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C4034"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1C2A2B17" w14:textId="77777777" w:rsidTr="00A747AE">
        <w:trPr>
          <w:trHeight w:val="217"/>
        </w:trPr>
        <w:tc>
          <w:tcPr>
            <w:tcW w:w="9639" w:type="dxa"/>
            <w:gridSpan w:val="4"/>
            <w:shd w:val="clear" w:color="auto" w:fill="F26522" w:themeFill="accent1"/>
          </w:tcPr>
          <w:p w14:paraId="7747E507"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1CDF7D88" w14:textId="77777777" w:rsidTr="00A747AE">
        <w:trPr>
          <w:trHeight w:val="5669"/>
        </w:trPr>
        <w:tc>
          <w:tcPr>
            <w:tcW w:w="5103" w:type="dxa"/>
            <w:gridSpan w:val="2"/>
            <w:shd w:val="clear" w:color="auto" w:fill="auto"/>
          </w:tcPr>
          <w:p w14:paraId="18C3DA6A" w14:textId="26F75CEC" w:rsidR="00514EED" w:rsidRDefault="00514EED" w:rsidP="009D3CD2">
            <w:pPr>
              <w:ind w:right="113"/>
              <w:rPr>
                <w:rFonts w:cs="Arial"/>
                <w:b/>
                <w:color w:val="F26522" w:themeColor="accent1"/>
                <w:sz w:val="56"/>
                <w:szCs w:val="56"/>
              </w:rPr>
            </w:pPr>
            <w:r w:rsidRPr="00AA1729">
              <w:rPr>
                <w:rFonts w:cs="Arial"/>
                <w:b/>
                <w:color w:val="F26522" w:themeColor="accent1"/>
                <w:sz w:val="56"/>
                <w:szCs w:val="56"/>
              </w:rPr>
              <w:t>CMP</w:t>
            </w:r>
            <w:r w:rsidR="003A3E8A">
              <w:rPr>
                <w:rFonts w:cs="Arial"/>
                <w:b/>
                <w:color w:val="F26522" w:themeColor="accent1"/>
                <w:sz w:val="56"/>
                <w:szCs w:val="56"/>
              </w:rPr>
              <w:t>425</w:t>
            </w:r>
            <w:r>
              <w:rPr>
                <w:rFonts w:cs="Arial"/>
                <w:b/>
                <w:color w:val="F26522" w:themeColor="accent1"/>
                <w:sz w:val="56"/>
                <w:szCs w:val="56"/>
              </w:rPr>
              <w:t>:</w:t>
            </w:r>
          </w:p>
          <w:sdt>
            <w:sdtPr>
              <w:rPr>
                <w:rStyle w:val="TitleChar"/>
                <w:b/>
              </w:rPr>
              <w:id w:val="-1635167212"/>
              <w:placeholder>
                <w:docPart w:val="810E3F3A330F49AEAF862361C1CC6728"/>
              </w:placeholder>
            </w:sdtPr>
            <w:sdtContent>
              <w:p w14:paraId="5CCEC095" w14:textId="77777777" w:rsidR="00AA1729" w:rsidRPr="00903EBA" w:rsidRDefault="00AA1729" w:rsidP="00AA1729">
                <w:pPr>
                  <w:pStyle w:val="Title"/>
                  <w:rPr>
                    <w:b w:val="0"/>
                  </w:rPr>
                </w:pPr>
                <w:r>
                  <w:rPr>
                    <w:rStyle w:val="TitleChar"/>
                    <w:b/>
                  </w:rPr>
                  <w:t>Billing Demand Transmission Residual By Site</w:t>
                </w:r>
              </w:p>
            </w:sdtContent>
          </w:sdt>
          <w:p w14:paraId="62FD799F" w14:textId="16A075A4"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9448580"/>
                <w:placeholder>
                  <w:docPart w:val="7164E029234C443EBA01AE688F535E38"/>
                </w:placeholder>
              </w:sdtPr>
              <w:sdtContent>
                <w:r w:rsidR="00951783">
                  <w:t>Th</w:t>
                </w:r>
                <w:ins w:id="0" w:author="ESO Code Admin" w:date="2023-11-09T14:21:00Z">
                  <w:r w:rsidR="00730C87">
                    <w:t xml:space="preserve">is is to provide clarity </w:t>
                  </w:r>
                </w:ins>
                <w:del w:id="1" w:author="ESO Code Admin" w:date="2023-11-09T14:21:00Z">
                  <w:r w:rsidR="00951783" w:rsidDel="00730C87">
                    <w:delText>e</w:delText>
                  </w:r>
                </w:del>
                <w:r w:rsidR="00951783">
                  <w:t xml:space="preserve"> </w:t>
                </w:r>
                <w:del w:id="2" w:author="ESO Code Admin" w:date="2023-11-09T14:21:00Z">
                  <w:r w:rsidR="00951783">
                    <w:delText>current charging of the Transmission Residuals is done by the Lead Party of a BMU.  This</w:delText>
                  </w:r>
                </w:del>
                <w:ins w:id="3" w:author="ESO Code Admin" w:date="2023-11-09T14:21:00Z">
                  <w:r w:rsidR="00A95F49">
                    <w:t>where</w:t>
                  </w:r>
                </w:ins>
                <w:r w:rsidR="00951783">
                  <w:t xml:space="preserve"> </w:t>
                </w:r>
                <w:del w:id="4" w:author="ESO Code Admin" w:date="2023-11-09T14:22:00Z">
                  <w:r w:rsidR="00951783">
                    <w:delText xml:space="preserve">means </w:delText>
                  </w:r>
                </w:del>
                <w:r w:rsidR="00951783">
                  <w:t>multiple customers at one transmission connection point who choose different Suppliers</w:t>
                </w:r>
                <w:ins w:id="5" w:author="ESO Code Admin" w:date="2023-11-09T14:20:00Z">
                  <w:r w:rsidR="00951783">
                    <w:t xml:space="preserve"> </w:t>
                  </w:r>
                  <w:r w:rsidR="000C0733">
                    <w:t>are each charged by</w:t>
                  </w:r>
                </w:ins>
                <w:r w:rsidR="00951783">
                  <w:t xml:space="preserve"> get multiple charges, discouraging competition in supply and leading to undue disc</w:t>
                </w:r>
                <w:commentRangeStart w:id="6"/>
                <w:r w:rsidR="00951783">
                  <w:t>rimination</w:t>
                </w:r>
                <w:commentRangeEnd w:id="6"/>
                <w:r w:rsidR="009754B9">
                  <w:rPr>
                    <w:rStyle w:val="CommentReference"/>
                    <w:rFonts w:ascii="Arial" w:eastAsia="Times New Roman" w:hAnsi="Arial" w:cs="Times New Roman"/>
                    <w:lang w:eastAsia="en-GB"/>
                  </w:rPr>
                  <w:commentReference w:id="6"/>
                </w:r>
                <w:r w:rsidR="00951783">
                  <w:t xml:space="preserve"> between different system users.</w:t>
                </w:r>
              </w:sdtContent>
            </w:sdt>
          </w:p>
          <w:p w14:paraId="312FB629" w14:textId="77777777" w:rsidR="005603D9" w:rsidRPr="005603D9" w:rsidRDefault="005603D9" w:rsidP="009D3CD2"/>
        </w:tc>
        <w:tc>
          <w:tcPr>
            <w:tcW w:w="4536" w:type="dxa"/>
            <w:gridSpan w:val="2"/>
            <w:shd w:val="clear" w:color="auto" w:fill="auto"/>
          </w:tcPr>
          <w:p w14:paraId="0E6BFDDE" w14:textId="77777777" w:rsidR="008B5413" w:rsidRDefault="00470B5B" w:rsidP="009D3CD2">
            <w:pPr>
              <w:rPr>
                <w:b/>
              </w:rPr>
            </w:pPr>
            <w:r w:rsidRPr="005603D9">
              <w:rPr>
                <w:b/>
              </w:rPr>
              <w:t xml:space="preserve">Modification process &amp; timetable     </w:t>
            </w:r>
          </w:p>
          <w:p w14:paraId="5FF6DF40"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09CC35A4" wp14:editId="7A328487">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43CA48"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BF2C356CF4B942EC8E83B8B8B2946642"/>
                                      </w:placeholder>
                                      <w:date w:fullDate="2023-10-24T00:00:00Z">
                                        <w:dateFormat w:val="dd MMMM yyyy"/>
                                        <w:lid w:val="en-GB"/>
                                        <w:storeMappedDataAs w:val="dateTime"/>
                                        <w:calendar w:val="gregorian"/>
                                      </w:date>
                                    </w:sdtPr>
                                    <w:sdtContent>
                                      <w:p w14:paraId="48B3FCC7" w14:textId="4F16454C" w:rsidR="009446C6" w:rsidRPr="00644FFB" w:rsidRDefault="00897216" w:rsidP="008B5413">
                                        <w:pPr>
                                          <w:rPr>
                                            <w:color w:val="000000"/>
                                            <w:sz w:val="20"/>
                                          </w:rPr>
                                        </w:pPr>
                                        <w:r>
                                          <w:rPr>
                                            <w:color w:val="000000"/>
                                            <w:sz w:val="20"/>
                                          </w:rPr>
                                          <w:t>24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6A489"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35E308A4" w14:textId="51BADBC5" w:rsidR="009446C6" w:rsidRPr="00E50C1D" w:rsidRDefault="00C03E6F" w:rsidP="008B5413">
                                    <w:pPr>
                                      <w:rPr>
                                        <w:color w:val="FFFFFF" w:themeColor="background1"/>
                                      </w:rPr>
                                    </w:pPr>
                                    <w:sdt>
                                      <w:sdtPr>
                                        <w:rPr>
                                          <w:rStyle w:val="TimelineChar"/>
                                          <w:color w:val="FFFFFF" w:themeColor="background1"/>
                                        </w:rPr>
                                        <w:alias w:val="Code Administrator Use"/>
                                        <w:tag w:val="Code Administrator Use"/>
                                        <w:id w:val="-2121677914"/>
                                        <w:date w:fullDate="2023-11-10T00:00:00Z">
                                          <w:dateFormat w:val="dd MMMM yyyy"/>
                                          <w:lid w:val="en-GB"/>
                                          <w:storeMappedDataAs w:val="dateTime"/>
                                          <w:calendar w:val="gregorian"/>
                                        </w:date>
                                      </w:sdtPr>
                                      <w:sdtContent>
                                        <w:r w:rsidR="00897216">
                                          <w:rPr>
                                            <w:rStyle w:val="TimelineChar"/>
                                            <w:color w:val="FFFFFF" w:themeColor="background1"/>
                                          </w:rPr>
                                          <w:t>10 November 2023</w:t>
                                        </w:r>
                                      </w:sdtContent>
                                    </w:sdt>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3-11-15T00:00:00Z">
                                          <w:dateFormat w:val="dd MMMM yyyy"/>
                                          <w:lid w:val="en-GB"/>
                                          <w:storeMappedDataAs w:val="dateTime"/>
                                          <w:calendar w:val="gregorian"/>
                                        </w:date>
                                      </w:sdtPr>
                                      <w:sdtContent>
                                        <w:r w:rsidR="00897216">
                                          <w:rPr>
                                            <w:rStyle w:val="TimelineChar"/>
                                            <w:color w:val="FFFFFF" w:themeColor="background1"/>
                                          </w:rPr>
                                          <w:t>15 November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9CA09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11-22T00:00:00Z">
                                        <w:dateFormat w:val="dd MMMM yyyy"/>
                                        <w:lid w:val="en-GB"/>
                                        <w:storeMappedDataAs w:val="dateTime"/>
                                        <w:calendar w:val="gregorian"/>
                                      </w:date>
                                    </w:sdtPr>
                                    <w:sdtContent>
                                      <w:p w14:paraId="38C97B27" w14:textId="45050A0D" w:rsidR="009446C6" w:rsidRPr="00E50C1D" w:rsidRDefault="005C5417" w:rsidP="004162CB">
                                        <w:pPr>
                                          <w:pStyle w:val="Timeline"/>
                                        </w:pPr>
                                        <w:r>
                                          <w:t>22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5648A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5F2E6BB6" w14:textId="7CD74E25" w:rsidR="009446C6" w:rsidRPr="004162CB" w:rsidRDefault="005C5417" w:rsidP="004162CB">
                                    <w:pPr>
                                      <w:pStyle w:val="Timeline"/>
                                    </w:pPr>
                                    <w:r>
                                      <w:rPr>
                                        <w:rStyle w:val="TimelineChar"/>
                                      </w:rPr>
                                      <w:t>24 November 2023 – 29 November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ADC2F" w14:textId="7BB7A6EF" w:rsidR="009446C6" w:rsidRPr="000F26AE" w:rsidRDefault="009446C6" w:rsidP="008B5413">
                                    <w:pPr>
                                      <w:rPr>
                                        <w:b/>
                                        <w:color w:val="F26522" w:themeColor="accent1"/>
                                        <w:sz w:val="22"/>
                                      </w:rPr>
                                    </w:pPr>
                                    <w:r w:rsidRPr="000F26AE">
                                      <w:rPr>
                                        <w:b/>
                                        <w:color w:val="F26522" w:themeColor="accent1"/>
                                        <w:sz w:val="22"/>
                                      </w:rPr>
                                      <w:t xml:space="preserve">Draft </w:t>
                                    </w:r>
                                    <w:r w:rsidR="005C5417">
                                      <w:rPr>
                                        <w:b/>
                                        <w:color w:val="F26522" w:themeColor="accent1"/>
                                        <w:sz w:val="22"/>
                                      </w:rPr>
                                      <w:t xml:space="preserve">Final </w:t>
                                    </w:r>
                                    <w:r w:rsidRPr="000F26AE">
                                      <w:rPr>
                                        <w:b/>
                                        <w:color w:val="F26522" w:themeColor="accent1"/>
                                        <w:sz w:val="22"/>
                                      </w:rPr>
                                      <w:t>Modification Report</w:t>
                                    </w:r>
                                  </w:p>
                                  <w:sdt>
                                    <w:sdtPr>
                                      <w:rPr>
                                        <w:rStyle w:val="TimelineChar"/>
                                      </w:rPr>
                                      <w:alias w:val="Code Administrator Use"/>
                                      <w:tag w:val="Code Administrator Use"/>
                                      <w:id w:val="-761446121"/>
                                      <w:date w:fullDate="2023-11-17T00:00:00Z">
                                        <w:dateFormat w:val="dd MMMM yyyy"/>
                                        <w:lid w:val="en-GB"/>
                                        <w:storeMappedDataAs w:val="dateTime"/>
                                        <w:calendar w:val="gregorian"/>
                                      </w:date>
                                    </w:sdtPr>
                                    <w:sdtContent>
                                      <w:p w14:paraId="528DC29A" w14:textId="5AF9AE40" w:rsidR="009446C6" w:rsidRPr="004F10E6" w:rsidRDefault="005C5417" w:rsidP="008B5413">
                                        <w:pPr>
                                          <w:rPr>
                                            <w:color w:val="000000"/>
                                          </w:rPr>
                                        </w:pPr>
                                        <w:r>
                                          <w:rPr>
                                            <w:rStyle w:val="TimelineChar"/>
                                          </w:rPr>
                                          <w:t>17 November 202</w:t>
                                        </w:r>
                                        <w:r w:rsidR="00AD2825">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77557D" w14:textId="4F8C1A4E"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2-06T00:00:00Z">
                                        <w:dateFormat w:val="dd MMMM yyyy"/>
                                        <w:lid w:val="en-GB"/>
                                        <w:storeMappedDataAs w:val="dateTime"/>
                                        <w:calendar w:val="gregorian"/>
                                      </w:date>
                                    </w:sdtPr>
                                    <w:sdtContent>
                                      <w:p w14:paraId="71174970" w14:textId="1DC60C93" w:rsidR="009446C6" w:rsidRPr="004F10E6" w:rsidRDefault="00AD2825" w:rsidP="008B5413">
                                        <w:pPr>
                                          <w:rPr>
                                            <w:color w:val="000000"/>
                                          </w:rPr>
                                        </w:pPr>
                                        <w:r>
                                          <w:rPr>
                                            <w:rStyle w:val="TimelineChar"/>
                                          </w:rPr>
                                          <w:t>06 December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D24A8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22813199" w14:textId="650621F8" w:rsidR="009446C6" w:rsidRPr="004F10E6" w:rsidRDefault="00BD0A43" w:rsidP="008B5413">
                                        <w:pPr>
                                          <w:rPr>
                                            <w:color w:val="000000"/>
                                          </w:rPr>
                                        </w:pPr>
                                        <w:r>
                                          <w:rPr>
                                            <w:rStyle w:val="TimelineChar"/>
                                          </w:rPr>
                                          <w:t xml:space="preserve">01 </w:t>
                                        </w:r>
                                        <w:r w:rsidR="007E624C">
                                          <w:rPr>
                                            <w:rStyle w:val="TimelineChar"/>
                                          </w:rPr>
                                          <w:t>April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8B2434"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B0A3"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196DA2"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3036DF"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BA25C"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AA2C2F"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B12CD6"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CC35A4"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943CA48"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BF2C356CF4B942EC8E83B8B8B2946642"/>
                                </w:placeholder>
                                <w:date w:fullDate="2023-10-24T00:00:00Z">
                                  <w:dateFormat w:val="dd MMMM yyyy"/>
                                  <w:lid w:val="en-GB"/>
                                  <w:storeMappedDataAs w:val="dateTime"/>
                                  <w:calendar w:val="gregorian"/>
                                </w:date>
                              </w:sdtPr>
                              <w:sdtContent>
                                <w:p w14:paraId="48B3FCC7" w14:textId="4F16454C" w:rsidR="009446C6" w:rsidRPr="00644FFB" w:rsidRDefault="00897216" w:rsidP="008B5413">
                                  <w:pPr>
                                    <w:rPr>
                                      <w:color w:val="000000"/>
                                      <w:sz w:val="20"/>
                                    </w:rPr>
                                  </w:pPr>
                                  <w:r>
                                    <w:rPr>
                                      <w:color w:val="000000"/>
                                      <w:sz w:val="20"/>
                                    </w:rPr>
                                    <w:t>24 October 2023</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C06A489"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35E308A4" w14:textId="51BADBC5" w:rsidR="009446C6" w:rsidRPr="00E50C1D" w:rsidRDefault="00C03E6F" w:rsidP="008B5413">
                              <w:pPr>
                                <w:rPr>
                                  <w:color w:val="FFFFFF" w:themeColor="background1"/>
                                </w:rPr>
                              </w:pPr>
                              <w:sdt>
                                <w:sdtPr>
                                  <w:rPr>
                                    <w:rStyle w:val="TimelineChar"/>
                                    <w:color w:val="FFFFFF" w:themeColor="background1"/>
                                  </w:rPr>
                                  <w:alias w:val="Code Administrator Use"/>
                                  <w:tag w:val="Code Administrator Use"/>
                                  <w:id w:val="-2121677914"/>
                                  <w:date w:fullDate="2023-11-10T00:00:00Z">
                                    <w:dateFormat w:val="dd MMMM yyyy"/>
                                    <w:lid w:val="en-GB"/>
                                    <w:storeMappedDataAs w:val="dateTime"/>
                                    <w:calendar w:val="gregorian"/>
                                  </w:date>
                                </w:sdtPr>
                                <w:sdtContent>
                                  <w:r w:rsidR="00897216">
                                    <w:rPr>
                                      <w:rStyle w:val="TimelineChar"/>
                                      <w:color w:val="FFFFFF" w:themeColor="background1"/>
                                    </w:rPr>
                                    <w:t>10 November 2023</w:t>
                                  </w:r>
                                </w:sdtContent>
                              </w:sdt>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3-11-15T00:00:00Z">
                                    <w:dateFormat w:val="dd MMMM yyyy"/>
                                    <w:lid w:val="en-GB"/>
                                    <w:storeMappedDataAs w:val="dateTime"/>
                                    <w:calendar w:val="gregorian"/>
                                  </w:date>
                                </w:sdtPr>
                                <w:sdtContent>
                                  <w:r w:rsidR="00897216">
                                    <w:rPr>
                                      <w:rStyle w:val="TimelineChar"/>
                                      <w:color w:val="FFFFFF" w:themeColor="background1"/>
                                    </w:rPr>
                                    <w:t>15 November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699CA09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11-22T00:00:00Z">
                                  <w:dateFormat w:val="dd MMMM yyyy"/>
                                  <w:lid w:val="en-GB"/>
                                  <w:storeMappedDataAs w:val="dateTime"/>
                                  <w:calendar w:val="gregorian"/>
                                </w:date>
                              </w:sdtPr>
                              <w:sdtContent>
                                <w:p w14:paraId="38C97B27" w14:textId="45050A0D" w:rsidR="009446C6" w:rsidRPr="00E50C1D" w:rsidRDefault="005C5417" w:rsidP="004162CB">
                                  <w:pPr>
                                    <w:pStyle w:val="Timeline"/>
                                  </w:pPr>
                                  <w:r>
                                    <w:t>22 November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E5648A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5F2E6BB6" w14:textId="7CD74E25" w:rsidR="009446C6" w:rsidRPr="004162CB" w:rsidRDefault="005C5417" w:rsidP="004162CB">
                              <w:pPr>
                                <w:pStyle w:val="Timeline"/>
                              </w:pPr>
                              <w:r>
                                <w:rPr>
                                  <w:rStyle w:val="TimelineChar"/>
                                </w:rPr>
                                <w:t>24 November 2023 – 29 November 2023</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46ADC2F" w14:textId="7BB7A6EF" w:rsidR="009446C6" w:rsidRPr="000F26AE" w:rsidRDefault="009446C6" w:rsidP="008B5413">
                              <w:pPr>
                                <w:rPr>
                                  <w:b/>
                                  <w:color w:val="F26522" w:themeColor="accent1"/>
                                  <w:sz w:val="22"/>
                                </w:rPr>
                              </w:pPr>
                              <w:r w:rsidRPr="000F26AE">
                                <w:rPr>
                                  <w:b/>
                                  <w:color w:val="F26522" w:themeColor="accent1"/>
                                  <w:sz w:val="22"/>
                                </w:rPr>
                                <w:t xml:space="preserve">Draft </w:t>
                              </w:r>
                              <w:r w:rsidR="005C5417">
                                <w:rPr>
                                  <w:b/>
                                  <w:color w:val="F26522" w:themeColor="accent1"/>
                                  <w:sz w:val="22"/>
                                </w:rPr>
                                <w:t xml:space="preserve">Final </w:t>
                              </w:r>
                              <w:r w:rsidRPr="000F26AE">
                                <w:rPr>
                                  <w:b/>
                                  <w:color w:val="F26522" w:themeColor="accent1"/>
                                  <w:sz w:val="22"/>
                                </w:rPr>
                                <w:t>Modification Report</w:t>
                              </w:r>
                            </w:p>
                            <w:sdt>
                              <w:sdtPr>
                                <w:rPr>
                                  <w:rStyle w:val="TimelineChar"/>
                                </w:rPr>
                                <w:alias w:val="Code Administrator Use"/>
                                <w:tag w:val="Code Administrator Use"/>
                                <w:id w:val="-761446121"/>
                                <w:date w:fullDate="2023-11-17T00:00:00Z">
                                  <w:dateFormat w:val="dd MMMM yyyy"/>
                                  <w:lid w:val="en-GB"/>
                                  <w:storeMappedDataAs w:val="dateTime"/>
                                  <w:calendar w:val="gregorian"/>
                                </w:date>
                              </w:sdtPr>
                              <w:sdtContent>
                                <w:p w14:paraId="528DC29A" w14:textId="5AF9AE40" w:rsidR="009446C6" w:rsidRPr="004F10E6" w:rsidRDefault="005C5417" w:rsidP="008B5413">
                                  <w:pPr>
                                    <w:rPr>
                                      <w:color w:val="000000"/>
                                    </w:rPr>
                                  </w:pPr>
                                  <w:r>
                                    <w:rPr>
                                      <w:rStyle w:val="TimelineChar"/>
                                    </w:rPr>
                                    <w:t>17 November 202</w:t>
                                  </w:r>
                                  <w:r w:rsidR="00AD2825">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0477557D" w14:textId="4F8C1A4E"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12-06T00:00:00Z">
                                  <w:dateFormat w:val="dd MMMM yyyy"/>
                                  <w:lid w:val="en-GB"/>
                                  <w:storeMappedDataAs w:val="dateTime"/>
                                  <w:calendar w:val="gregorian"/>
                                </w:date>
                              </w:sdtPr>
                              <w:sdtContent>
                                <w:p w14:paraId="71174970" w14:textId="1DC60C93" w:rsidR="009446C6" w:rsidRPr="004F10E6" w:rsidRDefault="00AD2825" w:rsidP="008B5413">
                                  <w:pPr>
                                    <w:rPr>
                                      <w:color w:val="000000"/>
                                    </w:rPr>
                                  </w:pPr>
                                  <w:r>
                                    <w:rPr>
                                      <w:rStyle w:val="TimelineChar"/>
                                    </w:rPr>
                                    <w:t>06 December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4D24A8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5-04-01T00:00:00Z">
                                  <w:dateFormat w:val="dd MMMM yyyy"/>
                                  <w:lid w:val="en-GB"/>
                                  <w:storeMappedDataAs w:val="dateTime"/>
                                  <w:calendar w:val="gregorian"/>
                                </w:date>
                              </w:sdtPr>
                              <w:sdtContent>
                                <w:p w14:paraId="22813199" w14:textId="650621F8" w:rsidR="009446C6" w:rsidRPr="004F10E6" w:rsidRDefault="00BD0A43" w:rsidP="008B5413">
                                  <w:pPr>
                                    <w:rPr>
                                      <w:color w:val="000000"/>
                                    </w:rPr>
                                  </w:pPr>
                                  <w:r>
                                    <w:rPr>
                                      <w:rStyle w:val="TimelineChar"/>
                                    </w:rPr>
                                    <w:t xml:space="preserve">01 </w:t>
                                  </w:r>
                                  <w:r w:rsidR="007E624C">
                                    <w:rPr>
                                      <w:rStyle w:val="TimelineChar"/>
                                    </w:rPr>
                                    <w:t>April 2025</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B8B2434"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7BCB0A3"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6196DA2"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93036DF"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565BA25C"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3CAA2C2F"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9B12CD6"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40156F9" w14:textId="77777777" w:rsidTr="00A747AE">
        <w:trPr>
          <w:trHeight w:val="792"/>
        </w:trPr>
        <w:tc>
          <w:tcPr>
            <w:tcW w:w="9639" w:type="dxa"/>
            <w:gridSpan w:val="4"/>
            <w:shd w:val="clear" w:color="auto" w:fill="auto"/>
          </w:tcPr>
          <w:p w14:paraId="44DF97BB" w14:textId="35846EB2"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r w:rsidR="00D4436B">
              <w:rPr>
                <w:rStyle w:val="Hyperlink"/>
                <w:rFonts w:eastAsiaTheme="majorEastAsia"/>
                <w:noProof/>
                <w:sz w:val="24"/>
              </w:rPr>
              <w:t xml:space="preserve"> </w:t>
            </w:r>
          </w:p>
          <w:p w14:paraId="50CCCC28"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951783">
                <w:rPr>
                  <w:rStyle w:val="Hyperlink"/>
                  <w:rFonts w:eastAsiaTheme="majorEastAsia"/>
                  <w:sz w:val="24"/>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5BC0F199" w14:textId="31340ED9" w:rsidR="00E52308" w:rsidRPr="005603D9" w:rsidRDefault="00A132B4" w:rsidP="009D3CD2">
            <w:pPr>
              <w:pStyle w:val="BodyText2"/>
              <w:spacing w:before="0" w:after="0"/>
              <w:rPr>
                <w:b/>
              </w:rPr>
            </w:pPr>
            <w:r w:rsidRPr="00657D3D">
              <w:rPr>
                <w:rFonts w:cs="Arial"/>
                <w:b/>
                <w:bCs/>
                <w:sz w:val="24"/>
              </w:rPr>
              <w:t xml:space="preserve">Have </w:t>
            </w:r>
            <w:r w:rsidR="00E32EFF">
              <w:rPr>
                <w:rFonts w:cs="Arial"/>
                <w:b/>
                <w:bCs/>
                <w:sz w:val="24"/>
              </w:rPr>
              <w:t>6</w:t>
            </w:r>
            <w:r w:rsidRPr="00657D3D">
              <w:rPr>
                <w:rFonts w:cs="Arial"/>
                <w:b/>
                <w:bCs/>
                <w:sz w:val="24"/>
              </w:rPr>
              <w:t>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4421A1F4" w14:textId="77777777" w:rsidTr="00A747AE">
        <w:trPr>
          <w:trHeight w:val="585"/>
        </w:trPr>
        <w:tc>
          <w:tcPr>
            <w:tcW w:w="9639" w:type="dxa"/>
            <w:gridSpan w:val="4"/>
            <w:shd w:val="clear" w:color="auto" w:fill="auto"/>
          </w:tcPr>
          <w:p w14:paraId="12724083" w14:textId="0B9CC701"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w:t>
            </w:r>
            <w:r w:rsidR="00951783">
              <w:rPr>
                <w:rFonts w:cs="Arial"/>
              </w:rPr>
              <w:t xml:space="preserve"> </w:t>
            </w:r>
            <w:r w:rsidR="00270EB2">
              <w:rPr>
                <w:rFonts w:cs="Arial"/>
              </w:rPr>
              <w:t>to the issue raised.</w:t>
            </w:r>
            <w:r w:rsidR="00B85154">
              <w:rPr>
                <w:rFonts w:ascii="Times New Roman" w:hAnsi="Times New Roman"/>
              </w:rPr>
              <w:t xml:space="preserve"> </w:t>
            </w:r>
          </w:p>
        </w:tc>
      </w:tr>
      <w:tr w:rsidR="00470B5B" w:rsidRPr="005603D9" w14:paraId="433E496A" w14:textId="77777777" w:rsidTr="00A747AE">
        <w:trPr>
          <w:trHeight w:val="395"/>
        </w:trPr>
        <w:tc>
          <w:tcPr>
            <w:tcW w:w="9639" w:type="dxa"/>
            <w:gridSpan w:val="4"/>
            <w:shd w:val="clear" w:color="auto" w:fill="FFFFFF" w:themeFill="background1"/>
          </w:tcPr>
          <w:p w14:paraId="09BD2985" w14:textId="6C213DF3" w:rsidR="00D4436B" w:rsidRDefault="000F7116" w:rsidP="00D4436B">
            <w:r w:rsidRPr="00B00090">
              <w:rPr>
                <w:rFonts w:cs="Arial"/>
                <w:b/>
              </w:rPr>
              <w:t xml:space="preserve">This modification is expected to </w:t>
            </w:r>
            <w:r>
              <w:rPr>
                <w:rFonts w:cs="Arial"/>
                <w:b/>
              </w:rPr>
              <w:t xml:space="preserve">have a: </w:t>
            </w:r>
            <w:r w:rsidR="00AD6017" w:rsidRPr="00AD6017">
              <w:rPr>
                <w:b/>
                <w:bCs/>
                <w:color w:val="FF0000"/>
              </w:rPr>
              <w:t>High Impact</w:t>
            </w:r>
            <w:r w:rsidR="00AD6017" w:rsidRPr="00AD6017">
              <w:rPr>
                <w:color w:val="FF0000"/>
              </w:rPr>
              <w:t xml:space="preserve"> </w:t>
            </w:r>
            <w:sdt>
              <w:sdtPr>
                <w:alias w:val="Insert text"/>
                <w:tag w:val="Insert text"/>
                <w:id w:val="1081805103"/>
                <w:placeholder>
                  <w:docPart w:val="59DF3590C35546789D83CDEC79E46A9C"/>
                </w:placeholder>
              </w:sdtPr>
              <w:sdtContent>
                <w:r w:rsidR="00D4436B">
                  <w:t xml:space="preserve">to parties on demand sites with </w:t>
                </w:r>
                <w:r w:rsidR="009B559E">
                  <w:t xml:space="preserve">- </w:t>
                </w:r>
                <w:r w:rsidR="00D4436B">
                  <w:t xml:space="preserve">TO </w:t>
                </w:r>
                <w:r w:rsidR="009B559E">
                  <w:t>connection(s)</w:t>
                </w:r>
                <w:r w:rsidR="00D4436B">
                  <w:t xml:space="preserve"> that may wish to have separate Suppliers.  </w:t>
                </w:r>
                <w:r w:rsidR="00D4436B">
                  <w:rPr>
                    <w:rFonts w:cs="Arial"/>
                    <w:b/>
                    <w:color w:val="00B050"/>
                  </w:rPr>
                  <w:t xml:space="preserve"> Low impact </w:t>
                </w:r>
                <w:r w:rsidR="00D4436B">
                  <w:t>on ESO’s billing.</w:t>
                </w:r>
              </w:sdtContent>
            </w:sdt>
          </w:p>
          <w:p w14:paraId="594EE89A" w14:textId="38EE96E7" w:rsidR="00E22836" w:rsidRPr="000F7116" w:rsidRDefault="00E22836" w:rsidP="009D3CD2">
            <w:pPr>
              <w:spacing w:line="240" w:lineRule="auto"/>
              <w:rPr>
                <w:rFonts w:cs="Arial"/>
                <w:b/>
                <w:color w:val="00B050"/>
              </w:rPr>
            </w:pPr>
          </w:p>
        </w:tc>
      </w:tr>
      <w:tr w:rsidR="0056792D" w:rsidRPr="005603D9" w14:paraId="7DBF9550" w14:textId="77777777" w:rsidTr="009D3CD2">
        <w:trPr>
          <w:trHeight w:val="388"/>
        </w:trPr>
        <w:tc>
          <w:tcPr>
            <w:tcW w:w="2268" w:type="dxa"/>
            <w:shd w:val="clear" w:color="auto" w:fill="FFFFFF" w:themeFill="background1"/>
          </w:tcPr>
          <w:p w14:paraId="612E65A6"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4BFE819F" w14:textId="04B78622" w:rsidR="0056792D" w:rsidRPr="0056792D" w:rsidRDefault="00C03E6F" w:rsidP="009D3CD2">
            <w:pPr>
              <w:spacing w:line="240" w:lineRule="auto"/>
              <w:rPr>
                <w:rFonts w:ascii="Times New Roman" w:hAnsi="Times New Roman"/>
              </w:rPr>
            </w:pPr>
            <w:sdt>
              <w:sdtPr>
                <w:alias w:val="Governance Route"/>
                <w:id w:val="165610577"/>
                <w:placeholder>
                  <w:docPart w:val="32BC462782CC46E5AAD4B659929C18F3"/>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00F058BB">
                  <w:t>Urgent modification to proceed under a timetable agreed by the Authority (with an Authority decision)</w:t>
                </w:r>
              </w:sdtContent>
            </w:sdt>
            <w:r w:rsidR="00F058BB">
              <w:t>.</w:t>
            </w:r>
          </w:p>
        </w:tc>
      </w:tr>
      <w:tr w:rsidR="00A03471" w:rsidRPr="005603D9" w14:paraId="53E556DA" w14:textId="77777777" w:rsidTr="009D3CD2">
        <w:trPr>
          <w:trHeight w:val="1302"/>
        </w:trPr>
        <w:tc>
          <w:tcPr>
            <w:tcW w:w="2268" w:type="dxa"/>
            <w:shd w:val="clear" w:color="auto" w:fill="FFFFFF" w:themeFill="background1"/>
          </w:tcPr>
          <w:p w14:paraId="39D01520" w14:textId="77777777" w:rsidR="00A03471" w:rsidRPr="005603D9" w:rsidRDefault="00A03471" w:rsidP="00A03471">
            <w:pPr>
              <w:rPr>
                <w:b/>
              </w:rPr>
            </w:pPr>
            <w:r w:rsidRPr="005603D9">
              <w:rPr>
                <w:b/>
              </w:rPr>
              <w:t>Who can I talk to about the change?</w:t>
            </w:r>
          </w:p>
          <w:p w14:paraId="7EC73839" w14:textId="77777777" w:rsidR="00A03471" w:rsidRPr="005603D9" w:rsidRDefault="00A03471" w:rsidP="00A03471"/>
        </w:tc>
        <w:tc>
          <w:tcPr>
            <w:tcW w:w="3832" w:type="dxa"/>
            <w:gridSpan w:val="2"/>
            <w:shd w:val="clear" w:color="auto" w:fill="FFFFFF" w:themeFill="background1"/>
          </w:tcPr>
          <w:p w14:paraId="3BC4ED7A" w14:textId="599B1D3A" w:rsidR="00067911" w:rsidRDefault="00A03471" w:rsidP="00067911">
            <w:pPr>
              <w:tabs>
                <w:tab w:val="left" w:pos="1650"/>
              </w:tabs>
              <w:rPr>
                <w:rFonts w:cs="Arial"/>
                <w:b/>
                <w:szCs w:val="20"/>
              </w:rPr>
            </w:pPr>
            <w:r>
              <w:rPr>
                <w:rFonts w:cs="Arial"/>
                <w:b/>
                <w:szCs w:val="20"/>
              </w:rPr>
              <w:t xml:space="preserve">Proposer: </w:t>
            </w:r>
          </w:p>
          <w:sdt>
            <w:sdtPr>
              <w:alias w:val="Insert text"/>
              <w:tag w:val="Insert text"/>
              <w:id w:val="-439455959"/>
              <w:placeholder>
                <w:docPart w:val="2EAEB7B27B7A4959969828A21BB99101"/>
              </w:placeholder>
            </w:sdtPr>
            <w:sdtContent>
              <w:p w14:paraId="3192D848" w14:textId="77777777" w:rsidR="00B561F5" w:rsidRPr="005603D9" w:rsidRDefault="00B561F5" w:rsidP="00B561F5">
                <w:r w:rsidRPr="00D83797">
                  <w:t xml:space="preserve">Andy </w:t>
                </w:r>
                <w:r>
                  <w:t xml:space="preserve">Marsh </w:t>
                </w:r>
              </w:p>
            </w:sdtContent>
          </w:sdt>
          <w:sdt>
            <w:sdtPr>
              <w:alias w:val="Insert text"/>
              <w:tag w:val="Insert text"/>
              <w:id w:val="-928974634"/>
              <w:placeholder>
                <w:docPart w:val="18AFE4C125764501AF867467994CA6A1"/>
              </w:placeholder>
            </w:sdtPr>
            <w:sdtContent>
              <w:p w14:paraId="69801FAA" w14:textId="520B005D" w:rsidR="00B561F5" w:rsidRPr="005603D9" w:rsidRDefault="00C03E6F" w:rsidP="00B561F5">
                <w:hyperlink r:id="rId15" w:history="1">
                  <w:r w:rsidR="00B561F5" w:rsidRPr="006A7B1B">
                    <w:rPr>
                      <w:rStyle w:val="Hyperlink"/>
                    </w:rPr>
                    <w:t>Andrew.Marsh@nissan-nmuk.co.uk</w:t>
                  </w:r>
                </w:hyperlink>
                <w:r w:rsidR="00B561F5">
                  <w:t xml:space="preserve"> </w:t>
                </w:r>
              </w:p>
            </w:sdtContent>
          </w:sdt>
          <w:p w14:paraId="34900D66" w14:textId="697B5056" w:rsidR="00A03471" w:rsidRPr="005603D9" w:rsidRDefault="00C03E6F" w:rsidP="00B561F5">
            <w:pPr>
              <w:tabs>
                <w:tab w:val="left" w:pos="1650"/>
              </w:tabs>
            </w:pPr>
            <w:sdt>
              <w:sdtPr>
                <w:alias w:val="Insert text"/>
                <w:tag w:val="Insert text"/>
                <w:id w:val="-1626080972"/>
                <w:placeholder>
                  <w:docPart w:val="4EC47D7C1BAE48FD9CA103EA647D9F58"/>
                </w:placeholder>
              </w:sdtPr>
              <w:sdtContent>
                <w:r w:rsidR="00B561F5">
                  <w:t>0</w:t>
                </w:r>
                <w:r w:rsidR="00B561F5" w:rsidRPr="00535685">
                  <w:t>191 41</w:t>
                </w:r>
                <w:r w:rsidR="00B561F5">
                  <w:t>5 0000</w:t>
                </w:r>
              </w:sdtContent>
            </w:sdt>
          </w:p>
        </w:tc>
        <w:tc>
          <w:tcPr>
            <w:tcW w:w="3539" w:type="dxa"/>
            <w:shd w:val="clear" w:color="auto" w:fill="FFFFFF" w:themeFill="background1"/>
          </w:tcPr>
          <w:p w14:paraId="3F952788" w14:textId="77777777" w:rsidR="00067911" w:rsidRDefault="00A03471" w:rsidP="00067911">
            <w:r>
              <w:rPr>
                <w:rFonts w:cs="Arial"/>
                <w:b/>
                <w:szCs w:val="20"/>
              </w:rPr>
              <w:t>Code Administrator</w:t>
            </w:r>
            <w:r>
              <w:rPr>
                <w:rFonts w:cs="Arial"/>
                <w:szCs w:val="20"/>
              </w:rPr>
              <w:t xml:space="preserve"> </w:t>
            </w:r>
            <w:r>
              <w:rPr>
                <w:rFonts w:cs="Arial"/>
                <w:b/>
                <w:szCs w:val="20"/>
              </w:rPr>
              <w:t>Chair</w:t>
            </w:r>
            <w:r>
              <w:rPr>
                <w:rFonts w:cs="Arial"/>
                <w:szCs w:val="20"/>
              </w:rPr>
              <w:t xml:space="preserve">: </w:t>
            </w:r>
            <w:r w:rsidR="00067911">
              <w:t xml:space="preserve"> </w:t>
            </w:r>
          </w:p>
          <w:sdt>
            <w:sdtPr>
              <w:id w:val="1467466836"/>
              <w:placeholder>
                <w:docPart w:val="497A2CC1940746CBAB62D389EE87EE39"/>
              </w:placeholder>
            </w:sdtPr>
            <w:sdtContent>
              <w:p w14:paraId="605C7F31" w14:textId="230CDD5E" w:rsidR="00067911" w:rsidRDefault="00067911" w:rsidP="00067911">
                <w:r>
                  <w:t>Milly Lewis</w:t>
                </w:r>
              </w:p>
              <w:p w14:paraId="578856BD" w14:textId="77777777" w:rsidR="00067911" w:rsidRDefault="00C03E6F" w:rsidP="00067911">
                <w:hyperlink r:id="rId16" w:history="1">
                  <w:r w:rsidR="00067911" w:rsidRPr="00FB68FC">
                    <w:rPr>
                      <w:rStyle w:val="Hyperlink"/>
                    </w:rPr>
                    <w:t>Milly.Lewis@nationalgrideso.com</w:t>
                  </w:r>
                </w:hyperlink>
              </w:p>
              <w:p w14:paraId="155EDEBE" w14:textId="1BE8EF74" w:rsidR="00067911" w:rsidRPr="005603D9" w:rsidRDefault="00067911" w:rsidP="00067911">
                <w:r>
                  <w:rPr>
                    <w:rFonts w:ascii="Arial" w:hAnsi="Arial" w:cs="Arial"/>
                    <w:color w:val="000000"/>
                    <w:lang w:eastAsia="en-GB"/>
                  </w:rPr>
                  <w:t>07811036380</w:t>
                </w:r>
              </w:p>
            </w:sdtContent>
          </w:sdt>
          <w:p w14:paraId="0CF5FC86" w14:textId="2F4F0765" w:rsidR="00A03471" w:rsidRPr="005603D9" w:rsidRDefault="00A03471" w:rsidP="00A03471"/>
        </w:tc>
      </w:tr>
      <w:tr w:rsidR="00A03471" w:rsidRPr="005603D9" w14:paraId="571A67AE" w14:textId="77777777" w:rsidTr="00A03471">
        <w:trPr>
          <w:trHeight w:val="938"/>
        </w:trPr>
        <w:tc>
          <w:tcPr>
            <w:tcW w:w="2268" w:type="dxa"/>
            <w:shd w:val="clear" w:color="auto" w:fill="FFFFFF" w:themeFill="background1"/>
          </w:tcPr>
          <w:p w14:paraId="2041CF8D"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17C40C59" w14:textId="3AB3A272" w:rsidR="00A03471" w:rsidRDefault="00A03471" w:rsidP="00A03471">
            <w:pPr>
              <w:tabs>
                <w:tab w:val="left" w:pos="1650"/>
              </w:tabs>
              <w:rPr>
                <w:rFonts w:cs="Arial"/>
                <w:b/>
                <w:szCs w:val="20"/>
              </w:rPr>
            </w:pPr>
            <w:r>
              <w:rPr>
                <w:rFonts w:cs="Arial"/>
              </w:rPr>
              <w:t>Send your response proforma to</w:t>
            </w:r>
            <w:r>
              <w:rPr>
                <w:rFonts w:cs="Arial"/>
                <w:b/>
              </w:rPr>
              <w:t xml:space="preserve"> </w:t>
            </w:r>
            <w:hyperlink r:id="rId17" w:history="1">
              <w:r w:rsidRPr="00951783">
                <w:rPr>
                  <w:rStyle w:val="Hyperlink"/>
                  <w:rFonts w:cs="Arial"/>
                </w:rPr>
                <w:t>cusc.team@nationalgrideso.com</w:t>
              </w:r>
            </w:hyperlink>
            <w:r w:rsidRPr="00951783">
              <w:rPr>
                <w:rStyle w:val="Hyperlink"/>
                <w:rFonts w:cs="Arial"/>
              </w:rPr>
              <w:t xml:space="preserve"> </w:t>
            </w:r>
            <w:r w:rsidRPr="00951783">
              <w:rPr>
                <w:rFonts w:cs="Arial"/>
                <w:b/>
              </w:rPr>
              <w:t xml:space="preserve">by 5pm on </w:t>
            </w:r>
            <w:r w:rsidR="00F058BB">
              <w:rPr>
                <w:rFonts w:cs="Arial"/>
                <w:b/>
              </w:rPr>
              <w:t>15 November 2023.</w:t>
            </w:r>
          </w:p>
        </w:tc>
      </w:tr>
    </w:tbl>
    <w:p w14:paraId="2B0864A4" w14:textId="77777777" w:rsidR="00470B5B" w:rsidRDefault="00470B5B" w:rsidP="005603D9">
      <w:bookmarkStart w:id="7" w:name="_Executive_Summary"/>
      <w:bookmarkStart w:id="8" w:name="_Workgroup_Consultation_Introduction"/>
      <w:bookmarkEnd w:id="7"/>
      <w:bookmarkEnd w:id="8"/>
    </w:p>
    <w:p w14:paraId="7C09A6AA"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194BC5B7" w14:textId="77777777" w:rsidR="009A206C" w:rsidRDefault="009A206C" w:rsidP="009A206C">
      <w:pPr>
        <w:pStyle w:val="Heading1"/>
      </w:pPr>
      <w:bookmarkStart w:id="9" w:name="_Toc74204556"/>
      <w:r>
        <w:t>Contents</w:t>
      </w:r>
      <w:bookmarkEnd w:id="9"/>
    </w:p>
    <w:p w14:paraId="0AECBDFF" w14:textId="77777777" w:rsidR="009A206C" w:rsidRPr="009A206C" w:rsidRDefault="009A206C" w:rsidP="009A206C"/>
    <w:p w14:paraId="3741A22D"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6BF75736" w14:textId="77777777" w:rsidR="00BD3E26" w:rsidRDefault="00C03E6F">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0AD99BAC" w14:textId="77777777" w:rsidR="00BD3E26" w:rsidRDefault="00C03E6F">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935BC12" w14:textId="77777777" w:rsidR="00BD3E26" w:rsidRDefault="00C03E6F">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D7CED48" w14:textId="77777777" w:rsidR="00BD3E26" w:rsidRDefault="00C03E6F">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CA7CED4" w14:textId="77777777" w:rsidR="00BD3E26" w:rsidRDefault="00C03E6F">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CB6759B" w14:textId="77777777" w:rsidR="00BD3E26" w:rsidRDefault="00C03E6F">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ECA85F0" w14:textId="77777777" w:rsidR="00BD3E26" w:rsidRDefault="00C03E6F">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A811EBB" w14:textId="77777777" w:rsidR="00BD3E26" w:rsidRDefault="00C03E6F">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684BDE7" w14:textId="77777777" w:rsidR="00BD3E26" w:rsidRDefault="00C03E6F">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D763C2E" w14:textId="77777777" w:rsidR="00BD3E26" w:rsidRDefault="00C03E6F">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BEF94D0" w14:textId="77777777" w:rsidR="00BD3E26" w:rsidRDefault="00C03E6F">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12CE32E" w14:textId="77777777" w:rsidR="00BD3E26" w:rsidRDefault="00C03E6F">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21419AE" w14:textId="77777777" w:rsidR="00BD3E26" w:rsidRDefault="00C03E6F">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829E400" w14:textId="77777777" w:rsidR="00BD3E26" w:rsidRDefault="00C03E6F">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A1CD240" w14:textId="77777777" w:rsidR="00BD3E26" w:rsidRDefault="00C03E6F">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EBAE400" w14:textId="77777777" w:rsidR="00BD3E26" w:rsidRDefault="00C03E6F">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2C9AC7E" w14:textId="77777777" w:rsidR="00BD3E26" w:rsidRDefault="00C03E6F">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DEB251B" w14:textId="77777777" w:rsidR="00BD3E26" w:rsidRDefault="00C03E6F">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30FB53A7" w14:textId="77777777" w:rsidR="00BD3E26" w:rsidRDefault="00C03E6F">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34C4F527" w14:textId="77777777" w:rsidR="00BD3E26" w:rsidRDefault="00C03E6F">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2FD9796" w14:textId="77777777" w:rsidR="005603D9" w:rsidRDefault="005603D9" w:rsidP="005603D9">
      <w:r>
        <w:fldChar w:fldCharType="end"/>
      </w:r>
    </w:p>
    <w:p w14:paraId="55AD14BB" w14:textId="77777777" w:rsidR="005603D9" w:rsidRPr="005603D9" w:rsidRDefault="005603D9" w:rsidP="005603D9"/>
    <w:p w14:paraId="6C012F76" w14:textId="77777777" w:rsidR="009A206C" w:rsidRDefault="009A206C">
      <w:pPr>
        <w:rPr>
          <w:rFonts w:asciiTheme="majorHAnsi" w:eastAsiaTheme="majorEastAsia" w:hAnsiTheme="majorHAnsi" w:cstheme="majorBidi"/>
          <w:b/>
          <w:color w:val="FFFFFF" w:themeColor="background1"/>
          <w:sz w:val="28"/>
          <w:szCs w:val="32"/>
        </w:rPr>
      </w:pPr>
      <w:bookmarkStart w:id="10" w:name="_Toc58482270"/>
      <w:r>
        <w:br w:type="page"/>
      </w:r>
    </w:p>
    <w:p w14:paraId="0486B76F" w14:textId="77777777" w:rsidR="001E1568" w:rsidRDefault="005E188C" w:rsidP="005E188C">
      <w:pPr>
        <w:pStyle w:val="Heading1"/>
      </w:pPr>
      <w:bookmarkStart w:id="11" w:name="_Executive_summary_1"/>
      <w:bookmarkStart w:id="12" w:name="_Toc74204557"/>
      <w:bookmarkStart w:id="13" w:name="_Toc58837630"/>
      <w:bookmarkEnd w:id="10"/>
      <w:bookmarkEnd w:id="11"/>
      <w:r>
        <w:t xml:space="preserve">Executive </w:t>
      </w:r>
      <w:r w:rsidR="0014503B">
        <w:t>s</w:t>
      </w:r>
      <w:r>
        <w:t>ummary</w:t>
      </w:r>
      <w:bookmarkEnd w:id="12"/>
    </w:p>
    <w:bookmarkStart w:id="14" w:name="_Hlk31885141"/>
    <w:p w14:paraId="6C3667F8" w14:textId="77777777" w:rsidR="00425E47" w:rsidRPr="00783BF0" w:rsidRDefault="00C03E6F" w:rsidP="00425E47">
      <w:pPr>
        <w:pStyle w:val="Style8"/>
        <w:rPr>
          <w:b w:val="0"/>
          <w:bCs/>
          <w:color w:val="222222" w:themeColor="text1" w:themeShade="80"/>
          <w:sz w:val="24"/>
          <w:szCs w:val="24"/>
        </w:rPr>
      </w:pPr>
      <w:sdt>
        <w:sdtPr>
          <w:rPr>
            <w:b w:val="0"/>
            <w:bCs/>
            <w:color w:val="222222" w:themeColor="text1" w:themeShade="80"/>
            <w:sz w:val="24"/>
            <w:szCs w:val="24"/>
          </w:rPr>
          <w:alias w:val="Insert text"/>
          <w:tag w:val="Insert text"/>
          <w:id w:val="1213381673"/>
          <w:placeholder>
            <w:docPart w:val="B3896071D8654CF0B196609751252FEB"/>
          </w:placeholder>
        </w:sdtPr>
        <w:sdtContent>
          <w:r w:rsidR="00425E47" w:rsidRPr="00783BF0">
            <w:rPr>
              <w:b w:val="0"/>
              <w:bCs/>
              <w:color w:val="222222" w:themeColor="text1" w:themeShade="80"/>
              <w:sz w:val="24"/>
              <w:szCs w:val="24"/>
            </w:rPr>
            <w:t>The current charging of the Transmission Residuals is done by the Lead Party of a BMU.  This means multiple customers at one transmission connection point who choose different Suppliers get multiple charges, discouraging competition in supply and leading to undue discrimination between different system users.</w:t>
          </w:r>
        </w:sdtContent>
      </w:sdt>
    </w:p>
    <w:p w14:paraId="5B4C5A67" w14:textId="77777777" w:rsidR="00540807" w:rsidRPr="00696A5C" w:rsidRDefault="00540807" w:rsidP="00D3031A">
      <w:pPr>
        <w:pStyle w:val="Style8"/>
      </w:pPr>
      <w:r w:rsidRPr="00696A5C">
        <w:t>What is the issue?</w:t>
      </w:r>
    </w:p>
    <w:bookmarkEnd w:id="14"/>
    <w:p w14:paraId="49175ECA" w14:textId="51A99965" w:rsidR="007D4F38" w:rsidRPr="00640F86" w:rsidRDefault="007D4F38" w:rsidP="007D4F38">
      <w:pPr>
        <w:pStyle w:val="Style8"/>
        <w:rPr>
          <w:b w:val="0"/>
          <w:bCs/>
          <w:color w:val="auto"/>
          <w:sz w:val="24"/>
          <w:szCs w:val="24"/>
        </w:rPr>
      </w:pPr>
      <w:r w:rsidRPr="00640F86">
        <w:rPr>
          <w:b w:val="0"/>
          <w:bCs/>
          <w:color w:val="auto"/>
          <w:sz w:val="24"/>
          <w:szCs w:val="24"/>
        </w:rPr>
        <w:t xml:space="preserve">Under Section 14.17 of the CUSC Demand Charges are billed to the Lead Party of a Supplier BM Unit. Most TO connected demand sites only have one Supplier, so are effectively charged per site. However, where a number of customers using the same connection capacity want to all have different </w:t>
      </w:r>
      <w:r w:rsidR="00281C2D" w:rsidRPr="00640F86">
        <w:rPr>
          <w:b w:val="0"/>
          <w:bCs/>
          <w:color w:val="auto"/>
          <w:sz w:val="24"/>
          <w:szCs w:val="24"/>
        </w:rPr>
        <w:t>Supplier,</w:t>
      </w:r>
      <w:r w:rsidRPr="00640F86">
        <w:rPr>
          <w:b w:val="0"/>
          <w:bCs/>
          <w:color w:val="auto"/>
          <w:sz w:val="24"/>
          <w:szCs w:val="24"/>
        </w:rPr>
        <w:t xml:space="preserve"> they are each charged rather than the site being charged. For customers this incentivises them to have only one Supplier, reducing competition in supply to the detriment of customers. The intent of the Ofgem Targeted Charging Review was that the residual was charged per site. </w:t>
      </w:r>
    </w:p>
    <w:p w14:paraId="5BC2D732" w14:textId="77777777" w:rsidR="00FC7012" w:rsidRDefault="00FC7012" w:rsidP="00D3031A">
      <w:pPr>
        <w:pStyle w:val="Style9"/>
      </w:pPr>
      <w:r>
        <w:t>What is the solution and when will it come into effect?</w:t>
      </w:r>
    </w:p>
    <w:p w14:paraId="5CC69252" w14:textId="4F72F06B" w:rsidR="001E62A5" w:rsidRDefault="00FC7012" w:rsidP="001E62A5">
      <w:pPr>
        <w:rPr>
          <w:i/>
          <w:noProof/>
          <w:color w:val="FF0000"/>
        </w:rPr>
      </w:pPr>
      <w:r w:rsidRPr="00E6107E">
        <w:rPr>
          <w:b/>
        </w:rPr>
        <w:t>Proposer’s solution</w:t>
      </w:r>
      <w:r w:rsidR="00E6107E">
        <w:rPr>
          <w:b/>
        </w:rPr>
        <w:t>:</w:t>
      </w:r>
      <w:r w:rsidR="0092758C">
        <w:rPr>
          <w:b/>
        </w:rPr>
        <w:t xml:space="preserve"> </w:t>
      </w:r>
      <w:r w:rsidR="005D1FFA" w:rsidRPr="00AC43B1">
        <w:rPr>
          <w:iCs/>
          <w:noProof/>
          <w:color w:val="222222" w:themeColor="text1" w:themeShade="80"/>
        </w:rPr>
        <w:t xml:space="preserve">To amend </w:t>
      </w:r>
      <w:r w:rsidR="005D1FFA" w:rsidRPr="00AC43B1">
        <w:rPr>
          <w:iCs/>
          <w:color w:val="222222" w:themeColor="text1" w:themeShade="80"/>
        </w:rPr>
        <w:t>14.17.13 of the CUSC</w:t>
      </w:r>
      <w:ins w:id="15" w:author="ESO Code Admin" w:date="2023-11-09T14:31:00Z">
        <w:r w:rsidR="005A506E">
          <w:rPr>
            <w:iCs/>
            <w:color w:val="222222" w:themeColor="text1" w:themeShade="80"/>
          </w:rPr>
          <w:t>, and other minor consequential amend</w:t>
        </w:r>
        <w:r w:rsidR="00691DDC">
          <w:rPr>
            <w:iCs/>
            <w:color w:val="222222" w:themeColor="text1" w:themeShade="80"/>
          </w:rPr>
          <w:t>ment</w:t>
        </w:r>
        <w:r w:rsidR="005A506E">
          <w:rPr>
            <w:iCs/>
            <w:color w:val="222222" w:themeColor="text1" w:themeShade="80"/>
          </w:rPr>
          <w:t>s</w:t>
        </w:r>
      </w:ins>
      <w:r w:rsidR="005D1FFA" w:rsidRPr="00AC43B1">
        <w:rPr>
          <w:iCs/>
          <w:color w:val="222222" w:themeColor="text1" w:themeShade="80"/>
        </w:rPr>
        <w:t>.</w:t>
      </w:r>
    </w:p>
    <w:p w14:paraId="48E848FA" w14:textId="77777777" w:rsidR="00FC7012" w:rsidRPr="00E6107E" w:rsidRDefault="00FC7012" w:rsidP="00FC7012">
      <w:pPr>
        <w:rPr>
          <w:i/>
          <w:color w:val="00B050"/>
        </w:rPr>
      </w:pPr>
    </w:p>
    <w:p w14:paraId="12447BF6" w14:textId="55F62DE3" w:rsidR="001E62A5" w:rsidRDefault="00FC7012" w:rsidP="001E62A5">
      <w:pPr>
        <w:rPr>
          <w:i/>
          <w:color w:val="FF0000"/>
          <w:sz w:val="20"/>
        </w:rPr>
      </w:pPr>
      <w:r w:rsidRPr="00E6107E">
        <w:rPr>
          <w:b/>
        </w:rPr>
        <w:t>Implementation date:</w:t>
      </w:r>
      <w:r>
        <w:t xml:space="preserve"> </w:t>
      </w:r>
      <w:r w:rsidR="005D1FFA" w:rsidRPr="005D1FFA">
        <w:rPr>
          <w:iCs/>
        </w:rPr>
        <w:t>01 April 2025.</w:t>
      </w:r>
    </w:p>
    <w:p w14:paraId="68543760" w14:textId="77777777" w:rsidR="00FC7012" w:rsidRDefault="00FC7012" w:rsidP="00FC7012"/>
    <w:p w14:paraId="01DD41C2" w14:textId="77777777" w:rsidR="003011FF" w:rsidRDefault="003011FF" w:rsidP="003011FF">
      <w:pPr>
        <w:rPr>
          <w:b/>
          <w:noProof/>
        </w:rPr>
      </w:pPr>
      <w:r>
        <w:rPr>
          <w:b/>
          <w:noProof/>
        </w:rPr>
        <w:t>Summary of potential alternative solution(s) and implementation date(s):</w:t>
      </w:r>
    </w:p>
    <w:p w14:paraId="203067D3" w14:textId="77777777" w:rsidR="003011FF" w:rsidRDefault="003011FF" w:rsidP="00D112CA">
      <w:pPr>
        <w:rPr>
          <w:i/>
          <w:color w:val="FF0000"/>
        </w:rPr>
      </w:pPr>
      <w:bookmarkStart w:id="16" w:name="_Hlk50468630"/>
      <w:r>
        <w:rPr>
          <w:i/>
          <w:color w:val="FF0000"/>
        </w:rPr>
        <w:t>Summary of any alternatives that have been discussed/raised (1-3 sentences).</w:t>
      </w:r>
      <w:bookmarkEnd w:id="16"/>
    </w:p>
    <w:p w14:paraId="7C0BD3E8" w14:textId="77777777" w:rsidR="00FC7012" w:rsidRDefault="00FC7012" w:rsidP="00D3031A">
      <w:pPr>
        <w:pStyle w:val="Style10"/>
      </w:pPr>
      <w:r>
        <w:t>What is the impact if this change is made?</w:t>
      </w:r>
    </w:p>
    <w:p w14:paraId="397068F9" w14:textId="7C4B5AD5" w:rsidR="00861163" w:rsidRPr="00FB0871" w:rsidRDefault="00861163" w:rsidP="00861163">
      <w:pPr>
        <w:pStyle w:val="Style10"/>
        <w:rPr>
          <w:b w:val="0"/>
          <w:bCs/>
          <w:color w:val="222222" w:themeColor="text1" w:themeShade="80"/>
          <w:sz w:val="24"/>
          <w:szCs w:val="24"/>
        </w:rPr>
      </w:pPr>
      <w:r>
        <w:rPr>
          <w:rFonts w:cs="Arial"/>
          <w:b w:val="0"/>
          <w:bCs/>
          <w:color w:val="222222" w:themeColor="text1" w:themeShade="80"/>
          <w:sz w:val="24"/>
          <w:szCs w:val="24"/>
        </w:rPr>
        <w:t>This modification is expected to have a h</w:t>
      </w:r>
      <w:r w:rsidRPr="00FB0871">
        <w:rPr>
          <w:rFonts w:cs="Arial"/>
          <w:b w:val="0"/>
          <w:bCs/>
          <w:color w:val="222222" w:themeColor="text1" w:themeShade="80"/>
          <w:sz w:val="24"/>
          <w:szCs w:val="24"/>
        </w:rPr>
        <w:t xml:space="preserve">igh impact </w:t>
      </w:r>
      <w:r w:rsidRPr="00FB0871">
        <w:rPr>
          <w:b w:val="0"/>
          <w:bCs/>
          <w:color w:val="222222" w:themeColor="text1" w:themeShade="80"/>
          <w:sz w:val="24"/>
          <w:szCs w:val="24"/>
        </w:rPr>
        <w:t xml:space="preserve">to parties on demand sites with </w:t>
      </w:r>
      <w:del w:id="17" w:author="ESO Code Admin" w:date="2023-11-09T11:37:00Z">
        <w:r w:rsidRPr="00FB0871">
          <w:rPr>
            <w:b w:val="0"/>
            <w:bCs/>
            <w:color w:val="222222" w:themeColor="text1" w:themeShade="80"/>
            <w:sz w:val="24"/>
            <w:szCs w:val="24"/>
          </w:rPr>
          <w:delText xml:space="preserve">multiple </w:delText>
        </w:r>
      </w:del>
      <w:r w:rsidRPr="00FB0871">
        <w:rPr>
          <w:b w:val="0"/>
          <w:bCs/>
          <w:color w:val="222222" w:themeColor="text1" w:themeShade="80"/>
          <w:sz w:val="24"/>
          <w:szCs w:val="24"/>
        </w:rPr>
        <w:t xml:space="preserve">TO </w:t>
      </w:r>
      <w:del w:id="18" w:author="ESO Code Admin" w:date="2023-11-09T11:37:00Z">
        <w:r w:rsidRPr="00FB0871">
          <w:rPr>
            <w:b w:val="0"/>
            <w:bCs/>
            <w:color w:val="222222" w:themeColor="text1" w:themeShade="80"/>
            <w:sz w:val="24"/>
            <w:szCs w:val="24"/>
          </w:rPr>
          <w:delText xml:space="preserve">points </w:delText>
        </w:r>
      </w:del>
      <w:ins w:id="19" w:author="ESO Code Admin" w:date="2023-11-09T11:37:00Z">
        <w:r w:rsidR="009127F8">
          <w:rPr>
            <w:b w:val="0"/>
            <w:bCs/>
            <w:color w:val="222222" w:themeColor="text1" w:themeShade="80"/>
            <w:sz w:val="24"/>
            <w:szCs w:val="24"/>
          </w:rPr>
          <w:t>connection(s)</w:t>
        </w:r>
        <w:r w:rsidR="009127F8" w:rsidRPr="00FB0871">
          <w:rPr>
            <w:b w:val="0"/>
            <w:bCs/>
            <w:color w:val="222222" w:themeColor="text1" w:themeShade="80"/>
            <w:sz w:val="24"/>
            <w:szCs w:val="24"/>
          </w:rPr>
          <w:t xml:space="preserve"> </w:t>
        </w:r>
      </w:ins>
      <w:r w:rsidRPr="00FB0871">
        <w:rPr>
          <w:b w:val="0"/>
          <w:bCs/>
          <w:color w:val="222222" w:themeColor="text1" w:themeShade="80"/>
          <w:sz w:val="24"/>
          <w:szCs w:val="24"/>
        </w:rPr>
        <w:t>that may wish to have separate Suppliers</w:t>
      </w:r>
      <w:r>
        <w:rPr>
          <w:b w:val="0"/>
          <w:bCs/>
          <w:color w:val="222222" w:themeColor="text1" w:themeShade="80"/>
          <w:sz w:val="24"/>
          <w:szCs w:val="24"/>
        </w:rPr>
        <w:t xml:space="preserve"> and a l</w:t>
      </w:r>
      <w:r w:rsidRPr="00FB0871">
        <w:rPr>
          <w:b w:val="0"/>
          <w:bCs/>
          <w:color w:val="222222" w:themeColor="text1" w:themeShade="80"/>
          <w:sz w:val="24"/>
          <w:szCs w:val="24"/>
        </w:rPr>
        <w:t>ow impact on ESO’s billing.</w:t>
      </w:r>
    </w:p>
    <w:p w14:paraId="1D5C9FEB" w14:textId="77777777" w:rsidR="00FC7012" w:rsidRDefault="00FC7012" w:rsidP="00D3031A">
      <w:pPr>
        <w:pStyle w:val="Style11"/>
      </w:pPr>
      <w:r>
        <w:t>Interactions</w:t>
      </w:r>
    </w:p>
    <w:p w14:paraId="2D6F35D3" w14:textId="451D810C" w:rsidR="00E6107E" w:rsidRDefault="00B53107" w:rsidP="00FC7012">
      <w:r w:rsidRPr="002C5D94">
        <w:rPr>
          <w:iCs/>
          <w:color w:val="222222" w:themeColor="text1" w:themeShade="80"/>
        </w:rPr>
        <w:t>This modification has no interaction with other modifications or industry wide work</w:t>
      </w:r>
      <w:r w:rsidR="00C36581">
        <w:rPr>
          <w:iCs/>
          <w:color w:val="222222" w:themeColor="text1" w:themeShade="80"/>
        </w:rPr>
        <w:t>.</w:t>
      </w:r>
    </w:p>
    <w:p w14:paraId="65FBE345"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0B4AC26F" w14:textId="77777777" w:rsidR="00043548" w:rsidRPr="005603D9" w:rsidRDefault="00043548" w:rsidP="00043548">
      <w:pPr>
        <w:pStyle w:val="CA2"/>
      </w:pPr>
      <w:bookmarkStart w:id="20" w:name="_Toc74204558"/>
      <w:r w:rsidRPr="005603D9">
        <w:t>What is the issue?</w:t>
      </w:r>
      <w:bookmarkEnd w:id="13"/>
      <w:bookmarkEnd w:id="20"/>
    </w:p>
    <w:bookmarkStart w:id="21" w:name="_Why_change?" w:displacedByCustomXml="next"/>
    <w:bookmarkEnd w:id="21" w:displacedByCustomXml="next"/>
    <w:bookmarkStart w:id="22" w:name="_Toc58482272" w:displacedByCustomXml="next"/>
    <w:sdt>
      <w:sdtPr>
        <w:id w:val="-253514757"/>
        <w:placeholder>
          <w:docPart w:val="D4773CFB27724D29900E04A21AFE6AA3"/>
        </w:placeholder>
      </w:sdtPr>
      <w:sdtContent>
        <w:p w14:paraId="58A6AF1D" w14:textId="0671CD0E" w:rsidR="00714D79" w:rsidRDefault="00714D79" w:rsidP="00714D79">
          <w:r>
            <w:t>Under Section 14.17 of the CUSC Demand Charges are billed to t</w:t>
          </w:r>
          <w:r w:rsidRPr="004E230B">
            <w:t>he Lead Party of a Supplier BM Unit</w:t>
          </w:r>
          <w:r>
            <w:t xml:space="preserve">.  Most TO connected demand sites only have one Supplier, so are effectively charged per site.  </w:t>
          </w:r>
        </w:p>
        <w:p w14:paraId="0D98CAEC" w14:textId="7334B8AB" w:rsidR="00714D79" w:rsidRPr="005603D9" w:rsidRDefault="00714D79" w:rsidP="00714D79">
          <w:r>
            <w:t>However, where a number of customers using the same connection capacity want to all have different Supplier</w:t>
          </w:r>
          <w:r w:rsidR="00C36581">
            <w:t>,</w:t>
          </w:r>
          <w:r>
            <w:t xml:space="preserve"> they are each charged rather than the site being charged.  For customers this incentivises them to have only one Supplier, reducing competition in supply to the detriment of customers.  The intent of the Ofgem Targeted Charging Review was that the residual was charged per site.</w:t>
          </w:r>
        </w:p>
      </w:sdtContent>
    </w:sdt>
    <w:p w14:paraId="4E11D32C" w14:textId="39AD7BFA" w:rsidR="00D16700" w:rsidRDefault="00D16700" w:rsidP="00D16700">
      <w:pPr>
        <w:rPr>
          <w:i/>
          <w:color w:val="FF0000"/>
        </w:rPr>
      </w:pPr>
    </w:p>
    <w:p w14:paraId="1CDF1754" w14:textId="77777777" w:rsidR="00BE213C" w:rsidRDefault="00BE213C" w:rsidP="00BE213C">
      <w:pPr>
        <w:pStyle w:val="Heading2"/>
      </w:pPr>
      <w:bookmarkStart w:id="23" w:name="_Toc74204559"/>
      <w:r>
        <w:t>Why change?</w:t>
      </w:r>
      <w:bookmarkEnd w:id="23"/>
    </w:p>
    <w:sdt>
      <w:sdtPr>
        <w:id w:val="1727561193"/>
        <w:placeholder>
          <w:docPart w:val="1CBA074008F245FBB67F653B95BEB739"/>
        </w:placeholder>
      </w:sdtPr>
      <w:sdtContent>
        <w:p w14:paraId="7D928809" w14:textId="57C39E3B" w:rsidR="006A4BD9" w:rsidRDefault="006A4BD9" w:rsidP="006A4BD9">
          <w:r>
            <w:t>TO connected demand sites with multiple users at a given boundary point wish to choose their own Suppliers without being penalised and discriminated against by the CUSC charging arrangements.</w:t>
          </w:r>
          <w:r w:rsidRPr="00750A9C">
            <w:t xml:space="preserve"> </w:t>
          </w:r>
          <w:r>
            <w:t xml:space="preserve"> </w:t>
          </w:r>
        </w:p>
        <w:p w14:paraId="069A32A0" w14:textId="77777777" w:rsidR="00752C1B" w:rsidRDefault="00752C1B" w:rsidP="006A4BD9"/>
        <w:p w14:paraId="7979C537" w14:textId="2062E43E" w:rsidR="006A4BD9" w:rsidRDefault="006A4BD9" w:rsidP="006A4BD9">
          <w:r w:rsidRPr="00750A9C">
            <w:t>At the current time</w:t>
          </w:r>
          <w:ins w:id="24" w:author="ESO Code Admin" w:date="2023-11-09T11:39:00Z">
            <w:r w:rsidR="00D018E4">
              <w:t>, the specific</w:t>
            </w:r>
          </w:ins>
          <w:r w:rsidRPr="00750A9C">
            <w:t xml:space="preserve"> 2 large customers connected at the same connection point will pay 2 x</w:t>
          </w:r>
          <w:r>
            <w:t xml:space="preserve"> </w:t>
          </w:r>
          <w:r w:rsidRPr="00750A9C">
            <w:t>TD4</w:t>
          </w:r>
          <w:r>
            <w:t xml:space="preserve"> residual band</w:t>
          </w:r>
          <w:r w:rsidRPr="00750A9C">
            <w:t>, when if they share a Supplier</w:t>
          </w:r>
          <w:r>
            <w:t>,</w:t>
          </w:r>
          <w:r w:rsidRPr="00750A9C">
            <w:t xml:space="preserve"> they only pay 1 x TD4</w:t>
          </w:r>
          <w:r>
            <w:t xml:space="preserve"> residual band</w:t>
          </w:r>
          <w:r w:rsidRPr="00750A9C">
            <w:t>.  I</w:t>
          </w:r>
          <w:r>
            <w:t>f</w:t>
          </w:r>
          <w:r w:rsidRPr="00750A9C">
            <w:t xml:space="preserve"> they happened to be DNO connected they would pay EHV4</w:t>
          </w:r>
          <w:r>
            <w:t xml:space="preserve"> residual band</w:t>
          </w:r>
          <w:r w:rsidRPr="00750A9C">
            <w:t>.  This means customers that are TO connected are charged more than DNO connect</w:t>
          </w:r>
          <w:r>
            <w:t>ed parties</w:t>
          </w:r>
          <w:r w:rsidRPr="00750A9C">
            <w:t>, despite using the same capacity</w:t>
          </w:r>
          <w:r>
            <w:t>, and are incentivised to have the same Supplier to keep costs down, limiting customer choice.</w:t>
          </w:r>
        </w:p>
        <w:p w14:paraId="423974B7" w14:textId="77777777" w:rsidR="00752C1B" w:rsidRDefault="00752C1B" w:rsidP="006A4BD9"/>
        <w:p w14:paraId="4F8FCA3D" w14:textId="7FEBAC76" w:rsidR="006A4BD9" w:rsidRDefault="006A4BD9" w:rsidP="006A4BD9">
          <w:r>
            <w:t>This has some further impacts, such as forcing the customers to compromise over the type of Supplier they must agree to.  For example</w:t>
          </w:r>
          <w:r w:rsidR="00752C1B">
            <w:t>,</w:t>
          </w:r>
          <w:r>
            <w:t xml:space="preserve"> one customer may want green energy</w:t>
          </w:r>
          <w:ins w:id="25" w:author="ESO Code Admin" w:date="2023-11-08T18:54:00Z">
            <w:r w:rsidR="00C36581">
              <w:t>,</w:t>
            </w:r>
          </w:ins>
          <w:r>
            <w:t xml:space="preserve"> and another may not, but they forced to compromise with their neighbours to keep their total cost of supply down.  For large energy users such as Nissan </w:t>
          </w:r>
          <w:bookmarkStart w:id="26" w:name="_Hlk148091197"/>
          <w:r>
            <w:t xml:space="preserve">and </w:t>
          </w:r>
          <w:bookmarkEnd w:id="26"/>
          <w:r>
            <w:t>AESC UK this is a critical cost in maintaining our competitiveness in international markets.</w:t>
          </w:r>
        </w:p>
        <w:p w14:paraId="5A4E585B" w14:textId="25C83217" w:rsidR="006A4BD9" w:rsidRDefault="006A4BD9" w:rsidP="006A4BD9">
          <w:r>
            <w:t>For larger customers there is often a very limited choice of Suppliers due to few being able to take on the risk of such demand.  By allowing the parties to choose their own Suppliers this is likely to make it easier for each customer to find the right supplier to meet their business needs.</w:t>
          </w:r>
        </w:p>
        <w:p w14:paraId="0C3657C7" w14:textId="77777777" w:rsidR="00752C1B" w:rsidRDefault="00752C1B" w:rsidP="006A4BD9"/>
        <w:p w14:paraId="0AA07EDE" w14:textId="0F5E6D97" w:rsidR="006A4BD9" w:rsidRDefault="006A4BD9" w:rsidP="006A4BD9">
          <w:r>
            <w:t xml:space="preserve">Nissan </w:t>
          </w:r>
          <w:r w:rsidRPr="00A171A8">
            <w:t xml:space="preserve">and </w:t>
          </w:r>
          <w:r>
            <w:t>AESC UK</w:t>
          </w:r>
          <w:r w:rsidRPr="00A171A8">
            <w:t xml:space="preserve"> </w:t>
          </w:r>
          <w:r>
            <w:t xml:space="preserve">do not believe that </w:t>
          </w:r>
          <w:del w:id="27" w:author="Lurrentia Walker" w:date="2023-11-07T21:45:00Z">
            <w:r w:rsidDel="00752C1B">
              <w:delText xml:space="preserve">  </w:delText>
            </w:r>
          </w:del>
          <w:r>
            <w:t>bandings are meant to distort competition in the manner identified, as historically most TO connected customers have been interrelated customers, such as industrial gases and chemical, often located behind the meter of generation that provides secure supplies to critical UK manufacture</w:t>
          </w:r>
          <w:ins w:id="28" w:author="ESO Code Admin" w:date="2023-11-09T11:42:00Z">
            <w:r w:rsidR="00693CE6">
              <w:t>r</w:t>
            </w:r>
          </w:ins>
          <w:r>
            <w:t>s.  However, for Nissan</w:t>
          </w:r>
          <w:r w:rsidRPr="00A171A8">
            <w:t xml:space="preserve"> and </w:t>
          </w:r>
          <w:r w:rsidRPr="002F3F6F">
            <w:t xml:space="preserve">AESC UK </w:t>
          </w:r>
          <w:r>
            <w:t>new connection, that will not be the case, and the new customers on the site want to be able to choose their own Suppliers to best meet their own business needs.</w:t>
          </w:r>
        </w:p>
        <w:p w14:paraId="05123000" w14:textId="77777777" w:rsidR="00752C1B" w:rsidRDefault="00752C1B" w:rsidP="006A4BD9"/>
        <w:p w14:paraId="4A2FBC07" w14:textId="3B81D620" w:rsidR="006A4BD9" w:rsidRDefault="006A4BD9" w:rsidP="006A4BD9">
          <w:pPr>
            <w:rPr>
              <w:ins w:id="29" w:author="Lurrentia Walker" w:date="2023-11-07T21:45:00Z"/>
            </w:rPr>
          </w:pPr>
          <w:r>
            <w:t xml:space="preserve">Further, </w:t>
          </w:r>
          <w:ins w:id="30" w:author="Lurrentia Walker" w:date="2023-11-07T21:45:00Z">
            <w:r w:rsidR="00752C1B">
              <w:t xml:space="preserve">the Proposer </w:t>
            </w:r>
          </w:ins>
          <w:ins w:id="31" w:author="ESO Code Admin" w:date="2023-11-09T11:42:00Z">
            <w:r w:rsidR="00752C1B">
              <w:t xml:space="preserve"> </w:t>
            </w:r>
          </w:ins>
          <w:del w:id="32" w:author="Lurrentia Walker" w:date="2023-11-07T21:45:00Z">
            <w:r w:rsidDel="00752C1B">
              <w:delText>we</w:delText>
            </w:r>
          </w:del>
          <w:r>
            <w:t xml:space="preserve"> suspect</w:t>
          </w:r>
          <w:ins w:id="33" w:author="Lurrentia Walker" w:date="2023-11-07T21:45:00Z">
            <w:r w:rsidR="00752C1B">
              <w:t>s</w:t>
            </w:r>
          </w:ins>
          <w:r>
            <w:t xml:space="preserve">, now that </w:t>
          </w:r>
          <w:del w:id="34" w:author="ESO Code Admin" w:date="2023-11-09T11:42:00Z">
            <w:r>
              <w:delText xml:space="preserve">the </w:delText>
            </w:r>
          </w:del>
          <w:r>
            <w:t>Energy Intensive Industries (EIIs) are no longer facing Final Consumption Levies (FCLs) and may benefit from transmission charges discounts, some of them may also now wish to seek third party supplies and have been discouraged by the transmission charging regime.  This proposed rule change would therefore see them pay no more than their current proportion of transmission charges than they already face if they choose to move their demand into a Supplier BMU in their own right.</w:t>
          </w:r>
        </w:p>
        <w:p w14:paraId="005F3E88" w14:textId="77777777" w:rsidR="00752C1B" w:rsidRDefault="00752C1B" w:rsidP="006A4BD9"/>
        <w:p w14:paraId="244D26EC" w14:textId="77777777" w:rsidR="006A4BD9" w:rsidRDefault="006A4BD9" w:rsidP="006A4BD9">
          <w:r>
            <w:t xml:space="preserve">Were Nissan and AESC UK’S new site to be classed as an IDNO Nissan would be charged at EHV4 (as now), as would </w:t>
          </w:r>
          <w:r w:rsidRPr="00653DCC">
            <w:t>AESC UK</w:t>
          </w:r>
          <w:r>
            <w:t xml:space="preserve">, and in the longer term potentially other customers on our site.  This would give </w:t>
          </w:r>
          <w:del w:id="35" w:author="ESO Code Admin" w:date="2023-11-09T11:42:00Z">
            <w:r>
              <w:delText>-</w:delText>
            </w:r>
          </w:del>
          <w:r>
            <w:t xml:space="preserve"> an aggregate charge of c.£2.5m between Nissan and </w:t>
          </w:r>
          <w:r w:rsidRPr="00653DCC">
            <w:t>AESC UK</w:t>
          </w:r>
          <w:r>
            <w:t>.  However, the proposer believes that Ofgem is not comfortable that TO connected sites can be IDNOs, so the sites will be on private network and will therefore have non-standard BSC metering aggregated up into a number of Supplier BMUs.</w:t>
          </w:r>
        </w:p>
        <w:p w14:paraId="3EDADF10" w14:textId="4D7C2E16" w:rsidR="006A4BD9" w:rsidRDefault="006A4BD9" w:rsidP="006A4BD9">
          <w:r>
            <w:t>Nissan and AESC UK note that the current charging regime does create a significant distortion in competition by charging DNO and TO connected sites materially different residual charges despite the customer demand, and therefore use of the TO system, being identical.  Nissan</w:t>
          </w:r>
          <w:r w:rsidRPr="00A171A8">
            <w:t xml:space="preserve"> and </w:t>
          </w:r>
          <w:r>
            <w:t>AESC UK ‘s site operates 24/7 for all but 2 weeks in the year.  They have never been able to do Triad management, DSR, etc. due to the nature of their business.  Therefore</w:t>
          </w:r>
          <w:r w:rsidR="00A003E9">
            <w:t>,</w:t>
          </w:r>
          <w:r>
            <w:t xml:space="preserve"> the proposer struggles to understand why they are charged such different amounts for use of the same transmission capacity based on either their point of connection or their choice of Suppliers.</w:t>
          </w:r>
        </w:p>
        <w:p w14:paraId="793F07CB" w14:textId="77777777" w:rsidR="00A003E9" w:rsidRDefault="00A003E9" w:rsidP="006A4BD9"/>
        <w:p w14:paraId="6DAC2C8C" w14:textId="77777777" w:rsidR="006A4BD9" w:rsidRPr="007857BE" w:rsidRDefault="006A4BD9" w:rsidP="006A4BD9">
          <w:r>
            <w:t xml:space="preserve">This change will have no impact on the total revenue ESO collects on behalf of the TOs, as each “site” will remain paying the same total charges.  </w:t>
          </w:r>
          <w:commentRangeStart w:id="36"/>
          <w:r>
            <w:t>In fact a new site connecting, will reduce charges on customers, though not impacting the bandings for some years</w:t>
          </w:r>
          <w:commentRangeEnd w:id="36"/>
          <w:r w:rsidR="00BB19F7">
            <w:rPr>
              <w:rStyle w:val="CommentReference"/>
              <w:rFonts w:ascii="Arial" w:eastAsia="Times New Roman" w:hAnsi="Arial" w:cs="Times New Roman"/>
              <w:lang w:eastAsia="en-GB"/>
            </w:rPr>
            <w:commentReference w:id="36"/>
          </w:r>
          <w:r>
            <w:t>.</w:t>
          </w:r>
        </w:p>
      </w:sdtContent>
    </w:sdt>
    <w:p w14:paraId="38EAFC84" w14:textId="77777777" w:rsidR="00714D79" w:rsidRPr="00714D79" w:rsidRDefault="00714D79" w:rsidP="00714D79"/>
    <w:p w14:paraId="3D3F8BBB" w14:textId="77777777" w:rsidR="00043548" w:rsidRPr="005603D9" w:rsidRDefault="00043548" w:rsidP="00043548">
      <w:pPr>
        <w:pStyle w:val="CA3"/>
      </w:pPr>
      <w:bookmarkStart w:id="37" w:name="_Toc58837632"/>
      <w:bookmarkStart w:id="38" w:name="_Toc74204560"/>
      <w:r w:rsidRPr="005603D9">
        <w:t xml:space="preserve">What is the </w:t>
      </w:r>
      <w:r w:rsidR="005E3456">
        <w:t>s</w:t>
      </w:r>
      <w:r w:rsidRPr="005603D9">
        <w:t>olution?</w:t>
      </w:r>
      <w:bookmarkEnd w:id="22"/>
      <w:bookmarkEnd w:id="37"/>
      <w:bookmarkEnd w:id="38"/>
    </w:p>
    <w:p w14:paraId="49E04BAA" w14:textId="77777777" w:rsidR="00DC39DC" w:rsidRDefault="00DC39DC" w:rsidP="00DC39DC">
      <w:pPr>
        <w:pStyle w:val="Heading2"/>
      </w:pPr>
      <w:bookmarkStart w:id="39" w:name="_Toc74204561"/>
      <w:r>
        <w:t>Proposer’s solution</w:t>
      </w:r>
      <w:bookmarkEnd w:id="39"/>
    </w:p>
    <w:sdt>
      <w:sdtPr>
        <w:id w:val="2024046350"/>
        <w:placeholder>
          <w:docPart w:val="6CC6A454F9604A78ADA39EFC644A5B45"/>
        </w:placeholder>
      </w:sdtPr>
      <w:sdtContent>
        <w:p w14:paraId="4A3F6B70" w14:textId="19488866" w:rsidR="003A5606" w:rsidRDefault="003A5606" w:rsidP="003A5606">
          <w:r>
            <w:t>The proposal is to alter section 14.17 Parties Liable for Demand Charges</w:t>
          </w:r>
          <w:r w:rsidR="0062005D">
            <w:t>.</w:t>
          </w:r>
          <w:r>
            <w:t xml:space="preserve"> </w:t>
          </w:r>
        </w:p>
        <w:p w14:paraId="570433FF" w14:textId="77777777" w:rsidR="008C312C" w:rsidRDefault="008C312C" w:rsidP="0062005D">
          <w:pPr>
            <w:rPr>
              <w:highlight w:val="yellow"/>
            </w:rPr>
          </w:pPr>
        </w:p>
        <w:p w14:paraId="1779A862" w14:textId="412FACF2" w:rsidR="0062005D" w:rsidRDefault="0062005D" w:rsidP="0062005D">
          <w:r w:rsidRPr="00184EC1">
            <w:t xml:space="preserve">The Proposer’s </w:t>
          </w:r>
          <w:r w:rsidR="00B4573B" w:rsidRPr="00184EC1">
            <w:t>initial</w:t>
          </w:r>
          <w:r w:rsidRPr="00184EC1">
            <w:t xml:space="preserve"> solution was to amend 14.17.1 of the CUSC, however at the CUSC Panel on 27 October 2023, the Panel provided feedback to the Proposer that proposed change would be better reflected within 14.17.13. The Proposer took this feedback and subsequently amended their proposed legal text</w:t>
          </w:r>
          <w:r w:rsidR="0074426C" w:rsidRPr="00184EC1">
            <w:t xml:space="preserve"> </w:t>
          </w:r>
          <w:r w:rsidR="006E0BF2" w:rsidRPr="00184EC1">
            <w:t xml:space="preserve">ahead of being submitted to Ofgem as part of the request for </w:t>
          </w:r>
          <w:r w:rsidR="00160116" w:rsidRPr="00184EC1">
            <w:t>urgency</w:t>
          </w:r>
          <w:r w:rsidRPr="00184EC1">
            <w:t xml:space="preserve">. </w:t>
          </w:r>
          <w:r w:rsidR="00AB6F20" w:rsidRPr="00184EC1">
            <w:t>Both Proposal forms</w:t>
          </w:r>
          <w:r w:rsidRPr="00184EC1">
            <w:t xml:space="preserve"> can be found </w:t>
          </w:r>
          <w:r w:rsidR="00DD6785" w:rsidRPr="00184EC1">
            <w:t xml:space="preserve">in Annex </w:t>
          </w:r>
          <w:r w:rsidR="003B435F" w:rsidRPr="00184EC1">
            <w:t>1</w:t>
          </w:r>
          <w:r w:rsidR="00DD6785" w:rsidRPr="00184EC1">
            <w:t xml:space="preserve">. </w:t>
          </w:r>
        </w:p>
        <w:p w14:paraId="388DAA37" w14:textId="3221CF48" w:rsidR="00470B5B" w:rsidRDefault="00C03E6F" w:rsidP="003A5606"/>
      </w:sdtContent>
    </w:sdt>
    <w:p w14:paraId="2DC7E1C3" w14:textId="77777777" w:rsidR="00050444" w:rsidRDefault="00050444" w:rsidP="00BD3E26">
      <w:pPr>
        <w:pStyle w:val="CA3"/>
      </w:pPr>
      <w:bookmarkStart w:id="40" w:name="_Toc74204562"/>
      <w:r>
        <w:t xml:space="preserve">Workgroup </w:t>
      </w:r>
      <w:r w:rsidR="005E3456">
        <w:t>c</w:t>
      </w:r>
      <w:r>
        <w:t>onsiderations</w:t>
      </w:r>
      <w:bookmarkEnd w:id="40"/>
    </w:p>
    <w:p w14:paraId="682CD140" w14:textId="5F81FC05" w:rsidR="00D16700" w:rsidRDefault="00D16700" w:rsidP="00D16700">
      <w:pPr>
        <w:spacing w:line="240" w:lineRule="auto"/>
        <w:jc w:val="both"/>
        <w:textAlignment w:val="baseline"/>
        <w:rPr>
          <w:rFonts w:cs="Arial"/>
        </w:rPr>
      </w:pPr>
      <w:r>
        <w:rPr>
          <w:rFonts w:cs="Arial"/>
        </w:rPr>
        <w:t xml:space="preserve">The Workgroup convened </w:t>
      </w:r>
      <w:r w:rsidR="00D0327E" w:rsidRPr="00D0327E">
        <w:t xml:space="preserve">two </w:t>
      </w:r>
      <w:r w:rsidRPr="00D0327E">
        <w:rPr>
          <w:rFonts w:cs="Arial"/>
        </w:rPr>
        <w:t>times</w:t>
      </w:r>
      <w:r>
        <w:rPr>
          <w:rFonts w:cs="Arial"/>
        </w:rPr>
        <w:t xml:space="preserve"> to discuss the perceived issue, detail the scope of the proposed defect, devise potential solutions</w:t>
      </w:r>
      <w:r w:rsidR="00E91979">
        <w:rPr>
          <w:rFonts w:cs="Arial"/>
        </w:rPr>
        <w:t>,</w:t>
      </w:r>
      <w:r>
        <w:rPr>
          <w:rFonts w:cs="Arial"/>
        </w:rPr>
        <w:t xml:space="preserve"> and assess the proposal in terms of the Applicable Code Objectives. </w:t>
      </w:r>
    </w:p>
    <w:p w14:paraId="1A64752B" w14:textId="77777777" w:rsidR="00D16700" w:rsidRDefault="00D16700" w:rsidP="00D16700">
      <w:pPr>
        <w:spacing w:line="240" w:lineRule="auto"/>
        <w:jc w:val="both"/>
        <w:textAlignment w:val="baseline"/>
        <w:rPr>
          <w:rFonts w:cs="Arial"/>
        </w:rPr>
      </w:pPr>
    </w:p>
    <w:p w14:paraId="075A2AA4" w14:textId="0BE28F17" w:rsidR="003F1CB0" w:rsidRDefault="003F1CB0" w:rsidP="003F1CB0">
      <w:pPr>
        <w:pStyle w:val="TableBody"/>
        <w:rPr>
          <w:rStyle w:val="ui-provider"/>
          <w:rFonts w:asciiTheme="minorHAnsi" w:hAnsiTheme="minorHAnsi" w:cstheme="minorHAnsi"/>
          <w:b/>
          <w:bCs/>
          <w:color w:val="auto"/>
          <w:sz w:val="24"/>
          <w:szCs w:val="24"/>
          <w:u w:val="single"/>
        </w:rPr>
      </w:pPr>
      <w:r w:rsidRPr="00F56287">
        <w:rPr>
          <w:rStyle w:val="ui-provider"/>
          <w:rFonts w:asciiTheme="minorHAnsi" w:hAnsiTheme="minorHAnsi" w:cstheme="minorHAnsi"/>
          <w:b/>
          <w:bCs/>
          <w:color w:val="auto"/>
          <w:sz w:val="24"/>
          <w:szCs w:val="24"/>
          <w:u w:val="single"/>
        </w:rPr>
        <w:t xml:space="preserve">Transmission </w:t>
      </w:r>
      <w:r w:rsidR="005707E7">
        <w:rPr>
          <w:rStyle w:val="ui-provider"/>
          <w:rFonts w:asciiTheme="minorHAnsi" w:hAnsiTheme="minorHAnsi" w:cstheme="minorHAnsi"/>
          <w:b/>
          <w:bCs/>
          <w:color w:val="auto"/>
          <w:sz w:val="24"/>
          <w:szCs w:val="24"/>
          <w:u w:val="single"/>
        </w:rPr>
        <w:t>Charging Review</w:t>
      </w:r>
      <w:r w:rsidR="00046132">
        <w:rPr>
          <w:rStyle w:val="ui-provider"/>
          <w:rFonts w:asciiTheme="minorHAnsi" w:hAnsiTheme="minorHAnsi" w:cstheme="minorHAnsi"/>
          <w:b/>
          <w:bCs/>
          <w:color w:val="auto"/>
          <w:sz w:val="24"/>
          <w:szCs w:val="24"/>
          <w:u w:val="single"/>
        </w:rPr>
        <w:t xml:space="preserve"> </w:t>
      </w:r>
      <w:r w:rsidRPr="00F56287">
        <w:rPr>
          <w:rStyle w:val="ui-provider"/>
          <w:rFonts w:asciiTheme="minorHAnsi" w:hAnsiTheme="minorHAnsi" w:cstheme="minorHAnsi"/>
          <w:b/>
          <w:bCs/>
          <w:color w:val="auto"/>
          <w:sz w:val="24"/>
          <w:szCs w:val="24"/>
          <w:u w:val="single"/>
        </w:rPr>
        <w:t>(T</w:t>
      </w:r>
      <w:r w:rsidR="00046132">
        <w:rPr>
          <w:rStyle w:val="ui-provider"/>
          <w:rFonts w:asciiTheme="minorHAnsi" w:hAnsiTheme="minorHAnsi" w:cstheme="minorHAnsi"/>
          <w:b/>
          <w:bCs/>
          <w:color w:val="auto"/>
          <w:sz w:val="24"/>
          <w:szCs w:val="24"/>
          <w:u w:val="single"/>
        </w:rPr>
        <w:t>CR</w:t>
      </w:r>
      <w:r w:rsidRPr="00F56287">
        <w:rPr>
          <w:rStyle w:val="ui-provider"/>
          <w:rFonts w:asciiTheme="minorHAnsi" w:hAnsiTheme="minorHAnsi" w:cstheme="minorHAnsi"/>
          <w:b/>
          <w:bCs/>
          <w:color w:val="auto"/>
          <w:sz w:val="24"/>
          <w:szCs w:val="24"/>
          <w:u w:val="single"/>
        </w:rPr>
        <w:t xml:space="preserve">) </w:t>
      </w:r>
      <w:r>
        <w:rPr>
          <w:rStyle w:val="ui-provider"/>
          <w:rFonts w:asciiTheme="minorHAnsi" w:hAnsiTheme="minorHAnsi" w:cstheme="minorHAnsi"/>
          <w:b/>
          <w:bCs/>
          <w:color w:val="auto"/>
          <w:sz w:val="24"/>
          <w:szCs w:val="24"/>
          <w:u w:val="single"/>
        </w:rPr>
        <w:t xml:space="preserve">and </w:t>
      </w:r>
      <w:r w:rsidR="00E9561F">
        <w:rPr>
          <w:rStyle w:val="ui-provider"/>
          <w:rFonts w:asciiTheme="minorHAnsi" w:hAnsiTheme="minorHAnsi" w:cstheme="minorHAnsi"/>
          <w:b/>
          <w:bCs/>
          <w:color w:val="auto"/>
          <w:sz w:val="24"/>
          <w:szCs w:val="24"/>
          <w:u w:val="single"/>
        </w:rPr>
        <w:t xml:space="preserve">CMP425 </w:t>
      </w:r>
      <w:r w:rsidR="00792BE5">
        <w:rPr>
          <w:rStyle w:val="ui-provider"/>
          <w:rFonts w:asciiTheme="minorHAnsi" w:hAnsiTheme="minorHAnsi" w:cstheme="minorHAnsi"/>
          <w:b/>
          <w:bCs/>
          <w:color w:val="auto"/>
          <w:sz w:val="24"/>
          <w:szCs w:val="24"/>
          <w:u w:val="single"/>
        </w:rPr>
        <w:t>Scoping</w:t>
      </w:r>
    </w:p>
    <w:p w14:paraId="0376925E" w14:textId="4B8AA22B" w:rsidR="00B078FB" w:rsidRDefault="006C7FB0" w:rsidP="00B078FB">
      <w:pPr>
        <w:spacing w:line="240" w:lineRule="auto"/>
        <w:jc w:val="both"/>
        <w:textAlignment w:val="baseline"/>
        <w:rPr>
          <w:rFonts w:cs="Arial"/>
        </w:rPr>
      </w:pPr>
      <w:r>
        <w:rPr>
          <w:rFonts w:cs="Arial"/>
        </w:rPr>
        <w:t>The Workgroup discussed the link between t</w:t>
      </w:r>
      <w:r w:rsidR="00C811A5">
        <w:rPr>
          <w:rFonts w:cs="Arial"/>
        </w:rPr>
        <w:t xml:space="preserve">he </w:t>
      </w:r>
      <w:hyperlink r:id="rId18" w:history="1">
        <w:r w:rsidR="004A13C5" w:rsidRPr="004A13C5">
          <w:rPr>
            <w:rStyle w:val="Hyperlink"/>
            <w:rFonts w:cs="Arial"/>
          </w:rPr>
          <w:t>Targeted Charging Review (TCR)</w:t>
        </w:r>
      </w:hyperlink>
      <w:r w:rsidR="00AB387A">
        <w:rPr>
          <w:rFonts w:cs="Arial"/>
        </w:rPr>
        <w:t>, published by the Authority</w:t>
      </w:r>
      <w:r w:rsidR="007C49F9">
        <w:rPr>
          <w:rFonts w:cs="Arial"/>
        </w:rPr>
        <w:t xml:space="preserve"> </w:t>
      </w:r>
      <w:r w:rsidR="00B758B1">
        <w:rPr>
          <w:rFonts w:cs="Arial"/>
        </w:rPr>
        <w:t>in November 2021</w:t>
      </w:r>
      <w:r w:rsidR="00B078FB">
        <w:rPr>
          <w:rFonts w:cs="Arial"/>
        </w:rPr>
        <w:t xml:space="preserve">. </w:t>
      </w:r>
      <w:r w:rsidR="00F81BF3">
        <w:rPr>
          <w:rFonts w:cs="Arial"/>
        </w:rPr>
        <w:t xml:space="preserve">Where </w:t>
      </w:r>
      <w:r w:rsidR="00AD1850">
        <w:rPr>
          <w:rFonts w:cs="Arial"/>
        </w:rPr>
        <w:t xml:space="preserve">the Authority </w:t>
      </w:r>
      <w:r w:rsidR="00021DFC">
        <w:rPr>
          <w:rFonts w:cs="Arial"/>
        </w:rPr>
        <w:t xml:space="preserve">directed </w:t>
      </w:r>
      <w:r w:rsidR="00B758B1">
        <w:rPr>
          <w:rFonts w:cs="Arial"/>
        </w:rPr>
        <w:t xml:space="preserve">the </w:t>
      </w:r>
      <w:r w:rsidR="00021DFC">
        <w:rPr>
          <w:rFonts w:cs="Arial"/>
        </w:rPr>
        <w:t xml:space="preserve">ESO to </w:t>
      </w:r>
      <w:r w:rsidR="00BD4560">
        <w:rPr>
          <w:rFonts w:cs="Arial"/>
        </w:rPr>
        <w:t>bring forward</w:t>
      </w:r>
      <w:r w:rsidR="00CE526C">
        <w:rPr>
          <w:rFonts w:cs="Arial"/>
        </w:rPr>
        <w:t xml:space="preserve"> </w:t>
      </w:r>
      <w:r w:rsidR="00DC1532">
        <w:rPr>
          <w:rFonts w:cs="Arial"/>
        </w:rPr>
        <w:t xml:space="preserve">modification proposals </w:t>
      </w:r>
      <w:r w:rsidR="000E6D54">
        <w:rPr>
          <w:rFonts w:cs="Arial"/>
        </w:rPr>
        <w:t>around</w:t>
      </w:r>
      <w:r w:rsidR="00780AB5">
        <w:rPr>
          <w:rFonts w:cs="Arial"/>
        </w:rPr>
        <w:t xml:space="preserve"> </w:t>
      </w:r>
      <w:r w:rsidR="00AC4B38">
        <w:rPr>
          <w:rFonts w:cs="Arial"/>
        </w:rPr>
        <w:t xml:space="preserve">Residual Charges </w:t>
      </w:r>
      <w:r w:rsidR="00B078FB">
        <w:rPr>
          <w:rFonts w:cs="Arial"/>
        </w:rPr>
        <w:t xml:space="preserve">and confirmed </w:t>
      </w:r>
      <w:r w:rsidR="00B078FB">
        <w:t>that T</w:t>
      </w:r>
      <w:r w:rsidR="00365E22">
        <w:t xml:space="preserve">ransmission </w:t>
      </w:r>
      <w:r w:rsidR="00B078FB">
        <w:t>D</w:t>
      </w:r>
      <w:r w:rsidR="00365E22">
        <w:t xml:space="preserve">emand </w:t>
      </w:r>
      <w:r w:rsidR="00B078FB">
        <w:t>R</w:t>
      </w:r>
      <w:r w:rsidR="00365E22">
        <w:t>esidual (TDR)</w:t>
      </w:r>
      <w:r w:rsidR="00B078FB">
        <w:t xml:space="preserve"> charges should be levied on a ‘per site’ basis</w:t>
      </w:r>
      <w:r w:rsidR="00AD1850">
        <w:t>.</w:t>
      </w:r>
    </w:p>
    <w:p w14:paraId="5499D794" w14:textId="79EE1A8E" w:rsidR="00A50710" w:rsidRPr="005E1368" w:rsidRDefault="005E1368" w:rsidP="00D16700">
      <w:pPr>
        <w:spacing w:line="240" w:lineRule="auto"/>
        <w:jc w:val="both"/>
        <w:textAlignment w:val="baseline"/>
        <w:rPr>
          <w:rFonts w:cs="Arial"/>
        </w:rPr>
      </w:pPr>
      <w:r>
        <w:rPr>
          <w:rFonts w:cs="Arial"/>
        </w:rPr>
        <w:t>T</w:t>
      </w:r>
      <w:r w:rsidR="001A29C3">
        <w:rPr>
          <w:rFonts w:cs="Arial"/>
        </w:rPr>
        <w:t>h</w:t>
      </w:r>
      <w:r w:rsidR="00D5034A">
        <w:rPr>
          <w:rFonts w:cs="Arial"/>
        </w:rPr>
        <w:t>e subsequent TDR modifications</w:t>
      </w:r>
      <w:r w:rsidR="001A29C3">
        <w:rPr>
          <w:rFonts w:cs="Arial"/>
        </w:rPr>
        <w:t xml:space="preserve"> were implemented </w:t>
      </w:r>
      <w:r w:rsidR="00302955">
        <w:rPr>
          <w:rFonts w:cs="Arial"/>
        </w:rPr>
        <w:t>i</w:t>
      </w:r>
      <w:r w:rsidR="001A29C3">
        <w:rPr>
          <w:rFonts w:cs="Arial"/>
        </w:rPr>
        <w:t>n</w:t>
      </w:r>
      <w:r w:rsidR="00A27CFA">
        <w:rPr>
          <w:rFonts w:cs="Arial"/>
        </w:rPr>
        <w:t>to</w:t>
      </w:r>
      <w:r w:rsidR="001A29C3">
        <w:rPr>
          <w:rFonts w:cs="Arial"/>
        </w:rPr>
        <w:t xml:space="preserve"> the CUSC </w:t>
      </w:r>
      <w:r w:rsidR="00E64B7E">
        <w:rPr>
          <w:rFonts w:cs="Arial"/>
        </w:rPr>
        <w:t>on</w:t>
      </w:r>
      <w:r w:rsidR="001A29C3">
        <w:rPr>
          <w:rFonts w:cs="Arial"/>
        </w:rPr>
        <w:t xml:space="preserve"> </w:t>
      </w:r>
      <w:r w:rsidR="009B5013">
        <w:rPr>
          <w:rFonts w:cs="Arial"/>
        </w:rPr>
        <w:t>1 April 2023</w:t>
      </w:r>
      <w:r w:rsidR="00E64B7E">
        <w:rPr>
          <w:rStyle w:val="FootnoteReference"/>
          <w:rFonts w:cs="Arial"/>
        </w:rPr>
        <w:footnoteReference w:id="2"/>
      </w:r>
      <w:r w:rsidR="004C4960">
        <w:rPr>
          <w:rFonts w:cs="Arial"/>
        </w:rPr>
        <w:t xml:space="preserve">. </w:t>
      </w:r>
    </w:p>
    <w:p w14:paraId="308412BD" w14:textId="77777777" w:rsidR="00792BE5" w:rsidRDefault="00792BE5" w:rsidP="00D16700">
      <w:pPr>
        <w:spacing w:line="240" w:lineRule="auto"/>
        <w:jc w:val="both"/>
        <w:textAlignment w:val="baseline"/>
        <w:rPr>
          <w:rFonts w:cs="Arial"/>
        </w:rPr>
      </w:pPr>
    </w:p>
    <w:p w14:paraId="7AE2C048" w14:textId="22B75C85" w:rsidR="00792BE5" w:rsidRDefault="00A76544" w:rsidP="00D16700">
      <w:pPr>
        <w:spacing w:line="240" w:lineRule="auto"/>
        <w:jc w:val="both"/>
        <w:textAlignment w:val="baseline"/>
      </w:pPr>
      <w:r>
        <w:rPr>
          <w:rFonts w:cs="Arial"/>
        </w:rPr>
        <w:t>T</w:t>
      </w:r>
      <w:r w:rsidR="00261885">
        <w:rPr>
          <w:rFonts w:cs="Arial"/>
        </w:rPr>
        <w:t xml:space="preserve">he Workgroup </w:t>
      </w:r>
      <w:r w:rsidR="003F078C">
        <w:rPr>
          <w:rFonts w:cs="Arial"/>
        </w:rPr>
        <w:t xml:space="preserve">noted that </w:t>
      </w:r>
      <w:r w:rsidR="00FF0BB3">
        <w:rPr>
          <w:rFonts w:cs="Arial"/>
        </w:rPr>
        <w:t xml:space="preserve">the </w:t>
      </w:r>
      <w:r w:rsidR="00792BE5">
        <w:t>Distribution Connection and Use of System Agreement (DCUSA) DCP328 – Use of system charges for private networks with competition in supply</w:t>
      </w:r>
      <w:r w:rsidR="003F078C">
        <w:t xml:space="preserve"> </w:t>
      </w:r>
      <w:r>
        <w:t xml:space="preserve">modification </w:t>
      </w:r>
      <w:r w:rsidR="00EB13AF">
        <w:t xml:space="preserve">took </w:t>
      </w:r>
      <w:r w:rsidR="00CB26E9">
        <w:t xml:space="preserve">5 years to </w:t>
      </w:r>
      <w:r w:rsidR="007127D7">
        <w:t xml:space="preserve">progress and was rejected by the </w:t>
      </w:r>
      <w:r w:rsidR="00ED1BBA">
        <w:t xml:space="preserve">Authority due to </w:t>
      </w:r>
      <w:r w:rsidR="003A7C77">
        <w:t>too many complex issues trying to be addressed within one modification</w:t>
      </w:r>
      <w:r w:rsidR="0097221C">
        <w:t>.</w:t>
      </w:r>
      <w:r w:rsidR="003A7C77">
        <w:t xml:space="preserve"> </w:t>
      </w:r>
      <w:r w:rsidR="00917953">
        <w:t xml:space="preserve"> </w:t>
      </w:r>
    </w:p>
    <w:p w14:paraId="433102D9" w14:textId="77777777" w:rsidR="00C02EE0" w:rsidRDefault="00C02EE0" w:rsidP="00D16700">
      <w:pPr>
        <w:spacing w:line="240" w:lineRule="auto"/>
        <w:jc w:val="both"/>
        <w:textAlignment w:val="baseline"/>
      </w:pPr>
    </w:p>
    <w:p w14:paraId="74D7C375" w14:textId="7D1F089C" w:rsidR="007611CC" w:rsidRDefault="004F0E44" w:rsidP="00D16700">
      <w:pPr>
        <w:spacing w:line="240" w:lineRule="auto"/>
        <w:jc w:val="both"/>
        <w:textAlignment w:val="baseline"/>
      </w:pPr>
      <w:r>
        <w:t xml:space="preserve">The Workgroup agreed that whilst </w:t>
      </w:r>
      <w:r w:rsidR="00A76544">
        <w:t xml:space="preserve">CMP425 was </w:t>
      </w:r>
      <w:r>
        <w:t>look</w:t>
      </w:r>
      <w:r w:rsidR="00DB4E6C">
        <w:t xml:space="preserve">s to address </w:t>
      </w:r>
      <w:r>
        <w:t>a similar issue, the</w:t>
      </w:r>
      <w:r w:rsidR="00714EEA">
        <w:t xml:space="preserve"> </w:t>
      </w:r>
      <w:r w:rsidR="009953DD">
        <w:t xml:space="preserve">difference between </w:t>
      </w:r>
      <w:r w:rsidR="00DB4E6C">
        <w:t>the modifications</w:t>
      </w:r>
      <w:r w:rsidR="00040531">
        <w:t xml:space="preserve">, </w:t>
      </w:r>
      <w:r w:rsidR="00936F04">
        <w:t>is that</w:t>
      </w:r>
      <w:r w:rsidR="002E1F4C">
        <w:t xml:space="preserve"> </w:t>
      </w:r>
      <w:r w:rsidR="00040531">
        <w:t xml:space="preserve">with CMP425 </w:t>
      </w:r>
      <w:r w:rsidR="009736ED">
        <w:t>ha</w:t>
      </w:r>
      <w:r w:rsidR="00936F04">
        <w:t>s</w:t>
      </w:r>
      <w:r w:rsidR="009736ED">
        <w:t xml:space="preserve"> </w:t>
      </w:r>
      <w:r w:rsidR="00B76345">
        <w:t>Urgency</w:t>
      </w:r>
      <w:r w:rsidR="009736ED">
        <w:t xml:space="preserve"> status </w:t>
      </w:r>
      <w:r w:rsidR="00936F04">
        <w:t xml:space="preserve">and </w:t>
      </w:r>
      <w:r w:rsidR="00C2214E">
        <w:t xml:space="preserve">that </w:t>
      </w:r>
      <w:r w:rsidR="00B64AAE">
        <w:t>to</w:t>
      </w:r>
      <w:r w:rsidR="00C2214E">
        <w:t xml:space="preserve"> </w:t>
      </w:r>
      <w:r w:rsidR="004131B9">
        <w:t xml:space="preserve">meet the </w:t>
      </w:r>
      <w:r w:rsidR="00DB33B4">
        <w:t xml:space="preserve">approved timeline </w:t>
      </w:r>
      <w:r w:rsidR="009736ED">
        <w:t>th</w:t>
      </w:r>
      <w:r w:rsidR="0089507C">
        <w:t xml:space="preserve">e solution </w:t>
      </w:r>
      <w:r w:rsidR="00C75A76">
        <w:t>needs to be</w:t>
      </w:r>
      <w:r w:rsidR="00507BBB">
        <w:t xml:space="preserve"> precise and as </w:t>
      </w:r>
      <w:r w:rsidR="00180B84">
        <w:t>unconvoluted</w:t>
      </w:r>
      <w:r w:rsidR="00507BBB">
        <w:t xml:space="preserve"> as possible.</w:t>
      </w:r>
    </w:p>
    <w:p w14:paraId="5940C826" w14:textId="77777777" w:rsidR="00574199" w:rsidRDefault="00574199" w:rsidP="00D16700">
      <w:pPr>
        <w:spacing w:line="240" w:lineRule="auto"/>
        <w:jc w:val="both"/>
        <w:textAlignment w:val="baseline"/>
      </w:pPr>
    </w:p>
    <w:p w14:paraId="02F5F1C0" w14:textId="24EF2B5E" w:rsidR="00574199" w:rsidRDefault="00574199" w:rsidP="00574199">
      <w:pPr>
        <w:pStyle w:val="TableBody"/>
        <w:rPr>
          <w:rFonts w:asciiTheme="minorHAnsi" w:hAnsiTheme="minorHAnsi" w:cstheme="minorHAnsi"/>
          <w:b/>
          <w:bCs/>
          <w:color w:val="auto"/>
          <w:sz w:val="24"/>
          <w:szCs w:val="24"/>
          <w:u w:val="single"/>
        </w:rPr>
      </w:pPr>
      <w:r w:rsidRPr="00E43FB6">
        <w:rPr>
          <w:rFonts w:asciiTheme="minorHAnsi" w:hAnsiTheme="minorHAnsi" w:cstheme="minorHAnsi"/>
          <w:b/>
          <w:bCs/>
          <w:color w:val="auto"/>
          <w:sz w:val="24"/>
          <w:szCs w:val="24"/>
          <w:u w:val="single"/>
        </w:rPr>
        <w:t xml:space="preserve">Connection </w:t>
      </w:r>
      <w:r>
        <w:rPr>
          <w:rFonts w:asciiTheme="minorHAnsi" w:hAnsiTheme="minorHAnsi" w:cstheme="minorHAnsi"/>
          <w:b/>
          <w:bCs/>
          <w:color w:val="auto"/>
          <w:sz w:val="24"/>
          <w:szCs w:val="24"/>
          <w:u w:val="single"/>
        </w:rPr>
        <w:t>P</w:t>
      </w:r>
      <w:r w:rsidRPr="00E43FB6">
        <w:rPr>
          <w:rFonts w:asciiTheme="minorHAnsi" w:hAnsiTheme="minorHAnsi" w:cstheme="minorHAnsi"/>
          <w:b/>
          <w:bCs/>
          <w:color w:val="auto"/>
          <w:sz w:val="24"/>
          <w:szCs w:val="24"/>
          <w:u w:val="single"/>
        </w:rPr>
        <w:t xml:space="preserve">oint </w:t>
      </w:r>
      <w:r>
        <w:rPr>
          <w:rFonts w:asciiTheme="minorHAnsi" w:hAnsiTheme="minorHAnsi" w:cstheme="minorHAnsi"/>
          <w:b/>
          <w:bCs/>
          <w:color w:val="auto"/>
          <w:sz w:val="24"/>
          <w:szCs w:val="24"/>
          <w:u w:val="single"/>
        </w:rPr>
        <w:t>versu</w:t>
      </w:r>
      <w:r w:rsidRPr="00E43FB6">
        <w:rPr>
          <w:rFonts w:asciiTheme="minorHAnsi" w:hAnsiTheme="minorHAnsi" w:cstheme="minorHAnsi"/>
          <w:b/>
          <w:bCs/>
          <w:color w:val="auto"/>
          <w:sz w:val="24"/>
          <w:szCs w:val="24"/>
          <w:u w:val="single"/>
        </w:rPr>
        <w:t>s Connection Site</w:t>
      </w:r>
    </w:p>
    <w:p w14:paraId="30480DB8" w14:textId="37C50018" w:rsidR="00574199" w:rsidRDefault="00574199" w:rsidP="00574199">
      <w:pPr>
        <w:pStyle w:val="TableBody"/>
        <w:rPr>
          <w:rFonts w:asciiTheme="minorHAnsi" w:hAnsiTheme="minorHAnsi"/>
          <w:color w:val="auto"/>
          <w:sz w:val="24"/>
          <w:szCs w:val="22"/>
          <w:lang w:eastAsia="en-US"/>
        </w:rPr>
      </w:pPr>
      <w:r w:rsidRPr="00A10D4A">
        <w:rPr>
          <w:rFonts w:asciiTheme="minorHAnsi" w:hAnsiTheme="minorHAnsi"/>
          <w:color w:val="auto"/>
          <w:sz w:val="24"/>
          <w:szCs w:val="22"/>
          <w:lang w:eastAsia="en-US"/>
        </w:rPr>
        <w:t xml:space="preserve">Initially the Proposer’s solution referred to where a connection point has more than one Supplier Balancing Mechanism Unit (BMU), through Workgroup discussion </w:t>
      </w:r>
      <w:r w:rsidR="00A10D4A" w:rsidRPr="00A10D4A">
        <w:rPr>
          <w:rFonts w:asciiTheme="minorHAnsi" w:hAnsiTheme="minorHAnsi"/>
          <w:color w:val="auto"/>
          <w:sz w:val="24"/>
          <w:szCs w:val="22"/>
          <w:lang w:eastAsia="en-US"/>
        </w:rPr>
        <w:t>it</w:t>
      </w:r>
      <w:r w:rsidRPr="00A10D4A">
        <w:rPr>
          <w:rFonts w:asciiTheme="minorHAnsi" w:hAnsiTheme="minorHAnsi"/>
          <w:color w:val="auto"/>
          <w:sz w:val="24"/>
          <w:szCs w:val="22"/>
          <w:lang w:eastAsia="en-US"/>
        </w:rPr>
        <w:t xml:space="preserve"> was agreed to be changed to ‘Connection Site’ as this is a defined term within the CUSC and better represented the Proposer’s intent.</w:t>
      </w:r>
    </w:p>
    <w:p w14:paraId="79137574" w14:textId="77777777" w:rsidR="00384C73" w:rsidRPr="00A10D4A" w:rsidRDefault="00384C73" w:rsidP="00574199">
      <w:pPr>
        <w:pStyle w:val="TableBody"/>
        <w:rPr>
          <w:rFonts w:asciiTheme="minorHAnsi" w:hAnsiTheme="minorHAnsi"/>
          <w:color w:val="auto"/>
          <w:sz w:val="24"/>
          <w:szCs w:val="22"/>
          <w:lang w:eastAsia="en-US"/>
        </w:rPr>
      </w:pPr>
    </w:p>
    <w:p w14:paraId="603E35D1" w14:textId="4BCA8E95" w:rsidR="00C30D56" w:rsidRDefault="00C30D56" w:rsidP="00C30D56">
      <w:pPr>
        <w:pStyle w:val="TableBody"/>
        <w:rPr>
          <w:rFonts w:asciiTheme="minorHAnsi" w:hAnsiTheme="minorHAnsi" w:cstheme="minorHAnsi"/>
          <w:b/>
          <w:bCs/>
          <w:color w:val="auto"/>
          <w:sz w:val="24"/>
          <w:szCs w:val="24"/>
          <w:u w:val="single"/>
        </w:rPr>
      </w:pPr>
      <w:r>
        <w:rPr>
          <w:rFonts w:asciiTheme="minorHAnsi" w:hAnsiTheme="minorHAnsi" w:cstheme="minorHAnsi"/>
          <w:b/>
          <w:bCs/>
          <w:color w:val="auto"/>
          <w:sz w:val="24"/>
          <w:szCs w:val="24"/>
          <w:u w:val="single"/>
        </w:rPr>
        <w:t>Capacity</w:t>
      </w:r>
      <w:r w:rsidR="00CB77F1">
        <w:rPr>
          <w:rFonts w:asciiTheme="minorHAnsi" w:hAnsiTheme="minorHAnsi" w:cstheme="minorHAnsi"/>
          <w:b/>
          <w:bCs/>
          <w:color w:val="auto"/>
          <w:sz w:val="24"/>
          <w:szCs w:val="24"/>
          <w:u w:val="single"/>
        </w:rPr>
        <w:t xml:space="preserve"> Usage</w:t>
      </w:r>
      <w:r>
        <w:rPr>
          <w:rFonts w:asciiTheme="minorHAnsi" w:hAnsiTheme="minorHAnsi" w:cstheme="minorHAnsi"/>
          <w:b/>
          <w:bCs/>
          <w:color w:val="auto"/>
          <w:sz w:val="24"/>
          <w:szCs w:val="24"/>
          <w:u w:val="single"/>
        </w:rPr>
        <w:t xml:space="preserve"> </w:t>
      </w:r>
      <w:r w:rsidR="00CB77F1">
        <w:rPr>
          <w:rFonts w:asciiTheme="minorHAnsi" w:hAnsiTheme="minorHAnsi" w:cstheme="minorHAnsi"/>
          <w:b/>
          <w:bCs/>
          <w:color w:val="auto"/>
          <w:sz w:val="24"/>
          <w:szCs w:val="24"/>
          <w:u w:val="single"/>
        </w:rPr>
        <w:t>versus Consumption Usage</w:t>
      </w:r>
    </w:p>
    <w:p w14:paraId="7CEAEF77" w14:textId="5D6401A7" w:rsidR="00D73D2D" w:rsidRPr="004606F0" w:rsidRDefault="00D73D2D" w:rsidP="00D73D2D">
      <w:pPr>
        <w:spacing w:line="240" w:lineRule="auto"/>
        <w:jc w:val="both"/>
        <w:textAlignment w:val="baseline"/>
        <w:rPr>
          <w:iCs/>
        </w:rPr>
      </w:pPr>
      <w:r w:rsidRPr="003B435F">
        <w:rPr>
          <w:iCs/>
        </w:rPr>
        <w:t>The Proposer was clear that the intent of the modification was to promote competition</w:t>
      </w:r>
      <w:r>
        <w:rPr>
          <w:iCs/>
        </w:rPr>
        <w:t xml:space="preserve"> and that the charges should be split proportionally based on </w:t>
      </w:r>
      <w:r w:rsidR="007C654D">
        <w:rPr>
          <w:iCs/>
        </w:rPr>
        <w:t xml:space="preserve">the </w:t>
      </w:r>
      <w:r>
        <w:rPr>
          <w:iCs/>
        </w:rPr>
        <w:t>consumption</w:t>
      </w:r>
      <w:r w:rsidR="007C654D">
        <w:rPr>
          <w:iCs/>
        </w:rPr>
        <w:t xml:space="preserve"> data</w:t>
      </w:r>
      <w:r w:rsidR="00226DC2">
        <w:rPr>
          <w:iCs/>
        </w:rPr>
        <w:t xml:space="preserve"> supplied via the Balancing Settlement Code</w:t>
      </w:r>
      <w:r w:rsidR="002C7AB7">
        <w:rPr>
          <w:iCs/>
        </w:rPr>
        <w:t xml:space="preserve"> (BSC). </w:t>
      </w:r>
      <w:r>
        <w:rPr>
          <w:iCs/>
        </w:rPr>
        <w:t xml:space="preserve">However, the solution initially </w:t>
      </w:r>
      <w:r w:rsidRPr="004606F0">
        <w:rPr>
          <w:iCs/>
        </w:rPr>
        <w:t>referred to dividing between the relevant Supplier BMUs in proportion to their capacity usage.</w:t>
      </w:r>
    </w:p>
    <w:p w14:paraId="7B8791E1" w14:textId="77777777" w:rsidR="00D73D2D" w:rsidRPr="004606F0" w:rsidRDefault="00D73D2D" w:rsidP="00C30D56">
      <w:pPr>
        <w:pStyle w:val="TableBody"/>
        <w:rPr>
          <w:rFonts w:asciiTheme="minorHAnsi" w:hAnsiTheme="minorHAnsi"/>
          <w:iCs/>
          <w:color w:val="auto"/>
          <w:sz w:val="24"/>
          <w:szCs w:val="22"/>
          <w:lang w:eastAsia="en-US"/>
        </w:rPr>
      </w:pPr>
    </w:p>
    <w:p w14:paraId="2E466C39" w14:textId="11073649" w:rsidR="00B638EC" w:rsidRPr="004606F0" w:rsidRDefault="00D73D2D" w:rsidP="00C30D56">
      <w:pPr>
        <w:pStyle w:val="TableBody"/>
        <w:rPr>
          <w:rFonts w:asciiTheme="minorHAnsi" w:hAnsiTheme="minorHAnsi"/>
          <w:iCs/>
          <w:color w:val="auto"/>
          <w:sz w:val="24"/>
          <w:szCs w:val="22"/>
          <w:lang w:eastAsia="en-US"/>
        </w:rPr>
      </w:pPr>
      <w:r w:rsidRPr="004606F0">
        <w:rPr>
          <w:rFonts w:asciiTheme="minorHAnsi" w:hAnsiTheme="minorHAnsi"/>
          <w:iCs/>
          <w:color w:val="auto"/>
          <w:sz w:val="24"/>
          <w:szCs w:val="22"/>
          <w:lang w:eastAsia="en-US"/>
        </w:rPr>
        <w:t xml:space="preserve">Due to this </w:t>
      </w:r>
      <w:r w:rsidR="00AE62A2" w:rsidRPr="004606F0">
        <w:rPr>
          <w:rFonts w:asciiTheme="minorHAnsi" w:hAnsiTheme="minorHAnsi"/>
          <w:iCs/>
          <w:color w:val="auto"/>
          <w:sz w:val="24"/>
          <w:szCs w:val="22"/>
          <w:lang w:eastAsia="en-US"/>
        </w:rPr>
        <w:t>a</w:t>
      </w:r>
      <w:r w:rsidR="00C30D56" w:rsidRPr="004606F0">
        <w:rPr>
          <w:rFonts w:asciiTheme="minorHAnsi" w:hAnsiTheme="minorHAnsi"/>
          <w:iCs/>
          <w:color w:val="auto"/>
          <w:sz w:val="24"/>
          <w:szCs w:val="22"/>
          <w:lang w:eastAsia="en-US"/>
        </w:rPr>
        <w:t xml:space="preserve"> Workgroup member questioned what parameters </w:t>
      </w:r>
      <w:r w:rsidR="00F1179A" w:rsidRPr="004606F0">
        <w:rPr>
          <w:rFonts w:asciiTheme="minorHAnsi" w:hAnsiTheme="minorHAnsi"/>
          <w:iCs/>
          <w:color w:val="auto"/>
          <w:sz w:val="24"/>
          <w:szCs w:val="22"/>
          <w:lang w:eastAsia="en-US"/>
        </w:rPr>
        <w:t>were</w:t>
      </w:r>
      <w:r w:rsidR="00C30D56" w:rsidRPr="004606F0">
        <w:rPr>
          <w:rFonts w:asciiTheme="minorHAnsi" w:hAnsiTheme="minorHAnsi"/>
          <w:iCs/>
          <w:color w:val="auto"/>
          <w:sz w:val="24"/>
          <w:szCs w:val="22"/>
          <w:lang w:eastAsia="en-US"/>
        </w:rPr>
        <w:t xml:space="preserve"> being proposed to split the proportion</w:t>
      </w:r>
      <w:r w:rsidR="005F1965" w:rsidRPr="004606F0">
        <w:rPr>
          <w:rFonts w:asciiTheme="minorHAnsi" w:hAnsiTheme="minorHAnsi"/>
          <w:iCs/>
          <w:color w:val="auto"/>
          <w:sz w:val="24"/>
          <w:szCs w:val="22"/>
          <w:lang w:eastAsia="en-US"/>
        </w:rPr>
        <w:t>s</w:t>
      </w:r>
      <w:r w:rsidR="002C7AB7" w:rsidRPr="004606F0">
        <w:rPr>
          <w:rFonts w:asciiTheme="minorHAnsi" w:hAnsiTheme="minorHAnsi"/>
          <w:iCs/>
          <w:color w:val="auto"/>
          <w:sz w:val="24"/>
          <w:szCs w:val="22"/>
          <w:lang w:eastAsia="en-US"/>
        </w:rPr>
        <w:t xml:space="preserve"> of capacity usage</w:t>
      </w:r>
      <w:r w:rsidR="00C30D56" w:rsidRPr="004606F0">
        <w:rPr>
          <w:rFonts w:asciiTheme="minorHAnsi" w:hAnsiTheme="minorHAnsi"/>
          <w:iCs/>
          <w:color w:val="auto"/>
          <w:sz w:val="24"/>
          <w:szCs w:val="22"/>
          <w:lang w:eastAsia="en-US"/>
        </w:rPr>
        <w:t xml:space="preserve">. </w:t>
      </w:r>
      <w:r w:rsidR="00E84E1C" w:rsidRPr="004606F0">
        <w:rPr>
          <w:rFonts w:asciiTheme="minorHAnsi" w:hAnsiTheme="minorHAnsi"/>
          <w:iCs/>
          <w:color w:val="auto"/>
          <w:sz w:val="24"/>
          <w:szCs w:val="22"/>
          <w:lang w:eastAsia="en-US"/>
        </w:rPr>
        <w:t xml:space="preserve">They </w:t>
      </w:r>
      <w:r w:rsidR="00C30D56" w:rsidRPr="004606F0">
        <w:rPr>
          <w:rFonts w:asciiTheme="minorHAnsi" w:hAnsiTheme="minorHAnsi"/>
          <w:iCs/>
          <w:color w:val="auto"/>
          <w:sz w:val="24"/>
          <w:szCs w:val="22"/>
          <w:lang w:eastAsia="en-US"/>
        </w:rPr>
        <w:t xml:space="preserve">explained that on distribution, there </w:t>
      </w:r>
      <w:r w:rsidR="00E84E1C" w:rsidRPr="004606F0">
        <w:rPr>
          <w:rFonts w:asciiTheme="minorHAnsi" w:hAnsiTheme="minorHAnsi"/>
          <w:iCs/>
          <w:color w:val="auto"/>
          <w:sz w:val="24"/>
          <w:szCs w:val="22"/>
          <w:lang w:eastAsia="en-US"/>
        </w:rPr>
        <w:t>i</w:t>
      </w:r>
      <w:r w:rsidR="00C30D56" w:rsidRPr="004606F0">
        <w:rPr>
          <w:rFonts w:asciiTheme="minorHAnsi" w:hAnsiTheme="minorHAnsi"/>
          <w:iCs/>
          <w:color w:val="auto"/>
          <w:sz w:val="24"/>
          <w:szCs w:val="22"/>
          <w:lang w:eastAsia="en-US"/>
        </w:rPr>
        <w:t xml:space="preserve">s a maximum demand value which </w:t>
      </w:r>
      <w:r w:rsidR="005F1965" w:rsidRPr="004606F0">
        <w:rPr>
          <w:rFonts w:asciiTheme="minorHAnsi" w:hAnsiTheme="minorHAnsi"/>
          <w:iCs/>
          <w:color w:val="auto"/>
          <w:sz w:val="24"/>
          <w:szCs w:val="22"/>
          <w:lang w:eastAsia="en-US"/>
        </w:rPr>
        <w:t>i</w:t>
      </w:r>
      <w:r w:rsidR="00C30D56" w:rsidRPr="004606F0">
        <w:rPr>
          <w:rFonts w:asciiTheme="minorHAnsi" w:hAnsiTheme="minorHAnsi"/>
          <w:iCs/>
          <w:color w:val="auto"/>
          <w:sz w:val="24"/>
          <w:szCs w:val="22"/>
          <w:lang w:eastAsia="en-US"/>
        </w:rPr>
        <w:t xml:space="preserve">s expressed </w:t>
      </w:r>
      <w:r w:rsidR="008C5254" w:rsidRPr="004606F0">
        <w:rPr>
          <w:rFonts w:asciiTheme="minorHAnsi" w:hAnsiTheme="minorHAnsi"/>
          <w:iCs/>
          <w:color w:val="auto"/>
          <w:sz w:val="24"/>
          <w:szCs w:val="22"/>
          <w:lang w:eastAsia="en-US"/>
        </w:rPr>
        <w:t>i</w:t>
      </w:r>
      <w:r w:rsidR="00C30D56" w:rsidRPr="004606F0">
        <w:rPr>
          <w:rFonts w:asciiTheme="minorHAnsi" w:hAnsiTheme="minorHAnsi"/>
          <w:iCs/>
          <w:color w:val="auto"/>
          <w:sz w:val="24"/>
          <w:szCs w:val="22"/>
          <w:lang w:eastAsia="en-US"/>
        </w:rPr>
        <w:t>n the Connection Agreement</w:t>
      </w:r>
      <w:r w:rsidR="0036369D" w:rsidRPr="004606F0">
        <w:rPr>
          <w:rFonts w:asciiTheme="minorHAnsi" w:hAnsiTheme="minorHAnsi"/>
          <w:iCs/>
          <w:color w:val="auto"/>
          <w:sz w:val="24"/>
          <w:szCs w:val="22"/>
          <w:lang w:eastAsia="en-US"/>
        </w:rPr>
        <w:t>, m</w:t>
      </w:r>
      <w:r w:rsidR="00400020" w:rsidRPr="004606F0">
        <w:rPr>
          <w:rFonts w:asciiTheme="minorHAnsi" w:hAnsiTheme="minorHAnsi"/>
          <w:iCs/>
          <w:color w:val="auto"/>
          <w:sz w:val="24"/>
          <w:szCs w:val="22"/>
          <w:lang w:eastAsia="en-US"/>
        </w:rPr>
        <w:t xml:space="preserve">eaning </w:t>
      </w:r>
      <w:r w:rsidR="00C30D56" w:rsidRPr="004606F0">
        <w:rPr>
          <w:rFonts w:asciiTheme="minorHAnsi" w:hAnsiTheme="minorHAnsi"/>
          <w:iCs/>
          <w:color w:val="auto"/>
          <w:sz w:val="24"/>
          <w:szCs w:val="22"/>
          <w:lang w:eastAsia="en-US"/>
        </w:rPr>
        <w:t>there</w:t>
      </w:r>
      <w:r w:rsidR="00E802D1" w:rsidRPr="004606F0">
        <w:rPr>
          <w:rFonts w:asciiTheme="minorHAnsi" w:hAnsiTheme="minorHAnsi"/>
          <w:iCs/>
          <w:color w:val="auto"/>
          <w:sz w:val="24"/>
          <w:szCs w:val="22"/>
          <w:lang w:eastAsia="en-US"/>
        </w:rPr>
        <w:t xml:space="preserve"> </w:t>
      </w:r>
      <w:r w:rsidR="00565C29" w:rsidRPr="004606F0">
        <w:rPr>
          <w:rFonts w:asciiTheme="minorHAnsi" w:hAnsiTheme="minorHAnsi"/>
          <w:iCs/>
          <w:color w:val="auto"/>
          <w:sz w:val="24"/>
          <w:szCs w:val="22"/>
          <w:lang w:eastAsia="en-US"/>
        </w:rPr>
        <w:t>can</w:t>
      </w:r>
      <w:r w:rsidR="00C30D56" w:rsidRPr="004606F0">
        <w:rPr>
          <w:rFonts w:asciiTheme="minorHAnsi" w:hAnsiTheme="minorHAnsi"/>
          <w:iCs/>
          <w:color w:val="auto"/>
          <w:sz w:val="24"/>
          <w:szCs w:val="22"/>
          <w:lang w:eastAsia="en-US"/>
        </w:rPr>
        <w:t xml:space="preserve"> only </w:t>
      </w:r>
      <w:r w:rsidR="0036369D" w:rsidRPr="004606F0">
        <w:rPr>
          <w:rFonts w:asciiTheme="minorHAnsi" w:hAnsiTheme="minorHAnsi"/>
          <w:iCs/>
          <w:color w:val="auto"/>
          <w:sz w:val="24"/>
          <w:szCs w:val="22"/>
          <w:lang w:eastAsia="en-US"/>
        </w:rPr>
        <w:t xml:space="preserve">be </w:t>
      </w:r>
      <w:r w:rsidR="00C30D56" w:rsidRPr="004606F0">
        <w:rPr>
          <w:rFonts w:asciiTheme="minorHAnsi" w:hAnsiTheme="minorHAnsi"/>
          <w:iCs/>
          <w:color w:val="auto"/>
          <w:sz w:val="24"/>
          <w:szCs w:val="22"/>
          <w:lang w:eastAsia="en-US"/>
        </w:rPr>
        <w:t>one site to per Connection Agreement</w:t>
      </w:r>
      <w:r w:rsidR="0036369D" w:rsidRPr="004606F0">
        <w:rPr>
          <w:rFonts w:asciiTheme="minorHAnsi" w:hAnsiTheme="minorHAnsi"/>
          <w:iCs/>
          <w:color w:val="auto"/>
          <w:sz w:val="24"/>
          <w:szCs w:val="22"/>
          <w:lang w:eastAsia="en-US"/>
        </w:rPr>
        <w:t xml:space="preserve">. </w:t>
      </w:r>
      <w:r w:rsidR="004606F0" w:rsidRPr="004606F0">
        <w:rPr>
          <w:rFonts w:asciiTheme="minorHAnsi" w:hAnsiTheme="minorHAnsi"/>
          <w:iCs/>
          <w:color w:val="auto"/>
          <w:sz w:val="24"/>
          <w:szCs w:val="22"/>
          <w:lang w:eastAsia="en-US"/>
        </w:rPr>
        <w:t>Therefore,</w:t>
      </w:r>
      <w:r w:rsidR="00A1471D" w:rsidRPr="004606F0">
        <w:rPr>
          <w:rFonts w:asciiTheme="minorHAnsi" w:hAnsiTheme="minorHAnsi"/>
          <w:iCs/>
          <w:color w:val="auto"/>
          <w:sz w:val="24"/>
          <w:szCs w:val="22"/>
          <w:lang w:eastAsia="en-US"/>
        </w:rPr>
        <w:t xml:space="preserve"> the </w:t>
      </w:r>
      <w:r w:rsidR="00C30D56" w:rsidRPr="004606F0">
        <w:rPr>
          <w:rFonts w:asciiTheme="minorHAnsi" w:hAnsiTheme="minorHAnsi"/>
          <w:iCs/>
          <w:color w:val="auto"/>
          <w:sz w:val="24"/>
          <w:szCs w:val="22"/>
          <w:lang w:eastAsia="en-US"/>
        </w:rPr>
        <w:t xml:space="preserve">split </w:t>
      </w:r>
      <w:r w:rsidR="00236223" w:rsidRPr="004606F0">
        <w:rPr>
          <w:rFonts w:asciiTheme="minorHAnsi" w:hAnsiTheme="minorHAnsi"/>
          <w:iCs/>
          <w:color w:val="auto"/>
          <w:sz w:val="24"/>
          <w:szCs w:val="22"/>
          <w:lang w:eastAsia="en-US"/>
        </w:rPr>
        <w:t xml:space="preserve">would </w:t>
      </w:r>
      <w:r w:rsidR="00845179" w:rsidRPr="004606F0">
        <w:rPr>
          <w:rFonts w:asciiTheme="minorHAnsi" w:hAnsiTheme="minorHAnsi"/>
          <w:iCs/>
          <w:color w:val="auto"/>
          <w:sz w:val="24"/>
          <w:szCs w:val="22"/>
          <w:lang w:eastAsia="en-US"/>
        </w:rPr>
        <w:t xml:space="preserve">need to be </w:t>
      </w:r>
      <w:r w:rsidR="00C30D56" w:rsidRPr="004606F0">
        <w:rPr>
          <w:rFonts w:asciiTheme="minorHAnsi" w:hAnsiTheme="minorHAnsi"/>
          <w:iCs/>
          <w:color w:val="auto"/>
          <w:sz w:val="24"/>
          <w:szCs w:val="22"/>
          <w:lang w:eastAsia="en-US"/>
        </w:rPr>
        <w:t xml:space="preserve">done in ratios of capacities and if so, </w:t>
      </w:r>
      <w:r w:rsidR="000671F7" w:rsidRPr="004606F0">
        <w:rPr>
          <w:rFonts w:asciiTheme="minorHAnsi" w:hAnsiTheme="minorHAnsi"/>
          <w:iCs/>
          <w:color w:val="auto"/>
          <w:sz w:val="24"/>
          <w:szCs w:val="22"/>
          <w:lang w:eastAsia="en-US"/>
        </w:rPr>
        <w:t xml:space="preserve">there would need to be a way of </w:t>
      </w:r>
      <w:r w:rsidR="00A21FFA" w:rsidRPr="004606F0">
        <w:rPr>
          <w:rFonts w:asciiTheme="minorHAnsi" w:hAnsiTheme="minorHAnsi"/>
          <w:iCs/>
          <w:color w:val="auto"/>
          <w:sz w:val="24"/>
          <w:szCs w:val="22"/>
          <w:lang w:eastAsia="en-US"/>
        </w:rPr>
        <w:t>identifying</w:t>
      </w:r>
      <w:r w:rsidR="000671F7" w:rsidRPr="004606F0">
        <w:rPr>
          <w:rFonts w:asciiTheme="minorHAnsi" w:hAnsiTheme="minorHAnsi"/>
          <w:iCs/>
          <w:color w:val="auto"/>
          <w:sz w:val="24"/>
          <w:szCs w:val="22"/>
          <w:lang w:eastAsia="en-US"/>
        </w:rPr>
        <w:t xml:space="preserve"> </w:t>
      </w:r>
      <w:r w:rsidR="00A21FFA" w:rsidRPr="004606F0">
        <w:rPr>
          <w:rFonts w:asciiTheme="minorHAnsi" w:hAnsiTheme="minorHAnsi"/>
          <w:iCs/>
          <w:color w:val="auto"/>
          <w:sz w:val="24"/>
          <w:szCs w:val="22"/>
          <w:lang w:eastAsia="en-US"/>
        </w:rPr>
        <w:t>th</w:t>
      </w:r>
      <w:r w:rsidR="00C30D56" w:rsidRPr="004606F0">
        <w:rPr>
          <w:rFonts w:asciiTheme="minorHAnsi" w:hAnsiTheme="minorHAnsi"/>
          <w:iCs/>
          <w:color w:val="auto"/>
          <w:sz w:val="24"/>
          <w:szCs w:val="22"/>
          <w:lang w:eastAsia="en-US"/>
        </w:rPr>
        <w:t xml:space="preserve">e capacities. </w:t>
      </w:r>
    </w:p>
    <w:p w14:paraId="320FC49B" w14:textId="77777777" w:rsidR="00EB190C" w:rsidRPr="004606F0" w:rsidRDefault="00EB190C" w:rsidP="005C26DF">
      <w:pPr>
        <w:pStyle w:val="TableBody"/>
        <w:rPr>
          <w:rFonts w:asciiTheme="minorHAnsi" w:hAnsiTheme="minorHAnsi"/>
          <w:iCs/>
          <w:color w:val="auto"/>
          <w:sz w:val="24"/>
          <w:szCs w:val="22"/>
          <w:lang w:eastAsia="en-US"/>
        </w:rPr>
      </w:pPr>
    </w:p>
    <w:p w14:paraId="57948BBB" w14:textId="7AB9F663" w:rsidR="005C26DF" w:rsidRPr="004606F0" w:rsidRDefault="00C30D56" w:rsidP="005C26DF">
      <w:pPr>
        <w:pStyle w:val="TableBody"/>
        <w:rPr>
          <w:rFonts w:asciiTheme="minorHAnsi" w:hAnsiTheme="minorHAnsi"/>
          <w:iCs/>
          <w:color w:val="auto"/>
          <w:sz w:val="24"/>
          <w:szCs w:val="22"/>
          <w:lang w:eastAsia="en-US"/>
        </w:rPr>
      </w:pPr>
      <w:r w:rsidRPr="004606F0">
        <w:rPr>
          <w:rFonts w:asciiTheme="minorHAnsi" w:hAnsiTheme="minorHAnsi"/>
          <w:iCs/>
          <w:color w:val="auto"/>
          <w:sz w:val="24"/>
          <w:szCs w:val="22"/>
          <w:lang w:eastAsia="en-US"/>
        </w:rPr>
        <w:t xml:space="preserve">A Workgroup member explained that the T bands are set by consumption, not capacity, so the consumption value </w:t>
      </w:r>
      <w:r w:rsidR="0057788A" w:rsidRPr="004606F0">
        <w:rPr>
          <w:rFonts w:asciiTheme="minorHAnsi" w:hAnsiTheme="minorHAnsi"/>
          <w:iCs/>
          <w:color w:val="auto"/>
          <w:sz w:val="24"/>
          <w:szCs w:val="22"/>
          <w:lang w:eastAsia="en-US"/>
        </w:rPr>
        <w:t>i</w:t>
      </w:r>
      <w:r w:rsidRPr="004606F0">
        <w:rPr>
          <w:rFonts w:asciiTheme="minorHAnsi" w:hAnsiTheme="minorHAnsi"/>
          <w:iCs/>
          <w:color w:val="auto"/>
          <w:sz w:val="24"/>
          <w:szCs w:val="22"/>
          <w:lang w:eastAsia="en-US"/>
        </w:rPr>
        <w:t xml:space="preserve">s the ratio that would be </w:t>
      </w:r>
      <w:r w:rsidR="004606F0" w:rsidRPr="004606F0">
        <w:rPr>
          <w:rFonts w:asciiTheme="minorHAnsi" w:hAnsiTheme="minorHAnsi"/>
          <w:iCs/>
          <w:color w:val="auto"/>
          <w:sz w:val="24"/>
          <w:szCs w:val="22"/>
          <w:lang w:eastAsia="en-US"/>
        </w:rPr>
        <w:t>used,</w:t>
      </w:r>
      <w:r w:rsidR="00737880" w:rsidRPr="004606F0">
        <w:rPr>
          <w:rFonts w:asciiTheme="minorHAnsi" w:hAnsiTheme="minorHAnsi"/>
          <w:iCs/>
          <w:color w:val="auto"/>
          <w:sz w:val="24"/>
          <w:szCs w:val="22"/>
          <w:lang w:eastAsia="en-US"/>
        </w:rPr>
        <w:t xml:space="preserve"> and </w:t>
      </w:r>
      <w:r w:rsidR="009D50E8" w:rsidRPr="004606F0">
        <w:rPr>
          <w:rFonts w:asciiTheme="minorHAnsi" w:hAnsiTheme="minorHAnsi"/>
          <w:iCs/>
          <w:color w:val="auto"/>
          <w:sz w:val="24"/>
          <w:szCs w:val="22"/>
          <w:lang w:eastAsia="en-US"/>
        </w:rPr>
        <w:t>it was</w:t>
      </w:r>
      <w:r w:rsidR="005C26DF" w:rsidRPr="004606F0">
        <w:rPr>
          <w:rFonts w:asciiTheme="minorHAnsi" w:hAnsiTheme="minorHAnsi"/>
          <w:iCs/>
          <w:color w:val="auto"/>
          <w:sz w:val="24"/>
          <w:szCs w:val="22"/>
          <w:lang w:eastAsia="en-US"/>
        </w:rPr>
        <w:t xml:space="preserve"> agreed that the </w:t>
      </w:r>
      <w:r w:rsidR="004449B7" w:rsidRPr="004606F0">
        <w:rPr>
          <w:rFonts w:asciiTheme="minorHAnsi" w:hAnsiTheme="minorHAnsi"/>
          <w:iCs/>
          <w:color w:val="auto"/>
          <w:sz w:val="24"/>
          <w:szCs w:val="22"/>
          <w:lang w:eastAsia="en-US"/>
        </w:rPr>
        <w:t xml:space="preserve">solution should be based on </w:t>
      </w:r>
      <w:r w:rsidR="005C26DF" w:rsidRPr="004606F0">
        <w:rPr>
          <w:rFonts w:asciiTheme="minorHAnsi" w:hAnsiTheme="minorHAnsi"/>
          <w:iCs/>
          <w:color w:val="auto"/>
          <w:sz w:val="24"/>
          <w:szCs w:val="22"/>
          <w:lang w:eastAsia="en-US"/>
        </w:rPr>
        <w:t>consumption usage</w:t>
      </w:r>
      <w:r w:rsidR="004449B7" w:rsidRPr="004606F0">
        <w:rPr>
          <w:rFonts w:asciiTheme="minorHAnsi" w:hAnsiTheme="minorHAnsi"/>
          <w:iCs/>
          <w:color w:val="auto"/>
          <w:sz w:val="24"/>
          <w:szCs w:val="22"/>
          <w:lang w:eastAsia="en-US"/>
        </w:rPr>
        <w:t xml:space="preserve"> rather than capacity</w:t>
      </w:r>
      <w:r w:rsidR="005C26DF" w:rsidRPr="004606F0">
        <w:rPr>
          <w:rFonts w:asciiTheme="minorHAnsi" w:hAnsiTheme="minorHAnsi"/>
          <w:iCs/>
          <w:color w:val="auto"/>
          <w:sz w:val="24"/>
          <w:szCs w:val="22"/>
          <w:lang w:eastAsia="en-US"/>
        </w:rPr>
        <w:t xml:space="preserve">.  </w:t>
      </w:r>
    </w:p>
    <w:p w14:paraId="4DA38424" w14:textId="78C17AA5" w:rsidR="00C30D56" w:rsidRPr="004606F0" w:rsidRDefault="00C30D56" w:rsidP="00C30D56">
      <w:pPr>
        <w:pStyle w:val="TableBody"/>
        <w:rPr>
          <w:rFonts w:asciiTheme="minorHAnsi" w:hAnsiTheme="minorHAnsi"/>
          <w:iCs/>
          <w:color w:val="auto"/>
          <w:sz w:val="24"/>
          <w:szCs w:val="22"/>
          <w:lang w:eastAsia="en-US"/>
        </w:rPr>
      </w:pPr>
    </w:p>
    <w:p w14:paraId="6791B1E7" w14:textId="314564CF" w:rsidR="000E60D5" w:rsidRPr="004606F0" w:rsidRDefault="000E60D5" w:rsidP="000E60D5">
      <w:pPr>
        <w:pStyle w:val="TableBody"/>
        <w:rPr>
          <w:rFonts w:asciiTheme="minorHAnsi" w:hAnsiTheme="minorHAnsi"/>
          <w:iCs/>
          <w:color w:val="auto"/>
          <w:sz w:val="24"/>
          <w:szCs w:val="22"/>
          <w:lang w:eastAsia="en-US"/>
        </w:rPr>
      </w:pPr>
      <w:r w:rsidRPr="004606F0">
        <w:rPr>
          <w:rFonts w:asciiTheme="minorHAnsi" w:hAnsiTheme="minorHAnsi"/>
          <w:iCs/>
          <w:color w:val="auto"/>
          <w:sz w:val="24"/>
          <w:szCs w:val="22"/>
          <w:lang w:eastAsia="en-US"/>
        </w:rPr>
        <w:t>The Workgroup noted that to allocate the charges of the overall band to a site, the idea of proportioning by volume</w:t>
      </w:r>
      <w:r w:rsidR="00AC496B" w:rsidRPr="004606F0">
        <w:rPr>
          <w:rFonts w:asciiTheme="minorHAnsi" w:hAnsiTheme="minorHAnsi"/>
          <w:iCs/>
          <w:color w:val="auto"/>
          <w:sz w:val="24"/>
          <w:szCs w:val="22"/>
          <w:lang w:eastAsia="en-US"/>
        </w:rPr>
        <w:t xml:space="preserve"> is a pragmatic approach</w:t>
      </w:r>
      <w:r w:rsidRPr="004606F0">
        <w:rPr>
          <w:rFonts w:asciiTheme="minorHAnsi" w:hAnsiTheme="minorHAnsi"/>
          <w:iCs/>
          <w:color w:val="auto"/>
          <w:sz w:val="24"/>
          <w:szCs w:val="22"/>
          <w:lang w:eastAsia="en-US"/>
        </w:rPr>
        <w:t xml:space="preserve"> but this would need to be an annual exercise to proportion the </w:t>
      </w:r>
      <w:r w:rsidR="004606F0" w:rsidRPr="004606F0">
        <w:rPr>
          <w:rFonts w:asciiTheme="minorHAnsi" w:hAnsiTheme="minorHAnsi"/>
          <w:iCs/>
          <w:color w:val="auto"/>
          <w:sz w:val="24"/>
          <w:szCs w:val="22"/>
          <w:lang w:eastAsia="en-US"/>
        </w:rPr>
        <w:t>Connection</w:t>
      </w:r>
      <w:r w:rsidRPr="004606F0">
        <w:rPr>
          <w:rFonts w:asciiTheme="minorHAnsi" w:hAnsiTheme="minorHAnsi"/>
          <w:iCs/>
          <w:color w:val="auto"/>
          <w:sz w:val="24"/>
          <w:szCs w:val="22"/>
          <w:lang w:eastAsia="en-US"/>
        </w:rPr>
        <w:t xml:space="preserve"> Site residual according to the User's consumption. </w:t>
      </w:r>
    </w:p>
    <w:p w14:paraId="32FAD558" w14:textId="77777777" w:rsidR="007611CC" w:rsidRDefault="007611CC" w:rsidP="00D16700">
      <w:pPr>
        <w:spacing w:line="240" w:lineRule="auto"/>
        <w:jc w:val="both"/>
        <w:textAlignment w:val="baseline"/>
      </w:pPr>
    </w:p>
    <w:p w14:paraId="76CD586C" w14:textId="2F1CCC1A" w:rsidR="0017463E" w:rsidRDefault="0017463E" w:rsidP="0017463E">
      <w:pPr>
        <w:pStyle w:val="TableBody"/>
        <w:rPr>
          <w:rFonts w:asciiTheme="minorHAnsi" w:hAnsiTheme="minorHAnsi" w:cstheme="minorHAnsi"/>
          <w:b/>
          <w:bCs/>
          <w:color w:val="auto"/>
          <w:sz w:val="24"/>
          <w:szCs w:val="24"/>
          <w:u w:val="single"/>
        </w:rPr>
      </w:pPr>
      <w:r>
        <w:rPr>
          <w:rFonts w:asciiTheme="minorHAnsi" w:hAnsiTheme="minorHAnsi" w:cstheme="minorHAnsi"/>
          <w:b/>
          <w:bCs/>
          <w:color w:val="auto"/>
          <w:sz w:val="24"/>
          <w:szCs w:val="24"/>
          <w:u w:val="single"/>
        </w:rPr>
        <w:t>Codifying the Proportionality of Consumption Usage</w:t>
      </w:r>
    </w:p>
    <w:p w14:paraId="1E0B29C2" w14:textId="28B9E1DF" w:rsidR="0017463E" w:rsidRDefault="0017463E" w:rsidP="0017463E">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The Workgroup discussed, baring the learnings from DCP328 in mind, whether codifying how charges should be divided was practical within the Urgent time</w:t>
      </w:r>
      <w:r w:rsidR="008F6A0D">
        <w:rPr>
          <w:rFonts w:asciiTheme="minorHAnsi" w:hAnsiTheme="minorHAnsi" w:cstheme="minorHAnsi"/>
          <w:color w:val="auto"/>
          <w:sz w:val="24"/>
          <w:szCs w:val="24"/>
        </w:rPr>
        <w:t>line</w:t>
      </w:r>
      <w:r>
        <w:rPr>
          <w:rFonts w:asciiTheme="minorHAnsi" w:hAnsiTheme="minorHAnsi" w:cstheme="minorHAnsi"/>
          <w:color w:val="auto"/>
          <w:sz w:val="24"/>
          <w:szCs w:val="24"/>
        </w:rPr>
        <w:t>.</w:t>
      </w:r>
    </w:p>
    <w:p w14:paraId="2D4DBB83" w14:textId="77777777" w:rsidR="0017463E" w:rsidRDefault="0017463E" w:rsidP="0017463E">
      <w:pPr>
        <w:pStyle w:val="TableBody"/>
        <w:rPr>
          <w:rFonts w:asciiTheme="minorHAnsi" w:hAnsiTheme="minorHAnsi" w:cstheme="minorHAnsi"/>
          <w:color w:val="auto"/>
          <w:sz w:val="24"/>
          <w:szCs w:val="24"/>
        </w:rPr>
      </w:pPr>
    </w:p>
    <w:p w14:paraId="1A1F67BC" w14:textId="77ACE667" w:rsidR="0017463E" w:rsidRDefault="0017463E" w:rsidP="0017463E">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 xml:space="preserve">Some Workgroup members suggested that the proportionality of charges should be left to be part of contracting between the </w:t>
      </w:r>
      <w:r w:rsidR="000B2470">
        <w:rPr>
          <w:rFonts w:asciiTheme="minorHAnsi" w:hAnsiTheme="minorHAnsi" w:cstheme="minorHAnsi"/>
          <w:color w:val="auto"/>
          <w:sz w:val="24"/>
          <w:szCs w:val="24"/>
        </w:rPr>
        <w:t>S</w:t>
      </w:r>
      <w:r>
        <w:rPr>
          <w:rFonts w:asciiTheme="minorHAnsi" w:hAnsiTheme="minorHAnsi" w:cstheme="minorHAnsi"/>
          <w:color w:val="auto"/>
          <w:sz w:val="24"/>
          <w:szCs w:val="24"/>
        </w:rPr>
        <w:t xml:space="preserve">upplier and </w:t>
      </w:r>
      <w:r w:rsidR="000B2470">
        <w:rPr>
          <w:rFonts w:asciiTheme="minorHAnsi" w:hAnsiTheme="minorHAnsi" w:cstheme="minorHAnsi"/>
          <w:color w:val="auto"/>
          <w:sz w:val="24"/>
          <w:szCs w:val="24"/>
        </w:rPr>
        <w:t xml:space="preserve">relevant </w:t>
      </w:r>
      <w:r>
        <w:rPr>
          <w:rFonts w:asciiTheme="minorHAnsi" w:hAnsiTheme="minorHAnsi" w:cstheme="minorHAnsi"/>
          <w:color w:val="auto"/>
          <w:sz w:val="24"/>
          <w:szCs w:val="24"/>
        </w:rPr>
        <w:t xml:space="preserve">parties; and that this had commonality with </w:t>
      </w:r>
      <w:r w:rsidR="00FD2797">
        <w:rPr>
          <w:rFonts w:asciiTheme="minorHAnsi" w:hAnsiTheme="minorHAnsi" w:cstheme="minorHAnsi"/>
          <w:color w:val="auto"/>
          <w:sz w:val="24"/>
          <w:szCs w:val="24"/>
        </w:rPr>
        <w:t>B</w:t>
      </w:r>
      <w:r w:rsidR="00962691">
        <w:rPr>
          <w:rFonts w:asciiTheme="minorHAnsi" w:hAnsiTheme="minorHAnsi" w:cstheme="minorHAnsi"/>
          <w:color w:val="auto"/>
          <w:sz w:val="24"/>
          <w:szCs w:val="24"/>
        </w:rPr>
        <w:t>ilate</w:t>
      </w:r>
      <w:r w:rsidR="00872AB3">
        <w:rPr>
          <w:rFonts w:asciiTheme="minorHAnsi" w:hAnsiTheme="minorHAnsi" w:cstheme="minorHAnsi"/>
          <w:color w:val="auto"/>
          <w:sz w:val="24"/>
          <w:szCs w:val="24"/>
        </w:rPr>
        <w:t>ral Contract Agreements (BCAs)</w:t>
      </w:r>
      <w:r>
        <w:rPr>
          <w:rFonts w:asciiTheme="minorHAnsi" w:hAnsiTheme="minorHAnsi" w:cstheme="minorHAnsi"/>
          <w:color w:val="auto"/>
          <w:sz w:val="24"/>
          <w:szCs w:val="24"/>
        </w:rPr>
        <w:t xml:space="preserve"> and not doing so would remove the flexibility for customers.</w:t>
      </w:r>
    </w:p>
    <w:p w14:paraId="41DB544A" w14:textId="77777777" w:rsidR="0017463E" w:rsidRDefault="0017463E" w:rsidP="0017463E">
      <w:pPr>
        <w:pStyle w:val="TableBody"/>
        <w:rPr>
          <w:rFonts w:asciiTheme="minorHAnsi" w:hAnsiTheme="minorHAnsi" w:cstheme="minorHAnsi"/>
          <w:color w:val="auto"/>
          <w:sz w:val="24"/>
          <w:szCs w:val="24"/>
        </w:rPr>
      </w:pPr>
    </w:p>
    <w:p w14:paraId="7B724464" w14:textId="1C060791" w:rsidR="006C5154" w:rsidRPr="001A2365" w:rsidRDefault="0017463E" w:rsidP="00AA2BCE">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 xml:space="preserve">However, the Proposer disagreed, stating that the proportionality should be based on consumption data as the likelihood of </w:t>
      </w:r>
      <w:r w:rsidR="00FE7A79">
        <w:rPr>
          <w:rFonts w:asciiTheme="minorHAnsi" w:hAnsiTheme="minorHAnsi" w:cstheme="minorHAnsi"/>
          <w:color w:val="auto"/>
          <w:sz w:val="24"/>
          <w:szCs w:val="24"/>
        </w:rPr>
        <w:t>S</w:t>
      </w:r>
      <w:r>
        <w:rPr>
          <w:rFonts w:asciiTheme="minorHAnsi" w:hAnsiTheme="minorHAnsi" w:cstheme="minorHAnsi"/>
          <w:color w:val="auto"/>
          <w:sz w:val="24"/>
          <w:szCs w:val="24"/>
        </w:rPr>
        <w:t xml:space="preserve">uppliers openly sharing info with their </w:t>
      </w:r>
      <w:r w:rsidR="00FE7A79">
        <w:rPr>
          <w:rFonts w:asciiTheme="minorHAnsi" w:hAnsiTheme="minorHAnsi" w:cstheme="minorHAnsi"/>
          <w:color w:val="auto"/>
          <w:sz w:val="24"/>
          <w:szCs w:val="24"/>
        </w:rPr>
        <w:t>U</w:t>
      </w:r>
      <w:r>
        <w:rPr>
          <w:rFonts w:asciiTheme="minorHAnsi" w:hAnsiTheme="minorHAnsi" w:cstheme="minorHAnsi"/>
          <w:color w:val="auto"/>
          <w:sz w:val="24"/>
          <w:szCs w:val="24"/>
        </w:rPr>
        <w:t xml:space="preserve">sers was slim. </w:t>
      </w:r>
      <w:ins w:id="41" w:author="ESO Code Admin" w:date="2023-11-09T11:35:00Z">
        <w:r w:rsidR="006900C8" w:rsidRPr="006900C8">
          <w:rPr>
            <w:rFonts w:asciiTheme="minorHAnsi" w:hAnsiTheme="minorHAnsi" w:cstheme="minorHAnsi"/>
            <w:color w:val="auto"/>
            <w:sz w:val="24"/>
            <w:szCs w:val="24"/>
          </w:rPr>
          <w:t xml:space="preserve">Where suppliers are willing to share data, the Proposer suggested other commercial arrangements could be made separate to the charging by the ESO. </w:t>
        </w:r>
      </w:ins>
      <w:r w:rsidR="00992550">
        <w:rPr>
          <w:rFonts w:asciiTheme="minorHAnsi" w:hAnsiTheme="minorHAnsi" w:cstheme="minorHAnsi"/>
          <w:color w:val="auto"/>
          <w:sz w:val="24"/>
          <w:szCs w:val="24"/>
        </w:rPr>
        <w:t xml:space="preserve">Confirming that this </w:t>
      </w:r>
      <w:r w:rsidR="00AA2BCE">
        <w:rPr>
          <w:rFonts w:asciiTheme="minorHAnsi" w:hAnsiTheme="minorHAnsi" w:cstheme="minorHAnsi"/>
          <w:color w:val="auto"/>
          <w:sz w:val="24"/>
          <w:szCs w:val="24"/>
        </w:rPr>
        <w:t xml:space="preserve">modification has arisen from where </w:t>
      </w:r>
      <w:r w:rsidR="003B7D01">
        <w:rPr>
          <w:rFonts w:asciiTheme="minorHAnsi" w:hAnsiTheme="minorHAnsi" w:cstheme="minorHAnsi"/>
          <w:color w:val="auto"/>
          <w:sz w:val="24"/>
          <w:szCs w:val="24"/>
        </w:rPr>
        <w:t xml:space="preserve">two customers </w:t>
      </w:r>
      <w:r w:rsidR="006C5154">
        <w:rPr>
          <w:rFonts w:asciiTheme="minorHAnsi" w:hAnsiTheme="minorHAnsi" w:cstheme="minorHAnsi"/>
          <w:color w:val="auto"/>
          <w:sz w:val="24"/>
          <w:szCs w:val="24"/>
        </w:rPr>
        <w:t xml:space="preserve">on the same Connection Site want different types of supply deals and therefore want very clear </w:t>
      </w:r>
      <w:r w:rsidR="00AA2BCE" w:rsidRPr="001A2365">
        <w:rPr>
          <w:rFonts w:asciiTheme="minorHAnsi" w:hAnsiTheme="minorHAnsi" w:cstheme="minorHAnsi"/>
          <w:color w:val="auto"/>
          <w:sz w:val="24"/>
          <w:szCs w:val="24"/>
        </w:rPr>
        <w:t>rules on how the connection will work and how they will</w:t>
      </w:r>
      <w:r w:rsidR="006C5154" w:rsidRPr="001A2365">
        <w:rPr>
          <w:rFonts w:asciiTheme="minorHAnsi" w:hAnsiTheme="minorHAnsi" w:cstheme="minorHAnsi"/>
          <w:color w:val="auto"/>
          <w:sz w:val="24"/>
          <w:szCs w:val="24"/>
        </w:rPr>
        <w:t xml:space="preserve"> each</w:t>
      </w:r>
      <w:r w:rsidR="00AA2BCE" w:rsidRPr="001A2365">
        <w:rPr>
          <w:rFonts w:asciiTheme="minorHAnsi" w:hAnsiTheme="minorHAnsi" w:cstheme="minorHAnsi"/>
          <w:color w:val="auto"/>
          <w:sz w:val="24"/>
          <w:szCs w:val="24"/>
        </w:rPr>
        <w:t xml:space="preserve"> be b</w:t>
      </w:r>
      <w:r w:rsidR="006C5154" w:rsidRPr="001A2365">
        <w:rPr>
          <w:rFonts w:asciiTheme="minorHAnsi" w:hAnsiTheme="minorHAnsi" w:cstheme="minorHAnsi"/>
          <w:color w:val="auto"/>
          <w:sz w:val="24"/>
          <w:szCs w:val="24"/>
        </w:rPr>
        <w:t>illed.</w:t>
      </w:r>
    </w:p>
    <w:p w14:paraId="418D7987" w14:textId="77777777" w:rsidR="006C5154" w:rsidRDefault="006C5154" w:rsidP="00AA2BCE">
      <w:pPr>
        <w:pStyle w:val="TableBody"/>
      </w:pPr>
    </w:p>
    <w:p w14:paraId="6727CB2C" w14:textId="56F5F3D0" w:rsidR="006957C5" w:rsidRDefault="006957C5" w:rsidP="006957C5">
      <w:pPr>
        <w:pStyle w:val="TableBody"/>
        <w:rPr>
          <w:rFonts w:asciiTheme="minorHAnsi" w:hAnsiTheme="minorHAnsi" w:cstheme="minorHAnsi"/>
          <w:color w:val="auto"/>
          <w:sz w:val="24"/>
          <w:szCs w:val="24"/>
        </w:rPr>
      </w:pPr>
      <w:r>
        <w:rPr>
          <w:rFonts w:asciiTheme="minorHAnsi" w:hAnsiTheme="minorHAnsi" w:cstheme="minorHAnsi"/>
          <w:color w:val="auto"/>
          <w:sz w:val="24"/>
          <w:szCs w:val="24"/>
        </w:rPr>
        <w:t xml:space="preserve">And that in most cases the differences between Generator owned sites and TO connected Demand sites are that the former </w:t>
      </w:r>
      <w:r w:rsidR="00471123" w:rsidRPr="00BF6F5D">
        <w:rPr>
          <w:rFonts w:asciiTheme="minorHAnsi" w:hAnsiTheme="minorHAnsi" w:cstheme="minorHAnsi"/>
          <w:color w:val="auto"/>
          <w:sz w:val="24"/>
          <w:szCs w:val="24"/>
        </w:rPr>
        <w:t>has</w:t>
      </w:r>
      <w:r w:rsidRPr="00BF6F5D">
        <w:rPr>
          <w:rFonts w:asciiTheme="minorHAnsi" w:hAnsiTheme="minorHAnsi" w:cstheme="minorHAnsi"/>
          <w:color w:val="auto"/>
          <w:sz w:val="24"/>
          <w:szCs w:val="24"/>
        </w:rPr>
        <w:t xml:space="preserve"> a separate connections company and are managed as network companies, so parties can share a Supplier.</w:t>
      </w:r>
    </w:p>
    <w:p w14:paraId="2A3BC861" w14:textId="77777777" w:rsidR="00B436F9" w:rsidRDefault="00B436F9" w:rsidP="00D16700">
      <w:pPr>
        <w:spacing w:line="240" w:lineRule="auto"/>
        <w:jc w:val="both"/>
        <w:textAlignment w:val="baseline"/>
        <w:rPr>
          <w:rFonts w:cs="Arial"/>
          <w:i/>
          <w:color w:val="FF0000"/>
        </w:rPr>
      </w:pPr>
    </w:p>
    <w:p w14:paraId="057E3046" w14:textId="25B7C8C8" w:rsidR="00B436F9" w:rsidRDefault="00B436F9" w:rsidP="00D16700">
      <w:pPr>
        <w:spacing w:line="240" w:lineRule="auto"/>
        <w:jc w:val="both"/>
        <w:textAlignment w:val="baseline"/>
        <w:rPr>
          <w:rFonts w:cs="Arial"/>
          <w:b/>
          <w:bCs/>
          <w:iCs/>
          <w:u w:val="single"/>
        </w:rPr>
      </w:pPr>
      <w:r w:rsidRPr="00B436F9">
        <w:rPr>
          <w:rFonts w:cs="Arial"/>
          <w:b/>
          <w:bCs/>
          <w:iCs/>
          <w:u w:val="single"/>
        </w:rPr>
        <w:t>ESO Views</w:t>
      </w:r>
    </w:p>
    <w:p w14:paraId="7EEB2270" w14:textId="2290495E" w:rsidR="00752C1B" w:rsidRPr="00306125" w:rsidRDefault="00306125" w:rsidP="00D16700">
      <w:pPr>
        <w:spacing w:line="240" w:lineRule="auto"/>
        <w:jc w:val="both"/>
        <w:textAlignment w:val="baseline"/>
        <w:rPr>
          <w:rFonts w:cs="Arial"/>
          <w:iCs/>
        </w:rPr>
      </w:pPr>
      <w:r w:rsidRPr="00306125">
        <w:rPr>
          <w:rFonts w:cs="Arial"/>
          <w:iCs/>
        </w:rPr>
        <w:t>The ESO</w:t>
      </w:r>
      <w:r>
        <w:rPr>
          <w:rFonts w:cs="Arial"/>
          <w:iCs/>
        </w:rPr>
        <w:t xml:space="preserve"> representative provided the Workgroup with an explanation on the current processes in relation to TDR charges. </w:t>
      </w:r>
    </w:p>
    <w:p w14:paraId="391B7131" w14:textId="21B7A852" w:rsidR="00306125" w:rsidRDefault="00306125" w:rsidP="00D16700">
      <w:pPr>
        <w:spacing w:line="240" w:lineRule="auto"/>
        <w:jc w:val="both"/>
        <w:textAlignment w:val="baseline"/>
        <w:rPr>
          <w:rFonts w:cs="Arial"/>
          <w:b/>
          <w:bCs/>
          <w:iCs/>
          <w:u w:val="single"/>
        </w:rPr>
      </w:pPr>
    </w:p>
    <w:p w14:paraId="1DC114B4" w14:textId="4174DA48" w:rsidR="00306125" w:rsidRDefault="00306125" w:rsidP="00D16700">
      <w:pPr>
        <w:spacing w:line="240" w:lineRule="auto"/>
        <w:jc w:val="both"/>
        <w:textAlignment w:val="baseline"/>
        <w:rPr>
          <w:rFonts w:cs="Arial"/>
          <w:b/>
          <w:bCs/>
          <w:iCs/>
          <w:u w:val="single"/>
        </w:rPr>
      </w:pPr>
      <w:r w:rsidRPr="00306125">
        <w:rPr>
          <w:rFonts w:ascii="Calibri" w:eastAsia="Calibri" w:hAnsi="Calibri" w:cs="Times New Roman"/>
          <w:noProof/>
          <w:sz w:val="22"/>
        </w:rPr>
        <w:drawing>
          <wp:inline distT="0" distB="0" distL="0" distR="0" wp14:anchorId="3AE6CC41" wp14:editId="60953EE9">
            <wp:extent cx="6029960" cy="127698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9390" t="54757" r="5273" b="16880"/>
                    <a:stretch/>
                  </pic:blipFill>
                  <pic:spPr bwMode="auto">
                    <a:xfrm>
                      <a:off x="0" y="0"/>
                      <a:ext cx="6029960" cy="1276985"/>
                    </a:xfrm>
                    <a:prstGeom prst="rect">
                      <a:avLst/>
                    </a:prstGeom>
                    <a:ln>
                      <a:noFill/>
                    </a:ln>
                    <a:extLst>
                      <a:ext uri="{53640926-AAD7-44D8-BBD7-CCE9431645EC}">
                        <a14:shadowObscured xmlns:a14="http://schemas.microsoft.com/office/drawing/2010/main"/>
                      </a:ext>
                    </a:extLst>
                  </pic:spPr>
                </pic:pic>
              </a:graphicData>
            </a:graphic>
          </wp:inline>
        </w:drawing>
      </w:r>
    </w:p>
    <w:p w14:paraId="31AA18BE" w14:textId="6583FFB2" w:rsidR="00306125" w:rsidRDefault="00306125" w:rsidP="00D16700">
      <w:pPr>
        <w:spacing w:line="240" w:lineRule="auto"/>
        <w:jc w:val="both"/>
        <w:textAlignment w:val="baseline"/>
        <w:rPr>
          <w:rFonts w:cs="Arial"/>
          <w:b/>
          <w:bCs/>
          <w:iCs/>
          <w:u w:val="single"/>
        </w:rPr>
      </w:pPr>
    </w:p>
    <w:p w14:paraId="71731A4E" w14:textId="5887A286" w:rsidR="00F73C95" w:rsidRDefault="00306125" w:rsidP="00515C11">
      <w:pPr>
        <w:spacing w:line="240" w:lineRule="auto"/>
        <w:jc w:val="both"/>
        <w:textAlignment w:val="baseline"/>
        <w:rPr>
          <w:rFonts w:cs="Arial"/>
          <w:iCs/>
        </w:rPr>
      </w:pPr>
      <w:r w:rsidRPr="00306125">
        <w:rPr>
          <w:rFonts w:cs="Arial"/>
          <w:iCs/>
        </w:rPr>
        <w:t xml:space="preserve">The </w:t>
      </w:r>
      <w:r>
        <w:rPr>
          <w:rFonts w:cs="Arial"/>
          <w:iCs/>
        </w:rPr>
        <w:t>ESO representative explained that</w:t>
      </w:r>
      <w:r w:rsidR="00515C11">
        <w:rPr>
          <w:rFonts w:cs="Arial"/>
          <w:iCs/>
        </w:rPr>
        <w:t>, w</w:t>
      </w:r>
      <w:r w:rsidR="00F73C95" w:rsidRPr="00F73C95">
        <w:rPr>
          <w:rFonts w:cs="Arial"/>
          <w:iCs/>
        </w:rPr>
        <w:t xml:space="preserve">here there are multiple </w:t>
      </w:r>
      <w:r w:rsidR="00515C11">
        <w:rPr>
          <w:rFonts w:cs="Arial"/>
          <w:iCs/>
        </w:rPr>
        <w:t>Balancing Mechanism Unit</w:t>
      </w:r>
      <w:r w:rsidR="000F2A95">
        <w:rPr>
          <w:rFonts w:cs="Arial"/>
          <w:iCs/>
        </w:rPr>
        <w:t>s</w:t>
      </w:r>
      <w:r w:rsidR="00515C11">
        <w:rPr>
          <w:rFonts w:cs="Arial"/>
          <w:iCs/>
        </w:rPr>
        <w:t xml:space="preserve"> (BMU)</w:t>
      </w:r>
      <w:r w:rsidR="00F73C95" w:rsidRPr="00F73C95">
        <w:rPr>
          <w:rFonts w:cs="Arial"/>
          <w:iCs/>
        </w:rPr>
        <w:t xml:space="preserve"> behind one “connection site” there is one charge</w:t>
      </w:r>
      <w:r w:rsidR="000F2A95">
        <w:rPr>
          <w:rFonts w:cs="Arial"/>
          <w:iCs/>
        </w:rPr>
        <w:t>, with the T</w:t>
      </w:r>
      <w:r w:rsidR="00E927FF">
        <w:rPr>
          <w:rFonts w:cs="Arial"/>
          <w:iCs/>
        </w:rPr>
        <w:t>DR being billed to the Supplier</w:t>
      </w:r>
      <w:r w:rsidR="00170430">
        <w:rPr>
          <w:rFonts w:cs="Arial"/>
          <w:iCs/>
        </w:rPr>
        <w:t xml:space="preserve"> and not </w:t>
      </w:r>
      <w:r w:rsidR="00AB0473">
        <w:rPr>
          <w:rFonts w:cs="Arial"/>
          <w:iCs/>
        </w:rPr>
        <w:t>by BMU</w:t>
      </w:r>
      <w:r w:rsidR="00E927FF">
        <w:rPr>
          <w:rFonts w:cs="Arial"/>
          <w:iCs/>
        </w:rPr>
        <w:t>.</w:t>
      </w:r>
    </w:p>
    <w:p w14:paraId="7804BD9C" w14:textId="77777777" w:rsidR="00F73C95" w:rsidRDefault="00F73C95" w:rsidP="00515C11">
      <w:pPr>
        <w:spacing w:line="240" w:lineRule="auto"/>
        <w:jc w:val="both"/>
        <w:textAlignment w:val="baseline"/>
        <w:rPr>
          <w:rFonts w:cs="Arial"/>
          <w:iCs/>
        </w:rPr>
      </w:pPr>
    </w:p>
    <w:p w14:paraId="776F714A" w14:textId="306B4546" w:rsidR="00F73C95" w:rsidRPr="00F73C95" w:rsidRDefault="00724F78" w:rsidP="007339F5">
      <w:pPr>
        <w:spacing w:line="240" w:lineRule="auto"/>
        <w:jc w:val="both"/>
        <w:textAlignment w:val="baseline"/>
        <w:rPr>
          <w:rFonts w:cs="Arial"/>
          <w:iCs/>
        </w:rPr>
      </w:pPr>
      <w:r>
        <w:rPr>
          <w:rFonts w:cs="Arial"/>
          <w:iCs/>
        </w:rPr>
        <w:t>They stated that</w:t>
      </w:r>
      <w:r w:rsidRPr="00724F78">
        <w:rPr>
          <w:rFonts w:cs="Arial"/>
          <w:iCs/>
        </w:rPr>
        <w:t xml:space="preserve"> introducing multiple </w:t>
      </w:r>
      <w:r>
        <w:rPr>
          <w:rFonts w:cs="Arial"/>
          <w:iCs/>
        </w:rPr>
        <w:t>S</w:t>
      </w:r>
      <w:r w:rsidRPr="00724F78">
        <w:rPr>
          <w:rFonts w:cs="Arial"/>
          <w:iCs/>
        </w:rPr>
        <w:t xml:space="preserve">uppliers at the same site introduces practical issues with how the charge is levied, </w:t>
      </w:r>
      <w:r>
        <w:rPr>
          <w:rFonts w:cs="Arial"/>
          <w:iCs/>
        </w:rPr>
        <w:t>and</w:t>
      </w:r>
      <w:r w:rsidR="00651E6B">
        <w:rPr>
          <w:rFonts w:cs="Arial"/>
          <w:iCs/>
        </w:rPr>
        <w:t xml:space="preserve"> as</w:t>
      </w:r>
      <w:r>
        <w:rPr>
          <w:rFonts w:cs="Arial"/>
          <w:iCs/>
        </w:rPr>
        <w:t xml:space="preserve"> </w:t>
      </w:r>
      <w:r w:rsidR="00E927FF">
        <w:rPr>
          <w:rFonts w:cs="Arial"/>
          <w:iCs/>
        </w:rPr>
        <w:t xml:space="preserve">they are unaware of any of these sites </w:t>
      </w:r>
      <w:r w:rsidR="00651E6B">
        <w:rPr>
          <w:rFonts w:cs="Arial"/>
          <w:iCs/>
        </w:rPr>
        <w:t xml:space="preserve">currently </w:t>
      </w:r>
      <w:r w:rsidR="00E927FF">
        <w:rPr>
          <w:rFonts w:cs="Arial"/>
          <w:iCs/>
        </w:rPr>
        <w:t xml:space="preserve">the </w:t>
      </w:r>
      <w:r w:rsidR="00FE1603">
        <w:rPr>
          <w:rFonts w:cs="Arial"/>
          <w:iCs/>
        </w:rPr>
        <w:t xml:space="preserve">billing </w:t>
      </w:r>
      <w:r w:rsidR="00E927FF">
        <w:rPr>
          <w:rFonts w:cs="Arial"/>
          <w:iCs/>
        </w:rPr>
        <w:t>system is only set up to operate as shown in the middle diagram above.</w:t>
      </w:r>
    </w:p>
    <w:p w14:paraId="1F40629F" w14:textId="67C52948" w:rsidR="00D35E13" w:rsidRDefault="00D35E13" w:rsidP="00D16700">
      <w:pPr>
        <w:spacing w:line="240" w:lineRule="auto"/>
        <w:jc w:val="both"/>
        <w:textAlignment w:val="baseline"/>
        <w:rPr>
          <w:rFonts w:cs="Arial"/>
          <w:iCs/>
        </w:rPr>
      </w:pPr>
    </w:p>
    <w:p w14:paraId="4E888BF7" w14:textId="42B5E214" w:rsidR="00D907E2" w:rsidRDefault="00514C52" w:rsidP="00D16700">
      <w:pPr>
        <w:spacing w:line="240" w:lineRule="auto"/>
        <w:jc w:val="both"/>
        <w:textAlignment w:val="baseline"/>
        <w:rPr>
          <w:rFonts w:cs="Arial"/>
          <w:iCs/>
        </w:rPr>
      </w:pPr>
      <w:r>
        <w:rPr>
          <w:rFonts w:cs="Arial"/>
          <w:iCs/>
        </w:rPr>
        <w:t>A</w:t>
      </w:r>
      <w:r w:rsidR="00302241">
        <w:rPr>
          <w:rFonts w:cs="Arial"/>
          <w:iCs/>
        </w:rPr>
        <w:t>ny change to this would</w:t>
      </w:r>
      <w:r w:rsidR="00BD13BD">
        <w:rPr>
          <w:rFonts w:cs="Arial"/>
          <w:iCs/>
        </w:rPr>
        <w:t>,</w:t>
      </w:r>
      <w:r w:rsidR="00302241">
        <w:rPr>
          <w:rFonts w:cs="Arial"/>
          <w:iCs/>
        </w:rPr>
        <w:t xml:space="preserve"> in the short term need to be a manual workaround and longer-term be a system change</w:t>
      </w:r>
      <w:r w:rsidR="00E351D2">
        <w:rPr>
          <w:rFonts w:cs="Arial"/>
          <w:iCs/>
        </w:rPr>
        <w:t>.</w:t>
      </w:r>
      <w:r w:rsidR="00720582">
        <w:rPr>
          <w:rFonts w:cs="Arial"/>
          <w:iCs/>
        </w:rPr>
        <w:t xml:space="preserve"> However, the ESO </w:t>
      </w:r>
      <w:r w:rsidR="00074E2B">
        <w:rPr>
          <w:rFonts w:cs="Arial"/>
          <w:iCs/>
        </w:rPr>
        <w:t>questioned if</w:t>
      </w:r>
      <w:r w:rsidR="002A5541">
        <w:rPr>
          <w:rFonts w:cs="Arial"/>
          <w:iCs/>
        </w:rPr>
        <w:t xml:space="preserve"> doing this would </w:t>
      </w:r>
      <w:r w:rsidR="006E470F">
        <w:rPr>
          <w:rFonts w:cs="Arial"/>
          <w:iCs/>
        </w:rPr>
        <w:t xml:space="preserve">set any precedent </w:t>
      </w:r>
      <w:r w:rsidR="00491EEB">
        <w:rPr>
          <w:rFonts w:cs="Arial"/>
          <w:iCs/>
        </w:rPr>
        <w:t xml:space="preserve">or wider implications. </w:t>
      </w:r>
      <w:r w:rsidR="000966D6">
        <w:rPr>
          <w:rFonts w:cs="Arial"/>
          <w:iCs/>
        </w:rPr>
        <w:t xml:space="preserve">The ESO representative confirmed there is currently no </w:t>
      </w:r>
      <w:r w:rsidR="008D44DC">
        <w:rPr>
          <w:rFonts w:cs="Arial"/>
          <w:iCs/>
        </w:rPr>
        <w:t>example o</w:t>
      </w:r>
      <w:r w:rsidR="009C56C7">
        <w:rPr>
          <w:rFonts w:cs="Arial"/>
          <w:iCs/>
        </w:rPr>
        <w:t xml:space="preserve">f </w:t>
      </w:r>
      <w:r w:rsidR="000966D6">
        <w:rPr>
          <w:rFonts w:cs="Arial"/>
          <w:iCs/>
        </w:rPr>
        <w:t>this</w:t>
      </w:r>
      <w:r w:rsidR="00123270">
        <w:rPr>
          <w:rFonts w:cs="Arial"/>
          <w:iCs/>
        </w:rPr>
        <w:t>,</w:t>
      </w:r>
      <w:r w:rsidR="009C56C7">
        <w:rPr>
          <w:rFonts w:cs="Arial"/>
          <w:iCs/>
        </w:rPr>
        <w:t xml:space="preserve"> but they were </w:t>
      </w:r>
      <w:r w:rsidR="007339F5">
        <w:rPr>
          <w:rFonts w:cs="Arial"/>
          <w:iCs/>
        </w:rPr>
        <w:t>c</w:t>
      </w:r>
      <w:r w:rsidR="00E351D2">
        <w:rPr>
          <w:rFonts w:cs="Arial"/>
          <w:iCs/>
        </w:rPr>
        <w:t>oncern</w:t>
      </w:r>
      <w:r w:rsidR="009C56C7">
        <w:rPr>
          <w:rFonts w:cs="Arial"/>
          <w:iCs/>
        </w:rPr>
        <w:t xml:space="preserve">ed that </w:t>
      </w:r>
      <w:r w:rsidR="00E351D2">
        <w:rPr>
          <w:rFonts w:cs="Arial"/>
          <w:iCs/>
        </w:rPr>
        <w:t xml:space="preserve">parties </w:t>
      </w:r>
      <w:r w:rsidR="009C56C7">
        <w:rPr>
          <w:rFonts w:cs="Arial"/>
          <w:iCs/>
        </w:rPr>
        <w:t xml:space="preserve">would use any change to </w:t>
      </w:r>
      <w:r w:rsidR="00E351D2">
        <w:rPr>
          <w:rFonts w:cs="Arial"/>
          <w:iCs/>
        </w:rPr>
        <w:t>gam</w:t>
      </w:r>
      <w:r w:rsidR="009C56C7">
        <w:rPr>
          <w:rFonts w:cs="Arial"/>
          <w:iCs/>
        </w:rPr>
        <w:t>e</w:t>
      </w:r>
      <w:r w:rsidR="00E351D2">
        <w:rPr>
          <w:rFonts w:cs="Arial"/>
          <w:iCs/>
        </w:rPr>
        <w:t xml:space="preserve"> the </w:t>
      </w:r>
      <w:r w:rsidR="004900A7">
        <w:rPr>
          <w:rFonts w:cs="Arial"/>
          <w:iCs/>
        </w:rPr>
        <w:t>system. Workgroup</w:t>
      </w:r>
      <w:r w:rsidR="009B4BF7">
        <w:rPr>
          <w:rFonts w:cs="Arial"/>
          <w:iCs/>
        </w:rPr>
        <w:t xml:space="preserve"> members</w:t>
      </w:r>
      <w:r w:rsidR="00E351D2">
        <w:rPr>
          <w:rFonts w:cs="Arial"/>
          <w:iCs/>
        </w:rPr>
        <w:t xml:space="preserve"> dis</w:t>
      </w:r>
      <w:r w:rsidR="00C51FA7">
        <w:rPr>
          <w:rFonts w:cs="Arial"/>
          <w:iCs/>
        </w:rPr>
        <w:t xml:space="preserve">puted </w:t>
      </w:r>
      <w:r w:rsidR="009B4BF7">
        <w:rPr>
          <w:rFonts w:cs="Arial"/>
          <w:iCs/>
        </w:rPr>
        <w:t>this stating</w:t>
      </w:r>
      <w:r w:rsidR="00C347D8">
        <w:rPr>
          <w:rFonts w:cs="Arial"/>
          <w:iCs/>
        </w:rPr>
        <w:t xml:space="preserve"> that</w:t>
      </w:r>
      <w:r w:rsidR="00AC2A7C">
        <w:rPr>
          <w:rFonts w:cs="Arial"/>
          <w:iCs/>
        </w:rPr>
        <w:t xml:space="preserve"> th</w:t>
      </w:r>
      <w:r w:rsidR="00D80735">
        <w:rPr>
          <w:rFonts w:cs="Arial"/>
          <w:iCs/>
        </w:rPr>
        <w:t xml:space="preserve">is the risk </w:t>
      </w:r>
      <w:r w:rsidR="00FA0186">
        <w:rPr>
          <w:rFonts w:cs="Arial"/>
          <w:iCs/>
        </w:rPr>
        <w:t xml:space="preserve">exists with the </w:t>
      </w:r>
      <w:r w:rsidR="00D80735">
        <w:rPr>
          <w:rFonts w:cs="Arial"/>
          <w:iCs/>
        </w:rPr>
        <w:t>current</w:t>
      </w:r>
      <w:r w:rsidR="00FA0186">
        <w:rPr>
          <w:rFonts w:cs="Arial"/>
          <w:iCs/>
        </w:rPr>
        <w:t xml:space="preserve"> </w:t>
      </w:r>
      <w:r w:rsidR="00062D6E">
        <w:rPr>
          <w:rFonts w:cs="Arial"/>
          <w:iCs/>
        </w:rPr>
        <w:t>system</w:t>
      </w:r>
      <w:r w:rsidR="00C347D8">
        <w:rPr>
          <w:rFonts w:cs="Arial"/>
          <w:iCs/>
        </w:rPr>
        <w:t>, which had been considered in the previous TDR modifications</w:t>
      </w:r>
      <w:r w:rsidR="00D80735">
        <w:rPr>
          <w:rFonts w:cs="Arial"/>
          <w:iCs/>
        </w:rPr>
        <w:t>.</w:t>
      </w:r>
    </w:p>
    <w:p w14:paraId="49BC9E6E" w14:textId="77777777" w:rsidR="00384C73" w:rsidRPr="00D966EE" w:rsidRDefault="00384C73" w:rsidP="00D16700">
      <w:pPr>
        <w:spacing w:line="240" w:lineRule="auto"/>
        <w:jc w:val="both"/>
        <w:textAlignment w:val="baseline"/>
        <w:rPr>
          <w:rFonts w:cs="Arial"/>
          <w:b/>
          <w:sz w:val="20"/>
          <w:szCs w:val="20"/>
          <w:u w:val="single"/>
        </w:rPr>
      </w:pPr>
    </w:p>
    <w:p w14:paraId="0E6C6F87" w14:textId="2F6CBD1B" w:rsidR="00D907E2" w:rsidRDefault="00752C1B" w:rsidP="00D16700">
      <w:pPr>
        <w:spacing w:line="240" w:lineRule="auto"/>
        <w:jc w:val="both"/>
        <w:textAlignment w:val="baseline"/>
        <w:rPr>
          <w:rFonts w:cs="Arial"/>
          <w:b/>
          <w:bCs/>
          <w:iCs/>
          <w:u w:val="single"/>
        </w:rPr>
      </w:pPr>
      <w:r>
        <w:rPr>
          <w:rFonts w:cs="Arial"/>
          <w:b/>
          <w:bCs/>
          <w:iCs/>
          <w:u w:val="single"/>
        </w:rPr>
        <w:t xml:space="preserve">Residual </w:t>
      </w:r>
      <w:r w:rsidR="00D907E2">
        <w:rPr>
          <w:rFonts w:cs="Arial"/>
          <w:b/>
          <w:bCs/>
          <w:iCs/>
          <w:u w:val="single"/>
        </w:rPr>
        <w:t>Banding</w:t>
      </w:r>
      <w:r w:rsidR="00476203">
        <w:rPr>
          <w:rFonts w:cs="Arial"/>
          <w:b/>
          <w:bCs/>
          <w:iCs/>
          <w:u w:val="single"/>
        </w:rPr>
        <w:t xml:space="preserve"> and Allocation of charges </w:t>
      </w:r>
    </w:p>
    <w:p w14:paraId="2E5D0AD8" w14:textId="579BE9C5" w:rsidR="0040709A" w:rsidRDefault="000231CE" w:rsidP="00E42639">
      <w:pPr>
        <w:spacing w:line="240" w:lineRule="auto"/>
        <w:jc w:val="both"/>
        <w:textAlignment w:val="baseline"/>
        <w:rPr>
          <w:rFonts w:cs="Arial"/>
          <w:iCs/>
        </w:rPr>
      </w:pPr>
      <w:r>
        <w:rPr>
          <w:rFonts w:cs="Arial"/>
          <w:iCs/>
        </w:rPr>
        <w:t>[</w:t>
      </w:r>
      <w:r w:rsidR="00E42639">
        <w:rPr>
          <w:rFonts w:cs="Arial"/>
          <w:iCs/>
        </w:rPr>
        <w:t>Insert information and</w:t>
      </w:r>
      <w:r w:rsidR="00867979">
        <w:rPr>
          <w:rFonts w:cs="Arial"/>
          <w:iCs/>
        </w:rPr>
        <w:t xml:space="preserve"> provide examples]</w:t>
      </w:r>
    </w:p>
    <w:p w14:paraId="5F3F60C4" w14:textId="77777777" w:rsidR="002A08D6" w:rsidRPr="00B436F9" w:rsidRDefault="002A08D6" w:rsidP="00D16700">
      <w:pPr>
        <w:spacing w:line="240" w:lineRule="auto"/>
        <w:jc w:val="both"/>
        <w:textAlignment w:val="baseline"/>
        <w:rPr>
          <w:rFonts w:cs="Arial"/>
          <w:b/>
          <w:bCs/>
          <w:iCs/>
          <w:u w:val="single"/>
        </w:rPr>
      </w:pPr>
    </w:p>
    <w:p w14:paraId="48114D90" w14:textId="77777777" w:rsidR="0033729F" w:rsidRPr="00B436F9" w:rsidRDefault="0033729F" w:rsidP="00D16700">
      <w:pPr>
        <w:spacing w:line="240" w:lineRule="auto"/>
        <w:jc w:val="both"/>
        <w:textAlignment w:val="baseline"/>
        <w:rPr>
          <w:rFonts w:cs="Arial"/>
          <w:b/>
          <w:bCs/>
          <w:iCs/>
          <w:u w:val="single"/>
        </w:rPr>
      </w:pPr>
    </w:p>
    <w:p w14:paraId="3347C5FC" w14:textId="4F506A8E" w:rsidR="00B601B7" w:rsidRDefault="00675963" w:rsidP="00B601B7">
      <w:pPr>
        <w:spacing w:line="240" w:lineRule="auto"/>
        <w:jc w:val="both"/>
        <w:textAlignment w:val="baseline"/>
        <w:rPr>
          <w:rFonts w:cs="Arial"/>
          <w:b/>
          <w:bCs/>
          <w:iCs/>
          <w:u w:val="single"/>
        </w:rPr>
      </w:pPr>
      <w:r>
        <w:rPr>
          <w:rFonts w:cs="Arial"/>
          <w:b/>
          <w:bCs/>
          <w:iCs/>
          <w:u w:val="single"/>
        </w:rPr>
        <w:t xml:space="preserve">ESO </w:t>
      </w:r>
      <w:r w:rsidR="00B601B7">
        <w:rPr>
          <w:rFonts w:cs="Arial"/>
          <w:b/>
          <w:bCs/>
          <w:iCs/>
          <w:u w:val="single"/>
        </w:rPr>
        <w:t xml:space="preserve">Billing System Impacts and Potential Workarounds </w:t>
      </w:r>
    </w:p>
    <w:p w14:paraId="60FFCD64" w14:textId="2DC7995C" w:rsidR="005519E8" w:rsidRDefault="005049D5" w:rsidP="00D16700">
      <w:pPr>
        <w:spacing w:line="240" w:lineRule="auto"/>
        <w:jc w:val="both"/>
        <w:textAlignment w:val="baseline"/>
      </w:pPr>
      <w:r>
        <w:t xml:space="preserve">The Proposer confirmed that the ESO </w:t>
      </w:r>
      <w:r w:rsidR="006048CC">
        <w:t xml:space="preserve">receives </w:t>
      </w:r>
      <w:r w:rsidR="00A13893">
        <w:t>meter data</w:t>
      </w:r>
      <w:r w:rsidR="00BA3C05">
        <w:t xml:space="preserve"> associate</w:t>
      </w:r>
      <w:r w:rsidR="00335BD4">
        <w:t>d</w:t>
      </w:r>
      <w:r w:rsidR="00BA3C05">
        <w:t xml:space="preserve"> with </w:t>
      </w:r>
      <w:r w:rsidR="000944BA">
        <w:t>BMUs</w:t>
      </w:r>
      <w:r w:rsidR="00A13893">
        <w:t xml:space="preserve"> from </w:t>
      </w:r>
      <w:r w:rsidR="00624475">
        <w:t xml:space="preserve">the </w:t>
      </w:r>
      <w:r w:rsidR="005519E8">
        <w:t>Balancing Settlement Code (</w:t>
      </w:r>
      <w:r w:rsidR="00624475">
        <w:t>BSC</w:t>
      </w:r>
      <w:r w:rsidR="00D94470">
        <w:t>)</w:t>
      </w:r>
      <w:r w:rsidR="000944BA">
        <w:t xml:space="preserve">. </w:t>
      </w:r>
      <w:r w:rsidR="00FE4C61">
        <w:t>Where</w:t>
      </w:r>
      <w:r w:rsidR="00343350">
        <w:t xml:space="preserve"> </w:t>
      </w:r>
      <w:r w:rsidR="00D60822">
        <w:t xml:space="preserve">BMUs at </w:t>
      </w:r>
      <w:r w:rsidR="00862CC1">
        <w:t xml:space="preserve">a Connection Site have different Suppliers, these could be flagged (manually or otherwise) </w:t>
      </w:r>
      <w:r w:rsidR="00EC0FC7">
        <w:t xml:space="preserve">to have the </w:t>
      </w:r>
      <w:r w:rsidR="00721C17">
        <w:t xml:space="preserve">TDR shared </w:t>
      </w:r>
      <w:r w:rsidR="0053233A">
        <w:t>across them.</w:t>
      </w:r>
    </w:p>
    <w:p w14:paraId="047405CA" w14:textId="77777777" w:rsidR="0053233A" w:rsidRDefault="0053233A" w:rsidP="00D16700">
      <w:pPr>
        <w:spacing w:line="240" w:lineRule="auto"/>
        <w:jc w:val="both"/>
        <w:textAlignment w:val="baseline"/>
      </w:pPr>
    </w:p>
    <w:p w14:paraId="7B638224" w14:textId="5A483A86" w:rsidR="005519E8" w:rsidRDefault="001E796B" w:rsidP="00D16700">
      <w:pPr>
        <w:spacing w:line="240" w:lineRule="auto"/>
        <w:jc w:val="both"/>
        <w:textAlignment w:val="baseline"/>
      </w:pPr>
      <w:r>
        <w:t xml:space="preserve">The cost </w:t>
      </w:r>
      <w:r w:rsidR="00BB060A">
        <w:t xml:space="preserve">of any change to the ESO billing system and the </w:t>
      </w:r>
      <w:r w:rsidR="00D463EE">
        <w:t xml:space="preserve">time required to implement this is believed to be dependent on whether the </w:t>
      </w:r>
      <w:r w:rsidR="00ED0EE8">
        <w:t xml:space="preserve">charges are </w:t>
      </w:r>
      <w:r w:rsidR="004E796D">
        <w:t>variably shared (</w:t>
      </w:r>
      <w:r w:rsidR="008615C2">
        <w:t>i.e.,</w:t>
      </w:r>
      <w:r w:rsidR="004E796D">
        <w:t xml:space="preserve"> based on consump</w:t>
      </w:r>
      <w:r w:rsidR="00462726">
        <w:t>tion per BMU</w:t>
      </w:r>
      <w:r w:rsidR="007465C6">
        <w:t>)</w:t>
      </w:r>
      <w:r w:rsidR="009F6B61">
        <w:t xml:space="preserve">, a shared average </w:t>
      </w:r>
      <w:r w:rsidR="00AC4833">
        <w:t>(</w:t>
      </w:r>
      <w:r w:rsidR="0014749C">
        <w:t>i.e.,</w:t>
      </w:r>
      <w:r w:rsidR="00AC4833">
        <w:t xml:space="preserve"> divisible by the number of affected BMUs on a Connection Site)</w:t>
      </w:r>
      <w:r w:rsidR="008C5ED6">
        <w:t xml:space="preserve"> or </w:t>
      </w:r>
      <w:r w:rsidR="00AD10FD">
        <w:t>Supplier allocated (</w:t>
      </w:r>
      <w:r w:rsidR="0014749C">
        <w:t>i.e.,</w:t>
      </w:r>
      <w:r w:rsidR="00AD10FD">
        <w:t xml:space="preserve"> </w:t>
      </w:r>
      <w:r w:rsidR="00AD10FD" w:rsidRPr="00384C73">
        <w:t xml:space="preserve">Suppliers to decide the split). The Proposer </w:t>
      </w:r>
      <w:r w:rsidR="00135753" w:rsidRPr="00384C73">
        <w:t xml:space="preserve">reiterated that their solution was </w:t>
      </w:r>
      <w:r w:rsidR="00A167ED">
        <w:t>based on consumption per BMU</w:t>
      </w:r>
      <w:r w:rsidR="009B7E7C">
        <w:t>.</w:t>
      </w:r>
    </w:p>
    <w:p w14:paraId="7563A66F" w14:textId="77777777" w:rsidR="00CB287D" w:rsidRDefault="00CB287D" w:rsidP="00D16700">
      <w:pPr>
        <w:spacing w:line="240" w:lineRule="auto"/>
        <w:jc w:val="both"/>
        <w:textAlignment w:val="baseline"/>
      </w:pPr>
    </w:p>
    <w:p w14:paraId="56E3E138" w14:textId="780691EB" w:rsidR="00CB287D" w:rsidRDefault="009A38CC" w:rsidP="00D16700">
      <w:pPr>
        <w:spacing w:line="240" w:lineRule="auto"/>
        <w:jc w:val="both"/>
        <w:textAlignment w:val="baseline"/>
      </w:pPr>
      <w:r>
        <w:t xml:space="preserve">[Insert </w:t>
      </w:r>
      <w:r w:rsidR="00DD79ED">
        <w:t>estimates]</w:t>
      </w:r>
    </w:p>
    <w:p w14:paraId="2F9F2CB4" w14:textId="139CB194" w:rsidR="006310EB" w:rsidRDefault="006310EB" w:rsidP="00E43FB6">
      <w:pPr>
        <w:pStyle w:val="TableBody"/>
        <w:rPr>
          <w:rFonts w:asciiTheme="minorHAnsi" w:hAnsiTheme="minorHAnsi" w:cstheme="minorHAnsi"/>
          <w:b/>
          <w:bCs/>
          <w:color w:val="auto"/>
          <w:sz w:val="24"/>
          <w:szCs w:val="24"/>
          <w:u w:val="single"/>
        </w:rPr>
      </w:pPr>
    </w:p>
    <w:p w14:paraId="500683BA" w14:textId="77777777" w:rsidR="006248EA" w:rsidRDefault="006248EA" w:rsidP="00E43FB6">
      <w:pPr>
        <w:pStyle w:val="TableBody"/>
        <w:rPr>
          <w:rFonts w:asciiTheme="minorHAnsi" w:hAnsiTheme="minorHAnsi" w:cstheme="minorHAnsi"/>
          <w:b/>
          <w:bCs/>
          <w:color w:val="auto"/>
          <w:sz w:val="24"/>
          <w:szCs w:val="24"/>
          <w:u w:val="single"/>
        </w:rPr>
      </w:pPr>
    </w:p>
    <w:p w14:paraId="31A27BAB" w14:textId="3D5ECEC2" w:rsidR="00347E75" w:rsidRDefault="003D6BF3" w:rsidP="00E43FB6">
      <w:pPr>
        <w:pStyle w:val="TableBody"/>
        <w:rPr>
          <w:rFonts w:ascii="Arial" w:eastAsia="Times New Roman" w:hAnsi="Arial" w:cs="Arial"/>
          <w:b/>
          <w:bCs/>
          <w:color w:val="auto"/>
          <w:sz w:val="24"/>
          <w:szCs w:val="24"/>
          <w:u w:val="single"/>
          <w:lang w:val="en-NZ"/>
        </w:rPr>
      </w:pPr>
      <w:r w:rsidRPr="003D6BF3">
        <w:rPr>
          <w:rFonts w:ascii="Arial" w:eastAsia="Times New Roman" w:hAnsi="Arial" w:cs="Arial"/>
          <w:b/>
          <w:bCs/>
          <w:color w:val="auto"/>
          <w:sz w:val="24"/>
          <w:szCs w:val="24"/>
          <w:u w:val="single"/>
          <w:lang w:val="en-NZ"/>
        </w:rPr>
        <w:t>Complex Sites</w:t>
      </w:r>
    </w:p>
    <w:p w14:paraId="11A1CAEA" w14:textId="5BBEEBE3" w:rsidR="00F7589B" w:rsidRDefault="00550948"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t xml:space="preserve">The </w:t>
      </w:r>
      <w:r w:rsidR="00711606">
        <w:rPr>
          <w:rFonts w:ascii="Arial" w:eastAsia="Times New Roman" w:hAnsi="Arial" w:cs="Arial"/>
          <w:color w:val="auto"/>
          <w:sz w:val="24"/>
          <w:szCs w:val="24"/>
          <w:lang w:val="en-NZ"/>
        </w:rPr>
        <w:t xml:space="preserve">Ofgem Urgency letter </w:t>
      </w:r>
      <w:r w:rsidR="00AC3D25">
        <w:rPr>
          <w:rFonts w:ascii="Arial" w:eastAsia="Times New Roman" w:hAnsi="Arial" w:cs="Arial"/>
          <w:color w:val="auto"/>
          <w:sz w:val="24"/>
          <w:szCs w:val="24"/>
          <w:lang w:val="en-NZ"/>
        </w:rPr>
        <w:t>comments</w:t>
      </w:r>
      <w:r w:rsidR="00711606">
        <w:rPr>
          <w:rFonts w:ascii="Arial" w:eastAsia="Times New Roman" w:hAnsi="Arial" w:cs="Arial"/>
          <w:color w:val="auto"/>
          <w:sz w:val="24"/>
          <w:szCs w:val="24"/>
          <w:lang w:val="en-NZ"/>
        </w:rPr>
        <w:t xml:space="preserve"> that </w:t>
      </w:r>
      <w:r w:rsidR="003D22DA">
        <w:rPr>
          <w:rFonts w:ascii="Arial" w:eastAsia="Times New Roman" w:hAnsi="Arial" w:cs="Arial"/>
          <w:color w:val="auto"/>
          <w:sz w:val="24"/>
          <w:szCs w:val="24"/>
          <w:lang w:val="en-NZ"/>
        </w:rPr>
        <w:t>the</w:t>
      </w:r>
      <w:r w:rsidR="00DE3EC4">
        <w:rPr>
          <w:rFonts w:ascii="Arial" w:eastAsia="Times New Roman" w:hAnsi="Arial" w:cs="Arial"/>
          <w:color w:val="auto"/>
          <w:sz w:val="24"/>
          <w:szCs w:val="24"/>
          <w:lang w:val="en-NZ"/>
        </w:rPr>
        <w:t xml:space="preserve"> extent of the impact of this modification </w:t>
      </w:r>
      <w:r w:rsidR="005A544C">
        <w:rPr>
          <w:rFonts w:ascii="Arial" w:eastAsia="Times New Roman" w:hAnsi="Arial" w:cs="Arial"/>
          <w:color w:val="auto"/>
          <w:sz w:val="24"/>
          <w:szCs w:val="24"/>
          <w:lang w:val="en-NZ"/>
        </w:rPr>
        <w:t>at</w:t>
      </w:r>
      <w:r w:rsidR="0015556E">
        <w:rPr>
          <w:rFonts w:ascii="Arial" w:eastAsia="Times New Roman" w:hAnsi="Arial" w:cs="Arial"/>
          <w:color w:val="auto"/>
          <w:sz w:val="24"/>
          <w:szCs w:val="24"/>
          <w:lang w:val="en-NZ"/>
        </w:rPr>
        <w:t xml:space="preserve"> proposal stage was</w:t>
      </w:r>
      <w:r w:rsidR="00841130">
        <w:rPr>
          <w:rFonts w:ascii="Arial" w:eastAsia="Times New Roman" w:hAnsi="Arial" w:cs="Arial"/>
          <w:color w:val="auto"/>
          <w:sz w:val="24"/>
          <w:szCs w:val="24"/>
          <w:lang w:val="en-NZ"/>
        </w:rPr>
        <w:t xml:space="preserve"> unce</w:t>
      </w:r>
      <w:r w:rsidR="00976BE9">
        <w:rPr>
          <w:rFonts w:ascii="Arial" w:eastAsia="Times New Roman" w:hAnsi="Arial" w:cs="Arial"/>
          <w:color w:val="auto"/>
          <w:sz w:val="24"/>
          <w:szCs w:val="24"/>
          <w:lang w:val="en-NZ"/>
        </w:rPr>
        <w:t>rtain</w:t>
      </w:r>
      <w:r w:rsidR="00220FCF">
        <w:rPr>
          <w:rFonts w:ascii="Arial" w:eastAsia="Times New Roman" w:hAnsi="Arial" w:cs="Arial"/>
          <w:color w:val="auto"/>
          <w:sz w:val="24"/>
          <w:szCs w:val="24"/>
          <w:lang w:val="en-NZ"/>
        </w:rPr>
        <w:t xml:space="preserve">, particularly for complex sites. </w:t>
      </w:r>
    </w:p>
    <w:p w14:paraId="2D2D4558" w14:textId="3A5BC177" w:rsidR="00220FCF" w:rsidRDefault="00CB35C5"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t xml:space="preserve">Within the Workgroup it was confirmed that </w:t>
      </w:r>
      <w:r w:rsidR="00CA1B4A">
        <w:rPr>
          <w:rFonts w:ascii="Arial" w:eastAsia="Times New Roman" w:hAnsi="Arial" w:cs="Arial"/>
          <w:color w:val="auto"/>
          <w:sz w:val="24"/>
          <w:szCs w:val="24"/>
          <w:lang w:val="en-NZ"/>
        </w:rPr>
        <w:t xml:space="preserve">complex sites </w:t>
      </w:r>
      <w:r w:rsidR="00EB4C32">
        <w:rPr>
          <w:rFonts w:ascii="Arial" w:eastAsia="Times New Roman" w:hAnsi="Arial" w:cs="Arial"/>
          <w:color w:val="auto"/>
          <w:sz w:val="24"/>
          <w:szCs w:val="24"/>
          <w:lang w:val="en-NZ"/>
        </w:rPr>
        <w:t>should be considered as</w:t>
      </w:r>
      <w:r w:rsidR="005D7464">
        <w:rPr>
          <w:rFonts w:ascii="Arial" w:eastAsia="Times New Roman" w:hAnsi="Arial" w:cs="Arial"/>
          <w:color w:val="auto"/>
          <w:sz w:val="24"/>
          <w:szCs w:val="24"/>
          <w:lang w:val="en-NZ"/>
        </w:rPr>
        <w:t xml:space="preserve"> sites that d</w:t>
      </w:r>
      <w:r w:rsidR="00BA13C0">
        <w:rPr>
          <w:rFonts w:ascii="Arial" w:eastAsia="Times New Roman" w:hAnsi="Arial" w:cs="Arial"/>
          <w:color w:val="auto"/>
          <w:sz w:val="24"/>
          <w:szCs w:val="24"/>
          <w:lang w:val="en-NZ"/>
        </w:rPr>
        <w:t xml:space="preserve">o not </w:t>
      </w:r>
      <w:r w:rsidR="00336F54">
        <w:rPr>
          <w:rFonts w:ascii="Arial" w:eastAsia="Times New Roman" w:hAnsi="Arial" w:cs="Arial"/>
          <w:color w:val="auto"/>
          <w:sz w:val="24"/>
          <w:szCs w:val="24"/>
          <w:lang w:val="en-NZ"/>
        </w:rPr>
        <w:t>sit within one category</w:t>
      </w:r>
      <w:r w:rsidR="007363C0">
        <w:rPr>
          <w:rFonts w:ascii="Arial" w:eastAsia="Times New Roman" w:hAnsi="Arial" w:cs="Arial"/>
          <w:color w:val="auto"/>
          <w:sz w:val="24"/>
          <w:szCs w:val="24"/>
          <w:lang w:val="en-NZ"/>
        </w:rPr>
        <w:t xml:space="preserve">, </w:t>
      </w:r>
      <w:r w:rsidR="00336F54">
        <w:rPr>
          <w:rFonts w:ascii="Arial" w:eastAsia="Times New Roman" w:hAnsi="Arial" w:cs="Arial"/>
          <w:color w:val="auto"/>
          <w:sz w:val="24"/>
          <w:szCs w:val="24"/>
          <w:lang w:val="en-NZ"/>
        </w:rPr>
        <w:t>for example,</w:t>
      </w:r>
      <w:r w:rsidR="00F35127">
        <w:rPr>
          <w:rFonts w:ascii="Arial" w:eastAsia="Times New Roman" w:hAnsi="Arial" w:cs="Arial"/>
          <w:color w:val="auto"/>
          <w:sz w:val="24"/>
          <w:szCs w:val="24"/>
          <w:lang w:val="en-NZ"/>
        </w:rPr>
        <w:t xml:space="preserve"> factory and battery would be a complex site</w:t>
      </w:r>
      <w:r w:rsidR="006F0613">
        <w:rPr>
          <w:rFonts w:ascii="Arial" w:eastAsia="Times New Roman" w:hAnsi="Arial" w:cs="Arial"/>
          <w:color w:val="auto"/>
          <w:sz w:val="24"/>
          <w:szCs w:val="24"/>
          <w:lang w:val="en-NZ"/>
        </w:rPr>
        <w:t xml:space="preserve"> as battery demand </w:t>
      </w:r>
      <w:r w:rsidR="00A41CE5">
        <w:rPr>
          <w:rFonts w:ascii="Arial" w:eastAsia="Times New Roman" w:hAnsi="Arial" w:cs="Arial"/>
          <w:color w:val="auto"/>
          <w:sz w:val="24"/>
          <w:szCs w:val="24"/>
          <w:lang w:val="en-NZ"/>
        </w:rPr>
        <w:t>would not</w:t>
      </w:r>
      <w:r w:rsidR="006F0613">
        <w:rPr>
          <w:rFonts w:ascii="Arial" w:eastAsia="Times New Roman" w:hAnsi="Arial" w:cs="Arial"/>
          <w:color w:val="auto"/>
          <w:sz w:val="24"/>
          <w:szCs w:val="24"/>
          <w:lang w:val="en-NZ"/>
        </w:rPr>
        <w:t xml:space="preserve"> </w:t>
      </w:r>
      <w:r w:rsidR="007363C0">
        <w:rPr>
          <w:rFonts w:ascii="Arial" w:eastAsia="Times New Roman" w:hAnsi="Arial" w:cs="Arial"/>
          <w:color w:val="auto"/>
          <w:sz w:val="24"/>
          <w:szCs w:val="24"/>
          <w:lang w:val="en-NZ"/>
        </w:rPr>
        <w:t>contribute</w:t>
      </w:r>
      <w:r w:rsidR="006F0613">
        <w:rPr>
          <w:rFonts w:ascii="Arial" w:eastAsia="Times New Roman" w:hAnsi="Arial" w:cs="Arial"/>
          <w:color w:val="auto"/>
          <w:sz w:val="24"/>
          <w:szCs w:val="24"/>
          <w:lang w:val="en-NZ"/>
        </w:rPr>
        <w:t xml:space="preserve"> towards their TDR band</w:t>
      </w:r>
      <w:r w:rsidR="00C92AC7">
        <w:rPr>
          <w:rFonts w:ascii="Arial" w:eastAsia="Times New Roman" w:hAnsi="Arial" w:cs="Arial"/>
          <w:color w:val="auto"/>
          <w:sz w:val="24"/>
          <w:szCs w:val="24"/>
          <w:lang w:val="en-NZ"/>
        </w:rPr>
        <w:t xml:space="preserve">. </w:t>
      </w:r>
    </w:p>
    <w:p w14:paraId="798464F2" w14:textId="77777777" w:rsidR="00084D1C" w:rsidRDefault="00084D1C" w:rsidP="00E43FB6">
      <w:pPr>
        <w:pStyle w:val="TableBody"/>
        <w:rPr>
          <w:rFonts w:ascii="Arial" w:eastAsia="Times New Roman" w:hAnsi="Arial" w:cs="Arial"/>
          <w:color w:val="auto"/>
          <w:sz w:val="24"/>
          <w:szCs w:val="24"/>
          <w:lang w:val="en-NZ"/>
        </w:rPr>
      </w:pPr>
    </w:p>
    <w:p w14:paraId="3C2EA7C9" w14:textId="6D19BAD5" w:rsidR="00084D1C" w:rsidRDefault="005440DD" w:rsidP="00E43FB6">
      <w:pPr>
        <w:pStyle w:val="TableBody"/>
        <w:rPr>
          <w:rFonts w:ascii="Arial" w:eastAsia="Times New Roman" w:hAnsi="Arial" w:cs="Arial"/>
          <w:color w:val="auto"/>
          <w:sz w:val="24"/>
          <w:szCs w:val="24"/>
          <w:lang w:val="en-NZ"/>
        </w:rPr>
      </w:pPr>
      <w:r>
        <w:rPr>
          <w:rFonts w:ascii="Arial" w:eastAsia="Times New Roman" w:hAnsi="Arial" w:cs="Arial"/>
          <w:color w:val="auto"/>
          <w:sz w:val="24"/>
          <w:szCs w:val="24"/>
          <w:lang w:val="en-NZ"/>
        </w:rPr>
        <w:t xml:space="preserve">The Proposer </w:t>
      </w:r>
      <w:r w:rsidR="005C66C5">
        <w:rPr>
          <w:rFonts w:ascii="Arial" w:eastAsia="Times New Roman" w:hAnsi="Arial" w:cs="Arial"/>
          <w:color w:val="auto"/>
          <w:sz w:val="24"/>
          <w:szCs w:val="24"/>
          <w:lang w:val="en-NZ"/>
        </w:rPr>
        <w:t>stated</w:t>
      </w:r>
      <w:r>
        <w:rPr>
          <w:rFonts w:ascii="Arial" w:eastAsia="Times New Roman" w:hAnsi="Arial" w:cs="Arial"/>
          <w:color w:val="auto"/>
          <w:sz w:val="24"/>
          <w:szCs w:val="24"/>
          <w:lang w:val="en-NZ"/>
        </w:rPr>
        <w:t xml:space="preserve"> that by this definitio</w:t>
      </w:r>
      <w:r w:rsidR="00755828">
        <w:rPr>
          <w:rFonts w:ascii="Arial" w:eastAsia="Times New Roman" w:hAnsi="Arial" w:cs="Arial"/>
          <w:color w:val="auto"/>
          <w:sz w:val="24"/>
          <w:szCs w:val="24"/>
          <w:lang w:val="en-NZ"/>
        </w:rPr>
        <w:t>n</w:t>
      </w:r>
      <w:r>
        <w:rPr>
          <w:rFonts w:ascii="Arial" w:eastAsia="Times New Roman" w:hAnsi="Arial" w:cs="Arial"/>
          <w:color w:val="auto"/>
          <w:sz w:val="24"/>
          <w:szCs w:val="24"/>
          <w:lang w:val="en-NZ"/>
        </w:rPr>
        <w:t xml:space="preserve"> all TO connected sites </w:t>
      </w:r>
      <w:r w:rsidR="00432E48">
        <w:rPr>
          <w:rFonts w:ascii="Arial" w:eastAsia="Times New Roman" w:hAnsi="Arial" w:cs="Arial"/>
          <w:color w:val="auto"/>
          <w:sz w:val="24"/>
          <w:szCs w:val="24"/>
          <w:lang w:val="en-NZ"/>
        </w:rPr>
        <w:t>c</w:t>
      </w:r>
      <w:r>
        <w:rPr>
          <w:rFonts w:ascii="Arial" w:eastAsia="Times New Roman" w:hAnsi="Arial" w:cs="Arial"/>
          <w:color w:val="auto"/>
          <w:sz w:val="24"/>
          <w:szCs w:val="24"/>
          <w:lang w:val="en-NZ"/>
        </w:rPr>
        <w:t xml:space="preserve">ould be </w:t>
      </w:r>
      <w:r w:rsidR="004D193E">
        <w:rPr>
          <w:rFonts w:ascii="Arial" w:eastAsia="Times New Roman" w:hAnsi="Arial" w:cs="Arial"/>
          <w:color w:val="auto"/>
          <w:sz w:val="24"/>
          <w:szCs w:val="24"/>
          <w:lang w:val="en-NZ"/>
        </w:rPr>
        <w:t xml:space="preserve">classed as </w:t>
      </w:r>
      <w:r>
        <w:rPr>
          <w:rFonts w:ascii="Arial" w:eastAsia="Times New Roman" w:hAnsi="Arial" w:cs="Arial"/>
          <w:color w:val="auto"/>
          <w:sz w:val="24"/>
          <w:szCs w:val="24"/>
          <w:lang w:val="en-NZ"/>
        </w:rPr>
        <w:t xml:space="preserve">complex as there will be variations </w:t>
      </w:r>
      <w:r w:rsidR="0027066F">
        <w:rPr>
          <w:rFonts w:ascii="Arial" w:eastAsia="Times New Roman" w:hAnsi="Arial" w:cs="Arial"/>
          <w:color w:val="auto"/>
          <w:sz w:val="24"/>
          <w:szCs w:val="24"/>
          <w:lang w:val="en-NZ"/>
        </w:rPr>
        <w:t>of categories on sites</w:t>
      </w:r>
      <w:r w:rsidR="00861E36">
        <w:rPr>
          <w:rFonts w:ascii="Arial" w:eastAsia="Times New Roman" w:hAnsi="Arial" w:cs="Arial"/>
          <w:color w:val="auto"/>
          <w:sz w:val="24"/>
          <w:szCs w:val="24"/>
          <w:lang w:val="en-NZ"/>
        </w:rPr>
        <w:t xml:space="preserve">, therefore </w:t>
      </w:r>
      <w:r w:rsidR="00263A20">
        <w:rPr>
          <w:rFonts w:ascii="Arial" w:eastAsia="Times New Roman" w:hAnsi="Arial" w:cs="Arial"/>
          <w:color w:val="auto"/>
          <w:sz w:val="24"/>
          <w:szCs w:val="24"/>
          <w:lang w:val="en-NZ"/>
        </w:rPr>
        <w:t xml:space="preserve">the modification </w:t>
      </w:r>
      <w:r w:rsidR="00F075F6">
        <w:rPr>
          <w:rFonts w:ascii="Arial" w:eastAsia="Times New Roman" w:hAnsi="Arial" w:cs="Arial"/>
          <w:color w:val="auto"/>
          <w:sz w:val="24"/>
          <w:szCs w:val="24"/>
          <w:lang w:val="en-NZ"/>
        </w:rPr>
        <w:t>offers</w:t>
      </w:r>
      <w:r w:rsidR="00263A20">
        <w:rPr>
          <w:rFonts w:ascii="Arial" w:eastAsia="Times New Roman" w:hAnsi="Arial" w:cs="Arial"/>
          <w:color w:val="auto"/>
          <w:sz w:val="24"/>
          <w:szCs w:val="24"/>
          <w:lang w:val="en-NZ"/>
        </w:rPr>
        <w:t xml:space="preserve"> the ability </w:t>
      </w:r>
      <w:r w:rsidR="00164B9A">
        <w:rPr>
          <w:rFonts w:ascii="Arial" w:eastAsia="Times New Roman" w:hAnsi="Arial" w:cs="Arial"/>
          <w:color w:val="auto"/>
          <w:sz w:val="24"/>
          <w:szCs w:val="24"/>
          <w:lang w:val="en-NZ"/>
        </w:rPr>
        <w:t xml:space="preserve">to have more </w:t>
      </w:r>
      <w:r w:rsidR="009402EC">
        <w:rPr>
          <w:rFonts w:ascii="Arial" w:eastAsia="Times New Roman" w:hAnsi="Arial" w:cs="Arial"/>
          <w:color w:val="auto"/>
          <w:sz w:val="24"/>
          <w:szCs w:val="24"/>
          <w:lang w:val="en-NZ"/>
        </w:rPr>
        <w:t xml:space="preserve">options </w:t>
      </w:r>
      <w:r w:rsidR="00815E29">
        <w:rPr>
          <w:rFonts w:ascii="Arial" w:eastAsia="Times New Roman" w:hAnsi="Arial" w:cs="Arial"/>
          <w:color w:val="auto"/>
          <w:sz w:val="24"/>
          <w:szCs w:val="24"/>
          <w:lang w:val="en-NZ"/>
        </w:rPr>
        <w:t>when tendering for Suppliers</w:t>
      </w:r>
      <w:r w:rsidR="00222A8B">
        <w:rPr>
          <w:rFonts w:ascii="Arial" w:eastAsia="Times New Roman" w:hAnsi="Arial" w:cs="Arial"/>
          <w:color w:val="auto"/>
          <w:sz w:val="24"/>
          <w:szCs w:val="24"/>
          <w:lang w:val="en-NZ"/>
        </w:rPr>
        <w:t xml:space="preserve">. </w:t>
      </w:r>
    </w:p>
    <w:p w14:paraId="62C5C169" w14:textId="77777777" w:rsidR="005E6657" w:rsidRDefault="005E6657" w:rsidP="00E43FB6">
      <w:pPr>
        <w:pStyle w:val="TableBody"/>
        <w:rPr>
          <w:rFonts w:ascii="Arial" w:eastAsia="Times New Roman" w:hAnsi="Arial" w:cs="Arial"/>
          <w:b/>
          <w:bCs/>
          <w:color w:val="auto"/>
          <w:sz w:val="24"/>
          <w:szCs w:val="24"/>
          <w:u w:val="single"/>
          <w:lang w:val="en-NZ"/>
        </w:rPr>
      </w:pPr>
    </w:p>
    <w:p w14:paraId="493FBFFD" w14:textId="00ABB776" w:rsidR="00F42FBB" w:rsidRPr="00F56287" w:rsidRDefault="00F42FBB" w:rsidP="00E43FB6">
      <w:pPr>
        <w:pStyle w:val="TableBody"/>
        <w:rPr>
          <w:rFonts w:ascii="Arial" w:eastAsia="Times New Roman" w:hAnsi="Arial" w:cs="Arial"/>
          <w:b/>
          <w:bCs/>
          <w:color w:val="auto"/>
          <w:sz w:val="24"/>
          <w:szCs w:val="24"/>
          <w:u w:val="single"/>
          <w:lang w:val="en-NZ"/>
        </w:rPr>
      </w:pPr>
      <w:r>
        <w:rPr>
          <w:rFonts w:ascii="Arial" w:eastAsia="Times New Roman" w:hAnsi="Arial" w:cs="Arial"/>
          <w:b/>
          <w:bCs/>
          <w:color w:val="auto"/>
          <w:sz w:val="24"/>
          <w:szCs w:val="24"/>
          <w:u w:val="single"/>
          <w:lang w:val="en-NZ"/>
        </w:rPr>
        <w:t xml:space="preserve">Additional Stakeholder Engagement </w:t>
      </w:r>
    </w:p>
    <w:p w14:paraId="61DDA666" w14:textId="33623951" w:rsidR="00D16700" w:rsidRPr="003667D8" w:rsidRDefault="00E0368D" w:rsidP="00B173BF">
      <w:pPr>
        <w:spacing w:line="240" w:lineRule="auto"/>
        <w:jc w:val="both"/>
        <w:textAlignment w:val="baseline"/>
      </w:pPr>
      <w:r w:rsidRPr="003667D8">
        <w:t>To</w:t>
      </w:r>
      <w:r w:rsidR="000D287B" w:rsidRPr="003667D8">
        <w:t xml:space="preserve"> raise CMP425</w:t>
      </w:r>
      <w:r w:rsidR="003672E5" w:rsidRPr="003667D8">
        <w:t xml:space="preserve">, the Authority agreed that Nissan Motor Manufacturing (UK) Limited (NMUK) and AESC (UK) </w:t>
      </w:r>
      <w:r w:rsidR="00DE3C7F">
        <w:t>were</w:t>
      </w:r>
      <w:r w:rsidR="000A1DAD" w:rsidRPr="003667D8">
        <w:t xml:space="preserve"> materially affected parties. As </w:t>
      </w:r>
      <w:r w:rsidR="000A1DAD">
        <w:t xml:space="preserve">it is likely that </w:t>
      </w:r>
      <w:r w:rsidR="0086760D">
        <w:t>most</w:t>
      </w:r>
      <w:r w:rsidR="000A1DAD">
        <w:t xml:space="preserve"> </w:t>
      </w:r>
      <w:r w:rsidR="00135258">
        <w:t>parties impacted</w:t>
      </w:r>
      <w:r w:rsidR="00015BB2">
        <w:t xml:space="preserve"> by this modification </w:t>
      </w:r>
      <w:r w:rsidR="00084D52">
        <w:t>are similarly</w:t>
      </w:r>
      <w:r w:rsidR="00135258">
        <w:t xml:space="preserve"> not Sche</w:t>
      </w:r>
      <w:r w:rsidR="00A1379D">
        <w:t>dule 1 CUSC Users</w:t>
      </w:r>
      <w:r w:rsidR="00185013">
        <w:t>,</w:t>
      </w:r>
      <w:r w:rsidR="00CC3723">
        <w:t xml:space="preserve"> additional efforts have been made by the Proposer and the Code Administrator to </w:t>
      </w:r>
      <w:r w:rsidR="00FA267C" w:rsidRPr="003667D8">
        <w:t>proactively engage with interested parties to ensure</w:t>
      </w:r>
      <w:r w:rsidR="009D4E3A">
        <w:t xml:space="preserve"> </w:t>
      </w:r>
      <w:r w:rsidR="008A57E9">
        <w:t>that the consul</w:t>
      </w:r>
      <w:r w:rsidR="00D10182">
        <w:t>tation stages are effective</w:t>
      </w:r>
      <w:r w:rsidR="001231CC">
        <w:t xml:space="preserve"> as possible</w:t>
      </w:r>
      <w:r w:rsidR="00FA267C" w:rsidRPr="003667D8">
        <w:t>.</w:t>
      </w:r>
    </w:p>
    <w:p w14:paraId="02B883C4" w14:textId="44B01453" w:rsidR="002517AE" w:rsidRDefault="00B173BF" w:rsidP="00B173BF">
      <w:pPr>
        <w:spacing w:line="240" w:lineRule="auto"/>
        <w:jc w:val="both"/>
        <w:textAlignment w:val="baseline"/>
        <w:rPr>
          <w:rFonts w:ascii="Arial" w:hAnsi="Arial" w:cs="Arial"/>
        </w:rPr>
      </w:pPr>
      <w:r w:rsidRPr="003667D8">
        <w:t xml:space="preserve">These include </w:t>
      </w:r>
      <w:r w:rsidR="001A07BA">
        <w:rPr>
          <w:rFonts w:ascii="Arial" w:hAnsi="Arial" w:cs="Arial"/>
        </w:rPr>
        <w:t xml:space="preserve">Octopus, Conrad, Centrica, Tees Works, Dragon LGN, </w:t>
      </w:r>
      <w:r w:rsidR="00C15CD2">
        <w:t>INEOS Chlor Energy Ltd</w:t>
      </w:r>
      <w:r w:rsidR="009A43F4">
        <w:t xml:space="preserve">, </w:t>
      </w:r>
      <w:r w:rsidR="00663B55">
        <w:rPr>
          <w:rFonts w:ascii="Arial" w:hAnsi="Arial" w:cs="Arial"/>
        </w:rPr>
        <w:t>E</w:t>
      </w:r>
      <w:r w:rsidR="00663B55">
        <w:t>nergy Intensive User’s Group (</w:t>
      </w:r>
      <w:r w:rsidR="001A07BA">
        <w:rPr>
          <w:rFonts w:ascii="Arial" w:hAnsi="Arial" w:cs="Arial"/>
        </w:rPr>
        <w:t>EIUG</w:t>
      </w:r>
      <w:r w:rsidR="00663B55">
        <w:rPr>
          <w:rFonts w:ascii="Arial" w:hAnsi="Arial" w:cs="Arial"/>
        </w:rPr>
        <w:t>)</w:t>
      </w:r>
      <w:r w:rsidR="001A07BA">
        <w:rPr>
          <w:rFonts w:ascii="Arial" w:hAnsi="Arial" w:cs="Arial"/>
        </w:rPr>
        <w:t xml:space="preserve">, ICoSS, </w:t>
      </w:r>
      <w:r w:rsidR="002517AE">
        <w:t>Government Procurement Office</w:t>
      </w:r>
    </w:p>
    <w:p w14:paraId="49476BBA" w14:textId="7A74ACB8" w:rsidR="00F20542" w:rsidRDefault="00955D9D" w:rsidP="00B173BF">
      <w:pPr>
        <w:spacing w:line="240" w:lineRule="auto"/>
        <w:jc w:val="both"/>
        <w:textAlignment w:val="baseline"/>
      </w:pPr>
      <w:r>
        <w:t xml:space="preserve">Chemical Industries Association (CIA), </w:t>
      </w:r>
      <w:r w:rsidR="008E0441">
        <w:t>Utility Consumers Consortium</w:t>
      </w:r>
      <w:r w:rsidR="00AF5BA0">
        <w:t xml:space="preserve">, </w:t>
      </w:r>
      <w:r w:rsidR="003B1469">
        <w:t>Tata Steel Europe</w:t>
      </w:r>
      <w:r w:rsidR="00AF5BA0">
        <w:t xml:space="preserve">, </w:t>
      </w:r>
    </w:p>
    <w:p w14:paraId="193D6CD9" w14:textId="7B7C4E92" w:rsidR="00E84C8A" w:rsidRDefault="00FB493B" w:rsidP="00B173BF">
      <w:pPr>
        <w:spacing w:line="240" w:lineRule="auto"/>
        <w:jc w:val="both"/>
        <w:textAlignment w:val="baseline"/>
      </w:pPr>
      <w:r>
        <w:t>Scottish Government Procurement Directorate</w:t>
      </w:r>
      <w:r w:rsidR="00AF5BA0">
        <w:t xml:space="preserve">, </w:t>
      </w:r>
      <w:r w:rsidR="009556D1">
        <w:t>Major Energy Users’ Council</w:t>
      </w:r>
      <w:r w:rsidR="00AF5BA0">
        <w:t xml:space="preserve">, </w:t>
      </w:r>
      <w:r w:rsidR="005977F0">
        <w:t xml:space="preserve">and </w:t>
      </w:r>
      <w:r w:rsidR="00C75649">
        <w:t>Utilities Intermediaries Association (UIA)</w:t>
      </w:r>
      <w:r w:rsidR="00084D52">
        <w:t>.</w:t>
      </w:r>
    </w:p>
    <w:p w14:paraId="16A821E2" w14:textId="77777777" w:rsidR="00C75649" w:rsidRDefault="00C75649" w:rsidP="00B173BF">
      <w:pPr>
        <w:spacing w:line="240" w:lineRule="auto"/>
        <w:jc w:val="both"/>
        <w:textAlignment w:val="baseline"/>
        <w:rPr>
          <w:rFonts w:ascii="Arial" w:hAnsi="Arial" w:cs="Arial"/>
        </w:rPr>
      </w:pPr>
    </w:p>
    <w:p w14:paraId="4276460F" w14:textId="77777777" w:rsidR="003842F5" w:rsidRDefault="003842F5" w:rsidP="00D16700">
      <w:pPr>
        <w:spacing w:line="240" w:lineRule="auto"/>
        <w:jc w:val="both"/>
        <w:textAlignment w:val="baseline"/>
        <w:rPr>
          <w:rFonts w:cs="Arial"/>
          <w:bCs/>
          <w:i/>
          <w:iCs/>
          <w:color w:val="FF0000"/>
        </w:rPr>
      </w:pPr>
    </w:p>
    <w:p w14:paraId="0F4590BE" w14:textId="6FC1B5EB" w:rsidR="00D16700" w:rsidRDefault="00D16700" w:rsidP="00D16700">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onsultation question:</w:t>
      </w:r>
      <w:r w:rsidR="00190DF7">
        <w:rPr>
          <w:rFonts w:cs="Arial"/>
          <w:b/>
          <w:bCs/>
          <w:iCs/>
          <w:color w:val="F26522" w:themeColor="accent1"/>
        </w:rPr>
        <w:t xml:space="preserve"> </w:t>
      </w:r>
      <w:r w:rsidR="00190DF7" w:rsidRPr="00190DF7">
        <w:rPr>
          <w:rFonts w:cs="Arial"/>
          <w:b/>
          <w:bCs/>
          <w:iCs/>
          <w:color w:val="F26522" w:themeColor="accent1"/>
        </w:rPr>
        <w:t>Do you consider your organisation to be impacted by this modification?</w:t>
      </w:r>
    </w:p>
    <w:p w14:paraId="003A4187" w14:textId="77777777" w:rsidR="005D7899" w:rsidRDefault="005D7899" w:rsidP="00043548"/>
    <w:p w14:paraId="388955D9" w14:textId="77777777" w:rsidR="005D7899" w:rsidRDefault="005D7899" w:rsidP="00043548"/>
    <w:p w14:paraId="5E740D34" w14:textId="77777777" w:rsidR="006A46D4" w:rsidRDefault="00D16700" w:rsidP="006A46D4">
      <w:pPr>
        <w:pStyle w:val="Heading2"/>
      </w:pPr>
      <w:bookmarkStart w:id="42" w:name="_Toc74204563"/>
      <w:r>
        <w:t xml:space="preserve">Draft </w:t>
      </w:r>
      <w:r w:rsidR="00C20613">
        <w:t>l</w:t>
      </w:r>
      <w:r w:rsidR="006A46D4">
        <w:t>egal text</w:t>
      </w:r>
      <w:bookmarkEnd w:id="42"/>
    </w:p>
    <w:p w14:paraId="109CE839" w14:textId="00244301" w:rsidR="006F2180" w:rsidRDefault="006F2180" w:rsidP="006F2180">
      <w:pPr>
        <w:pStyle w:val="ListParagraph"/>
        <w:keepLines/>
        <w:widowControl w:val="0"/>
        <w:tabs>
          <w:tab w:val="left" w:pos="1418"/>
        </w:tabs>
        <w:spacing w:before="0" w:line="264" w:lineRule="auto"/>
        <w:ind w:left="0"/>
        <w:rPr>
          <w:color w:val="000000"/>
          <w:lang w:eastAsia="en-US"/>
        </w:rPr>
      </w:pPr>
    </w:p>
    <w:p w14:paraId="14F5CFDE" w14:textId="77777777" w:rsidR="00B173BF" w:rsidRDefault="00B173BF" w:rsidP="006F2180">
      <w:pPr>
        <w:pStyle w:val="ListParagraph"/>
        <w:keepLines/>
        <w:widowControl w:val="0"/>
        <w:tabs>
          <w:tab w:val="left" w:pos="1418"/>
        </w:tabs>
        <w:spacing w:before="0" w:line="264" w:lineRule="auto"/>
        <w:ind w:left="0"/>
        <w:rPr>
          <w:color w:val="000000"/>
          <w:lang w:eastAsia="en-US"/>
        </w:rPr>
      </w:pPr>
    </w:p>
    <w:p w14:paraId="6E858C06" w14:textId="45527173" w:rsidR="006F2180" w:rsidRPr="0022073C" w:rsidRDefault="006F2180" w:rsidP="006F2180">
      <w:pPr>
        <w:pStyle w:val="ListParagraph"/>
        <w:keepLines/>
        <w:widowControl w:val="0"/>
        <w:tabs>
          <w:tab w:val="left" w:pos="1418"/>
        </w:tabs>
        <w:spacing w:before="0" w:line="264" w:lineRule="auto"/>
        <w:ind w:left="0"/>
        <w:rPr>
          <w:color w:val="000000"/>
          <w:lang w:eastAsia="en-US"/>
        </w:rPr>
      </w:pPr>
      <w:r w:rsidRPr="0022073C">
        <w:rPr>
          <w:color w:val="000000"/>
          <w:lang w:eastAsia="en-US"/>
        </w:rPr>
        <w:t>The draft legal text for this change can be found in Annex</w:t>
      </w:r>
      <w:r w:rsidR="0022073C" w:rsidRPr="0022073C">
        <w:rPr>
          <w:color w:val="000000"/>
          <w:lang w:eastAsia="en-US"/>
        </w:rPr>
        <w:t xml:space="preserve"> 4</w:t>
      </w:r>
      <w:r w:rsidRPr="0022073C">
        <w:rPr>
          <w:color w:val="000000"/>
          <w:lang w:eastAsia="en-US"/>
        </w:rPr>
        <w:t>.</w:t>
      </w:r>
    </w:p>
    <w:p w14:paraId="1459C0A9"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5240DE3F" w14:textId="77777777" w:rsidR="00470B5B" w:rsidRPr="005603D9" w:rsidRDefault="00470B5B" w:rsidP="005603D9">
      <w:pPr>
        <w:pStyle w:val="CA6"/>
      </w:pPr>
      <w:bookmarkStart w:id="43" w:name="_Toc74204564"/>
      <w:r w:rsidRPr="005603D9">
        <w:t>What is the impact of this change?</w:t>
      </w:r>
      <w:bookmarkEnd w:id="43"/>
    </w:p>
    <w:p w14:paraId="5EB562D9" w14:textId="77777777" w:rsidR="00AE46F6" w:rsidRPr="00AE46F6" w:rsidRDefault="00AE46F6" w:rsidP="00AE46F6">
      <w:pPr>
        <w:pStyle w:val="Heading2"/>
      </w:pPr>
      <w:bookmarkStart w:id="44" w:name="_Toc74204565"/>
      <w:r w:rsidRPr="00AE46F6">
        <w:t xml:space="preserve">Proposer’s </w:t>
      </w:r>
      <w:r w:rsidR="008767E3">
        <w:t>a</w:t>
      </w:r>
      <w:r w:rsidRPr="00AE46F6">
        <w:t xml:space="preserve">ssessment against Code Objectives </w:t>
      </w:r>
      <w:bookmarkEnd w:id="44"/>
    </w:p>
    <w:p w14:paraId="6F9E1537" w14:textId="77777777" w:rsidR="003F7C8D" w:rsidRDefault="003F7C8D" w:rsidP="003F7C8D">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84798F" w:rsidRPr="005603D9" w14:paraId="32A038FB" w14:textId="77777777">
        <w:trPr>
          <w:trHeight w:hRule="exact" w:val="561"/>
        </w:trPr>
        <w:tc>
          <w:tcPr>
            <w:tcW w:w="9493" w:type="dxa"/>
            <w:gridSpan w:val="2"/>
            <w:shd w:val="clear" w:color="auto" w:fill="F26522" w:themeFill="accent1"/>
            <w:vAlign w:val="center"/>
          </w:tcPr>
          <w:p w14:paraId="32BA5D76" w14:textId="77777777" w:rsidR="0084798F" w:rsidRPr="009A206C" w:rsidRDefault="0084798F">
            <w:pPr>
              <w:pStyle w:val="Heading3"/>
            </w:pPr>
            <w:bookmarkStart w:id="45" w:name="_Toc149055214"/>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45"/>
            <w:r w:rsidRPr="009A206C">
              <w:rPr>
                <w:color w:val="FFFFFF" w:themeColor="background1"/>
              </w:rPr>
              <w:t xml:space="preserve">  </w:t>
            </w:r>
          </w:p>
        </w:tc>
      </w:tr>
      <w:tr w:rsidR="0084798F" w:rsidRPr="005603D9" w14:paraId="26F3D939" w14:textId="77777777">
        <w:trPr>
          <w:trHeight w:val="397"/>
        </w:trPr>
        <w:tc>
          <w:tcPr>
            <w:tcW w:w="6478" w:type="dxa"/>
          </w:tcPr>
          <w:p w14:paraId="47B6C91A" w14:textId="77777777" w:rsidR="0084798F" w:rsidRPr="00114732" w:rsidRDefault="0084798F">
            <w:pPr>
              <w:rPr>
                <w:b/>
              </w:rPr>
            </w:pPr>
            <w:r w:rsidRPr="00114732">
              <w:rPr>
                <w:b/>
              </w:rPr>
              <w:t>Relevant Objective</w:t>
            </w:r>
          </w:p>
        </w:tc>
        <w:tc>
          <w:tcPr>
            <w:tcW w:w="3015" w:type="dxa"/>
          </w:tcPr>
          <w:p w14:paraId="4A4DD511" w14:textId="77777777" w:rsidR="0084798F" w:rsidRPr="00114732" w:rsidRDefault="0084798F">
            <w:pPr>
              <w:rPr>
                <w:b/>
              </w:rPr>
            </w:pPr>
            <w:r w:rsidRPr="00114732">
              <w:rPr>
                <w:b/>
              </w:rPr>
              <w:t>Identified impact</w:t>
            </w:r>
          </w:p>
        </w:tc>
      </w:tr>
      <w:tr w:rsidR="0084798F" w:rsidRPr="005603D9" w14:paraId="0F98D3A2" w14:textId="77777777">
        <w:trPr>
          <w:trHeight w:val="397"/>
        </w:trPr>
        <w:tc>
          <w:tcPr>
            <w:tcW w:w="6478" w:type="dxa"/>
          </w:tcPr>
          <w:p w14:paraId="73E136B2" w14:textId="7FBA7659" w:rsidR="0084798F" w:rsidRPr="005603D9" w:rsidRDefault="0084798F">
            <w:r w:rsidRPr="005603D9">
              <w:t>(a) That compliance with the use of system charging methodology facilitates effective competition in the generation and supply of electricity and (so far as is consistent therewith) facilitates competition in the sale, distribution</w:t>
            </w:r>
            <w:ins w:id="46" w:author="ESO Code Admin" w:date="2023-11-08T18:58:00Z">
              <w:r w:rsidR="00755A14">
                <w:t>,</w:t>
              </w:r>
            </w:ins>
            <w:r w:rsidRPr="005603D9">
              <w:t xml:space="preserve"> and purchase of electricity;</w:t>
            </w:r>
          </w:p>
        </w:tc>
        <w:tc>
          <w:tcPr>
            <w:tcW w:w="3015" w:type="dxa"/>
          </w:tcPr>
          <w:sdt>
            <w:sdtPr>
              <w:rPr>
                <w:rStyle w:val="Boldnormaltext"/>
              </w:rPr>
              <w:alias w:val="Impact assessment"/>
              <w:tag w:val="Impact assessment"/>
              <w:id w:val="1488983676"/>
              <w:placeholder>
                <w:docPart w:val="10377905858641FC80B3F1D3EA9AE95D"/>
              </w:placeholder>
              <w:dropDownList>
                <w:listItem w:displayText="Positive" w:value="Positive"/>
                <w:listItem w:displayText="Negative" w:value="Negative"/>
                <w:listItem w:displayText="Neutral" w:value="Neutral"/>
              </w:dropDownList>
            </w:sdtPr>
            <w:sdtContent>
              <w:p w14:paraId="21FC4673" w14:textId="77777777" w:rsidR="0084798F" w:rsidRDefault="0084798F">
                <w:r>
                  <w:rPr>
                    <w:rStyle w:val="Boldnormaltext"/>
                  </w:rPr>
                  <w:t>Positive</w:t>
                </w:r>
              </w:p>
            </w:sdtContent>
          </w:sdt>
          <w:p w14:paraId="66275FF3" w14:textId="77777777" w:rsidR="0084798F" w:rsidRPr="005603D9" w:rsidRDefault="0084798F">
            <w:r>
              <w:t>By changing the way demand charges are levied customers will be no worse off by choosing their own suppliers.  This will therefore add to competition for customers that are TO connected.  It may also make it easier for them to get a good supply deal as they can then be specific to the customer type and also smaller, as getting quotes for very large demand sites is, in our experience, quite difficult.</w:t>
            </w:r>
          </w:p>
        </w:tc>
      </w:tr>
      <w:tr w:rsidR="0084798F" w:rsidRPr="005603D9" w14:paraId="69D86EE3" w14:textId="77777777">
        <w:trPr>
          <w:trHeight w:val="397"/>
        </w:trPr>
        <w:tc>
          <w:tcPr>
            <w:tcW w:w="6478" w:type="dxa"/>
          </w:tcPr>
          <w:p w14:paraId="74FBA5F8" w14:textId="77777777" w:rsidR="0084798F" w:rsidRPr="005603D9" w:rsidRDefault="0084798F">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7050D3902EDE420A8AACD787E20511A9"/>
              </w:placeholder>
              <w:dropDownList>
                <w:listItem w:displayText="Positive" w:value="Positive"/>
                <w:listItem w:displayText="Negative" w:value="Negative"/>
                <w:listItem w:displayText="Neutral" w:value="Neutral"/>
              </w:dropDownList>
            </w:sdtPr>
            <w:sdtContent>
              <w:p w14:paraId="751B1D2B" w14:textId="77777777" w:rsidR="0084798F" w:rsidRDefault="0084798F">
                <w:r>
                  <w:rPr>
                    <w:rStyle w:val="Boldnormaltext"/>
                  </w:rPr>
                  <w:t>Positive</w:t>
                </w:r>
              </w:p>
            </w:sdtContent>
          </w:sdt>
          <w:sdt>
            <w:sdtPr>
              <w:alias w:val="Insert text"/>
              <w:tag w:val="Insert text"/>
              <w:id w:val="-36277221"/>
              <w:placeholder>
                <w:docPart w:val="FAC559C0DDAE4A8A9B302E254A8D12F8"/>
              </w:placeholder>
            </w:sdtPr>
            <w:sdtContent>
              <w:p w14:paraId="2C3AE10D" w14:textId="77777777" w:rsidR="0084798F" w:rsidRPr="005603D9" w:rsidRDefault="0084798F">
                <w:r>
                  <w:t>The initial intent of the residual charging arrangement was that each site paid for its capacity.  This will ensure the site still pays, but that charge can be divided by multiple Suppliers.</w:t>
                </w:r>
              </w:p>
            </w:sdtContent>
          </w:sdt>
        </w:tc>
      </w:tr>
      <w:tr w:rsidR="0084798F" w:rsidRPr="005603D9" w14:paraId="6BCA0DE5" w14:textId="77777777">
        <w:trPr>
          <w:trHeight w:val="397"/>
        </w:trPr>
        <w:tc>
          <w:tcPr>
            <w:tcW w:w="6478" w:type="dxa"/>
          </w:tcPr>
          <w:p w14:paraId="2F22D907" w14:textId="77777777" w:rsidR="0084798F" w:rsidRPr="005603D9" w:rsidRDefault="0084798F">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5E2667943586463DB790E1F4C5EE73A9"/>
              </w:placeholder>
              <w:dropDownList>
                <w:listItem w:displayText="Positive" w:value="Positive"/>
                <w:listItem w:displayText="Negative" w:value="Negative"/>
                <w:listItem w:displayText="Neutral" w:value="Neutral"/>
              </w:dropDownList>
            </w:sdtPr>
            <w:sdtContent>
              <w:p w14:paraId="66EC9DDC" w14:textId="77777777" w:rsidR="0084798F" w:rsidRDefault="0084798F">
                <w:r>
                  <w:rPr>
                    <w:rStyle w:val="Boldnormaltext"/>
                  </w:rPr>
                  <w:t>Positive</w:t>
                </w:r>
              </w:p>
            </w:sdtContent>
          </w:sdt>
          <w:sdt>
            <w:sdtPr>
              <w:alias w:val="Insert text"/>
              <w:tag w:val="Insert text"/>
              <w:id w:val="-1536581747"/>
              <w:placeholder>
                <w:docPart w:val="E53E928E839143849687E5E743B6803B"/>
              </w:placeholder>
            </w:sdtPr>
            <w:sdtContent>
              <w:p w14:paraId="1E70E33B" w14:textId="77777777" w:rsidR="0084798F" w:rsidRPr="005603D9" w:rsidRDefault="0084798F">
                <w:r>
                  <w:t>Given the changing nature of the transmission system users, it would appear to be of benefit to the TOs if more demand were to locate on the transmission system.  Addressing this defect may help with that development in the longer term.</w:t>
                </w:r>
              </w:p>
            </w:sdtContent>
          </w:sdt>
        </w:tc>
      </w:tr>
      <w:tr w:rsidR="0084798F" w:rsidRPr="005603D9" w14:paraId="71B80BBD" w14:textId="77777777">
        <w:trPr>
          <w:trHeight w:val="397"/>
        </w:trPr>
        <w:tc>
          <w:tcPr>
            <w:tcW w:w="6478" w:type="dxa"/>
          </w:tcPr>
          <w:p w14:paraId="418404A0" w14:textId="77777777" w:rsidR="0084798F" w:rsidRPr="005603D9" w:rsidRDefault="0084798F">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93B8D19622F74192B8F7CBAE14076051"/>
              </w:placeholder>
              <w:dropDownList>
                <w:listItem w:displayText="Positive" w:value="Positive"/>
                <w:listItem w:displayText="Negative" w:value="Negative"/>
                <w:listItem w:displayText="Neutral" w:value="Neutral"/>
              </w:dropDownList>
            </w:sdtPr>
            <w:sdtContent>
              <w:p w14:paraId="00B2407A" w14:textId="77777777" w:rsidR="0084798F" w:rsidRDefault="0084798F">
                <w:r>
                  <w:rPr>
                    <w:rStyle w:val="Boldnormaltext"/>
                  </w:rPr>
                  <w:t>Neutral</w:t>
                </w:r>
              </w:p>
            </w:sdtContent>
          </w:sdt>
          <w:p w14:paraId="51602D56" w14:textId="77777777" w:rsidR="0084798F" w:rsidRPr="005603D9" w:rsidRDefault="0084798F"/>
        </w:tc>
      </w:tr>
      <w:tr w:rsidR="0084798F" w:rsidRPr="005603D9" w14:paraId="21CF08D6" w14:textId="77777777">
        <w:trPr>
          <w:trHeight w:val="397"/>
        </w:trPr>
        <w:tc>
          <w:tcPr>
            <w:tcW w:w="6478" w:type="dxa"/>
          </w:tcPr>
          <w:p w14:paraId="3CA7529D" w14:textId="77777777" w:rsidR="0084798F" w:rsidRPr="005603D9" w:rsidRDefault="0084798F">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D303AA13A33145ACA5E11F4D98CE0897"/>
              </w:placeholder>
              <w:dropDownList>
                <w:listItem w:displayText="Positive" w:value="Positive"/>
                <w:listItem w:displayText="Negative" w:value="Negative"/>
                <w:listItem w:displayText="Neutral" w:value="Neutral"/>
              </w:dropDownList>
            </w:sdtPr>
            <w:sdtContent>
              <w:p w14:paraId="7A191BBC" w14:textId="77777777" w:rsidR="0084798F" w:rsidRDefault="0084798F">
                <w:r>
                  <w:rPr>
                    <w:rStyle w:val="Boldnormaltext"/>
                  </w:rPr>
                  <w:t>Positive</w:t>
                </w:r>
              </w:p>
            </w:sdtContent>
          </w:sdt>
          <w:sdt>
            <w:sdtPr>
              <w:alias w:val="Insert text"/>
              <w:tag w:val="Insert text"/>
              <w:id w:val="1086035023"/>
              <w:placeholder>
                <w:docPart w:val="B41D13A209B045CBA160F1FBBB421255"/>
              </w:placeholder>
            </w:sdtPr>
            <w:sdtContent>
              <w:p w14:paraId="3049FF2C" w14:textId="77777777" w:rsidR="0084798F" w:rsidRPr="005603D9" w:rsidRDefault="0084798F">
                <w:r>
                  <w:t>The charging methodology will be improved by not distorting competition, though we appreciate that there may be systems changes required by ESO.</w:t>
                </w:r>
              </w:p>
            </w:sdtContent>
          </w:sdt>
        </w:tc>
      </w:tr>
      <w:tr w:rsidR="0084798F" w:rsidRPr="005603D9" w14:paraId="00367F0A" w14:textId="77777777">
        <w:trPr>
          <w:trHeight w:val="397"/>
        </w:trPr>
        <w:tc>
          <w:tcPr>
            <w:tcW w:w="9493" w:type="dxa"/>
            <w:gridSpan w:val="2"/>
          </w:tcPr>
          <w:p w14:paraId="1E92C905" w14:textId="77777777" w:rsidR="0084798F" w:rsidRPr="005603D9" w:rsidRDefault="0084798F">
            <w:r w:rsidRPr="005603D9">
              <w:t>*</w:t>
            </w:r>
            <w: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tc>
      </w:tr>
    </w:tbl>
    <w:p w14:paraId="1EA0DEE3" w14:textId="54393BDD" w:rsidR="00470B5B" w:rsidRPr="00AE46F6" w:rsidRDefault="00470B5B" w:rsidP="005603D9">
      <w:pPr>
        <w:rPr>
          <w:rFonts w:cs="Arial"/>
          <w:bCs/>
          <w:i/>
          <w:color w:val="FF0000"/>
          <w:kern w:val="32"/>
        </w:rPr>
      </w:pPr>
    </w:p>
    <w:p w14:paraId="1C936057" w14:textId="77777777" w:rsidR="00470B5B" w:rsidRDefault="00470B5B" w:rsidP="005603D9">
      <w:pPr>
        <w:rPr>
          <w:rFonts w:cs="Arial"/>
          <w:bCs/>
          <w:kern w:val="32"/>
        </w:rPr>
      </w:pPr>
    </w:p>
    <w:p w14:paraId="26807899" w14:textId="504F54BD" w:rsidR="008441B9" w:rsidRPr="0084798F" w:rsidRDefault="008441B9" w:rsidP="0084798F">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84798F">
        <w:rPr>
          <w:rFonts w:cs="Arial"/>
          <w:bCs/>
          <w:color w:val="F26522" w:themeColor="accent1"/>
          <w:kern w:val="32"/>
        </w:rPr>
        <w:t>CMP</w:t>
      </w:r>
      <w:r w:rsidR="0084798F" w:rsidRPr="0084798F">
        <w:rPr>
          <w:rFonts w:cs="Arial"/>
          <w:bCs/>
          <w:color w:val="F26522" w:themeColor="accent1"/>
          <w:kern w:val="32"/>
        </w:rPr>
        <w:t>425</w:t>
      </w:r>
      <w:r w:rsidRPr="0084798F">
        <w:rPr>
          <w:rFonts w:cs="Arial"/>
          <w:bCs/>
          <w:color w:val="F26522" w:themeColor="accent1"/>
          <w:kern w:val="32"/>
        </w:rPr>
        <w:t xml:space="preserve"> Original</w:t>
      </w:r>
      <w:r>
        <w:rPr>
          <w:rFonts w:cs="Arial"/>
          <w:bCs/>
          <w:color w:val="F26522" w:themeColor="accent1"/>
          <w:kern w:val="32"/>
        </w:rPr>
        <w:t xml:space="preserve"> proposal better facilitates the Applicable Objectives?</w:t>
      </w:r>
    </w:p>
    <w:p w14:paraId="299F5FCC" w14:textId="77777777" w:rsidR="00470B5B" w:rsidRPr="005603D9" w:rsidRDefault="00470B5B" w:rsidP="009A206C">
      <w:pPr>
        <w:pStyle w:val="CA4"/>
      </w:pPr>
      <w:bookmarkStart w:id="47" w:name="_Toc74204566"/>
      <w:r w:rsidRPr="005603D9">
        <w:t>When will this change take place?</w:t>
      </w:r>
      <w:bookmarkEnd w:id="47"/>
    </w:p>
    <w:p w14:paraId="622AE342" w14:textId="77777777" w:rsidR="00470B5B" w:rsidRDefault="00470B5B" w:rsidP="00E47B59">
      <w:pPr>
        <w:pStyle w:val="Heading3"/>
      </w:pPr>
      <w:bookmarkStart w:id="48" w:name="_Toc74204567"/>
      <w:r w:rsidRPr="009A206C">
        <w:t>Implementation date</w:t>
      </w:r>
      <w:bookmarkEnd w:id="48"/>
    </w:p>
    <w:bookmarkStart w:id="49" w:name="_Toc74204568" w:displacedByCustomXml="next"/>
    <w:sdt>
      <w:sdtPr>
        <w:alias w:val="Insert text"/>
        <w:tag w:val="Insert text"/>
        <w:id w:val="975099323"/>
        <w:placeholder>
          <w:docPart w:val="93ED3712ABD54F539CAF0648D5425D7B"/>
        </w:placeholder>
      </w:sdtPr>
      <w:sdtContent>
        <w:p w14:paraId="29EC0A0A" w14:textId="2451C860" w:rsidR="00F21DA5" w:rsidRPr="005603D9" w:rsidRDefault="00F21DA5" w:rsidP="00F21DA5">
          <w:r>
            <w:t xml:space="preserve">The implementation date should be as soon as practical, 01 April 2025. </w:t>
          </w:r>
        </w:p>
      </w:sdtContent>
    </w:sdt>
    <w:p w14:paraId="6F5809B9" w14:textId="77777777" w:rsidR="00470B5B" w:rsidRDefault="00470B5B" w:rsidP="009A206C">
      <w:pPr>
        <w:pStyle w:val="Heading3"/>
      </w:pPr>
      <w:r w:rsidRPr="009A206C">
        <w:t>Date decision required by</w:t>
      </w:r>
      <w:bookmarkEnd w:id="49"/>
    </w:p>
    <w:sdt>
      <w:sdtPr>
        <w:alias w:val="Insert text"/>
        <w:tag w:val="Insert text"/>
        <w:id w:val="-2033334967"/>
        <w:placeholder>
          <w:docPart w:val="151EA1ABEA98428FA95FF9A0C865C4F3"/>
        </w:placeholder>
      </w:sdtPr>
      <w:sdtContent>
        <w:p w14:paraId="5E577493" w14:textId="10F2BCC6" w:rsidR="00F21DA5" w:rsidRPr="00F21DA5" w:rsidRDefault="000F3AB8" w:rsidP="00F21DA5">
          <w:r>
            <w:t>Commercial considerations mean that a decision is needed in the coming weeks – more detail on timing is noted below.</w:t>
          </w:r>
        </w:p>
      </w:sdtContent>
    </w:sdt>
    <w:p w14:paraId="2161EA86" w14:textId="77777777" w:rsidR="00470B5B" w:rsidRPr="009A206C" w:rsidRDefault="00470B5B" w:rsidP="009A206C">
      <w:pPr>
        <w:pStyle w:val="Heading3"/>
      </w:pPr>
      <w:bookmarkStart w:id="50" w:name="_Toc74204569"/>
      <w:commentRangeStart w:id="51"/>
      <w:r w:rsidRPr="009A206C">
        <w:t>Implementation approach</w:t>
      </w:r>
      <w:bookmarkEnd w:id="50"/>
      <w:commentRangeEnd w:id="51"/>
      <w:r w:rsidR="00FD3883">
        <w:rPr>
          <w:rStyle w:val="CommentReference"/>
          <w:rFonts w:ascii="Arial" w:eastAsia="Times New Roman" w:hAnsi="Arial" w:cs="Times New Roman"/>
          <w:b w:val="0"/>
        </w:rPr>
        <w:commentReference w:id="51"/>
      </w:r>
    </w:p>
    <w:sdt>
      <w:sdtPr>
        <w:alias w:val="Insert text"/>
        <w:tag w:val="Insert text"/>
        <w:id w:val="697902745"/>
        <w:placeholder>
          <w:docPart w:val="F0CDD8EF9AD243D5A53EB10257AE3814"/>
        </w:placeholder>
      </w:sdtPr>
      <w:sdtContent>
        <w:p w14:paraId="713CBD05" w14:textId="77777777" w:rsidR="00FD3883" w:rsidRDefault="00FD3883" w:rsidP="00FD3883">
          <w:r w:rsidRPr="004604E5">
            <w:t>This may need to be a manual process for ESO’s billing team.  The proposer did seek their views before drafting the change and they indicated that this may be necessary, but possible given the limited number of TO connected demand sites that will be in this position.</w:t>
          </w:r>
        </w:p>
      </w:sdtContent>
    </w:sdt>
    <w:p w14:paraId="6BC3B5E1" w14:textId="77777777" w:rsidR="000F5F87" w:rsidRDefault="000F5F87" w:rsidP="000F5F87">
      <w:pPr>
        <w:keepLines/>
        <w:widowControl w:val="0"/>
        <w:tabs>
          <w:tab w:val="left" w:pos="1418"/>
        </w:tabs>
        <w:spacing w:line="264" w:lineRule="auto"/>
        <w:rPr>
          <w:rFonts w:cs="Arial"/>
          <w:i/>
          <w:color w:val="FF0000"/>
        </w:rPr>
      </w:pPr>
    </w:p>
    <w:p w14:paraId="4E256456"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0B870ACA" w14:textId="77777777" w:rsidR="008441B9" w:rsidRDefault="008441B9" w:rsidP="00C52EC0">
      <w:pPr>
        <w:spacing w:after="160"/>
        <w:rPr>
          <w:b/>
        </w:rPr>
      </w:pPr>
    </w:p>
    <w:p w14:paraId="56B5AF2A" w14:textId="77777777" w:rsidR="00470B5B" w:rsidRPr="005603D9" w:rsidRDefault="00470B5B" w:rsidP="009A206C">
      <w:pPr>
        <w:pStyle w:val="CA5"/>
      </w:pPr>
      <w:bookmarkStart w:id="52" w:name="_Workgroup_Consultation_1"/>
      <w:bookmarkStart w:id="53" w:name="_Toc74204570"/>
      <w:bookmarkEnd w:id="52"/>
      <w:r w:rsidRPr="005603D9">
        <w:t>Interactions</w:t>
      </w:r>
      <w:bookmarkEnd w:id="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42FEB652" w14:textId="77777777" w:rsidTr="006277ED">
        <w:tc>
          <w:tcPr>
            <w:tcW w:w="2371" w:type="dxa"/>
          </w:tcPr>
          <w:p w14:paraId="130DB88D" w14:textId="77777777" w:rsidR="00C53337" w:rsidRDefault="00950875" w:rsidP="00950875">
            <w:r>
              <w:rPr>
                <w:rFonts w:ascii="MS Gothic" w:eastAsia="MS Gothic" w:hAnsi="MS Gothic" w:hint="eastAsia"/>
              </w:rPr>
              <w:t>☐</w:t>
            </w:r>
            <w:r>
              <w:t>Grid Code</w:t>
            </w:r>
          </w:p>
        </w:tc>
        <w:tc>
          <w:tcPr>
            <w:tcW w:w="2371" w:type="dxa"/>
          </w:tcPr>
          <w:p w14:paraId="106DA7FB" w14:textId="77777777" w:rsidR="00C53337" w:rsidRDefault="00866060" w:rsidP="00950875">
            <w:r>
              <w:rPr>
                <w:rFonts w:ascii="MS Gothic" w:eastAsia="MS Gothic" w:hAnsi="MS Gothic" w:hint="eastAsia"/>
              </w:rPr>
              <w:t>☐</w:t>
            </w:r>
            <w:r>
              <w:t>BSC</w:t>
            </w:r>
          </w:p>
        </w:tc>
        <w:tc>
          <w:tcPr>
            <w:tcW w:w="2372" w:type="dxa"/>
          </w:tcPr>
          <w:p w14:paraId="59D208D8" w14:textId="77777777" w:rsidR="00C53337" w:rsidRDefault="00866060" w:rsidP="00950875">
            <w:r>
              <w:rPr>
                <w:rFonts w:ascii="MS Gothic" w:eastAsia="MS Gothic" w:hAnsi="MS Gothic" w:hint="eastAsia"/>
              </w:rPr>
              <w:t>☐</w:t>
            </w:r>
            <w:r>
              <w:t>STC</w:t>
            </w:r>
          </w:p>
        </w:tc>
        <w:tc>
          <w:tcPr>
            <w:tcW w:w="2372" w:type="dxa"/>
          </w:tcPr>
          <w:p w14:paraId="69AA3D4E" w14:textId="77777777" w:rsidR="00C53337" w:rsidRDefault="00C53337" w:rsidP="00950875">
            <w:r>
              <w:rPr>
                <w:rFonts w:ascii="MS Gothic" w:eastAsia="MS Gothic" w:hAnsi="MS Gothic" w:hint="eastAsia"/>
              </w:rPr>
              <w:t>☐</w:t>
            </w:r>
            <w:r>
              <w:t>SQSS</w:t>
            </w:r>
          </w:p>
        </w:tc>
      </w:tr>
      <w:tr w:rsidR="00950875" w14:paraId="37966F70" w14:textId="77777777" w:rsidTr="006277ED">
        <w:tc>
          <w:tcPr>
            <w:tcW w:w="2371" w:type="dxa"/>
          </w:tcPr>
          <w:p w14:paraId="40A55197" w14:textId="77777777" w:rsidR="00950875" w:rsidRDefault="006277ED" w:rsidP="00950875">
            <w:r>
              <w:rPr>
                <w:rFonts w:ascii="MS Gothic" w:eastAsia="MS Gothic" w:hAnsi="MS Gothic" w:hint="eastAsia"/>
              </w:rPr>
              <w:t>☐</w:t>
            </w:r>
            <w:r>
              <w:t xml:space="preserve">European Network Codes </w:t>
            </w:r>
          </w:p>
          <w:p w14:paraId="2137D39E" w14:textId="77777777" w:rsidR="00950875" w:rsidRDefault="00950875" w:rsidP="00C53337"/>
        </w:tc>
        <w:tc>
          <w:tcPr>
            <w:tcW w:w="2371" w:type="dxa"/>
          </w:tcPr>
          <w:p w14:paraId="75BE0BFE"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3"/>
            </w:r>
          </w:p>
        </w:tc>
        <w:tc>
          <w:tcPr>
            <w:tcW w:w="2372" w:type="dxa"/>
          </w:tcPr>
          <w:p w14:paraId="16DF06F0" w14:textId="77777777" w:rsidR="00951276" w:rsidRDefault="00951276" w:rsidP="00951276">
            <w:r>
              <w:rPr>
                <w:rFonts w:ascii="MS Gothic" w:eastAsia="MS Gothic" w:hAnsi="MS Gothic" w:hint="eastAsia"/>
              </w:rPr>
              <w:t>☐</w:t>
            </w:r>
            <w:r>
              <w:t>Other modifications</w:t>
            </w:r>
          </w:p>
          <w:p w14:paraId="0519DBD0" w14:textId="77777777" w:rsidR="00950875" w:rsidRDefault="00950875" w:rsidP="00950875"/>
        </w:tc>
        <w:tc>
          <w:tcPr>
            <w:tcW w:w="2372" w:type="dxa"/>
          </w:tcPr>
          <w:p w14:paraId="4C127DFF" w14:textId="77777777" w:rsidR="00950875" w:rsidRDefault="00950875" w:rsidP="00950875">
            <w:r>
              <w:rPr>
                <w:rFonts w:ascii="MS Gothic" w:eastAsia="MS Gothic" w:hAnsi="MS Gothic" w:hint="eastAsia"/>
              </w:rPr>
              <w:t>☐</w:t>
            </w:r>
            <w:r>
              <w:t>Other</w:t>
            </w:r>
          </w:p>
          <w:p w14:paraId="7C788BC1" w14:textId="77777777" w:rsidR="00950875" w:rsidRDefault="00950875" w:rsidP="00C53337"/>
        </w:tc>
      </w:tr>
    </w:tbl>
    <w:bookmarkStart w:id="54" w:name="_How_to_respond" w:displacedByCustomXml="next"/>
    <w:bookmarkEnd w:id="54" w:displacedByCustomXml="next"/>
    <w:sdt>
      <w:sdtPr>
        <w:alias w:val="Insert text"/>
        <w:tag w:val="Insert text"/>
        <w:id w:val="-439606542"/>
        <w:placeholder>
          <w:docPart w:val="2AD56ED7122741E48A222159785655B5"/>
        </w:placeholder>
      </w:sdtPr>
      <w:sdtContent>
        <w:p w14:paraId="5FBF1C33" w14:textId="2E624B32" w:rsidR="004D7B86" w:rsidRDefault="00D77F22" w:rsidP="00D77F22">
          <w:r>
            <w:t>Note that the proposer has confirmed with Elexon that this modification does not impact the BSC. Further, it is not expected that this modification affects any other codes.</w:t>
          </w:r>
        </w:p>
        <w:p w14:paraId="2B4780E3" w14:textId="77777777" w:rsidR="00DC4CB2" w:rsidRDefault="00DC4CB2" w:rsidP="00D77F22"/>
        <w:p w14:paraId="34E8F411" w14:textId="13FB1B34" w:rsidR="00DC4CB2" w:rsidRPr="00D77F22" w:rsidRDefault="00DC4CB2" w:rsidP="00D77F22">
          <w:pPr>
            <w:rPr>
              <w:rStyle w:val="normaltextrun"/>
            </w:rPr>
          </w:pPr>
          <w:r>
            <w:t xml:space="preserve">The Workgroup discussed </w:t>
          </w:r>
          <w:r w:rsidR="00AA1727">
            <w:t>if CMP425 has any im</w:t>
          </w:r>
          <w:r w:rsidR="002130F8">
            <w:t>pacts</w:t>
          </w:r>
          <w:r w:rsidR="00AA1727">
            <w:t xml:space="preserve"> on the Electricity Balancing Regulation (EBR) and </w:t>
          </w:r>
          <w:r w:rsidR="002130F8">
            <w:t xml:space="preserve">agreed </w:t>
          </w:r>
          <w:r w:rsidR="000E0B57">
            <w:t>unanimously</w:t>
          </w:r>
          <w:r w:rsidR="002130F8">
            <w:t xml:space="preserve"> that this modification has no impa</w:t>
          </w:r>
          <w:r w:rsidR="000E0B57">
            <w:t xml:space="preserve">cts. </w:t>
          </w:r>
        </w:p>
      </w:sdtContent>
    </w:sdt>
    <w:p w14:paraId="41A9AB1E" w14:textId="77777777" w:rsidR="004D7B86" w:rsidRPr="004D7B86" w:rsidRDefault="004D7B86" w:rsidP="004D7B86">
      <w:pPr>
        <w:pStyle w:val="CA7"/>
      </w:pPr>
      <w:bookmarkStart w:id="55" w:name="_Toc74204571"/>
      <w:r>
        <w:t>How to respond</w:t>
      </w:r>
      <w:bookmarkEnd w:id="55"/>
    </w:p>
    <w:p w14:paraId="25166887" w14:textId="77777777" w:rsidR="004D7B86" w:rsidRDefault="004D7B86" w:rsidP="004D7B86">
      <w:pPr>
        <w:pStyle w:val="Heading2"/>
      </w:pPr>
      <w:bookmarkStart w:id="56" w:name="_Toc74204572"/>
      <w:r>
        <w:t xml:space="preserve">Standard Workgroup </w:t>
      </w:r>
      <w:r w:rsidR="00C20613">
        <w:t>c</w:t>
      </w:r>
      <w:r>
        <w:t>onsultation questions</w:t>
      </w:r>
      <w:bookmarkEnd w:id="56"/>
    </w:p>
    <w:p w14:paraId="67B4D995" w14:textId="77777777" w:rsidR="004D7B86" w:rsidRDefault="00F33D4D" w:rsidP="004D7B86">
      <w:pPr>
        <w:numPr>
          <w:ilvl w:val="0"/>
          <w:numId w:val="26"/>
        </w:numPr>
        <w:spacing w:line="300" w:lineRule="atLeast"/>
        <w:ind w:left="709" w:hanging="425"/>
      </w:pPr>
      <w:r w:rsidRPr="00E6198D">
        <w:t>Do you believe that the Original Proposal and/or any potential alternatives better facilitate the Applicable Objectives?</w:t>
      </w:r>
    </w:p>
    <w:p w14:paraId="200C2177" w14:textId="77777777" w:rsidR="004D7B86" w:rsidRDefault="004D7B86" w:rsidP="004D7B86">
      <w:pPr>
        <w:numPr>
          <w:ilvl w:val="0"/>
          <w:numId w:val="26"/>
        </w:numPr>
        <w:spacing w:line="300" w:lineRule="atLeast"/>
        <w:ind w:left="709" w:hanging="425"/>
      </w:pPr>
      <w:r>
        <w:t>Do you support the proposed implementation approach?</w:t>
      </w:r>
    </w:p>
    <w:p w14:paraId="0C6CA122" w14:textId="77777777" w:rsidR="004D7B86" w:rsidRDefault="004D7B86" w:rsidP="004D7B86">
      <w:pPr>
        <w:numPr>
          <w:ilvl w:val="0"/>
          <w:numId w:val="26"/>
        </w:numPr>
        <w:spacing w:line="300" w:lineRule="atLeast"/>
        <w:ind w:left="709" w:hanging="425"/>
      </w:pPr>
      <w:r>
        <w:t>Do you have any other comments?</w:t>
      </w:r>
    </w:p>
    <w:p w14:paraId="3E6E5318"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71CD3384" w14:textId="77777777" w:rsidR="004D7B86" w:rsidRDefault="004D7B86" w:rsidP="004D7B86">
      <w:pPr>
        <w:pStyle w:val="Heading2"/>
      </w:pPr>
      <w:bookmarkStart w:id="57" w:name="_Toc74204573"/>
      <w:r>
        <w:t xml:space="preserve">Specific Workgroup </w:t>
      </w:r>
      <w:r w:rsidR="00C20613">
        <w:t>c</w:t>
      </w:r>
      <w:r>
        <w:t>onsultation questions</w:t>
      </w:r>
      <w:bookmarkEnd w:id="57"/>
    </w:p>
    <w:p w14:paraId="683E5154" w14:textId="60E07BB6" w:rsidR="004D7B86" w:rsidRDefault="002A43B4" w:rsidP="004D7B86">
      <w:pPr>
        <w:numPr>
          <w:ilvl w:val="0"/>
          <w:numId w:val="26"/>
        </w:numPr>
        <w:spacing w:line="300" w:lineRule="atLeast"/>
        <w:ind w:left="709" w:hanging="349"/>
      </w:pPr>
      <w:r>
        <w:t>Do you consider your</w:t>
      </w:r>
      <w:r w:rsidR="00911956">
        <w:t xml:space="preserve"> organisation to be</w:t>
      </w:r>
      <w:r>
        <w:t xml:space="preserve"> impacted by this modification</w:t>
      </w:r>
      <w:r w:rsidR="00ED761F">
        <w:t>?</w:t>
      </w:r>
    </w:p>
    <w:p w14:paraId="39C2DF74" w14:textId="49F111B5" w:rsidR="004D7B86" w:rsidRDefault="004D7B86" w:rsidP="004D7B86">
      <w:r>
        <w:t xml:space="preserve">The Workgroup is seeking the views of </w:t>
      </w:r>
      <w:r w:rsidRPr="00D77F22">
        <w:t>CUSC</w:t>
      </w:r>
      <w:r>
        <w:t xml:space="preserve"> Users and other interested parties in relation to the issues noted in this document and specifically in response to the questions above. </w:t>
      </w:r>
    </w:p>
    <w:p w14:paraId="04033A1D" w14:textId="2F10BB6B" w:rsidR="004D7B86" w:rsidRDefault="004D7B86" w:rsidP="004D7B86">
      <w:bookmarkStart w:id="58" w:name="_Hlk50543467"/>
      <w:r>
        <w:t xml:space="preserve">Please send your response to </w:t>
      </w:r>
      <w:hyperlink r:id="rId20" w:history="1">
        <w:r w:rsidRPr="00D77F22">
          <w:rPr>
            <w:rStyle w:val="Hyperlink"/>
            <w:rFonts w:cs="Arial"/>
          </w:rPr>
          <w:t>cusc.team@nationalgrideso.com</w:t>
        </w:r>
      </w:hyperlink>
      <w:r w:rsidRPr="00D77F22">
        <w:rPr>
          <w:rStyle w:val="Hyperlink"/>
          <w:rFonts w:cs="Arial"/>
        </w:rPr>
        <w:t xml:space="preserve"> </w:t>
      </w:r>
      <w:r w:rsidRPr="00D77F22">
        <w:t xml:space="preserve">using the response pro-forma which can be found on the </w:t>
      </w:r>
      <w:hyperlink r:id="rId21" w:history="1">
        <w:r w:rsidRPr="00641817">
          <w:rPr>
            <w:rStyle w:val="Hyperlink"/>
          </w:rPr>
          <w:t>CMP</w:t>
        </w:r>
        <w:r w:rsidR="00D77F22" w:rsidRPr="00641817">
          <w:rPr>
            <w:rStyle w:val="Hyperlink"/>
          </w:rPr>
          <w:t>425</w:t>
        </w:r>
        <w:r w:rsidRPr="00641817">
          <w:rPr>
            <w:rStyle w:val="Hyperlink"/>
          </w:rPr>
          <w:t xml:space="preserve"> modification page.</w:t>
        </w:r>
      </w:hyperlink>
    </w:p>
    <w:bookmarkEnd w:id="58"/>
    <w:p w14:paraId="0AD91D44" w14:textId="74D6BE2E" w:rsidR="004D7B86" w:rsidRDefault="004D7B86" w:rsidP="004D7B86">
      <w:r>
        <w:t xml:space="preserve">In accordance with Governance Rules if you wish to raise a Workgroup Consultation Alternative </w:t>
      </w:r>
      <w:r w:rsidR="00E74A2B">
        <w:t>Request,</w:t>
      </w:r>
      <w:r>
        <w:t xml:space="preserve"> please fill in the form which you can find at the above link.</w:t>
      </w:r>
    </w:p>
    <w:p w14:paraId="46446C0E" w14:textId="77777777" w:rsidR="004D7B86" w:rsidRDefault="004D7B86" w:rsidP="004D7B86">
      <w:pPr>
        <w:tabs>
          <w:tab w:val="left" w:pos="1490"/>
        </w:tabs>
      </w:pPr>
    </w:p>
    <w:p w14:paraId="49F23153" w14:textId="705DA51E" w:rsidR="004D7B86" w:rsidRDefault="004D7B86" w:rsidP="004D7B86">
      <w:pPr>
        <w:rPr>
          <w:i/>
          <w:sz w:val="20"/>
        </w:rPr>
      </w:pPr>
      <w:bookmarkStart w:id="59"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ins w:id="60" w:author="ESO Code Admin" w:date="2023-11-08T18:58:00Z">
        <w:r w:rsidR="00755A14">
          <w:rPr>
            <w:i/>
          </w:rPr>
          <w:t>,</w:t>
        </w:r>
      </w:ins>
      <w:r>
        <w:rPr>
          <w:i/>
        </w:rPr>
        <w:t xml:space="preserve"> or the industry</w:t>
      </w:r>
      <w:ins w:id="61" w:author="ESO Code Admin" w:date="2023-11-08T18:58:00Z">
        <w:r w:rsidR="00755A14">
          <w:rPr>
            <w:i/>
          </w:rPr>
          <w:t>,</w:t>
        </w:r>
      </w:ins>
      <w:r>
        <w:rPr>
          <w:i/>
        </w:rPr>
        <w:t xml:space="preserve"> and may therefore not influence the debate to the same extent as a non-confidential response.</w:t>
      </w:r>
    </w:p>
    <w:bookmarkEnd w:id="59"/>
    <w:p w14:paraId="6B5B07A1"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1E409A76" w14:textId="527250F5" w:rsidR="009A206C" w:rsidRPr="007A770E" w:rsidRDefault="00470B5B" w:rsidP="007A770E">
      <w:pPr>
        <w:pStyle w:val="CA7"/>
      </w:pPr>
      <w:bookmarkStart w:id="62" w:name="_Toc74204574"/>
      <w:r w:rsidRPr="007A770E">
        <w:t>Acronyms, key terms</w:t>
      </w:r>
      <w:r w:rsidR="00755A14">
        <w:t>,</w:t>
      </w:r>
      <w:r w:rsidRPr="007A770E">
        <w:t xml:space="preserve"> and </w:t>
      </w:r>
      <w:commentRangeStart w:id="63"/>
      <w:r w:rsidRPr="007A770E">
        <w:t>reference material</w:t>
      </w:r>
      <w:bookmarkEnd w:id="62"/>
      <w:commentRangeEnd w:id="63"/>
      <w:r w:rsidR="00C03E6F">
        <w:rPr>
          <w:rStyle w:val="CommentReference"/>
          <w:rFonts w:ascii="Arial" w:eastAsia="Times New Roman" w:hAnsi="Arial" w:cs="Times New Roman"/>
          <w:b w:val="0"/>
          <w:color w:val="auto"/>
          <w:lang w:eastAsia="en-GB"/>
        </w:rPr>
        <w:commentReference w:id="63"/>
      </w:r>
    </w:p>
    <w:p w14:paraId="0F8AF787" w14:textId="77777777" w:rsidR="00470B5B" w:rsidRDefault="00470B5B" w:rsidP="005603D9"/>
    <w:tbl>
      <w:tblPr>
        <w:tblStyle w:val="TableGrid"/>
        <w:tblW w:w="9493" w:type="dxa"/>
        <w:tblLook w:val="04A0" w:firstRow="1" w:lastRow="0" w:firstColumn="1" w:lastColumn="0" w:noHBand="0" w:noVBand="1"/>
      </w:tblPr>
      <w:tblGrid>
        <w:gridCol w:w="2547"/>
        <w:gridCol w:w="6946"/>
      </w:tblGrid>
      <w:tr w:rsidR="00AE3A8E" w:rsidRPr="005603D9" w14:paraId="48753591" w14:textId="77777777">
        <w:tc>
          <w:tcPr>
            <w:tcW w:w="2547" w:type="dxa"/>
            <w:shd w:val="clear" w:color="auto" w:fill="727274" w:themeFill="text2"/>
          </w:tcPr>
          <w:p w14:paraId="2DA595FE" w14:textId="77777777" w:rsidR="00AE3A8E" w:rsidRPr="009A206C" w:rsidRDefault="00AE3A8E">
            <w:pPr>
              <w:rPr>
                <w:b/>
                <w:color w:val="FFFFFF" w:themeColor="background1"/>
              </w:rPr>
            </w:pPr>
            <w:r w:rsidRPr="009A206C">
              <w:rPr>
                <w:b/>
                <w:color w:val="FFFFFF" w:themeColor="background1"/>
              </w:rPr>
              <w:t>Acronym / key term</w:t>
            </w:r>
          </w:p>
        </w:tc>
        <w:tc>
          <w:tcPr>
            <w:tcW w:w="6946" w:type="dxa"/>
            <w:shd w:val="clear" w:color="auto" w:fill="727274" w:themeFill="text2"/>
          </w:tcPr>
          <w:p w14:paraId="4477F16A" w14:textId="77777777" w:rsidR="00AE3A8E" w:rsidRPr="009A206C" w:rsidRDefault="00AE3A8E">
            <w:pPr>
              <w:rPr>
                <w:b/>
                <w:color w:val="FFFFFF" w:themeColor="background1"/>
              </w:rPr>
            </w:pPr>
            <w:r w:rsidRPr="009A206C">
              <w:rPr>
                <w:b/>
                <w:color w:val="FFFFFF" w:themeColor="background1"/>
              </w:rPr>
              <w:t>Meaning</w:t>
            </w:r>
          </w:p>
        </w:tc>
      </w:tr>
      <w:tr w:rsidR="00AE3A8E" w:rsidRPr="005603D9" w14:paraId="1B6D7CD0" w14:textId="77777777">
        <w:tc>
          <w:tcPr>
            <w:tcW w:w="2547" w:type="dxa"/>
          </w:tcPr>
          <w:p w14:paraId="5394CF25" w14:textId="77777777" w:rsidR="00AE3A8E" w:rsidRDefault="00AE3A8E">
            <w:r>
              <w:t>BSC</w:t>
            </w:r>
          </w:p>
        </w:tc>
        <w:tc>
          <w:tcPr>
            <w:tcW w:w="6946" w:type="dxa"/>
          </w:tcPr>
          <w:p w14:paraId="0EDBA59F" w14:textId="77777777" w:rsidR="00AE3A8E" w:rsidRDefault="00AE3A8E">
            <w:r>
              <w:t>Balancing and Settlement Code</w:t>
            </w:r>
          </w:p>
        </w:tc>
      </w:tr>
      <w:tr w:rsidR="00AE3A8E" w:rsidRPr="005603D9" w14:paraId="24B6592A" w14:textId="77777777">
        <w:tc>
          <w:tcPr>
            <w:tcW w:w="2547" w:type="dxa"/>
          </w:tcPr>
          <w:p w14:paraId="5259E5F1" w14:textId="77777777" w:rsidR="00AE3A8E" w:rsidRPr="005603D9" w:rsidRDefault="00AE3A8E">
            <w:r>
              <w:t>CMP</w:t>
            </w:r>
          </w:p>
        </w:tc>
        <w:tc>
          <w:tcPr>
            <w:tcW w:w="6946" w:type="dxa"/>
          </w:tcPr>
          <w:p w14:paraId="5DD73919" w14:textId="77777777" w:rsidR="00AE3A8E" w:rsidRPr="005603D9" w:rsidRDefault="00AE3A8E">
            <w:r>
              <w:t>CUSC Modification Proposal</w:t>
            </w:r>
          </w:p>
        </w:tc>
      </w:tr>
      <w:tr w:rsidR="00AE3A8E" w:rsidRPr="005603D9" w14:paraId="32D81FA1" w14:textId="77777777">
        <w:tc>
          <w:tcPr>
            <w:tcW w:w="2547" w:type="dxa"/>
          </w:tcPr>
          <w:p w14:paraId="02875503" w14:textId="77777777" w:rsidR="00AE3A8E" w:rsidRPr="005603D9" w:rsidRDefault="00AE3A8E">
            <w:r>
              <w:t>CUSC</w:t>
            </w:r>
          </w:p>
        </w:tc>
        <w:tc>
          <w:tcPr>
            <w:tcW w:w="6946" w:type="dxa"/>
          </w:tcPr>
          <w:p w14:paraId="1CD502C6" w14:textId="77777777" w:rsidR="00AE3A8E" w:rsidRPr="005603D9" w:rsidRDefault="00AE3A8E">
            <w:r>
              <w:t>Connection and Use of System Code</w:t>
            </w:r>
          </w:p>
        </w:tc>
      </w:tr>
      <w:tr w:rsidR="00AE3A8E" w:rsidRPr="005603D9" w14:paraId="4925F7E5" w14:textId="77777777">
        <w:tc>
          <w:tcPr>
            <w:tcW w:w="2547" w:type="dxa"/>
          </w:tcPr>
          <w:p w14:paraId="284228B9" w14:textId="77777777" w:rsidR="00AE3A8E" w:rsidRPr="005603D9" w:rsidRDefault="00AE3A8E">
            <w:r>
              <w:t>EBR</w:t>
            </w:r>
          </w:p>
        </w:tc>
        <w:tc>
          <w:tcPr>
            <w:tcW w:w="6946" w:type="dxa"/>
          </w:tcPr>
          <w:p w14:paraId="0D2114C1" w14:textId="77777777" w:rsidR="00AE3A8E" w:rsidRPr="005603D9" w:rsidRDefault="00AE3A8E">
            <w:r>
              <w:t>Electricity Balancing Regulation</w:t>
            </w:r>
          </w:p>
        </w:tc>
      </w:tr>
      <w:tr w:rsidR="00AE3A8E" w:rsidRPr="005603D9" w14:paraId="04F68C81" w14:textId="77777777">
        <w:tc>
          <w:tcPr>
            <w:tcW w:w="2547" w:type="dxa"/>
          </w:tcPr>
          <w:p w14:paraId="50A3E67B" w14:textId="77777777" w:rsidR="00AE3A8E" w:rsidRPr="005603D9" w:rsidRDefault="00AE3A8E">
            <w:r>
              <w:t>STC</w:t>
            </w:r>
          </w:p>
        </w:tc>
        <w:tc>
          <w:tcPr>
            <w:tcW w:w="6946" w:type="dxa"/>
          </w:tcPr>
          <w:p w14:paraId="3ACDD1CE" w14:textId="77777777" w:rsidR="00AE3A8E" w:rsidRPr="005603D9" w:rsidRDefault="00AE3A8E">
            <w:r>
              <w:t>System Operator Transmission Owner Code</w:t>
            </w:r>
          </w:p>
        </w:tc>
      </w:tr>
      <w:tr w:rsidR="00AE3A8E" w:rsidRPr="005603D9" w14:paraId="75DB5BD9" w14:textId="77777777">
        <w:tc>
          <w:tcPr>
            <w:tcW w:w="2547" w:type="dxa"/>
          </w:tcPr>
          <w:p w14:paraId="0178DAFA" w14:textId="77777777" w:rsidR="00AE3A8E" w:rsidRPr="005603D9" w:rsidRDefault="00AE3A8E">
            <w:r>
              <w:t>SQSS</w:t>
            </w:r>
          </w:p>
        </w:tc>
        <w:tc>
          <w:tcPr>
            <w:tcW w:w="6946" w:type="dxa"/>
          </w:tcPr>
          <w:p w14:paraId="14755F72" w14:textId="77777777" w:rsidR="00AE3A8E" w:rsidRPr="005603D9" w:rsidRDefault="00AE3A8E">
            <w:r>
              <w:t>Security and Quality of Supply Standards</w:t>
            </w:r>
          </w:p>
        </w:tc>
      </w:tr>
      <w:tr w:rsidR="00AE3A8E" w:rsidRPr="005603D9" w14:paraId="11676058" w14:textId="77777777">
        <w:tc>
          <w:tcPr>
            <w:tcW w:w="2547" w:type="dxa"/>
          </w:tcPr>
          <w:p w14:paraId="7B5F8B74" w14:textId="77777777" w:rsidR="00AE3A8E" w:rsidRPr="005603D9" w:rsidRDefault="00AE3A8E">
            <w:r>
              <w:t>T&amp;Cs</w:t>
            </w:r>
          </w:p>
        </w:tc>
        <w:tc>
          <w:tcPr>
            <w:tcW w:w="6946" w:type="dxa"/>
          </w:tcPr>
          <w:p w14:paraId="1B75CDDD" w14:textId="77777777" w:rsidR="00AE3A8E" w:rsidRPr="005603D9" w:rsidRDefault="00AE3A8E">
            <w:r>
              <w:t>Terms and Conditions</w:t>
            </w:r>
          </w:p>
        </w:tc>
      </w:tr>
      <w:tr w:rsidR="00AE3A8E" w:rsidRPr="005603D9" w14:paraId="582D43CE" w14:textId="77777777">
        <w:tc>
          <w:tcPr>
            <w:tcW w:w="2547" w:type="dxa"/>
          </w:tcPr>
          <w:p w14:paraId="45E7C744" w14:textId="77777777" w:rsidR="00AE3A8E" w:rsidRPr="005603D9" w:rsidRDefault="00AE3A8E">
            <w:r>
              <w:t>BMU</w:t>
            </w:r>
          </w:p>
        </w:tc>
        <w:tc>
          <w:tcPr>
            <w:tcW w:w="6946" w:type="dxa"/>
          </w:tcPr>
          <w:p w14:paraId="67D4577D" w14:textId="77777777" w:rsidR="00AE3A8E" w:rsidRPr="005603D9" w:rsidRDefault="00AE3A8E">
            <w:r>
              <w:t>Balancing Mechanism Unit</w:t>
            </w:r>
          </w:p>
        </w:tc>
      </w:tr>
      <w:tr w:rsidR="00AE3A8E" w:rsidRPr="005603D9" w14:paraId="7E4EF1C5" w14:textId="77777777">
        <w:tc>
          <w:tcPr>
            <w:tcW w:w="2547" w:type="dxa"/>
          </w:tcPr>
          <w:p w14:paraId="5B8F172B" w14:textId="77777777" w:rsidR="00AE3A8E" w:rsidRPr="005603D9" w:rsidRDefault="00AE3A8E">
            <w:r>
              <w:t>ESO</w:t>
            </w:r>
          </w:p>
        </w:tc>
        <w:tc>
          <w:tcPr>
            <w:tcW w:w="6946" w:type="dxa"/>
          </w:tcPr>
          <w:p w14:paraId="1B78A497" w14:textId="77777777" w:rsidR="00AE3A8E" w:rsidRPr="005603D9" w:rsidRDefault="00AE3A8E">
            <w:r>
              <w:t>Electricity System Operator</w:t>
            </w:r>
          </w:p>
        </w:tc>
      </w:tr>
      <w:tr w:rsidR="00AE3A8E" w:rsidRPr="005603D9" w14:paraId="0CD8A6D0" w14:textId="77777777">
        <w:tc>
          <w:tcPr>
            <w:tcW w:w="2547" w:type="dxa"/>
          </w:tcPr>
          <w:p w14:paraId="359E0642" w14:textId="77777777" w:rsidR="00AE3A8E" w:rsidRPr="005603D9" w:rsidRDefault="00AE3A8E">
            <w:r>
              <w:t>TO</w:t>
            </w:r>
          </w:p>
        </w:tc>
        <w:tc>
          <w:tcPr>
            <w:tcW w:w="6946" w:type="dxa"/>
          </w:tcPr>
          <w:p w14:paraId="0A62D6D7" w14:textId="77777777" w:rsidR="00AE3A8E" w:rsidRPr="005603D9" w:rsidRDefault="00AE3A8E">
            <w:r>
              <w:t>Transmission Operator</w:t>
            </w:r>
          </w:p>
        </w:tc>
      </w:tr>
      <w:tr w:rsidR="00AE3A8E" w:rsidRPr="005603D9" w14:paraId="22AC5C03" w14:textId="77777777">
        <w:tc>
          <w:tcPr>
            <w:tcW w:w="2547" w:type="dxa"/>
          </w:tcPr>
          <w:p w14:paraId="6E842F95" w14:textId="77777777" w:rsidR="00AE3A8E" w:rsidRPr="005603D9" w:rsidRDefault="00AE3A8E">
            <w:r>
              <w:t>DNO</w:t>
            </w:r>
          </w:p>
        </w:tc>
        <w:tc>
          <w:tcPr>
            <w:tcW w:w="6946" w:type="dxa"/>
          </w:tcPr>
          <w:p w14:paraId="602265E8" w14:textId="77777777" w:rsidR="00AE3A8E" w:rsidRPr="005603D9" w:rsidRDefault="00AE3A8E">
            <w:r>
              <w:t>Distribution Network Operator</w:t>
            </w:r>
          </w:p>
        </w:tc>
      </w:tr>
      <w:tr w:rsidR="00AE3A8E" w:rsidRPr="005603D9" w14:paraId="032DE216" w14:textId="77777777">
        <w:tc>
          <w:tcPr>
            <w:tcW w:w="2547" w:type="dxa"/>
          </w:tcPr>
          <w:p w14:paraId="495293B0" w14:textId="77777777" w:rsidR="00AE3A8E" w:rsidRPr="005603D9" w:rsidRDefault="00AE3A8E">
            <w:r>
              <w:t>EII</w:t>
            </w:r>
          </w:p>
        </w:tc>
        <w:tc>
          <w:tcPr>
            <w:tcW w:w="6946" w:type="dxa"/>
          </w:tcPr>
          <w:p w14:paraId="7FF8B467" w14:textId="77777777" w:rsidR="00AE3A8E" w:rsidRPr="005603D9" w:rsidRDefault="00AE3A8E">
            <w:r>
              <w:t>Energy Intensive Industries</w:t>
            </w:r>
          </w:p>
        </w:tc>
      </w:tr>
      <w:tr w:rsidR="00AE3A8E" w:rsidRPr="005603D9" w14:paraId="0FFC23D9" w14:textId="77777777">
        <w:tc>
          <w:tcPr>
            <w:tcW w:w="2547" w:type="dxa"/>
          </w:tcPr>
          <w:p w14:paraId="1247137A" w14:textId="77777777" w:rsidR="00AE3A8E" w:rsidRPr="005603D9" w:rsidRDefault="00AE3A8E">
            <w:r>
              <w:t>FCL</w:t>
            </w:r>
          </w:p>
        </w:tc>
        <w:tc>
          <w:tcPr>
            <w:tcW w:w="6946" w:type="dxa"/>
          </w:tcPr>
          <w:p w14:paraId="4BC2EC9D" w14:textId="77777777" w:rsidR="00AE3A8E" w:rsidRPr="005603D9" w:rsidRDefault="00AE3A8E">
            <w:r>
              <w:t>Final Consumption Levies</w:t>
            </w:r>
          </w:p>
        </w:tc>
      </w:tr>
      <w:tr w:rsidR="00AE3A8E" w:rsidRPr="005603D9" w14:paraId="1C01EED6" w14:textId="77777777">
        <w:tc>
          <w:tcPr>
            <w:tcW w:w="2547" w:type="dxa"/>
          </w:tcPr>
          <w:p w14:paraId="56F7E305" w14:textId="77777777" w:rsidR="00AE3A8E" w:rsidRPr="005603D9" w:rsidRDefault="00AE3A8E">
            <w:r>
              <w:t>IDNO</w:t>
            </w:r>
          </w:p>
        </w:tc>
        <w:tc>
          <w:tcPr>
            <w:tcW w:w="6946" w:type="dxa"/>
          </w:tcPr>
          <w:p w14:paraId="7ECD1094" w14:textId="77777777" w:rsidR="00AE3A8E" w:rsidRPr="005603D9" w:rsidRDefault="00AE3A8E">
            <w:r>
              <w:t>Independent Distribution Network Operator</w:t>
            </w:r>
          </w:p>
        </w:tc>
      </w:tr>
      <w:tr w:rsidR="00AE3A8E" w:rsidRPr="005603D9" w14:paraId="38181260" w14:textId="77777777">
        <w:tc>
          <w:tcPr>
            <w:tcW w:w="2547" w:type="dxa"/>
          </w:tcPr>
          <w:p w14:paraId="11343EF8" w14:textId="77777777" w:rsidR="00AE3A8E" w:rsidRPr="005603D9" w:rsidRDefault="00AE3A8E">
            <w:r>
              <w:t>DSR</w:t>
            </w:r>
          </w:p>
        </w:tc>
        <w:tc>
          <w:tcPr>
            <w:tcW w:w="6946" w:type="dxa"/>
          </w:tcPr>
          <w:p w14:paraId="1C605E8D" w14:textId="77777777" w:rsidR="00AE3A8E" w:rsidRPr="005603D9" w:rsidRDefault="00AE3A8E">
            <w:r w:rsidRPr="00C531E6">
              <w:t>Demand Side Response</w:t>
            </w:r>
          </w:p>
        </w:tc>
      </w:tr>
      <w:tr w:rsidR="00AE3A8E" w:rsidRPr="005603D9" w14:paraId="423CF92C" w14:textId="77777777">
        <w:tc>
          <w:tcPr>
            <w:tcW w:w="2547" w:type="dxa"/>
          </w:tcPr>
          <w:p w14:paraId="0E85CDD6" w14:textId="77777777" w:rsidR="00AE3A8E" w:rsidRPr="005603D9" w:rsidRDefault="00AE3A8E">
            <w:r>
              <w:t>EV</w:t>
            </w:r>
          </w:p>
        </w:tc>
        <w:tc>
          <w:tcPr>
            <w:tcW w:w="6946" w:type="dxa"/>
          </w:tcPr>
          <w:p w14:paraId="3E363FDE" w14:textId="77777777" w:rsidR="00AE3A8E" w:rsidRPr="005603D9" w:rsidRDefault="00AE3A8E">
            <w:r>
              <w:t>Electric Vehicle</w:t>
            </w:r>
          </w:p>
        </w:tc>
      </w:tr>
    </w:tbl>
    <w:p w14:paraId="058A81E3" w14:textId="77777777" w:rsidR="00AE3A8E" w:rsidRPr="005603D9" w:rsidRDefault="00AE3A8E" w:rsidP="005603D9"/>
    <w:p w14:paraId="6146A120" w14:textId="77777777" w:rsidR="00470B5B" w:rsidRPr="005603D9" w:rsidRDefault="00470B5B" w:rsidP="009A206C">
      <w:pPr>
        <w:pStyle w:val="Heading3"/>
      </w:pPr>
      <w:bookmarkStart w:id="64" w:name="_Toc74204575"/>
      <w:r w:rsidRPr="005603D9">
        <w:t>Reference material</w:t>
      </w:r>
      <w:bookmarkEnd w:id="64"/>
    </w:p>
    <w:p w14:paraId="6DA03378" w14:textId="77777777" w:rsidR="00470B5B" w:rsidRDefault="00470B5B" w:rsidP="005603D9"/>
    <w:p w14:paraId="35E3838C" w14:textId="4EE42625" w:rsidR="00F464CC" w:rsidRPr="00E13AAB" w:rsidRDefault="00C03E6F" w:rsidP="00F464CC">
      <w:pPr>
        <w:pStyle w:val="ListParagraph"/>
        <w:numPr>
          <w:ilvl w:val="0"/>
          <w:numId w:val="16"/>
        </w:numPr>
        <w:rPr>
          <w:sz w:val="20"/>
          <w:szCs w:val="20"/>
        </w:rPr>
      </w:pPr>
      <w:hyperlink r:id="rId22" w:history="1">
        <w:r w:rsidR="00D829A7" w:rsidRPr="00E13AAB">
          <w:rPr>
            <w:rStyle w:val="Hyperlink"/>
            <w:sz w:val="20"/>
            <w:szCs w:val="20"/>
          </w:rPr>
          <w:t>www.ofgem.gov.uk/publications/decision-dcusa-modification-proposal-dcp328</w:t>
        </w:r>
      </w:hyperlink>
      <w:r w:rsidR="00D829A7" w:rsidRPr="00E13AAB">
        <w:rPr>
          <w:sz w:val="20"/>
          <w:szCs w:val="20"/>
        </w:rPr>
        <w:t xml:space="preserve"> </w:t>
      </w:r>
    </w:p>
    <w:p w14:paraId="2C407DB1" w14:textId="6DB50F2D" w:rsidR="00695AE8" w:rsidRPr="00E13AAB" w:rsidRDefault="00200D33" w:rsidP="00F464CC">
      <w:pPr>
        <w:pStyle w:val="ListParagraph"/>
        <w:numPr>
          <w:ilvl w:val="0"/>
          <w:numId w:val="16"/>
        </w:numPr>
        <w:rPr>
          <w:sz w:val="20"/>
          <w:szCs w:val="20"/>
        </w:rPr>
      </w:pPr>
      <w:hyperlink r:id="rId23" w:history="1">
        <w:r w:rsidR="0052751E" w:rsidRPr="00E13AAB">
          <w:rPr>
            <w:rStyle w:val="Hyperlink"/>
            <w:sz w:val="20"/>
            <w:szCs w:val="20"/>
          </w:rPr>
          <w:t>Transmission connected sites residual charging bands</w:t>
        </w:r>
      </w:hyperlink>
    </w:p>
    <w:p w14:paraId="28DC0426" w14:textId="462B904F" w:rsidR="00D829A7" w:rsidRPr="00E13AAB" w:rsidRDefault="00C03E6F" w:rsidP="00F464CC">
      <w:pPr>
        <w:pStyle w:val="ListParagraph"/>
        <w:numPr>
          <w:ilvl w:val="0"/>
          <w:numId w:val="16"/>
        </w:numPr>
        <w:rPr>
          <w:sz w:val="20"/>
          <w:szCs w:val="20"/>
        </w:rPr>
      </w:pPr>
      <w:hyperlink r:id="rId24" w:history="1">
        <w:r w:rsidR="00C85B64" w:rsidRPr="00E13AAB">
          <w:rPr>
            <w:rStyle w:val="Hyperlink"/>
            <w:rFonts w:eastAsiaTheme="majorEastAsia"/>
            <w:sz w:val="20"/>
            <w:szCs w:val="20"/>
          </w:rPr>
          <w:t>CUSC Direction (ofgem.gov.uk)</w:t>
        </w:r>
      </w:hyperlink>
      <w:r w:rsidR="00C85B64" w:rsidRPr="00E13AAB">
        <w:rPr>
          <w:sz w:val="20"/>
          <w:szCs w:val="20"/>
        </w:rPr>
        <w:t xml:space="preserve"> </w:t>
      </w:r>
    </w:p>
    <w:p w14:paraId="43A3F22F" w14:textId="422E35F9" w:rsidR="00B8339A" w:rsidRPr="00E13AAB" w:rsidRDefault="00200D33" w:rsidP="00F464CC">
      <w:pPr>
        <w:pStyle w:val="ListParagraph"/>
        <w:numPr>
          <w:ilvl w:val="0"/>
          <w:numId w:val="16"/>
        </w:numPr>
        <w:rPr>
          <w:sz w:val="20"/>
          <w:szCs w:val="20"/>
        </w:rPr>
      </w:pPr>
      <w:hyperlink r:id="rId25" w:history="1">
        <w:r w:rsidR="00B8339A" w:rsidRPr="00E13AAB">
          <w:rPr>
            <w:rStyle w:val="Hyperlink"/>
            <w:rFonts w:cs="Arial"/>
            <w:sz w:val="20"/>
            <w:szCs w:val="20"/>
            <w:shd w:val="clear" w:color="auto" w:fill="FFFFFF"/>
          </w:rPr>
          <w:t>CMP335&amp;CMP336: Transmission Demand Residual - Billing and consequential changes to CUSC Section 3 and 11 (TCR)’ &amp; CMP336 'Transmission Demand Residual - Billing and consequential changes to CUSC Section 14 (TCR)</w:t>
        </w:r>
      </w:hyperlink>
    </w:p>
    <w:p w14:paraId="7FA5573C" w14:textId="4FEF3FC4" w:rsidR="006F1112" w:rsidRPr="00E13AAB" w:rsidRDefault="00200D33" w:rsidP="00F464CC">
      <w:pPr>
        <w:pStyle w:val="ListParagraph"/>
        <w:numPr>
          <w:ilvl w:val="0"/>
          <w:numId w:val="16"/>
        </w:numPr>
        <w:rPr>
          <w:sz w:val="20"/>
          <w:szCs w:val="20"/>
        </w:rPr>
      </w:pPr>
      <w:hyperlink r:id="rId26" w:history="1">
        <w:r w:rsidR="00FA0E93" w:rsidRPr="00E13AAB">
          <w:rPr>
            <w:rStyle w:val="Hyperlink"/>
            <w:rFonts w:cs="Arial"/>
            <w:sz w:val="20"/>
            <w:szCs w:val="20"/>
            <w:shd w:val="clear" w:color="auto" w:fill="F8F8F8"/>
          </w:rPr>
          <w:t>CMP343 and CMP340: 'Transmission Demand Residual bandings and allocation for 1 April 2022 implementation (CMP343)' and 'Consequential changes for CMP343 (CMP340)'</w:t>
        </w:r>
      </w:hyperlink>
    </w:p>
    <w:p w14:paraId="5F025555" w14:textId="19FFE1AF" w:rsidR="0063717A" w:rsidRPr="00E13AAB" w:rsidRDefault="00200D33" w:rsidP="00F464CC">
      <w:pPr>
        <w:pStyle w:val="ListParagraph"/>
        <w:numPr>
          <w:ilvl w:val="0"/>
          <w:numId w:val="16"/>
        </w:numPr>
        <w:rPr>
          <w:sz w:val="20"/>
          <w:szCs w:val="20"/>
        </w:rPr>
      </w:pPr>
      <w:hyperlink r:id="rId27" w:history="1">
        <w:r w:rsidR="008B1545" w:rsidRPr="00E13AAB">
          <w:rPr>
            <w:rStyle w:val="Hyperlink"/>
            <w:rFonts w:cs="Arial"/>
            <w:sz w:val="20"/>
            <w:szCs w:val="20"/>
            <w:shd w:val="clear" w:color="auto" w:fill="FFFFFF"/>
          </w:rPr>
          <w:t>CMP363 &amp; CMP364: TNUoS Demand Residual charges for transmission connected sites with a mix of Final and non-Final Demand &amp; Definition changes for CMP363</w:t>
        </w:r>
      </w:hyperlink>
    </w:p>
    <w:p w14:paraId="09E82B51" w14:textId="45BCA5D6" w:rsidR="0086699C" w:rsidRPr="00E13AAB" w:rsidRDefault="00200D33" w:rsidP="00F464CC">
      <w:pPr>
        <w:pStyle w:val="ListParagraph"/>
        <w:numPr>
          <w:ilvl w:val="0"/>
          <w:numId w:val="16"/>
        </w:numPr>
        <w:rPr>
          <w:sz w:val="20"/>
          <w:szCs w:val="20"/>
        </w:rPr>
      </w:pPr>
      <w:hyperlink r:id="rId28" w:history="1">
        <w:r w:rsidR="0050011D" w:rsidRPr="00E13AAB">
          <w:rPr>
            <w:rStyle w:val="Hyperlink"/>
            <w:rFonts w:cs="Arial"/>
            <w:sz w:val="20"/>
            <w:szCs w:val="20"/>
            <w:shd w:val="clear" w:color="auto" w:fill="F8F8F8"/>
          </w:rPr>
          <w:t>CMP388: Transmission Demand Residual (TDR) Minor Clarifications</w:t>
        </w:r>
      </w:hyperlink>
    </w:p>
    <w:p w14:paraId="128ABE18" w14:textId="33CD013E" w:rsidR="00DE3208" w:rsidRPr="00E13AAB" w:rsidRDefault="00200D33" w:rsidP="00F464CC">
      <w:pPr>
        <w:pStyle w:val="ListParagraph"/>
        <w:numPr>
          <w:ilvl w:val="0"/>
          <w:numId w:val="16"/>
        </w:numPr>
        <w:rPr>
          <w:sz w:val="20"/>
          <w:szCs w:val="20"/>
        </w:rPr>
      </w:pPr>
      <w:hyperlink r:id="rId29" w:history="1">
        <w:r w:rsidR="00671A6D" w:rsidRPr="00E13AAB">
          <w:rPr>
            <w:rStyle w:val="Hyperlink"/>
            <w:rFonts w:cs="Arial"/>
            <w:sz w:val="20"/>
            <w:szCs w:val="20"/>
            <w:shd w:val="clear" w:color="auto" w:fill="FFFFFF"/>
          </w:rPr>
          <w:t>CMP389: Transmission Demand Residual (TDR) band boundaries updates</w:t>
        </w:r>
      </w:hyperlink>
    </w:p>
    <w:p w14:paraId="743A5C8F" w14:textId="77777777" w:rsidR="009446C6" w:rsidRDefault="009446C6" w:rsidP="00F464CC"/>
    <w:p w14:paraId="7DFDDDD2" w14:textId="77777777" w:rsidR="00AF0BDD" w:rsidRDefault="00AF0BDD" w:rsidP="00AF0BDD"/>
    <w:p w14:paraId="0F33B582" w14:textId="77777777" w:rsidR="00AF0BDD" w:rsidRPr="007A770E" w:rsidRDefault="00AF0BDD" w:rsidP="007A770E">
      <w:pPr>
        <w:pStyle w:val="CA7"/>
      </w:pPr>
      <w:bookmarkStart w:id="65" w:name="_Toc74204576"/>
      <w:r w:rsidRPr="007A770E">
        <w:t>Annexes</w:t>
      </w:r>
      <w:bookmarkEnd w:id="65"/>
    </w:p>
    <w:tbl>
      <w:tblPr>
        <w:tblStyle w:val="TableGrid1"/>
        <w:tblW w:w="9493" w:type="dxa"/>
        <w:tblLook w:val="04A0" w:firstRow="1" w:lastRow="0" w:firstColumn="1" w:lastColumn="0" w:noHBand="0" w:noVBand="1"/>
      </w:tblPr>
      <w:tblGrid>
        <w:gridCol w:w="2263"/>
        <w:gridCol w:w="7230"/>
      </w:tblGrid>
      <w:tr w:rsidR="00923426" w:rsidRPr="00B27233" w14:paraId="52C8BC82" w14:textId="77777777" w:rsidTr="002B17F9">
        <w:tc>
          <w:tcPr>
            <w:tcW w:w="2263" w:type="dxa"/>
            <w:shd w:val="clear" w:color="auto" w:fill="727274" w:themeFill="text2"/>
          </w:tcPr>
          <w:p w14:paraId="4DC6E536"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6254302B" w14:textId="77777777" w:rsidR="00923426" w:rsidRPr="00B27233" w:rsidRDefault="00923426">
            <w:pPr>
              <w:rPr>
                <w:b/>
                <w:color w:val="FFFFFF" w:themeColor="background1"/>
              </w:rPr>
            </w:pPr>
            <w:r>
              <w:rPr>
                <w:b/>
                <w:color w:val="FFFFFF" w:themeColor="background1"/>
              </w:rPr>
              <w:t>Information</w:t>
            </w:r>
          </w:p>
        </w:tc>
      </w:tr>
      <w:tr w:rsidR="00923426" w:rsidRPr="00B27233" w14:paraId="7EFB77D1" w14:textId="77777777" w:rsidTr="002B17F9">
        <w:tc>
          <w:tcPr>
            <w:tcW w:w="2263" w:type="dxa"/>
            <w:shd w:val="clear" w:color="auto" w:fill="auto"/>
          </w:tcPr>
          <w:p w14:paraId="79F4ADBA" w14:textId="77777777" w:rsidR="00923426" w:rsidRPr="006806B0" w:rsidRDefault="00923426">
            <w:r w:rsidRPr="006806B0">
              <w:t>Annex 1</w:t>
            </w:r>
          </w:p>
        </w:tc>
        <w:tc>
          <w:tcPr>
            <w:tcW w:w="7230" w:type="dxa"/>
            <w:shd w:val="clear" w:color="auto" w:fill="auto"/>
          </w:tcPr>
          <w:p w14:paraId="3AB9A4FE" w14:textId="55A5C045" w:rsidR="00923426" w:rsidRPr="006806B0" w:rsidRDefault="00923426">
            <w:r w:rsidRPr="006806B0">
              <w:t>Proposal form</w:t>
            </w:r>
            <w:r w:rsidR="003B435F">
              <w:t>s</w:t>
            </w:r>
          </w:p>
        </w:tc>
      </w:tr>
      <w:tr w:rsidR="00AE3A8E" w:rsidRPr="00B27233" w14:paraId="7C153EF5" w14:textId="77777777" w:rsidTr="002B17F9">
        <w:tc>
          <w:tcPr>
            <w:tcW w:w="2263" w:type="dxa"/>
            <w:shd w:val="clear" w:color="auto" w:fill="auto"/>
          </w:tcPr>
          <w:p w14:paraId="0EFBEB89" w14:textId="3FA2B5AA" w:rsidR="00AE3A8E" w:rsidRPr="006806B0" w:rsidRDefault="00AE3A8E">
            <w:r>
              <w:t xml:space="preserve">Annex 2 </w:t>
            </w:r>
          </w:p>
        </w:tc>
        <w:tc>
          <w:tcPr>
            <w:tcW w:w="7230" w:type="dxa"/>
            <w:shd w:val="clear" w:color="auto" w:fill="auto"/>
          </w:tcPr>
          <w:p w14:paraId="7187A6C1" w14:textId="561D3F27" w:rsidR="00AE3A8E" w:rsidRPr="006806B0" w:rsidRDefault="00AE3A8E">
            <w:r w:rsidRPr="006806B0">
              <w:t>Urgency letters</w:t>
            </w:r>
          </w:p>
        </w:tc>
      </w:tr>
      <w:tr w:rsidR="00923426" w:rsidRPr="00B27233" w14:paraId="047FC8E1" w14:textId="77777777" w:rsidTr="002B17F9">
        <w:tc>
          <w:tcPr>
            <w:tcW w:w="2263" w:type="dxa"/>
            <w:shd w:val="clear" w:color="auto" w:fill="auto"/>
          </w:tcPr>
          <w:p w14:paraId="10307B13" w14:textId="5DAAEA8E" w:rsidR="00923426" w:rsidRPr="006806B0" w:rsidRDefault="00923426">
            <w:r w:rsidRPr="006806B0">
              <w:t xml:space="preserve">Annex </w:t>
            </w:r>
            <w:r w:rsidR="00AE3A8E">
              <w:t>3</w:t>
            </w:r>
          </w:p>
        </w:tc>
        <w:tc>
          <w:tcPr>
            <w:tcW w:w="7230" w:type="dxa"/>
            <w:shd w:val="clear" w:color="auto" w:fill="auto"/>
          </w:tcPr>
          <w:p w14:paraId="2EEE3BFB" w14:textId="77777777" w:rsidR="00923426" w:rsidRPr="006806B0" w:rsidRDefault="00923426">
            <w:r w:rsidRPr="006806B0">
              <w:t xml:space="preserve">Terms of </w:t>
            </w:r>
            <w:r w:rsidR="008652B4">
              <w:t>r</w:t>
            </w:r>
            <w:r w:rsidRPr="006806B0">
              <w:t>eference</w:t>
            </w:r>
          </w:p>
        </w:tc>
      </w:tr>
      <w:tr w:rsidR="00923426" w:rsidRPr="00B27233" w14:paraId="594FC393" w14:textId="77777777" w:rsidTr="002B17F9">
        <w:tc>
          <w:tcPr>
            <w:tcW w:w="2263" w:type="dxa"/>
            <w:shd w:val="clear" w:color="auto" w:fill="auto"/>
          </w:tcPr>
          <w:p w14:paraId="1DE47304" w14:textId="742162AB" w:rsidR="00923426" w:rsidRPr="006806B0" w:rsidRDefault="00923426">
            <w:r w:rsidRPr="006806B0">
              <w:t xml:space="preserve">Annex </w:t>
            </w:r>
            <w:r w:rsidR="0022073C">
              <w:t>4</w:t>
            </w:r>
          </w:p>
        </w:tc>
        <w:tc>
          <w:tcPr>
            <w:tcW w:w="7230" w:type="dxa"/>
            <w:shd w:val="clear" w:color="auto" w:fill="auto"/>
          </w:tcPr>
          <w:p w14:paraId="601D2636" w14:textId="4FA1C5AB" w:rsidR="00923426" w:rsidRPr="006806B0" w:rsidRDefault="0022073C">
            <w:r>
              <w:t>Draft Legal Text</w:t>
            </w:r>
          </w:p>
        </w:tc>
      </w:tr>
      <w:tr w:rsidR="00923426" w:rsidRPr="00B27233" w14:paraId="61239C09" w14:textId="77777777" w:rsidTr="002B17F9">
        <w:tc>
          <w:tcPr>
            <w:tcW w:w="2263" w:type="dxa"/>
            <w:shd w:val="clear" w:color="auto" w:fill="auto"/>
          </w:tcPr>
          <w:p w14:paraId="640ED610" w14:textId="77777777" w:rsidR="00923426" w:rsidRPr="006806B0" w:rsidRDefault="00923426">
            <w:r w:rsidRPr="006806B0">
              <w:t xml:space="preserve">Annex </w:t>
            </w:r>
            <w:r>
              <w:t>X</w:t>
            </w:r>
          </w:p>
        </w:tc>
        <w:tc>
          <w:tcPr>
            <w:tcW w:w="7230" w:type="dxa"/>
            <w:shd w:val="clear" w:color="auto" w:fill="auto"/>
          </w:tcPr>
          <w:p w14:paraId="283700BA" w14:textId="77777777" w:rsidR="00923426" w:rsidRPr="006806B0" w:rsidRDefault="00923426"/>
        </w:tc>
      </w:tr>
      <w:tr w:rsidR="00923426" w:rsidRPr="00B27233" w14:paraId="556A132A" w14:textId="77777777" w:rsidTr="002B17F9">
        <w:tc>
          <w:tcPr>
            <w:tcW w:w="2263" w:type="dxa"/>
            <w:shd w:val="clear" w:color="auto" w:fill="auto"/>
          </w:tcPr>
          <w:p w14:paraId="2E25F583" w14:textId="77777777" w:rsidR="00923426" w:rsidRPr="006806B0" w:rsidRDefault="00923426">
            <w:r w:rsidRPr="006806B0">
              <w:t xml:space="preserve">Annex </w:t>
            </w:r>
            <w:r>
              <w:t>X</w:t>
            </w:r>
          </w:p>
        </w:tc>
        <w:tc>
          <w:tcPr>
            <w:tcW w:w="7230" w:type="dxa"/>
            <w:shd w:val="clear" w:color="auto" w:fill="auto"/>
          </w:tcPr>
          <w:p w14:paraId="0148802E" w14:textId="77777777" w:rsidR="00923426" w:rsidRPr="006806B0" w:rsidRDefault="00923426"/>
        </w:tc>
      </w:tr>
      <w:tr w:rsidR="00923426" w:rsidRPr="00B27233" w14:paraId="3874032B" w14:textId="77777777" w:rsidTr="002B17F9">
        <w:tc>
          <w:tcPr>
            <w:tcW w:w="2263" w:type="dxa"/>
            <w:shd w:val="clear" w:color="auto" w:fill="auto"/>
          </w:tcPr>
          <w:p w14:paraId="616E23C6" w14:textId="77777777" w:rsidR="00923426" w:rsidRPr="006806B0" w:rsidRDefault="00923426"/>
        </w:tc>
        <w:tc>
          <w:tcPr>
            <w:tcW w:w="7230" w:type="dxa"/>
            <w:shd w:val="clear" w:color="auto" w:fill="auto"/>
          </w:tcPr>
          <w:p w14:paraId="595F4F5A" w14:textId="77777777" w:rsidR="00923426" w:rsidRPr="006806B0" w:rsidRDefault="00923426"/>
        </w:tc>
      </w:tr>
      <w:tr w:rsidR="00923426" w:rsidRPr="00B27233" w14:paraId="4778D20A" w14:textId="77777777" w:rsidTr="002B17F9">
        <w:tc>
          <w:tcPr>
            <w:tcW w:w="2263" w:type="dxa"/>
            <w:shd w:val="clear" w:color="auto" w:fill="auto"/>
          </w:tcPr>
          <w:p w14:paraId="55AA496F" w14:textId="77777777" w:rsidR="00923426" w:rsidRPr="00470CA5" w:rsidRDefault="00923426">
            <w:pPr>
              <w:rPr>
                <w:i/>
                <w:color w:val="00B050"/>
              </w:rPr>
            </w:pPr>
          </w:p>
        </w:tc>
        <w:tc>
          <w:tcPr>
            <w:tcW w:w="7230" w:type="dxa"/>
            <w:shd w:val="clear" w:color="auto" w:fill="auto"/>
          </w:tcPr>
          <w:p w14:paraId="00D005BD" w14:textId="77777777" w:rsidR="00923426" w:rsidRPr="00DD5A24" w:rsidRDefault="00923426"/>
        </w:tc>
      </w:tr>
      <w:tr w:rsidR="00923426" w:rsidRPr="00B27233" w14:paraId="3AE845B6" w14:textId="77777777" w:rsidTr="002B17F9">
        <w:tc>
          <w:tcPr>
            <w:tcW w:w="2263" w:type="dxa"/>
            <w:shd w:val="clear" w:color="auto" w:fill="auto"/>
          </w:tcPr>
          <w:p w14:paraId="011EB430" w14:textId="77777777" w:rsidR="00923426" w:rsidRPr="006806B0" w:rsidRDefault="00923426"/>
        </w:tc>
        <w:tc>
          <w:tcPr>
            <w:tcW w:w="7230" w:type="dxa"/>
            <w:shd w:val="clear" w:color="auto" w:fill="auto"/>
          </w:tcPr>
          <w:p w14:paraId="11F33942" w14:textId="77777777" w:rsidR="00923426" w:rsidRPr="006806B0" w:rsidRDefault="00923426"/>
        </w:tc>
      </w:tr>
      <w:tr w:rsidR="00923426" w:rsidRPr="00B27233" w14:paraId="6270360C" w14:textId="77777777" w:rsidTr="002B17F9">
        <w:tc>
          <w:tcPr>
            <w:tcW w:w="2263" w:type="dxa"/>
            <w:shd w:val="clear" w:color="auto" w:fill="auto"/>
          </w:tcPr>
          <w:p w14:paraId="7BC726F3" w14:textId="77777777" w:rsidR="00923426" w:rsidRPr="006806B0" w:rsidRDefault="00923426"/>
        </w:tc>
        <w:tc>
          <w:tcPr>
            <w:tcW w:w="7230" w:type="dxa"/>
            <w:shd w:val="clear" w:color="auto" w:fill="auto"/>
          </w:tcPr>
          <w:p w14:paraId="222E39E8" w14:textId="77777777" w:rsidR="00923426" w:rsidRPr="006806B0" w:rsidRDefault="00923426"/>
        </w:tc>
      </w:tr>
    </w:tbl>
    <w:p w14:paraId="05D6501E" w14:textId="77777777" w:rsidR="00923426" w:rsidRPr="00923426" w:rsidRDefault="00923426" w:rsidP="00923426"/>
    <w:sectPr w:rsidR="00923426" w:rsidRPr="00923426" w:rsidSect="00FB5A3B">
      <w:headerReference w:type="default" r:id="rId30"/>
      <w:footerReference w:type="default" r:id="rId3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 w:author="ESO Code Admin" w:date="2023-11-09T14:22:00Z" w:initials="ML">
    <w:p w14:paraId="7BE9A0BE" w14:textId="77777777" w:rsidR="009754B9" w:rsidRDefault="009754B9">
      <w:pPr>
        <w:pStyle w:val="CommentText"/>
      </w:pPr>
      <w:r>
        <w:rPr>
          <w:rStyle w:val="CommentReference"/>
        </w:rPr>
        <w:annotationRef/>
      </w:r>
      <w:r>
        <w:t>Come back</w:t>
      </w:r>
    </w:p>
  </w:comment>
  <w:comment w:id="36" w:author="ESO Code Admin" w:date="2023-11-09T11:41:00Z" w:initials="ML">
    <w:p w14:paraId="43252042" w14:textId="77777777" w:rsidR="00BB19F7" w:rsidRDefault="00BB19F7">
      <w:pPr>
        <w:pStyle w:val="CommentText"/>
        <w:numPr>
          <w:ilvl w:val="0"/>
          <w:numId w:val="30"/>
        </w:numPr>
        <w:ind w:left="720"/>
      </w:pPr>
      <w:r>
        <w:rPr>
          <w:rStyle w:val="CommentReference"/>
        </w:rPr>
        <w:annotationRef/>
      </w:r>
      <w:r>
        <w:t>Grace:</w:t>
      </w:r>
      <w:r>
        <w:br/>
      </w:r>
      <w:r>
        <w:rPr>
          <w:color w:val="FF0000"/>
        </w:rPr>
        <w:t>This statement needs discussion: I agree broadly but don’t think we state it that definitively. More consumption will lower the average charge ‘per customer’. It may increase the % of the residual pot assigned to that band more than the extra site brings the share within that band down (unlikely in TD4 but possible). It may change the band boundaries in time, which could put some customers in a higher band that they would be without the new connection – depending on the band the new connection is in.]</w:t>
      </w:r>
    </w:p>
  </w:comment>
  <w:comment w:id="51" w:author="Lurrentia Walker" w:date="2023-11-07T15:44:00Z" w:initials="LW">
    <w:p w14:paraId="6D1C41A0" w14:textId="07F6B9EA" w:rsidR="00FD3883" w:rsidRDefault="00FD3883">
      <w:pPr>
        <w:pStyle w:val="CommentText"/>
      </w:pPr>
      <w:r>
        <w:rPr>
          <w:rStyle w:val="CommentReference"/>
        </w:rPr>
        <w:annotationRef/>
      </w:r>
      <w:r>
        <w:t xml:space="preserve">MC to confirm with IT </w:t>
      </w:r>
    </w:p>
  </w:comment>
  <w:comment w:id="63" w:author="ESO Code Admin" w:date="2023-11-08T19:09:00Z" w:initials="ML">
    <w:p w14:paraId="2AE0C6B7" w14:textId="77777777" w:rsidR="00C03E6F" w:rsidRDefault="00C03E6F" w:rsidP="00C03E6F">
      <w:pPr>
        <w:pStyle w:val="CommentText"/>
      </w:pPr>
      <w:r>
        <w:rPr>
          <w:rStyle w:val="CommentReference"/>
        </w:rPr>
        <w:annotationRef/>
      </w:r>
      <w:r>
        <w:t xml:space="preserve">To be checked and added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BE9A0BE" w15:done="0"/>
  <w15:commentEx w15:paraId="43252042" w15:done="0"/>
  <w15:commentEx w15:paraId="6D1C41A0" w15:done="0"/>
  <w15:commentEx w15:paraId="2AE0C6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F769A0" w16cex:dateUtc="2023-11-09T14:22:00Z"/>
  <w16cex:commentExtensible w16cex:durableId="28F743FC" w16cex:dateUtc="2023-11-09T11:41:00Z"/>
  <w16cex:commentExtensible w16cex:durableId="28F4D9EA" w16cex:dateUtc="2023-11-07T15:44:00Z"/>
  <w16cex:commentExtensible w16cex:durableId="28F65B78" w16cex:dateUtc="2023-11-08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BE9A0BE" w16cid:durableId="28F769A0"/>
  <w16cid:commentId w16cid:paraId="43252042" w16cid:durableId="28F743FC"/>
  <w16cid:commentId w16cid:paraId="6D1C41A0" w16cid:durableId="28F4D9EA"/>
  <w16cid:commentId w16cid:paraId="2AE0C6B7" w16cid:durableId="28F65B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A003C" w14:textId="77777777" w:rsidR="00A71944" w:rsidRDefault="00A71944" w:rsidP="00B72663">
      <w:pPr>
        <w:spacing w:line="240" w:lineRule="auto"/>
      </w:pPr>
      <w:r>
        <w:separator/>
      </w:r>
    </w:p>
  </w:endnote>
  <w:endnote w:type="continuationSeparator" w:id="0">
    <w:p w14:paraId="00D377F3" w14:textId="77777777" w:rsidR="00A71944" w:rsidRDefault="00A71944" w:rsidP="00B72663">
      <w:pPr>
        <w:spacing w:line="240" w:lineRule="auto"/>
      </w:pPr>
      <w:r>
        <w:continuationSeparator/>
      </w:r>
    </w:p>
  </w:endnote>
  <w:endnote w:type="continuationNotice" w:id="1">
    <w:p w14:paraId="565D7CD3" w14:textId="77777777" w:rsidR="00A71944" w:rsidRDefault="00A719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CE2E4"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21531" w14:textId="77777777" w:rsidR="00A71944" w:rsidRDefault="00A71944" w:rsidP="00B72663">
      <w:pPr>
        <w:spacing w:line="240" w:lineRule="auto"/>
      </w:pPr>
      <w:r>
        <w:separator/>
      </w:r>
    </w:p>
  </w:footnote>
  <w:footnote w:type="continuationSeparator" w:id="0">
    <w:p w14:paraId="68439FEF" w14:textId="77777777" w:rsidR="00A71944" w:rsidRDefault="00A71944" w:rsidP="00B72663">
      <w:pPr>
        <w:spacing w:line="240" w:lineRule="auto"/>
      </w:pPr>
      <w:r>
        <w:continuationSeparator/>
      </w:r>
    </w:p>
  </w:footnote>
  <w:footnote w:type="continuationNotice" w:id="1">
    <w:p w14:paraId="24E04700" w14:textId="77777777" w:rsidR="00A71944" w:rsidRDefault="00A71944">
      <w:pPr>
        <w:spacing w:line="240" w:lineRule="auto"/>
      </w:pPr>
    </w:p>
  </w:footnote>
  <w:footnote w:id="2">
    <w:p w14:paraId="7750751E" w14:textId="098F98F2" w:rsidR="00E64B7E" w:rsidRDefault="00E64B7E">
      <w:pPr>
        <w:pStyle w:val="FootnoteText"/>
      </w:pPr>
      <w:r>
        <w:rPr>
          <w:rStyle w:val="FootnoteReference"/>
        </w:rPr>
        <w:footnoteRef/>
      </w:r>
      <w:r>
        <w:t xml:space="preserve"> </w:t>
      </w:r>
      <w:r w:rsidR="00FF7CFA">
        <w:t xml:space="preserve">See </w:t>
      </w:r>
      <w:r w:rsidR="001A2211">
        <w:t>‘</w:t>
      </w:r>
      <w:r w:rsidR="00FF7CFA">
        <w:t>Reference Material</w:t>
      </w:r>
      <w:r w:rsidR="001A2211">
        <w:t>’</w:t>
      </w:r>
      <w:r w:rsidR="00FF7CFA">
        <w:t xml:space="preserve"> for the suite of the Transmission Demand Residual </w:t>
      </w:r>
      <w:r w:rsidR="00771333">
        <w:t>modifications.</w:t>
      </w:r>
    </w:p>
  </w:footnote>
  <w:footnote w:id="3">
    <w:p w14:paraId="09635BAB"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4596C" w14:textId="14A0BD2C" w:rsidR="000E6646" w:rsidRDefault="009446C6" w:rsidP="000E6646">
    <w:pPr>
      <w:pStyle w:val="Header"/>
      <w:ind w:left="720" w:firstLine="720"/>
      <w:jc w:val="right"/>
    </w:pPr>
    <w:bookmarkStart w:id="66" w:name="_Hlk31876634"/>
    <w:bookmarkStart w:id="67" w:name="_Hlk31876635"/>
    <w:r>
      <w:tab/>
    </w:r>
    <w:bookmarkEnd w:id="66"/>
    <w:bookmarkEnd w:id="67"/>
    <w:r w:rsidR="004B767D">
      <w:t xml:space="preserve">Workgroup </w:t>
    </w:r>
    <w:r w:rsidR="00CC5D94">
      <w:t>Consultation</w:t>
    </w:r>
    <w:r w:rsidR="000E6646">
      <w:t xml:space="preserve"> </w:t>
    </w:r>
    <w:r w:rsidR="000E6646" w:rsidRPr="003A3E8A">
      <w:t>CMP</w:t>
    </w:r>
    <w:r w:rsidR="003A3E8A" w:rsidRPr="003A3E8A">
      <w:t>425</w:t>
    </w:r>
    <w:r w:rsidR="000E6646">
      <w:t xml:space="preserve"> </w:t>
    </w:r>
  </w:p>
  <w:p w14:paraId="22977228" w14:textId="5CD94D3D"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015E21CA" wp14:editId="1342EBF9">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B561F5">
      <w:t>10 November 2023</w:t>
    </w:r>
  </w:p>
  <w:p w14:paraId="27032DFE"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45F05"/>
    <w:multiLevelType w:val="hybridMultilevel"/>
    <w:tmpl w:val="D996DE7A"/>
    <w:lvl w:ilvl="0" w:tplc="FC84055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741EAB"/>
    <w:multiLevelType w:val="hybridMultilevel"/>
    <w:tmpl w:val="94E82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00C18"/>
    <w:multiLevelType w:val="hybridMultilevel"/>
    <w:tmpl w:val="68BA1224"/>
    <w:lvl w:ilvl="0" w:tplc="5004184C">
      <w:start w:val="1"/>
      <w:numFmt w:val="bullet"/>
      <w:lvlText w:val="•"/>
      <w:lvlJc w:val="left"/>
      <w:pPr>
        <w:tabs>
          <w:tab w:val="num" w:pos="720"/>
        </w:tabs>
        <w:ind w:left="720" w:hanging="360"/>
      </w:pPr>
      <w:rPr>
        <w:rFonts w:ascii="Arial" w:hAnsi="Arial" w:hint="default"/>
      </w:rPr>
    </w:lvl>
    <w:lvl w:ilvl="1" w:tplc="87B829C8" w:tentative="1">
      <w:start w:val="1"/>
      <w:numFmt w:val="bullet"/>
      <w:lvlText w:val="•"/>
      <w:lvlJc w:val="left"/>
      <w:pPr>
        <w:tabs>
          <w:tab w:val="num" w:pos="1440"/>
        </w:tabs>
        <w:ind w:left="1440" w:hanging="360"/>
      </w:pPr>
      <w:rPr>
        <w:rFonts w:ascii="Arial" w:hAnsi="Arial" w:hint="default"/>
      </w:rPr>
    </w:lvl>
    <w:lvl w:ilvl="2" w:tplc="43CE8A5A" w:tentative="1">
      <w:start w:val="1"/>
      <w:numFmt w:val="bullet"/>
      <w:lvlText w:val="•"/>
      <w:lvlJc w:val="left"/>
      <w:pPr>
        <w:tabs>
          <w:tab w:val="num" w:pos="2160"/>
        </w:tabs>
        <w:ind w:left="2160" w:hanging="360"/>
      </w:pPr>
      <w:rPr>
        <w:rFonts w:ascii="Arial" w:hAnsi="Arial" w:hint="default"/>
      </w:rPr>
    </w:lvl>
    <w:lvl w:ilvl="3" w:tplc="FF8E91EE" w:tentative="1">
      <w:start w:val="1"/>
      <w:numFmt w:val="bullet"/>
      <w:lvlText w:val="•"/>
      <w:lvlJc w:val="left"/>
      <w:pPr>
        <w:tabs>
          <w:tab w:val="num" w:pos="2880"/>
        </w:tabs>
        <w:ind w:left="2880" w:hanging="360"/>
      </w:pPr>
      <w:rPr>
        <w:rFonts w:ascii="Arial" w:hAnsi="Arial" w:hint="default"/>
      </w:rPr>
    </w:lvl>
    <w:lvl w:ilvl="4" w:tplc="D5E68636" w:tentative="1">
      <w:start w:val="1"/>
      <w:numFmt w:val="bullet"/>
      <w:lvlText w:val="•"/>
      <w:lvlJc w:val="left"/>
      <w:pPr>
        <w:tabs>
          <w:tab w:val="num" w:pos="3600"/>
        </w:tabs>
        <w:ind w:left="3600" w:hanging="360"/>
      </w:pPr>
      <w:rPr>
        <w:rFonts w:ascii="Arial" w:hAnsi="Arial" w:hint="default"/>
      </w:rPr>
    </w:lvl>
    <w:lvl w:ilvl="5" w:tplc="434641F4" w:tentative="1">
      <w:start w:val="1"/>
      <w:numFmt w:val="bullet"/>
      <w:lvlText w:val="•"/>
      <w:lvlJc w:val="left"/>
      <w:pPr>
        <w:tabs>
          <w:tab w:val="num" w:pos="4320"/>
        </w:tabs>
        <w:ind w:left="4320" w:hanging="360"/>
      </w:pPr>
      <w:rPr>
        <w:rFonts w:ascii="Arial" w:hAnsi="Arial" w:hint="default"/>
      </w:rPr>
    </w:lvl>
    <w:lvl w:ilvl="6" w:tplc="882EB912" w:tentative="1">
      <w:start w:val="1"/>
      <w:numFmt w:val="bullet"/>
      <w:lvlText w:val="•"/>
      <w:lvlJc w:val="left"/>
      <w:pPr>
        <w:tabs>
          <w:tab w:val="num" w:pos="5040"/>
        </w:tabs>
        <w:ind w:left="5040" w:hanging="360"/>
      </w:pPr>
      <w:rPr>
        <w:rFonts w:ascii="Arial" w:hAnsi="Arial" w:hint="default"/>
      </w:rPr>
    </w:lvl>
    <w:lvl w:ilvl="7" w:tplc="98649F48" w:tentative="1">
      <w:start w:val="1"/>
      <w:numFmt w:val="bullet"/>
      <w:lvlText w:val="•"/>
      <w:lvlJc w:val="left"/>
      <w:pPr>
        <w:tabs>
          <w:tab w:val="num" w:pos="5760"/>
        </w:tabs>
        <w:ind w:left="5760" w:hanging="360"/>
      </w:pPr>
      <w:rPr>
        <w:rFonts w:ascii="Arial" w:hAnsi="Arial" w:hint="default"/>
      </w:rPr>
    </w:lvl>
    <w:lvl w:ilvl="8" w:tplc="3CE237E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8" w15:restartNumberingAfterBreak="0">
    <w:nsid w:val="77217312"/>
    <w:multiLevelType w:val="hybridMultilevel"/>
    <w:tmpl w:val="AB0219EC"/>
    <w:lvl w:ilvl="0" w:tplc="FB069910">
      <w:start w:val="1"/>
      <w:numFmt w:val="bullet"/>
      <w:lvlText w:val=""/>
      <w:lvlJc w:val="left"/>
      <w:pPr>
        <w:ind w:left="1440" w:hanging="360"/>
      </w:pPr>
      <w:rPr>
        <w:rFonts w:ascii="Symbol" w:hAnsi="Symbol"/>
      </w:rPr>
    </w:lvl>
    <w:lvl w:ilvl="1" w:tplc="9222C522">
      <w:start w:val="1"/>
      <w:numFmt w:val="bullet"/>
      <w:lvlText w:val=""/>
      <w:lvlJc w:val="left"/>
      <w:pPr>
        <w:ind w:left="1440" w:hanging="360"/>
      </w:pPr>
      <w:rPr>
        <w:rFonts w:ascii="Symbol" w:hAnsi="Symbol"/>
      </w:rPr>
    </w:lvl>
    <w:lvl w:ilvl="2" w:tplc="497EEC02">
      <w:start w:val="1"/>
      <w:numFmt w:val="bullet"/>
      <w:lvlText w:val=""/>
      <w:lvlJc w:val="left"/>
      <w:pPr>
        <w:ind w:left="1440" w:hanging="360"/>
      </w:pPr>
      <w:rPr>
        <w:rFonts w:ascii="Symbol" w:hAnsi="Symbol"/>
      </w:rPr>
    </w:lvl>
    <w:lvl w:ilvl="3" w:tplc="96EA0A22">
      <w:start w:val="1"/>
      <w:numFmt w:val="bullet"/>
      <w:lvlText w:val=""/>
      <w:lvlJc w:val="left"/>
      <w:pPr>
        <w:ind w:left="1440" w:hanging="360"/>
      </w:pPr>
      <w:rPr>
        <w:rFonts w:ascii="Symbol" w:hAnsi="Symbol"/>
      </w:rPr>
    </w:lvl>
    <w:lvl w:ilvl="4" w:tplc="13FE387A">
      <w:start w:val="1"/>
      <w:numFmt w:val="bullet"/>
      <w:lvlText w:val=""/>
      <w:lvlJc w:val="left"/>
      <w:pPr>
        <w:ind w:left="1440" w:hanging="360"/>
      </w:pPr>
      <w:rPr>
        <w:rFonts w:ascii="Symbol" w:hAnsi="Symbol"/>
      </w:rPr>
    </w:lvl>
    <w:lvl w:ilvl="5" w:tplc="1E2E2F8C">
      <w:start w:val="1"/>
      <w:numFmt w:val="bullet"/>
      <w:lvlText w:val=""/>
      <w:lvlJc w:val="left"/>
      <w:pPr>
        <w:ind w:left="1440" w:hanging="360"/>
      </w:pPr>
      <w:rPr>
        <w:rFonts w:ascii="Symbol" w:hAnsi="Symbol"/>
      </w:rPr>
    </w:lvl>
    <w:lvl w:ilvl="6" w:tplc="9DAE874A">
      <w:start w:val="1"/>
      <w:numFmt w:val="bullet"/>
      <w:lvlText w:val=""/>
      <w:lvlJc w:val="left"/>
      <w:pPr>
        <w:ind w:left="1440" w:hanging="360"/>
      </w:pPr>
      <w:rPr>
        <w:rFonts w:ascii="Symbol" w:hAnsi="Symbol"/>
      </w:rPr>
    </w:lvl>
    <w:lvl w:ilvl="7" w:tplc="8EE69C20">
      <w:start w:val="1"/>
      <w:numFmt w:val="bullet"/>
      <w:lvlText w:val=""/>
      <w:lvlJc w:val="left"/>
      <w:pPr>
        <w:ind w:left="1440" w:hanging="360"/>
      </w:pPr>
      <w:rPr>
        <w:rFonts w:ascii="Symbol" w:hAnsi="Symbol"/>
      </w:rPr>
    </w:lvl>
    <w:lvl w:ilvl="8" w:tplc="F8A44214">
      <w:start w:val="1"/>
      <w:numFmt w:val="bullet"/>
      <w:lvlText w:val=""/>
      <w:lvlJc w:val="left"/>
      <w:pPr>
        <w:ind w:left="1440" w:hanging="360"/>
      </w:pPr>
      <w:rPr>
        <w:rFonts w:ascii="Symbol" w:hAnsi="Symbol"/>
      </w:rPr>
    </w:lvl>
  </w:abstractNum>
  <w:abstractNum w:abstractNumId="29"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5348842">
    <w:abstractNumId w:val="11"/>
  </w:num>
  <w:num w:numId="2" w16cid:durableId="1818951905">
    <w:abstractNumId w:val="3"/>
  </w:num>
  <w:num w:numId="3" w16cid:durableId="1573852261">
    <w:abstractNumId w:val="22"/>
  </w:num>
  <w:num w:numId="4" w16cid:durableId="1824354167">
    <w:abstractNumId w:val="24"/>
  </w:num>
  <w:num w:numId="5" w16cid:durableId="2054188534">
    <w:abstractNumId w:val="14"/>
  </w:num>
  <w:num w:numId="6" w16cid:durableId="1107045907">
    <w:abstractNumId w:val="7"/>
  </w:num>
  <w:num w:numId="7" w16cid:durableId="1770807538">
    <w:abstractNumId w:val="15"/>
  </w:num>
  <w:num w:numId="8" w16cid:durableId="383409423">
    <w:abstractNumId w:val="2"/>
  </w:num>
  <w:num w:numId="9" w16cid:durableId="1768117906">
    <w:abstractNumId w:val="21"/>
  </w:num>
  <w:num w:numId="10" w16cid:durableId="948199177">
    <w:abstractNumId w:val="5"/>
  </w:num>
  <w:num w:numId="11" w16cid:durableId="632640383">
    <w:abstractNumId w:val="10"/>
  </w:num>
  <w:num w:numId="12" w16cid:durableId="973217539">
    <w:abstractNumId w:val="18"/>
  </w:num>
  <w:num w:numId="13" w16cid:durableId="1993369373">
    <w:abstractNumId w:val="20"/>
  </w:num>
  <w:num w:numId="14" w16cid:durableId="734860053">
    <w:abstractNumId w:val="29"/>
  </w:num>
  <w:num w:numId="15" w16cid:durableId="699161961">
    <w:abstractNumId w:val="19"/>
  </w:num>
  <w:num w:numId="16" w16cid:durableId="1915045922">
    <w:abstractNumId w:val="12"/>
  </w:num>
  <w:num w:numId="17" w16cid:durableId="395058570">
    <w:abstractNumId w:val="8"/>
  </w:num>
  <w:num w:numId="18" w16cid:durableId="937448017">
    <w:abstractNumId w:val="17"/>
  </w:num>
  <w:num w:numId="19" w16cid:durableId="460852733">
    <w:abstractNumId w:val="25"/>
  </w:num>
  <w:num w:numId="20" w16cid:durableId="1528180615">
    <w:abstractNumId w:val="1"/>
  </w:num>
  <w:num w:numId="21" w16cid:durableId="10775551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770156">
    <w:abstractNumId w:val="9"/>
  </w:num>
  <w:num w:numId="28" w16cid:durableId="948853075">
    <w:abstractNumId w:val="0"/>
  </w:num>
  <w:num w:numId="29" w16cid:durableId="2038919315">
    <w:abstractNumId w:val="23"/>
  </w:num>
  <w:num w:numId="30" w16cid:durableId="861865848">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SO Code Admin">
    <w15:presenceInfo w15:providerId="None" w15:userId="ESO Code Admin"/>
  </w15:person>
  <w15:person w15:author="Lurrentia Walker">
    <w15:presenceInfo w15:providerId="None" w15:userId="Lurrentia Wal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5F0"/>
    <w:rsid w:val="00001E89"/>
    <w:rsid w:val="0000492F"/>
    <w:rsid w:val="00005993"/>
    <w:rsid w:val="00013C6E"/>
    <w:rsid w:val="00015BB2"/>
    <w:rsid w:val="0001641F"/>
    <w:rsid w:val="000168BF"/>
    <w:rsid w:val="000175B7"/>
    <w:rsid w:val="00017685"/>
    <w:rsid w:val="00021DFC"/>
    <w:rsid w:val="00022F9A"/>
    <w:rsid w:val="000231CE"/>
    <w:rsid w:val="000231E6"/>
    <w:rsid w:val="00027FD9"/>
    <w:rsid w:val="00030896"/>
    <w:rsid w:val="00040531"/>
    <w:rsid w:val="00043548"/>
    <w:rsid w:val="00045774"/>
    <w:rsid w:val="00046132"/>
    <w:rsid w:val="00050444"/>
    <w:rsid w:val="000529C6"/>
    <w:rsid w:val="00053B28"/>
    <w:rsid w:val="00054F28"/>
    <w:rsid w:val="00056DC8"/>
    <w:rsid w:val="000606B0"/>
    <w:rsid w:val="00060B91"/>
    <w:rsid w:val="00062D6E"/>
    <w:rsid w:val="000648DE"/>
    <w:rsid w:val="000670BD"/>
    <w:rsid w:val="000671F7"/>
    <w:rsid w:val="00067911"/>
    <w:rsid w:val="00073241"/>
    <w:rsid w:val="0007364E"/>
    <w:rsid w:val="00074E2B"/>
    <w:rsid w:val="000823A6"/>
    <w:rsid w:val="00082DE3"/>
    <w:rsid w:val="00084406"/>
    <w:rsid w:val="00084D1C"/>
    <w:rsid w:val="00084D52"/>
    <w:rsid w:val="000902D3"/>
    <w:rsid w:val="00091599"/>
    <w:rsid w:val="0009198F"/>
    <w:rsid w:val="00093E36"/>
    <w:rsid w:val="000944BA"/>
    <w:rsid w:val="0009460E"/>
    <w:rsid w:val="000966D6"/>
    <w:rsid w:val="000A1DAD"/>
    <w:rsid w:val="000A4F46"/>
    <w:rsid w:val="000A5421"/>
    <w:rsid w:val="000B2470"/>
    <w:rsid w:val="000B513F"/>
    <w:rsid w:val="000B5F69"/>
    <w:rsid w:val="000C0733"/>
    <w:rsid w:val="000D287B"/>
    <w:rsid w:val="000D3BAC"/>
    <w:rsid w:val="000D3F4E"/>
    <w:rsid w:val="000D5C05"/>
    <w:rsid w:val="000D61EF"/>
    <w:rsid w:val="000D74DF"/>
    <w:rsid w:val="000E0B57"/>
    <w:rsid w:val="000E18C2"/>
    <w:rsid w:val="000E2957"/>
    <w:rsid w:val="000E60D5"/>
    <w:rsid w:val="000E6646"/>
    <w:rsid w:val="000E6D54"/>
    <w:rsid w:val="000E7929"/>
    <w:rsid w:val="000F0E64"/>
    <w:rsid w:val="000F26AE"/>
    <w:rsid w:val="000F2A95"/>
    <w:rsid w:val="000F3AB8"/>
    <w:rsid w:val="000F5F87"/>
    <w:rsid w:val="000F63B0"/>
    <w:rsid w:val="000F7029"/>
    <w:rsid w:val="000F7116"/>
    <w:rsid w:val="00102251"/>
    <w:rsid w:val="001030DA"/>
    <w:rsid w:val="001065FC"/>
    <w:rsid w:val="00106A1E"/>
    <w:rsid w:val="00106F6A"/>
    <w:rsid w:val="00107026"/>
    <w:rsid w:val="00114732"/>
    <w:rsid w:val="00116BF1"/>
    <w:rsid w:val="001170CB"/>
    <w:rsid w:val="001229BB"/>
    <w:rsid w:val="001231CC"/>
    <w:rsid w:val="00123270"/>
    <w:rsid w:val="001243A6"/>
    <w:rsid w:val="00124EAB"/>
    <w:rsid w:val="00126BF3"/>
    <w:rsid w:val="00131EB9"/>
    <w:rsid w:val="00132BE5"/>
    <w:rsid w:val="00134758"/>
    <w:rsid w:val="00135258"/>
    <w:rsid w:val="00135753"/>
    <w:rsid w:val="0014292F"/>
    <w:rsid w:val="0014503B"/>
    <w:rsid w:val="00146801"/>
    <w:rsid w:val="00146D6A"/>
    <w:rsid w:val="0014749C"/>
    <w:rsid w:val="00147A66"/>
    <w:rsid w:val="001517C2"/>
    <w:rsid w:val="00152FCE"/>
    <w:rsid w:val="00153022"/>
    <w:rsid w:val="00153284"/>
    <w:rsid w:val="0015556E"/>
    <w:rsid w:val="0015580D"/>
    <w:rsid w:val="00156B5A"/>
    <w:rsid w:val="001578DC"/>
    <w:rsid w:val="00160116"/>
    <w:rsid w:val="00161EBD"/>
    <w:rsid w:val="001621EE"/>
    <w:rsid w:val="001630D8"/>
    <w:rsid w:val="00163B43"/>
    <w:rsid w:val="00164B9A"/>
    <w:rsid w:val="001654DE"/>
    <w:rsid w:val="00165A7D"/>
    <w:rsid w:val="00165E9B"/>
    <w:rsid w:val="0016728D"/>
    <w:rsid w:val="001678ED"/>
    <w:rsid w:val="00170430"/>
    <w:rsid w:val="00170B88"/>
    <w:rsid w:val="0017158C"/>
    <w:rsid w:val="00172C15"/>
    <w:rsid w:val="00173C74"/>
    <w:rsid w:val="0017463E"/>
    <w:rsid w:val="00176E3D"/>
    <w:rsid w:val="001806FE"/>
    <w:rsid w:val="00180B84"/>
    <w:rsid w:val="00180ECC"/>
    <w:rsid w:val="0018460D"/>
    <w:rsid w:val="00184EC1"/>
    <w:rsid w:val="00185013"/>
    <w:rsid w:val="00190DF7"/>
    <w:rsid w:val="00192CBE"/>
    <w:rsid w:val="0019365D"/>
    <w:rsid w:val="00193C25"/>
    <w:rsid w:val="00193D6B"/>
    <w:rsid w:val="00194A34"/>
    <w:rsid w:val="001960B5"/>
    <w:rsid w:val="001A07BA"/>
    <w:rsid w:val="001A10AC"/>
    <w:rsid w:val="001A2211"/>
    <w:rsid w:val="001A2365"/>
    <w:rsid w:val="001A29C3"/>
    <w:rsid w:val="001A56FD"/>
    <w:rsid w:val="001A5BB0"/>
    <w:rsid w:val="001B67BB"/>
    <w:rsid w:val="001B7BC4"/>
    <w:rsid w:val="001C731C"/>
    <w:rsid w:val="001D05D0"/>
    <w:rsid w:val="001D1336"/>
    <w:rsid w:val="001D1C20"/>
    <w:rsid w:val="001D6FA3"/>
    <w:rsid w:val="001D7DBF"/>
    <w:rsid w:val="001E1568"/>
    <w:rsid w:val="001E22EA"/>
    <w:rsid w:val="001E2D15"/>
    <w:rsid w:val="001E58C4"/>
    <w:rsid w:val="001E62A5"/>
    <w:rsid w:val="001E658F"/>
    <w:rsid w:val="001E6AE3"/>
    <w:rsid w:val="001E796B"/>
    <w:rsid w:val="001F11FC"/>
    <w:rsid w:val="001F1E9B"/>
    <w:rsid w:val="001F2C94"/>
    <w:rsid w:val="001F45DF"/>
    <w:rsid w:val="001F4808"/>
    <w:rsid w:val="001F6F6D"/>
    <w:rsid w:val="00200103"/>
    <w:rsid w:val="00201813"/>
    <w:rsid w:val="0020273F"/>
    <w:rsid w:val="00206B54"/>
    <w:rsid w:val="002078C5"/>
    <w:rsid w:val="00210679"/>
    <w:rsid w:val="00210ABB"/>
    <w:rsid w:val="00210D4C"/>
    <w:rsid w:val="00211F18"/>
    <w:rsid w:val="00212E1F"/>
    <w:rsid w:val="002130F8"/>
    <w:rsid w:val="002139C8"/>
    <w:rsid w:val="0021749E"/>
    <w:rsid w:val="0022073C"/>
    <w:rsid w:val="00220FCF"/>
    <w:rsid w:val="00222A8B"/>
    <w:rsid w:val="00224793"/>
    <w:rsid w:val="002254FD"/>
    <w:rsid w:val="00226DC2"/>
    <w:rsid w:val="00231DDD"/>
    <w:rsid w:val="00235C06"/>
    <w:rsid w:val="00236223"/>
    <w:rsid w:val="002430A3"/>
    <w:rsid w:val="00243D34"/>
    <w:rsid w:val="00244B63"/>
    <w:rsid w:val="002517AE"/>
    <w:rsid w:val="00251E4A"/>
    <w:rsid w:val="00254ADD"/>
    <w:rsid w:val="002566EC"/>
    <w:rsid w:val="00261885"/>
    <w:rsid w:val="00261D90"/>
    <w:rsid w:val="00263A20"/>
    <w:rsid w:val="002647A9"/>
    <w:rsid w:val="00266492"/>
    <w:rsid w:val="0026734E"/>
    <w:rsid w:val="00267F0D"/>
    <w:rsid w:val="0027066F"/>
    <w:rsid w:val="002708B1"/>
    <w:rsid w:val="00270BA6"/>
    <w:rsid w:val="00270EB2"/>
    <w:rsid w:val="00270F36"/>
    <w:rsid w:val="00271423"/>
    <w:rsid w:val="00271A5E"/>
    <w:rsid w:val="002729E3"/>
    <w:rsid w:val="00272E83"/>
    <w:rsid w:val="00273BB2"/>
    <w:rsid w:val="00274639"/>
    <w:rsid w:val="00281BBF"/>
    <w:rsid w:val="00281C2D"/>
    <w:rsid w:val="00283D11"/>
    <w:rsid w:val="002845EA"/>
    <w:rsid w:val="002862F2"/>
    <w:rsid w:val="002869CA"/>
    <w:rsid w:val="002901C1"/>
    <w:rsid w:val="00290684"/>
    <w:rsid w:val="002912C9"/>
    <w:rsid w:val="00294265"/>
    <w:rsid w:val="00294408"/>
    <w:rsid w:val="002A08D6"/>
    <w:rsid w:val="002A116D"/>
    <w:rsid w:val="002A43B4"/>
    <w:rsid w:val="002A5369"/>
    <w:rsid w:val="002A5541"/>
    <w:rsid w:val="002A5637"/>
    <w:rsid w:val="002A585F"/>
    <w:rsid w:val="002A7BA5"/>
    <w:rsid w:val="002B1734"/>
    <w:rsid w:val="002B17F9"/>
    <w:rsid w:val="002B3D9E"/>
    <w:rsid w:val="002B4090"/>
    <w:rsid w:val="002B5D8E"/>
    <w:rsid w:val="002C03E1"/>
    <w:rsid w:val="002C286A"/>
    <w:rsid w:val="002C2A19"/>
    <w:rsid w:val="002C44EC"/>
    <w:rsid w:val="002C657A"/>
    <w:rsid w:val="002C7437"/>
    <w:rsid w:val="002C7AB7"/>
    <w:rsid w:val="002D28DB"/>
    <w:rsid w:val="002E15E7"/>
    <w:rsid w:val="002E1F4C"/>
    <w:rsid w:val="002E3590"/>
    <w:rsid w:val="002E3614"/>
    <w:rsid w:val="002F2733"/>
    <w:rsid w:val="002F3989"/>
    <w:rsid w:val="002F6B49"/>
    <w:rsid w:val="003011FF"/>
    <w:rsid w:val="003017F4"/>
    <w:rsid w:val="00302241"/>
    <w:rsid w:val="00302955"/>
    <w:rsid w:val="00303258"/>
    <w:rsid w:val="00306125"/>
    <w:rsid w:val="00315A64"/>
    <w:rsid w:val="00320544"/>
    <w:rsid w:val="003216FE"/>
    <w:rsid w:val="00321BDB"/>
    <w:rsid w:val="0032252A"/>
    <w:rsid w:val="00327060"/>
    <w:rsid w:val="0032708B"/>
    <w:rsid w:val="003274E1"/>
    <w:rsid w:val="00332DFE"/>
    <w:rsid w:val="003330B9"/>
    <w:rsid w:val="003332D9"/>
    <w:rsid w:val="0033467C"/>
    <w:rsid w:val="00335BD4"/>
    <w:rsid w:val="00336F54"/>
    <w:rsid w:val="0033729F"/>
    <w:rsid w:val="00337740"/>
    <w:rsid w:val="0034302E"/>
    <w:rsid w:val="00343350"/>
    <w:rsid w:val="00343E7E"/>
    <w:rsid w:val="0034456B"/>
    <w:rsid w:val="00345D59"/>
    <w:rsid w:val="003469DE"/>
    <w:rsid w:val="00346A2A"/>
    <w:rsid w:val="00346A99"/>
    <w:rsid w:val="00347E75"/>
    <w:rsid w:val="00350420"/>
    <w:rsid w:val="003524F3"/>
    <w:rsid w:val="00355495"/>
    <w:rsid w:val="00355D26"/>
    <w:rsid w:val="00356F28"/>
    <w:rsid w:val="00362365"/>
    <w:rsid w:val="0036337D"/>
    <w:rsid w:val="0036369D"/>
    <w:rsid w:val="003647DA"/>
    <w:rsid w:val="00364E65"/>
    <w:rsid w:val="00365D76"/>
    <w:rsid w:val="00365E22"/>
    <w:rsid w:val="003667D8"/>
    <w:rsid w:val="00366D97"/>
    <w:rsid w:val="003672E5"/>
    <w:rsid w:val="00370E81"/>
    <w:rsid w:val="00371273"/>
    <w:rsid w:val="00373651"/>
    <w:rsid w:val="00374051"/>
    <w:rsid w:val="00376991"/>
    <w:rsid w:val="00376C25"/>
    <w:rsid w:val="0037712D"/>
    <w:rsid w:val="003773B8"/>
    <w:rsid w:val="003842F5"/>
    <w:rsid w:val="00384C73"/>
    <w:rsid w:val="00384E58"/>
    <w:rsid w:val="003855BD"/>
    <w:rsid w:val="00390348"/>
    <w:rsid w:val="0039436B"/>
    <w:rsid w:val="003A0208"/>
    <w:rsid w:val="003A3E8A"/>
    <w:rsid w:val="003A5606"/>
    <w:rsid w:val="003A7C77"/>
    <w:rsid w:val="003B1469"/>
    <w:rsid w:val="003B435F"/>
    <w:rsid w:val="003B47A0"/>
    <w:rsid w:val="003B7D01"/>
    <w:rsid w:val="003C2A39"/>
    <w:rsid w:val="003C41A8"/>
    <w:rsid w:val="003C60AD"/>
    <w:rsid w:val="003C615D"/>
    <w:rsid w:val="003D0544"/>
    <w:rsid w:val="003D0E36"/>
    <w:rsid w:val="003D13EB"/>
    <w:rsid w:val="003D1CDF"/>
    <w:rsid w:val="003D22DA"/>
    <w:rsid w:val="003D2DD5"/>
    <w:rsid w:val="003D6BF3"/>
    <w:rsid w:val="003E5D76"/>
    <w:rsid w:val="003F078C"/>
    <w:rsid w:val="003F1CB0"/>
    <w:rsid w:val="003F2613"/>
    <w:rsid w:val="003F5729"/>
    <w:rsid w:val="003F6225"/>
    <w:rsid w:val="003F7C8D"/>
    <w:rsid w:val="00400020"/>
    <w:rsid w:val="004019D7"/>
    <w:rsid w:val="004045AE"/>
    <w:rsid w:val="0040709A"/>
    <w:rsid w:val="00407886"/>
    <w:rsid w:val="004131B9"/>
    <w:rsid w:val="004155F0"/>
    <w:rsid w:val="004162CB"/>
    <w:rsid w:val="00417899"/>
    <w:rsid w:val="00423A09"/>
    <w:rsid w:val="00424239"/>
    <w:rsid w:val="00425E47"/>
    <w:rsid w:val="00432E48"/>
    <w:rsid w:val="0043504A"/>
    <w:rsid w:val="00435F26"/>
    <w:rsid w:val="00437213"/>
    <w:rsid w:val="00437253"/>
    <w:rsid w:val="004406AF"/>
    <w:rsid w:val="004449B7"/>
    <w:rsid w:val="00444E7E"/>
    <w:rsid w:val="00450AB9"/>
    <w:rsid w:val="004606F0"/>
    <w:rsid w:val="00462726"/>
    <w:rsid w:val="00466B1B"/>
    <w:rsid w:val="00466C1E"/>
    <w:rsid w:val="004673EE"/>
    <w:rsid w:val="00470B5B"/>
    <w:rsid w:val="00470CA5"/>
    <w:rsid w:val="00470FE1"/>
    <w:rsid w:val="00471123"/>
    <w:rsid w:val="00474A24"/>
    <w:rsid w:val="00476203"/>
    <w:rsid w:val="00477340"/>
    <w:rsid w:val="004809DE"/>
    <w:rsid w:val="00481742"/>
    <w:rsid w:val="00482A2C"/>
    <w:rsid w:val="00484E8F"/>
    <w:rsid w:val="004853B4"/>
    <w:rsid w:val="00485AEE"/>
    <w:rsid w:val="00486A97"/>
    <w:rsid w:val="00486B0A"/>
    <w:rsid w:val="004900A7"/>
    <w:rsid w:val="00491EEB"/>
    <w:rsid w:val="0049281A"/>
    <w:rsid w:val="0049330D"/>
    <w:rsid w:val="00494910"/>
    <w:rsid w:val="004966EA"/>
    <w:rsid w:val="004A04B4"/>
    <w:rsid w:val="004A1380"/>
    <w:rsid w:val="004A13C5"/>
    <w:rsid w:val="004A2B00"/>
    <w:rsid w:val="004A4095"/>
    <w:rsid w:val="004A4FBF"/>
    <w:rsid w:val="004A5023"/>
    <w:rsid w:val="004A6C31"/>
    <w:rsid w:val="004A7F9E"/>
    <w:rsid w:val="004B0932"/>
    <w:rsid w:val="004B0946"/>
    <w:rsid w:val="004B2DC2"/>
    <w:rsid w:val="004B50E0"/>
    <w:rsid w:val="004B5F21"/>
    <w:rsid w:val="004B63CA"/>
    <w:rsid w:val="004B6EFE"/>
    <w:rsid w:val="004B767D"/>
    <w:rsid w:val="004B7BF5"/>
    <w:rsid w:val="004B7D84"/>
    <w:rsid w:val="004C037E"/>
    <w:rsid w:val="004C06DD"/>
    <w:rsid w:val="004C280A"/>
    <w:rsid w:val="004C37D2"/>
    <w:rsid w:val="004C38D2"/>
    <w:rsid w:val="004C39E3"/>
    <w:rsid w:val="004C4219"/>
    <w:rsid w:val="004C4960"/>
    <w:rsid w:val="004D12C6"/>
    <w:rsid w:val="004D193E"/>
    <w:rsid w:val="004D237E"/>
    <w:rsid w:val="004D7AC6"/>
    <w:rsid w:val="004D7B86"/>
    <w:rsid w:val="004E1A0D"/>
    <w:rsid w:val="004E402B"/>
    <w:rsid w:val="004E5C9A"/>
    <w:rsid w:val="004E796D"/>
    <w:rsid w:val="004F0329"/>
    <w:rsid w:val="004F0E44"/>
    <w:rsid w:val="004F10E6"/>
    <w:rsid w:val="004F1D17"/>
    <w:rsid w:val="004F25DB"/>
    <w:rsid w:val="004F263D"/>
    <w:rsid w:val="004F2DA0"/>
    <w:rsid w:val="004F369A"/>
    <w:rsid w:val="004F4375"/>
    <w:rsid w:val="004F4A74"/>
    <w:rsid w:val="0050011D"/>
    <w:rsid w:val="005049D5"/>
    <w:rsid w:val="00505CC9"/>
    <w:rsid w:val="00506E14"/>
    <w:rsid w:val="00507BBB"/>
    <w:rsid w:val="00510045"/>
    <w:rsid w:val="00510936"/>
    <w:rsid w:val="00513DBF"/>
    <w:rsid w:val="00514C52"/>
    <w:rsid w:val="00514E65"/>
    <w:rsid w:val="00514EE2"/>
    <w:rsid w:val="00514EED"/>
    <w:rsid w:val="00515C11"/>
    <w:rsid w:val="00515D2B"/>
    <w:rsid w:val="00517106"/>
    <w:rsid w:val="0052032E"/>
    <w:rsid w:val="0052061F"/>
    <w:rsid w:val="005216D1"/>
    <w:rsid w:val="0052751E"/>
    <w:rsid w:val="0052762F"/>
    <w:rsid w:val="005310F4"/>
    <w:rsid w:val="0053233A"/>
    <w:rsid w:val="00535B78"/>
    <w:rsid w:val="00535BCC"/>
    <w:rsid w:val="00537335"/>
    <w:rsid w:val="00540807"/>
    <w:rsid w:val="005440DD"/>
    <w:rsid w:val="0054415C"/>
    <w:rsid w:val="00550948"/>
    <w:rsid w:val="005519E8"/>
    <w:rsid w:val="005529CA"/>
    <w:rsid w:val="00553A96"/>
    <w:rsid w:val="0055663D"/>
    <w:rsid w:val="00556E7F"/>
    <w:rsid w:val="005603D9"/>
    <w:rsid w:val="005615C8"/>
    <w:rsid w:val="005620B6"/>
    <w:rsid w:val="00563F7C"/>
    <w:rsid w:val="00564462"/>
    <w:rsid w:val="0056559C"/>
    <w:rsid w:val="00565C29"/>
    <w:rsid w:val="00566ABB"/>
    <w:rsid w:val="005674AE"/>
    <w:rsid w:val="0056792D"/>
    <w:rsid w:val="00567E42"/>
    <w:rsid w:val="005705A0"/>
    <w:rsid w:val="005707E7"/>
    <w:rsid w:val="00574199"/>
    <w:rsid w:val="005764EC"/>
    <w:rsid w:val="005766CB"/>
    <w:rsid w:val="0057788A"/>
    <w:rsid w:val="00583DF8"/>
    <w:rsid w:val="005903C3"/>
    <w:rsid w:val="00591634"/>
    <w:rsid w:val="00592099"/>
    <w:rsid w:val="00593CC1"/>
    <w:rsid w:val="0059567B"/>
    <w:rsid w:val="00597161"/>
    <w:rsid w:val="005977F0"/>
    <w:rsid w:val="005A0BE7"/>
    <w:rsid w:val="005A3661"/>
    <w:rsid w:val="005A506E"/>
    <w:rsid w:val="005A544C"/>
    <w:rsid w:val="005A5733"/>
    <w:rsid w:val="005A776B"/>
    <w:rsid w:val="005B0393"/>
    <w:rsid w:val="005B15F5"/>
    <w:rsid w:val="005B1B03"/>
    <w:rsid w:val="005B302C"/>
    <w:rsid w:val="005B778B"/>
    <w:rsid w:val="005C12E8"/>
    <w:rsid w:val="005C221F"/>
    <w:rsid w:val="005C26DF"/>
    <w:rsid w:val="005C34DD"/>
    <w:rsid w:val="005C388B"/>
    <w:rsid w:val="005C5417"/>
    <w:rsid w:val="005C5D1A"/>
    <w:rsid w:val="005C5ED9"/>
    <w:rsid w:val="005C66C5"/>
    <w:rsid w:val="005C6F96"/>
    <w:rsid w:val="005D1FFA"/>
    <w:rsid w:val="005D48D2"/>
    <w:rsid w:val="005D6BFF"/>
    <w:rsid w:val="005D739B"/>
    <w:rsid w:val="005D7464"/>
    <w:rsid w:val="005D7899"/>
    <w:rsid w:val="005E1368"/>
    <w:rsid w:val="005E188C"/>
    <w:rsid w:val="005E262E"/>
    <w:rsid w:val="005E3456"/>
    <w:rsid w:val="005E5F4F"/>
    <w:rsid w:val="005E6657"/>
    <w:rsid w:val="005E693B"/>
    <w:rsid w:val="005E7B23"/>
    <w:rsid w:val="005F1965"/>
    <w:rsid w:val="005F1F93"/>
    <w:rsid w:val="005F20CF"/>
    <w:rsid w:val="005F432D"/>
    <w:rsid w:val="005F511E"/>
    <w:rsid w:val="005F7495"/>
    <w:rsid w:val="005F7701"/>
    <w:rsid w:val="0060367A"/>
    <w:rsid w:val="006048CC"/>
    <w:rsid w:val="00604BFB"/>
    <w:rsid w:val="00604C97"/>
    <w:rsid w:val="006057BF"/>
    <w:rsid w:val="00605FC8"/>
    <w:rsid w:val="00611239"/>
    <w:rsid w:val="00611AC6"/>
    <w:rsid w:val="00614E7D"/>
    <w:rsid w:val="00616962"/>
    <w:rsid w:val="0062005D"/>
    <w:rsid w:val="006217AA"/>
    <w:rsid w:val="006219D8"/>
    <w:rsid w:val="00622DC5"/>
    <w:rsid w:val="0062307E"/>
    <w:rsid w:val="00623A1D"/>
    <w:rsid w:val="00624475"/>
    <w:rsid w:val="006248EA"/>
    <w:rsid w:val="006274C1"/>
    <w:rsid w:val="006277ED"/>
    <w:rsid w:val="006304A4"/>
    <w:rsid w:val="00630DB4"/>
    <w:rsid w:val="006310EB"/>
    <w:rsid w:val="00632211"/>
    <w:rsid w:val="00633BAB"/>
    <w:rsid w:val="00636E2D"/>
    <w:rsid w:val="0063717A"/>
    <w:rsid w:val="00641817"/>
    <w:rsid w:val="006423C4"/>
    <w:rsid w:val="00644FFB"/>
    <w:rsid w:val="00645379"/>
    <w:rsid w:val="00646FBC"/>
    <w:rsid w:val="006473DE"/>
    <w:rsid w:val="00651E6B"/>
    <w:rsid w:val="0065298C"/>
    <w:rsid w:val="006533F7"/>
    <w:rsid w:val="0065371F"/>
    <w:rsid w:val="00655C32"/>
    <w:rsid w:val="00657D3D"/>
    <w:rsid w:val="0066147F"/>
    <w:rsid w:val="00663B55"/>
    <w:rsid w:val="00663F33"/>
    <w:rsid w:val="00664374"/>
    <w:rsid w:val="00666558"/>
    <w:rsid w:val="00667EDB"/>
    <w:rsid w:val="00667FF7"/>
    <w:rsid w:val="0067092C"/>
    <w:rsid w:val="00670958"/>
    <w:rsid w:val="0067149A"/>
    <w:rsid w:val="00671A6D"/>
    <w:rsid w:val="00672F83"/>
    <w:rsid w:val="00675963"/>
    <w:rsid w:val="00682F30"/>
    <w:rsid w:val="00686D60"/>
    <w:rsid w:val="006900C8"/>
    <w:rsid w:val="00690D22"/>
    <w:rsid w:val="00691DDC"/>
    <w:rsid w:val="00693CE6"/>
    <w:rsid w:val="006953BB"/>
    <w:rsid w:val="006957C5"/>
    <w:rsid w:val="00695AE0"/>
    <w:rsid w:val="00695AE8"/>
    <w:rsid w:val="00696A5C"/>
    <w:rsid w:val="00697841"/>
    <w:rsid w:val="006A0CA7"/>
    <w:rsid w:val="006A46D4"/>
    <w:rsid w:val="006A4BD9"/>
    <w:rsid w:val="006A5832"/>
    <w:rsid w:val="006B0B1A"/>
    <w:rsid w:val="006B1DDD"/>
    <w:rsid w:val="006C072F"/>
    <w:rsid w:val="006C2553"/>
    <w:rsid w:val="006C258E"/>
    <w:rsid w:val="006C4D0B"/>
    <w:rsid w:val="006C5154"/>
    <w:rsid w:val="006C610B"/>
    <w:rsid w:val="006C7FB0"/>
    <w:rsid w:val="006D08B7"/>
    <w:rsid w:val="006D212A"/>
    <w:rsid w:val="006D2743"/>
    <w:rsid w:val="006D4C0E"/>
    <w:rsid w:val="006E0BF2"/>
    <w:rsid w:val="006E0F31"/>
    <w:rsid w:val="006E2EBC"/>
    <w:rsid w:val="006E470F"/>
    <w:rsid w:val="006E5578"/>
    <w:rsid w:val="006F0613"/>
    <w:rsid w:val="006F1031"/>
    <w:rsid w:val="006F1112"/>
    <w:rsid w:val="006F19AE"/>
    <w:rsid w:val="006F1EF7"/>
    <w:rsid w:val="006F2180"/>
    <w:rsid w:val="006F27D8"/>
    <w:rsid w:val="006F374E"/>
    <w:rsid w:val="006F5D9C"/>
    <w:rsid w:val="006F7E56"/>
    <w:rsid w:val="0070195A"/>
    <w:rsid w:val="00706141"/>
    <w:rsid w:val="00711606"/>
    <w:rsid w:val="007117C9"/>
    <w:rsid w:val="007127D7"/>
    <w:rsid w:val="00713EA1"/>
    <w:rsid w:val="00714D79"/>
    <w:rsid w:val="00714E8E"/>
    <w:rsid w:val="00714EEA"/>
    <w:rsid w:val="00716992"/>
    <w:rsid w:val="00717C08"/>
    <w:rsid w:val="00720582"/>
    <w:rsid w:val="007216FB"/>
    <w:rsid w:val="00721C17"/>
    <w:rsid w:val="007228E9"/>
    <w:rsid w:val="00724F78"/>
    <w:rsid w:val="00725E3A"/>
    <w:rsid w:val="00727608"/>
    <w:rsid w:val="00727AF5"/>
    <w:rsid w:val="00730C87"/>
    <w:rsid w:val="007339F5"/>
    <w:rsid w:val="007354D2"/>
    <w:rsid w:val="007363C0"/>
    <w:rsid w:val="00737726"/>
    <w:rsid w:val="00737880"/>
    <w:rsid w:val="00740090"/>
    <w:rsid w:val="007418A9"/>
    <w:rsid w:val="0074426C"/>
    <w:rsid w:val="00744408"/>
    <w:rsid w:val="007465C6"/>
    <w:rsid w:val="0075123A"/>
    <w:rsid w:val="00751E50"/>
    <w:rsid w:val="00752C1B"/>
    <w:rsid w:val="00755828"/>
    <w:rsid w:val="0075587A"/>
    <w:rsid w:val="00755A14"/>
    <w:rsid w:val="00756C77"/>
    <w:rsid w:val="00757D53"/>
    <w:rsid w:val="007611CC"/>
    <w:rsid w:val="00761CFE"/>
    <w:rsid w:val="00764293"/>
    <w:rsid w:val="00771333"/>
    <w:rsid w:val="00771DE2"/>
    <w:rsid w:val="007759FF"/>
    <w:rsid w:val="00780AB5"/>
    <w:rsid w:val="00780BA1"/>
    <w:rsid w:val="00784122"/>
    <w:rsid w:val="00790630"/>
    <w:rsid w:val="00792BE5"/>
    <w:rsid w:val="00795251"/>
    <w:rsid w:val="00795AE5"/>
    <w:rsid w:val="007A1365"/>
    <w:rsid w:val="007A203E"/>
    <w:rsid w:val="007A23AE"/>
    <w:rsid w:val="007A36F9"/>
    <w:rsid w:val="007A577E"/>
    <w:rsid w:val="007A770E"/>
    <w:rsid w:val="007B0C32"/>
    <w:rsid w:val="007B1092"/>
    <w:rsid w:val="007B12DF"/>
    <w:rsid w:val="007B1D80"/>
    <w:rsid w:val="007B3049"/>
    <w:rsid w:val="007B3F1B"/>
    <w:rsid w:val="007B493A"/>
    <w:rsid w:val="007B497D"/>
    <w:rsid w:val="007B5008"/>
    <w:rsid w:val="007B63F7"/>
    <w:rsid w:val="007B679F"/>
    <w:rsid w:val="007C0FC4"/>
    <w:rsid w:val="007C49F9"/>
    <w:rsid w:val="007C654D"/>
    <w:rsid w:val="007D0699"/>
    <w:rsid w:val="007D41DB"/>
    <w:rsid w:val="007D4F38"/>
    <w:rsid w:val="007D6C8E"/>
    <w:rsid w:val="007D6E05"/>
    <w:rsid w:val="007E2EAE"/>
    <w:rsid w:val="007E624C"/>
    <w:rsid w:val="007E7C76"/>
    <w:rsid w:val="007F5F23"/>
    <w:rsid w:val="0080023E"/>
    <w:rsid w:val="0080290C"/>
    <w:rsid w:val="00803569"/>
    <w:rsid w:val="00807784"/>
    <w:rsid w:val="008112EA"/>
    <w:rsid w:val="00812A45"/>
    <w:rsid w:val="00815817"/>
    <w:rsid w:val="00815E29"/>
    <w:rsid w:val="00815F49"/>
    <w:rsid w:val="00817189"/>
    <w:rsid w:val="00820EAF"/>
    <w:rsid w:val="008230BF"/>
    <w:rsid w:val="00830764"/>
    <w:rsid w:val="008317A4"/>
    <w:rsid w:val="008328EC"/>
    <w:rsid w:val="00833FC9"/>
    <w:rsid w:val="00836119"/>
    <w:rsid w:val="00836223"/>
    <w:rsid w:val="00837BBC"/>
    <w:rsid w:val="00840929"/>
    <w:rsid w:val="00841130"/>
    <w:rsid w:val="008441B9"/>
    <w:rsid w:val="00845179"/>
    <w:rsid w:val="0084644B"/>
    <w:rsid w:val="00847081"/>
    <w:rsid w:val="0084798F"/>
    <w:rsid w:val="008505AE"/>
    <w:rsid w:val="008519EE"/>
    <w:rsid w:val="0085237B"/>
    <w:rsid w:val="00854B40"/>
    <w:rsid w:val="00855861"/>
    <w:rsid w:val="00861163"/>
    <w:rsid w:val="008615C2"/>
    <w:rsid w:val="00861E36"/>
    <w:rsid w:val="00861F29"/>
    <w:rsid w:val="008629E6"/>
    <w:rsid w:val="00862CC1"/>
    <w:rsid w:val="008632CA"/>
    <w:rsid w:val="00863991"/>
    <w:rsid w:val="008652B4"/>
    <w:rsid w:val="00865FA9"/>
    <w:rsid w:val="00866060"/>
    <w:rsid w:val="0086699C"/>
    <w:rsid w:val="0086760D"/>
    <w:rsid w:val="00867979"/>
    <w:rsid w:val="00867C64"/>
    <w:rsid w:val="008714DB"/>
    <w:rsid w:val="00872AB3"/>
    <w:rsid w:val="00873629"/>
    <w:rsid w:val="008767E3"/>
    <w:rsid w:val="00877A04"/>
    <w:rsid w:val="008837C4"/>
    <w:rsid w:val="0088463D"/>
    <w:rsid w:val="00885BAE"/>
    <w:rsid w:val="008864FA"/>
    <w:rsid w:val="008867A1"/>
    <w:rsid w:val="00887C7E"/>
    <w:rsid w:val="008905D8"/>
    <w:rsid w:val="008908C1"/>
    <w:rsid w:val="00891A77"/>
    <w:rsid w:val="00893501"/>
    <w:rsid w:val="0089507C"/>
    <w:rsid w:val="00897216"/>
    <w:rsid w:val="008978F6"/>
    <w:rsid w:val="008A081D"/>
    <w:rsid w:val="008A2383"/>
    <w:rsid w:val="008A4778"/>
    <w:rsid w:val="008A57E9"/>
    <w:rsid w:val="008A588B"/>
    <w:rsid w:val="008B1545"/>
    <w:rsid w:val="008B1B52"/>
    <w:rsid w:val="008B1CE9"/>
    <w:rsid w:val="008B25BC"/>
    <w:rsid w:val="008B5413"/>
    <w:rsid w:val="008B5719"/>
    <w:rsid w:val="008B578E"/>
    <w:rsid w:val="008B5FA4"/>
    <w:rsid w:val="008C25D0"/>
    <w:rsid w:val="008C312C"/>
    <w:rsid w:val="008C5254"/>
    <w:rsid w:val="008C5ED6"/>
    <w:rsid w:val="008C6D15"/>
    <w:rsid w:val="008D2BD4"/>
    <w:rsid w:val="008D2CE6"/>
    <w:rsid w:val="008D44DC"/>
    <w:rsid w:val="008D58BC"/>
    <w:rsid w:val="008E0179"/>
    <w:rsid w:val="008E0441"/>
    <w:rsid w:val="008E1078"/>
    <w:rsid w:val="008E13FB"/>
    <w:rsid w:val="008E2468"/>
    <w:rsid w:val="008E3D3F"/>
    <w:rsid w:val="008E5FA7"/>
    <w:rsid w:val="008F0CED"/>
    <w:rsid w:val="008F19A7"/>
    <w:rsid w:val="008F19B4"/>
    <w:rsid w:val="008F39B8"/>
    <w:rsid w:val="008F46C2"/>
    <w:rsid w:val="008F6A0D"/>
    <w:rsid w:val="008F6B2A"/>
    <w:rsid w:val="009027DA"/>
    <w:rsid w:val="00902DC6"/>
    <w:rsid w:val="00902E1E"/>
    <w:rsid w:val="00903D12"/>
    <w:rsid w:val="00903EBA"/>
    <w:rsid w:val="00904F7F"/>
    <w:rsid w:val="00910115"/>
    <w:rsid w:val="009112D8"/>
    <w:rsid w:val="00911956"/>
    <w:rsid w:val="009127F8"/>
    <w:rsid w:val="009140F3"/>
    <w:rsid w:val="0091783A"/>
    <w:rsid w:val="00917953"/>
    <w:rsid w:val="00921C6D"/>
    <w:rsid w:val="00921FF0"/>
    <w:rsid w:val="00922BD0"/>
    <w:rsid w:val="00923426"/>
    <w:rsid w:val="00923EDE"/>
    <w:rsid w:val="00924C8A"/>
    <w:rsid w:val="0092758C"/>
    <w:rsid w:val="00932A8E"/>
    <w:rsid w:val="00936098"/>
    <w:rsid w:val="00936247"/>
    <w:rsid w:val="00936F04"/>
    <w:rsid w:val="0093799B"/>
    <w:rsid w:val="009402EC"/>
    <w:rsid w:val="009446C6"/>
    <w:rsid w:val="009456D1"/>
    <w:rsid w:val="00950875"/>
    <w:rsid w:val="00951276"/>
    <w:rsid w:val="00951783"/>
    <w:rsid w:val="009556D1"/>
    <w:rsid w:val="00955D9D"/>
    <w:rsid w:val="00956015"/>
    <w:rsid w:val="009565AE"/>
    <w:rsid w:val="00962691"/>
    <w:rsid w:val="00963913"/>
    <w:rsid w:val="00966DF4"/>
    <w:rsid w:val="00971072"/>
    <w:rsid w:val="0097221C"/>
    <w:rsid w:val="00972B27"/>
    <w:rsid w:val="009736ED"/>
    <w:rsid w:val="00973D5A"/>
    <w:rsid w:val="009754B9"/>
    <w:rsid w:val="00975A35"/>
    <w:rsid w:val="009765EA"/>
    <w:rsid w:val="00976BE9"/>
    <w:rsid w:val="00982BE8"/>
    <w:rsid w:val="00982FBE"/>
    <w:rsid w:val="00984BF8"/>
    <w:rsid w:val="009850A7"/>
    <w:rsid w:val="0098758E"/>
    <w:rsid w:val="0099185E"/>
    <w:rsid w:val="00992550"/>
    <w:rsid w:val="00993BF4"/>
    <w:rsid w:val="00993DCB"/>
    <w:rsid w:val="009953DD"/>
    <w:rsid w:val="00995A52"/>
    <w:rsid w:val="009A0523"/>
    <w:rsid w:val="009A206C"/>
    <w:rsid w:val="009A2C84"/>
    <w:rsid w:val="009A38CC"/>
    <w:rsid w:val="009A43F4"/>
    <w:rsid w:val="009A757C"/>
    <w:rsid w:val="009A7732"/>
    <w:rsid w:val="009A77B4"/>
    <w:rsid w:val="009A7ED4"/>
    <w:rsid w:val="009B0AD1"/>
    <w:rsid w:val="009B2980"/>
    <w:rsid w:val="009B4162"/>
    <w:rsid w:val="009B4BF7"/>
    <w:rsid w:val="009B5013"/>
    <w:rsid w:val="009B559E"/>
    <w:rsid w:val="009B6730"/>
    <w:rsid w:val="009B7E7C"/>
    <w:rsid w:val="009C0CDD"/>
    <w:rsid w:val="009C25FC"/>
    <w:rsid w:val="009C29E3"/>
    <w:rsid w:val="009C34B5"/>
    <w:rsid w:val="009C36B4"/>
    <w:rsid w:val="009C52A3"/>
    <w:rsid w:val="009C56C7"/>
    <w:rsid w:val="009D033A"/>
    <w:rsid w:val="009D08D2"/>
    <w:rsid w:val="009D23A3"/>
    <w:rsid w:val="009D3CD2"/>
    <w:rsid w:val="009D4E3A"/>
    <w:rsid w:val="009D50E8"/>
    <w:rsid w:val="009D57EB"/>
    <w:rsid w:val="009D6930"/>
    <w:rsid w:val="009E00FD"/>
    <w:rsid w:val="009E0A1C"/>
    <w:rsid w:val="009E2B56"/>
    <w:rsid w:val="009E5216"/>
    <w:rsid w:val="009F0241"/>
    <w:rsid w:val="009F5ECB"/>
    <w:rsid w:val="009F6B61"/>
    <w:rsid w:val="00A003E9"/>
    <w:rsid w:val="00A03471"/>
    <w:rsid w:val="00A05EB0"/>
    <w:rsid w:val="00A07643"/>
    <w:rsid w:val="00A10D4A"/>
    <w:rsid w:val="00A1200C"/>
    <w:rsid w:val="00A132B4"/>
    <w:rsid w:val="00A1379D"/>
    <w:rsid w:val="00A13893"/>
    <w:rsid w:val="00A14136"/>
    <w:rsid w:val="00A1471D"/>
    <w:rsid w:val="00A15B3F"/>
    <w:rsid w:val="00A167ED"/>
    <w:rsid w:val="00A2080E"/>
    <w:rsid w:val="00A20F2F"/>
    <w:rsid w:val="00A21FFA"/>
    <w:rsid w:val="00A24464"/>
    <w:rsid w:val="00A25CC9"/>
    <w:rsid w:val="00A25D09"/>
    <w:rsid w:val="00A27CFA"/>
    <w:rsid w:val="00A27D32"/>
    <w:rsid w:val="00A30DB0"/>
    <w:rsid w:val="00A319C3"/>
    <w:rsid w:val="00A3267F"/>
    <w:rsid w:val="00A34375"/>
    <w:rsid w:val="00A344A6"/>
    <w:rsid w:val="00A35A30"/>
    <w:rsid w:val="00A36001"/>
    <w:rsid w:val="00A372DD"/>
    <w:rsid w:val="00A407B0"/>
    <w:rsid w:val="00A41CE5"/>
    <w:rsid w:val="00A43612"/>
    <w:rsid w:val="00A43F55"/>
    <w:rsid w:val="00A465A2"/>
    <w:rsid w:val="00A50710"/>
    <w:rsid w:val="00A56EBD"/>
    <w:rsid w:val="00A57385"/>
    <w:rsid w:val="00A61207"/>
    <w:rsid w:val="00A61FB0"/>
    <w:rsid w:val="00A659EF"/>
    <w:rsid w:val="00A664C0"/>
    <w:rsid w:val="00A6662C"/>
    <w:rsid w:val="00A667A9"/>
    <w:rsid w:val="00A70AD0"/>
    <w:rsid w:val="00A710BA"/>
    <w:rsid w:val="00A71944"/>
    <w:rsid w:val="00A74296"/>
    <w:rsid w:val="00A747AE"/>
    <w:rsid w:val="00A74A94"/>
    <w:rsid w:val="00A74E36"/>
    <w:rsid w:val="00A76164"/>
    <w:rsid w:val="00A76544"/>
    <w:rsid w:val="00A76EB7"/>
    <w:rsid w:val="00A774D3"/>
    <w:rsid w:val="00A812C4"/>
    <w:rsid w:val="00A82D2E"/>
    <w:rsid w:val="00A83239"/>
    <w:rsid w:val="00A8564A"/>
    <w:rsid w:val="00A86161"/>
    <w:rsid w:val="00A87BF1"/>
    <w:rsid w:val="00A90955"/>
    <w:rsid w:val="00A91538"/>
    <w:rsid w:val="00A95F49"/>
    <w:rsid w:val="00A96D64"/>
    <w:rsid w:val="00AA0E4A"/>
    <w:rsid w:val="00AA1727"/>
    <w:rsid w:val="00AA1729"/>
    <w:rsid w:val="00AA19A7"/>
    <w:rsid w:val="00AA2BCE"/>
    <w:rsid w:val="00AA6BDE"/>
    <w:rsid w:val="00AA724F"/>
    <w:rsid w:val="00AB0473"/>
    <w:rsid w:val="00AB09E5"/>
    <w:rsid w:val="00AB1535"/>
    <w:rsid w:val="00AB23E7"/>
    <w:rsid w:val="00AB387A"/>
    <w:rsid w:val="00AB6F20"/>
    <w:rsid w:val="00AB7813"/>
    <w:rsid w:val="00AC067A"/>
    <w:rsid w:val="00AC1063"/>
    <w:rsid w:val="00AC2A7C"/>
    <w:rsid w:val="00AC3D25"/>
    <w:rsid w:val="00AC4833"/>
    <w:rsid w:val="00AC496B"/>
    <w:rsid w:val="00AC49F1"/>
    <w:rsid w:val="00AC4B38"/>
    <w:rsid w:val="00AC6981"/>
    <w:rsid w:val="00AC6ABD"/>
    <w:rsid w:val="00AC7942"/>
    <w:rsid w:val="00AD0950"/>
    <w:rsid w:val="00AD10FD"/>
    <w:rsid w:val="00AD1850"/>
    <w:rsid w:val="00AD2825"/>
    <w:rsid w:val="00AD6017"/>
    <w:rsid w:val="00AD6D90"/>
    <w:rsid w:val="00AE0AA0"/>
    <w:rsid w:val="00AE1E56"/>
    <w:rsid w:val="00AE3043"/>
    <w:rsid w:val="00AE3864"/>
    <w:rsid w:val="00AE3A8E"/>
    <w:rsid w:val="00AE3BAD"/>
    <w:rsid w:val="00AE41EF"/>
    <w:rsid w:val="00AE46F6"/>
    <w:rsid w:val="00AE62A2"/>
    <w:rsid w:val="00AE657B"/>
    <w:rsid w:val="00AF081E"/>
    <w:rsid w:val="00AF0BDD"/>
    <w:rsid w:val="00AF4086"/>
    <w:rsid w:val="00AF5BA0"/>
    <w:rsid w:val="00AF5C5D"/>
    <w:rsid w:val="00AF6A2B"/>
    <w:rsid w:val="00B04813"/>
    <w:rsid w:val="00B05CF4"/>
    <w:rsid w:val="00B078FB"/>
    <w:rsid w:val="00B173BF"/>
    <w:rsid w:val="00B179A9"/>
    <w:rsid w:val="00B2143A"/>
    <w:rsid w:val="00B21C62"/>
    <w:rsid w:val="00B222D2"/>
    <w:rsid w:val="00B30085"/>
    <w:rsid w:val="00B36310"/>
    <w:rsid w:val="00B408C2"/>
    <w:rsid w:val="00B424B1"/>
    <w:rsid w:val="00B436F9"/>
    <w:rsid w:val="00B44C61"/>
    <w:rsid w:val="00B4573B"/>
    <w:rsid w:val="00B45D50"/>
    <w:rsid w:val="00B509A3"/>
    <w:rsid w:val="00B50C59"/>
    <w:rsid w:val="00B53107"/>
    <w:rsid w:val="00B531A8"/>
    <w:rsid w:val="00B554B1"/>
    <w:rsid w:val="00B561F5"/>
    <w:rsid w:val="00B601B7"/>
    <w:rsid w:val="00B601D6"/>
    <w:rsid w:val="00B638EC"/>
    <w:rsid w:val="00B64AAE"/>
    <w:rsid w:val="00B65F80"/>
    <w:rsid w:val="00B67596"/>
    <w:rsid w:val="00B70946"/>
    <w:rsid w:val="00B7116D"/>
    <w:rsid w:val="00B72663"/>
    <w:rsid w:val="00B728E2"/>
    <w:rsid w:val="00B758B1"/>
    <w:rsid w:val="00B76345"/>
    <w:rsid w:val="00B8339A"/>
    <w:rsid w:val="00B85154"/>
    <w:rsid w:val="00B87DBD"/>
    <w:rsid w:val="00B9129A"/>
    <w:rsid w:val="00B922C9"/>
    <w:rsid w:val="00B9422D"/>
    <w:rsid w:val="00B95732"/>
    <w:rsid w:val="00BA13C0"/>
    <w:rsid w:val="00BA3C05"/>
    <w:rsid w:val="00BA41DA"/>
    <w:rsid w:val="00BA440E"/>
    <w:rsid w:val="00BA60C6"/>
    <w:rsid w:val="00BA6453"/>
    <w:rsid w:val="00BB060A"/>
    <w:rsid w:val="00BB19F7"/>
    <w:rsid w:val="00BB1A20"/>
    <w:rsid w:val="00BB2CDF"/>
    <w:rsid w:val="00BB6EC8"/>
    <w:rsid w:val="00BB774E"/>
    <w:rsid w:val="00BC2569"/>
    <w:rsid w:val="00BC4D2D"/>
    <w:rsid w:val="00BC51C8"/>
    <w:rsid w:val="00BC5446"/>
    <w:rsid w:val="00BC62B6"/>
    <w:rsid w:val="00BC796A"/>
    <w:rsid w:val="00BC7DCF"/>
    <w:rsid w:val="00BD0129"/>
    <w:rsid w:val="00BD0A43"/>
    <w:rsid w:val="00BD0ED2"/>
    <w:rsid w:val="00BD13BD"/>
    <w:rsid w:val="00BD1BB8"/>
    <w:rsid w:val="00BD3E26"/>
    <w:rsid w:val="00BD4560"/>
    <w:rsid w:val="00BD5D9A"/>
    <w:rsid w:val="00BD6374"/>
    <w:rsid w:val="00BE0981"/>
    <w:rsid w:val="00BE17F3"/>
    <w:rsid w:val="00BE213C"/>
    <w:rsid w:val="00BE6E10"/>
    <w:rsid w:val="00BE76A9"/>
    <w:rsid w:val="00C0108F"/>
    <w:rsid w:val="00C01D25"/>
    <w:rsid w:val="00C02D56"/>
    <w:rsid w:val="00C02EE0"/>
    <w:rsid w:val="00C030E2"/>
    <w:rsid w:val="00C0362C"/>
    <w:rsid w:val="00C03E6F"/>
    <w:rsid w:val="00C04F16"/>
    <w:rsid w:val="00C05DC0"/>
    <w:rsid w:val="00C06491"/>
    <w:rsid w:val="00C078C0"/>
    <w:rsid w:val="00C11557"/>
    <w:rsid w:val="00C14D61"/>
    <w:rsid w:val="00C15C4F"/>
    <w:rsid w:val="00C15CD2"/>
    <w:rsid w:val="00C1722A"/>
    <w:rsid w:val="00C177A4"/>
    <w:rsid w:val="00C20613"/>
    <w:rsid w:val="00C2075B"/>
    <w:rsid w:val="00C20ED0"/>
    <w:rsid w:val="00C2197C"/>
    <w:rsid w:val="00C2214E"/>
    <w:rsid w:val="00C222E7"/>
    <w:rsid w:val="00C2678C"/>
    <w:rsid w:val="00C2738A"/>
    <w:rsid w:val="00C276C5"/>
    <w:rsid w:val="00C27F89"/>
    <w:rsid w:val="00C30843"/>
    <w:rsid w:val="00C30D56"/>
    <w:rsid w:val="00C3241B"/>
    <w:rsid w:val="00C33D59"/>
    <w:rsid w:val="00C34137"/>
    <w:rsid w:val="00C347D8"/>
    <w:rsid w:val="00C36581"/>
    <w:rsid w:val="00C36C6A"/>
    <w:rsid w:val="00C372EC"/>
    <w:rsid w:val="00C379AF"/>
    <w:rsid w:val="00C435B1"/>
    <w:rsid w:val="00C43F6D"/>
    <w:rsid w:val="00C446DA"/>
    <w:rsid w:val="00C44EEF"/>
    <w:rsid w:val="00C45642"/>
    <w:rsid w:val="00C45E44"/>
    <w:rsid w:val="00C51FA7"/>
    <w:rsid w:val="00C52EC0"/>
    <w:rsid w:val="00C53337"/>
    <w:rsid w:val="00C53FEE"/>
    <w:rsid w:val="00C549B9"/>
    <w:rsid w:val="00C6108A"/>
    <w:rsid w:val="00C637FC"/>
    <w:rsid w:val="00C63962"/>
    <w:rsid w:val="00C649B0"/>
    <w:rsid w:val="00C65D93"/>
    <w:rsid w:val="00C67C97"/>
    <w:rsid w:val="00C755B6"/>
    <w:rsid w:val="00C75649"/>
    <w:rsid w:val="00C75A76"/>
    <w:rsid w:val="00C811A5"/>
    <w:rsid w:val="00C825BB"/>
    <w:rsid w:val="00C842EE"/>
    <w:rsid w:val="00C84970"/>
    <w:rsid w:val="00C85B64"/>
    <w:rsid w:val="00C86CE0"/>
    <w:rsid w:val="00C86D83"/>
    <w:rsid w:val="00C91A15"/>
    <w:rsid w:val="00C91D1A"/>
    <w:rsid w:val="00C92AC7"/>
    <w:rsid w:val="00C92E92"/>
    <w:rsid w:val="00CA1B4A"/>
    <w:rsid w:val="00CA2F23"/>
    <w:rsid w:val="00CA3D0B"/>
    <w:rsid w:val="00CA512C"/>
    <w:rsid w:val="00CA5691"/>
    <w:rsid w:val="00CA7D4A"/>
    <w:rsid w:val="00CB26E9"/>
    <w:rsid w:val="00CB287D"/>
    <w:rsid w:val="00CB35C5"/>
    <w:rsid w:val="00CB37F5"/>
    <w:rsid w:val="00CB6430"/>
    <w:rsid w:val="00CB653D"/>
    <w:rsid w:val="00CB6A53"/>
    <w:rsid w:val="00CB77F1"/>
    <w:rsid w:val="00CB7EB4"/>
    <w:rsid w:val="00CC1B65"/>
    <w:rsid w:val="00CC3723"/>
    <w:rsid w:val="00CC40E5"/>
    <w:rsid w:val="00CC4F44"/>
    <w:rsid w:val="00CC5D94"/>
    <w:rsid w:val="00CC61AF"/>
    <w:rsid w:val="00CC6916"/>
    <w:rsid w:val="00CC69B0"/>
    <w:rsid w:val="00CC71AA"/>
    <w:rsid w:val="00CD0296"/>
    <w:rsid w:val="00CD0E32"/>
    <w:rsid w:val="00CD1EB5"/>
    <w:rsid w:val="00CD36E2"/>
    <w:rsid w:val="00CD3C3D"/>
    <w:rsid w:val="00CD3EC5"/>
    <w:rsid w:val="00CD466F"/>
    <w:rsid w:val="00CD590F"/>
    <w:rsid w:val="00CE44DD"/>
    <w:rsid w:val="00CE526C"/>
    <w:rsid w:val="00CE5D52"/>
    <w:rsid w:val="00CE6F55"/>
    <w:rsid w:val="00CE7EB0"/>
    <w:rsid w:val="00CF4752"/>
    <w:rsid w:val="00CF6081"/>
    <w:rsid w:val="00CF6F13"/>
    <w:rsid w:val="00D0178A"/>
    <w:rsid w:val="00D018E4"/>
    <w:rsid w:val="00D0327E"/>
    <w:rsid w:val="00D03549"/>
    <w:rsid w:val="00D041D4"/>
    <w:rsid w:val="00D042E7"/>
    <w:rsid w:val="00D0594B"/>
    <w:rsid w:val="00D074B4"/>
    <w:rsid w:val="00D07B80"/>
    <w:rsid w:val="00D10182"/>
    <w:rsid w:val="00D112CA"/>
    <w:rsid w:val="00D1347E"/>
    <w:rsid w:val="00D150D6"/>
    <w:rsid w:val="00D16700"/>
    <w:rsid w:val="00D17A08"/>
    <w:rsid w:val="00D20E29"/>
    <w:rsid w:val="00D22470"/>
    <w:rsid w:val="00D2295E"/>
    <w:rsid w:val="00D22F88"/>
    <w:rsid w:val="00D237BC"/>
    <w:rsid w:val="00D24FEC"/>
    <w:rsid w:val="00D25E96"/>
    <w:rsid w:val="00D3031A"/>
    <w:rsid w:val="00D30F10"/>
    <w:rsid w:val="00D3244E"/>
    <w:rsid w:val="00D34CB9"/>
    <w:rsid w:val="00D35492"/>
    <w:rsid w:val="00D35D26"/>
    <w:rsid w:val="00D35E13"/>
    <w:rsid w:val="00D36A1D"/>
    <w:rsid w:val="00D37C4E"/>
    <w:rsid w:val="00D419C2"/>
    <w:rsid w:val="00D4436B"/>
    <w:rsid w:val="00D448AD"/>
    <w:rsid w:val="00D45099"/>
    <w:rsid w:val="00D463EE"/>
    <w:rsid w:val="00D47AE9"/>
    <w:rsid w:val="00D5034A"/>
    <w:rsid w:val="00D50AE2"/>
    <w:rsid w:val="00D54EB7"/>
    <w:rsid w:val="00D55A2A"/>
    <w:rsid w:val="00D560DF"/>
    <w:rsid w:val="00D561C4"/>
    <w:rsid w:val="00D60822"/>
    <w:rsid w:val="00D61053"/>
    <w:rsid w:val="00D63033"/>
    <w:rsid w:val="00D64097"/>
    <w:rsid w:val="00D67271"/>
    <w:rsid w:val="00D71CC7"/>
    <w:rsid w:val="00D71F36"/>
    <w:rsid w:val="00D73D2D"/>
    <w:rsid w:val="00D77479"/>
    <w:rsid w:val="00D77F22"/>
    <w:rsid w:val="00D80735"/>
    <w:rsid w:val="00D829A7"/>
    <w:rsid w:val="00D8358A"/>
    <w:rsid w:val="00D83D27"/>
    <w:rsid w:val="00D85172"/>
    <w:rsid w:val="00D85CEF"/>
    <w:rsid w:val="00D87D3C"/>
    <w:rsid w:val="00D907E2"/>
    <w:rsid w:val="00D90A6C"/>
    <w:rsid w:val="00D9165B"/>
    <w:rsid w:val="00D94470"/>
    <w:rsid w:val="00D9544D"/>
    <w:rsid w:val="00D966EE"/>
    <w:rsid w:val="00DA2D9D"/>
    <w:rsid w:val="00DA3F4B"/>
    <w:rsid w:val="00DA6C38"/>
    <w:rsid w:val="00DB0BF2"/>
    <w:rsid w:val="00DB0E3D"/>
    <w:rsid w:val="00DB12C5"/>
    <w:rsid w:val="00DB1489"/>
    <w:rsid w:val="00DB33B4"/>
    <w:rsid w:val="00DB4E6C"/>
    <w:rsid w:val="00DB7B7E"/>
    <w:rsid w:val="00DC074C"/>
    <w:rsid w:val="00DC1364"/>
    <w:rsid w:val="00DC1532"/>
    <w:rsid w:val="00DC1E1F"/>
    <w:rsid w:val="00DC2DEB"/>
    <w:rsid w:val="00DC39DC"/>
    <w:rsid w:val="00DC3EC3"/>
    <w:rsid w:val="00DC4CB2"/>
    <w:rsid w:val="00DC6D73"/>
    <w:rsid w:val="00DD0AC6"/>
    <w:rsid w:val="00DD42A7"/>
    <w:rsid w:val="00DD4AD2"/>
    <w:rsid w:val="00DD5A24"/>
    <w:rsid w:val="00DD6785"/>
    <w:rsid w:val="00DD79ED"/>
    <w:rsid w:val="00DE10C6"/>
    <w:rsid w:val="00DE2169"/>
    <w:rsid w:val="00DE3208"/>
    <w:rsid w:val="00DE3C7F"/>
    <w:rsid w:val="00DE3EC4"/>
    <w:rsid w:val="00DE56FB"/>
    <w:rsid w:val="00DE7282"/>
    <w:rsid w:val="00DE7ADE"/>
    <w:rsid w:val="00DE7E7A"/>
    <w:rsid w:val="00DF2437"/>
    <w:rsid w:val="00DF6D7E"/>
    <w:rsid w:val="00E009BA"/>
    <w:rsid w:val="00E018D1"/>
    <w:rsid w:val="00E024B5"/>
    <w:rsid w:val="00E02DC4"/>
    <w:rsid w:val="00E02EE5"/>
    <w:rsid w:val="00E0302F"/>
    <w:rsid w:val="00E0319F"/>
    <w:rsid w:val="00E0368D"/>
    <w:rsid w:val="00E03B84"/>
    <w:rsid w:val="00E05019"/>
    <w:rsid w:val="00E07E68"/>
    <w:rsid w:val="00E11875"/>
    <w:rsid w:val="00E13510"/>
    <w:rsid w:val="00E13AAB"/>
    <w:rsid w:val="00E142DD"/>
    <w:rsid w:val="00E14555"/>
    <w:rsid w:val="00E17445"/>
    <w:rsid w:val="00E17779"/>
    <w:rsid w:val="00E17F98"/>
    <w:rsid w:val="00E22525"/>
    <w:rsid w:val="00E22836"/>
    <w:rsid w:val="00E254C7"/>
    <w:rsid w:val="00E257AC"/>
    <w:rsid w:val="00E268C9"/>
    <w:rsid w:val="00E277C2"/>
    <w:rsid w:val="00E27F29"/>
    <w:rsid w:val="00E302B4"/>
    <w:rsid w:val="00E32767"/>
    <w:rsid w:val="00E32EFF"/>
    <w:rsid w:val="00E34448"/>
    <w:rsid w:val="00E351D2"/>
    <w:rsid w:val="00E35699"/>
    <w:rsid w:val="00E37461"/>
    <w:rsid w:val="00E41B85"/>
    <w:rsid w:val="00E41D6E"/>
    <w:rsid w:val="00E42639"/>
    <w:rsid w:val="00E43130"/>
    <w:rsid w:val="00E43FB6"/>
    <w:rsid w:val="00E45063"/>
    <w:rsid w:val="00E462C3"/>
    <w:rsid w:val="00E47B59"/>
    <w:rsid w:val="00E50C1D"/>
    <w:rsid w:val="00E52308"/>
    <w:rsid w:val="00E52317"/>
    <w:rsid w:val="00E541D0"/>
    <w:rsid w:val="00E5528D"/>
    <w:rsid w:val="00E55548"/>
    <w:rsid w:val="00E55782"/>
    <w:rsid w:val="00E608BB"/>
    <w:rsid w:val="00E6107E"/>
    <w:rsid w:val="00E63BC4"/>
    <w:rsid w:val="00E64B7E"/>
    <w:rsid w:val="00E70251"/>
    <w:rsid w:val="00E708CA"/>
    <w:rsid w:val="00E74A2B"/>
    <w:rsid w:val="00E776F1"/>
    <w:rsid w:val="00E802D1"/>
    <w:rsid w:val="00E80E07"/>
    <w:rsid w:val="00E826BE"/>
    <w:rsid w:val="00E83EC6"/>
    <w:rsid w:val="00E84C8A"/>
    <w:rsid w:val="00E84E1C"/>
    <w:rsid w:val="00E90479"/>
    <w:rsid w:val="00E91979"/>
    <w:rsid w:val="00E927FF"/>
    <w:rsid w:val="00E95202"/>
    <w:rsid w:val="00E9561F"/>
    <w:rsid w:val="00EA0403"/>
    <w:rsid w:val="00EA0DFC"/>
    <w:rsid w:val="00EA6725"/>
    <w:rsid w:val="00EB13AF"/>
    <w:rsid w:val="00EB190C"/>
    <w:rsid w:val="00EB4C32"/>
    <w:rsid w:val="00EB7561"/>
    <w:rsid w:val="00EC0FC7"/>
    <w:rsid w:val="00EC31CF"/>
    <w:rsid w:val="00EC5062"/>
    <w:rsid w:val="00EC68D0"/>
    <w:rsid w:val="00ED094F"/>
    <w:rsid w:val="00ED0EE8"/>
    <w:rsid w:val="00ED1BBA"/>
    <w:rsid w:val="00ED5C65"/>
    <w:rsid w:val="00ED761F"/>
    <w:rsid w:val="00EE2AF7"/>
    <w:rsid w:val="00EE541D"/>
    <w:rsid w:val="00EF286D"/>
    <w:rsid w:val="00EF3B37"/>
    <w:rsid w:val="00EF5FB7"/>
    <w:rsid w:val="00EF72E4"/>
    <w:rsid w:val="00F03711"/>
    <w:rsid w:val="00F037E1"/>
    <w:rsid w:val="00F04B32"/>
    <w:rsid w:val="00F058BB"/>
    <w:rsid w:val="00F075F6"/>
    <w:rsid w:val="00F1179A"/>
    <w:rsid w:val="00F1276A"/>
    <w:rsid w:val="00F16AD9"/>
    <w:rsid w:val="00F16C3F"/>
    <w:rsid w:val="00F1749D"/>
    <w:rsid w:val="00F20542"/>
    <w:rsid w:val="00F21DA5"/>
    <w:rsid w:val="00F239AB"/>
    <w:rsid w:val="00F26247"/>
    <w:rsid w:val="00F26266"/>
    <w:rsid w:val="00F32E26"/>
    <w:rsid w:val="00F33D4D"/>
    <w:rsid w:val="00F35127"/>
    <w:rsid w:val="00F353E3"/>
    <w:rsid w:val="00F36416"/>
    <w:rsid w:val="00F369FA"/>
    <w:rsid w:val="00F42DAD"/>
    <w:rsid w:val="00F42FBB"/>
    <w:rsid w:val="00F4412B"/>
    <w:rsid w:val="00F44CB8"/>
    <w:rsid w:val="00F464CC"/>
    <w:rsid w:val="00F54B0F"/>
    <w:rsid w:val="00F56287"/>
    <w:rsid w:val="00F564CA"/>
    <w:rsid w:val="00F570C3"/>
    <w:rsid w:val="00F57444"/>
    <w:rsid w:val="00F60067"/>
    <w:rsid w:val="00F637B9"/>
    <w:rsid w:val="00F63AB1"/>
    <w:rsid w:val="00F64477"/>
    <w:rsid w:val="00F649C0"/>
    <w:rsid w:val="00F6575D"/>
    <w:rsid w:val="00F66310"/>
    <w:rsid w:val="00F66D02"/>
    <w:rsid w:val="00F67A13"/>
    <w:rsid w:val="00F709F9"/>
    <w:rsid w:val="00F70C7D"/>
    <w:rsid w:val="00F7376B"/>
    <w:rsid w:val="00F73C95"/>
    <w:rsid w:val="00F750BC"/>
    <w:rsid w:val="00F7589B"/>
    <w:rsid w:val="00F758B5"/>
    <w:rsid w:val="00F763E7"/>
    <w:rsid w:val="00F768E0"/>
    <w:rsid w:val="00F7739B"/>
    <w:rsid w:val="00F80A76"/>
    <w:rsid w:val="00F81BF3"/>
    <w:rsid w:val="00F82FEA"/>
    <w:rsid w:val="00F83C09"/>
    <w:rsid w:val="00F848B3"/>
    <w:rsid w:val="00F85788"/>
    <w:rsid w:val="00FA0186"/>
    <w:rsid w:val="00FA0E93"/>
    <w:rsid w:val="00FA18F2"/>
    <w:rsid w:val="00FA267C"/>
    <w:rsid w:val="00FA3420"/>
    <w:rsid w:val="00FA3DCD"/>
    <w:rsid w:val="00FA50DD"/>
    <w:rsid w:val="00FA7976"/>
    <w:rsid w:val="00FA7E33"/>
    <w:rsid w:val="00FB1D42"/>
    <w:rsid w:val="00FB242F"/>
    <w:rsid w:val="00FB3E56"/>
    <w:rsid w:val="00FB4721"/>
    <w:rsid w:val="00FB493B"/>
    <w:rsid w:val="00FB5A3B"/>
    <w:rsid w:val="00FB7648"/>
    <w:rsid w:val="00FB7A20"/>
    <w:rsid w:val="00FC635F"/>
    <w:rsid w:val="00FC7012"/>
    <w:rsid w:val="00FC735F"/>
    <w:rsid w:val="00FD18EC"/>
    <w:rsid w:val="00FD2797"/>
    <w:rsid w:val="00FD3883"/>
    <w:rsid w:val="00FD60FB"/>
    <w:rsid w:val="00FD7FE9"/>
    <w:rsid w:val="00FE1603"/>
    <w:rsid w:val="00FE1AA8"/>
    <w:rsid w:val="00FE318E"/>
    <w:rsid w:val="00FE3370"/>
    <w:rsid w:val="00FE4C61"/>
    <w:rsid w:val="00FE54B1"/>
    <w:rsid w:val="00FE7A79"/>
    <w:rsid w:val="00FF0BB3"/>
    <w:rsid w:val="00FF1894"/>
    <w:rsid w:val="00FF5918"/>
    <w:rsid w:val="00FF5CDC"/>
    <w:rsid w:val="00FF651B"/>
    <w:rsid w:val="00FF65EA"/>
    <w:rsid w:val="00FF6E6E"/>
    <w:rsid w:val="00FF7C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A3C07"/>
  <w15:chartTrackingRefBased/>
  <w15:docId w15:val="{04E1DD5A-1589-4FBA-8889-2272E5BCF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Default">
    <w:name w:val="Default"/>
    <w:rsid w:val="003A5606"/>
    <w:pPr>
      <w:autoSpaceDE w:val="0"/>
      <w:autoSpaceDN w:val="0"/>
      <w:adjustRightInd w:val="0"/>
      <w:spacing w:after="0" w:line="240" w:lineRule="auto"/>
    </w:pPr>
    <w:rPr>
      <w:rFonts w:ascii="Symbol" w:hAnsi="Symbol" w:cs="Symbol"/>
      <w:color w:val="000000"/>
      <w:sz w:val="24"/>
      <w:szCs w:val="24"/>
    </w:rPr>
  </w:style>
  <w:style w:type="paragraph" w:customStyle="1" w:styleId="TableBody">
    <w:name w:val="Table Body"/>
    <w:basedOn w:val="BodyText"/>
    <w:uiPriority w:val="8"/>
    <w:qFormat/>
    <w:rsid w:val="00E43FB6"/>
    <w:pPr>
      <w:spacing w:before="60" w:after="60" w:line="240" w:lineRule="auto"/>
    </w:pPr>
    <w:rPr>
      <w:rFonts w:ascii="HelveticaNeueLT Pro 45 Lt" w:eastAsiaTheme="minorHAnsi" w:hAnsi="HelveticaNeueLT Pro 45 Lt" w:cstheme="minorBidi"/>
      <w:color w:val="454545" w:themeColor="text1"/>
      <w:szCs w:val="20"/>
      <w:lang w:eastAsia="en-NZ"/>
    </w:rPr>
  </w:style>
  <w:style w:type="character" w:customStyle="1" w:styleId="ui-provider">
    <w:name w:val="ui-provider"/>
    <w:basedOn w:val="DefaultParagraphFont"/>
    <w:rsid w:val="00F56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3568207">
      <w:bodyDiv w:val="1"/>
      <w:marLeft w:val="0"/>
      <w:marRight w:val="0"/>
      <w:marTop w:val="0"/>
      <w:marBottom w:val="0"/>
      <w:divBdr>
        <w:top w:val="none" w:sz="0" w:space="0" w:color="auto"/>
        <w:left w:val="none" w:sz="0" w:space="0" w:color="auto"/>
        <w:bottom w:val="none" w:sz="0" w:space="0" w:color="auto"/>
        <w:right w:val="none" w:sz="0" w:space="0" w:color="auto"/>
      </w:divBdr>
      <w:divsChild>
        <w:div w:id="447894781">
          <w:marLeft w:val="274"/>
          <w:marRight w:val="0"/>
          <w:marTop w:val="200"/>
          <w:marBottom w:val="0"/>
          <w:divBdr>
            <w:top w:val="none" w:sz="0" w:space="0" w:color="auto"/>
            <w:left w:val="none" w:sz="0" w:space="0" w:color="auto"/>
            <w:bottom w:val="none" w:sz="0" w:space="0" w:color="auto"/>
            <w:right w:val="none" w:sz="0" w:space="0" w:color="auto"/>
          </w:divBdr>
        </w:div>
        <w:div w:id="482046030">
          <w:marLeft w:val="274"/>
          <w:marRight w:val="0"/>
          <w:marTop w:val="200"/>
          <w:marBottom w:val="0"/>
          <w:divBdr>
            <w:top w:val="none" w:sz="0" w:space="0" w:color="auto"/>
            <w:left w:val="none" w:sz="0" w:space="0" w:color="auto"/>
            <w:bottom w:val="none" w:sz="0" w:space="0" w:color="auto"/>
            <w:right w:val="none" w:sz="0" w:space="0" w:color="auto"/>
          </w:divBdr>
        </w:div>
        <w:div w:id="587033418">
          <w:marLeft w:val="274"/>
          <w:marRight w:val="0"/>
          <w:marTop w:val="200"/>
          <w:marBottom w:val="0"/>
          <w:divBdr>
            <w:top w:val="none" w:sz="0" w:space="0" w:color="auto"/>
            <w:left w:val="none" w:sz="0" w:space="0" w:color="auto"/>
            <w:bottom w:val="none" w:sz="0" w:space="0" w:color="auto"/>
            <w:right w:val="none" w:sz="0" w:space="0" w:color="auto"/>
          </w:divBdr>
        </w:div>
        <w:div w:id="643244525">
          <w:marLeft w:val="274"/>
          <w:marRight w:val="0"/>
          <w:marTop w:val="20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www.ofgem.gov.uk/sites/default/files/docs/2019/11/cusc_direction_1.pdf" TargetMode="External"/><Relationship Id="rId26" Type="http://schemas.openxmlformats.org/officeDocument/2006/relationships/hyperlink" Target="https://www.nationalgrideso.com/industry-information/codes/cusc/modifications/cmp343-and-cmp340-transmission-demand-residual" TargetMode="External"/><Relationship Id="rId3" Type="http://schemas.openxmlformats.org/officeDocument/2006/relationships/customXml" Target="../customXml/item3.xml"/><Relationship Id="rId21" Type="http://schemas.openxmlformats.org/officeDocument/2006/relationships/hyperlink" Target="https://www.nationalgrideso.com/industry-information/codes/cusc/modifications/cmp425-billing-demand-transmission-residual-site"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cusc.team@nationalgrideso.com" TargetMode="External"/><Relationship Id="rId25" Type="http://schemas.openxmlformats.org/officeDocument/2006/relationships/hyperlink" Target="https://www.nationalgrideso.com/industry-information/codes/cusc/modifications/cmp335cmp336-transmission-demand-residual-billing-and"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Milly.Lewis@nationalgrideso.com" TargetMode="External"/><Relationship Id="rId20" Type="http://schemas.openxmlformats.org/officeDocument/2006/relationships/hyperlink" Target="mailto:cusc.team@nationalgrideso.com" TargetMode="External"/><Relationship Id="rId29" Type="http://schemas.openxmlformats.org/officeDocument/2006/relationships/hyperlink" Target="https://www.nationalgrideso.com/industry-information/codes/cusc/modifications/cmp389-transmission-demand-residual-tdr-ban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ofgem.gov.uk/sites/default/files/docs/2019/11/cusc_direction_1.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ndrew.Marsh@nissan-nmuk.co.uk" TargetMode="External"/><Relationship Id="rId23" Type="http://schemas.openxmlformats.org/officeDocument/2006/relationships/hyperlink" Target="https://www.nationalgrideso.com/document/292631/download" TargetMode="External"/><Relationship Id="rId28" Type="http://schemas.openxmlformats.org/officeDocument/2006/relationships/hyperlink" Target="https://www.nationalgrideso.com/industry-information/codes/cusc/modifications/cmp388-transmission-demand-residual-tdr-minor" TargetMode="Externa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www.ofgem.gov.uk/publications/decision-dcusa-modification-proposal-dcp328" TargetMode="External"/><Relationship Id="rId27" Type="http://schemas.openxmlformats.org/officeDocument/2006/relationships/hyperlink" Target="https://www.nationalgrideso.com/industry-information/codes/cusc/modifications/cmp363-cmp364-tnuos-demand-residual-charges"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rrentia.walker\OneDrive%20-%20National%20Grid\CMP425\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2C356CF4B942EC8E83B8B8B2946642"/>
        <w:category>
          <w:name w:val="General"/>
          <w:gallery w:val="placeholder"/>
        </w:category>
        <w:types>
          <w:type w:val="bbPlcHdr"/>
        </w:types>
        <w:behaviors>
          <w:behavior w:val="content"/>
        </w:behaviors>
        <w:guid w:val="{0F2F57E1-805D-4A08-9423-9086B178780B}"/>
      </w:docPartPr>
      <w:docPartBody>
        <w:p w:rsidR="007B6279" w:rsidRDefault="007B6279">
          <w:pPr>
            <w:pStyle w:val="BF2C356CF4B942EC8E83B8B8B2946642"/>
          </w:pPr>
          <w:r w:rsidRPr="00625C74">
            <w:rPr>
              <w:rStyle w:val="PlaceholderText"/>
            </w:rPr>
            <w:t>Click or tap to enter a date.</w:t>
          </w:r>
        </w:p>
      </w:docPartBody>
    </w:docPart>
    <w:docPart>
      <w:docPartPr>
        <w:name w:val="810E3F3A330F49AEAF862361C1CC6728"/>
        <w:category>
          <w:name w:val="General"/>
          <w:gallery w:val="placeholder"/>
        </w:category>
        <w:types>
          <w:type w:val="bbPlcHdr"/>
        </w:types>
        <w:behaviors>
          <w:behavior w:val="content"/>
        </w:behaviors>
        <w:guid w:val="{30357723-EFF7-45F5-A32E-C9442CD4A4A4}"/>
      </w:docPartPr>
      <w:docPartBody>
        <w:p w:rsidR="007B6279" w:rsidRDefault="00D40D79" w:rsidP="00D40D79">
          <w:pPr>
            <w:pStyle w:val="810E3F3A330F49AEAF862361C1CC6728"/>
          </w:pPr>
          <w:r w:rsidRPr="00625C74">
            <w:rPr>
              <w:rStyle w:val="PlaceholderText"/>
            </w:rPr>
            <w:t>Click or tap here to enter text.</w:t>
          </w:r>
        </w:p>
      </w:docPartBody>
    </w:docPart>
    <w:docPart>
      <w:docPartPr>
        <w:name w:val="7164E029234C443EBA01AE688F535E38"/>
        <w:category>
          <w:name w:val="General"/>
          <w:gallery w:val="placeholder"/>
        </w:category>
        <w:types>
          <w:type w:val="bbPlcHdr"/>
        </w:types>
        <w:behaviors>
          <w:behavior w:val="content"/>
        </w:behaviors>
        <w:guid w:val="{DA4139C0-32F3-4267-8899-AED0E734EEC1}"/>
      </w:docPartPr>
      <w:docPartBody>
        <w:p w:rsidR="007B6279" w:rsidRDefault="00D40D79" w:rsidP="00D40D79">
          <w:pPr>
            <w:pStyle w:val="7164E029234C443EBA01AE688F535E38"/>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9DF3590C35546789D83CDEC79E46A9C"/>
        <w:category>
          <w:name w:val="General"/>
          <w:gallery w:val="placeholder"/>
        </w:category>
        <w:types>
          <w:type w:val="bbPlcHdr"/>
        </w:types>
        <w:behaviors>
          <w:behavior w:val="content"/>
        </w:behaviors>
        <w:guid w:val="{89DCD717-FC20-4F51-AD9E-5E02F810B060}"/>
      </w:docPartPr>
      <w:docPartBody>
        <w:p w:rsidR="007B6279" w:rsidRDefault="00D40D79" w:rsidP="00D40D79">
          <w:pPr>
            <w:pStyle w:val="59DF3590C35546789D83CDEC79E46A9C"/>
          </w:pPr>
          <w:r w:rsidRPr="00C2197C">
            <w:rPr>
              <w:rStyle w:val="PlaceholderText"/>
            </w:rPr>
            <w:t>[</w:t>
          </w:r>
          <w:r>
            <w:rPr>
              <w:rStyle w:val="PlaceholderText"/>
            </w:rPr>
            <w:t>Insert impacted parties. I.e. Suppliers, Generators, Transmission System Operators, Interconnectors, Transmission Owners, Aggregators, etc</w:t>
          </w:r>
          <w:r w:rsidRPr="00C2197C">
            <w:rPr>
              <w:rStyle w:val="PlaceholderText"/>
            </w:rPr>
            <w:t>]</w:t>
          </w:r>
        </w:p>
      </w:docPartBody>
    </w:docPart>
    <w:docPart>
      <w:docPartPr>
        <w:name w:val="32BC462782CC46E5AAD4B659929C18F3"/>
        <w:category>
          <w:name w:val="General"/>
          <w:gallery w:val="placeholder"/>
        </w:category>
        <w:types>
          <w:type w:val="bbPlcHdr"/>
        </w:types>
        <w:behaviors>
          <w:behavior w:val="content"/>
        </w:behaviors>
        <w:guid w:val="{8B243E90-4A7D-40E5-921C-7EAB04F53643}"/>
      </w:docPartPr>
      <w:docPartBody>
        <w:p w:rsidR="007B6279" w:rsidRDefault="00D40D79" w:rsidP="00D40D79">
          <w:pPr>
            <w:pStyle w:val="32BC462782CC46E5AAD4B659929C18F3"/>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497A2CC1940746CBAB62D389EE87EE39"/>
        <w:category>
          <w:name w:val="General"/>
          <w:gallery w:val="placeholder"/>
        </w:category>
        <w:types>
          <w:type w:val="bbPlcHdr"/>
        </w:types>
        <w:behaviors>
          <w:behavior w:val="content"/>
        </w:behaviors>
        <w:guid w:val="{51763C81-1F9C-49E1-BB40-5C024C5BA805}"/>
      </w:docPartPr>
      <w:docPartBody>
        <w:p w:rsidR="007B6279" w:rsidRDefault="00D40D79" w:rsidP="00D40D79">
          <w:pPr>
            <w:pStyle w:val="497A2CC1940746CBAB62D389EE87EE39"/>
          </w:pPr>
          <w:r w:rsidRPr="00625C74">
            <w:rPr>
              <w:rStyle w:val="PlaceholderText"/>
            </w:rPr>
            <w:t>Click or tap here to enter text.</w:t>
          </w:r>
        </w:p>
      </w:docPartBody>
    </w:docPart>
    <w:docPart>
      <w:docPartPr>
        <w:name w:val="2EAEB7B27B7A4959969828A21BB99101"/>
        <w:category>
          <w:name w:val="General"/>
          <w:gallery w:val="placeholder"/>
        </w:category>
        <w:types>
          <w:type w:val="bbPlcHdr"/>
        </w:types>
        <w:behaviors>
          <w:behavior w:val="content"/>
        </w:behaviors>
        <w:guid w:val="{C53CF71B-FA0A-45DA-943E-C3E40E89608A}"/>
      </w:docPartPr>
      <w:docPartBody>
        <w:p w:rsidR="007B6279" w:rsidRDefault="00D40D79" w:rsidP="00D40D79">
          <w:pPr>
            <w:pStyle w:val="2EAEB7B27B7A4959969828A21BB99101"/>
          </w:pPr>
          <w:r w:rsidRPr="00C2197C">
            <w:rPr>
              <w:rStyle w:val="PlaceholderText"/>
            </w:rPr>
            <w:t>[</w:t>
          </w:r>
          <w:r>
            <w:rPr>
              <w:rStyle w:val="PlaceholderText"/>
            </w:rPr>
            <w:t>Y</w:t>
          </w:r>
          <w:r w:rsidRPr="00C2197C">
            <w:rPr>
              <w:rStyle w:val="PlaceholderText"/>
            </w:rPr>
            <w:t>our name]</w:t>
          </w:r>
        </w:p>
      </w:docPartBody>
    </w:docPart>
    <w:docPart>
      <w:docPartPr>
        <w:name w:val="18AFE4C125764501AF867467994CA6A1"/>
        <w:category>
          <w:name w:val="General"/>
          <w:gallery w:val="placeholder"/>
        </w:category>
        <w:types>
          <w:type w:val="bbPlcHdr"/>
        </w:types>
        <w:behaviors>
          <w:behavior w:val="content"/>
        </w:behaviors>
        <w:guid w:val="{E96098C7-6B53-40D8-8493-41480103BCFA}"/>
      </w:docPartPr>
      <w:docPartBody>
        <w:p w:rsidR="007B6279" w:rsidRDefault="00D40D79" w:rsidP="00D40D79">
          <w:pPr>
            <w:pStyle w:val="18AFE4C125764501AF867467994CA6A1"/>
          </w:pPr>
          <w:r w:rsidRPr="00973D5A">
            <w:rPr>
              <w:rStyle w:val="PlaceholderText"/>
            </w:rPr>
            <w:t>youremail@.com</w:t>
          </w:r>
        </w:p>
      </w:docPartBody>
    </w:docPart>
    <w:docPart>
      <w:docPartPr>
        <w:name w:val="4EC47D7C1BAE48FD9CA103EA647D9F58"/>
        <w:category>
          <w:name w:val="General"/>
          <w:gallery w:val="placeholder"/>
        </w:category>
        <w:types>
          <w:type w:val="bbPlcHdr"/>
        </w:types>
        <w:behaviors>
          <w:behavior w:val="content"/>
        </w:behaviors>
        <w:guid w:val="{24D84AFB-781F-4B1B-8FEE-18724D58C4BE}"/>
      </w:docPartPr>
      <w:docPartBody>
        <w:p w:rsidR="007B6279" w:rsidRDefault="00D40D79" w:rsidP="00D40D79">
          <w:pPr>
            <w:pStyle w:val="4EC47D7C1BAE48FD9CA103EA647D9F58"/>
          </w:pPr>
          <w:r>
            <w:rPr>
              <w:rStyle w:val="PlaceholderText"/>
            </w:rPr>
            <w:t>[Your phone number]</w:t>
          </w:r>
        </w:p>
      </w:docPartBody>
    </w:docPart>
    <w:docPart>
      <w:docPartPr>
        <w:name w:val="D4773CFB27724D29900E04A21AFE6AA3"/>
        <w:category>
          <w:name w:val="General"/>
          <w:gallery w:val="placeholder"/>
        </w:category>
        <w:types>
          <w:type w:val="bbPlcHdr"/>
        </w:types>
        <w:behaviors>
          <w:behavior w:val="content"/>
        </w:behaviors>
        <w:guid w:val="{4E678AC0-E338-420D-A64B-E84C6E7D392B}"/>
      </w:docPartPr>
      <w:docPartBody>
        <w:p w:rsidR="007B6279" w:rsidRDefault="00D40D79" w:rsidP="00D40D79">
          <w:pPr>
            <w:pStyle w:val="D4773CFB27724D29900E04A21AFE6AA3"/>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1CBA074008F245FBB67F653B95BEB739"/>
        <w:category>
          <w:name w:val="General"/>
          <w:gallery w:val="placeholder"/>
        </w:category>
        <w:types>
          <w:type w:val="bbPlcHdr"/>
        </w:types>
        <w:behaviors>
          <w:behavior w:val="content"/>
        </w:behaviors>
        <w:guid w:val="{8D8F9FB4-520E-4E2B-B0D2-89722BD6D1A2}"/>
      </w:docPartPr>
      <w:docPartBody>
        <w:p w:rsidR="007B6279" w:rsidRDefault="00D40D79" w:rsidP="00D40D79">
          <w:pPr>
            <w:pStyle w:val="1CBA074008F245FBB67F653B95BEB739"/>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6CC6A454F9604A78ADA39EFC644A5B45"/>
        <w:category>
          <w:name w:val="General"/>
          <w:gallery w:val="placeholder"/>
        </w:category>
        <w:types>
          <w:type w:val="bbPlcHdr"/>
        </w:types>
        <w:behaviors>
          <w:behavior w:val="content"/>
        </w:behaviors>
        <w:guid w:val="{454BDF9C-DBDA-4523-A0A3-FBC26411BF29}"/>
      </w:docPartPr>
      <w:docPartBody>
        <w:p w:rsidR="007B6279" w:rsidRDefault="00D40D79" w:rsidP="00D40D79">
          <w:pPr>
            <w:pStyle w:val="6CC6A454F9604A78ADA39EFC644A5B45"/>
          </w:pPr>
          <w:r w:rsidRPr="002A4279">
            <w:rPr>
              <w:rStyle w:val="PlaceholderText"/>
            </w:rPr>
            <w:t xml:space="preserve">[Insert your solution. Please identify which part of the code will need to be changed.]  </w:t>
          </w:r>
        </w:p>
      </w:docPartBody>
    </w:docPart>
    <w:docPart>
      <w:docPartPr>
        <w:name w:val="10377905858641FC80B3F1D3EA9AE95D"/>
        <w:category>
          <w:name w:val="General"/>
          <w:gallery w:val="placeholder"/>
        </w:category>
        <w:types>
          <w:type w:val="bbPlcHdr"/>
        </w:types>
        <w:behaviors>
          <w:behavior w:val="content"/>
        </w:behaviors>
        <w:guid w:val="{901AAF5D-F955-4087-A16A-6BFE754412FE}"/>
      </w:docPartPr>
      <w:docPartBody>
        <w:p w:rsidR="007B6279" w:rsidRDefault="00D40D79" w:rsidP="00D40D79">
          <w:pPr>
            <w:pStyle w:val="10377905858641FC80B3F1D3EA9AE95D"/>
          </w:pPr>
          <w:r w:rsidRPr="00625C74">
            <w:rPr>
              <w:rStyle w:val="PlaceholderText"/>
            </w:rPr>
            <w:t>Choose an item.</w:t>
          </w:r>
        </w:p>
      </w:docPartBody>
    </w:docPart>
    <w:docPart>
      <w:docPartPr>
        <w:name w:val="7050D3902EDE420A8AACD787E20511A9"/>
        <w:category>
          <w:name w:val="General"/>
          <w:gallery w:val="placeholder"/>
        </w:category>
        <w:types>
          <w:type w:val="bbPlcHdr"/>
        </w:types>
        <w:behaviors>
          <w:behavior w:val="content"/>
        </w:behaviors>
        <w:guid w:val="{54D8885D-6F84-4403-B5F8-3BC73D4A7F5D}"/>
      </w:docPartPr>
      <w:docPartBody>
        <w:p w:rsidR="007B6279" w:rsidRDefault="00D40D79" w:rsidP="00D40D79">
          <w:pPr>
            <w:pStyle w:val="7050D3902EDE420A8AACD787E20511A9"/>
          </w:pPr>
          <w:r w:rsidRPr="00625C74">
            <w:rPr>
              <w:rStyle w:val="PlaceholderText"/>
            </w:rPr>
            <w:t>Choose an item.</w:t>
          </w:r>
        </w:p>
      </w:docPartBody>
    </w:docPart>
    <w:docPart>
      <w:docPartPr>
        <w:name w:val="FAC559C0DDAE4A8A9B302E254A8D12F8"/>
        <w:category>
          <w:name w:val="General"/>
          <w:gallery w:val="placeholder"/>
        </w:category>
        <w:types>
          <w:type w:val="bbPlcHdr"/>
        </w:types>
        <w:behaviors>
          <w:behavior w:val="content"/>
        </w:behaviors>
        <w:guid w:val="{5EACED66-EAAB-42F3-BC63-3599BF23763F}"/>
      </w:docPartPr>
      <w:docPartBody>
        <w:p w:rsidR="007B6279" w:rsidRDefault="00D40D79" w:rsidP="00D40D79">
          <w:pPr>
            <w:pStyle w:val="FAC559C0DDAE4A8A9B302E254A8D12F8"/>
          </w:pPr>
          <w:r>
            <w:rPr>
              <w:rStyle w:val="PlaceholderText"/>
            </w:rPr>
            <w:t>[Please provide your rationale]</w:t>
          </w:r>
        </w:p>
      </w:docPartBody>
    </w:docPart>
    <w:docPart>
      <w:docPartPr>
        <w:name w:val="5E2667943586463DB790E1F4C5EE73A9"/>
        <w:category>
          <w:name w:val="General"/>
          <w:gallery w:val="placeholder"/>
        </w:category>
        <w:types>
          <w:type w:val="bbPlcHdr"/>
        </w:types>
        <w:behaviors>
          <w:behavior w:val="content"/>
        </w:behaviors>
        <w:guid w:val="{BA9F2AB8-3CF4-4CFB-9B2A-F28A24571C4D}"/>
      </w:docPartPr>
      <w:docPartBody>
        <w:p w:rsidR="007B6279" w:rsidRDefault="00D40D79" w:rsidP="00D40D79">
          <w:pPr>
            <w:pStyle w:val="5E2667943586463DB790E1F4C5EE73A9"/>
          </w:pPr>
          <w:r w:rsidRPr="00625C74">
            <w:rPr>
              <w:rStyle w:val="PlaceholderText"/>
            </w:rPr>
            <w:t>Choose an item.</w:t>
          </w:r>
        </w:p>
      </w:docPartBody>
    </w:docPart>
    <w:docPart>
      <w:docPartPr>
        <w:name w:val="E53E928E839143849687E5E743B6803B"/>
        <w:category>
          <w:name w:val="General"/>
          <w:gallery w:val="placeholder"/>
        </w:category>
        <w:types>
          <w:type w:val="bbPlcHdr"/>
        </w:types>
        <w:behaviors>
          <w:behavior w:val="content"/>
        </w:behaviors>
        <w:guid w:val="{2A742882-CD44-48FA-B559-DCB6B0C19BE5}"/>
      </w:docPartPr>
      <w:docPartBody>
        <w:p w:rsidR="007B6279" w:rsidRDefault="00D40D79" w:rsidP="00D40D79">
          <w:pPr>
            <w:pStyle w:val="E53E928E839143849687E5E743B6803B"/>
          </w:pPr>
          <w:r>
            <w:rPr>
              <w:rStyle w:val="PlaceholderText"/>
            </w:rPr>
            <w:t>[Please provide your rationale]</w:t>
          </w:r>
        </w:p>
      </w:docPartBody>
    </w:docPart>
    <w:docPart>
      <w:docPartPr>
        <w:name w:val="93B8D19622F74192B8F7CBAE14076051"/>
        <w:category>
          <w:name w:val="General"/>
          <w:gallery w:val="placeholder"/>
        </w:category>
        <w:types>
          <w:type w:val="bbPlcHdr"/>
        </w:types>
        <w:behaviors>
          <w:behavior w:val="content"/>
        </w:behaviors>
        <w:guid w:val="{F13DC597-1ED6-420D-BDA9-0C5F7838F971}"/>
      </w:docPartPr>
      <w:docPartBody>
        <w:p w:rsidR="007B6279" w:rsidRDefault="00D40D79" w:rsidP="00D40D79">
          <w:pPr>
            <w:pStyle w:val="93B8D19622F74192B8F7CBAE14076051"/>
          </w:pPr>
          <w:r w:rsidRPr="00625C74">
            <w:rPr>
              <w:rStyle w:val="PlaceholderText"/>
            </w:rPr>
            <w:t>Choose an item.</w:t>
          </w:r>
        </w:p>
      </w:docPartBody>
    </w:docPart>
    <w:docPart>
      <w:docPartPr>
        <w:name w:val="D303AA13A33145ACA5E11F4D98CE0897"/>
        <w:category>
          <w:name w:val="General"/>
          <w:gallery w:val="placeholder"/>
        </w:category>
        <w:types>
          <w:type w:val="bbPlcHdr"/>
        </w:types>
        <w:behaviors>
          <w:behavior w:val="content"/>
        </w:behaviors>
        <w:guid w:val="{404FA787-3C73-45B7-AA4D-8C90957C2317}"/>
      </w:docPartPr>
      <w:docPartBody>
        <w:p w:rsidR="007B6279" w:rsidRDefault="00D40D79" w:rsidP="00D40D79">
          <w:pPr>
            <w:pStyle w:val="D303AA13A33145ACA5E11F4D98CE0897"/>
          </w:pPr>
          <w:r w:rsidRPr="00625C74">
            <w:rPr>
              <w:rStyle w:val="PlaceholderText"/>
            </w:rPr>
            <w:t>Choose an item.</w:t>
          </w:r>
        </w:p>
      </w:docPartBody>
    </w:docPart>
    <w:docPart>
      <w:docPartPr>
        <w:name w:val="B41D13A209B045CBA160F1FBBB421255"/>
        <w:category>
          <w:name w:val="General"/>
          <w:gallery w:val="placeholder"/>
        </w:category>
        <w:types>
          <w:type w:val="bbPlcHdr"/>
        </w:types>
        <w:behaviors>
          <w:behavior w:val="content"/>
        </w:behaviors>
        <w:guid w:val="{7CC97BC8-7927-4FFF-84DE-B22DDE8612B1}"/>
      </w:docPartPr>
      <w:docPartBody>
        <w:p w:rsidR="007B6279" w:rsidRDefault="00D40D79" w:rsidP="00D40D79">
          <w:pPr>
            <w:pStyle w:val="B41D13A209B045CBA160F1FBBB421255"/>
          </w:pPr>
          <w:r>
            <w:rPr>
              <w:rStyle w:val="PlaceholderText"/>
            </w:rPr>
            <w:t>[Please provide your rationale]</w:t>
          </w:r>
        </w:p>
      </w:docPartBody>
    </w:docPart>
    <w:docPart>
      <w:docPartPr>
        <w:name w:val="93ED3712ABD54F539CAF0648D5425D7B"/>
        <w:category>
          <w:name w:val="General"/>
          <w:gallery w:val="placeholder"/>
        </w:category>
        <w:types>
          <w:type w:val="bbPlcHdr"/>
        </w:types>
        <w:behaviors>
          <w:behavior w:val="content"/>
        </w:behaviors>
        <w:guid w:val="{FEFFC695-C9DC-4E52-A752-E8062688C72B}"/>
      </w:docPartPr>
      <w:docPartBody>
        <w:p w:rsidR="007B6279" w:rsidRDefault="00D40D79" w:rsidP="00D40D79">
          <w:pPr>
            <w:pStyle w:val="93ED3712ABD54F539CAF0648D5425D7B"/>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151EA1ABEA98428FA95FF9A0C865C4F3"/>
        <w:category>
          <w:name w:val="General"/>
          <w:gallery w:val="placeholder"/>
        </w:category>
        <w:types>
          <w:type w:val="bbPlcHdr"/>
        </w:types>
        <w:behaviors>
          <w:behavior w:val="content"/>
        </w:behaviors>
        <w:guid w:val="{FD3A4E91-CEDE-4260-8A57-493C30AC1C34}"/>
      </w:docPartPr>
      <w:docPartBody>
        <w:p w:rsidR="007B6279" w:rsidRDefault="00D40D79" w:rsidP="00D40D79">
          <w:pPr>
            <w:pStyle w:val="151EA1ABEA98428FA95FF9A0C865C4F3"/>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F0CDD8EF9AD243D5A53EB10257AE3814"/>
        <w:category>
          <w:name w:val="General"/>
          <w:gallery w:val="placeholder"/>
        </w:category>
        <w:types>
          <w:type w:val="bbPlcHdr"/>
        </w:types>
        <w:behaviors>
          <w:behavior w:val="content"/>
        </w:behaviors>
        <w:guid w:val="{C51A3203-3832-48AE-83DE-0ED22179F800}"/>
      </w:docPartPr>
      <w:docPartBody>
        <w:p w:rsidR="007B6279" w:rsidRDefault="00D40D79" w:rsidP="00D40D79">
          <w:pPr>
            <w:pStyle w:val="F0CDD8EF9AD243D5A53EB10257AE3814"/>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AD56ED7122741E48A222159785655B5"/>
        <w:category>
          <w:name w:val="General"/>
          <w:gallery w:val="placeholder"/>
        </w:category>
        <w:types>
          <w:type w:val="bbPlcHdr"/>
        </w:types>
        <w:behaviors>
          <w:behavior w:val="content"/>
        </w:behaviors>
        <w:guid w:val="{1CDE710D-0765-4B23-8FF7-E394E4B240C2}"/>
      </w:docPartPr>
      <w:docPartBody>
        <w:p w:rsidR="007B6279" w:rsidRDefault="00D40D79" w:rsidP="00D40D79">
          <w:pPr>
            <w:pStyle w:val="2AD56ED7122741E48A222159785655B5"/>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B3896071D8654CF0B196609751252FEB"/>
        <w:category>
          <w:name w:val="General"/>
          <w:gallery w:val="placeholder"/>
        </w:category>
        <w:types>
          <w:type w:val="bbPlcHdr"/>
        </w:types>
        <w:behaviors>
          <w:behavior w:val="content"/>
        </w:behaviors>
        <w:guid w:val="{094D3BE5-1934-4621-BEA9-806BDDC4F85D}"/>
      </w:docPartPr>
      <w:docPartBody>
        <w:p w:rsidR="007B6279" w:rsidRDefault="00D40D79" w:rsidP="00D40D79">
          <w:pPr>
            <w:pStyle w:val="B3896071D8654CF0B196609751252FEB"/>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D79"/>
    <w:rsid w:val="006B153F"/>
    <w:rsid w:val="006B652E"/>
    <w:rsid w:val="007B6279"/>
    <w:rsid w:val="00A05ABD"/>
    <w:rsid w:val="00D40D79"/>
    <w:rsid w:val="00D96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0D79"/>
    <w:rPr>
      <w:color w:val="808080"/>
    </w:rPr>
  </w:style>
  <w:style w:type="paragraph" w:customStyle="1" w:styleId="BF2C356CF4B942EC8E83B8B8B2946642">
    <w:name w:val="BF2C356CF4B942EC8E83B8B8B2946642"/>
  </w:style>
  <w:style w:type="paragraph" w:customStyle="1" w:styleId="810E3F3A330F49AEAF862361C1CC6728">
    <w:name w:val="810E3F3A330F49AEAF862361C1CC6728"/>
    <w:rsid w:val="00D40D79"/>
  </w:style>
  <w:style w:type="paragraph" w:customStyle="1" w:styleId="7164E029234C443EBA01AE688F535E38">
    <w:name w:val="7164E029234C443EBA01AE688F535E38"/>
    <w:rsid w:val="00D40D79"/>
  </w:style>
  <w:style w:type="paragraph" w:customStyle="1" w:styleId="62A11BCEA87D45D18E159E329E81D4FF">
    <w:name w:val="62A11BCEA87D45D18E159E329E81D4FF"/>
    <w:rsid w:val="00D40D79"/>
  </w:style>
  <w:style w:type="paragraph" w:customStyle="1" w:styleId="59DF3590C35546789D83CDEC79E46A9C">
    <w:name w:val="59DF3590C35546789D83CDEC79E46A9C"/>
    <w:rsid w:val="00D40D79"/>
  </w:style>
  <w:style w:type="paragraph" w:customStyle="1" w:styleId="32BC462782CC46E5AAD4B659929C18F3">
    <w:name w:val="32BC462782CC46E5AAD4B659929C18F3"/>
    <w:rsid w:val="00D40D79"/>
  </w:style>
  <w:style w:type="paragraph" w:customStyle="1" w:styleId="497A2CC1940746CBAB62D389EE87EE39">
    <w:name w:val="497A2CC1940746CBAB62D389EE87EE39"/>
    <w:rsid w:val="00D40D79"/>
  </w:style>
  <w:style w:type="paragraph" w:customStyle="1" w:styleId="2EAEB7B27B7A4959969828A21BB99101">
    <w:name w:val="2EAEB7B27B7A4959969828A21BB99101"/>
    <w:rsid w:val="00D40D79"/>
  </w:style>
  <w:style w:type="paragraph" w:customStyle="1" w:styleId="18AFE4C125764501AF867467994CA6A1">
    <w:name w:val="18AFE4C125764501AF867467994CA6A1"/>
    <w:rsid w:val="00D40D79"/>
  </w:style>
  <w:style w:type="paragraph" w:customStyle="1" w:styleId="4EC47D7C1BAE48FD9CA103EA647D9F58">
    <w:name w:val="4EC47D7C1BAE48FD9CA103EA647D9F58"/>
    <w:rsid w:val="00D40D79"/>
  </w:style>
  <w:style w:type="paragraph" w:customStyle="1" w:styleId="D4773CFB27724D29900E04A21AFE6AA3">
    <w:name w:val="D4773CFB27724D29900E04A21AFE6AA3"/>
    <w:rsid w:val="00D40D79"/>
  </w:style>
  <w:style w:type="paragraph" w:customStyle="1" w:styleId="1CBA074008F245FBB67F653B95BEB739">
    <w:name w:val="1CBA074008F245FBB67F653B95BEB739"/>
    <w:rsid w:val="00D40D79"/>
  </w:style>
  <w:style w:type="paragraph" w:customStyle="1" w:styleId="6CC6A454F9604A78ADA39EFC644A5B45">
    <w:name w:val="6CC6A454F9604A78ADA39EFC644A5B45"/>
    <w:rsid w:val="00D40D79"/>
  </w:style>
  <w:style w:type="paragraph" w:customStyle="1" w:styleId="382C3E637CED4412BEF0F195FFA193B8">
    <w:name w:val="382C3E637CED4412BEF0F195FFA193B8"/>
    <w:rsid w:val="00D40D79"/>
  </w:style>
  <w:style w:type="paragraph" w:customStyle="1" w:styleId="10377905858641FC80B3F1D3EA9AE95D">
    <w:name w:val="10377905858641FC80B3F1D3EA9AE95D"/>
    <w:rsid w:val="00D40D79"/>
  </w:style>
  <w:style w:type="paragraph" w:customStyle="1" w:styleId="7050D3902EDE420A8AACD787E20511A9">
    <w:name w:val="7050D3902EDE420A8AACD787E20511A9"/>
    <w:rsid w:val="00D40D79"/>
  </w:style>
  <w:style w:type="paragraph" w:customStyle="1" w:styleId="FAC559C0DDAE4A8A9B302E254A8D12F8">
    <w:name w:val="FAC559C0DDAE4A8A9B302E254A8D12F8"/>
    <w:rsid w:val="00D40D79"/>
  </w:style>
  <w:style w:type="paragraph" w:customStyle="1" w:styleId="5E2667943586463DB790E1F4C5EE73A9">
    <w:name w:val="5E2667943586463DB790E1F4C5EE73A9"/>
    <w:rsid w:val="00D40D79"/>
  </w:style>
  <w:style w:type="paragraph" w:customStyle="1" w:styleId="E53E928E839143849687E5E743B6803B">
    <w:name w:val="E53E928E839143849687E5E743B6803B"/>
    <w:rsid w:val="00D40D79"/>
  </w:style>
  <w:style w:type="paragraph" w:customStyle="1" w:styleId="93B8D19622F74192B8F7CBAE14076051">
    <w:name w:val="93B8D19622F74192B8F7CBAE14076051"/>
    <w:rsid w:val="00D40D79"/>
  </w:style>
  <w:style w:type="paragraph" w:customStyle="1" w:styleId="D303AA13A33145ACA5E11F4D98CE0897">
    <w:name w:val="D303AA13A33145ACA5E11F4D98CE0897"/>
    <w:rsid w:val="00D40D79"/>
  </w:style>
  <w:style w:type="paragraph" w:customStyle="1" w:styleId="B41D13A209B045CBA160F1FBBB421255">
    <w:name w:val="B41D13A209B045CBA160F1FBBB421255"/>
    <w:rsid w:val="00D40D79"/>
  </w:style>
  <w:style w:type="paragraph" w:customStyle="1" w:styleId="93ED3712ABD54F539CAF0648D5425D7B">
    <w:name w:val="93ED3712ABD54F539CAF0648D5425D7B"/>
    <w:rsid w:val="00D40D79"/>
  </w:style>
  <w:style w:type="paragraph" w:customStyle="1" w:styleId="151EA1ABEA98428FA95FF9A0C865C4F3">
    <w:name w:val="151EA1ABEA98428FA95FF9A0C865C4F3"/>
    <w:rsid w:val="00D40D79"/>
  </w:style>
  <w:style w:type="paragraph" w:customStyle="1" w:styleId="F0CDD8EF9AD243D5A53EB10257AE3814">
    <w:name w:val="F0CDD8EF9AD243D5A53EB10257AE3814"/>
    <w:rsid w:val="00D40D79"/>
  </w:style>
  <w:style w:type="paragraph" w:customStyle="1" w:styleId="2AD56ED7122741E48A222159785655B5">
    <w:name w:val="2AD56ED7122741E48A222159785655B5"/>
    <w:rsid w:val="00D40D79"/>
  </w:style>
  <w:style w:type="paragraph" w:customStyle="1" w:styleId="B3896071D8654CF0B196609751252FEB">
    <w:name w:val="B3896071D8654CF0B196609751252FEB"/>
    <w:rsid w:val="00D40D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B5B87-33DF-4BDF-AC4E-B685270F3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426</TotalTime>
  <Pages>1</Pages>
  <Words>3904</Words>
  <Characters>22255</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26107</CharactersWithSpaces>
  <SharedDoc>false</SharedDoc>
  <HLinks>
    <vt:vector size="222" baseType="variant">
      <vt:variant>
        <vt:i4>7667750</vt:i4>
      </vt:variant>
      <vt:variant>
        <vt:i4>174</vt:i4>
      </vt:variant>
      <vt:variant>
        <vt:i4>0</vt:i4>
      </vt:variant>
      <vt:variant>
        <vt:i4>5</vt:i4>
      </vt:variant>
      <vt:variant>
        <vt:lpwstr>https://www.nationalgrideso.com/industry-information/codes/cusc/modifications/cmp389-transmission-demand-residual-tdr-band</vt:lpwstr>
      </vt:variant>
      <vt:variant>
        <vt:lpwstr/>
      </vt:variant>
      <vt:variant>
        <vt:i4>7798825</vt:i4>
      </vt:variant>
      <vt:variant>
        <vt:i4>171</vt:i4>
      </vt:variant>
      <vt:variant>
        <vt:i4>0</vt:i4>
      </vt:variant>
      <vt:variant>
        <vt:i4>5</vt:i4>
      </vt:variant>
      <vt:variant>
        <vt:lpwstr>https://www.nationalgrideso.com/industry-information/codes/cusc/modifications/cmp388-transmission-demand-residual-tdr-minor</vt:lpwstr>
      </vt:variant>
      <vt:variant>
        <vt:lpwstr/>
      </vt:variant>
      <vt:variant>
        <vt:i4>5636186</vt:i4>
      </vt:variant>
      <vt:variant>
        <vt:i4>168</vt:i4>
      </vt:variant>
      <vt:variant>
        <vt:i4>0</vt:i4>
      </vt:variant>
      <vt:variant>
        <vt:i4>5</vt:i4>
      </vt:variant>
      <vt:variant>
        <vt:lpwstr>https://www.nationalgrideso.com/industry-information/codes/cusc/modifications/cmp363-cmp364-tnuos-demand-residual-charges</vt:lpwstr>
      </vt:variant>
      <vt:variant>
        <vt:lpwstr/>
      </vt:variant>
      <vt:variant>
        <vt:i4>1114125</vt:i4>
      </vt:variant>
      <vt:variant>
        <vt:i4>165</vt:i4>
      </vt:variant>
      <vt:variant>
        <vt:i4>0</vt:i4>
      </vt:variant>
      <vt:variant>
        <vt:i4>5</vt:i4>
      </vt:variant>
      <vt:variant>
        <vt:lpwstr>https://www.nationalgrideso.com/industry-information/codes/cusc/modifications/cmp343-and-cmp340-transmission-demand-residual</vt:lpwstr>
      </vt:variant>
      <vt:variant>
        <vt:lpwstr/>
      </vt:variant>
      <vt:variant>
        <vt:i4>7667814</vt:i4>
      </vt:variant>
      <vt:variant>
        <vt:i4>162</vt:i4>
      </vt:variant>
      <vt:variant>
        <vt:i4>0</vt:i4>
      </vt:variant>
      <vt:variant>
        <vt:i4>5</vt:i4>
      </vt:variant>
      <vt:variant>
        <vt:lpwstr>https://www.nationalgrideso.com/industry-information/codes/cusc/modifications/cmp335cmp336-transmission-demand-residual-billing-and</vt:lpwstr>
      </vt:variant>
      <vt:variant>
        <vt:lpwstr/>
      </vt:variant>
      <vt:variant>
        <vt:i4>3997797</vt:i4>
      </vt:variant>
      <vt:variant>
        <vt:i4>159</vt:i4>
      </vt:variant>
      <vt:variant>
        <vt:i4>0</vt:i4>
      </vt:variant>
      <vt:variant>
        <vt:i4>5</vt:i4>
      </vt:variant>
      <vt:variant>
        <vt:lpwstr>https://www.ofgem.gov.uk/sites/default/files/docs/2019/11/cusc_direction_1.pdf</vt:lpwstr>
      </vt:variant>
      <vt:variant>
        <vt:lpwstr/>
      </vt:variant>
      <vt:variant>
        <vt:i4>5505109</vt:i4>
      </vt:variant>
      <vt:variant>
        <vt:i4>156</vt:i4>
      </vt:variant>
      <vt:variant>
        <vt:i4>0</vt:i4>
      </vt:variant>
      <vt:variant>
        <vt:i4>5</vt:i4>
      </vt:variant>
      <vt:variant>
        <vt:lpwstr>https://www.nationalgrideso.com/document/292631/download</vt:lpwstr>
      </vt:variant>
      <vt:variant>
        <vt:lpwstr/>
      </vt:variant>
      <vt:variant>
        <vt:i4>4259871</vt:i4>
      </vt:variant>
      <vt:variant>
        <vt:i4>153</vt:i4>
      </vt:variant>
      <vt:variant>
        <vt:i4>0</vt:i4>
      </vt:variant>
      <vt:variant>
        <vt:i4>5</vt:i4>
      </vt:variant>
      <vt:variant>
        <vt:lpwstr>http://www.ofgem.gov.uk/publications/decision-dcusa-modification-proposal-dcp328</vt:lpwstr>
      </vt:variant>
      <vt:variant>
        <vt:lpwstr/>
      </vt:variant>
      <vt:variant>
        <vt:i4>3080310</vt:i4>
      </vt:variant>
      <vt:variant>
        <vt:i4>150</vt:i4>
      </vt:variant>
      <vt:variant>
        <vt:i4>0</vt:i4>
      </vt:variant>
      <vt:variant>
        <vt:i4>5</vt:i4>
      </vt:variant>
      <vt:variant>
        <vt:lpwstr>https://www.nationalgrideso.com/industry-information/codes/cusc/modifications/cmp425-billing-demand-transmission-residual-site</vt:lpwstr>
      </vt:variant>
      <vt:variant>
        <vt:lpwstr/>
      </vt:variant>
      <vt:variant>
        <vt:i4>4849703</vt:i4>
      </vt:variant>
      <vt:variant>
        <vt:i4>147</vt:i4>
      </vt:variant>
      <vt:variant>
        <vt:i4>0</vt:i4>
      </vt:variant>
      <vt:variant>
        <vt:i4>5</vt:i4>
      </vt:variant>
      <vt:variant>
        <vt:lpwstr>mailto:cusc.team@nationalgrideso.com</vt:lpwstr>
      </vt:variant>
      <vt:variant>
        <vt:lpwstr/>
      </vt:variant>
      <vt:variant>
        <vt:i4>3997797</vt:i4>
      </vt:variant>
      <vt:variant>
        <vt:i4>144</vt:i4>
      </vt:variant>
      <vt:variant>
        <vt:i4>0</vt:i4>
      </vt:variant>
      <vt:variant>
        <vt:i4>5</vt:i4>
      </vt:variant>
      <vt:variant>
        <vt:lpwstr>https://www.ofgem.gov.uk/sites/default/files/docs/2019/11/cusc_direction_1.pdf</vt:lpwstr>
      </vt:variant>
      <vt:variant>
        <vt:lpwstr/>
      </vt:variant>
      <vt:variant>
        <vt:i4>1048630</vt:i4>
      </vt:variant>
      <vt:variant>
        <vt:i4>137</vt:i4>
      </vt:variant>
      <vt:variant>
        <vt:i4>0</vt:i4>
      </vt:variant>
      <vt:variant>
        <vt:i4>5</vt:i4>
      </vt:variant>
      <vt:variant>
        <vt:lpwstr/>
      </vt:variant>
      <vt:variant>
        <vt:lpwstr>_Toc74204576</vt:lpwstr>
      </vt:variant>
      <vt:variant>
        <vt:i4>1245238</vt:i4>
      </vt:variant>
      <vt:variant>
        <vt:i4>131</vt:i4>
      </vt:variant>
      <vt:variant>
        <vt:i4>0</vt:i4>
      </vt:variant>
      <vt:variant>
        <vt:i4>5</vt:i4>
      </vt:variant>
      <vt:variant>
        <vt:lpwstr/>
      </vt:variant>
      <vt:variant>
        <vt:lpwstr>_Toc74204575</vt:lpwstr>
      </vt:variant>
      <vt:variant>
        <vt:i4>1179702</vt:i4>
      </vt:variant>
      <vt:variant>
        <vt:i4>125</vt:i4>
      </vt:variant>
      <vt:variant>
        <vt:i4>0</vt:i4>
      </vt:variant>
      <vt:variant>
        <vt:i4>5</vt:i4>
      </vt:variant>
      <vt:variant>
        <vt:lpwstr/>
      </vt:variant>
      <vt:variant>
        <vt:lpwstr>_Toc74204574</vt:lpwstr>
      </vt:variant>
      <vt:variant>
        <vt:i4>1376310</vt:i4>
      </vt:variant>
      <vt:variant>
        <vt:i4>119</vt:i4>
      </vt:variant>
      <vt:variant>
        <vt:i4>0</vt:i4>
      </vt:variant>
      <vt:variant>
        <vt:i4>5</vt:i4>
      </vt:variant>
      <vt:variant>
        <vt:lpwstr/>
      </vt:variant>
      <vt:variant>
        <vt:lpwstr>_Toc74204573</vt:lpwstr>
      </vt:variant>
      <vt:variant>
        <vt:i4>1310774</vt:i4>
      </vt:variant>
      <vt:variant>
        <vt:i4>113</vt:i4>
      </vt:variant>
      <vt:variant>
        <vt:i4>0</vt:i4>
      </vt:variant>
      <vt:variant>
        <vt:i4>5</vt:i4>
      </vt:variant>
      <vt:variant>
        <vt:lpwstr/>
      </vt:variant>
      <vt:variant>
        <vt:lpwstr>_Toc74204572</vt:lpwstr>
      </vt:variant>
      <vt:variant>
        <vt:i4>1507382</vt:i4>
      </vt:variant>
      <vt:variant>
        <vt:i4>107</vt:i4>
      </vt:variant>
      <vt:variant>
        <vt:i4>0</vt:i4>
      </vt:variant>
      <vt:variant>
        <vt:i4>5</vt:i4>
      </vt:variant>
      <vt:variant>
        <vt:lpwstr/>
      </vt:variant>
      <vt:variant>
        <vt:lpwstr>_Toc74204571</vt:lpwstr>
      </vt:variant>
      <vt:variant>
        <vt:i4>1441846</vt:i4>
      </vt:variant>
      <vt:variant>
        <vt:i4>101</vt:i4>
      </vt:variant>
      <vt:variant>
        <vt:i4>0</vt:i4>
      </vt:variant>
      <vt:variant>
        <vt:i4>5</vt:i4>
      </vt:variant>
      <vt:variant>
        <vt:lpwstr/>
      </vt:variant>
      <vt:variant>
        <vt:lpwstr>_Toc74204570</vt:lpwstr>
      </vt:variant>
      <vt:variant>
        <vt:i4>2031671</vt:i4>
      </vt:variant>
      <vt:variant>
        <vt:i4>95</vt:i4>
      </vt:variant>
      <vt:variant>
        <vt:i4>0</vt:i4>
      </vt:variant>
      <vt:variant>
        <vt:i4>5</vt:i4>
      </vt:variant>
      <vt:variant>
        <vt:lpwstr/>
      </vt:variant>
      <vt:variant>
        <vt:lpwstr>_Toc74204569</vt:lpwstr>
      </vt:variant>
      <vt:variant>
        <vt:i4>1966135</vt:i4>
      </vt:variant>
      <vt:variant>
        <vt:i4>89</vt:i4>
      </vt:variant>
      <vt:variant>
        <vt:i4>0</vt:i4>
      </vt:variant>
      <vt:variant>
        <vt:i4>5</vt:i4>
      </vt:variant>
      <vt:variant>
        <vt:lpwstr/>
      </vt:variant>
      <vt:variant>
        <vt:lpwstr>_Toc74204568</vt:lpwstr>
      </vt:variant>
      <vt:variant>
        <vt:i4>1114167</vt:i4>
      </vt:variant>
      <vt:variant>
        <vt:i4>83</vt:i4>
      </vt:variant>
      <vt:variant>
        <vt:i4>0</vt:i4>
      </vt:variant>
      <vt:variant>
        <vt:i4>5</vt:i4>
      </vt:variant>
      <vt:variant>
        <vt:lpwstr/>
      </vt:variant>
      <vt:variant>
        <vt:lpwstr>_Toc74204567</vt:lpwstr>
      </vt:variant>
      <vt:variant>
        <vt:i4>1048631</vt:i4>
      </vt:variant>
      <vt:variant>
        <vt:i4>77</vt:i4>
      </vt:variant>
      <vt:variant>
        <vt:i4>0</vt:i4>
      </vt:variant>
      <vt:variant>
        <vt:i4>5</vt:i4>
      </vt:variant>
      <vt:variant>
        <vt:lpwstr/>
      </vt:variant>
      <vt:variant>
        <vt:lpwstr>_Toc74204566</vt:lpwstr>
      </vt:variant>
      <vt:variant>
        <vt:i4>1245239</vt:i4>
      </vt:variant>
      <vt:variant>
        <vt:i4>71</vt:i4>
      </vt:variant>
      <vt:variant>
        <vt:i4>0</vt:i4>
      </vt:variant>
      <vt:variant>
        <vt:i4>5</vt:i4>
      </vt:variant>
      <vt:variant>
        <vt:lpwstr/>
      </vt:variant>
      <vt:variant>
        <vt:lpwstr>_Toc74204565</vt:lpwstr>
      </vt:variant>
      <vt:variant>
        <vt:i4>1179703</vt:i4>
      </vt:variant>
      <vt:variant>
        <vt:i4>65</vt:i4>
      </vt:variant>
      <vt:variant>
        <vt:i4>0</vt:i4>
      </vt:variant>
      <vt:variant>
        <vt:i4>5</vt:i4>
      </vt:variant>
      <vt:variant>
        <vt:lpwstr/>
      </vt:variant>
      <vt:variant>
        <vt:lpwstr>_Toc74204564</vt:lpwstr>
      </vt:variant>
      <vt:variant>
        <vt:i4>1376311</vt:i4>
      </vt:variant>
      <vt:variant>
        <vt:i4>59</vt:i4>
      </vt:variant>
      <vt:variant>
        <vt:i4>0</vt:i4>
      </vt:variant>
      <vt:variant>
        <vt:i4>5</vt:i4>
      </vt:variant>
      <vt:variant>
        <vt:lpwstr/>
      </vt:variant>
      <vt:variant>
        <vt:lpwstr>_Toc74204563</vt:lpwstr>
      </vt:variant>
      <vt:variant>
        <vt:i4>1310775</vt:i4>
      </vt:variant>
      <vt:variant>
        <vt:i4>53</vt:i4>
      </vt:variant>
      <vt:variant>
        <vt:i4>0</vt:i4>
      </vt:variant>
      <vt:variant>
        <vt:i4>5</vt:i4>
      </vt:variant>
      <vt:variant>
        <vt:lpwstr/>
      </vt:variant>
      <vt:variant>
        <vt:lpwstr>_Toc74204562</vt:lpwstr>
      </vt:variant>
      <vt:variant>
        <vt:i4>1507383</vt:i4>
      </vt:variant>
      <vt:variant>
        <vt:i4>47</vt:i4>
      </vt:variant>
      <vt:variant>
        <vt:i4>0</vt:i4>
      </vt:variant>
      <vt:variant>
        <vt:i4>5</vt:i4>
      </vt:variant>
      <vt:variant>
        <vt:lpwstr/>
      </vt:variant>
      <vt:variant>
        <vt:lpwstr>_Toc74204561</vt:lpwstr>
      </vt:variant>
      <vt:variant>
        <vt:i4>1441847</vt:i4>
      </vt:variant>
      <vt:variant>
        <vt:i4>41</vt:i4>
      </vt:variant>
      <vt:variant>
        <vt:i4>0</vt:i4>
      </vt:variant>
      <vt:variant>
        <vt:i4>5</vt:i4>
      </vt:variant>
      <vt:variant>
        <vt:lpwstr/>
      </vt:variant>
      <vt:variant>
        <vt:lpwstr>_Toc74204560</vt:lpwstr>
      </vt:variant>
      <vt:variant>
        <vt:i4>2031668</vt:i4>
      </vt:variant>
      <vt:variant>
        <vt:i4>35</vt:i4>
      </vt:variant>
      <vt:variant>
        <vt:i4>0</vt:i4>
      </vt:variant>
      <vt:variant>
        <vt:i4>5</vt:i4>
      </vt:variant>
      <vt:variant>
        <vt:lpwstr/>
      </vt:variant>
      <vt:variant>
        <vt:lpwstr>_Toc74204559</vt:lpwstr>
      </vt:variant>
      <vt:variant>
        <vt:i4>1966132</vt:i4>
      </vt:variant>
      <vt:variant>
        <vt:i4>29</vt:i4>
      </vt:variant>
      <vt:variant>
        <vt:i4>0</vt:i4>
      </vt:variant>
      <vt:variant>
        <vt:i4>5</vt:i4>
      </vt:variant>
      <vt:variant>
        <vt:lpwstr/>
      </vt:variant>
      <vt:variant>
        <vt:lpwstr>_Toc74204558</vt:lpwstr>
      </vt:variant>
      <vt:variant>
        <vt:i4>1114164</vt:i4>
      </vt:variant>
      <vt:variant>
        <vt:i4>23</vt:i4>
      </vt:variant>
      <vt:variant>
        <vt:i4>0</vt:i4>
      </vt:variant>
      <vt:variant>
        <vt:i4>5</vt:i4>
      </vt:variant>
      <vt:variant>
        <vt:lpwstr/>
      </vt:variant>
      <vt:variant>
        <vt:lpwstr>_Toc74204557</vt:lpwstr>
      </vt:variant>
      <vt:variant>
        <vt:i4>1048628</vt:i4>
      </vt:variant>
      <vt:variant>
        <vt:i4>17</vt:i4>
      </vt:variant>
      <vt:variant>
        <vt:i4>0</vt:i4>
      </vt:variant>
      <vt:variant>
        <vt:i4>5</vt:i4>
      </vt:variant>
      <vt:variant>
        <vt:lpwstr/>
      </vt:variant>
      <vt:variant>
        <vt:lpwstr>_Toc74204556</vt:lpwstr>
      </vt:variant>
      <vt:variant>
        <vt:i4>4849703</vt:i4>
      </vt:variant>
      <vt:variant>
        <vt:i4>12</vt:i4>
      </vt:variant>
      <vt:variant>
        <vt:i4>0</vt:i4>
      </vt:variant>
      <vt:variant>
        <vt:i4>5</vt:i4>
      </vt:variant>
      <vt:variant>
        <vt:lpwstr>mailto:cusc.team@nationalgrideso.com</vt:lpwstr>
      </vt:variant>
      <vt:variant>
        <vt:lpwstr/>
      </vt:variant>
      <vt:variant>
        <vt:i4>7077891</vt:i4>
      </vt:variant>
      <vt:variant>
        <vt:i4>9</vt:i4>
      </vt:variant>
      <vt:variant>
        <vt:i4>0</vt:i4>
      </vt:variant>
      <vt:variant>
        <vt:i4>5</vt:i4>
      </vt:variant>
      <vt:variant>
        <vt:lpwstr>mailto:Milly.Lewis@nationalgrideso.com</vt:lpwstr>
      </vt:variant>
      <vt:variant>
        <vt:lpwstr/>
      </vt:variant>
      <vt:variant>
        <vt:i4>2424908</vt:i4>
      </vt:variant>
      <vt:variant>
        <vt:i4>6</vt:i4>
      </vt:variant>
      <vt:variant>
        <vt:i4>0</vt:i4>
      </vt:variant>
      <vt:variant>
        <vt:i4>5</vt:i4>
      </vt:variant>
      <vt:variant>
        <vt:lpwstr>mailto:Andrew.Marsh@nissan-nmuk.co.uk</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Lurrentia Walker</dc:creator>
  <cp:keywords/>
  <dc:description/>
  <cp:lastModifiedBy>Lurrentia Walker</cp:lastModifiedBy>
  <cp:revision>522</cp:revision>
  <dcterms:created xsi:type="dcterms:W3CDTF">2023-11-08T04:29:00Z</dcterms:created>
  <dcterms:modified xsi:type="dcterms:W3CDTF">2023-11-09T22:40:00Z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