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C4DCD" w14:textId="26E87B3A" w:rsidR="004B1779" w:rsidRDefault="004B1779" w:rsidP="00FC5830">
      <w:pPr>
        <w:pStyle w:val="Title"/>
        <w:spacing w:after="240"/>
        <w:rPr>
          <w:rFonts w:eastAsiaTheme="minorEastAsia"/>
        </w:rPr>
      </w:pPr>
      <w:r>
        <w:rPr>
          <w:rFonts w:eastAsiaTheme="minorEastAsia"/>
        </w:rPr>
        <w:t>EREC P2/8</w:t>
      </w:r>
      <w:r w:rsidR="00220FB7">
        <w:rPr>
          <w:rFonts w:eastAsiaTheme="minorEastAsia"/>
        </w:rPr>
        <w:t xml:space="preserve"> Group Demand as a Formula</w:t>
      </w:r>
    </w:p>
    <w:p w14:paraId="4FDB6AEF" w14:textId="21C340CC" w:rsidR="001E2279" w:rsidRPr="00825067" w:rsidRDefault="00E719B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G</m:t>
              </m:r>
              <m:r>
                <m:rPr>
                  <m:nor/>
                </m:rPr>
                <w:rPr>
                  <w:rFonts w:ascii="Cambria Math" w:hAnsi="Cambria Math"/>
                </w:rPr>
                <m:t>roup</m:t>
              </m:r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m:rPr>
                  <m:nor/>
                </m:rPr>
                <w:rPr>
                  <w:rFonts w:ascii="Cambria Math" w:hAnsi="Cambria Math"/>
                </w:rPr>
                <m:t>emand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max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ToUT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NOPS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CLP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distortion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</w:rPr>
                                    <m:t>Measured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</w:rPr>
                                    <m:t>Latent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</w:rPr>
                                    <m:t>sampling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restoration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e>
          </m:d>
        </m:oMath>
      </m:oMathPara>
    </w:p>
    <w:p w14:paraId="5FCE248D" w14:textId="20995878" w:rsidR="00825067" w:rsidRDefault="00825067">
      <w:pPr>
        <w:rPr>
          <w:rFonts w:eastAsiaTheme="minorEastAsia"/>
        </w:rPr>
      </w:pPr>
      <w:r>
        <w:rPr>
          <w:rFonts w:eastAsiaTheme="minorEastAsia"/>
        </w:rPr>
        <w:t>Where:</w:t>
      </w:r>
    </w:p>
    <w:p w14:paraId="3CCED1F0" w14:textId="2EC09373" w:rsidR="00B326F8" w:rsidRDefault="00B326F8" w:rsidP="00BC7A80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Group Demand</m:t>
            </m:r>
          </m:sub>
        </m:sSub>
      </m:oMath>
      <w:r>
        <w:rPr>
          <w:rFonts w:eastAsiaTheme="minorEastAsia"/>
        </w:rPr>
        <w:t xml:space="preserve"> is the scalar</w:t>
      </w:r>
      <w:r w:rsidR="00224EEE">
        <w:rPr>
          <w:rFonts w:eastAsiaTheme="minorEastAsia"/>
        </w:rPr>
        <w:t xml:space="preserve"> value </w:t>
      </w:r>
      <w:r w:rsidRPr="00C155D0">
        <w:rPr>
          <w:rFonts w:eastAsiaTheme="minorEastAsia"/>
          <w:b/>
          <w:bCs/>
        </w:rPr>
        <w:t>Group Demand</w:t>
      </w:r>
      <w:r>
        <w:rPr>
          <w:rFonts w:eastAsiaTheme="minorEastAsia"/>
        </w:rPr>
        <w:t xml:space="preserve"> </w:t>
      </w:r>
      <w:r w:rsidR="008B2E99">
        <w:rPr>
          <w:rFonts w:eastAsiaTheme="minorEastAsia"/>
        </w:rPr>
        <w:t xml:space="preserve">for the period </w:t>
      </w:r>
      <w:r w:rsidR="003674A9">
        <w:rPr>
          <w:rFonts w:eastAsiaTheme="minorEastAsia"/>
        </w:rPr>
        <w:t>under consideration</w:t>
      </w:r>
      <w:r w:rsidR="00EE1712">
        <w:rPr>
          <w:rFonts w:eastAsiaTheme="minorEastAsia"/>
        </w:rPr>
        <w:t>.</w:t>
      </w:r>
    </w:p>
    <w:p w14:paraId="2103C688" w14:textId="36348F26" w:rsidR="00340A42" w:rsidRDefault="00B74C4E" w:rsidP="00BC7A80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Measured</m:t>
            </m:r>
          </m:sub>
        </m:sSub>
      </m:oMath>
      <w:r>
        <w:rPr>
          <w:rFonts w:eastAsiaTheme="minorEastAsia"/>
        </w:rPr>
        <w:t xml:space="preserve"> is the time series</w:t>
      </w:r>
      <w:r w:rsidR="00AC69AA">
        <w:rPr>
          <w:rStyle w:val="FootnoteReference"/>
          <w:rFonts w:eastAsiaTheme="minorEastAsia"/>
        </w:rPr>
        <w:footnoteReference w:id="1"/>
      </w:r>
      <w:r w:rsidR="000D247E">
        <w:rPr>
          <w:rFonts w:eastAsiaTheme="minorEastAsia"/>
        </w:rPr>
        <w:t xml:space="preserve"> </w:t>
      </w:r>
      <w:r w:rsidR="009126B8">
        <w:rPr>
          <w:rFonts w:eastAsiaTheme="minorEastAsia"/>
          <w:b/>
          <w:bCs/>
        </w:rPr>
        <w:t xml:space="preserve">Measured Demand </w:t>
      </w:r>
      <w:r w:rsidR="000D247E">
        <w:rPr>
          <w:rFonts w:eastAsiaTheme="minorEastAsia"/>
        </w:rPr>
        <w:t>for the period under consideration</w:t>
      </w:r>
      <w:r>
        <w:rPr>
          <w:rFonts w:eastAsiaTheme="minorEastAsia"/>
        </w:rPr>
        <w:t xml:space="preserve"> </w:t>
      </w:r>
      <w:r w:rsidR="00A6570D">
        <w:rPr>
          <w:rFonts w:eastAsiaTheme="minorEastAsia"/>
        </w:rPr>
        <w:t xml:space="preserve">of </w:t>
      </w:r>
      <w:r w:rsidR="00340A42">
        <w:rPr>
          <w:rFonts w:eastAsiaTheme="minorEastAsia"/>
        </w:rPr>
        <w:t>s</w:t>
      </w:r>
      <w:r w:rsidR="00340A42">
        <w:t xml:space="preserve">ummated demand measured at the normal (network) infeed points to the network for which </w:t>
      </w:r>
      <w:r w:rsidR="00340A42" w:rsidRPr="00340A42">
        <w:rPr>
          <w:b/>
          <w:bCs/>
        </w:rPr>
        <w:t>Group Demand</w:t>
      </w:r>
      <w:r w:rsidR="00340A42">
        <w:t xml:space="preserve"> is </w:t>
      </w:r>
      <w:proofErr w:type="gramStart"/>
      <w:r w:rsidR="00340A42">
        <w:t>being assessed</w:t>
      </w:r>
      <w:proofErr w:type="gramEnd"/>
      <w:r w:rsidR="00340A42">
        <w:t>.</w:t>
      </w:r>
    </w:p>
    <w:p w14:paraId="79DDAB96" w14:textId="355C9BB9" w:rsidR="00825067" w:rsidRDefault="00825067" w:rsidP="00BC7A80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L</m:t>
            </m:r>
            <m:r>
              <m:rPr>
                <m:nor/>
              </m:rPr>
              <w:rPr>
                <w:rFonts w:ascii="Cambria Math" w:hAnsi="Cambria Math"/>
              </w:rPr>
              <m:t>atent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Distributed Generation</m:t>
                </m:r>
              </m:sub>
            </m:sSub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emand Side Response</m:t>
                </m:r>
              </m:sub>
            </m:sSub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Electricity Storage</m:t>
                </m:r>
              </m:sub>
            </m:sSub>
          </m:sub>
        </m:sSub>
      </m:oMath>
    </w:p>
    <w:p w14:paraId="74FE6E8C" w14:textId="77777777" w:rsidR="00A03B41" w:rsidRPr="00BC7A80" w:rsidRDefault="00A03B41" w:rsidP="00A03B41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Distributed Generation</m:t>
                </m:r>
              </m:sub>
            </m:sSub>
          </m:sub>
        </m:sSub>
      </m:oMath>
      <w:r>
        <w:rPr>
          <w:rFonts w:eastAsiaTheme="minorEastAsia"/>
        </w:rPr>
        <w:t xml:space="preserve"> is the </w:t>
      </w:r>
      <w:r>
        <w:t xml:space="preserve">demand that would appear as an increase in </w:t>
      </w:r>
      <w:r w:rsidRPr="00491B13">
        <w:rPr>
          <w:b/>
          <w:bCs/>
        </w:rPr>
        <w:t>Measured Demand</w:t>
      </w:r>
      <w:r>
        <w:t xml:space="preserve"> if the </w:t>
      </w:r>
      <w:r w:rsidRPr="00A03B41">
        <w:rPr>
          <w:b/>
          <w:bCs/>
        </w:rPr>
        <w:t>Distributed Generation</w:t>
      </w:r>
      <w:r>
        <w:t xml:space="preserve"> </w:t>
      </w:r>
      <w:proofErr w:type="gramStart"/>
      <w:r>
        <w:t>was</w:t>
      </w:r>
      <w:proofErr w:type="gramEnd"/>
      <w:r>
        <w:t xml:space="preserve"> not operating.</w:t>
      </w:r>
    </w:p>
    <w:p w14:paraId="2EB15AC7" w14:textId="159873CC" w:rsidR="00A03B41" w:rsidRPr="00BC7A80" w:rsidRDefault="00A03B41" w:rsidP="00A03B41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D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emand Side Response</m:t>
                </m:r>
              </m:sub>
            </m:sSub>
          </m:sub>
        </m:sSub>
      </m:oMath>
      <w:r>
        <w:rPr>
          <w:rFonts w:eastAsiaTheme="minorEastAsia"/>
        </w:rPr>
        <w:t xml:space="preserve"> is the </w:t>
      </w:r>
      <w:r>
        <w:t xml:space="preserve">demand that would appear as an increase in </w:t>
      </w:r>
      <w:r w:rsidRPr="00491B13">
        <w:rPr>
          <w:b/>
          <w:bCs/>
        </w:rPr>
        <w:t>Measured Demand</w:t>
      </w:r>
      <w:r>
        <w:t xml:space="preserve"> if the </w:t>
      </w:r>
      <w:r w:rsidR="00582962">
        <w:rPr>
          <w:b/>
          <w:bCs/>
        </w:rPr>
        <w:t xml:space="preserve">Demand Side Response </w:t>
      </w:r>
      <w:proofErr w:type="gramStart"/>
      <w:r w:rsidR="00582962">
        <w:t>was</w:t>
      </w:r>
      <w:proofErr w:type="gramEnd"/>
      <w:r w:rsidR="00582962">
        <w:t xml:space="preserve"> not implemented</w:t>
      </w:r>
      <w:r>
        <w:t>.</w:t>
      </w:r>
    </w:p>
    <w:p w14:paraId="1B85D1D4" w14:textId="29B94062" w:rsidR="00A03B41" w:rsidRPr="00BC7A80" w:rsidRDefault="00A03B41" w:rsidP="00A03B41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Latent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Electricity Storage</m:t>
                </m:r>
              </m:sub>
            </m:sSub>
          </m:sub>
        </m:sSub>
      </m:oMath>
      <w:r>
        <w:rPr>
          <w:rFonts w:eastAsiaTheme="minorEastAsia"/>
        </w:rPr>
        <w:t xml:space="preserve"> is the </w:t>
      </w:r>
      <w:r>
        <w:t xml:space="preserve">demand that would appear as an increase in </w:t>
      </w:r>
      <w:r w:rsidRPr="00491B13">
        <w:rPr>
          <w:b/>
          <w:bCs/>
        </w:rPr>
        <w:t>Measured Demand</w:t>
      </w:r>
      <w:r>
        <w:t xml:space="preserve"> if the </w:t>
      </w:r>
      <w:r w:rsidR="00582962">
        <w:rPr>
          <w:b/>
          <w:bCs/>
        </w:rPr>
        <w:t>Electricity Storage</w:t>
      </w:r>
      <w:r>
        <w:t xml:space="preserve"> </w:t>
      </w:r>
      <w:proofErr w:type="gramStart"/>
      <w:r>
        <w:t>was</w:t>
      </w:r>
      <w:proofErr w:type="gramEnd"/>
      <w:r>
        <w:t xml:space="preserve"> </w:t>
      </w:r>
      <w:r w:rsidR="002A3C48">
        <w:t>operating differently</w:t>
      </w:r>
      <w:r>
        <w:t>.</w:t>
      </w:r>
    </w:p>
    <w:p w14:paraId="5B8078E8" w14:textId="75D23756" w:rsidR="00BC7A80" w:rsidRDefault="00B43D5A" w:rsidP="00A03B41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distortion</m:t>
            </m:r>
          </m:sub>
        </m:sSub>
      </m:oMath>
      <w:r w:rsidR="00D54677">
        <w:rPr>
          <w:rFonts w:eastAsiaTheme="minorEastAsia"/>
        </w:rPr>
        <w:t xml:space="preserve"> is a function to correct for</w:t>
      </w:r>
      <w:r w:rsidR="0092517C">
        <w:rPr>
          <w:rFonts w:eastAsiaTheme="minorEastAsia"/>
        </w:rPr>
        <w:t xml:space="preserve"> </w:t>
      </w:r>
      <w:r w:rsidR="0092517C" w:rsidRPr="0092517C">
        <w:rPr>
          <w:rFonts w:eastAsiaTheme="minorEastAsia"/>
        </w:rPr>
        <w:t>data granularity implications</w:t>
      </w:r>
      <w:r w:rsidR="0092517C">
        <w:rPr>
          <w:rFonts w:eastAsiaTheme="minorEastAsia"/>
        </w:rPr>
        <w:t xml:space="preserve">, </w:t>
      </w:r>
      <w:proofErr w:type="gramStart"/>
      <w:r w:rsidR="0092517C">
        <w:rPr>
          <w:rFonts w:eastAsiaTheme="minorEastAsia"/>
        </w:rPr>
        <w:t>i.e.</w:t>
      </w:r>
      <w:proofErr w:type="gramEnd"/>
      <w:r w:rsidR="0092517C">
        <w:rPr>
          <w:rFonts w:eastAsiaTheme="minorEastAsia"/>
        </w:rPr>
        <w:t xml:space="preserve"> </w:t>
      </w:r>
      <w:r w:rsidR="00722A8E">
        <w:rPr>
          <w:rFonts w:eastAsiaTheme="minorEastAsia"/>
        </w:rPr>
        <w:t xml:space="preserve">distortion </w:t>
      </w:r>
      <w:r w:rsidR="0092517C">
        <w:rPr>
          <w:rFonts w:eastAsiaTheme="minorEastAsia"/>
        </w:rPr>
        <w:t xml:space="preserve">or aliasing </w:t>
      </w:r>
      <w:r w:rsidR="00722A8E">
        <w:rPr>
          <w:rFonts w:eastAsiaTheme="minorEastAsia"/>
        </w:rPr>
        <w:t xml:space="preserve">caused by the sampling </w:t>
      </w:r>
      <w:r w:rsidR="009117C6">
        <w:rPr>
          <w:rFonts w:eastAsiaTheme="minorEastAsia"/>
        </w:rPr>
        <w:t>interval</w:t>
      </w:r>
      <w:r w:rsidR="00722A8E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sampling</m:t>
            </m:r>
          </m:sub>
        </m:sSub>
      </m:oMath>
      <w:r w:rsidR="009117C6">
        <w:rPr>
          <w:rFonts w:eastAsiaTheme="minorEastAsia"/>
        </w:rPr>
        <w:t xml:space="preserve"> being </w:t>
      </w:r>
      <w:r w:rsidR="00580B42">
        <w:rPr>
          <w:rFonts w:eastAsiaTheme="minorEastAsia"/>
        </w:rPr>
        <w:t>too long to capture all peaks</w:t>
      </w:r>
      <w:r w:rsidR="00A62E8A">
        <w:rPr>
          <w:rFonts w:eastAsiaTheme="minorEastAsia"/>
        </w:rPr>
        <w:t>.</w:t>
      </w:r>
    </w:p>
    <w:p w14:paraId="119142AB" w14:textId="1B2C7E55" w:rsidR="00722A8E" w:rsidRDefault="00D564ED" w:rsidP="00A03B41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CLP</m:t>
            </m:r>
          </m:sub>
        </m:sSub>
      </m:oMath>
      <w:r>
        <w:rPr>
          <w:rFonts w:eastAsiaTheme="minorEastAsia"/>
        </w:rPr>
        <w:t xml:space="preserve"> is a function to correct for </w:t>
      </w:r>
      <w:r w:rsidR="009117C6">
        <w:rPr>
          <w:rFonts w:eastAsiaTheme="minorEastAsia"/>
          <w:b/>
          <w:bCs/>
        </w:rPr>
        <w:t>Cold Load Pickup</w:t>
      </w:r>
      <w:r w:rsidR="0041574A">
        <w:rPr>
          <w:rFonts w:eastAsiaTheme="minorEastAsia"/>
          <w:b/>
          <w:bCs/>
        </w:rPr>
        <w:t xml:space="preserve"> </w:t>
      </w:r>
      <w:r w:rsidR="00B209DC">
        <w:rPr>
          <w:rFonts w:eastAsiaTheme="minorEastAsia"/>
        </w:rPr>
        <w:t xml:space="preserve">when </w:t>
      </w:r>
      <w:r w:rsidR="00A275EF">
        <w:rPr>
          <w:rFonts w:eastAsiaTheme="minorEastAsia"/>
        </w:rPr>
        <w:t xml:space="preserve">demand is reenergised after an interruption of duration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restoration</m:t>
            </m:r>
          </m:sub>
        </m:sSub>
      </m:oMath>
      <w:r w:rsidR="00A62E8A">
        <w:rPr>
          <w:rFonts w:eastAsiaTheme="minorEastAsia"/>
        </w:rPr>
        <w:t>.</w:t>
      </w:r>
    </w:p>
    <w:p w14:paraId="3E6E6296" w14:textId="1EC94CA9" w:rsidR="00A275EF" w:rsidRDefault="004647BE" w:rsidP="00BA54B7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NOPS</m:t>
            </m:r>
          </m:sub>
        </m:sSub>
      </m:oMath>
      <w:r w:rsidRPr="00BA54B7">
        <w:rPr>
          <w:rFonts w:eastAsiaTheme="minorEastAsia"/>
        </w:rPr>
        <w:t xml:space="preserve"> is a function to correct for </w:t>
      </w:r>
      <w:r w:rsidR="00BA54B7" w:rsidRPr="00BA54B7">
        <w:rPr>
          <w:rFonts w:eastAsiaTheme="minorEastAsia"/>
        </w:rPr>
        <w:t xml:space="preserve">the effect of </w:t>
      </w:r>
      <w:r w:rsidR="00BA54B7" w:rsidRPr="00BA54B7">
        <w:rPr>
          <w:rFonts w:eastAsiaTheme="minorEastAsia"/>
          <w:b/>
          <w:bCs/>
        </w:rPr>
        <w:t>Network Operator</w:t>
      </w:r>
      <w:r w:rsidR="00BA54B7" w:rsidRPr="00BA54B7">
        <w:rPr>
          <w:rFonts w:eastAsiaTheme="minorEastAsia"/>
        </w:rPr>
        <w:t xml:space="preserve"> price signals</w:t>
      </w:r>
      <w:r w:rsidR="00BA54B7">
        <w:rPr>
          <w:rFonts w:eastAsiaTheme="minorEastAsia"/>
        </w:rPr>
        <w:t>.</w:t>
      </w:r>
    </w:p>
    <w:p w14:paraId="17B6F402" w14:textId="3C806E7A" w:rsidR="00A62E8A" w:rsidRPr="00BA54B7" w:rsidRDefault="00F21B7A" w:rsidP="00BA54B7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ToUT</m:t>
            </m:r>
          </m:sub>
        </m:sSub>
      </m:oMath>
      <w:r>
        <w:rPr>
          <w:rFonts w:eastAsiaTheme="minorEastAsia"/>
        </w:rPr>
        <w:t xml:space="preserve"> is a function to correct for </w:t>
      </w:r>
      <w:r w:rsidR="00E719B2" w:rsidRPr="00E719B2">
        <w:rPr>
          <w:rFonts w:eastAsiaTheme="minorEastAsia"/>
        </w:rPr>
        <w:t xml:space="preserve">the effect of </w:t>
      </w:r>
      <w:r w:rsidR="00E719B2" w:rsidRPr="00E719B2">
        <w:rPr>
          <w:rFonts w:eastAsiaTheme="minorEastAsia"/>
          <w:b/>
          <w:bCs/>
        </w:rPr>
        <w:t>Suppliers</w:t>
      </w:r>
      <w:r w:rsidR="00E719B2" w:rsidRPr="00E719B2">
        <w:rPr>
          <w:rFonts w:eastAsiaTheme="minorEastAsia"/>
        </w:rPr>
        <w:t>’ time of use tariffs</w:t>
      </w:r>
      <w:r w:rsidR="00E719B2">
        <w:rPr>
          <w:rFonts w:eastAsiaTheme="minorEastAsia"/>
        </w:rPr>
        <w:t>.</w:t>
      </w:r>
    </w:p>
    <w:sectPr w:rsidR="00A62E8A" w:rsidRPr="00BA54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1D75" w14:textId="77777777" w:rsidR="00AC69AA" w:rsidRDefault="00AC69AA" w:rsidP="00AC69AA">
      <w:pPr>
        <w:spacing w:after="0" w:line="240" w:lineRule="auto"/>
      </w:pPr>
      <w:r>
        <w:separator/>
      </w:r>
    </w:p>
  </w:endnote>
  <w:endnote w:type="continuationSeparator" w:id="0">
    <w:p w14:paraId="72B5C014" w14:textId="77777777" w:rsidR="00AC69AA" w:rsidRDefault="00AC69AA" w:rsidP="00AC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28EF" w14:textId="77777777" w:rsidR="00AC69AA" w:rsidRDefault="00AC69AA" w:rsidP="00AC69AA">
      <w:pPr>
        <w:spacing w:after="0" w:line="240" w:lineRule="auto"/>
      </w:pPr>
      <w:r>
        <w:separator/>
      </w:r>
    </w:p>
  </w:footnote>
  <w:footnote w:type="continuationSeparator" w:id="0">
    <w:p w14:paraId="56B6082A" w14:textId="77777777" w:rsidR="00AC69AA" w:rsidRDefault="00AC69AA" w:rsidP="00AC69AA">
      <w:pPr>
        <w:spacing w:after="0" w:line="240" w:lineRule="auto"/>
      </w:pPr>
      <w:r>
        <w:continuationSeparator/>
      </w:r>
    </w:p>
  </w:footnote>
  <w:footnote w:id="1">
    <w:p w14:paraId="59288518" w14:textId="37420E5C" w:rsidR="00AC69AA" w:rsidRPr="00AA47E5" w:rsidRDefault="00AC69AA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From </w:t>
      </w:r>
      <w:hyperlink r:id="rId1" w:history="1">
        <w:r w:rsidR="00AA47E5" w:rsidRPr="0035245E">
          <w:rPr>
            <w:rStyle w:val="Hyperlink"/>
          </w:rPr>
          <w:t>https://en.wikipedia.org/wiki/Time_series</w:t>
        </w:r>
      </w:hyperlink>
      <w:r w:rsidR="00AA47E5">
        <w:rPr>
          <w:i/>
          <w:iCs/>
        </w:rPr>
        <w:t>:</w:t>
      </w:r>
      <w:r w:rsidR="00AA47E5" w:rsidRPr="00AA47E5">
        <w:rPr>
          <w:i/>
          <w:iCs/>
        </w:rPr>
        <w:t xml:space="preserve"> </w:t>
      </w:r>
      <w:r w:rsidRPr="00AA47E5">
        <w:rPr>
          <w:i/>
          <w:iCs/>
        </w:rPr>
        <w:t xml:space="preserve">In mathematics, a time series is a series of data points indexed (or listed or graphed) in time order. Most commonly, a time series is a sequence taken at successive equally spaced points in time. </w:t>
      </w:r>
      <w:proofErr w:type="gramStart"/>
      <w:r w:rsidRPr="00AA47E5">
        <w:rPr>
          <w:i/>
          <w:iCs/>
        </w:rPr>
        <w:t>Thus</w:t>
      </w:r>
      <w:proofErr w:type="gramEnd"/>
      <w:r w:rsidRPr="00AA47E5">
        <w:rPr>
          <w:i/>
          <w:iCs/>
        </w:rPr>
        <w:t xml:space="preserve"> it is a sequence of discrete-time data.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5582"/>
    <w:multiLevelType w:val="hybridMultilevel"/>
    <w:tmpl w:val="6A7462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08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79A"/>
    <w:rsid w:val="00010260"/>
    <w:rsid w:val="00045417"/>
    <w:rsid w:val="000B0352"/>
    <w:rsid w:val="000C2880"/>
    <w:rsid w:val="000D247E"/>
    <w:rsid w:val="00153E86"/>
    <w:rsid w:val="001E2279"/>
    <w:rsid w:val="00214374"/>
    <w:rsid w:val="00220FB7"/>
    <w:rsid w:val="00224EEE"/>
    <w:rsid w:val="00250E5B"/>
    <w:rsid w:val="002A3C48"/>
    <w:rsid w:val="002C48E5"/>
    <w:rsid w:val="002E724D"/>
    <w:rsid w:val="00340A42"/>
    <w:rsid w:val="003674A9"/>
    <w:rsid w:val="003B5F69"/>
    <w:rsid w:val="0041574A"/>
    <w:rsid w:val="004647BE"/>
    <w:rsid w:val="00491B13"/>
    <w:rsid w:val="004A53B1"/>
    <w:rsid w:val="004B1779"/>
    <w:rsid w:val="004E2962"/>
    <w:rsid w:val="004F379A"/>
    <w:rsid w:val="0052470E"/>
    <w:rsid w:val="00580B42"/>
    <w:rsid w:val="00582962"/>
    <w:rsid w:val="005C2C1F"/>
    <w:rsid w:val="006E40D2"/>
    <w:rsid w:val="00722A8E"/>
    <w:rsid w:val="007C02EB"/>
    <w:rsid w:val="007C0740"/>
    <w:rsid w:val="00825067"/>
    <w:rsid w:val="0086203F"/>
    <w:rsid w:val="008B2E99"/>
    <w:rsid w:val="009117C6"/>
    <w:rsid w:val="009126B8"/>
    <w:rsid w:val="0092517C"/>
    <w:rsid w:val="009451CE"/>
    <w:rsid w:val="009C5D1C"/>
    <w:rsid w:val="00A03B41"/>
    <w:rsid w:val="00A275EF"/>
    <w:rsid w:val="00A62E8A"/>
    <w:rsid w:val="00A6570D"/>
    <w:rsid w:val="00AA47E5"/>
    <w:rsid w:val="00AC69AA"/>
    <w:rsid w:val="00B209DC"/>
    <w:rsid w:val="00B326F8"/>
    <w:rsid w:val="00B4257F"/>
    <w:rsid w:val="00B43D5A"/>
    <w:rsid w:val="00B74C4E"/>
    <w:rsid w:val="00B75CBF"/>
    <w:rsid w:val="00B82CA8"/>
    <w:rsid w:val="00BA54B7"/>
    <w:rsid w:val="00BC7A80"/>
    <w:rsid w:val="00C01AA0"/>
    <w:rsid w:val="00C155D0"/>
    <w:rsid w:val="00CE556C"/>
    <w:rsid w:val="00D54677"/>
    <w:rsid w:val="00D564ED"/>
    <w:rsid w:val="00D756F9"/>
    <w:rsid w:val="00DA0AFB"/>
    <w:rsid w:val="00DC63FD"/>
    <w:rsid w:val="00E01D81"/>
    <w:rsid w:val="00E3238B"/>
    <w:rsid w:val="00E719B2"/>
    <w:rsid w:val="00EE1712"/>
    <w:rsid w:val="00F21B7A"/>
    <w:rsid w:val="00F41BA1"/>
    <w:rsid w:val="00FC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0093D"/>
  <w15:chartTrackingRefBased/>
  <w15:docId w15:val="{97AFDC86-DF1A-4BC8-8DA4-8AE28024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379A"/>
    <w:rPr>
      <w:color w:val="808080"/>
    </w:rPr>
  </w:style>
  <w:style w:type="paragraph" w:styleId="ListParagraph">
    <w:name w:val="List Paragraph"/>
    <w:basedOn w:val="Normal"/>
    <w:uiPriority w:val="34"/>
    <w:qFormat/>
    <w:rsid w:val="00BC7A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C69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9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69A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A4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47E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4B17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77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n.wikipedia.org/wiki/Time_se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13" ma:contentTypeDescription="Create a new document." ma:contentTypeScope="" ma:versionID="ad369cf05c830699ef9d7f7b7359a13c">
  <xsd:schema xmlns:xsd="http://www.w3.org/2001/XMLSchema" xmlns:xs="http://www.w3.org/2001/XMLSchema" xmlns:p="http://schemas.microsoft.com/office/2006/metadata/properties" xmlns:ns2="fb4c92b7-14ff-49cd-972e-7afaa2d9e482" xmlns:ns3="97b6fe81-1556-4112-94ca-31043ca39b71" xmlns:ns4="cadce026-d35b-4a62-a2ee-1436bb44fb55" targetNamespace="http://schemas.microsoft.com/office/2006/metadata/properties" ma:root="true" ma:fieldsID="eeb9808a633ba1bac18483834925e1ac" ns2:_="" ns3:_="" ns4:_="">
    <xsd:import namespace="fb4c92b7-14ff-49cd-972e-7afaa2d9e482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6AC39B-4544-4B65-9610-5659FF026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EE172-B254-4DA0-9F7D-66C337181E0C}"/>
</file>

<file path=customXml/itemProps3.xml><?xml version="1.0" encoding="utf-8"?>
<ds:datastoreItem xmlns:ds="http://schemas.openxmlformats.org/officeDocument/2006/customXml" ds:itemID="{6C18FADC-B460-4497-AC67-663A08082B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Quinn</dc:creator>
  <cp:keywords/>
  <dc:description/>
  <cp:lastModifiedBy>Steve Quinn</cp:lastModifiedBy>
  <cp:revision>65</cp:revision>
  <dcterms:created xsi:type="dcterms:W3CDTF">2023-09-22T12:16:00Z</dcterms:created>
  <dcterms:modified xsi:type="dcterms:W3CDTF">2023-11-09T14:19:00Z</dcterms:modified>
</cp:coreProperties>
</file>