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A22AB" w14:textId="2F88EF25" w:rsidR="00D9341C" w:rsidRPr="004000CA" w:rsidRDefault="004000CA" w:rsidP="004C6EB0">
      <w:pPr>
        <w:pStyle w:val="Default"/>
        <w:tabs>
          <w:tab w:val="left" w:pos="567"/>
        </w:tabs>
        <w:jc w:val="both"/>
        <w:rPr>
          <w:b/>
          <w:bCs/>
          <w:color w:val="auto"/>
          <w:sz w:val="22"/>
          <w:szCs w:val="22"/>
          <w:u w:val="single"/>
          <w:shd w:val="clear" w:color="auto" w:fill="FFFFFF"/>
        </w:rPr>
      </w:pPr>
      <w:r w:rsidRPr="004000CA">
        <w:rPr>
          <w:b/>
          <w:bCs/>
          <w:color w:val="C00000"/>
          <w:sz w:val="32"/>
          <w:szCs w:val="32"/>
        </w:rPr>
        <w:t xml:space="preserve">CUSC Panel Actions Log – </w:t>
      </w:r>
      <w:r w:rsidR="00855431">
        <w:rPr>
          <w:b/>
          <w:bCs/>
          <w:color w:val="C00000"/>
          <w:sz w:val="32"/>
          <w:szCs w:val="32"/>
        </w:rPr>
        <w:t>October</w:t>
      </w:r>
      <w:r w:rsidRPr="004000CA">
        <w:rPr>
          <w:b/>
          <w:bCs/>
          <w:color w:val="C00000"/>
          <w:sz w:val="32"/>
          <w:szCs w:val="32"/>
        </w:rPr>
        <w:t xml:space="preserve"> 2023       </w:t>
      </w:r>
    </w:p>
    <w:p w14:paraId="380E2848" w14:textId="773ABD18" w:rsidR="0008391F" w:rsidRPr="004000CA" w:rsidRDefault="0008391F" w:rsidP="004C6EB0">
      <w:pPr>
        <w:pStyle w:val="Default"/>
        <w:tabs>
          <w:tab w:val="left" w:pos="567"/>
        </w:tabs>
        <w:jc w:val="both"/>
        <w:rPr>
          <w:b/>
          <w:bCs/>
          <w:color w:val="auto"/>
          <w:u w:val="single"/>
          <w:shd w:val="clear" w:color="auto" w:fill="FFFFFF"/>
        </w:rPr>
      </w:pPr>
      <w:r w:rsidRPr="004000CA">
        <w:rPr>
          <w:b/>
          <w:bCs/>
          <w:color w:val="auto"/>
          <w:u w:val="single"/>
          <w:shd w:val="clear" w:color="auto" w:fill="FFFFFF"/>
        </w:rPr>
        <w:t>Open Actions</w:t>
      </w:r>
      <w:r w:rsidR="00993636">
        <w:rPr>
          <w:b/>
          <w:bCs/>
          <w:color w:val="auto"/>
          <w:u w:val="single"/>
          <w:shd w:val="clear" w:color="auto" w:fill="FFFFFF"/>
        </w:rPr>
        <w:t xml:space="preserve"> </w:t>
      </w:r>
    </w:p>
    <w:p w14:paraId="5628D0E2" w14:textId="77777777" w:rsidR="00033621" w:rsidRPr="00033621" w:rsidRDefault="00033621" w:rsidP="00E751D9">
      <w:pPr>
        <w:pStyle w:val="Defaul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tbl>
      <w:tblPr>
        <w:tblStyle w:val="GridTable4-Accent1"/>
        <w:tblW w:w="15273" w:type="dxa"/>
        <w:tblInd w:w="-5" w:type="dxa"/>
        <w:tblLook w:val="04A0" w:firstRow="1" w:lastRow="0" w:firstColumn="1" w:lastColumn="0" w:noHBand="0" w:noVBand="1"/>
      </w:tblPr>
      <w:tblGrid>
        <w:gridCol w:w="1018"/>
        <w:gridCol w:w="1405"/>
        <w:gridCol w:w="885"/>
        <w:gridCol w:w="1239"/>
        <w:gridCol w:w="4607"/>
        <w:gridCol w:w="3868"/>
        <w:gridCol w:w="1251"/>
        <w:gridCol w:w="1000"/>
      </w:tblGrid>
      <w:tr w:rsidR="00EB76C0" w:rsidRPr="004000CA" w14:paraId="44EA5B60" w14:textId="77777777" w:rsidTr="00EB76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14:paraId="53C143C8" w14:textId="695D50E0" w:rsidR="0008391F" w:rsidRPr="004000CA" w:rsidRDefault="00033621" w:rsidP="0097570D">
            <w:pPr>
              <w:pStyle w:val="TableColumnHeading"/>
              <w:keepNext/>
              <w:keepLines/>
              <w:jc w:val="both"/>
              <w:rPr>
                <w:rFonts w:asciiTheme="minorHAnsi" w:hAnsiTheme="minorHAnsi" w:cstheme="minorHAnsi"/>
                <w:color w:val="FFFFFF" w:themeColor="background1"/>
              </w:rPr>
            </w:pPr>
            <w:bookmarkStart w:id="0" w:name="_Hlk116497698"/>
            <w:r w:rsidRPr="004000CA">
              <w:rPr>
                <w:rFonts w:asciiTheme="minorHAnsi" w:hAnsiTheme="minorHAnsi" w:cstheme="minorHAnsi"/>
                <w:color w:val="FFFFFF" w:themeColor="background1"/>
              </w:rPr>
              <w:t>A</w:t>
            </w:r>
            <w:r w:rsidR="0008391F" w:rsidRPr="004000CA">
              <w:rPr>
                <w:rFonts w:asciiTheme="minorHAnsi" w:hAnsiTheme="minorHAnsi" w:cstheme="minorHAnsi"/>
                <w:color w:val="FFFFFF" w:themeColor="background1"/>
              </w:rPr>
              <w:t>ction Number</w:t>
            </w:r>
          </w:p>
          <w:p w14:paraId="38522BF8" w14:textId="77777777" w:rsidR="0008391F" w:rsidRPr="004000CA" w:rsidRDefault="0008391F" w:rsidP="0097570D">
            <w:pPr>
              <w:pStyle w:val="Default"/>
              <w:jc w:val="both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05" w:type="dxa"/>
          </w:tcPr>
          <w:p w14:paraId="436D9A8A" w14:textId="77777777" w:rsidR="0008391F" w:rsidRPr="004000CA" w:rsidRDefault="0008391F" w:rsidP="00DE40F1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CUSC Panel Action Raised</w:t>
            </w:r>
          </w:p>
        </w:tc>
        <w:tc>
          <w:tcPr>
            <w:tcW w:w="885" w:type="dxa"/>
          </w:tcPr>
          <w:p w14:paraId="5ECE8AFB" w14:textId="77777777" w:rsidR="0008391F" w:rsidRPr="004000CA" w:rsidRDefault="0008391F" w:rsidP="0097570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Minute Ref</w:t>
            </w:r>
          </w:p>
        </w:tc>
        <w:tc>
          <w:tcPr>
            <w:tcW w:w="1239" w:type="dxa"/>
          </w:tcPr>
          <w:p w14:paraId="34B699C6" w14:textId="77777777" w:rsidR="0008391F" w:rsidRPr="004000CA" w:rsidRDefault="0008391F" w:rsidP="0097570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Owner</w:t>
            </w:r>
          </w:p>
        </w:tc>
        <w:tc>
          <w:tcPr>
            <w:tcW w:w="4607" w:type="dxa"/>
          </w:tcPr>
          <w:p w14:paraId="5C360B8F" w14:textId="77777777" w:rsidR="0008391F" w:rsidRPr="004000CA" w:rsidRDefault="0008391F" w:rsidP="0097570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3868" w:type="dxa"/>
          </w:tcPr>
          <w:p w14:paraId="2066437E" w14:textId="77777777" w:rsidR="0008391F" w:rsidRPr="004000CA" w:rsidRDefault="0008391F" w:rsidP="0097570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Current position</w:t>
            </w:r>
          </w:p>
        </w:tc>
        <w:tc>
          <w:tcPr>
            <w:tcW w:w="1251" w:type="dxa"/>
          </w:tcPr>
          <w:p w14:paraId="0E380AC0" w14:textId="77777777" w:rsidR="0008391F" w:rsidRPr="004000CA" w:rsidRDefault="0008391F" w:rsidP="0097570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Due by</w:t>
            </w:r>
          </w:p>
        </w:tc>
        <w:tc>
          <w:tcPr>
            <w:tcW w:w="1000" w:type="dxa"/>
          </w:tcPr>
          <w:p w14:paraId="1701104A" w14:textId="77777777" w:rsidR="0008391F" w:rsidRPr="004000CA" w:rsidRDefault="0008391F" w:rsidP="0097570D">
            <w:pPr>
              <w:pStyle w:val="TableColumnHeading"/>
              <w:keepNext/>
              <w:keepLine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</w:rPr>
              <w:t>Status</w:t>
            </w:r>
          </w:p>
          <w:p w14:paraId="1EDAA4A0" w14:textId="77777777" w:rsidR="0008391F" w:rsidRPr="004000CA" w:rsidRDefault="0008391F" w:rsidP="0097570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</w:p>
        </w:tc>
      </w:tr>
      <w:tr w:rsidR="004000CA" w:rsidRPr="004000CA" w14:paraId="313F66FF" w14:textId="77777777" w:rsidTr="00EB7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14:paraId="3209DE69" w14:textId="2C23B19E" w:rsidR="00BA597F" w:rsidRPr="004000CA" w:rsidRDefault="00BA597F" w:rsidP="00BA597F">
            <w:pPr>
              <w:pStyle w:val="Default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182</w:t>
            </w:r>
          </w:p>
        </w:tc>
        <w:tc>
          <w:tcPr>
            <w:tcW w:w="1405" w:type="dxa"/>
          </w:tcPr>
          <w:p w14:paraId="3FA63265" w14:textId="5257C78A" w:rsidR="00BA597F" w:rsidRPr="004000CA" w:rsidRDefault="00BA597F" w:rsidP="00BA597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en-NZ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  <w:lang w:val="en-NZ"/>
              </w:rPr>
              <w:t>27 January 2023</w:t>
            </w:r>
            <w:r w:rsidR="00B66B04">
              <w:rPr>
                <w:rFonts w:asciiTheme="minorHAnsi" w:hAnsiTheme="minorHAnsi" w:cstheme="minorHAnsi"/>
                <w:color w:val="auto"/>
                <w:sz w:val="20"/>
                <w:szCs w:val="20"/>
                <w:lang w:val="en-NZ"/>
              </w:rPr>
              <w:t xml:space="preserve"> </w:t>
            </w:r>
          </w:p>
        </w:tc>
        <w:tc>
          <w:tcPr>
            <w:tcW w:w="885" w:type="dxa"/>
          </w:tcPr>
          <w:p w14:paraId="65E814C5" w14:textId="2C3C09D6" w:rsidR="00BA597F" w:rsidRPr="004000CA" w:rsidRDefault="00BA597F" w:rsidP="00BA597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11768</w:t>
            </w:r>
          </w:p>
        </w:tc>
        <w:tc>
          <w:tcPr>
            <w:tcW w:w="1239" w:type="dxa"/>
          </w:tcPr>
          <w:p w14:paraId="1371BFBB" w14:textId="2256474B" w:rsidR="00BA597F" w:rsidRPr="004000CA" w:rsidRDefault="00BA597F" w:rsidP="00BA597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Code Admin</w:t>
            </w:r>
            <w:r w:rsidR="00B66B0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607" w:type="dxa"/>
            <w:shd w:val="clear" w:color="auto" w:fill="auto"/>
          </w:tcPr>
          <w:p w14:paraId="0DD52D92" w14:textId="5594045E" w:rsidR="00BA597F" w:rsidRPr="004000CA" w:rsidRDefault="00BA597F" w:rsidP="00BA597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222222" w:themeColor="text1" w:themeShade="80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Consumer Scotland has inherited some of the statutory powers of Citizens Advice Scotland.  Review the wording in the CUSC and bring forward modifications (if required) to reflect this change.</w:t>
            </w:r>
          </w:p>
        </w:tc>
        <w:tc>
          <w:tcPr>
            <w:tcW w:w="3868" w:type="dxa"/>
            <w:shd w:val="clear" w:color="auto" w:fill="auto"/>
          </w:tcPr>
          <w:p w14:paraId="4641FC33" w14:textId="72A934F0" w:rsidR="00BA597F" w:rsidRPr="004000CA" w:rsidRDefault="00BA597F" w:rsidP="00BA5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222222" w:themeColor="text1" w:themeShade="80"/>
              </w:rPr>
            </w:pPr>
            <w:r w:rsidRPr="004000CA">
              <w:rPr>
                <w:rFonts w:cstheme="minorHAnsi"/>
                <w:color w:val="222222" w:themeColor="text1" w:themeShade="80"/>
              </w:rPr>
              <w:t xml:space="preserve">Code Admin have a house keeping review in early September - if changes are required for efficiency, they will be included in a wider non-Section 14 </w:t>
            </w:r>
            <w:r w:rsidR="00B14B20">
              <w:rPr>
                <w:rFonts w:cstheme="minorHAnsi"/>
                <w:color w:val="222222" w:themeColor="text1" w:themeShade="80"/>
              </w:rPr>
              <w:t xml:space="preserve">minor legal text </w:t>
            </w:r>
            <w:r w:rsidRPr="004000CA">
              <w:rPr>
                <w:rFonts w:cstheme="minorHAnsi"/>
                <w:color w:val="222222" w:themeColor="text1" w:themeShade="80"/>
              </w:rPr>
              <w:t>housekeeping</w:t>
            </w:r>
            <w:r w:rsidR="00DA68B4">
              <w:rPr>
                <w:rFonts w:cstheme="minorHAnsi"/>
                <w:color w:val="222222" w:themeColor="text1" w:themeShade="80"/>
              </w:rPr>
              <w:t xml:space="preserve"> modification. </w:t>
            </w:r>
          </w:p>
        </w:tc>
        <w:tc>
          <w:tcPr>
            <w:tcW w:w="1251" w:type="dxa"/>
          </w:tcPr>
          <w:p w14:paraId="6C751946" w14:textId="2F9CB920" w:rsidR="00BA597F" w:rsidRPr="004000CA" w:rsidRDefault="00BA597F" w:rsidP="00BA597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29/09/23</w:t>
            </w:r>
          </w:p>
        </w:tc>
        <w:tc>
          <w:tcPr>
            <w:tcW w:w="1000" w:type="dxa"/>
          </w:tcPr>
          <w:p w14:paraId="63579015" w14:textId="2B99A50F" w:rsidR="00BA597F" w:rsidRPr="004000CA" w:rsidRDefault="00BA597F" w:rsidP="00BA597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Ongoing</w:t>
            </w:r>
          </w:p>
        </w:tc>
      </w:tr>
      <w:tr w:rsidR="004000CA" w:rsidRPr="004000CA" w14:paraId="4B3E7779" w14:textId="77777777" w:rsidTr="00EB76C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14:paraId="1D348FD3" w14:textId="17B46A42" w:rsidR="005F4B18" w:rsidRPr="004000CA" w:rsidRDefault="005F4B18" w:rsidP="005F4B18">
            <w:pPr>
              <w:pStyle w:val="Default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187</w:t>
            </w:r>
          </w:p>
        </w:tc>
        <w:tc>
          <w:tcPr>
            <w:tcW w:w="1405" w:type="dxa"/>
          </w:tcPr>
          <w:p w14:paraId="047E5132" w14:textId="60F526A6" w:rsidR="005F4B18" w:rsidRPr="004000CA" w:rsidRDefault="005F4B18" w:rsidP="005F4B1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 July 2023</w:t>
            </w:r>
          </w:p>
        </w:tc>
        <w:tc>
          <w:tcPr>
            <w:tcW w:w="885" w:type="dxa"/>
          </w:tcPr>
          <w:p w14:paraId="7CFD9FD6" w14:textId="0E21891C" w:rsidR="005F4B18" w:rsidRPr="004000CA" w:rsidRDefault="005F4B18" w:rsidP="005F4B1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11951</w:t>
            </w:r>
          </w:p>
        </w:tc>
        <w:tc>
          <w:tcPr>
            <w:tcW w:w="1239" w:type="dxa"/>
          </w:tcPr>
          <w:p w14:paraId="28E9C92F" w14:textId="2F0F1BE8" w:rsidR="005F4B18" w:rsidRPr="004000CA" w:rsidRDefault="005F4B18" w:rsidP="005F4B1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GG</w:t>
            </w:r>
            <w:r w:rsidR="002E53A6"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&amp; </w:t>
            </w: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CH</w:t>
            </w:r>
          </w:p>
        </w:tc>
        <w:tc>
          <w:tcPr>
            <w:tcW w:w="4607" w:type="dxa"/>
            <w:shd w:val="clear" w:color="auto" w:fill="auto"/>
          </w:tcPr>
          <w:p w14:paraId="2BD7CE0B" w14:textId="0E0E16CF" w:rsidR="005F4B18" w:rsidRPr="004000CA" w:rsidRDefault="005F4B18" w:rsidP="005F4B18">
            <w:pPr>
              <w:pStyle w:val="Default"/>
              <w:ind w:left="2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Discuss whether there is enough material for the CMP304 workgroup to reconvene</w:t>
            </w:r>
          </w:p>
        </w:tc>
        <w:tc>
          <w:tcPr>
            <w:tcW w:w="3868" w:type="dxa"/>
            <w:shd w:val="clear" w:color="auto" w:fill="auto"/>
          </w:tcPr>
          <w:p w14:paraId="110837CB" w14:textId="1DED4848" w:rsidR="005F4B18" w:rsidRPr="004000CA" w:rsidRDefault="004000CA" w:rsidP="005F4B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222222" w:themeColor="text1" w:themeShade="80"/>
              </w:rPr>
            </w:pPr>
            <w:r w:rsidRPr="004000CA">
              <w:rPr>
                <w:rFonts w:cstheme="minorHAnsi"/>
                <w:color w:val="222222" w:themeColor="text1" w:themeShade="80"/>
              </w:rPr>
              <w:t>Meeting to be confirmed</w:t>
            </w:r>
            <w:r w:rsidR="00955F20">
              <w:rPr>
                <w:rFonts w:cstheme="minorHAnsi"/>
                <w:color w:val="222222" w:themeColor="text1" w:themeShade="80"/>
              </w:rPr>
              <w:t>.</w:t>
            </w:r>
          </w:p>
        </w:tc>
        <w:tc>
          <w:tcPr>
            <w:tcW w:w="1251" w:type="dxa"/>
          </w:tcPr>
          <w:p w14:paraId="03511847" w14:textId="6EFE9575" w:rsidR="005F4B18" w:rsidRPr="004000CA" w:rsidRDefault="005F4B18" w:rsidP="005F4B1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25/08/2023</w:t>
            </w:r>
          </w:p>
        </w:tc>
        <w:tc>
          <w:tcPr>
            <w:tcW w:w="1000" w:type="dxa"/>
          </w:tcPr>
          <w:p w14:paraId="591D11BD" w14:textId="62DC84E2" w:rsidR="005F4B18" w:rsidRPr="004000CA" w:rsidRDefault="005F4B18" w:rsidP="005F4B1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00C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Open</w:t>
            </w:r>
          </w:p>
        </w:tc>
      </w:tr>
      <w:tr w:rsidR="00855431" w:rsidRPr="004000CA" w14:paraId="7F6A6BCB" w14:textId="77777777" w:rsidTr="00EB7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14:paraId="68413526" w14:textId="62DCA12D" w:rsidR="00855431" w:rsidRPr="00855431" w:rsidRDefault="00855431" w:rsidP="005F4B18">
            <w:pPr>
              <w:pStyle w:val="Default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855431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188</w:t>
            </w:r>
          </w:p>
        </w:tc>
        <w:tc>
          <w:tcPr>
            <w:tcW w:w="1405" w:type="dxa"/>
          </w:tcPr>
          <w:p w14:paraId="28A0E23A" w14:textId="628B5211" w:rsidR="00855431" w:rsidRPr="004000CA" w:rsidRDefault="00855431" w:rsidP="005F4B1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 September 2023</w:t>
            </w:r>
          </w:p>
        </w:tc>
        <w:tc>
          <w:tcPr>
            <w:tcW w:w="885" w:type="dxa"/>
          </w:tcPr>
          <w:p w14:paraId="3F13825E" w14:textId="75556ADD" w:rsidR="00855431" w:rsidRPr="004000CA" w:rsidRDefault="001651DB" w:rsidP="005F4B1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12105</w:t>
            </w:r>
          </w:p>
        </w:tc>
        <w:tc>
          <w:tcPr>
            <w:tcW w:w="1239" w:type="dxa"/>
          </w:tcPr>
          <w:p w14:paraId="6A7D2BEF" w14:textId="20A12EE3" w:rsidR="00855431" w:rsidRPr="004000CA" w:rsidRDefault="00855431" w:rsidP="005F4B1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CH &amp; DC </w:t>
            </w:r>
          </w:p>
        </w:tc>
        <w:tc>
          <w:tcPr>
            <w:tcW w:w="4607" w:type="dxa"/>
            <w:shd w:val="clear" w:color="auto" w:fill="auto"/>
          </w:tcPr>
          <w:p w14:paraId="5F0B5D38" w14:textId="43FC1A45" w:rsidR="00855431" w:rsidRPr="004000CA" w:rsidRDefault="00BC6C36" w:rsidP="005F4B18">
            <w:pPr>
              <w:pStyle w:val="Default"/>
              <w:ind w:left="2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Further refine the CMP420 Proposal, taking into consideration the feedback provided by Panel members. </w:t>
            </w:r>
          </w:p>
        </w:tc>
        <w:tc>
          <w:tcPr>
            <w:tcW w:w="3868" w:type="dxa"/>
            <w:shd w:val="clear" w:color="auto" w:fill="auto"/>
          </w:tcPr>
          <w:p w14:paraId="52040EAD" w14:textId="05BBDBE6" w:rsidR="00855431" w:rsidRPr="004000CA" w:rsidRDefault="00326B33" w:rsidP="005F4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222222" w:themeColor="text1" w:themeShade="80"/>
              </w:rPr>
            </w:pPr>
            <w:r>
              <w:rPr>
                <w:rFonts w:cstheme="minorHAnsi"/>
                <w:color w:val="222222" w:themeColor="text1" w:themeShade="80"/>
              </w:rPr>
              <w:t xml:space="preserve">Feedback provided on the Proposal from the ESO to the Proposer. </w:t>
            </w:r>
          </w:p>
        </w:tc>
        <w:tc>
          <w:tcPr>
            <w:tcW w:w="1251" w:type="dxa"/>
          </w:tcPr>
          <w:p w14:paraId="00B3DAD1" w14:textId="70EA3C5F" w:rsidR="00855431" w:rsidRPr="004000CA" w:rsidRDefault="009D247B" w:rsidP="005F4B1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27/10/2023</w:t>
            </w:r>
          </w:p>
        </w:tc>
        <w:tc>
          <w:tcPr>
            <w:tcW w:w="1000" w:type="dxa"/>
          </w:tcPr>
          <w:p w14:paraId="0EDE40D9" w14:textId="77A0C86E" w:rsidR="00855431" w:rsidRPr="004000CA" w:rsidRDefault="009D247B" w:rsidP="005F4B1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Open</w:t>
            </w:r>
          </w:p>
        </w:tc>
      </w:tr>
      <w:bookmarkEnd w:id="0"/>
    </w:tbl>
    <w:p w14:paraId="456D7C72" w14:textId="77777777" w:rsidR="004C6EB0" w:rsidRDefault="004C6EB0" w:rsidP="004C6EB0">
      <w:pPr>
        <w:pStyle w:val="Defaul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14:paraId="0F6F1A7C" w14:textId="2AB1112E" w:rsidR="008C56DD" w:rsidRPr="00EB76C0" w:rsidRDefault="00126F29" w:rsidP="00EB76C0">
      <w:pPr>
        <w:pStyle w:val="Default"/>
        <w:tabs>
          <w:tab w:val="left" w:pos="567"/>
        </w:tabs>
        <w:jc w:val="both"/>
        <w:rPr>
          <w:b/>
          <w:bCs/>
          <w:color w:val="auto"/>
          <w:u w:val="single"/>
          <w:shd w:val="clear" w:color="auto" w:fill="FFFFFF"/>
        </w:rPr>
      </w:pPr>
      <w:r w:rsidRPr="00EB76C0">
        <w:rPr>
          <w:b/>
          <w:bCs/>
          <w:color w:val="auto"/>
          <w:u w:val="single"/>
          <w:shd w:val="clear" w:color="auto" w:fill="FFFFFF"/>
        </w:rPr>
        <w:t xml:space="preserve">Closed </w:t>
      </w:r>
      <w:r w:rsidR="008C56DD" w:rsidRPr="00EB76C0">
        <w:rPr>
          <w:b/>
          <w:bCs/>
          <w:color w:val="auto"/>
          <w:u w:val="single"/>
          <w:shd w:val="clear" w:color="auto" w:fill="FFFFFF"/>
        </w:rPr>
        <w:t>Actions</w:t>
      </w:r>
      <w:r w:rsidR="0008391F" w:rsidRPr="00EB76C0">
        <w:rPr>
          <w:b/>
          <w:bCs/>
          <w:color w:val="auto"/>
          <w:u w:val="single"/>
          <w:shd w:val="clear" w:color="auto" w:fill="FFFFFF"/>
        </w:rPr>
        <w:t xml:space="preserve"> </w:t>
      </w:r>
      <w:r w:rsidR="00751034">
        <w:rPr>
          <w:b/>
          <w:bCs/>
          <w:color w:val="auto"/>
          <w:u w:val="single"/>
          <w:shd w:val="clear" w:color="auto" w:fill="FFFFFF"/>
        </w:rPr>
        <w:t xml:space="preserve">- </w:t>
      </w:r>
      <w:r w:rsidR="0008391F" w:rsidRPr="00EB76C0">
        <w:rPr>
          <w:b/>
          <w:bCs/>
          <w:color w:val="auto"/>
          <w:u w:val="single"/>
          <w:shd w:val="clear" w:color="auto" w:fill="FFFFFF"/>
        </w:rPr>
        <w:t>from last Panel Meeting</w:t>
      </w:r>
      <w:r w:rsidR="00751034">
        <w:rPr>
          <w:b/>
          <w:bCs/>
          <w:color w:val="auto"/>
          <w:u w:val="single"/>
          <w:shd w:val="clear" w:color="auto" w:fill="FFFFFF"/>
        </w:rPr>
        <w:t xml:space="preserve"> </w:t>
      </w:r>
    </w:p>
    <w:tbl>
      <w:tblPr>
        <w:tblStyle w:val="GridTable4-Accent1"/>
        <w:tblW w:w="15273" w:type="dxa"/>
        <w:tblInd w:w="-5" w:type="dxa"/>
        <w:tblLook w:val="04A0" w:firstRow="1" w:lastRow="0" w:firstColumn="1" w:lastColumn="0" w:noHBand="0" w:noVBand="1"/>
      </w:tblPr>
      <w:tblGrid>
        <w:gridCol w:w="1018"/>
        <w:gridCol w:w="1405"/>
        <w:gridCol w:w="885"/>
        <w:gridCol w:w="1239"/>
        <w:gridCol w:w="4607"/>
        <w:gridCol w:w="3868"/>
        <w:gridCol w:w="1251"/>
        <w:gridCol w:w="1000"/>
      </w:tblGrid>
      <w:tr w:rsidR="00830259" w:rsidRPr="004000CA" w14:paraId="2E08EAFA" w14:textId="77777777" w:rsidTr="003431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</w:tcPr>
          <w:p w14:paraId="3E844A69" w14:textId="77777777" w:rsidR="00830259" w:rsidRPr="004000CA" w:rsidRDefault="00830259" w:rsidP="00343188">
            <w:pPr>
              <w:pStyle w:val="TableColumnHeading"/>
              <w:keepNext/>
              <w:keepLines/>
              <w:jc w:val="both"/>
              <w:rPr>
                <w:rFonts w:asciiTheme="minorHAnsi" w:hAnsiTheme="minorHAnsi" w:cstheme="minorHAnsi"/>
                <w:color w:val="FFFFFF" w:themeColor="background1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</w:rPr>
              <w:t>Action Number</w:t>
            </w:r>
          </w:p>
          <w:p w14:paraId="74276639" w14:textId="77777777" w:rsidR="00830259" w:rsidRPr="004000CA" w:rsidRDefault="00830259" w:rsidP="00343188">
            <w:pPr>
              <w:pStyle w:val="Default"/>
              <w:jc w:val="both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05" w:type="dxa"/>
          </w:tcPr>
          <w:p w14:paraId="26898EDF" w14:textId="77777777" w:rsidR="00830259" w:rsidRPr="004000CA" w:rsidRDefault="00830259" w:rsidP="00343188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CUSC Panel Action Raised</w:t>
            </w:r>
          </w:p>
        </w:tc>
        <w:tc>
          <w:tcPr>
            <w:tcW w:w="885" w:type="dxa"/>
          </w:tcPr>
          <w:p w14:paraId="063AC5BA" w14:textId="77777777" w:rsidR="00830259" w:rsidRPr="004000CA" w:rsidRDefault="00830259" w:rsidP="00343188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Minute Ref</w:t>
            </w:r>
          </w:p>
        </w:tc>
        <w:tc>
          <w:tcPr>
            <w:tcW w:w="1239" w:type="dxa"/>
          </w:tcPr>
          <w:p w14:paraId="17C01357" w14:textId="77777777" w:rsidR="00830259" w:rsidRPr="004000CA" w:rsidRDefault="00830259" w:rsidP="00343188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Owner</w:t>
            </w:r>
          </w:p>
        </w:tc>
        <w:tc>
          <w:tcPr>
            <w:tcW w:w="4607" w:type="dxa"/>
          </w:tcPr>
          <w:p w14:paraId="3EB2AEDF" w14:textId="77777777" w:rsidR="00830259" w:rsidRPr="004000CA" w:rsidRDefault="00830259" w:rsidP="00343188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3868" w:type="dxa"/>
          </w:tcPr>
          <w:p w14:paraId="67EB78AD" w14:textId="77777777" w:rsidR="00830259" w:rsidRPr="004000CA" w:rsidRDefault="00830259" w:rsidP="00343188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Current position</w:t>
            </w:r>
          </w:p>
        </w:tc>
        <w:tc>
          <w:tcPr>
            <w:tcW w:w="1251" w:type="dxa"/>
          </w:tcPr>
          <w:p w14:paraId="4F81729E" w14:textId="77777777" w:rsidR="00830259" w:rsidRPr="004000CA" w:rsidRDefault="00830259" w:rsidP="00343188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Due by</w:t>
            </w:r>
          </w:p>
        </w:tc>
        <w:tc>
          <w:tcPr>
            <w:tcW w:w="1000" w:type="dxa"/>
          </w:tcPr>
          <w:p w14:paraId="3416F536" w14:textId="77777777" w:rsidR="00830259" w:rsidRPr="004000CA" w:rsidRDefault="00830259" w:rsidP="00343188">
            <w:pPr>
              <w:pStyle w:val="TableColumnHeading"/>
              <w:keepNext/>
              <w:keepLine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000CA">
              <w:rPr>
                <w:rFonts w:asciiTheme="minorHAnsi" w:hAnsiTheme="minorHAnsi" w:cstheme="minorHAnsi"/>
                <w:color w:val="FFFFFF" w:themeColor="background1"/>
              </w:rPr>
              <w:t>Status</w:t>
            </w:r>
          </w:p>
          <w:p w14:paraId="6FC9DBFA" w14:textId="77777777" w:rsidR="00830259" w:rsidRPr="004000CA" w:rsidRDefault="00830259" w:rsidP="00343188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shd w:val="clear" w:color="auto" w:fill="FFFFFF"/>
              </w:rPr>
            </w:pPr>
          </w:p>
        </w:tc>
      </w:tr>
      <w:tr w:rsidR="00653B3D" w:rsidRPr="004000CA" w14:paraId="40A24994" w14:textId="77777777" w:rsidTr="008302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" w:type="dxa"/>
            <w:shd w:val="clear" w:color="auto" w:fill="BFBFBF" w:themeFill="background1" w:themeFillShade="BF"/>
          </w:tcPr>
          <w:p w14:paraId="272B34B1" w14:textId="66599296" w:rsidR="00653B3D" w:rsidRPr="004000CA" w:rsidRDefault="00653B3D" w:rsidP="00653B3D">
            <w:pPr>
              <w:pStyle w:val="Default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BFBFBF" w:themeFill="background1" w:themeFillShade="BF"/>
          </w:tcPr>
          <w:p w14:paraId="3F9122CC" w14:textId="1F7854CA" w:rsidR="00653B3D" w:rsidRPr="004000CA" w:rsidRDefault="00653B3D" w:rsidP="00653B3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en-NZ"/>
              </w:rPr>
            </w:pPr>
          </w:p>
        </w:tc>
        <w:tc>
          <w:tcPr>
            <w:tcW w:w="885" w:type="dxa"/>
            <w:shd w:val="clear" w:color="auto" w:fill="BFBFBF" w:themeFill="background1" w:themeFillShade="BF"/>
          </w:tcPr>
          <w:p w14:paraId="3DF0C44D" w14:textId="57101812" w:rsidR="00653B3D" w:rsidRPr="004000CA" w:rsidRDefault="00653B3D" w:rsidP="00653B3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BFBFBF" w:themeFill="background1" w:themeFillShade="BF"/>
          </w:tcPr>
          <w:p w14:paraId="58A78FCB" w14:textId="1C6B2FA9" w:rsidR="00653B3D" w:rsidRPr="004000CA" w:rsidRDefault="00653B3D" w:rsidP="00653B3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BFBFBF" w:themeFill="background1" w:themeFillShade="BF"/>
          </w:tcPr>
          <w:p w14:paraId="2F444613" w14:textId="1BFB8D5F" w:rsidR="00653B3D" w:rsidRPr="004000CA" w:rsidRDefault="00653B3D" w:rsidP="00653B3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222222" w:themeColor="text1" w:themeShade="80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BFBFBF" w:themeFill="background1" w:themeFillShade="BF"/>
          </w:tcPr>
          <w:p w14:paraId="69410CE2" w14:textId="3684B409" w:rsidR="00653B3D" w:rsidRPr="004000CA" w:rsidRDefault="00653B3D" w:rsidP="00653B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222222" w:themeColor="text1" w:themeShade="80"/>
              </w:rPr>
            </w:pPr>
          </w:p>
        </w:tc>
        <w:tc>
          <w:tcPr>
            <w:tcW w:w="1251" w:type="dxa"/>
            <w:shd w:val="clear" w:color="auto" w:fill="BFBFBF" w:themeFill="background1" w:themeFillShade="BF"/>
          </w:tcPr>
          <w:p w14:paraId="7F982CF7" w14:textId="5A92383F" w:rsidR="00653B3D" w:rsidRPr="004000CA" w:rsidRDefault="00653B3D" w:rsidP="00653B3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BFBFBF" w:themeFill="background1" w:themeFillShade="BF"/>
          </w:tcPr>
          <w:p w14:paraId="0C01EB08" w14:textId="523F1EEC" w:rsidR="00653B3D" w:rsidRPr="004000CA" w:rsidRDefault="00653B3D" w:rsidP="00653B3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00D31D87" w14:textId="1E24EC42" w:rsidR="00493BA5" w:rsidRPr="00F70719" w:rsidRDefault="00493BA5" w:rsidP="004C6EB0">
      <w:pPr>
        <w:pStyle w:val="Default"/>
        <w:jc w:val="both"/>
        <w:rPr>
          <w:b/>
          <w:bCs/>
          <w:color w:val="auto"/>
          <w:shd w:val="clear" w:color="auto" w:fill="FFFFFF"/>
        </w:rPr>
      </w:pPr>
    </w:p>
    <w:sectPr w:rsidR="00493BA5" w:rsidRPr="00F70719" w:rsidSect="004000CA">
      <w:headerReference w:type="default" r:id="rId11"/>
      <w:footerReference w:type="default" r:id="rId12"/>
      <w:footerReference w:type="first" r:id="rId13"/>
      <w:pgSz w:w="16838" w:h="11906" w:orient="landscape" w:code="9"/>
      <w:pgMar w:top="851" w:right="851" w:bottom="851" w:left="85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F420" w14:textId="77777777" w:rsidR="00A14ACC" w:rsidRDefault="00A14ACC" w:rsidP="00A62BFF">
      <w:pPr>
        <w:spacing w:after="0"/>
      </w:pPr>
      <w:r>
        <w:separator/>
      </w:r>
    </w:p>
  </w:endnote>
  <w:endnote w:type="continuationSeparator" w:id="0">
    <w:p w14:paraId="1FF999BE" w14:textId="77777777" w:rsidR="00A14ACC" w:rsidRDefault="00A14ACC" w:rsidP="00A62BFF">
      <w:pPr>
        <w:spacing w:after="0"/>
      </w:pPr>
      <w:r>
        <w:continuationSeparator/>
      </w:r>
    </w:p>
  </w:endnote>
  <w:endnote w:type="continuationNotice" w:id="1">
    <w:p w14:paraId="20511D3B" w14:textId="77777777" w:rsidR="00A14ACC" w:rsidRDefault="00A14AC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2F47F2" w14:paraId="5966B4A5" w14:textId="77777777" w:rsidTr="00B26D29">
      <w:tc>
        <w:tcPr>
          <w:tcW w:w="8789" w:type="dxa"/>
          <w:vAlign w:val="bottom"/>
        </w:tcPr>
        <w:p w14:paraId="03385F43" w14:textId="7F568FF8" w:rsidR="002F47F2" w:rsidRDefault="002F47F2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24AB4444" w14:textId="4C675864" w:rsidR="002F47F2" w:rsidRDefault="002F47F2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224ED2">
            <w:t>2</w:t>
          </w:r>
          <w:r>
            <w:fldChar w:fldCharType="end"/>
          </w:r>
        </w:p>
      </w:tc>
    </w:tr>
  </w:tbl>
  <w:p w14:paraId="542D0F3B" w14:textId="1820E056" w:rsidR="002F47F2" w:rsidRDefault="002F47F2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2F47F2" w14:paraId="4BDB58ED" w14:textId="77777777" w:rsidTr="00B17C6A">
      <w:tc>
        <w:tcPr>
          <w:tcW w:w="8789" w:type="dxa"/>
          <w:vAlign w:val="bottom"/>
        </w:tcPr>
        <w:p w14:paraId="637913D5" w14:textId="2D79090B" w:rsidR="002F47F2" w:rsidRDefault="002F47F2" w:rsidP="0029281D">
          <w:pPr>
            <w:pStyle w:val="Dateofpape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36FABAC1" w14:textId="219A2924" w:rsidR="002F47F2" w:rsidRDefault="002F47F2" w:rsidP="00B03EE4">
          <w:pPr>
            <w:pStyle w:val="Footer"/>
            <w:jc w:val="right"/>
          </w:pPr>
        </w:p>
      </w:tc>
    </w:tr>
  </w:tbl>
  <w:p w14:paraId="29285E6A" w14:textId="1C0401FE" w:rsidR="002F47F2" w:rsidRDefault="002F4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7855F" w14:textId="77777777" w:rsidR="00A14ACC" w:rsidRDefault="00A14ACC" w:rsidP="00A62BFF">
      <w:pPr>
        <w:spacing w:after="0"/>
      </w:pPr>
      <w:r>
        <w:separator/>
      </w:r>
    </w:p>
  </w:footnote>
  <w:footnote w:type="continuationSeparator" w:id="0">
    <w:p w14:paraId="6D8BB74C" w14:textId="77777777" w:rsidR="00A14ACC" w:rsidRDefault="00A14ACC" w:rsidP="00A62BFF">
      <w:pPr>
        <w:spacing w:after="0"/>
      </w:pPr>
      <w:r>
        <w:continuationSeparator/>
      </w:r>
    </w:p>
  </w:footnote>
  <w:footnote w:type="continuationNotice" w:id="1">
    <w:p w14:paraId="3F5A536B" w14:textId="77777777" w:rsidR="00A14ACC" w:rsidRDefault="00A14AC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6473" w14:textId="6B6A110A" w:rsidR="002F47F2" w:rsidRDefault="002F47F2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658240" behindDoc="0" locked="1" layoutInCell="1" allowOverlap="1" wp14:anchorId="7990ECFF" wp14:editId="69FB5EA0">
          <wp:simplePos x="0" y="0"/>
          <wp:positionH relativeFrom="column">
            <wp:posOffset>0</wp:posOffset>
          </wp:positionH>
          <wp:positionV relativeFrom="page">
            <wp:posOffset>234315</wp:posOffset>
          </wp:positionV>
          <wp:extent cx="2051685" cy="305435"/>
          <wp:effectExtent l="0" t="0" r="5715" b="0"/>
          <wp:wrapNone/>
          <wp:docPr id="10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3pt;height:22.5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1275E46"/>
    <w:multiLevelType w:val="hybridMultilevel"/>
    <w:tmpl w:val="B8622B06"/>
    <w:lvl w:ilvl="0" w:tplc="810AC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827BF"/>
    <w:multiLevelType w:val="hybridMultilevel"/>
    <w:tmpl w:val="ACC6CC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71A8E"/>
    <w:multiLevelType w:val="hybridMultilevel"/>
    <w:tmpl w:val="E8D49B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72014"/>
    <w:multiLevelType w:val="hybridMultilevel"/>
    <w:tmpl w:val="B464EAC6"/>
    <w:lvl w:ilvl="0" w:tplc="435CA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5C9D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763F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0ADA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F2AF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1E97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60F5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7A54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1C0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9E73303"/>
    <w:multiLevelType w:val="hybridMultilevel"/>
    <w:tmpl w:val="75ACE190"/>
    <w:lvl w:ilvl="0" w:tplc="B1BCE6D2">
      <w:start w:val="1086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iCs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16F86"/>
    <w:multiLevelType w:val="hybridMultilevel"/>
    <w:tmpl w:val="517A073A"/>
    <w:lvl w:ilvl="0" w:tplc="59D4A50E">
      <w:start w:val="995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68D4697F"/>
    <w:multiLevelType w:val="hybridMultilevel"/>
    <w:tmpl w:val="171CEC56"/>
    <w:lvl w:ilvl="0" w:tplc="197AA072">
      <w:start w:val="10577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AD3657F"/>
    <w:multiLevelType w:val="multilevel"/>
    <w:tmpl w:val="F8461CFE"/>
    <w:numStyleLink w:val="Bullets"/>
  </w:abstractNum>
  <w:abstractNum w:abstractNumId="23" w15:restartNumberingAfterBreak="0">
    <w:nsid w:val="778E4D1C"/>
    <w:multiLevelType w:val="multilevel"/>
    <w:tmpl w:val="7D7CA560"/>
    <w:numStyleLink w:val="NumberedBulletsList"/>
  </w:abstractNum>
  <w:abstractNum w:abstractNumId="24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642819">
    <w:abstractNumId w:val="9"/>
  </w:num>
  <w:num w:numId="2" w16cid:durableId="921067333">
    <w:abstractNumId w:val="7"/>
  </w:num>
  <w:num w:numId="3" w16cid:durableId="111092084">
    <w:abstractNumId w:val="6"/>
  </w:num>
  <w:num w:numId="4" w16cid:durableId="1983538725">
    <w:abstractNumId w:val="5"/>
  </w:num>
  <w:num w:numId="5" w16cid:durableId="1798521663">
    <w:abstractNumId w:val="4"/>
  </w:num>
  <w:num w:numId="6" w16cid:durableId="1571499220">
    <w:abstractNumId w:val="8"/>
  </w:num>
  <w:num w:numId="7" w16cid:durableId="142624539">
    <w:abstractNumId w:val="3"/>
  </w:num>
  <w:num w:numId="8" w16cid:durableId="229001988">
    <w:abstractNumId w:val="2"/>
  </w:num>
  <w:num w:numId="9" w16cid:durableId="106311944">
    <w:abstractNumId w:val="1"/>
  </w:num>
  <w:num w:numId="10" w16cid:durableId="1192494557">
    <w:abstractNumId w:val="0"/>
  </w:num>
  <w:num w:numId="11" w16cid:durableId="1612976058">
    <w:abstractNumId w:val="21"/>
  </w:num>
  <w:num w:numId="12" w16cid:durableId="537473395">
    <w:abstractNumId w:val="13"/>
  </w:num>
  <w:num w:numId="13" w16cid:durableId="700322461">
    <w:abstractNumId w:val="24"/>
  </w:num>
  <w:num w:numId="14" w16cid:durableId="493643092">
    <w:abstractNumId w:val="10"/>
  </w:num>
  <w:num w:numId="15" w16cid:durableId="1576278820">
    <w:abstractNumId w:val="22"/>
  </w:num>
  <w:num w:numId="16" w16cid:durableId="1643391776">
    <w:abstractNumId w:val="23"/>
  </w:num>
  <w:num w:numId="17" w16cid:durableId="968969691">
    <w:abstractNumId w:val="11"/>
  </w:num>
  <w:num w:numId="18" w16cid:durableId="719863037">
    <w:abstractNumId w:val="19"/>
  </w:num>
  <w:num w:numId="19" w16cid:durableId="6128338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772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4611287">
    <w:abstractNumId w:val="18"/>
  </w:num>
  <w:num w:numId="22" w16cid:durableId="1029262667">
    <w:abstractNumId w:val="20"/>
  </w:num>
  <w:num w:numId="23" w16cid:durableId="453865464">
    <w:abstractNumId w:val="17"/>
  </w:num>
  <w:num w:numId="24" w16cid:durableId="1908108440">
    <w:abstractNumId w:val="15"/>
  </w:num>
  <w:num w:numId="25" w16cid:durableId="1078752911">
    <w:abstractNumId w:val="12"/>
  </w:num>
  <w:num w:numId="26" w16cid:durableId="662583240">
    <w:abstractNumId w:val="16"/>
  </w:num>
  <w:num w:numId="27" w16cid:durableId="28190377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forms" w:formatting="1" w:enforcement="0"/>
  <w:defaultTabStop w:val="720"/>
  <w:defaultTableStyle w:val="NationalGrid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45D"/>
    <w:rsid w:val="000005E9"/>
    <w:rsid w:val="0000092C"/>
    <w:rsid w:val="000017C7"/>
    <w:rsid w:val="00004160"/>
    <w:rsid w:val="00006C7B"/>
    <w:rsid w:val="00007028"/>
    <w:rsid w:val="00007EA9"/>
    <w:rsid w:val="0001061D"/>
    <w:rsid w:val="00011992"/>
    <w:rsid w:val="00012A59"/>
    <w:rsid w:val="00013752"/>
    <w:rsid w:val="0001524D"/>
    <w:rsid w:val="00015A2A"/>
    <w:rsid w:val="000165A0"/>
    <w:rsid w:val="000209A1"/>
    <w:rsid w:val="0002122F"/>
    <w:rsid w:val="00021319"/>
    <w:rsid w:val="000213BA"/>
    <w:rsid w:val="00021879"/>
    <w:rsid w:val="000218CE"/>
    <w:rsid w:val="00022819"/>
    <w:rsid w:val="00022B39"/>
    <w:rsid w:val="0002463D"/>
    <w:rsid w:val="000246B0"/>
    <w:rsid w:val="00027670"/>
    <w:rsid w:val="00027845"/>
    <w:rsid w:val="00030017"/>
    <w:rsid w:val="0003038C"/>
    <w:rsid w:val="00030548"/>
    <w:rsid w:val="00031305"/>
    <w:rsid w:val="00033621"/>
    <w:rsid w:val="0003395B"/>
    <w:rsid w:val="00034C51"/>
    <w:rsid w:val="00034DE8"/>
    <w:rsid w:val="00036E0D"/>
    <w:rsid w:val="00036ECA"/>
    <w:rsid w:val="00037A1E"/>
    <w:rsid w:val="00037D0E"/>
    <w:rsid w:val="000403E1"/>
    <w:rsid w:val="00041BFC"/>
    <w:rsid w:val="000421C8"/>
    <w:rsid w:val="00042700"/>
    <w:rsid w:val="0004277D"/>
    <w:rsid w:val="00044DA4"/>
    <w:rsid w:val="00045368"/>
    <w:rsid w:val="0004599D"/>
    <w:rsid w:val="0004652D"/>
    <w:rsid w:val="000501BC"/>
    <w:rsid w:val="000506FB"/>
    <w:rsid w:val="00050A3C"/>
    <w:rsid w:val="000521BA"/>
    <w:rsid w:val="0005310E"/>
    <w:rsid w:val="00053545"/>
    <w:rsid w:val="000535FC"/>
    <w:rsid w:val="00053BDC"/>
    <w:rsid w:val="00055072"/>
    <w:rsid w:val="000556E6"/>
    <w:rsid w:val="00055F89"/>
    <w:rsid w:val="000563DC"/>
    <w:rsid w:val="000603BE"/>
    <w:rsid w:val="00061FBD"/>
    <w:rsid w:val="00062099"/>
    <w:rsid w:val="0006219B"/>
    <w:rsid w:val="00062681"/>
    <w:rsid w:val="00062B8A"/>
    <w:rsid w:val="00062E14"/>
    <w:rsid w:val="000638EF"/>
    <w:rsid w:val="00063CFD"/>
    <w:rsid w:val="0006536F"/>
    <w:rsid w:val="00065D09"/>
    <w:rsid w:val="00066A8C"/>
    <w:rsid w:val="00066ABB"/>
    <w:rsid w:val="00067709"/>
    <w:rsid w:val="00067A95"/>
    <w:rsid w:val="00067FC7"/>
    <w:rsid w:val="00070164"/>
    <w:rsid w:val="00070BFC"/>
    <w:rsid w:val="00071059"/>
    <w:rsid w:val="000714BD"/>
    <w:rsid w:val="000714E6"/>
    <w:rsid w:val="00071FE5"/>
    <w:rsid w:val="00072FFA"/>
    <w:rsid w:val="00073245"/>
    <w:rsid w:val="00073AA7"/>
    <w:rsid w:val="00073F44"/>
    <w:rsid w:val="0007468A"/>
    <w:rsid w:val="00076331"/>
    <w:rsid w:val="00076586"/>
    <w:rsid w:val="00076B2B"/>
    <w:rsid w:val="000772BB"/>
    <w:rsid w:val="0008072E"/>
    <w:rsid w:val="00081106"/>
    <w:rsid w:val="000816B3"/>
    <w:rsid w:val="00081F84"/>
    <w:rsid w:val="00081FD6"/>
    <w:rsid w:val="000821BE"/>
    <w:rsid w:val="000838E6"/>
    <w:rsid w:val="0008391F"/>
    <w:rsid w:val="00083974"/>
    <w:rsid w:val="00083E12"/>
    <w:rsid w:val="000847DC"/>
    <w:rsid w:val="00084C5F"/>
    <w:rsid w:val="00085B05"/>
    <w:rsid w:val="00087020"/>
    <w:rsid w:val="00091051"/>
    <w:rsid w:val="000918BF"/>
    <w:rsid w:val="0009211E"/>
    <w:rsid w:val="0009276B"/>
    <w:rsid w:val="00092AC5"/>
    <w:rsid w:val="00092C02"/>
    <w:rsid w:val="00092C74"/>
    <w:rsid w:val="00092D2F"/>
    <w:rsid w:val="00093286"/>
    <w:rsid w:val="00093369"/>
    <w:rsid w:val="000946F1"/>
    <w:rsid w:val="00094E5F"/>
    <w:rsid w:val="00094F88"/>
    <w:rsid w:val="0009609C"/>
    <w:rsid w:val="00096697"/>
    <w:rsid w:val="000966D4"/>
    <w:rsid w:val="00097FED"/>
    <w:rsid w:val="000A0051"/>
    <w:rsid w:val="000A066D"/>
    <w:rsid w:val="000A167F"/>
    <w:rsid w:val="000A1C65"/>
    <w:rsid w:val="000A2C20"/>
    <w:rsid w:val="000A4598"/>
    <w:rsid w:val="000A46CB"/>
    <w:rsid w:val="000A4C35"/>
    <w:rsid w:val="000B042A"/>
    <w:rsid w:val="000B069E"/>
    <w:rsid w:val="000B0F9C"/>
    <w:rsid w:val="000B19B2"/>
    <w:rsid w:val="000B1B09"/>
    <w:rsid w:val="000B285B"/>
    <w:rsid w:val="000B296B"/>
    <w:rsid w:val="000B304C"/>
    <w:rsid w:val="000B3F97"/>
    <w:rsid w:val="000B475E"/>
    <w:rsid w:val="000B5338"/>
    <w:rsid w:val="000B6756"/>
    <w:rsid w:val="000B6A4C"/>
    <w:rsid w:val="000B6AC0"/>
    <w:rsid w:val="000B735C"/>
    <w:rsid w:val="000B77E1"/>
    <w:rsid w:val="000B7E99"/>
    <w:rsid w:val="000C0818"/>
    <w:rsid w:val="000C0C4C"/>
    <w:rsid w:val="000C0D0A"/>
    <w:rsid w:val="000C35E2"/>
    <w:rsid w:val="000C5017"/>
    <w:rsid w:val="000C53DB"/>
    <w:rsid w:val="000C5861"/>
    <w:rsid w:val="000C64F6"/>
    <w:rsid w:val="000C66C7"/>
    <w:rsid w:val="000C6D95"/>
    <w:rsid w:val="000C7508"/>
    <w:rsid w:val="000D16EC"/>
    <w:rsid w:val="000D1C27"/>
    <w:rsid w:val="000D2220"/>
    <w:rsid w:val="000D3A7B"/>
    <w:rsid w:val="000D3E58"/>
    <w:rsid w:val="000D4C01"/>
    <w:rsid w:val="000D65A7"/>
    <w:rsid w:val="000E068A"/>
    <w:rsid w:val="000E0E36"/>
    <w:rsid w:val="000E1ECB"/>
    <w:rsid w:val="000E2578"/>
    <w:rsid w:val="000E3824"/>
    <w:rsid w:val="000E43B5"/>
    <w:rsid w:val="000E496F"/>
    <w:rsid w:val="000E5122"/>
    <w:rsid w:val="000E5490"/>
    <w:rsid w:val="000E6380"/>
    <w:rsid w:val="000E6727"/>
    <w:rsid w:val="000E6C6B"/>
    <w:rsid w:val="000E7080"/>
    <w:rsid w:val="000F033D"/>
    <w:rsid w:val="000F0452"/>
    <w:rsid w:val="000F072D"/>
    <w:rsid w:val="000F120C"/>
    <w:rsid w:val="000F224C"/>
    <w:rsid w:val="000F2DDF"/>
    <w:rsid w:val="000F3E38"/>
    <w:rsid w:val="000F5DF1"/>
    <w:rsid w:val="000F65D6"/>
    <w:rsid w:val="000F67B8"/>
    <w:rsid w:val="0010110E"/>
    <w:rsid w:val="0010311E"/>
    <w:rsid w:val="00103DA4"/>
    <w:rsid w:val="0010426E"/>
    <w:rsid w:val="001060D4"/>
    <w:rsid w:val="0010634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4DC"/>
    <w:rsid w:val="001145E7"/>
    <w:rsid w:val="001155B3"/>
    <w:rsid w:val="00116009"/>
    <w:rsid w:val="001173F1"/>
    <w:rsid w:val="00117DA6"/>
    <w:rsid w:val="00120547"/>
    <w:rsid w:val="0012149C"/>
    <w:rsid w:val="00121D0E"/>
    <w:rsid w:val="0012245C"/>
    <w:rsid w:val="00123284"/>
    <w:rsid w:val="00124925"/>
    <w:rsid w:val="001258BB"/>
    <w:rsid w:val="00126F29"/>
    <w:rsid w:val="00127759"/>
    <w:rsid w:val="00127C03"/>
    <w:rsid w:val="00130AF2"/>
    <w:rsid w:val="00130F65"/>
    <w:rsid w:val="00132C86"/>
    <w:rsid w:val="001340C9"/>
    <w:rsid w:val="001349FB"/>
    <w:rsid w:val="00134AC2"/>
    <w:rsid w:val="00134AF9"/>
    <w:rsid w:val="00134F82"/>
    <w:rsid w:val="0013628B"/>
    <w:rsid w:val="00136474"/>
    <w:rsid w:val="0013659A"/>
    <w:rsid w:val="00136B6F"/>
    <w:rsid w:val="00137D1B"/>
    <w:rsid w:val="00140E3E"/>
    <w:rsid w:val="00141601"/>
    <w:rsid w:val="0014185A"/>
    <w:rsid w:val="001426CA"/>
    <w:rsid w:val="0014293F"/>
    <w:rsid w:val="001446CA"/>
    <w:rsid w:val="00144C22"/>
    <w:rsid w:val="00144D31"/>
    <w:rsid w:val="00145FF2"/>
    <w:rsid w:val="00146688"/>
    <w:rsid w:val="00146DE3"/>
    <w:rsid w:val="00146E17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3A51"/>
    <w:rsid w:val="00154713"/>
    <w:rsid w:val="00154C3B"/>
    <w:rsid w:val="00154CE8"/>
    <w:rsid w:val="00155E29"/>
    <w:rsid w:val="00156BBD"/>
    <w:rsid w:val="001616B2"/>
    <w:rsid w:val="00162ADF"/>
    <w:rsid w:val="0016337B"/>
    <w:rsid w:val="001633EC"/>
    <w:rsid w:val="00164401"/>
    <w:rsid w:val="0016480C"/>
    <w:rsid w:val="00164E9A"/>
    <w:rsid w:val="001651DB"/>
    <w:rsid w:val="0016529D"/>
    <w:rsid w:val="0016594A"/>
    <w:rsid w:val="00165B83"/>
    <w:rsid w:val="001665F8"/>
    <w:rsid w:val="001668BE"/>
    <w:rsid w:val="00166A57"/>
    <w:rsid w:val="001670BF"/>
    <w:rsid w:val="0016758D"/>
    <w:rsid w:val="00170067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204"/>
    <w:rsid w:val="00176FB8"/>
    <w:rsid w:val="00177CCF"/>
    <w:rsid w:val="00180E12"/>
    <w:rsid w:val="00181B49"/>
    <w:rsid w:val="00182168"/>
    <w:rsid w:val="00183A0D"/>
    <w:rsid w:val="0018654A"/>
    <w:rsid w:val="00186A6D"/>
    <w:rsid w:val="00186DF4"/>
    <w:rsid w:val="00186FE8"/>
    <w:rsid w:val="001917FE"/>
    <w:rsid w:val="001920B4"/>
    <w:rsid w:val="001931B5"/>
    <w:rsid w:val="001935DE"/>
    <w:rsid w:val="001938FD"/>
    <w:rsid w:val="00193E2E"/>
    <w:rsid w:val="00193F3F"/>
    <w:rsid w:val="00194B9D"/>
    <w:rsid w:val="001950A9"/>
    <w:rsid w:val="0019567E"/>
    <w:rsid w:val="00195C2B"/>
    <w:rsid w:val="00196281"/>
    <w:rsid w:val="0019677B"/>
    <w:rsid w:val="001976A8"/>
    <w:rsid w:val="001977DE"/>
    <w:rsid w:val="00197CE7"/>
    <w:rsid w:val="001A0159"/>
    <w:rsid w:val="001A05FC"/>
    <w:rsid w:val="001A170B"/>
    <w:rsid w:val="001A2362"/>
    <w:rsid w:val="001A24B0"/>
    <w:rsid w:val="001A3BE2"/>
    <w:rsid w:val="001A466F"/>
    <w:rsid w:val="001A47F9"/>
    <w:rsid w:val="001A4EB3"/>
    <w:rsid w:val="001A4FE8"/>
    <w:rsid w:val="001A574A"/>
    <w:rsid w:val="001A59B4"/>
    <w:rsid w:val="001A6180"/>
    <w:rsid w:val="001A6569"/>
    <w:rsid w:val="001A778E"/>
    <w:rsid w:val="001B206D"/>
    <w:rsid w:val="001B33CC"/>
    <w:rsid w:val="001B3799"/>
    <w:rsid w:val="001B4DD7"/>
    <w:rsid w:val="001B60BF"/>
    <w:rsid w:val="001B767C"/>
    <w:rsid w:val="001B776D"/>
    <w:rsid w:val="001B799C"/>
    <w:rsid w:val="001B7A30"/>
    <w:rsid w:val="001B7D49"/>
    <w:rsid w:val="001C0639"/>
    <w:rsid w:val="001C063D"/>
    <w:rsid w:val="001C1745"/>
    <w:rsid w:val="001C185D"/>
    <w:rsid w:val="001C1930"/>
    <w:rsid w:val="001C2DA4"/>
    <w:rsid w:val="001C30D3"/>
    <w:rsid w:val="001C4ABF"/>
    <w:rsid w:val="001C4DB5"/>
    <w:rsid w:val="001C6589"/>
    <w:rsid w:val="001C67DA"/>
    <w:rsid w:val="001C6C4D"/>
    <w:rsid w:val="001C6DD0"/>
    <w:rsid w:val="001D00F7"/>
    <w:rsid w:val="001D14F7"/>
    <w:rsid w:val="001D20B9"/>
    <w:rsid w:val="001D26B9"/>
    <w:rsid w:val="001D2FA5"/>
    <w:rsid w:val="001D3612"/>
    <w:rsid w:val="001D4226"/>
    <w:rsid w:val="001D440F"/>
    <w:rsid w:val="001D682C"/>
    <w:rsid w:val="001D6DAB"/>
    <w:rsid w:val="001E0F19"/>
    <w:rsid w:val="001E12A1"/>
    <w:rsid w:val="001E14FE"/>
    <w:rsid w:val="001E1FA4"/>
    <w:rsid w:val="001E2110"/>
    <w:rsid w:val="001E2DE8"/>
    <w:rsid w:val="001E2E4F"/>
    <w:rsid w:val="001E372F"/>
    <w:rsid w:val="001E4924"/>
    <w:rsid w:val="001E52A2"/>
    <w:rsid w:val="001E54FC"/>
    <w:rsid w:val="001E594E"/>
    <w:rsid w:val="001E6636"/>
    <w:rsid w:val="001E69A4"/>
    <w:rsid w:val="001E74F3"/>
    <w:rsid w:val="001E7752"/>
    <w:rsid w:val="001E7977"/>
    <w:rsid w:val="001E7BA7"/>
    <w:rsid w:val="001F0054"/>
    <w:rsid w:val="001F04C9"/>
    <w:rsid w:val="001F101E"/>
    <w:rsid w:val="001F1748"/>
    <w:rsid w:val="001F1D9A"/>
    <w:rsid w:val="001F2EF2"/>
    <w:rsid w:val="001F3BFB"/>
    <w:rsid w:val="001F4B58"/>
    <w:rsid w:val="001F4F4B"/>
    <w:rsid w:val="001F59CD"/>
    <w:rsid w:val="001F6599"/>
    <w:rsid w:val="001F77DC"/>
    <w:rsid w:val="002005E2"/>
    <w:rsid w:val="00200868"/>
    <w:rsid w:val="00200E17"/>
    <w:rsid w:val="0020128F"/>
    <w:rsid w:val="00204111"/>
    <w:rsid w:val="0020555B"/>
    <w:rsid w:val="0020597D"/>
    <w:rsid w:val="00205A01"/>
    <w:rsid w:val="002071F6"/>
    <w:rsid w:val="002071FF"/>
    <w:rsid w:val="00207864"/>
    <w:rsid w:val="00207EBF"/>
    <w:rsid w:val="00207FF1"/>
    <w:rsid w:val="002121DE"/>
    <w:rsid w:val="002122D2"/>
    <w:rsid w:val="0021307A"/>
    <w:rsid w:val="0021404C"/>
    <w:rsid w:val="00214DC1"/>
    <w:rsid w:val="0021513D"/>
    <w:rsid w:val="00215172"/>
    <w:rsid w:val="002152FA"/>
    <w:rsid w:val="00215B3E"/>
    <w:rsid w:val="00215F7D"/>
    <w:rsid w:val="00216034"/>
    <w:rsid w:val="00216A65"/>
    <w:rsid w:val="00220292"/>
    <w:rsid w:val="0022087A"/>
    <w:rsid w:val="0022087C"/>
    <w:rsid w:val="002209C3"/>
    <w:rsid w:val="00221B5A"/>
    <w:rsid w:val="00223A62"/>
    <w:rsid w:val="002249DB"/>
    <w:rsid w:val="00224DCF"/>
    <w:rsid w:val="00224ED2"/>
    <w:rsid w:val="00225056"/>
    <w:rsid w:val="002262F2"/>
    <w:rsid w:val="00226BE1"/>
    <w:rsid w:val="00226DDB"/>
    <w:rsid w:val="00226EAA"/>
    <w:rsid w:val="00226FCE"/>
    <w:rsid w:val="00227DEE"/>
    <w:rsid w:val="002302B1"/>
    <w:rsid w:val="00231B59"/>
    <w:rsid w:val="002327FC"/>
    <w:rsid w:val="00233A0A"/>
    <w:rsid w:val="0023612C"/>
    <w:rsid w:val="0023617B"/>
    <w:rsid w:val="002363A4"/>
    <w:rsid w:val="002365C9"/>
    <w:rsid w:val="00236931"/>
    <w:rsid w:val="0023795B"/>
    <w:rsid w:val="0024092B"/>
    <w:rsid w:val="002409DF"/>
    <w:rsid w:val="00240DC6"/>
    <w:rsid w:val="0024129E"/>
    <w:rsid w:val="00241572"/>
    <w:rsid w:val="0024166E"/>
    <w:rsid w:val="00241AA1"/>
    <w:rsid w:val="00241B4F"/>
    <w:rsid w:val="00241FCC"/>
    <w:rsid w:val="00242985"/>
    <w:rsid w:val="00242C47"/>
    <w:rsid w:val="002434DF"/>
    <w:rsid w:val="002469FC"/>
    <w:rsid w:val="00246FF1"/>
    <w:rsid w:val="002500FE"/>
    <w:rsid w:val="00250C0C"/>
    <w:rsid w:val="00251245"/>
    <w:rsid w:val="00251AC7"/>
    <w:rsid w:val="00251EC6"/>
    <w:rsid w:val="0025377E"/>
    <w:rsid w:val="00253BAF"/>
    <w:rsid w:val="00253FF0"/>
    <w:rsid w:val="00254154"/>
    <w:rsid w:val="00254437"/>
    <w:rsid w:val="00254702"/>
    <w:rsid w:val="00254ACB"/>
    <w:rsid w:val="00254EB1"/>
    <w:rsid w:val="0025501B"/>
    <w:rsid w:val="0025509C"/>
    <w:rsid w:val="00260385"/>
    <w:rsid w:val="00261382"/>
    <w:rsid w:val="00261FDF"/>
    <w:rsid w:val="0026580F"/>
    <w:rsid w:val="00265E27"/>
    <w:rsid w:val="002665A0"/>
    <w:rsid w:val="002704A2"/>
    <w:rsid w:val="00270DDA"/>
    <w:rsid w:val="00271135"/>
    <w:rsid w:val="002717A2"/>
    <w:rsid w:val="00272013"/>
    <w:rsid w:val="002735E6"/>
    <w:rsid w:val="00273931"/>
    <w:rsid w:val="002745F6"/>
    <w:rsid w:val="002747E3"/>
    <w:rsid w:val="00274FB1"/>
    <w:rsid w:val="002754FF"/>
    <w:rsid w:val="0027568B"/>
    <w:rsid w:val="00275D22"/>
    <w:rsid w:val="00275E09"/>
    <w:rsid w:val="00275F0F"/>
    <w:rsid w:val="00276A54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4829"/>
    <w:rsid w:val="00284AAD"/>
    <w:rsid w:val="00285D15"/>
    <w:rsid w:val="00286477"/>
    <w:rsid w:val="00286DF5"/>
    <w:rsid w:val="002872AD"/>
    <w:rsid w:val="002874BE"/>
    <w:rsid w:val="002876A7"/>
    <w:rsid w:val="00290262"/>
    <w:rsid w:val="00290420"/>
    <w:rsid w:val="002906AD"/>
    <w:rsid w:val="00290786"/>
    <w:rsid w:val="00291B33"/>
    <w:rsid w:val="00291E2C"/>
    <w:rsid w:val="002920D7"/>
    <w:rsid w:val="0029229F"/>
    <w:rsid w:val="0029281D"/>
    <w:rsid w:val="0029334F"/>
    <w:rsid w:val="00293E01"/>
    <w:rsid w:val="0029478F"/>
    <w:rsid w:val="00294BA0"/>
    <w:rsid w:val="00294D7B"/>
    <w:rsid w:val="00295B03"/>
    <w:rsid w:val="00295B9C"/>
    <w:rsid w:val="00295C6E"/>
    <w:rsid w:val="00295E18"/>
    <w:rsid w:val="002968DD"/>
    <w:rsid w:val="00297C15"/>
    <w:rsid w:val="002A21AE"/>
    <w:rsid w:val="002A36A9"/>
    <w:rsid w:val="002A3C4E"/>
    <w:rsid w:val="002A42A5"/>
    <w:rsid w:val="002A4378"/>
    <w:rsid w:val="002A47B7"/>
    <w:rsid w:val="002A53AC"/>
    <w:rsid w:val="002A645F"/>
    <w:rsid w:val="002A7BF1"/>
    <w:rsid w:val="002A7C66"/>
    <w:rsid w:val="002B0E2D"/>
    <w:rsid w:val="002B175C"/>
    <w:rsid w:val="002B1962"/>
    <w:rsid w:val="002B1FC9"/>
    <w:rsid w:val="002B1FE7"/>
    <w:rsid w:val="002B228B"/>
    <w:rsid w:val="002B25D2"/>
    <w:rsid w:val="002B3A58"/>
    <w:rsid w:val="002B43DB"/>
    <w:rsid w:val="002B54FA"/>
    <w:rsid w:val="002B56D4"/>
    <w:rsid w:val="002B6AD9"/>
    <w:rsid w:val="002B7494"/>
    <w:rsid w:val="002B7CAC"/>
    <w:rsid w:val="002C0A2A"/>
    <w:rsid w:val="002C0F37"/>
    <w:rsid w:val="002C112B"/>
    <w:rsid w:val="002C1211"/>
    <w:rsid w:val="002C1261"/>
    <w:rsid w:val="002C2938"/>
    <w:rsid w:val="002C3C01"/>
    <w:rsid w:val="002C3D64"/>
    <w:rsid w:val="002C4AC0"/>
    <w:rsid w:val="002C4BAB"/>
    <w:rsid w:val="002C5B4D"/>
    <w:rsid w:val="002C63B7"/>
    <w:rsid w:val="002C67B0"/>
    <w:rsid w:val="002C7A80"/>
    <w:rsid w:val="002D02A7"/>
    <w:rsid w:val="002D02FA"/>
    <w:rsid w:val="002D115E"/>
    <w:rsid w:val="002D1A72"/>
    <w:rsid w:val="002D24A0"/>
    <w:rsid w:val="002D2983"/>
    <w:rsid w:val="002D2E7B"/>
    <w:rsid w:val="002D3490"/>
    <w:rsid w:val="002D3503"/>
    <w:rsid w:val="002D3B2C"/>
    <w:rsid w:val="002D4CD5"/>
    <w:rsid w:val="002D5145"/>
    <w:rsid w:val="002D6406"/>
    <w:rsid w:val="002D6BAE"/>
    <w:rsid w:val="002D728B"/>
    <w:rsid w:val="002E0B2D"/>
    <w:rsid w:val="002E0E15"/>
    <w:rsid w:val="002E22CE"/>
    <w:rsid w:val="002E2BF9"/>
    <w:rsid w:val="002E53A6"/>
    <w:rsid w:val="002E580E"/>
    <w:rsid w:val="002F0DE3"/>
    <w:rsid w:val="002F286C"/>
    <w:rsid w:val="002F297D"/>
    <w:rsid w:val="002F3145"/>
    <w:rsid w:val="002F329C"/>
    <w:rsid w:val="002F3687"/>
    <w:rsid w:val="002F3900"/>
    <w:rsid w:val="002F3F4B"/>
    <w:rsid w:val="002F46B4"/>
    <w:rsid w:val="002F47F2"/>
    <w:rsid w:val="002F592C"/>
    <w:rsid w:val="002F6F4F"/>
    <w:rsid w:val="002F7D90"/>
    <w:rsid w:val="002F7DB8"/>
    <w:rsid w:val="003003BD"/>
    <w:rsid w:val="00300774"/>
    <w:rsid w:val="003007F1"/>
    <w:rsid w:val="00300CC5"/>
    <w:rsid w:val="00301485"/>
    <w:rsid w:val="0030153C"/>
    <w:rsid w:val="00301C3D"/>
    <w:rsid w:val="00301EF5"/>
    <w:rsid w:val="0030205D"/>
    <w:rsid w:val="00302539"/>
    <w:rsid w:val="00303237"/>
    <w:rsid w:val="00304761"/>
    <w:rsid w:val="00304778"/>
    <w:rsid w:val="00305777"/>
    <w:rsid w:val="003067B1"/>
    <w:rsid w:val="00306812"/>
    <w:rsid w:val="00307D1B"/>
    <w:rsid w:val="003102FE"/>
    <w:rsid w:val="00310AB7"/>
    <w:rsid w:val="003138E8"/>
    <w:rsid w:val="00313E6E"/>
    <w:rsid w:val="00314E7F"/>
    <w:rsid w:val="0031633F"/>
    <w:rsid w:val="00316D28"/>
    <w:rsid w:val="003179A9"/>
    <w:rsid w:val="00317CDC"/>
    <w:rsid w:val="00320B1F"/>
    <w:rsid w:val="003229FD"/>
    <w:rsid w:val="0032399D"/>
    <w:rsid w:val="00323E4E"/>
    <w:rsid w:val="00323F41"/>
    <w:rsid w:val="00324109"/>
    <w:rsid w:val="00325261"/>
    <w:rsid w:val="0032644E"/>
    <w:rsid w:val="0032666D"/>
    <w:rsid w:val="00326B33"/>
    <w:rsid w:val="0033065A"/>
    <w:rsid w:val="00330A81"/>
    <w:rsid w:val="00331CB7"/>
    <w:rsid w:val="00331EC9"/>
    <w:rsid w:val="0033243A"/>
    <w:rsid w:val="00332474"/>
    <w:rsid w:val="00332A06"/>
    <w:rsid w:val="0033397E"/>
    <w:rsid w:val="00333BB8"/>
    <w:rsid w:val="00333D82"/>
    <w:rsid w:val="003363D2"/>
    <w:rsid w:val="00336494"/>
    <w:rsid w:val="0033690A"/>
    <w:rsid w:val="00337021"/>
    <w:rsid w:val="00337B88"/>
    <w:rsid w:val="00340D08"/>
    <w:rsid w:val="00341DBA"/>
    <w:rsid w:val="003426AA"/>
    <w:rsid w:val="00342D7A"/>
    <w:rsid w:val="00342D8D"/>
    <w:rsid w:val="00342DF2"/>
    <w:rsid w:val="00342FF8"/>
    <w:rsid w:val="0034494E"/>
    <w:rsid w:val="00344E13"/>
    <w:rsid w:val="003455D1"/>
    <w:rsid w:val="003463ED"/>
    <w:rsid w:val="00346A62"/>
    <w:rsid w:val="00347578"/>
    <w:rsid w:val="00347736"/>
    <w:rsid w:val="0034788E"/>
    <w:rsid w:val="003479D4"/>
    <w:rsid w:val="003524B1"/>
    <w:rsid w:val="0035258D"/>
    <w:rsid w:val="003526B2"/>
    <w:rsid w:val="003528CD"/>
    <w:rsid w:val="003550C3"/>
    <w:rsid w:val="0035561E"/>
    <w:rsid w:val="00356294"/>
    <w:rsid w:val="00357149"/>
    <w:rsid w:val="00357240"/>
    <w:rsid w:val="0036093F"/>
    <w:rsid w:val="00361418"/>
    <w:rsid w:val="003616B4"/>
    <w:rsid w:val="00362ADD"/>
    <w:rsid w:val="00362B2A"/>
    <w:rsid w:val="003644FB"/>
    <w:rsid w:val="0036495F"/>
    <w:rsid w:val="00364F24"/>
    <w:rsid w:val="00365E0F"/>
    <w:rsid w:val="00367739"/>
    <w:rsid w:val="00370329"/>
    <w:rsid w:val="003706F4"/>
    <w:rsid w:val="00371025"/>
    <w:rsid w:val="003727C1"/>
    <w:rsid w:val="00372BE3"/>
    <w:rsid w:val="003733EB"/>
    <w:rsid w:val="003738E5"/>
    <w:rsid w:val="0037471B"/>
    <w:rsid w:val="00374984"/>
    <w:rsid w:val="00375931"/>
    <w:rsid w:val="00375AE1"/>
    <w:rsid w:val="00376343"/>
    <w:rsid w:val="00376923"/>
    <w:rsid w:val="00376C61"/>
    <w:rsid w:val="00377291"/>
    <w:rsid w:val="00377A6F"/>
    <w:rsid w:val="0038080E"/>
    <w:rsid w:val="00382894"/>
    <w:rsid w:val="00383084"/>
    <w:rsid w:val="0038336D"/>
    <w:rsid w:val="00383D0D"/>
    <w:rsid w:val="003853CD"/>
    <w:rsid w:val="0039043E"/>
    <w:rsid w:val="0039156D"/>
    <w:rsid w:val="0039264B"/>
    <w:rsid w:val="00392A8C"/>
    <w:rsid w:val="00392C90"/>
    <w:rsid w:val="00392DC9"/>
    <w:rsid w:val="00392E28"/>
    <w:rsid w:val="0039426F"/>
    <w:rsid w:val="0039506D"/>
    <w:rsid w:val="003958B0"/>
    <w:rsid w:val="003965E7"/>
    <w:rsid w:val="00396BA9"/>
    <w:rsid w:val="00396E6E"/>
    <w:rsid w:val="00396FEA"/>
    <w:rsid w:val="003A13EF"/>
    <w:rsid w:val="003A1D19"/>
    <w:rsid w:val="003A24CC"/>
    <w:rsid w:val="003A458E"/>
    <w:rsid w:val="003A4C2D"/>
    <w:rsid w:val="003A4C44"/>
    <w:rsid w:val="003A5DF3"/>
    <w:rsid w:val="003A6554"/>
    <w:rsid w:val="003A69ED"/>
    <w:rsid w:val="003B2367"/>
    <w:rsid w:val="003B23D7"/>
    <w:rsid w:val="003B360F"/>
    <w:rsid w:val="003B3803"/>
    <w:rsid w:val="003B5C8F"/>
    <w:rsid w:val="003B66DA"/>
    <w:rsid w:val="003B6831"/>
    <w:rsid w:val="003B6A3F"/>
    <w:rsid w:val="003B6AAC"/>
    <w:rsid w:val="003B6AC9"/>
    <w:rsid w:val="003B6D10"/>
    <w:rsid w:val="003B79DF"/>
    <w:rsid w:val="003C14ED"/>
    <w:rsid w:val="003C3DB9"/>
    <w:rsid w:val="003C53ED"/>
    <w:rsid w:val="003C6A87"/>
    <w:rsid w:val="003D01FA"/>
    <w:rsid w:val="003D088A"/>
    <w:rsid w:val="003D1152"/>
    <w:rsid w:val="003D254F"/>
    <w:rsid w:val="003D4B74"/>
    <w:rsid w:val="003D634B"/>
    <w:rsid w:val="003D6B83"/>
    <w:rsid w:val="003D7035"/>
    <w:rsid w:val="003D7073"/>
    <w:rsid w:val="003D71BA"/>
    <w:rsid w:val="003E0A82"/>
    <w:rsid w:val="003E245C"/>
    <w:rsid w:val="003E2B77"/>
    <w:rsid w:val="003E2DA4"/>
    <w:rsid w:val="003E300B"/>
    <w:rsid w:val="003E4E47"/>
    <w:rsid w:val="003E59AF"/>
    <w:rsid w:val="003E71B3"/>
    <w:rsid w:val="003E780E"/>
    <w:rsid w:val="003F05B6"/>
    <w:rsid w:val="003F285E"/>
    <w:rsid w:val="003F3934"/>
    <w:rsid w:val="003F3C92"/>
    <w:rsid w:val="003F4485"/>
    <w:rsid w:val="003F4BF2"/>
    <w:rsid w:val="003F4F6C"/>
    <w:rsid w:val="003F699C"/>
    <w:rsid w:val="003F6D97"/>
    <w:rsid w:val="003F7AAA"/>
    <w:rsid w:val="004000CA"/>
    <w:rsid w:val="00400508"/>
    <w:rsid w:val="00400625"/>
    <w:rsid w:val="00400C8D"/>
    <w:rsid w:val="00400E68"/>
    <w:rsid w:val="004011DE"/>
    <w:rsid w:val="00401DC8"/>
    <w:rsid w:val="00402213"/>
    <w:rsid w:val="004023C1"/>
    <w:rsid w:val="00402C56"/>
    <w:rsid w:val="00402EDA"/>
    <w:rsid w:val="00403161"/>
    <w:rsid w:val="00404065"/>
    <w:rsid w:val="0040422E"/>
    <w:rsid w:val="00405007"/>
    <w:rsid w:val="00405212"/>
    <w:rsid w:val="00407042"/>
    <w:rsid w:val="00407CA5"/>
    <w:rsid w:val="00410169"/>
    <w:rsid w:val="004127F0"/>
    <w:rsid w:val="004132D1"/>
    <w:rsid w:val="00413956"/>
    <w:rsid w:val="00413B6F"/>
    <w:rsid w:val="00413CEE"/>
    <w:rsid w:val="004140D9"/>
    <w:rsid w:val="0041583A"/>
    <w:rsid w:val="00415A85"/>
    <w:rsid w:val="00416DDB"/>
    <w:rsid w:val="00416E60"/>
    <w:rsid w:val="00417302"/>
    <w:rsid w:val="004178DD"/>
    <w:rsid w:val="00417CE1"/>
    <w:rsid w:val="00417DCD"/>
    <w:rsid w:val="00420104"/>
    <w:rsid w:val="004207C1"/>
    <w:rsid w:val="00420DE8"/>
    <w:rsid w:val="00421E08"/>
    <w:rsid w:val="00422137"/>
    <w:rsid w:val="00422883"/>
    <w:rsid w:val="00423DA3"/>
    <w:rsid w:val="00424A7D"/>
    <w:rsid w:val="00424DDB"/>
    <w:rsid w:val="00424FCC"/>
    <w:rsid w:val="00425059"/>
    <w:rsid w:val="004255B7"/>
    <w:rsid w:val="00425A2D"/>
    <w:rsid w:val="00425C39"/>
    <w:rsid w:val="00426372"/>
    <w:rsid w:val="00426F5C"/>
    <w:rsid w:val="00427EE0"/>
    <w:rsid w:val="004300C2"/>
    <w:rsid w:val="004335BD"/>
    <w:rsid w:val="00435512"/>
    <w:rsid w:val="004363B2"/>
    <w:rsid w:val="00436720"/>
    <w:rsid w:val="0043703E"/>
    <w:rsid w:val="00440040"/>
    <w:rsid w:val="004418A1"/>
    <w:rsid w:val="0044262D"/>
    <w:rsid w:val="00443555"/>
    <w:rsid w:val="0044357F"/>
    <w:rsid w:val="004435E6"/>
    <w:rsid w:val="00443681"/>
    <w:rsid w:val="004436DC"/>
    <w:rsid w:val="00444AE6"/>
    <w:rsid w:val="0044625C"/>
    <w:rsid w:val="00446CE9"/>
    <w:rsid w:val="004474EE"/>
    <w:rsid w:val="00447E6C"/>
    <w:rsid w:val="00450377"/>
    <w:rsid w:val="00450AA5"/>
    <w:rsid w:val="00450AB3"/>
    <w:rsid w:val="00451774"/>
    <w:rsid w:val="0045189F"/>
    <w:rsid w:val="00452142"/>
    <w:rsid w:val="004527F5"/>
    <w:rsid w:val="004533DD"/>
    <w:rsid w:val="00453C26"/>
    <w:rsid w:val="0045450A"/>
    <w:rsid w:val="0045595E"/>
    <w:rsid w:val="00457EF8"/>
    <w:rsid w:val="004602DB"/>
    <w:rsid w:val="00461741"/>
    <w:rsid w:val="0046180F"/>
    <w:rsid w:val="004624B4"/>
    <w:rsid w:val="004630C0"/>
    <w:rsid w:val="00463429"/>
    <w:rsid w:val="00464A3D"/>
    <w:rsid w:val="00464FB8"/>
    <w:rsid w:val="00465A49"/>
    <w:rsid w:val="00467853"/>
    <w:rsid w:val="0047054B"/>
    <w:rsid w:val="004710DC"/>
    <w:rsid w:val="004713FB"/>
    <w:rsid w:val="00472EF6"/>
    <w:rsid w:val="00473562"/>
    <w:rsid w:val="00473C1A"/>
    <w:rsid w:val="00474271"/>
    <w:rsid w:val="00474678"/>
    <w:rsid w:val="00475951"/>
    <w:rsid w:val="004760A6"/>
    <w:rsid w:val="00477C68"/>
    <w:rsid w:val="00480421"/>
    <w:rsid w:val="004808CC"/>
    <w:rsid w:val="0048102A"/>
    <w:rsid w:val="00482228"/>
    <w:rsid w:val="004833B0"/>
    <w:rsid w:val="00483E04"/>
    <w:rsid w:val="00483F08"/>
    <w:rsid w:val="00484FD0"/>
    <w:rsid w:val="004854AF"/>
    <w:rsid w:val="0048569C"/>
    <w:rsid w:val="00485B0F"/>
    <w:rsid w:val="004866C5"/>
    <w:rsid w:val="004866F8"/>
    <w:rsid w:val="00486CB3"/>
    <w:rsid w:val="00486CFC"/>
    <w:rsid w:val="004870CC"/>
    <w:rsid w:val="00490BA7"/>
    <w:rsid w:val="0049205D"/>
    <w:rsid w:val="00493BA5"/>
    <w:rsid w:val="00493C98"/>
    <w:rsid w:val="00496719"/>
    <w:rsid w:val="00496763"/>
    <w:rsid w:val="004969EE"/>
    <w:rsid w:val="00497673"/>
    <w:rsid w:val="004A00E9"/>
    <w:rsid w:val="004A06BC"/>
    <w:rsid w:val="004A07FA"/>
    <w:rsid w:val="004A11C3"/>
    <w:rsid w:val="004A1D52"/>
    <w:rsid w:val="004A30F9"/>
    <w:rsid w:val="004A338B"/>
    <w:rsid w:val="004A43DA"/>
    <w:rsid w:val="004A461F"/>
    <w:rsid w:val="004A4AB5"/>
    <w:rsid w:val="004A59B9"/>
    <w:rsid w:val="004A5BF1"/>
    <w:rsid w:val="004A5C1B"/>
    <w:rsid w:val="004A6349"/>
    <w:rsid w:val="004A6583"/>
    <w:rsid w:val="004A6DE6"/>
    <w:rsid w:val="004B1029"/>
    <w:rsid w:val="004B1D4E"/>
    <w:rsid w:val="004B1F72"/>
    <w:rsid w:val="004B20C7"/>
    <w:rsid w:val="004B2654"/>
    <w:rsid w:val="004B2B36"/>
    <w:rsid w:val="004B32DC"/>
    <w:rsid w:val="004B3949"/>
    <w:rsid w:val="004B3E8C"/>
    <w:rsid w:val="004B6600"/>
    <w:rsid w:val="004B71EE"/>
    <w:rsid w:val="004B7424"/>
    <w:rsid w:val="004B74AD"/>
    <w:rsid w:val="004B78F0"/>
    <w:rsid w:val="004C0717"/>
    <w:rsid w:val="004C0A5C"/>
    <w:rsid w:val="004C1126"/>
    <w:rsid w:val="004C1619"/>
    <w:rsid w:val="004C1B14"/>
    <w:rsid w:val="004C1FF5"/>
    <w:rsid w:val="004C318D"/>
    <w:rsid w:val="004C48A0"/>
    <w:rsid w:val="004C4C01"/>
    <w:rsid w:val="004C5EA5"/>
    <w:rsid w:val="004C5EB3"/>
    <w:rsid w:val="004C6B86"/>
    <w:rsid w:val="004C6B94"/>
    <w:rsid w:val="004C6EB0"/>
    <w:rsid w:val="004C70EC"/>
    <w:rsid w:val="004C72E1"/>
    <w:rsid w:val="004C7495"/>
    <w:rsid w:val="004D032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0F5"/>
    <w:rsid w:val="004E0492"/>
    <w:rsid w:val="004E076E"/>
    <w:rsid w:val="004E0C02"/>
    <w:rsid w:val="004E30DC"/>
    <w:rsid w:val="004E34A5"/>
    <w:rsid w:val="004E436B"/>
    <w:rsid w:val="004E44EC"/>
    <w:rsid w:val="004E4772"/>
    <w:rsid w:val="004E48D3"/>
    <w:rsid w:val="004E5EDA"/>
    <w:rsid w:val="004E6F2B"/>
    <w:rsid w:val="004E71AE"/>
    <w:rsid w:val="004E745B"/>
    <w:rsid w:val="004E7784"/>
    <w:rsid w:val="004F0137"/>
    <w:rsid w:val="004F029E"/>
    <w:rsid w:val="004F0551"/>
    <w:rsid w:val="004F05E9"/>
    <w:rsid w:val="004F0640"/>
    <w:rsid w:val="004F0AF4"/>
    <w:rsid w:val="004F23EF"/>
    <w:rsid w:val="004F3A56"/>
    <w:rsid w:val="004F488A"/>
    <w:rsid w:val="004F549F"/>
    <w:rsid w:val="004F5663"/>
    <w:rsid w:val="004F5AEA"/>
    <w:rsid w:val="004F65AA"/>
    <w:rsid w:val="004F6957"/>
    <w:rsid w:val="00500BE3"/>
    <w:rsid w:val="005016DE"/>
    <w:rsid w:val="00501FD8"/>
    <w:rsid w:val="005034BD"/>
    <w:rsid w:val="005035E2"/>
    <w:rsid w:val="0050387B"/>
    <w:rsid w:val="005046DF"/>
    <w:rsid w:val="005048A3"/>
    <w:rsid w:val="00505611"/>
    <w:rsid w:val="00505799"/>
    <w:rsid w:val="005058A3"/>
    <w:rsid w:val="005058EB"/>
    <w:rsid w:val="00506216"/>
    <w:rsid w:val="00506810"/>
    <w:rsid w:val="00507AA9"/>
    <w:rsid w:val="0051127D"/>
    <w:rsid w:val="00512874"/>
    <w:rsid w:val="00513D97"/>
    <w:rsid w:val="00513FAC"/>
    <w:rsid w:val="00514E24"/>
    <w:rsid w:val="00516028"/>
    <w:rsid w:val="00516216"/>
    <w:rsid w:val="0051635D"/>
    <w:rsid w:val="00516DAF"/>
    <w:rsid w:val="00517A92"/>
    <w:rsid w:val="00517E3C"/>
    <w:rsid w:val="00517E68"/>
    <w:rsid w:val="00522096"/>
    <w:rsid w:val="005220C6"/>
    <w:rsid w:val="005228B8"/>
    <w:rsid w:val="00522F09"/>
    <w:rsid w:val="00523BC8"/>
    <w:rsid w:val="005253BF"/>
    <w:rsid w:val="00527EF2"/>
    <w:rsid w:val="00530B60"/>
    <w:rsid w:val="00530E8D"/>
    <w:rsid w:val="0053334A"/>
    <w:rsid w:val="00533724"/>
    <w:rsid w:val="005337E8"/>
    <w:rsid w:val="00533A98"/>
    <w:rsid w:val="00533C8E"/>
    <w:rsid w:val="0053489B"/>
    <w:rsid w:val="00535700"/>
    <w:rsid w:val="00535A5C"/>
    <w:rsid w:val="00540390"/>
    <w:rsid w:val="00540DA7"/>
    <w:rsid w:val="00541600"/>
    <w:rsid w:val="00541E47"/>
    <w:rsid w:val="00542DC0"/>
    <w:rsid w:val="00542FF3"/>
    <w:rsid w:val="00543B47"/>
    <w:rsid w:val="00543C52"/>
    <w:rsid w:val="005441CC"/>
    <w:rsid w:val="00544336"/>
    <w:rsid w:val="00544DBC"/>
    <w:rsid w:val="00545782"/>
    <w:rsid w:val="00545F4B"/>
    <w:rsid w:val="005479AB"/>
    <w:rsid w:val="00550561"/>
    <w:rsid w:val="005506CE"/>
    <w:rsid w:val="00550A7B"/>
    <w:rsid w:val="0055236E"/>
    <w:rsid w:val="005526FA"/>
    <w:rsid w:val="00552DB7"/>
    <w:rsid w:val="0055398F"/>
    <w:rsid w:val="00553ABF"/>
    <w:rsid w:val="00554020"/>
    <w:rsid w:val="005553E5"/>
    <w:rsid w:val="00555AB9"/>
    <w:rsid w:val="00555ABA"/>
    <w:rsid w:val="005565D4"/>
    <w:rsid w:val="00556994"/>
    <w:rsid w:val="005569D1"/>
    <w:rsid w:val="00557BBD"/>
    <w:rsid w:val="005607CA"/>
    <w:rsid w:val="00561290"/>
    <w:rsid w:val="00561405"/>
    <w:rsid w:val="00561432"/>
    <w:rsid w:val="0056170E"/>
    <w:rsid w:val="00563FC7"/>
    <w:rsid w:val="0056490B"/>
    <w:rsid w:val="00564A4C"/>
    <w:rsid w:val="0056501B"/>
    <w:rsid w:val="00566638"/>
    <w:rsid w:val="005668F2"/>
    <w:rsid w:val="00566BC8"/>
    <w:rsid w:val="00566D67"/>
    <w:rsid w:val="0056750E"/>
    <w:rsid w:val="00567685"/>
    <w:rsid w:val="00567A72"/>
    <w:rsid w:val="00567F09"/>
    <w:rsid w:val="005703C5"/>
    <w:rsid w:val="00571096"/>
    <w:rsid w:val="0057133F"/>
    <w:rsid w:val="0057202E"/>
    <w:rsid w:val="00572634"/>
    <w:rsid w:val="00572DD8"/>
    <w:rsid w:val="005741D5"/>
    <w:rsid w:val="005745FE"/>
    <w:rsid w:val="00574FB6"/>
    <w:rsid w:val="005753B3"/>
    <w:rsid w:val="0057651A"/>
    <w:rsid w:val="005767E1"/>
    <w:rsid w:val="005771C5"/>
    <w:rsid w:val="005771FF"/>
    <w:rsid w:val="0057784C"/>
    <w:rsid w:val="00577A69"/>
    <w:rsid w:val="00580426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5D6"/>
    <w:rsid w:val="00591E38"/>
    <w:rsid w:val="00591F83"/>
    <w:rsid w:val="005942E0"/>
    <w:rsid w:val="005946B9"/>
    <w:rsid w:val="0059487D"/>
    <w:rsid w:val="00595AA9"/>
    <w:rsid w:val="00596E08"/>
    <w:rsid w:val="005978E3"/>
    <w:rsid w:val="005A0A84"/>
    <w:rsid w:val="005A1824"/>
    <w:rsid w:val="005A196A"/>
    <w:rsid w:val="005A1A56"/>
    <w:rsid w:val="005A1D27"/>
    <w:rsid w:val="005A241E"/>
    <w:rsid w:val="005A3671"/>
    <w:rsid w:val="005A3718"/>
    <w:rsid w:val="005A3EDE"/>
    <w:rsid w:val="005A4418"/>
    <w:rsid w:val="005A4B61"/>
    <w:rsid w:val="005A53E0"/>
    <w:rsid w:val="005A5D8A"/>
    <w:rsid w:val="005A683D"/>
    <w:rsid w:val="005A6CD4"/>
    <w:rsid w:val="005A706E"/>
    <w:rsid w:val="005B1133"/>
    <w:rsid w:val="005B2215"/>
    <w:rsid w:val="005B27BD"/>
    <w:rsid w:val="005B291A"/>
    <w:rsid w:val="005B29C0"/>
    <w:rsid w:val="005B2A08"/>
    <w:rsid w:val="005B2C13"/>
    <w:rsid w:val="005B2CA5"/>
    <w:rsid w:val="005B3528"/>
    <w:rsid w:val="005B48BE"/>
    <w:rsid w:val="005B4ACD"/>
    <w:rsid w:val="005B525C"/>
    <w:rsid w:val="005B53DB"/>
    <w:rsid w:val="005B5F7B"/>
    <w:rsid w:val="005B634E"/>
    <w:rsid w:val="005B6E37"/>
    <w:rsid w:val="005B7AC4"/>
    <w:rsid w:val="005C0E6B"/>
    <w:rsid w:val="005C1268"/>
    <w:rsid w:val="005C1546"/>
    <w:rsid w:val="005C2176"/>
    <w:rsid w:val="005C221A"/>
    <w:rsid w:val="005C3219"/>
    <w:rsid w:val="005C3952"/>
    <w:rsid w:val="005C50A9"/>
    <w:rsid w:val="005C5728"/>
    <w:rsid w:val="005C57DB"/>
    <w:rsid w:val="005C5C50"/>
    <w:rsid w:val="005C7EE5"/>
    <w:rsid w:val="005D0442"/>
    <w:rsid w:val="005D0750"/>
    <w:rsid w:val="005D11B0"/>
    <w:rsid w:val="005D11C4"/>
    <w:rsid w:val="005D27E5"/>
    <w:rsid w:val="005D2DCE"/>
    <w:rsid w:val="005D32C5"/>
    <w:rsid w:val="005D3307"/>
    <w:rsid w:val="005D443C"/>
    <w:rsid w:val="005D5098"/>
    <w:rsid w:val="005D57C5"/>
    <w:rsid w:val="005D63CC"/>
    <w:rsid w:val="005E0309"/>
    <w:rsid w:val="005E07F5"/>
    <w:rsid w:val="005E29AC"/>
    <w:rsid w:val="005E2D4C"/>
    <w:rsid w:val="005E2EF0"/>
    <w:rsid w:val="005E384E"/>
    <w:rsid w:val="005E4069"/>
    <w:rsid w:val="005E40EB"/>
    <w:rsid w:val="005E4507"/>
    <w:rsid w:val="005E4D44"/>
    <w:rsid w:val="005E50CA"/>
    <w:rsid w:val="005E5E27"/>
    <w:rsid w:val="005E6A6B"/>
    <w:rsid w:val="005E6BA2"/>
    <w:rsid w:val="005E7B0D"/>
    <w:rsid w:val="005F0427"/>
    <w:rsid w:val="005F0BF9"/>
    <w:rsid w:val="005F14E3"/>
    <w:rsid w:val="005F1C73"/>
    <w:rsid w:val="005F2B4D"/>
    <w:rsid w:val="005F3AEF"/>
    <w:rsid w:val="005F4B18"/>
    <w:rsid w:val="005F4E44"/>
    <w:rsid w:val="005F52B5"/>
    <w:rsid w:val="005F6973"/>
    <w:rsid w:val="005F7A55"/>
    <w:rsid w:val="00600005"/>
    <w:rsid w:val="006010CC"/>
    <w:rsid w:val="006020EF"/>
    <w:rsid w:val="0060312F"/>
    <w:rsid w:val="006034C0"/>
    <w:rsid w:val="006035FB"/>
    <w:rsid w:val="00603EC7"/>
    <w:rsid w:val="00604369"/>
    <w:rsid w:val="00604617"/>
    <w:rsid w:val="006047E2"/>
    <w:rsid w:val="00605289"/>
    <w:rsid w:val="006062FA"/>
    <w:rsid w:val="00610179"/>
    <w:rsid w:val="0061022B"/>
    <w:rsid w:val="00610A63"/>
    <w:rsid w:val="006114A6"/>
    <w:rsid w:val="00611B4B"/>
    <w:rsid w:val="00613DB3"/>
    <w:rsid w:val="00613F34"/>
    <w:rsid w:val="006141B7"/>
    <w:rsid w:val="00616235"/>
    <w:rsid w:val="006164BD"/>
    <w:rsid w:val="00616D69"/>
    <w:rsid w:val="0061767B"/>
    <w:rsid w:val="00617772"/>
    <w:rsid w:val="006201CE"/>
    <w:rsid w:val="006216A2"/>
    <w:rsid w:val="0062191E"/>
    <w:rsid w:val="00621DC9"/>
    <w:rsid w:val="00622179"/>
    <w:rsid w:val="00623633"/>
    <w:rsid w:val="00624624"/>
    <w:rsid w:val="00624B10"/>
    <w:rsid w:val="0062521E"/>
    <w:rsid w:val="00625C5D"/>
    <w:rsid w:val="006264AE"/>
    <w:rsid w:val="006264D8"/>
    <w:rsid w:val="00627095"/>
    <w:rsid w:val="0063061C"/>
    <w:rsid w:val="00631F40"/>
    <w:rsid w:val="00632488"/>
    <w:rsid w:val="00632545"/>
    <w:rsid w:val="006325D5"/>
    <w:rsid w:val="006332BB"/>
    <w:rsid w:val="006361EE"/>
    <w:rsid w:val="00636B52"/>
    <w:rsid w:val="00637248"/>
    <w:rsid w:val="006401F6"/>
    <w:rsid w:val="006405DF"/>
    <w:rsid w:val="0064084D"/>
    <w:rsid w:val="00640F10"/>
    <w:rsid w:val="00642453"/>
    <w:rsid w:val="006427BF"/>
    <w:rsid w:val="00643F1F"/>
    <w:rsid w:val="0064544F"/>
    <w:rsid w:val="00645663"/>
    <w:rsid w:val="00646588"/>
    <w:rsid w:val="0064727D"/>
    <w:rsid w:val="00647811"/>
    <w:rsid w:val="006507C9"/>
    <w:rsid w:val="00651070"/>
    <w:rsid w:val="006518A0"/>
    <w:rsid w:val="00651BA4"/>
    <w:rsid w:val="00652665"/>
    <w:rsid w:val="0065295B"/>
    <w:rsid w:val="006538BE"/>
    <w:rsid w:val="00653B3D"/>
    <w:rsid w:val="00653D0D"/>
    <w:rsid w:val="0065406D"/>
    <w:rsid w:val="0065429A"/>
    <w:rsid w:val="0066217D"/>
    <w:rsid w:val="006631E3"/>
    <w:rsid w:val="00663C49"/>
    <w:rsid w:val="00664374"/>
    <w:rsid w:val="006664D4"/>
    <w:rsid w:val="00666664"/>
    <w:rsid w:val="00666D61"/>
    <w:rsid w:val="00666FC1"/>
    <w:rsid w:val="00667E33"/>
    <w:rsid w:val="00667F4D"/>
    <w:rsid w:val="006701E2"/>
    <w:rsid w:val="00670338"/>
    <w:rsid w:val="0067076C"/>
    <w:rsid w:val="006708EC"/>
    <w:rsid w:val="00670C2C"/>
    <w:rsid w:val="00670DE0"/>
    <w:rsid w:val="006726E0"/>
    <w:rsid w:val="00673126"/>
    <w:rsid w:val="00673256"/>
    <w:rsid w:val="0067383E"/>
    <w:rsid w:val="0067470F"/>
    <w:rsid w:val="0067520B"/>
    <w:rsid w:val="00675436"/>
    <w:rsid w:val="00675CA7"/>
    <w:rsid w:val="00675EF6"/>
    <w:rsid w:val="00675F43"/>
    <w:rsid w:val="00676A46"/>
    <w:rsid w:val="00680AD3"/>
    <w:rsid w:val="006813C8"/>
    <w:rsid w:val="00681C00"/>
    <w:rsid w:val="00681DFD"/>
    <w:rsid w:val="00682333"/>
    <w:rsid w:val="0068310C"/>
    <w:rsid w:val="006834E4"/>
    <w:rsid w:val="00683A15"/>
    <w:rsid w:val="00683DD1"/>
    <w:rsid w:val="00684038"/>
    <w:rsid w:val="006842BD"/>
    <w:rsid w:val="00684507"/>
    <w:rsid w:val="00684556"/>
    <w:rsid w:val="00686FD2"/>
    <w:rsid w:val="0069167B"/>
    <w:rsid w:val="00691A44"/>
    <w:rsid w:val="00691E5D"/>
    <w:rsid w:val="00692057"/>
    <w:rsid w:val="0069237B"/>
    <w:rsid w:val="006928B0"/>
    <w:rsid w:val="006931AF"/>
    <w:rsid w:val="0069393D"/>
    <w:rsid w:val="00693C39"/>
    <w:rsid w:val="0069486A"/>
    <w:rsid w:val="00695F2A"/>
    <w:rsid w:val="006961C5"/>
    <w:rsid w:val="00696B6E"/>
    <w:rsid w:val="00697560"/>
    <w:rsid w:val="006A0021"/>
    <w:rsid w:val="006A11C9"/>
    <w:rsid w:val="006A2517"/>
    <w:rsid w:val="006A2904"/>
    <w:rsid w:val="006A644C"/>
    <w:rsid w:val="006A69E4"/>
    <w:rsid w:val="006A7045"/>
    <w:rsid w:val="006B0273"/>
    <w:rsid w:val="006B1034"/>
    <w:rsid w:val="006B3A70"/>
    <w:rsid w:val="006B51A3"/>
    <w:rsid w:val="006B52C5"/>
    <w:rsid w:val="006B53A9"/>
    <w:rsid w:val="006B573D"/>
    <w:rsid w:val="006B6232"/>
    <w:rsid w:val="006B675C"/>
    <w:rsid w:val="006B6793"/>
    <w:rsid w:val="006B69AD"/>
    <w:rsid w:val="006B74A5"/>
    <w:rsid w:val="006B7567"/>
    <w:rsid w:val="006B7F60"/>
    <w:rsid w:val="006C0325"/>
    <w:rsid w:val="006C1CD5"/>
    <w:rsid w:val="006C2B51"/>
    <w:rsid w:val="006C347F"/>
    <w:rsid w:val="006C34E5"/>
    <w:rsid w:val="006C365B"/>
    <w:rsid w:val="006C42A1"/>
    <w:rsid w:val="006C4BEA"/>
    <w:rsid w:val="006C5365"/>
    <w:rsid w:val="006C7B96"/>
    <w:rsid w:val="006C7D02"/>
    <w:rsid w:val="006D2F77"/>
    <w:rsid w:val="006D34F5"/>
    <w:rsid w:val="006D4196"/>
    <w:rsid w:val="006D4919"/>
    <w:rsid w:val="006D5D91"/>
    <w:rsid w:val="006D5FBE"/>
    <w:rsid w:val="006D6073"/>
    <w:rsid w:val="006D6266"/>
    <w:rsid w:val="006E0504"/>
    <w:rsid w:val="006E055E"/>
    <w:rsid w:val="006E06DE"/>
    <w:rsid w:val="006E0ADF"/>
    <w:rsid w:val="006E0E6C"/>
    <w:rsid w:val="006E1030"/>
    <w:rsid w:val="006E3C89"/>
    <w:rsid w:val="006E5041"/>
    <w:rsid w:val="006E52C1"/>
    <w:rsid w:val="006E59AF"/>
    <w:rsid w:val="006E6687"/>
    <w:rsid w:val="006E7498"/>
    <w:rsid w:val="006E7597"/>
    <w:rsid w:val="006F133B"/>
    <w:rsid w:val="006F2FDC"/>
    <w:rsid w:val="006F3047"/>
    <w:rsid w:val="006F3637"/>
    <w:rsid w:val="006F37D9"/>
    <w:rsid w:val="006F4409"/>
    <w:rsid w:val="006F4CCF"/>
    <w:rsid w:val="006F4F97"/>
    <w:rsid w:val="006F6119"/>
    <w:rsid w:val="006F6E18"/>
    <w:rsid w:val="00700261"/>
    <w:rsid w:val="007008E8"/>
    <w:rsid w:val="00701566"/>
    <w:rsid w:val="00702352"/>
    <w:rsid w:val="00702959"/>
    <w:rsid w:val="00702D7C"/>
    <w:rsid w:val="00703BB1"/>
    <w:rsid w:val="0070404B"/>
    <w:rsid w:val="007042D7"/>
    <w:rsid w:val="007046A5"/>
    <w:rsid w:val="00704D31"/>
    <w:rsid w:val="0070569C"/>
    <w:rsid w:val="00706660"/>
    <w:rsid w:val="00706725"/>
    <w:rsid w:val="00707217"/>
    <w:rsid w:val="007072EA"/>
    <w:rsid w:val="00707599"/>
    <w:rsid w:val="00707BD7"/>
    <w:rsid w:val="007115E7"/>
    <w:rsid w:val="00713F7A"/>
    <w:rsid w:val="00714246"/>
    <w:rsid w:val="00714A4A"/>
    <w:rsid w:val="00714FD2"/>
    <w:rsid w:val="00715052"/>
    <w:rsid w:val="007155D1"/>
    <w:rsid w:val="00716462"/>
    <w:rsid w:val="007169A8"/>
    <w:rsid w:val="00716BE3"/>
    <w:rsid w:val="00717B86"/>
    <w:rsid w:val="00717C5D"/>
    <w:rsid w:val="00722224"/>
    <w:rsid w:val="0072382F"/>
    <w:rsid w:val="00724623"/>
    <w:rsid w:val="007246A2"/>
    <w:rsid w:val="0072519B"/>
    <w:rsid w:val="00725C76"/>
    <w:rsid w:val="00725EC1"/>
    <w:rsid w:val="0072624A"/>
    <w:rsid w:val="00727833"/>
    <w:rsid w:val="0073027E"/>
    <w:rsid w:val="00730377"/>
    <w:rsid w:val="007304EE"/>
    <w:rsid w:val="00730C45"/>
    <w:rsid w:val="007311AF"/>
    <w:rsid w:val="00732965"/>
    <w:rsid w:val="00732A90"/>
    <w:rsid w:val="00732DBC"/>
    <w:rsid w:val="00733BDE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0F4C"/>
    <w:rsid w:val="00741E7E"/>
    <w:rsid w:val="00742A9A"/>
    <w:rsid w:val="007433BB"/>
    <w:rsid w:val="00744128"/>
    <w:rsid w:val="00745576"/>
    <w:rsid w:val="00745783"/>
    <w:rsid w:val="007459AD"/>
    <w:rsid w:val="00745E39"/>
    <w:rsid w:val="00746BCF"/>
    <w:rsid w:val="007478E0"/>
    <w:rsid w:val="00747F2D"/>
    <w:rsid w:val="00750C9E"/>
    <w:rsid w:val="00751034"/>
    <w:rsid w:val="007512FA"/>
    <w:rsid w:val="007513D9"/>
    <w:rsid w:val="007515B3"/>
    <w:rsid w:val="00751B69"/>
    <w:rsid w:val="007521E9"/>
    <w:rsid w:val="0075240D"/>
    <w:rsid w:val="00752729"/>
    <w:rsid w:val="00754B6E"/>
    <w:rsid w:val="007554B0"/>
    <w:rsid w:val="00755652"/>
    <w:rsid w:val="007578B1"/>
    <w:rsid w:val="00757CBA"/>
    <w:rsid w:val="00757E52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1FF3"/>
    <w:rsid w:val="00773A6C"/>
    <w:rsid w:val="007742FE"/>
    <w:rsid w:val="00774DFB"/>
    <w:rsid w:val="0077660A"/>
    <w:rsid w:val="0077733D"/>
    <w:rsid w:val="00777B8C"/>
    <w:rsid w:val="007805A9"/>
    <w:rsid w:val="00780BC3"/>
    <w:rsid w:val="00780EEC"/>
    <w:rsid w:val="00781143"/>
    <w:rsid w:val="007816EE"/>
    <w:rsid w:val="007820C9"/>
    <w:rsid w:val="00782244"/>
    <w:rsid w:val="007837D8"/>
    <w:rsid w:val="00783E9A"/>
    <w:rsid w:val="007848A7"/>
    <w:rsid w:val="0078549F"/>
    <w:rsid w:val="0078636B"/>
    <w:rsid w:val="0078672A"/>
    <w:rsid w:val="00786876"/>
    <w:rsid w:val="00787652"/>
    <w:rsid w:val="00790BEF"/>
    <w:rsid w:val="00791919"/>
    <w:rsid w:val="00791BFC"/>
    <w:rsid w:val="00792077"/>
    <w:rsid w:val="0079312B"/>
    <w:rsid w:val="00793C3F"/>
    <w:rsid w:val="0079416A"/>
    <w:rsid w:val="00794C2B"/>
    <w:rsid w:val="00794F83"/>
    <w:rsid w:val="0079566B"/>
    <w:rsid w:val="00795852"/>
    <w:rsid w:val="00795FAA"/>
    <w:rsid w:val="00797132"/>
    <w:rsid w:val="007972F3"/>
    <w:rsid w:val="00797605"/>
    <w:rsid w:val="00797950"/>
    <w:rsid w:val="007A0004"/>
    <w:rsid w:val="007A0294"/>
    <w:rsid w:val="007A1269"/>
    <w:rsid w:val="007A1412"/>
    <w:rsid w:val="007A251E"/>
    <w:rsid w:val="007A268A"/>
    <w:rsid w:val="007A268C"/>
    <w:rsid w:val="007A2F71"/>
    <w:rsid w:val="007A329B"/>
    <w:rsid w:val="007A5AB7"/>
    <w:rsid w:val="007A6388"/>
    <w:rsid w:val="007A6F89"/>
    <w:rsid w:val="007A77BB"/>
    <w:rsid w:val="007A7B91"/>
    <w:rsid w:val="007A7CD9"/>
    <w:rsid w:val="007B0077"/>
    <w:rsid w:val="007B0534"/>
    <w:rsid w:val="007B0906"/>
    <w:rsid w:val="007B0DE3"/>
    <w:rsid w:val="007B120B"/>
    <w:rsid w:val="007B15F4"/>
    <w:rsid w:val="007B1679"/>
    <w:rsid w:val="007B2291"/>
    <w:rsid w:val="007B469E"/>
    <w:rsid w:val="007B516D"/>
    <w:rsid w:val="007B6414"/>
    <w:rsid w:val="007B78F6"/>
    <w:rsid w:val="007B7D81"/>
    <w:rsid w:val="007C00F8"/>
    <w:rsid w:val="007C021A"/>
    <w:rsid w:val="007C07F2"/>
    <w:rsid w:val="007C21F0"/>
    <w:rsid w:val="007C2500"/>
    <w:rsid w:val="007C2E7A"/>
    <w:rsid w:val="007C3A81"/>
    <w:rsid w:val="007C4D8A"/>
    <w:rsid w:val="007C51CD"/>
    <w:rsid w:val="007D025A"/>
    <w:rsid w:val="007D0584"/>
    <w:rsid w:val="007D0701"/>
    <w:rsid w:val="007D0F6C"/>
    <w:rsid w:val="007D2B50"/>
    <w:rsid w:val="007D4026"/>
    <w:rsid w:val="007D4B7B"/>
    <w:rsid w:val="007D5B07"/>
    <w:rsid w:val="007D5D45"/>
    <w:rsid w:val="007D6535"/>
    <w:rsid w:val="007D6CC5"/>
    <w:rsid w:val="007D706B"/>
    <w:rsid w:val="007D7B47"/>
    <w:rsid w:val="007E09AC"/>
    <w:rsid w:val="007E0CBD"/>
    <w:rsid w:val="007E1185"/>
    <w:rsid w:val="007E1553"/>
    <w:rsid w:val="007E24ED"/>
    <w:rsid w:val="007E2DBD"/>
    <w:rsid w:val="007E436B"/>
    <w:rsid w:val="007E5351"/>
    <w:rsid w:val="007E6EF2"/>
    <w:rsid w:val="007E78FC"/>
    <w:rsid w:val="007E7F50"/>
    <w:rsid w:val="007F0038"/>
    <w:rsid w:val="007F090E"/>
    <w:rsid w:val="007F0C9D"/>
    <w:rsid w:val="007F1E4B"/>
    <w:rsid w:val="007F1E6E"/>
    <w:rsid w:val="007F2112"/>
    <w:rsid w:val="007F225F"/>
    <w:rsid w:val="007F27C1"/>
    <w:rsid w:val="007F3152"/>
    <w:rsid w:val="007F38A4"/>
    <w:rsid w:val="007F3E20"/>
    <w:rsid w:val="007F3FBC"/>
    <w:rsid w:val="007F6CA9"/>
    <w:rsid w:val="007F6E70"/>
    <w:rsid w:val="007F6EB7"/>
    <w:rsid w:val="007F6EFC"/>
    <w:rsid w:val="007F7FD4"/>
    <w:rsid w:val="00801C97"/>
    <w:rsid w:val="00801E7C"/>
    <w:rsid w:val="00801FC2"/>
    <w:rsid w:val="008025CC"/>
    <w:rsid w:val="008040A5"/>
    <w:rsid w:val="00804B6F"/>
    <w:rsid w:val="00804C27"/>
    <w:rsid w:val="00804F2C"/>
    <w:rsid w:val="00805D1B"/>
    <w:rsid w:val="00805FAF"/>
    <w:rsid w:val="008060A0"/>
    <w:rsid w:val="00806C71"/>
    <w:rsid w:val="00807EAC"/>
    <w:rsid w:val="00811994"/>
    <w:rsid w:val="00813825"/>
    <w:rsid w:val="008143E1"/>
    <w:rsid w:val="00814AC3"/>
    <w:rsid w:val="00814BCA"/>
    <w:rsid w:val="00815642"/>
    <w:rsid w:val="008158E1"/>
    <w:rsid w:val="00815CC5"/>
    <w:rsid w:val="008161CC"/>
    <w:rsid w:val="008162AF"/>
    <w:rsid w:val="00816643"/>
    <w:rsid w:val="008167B6"/>
    <w:rsid w:val="00816F9E"/>
    <w:rsid w:val="00817104"/>
    <w:rsid w:val="00817BB2"/>
    <w:rsid w:val="00817D3E"/>
    <w:rsid w:val="00817F49"/>
    <w:rsid w:val="00821B58"/>
    <w:rsid w:val="00821D91"/>
    <w:rsid w:val="0082256B"/>
    <w:rsid w:val="0082344F"/>
    <w:rsid w:val="00823F60"/>
    <w:rsid w:val="00824204"/>
    <w:rsid w:val="00824427"/>
    <w:rsid w:val="00825B5A"/>
    <w:rsid w:val="00825E9D"/>
    <w:rsid w:val="0082679B"/>
    <w:rsid w:val="00827A4B"/>
    <w:rsid w:val="00830259"/>
    <w:rsid w:val="008302FB"/>
    <w:rsid w:val="00830436"/>
    <w:rsid w:val="008307B9"/>
    <w:rsid w:val="00830A1E"/>
    <w:rsid w:val="0083163F"/>
    <w:rsid w:val="00831E32"/>
    <w:rsid w:val="00832277"/>
    <w:rsid w:val="00833EA4"/>
    <w:rsid w:val="00833FBE"/>
    <w:rsid w:val="008360BF"/>
    <w:rsid w:val="00836765"/>
    <w:rsid w:val="00836A7E"/>
    <w:rsid w:val="008378DD"/>
    <w:rsid w:val="00837CFF"/>
    <w:rsid w:val="00840A26"/>
    <w:rsid w:val="0084165D"/>
    <w:rsid w:val="00841C4C"/>
    <w:rsid w:val="00842B54"/>
    <w:rsid w:val="00843002"/>
    <w:rsid w:val="00843B05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2CEA"/>
    <w:rsid w:val="0085400A"/>
    <w:rsid w:val="008543AE"/>
    <w:rsid w:val="00854A1A"/>
    <w:rsid w:val="00855431"/>
    <w:rsid w:val="0085555A"/>
    <w:rsid w:val="00855964"/>
    <w:rsid w:val="008577FE"/>
    <w:rsid w:val="00861F86"/>
    <w:rsid w:val="00862888"/>
    <w:rsid w:val="00862D0A"/>
    <w:rsid w:val="00863B8C"/>
    <w:rsid w:val="00865B30"/>
    <w:rsid w:val="00866D8B"/>
    <w:rsid w:val="00867317"/>
    <w:rsid w:val="008674AF"/>
    <w:rsid w:val="00867553"/>
    <w:rsid w:val="00867675"/>
    <w:rsid w:val="00867A97"/>
    <w:rsid w:val="00867CA8"/>
    <w:rsid w:val="00870785"/>
    <w:rsid w:val="00870F0E"/>
    <w:rsid w:val="00871524"/>
    <w:rsid w:val="00872401"/>
    <w:rsid w:val="00872592"/>
    <w:rsid w:val="008729BD"/>
    <w:rsid w:val="00872DD0"/>
    <w:rsid w:val="00872ECC"/>
    <w:rsid w:val="008737B1"/>
    <w:rsid w:val="00875109"/>
    <w:rsid w:val="00875323"/>
    <w:rsid w:val="008755A7"/>
    <w:rsid w:val="008756F8"/>
    <w:rsid w:val="00876137"/>
    <w:rsid w:val="008769E9"/>
    <w:rsid w:val="00876B4B"/>
    <w:rsid w:val="008772DD"/>
    <w:rsid w:val="00877B41"/>
    <w:rsid w:val="00880C66"/>
    <w:rsid w:val="00880CDE"/>
    <w:rsid w:val="00880E41"/>
    <w:rsid w:val="00882021"/>
    <w:rsid w:val="008831BA"/>
    <w:rsid w:val="00883242"/>
    <w:rsid w:val="0088329E"/>
    <w:rsid w:val="00883CBE"/>
    <w:rsid w:val="00883F58"/>
    <w:rsid w:val="00884261"/>
    <w:rsid w:val="008848AA"/>
    <w:rsid w:val="0088521D"/>
    <w:rsid w:val="00885439"/>
    <w:rsid w:val="00885573"/>
    <w:rsid w:val="00887864"/>
    <w:rsid w:val="00887A9E"/>
    <w:rsid w:val="00887B6D"/>
    <w:rsid w:val="00890483"/>
    <w:rsid w:val="008916ED"/>
    <w:rsid w:val="00891758"/>
    <w:rsid w:val="00891F1B"/>
    <w:rsid w:val="008944AD"/>
    <w:rsid w:val="008964B9"/>
    <w:rsid w:val="008A0AAC"/>
    <w:rsid w:val="008A190E"/>
    <w:rsid w:val="008A19A2"/>
    <w:rsid w:val="008A1C18"/>
    <w:rsid w:val="008A2F69"/>
    <w:rsid w:val="008A3A8B"/>
    <w:rsid w:val="008A46F4"/>
    <w:rsid w:val="008A4B98"/>
    <w:rsid w:val="008A6459"/>
    <w:rsid w:val="008A6D3E"/>
    <w:rsid w:val="008A6F97"/>
    <w:rsid w:val="008A72C9"/>
    <w:rsid w:val="008A78A8"/>
    <w:rsid w:val="008B04BE"/>
    <w:rsid w:val="008B0C20"/>
    <w:rsid w:val="008B0F99"/>
    <w:rsid w:val="008B2CE3"/>
    <w:rsid w:val="008B2E0E"/>
    <w:rsid w:val="008B35B7"/>
    <w:rsid w:val="008B38F2"/>
    <w:rsid w:val="008B3A4F"/>
    <w:rsid w:val="008B5293"/>
    <w:rsid w:val="008B5414"/>
    <w:rsid w:val="008B54AD"/>
    <w:rsid w:val="008B6096"/>
    <w:rsid w:val="008B62C8"/>
    <w:rsid w:val="008B645C"/>
    <w:rsid w:val="008B65E5"/>
    <w:rsid w:val="008B6DD3"/>
    <w:rsid w:val="008B6F49"/>
    <w:rsid w:val="008B705B"/>
    <w:rsid w:val="008B7572"/>
    <w:rsid w:val="008B76E8"/>
    <w:rsid w:val="008B7714"/>
    <w:rsid w:val="008C046A"/>
    <w:rsid w:val="008C06B9"/>
    <w:rsid w:val="008C0821"/>
    <w:rsid w:val="008C0C8C"/>
    <w:rsid w:val="008C21DA"/>
    <w:rsid w:val="008C3AFC"/>
    <w:rsid w:val="008C4275"/>
    <w:rsid w:val="008C47BB"/>
    <w:rsid w:val="008C4959"/>
    <w:rsid w:val="008C4C42"/>
    <w:rsid w:val="008C4F08"/>
    <w:rsid w:val="008C51FC"/>
    <w:rsid w:val="008C56DD"/>
    <w:rsid w:val="008C5A14"/>
    <w:rsid w:val="008C7013"/>
    <w:rsid w:val="008C7401"/>
    <w:rsid w:val="008D00DC"/>
    <w:rsid w:val="008D1455"/>
    <w:rsid w:val="008D21C1"/>
    <w:rsid w:val="008D22AA"/>
    <w:rsid w:val="008D2C83"/>
    <w:rsid w:val="008D34A9"/>
    <w:rsid w:val="008D3764"/>
    <w:rsid w:val="008D3981"/>
    <w:rsid w:val="008D4443"/>
    <w:rsid w:val="008D68E0"/>
    <w:rsid w:val="008D6C5C"/>
    <w:rsid w:val="008D7AD5"/>
    <w:rsid w:val="008E0487"/>
    <w:rsid w:val="008E11B3"/>
    <w:rsid w:val="008E1748"/>
    <w:rsid w:val="008E1F4C"/>
    <w:rsid w:val="008E307B"/>
    <w:rsid w:val="008E3E97"/>
    <w:rsid w:val="008E5E96"/>
    <w:rsid w:val="008E6168"/>
    <w:rsid w:val="008E65FA"/>
    <w:rsid w:val="008E6779"/>
    <w:rsid w:val="008E6CF5"/>
    <w:rsid w:val="008E7DBA"/>
    <w:rsid w:val="008E7F76"/>
    <w:rsid w:val="008F04DD"/>
    <w:rsid w:val="008F0AD9"/>
    <w:rsid w:val="008F0EE6"/>
    <w:rsid w:val="008F0F07"/>
    <w:rsid w:val="008F2744"/>
    <w:rsid w:val="008F2B43"/>
    <w:rsid w:val="008F2B74"/>
    <w:rsid w:val="008F3498"/>
    <w:rsid w:val="008F3878"/>
    <w:rsid w:val="008F5879"/>
    <w:rsid w:val="008F6E1B"/>
    <w:rsid w:val="008F6F0A"/>
    <w:rsid w:val="008F766D"/>
    <w:rsid w:val="008F77DF"/>
    <w:rsid w:val="00900693"/>
    <w:rsid w:val="009013FF"/>
    <w:rsid w:val="0090150B"/>
    <w:rsid w:val="00904714"/>
    <w:rsid w:val="00905AFB"/>
    <w:rsid w:val="00905D0F"/>
    <w:rsid w:val="00906DCA"/>
    <w:rsid w:val="00907782"/>
    <w:rsid w:val="00907A53"/>
    <w:rsid w:val="00910067"/>
    <w:rsid w:val="0091036B"/>
    <w:rsid w:val="00910613"/>
    <w:rsid w:val="0091091E"/>
    <w:rsid w:val="00910CE2"/>
    <w:rsid w:val="009113B5"/>
    <w:rsid w:val="009113D1"/>
    <w:rsid w:val="00911589"/>
    <w:rsid w:val="009118E0"/>
    <w:rsid w:val="00911902"/>
    <w:rsid w:val="00912347"/>
    <w:rsid w:val="00912606"/>
    <w:rsid w:val="00912E08"/>
    <w:rsid w:val="009130C4"/>
    <w:rsid w:val="00914876"/>
    <w:rsid w:val="00914F8F"/>
    <w:rsid w:val="00915E57"/>
    <w:rsid w:val="00916FA7"/>
    <w:rsid w:val="0091763D"/>
    <w:rsid w:val="00917FD0"/>
    <w:rsid w:val="0092019C"/>
    <w:rsid w:val="009201C2"/>
    <w:rsid w:val="00922001"/>
    <w:rsid w:val="00923A5F"/>
    <w:rsid w:val="00923A71"/>
    <w:rsid w:val="00924420"/>
    <w:rsid w:val="009246E1"/>
    <w:rsid w:val="0092544F"/>
    <w:rsid w:val="0093028B"/>
    <w:rsid w:val="00930961"/>
    <w:rsid w:val="00931300"/>
    <w:rsid w:val="00932DBC"/>
    <w:rsid w:val="0093465C"/>
    <w:rsid w:val="00934D6B"/>
    <w:rsid w:val="00936110"/>
    <w:rsid w:val="00936933"/>
    <w:rsid w:val="00936B8D"/>
    <w:rsid w:val="00937B12"/>
    <w:rsid w:val="00940342"/>
    <w:rsid w:val="00940B39"/>
    <w:rsid w:val="00941922"/>
    <w:rsid w:val="009420D8"/>
    <w:rsid w:val="0094430D"/>
    <w:rsid w:val="00945D30"/>
    <w:rsid w:val="009470F9"/>
    <w:rsid w:val="00947610"/>
    <w:rsid w:val="00947B08"/>
    <w:rsid w:val="00947BFF"/>
    <w:rsid w:val="00950C41"/>
    <w:rsid w:val="00951338"/>
    <w:rsid w:val="0095157D"/>
    <w:rsid w:val="0095192D"/>
    <w:rsid w:val="00951A9F"/>
    <w:rsid w:val="00951CDE"/>
    <w:rsid w:val="0095324B"/>
    <w:rsid w:val="009547C9"/>
    <w:rsid w:val="00954907"/>
    <w:rsid w:val="00955212"/>
    <w:rsid w:val="00955493"/>
    <w:rsid w:val="00955F20"/>
    <w:rsid w:val="00956986"/>
    <w:rsid w:val="009574B6"/>
    <w:rsid w:val="00957FDB"/>
    <w:rsid w:val="00960CC3"/>
    <w:rsid w:val="00961262"/>
    <w:rsid w:val="00961302"/>
    <w:rsid w:val="009616CC"/>
    <w:rsid w:val="00961C07"/>
    <w:rsid w:val="00961C27"/>
    <w:rsid w:val="00961FD5"/>
    <w:rsid w:val="00962A4A"/>
    <w:rsid w:val="00962E0D"/>
    <w:rsid w:val="00964283"/>
    <w:rsid w:val="00964581"/>
    <w:rsid w:val="009648CC"/>
    <w:rsid w:val="0096493A"/>
    <w:rsid w:val="00967703"/>
    <w:rsid w:val="009703E7"/>
    <w:rsid w:val="00970643"/>
    <w:rsid w:val="0097070A"/>
    <w:rsid w:val="009713B6"/>
    <w:rsid w:val="009717C1"/>
    <w:rsid w:val="00971C7E"/>
    <w:rsid w:val="00972507"/>
    <w:rsid w:val="0097250A"/>
    <w:rsid w:val="009727BF"/>
    <w:rsid w:val="009743E2"/>
    <w:rsid w:val="00974625"/>
    <w:rsid w:val="009753C9"/>
    <w:rsid w:val="009753D0"/>
    <w:rsid w:val="00975CFE"/>
    <w:rsid w:val="009765EC"/>
    <w:rsid w:val="00976660"/>
    <w:rsid w:val="009772B7"/>
    <w:rsid w:val="00977EC0"/>
    <w:rsid w:val="00980623"/>
    <w:rsid w:val="009828C6"/>
    <w:rsid w:val="00982E20"/>
    <w:rsid w:val="00983650"/>
    <w:rsid w:val="00983FFF"/>
    <w:rsid w:val="00985046"/>
    <w:rsid w:val="009853D6"/>
    <w:rsid w:val="00986046"/>
    <w:rsid w:val="009860B7"/>
    <w:rsid w:val="00986312"/>
    <w:rsid w:val="009863C4"/>
    <w:rsid w:val="00986D62"/>
    <w:rsid w:val="009878BC"/>
    <w:rsid w:val="009878EC"/>
    <w:rsid w:val="009903E2"/>
    <w:rsid w:val="00991195"/>
    <w:rsid w:val="00991438"/>
    <w:rsid w:val="00991B68"/>
    <w:rsid w:val="00991FC3"/>
    <w:rsid w:val="00992A7E"/>
    <w:rsid w:val="00992E68"/>
    <w:rsid w:val="009935A6"/>
    <w:rsid w:val="00993636"/>
    <w:rsid w:val="009958E4"/>
    <w:rsid w:val="00995BAB"/>
    <w:rsid w:val="009960D5"/>
    <w:rsid w:val="0099657E"/>
    <w:rsid w:val="00996D81"/>
    <w:rsid w:val="0099761E"/>
    <w:rsid w:val="00997F18"/>
    <w:rsid w:val="009A172E"/>
    <w:rsid w:val="009A1B15"/>
    <w:rsid w:val="009A2BF1"/>
    <w:rsid w:val="009A2CE8"/>
    <w:rsid w:val="009A2D53"/>
    <w:rsid w:val="009A2F84"/>
    <w:rsid w:val="009A530F"/>
    <w:rsid w:val="009A643E"/>
    <w:rsid w:val="009A688A"/>
    <w:rsid w:val="009A718E"/>
    <w:rsid w:val="009B00FB"/>
    <w:rsid w:val="009B10CE"/>
    <w:rsid w:val="009B1685"/>
    <w:rsid w:val="009B1CB8"/>
    <w:rsid w:val="009B23AB"/>
    <w:rsid w:val="009B2555"/>
    <w:rsid w:val="009B2FAE"/>
    <w:rsid w:val="009B306B"/>
    <w:rsid w:val="009B464E"/>
    <w:rsid w:val="009B4B65"/>
    <w:rsid w:val="009B5B37"/>
    <w:rsid w:val="009B61F6"/>
    <w:rsid w:val="009B61F7"/>
    <w:rsid w:val="009B6341"/>
    <w:rsid w:val="009B6F65"/>
    <w:rsid w:val="009B7A42"/>
    <w:rsid w:val="009C05A5"/>
    <w:rsid w:val="009C0682"/>
    <w:rsid w:val="009C114B"/>
    <w:rsid w:val="009C239B"/>
    <w:rsid w:val="009C34E8"/>
    <w:rsid w:val="009C44D0"/>
    <w:rsid w:val="009C452D"/>
    <w:rsid w:val="009C4983"/>
    <w:rsid w:val="009C4E4E"/>
    <w:rsid w:val="009C4EF5"/>
    <w:rsid w:val="009C5B29"/>
    <w:rsid w:val="009C621C"/>
    <w:rsid w:val="009C71C6"/>
    <w:rsid w:val="009C7EDF"/>
    <w:rsid w:val="009D063C"/>
    <w:rsid w:val="009D1291"/>
    <w:rsid w:val="009D247B"/>
    <w:rsid w:val="009D29E9"/>
    <w:rsid w:val="009D3265"/>
    <w:rsid w:val="009D3DB6"/>
    <w:rsid w:val="009D4FA1"/>
    <w:rsid w:val="009D5192"/>
    <w:rsid w:val="009D6762"/>
    <w:rsid w:val="009D76F3"/>
    <w:rsid w:val="009E0257"/>
    <w:rsid w:val="009E1F2D"/>
    <w:rsid w:val="009E21BC"/>
    <w:rsid w:val="009E23AE"/>
    <w:rsid w:val="009E27A9"/>
    <w:rsid w:val="009E2FBC"/>
    <w:rsid w:val="009E40C0"/>
    <w:rsid w:val="009E40C8"/>
    <w:rsid w:val="009E67E2"/>
    <w:rsid w:val="009E703A"/>
    <w:rsid w:val="009F073A"/>
    <w:rsid w:val="009F1A3E"/>
    <w:rsid w:val="009F2212"/>
    <w:rsid w:val="009F30C1"/>
    <w:rsid w:val="009F3A22"/>
    <w:rsid w:val="009F3B83"/>
    <w:rsid w:val="009F4258"/>
    <w:rsid w:val="009F5202"/>
    <w:rsid w:val="009F55E1"/>
    <w:rsid w:val="009F6BC2"/>
    <w:rsid w:val="009F6F95"/>
    <w:rsid w:val="009F769B"/>
    <w:rsid w:val="00A00B89"/>
    <w:rsid w:val="00A01088"/>
    <w:rsid w:val="00A015C3"/>
    <w:rsid w:val="00A015DA"/>
    <w:rsid w:val="00A02174"/>
    <w:rsid w:val="00A034E1"/>
    <w:rsid w:val="00A03A7B"/>
    <w:rsid w:val="00A03AE4"/>
    <w:rsid w:val="00A03CE8"/>
    <w:rsid w:val="00A04350"/>
    <w:rsid w:val="00A0506C"/>
    <w:rsid w:val="00A05B95"/>
    <w:rsid w:val="00A05C84"/>
    <w:rsid w:val="00A061CE"/>
    <w:rsid w:val="00A06AAD"/>
    <w:rsid w:val="00A1119B"/>
    <w:rsid w:val="00A13FAD"/>
    <w:rsid w:val="00A1417A"/>
    <w:rsid w:val="00A14511"/>
    <w:rsid w:val="00A1490D"/>
    <w:rsid w:val="00A14ACC"/>
    <w:rsid w:val="00A152D0"/>
    <w:rsid w:val="00A20612"/>
    <w:rsid w:val="00A207F6"/>
    <w:rsid w:val="00A20989"/>
    <w:rsid w:val="00A20B4E"/>
    <w:rsid w:val="00A221AB"/>
    <w:rsid w:val="00A222B6"/>
    <w:rsid w:val="00A23327"/>
    <w:rsid w:val="00A234B6"/>
    <w:rsid w:val="00A23F19"/>
    <w:rsid w:val="00A24E4E"/>
    <w:rsid w:val="00A24ECE"/>
    <w:rsid w:val="00A25A78"/>
    <w:rsid w:val="00A25CC7"/>
    <w:rsid w:val="00A26C4A"/>
    <w:rsid w:val="00A26E4F"/>
    <w:rsid w:val="00A2731B"/>
    <w:rsid w:val="00A27413"/>
    <w:rsid w:val="00A30A2E"/>
    <w:rsid w:val="00A30B9A"/>
    <w:rsid w:val="00A31A2D"/>
    <w:rsid w:val="00A31BEC"/>
    <w:rsid w:val="00A31C4D"/>
    <w:rsid w:val="00A3295A"/>
    <w:rsid w:val="00A3326B"/>
    <w:rsid w:val="00A337A0"/>
    <w:rsid w:val="00A34FB3"/>
    <w:rsid w:val="00A35211"/>
    <w:rsid w:val="00A3584A"/>
    <w:rsid w:val="00A364EB"/>
    <w:rsid w:val="00A36A02"/>
    <w:rsid w:val="00A37C18"/>
    <w:rsid w:val="00A40213"/>
    <w:rsid w:val="00A40BFE"/>
    <w:rsid w:val="00A4191D"/>
    <w:rsid w:val="00A42154"/>
    <w:rsid w:val="00A430BD"/>
    <w:rsid w:val="00A438FD"/>
    <w:rsid w:val="00A43F94"/>
    <w:rsid w:val="00A448EB"/>
    <w:rsid w:val="00A45872"/>
    <w:rsid w:val="00A46797"/>
    <w:rsid w:val="00A47633"/>
    <w:rsid w:val="00A50F88"/>
    <w:rsid w:val="00A513F7"/>
    <w:rsid w:val="00A51D1F"/>
    <w:rsid w:val="00A52359"/>
    <w:rsid w:val="00A53D94"/>
    <w:rsid w:val="00A541C1"/>
    <w:rsid w:val="00A554C3"/>
    <w:rsid w:val="00A55A8F"/>
    <w:rsid w:val="00A56E6F"/>
    <w:rsid w:val="00A57221"/>
    <w:rsid w:val="00A57BBD"/>
    <w:rsid w:val="00A57C1C"/>
    <w:rsid w:val="00A6047F"/>
    <w:rsid w:val="00A60EE5"/>
    <w:rsid w:val="00A60F78"/>
    <w:rsid w:val="00A61393"/>
    <w:rsid w:val="00A613C9"/>
    <w:rsid w:val="00A62284"/>
    <w:rsid w:val="00A6262A"/>
    <w:rsid w:val="00A6290B"/>
    <w:rsid w:val="00A62B5B"/>
    <w:rsid w:val="00A62BFF"/>
    <w:rsid w:val="00A62E4E"/>
    <w:rsid w:val="00A64AA5"/>
    <w:rsid w:val="00A6517C"/>
    <w:rsid w:val="00A65F21"/>
    <w:rsid w:val="00A6701C"/>
    <w:rsid w:val="00A67C9E"/>
    <w:rsid w:val="00A71500"/>
    <w:rsid w:val="00A71A08"/>
    <w:rsid w:val="00A71AFC"/>
    <w:rsid w:val="00A72448"/>
    <w:rsid w:val="00A72545"/>
    <w:rsid w:val="00A74769"/>
    <w:rsid w:val="00A747CE"/>
    <w:rsid w:val="00A74C1D"/>
    <w:rsid w:val="00A74C6D"/>
    <w:rsid w:val="00A7636B"/>
    <w:rsid w:val="00A779FB"/>
    <w:rsid w:val="00A77D5B"/>
    <w:rsid w:val="00A82B12"/>
    <w:rsid w:val="00A85844"/>
    <w:rsid w:val="00A86224"/>
    <w:rsid w:val="00A86291"/>
    <w:rsid w:val="00A86BE5"/>
    <w:rsid w:val="00A87456"/>
    <w:rsid w:val="00A87471"/>
    <w:rsid w:val="00A8770E"/>
    <w:rsid w:val="00A87C8E"/>
    <w:rsid w:val="00A87EAC"/>
    <w:rsid w:val="00A907DE"/>
    <w:rsid w:val="00A90FC5"/>
    <w:rsid w:val="00A91496"/>
    <w:rsid w:val="00A92940"/>
    <w:rsid w:val="00A9313F"/>
    <w:rsid w:val="00A938C7"/>
    <w:rsid w:val="00A95D2F"/>
    <w:rsid w:val="00A95EB0"/>
    <w:rsid w:val="00A964AF"/>
    <w:rsid w:val="00A96632"/>
    <w:rsid w:val="00A967FD"/>
    <w:rsid w:val="00A97281"/>
    <w:rsid w:val="00A97309"/>
    <w:rsid w:val="00AA0280"/>
    <w:rsid w:val="00AA3692"/>
    <w:rsid w:val="00AA410D"/>
    <w:rsid w:val="00AA5039"/>
    <w:rsid w:val="00AA640B"/>
    <w:rsid w:val="00AA6EE2"/>
    <w:rsid w:val="00AA7879"/>
    <w:rsid w:val="00AA7B76"/>
    <w:rsid w:val="00AA7BEB"/>
    <w:rsid w:val="00AB05A1"/>
    <w:rsid w:val="00AB0A4D"/>
    <w:rsid w:val="00AB0CB2"/>
    <w:rsid w:val="00AB1E87"/>
    <w:rsid w:val="00AB34E6"/>
    <w:rsid w:val="00AB388B"/>
    <w:rsid w:val="00AB4A75"/>
    <w:rsid w:val="00AB51AC"/>
    <w:rsid w:val="00AB598E"/>
    <w:rsid w:val="00AB5A67"/>
    <w:rsid w:val="00AB5DB9"/>
    <w:rsid w:val="00AB5E61"/>
    <w:rsid w:val="00AB6717"/>
    <w:rsid w:val="00AC0971"/>
    <w:rsid w:val="00AC0A59"/>
    <w:rsid w:val="00AC19AD"/>
    <w:rsid w:val="00AC2267"/>
    <w:rsid w:val="00AC2586"/>
    <w:rsid w:val="00AC2F7A"/>
    <w:rsid w:val="00AC3CC4"/>
    <w:rsid w:val="00AC3ED1"/>
    <w:rsid w:val="00AC613B"/>
    <w:rsid w:val="00AC647E"/>
    <w:rsid w:val="00AC721F"/>
    <w:rsid w:val="00AC78CA"/>
    <w:rsid w:val="00AC7E94"/>
    <w:rsid w:val="00AD2BDC"/>
    <w:rsid w:val="00AD383D"/>
    <w:rsid w:val="00AD3CA9"/>
    <w:rsid w:val="00AD43E2"/>
    <w:rsid w:val="00AD4537"/>
    <w:rsid w:val="00AD4F31"/>
    <w:rsid w:val="00AD5064"/>
    <w:rsid w:val="00AD53AC"/>
    <w:rsid w:val="00AD5431"/>
    <w:rsid w:val="00AD5D5A"/>
    <w:rsid w:val="00AE087D"/>
    <w:rsid w:val="00AE0FC9"/>
    <w:rsid w:val="00AE1A59"/>
    <w:rsid w:val="00AE3104"/>
    <w:rsid w:val="00AE387D"/>
    <w:rsid w:val="00AE4067"/>
    <w:rsid w:val="00AE4584"/>
    <w:rsid w:val="00AE48F8"/>
    <w:rsid w:val="00AE4A2C"/>
    <w:rsid w:val="00AE4A93"/>
    <w:rsid w:val="00AE5386"/>
    <w:rsid w:val="00AE5606"/>
    <w:rsid w:val="00AE6B76"/>
    <w:rsid w:val="00AF1890"/>
    <w:rsid w:val="00AF1F50"/>
    <w:rsid w:val="00AF1FA0"/>
    <w:rsid w:val="00AF201C"/>
    <w:rsid w:val="00AF2B12"/>
    <w:rsid w:val="00AF317E"/>
    <w:rsid w:val="00AF3679"/>
    <w:rsid w:val="00AF3D19"/>
    <w:rsid w:val="00AF3E34"/>
    <w:rsid w:val="00AF4BC8"/>
    <w:rsid w:val="00AF50AE"/>
    <w:rsid w:val="00AF5E63"/>
    <w:rsid w:val="00AF5F1C"/>
    <w:rsid w:val="00AF6740"/>
    <w:rsid w:val="00AF6CFD"/>
    <w:rsid w:val="00AF70D3"/>
    <w:rsid w:val="00B00933"/>
    <w:rsid w:val="00B00A03"/>
    <w:rsid w:val="00B00DD6"/>
    <w:rsid w:val="00B00F74"/>
    <w:rsid w:val="00B01341"/>
    <w:rsid w:val="00B01463"/>
    <w:rsid w:val="00B017A1"/>
    <w:rsid w:val="00B019D2"/>
    <w:rsid w:val="00B02DC5"/>
    <w:rsid w:val="00B03236"/>
    <w:rsid w:val="00B03960"/>
    <w:rsid w:val="00B03EE4"/>
    <w:rsid w:val="00B042BB"/>
    <w:rsid w:val="00B05CAC"/>
    <w:rsid w:val="00B071E3"/>
    <w:rsid w:val="00B07BE2"/>
    <w:rsid w:val="00B07CBE"/>
    <w:rsid w:val="00B07F0B"/>
    <w:rsid w:val="00B1046F"/>
    <w:rsid w:val="00B11557"/>
    <w:rsid w:val="00B123DD"/>
    <w:rsid w:val="00B127D9"/>
    <w:rsid w:val="00B12CFD"/>
    <w:rsid w:val="00B1367A"/>
    <w:rsid w:val="00B141FF"/>
    <w:rsid w:val="00B1452D"/>
    <w:rsid w:val="00B146C1"/>
    <w:rsid w:val="00B1499F"/>
    <w:rsid w:val="00B14B20"/>
    <w:rsid w:val="00B150A1"/>
    <w:rsid w:val="00B153E6"/>
    <w:rsid w:val="00B16C8E"/>
    <w:rsid w:val="00B16FC9"/>
    <w:rsid w:val="00B17444"/>
    <w:rsid w:val="00B176FE"/>
    <w:rsid w:val="00B17BD7"/>
    <w:rsid w:val="00B17C6A"/>
    <w:rsid w:val="00B2187B"/>
    <w:rsid w:val="00B22C91"/>
    <w:rsid w:val="00B22EE9"/>
    <w:rsid w:val="00B236EE"/>
    <w:rsid w:val="00B237E4"/>
    <w:rsid w:val="00B242B4"/>
    <w:rsid w:val="00B24CD3"/>
    <w:rsid w:val="00B255DF"/>
    <w:rsid w:val="00B26060"/>
    <w:rsid w:val="00B2625A"/>
    <w:rsid w:val="00B262FA"/>
    <w:rsid w:val="00B2661E"/>
    <w:rsid w:val="00B26B6F"/>
    <w:rsid w:val="00B26D29"/>
    <w:rsid w:val="00B27200"/>
    <w:rsid w:val="00B27FBE"/>
    <w:rsid w:val="00B309B6"/>
    <w:rsid w:val="00B30D62"/>
    <w:rsid w:val="00B31D55"/>
    <w:rsid w:val="00B32643"/>
    <w:rsid w:val="00B34027"/>
    <w:rsid w:val="00B352F3"/>
    <w:rsid w:val="00B371F1"/>
    <w:rsid w:val="00B3753F"/>
    <w:rsid w:val="00B3764D"/>
    <w:rsid w:val="00B379FC"/>
    <w:rsid w:val="00B37DFD"/>
    <w:rsid w:val="00B4166E"/>
    <w:rsid w:val="00B425FB"/>
    <w:rsid w:val="00B4286A"/>
    <w:rsid w:val="00B42BC6"/>
    <w:rsid w:val="00B43204"/>
    <w:rsid w:val="00B434A8"/>
    <w:rsid w:val="00B43F42"/>
    <w:rsid w:val="00B44133"/>
    <w:rsid w:val="00B4669D"/>
    <w:rsid w:val="00B466D6"/>
    <w:rsid w:val="00B47721"/>
    <w:rsid w:val="00B51375"/>
    <w:rsid w:val="00B528EA"/>
    <w:rsid w:val="00B54D6C"/>
    <w:rsid w:val="00B54EFE"/>
    <w:rsid w:val="00B552D5"/>
    <w:rsid w:val="00B55BEB"/>
    <w:rsid w:val="00B5792E"/>
    <w:rsid w:val="00B60E8B"/>
    <w:rsid w:val="00B6242E"/>
    <w:rsid w:val="00B63366"/>
    <w:rsid w:val="00B64D66"/>
    <w:rsid w:val="00B650A9"/>
    <w:rsid w:val="00B65649"/>
    <w:rsid w:val="00B65BF2"/>
    <w:rsid w:val="00B65F03"/>
    <w:rsid w:val="00B66B04"/>
    <w:rsid w:val="00B673EB"/>
    <w:rsid w:val="00B7058A"/>
    <w:rsid w:val="00B70D0C"/>
    <w:rsid w:val="00B71156"/>
    <w:rsid w:val="00B7146A"/>
    <w:rsid w:val="00B73DF8"/>
    <w:rsid w:val="00B7445D"/>
    <w:rsid w:val="00B748DC"/>
    <w:rsid w:val="00B74EB4"/>
    <w:rsid w:val="00B750E1"/>
    <w:rsid w:val="00B7543F"/>
    <w:rsid w:val="00B763EA"/>
    <w:rsid w:val="00B81592"/>
    <w:rsid w:val="00B8184E"/>
    <w:rsid w:val="00B81B6D"/>
    <w:rsid w:val="00B8229D"/>
    <w:rsid w:val="00B839BA"/>
    <w:rsid w:val="00B83B55"/>
    <w:rsid w:val="00B84F7E"/>
    <w:rsid w:val="00B856A0"/>
    <w:rsid w:val="00B86EF6"/>
    <w:rsid w:val="00B87308"/>
    <w:rsid w:val="00B87FEC"/>
    <w:rsid w:val="00B90C89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1436"/>
    <w:rsid w:val="00BA30ED"/>
    <w:rsid w:val="00BA31D9"/>
    <w:rsid w:val="00BA340D"/>
    <w:rsid w:val="00BA3F94"/>
    <w:rsid w:val="00BA4DF3"/>
    <w:rsid w:val="00BA597F"/>
    <w:rsid w:val="00BA5BA5"/>
    <w:rsid w:val="00BA5EB2"/>
    <w:rsid w:val="00BA6AF9"/>
    <w:rsid w:val="00BA6E9B"/>
    <w:rsid w:val="00BA6F24"/>
    <w:rsid w:val="00BA76D8"/>
    <w:rsid w:val="00BB01D5"/>
    <w:rsid w:val="00BB2DB1"/>
    <w:rsid w:val="00BB3DCA"/>
    <w:rsid w:val="00BB4553"/>
    <w:rsid w:val="00BB48AC"/>
    <w:rsid w:val="00BB4E49"/>
    <w:rsid w:val="00BB55E9"/>
    <w:rsid w:val="00BB755E"/>
    <w:rsid w:val="00BB77CD"/>
    <w:rsid w:val="00BC0613"/>
    <w:rsid w:val="00BC099D"/>
    <w:rsid w:val="00BC0E63"/>
    <w:rsid w:val="00BC1019"/>
    <w:rsid w:val="00BC1449"/>
    <w:rsid w:val="00BC1612"/>
    <w:rsid w:val="00BC249A"/>
    <w:rsid w:val="00BC4850"/>
    <w:rsid w:val="00BC4E46"/>
    <w:rsid w:val="00BC51BD"/>
    <w:rsid w:val="00BC5545"/>
    <w:rsid w:val="00BC5671"/>
    <w:rsid w:val="00BC57C9"/>
    <w:rsid w:val="00BC5898"/>
    <w:rsid w:val="00BC61C9"/>
    <w:rsid w:val="00BC65EE"/>
    <w:rsid w:val="00BC6C36"/>
    <w:rsid w:val="00BC6C37"/>
    <w:rsid w:val="00BC7C9B"/>
    <w:rsid w:val="00BD0A2D"/>
    <w:rsid w:val="00BD0C0B"/>
    <w:rsid w:val="00BD13AB"/>
    <w:rsid w:val="00BD2489"/>
    <w:rsid w:val="00BD41E7"/>
    <w:rsid w:val="00BD48DD"/>
    <w:rsid w:val="00BD4A04"/>
    <w:rsid w:val="00BD65FB"/>
    <w:rsid w:val="00BD6C40"/>
    <w:rsid w:val="00BD740F"/>
    <w:rsid w:val="00BE0163"/>
    <w:rsid w:val="00BE07E5"/>
    <w:rsid w:val="00BE137F"/>
    <w:rsid w:val="00BE1E7E"/>
    <w:rsid w:val="00BE2367"/>
    <w:rsid w:val="00BE355B"/>
    <w:rsid w:val="00BE4B48"/>
    <w:rsid w:val="00BE4BC0"/>
    <w:rsid w:val="00BE4C80"/>
    <w:rsid w:val="00BE4EF2"/>
    <w:rsid w:val="00BE50E9"/>
    <w:rsid w:val="00BE7B24"/>
    <w:rsid w:val="00BF201A"/>
    <w:rsid w:val="00BF25FB"/>
    <w:rsid w:val="00BF4453"/>
    <w:rsid w:val="00BF51CF"/>
    <w:rsid w:val="00BF5501"/>
    <w:rsid w:val="00BF5729"/>
    <w:rsid w:val="00BF58E4"/>
    <w:rsid w:val="00BF5BDE"/>
    <w:rsid w:val="00BF5D7C"/>
    <w:rsid w:val="00BF6A2A"/>
    <w:rsid w:val="00BF6C0C"/>
    <w:rsid w:val="00BF7485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2EB"/>
    <w:rsid w:val="00C05379"/>
    <w:rsid w:val="00C053B7"/>
    <w:rsid w:val="00C05CA5"/>
    <w:rsid w:val="00C06350"/>
    <w:rsid w:val="00C07D4C"/>
    <w:rsid w:val="00C10D66"/>
    <w:rsid w:val="00C1132D"/>
    <w:rsid w:val="00C11A05"/>
    <w:rsid w:val="00C12091"/>
    <w:rsid w:val="00C12A3F"/>
    <w:rsid w:val="00C12C99"/>
    <w:rsid w:val="00C12CFA"/>
    <w:rsid w:val="00C13620"/>
    <w:rsid w:val="00C13973"/>
    <w:rsid w:val="00C13CCF"/>
    <w:rsid w:val="00C140B3"/>
    <w:rsid w:val="00C14777"/>
    <w:rsid w:val="00C14C21"/>
    <w:rsid w:val="00C16833"/>
    <w:rsid w:val="00C16F4C"/>
    <w:rsid w:val="00C17EB3"/>
    <w:rsid w:val="00C21D9F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26901"/>
    <w:rsid w:val="00C278C6"/>
    <w:rsid w:val="00C27947"/>
    <w:rsid w:val="00C30026"/>
    <w:rsid w:val="00C30037"/>
    <w:rsid w:val="00C305E9"/>
    <w:rsid w:val="00C30988"/>
    <w:rsid w:val="00C3342A"/>
    <w:rsid w:val="00C3350E"/>
    <w:rsid w:val="00C3415D"/>
    <w:rsid w:val="00C3625C"/>
    <w:rsid w:val="00C36AB6"/>
    <w:rsid w:val="00C40D6C"/>
    <w:rsid w:val="00C4113C"/>
    <w:rsid w:val="00C4142C"/>
    <w:rsid w:val="00C41B0D"/>
    <w:rsid w:val="00C42311"/>
    <w:rsid w:val="00C42AE2"/>
    <w:rsid w:val="00C4380F"/>
    <w:rsid w:val="00C439AA"/>
    <w:rsid w:val="00C44916"/>
    <w:rsid w:val="00C44F0F"/>
    <w:rsid w:val="00C4690E"/>
    <w:rsid w:val="00C46A57"/>
    <w:rsid w:val="00C474E1"/>
    <w:rsid w:val="00C501D8"/>
    <w:rsid w:val="00C51235"/>
    <w:rsid w:val="00C51D60"/>
    <w:rsid w:val="00C524F5"/>
    <w:rsid w:val="00C531AF"/>
    <w:rsid w:val="00C54990"/>
    <w:rsid w:val="00C54A40"/>
    <w:rsid w:val="00C54AEA"/>
    <w:rsid w:val="00C55842"/>
    <w:rsid w:val="00C56DB8"/>
    <w:rsid w:val="00C57CE8"/>
    <w:rsid w:val="00C60C17"/>
    <w:rsid w:val="00C61638"/>
    <w:rsid w:val="00C6186E"/>
    <w:rsid w:val="00C61B76"/>
    <w:rsid w:val="00C621CD"/>
    <w:rsid w:val="00C6331B"/>
    <w:rsid w:val="00C639DB"/>
    <w:rsid w:val="00C6456B"/>
    <w:rsid w:val="00C66158"/>
    <w:rsid w:val="00C6635B"/>
    <w:rsid w:val="00C6663A"/>
    <w:rsid w:val="00C66C63"/>
    <w:rsid w:val="00C66C8A"/>
    <w:rsid w:val="00C67396"/>
    <w:rsid w:val="00C6758C"/>
    <w:rsid w:val="00C7150B"/>
    <w:rsid w:val="00C7155D"/>
    <w:rsid w:val="00C716B7"/>
    <w:rsid w:val="00C71AF1"/>
    <w:rsid w:val="00C71CA2"/>
    <w:rsid w:val="00C72084"/>
    <w:rsid w:val="00C72368"/>
    <w:rsid w:val="00C74016"/>
    <w:rsid w:val="00C7450A"/>
    <w:rsid w:val="00C74883"/>
    <w:rsid w:val="00C759BC"/>
    <w:rsid w:val="00C759ED"/>
    <w:rsid w:val="00C75E4C"/>
    <w:rsid w:val="00C7624A"/>
    <w:rsid w:val="00C768D1"/>
    <w:rsid w:val="00C8025B"/>
    <w:rsid w:val="00C81C68"/>
    <w:rsid w:val="00C82041"/>
    <w:rsid w:val="00C82605"/>
    <w:rsid w:val="00C8287D"/>
    <w:rsid w:val="00C82966"/>
    <w:rsid w:val="00C83729"/>
    <w:rsid w:val="00C847C0"/>
    <w:rsid w:val="00C855AD"/>
    <w:rsid w:val="00C856E8"/>
    <w:rsid w:val="00C85CB1"/>
    <w:rsid w:val="00C86B4E"/>
    <w:rsid w:val="00C907EE"/>
    <w:rsid w:val="00C91224"/>
    <w:rsid w:val="00C9334A"/>
    <w:rsid w:val="00C93F1D"/>
    <w:rsid w:val="00C94CE5"/>
    <w:rsid w:val="00C950D4"/>
    <w:rsid w:val="00C952D5"/>
    <w:rsid w:val="00C96505"/>
    <w:rsid w:val="00C97C5B"/>
    <w:rsid w:val="00CA01C4"/>
    <w:rsid w:val="00CA0877"/>
    <w:rsid w:val="00CA16A2"/>
    <w:rsid w:val="00CA207B"/>
    <w:rsid w:val="00CA24CB"/>
    <w:rsid w:val="00CA2A5F"/>
    <w:rsid w:val="00CA3363"/>
    <w:rsid w:val="00CA372C"/>
    <w:rsid w:val="00CA3D0D"/>
    <w:rsid w:val="00CA4CDE"/>
    <w:rsid w:val="00CA5293"/>
    <w:rsid w:val="00CA54AA"/>
    <w:rsid w:val="00CA5B46"/>
    <w:rsid w:val="00CA5CFF"/>
    <w:rsid w:val="00CA6B5E"/>
    <w:rsid w:val="00CA6CAE"/>
    <w:rsid w:val="00CB1005"/>
    <w:rsid w:val="00CB13B8"/>
    <w:rsid w:val="00CB1A2B"/>
    <w:rsid w:val="00CB4321"/>
    <w:rsid w:val="00CB4E7D"/>
    <w:rsid w:val="00CB5059"/>
    <w:rsid w:val="00CB5F37"/>
    <w:rsid w:val="00CB6788"/>
    <w:rsid w:val="00CB6D83"/>
    <w:rsid w:val="00CC089A"/>
    <w:rsid w:val="00CC1C6A"/>
    <w:rsid w:val="00CC20BD"/>
    <w:rsid w:val="00CC395E"/>
    <w:rsid w:val="00CC49EC"/>
    <w:rsid w:val="00CC5851"/>
    <w:rsid w:val="00CC6694"/>
    <w:rsid w:val="00CC6CF9"/>
    <w:rsid w:val="00CC79FC"/>
    <w:rsid w:val="00CD161E"/>
    <w:rsid w:val="00CD1773"/>
    <w:rsid w:val="00CD2FF6"/>
    <w:rsid w:val="00CD3133"/>
    <w:rsid w:val="00CD3F1A"/>
    <w:rsid w:val="00CD7050"/>
    <w:rsid w:val="00CD70A9"/>
    <w:rsid w:val="00CD7909"/>
    <w:rsid w:val="00CE06A8"/>
    <w:rsid w:val="00CE13FA"/>
    <w:rsid w:val="00CE2694"/>
    <w:rsid w:val="00CE393A"/>
    <w:rsid w:val="00CE411E"/>
    <w:rsid w:val="00CE4789"/>
    <w:rsid w:val="00CE4A61"/>
    <w:rsid w:val="00CE520B"/>
    <w:rsid w:val="00CE533D"/>
    <w:rsid w:val="00CE6C61"/>
    <w:rsid w:val="00CE77F6"/>
    <w:rsid w:val="00CE7C68"/>
    <w:rsid w:val="00CF082B"/>
    <w:rsid w:val="00CF1114"/>
    <w:rsid w:val="00CF1453"/>
    <w:rsid w:val="00CF16D4"/>
    <w:rsid w:val="00CF248A"/>
    <w:rsid w:val="00CF2FA5"/>
    <w:rsid w:val="00CF337F"/>
    <w:rsid w:val="00CF3FAF"/>
    <w:rsid w:val="00CF4614"/>
    <w:rsid w:val="00CF4711"/>
    <w:rsid w:val="00CF4CF0"/>
    <w:rsid w:val="00CF4F7E"/>
    <w:rsid w:val="00CF5105"/>
    <w:rsid w:val="00CF6CB7"/>
    <w:rsid w:val="00CF7312"/>
    <w:rsid w:val="00D005B4"/>
    <w:rsid w:val="00D01BA9"/>
    <w:rsid w:val="00D02E54"/>
    <w:rsid w:val="00D03C45"/>
    <w:rsid w:val="00D03C6C"/>
    <w:rsid w:val="00D05ADA"/>
    <w:rsid w:val="00D073E5"/>
    <w:rsid w:val="00D07B89"/>
    <w:rsid w:val="00D07F11"/>
    <w:rsid w:val="00D102E5"/>
    <w:rsid w:val="00D10912"/>
    <w:rsid w:val="00D10DE5"/>
    <w:rsid w:val="00D1126A"/>
    <w:rsid w:val="00D11859"/>
    <w:rsid w:val="00D12418"/>
    <w:rsid w:val="00D12548"/>
    <w:rsid w:val="00D126C6"/>
    <w:rsid w:val="00D12956"/>
    <w:rsid w:val="00D12F30"/>
    <w:rsid w:val="00D12F44"/>
    <w:rsid w:val="00D1316E"/>
    <w:rsid w:val="00D14CE6"/>
    <w:rsid w:val="00D15A0A"/>
    <w:rsid w:val="00D15B63"/>
    <w:rsid w:val="00D16096"/>
    <w:rsid w:val="00D1609E"/>
    <w:rsid w:val="00D163C8"/>
    <w:rsid w:val="00D1706F"/>
    <w:rsid w:val="00D17BA6"/>
    <w:rsid w:val="00D2040D"/>
    <w:rsid w:val="00D2182C"/>
    <w:rsid w:val="00D23A04"/>
    <w:rsid w:val="00D23BAC"/>
    <w:rsid w:val="00D2454F"/>
    <w:rsid w:val="00D247C0"/>
    <w:rsid w:val="00D24D4D"/>
    <w:rsid w:val="00D256C4"/>
    <w:rsid w:val="00D25A92"/>
    <w:rsid w:val="00D25D7A"/>
    <w:rsid w:val="00D263AC"/>
    <w:rsid w:val="00D26403"/>
    <w:rsid w:val="00D26DFC"/>
    <w:rsid w:val="00D278EE"/>
    <w:rsid w:val="00D3007A"/>
    <w:rsid w:val="00D31290"/>
    <w:rsid w:val="00D31C4D"/>
    <w:rsid w:val="00D339E2"/>
    <w:rsid w:val="00D33B05"/>
    <w:rsid w:val="00D34518"/>
    <w:rsid w:val="00D35562"/>
    <w:rsid w:val="00D36137"/>
    <w:rsid w:val="00D368C4"/>
    <w:rsid w:val="00D36ADA"/>
    <w:rsid w:val="00D40CF5"/>
    <w:rsid w:val="00D43277"/>
    <w:rsid w:val="00D434A8"/>
    <w:rsid w:val="00D43EAB"/>
    <w:rsid w:val="00D456CE"/>
    <w:rsid w:val="00D45CC1"/>
    <w:rsid w:val="00D45F83"/>
    <w:rsid w:val="00D46108"/>
    <w:rsid w:val="00D4627A"/>
    <w:rsid w:val="00D4680A"/>
    <w:rsid w:val="00D479C1"/>
    <w:rsid w:val="00D50403"/>
    <w:rsid w:val="00D508D7"/>
    <w:rsid w:val="00D50A01"/>
    <w:rsid w:val="00D50BDF"/>
    <w:rsid w:val="00D52C83"/>
    <w:rsid w:val="00D52F38"/>
    <w:rsid w:val="00D53510"/>
    <w:rsid w:val="00D5478A"/>
    <w:rsid w:val="00D5488D"/>
    <w:rsid w:val="00D54F55"/>
    <w:rsid w:val="00D6377A"/>
    <w:rsid w:val="00D638FD"/>
    <w:rsid w:val="00D644EC"/>
    <w:rsid w:val="00D6534C"/>
    <w:rsid w:val="00D65A03"/>
    <w:rsid w:val="00D65D93"/>
    <w:rsid w:val="00D67A4C"/>
    <w:rsid w:val="00D708D1"/>
    <w:rsid w:val="00D7195E"/>
    <w:rsid w:val="00D71BBC"/>
    <w:rsid w:val="00D73217"/>
    <w:rsid w:val="00D73FFA"/>
    <w:rsid w:val="00D7424F"/>
    <w:rsid w:val="00D74F98"/>
    <w:rsid w:val="00D754DD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8E"/>
    <w:rsid w:val="00D81DB8"/>
    <w:rsid w:val="00D856B2"/>
    <w:rsid w:val="00D856EB"/>
    <w:rsid w:val="00D857EE"/>
    <w:rsid w:val="00D85E75"/>
    <w:rsid w:val="00D8691E"/>
    <w:rsid w:val="00D87BFA"/>
    <w:rsid w:val="00D9034A"/>
    <w:rsid w:val="00D90712"/>
    <w:rsid w:val="00D9341C"/>
    <w:rsid w:val="00D94027"/>
    <w:rsid w:val="00D95190"/>
    <w:rsid w:val="00D9591A"/>
    <w:rsid w:val="00D95953"/>
    <w:rsid w:val="00D96571"/>
    <w:rsid w:val="00D96C6E"/>
    <w:rsid w:val="00D977E3"/>
    <w:rsid w:val="00DA0444"/>
    <w:rsid w:val="00DA0F18"/>
    <w:rsid w:val="00DA2A5D"/>
    <w:rsid w:val="00DA2B44"/>
    <w:rsid w:val="00DA2D2A"/>
    <w:rsid w:val="00DA303C"/>
    <w:rsid w:val="00DA3107"/>
    <w:rsid w:val="00DA37BC"/>
    <w:rsid w:val="00DA3FA8"/>
    <w:rsid w:val="00DA4EBE"/>
    <w:rsid w:val="00DA4F32"/>
    <w:rsid w:val="00DA5EE8"/>
    <w:rsid w:val="00DA61E1"/>
    <w:rsid w:val="00DA68B4"/>
    <w:rsid w:val="00DA6CFF"/>
    <w:rsid w:val="00DA753F"/>
    <w:rsid w:val="00DA7625"/>
    <w:rsid w:val="00DA79A9"/>
    <w:rsid w:val="00DB2AAB"/>
    <w:rsid w:val="00DB304A"/>
    <w:rsid w:val="00DB4920"/>
    <w:rsid w:val="00DB4A0A"/>
    <w:rsid w:val="00DB4E9A"/>
    <w:rsid w:val="00DB7E60"/>
    <w:rsid w:val="00DC0356"/>
    <w:rsid w:val="00DC03CA"/>
    <w:rsid w:val="00DC0783"/>
    <w:rsid w:val="00DC1116"/>
    <w:rsid w:val="00DC152C"/>
    <w:rsid w:val="00DC1D25"/>
    <w:rsid w:val="00DC2EC5"/>
    <w:rsid w:val="00DC3014"/>
    <w:rsid w:val="00DC3628"/>
    <w:rsid w:val="00DC6012"/>
    <w:rsid w:val="00DC6F0D"/>
    <w:rsid w:val="00DD248B"/>
    <w:rsid w:val="00DD2F95"/>
    <w:rsid w:val="00DD3320"/>
    <w:rsid w:val="00DD3D94"/>
    <w:rsid w:val="00DD488A"/>
    <w:rsid w:val="00DD4A87"/>
    <w:rsid w:val="00DD5E46"/>
    <w:rsid w:val="00DD7DC6"/>
    <w:rsid w:val="00DE17A9"/>
    <w:rsid w:val="00DE2149"/>
    <w:rsid w:val="00DE23DE"/>
    <w:rsid w:val="00DE2854"/>
    <w:rsid w:val="00DE29C2"/>
    <w:rsid w:val="00DE2CDF"/>
    <w:rsid w:val="00DE326A"/>
    <w:rsid w:val="00DE40F1"/>
    <w:rsid w:val="00DE52BF"/>
    <w:rsid w:val="00DE52DE"/>
    <w:rsid w:val="00DE5A52"/>
    <w:rsid w:val="00DE7D00"/>
    <w:rsid w:val="00DF09E2"/>
    <w:rsid w:val="00DF0F3C"/>
    <w:rsid w:val="00DF3165"/>
    <w:rsid w:val="00DF371E"/>
    <w:rsid w:val="00DF6047"/>
    <w:rsid w:val="00DF6407"/>
    <w:rsid w:val="00DF6561"/>
    <w:rsid w:val="00DF6613"/>
    <w:rsid w:val="00DF66DD"/>
    <w:rsid w:val="00DF7265"/>
    <w:rsid w:val="00DF7557"/>
    <w:rsid w:val="00DF792C"/>
    <w:rsid w:val="00E002D6"/>
    <w:rsid w:val="00E03154"/>
    <w:rsid w:val="00E03941"/>
    <w:rsid w:val="00E039D5"/>
    <w:rsid w:val="00E045AA"/>
    <w:rsid w:val="00E0491D"/>
    <w:rsid w:val="00E052B7"/>
    <w:rsid w:val="00E0604D"/>
    <w:rsid w:val="00E062A4"/>
    <w:rsid w:val="00E06BA3"/>
    <w:rsid w:val="00E074FD"/>
    <w:rsid w:val="00E10C58"/>
    <w:rsid w:val="00E10D7E"/>
    <w:rsid w:val="00E10E99"/>
    <w:rsid w:val="00E1132C"/>
    <w:rsid w:val="00E1138F"/>
    <w:rsid w:val="00E11833"/>
    <w:rsid w:val="00E1232F"/>
    <w:rsid w:val="00E1334F"/>
    <w:rsid w:val="00E1356C"/>
    <w:rsid w:val="00E144AA"/>
    <w:rsid w:val="00E150E0"/>
    <w:rsid w:val="00E1523B"/>
    <w:rsid w:val="00E15B0E"/>
    <w:rsid w:val="00E15F79"/>
    <w:rsid w:val="00E169ED"/>
    <w:rsid w:val="00E16FF4"/>
    <w:rsid w:val="00E1735E"/>
    <w:rsid w:val="00E20217"/>
    <w:rsid w:val="00E20324"/>
    <w:rsid w:val="00E20A1E"/>
    <w:rsid w:val="00E20AEC"/>
    <w:rsid w:val="00E219D2"/>
    <w:rsid w:val="00E21DF1"/>
    <w:rsid w:val="00E23B71"/>
    <w:rsid w:val="00E24628"/>
    <w:rsid w:val="00E25215"/>
    <w:rsid w:val="00E26A3B"/>
    <w:rsid w:val="00E2768D"/>
    <w:rsid w:val="00E305BA"/>
    <w:rsid w:val="00E30654"/>
    <w:rsid w:val="00E30E61"/>
    <w:rsid w:val="00E31196"/>
    <w:rsid w:val="00E31A04"/>
    <w:rsid w:val="00E31C05"/>
    <w:rsid w:val="00E33773"/>
    <w:rsid w:val="00E33F7B"/>
    <w:rsid w:val="00E3415C"/>
    <w:rsid w:val="00E3428C"/>
    <w:rsid w:val="00E35C18"/>
    <w:rsid w:val="00E360B7"/>
    <w:rsid w:val="00E36345"/>
    <w:rsid w:val="00E37226"/>
    <w:rsid w:val="00E3735D"/>
    <w:rsid w:val="00E40A88"/>
    <w:rsid w:val="00E40B1B"/>
    <w:rsid w:val="00E41301"/>
    <w:rsid w:val="00E419B8"/>
    <w:rsid w:val="00E421FB"/>
    <w:rsid w:val="00E425A2"/>
    <w:rsid w:val="00E4291A"/>
    <w:rsid w:val="00E43BC9"/>
    <w:rsid w:val="00E43FF6"/>
    <w:rsid w:val="00E444A5"/>
    <w:rsid w:val="00E44A61"/>
    <w:rsid w:val="00E44CE1"/>
    <w:rsid w:val="00E44D7D"/>
    <w:rsid w:val="00E44D82"/>
    <w:rsid w:val="00E46DD1"/>
    <w:rsid w:val="00E5062E"/>
    <w:rsid w:val="00E506BB"/>
    <w:rsid w:val="00E50E5D"/>
    <w:rsid w:val="00E5110C"/>
    <w:rsid w:val="00E5238E"/>
    <w:rsid w:val="00E5247D"/>
    <w:rsid w:val="00E52D70"/>
    <w:rsid w:val="00E53151"/>
    <w:rsid w:val="00E53B66"/>
    <w:rsid w:val="00E54064"/>
    <w:rsid w:val="00E541AE"/>
    <w:rsid w:val="00E5437D"/>
    <w:rsid w:val="00E54CB2"/>
    <w:rsid w:val="00E55284"/>
    <w:rsid w:val="00E57A80"/>
    <w:rsid w:val="00E57BB4"/>
    <w:rsid w:val="00E6062E"/>
    <w:rsid w:val="00E612F7"/>
    <w:rsid w:val="00E62FC5"/>
    <w:rsid w:val="00E62FDD"/>
    <w:rsid w:val="00E64F20"/>
    <w:rsid w:val="00E65F49"/>
    <w:rsid w:val="00E66396"/>
    <w:rsid w:val="00E6655E"/>
    <w:rsid w:val="00E66D6D"/>
    <w:rsid w:val="00E6733B"/>
    <w:rsid w:val="00E70392"/>
    <w:rsid w:val="00E7159A"/>
    <w:rsid w:val="00E71846"/>
    <w:rsid w:val="00E719C3"/>
    <w:rsid w:val="00E71EF9"/>
    <w:rsid w:val="00E71F08"/>
    <w:rsid w:val="00E727BF"/>
    <w:rsid w:val="00E7314F"/>
    <w:rsid w:val="00E73B90"/>
    <w:rsid w:val="00E73F10"/>
    <w:rsid w:val="00E751D9"/>
    <w:rsid w:val="00E77115"/>
    <w:rsid w:val="00E8003A"/>
    <w:rsid w:val="00E809D4"/>
    <w:rsid w:val="00E822A1"/>
    <w:rsid w:val="00E825C1"/>
    <w:rsid w:val="00E82641"/>
    <w:rsid w:val="00E8279D"/>
    <w:rsid w:val="00E8282F"/>
    <w:rsid w:val="00E842B3"/>
    <w:rsid w:val="00E844CE"/>
    <w:rsid w:val="00E85C29"/>
    <w:rsid w:val="00E86BD9"/>
    <w:rsid w:val="00E9026A"/>
    <w:rsid w:val="00E90E29"/>
    <w:rsid w:val="00E932E0"/>
    <w:rsid w:val="00E93824"/>
    <w:rsid w:val="00E93A90"/>
    <w:rsid w:val="00E93DFB"/>
    <w:rsid w:val="00E94720"/>
    <w:rsid w:val="00E95EBC"/>
    <w:rsid w:val="00E96BBC"/>
    <w:rsid w:val="00E97DBE"/>
    <w:rsid w:val="00EA1804"/>
    <w:rsid w:val="00EA1BE6"/>
    <w:rsid w:val="00EA229A"/>
    <w:rsid w:val="00EA2DC7"/>
    <w:rsid w:val="00EA5402"/>
    <w:rsid w:val="00EA550A"/>
    <w:rsid w:val="00EA5950"/>
    <w:rsid w:val="00EA660C"/>
    <w:rsid w:val="00EA6CF6"/>
    <w:rsid w:val="00EA6FD5"/>
    <w:rsid w:val="00EA79DA"/>
    <w:rsid w:val="00EA7B24"/>
    <w:rsid w:val="00EB106B"/>
    <w:rsid w:val="00EB2129"/>
    <w:rsid w:val="00EB218E"/>
    <w:rsid w:val="00EB2266"/>
    <w:rsid w:val="00EB4663"/>
    <w:rsid w:val="00EB5163"/>
    <w:rsid w:val="00EB76C0"/>
    <w:rsid w:val="00EB7915"/>
    <w:rsid w:val="00EC0052"/>
    <w:rsid w:val="00EC01C7"/>
    <w:rsid w:val="00EC0AB1"/>
    <w:rsid w:val="00EC0C90"/>
    <w:rsid w:val="00EC34A3"/>
    <w:rsid w:val="00EC3C37"/>
    <w:rsid w:val="00EC42C7"/>
    <w:rsid w:val="00EC4F8F"/>
    <w:rsid w:val="00EC5E60"/>
    <w:rsid w:val="00EC6066"/>
    <w:rsid w:val="00EC7043"/>
    <w:rsid w:val="00EC7935"/>
    <w:rsid w:val="00EC7B7E"/>
    <w:rsid w:val="00EC7C11"/>
    <w:rsid w:val="00ED07EC"/>
    <w:rsid w:val="00ED0870"/>
    <w:rsid w:val="00ED1550"/>
    <w:rsid w:val="00ED254E"/>
    <w:rsid w:val="00ED3485"/>
    <w:rsid w:val="00ED3627"/>
    <w:rsid w:val="00ED47E6"/>
    <w:rsid w:val="00ED4D3D"/>
    <w:rsid w:val="00ED4D9E"/>
    <w:rsid w:val="00ED5D1C"/>
    <w:rsid w:val="00ED6B63"/>
    <w:rsid w:val="00ED7861"/>
    <w:rsid w:val="00EE16CF"/>
    <w:rsid w:val="00EE1FA3"/>
    <w:rsid w:val="00EE28C3"/>
    <w:rsid w:val="00EE2D99"/>
    <w:rsid w:val="00EE373B"/>
    <w:rsid w:val="00EE3968"/>
    <w:rsid w:val="00EE403C"/>
    <w:rsid w:val="00EE4DF3"/>
    <w:rsid w:val="00EE64D3"/>
    <w:rsid w:val="00EE66DE"/>
    <w:rsid w:val="00EE7662"/>
    <w:rsid w:val="00EE78A6"/>
    <w:rsid w:val="00EE7FF1"/>
    <w:rsid w:val="00EF0EC7"/>
    <w:rsid w:val="00EF2BA0"/>
    <w:rsid w:val="00EF2F36"/>
    <w:rsid w:val="00EF448A"/>
    <w:rsid w:val="00EF4B7D"/>
    <w:rsid w:val="00EF639E"/>
    <w:rsid w:val="00EF662C"/>
    <w:rsid w:val="00EF6D0B"/>
    <w:rsid w:val="00EF7B73"/>
    <w:rsid w:val="00F00265"/>
    <w:rsid w:val="00F00B02"/>
    <w:rsid w:val="00F0164E"/>
    <w:rsid w:val="00F024CC"/>
    <w:rsid w:val="00F02534"/>
    <w:rsid w:val="00F033C5"/>
    <w:rsid w:val="00F046A2"/>
    <w:rsid w:val="00F059B6"/>
    <w:rsid w:val="00F05BBE"/>
    <w:rsid w:val="00F061E5"/>
    <w:rsid w:val="00F06387"/>
    <w:rsid w:val="00F06D0B"/>
    <w:rsid w:val="00F0728A"/>
    <w:rsid w:val="00F07413"/>
    <w:rsid w:val="00F07551"/>
    <w:rsid w:val="00F07A5E"/>
    <w:rsid w:val="00F07E21"/>
    <w:rsid w:val="00F10D1D"/>
    <w:rsid w:val="00F10FD5"/>
    <w:rsid w:val="00F11EF7"/>
    <w:rsid w:val="00F1212D"/>
    <w:rsid w:val="00F13BA3"/>
    <w:rsid w:val="00F13CC8"/>
    <w:rsid w:val="00F13EC0"/>
    <w:rsid w:val="00F141CD"/>
    <w:rsid w:val="00F17367"/>
    <w:rsid w:val="00F2185C"/>
    <w:rsid w:val="00F22A4D"/>
    <w:rsid w:val="00F22BAC"/>
    <w:rsid w:val="00F22E53"/>
    <w:rsid w:val="00F23C75"/>
    <w:rsid w:val="00F24374"/>
    <w:rsid w:val="00F24E57"/>
    <w:rsid w:val="00F2715F"/>
    <w:rsid w:val="00F30232"/>
    <w:rsid w:val="00F31071"/>
    <w:rsid w:val="00F31250"/>
    <w:rsid w:val="00F31644"/>
    <w:rsid w:val="00F322B6"/>
    <w:rsid w:val="00F32903"/>
    <w:rsid w:val="00F333B3"/>
    <w:rsid w:val="00F33DC6"/>
    <w:rsid w:val="00F346B9"/>
    <w:rsid w:val="00F34C81"/>
    <w:rsid w:val="00F34FEC"/>
    <w:rsid w:val="00F35C9D"/>
    <w:rsid w:val="00F35EF0"/>
    <w:rsid w:val="00F363AE"/>
    <w:rsid w:val="00F365D3"/>
    <w:rsid w:val="00F36ACF"/>
    <w:rsid w:val="00F36EC8"/>
    <w:rsid w:val="00F37264"/>
    <w:rsid w:val="00F3794B"/>
    <w:rsid w:val="00F4099A"/>
    <w:rsid w:val="00F40F12"/>
    <w:rsid w:val="00F419D0"/>
    <w:rsid w:val="00F41AE2"/>
    <w:rsid w:val="00F41E65"/>
    <w:rsid w:val="00F41FFB"/>
    <w:rsid w:val="00F424BA"/>
    <w:rsid w:val="00F428D1"/>
    <w:rsid w:val="00F42FE2"/>
    <w:rsid w:val="00F43A41"/>
    <w:rsid w:val="00F4436D"/>
    <w:rsid w:val="00F44ADB"/>
    <w:rsid w:val="00F44CC9"/>
    <w:rsid w:val="00F44FE8"/>
    <w:rsid w:val="00F45694"/>
    <w:rsid w:val="00F45E82"/>
    <w:rsid w:val="00F46452"/>
    <w:rsid w:val="00F46C50"/>
    <w:rsid w:val="00F4731D"/>
    <w:rsid w:val="00F501DA"/>
    <w:rsid w:val="00F50F86"/>
    <w:rsid w:val="00F51851"/>
    <w:rsid w:val="00F51D6B"/>
    <w:rsid w:val="00F51E39"/>
    <w:rsid w:val="00F5214B"/>
    <w:rsid w:val="00F5365E"/>
    <w:rsid w:val="00F54205"/>
    <w:rsid w:val="00F543FA"/>
    <w:rsid w:val="00F550E1"/>
    <w:rsid w:val="00F56048"/>
    <w:rsid w:val="00F5660C"/>
    <w:rsid w:val="00F578E1"/>
    <w:rsid w:val="00F616C9"/>
    <w:rsid w:val="00F61DBB"/>
    <w:rsid w:val="00F64371"/>
    <w:rsid w:val="00F6520E"/>
    <w:rsid w:val="00F65FDF"/>
    <w:rsid w:val="00F666EB"/>
    <w:rsid w:val="00F66A63"/>
    <w:rsid w:val="00F66CAC"/>
    <w:rsid w:val="00F676E5"/>
    <w:rsid w:val="00F70527"/>
    <w:rsid w:val="00F70719"/>
    <w:rsid w:val="00F70822"/>
    <w:rsid w:val="00F720A6"/>
    <w:rsid w:val="00F726CD"/>
    <w:rsid w:val="00F730BF"/>
    <w:rsid w:val="00F7344F"/>
    <w:rsid w:val="00F747FB"/>
    <w:rsid w:val="00F75C23"/>
    <w:rsid w:val="00F75EC5"/>
    <w:rsid w:val="00F761A6"/>
    <w:rsid w:val="00F768CC"/>
    <w:rsid w:val="00F76E6E"/>
    <w:rsid w:val="00F76F86"/>
    <w:rsid w:val="00F771F6"/>
    <w:rsid w:val="00F775AF"/>
    <w:rsid w:val="00F777FC"/>
    <w:rsid w:val="00F779AA"/>
    <w:rsid w:val="00F82397"/>
    <w:rsid w:val="00F84531"/>
    <w:rsid w:val="00F845B5"/>
    <w:rsid w:val="00F846E0"/>
    <w:rsid w:val="00F848AD"/>
    <w:rsid w:val="00F84917"/>
    <w:rsid w:val="00F852B8"/>
    <w:rsid w:val="00F85AA7"/>
    <w:rsid w:val="00F8619B"/>
    <w:rsid w:val="00F86510"/>
    <w:rsid w:val="00F871CF"/>
    <w:rsid w:val="00F872C5"/>
    <w:rsid w:val="00F87DF0"/>
    <w:rsid w:val="00F91195"/>
    <w:rsid w:val="00F91C11"/>
    <w:rsid w:val="00F91D74"/>
    <w:rsid w:val="00F92118"/>
    <w:rsid w:val="00F9309F"/>
    <w:rsid w:val="00F935BD"/>
    <w:rsid w:val="00F938BB"/>
    <w:rsid w:val="00F93F0D"/>
    <w:rsid w:val="00F944FF"/>
    <w:rsid w:val="00F9477D"/>
    <w:rsid w:val="00F96670"/>
    <w:rsid w:val="00FA03BD"/>
    <w:rsid w:val="00FA0820"/>
    <w:rsid w:val="00FA27D3"/>
    <w:rsid w:val="00FA2F35"/>
    <w:rsid w:val="00FA363C"/>
    <w:rsid w:val="00FA463B"/>
    <w:rsid w:val="00FA4814"/>
    <w:rsid w:val="00FA48C6"/>
    <w:rsid w:val="00FA54FF"/>
    <w:rsid w:val="00FA5809"/>
    <w:rsid w:val="00FA612D"/>
    <w:rsid w:val="00FA7E06"/>
    <w:rsid w:val="00FB18DC"/>
    <w:rsid w:val="00FB199E"/>
    <w:rsid w:val="00FB225A"/>
    <w:rsid w:val="00FB2369"/>
    <w:rsid w:val="00FB325F"/>
    <w:rsid w:val="00FB360D"/>
    <w:rsid w:val="00FB3C60"/>
    <w:rsid w:val="00FB56A9"/>
    <w:rsid w:val="00FB56C0"/>
    <w:rsid w:val="00FB58A8"/>
    <w:rsid w:val="00FB5E34"/>
    <w:rsid w:val="00FB6CEF"/>
    <w:rsid w:val="00FB7FBB"/>
    <w:rsid w:val="00FC1339"/>
    <w:rsid w:val="00FC1876"/>
    <w:rsid w:val="00FC1B55"/>
    <w:rsid w:val="00FC2983"/>
    <w:rsid w:val="00FC2A1B"/>
    <w:rsid w:val="00FC33FC"/>
    <w:rsid w:val="00FC4076"/>
    <w:rsid w:val="00FC52F8"/>
    <w:rsid w:val="00FC55A2"/>
    <w:rsid w:val="00FC58E0"/>
    <w:rsid w:val="00FC5F75"/>
    <w:rsid w:val="00FC6A1D"/>
    <w:rsid w:val="00FC6CD7"/>
    <w:rsid w:val="00FC6EF3"/>
    <w:rsid w:val="00FC6F3E"/>
    <w:rsid w:val="00FC7B5E"/>
    <w:rsid w:val="00FC7DAB"/>
    <w:rsid w:val="00FC7DB6"/>
    <w:rsid w:val="00FD0173"/>
    <w:rsid w:val="00FD0B0E"/>
    <w:rsid w:val="00FD1A32"/>
    <w:rsid w:val="00FD2539"/>
    <w:rsid w:val="00FD3993"/>
    <w:rsid w:val="00FD4052"/>
    <w:rsid w:val="00FD496E"/>
    <w:rsid w:val="00FD5476"/>
    <w:rsid w:val="00FD548F"/>
    <w:rsid w:val="00FD756F"/>
    <w:rsid w:val="00FD78EA"/>
    <w:rsid w:val="00FE0634"/>
    <w:rsid w:val="00FE1E5A"/>
    <w:rsid w:val="00FE281D"/>
    <w:rsid w:val="00FE35D2"/>
    <w:rsid w:val="00FE3D6A"/>
    <w:rsid w:val="00FE443D"/>
    <w:rsid w:val="00FE466B"/>
    <w:rsid w:val="00FE5424"/>
    <w:rsid w:val="00FE5B9B"/>
    <w:rsid w:val="00FE694C"/>
    <w:rsid w:val="00FE6A8D"/>
    <w:rsid w:val="00FF039A"/>
    <w:rsid w:val="00FF110E"/>
    <w:rsid w:val="00FF1C5F"/>
    <w:rsid w:val="00FF22EC"/>
    <w:rsid w:val="00FF2443"/>
    <w:rsid w:val="00FF29A2"/>
    <w:rsid w:val="00FF2BD8"/>
    <w:rsid w:val="00FF3C2C"/>
    <w:rsid w:val="00FF40BD"/>
    <w:rsid w:val="00FF4518"/>
    <w:rsid w:val="00FF4603"/>
    <w:rsid w:val="00FF632F"/>
    <w:rsid w:val="00FF6CA9"/>
    <w:rsid w:val="00FF6D3E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."/>
  <w:listSeparator w:val=","/>
  <w14:docId w14:val="3FB8D057"/>
  <w15:docId w15:val="{05B79831-351D-4D18-83C6-BCE60122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unhideWhenUsed="1" w:qFormat="1"/>
    <w:lsdException w:name="heading 5" w:semiHidden="1" w:uiPriority="23" w:unhideWhenUsed="1" w:qFormat="1"/>
    <w:lsdException w:name="heading 6" w:semiHidden="1" w:uiPriority="23" w:unhideWhenUsed="1" w:qFormat="1"/>
    <w:lsdException w:name="heading 7" w:semiHidden="1" w:uiPriority="23" w:unhideWhenUsed="1" w:qFormat="1"/>
    <w:lsdException w:name="heading 8" w:semiHidden="1" w:uiPriority="23" w:unhideWhenUsed="1" w:qFormat="1"/>
    <w:lsdException w:name="heading 9" w:semiHidden="1" w:uiPriority="2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qFormat="1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qFormat="1"/>
    <w:lsdException w:name="Intense Emphasis" w:uiPriority="28" w:qFormat="1"/>
    <w:lsdException w:name="Subtle Reference" w:uiPriority="32" w:qFormat="1"/>
    <w:lsdException w:name="Intense Reference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5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semiHidden/>
    <w:unhideWhenUsed/>
    <w:rsid w:val="008F6E1B"/>
    <w:rPr>
      <w:color w:val="2B579A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20989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CC1C6A"/>
  </w:style>
  <w:style w:type="paragraph" w:customStyle="1" w:styleId="Default">
    <w:name w:val="Default"/>
    <w:rsid w:val="00F22BAC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  <w:lang w:val="en-US"/>
    </w:rPr>
  </w:style>
  <w:style w:type="table" w:styleId="GridTable4-Accent1">
    <w:name w:val="Grid Table 4 Accent 1"/>
    <w:basedOn w:val="TableNormal"/>
    <w:uiPriority w:val="49"/>
    <w:rsid w:val="00B70D0C"/>
    <w:pPr>
      <w:spacing w:after="0"/>
    </w:pPr>
    <w:tblPr>
      <w:tblStyleRowBandSize w:val="1"/>
      <w:tblStyleColBandSize w:val="1"/>
      <w:tblBorders>
        <w:top w:val="single" w:sz="4" w:space="0" w:color="F7A27A" w:themeColor="accent1" w:themeTint="99"/>
        <w:left w:val="single" w:sz="4" w:space="0" w:color="F7A27A" w:themeColor="accent1" w:themeTint="99"/>
        <w:bottom w:val="single" w:sz="4" w:space="0" w:color="F7A27A" w:themeColor="accent1" w:themeTint="99"/>
        <w:right w:val="single" w:sz="4" w:space="0" w:color="F7A27A" w:themeColor="accent1" w:themeTint="99"/>
        <w:insideH w:val="single" w:sz="4" w:space="0" w:color="F7A27A" w:themeColor="accent1" w:themeTint="99"/>
        <w:insideV w:val="single" w:sz="4" w:space="0" w:color="F7A27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nil"/>
          <w:insideV w:val="nil"/>
        </w:tcBorders>
        <w:shd w:val="clear" w:color="auto" w:fill="F26522" w:themeFill="accent1"/>
      </w:tcPr>
    </w:tblStylePr>
    <w:tblStylePr w:type="lastRow">
      <w:rPr>
        <w:b/>
        <w:bCs/>
      </w:rPr>
      <w:tblPr/>
      <w:tcPr>
        <w:tcBorders>
          <w:top w:val="double" w:sz="4" w:space="0" w:color="F265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0D2" w:themeFill="accent1" w:themeFillTint="33"/>
      </w:tcPr>
    </w:tblStylePr>
    <w:tblStylePr w:type="band1Horz">
      <w:tblPr/>
      <w:tcPr>
        <w:shd w:val="clear" w:color="auto" w:fill="FCE0D2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7" ma:contentTypeDescription="Create a new document." ma:contentTypeScope="" ma:versionID="a9d228084ace73d2d4415d2d903250c8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8427b9ec3c80439d86e1ec7502415b0c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FE371-AA33-4200-B8A1-B6A6624FFCBA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6B0B5AEC-BFA3-4E3A-B467-272ECD2A35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3E93C-CF3C-417F-930E-011BC71D82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4BCEFF-84A7-4DB8-B221-318655953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Meeting Minutes</vt:lpstr>
    </vt:vector>
  </TitlesOfParts>
  <Company>Hamilton-Brown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Meeting Minutes</dc:title>
  <dc:creator>Zarah McGugan</dc:creator>
  <cp:lastModifiedBy>Lurrentia Walker</cp:lastModifiedBy>
  <cp:revision>12</cp:revision>
  <cp:lastPrinted>2023-08-17T15:09:00Z</cp:lastPrinted>
  <dcterms:created xsi:type="dcterms:W3CDTF">2023-09-19T06:14:00Z</dcterms:created>
  <dcterms:modified xsi:type="dcterms:W3CDTF">2023-10-19T16:15:00Z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AdHocReviewCycleID">
    <vt:i4>2020016055</vt:i4>
  </property>
  <property fmtid="{D5CDD505-2E9C-101B-9397-08002B2CF9AE}" pid="4" name="_NewReviewCycle">
    <vt:lpwstr/>
  </property>
  <property fmtid="{D5CDD505-2E9C-101B-9397-08002B2CF9AE}" pid="5" name="_EmailSubject">
    <vt:lpwstr>CUSC Minutes</vt:lpwstr>
  </property>
  <property fmtid="{D5CDD505-2E9C-101B-9397-08002B2CF9AE}" pid="6" name="_AuthorEmail">
    <vt:lpwstr>Christine.Brown1@nationalgrideso.com</vt:lpwstr>
  </property>
  <property fmtid="{D5CDD505-2E9C-101B-9397-08002B2CF9AE}" pid="7" name="_AuthorEmailDisplayName">
    <vt:lpwstr>Brown1 (ESO), Christine</vt:lpwstr>
  </property>
  <property fmtid="{D5CDD505-2E9C-101B-9397-08002B2CF9AE}" pid="8" name="_PreviousAdHocReviewCycleID">
    <vt:i4>66131823</vt:i4>
  </property>
  <property fmtid="{D5CDD505-2E9C-101B-9397-08002B2CF9AE}" pid="9" name="_ReviewingToolsShownOnce">
    <vt:lpwstr/>
  </property>
  <property fmtid="{D5CDD505-2E9C-101B-9397-08002B2CF9AE}" pid="10" name="MediaServiceImageTags">
    <vt:lpwstr/>
  </property>
</Properties>
</file>