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05BE3" w:rsidP="00405BE3" w:rsidRDefault="00405BE3" w14:paraId="2171CD9F" w14:textId="77777777">
      <w:pPr>
        <w:pStyle w:val="Heading1"/>
        <w:numPr>
          <w:ilvl w:val="0"/>
          <w:numId w:val="0"/>
        </w:numPr>
        <w:jc w:val="center"/>
        <w:rPr>
          <w:b/>
        </w:rPr>
      </w:pPr>
      <w:r>
        <w:rPr>
          <w:b/>
        </w:rPr>
        <w:t>SCHEDULE FIVE</w:t>
      </w:r>
    </w:p>
    <w:p w:rsidR="00405BE3" w:rsidP="00405BE3" w:rsidRDefault="0094274F" w14:paraId="25EA2255" w14:textId="302896B2">
      <w:pPr>
        <w:ind w:left="720"/>
        <w:jc w:val="center"/>
        <w:rPr>
          <w:b/>
        </w:rPr>
      </w:pPr>
      <w:r>
        <w:rPr>
          <w:b/>
        </w:rPr>
        <w:t>THE COMPANY</w:t>
      </w:r>
      <w:r w:rsidR="00405BE3">
        <w:rPr>
          <w:b/>
        </w:rPr>
        <w:t xml:space="preserve"> CONNECTION APPLICATIONS</w:t>
      </w:r>
    </w:p>
    <w:p w:rsidR="00405BE3" w:rsidP="00405BE3" w:rsidRDefault="00405BE3" w14:paraId="2233DAFE" w14:textId="77777777">
      <w:pPr>
        <w:ind w:left="720"/>
        <w:jc w:val="center"/>
        <w:rPr>
          <w:b/>
        </w:rPr>
      </w:pPr>
    </w:p>
    <w:p w:rsidR="00405BE3" w:rsidP="00405BE3" w:rsidRDefault="00405BE3" w14:paraId="3A64FA05" w14:textId="6170D2C9">
      <w:pPr>
        <w:pStyle w:val="Heading1"/>
        <w:numPr>
          <w:ilvl w:val="0"/>
          <w:numId w:val="0"/>
        </w:numPr>
        <w:tabs>
          <w:tab w:val="clear" w:pos="720"/>
        </w:tabs>
        <w:ind w:left="720" w:hanging="720"/>
        <w:rPr>
          <w:b/>
        </w:rPr>
      </w:pPr>
      <w:r>
        <w:t>1.</w:t>
      </w:r>
      <w:r>
        <w:rPr>
          <w:b/>
        </w:rPr>
        <w:tab/>
      </w:r>
      <w:r>
        <w:rPr>
          <w:b/>
        </w:rPr>
        <w:t xml:space="preserve">Requirements for </w:t>
      </w:r>
      <w:r w:rsidR="0094274F">
        <w:rPr>
          <w:b/>
        </w:rPr>
        <w:t>The Company</w:t>
      </w:r>
      <w:r>
        <w:rPr>
          <w:b/>
        </w:rPr>
        <w:t xml:space="preserve"> Connection Application submitted by </w:t>
      </w:r>
      <w:r w:rsidR="0094274F">
        <w:rPr>
          <w:b/>
        </w:rPr>
        <w:t>The Company</w:t>
      </w:r>
      <w:r>
        <w:rPr>
          <w:b/>
        </w:rPr>
        <w:t xml:space="preserve"> to a Transmission Owner pursuant to Section D, Part Two, sub-paragraph 2.2.1:</w:t>
      </w:r>
    </w:p>
    <w:p w:rsidR="00405BE3" w:rsidP="00405BE3" w:rsidRDefault="00405BE3" w14:paraId="4ED8710D" w14:textId="0857E132">
      <w:pPr>
        <w:pStyle w:val="Heading2"/>
        <w:numPr>
          <w:ilvl w:val="0"/>
          <w:numId w:val="0"/>
        </w:numPr>
        <w:tabs>
          <w:tab w:val="clear" w:pos="720"/>
          <w:tab w:val="left" w:pos="851"/>
        </w:tabs>
        <w:ind w:left="720" w:hanging="720"/>
      </w:pPr>
      <w:r>
        <w:t>1.1</w:t>
      </w:r>
      <w:r>
        <w:tab/>
      </w:r>
      <w:r w:rsidR="0094274F">
        <w:t>The Company</w:t>
      </w:r>
      <w:r>
        <w:t xml:space="preserve"> Connection Application submitted by </w:t>
      </w:r>
      <w:r w:rsidR="0094274F">
        <w:t>The Company</w:t>
      </w:r>
      <w:r>
        <w:t xml:space="preserve"> to a Transmission Owner pursuant to Section D, Part Two, sub-paragraph 2.2.1 shall contain the following information:</w:t>
      </w:r>
    </w:p>
    <w:p w:rsidR="00405BE3" w:rsidP="00405BE3" w:rsidRDefault="00405BE3" w14:paraId="6075D464" w14:textId="77777777">
      <w:pPr>
        <w:pStyle w:val="Heading2"/>
        <w:numPr>
          <w:ilvl w:val="0"/>
          <w:numId w:val="0"/>
        </w:numPr>
        <w:tabs>
          <w:tab w:val="clear" w:pos="720"/>
        </w:tabs>
        <w:rPr>
          <w:b/>
        </w:rPr>
      </w:pPr>
      <w:r>
        <w:rPr>
          <w:b/>
        </w:rPr>
        <w:tab/>
      </w:r>
      <w:r>
        <w:rPr>
          <w:b/>
        </w:rPr>
        <w:t>Proposed New Connection Site</w:t>
      </w:r>
    </w:p>
    <w:p w:rsidR="00405BE3" w:rsidP="00405BE3" w:rsidRDefault="00405BE3" w14:paraId="2361E3E9" w14:textId="77777777">
      <w:pPr>
        <w:pStyle w:val="Heading2"/>
        <w:numPr>
          <w:ilvl w:val="0"/>
          <w:numId w:val="0"/>
        </w:numPr>
        <w:tabs>
          <w:tab w:val="clear" w:pos="720"/>
        </w:tabs>
        <w:ind w:left="864" w:hanging="144"/>
      </w:pPr>
      <w:r>
        <w:t>1.1.1</w:t>
      </w:r>
      <w:r>
        <w:tab/>
      </w:r>
      <w:r>
        <w:t>The User Application Date.</w:t>
      </w:r>
    </w:p>
    <w:p w:rsidR="00405BE3" w:rsidP="00405BE3" w:rsidRDefault="00405BE3" w14:paraId="7D71247A" w14:textId="77777777">
      <w:pPr>
        <w:pStyle w:val="Heading2"/>
        <w:numPr>
          <w:ilvl w:val="0"/>
          <w:numId w:val="0"/>
        </w:numPr>
        <w:tabs>
          <w:tab w:val="clear" w:pos="720"/>
        </w:tabs>
        <w:ind w:left="1440" w:hanging="720"/>
      </w:pPr>
      <w:r>
        <w:t>1.1.2</w:t>
      </w:r>
      <w:r>
        <w:tab/>
      </w:r>
      <w:r>
        <w:t>Identification of the intended location of the New Connection Site (preferably by reference to an extract from an ordinance survey map), specifying the name of the New Connection Site together with details of access to the New Connection Site, including from the nearest main road.</w:t>
      </w:r>
    </w:p>
    <w:p w:rsidR="00405BE3" w:rsidP="00405BE3" w:rsidRDefault="00405BE3" w14:paraId="78915D6B" w14:textId="09AD9E37">
      <w:pPr>
        <w:pStyle w:val="Heading2"/>
        <w:numPr>
          <w:ilvl w:val="0"/>
          <w:numId w:val="0"/>
        </w:numPr>
        <w:tabs>
          <w:tab w:val="clear" w:pos="720"/>
        </w:tabs>
        <w:ind w:left="1440" w:hanging="720"/>
      </w:pPr>
      <w:r>
        <w:t>1.1.3</w:t>
      </w:r>
      <w:r>
        <w:tab/>
      </w:r>
      <w:r>
        <w:t xml:space="preserve">A plan or plans of the proposed New Connection Site </w:t>
      </w:r>
      <w:r w:rsidR="00C57969">
        <w:t>indicating</w:t>
      </w:r>
      <w:r>
        <w:t xml:space="preserve"> (as far as </w:t>
      </w:r>
      <w:r w:rsidR="0094274F">
        <w:t>The Company</w:t>
      </w:r>
      <w:r>
        <w:t xml:space="preserve"> is able) the position of all buildings, structures, plant and apparatus and of all services located on the New Connection Site.</w:t>
      </w:r>
    </w:p>
    <w:p w:rsidR="00405BE3" w:rsidP="00405BE3" w:rsidRDefault="00405BE3" w14:paraId="7BB9D0DF" w14:textId="649B6AF0">
      <w:pPr>
        <w:pStyle w:val="Heading2"/>
        <w:numPr>
          <w:ilvl w:val="0"/>
          <w:numId w:val="0"/>
        </w:numPr>
        <w:tabs>
          <w:tab w:val="clear" w:pos="720"/>
        </w:tabs>
        <w:ind w:left="1440" w:hanging="720"/>
      </w:pPr>
      <w:r>
        <w:t>1.1.4</w:t>
      </w:r>
      <w:r>
        <w:tab/>
      </w:r>
      <w:r>
        <w:t xml:space="preserve">Details of whether the New Connection Site is to be </w:t>
      </w:r>
      <w:r w:rsidR="00352747">
        <w:t xml:space="preserve">freehold, </w:t>
      </w:r>
      <w:r>
        <w:t xml:space="preserve">heritable or leasehold (to include details of any servitudes or wayleaves or other property rights) insofar as </w:t>
      </w:r>
      <w:r w:rsidR="0094274F">
        <w:t>The Company</w:t>
      </w:r>
      <w:r>
        <w:t xml:space="preserve"> is aware.</w:t>
      </w:r>
    </w:p>
    <w:p w:rsidR="00405BE3" w:rsidP="00405BE3" w:rsidRDefault="00405BE3" w14:paraId="228EF6B8" w14:textId="3962538D">
      <w:pPr>
        <w:pStyle w:val="Heading2"/>
        <w:numPr>
          <w:ilvl w:val="0"/>
          <w:numId w:val="0"/>
        </w:numPr>
        <w:tabs>
          <w:tab w:val="clear" w:pos="720"/>
        </w:tabs>
        <w:ind w:left="1440" w:hanging="720"/>
      </w:pPr>
      <w:r>
        <w:t>1.1.5</w:t>
      </w:r>
      <w:r>
        <w:tab/>
      </w:r>
      <w:r>
        <w:t xml:space="preserve">The occupier of the New Connection Site so far as </w:t>
      </w:r>
      <w:r w:rsidR="0094274F">
        <w:t>The Company</w:t>
      </w:r>
      <w:r>
        <w:t xml:space="preserve"> is aware.</w:t>
      </w:r>
    </w:p>
    <w:p w:rsidR="00405BE3" w:rsidP="00405BE3" w:rsidRDefault="00405BE3" w14:paraId="619BC67C" w14:textId="77777777">
      <w:pPr>
        <w:pStyle w:val="Heading2"/>
        <w:numPr>
          <w:ilvl w:val="0"/>
          <w:numId w:val="0"/>
        </w:numPr>
        <w:tabs>
          <w:tab w:val="clear" w:pos="720"/>
        </w:tabs>
        <w:ind w:left="1440" w:hanging="720"/>
      </w:pPr>
      <w:r>
        <w:t>1.1.6</w:t>
      </w:r>
      <w:r>
        <w:tab/>
      </w:r>
      <w:r>
        <w:t>Where a sub-station may be needed, an indication by reference to the plan referred to in sub-paragraph 1.1.3, any location for it suggested by the relevant User, giving dimensions of the area.</w:t>
      </w:r>
    </w:p>
    <w:p w:rsidR="00405BE3" w:rsidP="00405BE3" w:rsidRDefault="00405BE3" w14:paraId="301A747D" w14:textId="77777777">
      <w:pPr>
        <w:pStyle w:val="Heading2"/>
        <w:numPr>
          <w:ilvl w:val="0"/>
          <w:numId w:val="0"/>
        </w:numPr>
        <w:tabs>
          <w:tab w:val="clear" w:pos="720"/>
        </w:tabs>
        <w:ind w:left="1440" w:hanging="720"/>
      </w:pPr>
      <w:r>
        <w:t>1.1.7</w:t>
      </w:r>
      <w:r>
        <w:tab/>
      </w:r>
      <w:r>
        <w:t>Where the User is prepared to make available to the Transmission Owner the land necessary for the sub-station referred to in sub-paragraph 1.1.6, brief proposals for the Transmission Owner's interest in it including (if relevant) such interest and the consideration to be paid for it.</w:t>
      </w:r>
    </w:p>
    <w:p w:rsidR="00405BE3" w:rsidP="00405BE3" w:rsidRDefault="00405BE3" w14:paraId="01F3B967" w14:textId="77777777">
      <w:pPr>
        <w:pStyle w:val="Heading2"/>
        <w:numPr>
          <w:ilvl w:val="0"/>
          <w:numId w:val="0"/>
        </w:numPr>
        <w:tabs>
          <w:tab w:val="clear" w:pos="720"/>
        </w:tabs>
        <w:ind w:left="1440" w:hanging="720"/>
      </w:pPr>
      <w:r>
        <w:t>1.1.8</w:t>
      </w:r>
      <w:r>
        <w:tab/>
      </w:r>
      <w:r>
        <w:t>Whether space is available on the New Connection Site for working storage and accommodation areas for the contractors of the Transmission Owner and, if so, an indication by reference to the plan referred to in sub-paragraph 1.1.3 above the location of such areas, giving approximate dimensions of the same.</w:t>
      </w:r>
    </w:p>
    <w:p w:rsidR="00405BE3" w:rsidP="00405BE3" w:rsidRDefault="00405BE3" w14:paraId="7E1C5DA9" w14:textId="77777777">
      <w:pPr>
        <w:pStyle w:val="Heading2"/>
        <w:numPr>
          <w:ilvl w:val="0"/>
          <w:numId w:val="0"/>
        </w:numPr>
        <w:tabs>
          <w:tab w:val="clear" w:pos="720"/>
        </w:tabs>
        <w:ind w:left="1440" w:hanging="720"/>
      </w:pPr>
      <w:r>
        <w:t xml:space="preserve">1.1.9 </w:t>
      </w:r>
      <w:r>
        <w:tab/>
      </w:r>
      <w:r>
        <w:t xml:space="preserve">Details (including copies of any surveys or reports) of the physical nature of land in which the User has an interest (whether </w:t>
      </w:r>
      <w:r w:rsidR="00352747">
        <w:t xml:space="preserve">freehold, </w:t>
      </w:r>
      <w:r>
        <w:t>heritable or leasehold or by way of a servitude or wayleave or other property right) at the proposed New Connection Site including the nature of the ground and the sub-soil including the results of any tests undertaken by the User in connection with the New Connection.</w:t>
      </w:r>
      <w:r>
        <w:rPr>
          <w:vertAlign w:val="superscript"/>
        </w:rPr>
        <w:t xml:space="preserve"> </w:t>
      </w:r>
      <w:r>
        <w:tab/>
      </w:r>
    </w:p>
    <w:p w:rsidR="00405BE3" w:rsidP="00405BE3" w:rsidRDefault="00405BE3" w14:paraId="214213E9" w14:textId="77777777">
      <w:pPr>
        <w:pStyle w:val="Heading2"/>
        <w:numPr>
          <w:ilvl w:val="0"/>
          <w:numId w:val="0"/>
        </w:numPr>
        <w:tabs>
          <w:tab w:val="clear" w:pos="720"/>
        </w:tabs>
        <w:ind w:left="1440" w:hanging="720"/>
      </w:pPr>
      <w:r>
        <w:t>1.1.10</w:t>
      </w:r>
      <w:r>
        <w:tab/>
      </w:r>
      <w:r>
        <w:t>Details and copies of all existing relevant planning and other consents (statutory and otherwise) relating to the New Connection Site and the User Equipment and/or details of any pending applications for the same.</w:t>
      </w:r>
    </w:p>
    <w:p w:rsidR="00405BE3" w:rsidP="00405BE3" w:rsidRDefault="00405BE3" w14:paraId="7F029141" w14:textId="77777777">
      <w:pPr>
        <w:pStyle w:val="Heading2"/>
        <w:numPr>
          <w:ilvl w:val="0"/>
          <w:numId w:val="0"/>
        </w:numPr>
        <w:tabs>
          <w:tab w:val="clear" w:pos="720"/>
        </w:tabs>
        <w:ind w:left="1440" w:hanging="720"/>
      </w:pPr>
      <w:r>
        <w:t>1.1.11</w:t>
      </w:r>
      <w:r>
        <w:tab/>
      </w:r>
      <w:r>
        <w:t>Whether access to or use of the New Connection Site for the purposes of installing, maintaining and operating equipment is subject to any existing restrictions and, if so, details of such restrictions.</w:t>
      </w:r>
    </w:p>
    <w:p w:rsidR="00E922DB" w:rsidP="00E922DB" w:rsidRDefault="00405BE3" w14:paraId="71505DA5" w14:textId="5F10F457">
      <w:pPr>
        <w:pStyle w:val="Heading2"/>
        <w:numPr>
          <w:ilvl w:val="0"/>
          <w:numId w:val="0"/>
        </w:numPr>
        <w:tabs>
          <w:tab w:val="clear" w:pos="720"/>
        </w:tabs>
        <w:ind w:left="1440" w:hanging="720"/>
        <w:rPr>
          <w:ins w:author="Richard Woodward" w:date="2023-06-20T14:25:00Z" w:id="0"/>
        </w:rPr>
      </w:pPr>
      <w:r>
        <w:t>1.1.12</w:t>
      </w:r>
      <w:r>
        <w:tab/>
      </w:r>
      <w:r>
        <w:t xml:space="preserve">To the extent that </w:t>
      </w:r>
      <w:r w:rsidR="0094274F">
        <w:t>The Company</w:t>
      </w:r>
      <w:r>
        <w:t xml:space="preserve"> is aware of them, identification by reference to a plan (if possible) the owners and (if different) occupiers of the land adjoining the New Connection Site and brief details of the owner's and occupier's respective interests in such land.</w:t>
      </w:r>
      <w:r>
        <w:tab/>
      </w:r>
    </w:p>
    <w:p w:rsidR="00A043AC" w:rsidP="00E922DB" w:rsidRDefault="00A043AC" w14:paraId="4D6B3B06" w14:textId="189C4EF4">
      <w:pPr>
        <w:pStyle w:val="Heading2"/>
        <w:numPr>
          <w:ilvl w:val="0"/>
          <w:numId w:val="0"/>
        </w:numPr>
        <w:tabs>
          <w:tab w:val="clear" w:pos="720"/>
        </w:tabs>
        <w:ind w:left="1440" w:hanging="720"/>
      </w:pPr>
      <w:ins w:author="Richard Woodward" w:date="2023-06-20T14:25:00Z" w:id="1">
        <w:r>
          <w:t>1.1.13</w:t>
        </w:r>
        <w:r>
          <w:tab/>
        </w:r>
        <w:r>
          <w:t xml:space="preserve">Whether the User has </w:t>
        </w:r>
      </w:ins>
      <w:ins w:author="Richard Woodward" w:date="2023-06-20T14:27:00Z" w:id="2">
        <w:r w:rsidR="00E40319">
          <w:t xml:space="preserve">signalled any intention </w:t>
        </w:r>
      </w:ins>
      <w:ins w:author="Richard Woodward" w:date="2023-06-20T14:25:00Z" w:id="3">
        <w:r w:rsidR="000553A0">
          <w:t xml:space="preserve">for </w:t>
        </w:r>
        <w:r>
          <w:t xml:space="preserve">the scope of works </w:t>
        </w:r>
      </w:ins>
      <w:ins w:author="Richard Woodward" w:date="2023-06-20T14:26:00Z" w:id="4">
        <w:r w:rsidR="00D50B7A">
          <w:t xml:space="preserve">for the New Connection Site </w:t>
        </w:r>
      </w:ins>
      <w:ins w:author="Richard Woodward" w:date="2023-06-20T14:25:00Z" w:id="5">
        <w:r w:rsidR="000553A0">
          <w:t xml:space="preserve">to </w:t>
        </w:r>
      </w:ins>
      <w:ins w:author="Richard Woodward" w:date="2023-06-20T14:26:00Z" w:id="6">
        <w:r w:rsidR="00D50B7A">
          <w:t xml:space="preserve">incorporate </w:t>
        </w:r>
      </w:ins>
      <w:ins w:author="Richard Woodward" w:date="2023-06-20T14:25:00Z" w:id="7">
        <w:r>
          <w:t>Contestable Assets</w:t>
        </w:r>
      </w:ins>
      <w:ins w:author="Richard Woodward" w:date="2023-06-20T14:26:00Z" w:id="8">
        <w:r w:rsidR="000553A0">
          <w:t>,</w:t>
        </w:r>
      </w:ins>
      <w:ins w:author="Richard Woodward" w:date="2023-06-20T14:25:00Z" w:id="9">
        <w:r>
          <w:t xml:space="preserve"> and</w:t>
        </w:r>
      </w:ins>
      <w:ins w:author="Richard Woodward" w:date="2023-06-20T14:26:00Z" w:id="10">
        <w:r w:rsidR="000553A0">
          <w:t xml:space="preserve"> where possible</w:t>
        </w:r>
        <w:r w:rsidR="00E40319">
          <w:t>,</w:t>
        </w:r>
        <w:r w:rsidR="000553A0">
          <w:t xml:space="preserve"> </w:t>
        </w:r>
      </w:ins>
      <w:ins w:author="Richard Woodward" w:date="2023-06-20T14:27:00Z" w:id="11">
        <w:r w:rsidR="00E40319">
          <w:t>to what extent.</w:t>
        </w:r>
      </w:ins>
    </w:p>
    <w:p w:rsidR="00405BE3" w:rsidP="00405BE3" w:rsidRDefault="00405BE3" w14:paraId="20C6F781" w14:textId="77777777">
      <w:pPr>
        <w:pStyle w:val="Heading2"/>
        <w:numPr>
          <w:ilvl w:val="0"/>
          <w:numId w:val="0"/>
        </w:numPr>
        <w:tabs>
          <w:tab w:val="clear" w:pos="720"/>
          <w:tab w:val="left" w:pos="709"/>
        </w:tabs>
        <w:ind w:left="1440" w:hanging="1440"/>
        <w:rPr>
          <w:b/>
        </w:rPr>
      </w:pPr>
      <w:r>
        <w:rPr>
          <w:b/>
        </w:rPr>
        <w:tab/>
      </w:r>
      <w:r>
        <w:rPr>
          <w:b/>
        </w:rPr>
        <w:t>Technical Information</w:t>
      </w:r>
    </w:p>
    <w:p w:rsidR="00405BE3" w:rsidP="00405BE3" w:rsidRDefault="00405BE3" w14:paraId="0C11CE0F" w14:textId="77777777">
      <w:pPr>
        <w:pStyle w:val="Heading2"/>
        <w:numPr>
          <w:ilvl w:val="0"/>
          <w:numId w:val="0"/>
        </w:numPr>
        <w:tabs>
          <w:tab w:val="clear" w:pos="720"/>
        </w:tabs>
        <w:ind w:left="1440" w:hanging="720"/>
      </w:pPr>
      <w:r>
        <w:t>1.1.13</w:t>
      </w:r>
      <w:r>
        <w:tab/>
      </w:r>
      <w:r>
        <w:t>Standard Planning Data.</w:t>
      </w:r>
    </w:p>
    <w:p w:rsidR="00405BE3" w:rsidP="00405BE3" w:rsidRDefault="00405BE3" w14:paraId="221ABFC9" w14:textId="77777777">
      <w:pPr>
        <w:pStyle w:val="Heading2"/>
        <w:numPr>
          <w:ilvl w:val="0"/>
          <w:numId w:val="0"/>
        </w:numPr>
        <w:tabs>
          <w:tab w:val="clear" w:pos="720"/>
        </w:tabs>
        <w:ind w:left="1440" w:hanging="720"/>
      </w:pPr>
      <w:r>
        <w:t>1.1.14</w:t>
      </w:r>
      <w:r>
        <w:tab/>
      </w:r>
      <w:r>
        <w:t>A copy of the User's Safety Rules.</w:t>
      </w:r>
    </w:p>
    <w:p w:rsidR="00405BE3" w:rsidP="00405BE3" w:rsidRDefault="00405BE3" w14:paraId="773C4D8B" w14:textId="77777777">
      <w:pPr>
        <w:pStyle w:val="Heading2"/>
        <w:numPr>
          <w:ilvl w:val="0"/>
          <w:numId w:val="0"/>
        </w:numPr>
        <w:tabs>
          <w:tab w:val="clear" w:pos="720"/>
        </w:tabs>
        <w:ind w:left="1440" w:hanging="720"/>
      </w:pPr>
      <w:r>
        <w:t>1.1.15</w:t>
      </w:r>
      <w:r>
        <w:tab/>
      </w:r>
      <w:r>
        <w:t>The User's intended Connection Entry Capacity.</w:t>
      </w:r>
    </w:p>
    <w:p w:rsidR="00405BE3" w:rsidP="00405BE3" w:rsidRDefault="00405BE3" w14:paraId="5F77D14B" w14:textId="77777777">
      <w:pPr>
        <w:pStyle w:val="Heading2"/>
        <w:numPr>
          <w:ilvl w:val="0"/>
          <w:numId w:val="0"/>
        </w:numPr>
        <w:tabs>
          <w:tab w:val="clear" w:pos="720"/>
        </w:tabs>
        <w:ind w:left="1440" w:hanging="720"/>
      </w:pPr>
      <w:r>
        <w:t>1.1.16</w:t>
      </w:r>
      <w:r>
        <w:tab/>
      </w:r>
      <w:r>
        <w:t>The User's intended Transmission Entry Capacity.</w:t>
      </w:r>
    </w:p>
    <w:p w:rsidR="00405BE3" w:rsidP="00405BE3" w:rsidRDefault="00405BE3" w14:paraId="12A51792" w14:textId="77777777">
      <w:pPr>
        <w:pStyle w:val="Heading2"/>
        <w:numPr>
          <w:ilvl w:val="0"/>
          <w:numId w:val="0"/>
        </w:numPr>
        <w:tabs>
          <w:tab w:val="clear" w:pos="720"/>
        </w:tabs>
        <w:ind w:left="1440" w:hanging="720"/>
        <w:rPr>
          <w:b/>
        </w:rPr>
      </w:pPr>
      <w:r>
        <w:rPr>
          <w:b/>
        </w:rPr>
        <w:t>Programme</w:t>
      </w:r>
    </w:p>
    <w:p w:rsidR="00405BE3" w:rsidP="00405BE3" w:rsidRDefault="00405BE3" w14:paraId="6285F00A" w14:textId="265400B1">
      <w:pPr>
        <w:pStyle w:val="Heading2"/>
        <w:numPr>
          <w:ilvl w:val="0"/>
          <w:numId w:val="0"/>
        </w:numPr>
        <w:tabs>
          <w:tab w:val="clear" w:pos="720"/>
        </w:tabs>
        <w:ind w:left="1440" w:hanging="720"/>
      </w:pPr>
      <w:r>
        <w:t>1.1.17</w:t>
      </w:r>
      <w:r>
        <w:tab/>
      </w:r>
      <w:r>
        <w:t>The User's suggested construction programme in bar chart form for the construction work necessary to install the User Equipment</w:t>
      </w:r>
      <w:ins w:author="Richard Woodward" w:date="2023-06-20T14:30:00Z" w:id="12">
        <w:r w:rsidR="00FE14E7">
          <w:t xml:space="preserve"> and where known – Contestable Assets</w:t>
        </w:r>
      </w:ins>
      <w:r>
        <w:t>.</w:t>
      </w:r>
      <w:r>
        <w:tab/>
      </w:r>
    </w:p>
    <w:p w:rsidR="00405BE3" w:rsidP="00405BE3" w:rsidRDefault="00405BE3" w14:paraId="47568BB8" w14:textId="77777777" w14:noSpellErr="1">
      <w:pPr>
        <w:pStyle w:val="Heading2"/>
        <w:numPr>
          <w:ilvl w:val="2"/>
          <w:numId w:val="4"/>
        </w:numPr>
        <w:tabs>
          <w:tab w:val="clear" w:pos="720"/>
        </w:tabs>
        <w:rPr/>
      </w:pPr>
      <w:r w:rsidR="1471C4B1">
        <w:rPr/>
        <w:t xml:space="preserve">The date on which </w:t>
      </w:r>
      <w:r w:rsidR="1471C4B1">
        <w:rPr/>
        <w:t xml:space="preserve">NGET </w:t>
      </w:r>
      <w:r w:rsidR="1471C4B1">
        <w:rPr/>
        <w:t>wishes the New Connection Site to be made Operational.</w:t>
      </w:r>
    </w:p>
    <w:p w:rsidR="00405BE3" w:rsidP="00405BE3" w:rsidRDefault="00405BE3" w14:paraId="5E3AF4BF" w14:textId="77777777">
      <w:pPr>
        <w:pStyle w:val="Heading2"/>
        <w:numPr>
          <w:ilvl w:val="2"/>
          <w:numId w:val="4"/>
        </w:numPr>
        <w:tabs>
          <w:tab w:val="clear" w:pos="720"/>
        </w:tabs>
      </w:pPr>
      <w:r>
        <w:t>The details of any charging options exercised by the User to the extent necessary for the Transmission Owner to calculate TO Charges in respect of those options in accordance with its charging methodology.</w:t>
      </w:r>
    </w:p>
    <w:p w:rsidRPr="00EC33F7" w:rsidR="00956207" w:rsidP="00956207" w:rsidRDefault="00956207" w14:paraId="16CC3A9A" w14:textId="77777777">
      <w:pPr>
        <w:pStyle w:val="Heading2"/>
        <w:numPr>
          <w:ilvl w:val="0"/>
          <w:numId w:val="0"/>
        </w:numPr>
        <w:tabs>
          <w:tab w:val="clear" w:pos="720"/>
        </w:tabs>
        <w:ind w:left="720"/>
        <w:rPr>
          <w:color w:val="000000"/>
        </w:rPr>
      </w:pPr>
      <w:r w:rsidRPr="00EC33F7">
        <w:rPr>
          <w:b/>
          <w:color w:val="000000"/>
        </w:rPr>
        <w:t>Connect and Manage Arrangements</w:t>
      </w:r>
    </w:p>
    <w:p w:rsidRPr="00EC33F7" w:rsidR="00956207" w:rsidP="00956207" w:rsidRDefault="00956207" w14:paraId="33F0D90C" w14:textId="77777777">
      <w:pPr>
        <w:pStyle w:val="Heading2"/>
        <w:numPr>
          <w:ilvl w:val="2"/>
          <w:numId w:val="4"/>
        </w:numPr>
        <w:tabs>
          <w:tab w:val="clear" w:pos="720"/>
        </w:tabs>
        <w:rPr>
          <w:color w:val="000000"/>
        </w:rPr>
      </w:pPr>
      <w:r w:rsidRPr="00EC33F7">
        <w:rPr>
          <w:color w:val="000000"/>
        </w:rPr>
        <w:t>Confirmation that the application is/is not made on the basis of the Connect and Manage Arrangements.</w:t>
      </w:r>
    </w:p>
    <w:p w:rsidRPr="00EC33F7" w:rsidR="00956207" w:rsidP="00956207" w:rsidRDefault="00956207" w14:paraId="39C3768E" w14:textId="77777777">
      <w:pPr>
        <w:pStyle w:val="Heading2"/>
        <w:numPr>
          <w:ilvl w:val="0"/>
          <w:numId w:val="0"/>
        </w:numPr>
        <w:tabs>
          <w:tab w:val="clear" w:pos="720"/>
        </w:tabs>
        <w:rPr>
          <w:color w:val="000000"/>
        </w:rPr>
      </w:pPr>
    </w:p>
    <w:p w:rsidRPr="00EC33F7" w:rsidR="00956207" w:rsidP="00956207" w:rsidRDefault="00956207" w14:paraId="1AA7ED38" w14:textId="77777777">
      <w:pPr>
        <w:pStyle w:val="Heading2"/>
        <w:numPr>
          <w:ilvl w:val="2"/>
          <w:numId w:val="4"/>
        </w:numPr>
        <w:tabs>
          <w:tab w:val="clear" w:pos="720"/>
        </w:tabs>
        <w:rPr>
          <w:color w:val="000000"/>
        </w:rPr>
      </w:pPr>
      <w:r w:rsidRPr="00EC33F7">
        <w:rPr>
          <w:color w:val="000000"/>
        </w:rPr>
        <w:t>If to be on the Connect and Manage arrangements confirmation whether the User has requested that the Enabling Works are to be greater in scope than the MITS Connection Works.</w:t>
      </w:r>
    </w:p>
    <w:p w:rsidR="00956207" w:rsidP="00956207" w:rsidRDefault="00956207" w14:paraId="374449B2" w14:textId="1FD18429">
      <w:pPr>
        <w:pStyle w:val="Heading2"/>
        <w:numPr>
          <w:ilvl w:val="2"/>
          <w:numId w:val="4"/>
        </w:numPr>
        <w:tabs>
          <w:tab w:val="clear" w:pos="720"/>
        </w:tabs>
        <w:rPr>
          <w:color w:val="000000"/>
        </w:rPr>
      </w:pPr>
      <w:r w:rsidRPr="00EC33F7">
        <w:rPr>
          <w:color w:val="000000"/>
        </w:rPr>
        <w:t xml:space="preserve">If the Enabling Works are to be greater in scope than the MITS Connection Works, details (to the extent available to </w:t>
      </w:r>
      <w:r w:rsidR="0094274F">
        <w:rPr>
          <w:color w:val="000000"/>
        </w:rPr>
        <w:t>The Company</w:t>
      </w:r>
      <w:r w:rsidRPr="00EC33F7">
        <w:rPr>
          <w:color w:val="000000"/>
        </w:rPr>
        <w:t>) of the concerns, reasons or technical requirements that this is seeking to address.</w:t>
      </w:r>
    </w:p>
    <w:p w:rsidR="00716B9A" w:rsidP="00716B9A" w:rsidRDefault="00716B9A" w14:paraId="51CC0F06" w14:textId="77777777">
      <w:pPr>
        <w:pStyle w:val="Heading2"/>
        <w:numPr>
          <w:ilvl w:val="0"/>
          <w:numId w:val="0"/>
        </w:numPr>
        <w:tabs>
          <w:tab w:val="clear" w:pos="720"/>
        </w:tabs>
        <w:ind w:left="720"/>
        <w:rPr>
          <w:color w:val="000000"/>
        </w:rPr>
      </w:pPr>
      <w:r>
        <w:rPr>
          <w:b/>
        </w:rPr>
        <w:t>User Commitment Methodology</w:t>
      </w:r>
    </w:p>
    <w:p w:rsidRPr="00EC33F7" w:rsidR="00471B1A" w:rsidP="00956207" w:rsidRDefault="00471B1A" w14:paraId="1C693F76" w14:textId="77777777">
      <w:pPr>
        <w:pStyle w:val="Heading2"/>
        <w:numPr>
          <w:ilvl w:val="2"/>
          <w:numId w:val="4"/>
        </w:numPr>
        <w:tabs>
          <w:tab w:val="clear" w:pos="720"/>
        </w:tabs>
        <w:rPr>
          <w:color w:val="000000"/>
        </w:rPr>
      </w:pPr>
      <w:r>
        <w:rPr>
          <w:color w:val="000000"/>
        </w:rPr>
        <w:t>Confirmation that the above methodology is to be applied such that the Attributable Works provisions are/are not required.</w:t>
      </w:r>
    </w:p>
    <w:p w:rsidR="00405BE3" w:rsidP="00405BE3" w:rsidRDefault="00405BE3" w14:paraId="0CB44306" w14:textId="5E2E9299">
      <w:pPr>
        <w:pStyle w:val="Heading1"/>
        <w:numPr>
          <w:ilvl w:val="0"/>
          <w:numId w:val="0"/>
        </w:numPr>
        <w:tabs>
          <w:tab w:val="clear" w:pos="720"/>
        </w:tabs>
        <w:ind w:left="720" w:hanging="720"/>
        <w:rPr>
          <w:b/>
        </w:rPr>
      </w:pPr>
      <w:r>
        <w:t>2.</w:t>
      </w:r>
      <w:r>
        <w:rPr>
          <w:b/>
        </w:rPr>
        <w:tab/>
      </w:r>
      <w:r>
        <w:rPr>
          <w:b/>
        </w:rPr>
        <w:t>Requirements for</w:t>
      </w:r>
      <w:r w:rsidR="003D0150">
        <w:rPr>
          <w:b/>
        </w:rPr>
        <w:t xml:space="preserve"> </w:t>
      </w:r>
      <w:r w:rsidR="0094274F">
        <w:rPr>
          <w:b/>
        </w:rPr>
        <w:t>The Company</w:t>
      </w:r>
      <w:r>
        <w:rPr>
          <w:b/>
        </w:rPr>
        <w:t xml:space="preserve"> Connection Application submitted by </w:t>
      </w:r>
      <w:r w:rsidR="0094274F">
        <w:rPr>
          <w:b/>
        </w:rPr>
        <w:t>The Company</w:t>
      </w:r>
      <w:r>
        <w:rPr>
          <w:b/>
        </w:rPr>
        <w:t xml:space="preserve"> to a Transmission Owner pursuant to Section D, Part Two, sub-paragraph 2.2.2:</w:t>
      </w:r>
    </w:p>
    <w:p w:rsidR="00405BE3" w:rsidP="00405BE3" w:rsidRDefault="00405BE3" w14:paraId="7A7BF6A5" w14:textId="0D3FDE1E">
      <w:pPr>
        <w:pStyle w:val="Heading2"/>
        <w:numPr>
          <w:ilvl w:val="0"/>
          <w:numId w:val="0"/>
        </w:numPr>
        <w:tabs>
          <w:tab w:val="clear" w:pos="720"/>
          <w:tab w:val="left" w:pos="851"/>
        </w:tabs>
        <w:ind w:left="720" w:hanging="720"/>
      </w:pPr>
      <w:r>
        <w:t>2.1</w:t>
      </w:r>
      <w:r>
        <w:tab/>
      </w:r>
      <w:r w:rsidR="0094274F">
        <w:t>The Company</w:t>
      </w:r>
      <w:r>
        <w:t xml:space="preserve"> Connection Application submitted by </w:t>
      </w:r>
      <w:r w:rsidR="0094274F">
        <w:t>The Company</w:t>
      </w:r>
      <w:r>
        <w:t xml:space="preserve"> to a Transmission Owner pursuant to Section D, Part Two, sub-paragraph 2.2.2 shall contain the following information:</w:t>
      </w:r>
    </w:p>
    <w:p w:rsidR="00405BE3" w:rsidP="00405BE3" w:rsidRDefault="00405BE3" w14:paraId="00B2245C" w14:textId="77777777">
      <w:pPr>
        <w:pStyle w:val="Heading2"/>
        <w:numPr>
          <w:ilvl w:val="0"/>
          <w:numId w:val="0"/>
        </w:numPr>
        <w:tabs>
          <w:tab w:val="clear" w:pos="720"/>
        </w:tabs>
        <w:ind w:left="864" w:hanging="144"/>
      </w:pPr>
      <w:r>
        <w:t>2.1.1</w:t>
      </w:r>
      <w:r>
        <w:tab/>
      </w:r>
      <w:r>
        <w:t>The User Application Date.</w:t>
      </w:r>
    </w:p>
    <w:p w:rsidR="00405BE3" w:rsidP="00405BE3" w:rsidRDefault="00405BE3" w14:paraId="4D29A02F" w14:textId="77777777">
      <w:pPr>
        <w:pStyle w:val="Heading2"/>
        <w:numPr>
          <w:ilvl w:val="0"/>
          <w:numId w:val="0"/>
        </w:numPr>
        <w:tabs>
          <w:tab w:val="clear" w:pos="720"/>
        </w:tabs>
        <w:ind w:left="864" w:hanging="144"/>
      </w:pPr>
      <w:r>
        <w:t>2.1.2</w:t>
      </w:r>
      <w:r>
        <w:tab/>
      </w:r>
      <w:r>
        <w:t xml:space="preserve">Standard Planning Data. </w:t>
      </w:r>
    </w:p>
    <w:p w:rsidR="00405BE3" w:rsidP="00405BE3" w:rsidRDefault="00405BE3" w14:paraId="50F2FED8" w14:textId="77777777">
      <w:pPr>
        <w:pStyle w:val="Heading2"/>
        <w:numPr>
          <w:ilvl w:val="0"/>
          <w:numId w:val="0"/>
        </w:numPr>
        <w:tabs>
          <w:tab w:val="clear" w:pos="720"/>
        </w:tabs>
        <w:ind w:left="864" w:hanging="144"/>
      </w:pPr>
      <w:r>
        <w:t>2.1.3</w:t>
      </w:r>
      <w:r>
        <w:tab/>
      </w:r>
      <w:r>
        <w:t>The User's intended Transmission Entry Capacity.</w:t>
      </w:r>
    </w:p>
    <w:p w:rsidR="00EF39CE" w:rsidP="00EF39CE" w:rsidRDefault="00405BE3" w14:paraId="15278C9F" w14:textId="5BE82C69">
      <w:pPr>
        <w:pStyle w:val="Heading2"/>
        <w:numPr>
          <w:ilvl w:val="0"/>
          <w:numId w:val="0"/>
        </w:numPr>
        <w:tabs>
          <w:tab w:val="clear" w:pos="720"/>
        </w:tabs>
        <w:ind w:left="1440" w:hanging="720"/>
      </w:pPr>
      <w:r>
        <w:t>2.1.4</w:t>
      </w:r>
      <w:r>
        <w:tab/>
      </w:r>
      <w:r>
        <w:t xml:space="preserve">The date on which </w:t>
      </w:r>
      <w:r w:rsidR="0094274F">
        <w:t>The Company</w:t>
      </w:r>
      <w:r>
        <w:t xml:space="preserve"> wishes the New Connect</w:t>
      </w:r>
      <w:r w:rsidR="00956207">
        <w:t>ion Site to be made Operational.</w:t>
      </w:r>
    </w:p>
    <w:p w:rsidRPr="00EC33F7" w:rsidR="00EF39CE" w:rsidP="00EF39CE" w:rsidRDefault="00EF39CE" w14:paraId="294A75AC" w14:textId="77777777">
      <w:pPr>
        <w:ind w:left="1440" w:hanging="720"/>
        <w:rPr>
          <w:b/>
          <w:color w:val="000000"/>
        </w:rPr>
      </w:pPr>
      <w:r w:rsidRPr="00EC33F7">
        <w:rPr>
          <w:b/>
          <w:color w:val="000000"/>
        </w:rPr>
        <w:t>Connect and Manage Arrangements</w:t>
      </w:r>
    </w:p>
    <w:p w:rsidRPr="00EC33F7" w:rsidR="00EF39CE" w:rsidP="00EF39CE" w:rsidRDefault="00EF39CE" w14:paraId="28910D05" w14:textId="77777777">
      <w:pPr>
        <w:ind w:left="1440" w:hanging="720"/>
        <w:rPr>
          <w:color w:val="000000"/>
        </w:rPr>
      </w:pPr>
      <w:r w:rsidRPr="00EC33F7">
        <w:rPr>
          <w:color w:val="000000"/>
        </w:rPr>
        <w:t>2.1.5</w:t>
      </w:r>
      <w:r w:rsidRPr="00EC33F7">
        <w:rPr>
          <w:color w:val="000000"/>
        </w:rPr>
        <w:tab/>
      </w:r>
      <w:r w:rsidRPr="00EC33F7">
        <w:rPr>
          <w:color w:val="000000"/>
        </w:rPr>
        <w:t>Confirmation that the application is/is not made on the basis of the Connect and Manage Arrangements.</w:t>
      </w:r>
    </w:p>
    <w:p w:rsidRPr="00EC33F7" w:rsidR="00EF39CE" w:rsidP="00EF39CE" w:rsidRDefault="00EF39CE" w14:paraId="5FAD41DF" w14:textId="77777777">
      <w:pPr>
        <w:ind w:left="1440" w:hanging="720"/>
        <w:rPr>
          <w:color w:val="000000"/>
        </w:rPr>
      </w:pPr>
      <w:r w:rsidRPr="00EC33F7">
        <w:rPr>
          <w:color w:val="000000"/>
        </w:rPr>
        <w:t>2.1.6</w:t>
      </w:r>
      <w:r w:rsidRPr="00EC33F7">
        <w:rPr>
          <w:color w:val="000000"/>
        </w:rPr>
        <w:tab/>
      </w:r>
      <w:r w:rsidRPr="00EC33F7">
        <w:rPr>
          <w:color w:val="000000"/>
        </w:rPr>
        <w:t>If to be on the Connect and Manage arrangements confirmation whether the User has requested that the Enabling Works are to be greater in scope than the MITS Connection Works.</w:t>
      </w:r>
    </w:p>
    <w:p w:rsidRPr="00DB5E4E" w:rsidR="00716B9A" w:rsidP="00DB5E4E" w:rsidRDefault="00EF39CE" w14:paraId="14C4E5AD" w14:textId="74FC9E6B">
      <w:pPr>
        <w:ind w:left="1440" w:hanging="720"/>
        <w:rPr>
          <w:color w:val="000000"/>
        </w:rPr>
      </w:pPr>
      <w:r w:rsidRPr="00EC33F7">
        <w:t>2.1.7</w:t>
      </w:r>
      <w:r w:rsidRPr="00EC33F7">
        <w:tab/>
      </w:r>
      <w:r w:rsidRPr="00EC33F7">
        <w:t xml:space="preserve">If the Enabling Works are to be greater in scope than the MITS Connection Works, details (to the extent available to </w:t>
      </w:r>
      <w:r w:rsidR="0094274F">
        <w:t>The Company</w:t>
      </w:r>
      <w:r w:rsidRPr="00EC33F7">
        <w:t>) of the concerns, reasons or technical requirements that this is seeking to address.</w:t>
      </w:r>
    </w:p>
    <w:p w:rsidR="00DB5E4E" w:rsidP="00716B9A" w:rsidRDefault="00DB5E4E" w14:paraId="60ABD345" w14:textId="77777777">
      <w:pPr>
        <w:pStyle w:val="Heading2"/>
        <w:numPr>
          <w:ilvl w:val="0"/>
          <w:numId w:val="0"/>
        </w:numPr>
        <w:tabs>
          <w:tab w:val="clear" w:pos="720"/>
        </w:tabs>
        <w:ind w:left="720"/>
        <w:rPr>
          <w:b/>
        </w:rPr>
      </w:pPr>
    </w:p>
    <w:p w:rsidR="00DB5E4E" w:rsidP="00716B9A" w:rsidRDefault="00DB5E4E" w14:paraId="3AD4EB76" w14:textId="77777777">
      <w:pPr>
        <w:pStyle w:val="Heading2"/>
        <w:numPr>
          <w:ilvl w:val="0"/>
          <w:numId w:val="0"/>
        </w:numPr>
        <w:tabs>
          <w:tab w:val="clear" w:pos="720"/>
        </w:tabs>
        <w:ind w:left="720"/>
        <w:rPr>
          <w:b/>
        </w:rPr>
      </w:pPr>
    </w:p>
    <w:p w:rsidRPr="00716B9A" w:rsidR="00716B9A" w:rsidP="00716B9A" w:rsidRDefault="00716B9A" w14:paraId="1559EF34" w14:textId="77777777">
      <w:pPr>
        <w:pStyle w:val="Heading2"/>
        <w:numPr>
          <w:ilvl w:val="0"/>
          <w:numId w:val="0"/>
        </w:numPr>
        <w:tabs>
          <w:tab w:val="clear" w:pos="720"/>
        </w:tabs>
        <w:ind w:left="720"/>
        <w:rPr>
          <w:b/>
          <w:color w:val="000000"/>
        </w:rPr>
      </w:pPr>
      <w:r w:rsidRPr="00716B9A">
        <w:rPr>
          <w:b/>
        </w:rPr>
        <w:t>User Commitment Methodology</w:t>
      </w:r>
    </w:p>
    <w:p w:rsidR="00471B1A" w:rsidP="00DB5E4E" w:rsidRDefault="00471B1A" w14:paraId="363A4F7E" w14:textId="77777777">
      <w:pPr>
        <w:pStyle w:val="Heading2"/>
        <w:numPr>
          <w:ilvl w:val="0"/>
          <w:numId w:val="0"/>
        </w:numPr>
        <w:tabs>
          <w:tab w:val="clear" w:pos="720"/>
        </w:tabs>
        <w:ind w:left="1440" w:hanging="720"/>
      </w:pPr>
      <w:r>
        <w:t>2.1.8</w:t>
      </w:r>
      <w:r>
        <w:tab/>
      </w:r>
      <w:r>
        <w:t>Confirmation that the above methodology is to be applied such that the Attributable Works provisions are/are not required.</w:t>
      </w:r>
    </w:p>
    <w:p w:rsidRPr="00DB5E4E" w:rsidR="00DB5E4E" w:rsidP="00DB5E4E" w:rsidRDefault="00DB5E4E" w14:paraId="7608780D" w14:textId="77777777">
      <w:pPr>
        <w:pStyle w:val="Heading2"/>
        <w:numPr>
          <w:ilvl w:val="0"/>
          <w:numId w:val="0"/>
        </w:numPr>
        <w:tabs>
          <w:tab w:val="clear" w:pos="720"/>
        </w:tabs>
        <w:ind w:left="1440" w:hanging="720"/>
        <w:rPr>
          <w:color w:val="000000"/>
        </w:rPr>
      </w:pPr>
    </w:p>
    <w:p w:rsidR="00D23E99" w:rsidP="00D23E99" w:rsidRDefault="00D23E99" w14:paraId="3DF27E6A" w14:textId="660C8332">
      <w:pPr>
        <w:pStyle w:val="Heading1"/>
        <w:numPr>
          <w:ilvl w:val="0"/>
          <w:numId w:val="0"/>
        </w:numPr>
        <w:tabs>
          <w:tab w:val="clear" w:pos="720"/>
        </w:tabs>
        <w:ind w:left="720" w:hanging="720"/>
        <w:rPr>
          <w:b/>
        </w:rPr>
      </w:pPr>
      <w:r>
        <w:t>3.</w:t>
      </w:r>
      <w:r>
        <w:rPr>
          <w:b/>
        </w:rPr>
        <w:tab/>
      </w:r>
      <w:r>
        <w:rPr>
          <w:b/>
        </w:rPr>
        <w:t xml:space="preserve">Requirements for </w:t>
      </w:r>
      <w:r w:rsidR="0094274F">
        <w:rPr>
          <w:b/>
        </w:rPr>
        <w:t>The Company</w:t>
      </w:r>
      <w:r>
        <w:rPr>
          <w:b/>
        </w:rPr>
        <w:t xml:space="preserve"> Connection Application submitted by </w:t>
      </w:r>
      <w:r w:rsidR="0094274F">
        <w:rPr>
          <w:b/>
        </w:rPr>
        <w:t>The Company</w:t>
      </w:r>
      <w:r>
        <w:rPr>
          <w:b/>
        </w:rPr>
        <w:t xml:space="preserve"> to a Transmission Owner pursuant to Section D, Part Two, sub-paragraph 2.2.3:</w:t>
      </w:r>
    </w:p>
    <w:p w:rsidR="00D23E99" w:rsidP="00D23E99" w:rsidRDefault="00D23E99" w14:paraId="1AE86D5F" w14:textId="13AB4144">
      <w:pPr>
        <w:pStyle w:val="Heading2"/>
        <w:numPr>
          <w:ilvl w:val="0"/>
          <w:numId w:val="0"/>
        </w:numPr>
        <w:tabs>
          <w:tab w:val="clear" w:pos="720"/>
          <w:tab w:val="left" w:pos="851"/>
        </w:tabs>
        <w:ind w:left="720" w:hanging="720"/>
      </w:pPr>
      <w:r>
        <w:t>3.1</w:t>
      </w:r>
      <w:r>
        <w:tab/>
      </w:r>
      <w:r w:rsidR="0094274F">
        <w:t>The Company</w:t>
      </w:r>
      <w:r>
        <w:t xml:space="preserve"> Connection Application submitted by </w:t>
      </w:r>
      <w:r w:rsidR="0094274F">
        <w:t>The Company</w:t>
      </w:r>
      <w:r>
        <w:t xml:space="preserve"> to a Transmission Owner pursuant to Section D, Part Two, sub-paragraph 2.2.3 shall contain the following information:</w:t>
      </w:r>
    </w:p>
    <w:p w:rsidR="00D23E99" w:rsidP="00D23E99" w:rsidRDefault="00D23E99" w14:paraId="61B88637" w14:textId="77777777">
      <w:pPr>
        <w:pStyle w:val="Heading2"/>
        <w:numPr>
          <w:ilvl w:val="0"/>
          <w:numId w:val="0"/>
        </w:numPr>
        <w:tabs>
          <w:tab w:val="clear" w:pos="720"/>
        </w:tabs>
        <w:rPr>
          <w:b/>
        </w:rPr>
      </w:pPr>
      <w:r>
        <w:rPr>
          <w:b/>
        </w:rPr>
        <w:tab/>
      </w:r>
      <w:r>
        <w:rPr>
          <w:b/>
        </w:rPr>
        <w:t xml:space="preserve">Proposed New </w:t>
      </w:r>
      <w:r w:rsidR="00A90C1D">
        <w:rPr>
          <w:b/>
        </w:rPr>
        <w:t>Transmission Interface</w:t>
      </w:r>
      <w:r>
        <w:rPr>
          <w:b/>
        </w:rPr>
        <w:t xml:space="preserve"> Site</w:t>
      </w:r>
    </w:p>
    <w:p w:rsidR="00D23E99" w:rsidP="00D23E99" w:rsidRDefault="00D23E99" w14:paraId="7F01C85D" w14:textId="77777777">
      <w:pPr>
        <w:pStyle w:val="Heading2"/>
        <w:numPr>
          <w:ilvl w:val="0"/>
          <w:numId w:val="0"/>
        </w:numPr>
        <w:tabs>
          <w:tab w:val="clear" w:pos="720"/>
        </w:tabs>
        <w:ind w:left="864" w:hanging="144"/>
      </w:pPr>
      <w:r>
        <w:t>3.1.1</w:t>
      </w:r>
      <w:r>
        <w:tab/>
      </w:r>
      <w:r>
        <w:t>The User Application Date.</w:t>
      </w:r>
    </w:p>
    <w:p w:rsidR="00D23E99" w:rsidP="00D23E99" w:rsidRDefault="00D23E99" w14:paraId="02709691" w14:textId="77777777">
      <w:pPr>
        <w:pStyle w:val="Heading2"/>
        <w:numPr>
          <w:ilvl w:val="0"/>
          <w:numId w:val="0"/>
        </w:numPr>
        <w:tabs>
          <w:tab w:val="clear" w:pos="720"/>
        </w:tabs>
        <w:ind w:left="1440" w:hanging="720"/>
      </w:pPr>
      <w:r>
        <w:t>3.1.2</w:t>
      </w:r>
      <w:r>
        <w:tab/>
      </w:r>
      <w:r>
        <w:t xml:space="preserve">Identification of the intended location of the </w:t>
      </w:r>
      <w:r w:rsidR="00A90C1D">
        <w:t>New</w:t>
      </w:r>
      <w:r>
        <w:t xml:space="preserve"> Transmission Interface Site (preferably by reference to an extract from an ordinance survey map), specifying the name of the </w:t>
      </w:r>
      <w:r w:rsidR="00A90C1D">
        <w:t>N</w:t>
      </w:r>
      <w:r>
        <w:t xml:space="preserve">ew Transmission Interface Site together with details of access to the </w:t>
      </w:r>
      <w:r w:rsidR="00A90C1D">
        <w:t>N</w:t>
      </w:r>
      <w:r>
        <w:t>ew Transmission Interface Site, including from the nearest main road.</w:t>
      </w:r>
    </w:p>
    <w:p w:rsidR="00D23E99" w:rsidP="00D23E99" w:rsidRDefault="00D23E99" w14:paraId="344CF90A" w14:textId="4DFB993C">
      <w:pPr>
        <w:pStyle w:val="Heading2"/>
        <w:numPr>
          <w:ilvl w:val="0"/>
          <w:numId w:val="0"/>
        </w:numPr>
        <w:tabs>
          <w:tab w:val="clear" w:pos="720"/>
        </w:tabs>
        <w:ind w:left="1440" w:hanging="720"/>
      </w:pPr>
      <w:r>
        <w:t>3.1.3</w:t>
      </w:r>
      <w:r>
        <w:tab/>
      </w:r>
      <w:r>
        <w:t xml:space="preserve">A plan or plans of the proposed </w:t>
      </w:r>
      <w:r w:rsidR="00A90C1D">
        <w:t>N</w:t>
      </w:r>
      <w:r>
        <w:t xml:space="preserve">ew Transmission Interface Site indicated (as far as </w:t>
      </w:r>
      <w:r w:rsidR="0094274F">
        <w:t>The Company</w:t>
      </w:r>
      <w:r>
        <w:t xml:space="preserve"> is able) the position of all buildings, structures, plant and apparatus and of all services located on the </w:t>
      </w:r>
      <w:r w:rsidR="00A90C1D">
        <w:t>N</w:t>
      </w:r>
      <w:r>
        <w:t>ew Transmission Interface Site.</w:t>
      </w:r>
    </w:p>
    <w:p w:rsidR="00D23E99" w:rsidP="00D23E99" w:rsidRDefault="00D23E99" w14:paraId="07FACF9A" w14:textId="48326FC8">
      <w:pPr>
        <w:pStyle w:val="Heading2"/>
        <w:numPr>
          <w:ilvl w:val="0"/>
          <w:numId w:val="0"/>
        </w:numPr>
        <w:tabs>
          <w:tab w:val="clear" w:pos="720"/>
        </w:tabs>
        <w:ind w:left="1440" w:hanging="720"/>
      </w:pPr>
      <w:r>
        <w:t>3.1.</w:t>
      </w:r>
      <w:r w:rsidR="001068DF">
        <w:t>4</w:t>
      </w:r>
      <w:r>
        <w:tab/>
      </w:r>
      <w:r>
        <w:t xml:space="preserve">Where a sub-station may be needed, an indication by reference to the plan referred to in sub-paragraph 3.1.3, any location for it suggested by </w:t>
      </w:r>
      <w:r w:rsidR="0094274F">
        <w:t>The Company</w:t>
      </w:r>
      <w:r>
        <w:t>.</w:t>
      </w:r>
    </w:p>
    <w:p w:rsidRPr="00B115BD" w:rsidR="00B115BD" w:rsidP="00B115BD" w:rsidRDefault="00B115BD" w14:paraId="3BFAFEB1" w14:textId="77777777">
      <w:pPr>
        <w:pStyle w:val="Heading2"/>
        <w:numPr>
          <w:ilvl w:val="0"/>
          <w:numId w:val="0"/>
        </w:numPr>
        <w:ind w:left="1440" w:hanging="720"/>
      </w:pPr>
      <w:r w:rsidRPr="00B115BD">
        <w:t>3.1.5</w:t>
      </w:r>
      <w:r w:rsidRPr="00B115BD">
        <w:tab/>
      </w:r>
      <w:r w:rsidRPr="00B115BD">
        <w:t>Confirmation, if this is the case, that the Offshore Transmission System is to be delivered through OTSDUW build.</w:t>
      </w:r>
    </w:p>
    <w:p w:rsidR="00D23E99" w:rsidP="00D23E99" w:rsidRDefault="00D23E99" w14:paraId="2709AB89" w14:textId="77777777">
      <w:pPr>
        <w:pStyle w:val="Heading2"/>
        <w:numPr>
          <w:ilvl w:val="0"/>
          <w:numId w:val="0"/>
        </w:numPr>
        <w:tabs>
          <w:tab w:val="clear" w:pos="720"/>
          <w:tab w:val="left" w:pos="709"/>
        </w:tabs>
        <w:ind w:left="1440" w:hanging="1440"/>
        <w:rPr>
          <w:b/>
        </w:rPr>
      </w:pPr>
      <w:r>
        <w:rPr>
          <w:b/>
        </w:rPr>
        <w:tab/>
      </w:r>
      <w:r>
        <w:rPr>
          <w:b/>
        </w:rPr>
        <w:t>Technical Information</w:t>
      </w:r>
    </w:p>
    <w:p w:rsidR="00D23E99" w:rsidP="00D23E99" w:rsidRDefault="00D23E99" w14:paraId="39067B70" w14:textId="77777777">
      <w:pPr>
        <w:pStyle w:val="Heading2"/>
        <w:numPr>
          <w:ilvl w:val="0"/>
          <w:numId w:val="0"/>
        </w:numPr>
        <w:tabs>
          <w:tab w:val="clear" w:pos="720"/>
        </w:tabs>
        <w:ind w:left="1440" w:hanging="720"/>
      </w:pPr>
      <w:r>
        <w:t>3.1.</w:t>
      </w:r>
      <w:r w:rsidR="00B115BD">
        <w:t>6</w:t>
      </w:r>
      <w:r>
        <w:tab/>
      </w:r>
      <w:r>
        <w:t>Standard Planning Data.</w:t>
      </w:r>
    </w:p>
    <w:p w:rsidR="00D23E99" w:rsidP="00D23E99" w:rsidRDefault="00D23E99" w14:paraId="48BA5B44" w14:textId="77777777">
      <w:pPr>
        <w:pStyle w:val="Heading2"/>
        <w:numPr>
          <w:ilvl w:val="0"/>
          <w:numId w:val="0"/>
        </w:numPr>
        <w:tabs>
          <w:tab w:val="clear" w:pos="720"/>
        </w:tabs>
        <w:ind w:left="1440" w:hanging="720"/>
      </w:pPr>
      <w:r>
        <w:t>3.1.</w:t>
      </w:r>
      <w:r w:rsidR="00B115BD">
        <w:t>7</w:t>
      </w:r>
      <w:r>
        <w:tab/>
      </w:r>
      <w:r>
        <w:t xml:space="preserve">The </w:t>
      </w:r>
      <w:r w:rsidR="001068DF">
        <w:t>required</w:t>
      </w:r>
      <w:r>
        <w:t xml:space="preserve"> Interface Point Capacity.</w:t>
      </w:r>
    </w:p>
    <w:p w:rsidR="00D23E99" w:rsidP="00D23E99" w:rsidRDefault="00D23E99" w14:paraId="304C28E7" w14:textId="77777777">
      <w:pPr>
        <w:pStyle w:val="Heading2"/>
        <w:numPr>
          <w:ilvl w:val="0"/>
          <w:numId w:val="0"/>
        </w:numPr>
        <w:tabs>
          <w:tab w:val="clear" w:pos="720"/>
        </w:tabs>
        <w:ind w:left="1440" w:hanging="720"/>
        <w:rPr>
          <w:b/>
        </w:rPr>
      </w:pPr>
      <w:r>
        <w:rPr>
          <w:b/>
        </w:rPr>
        <w:t>Programme</w:t>
      </w:r>
    </w:p>
    <w:p w:rsidR="00B115BD" w:rsidP="00DB5E4E" w:rsidRDefault="00D23E99" w14:paraId="74CA00A7" w14:textId="51F73574">
      <w:pPr>
        <w:pStyle w:val="Heading2"/>
        <w:numPr>
          <w:ilvl w:val="2"/>
          <w:numId w:val="13"/>
        </w:numPr>
        <w:tabs>
          <w:tab w:val="clear" w:pos="720"/>
        </w:tabs>
      </w:pPr>
      <w:r>
        <w:t xml:space="preserve">The date on which </w:t>
      </w:r>
      <w:r w:rsidR="0094274F">
        <w:t>The Company</w:t>
      </w:r>
      <w:r>
        <w:t xml:space="preserve"> wishes the New Transmission Interface Site to be made Operational.</w:t>
      </w:r>
    </w:p>
    <w:p w:rsidR="00DB5E4E" w:rsidP="00DB5E4E" w:rsidRDefault="00DB5E4E" w14:paraId="0488059A" w14:textId="77777777">
      <w:pPr>
        <w:pStyle w:val="Heading2"/>
        <w:numPr>
          <w:ilvl w:val="0"/>
          <w:numId w:val="0"/>
        </w:numPr>
        <w:tabs>
          <w:tab w:val="clear" w:pos="720"/>
        </w:tabs>
        <w:ind w:left="864" w:hanging="864"/>
      </w:pPr>
    </w:p>
    <w:p w:rsidRPr="00DB5E4E" w:rsidR="00DB5E4E" w:rsidP="00DB5E4E" w:rsidRDefault="00DB5E4E" w14:paraId="714B8D07" w14:textId="77777777">
      <w:pPr>
        <w:pStyle w:val="Heading2"/>
        <w:numPr>
          <w:ilvl w:val="0"/>
          <w:numId w:val="0"/>
        </w:numPr>
        <w:tabs>
          <w:tab w:val="clear" w:pos="720"/>
        </w:tabs>
        <w:ind w:left="864" w:hanging="864"/>
      </w:pPr>
    </w:p>
    <w:p w:rsidRPr="00EC33F7" w:rsidR="005C511C" w:rsidP="005C511C" w:rsidRDefault="005C511C" w14:paraId="7A6E4C8F" w14:textId="77777777">
      <w:pPr>
        <w:pStyle w:val="Heading2"/>
        <w:numPr>
          <w:ilvl w:val="0"/>
          <w:numId w:val="0"/>
        </w:numPr>
        <w:tabs>
          <w:tab w:val="clear" w:pos="720"/>
        </w:tabs>
        <w:ind w:left="1440" w:hanging="720"/>
        <w:rPr>
          <w:b/>
          <w:color w:val="000000"/>
        </w:rPr>
      </w:pPr>
      <w:r w:rsidRPr="00EC33F7">
        <w:rPr>
          <w:b/>
          <w:color w:val="000000"/>
        </w:rPr>
        <w:t>Connect and Manage Arrangements</w:t>
      </w:r>
    </w:p>
    <w:p w:rsidRPr="00EC33F7" w:rsidR="005C511C" w:rsidP="00B115BD" w:rsidRDefault="005C511C" w14:paraId="747C1670" w14:textId="77777777">
      <w:pPr>
        <w:pStyle w:val="Heading2"/>
        <w:numPr>
          <w:ilvl w:val="2"/>
          <w:numId w:val="11"/>
        </w:numPr>
        <w:tabs>
          <w:tab w:val="clear" w:pos="720"/>
        </w:tabs>
        <w:rPr>
          <w:color w:val="000000"/>
        </w:rPr>
      </w:pPr>
      <w:r w:rsidRPr="00EC33F7">
        <w:rPr>
          <w:color w:val="000000"/>
        </w:rPr>
        <w:t>Confirmation that the application is/is not made on the basis of the Connect and Manage Arrangements.</w:t>
      </w:r>
    </w:p>
    <w:p w:rsidRPr="00EC33F7" w:rsidR="005C511C" w:rsidP="00B115BD" w:rsidRDefault="00B115BD" w14:paraId="5775B6B4" w14:textId="77777777">
      <w:pPr>
        <w:pStyle w:val="Heading2"/>
        <w:numPr>
          <w:ilvl w:val="2"/>
          <w:numId w:val="11"/>
        </w:numPr>
        <w:tabs>
          <w:tab w:val="clear" w:pos="720"/>
        </w:tabs>
        <w:rPr>
          <w:color w:val="000000"/>
        </w:rPr>
      </w:pPr>
      <w:r>
        <w:rPr>
          <w:color w:val="000000"/>
        </w:rPr>
        <w:t>I</w:t>
      </w:r>
      <w:r w:rsidRPr="00EC33F7" w:rsidR="005C511C">
        <w:rPr>
          <w:color w:val="000000"/>
        </w:rPr>
        <w:t>f to be on the Connect and Manage arrangements confirmation whether the User has requested that the Enabling Works are to be greater in scope than the MITS Connection Works.</w:t>
      </w:r>
    </w:p>
    <w:p w:rsidR="005C511C" w:rsidP="005C511C" w:rsidRDefault="005C511C" w14:paraId="59EF0682" w14:textId="13CA8F44">
      <w:pPr>
        <w:pStyle w:val="Heading2"/>
        <w:numPr>
          <w:ilvl w:val="2"/>
          <w:numId w:val="11"/>
        </w:numPr>
        <w:tabs>
          <w:tab w:val="clear" w:pos="720"/>
        </w:tabs>
        <w:rPr>
          <w:color w:val="000000"/>
        </w:rPr>
      </w:pPr>
      <w:r w:rsidRPr="00EC33F7">
        <w:rPr>
          <w:color w:val="000000"/>
        </w:rPr>
        <w:t xml:space="preserve">If the Enabling Works are to be greater in scope than the MITS Connection Works, details (to the extent available to </w:t>
      </w:r>
      <w:r w:rsidR="0094274F">
        <w:rPr>
          <w:color w:val="000000"/>
        </w:rPr>
        <w:t>The Company</w:t>
      </w:r>
      <w:r w:rsidRPr="00EC33F7">
        <w:rPr>
          <w:color w:val="000000"/>
        </w:rPr>
        <w:t>) of the concerns, reasons or technical requirements that this is seeking to address.</w:t>
      </w:r>
    </w:p>
    <w:p w:rsidR="00716B9A" w:rsidP="00716B9A" w:rsidRDefault="00716B9A" w14:paraId="41D99161" w14:textId="77777777">
      <w:pPr>
        <w:pStyle w:val="Heading2"/>
        <w:numPr>
          <w:ilvl w:val="0"/>
          <w:numId w:val="0"/>
        </w:numPr>
        <w:tabs>
          <w:tab w:val="clear" w:pos="720"/>
        </w:tabs>
        <w:ind w:left="720"/>
        <w:rPr>
          <w:color w:val="000000"/>
        </w:rPr>
      </w:pPr>
      <w:r w:rsidRPr="00716B9A">
        <w:rPr>
          <w:b/>
        </w:rPr>
        <w:t>User Commitment Methodology</w:t>
      </w:r>
    </w:p>
    <w:p w:rsidRPr="00EC33F7" w:rsidR="00471B1A" w:rsidP="00471B1A" w:rsidRDefault="00471B1A" w14:paraId="52AAFC25" w14:textId="77777777">
      <w:pPr>
        <w:pStyle w:val="Heading2"/>
        <w:numPr>
          <w:ilvl w:val="2"/>
          <w:numId w:val="11"/>
        </w:numPr>
        <w:tabs>
          <w:tab w:val="clear" w:pos="720"/>
        </w:tabs>
        <w:rPr>
          <w:color w:val="000000"/>
        </w:rPr>
      </w:pPr>
      <w:r>
        <w:rPr>
          <w:color w:val="000000"/>
        </w:rPr>
        <w:t>Confirmation that the above methodology is to be applied such that the Attributable Works provisions are/are not required.</w:t>
      </w:r>
    </w:p>
    <w:p w:rsidR="00D23E99" w:rsidP="00D23E99" w:rsidRDefault="00D23E99" w14:paraId="04980358" w14:textId="4DC049A5">
      <w:pPr>
        <w:pStyle w:val="Heading1"/>
        <w:numPr>
          <w:ilvl w:val="0"/>
          <w:numId w:val="0"/>
        </w:numPr>
        <w:tabs>
          <w:tab w:val="clear" w:pos="720"/>
        </w:tabs>
        <w:ind w:left="720" w:hanging="720"/>
        <w:rPr>
          <w:b/>
        </w:rPr>
      </w:pPr>
      <w:r>
        <w:t>4.</w:t>
      </w:r>
      <w:r>
        <w:rPr>
          <w:b/>
        </w:rPr>
        <w:tab/>
      </w:r>
      <w:r>
        <w:rPr>
          <w:b/>
        </w:rPr>
        <w:t xml:space="preserve">Requirements for </w:t>
      </w:r>
      <w:r w:rsidR="0094274F">
        <w:rPr>
          <w:b/>
        </w:rPr>
        <w:t>The Company</w:t>
      </w:r>
      <w:r>
        <w:rPr>
          <w:b/>
        </w:rPr>
        <w:t xml:space="preserve"> Connection Application submitted by </w:t>
      </w:r>
      <w:r w:rsidR="0094274F">
        <w:rPr>
          <w:b/>
        </w:rPr>
        <w:t>The Company</w:t>
      </w:r>
      <w:r>
        <w:rPr>
          <w:b/>
        </w:rPr>
        <w:t xml:space="preserve"> to a Transmission Owner pursuant to Section D, Part Two, sub-paragraph 2.2.4</w:t>
      </w:r>
      <w:r w:rsidR="00B115BD">
        <w:rPr>
          <w:b/>
        </w:rPr>
        <w:t xml:space="preserve"> </w:t>
      </w:r>
      <w:r w:rsidRPr="00B115BD" w:rsidR="00B115BD">
        <w:rPr>
          <w:b/>
        </w:rPr>
        <w:t>(including OFTO Build but excluding OTSDUW Build Applications)</w:t>
      </w:r>
      <w:r w:rsidRPr="00B115BD">
        <w:rPr>
          <w:b/>
        </w:rPr>
        <w:t>:</w:t>
      </w:r>
    </w:p>
    <w:p w:rsidR="00D23E99" w:rsidP="00D23E99" w:rsidRDefault="00D23E99" w14:paraId="56C4E9A9" w14:textId="398F5823">
      <w:pPr>
        <w:pStyle w:val="Heading2"/>
        <w:numPr>
          <w:ilvl w:val="0"/>
          <w:numId w:val="0"/>
        </w:numPr>
        <w:tabs>
          <w:tab w:val="clear" w:pos="720"/>
          <w:tab w:val="left" w:pos="851"/>
        </w:tabs>
        <w:ind w:left="720" w:hanging="720"/>
      </w:pPr>
      <w:r>
        <w:t>4.1</w:t>
      </w:r>
      <w:r>
        <w:tab/>
      </w:r>
      <w:r w:rsidR="0094274F">
        <w:t>The Company</w:t>
      </w:r>
      <w:r>
        <w:t xml:space="preserve"> Connection Application submitted by </w:t>
      </w:r>
      <w:r w:rsidR="0094274F">
        <w:t>The Company</w:t>
      </w:r>
      <w:r>
        <w:t xml:space="preserve"> to a Transmission Owner pursuant to Section D, Part Two, sub-paragraph 2.2.4 shall contain the following information:</w:t>
      </w:r>
    </w:p>
    <w:p w:rsidR="00D23E99" w:rsidP="00D23E99" w:rsidRDefault="00D23E99" w14:paraId="5B44D60E" w14:textId="77777777">
      <w:pPr>
        <w:pStyle w:val="Heading2"/>
        <w:numPr>
          <w:ilvl w:val="0"/>
          <w:numId w:val="0"/>
        </w:numPr>
        <w:tabs>
          <w:tab w:val="clear" w:pos="720"/>
        </w:tabs>
        <w:rPr>
          <w:b/>
        </w:rPr>
      </w:pPr>
      <w:r>
        <w:rPr>
          <w:b/>
        </w:rPr>
        <w:tab/>
      </w:r>
      <w:r>
        <w:rPr>
          <w:b/>
        </w:rPr>
        <w:t>Proposed New Connection Site</w:t>
      </w:r>
    </w:p>
    <w:p w:rsidR="00D23E99" w:rsidP="00D23E99" w:rsidRDefault="00D23E99" w14:paraId="7AD4B2DF" w14:textId="77777777">
      <w:pPr>
        <w:pStyle w:val="Heading2"/>
        <w:numPr>
          <w:ilvl w:val="0"/>
          <w:numId w:val="0"/>
        </w:numPr>
        <w:tabs>
          <w:tab w:val="clear" w:pos="720"/>
        </w:tabs>
        <w:ind w:left="864" w:hanging="144"/>
      </w:pPr>
      <w:r>
        <w:t>4.1.1</w:t>
      </w:r>
      <w:r>
        <w:tab/>
      </w:r>
      <w:r>
        <w:t>The User Application Date.</w:t>
      </w:r>
    </w:p>
    <w:p w:rsidR="00D23E99" w:rsidP="00D23E99" w:rsidRDefault="00D23E99" w14:paraId="4CDF0268" w14:textId="77777777">
      <w:pPr>
        <w:pStyle w:val="Heading2"/>
        <w:numPr>
          <w:ilvl w:val="0"/>
          <w:numId w:val="0"/>
        </w:numPr>
        <w:tabs>
          <w:tab w:val="clear" w:pos="720"/>
        </w:tabs>
        <w:ind w:left="1440" w:hanging="720"/>
      </w:pPr>
      <w:r>
        <w:t>4.1.2</w:t>
      </w:r>
      <w:r>
        <w:tab/>
      </w:r>
      <w:r>
        <w:t>Identification of the intended location of the New Connection Site (preferably by reference to an extract from an ordinance survey map</w:t>
      </w:r>
      <w:r w:rsidR="001068DF">
        <w:t xml:space="preserve"> or an admiralty chart</w:t>
      </w:r>
      <w:r>
        <w:t>), specifying the name of the New Connection Site together with details of access to the New Connection Site.</w:t>
      </w:r>
    </w:p>
    <w:p w:rsidR="00D23E99" w:rsidP="00D23E99" w:rsidRDefault="00D23E99" w14:paraId="226C311D" w14:textId="12ABC28D">
      <w:pPr>
        <w:pStyle w:val="Heading2"/>
        <w:numPr>
          <w:ilvl w:val="0"/>
          <w:numId w:val="0"/>
        </w:numPr>
        <w:tabs>
          <w:tab w:val="clear" w:pos="720"/>
        </w:tabs>
        <w:ind w:left="1440" w:hanging="720"/>
      </w:pPr>
      <w:r>
        <w:t>4.1.3</w:t>
      </w:r>
      <w:r>
        <w:tab/>
      </w:r>
      <w:r>
        <w:t xml:space="preserve">A plan or plans of the proposed New Connection Site indicated (as far as </w:t>
      </w:r>
      <w:r w:rsidR="0094274F">
        <w:t>The Company</w:t>
      </w:r>
      <w:r>
        <w:t xml:space="preserve"> is able) the position of all buildings, structures, plant and apparatus and of all services located on the New Connection Site.</w:t>
      </w:r>
    </w:p>
    <w:p w:rsidR="00D23E99" w:rsidP="00D23E99" w:rsidRDefault="00D23E99" w14:paraId="2BA4FD81" w14:textId="62535271">
      <w:pPr>
        <w:pStyle w:val="Heading2"/>
        <w:numPr>
          <w:ilvl w:val="0"/>
          <w:numId w:val="0"/>
        </w:numPr>
        <w:tabs>
          <w:tab w:val="clear" w:pos="720"/>
        </w:tabs>
        <w:ind w:left="1440" w:hanging="720"/>
      </w:pPr>
      <w:r>
        <w:t>4.1.4</w:t>
      </w:r>
      <w:r>
        <w:tab/>
      </w:r>
      <w:r>
        <w:t xml:space="preserve">Details of whether the New Connection Site </w:t>
      </w:r>
      <w:r w:rsidR="008A215E">
        <w:t xml:space="preserve">is </w:t>
      </w:r>
      <w:r>
        <w:t xml:space="preserve">subject to a Crown Estate lease insofar as </w:t>
      </w:r>
      <w:r w:rsidR="0094274F">
        <w:t>The Company</w:t>
      </w:r>
      <w:r>
        <w:t xml:space="preserve"> is aware.</w:t>
      </w:r>
    </w:p>
    <w:p w:rsidR="00D23E99" w:rsidP="00D23E99" w:rsidRDefault="00D23E99" w14:paraId="739DFAC7" w14:textId="318EB43C">
      <w:pPr>
        <w:pStyle w:val="Heading2"/>
        <w:numPr>
          <w:ilvl w:val="0"/>
          <w:numId w:val="0"/>
        </w:numPr>
        <w:tabs>
          <w:tab w:val="clear" w:pos="720"/>
        </w:tabs>
        <w:ind w:left="1440" w:hanging="720"/>
      </w:pPr>
      <w:r>
        <w:t>4.1.5</w:t>
      </w:r>
      <w:r>
        <w:tab/>
      </w:r>
      <w:r>
        <w:t xml:space="preserve">The occupier of the New Connection Site so far as </w:t>
      </w:r>
      <w:r w:rsidR="0094274F">
        <w:t>The Company</w:t>
      </w:r>
      <w:r>
        <w:t xml:space="preserve"> is aware.</w:t>
      </w:r>
    </w:p>
    <w:p w:rsidR="00D23E99" w:rsidP="00D23E99" w:rsidRDefault="00D23E99" w14:paraId="0EAA97FC" w14:textId="77777777">
      <w:pPr>
        <w:pStyle w:val="Heading2"/>
        <w:numPr>
          <w:ilvl w:val="0"/>
          <w:numId w:val="0"/>
        </w:numPr>
        <w:tabs>
          <w:tab w:val="clear" w:pos="720"/>
        </w:tabs>
        <w:ind w:left="1440" w:hanging="720"/>
      </w:pPr>
      <w:r>
        <w:t>4.1.6</w:t>
      </w:r>
      <w:r>
        <w:tab/>
      </w:r>
      <w:r>
        <w:t>Where a sub-station may be needed, an indication by reference to the plan referred to in sub-paragraph 4.1.3, any location for it suggested by the relevant User, giving dimensions of the area.</w:t>
      </w:r>
    </w:p>
    <w:p w:rsidR="00D23E99" w:rsidP="00D23E99" w:rsidRDefault="00D23E99" w14:paraId="41956368" w14:textId="77777777">
      <w:pPr>
        <w:pStyle w:val="Heading2"/>
        <w:numPr>
          <w:ilvl w:val="0"/>
          <w:numId w:val="0"/>
        </w:numPr>
        <w:tabs>
          <w:tab w:val="clear" w:pos="720"/>
        </w:tabs>
        <w:ind w:left="1440" w:hanging="720"/>
      </w:pPr>
      <w:r>
        <w:t>4.1.7</w:t>
      </w:r>
      <w:r>
        <w:tab/>
      </w:r>
      <w:r>
        <w:t>Where the User is prepared to make available to the Transmission Owner the Offshore Platform for the sub-station referred to in sub-paragraph 4.1.6, brief proposals for the Offshore Transmission Owner's interest in it including (if relevant) such interest and the consideration to be paid for it.</w:t>
      </w:r>
    </w:p>
    <w:p w:rsidR="00D23E99" w:rsidP="00D23E99" w:rsidRDefault="00D23E99" w14:paraId="1B1363DA" w14:textId="77777777">
      <w:pPr>
        <w:pStyle w:val="Heading2"/>
        <w:numPr>
          <w:ilvl w:val="0"/>
          <w:numId w:val="0"/>
        </w:numPr>
        <w:tabs>
          <w:tab w:val="clear" w:pos="720"/>
        </w:tabs>
        <w:ind w:left="1440" w:hanging="720"/>
      </w:pPr>
      <w:r>
        <w:t>4.1.8</w:t>
      </w:r>
      <w:r>
        <w:tab/>
      </w:r>
      <w:r>
        <w:t>Whether space is available on the New Connection Site for working storage and accommodation areas for the contractors of the Offshore Transmission Owner and, if so, an indication by reference to the plan referred to in sub-paragraph 4.1.3 above the location of such areas, giving approximate dimensions of the same.</w:t>
      </w:r>
    </w:p>
    <w:p w:rsidR="001068DF" w:rsidP="00D23E99" w:rsidRDefault="00D23E99" w14:paraId="51EA5838" w14:textId="77777777">
      <w:pPr>
        <w:pStyle w:val="Heading2"/>
        <w:numPr>
          <w:ilvl w:val="0"/>
          <w:numId w:val="0"/>
        </w:numPr>
        <w:tabs>
          <w:tab w:val="clear" w:pos="720"/>
        </w:tabs>
        <w:ind w:left="1440" w:hanging="720"/>
      </w:pPr>
      <w:r>
        <w:t>4.1.9</w:t>
      </w:r>
      <w:r>
        <w:tab/>
      </w:r>
      <w:r w:rsidR="001068DF">
        <w:t xml:space="preserve">Details (including copies of any surveys or reports) of the physical nature of land in which the User has an interest (whether </w:t>
      </w:r>
      <w:r w:rsidR="00352747">
        <w:t xml:space="preserve">freehold, </w:t>
      </w:r>
      <w:r w:rsidR="001068DF">
        <w:t>heritable or leasehold or by way of a servitude or wayleave or other property right) at the proposed New Connection Site including the nature of the ground and the sub-soil including the results of any tests undertaken by the User in connection with the New Connection.</w:t>
      </w:r>
    </w:p>
    <w:p w:rsidR="00D23E99" w:rsidP="00D23E99" w:rsidRDefault="001068DF" w14:paraId="264734C3" w14:textId="77777777">
      <w:pPr>
        <w:pStyle w:val="Heading2"/>
        <w:numPr>
          <w:ilvl w:val="0"/>
          <w:numId w:val="0"/>
        </w:numPr>
        <w:tabs>
          <w:tab w:val="clear" w:pos="720"/>
        </w:tabs>
        <w:ind w:left="1440" w:hanging="720"/>
      </w:pPr>
      <w:r>
        <w:t>4.</w:t>
      </w:r>
      <w:r w:rsidR="00BD6F4B">
        <w:t>1</w:t>
      </w:r>
      <w:r>
        <w:t>.10</w:t>
      </w:r>
      <w:r>
        <w:tab/>
      </w:r>
      <w:r w:rsidR="00D23E99">
        <w:t>Details and copies of all existing relevant planning and other consents (statutory and otherwise) relating to the New Connection Site and the User Equipment and/or details of any pending applications for the same.</w:t>
      </w:r>
    </w:p>
    <w:p w:rsidR="00D23E99" w:rsidP="00D23E99" w:rsidRDefault="00D23E99" w14:paraId="14BFDD35" w14:textId="77777777">
      <w:pPr>
        <w:pStyle w:val="Heading2"/>
        <w:numPr>
          <w:ilvl w:val="0"/>
          <w:numId w:val="0"/>
        </w:numPr>
        <w:tabs>
          <w:tab w:val="clear" w:pos="720"/>
        </w:tabs>
        <w:ind w:left="1440" w:hanging="720"/>
      </w:pPr>
      <w:r>
        <w:t>4.1.1</w:t>
      </w:r>
      <w:r w:rsidR="001068DF">
        <w:t>1</w:t>
      </w:r>
      <w:r>
        <w:tab/>
      </w:r>
      <w:r>
        <w:t>Whether access to or use of the New Connection Site for the purposes of installing, maintaining and operating equipment is subject to any existing restrictions and, if so, details of such restrictions.</w:t>
      </w:r>
    </w:p>
    <w:p w:rsidR="00D23E99" w:rsidP="00D23E99" w:rsidRDefault="00D23E99" w14:paraId="1F95EEDB" w14:textId="4AA52CF3">
      <w:pPr>
        <w:pStyle w:val="Heading2"/>
        <w:numPr>
          <w:ilvl w:val="0"/>
          <w:numId w:val="0"/>
        </w:numPr>
        <w:tabs>
          <w:tab w:val="clear" w:pos="720"/>
        </w:tabs>
        <w:ind w:left="1440" w:hanging="720"/>
      </w:pPr>
      <w:r>
        <w:t>4.1.1</w:t>
      </w:r>
      <w:r w:rsidR="001068DF">
        <w:t>2</w:t>
      </w:r>
      <w:r>
        <w:tab/>
      </w:r>
      <w:r>
        <w:t xml:space="preserve">To the extent that </w:t>
      </w:r>
      <w:r w:rsidR="0094274F">
        <w:t>The Company</w:t>
      </w:r>
      <w:r>
        <w:t xml:space="preserve"> is aware of them, identification by reference to a plan (if possible) the owners and (if different) occupiers of the land adjoining the New Connection Site and brief details of the owner's and occupier's respective interests in such land.</w:t>
      </w:r>
    </w:p>
    <w:p w:rsidR="008A215E" w:rsidP="008A215E" w:rsidRDefault="008A215E" w14:paraId="55F90EAA" w14:textId="77777777">
      <w:pPr>
        <w:pStyle w:val="Heading2"/>
        <w:numPr>
          <w:ilvl w:val="0"/>
          <w:numId w:val="0"/>
        </w:numPr>
        <w:tabs>
          <w:tab w:val="clear" w:pos="720"/>
        </w:tabs>
        <w:ind w:left="709"/>
        <w:rPr>
          <w:b/>
        </w:rPr>
      </w:pPr>
      <w:r>
        <w:rPr>
          <w:b/>
        </w:rPr>
        <w:t xml:space="preserve">Proposed New Transmission Interface Site or </w:t>
      </w:r>
      <w:r w:rsidR="00164DCB">
        <w:rPr>
          <w:b/>
        </w:rPr>
        <w:t xml:space="preserve">New </w:t>
      </w:r>
      <w:r>
        <w:rPr>
          <w:b/>
        </w:rPr>
        <w:t>Embedded Transmission Interface Site</w:t>
      </w:r>
    </w:p>
    <w:p w:rsidR="008A215E" w:rsidP="008A215E" w:rsidRDefault="008A215E" w14:paraId="4EB4780F" w14:textId="77777777">
      <w:pPr>
        <w:pStyle w:val="Heading2"/>
        <w:numPr>
          <w:ilvl w:val="0"/>
          <w:numId w:val="0"/>
        </w:numPr>
        <w:tabs>
          <w:tab w:val="clear" w:pos="720"/>
        </w:tabs>
        <w:ind w:left="1440" w:hanging="720"/>
      </w:pPr>
      <w:r>
        <w:t>4.1.13</w:t>
      </w:r>
      <w:r>
        <w:tab/>
      </w:r>
      <w:r>
        <w:t>Identification of the intended location of the New Transmission Interface Site or New Embedded Transmission Interface Site (preferably by reference to an extract from an ordinance survey map), specifying the name of the New Transmission Interface Site or New Embedded Transmission Interface Site together with details of access to the New Transmission Interface Site or New Embedded Transmission Interface Site, including from the nearest main road.</w:t>
      </w:r>
    </w:p>
    <w:p w:rsidR="008A215E" w:rsidP="008A215E" w:rsidRDefault="008A215E" w14:paraId="7C6EAB4A" w14:textId="3DBA473C">
      <w:pPr>
        <w:pStyle w:val="Heading2"/>
        <w:numPr>
          <w:ilvl w:val="0"/>
          <w:numId w:val="0"/>
        </w:numPr>
        <w:tabs>
          <w:tab w:val="clear" w:pos="720"/>
        </w:tabs>
        <w:ind w:left="1440" w:hanging="720"/>
      </w:pPr>
      <w:r>
        <w:t>4.1.14</w:t>
      </w:r>
      <w:r>
        <w:tab/>
      </w:r>
      <w:r>
        <w:t xml:space="preserve">A plan or plans of the proposed New Transmission Interface Site or New Embedded Transmission Interface Site indicated (as far as </w:t>
      </w:r>
      <w:r w:rsidR="0094274F">
        <w:t>The Company</w:t>
      </w:r>
      <w:r>
        <w:t xml:space="preserve"> is able) the position of all buildings, structures, plant and apparatus and of all services located on the New Transmission Interface Site or New Embedded Transmission Interface Site.</w:t>
      </w:r>
    </w:p>
    <w:p w:rsidR="008A215E" w:rsidP="008A215E" w:rsidRDefault="008A215E" w14:paraId="3CAE3FE7" w14:textId="77777777">
      <w:pPr>
        <w:ind w:left="1436" w:hanging="716"/>
        <w:rPr>
          <w:i/>
        </w:rPr>
      </w:pPr>
      <w:r>
        <w:rPr>
          <w:rStyle w:val="Emphasis"/>
          <w:i w:val="0"/>
        </w:rPr>
        <w:t xml:space="preserve">4.1.15 </w:t>
      </w:r>
      <w:r>
        <w:rPr>
          <w:rStyle w:val="Emphasis"/>
          <w:i w:val="0"/>
        </w:rPr>
        <w:tab/>
      </w:r>
      <w:r>
        <w:rPr>
          <w:rStyle w:val="Emphasis"/>
          <w:i w:val="0"/>
        </w:rPr>
        <w:t>A description of any technical design or operational criteria which the Onshore Transmission Owner reasonably considers Offshore Transmission Owner Equipment would be required to meet in order for such Onshore Transmission Owner to comply with Standard Condition D3 of its Transmission Licence as applicable.</w:t>
      </w:r>
    </w:p>
    <w:p w:rsidR="00D23E99" w:rsidP="00D23E99" w:rsidRDefault="00D23E99" w14:paraId="03D64AE0" w14:textId="77777777">
      <w:pPr>
        <w:pStyle w:val="Heading2"/>
        <w:numPr>
          <w:ilvl w:val="0"/>
          <w:numId w:val="0"/>
        </w:numPr>
        <w:tabs>
          <w:tab w:val="clear" w:pos="720"/>
          <w:tab w:val="left" w:pos="709"/>
        </w:tabs>
        <w:ind w:left="1440" w:hanging="1440"/>
        <w:rPr>
          <w:b/>
        </w:rPr>
      </w:pPr>
      <w:r>
        <w:rPr>
          <w:b/>
        </w:rPr>
        <w:tab/>
      </w:r>
      <w:r>
        <w:rPr>
          <w:b/>
        </w:rPr>
        <w:t>Technical Information</w:t>
      </w:r>
    </w:p>
    <w:p w:rsidR="00D23E99" w:rsidP="00D23E99" w:rsidRDefault="00D23E99" w14:paraId="4F033191" w14:textId="77777777">
      <w:pPr>
        <w:pStyle w:val="Heading2"/>
        <w:numPr>
          <w:ilvl w:val="0"/>
          <w:numId w:val="0"/>
        </w:numPr>
        <w:tabs>
          <w:tab w:val="clear" w:pos="720"/>
        </w:tabs>
        <w:ind w:left="1440" w:hanging="720"/>
      </w:pPr>
      <w:r>
        <w:t>4.1.1</w:t>
      </w:r>
      <w:r w:rsidR="00A56E63">
        <w:t>6</w:t>
      </w:r>
      <w:r>
        <w:tab/>
      </w:r>
      <w:r>
        <w:t>Standard Planning Data.</w:t>
      </w:r>
    </w:p>
    <w:p w:rsidR="00D23E99" w:rsidP="00D23E99" w:rsidRDefault="00D23E99" w14:paraId="48915860" w14:textId="77777777">
      <w:pPr>
        <w:pStyle w:val="Heading2"/>
        <w:numPr>
          <w:ilvl w:val="0"/>
          <w:numId w:val="0"/>
        </w:numPr>
        <w:tabs>
          <w:tab w:val="clear" w:pos="720"/>
        </w:tabs>
        <w:ind w:left="1440" w:hanging="720"/>
      </w:pPr>
      <w:r>
        <w:t>4.1.1</w:t>
      </w:r>
      <w:r w:rsidR="00A56E63">
        <w:t>7</w:t>
      </w:r>
      <w:r>
        <w:tab/>
      </w:r>
      <w:r>
        <w:t>A copy of the User's Safety Rules.</w:t>
      </w:r>
    </w:p>
    <w:p w:rsidR="00D23E99" w:rsidP="00D23E99" w:rsidRDefault="00D23E99" w14:paraId="0AF82668" w14:textId="77777777">
      <w:pPr>
        <w:pStyle w:val="Heading2"/>
        <w:numPr>
          <w:ilvl w:val="0"/>
          <w:numId w:val="0"/>
        </w:numPr>
        <w:tabs>
          <w:tab w:val="clear" w:pos="720"/>
        </w:tabs>
        <w:ind w:left="1440" w:hanging="720"/>
      </w:pPr>
      <w:r>
        <w:t>4.1.1</w:t>
      </w:r>
      <w:r w:rsidR="00A56E63">
        <w:t>8</w:t>
      </w:r>
      <w:r>
        <w:tab/>
      </w:r>
      <w:r>
        <w:t>The User's intended Connection Entry Capacity.</w:t>
      </w:r>
    </w:p>
    <w:p w:rsidR="00D23E99" w:rsidP="00D23E99" w:rsidRDefault="00D23E99" w14:paraId="6CE61ADA" w14:textId="77777777">
      <w:pPr>
        <w:pStyle w:val="Heading2"/>
        <w:numPr>
          <w:ilvl w:val="0"/>
          <w:numId w:val="0"/>
        </w:numPr>
        <w:tabs>
          <w:tab w:val="clear" w:pos="720"/>
        </w:tabs>
        <w:ind w:left="1440" w:hanging="720"/>
      </w:pPr>
      <w:r>
        <w:t>4.1.1</w:t>
      </w:r>
      <w:r w:rsidR="00A56E63">
        <w:t>9</w:t>
      </w:r>
      <w:r>
        <w:tab/>
      </w:r>
      <w:r>
        <w:t>The User's intended Transmission Entry Capacity.</w:t>
      </w:r>
    </w:p>
    <w:p w:rsidR="00D23E99" w:rsidP="00D23E99" w:rsidRDefault="00D23E99" w14:paraId="52A10A71" w14:textId="77777777">
      <w:pPr>
        <w:pStyle w:val="Heading2"/>
        <w:numPr>
          <w:ilvl w:val="0"/>
          <w:numId w:val="0"/>
        </w:numPr>
        <w:tabs>
          <w:tab w:val="clear" w:pos="720"/>
        </w:tabs>
        <w:ind w:left="1440" w:hanging="720"/>
      </w:pPr>
      <w:r>
        <w:t>4.1.</w:t>
      </w:r>
      <w:r w:rsidR="00A56E63">
        <w:t>20</w:t>
      </w:r>
      <w:r w:rsidR="008A215E">
        <w:tab/>
      </w:r>
      <w:r>
        <w:t>The User’s intended Reactive Power Capability</w:t>
      </w:r>
    </w:p>
    <w:p w:rsidR="008A215E" w:rsidP="00D23E99" w:rsidRDefault="008A215E" w14:paraId="071A649A" w14:textId="77777777">
      <w:pPr>
        <w:pStyle w:val="Heading2"/>
        <w:numPr>
          <w:ilvl w:val="0"/>
          <w:numId w:val="0"/>
        </w:numPr>
        <w:tabs>
          <w:tab w:val="clear" w:pos="720"/>
        </w:tabs>
        <w:ind w:left="1440" w:hanging="720"/>
      </w:pPr>
      <w:r>
        <w:t>4.1.</w:t>
      </w:r>
      <w:r w:rsidR="00A56E63">
        <w:t>21</w:t>
      </w:r>
      <w:r>
        <w:tab/>
      </w:r>
      <w:r>
        <w:t xml:space="preserve">Additional information </w:t>
      </w:r>
      <w:r w:rsidR="00164DCB">
        <w:t>required for</w:t>
      </w:r>
      <w:r>
        <w:t xml:space="preserve"> </w:t>
      </w:r>
      <w:r w:rsidR="00164DCB">
        <w:t>Voltage Waveform</w:t>
      </w:r>
      <w:r>
        <w:t xml:space="preserve"> Quality</w:t>
      </w:r>
      <w:r w:rsidR="00164DCB">
        <w:t xml:space="preserve"> Assessment</w:t>
      </w:r>
      <w:r>
        <w:t xml:space="preserve"> at the Interface Point.</w:t>
      </w:r>
    </w:p>
    <w:p w:rsidR="00D23E99" w:rsidP="00D23E99" w:rsidRDefault="00D23E99" w14:paraId="1A92095E" w14:textId="77777777">
      <w:pPr>
        <w:pStyle w:val="Heading2"/>
        <w:numPr>
          <w:ilvl w:val="0"/>
          <w:numId w:val="0"/>
        </w:numPr>
        <w:tabs>
          <w:tab w:val="clear" w:pos="720"/>
        </w:tabs>
        <w:ind w:left="1440" w:hanging="720"/>
        <w:rPr>
          <w:b/>
        </w:rPr>
      </w:pPr>
      <w:r>
        <w:rPr>
          <w:b/>
        </w:rPr>
        <w:t>Programme</w:t>
      </w:r>
    </w:p>
    <w:p w:rsidR="00D23E99" w:rsidP="00D23E99" w:rsidRDefault="00D23E99" w14:paraId="6F7E0F12" w14:textId="77777777">
      <w:pPr>
        <w:pStyle w:val="Heading2"/>
        <w:numPr>
          <w:ilvl w:val="0"/>
          <w:numId w:val="0"/>
        </w:numPr>
        <w:tabs>
          <w:tab w:val="clear" w:pos="720"/>
        </w:tabs>
        <w:ind w:left="1440" w:hanging="720"/>
      </w:pPr>
      <w:r>
        <w:t>4.1.</w:t>
      </w:r>
      <w:r w:rsidR="00A56E63">
        <w:t>22</w:t>
      </w:r>
      <w:r>
        <w:tab/>
      </w:r>
      <w:r>
        <w:t>The User's suggested construction programme in bar chart form for the construction work necessary to install the User Equipment.</w:t>
      </w:r>
    </w:p>
    <w:p w:rsidR="008A215E" w:rsidP="008A215E" w:rsidRDefault="00D23E99" w14:paraId="52152105" w14:textId="2E4BA449">
      <w:pPr>
        <w:pStyle w:val="Heading2"/>
        <w:numPr>
          <w:ilvl w:val="0"/>
          <w:numId w:val="0"/>
        </w:numPr>
        <w:tabs>
          <w:tab w:val="clear" w:pos="720"/>
        </w:tabs>
        <w:ind w:left="1418" w:hanging="709"/>
      </w:pPr>
      <w:r>
        <w:t>4.1.</w:t>
      </w:r>
      <w:r w:rsidR="00B26544">
        <w:t>2</w:t>
      </w:r>
      <w:r w:rsidR="00A56E63">
        <w:t>3</w:t>
      </w:r>
      <w:r>
        <w:tab/>
      </w:r>
      <w:r>
        <w:t xml:space="preserve">The date on which </w:t>
      </w:r>
      <w:r w:rsidR="0094274F">
        <w:t>The Company</w:t>
      </w:r>
      <w:r>
        <w:t xml:space="preserve"> wishes the New Connection Site to be made Operational.</w:t>
      </w:r>
    </w:p>
    <w:p w:rsidR="008A215E" w:rsidP="008A215E" w:rsidRDefault="00D23E99" w14:paraId="0FA0A3D9" w14:textId="77777777">
      <w:pPr>
        <w:pStyle w:val="Heading2"/>
        <w:numPr>
          <w:ilvl w:val="0"/>
          <w:numId w:val="0"/>
        </w:numPr>
        <w:tabs>
          <w:tab w:val="clear" w:pos="720"/>
        </w:tabs>
        <w:ind w:left="1418" w:hanging="709"/>
      </w:pPr>
      <w:r>
        <w:t>4.1.</w:t>
      </w:r>
      <w:r w:rsidR="00B26544">
        <w:t>2</w:t>
      </w:r>
      <w:r w:rsidR="00A56E63">
        <w:t>4</w:t>
      </w:r>
      <w:r>
        <w:tab/>
      </w:r>
      <w:r>
        <w:t>The details of any charging options exercised by the User to the extent necessary for the Transmission Owner to calculate TO Charges in respect of those options in accordance with its charging methodology.</w:t>
      </w:r>
    </w:p>
    <w:p w:rsidRPr="00DB5E4E" w:rsidR="00B115BD" w:rsidP="00DB5E4E" w:rsidRDefault="008A215E" w14:paraId="20BA65F2" w14:textId="77777777">
      <w:pPr>
        <w:pStyle w:val="Heading2"/>
        <w:numPr>
          <w:ilvl w:val="0"/>
          <w:numId w:val="0"/>
        </w:numPr>
        <w:tabs>
          <w:tab w:val="clear" w:pos="720"/>
        </w:tabs>
        <w:ind w:left="1418" w:hanging="709"/>
      </w:pPr>
      <w:r>
        <w:t>4.1.2</w:t>
      </w:r>
      <w:r w:rsidR="00A56E63">
        <w:t>5</w:t>
      </w:r>
      <w:r>
        <w:tab/>
      </w:r>
      <w:r>
        <w:t xml:space="preserve">The suggested date for completion of the construction work necessary to install Onshore Transmission Owner or Distribution Network Operator equipment at the New Transmission Interface Site or New Embedded Transmission Interface </w:t>
      </w:r>
      <w:proofErr w:type="gramStart"/>
      <w:r>
        <w:t>Site;</w:t>
      </w:r>
      <w:proofErr w:type="gramEnd"/>
    </w:p>
    <w:p w:rsidRPr="00B115BD" w:rsidR="00B115BD" w:rsidP="00B115BD" w:rsidRDefault="00B115BD" w14:paraId="29E5AB8A" w14:textId="77777777">
      <w:pPr>
        <w:pStyle w:val="Heading2"/>
        <w:numPr>
          <w:ilvl w:val="0"/>
          <w:numId w:val="0"/>
        </w:numPr>
        <w:ind w:left="1418" w:hanging="709"/>
        <w:rPr>
          <w:b/>
        </w:rPr>
      </w:pPr>
      <w:r w:rsidRPr="00B115BD">
        <w:rPr>
          <w:b/>
        </w:rPr>
        <w:t>OTSDUW</w:t>
      </w:r>
    </w:p>
    <w:p w:rsidRPr="00B115BD" w:rsidR="00B115BD" w:rsidP="00B115BD" w:rsidRDefault="00B115BD" w14:paraId="6AF29091" w14:textId="77777777">
      <w:pPr>
        <w:pStyle w:val="Heading2"/>
        <w:numPr>
          <w:ilvl w:val="2"/>
          <w:numId w:val="12"/>
        </w:numPr>
        <w:tabs>
          <w:tab w:val="clear" w:pos="720"/>
        </w:tabs>
        <w:spacing w:line="240" w:lineRule="auto"/>
        <w:ind w:left="1429"/>
      </w:pPr>
      <w:r w:rsidRPr="00B115BD">
        <w:t xml:space="preserve">Confirmation of the scope and extent of any OTSDUW that has been, or is to be, undertaken by the User. </w:t>
      </w:r>
    </w:p>
    <w:p w:rsidRPr="00B115BD" w:rsidR="00B115BD" w:rsidP="00B115BD" w:rsidRDefault="00B115BD" w14:paraId="76A0F6CB" w14:textId="77777777">
      <w:pPr>
        <w:pStyle w:val="Heading2"/>
        <w:numPr>
          <w:ilvl w:val="2"/>
          <w:numId w:val="12"/>
        </w:numPr>
        <w:tabs>
          <w:tab w:val="clear" w:pos="720"/>
        </w:tabs>
        <w:spacing w:line="240" w:lineRule="auto"/>
        <w:ind w:left="1429"/>
      </w:pPr>
      <w:r w:rsidRPr="00B115BD">
        <w:t xml:space="preserve">The User’s suggested programme in bar chart form for any OTSDUW that has not yet been completed. </w:t>
      </w:r>
    </w:p>
    <w:p w:rsidRPr="00B115BD" w:rsidR="00B115BD" w:rsidP="00B115BD" w:rsidRDefault="00B115BD" w14:paraId="1828CE26" w14:textId="77777777">
      <w:pPr>
        <w:pStyle w:val="Heading2"/>
        <w:numPr>
          <w:ilvl w:val="2"/>
          <w:numId w:val="12"/>
        </w:numPr>
        <w:tabs>
          <w:tab w:val="clear" w:pos="720"/>
        </w:tabs>
        <w:spacing w:line="240" w:lineRule="auto"/>
        <w:ind w:left="1429"/>
      </w:pPr>
      <w:r w:rsidRPr="00B115BD">
        <w:t>Where the OTSDUW includes obtaining consents in respect of the Offshore Construction Works (or any part of them), copies of the consents so obtained.</w:t>
      </w:r>
    </w:p>
    <w:p w:rsidRPr="00B115BD" w:rsidR="00B115BD" w:rsidP="00B115BD" w:rsidRDefault="00B115BD" w14:paraId="707939C7" w14:textId="77777777">
      <w:pPr>
        <w:pStyle w:val="Heading2"/>
        <w:numPr>
          <w:ilvl w:val="2"/>
          <w:numId w:val="12"/>
        </w:numPr>
        <w:tabs>
          <w:tab w:val="clear" w:pos="720"/>
        </w:tabs>
        <w:spacing w:line="240" w:lineRule="auto"/>
        <w:ind w:left="1429"/>
      </w:pPr>
      <w:r w:rsidRPr="00B115BD">
        <w:t xml:space="preserve">Where the OTSDUW includes design of the Offshore Construction Works (or any part of them), details of the User’s design (including any Detailed Design Data). </w:t>
      </w:r>
    </w:p>
    <w:p w:rsidRPr="00B115BD" w:rsidR="00B115BD" w:rsidP="00B115BD" w:rsidRDefault="00B115BD" w14:paraId="75AA8D69" w14:textId="26EA560B">
      <w:pPr>
        <w:pStyle w:val="Heading2"/>
        <w:numPr>
          <w:ilvl w:val="2"/>
          <w:numId w:val="12"/>
        </w:numPr>
        <w:tabs>
          <w:tab w:val="clear" w:pos="720"/>
        </w:tabs>
        <w:spacing w:line="240" w:lineRule="auto"/>
        <w:ind w:left="1429"/>
      </w:pPr>
      <w:r w:rsidRPr="00B115BD">
        <w:t xml:space="preserve">Information about the OTSDUW provided by the User to </w:t>
      </w:r>
      <w:r w:rsidR="0094274F">
        <w:t>The Company</w:t>
      </w:r>
      <w:r w:rsidRPr="00B115BD">
        <w:t xml:space="preserve"> under the Other Code. </w:t>
      </w:r>
    </w:p>
    <w:p w:rsidRPr="00B115BD" w:rsidR="00B115BD" w:rsidP="00B115BD" w:rsidRDefault="00B115BD" w14:paraId="2AFFFABE" w14:textId="06F3AF74">
      <w:pPr>
        <w:pStyle w:val="Heading1"/>
        <w:numPr>
          <w:ilvl w:val="0"/>
          <w:numId w:val="0"/>
        </w:numPr>
        <w:ind w:left="720" w:hanging="720"/>
        <w:rPr>
          <w:b/>
        </w:rPr>
      </w:pPr>
      <w:r w:rsidRPr="00B115BD">
        <w:t>4A.</w:t>
      </w:r>
      <w:r w:rsidRPr="00B115BD">
        <w:tab/>
      </w:r>
      <w:r w:rsidRPr="00B115BD">
        <w:t xml:space="preserve">Requirements for an OTSDUW Build Application submitted by </w:t>
      </w:r>
      <w:r w:rsidR="0094274F">
        <w:t>The Company</w:t>
      </w:r>
      <w:r w:rsidRPr="00B115BD">
        <w:t xml:space="preserve"> to a Transmission Owner pursuant to Section D, Part Two, sub-paragraph 2.2.4:</w:t>
      </w:r>
    </w:p>
    <w:p w:rsidRPr="00B115BD" w:rsidR="00B115BD" w:rsidP="00B115BD" w:rsidRDefault="00B115BD" w14:paraId="39431FC5" w14:textId="4D9EA53E">
      <w:pPr>
        <w:pStyle w:val="Heading2"/>
        <w:numPr>
          <w:ilvl w:val="0"/>
          <w:numId w:val="0"/>
        </w:numPr>
        <w:tabs>
          <w:tab w:val="left" w:pos="851"/>
        </w:tabs>
        <w:ind w:left="720" w:hanging="720"/>
      </w:pPr>
      <w:r w:rsidRPr="00B115BD">
        <w:t>4A.1</w:t>
      </w:r>
      <w:r w:rsidRPr="00B115BD">
        <w:tab/>
      </w:r>
      <w:r w:rsidRPr="00B115BD">
        <w:t xml:space="preserve">An OTSDUW Build Application submitted by </w:t>
      </w:r>
      <w:r w:rsidR="0094274F">
        <w:t>The Company</w:t>
      </w:r>
      <w:r w:rsidRPr="00B115BD">
        <w:t xml:space="preserve"> to a Transmission Owner pursuant to Section D, Part Two, sub-paragraph 2.2.4 shall contain the following information (unless and to the extent agreed otherwise with the nominated Offshore Transmission Owner who may already be in possession of the same as a result of the tender process following which it has been appointed):</w:t>
      </w:r>
    </w:p>
    <w:p w:rsidRPr="00B115BD" w:rsidR="00B115BD" w:rsidP="00B115BD" w:rsidRDefault="00B115BD" w14:paraId="5F268CC0" w14:textId="77777777">
      <w:pPr>
        <w:pStyle w:val="Heading2"/>
        <w:numPr>
          <w:ilvl w:val="0"/>
          <w:numId w:val="0"/>
        </w:numPr>
        <w:rPr>
          <w:b/>
        </w:rPr>
      </w:pPr>
      <w:r w:rsidRPr="00B115BD">
        <w:tab/>
      </w:r>
      <w:r w:rsidRPr="00B115BD">
        <w:rPr>
          <w:b/>
        </w:rPr>
        <w:t xml:space="preserve">New Connection Site </w:t>
      </w:r>
    </w:p>
    <w:p w:rsidRPr="00B115BD" w:rsidR="00B115BD" w:rsidP="00B115BD" w:rsidRDefault="00B115BD" w14:paraId="64F286D4" w14:textId="77777777">
      <w:pPr>
        <w:pStyle w:val="Heading2"/>
        <w:numPr>
          <w:ilvl w:val="0"/>
          <w:numId w:val="0"/>
        </w:numPr>
        <w:ind w:left="1440" w:hanging="720"/>
      </w:pPr>
      <w:r w:rsidRPr="00B115BD">
        <w:t>4A.1.1</w:t>
      </w:r>
      <w:r w:rsidRPr="00B115BD">
        <w:tab/>
      </w:r>
      <w:r w:rsidRPr="00B115BD">
        <w:t>Identification of the location of the New Connection Site (preferably by reference to an extract from an ordinance survey map or an admiralty chart), specifying the name of the New Connection Site together with details of access to the New Connection Site.</w:t>
      </w:r>
    </w:p>
    <w:p w:rsidRPr="00B115BD" w:rsidR="00B115BD" w:rsidP="00B115BD" w:rsidRDefault="00B115BD" w14:paraId="472B4E21" w14:textId="5A362CE3">
      <w:pPr>
        <w:pStyle w:val="Heading2"/>
        <w:numPr>
          <w:ilvl w:val="0"/>
          <w:numId w:val="0"/>
        </w:numPr>
        <w:ind w:left="1440" w:hanging="720"/>
      </w:pPr>
      <w:r w:rsidRPr="00B115BD">
        <w:t>4A.1.2</w:t>
      </w:r>
      <w:r w:rsidRPr="00B115BD">
        <w:tab/>
      </w:r>
      <w:r w:rsidRPr="00B115BD">
        <w:t xml:space="preserve">A plan or plans of the New Connection Site indicating (as far as </w:t>
      </w:r>
      <w:r w:rsidR="0094274F">
        <w:t>The Company</w:t>
      </w:r>
      <w:r w:rsidRPr="00B115BD">
        <w:t xml:space="preserve"> is able) the position of all buildings, structures, plant and apparatus and of all services located thereon.</w:t>
      </w:r>
    </w:p>
    <w:p w:rsidRPr="00B115BD" w:rsidR="00B115BD" w:rsidP="00B115BD" w:rsidRDefault="00B115BD" w14:paraId="63611D08" w14:textId="6B64F9D9">
      <w:pPr>
        <w:pStyle w:val="Heading2"/>
        <w:numPr>
          <w:ilvl w:val="0"/>
          <w:numId w:val="0"/>
        </w:numPr>
        <w:ind w:left="1440" w:hanging="720"/>
      </w:pPr>
      <w:r w:rsidRPr="00B115BD">
        <w:t>4A.1.3</w:t>
      </w:r>
      <w:r w:rsidRPr="00B115BD">
        <w:tab/>
      </w:r>
      <w:r w:rsidRPr="00B115BD">
        <w:t xml:space="preserve">Details of whether the New Connection Site is subject to a Crown Estate lease insofar as </w:t>
      </w:r>
      <w:r w:rsidR="0094274F">
        <w:t>The Company</w:t>
      </w:r>
      <w:r w:rsidRPr="00B115BD">
        <w:t xml:space="preserve"> is aware.</w:t>
      </w:r>
    </w:p>
    <w:p w:rsidRPr="00B115BD" w:rsidR="00B115BD" w:rsidP="00B115BD" w:rsidRDefault="00B115BD" w14:paraId="1FA39BF7" w14:textId="77777777">
      <w:pPr>
        <w:pStyle w:val="Heading2"/>
        <w:numPr>
          <w:ilvl w:val="0"/>
          <w:numId w:val="0"/>
        </w:numPr>
        <w:ind w:left="1440" w:hanging="720"/>
      </w:pPr>
      <w:r w:rsidRPr="00B115BD">
        <w:t>4A.1.4</w:t>
      </w:r>
      <w:r w:rsidRPr="00B115BD">
        <w:tab/>
      </w:r>
      <w:r w:rsidRPr="00B115BD">
        <w:t>Confirmation of the User’s identity.</w:t>
      </w:r>
    </w:p>
    <w:p w:rsidRPr="00B115BD" w:rsidR="00B115BD" w:rsidP="00DB5E4E" w:rsidRDefault="00B115BD" w14:paraId="62A32753" w14:textId="77777777">
      <w:pPr>
        <w:pStyle w:val="Heading2"/>
        <w:numPr>
          <w:ilvl w:val="0"/>
          <w:numId w:val="0"/>
        </w:numPr>
        <w:ind w:left="1440" w:hanging="720"/>
      </w:pPr>
      <w:r w:rsidRPr="00B115BD">
        <w:t>4A.1.5</w:t>
      </w:r>
      <w:r w:rsidRPr="00B115BD">
        <w:tab/>
      </w:r>
      <w:r w:rsidRPr="00B115BD">
        <w:t>The location of any sub-station, by reference to the plan referred to in sub-paragraph 4A.1.2, giving dimensions of the area.</w:t>
      </w:r>
    </w:p>
    <w:p w:rsidRPr="00B115BD" w:rsidR="00B115BD" w:rsidP="00B115BD" w:rsidRDefault="00B115BD" w14:paraId="282877C4" w14:textId="77777777">
      <w:pPr>
        <w:pStyle w:val="Heading2"/>
        <w:numPr>
          <w:ilvl w:val="0"/>
          <w:numId w:val="0"/>
        </w:numPr>
        <w:ind w:left="1440" w:hanging="720"/>
      </w:pPr>
      <w:r w:rsidRPr="00B115BD">
        <w:t>4A.1.6</w:t>
      </w:r>
      <w:r w:rsidRPr="00B115BD">
        <w:tab/>
      </w:r>
      <w:r w:rsidRPr="00B115BD">
        <w:t xml:space="preserve">Details (including copies of any surveys or reports) of the physical nature of land in which the User has an interest (whether </w:t>
      </w:r>
      <w:r w:rsidR="00352747">
        <w:t xml:space="preserve">freehold, </w:t>
      </w:r>
      <w:r w:rsidRPr="00B115BD">
        <w:t>heritable or leasehold or by way of a servitude or wayleave or other property right) at the New Connection Site including the nature of the ground and the sub-soil including the results of any tests undertaken by the User in connection with the New Connection.</w:t>
      </w:r>
    </w:p>
    <w:p w:rsidRPr="00B115BD" w:rsidR="00B115BD" w:rsidP="00B115BD" w:rsidRDefault="00B115BD" w14:paraId="33876129" w14:textId="77777777">
      <w:pPr>
        <w:pStyle w:val="Heading2"/>
        <w:numPr>
          <w:ilvl w:val="0"/>
          <w:numId w:val="0"/>
        </w:numPr>
        <w:ind w:left="1440" w:hanging="720"/>
      </w:pPr>
      <w:r w:rsidRPr="00B115BD">
        <w:t>4A.1.7</w:t>
      </w:r>
      <w:r w:rsidRPr="00B115BD">
        <w:tab/>
      </w:r>
      <w:r w:rsidRPr="00B115BD">
        <w:t>Whether access to or use of the New Connection Site for the purposes of installing, maintaining and operating equipment is subject to any existing restrictions and, if so, details of such restrictions.</w:t>
      </w:r>
    </w:p>
    <w:p w:rsidRPr="00B115BD" w:rsidR="00B115BD" w:rsidP="00B115BD" w:rsidRDefault="00B115BD" w14:paraId="6BA73C41" w14:textId="1BD1DD90">
      <w:pPr>
        <w:pStyle w:val="Heading2"/>
        <w:numPr>
          <w:ilvl w:val="0"/>
          <w:numId w:val="0"/>
        </w:numPr>
        <w:ind w:left="1440" w:hanging="720"/>
      </w:pPr>
      <w:r w:rsidRPr="00B115BD">
        <w:t>4A.1.8</w:t>
      </w:r>
      <w:r w:rsidRPr="00B115BD">
        <w:tab/>
      </w:r>
      <w:r w:rsidRPr="00B115BD">
        <w:t xml:space="preserve">To the extent that </w:t>
      </w:r>
      <w:r w:rsidR="0094274F">
        <w:t>The Company</w:t>
      </w:r>
      <w:r w:rsidRPr="00B115BD">
        <w:t xml:space="preserve"> is aware of them, identification by reference to a plan (if possible) the owners and (if different) occupiers of the land adjoining the New Connection Site and brief details of the owner's and occupier's respective interests in such land.</w:t>
      </w:r>
    </w:p>
    <w:p w:rsidRPr="00B115BD" w:rsidR="00B115BD" w:rsidP="00B115BD" w:rsidRDefault="00B115BD" w14:paraId="09BF8C11" w14:textId="77777777">
      <w:pPr>
        <w:pStyle w:val="Heading2"/>
        <w:numPr>
          <w:ilvl w:val="0"/>
          <w:numId w:val="0"/>
        </w:numPr>
        <w:ind w:left="709"/>
        <w:rPr>
          <w:b/>
        </w:rPr>
      </w:pPr>
      <w:r w:rsidRPr="00B115BD">
        <w:rPr>
          <w:b/>
        </w:rPr>
        <w:t>Consents</w:t>
      </w:r>
    </w:p>
    <w:p w:rsidRPr="00B115BD" w:rsidR="00B115BD" w:rsidP="00B115BD" w:rsidRDefault="00B115BD" w14:paraId="146D24CC" w14:textId="77777777">
      <w:pPr>
        <w:pStyle w:val="Heading2"/>
        <w:numPr>
          <w:ilvl w:val="0"/>
          <w:numId w:val="0"/>
        </w:numPr>
        <w:ind w:left="1400" w:hanging="691"/>
      </w:pPr>
      <w:r w:rsidRPr="00B115BD">
        <w:t>4A.1.9</w:t>
      </w:r>
      <w:r w:rsidRPr="00B115BD">
        <w:tab/>
      </w:r>
      <w:r w:rsidRPr="00B115BD">
        <w:t>Details and copies of all existing relevant planning and other consents (statutory and otherwise) relating to the OTSUA and the User Equipment and/or details of any pending applications for the same.</w:t>
      </w:r>
    </w:p>
    <w:p w:rsidRPr="00B115BD" w:rsidR="00B115BD" w:rsidP="00B115BD" w:rsidRDefault="00B115BD" w14:paraId="3A295790" w14:textId="77777777">
      <w:pPr>
        <w:pStyle w:val="Heading2"/>
        <w:numPr>
          <w:ilvl w:val="0"/>
          <w:numId w:val="0"/>
        </w:numPr>
        <w:ind w:left="709"/>
        <w:rPr>
          <w:b/>
        </w:rPr>
      </w:pPr>
      <w:r w:rsidRPr="00B115BD">
        <w:rPr>
          <w:b/>
        </w:rPr>
        <w:t>Proposed New Transmission Interface Site or New Embedded Transmission Interface Site</w:t>
      </w:r>
    </w:p>
    <w:p w:rsidRPr="00B115BD" w:rsidR="00B115BD" w:rsidP="00B115BD" w:rsidRDefault="00B115BD" w14:paraId="5F1104A7" w14:textId="77777777">
      <w:pPr>
        <w:pStyle w:val="Heading2"/>
        <w:numPr>
          <w:ilvl w:val="0"/>
          <w:numId w:val="0"/>
        </w:numPr>
        <w:ind w:left="1440" w:hanging="720"/>
      </w:pPr>
      <w:r w:rsidRPr="00B115BD">
        <w:t>4A.1.10</w:t>
      </w:r>
      <w:r w:rsidRPr="00B115BD">
        <w:tab/>
      </w:r>
      <w:r w:rsidRPr="00B115BD">
        <w:t>Identification of the location of the New Transmission Interface Site or New Embedded Transmission Interface Site (preferably by reference to an extract from an ordinance survey map), specifying the name of the New Transmission Interface Site or New Embedded Transmission Interface Site together with details of access to the New Transmission Interface Site or New Embedded Transmission Interface Site, including from the nearest main road.</w:t>
      </w:r>
    </w:p>
    <w:p w:rsidRPr="00B115BD" w:rsidR="00B115BD" w:rsidP="00B115BD" w:rsidRDefault="00B115BD" w14:paraId="2AEC769A" w14:textId="5D2DAE29">
      <w:pPr>
        <w:pStyle w:val="Heading2"/>
        <w:numPr>
          <w:ilvl w:val="0"/>
          <w:numId w:val="0"/>
        </w:numPr>
        <w:ind w:left="1440" w:hanging="720"/>
      </w:pPr>
      <w:r w:rsidRPr="00B115BD">
        <w:t>4A.1.11</w:t>
      </w:r>
      <w:r w:rsidRPr="00B115BD">
        <w:tab/>
      </w:r>
      <w:r w:rsidRPr="00B115BD">
        <w:t xml:space="preserve">A plan or plans of the New Transmission Interface Site or New Embedded Transmission Interface Site indicating (as far as </w:t>
      </w:r>
      <w:r w:rsidR="0094274F">
        <w:t>The Company</w:t>
      </w:r>
      <w:r w:rsidRPr="00B115BD">
        <w:t xml:space="preserve"> is able) the position of all buildings, structures, plant and apparatus and of all services located on the New Transmission Interface Site or New Embedded Transmission Interface Site.</w:t>
      </w:r>
    </w:p>
    <w:p w:rsidRPr="00B115BD" w:rsidR="00B115BD" w:rsidP="00B115BD" w:rsidRDefault="00B115BD" w14:paraId="4C8EB60E" w14:textId="77777777">
      <w:pPr>
        <w:pStyle w:val="Heading2"/>
        <w:numPr>
          <w:ilvl w:val="0"/>
          <w:numId w:val="0"/>
        </w:numPr>
        <w:tabs>
          <w:tab w:val="clear" w:pos="720"/>
          <w:tab w:val="left" w:pos="709"/>
        </w:tabs>
        <w:ind w:left="1440" w:hanging="1440"/>
        <w:rPr>
          <w:b/>
        </w:rPr>
      </w:pPr>
      <w:r w:rsidRPr="00B115BD">
        <w:rPr>
          <w:b/>
        </w:rPr>
        <w:tab/>
      </w:r>
      <w:r w:rsidRPr="00B115BD">
        <w:rPr>
          <w:b/>
        </w:rPr>
        <w:t>Phasing</w:t>
      </w:r>
    </w:p>
    <w:p w:rsidRPr="00B115BD" w:rsidR="00B115BD" w:rsidP="00B115BD" w:rsidRDefault="00B115BD" w14:paraId="19EB1533" w14:textId="77777777">
      <w:pPr>
        <w:pStyle w:val="Heading2"/>
        <w:numPr>
          <w:ilvl w:val="0"/>
          <w:numId w:val="0"/>
        </w:numPr>
        <w:ind w:left="1440" w:hanging="720"/>
      </w:pPr>
      <w:r w:rsidRPr="00B115BD">
        <w:t>4A.1.12</w:t>
      </w:r>
      <w:r w:rsidRPr="00B115BD">
        <w:tab/>
      </w:r>
      <w:r w:rsidRPr="00B115BD">
        <w:t>Confirmation of whether the OTSUA are to be transferred in phases.</w:t>
      </w:r>
    </w:p>
    <w:p w:rsidRPr="00B115BD" w:rsidR="00B115BD" w:rsidP="00DB5E4E" w:rsidRDefault="00B115BD" w14:paraId="6A98FE65" w14:textId="77777777">
      <w:pPr>
        <w:pStyle w:val="Heading2"/>
        <w:numPr>
          <w:ilvl w:val="0"/>
          <w:numId w:val="0"/>
        </w:numPr>
        <w:ind w:left="1440" w:hanging="720"/>
      </w:pPr>
      <w:r w:rsidRPr="00B115BD">
        <w:t>4A.1.13</w:t>
      </w:r>
      <w:r w:rsidRPr="00B115BD">
        <w:tab/>
      </w:r>
      <w:r w:rsidRPr="00B115BD">
        <w:t xml:space="preserve">If so, identification of which OTSUA are to be transferred in each phase, and of the User’s proposed date for each such transfer. </w:t>
      </w:r>
    </w:p>
    <w:p w:rsidRPr="00B115BD" w:rsidR="00B115BD" w:rsidP="00B115BD" w:rsidRDefault="00B115BD" w14:paraId="0A6463BA" w14:textId="77777777">
      <w:pPr>
        <w:pStyle w:val="Heading2"/>
        <w:numPr>
          <w:ilvl w:val="0"/>
          <w:numId w:val="0"/>
        </w:numPr>
        <w:tabs>
          <w:tab w:val="clear" w:pos="720"/>
          <w:tab w:val="left" w:pos="709"/>
        </w:tabs>
        <w:ind w:left="1440" w:hanging="1440"/>
        <w:rPr>
          <w:b/>
        </w:rPr>
      </w:pPr>
      <w:r w:rsidRPr="00B115BD">
        <w:rPr>
          <w:b/>
        </w:rPr>
        <w:tab/>
      </w:r>
      <w:r w:rsidRPr="00B115BD">
        <w:rPr>
          <w:b/>
        </w:rPr>
        <w:t>Technical Information</w:t>
      </w:r>
    </w:p>
    <w:p w:rsidRPr="00B115BD" w:rsidR="00B115BD" w:rsidP="00B115BD" w:rsidRDefault="00B115BD" w14:paraId="485293C9" w14:textId="77777777">
      <w:pPr>
        <w:pStyle w:val="Heading2"/>
        <w:numPr>
          <w:ilvl w:val="0"/>
          <w:numId w:val="0"/>
        </w:numPr>
        <w:ind w:left="1440" w:hanging="720"/>
      </w:pPr>
      <w:r w:rsidRPr="00B115BD">
        <w:t>4A.1.14</w:t>
      </w:r>
      <w:r w:rsidRPr="00B115BD">
        <w:tab/>
      </w:r>
      <w:r w:rsidRPr="00B115BD">
        <w:t>Standard Planning Data (including Standard Planning Data relating to the OTSUA).</w:t>
      </w:r>
    </w:p>
    <w:p w:rsidRPr="00B115BD" w:rsidR="00B115BD" w:rsidP="00B115BD" w:rsidRDefault="00B115BD" w14:paraId="22FC6F39" w14:textId="77777777">
      <w:pPr>
        <w:pStyle w:val="Heading2"/>
        <w:numPr>
          <w:ilvl w:val="0"/>
          <w:numId w:val="0"/>
        </w:numPr>
        <w:ind w:left="1440" w:hanging="720"/>
      </w:pPr>
      <w:r w:rsidRPr="00B115BD">
        <w:t>4A.1.15</w:t>
      </w:r>
      <w:r w:rsidRPr="00B115BD">
        <w:tab/>
      </w:r>
      <w:r w:rsidRPr="00B115BD">
        <w:t xml:space="preserve">Detailed Planning Data relating to the OTSUA. </w:t>
      </w:r>
    </w:p>
    <w:p w:rsidRPr="00B115BD" w:rsidR="00B115BD" w:rsidP="00B115BD" w:rsidRDefault="00B115BD" w14:paraId="49439215" w14:textId="77777777">
      <w:pPr>
        <w:pStyle w:val="Heading2"/>
        <w:numPr>
          <w:ilvl w:val="0"/>
          <w:numId w:val="0"/>
        </w:numPr>
        <w:ind w:left="1440" w:hanging="720"/>
      </w:pPr>
      <w:r w:rsidRPr="00B115BD">
        <w:t>4A.1.16</w:t>
      </w:r>
      <w:r w:rsidRPr="00B115BD">
        <w:tab/>
      </w:r>
      <w:r w:rsidRPr="00B115BD">
        <w:t>A copy of the User's Safety Rules.</w:t>
      </w:r>
    </w:p>
    <w:p w:rsidRPr="00B115BD" w:rsidR="00B115BD" w:rsidP="00B115BD" w:rsidRDefault="00B115BD" w14:paraId="40480832" w14:textId="77777777">
      <w:pPr>
        <w:pStyle w:val="Heading2"/>
        <w:numPr>
          <w:ilvl w:val="0"/>
          <w:numId w:val="0"/>
        </w:numPr>
        <w:ind w:left="1440" w:hanging="720"/>
      </w:pPr>
      <w:r w:rsidRPr="00B115BD">
        <w:t>4A.1.17</w:t>
      </w:r>
      <w:r w:rsidRPr="00B115BD">
        <w:tab/>
      </w:r>
      <w:r w:rsidRPr="00B115BD">
        <w:t>The User's Connection Entry Capacity.</w:t>
      </w:r>
    </w:p>
    <w:p w:rsidRPr="00B115BD" w:rsidR="00B115BD" w:rsidP="00B115BD" w:rsidRDefault="00B115BD" w14:paraId="266F3477" w14:textId="77777777">
      <w:pPr>
        <w:pStyle w:val="Heading2"/>
        <w:numPr>
          <w:ilvl w:val="0"/>
          <w:numId w:val="0"/>
        </w:numPr>
        <w:ind w:left="1440" w:hanging="720"/>
      </w:pPr>
      <w:r w:rsidRPr="00B115BD">
        <w:t>4A.1.18</w:t>
      </w:r>
      <w:r w:rsidRPr="00B115BD">
        <w:tab/>
      </w:r>
      <w:r w:rsidRPr="00B115BD">
        <w:t>The User's Transmission Entry Capacity.</w:t>
      </w:r>
    </w:p>
    <w:p w:rsidRPr="00B115BD" w:rsidR="00B115BD" w:rsidP="00B115BD" w:rsidRDefault="00B115BD" w14:paraId="133C8BF4" w14:textId="77777777">
      <w:pPr>
        <w:pStyle w:val="Heading2"/>
        <w:numPr>
          <w:ilvl w:val="0"/>
          <w:numId w:val="0"/>
        </w:numPr>
        <w:ind w:left="1440" w:hanging="720"/>
      </w:pPr>
      <w:r w:rsidRPr="00B115BD">
        <w:t>4A.1.19</w:t>
      </w:r>
      <w:r w:rsidRPr="00B115BD">
        <w:tab/>
      </w:r>
      <w:r w:rsidRPr="00B115BD">
        <w:t>The User’s Reactive Power Capability.</w:t>
      </w:r>
    </w:p>
    <w:p w:rsidRPr="00B115BD" w:rsidR="00B115BD" w:rsidP="00B115BD" w:rsidRDefault="00B115BD" w14:paraId="14D1D780" w14:textId="3C7F345C">
      <w:pPr>
        <w:pStyle w:val="Heading2"/>
        <w:numPr>
          <w:ilvl w:val="0"/>
          <w:numId w:val="0"/>
        </w:numPr>
        <w:ind w:left="1440" w:hanging="720"/>
      </w:pPr>
      <w:r w:rsidRPr="00B115BD">
        <w:t>4A.1.20</w:t>
      </w:r>
      <w:r w:rsidRPr="00B115BD">
        <w:tab/>
      </w:r>
      <w:r w:rsidRPr="00B115BD">
        <w:t xml:space="preserve">Copies of the then current forms of the Connection Site Specification, Transmission Interface Site Specification and the Services Capability Specification, each as provided by the User to </w:t>
      </w:r>
      <w:r w:rsidR="0094274F">
        <w:t>The Company</w:t>
      </w:r>
      <w:r w:rsidRPr="00B115BD">
        <w:t xml:space="preserve"> under the Other Code.</w:t>
      </w:r>
    </w:p>
    <w:p w:rsidR="00B115BD" w:rsidP="00DB5E4E" w:rsidRDefault="00B115BD" w14:paraId="51450465" w14:textId="77777777">
      <w:pPr>
        <w:pStyle w:val="Heading2"/>
        <w:numPr>
          <w:ilvl w:val="0"/>
          <w:numId w:val="0"/>
        </w:numPr>
        <w:tabs>
          <w:tab w:val="clear" w:pos="720"/>
        </w:tabs>
        <w:ind w:left="864" w:hanging="864"/>
      </w:pPr>
    </w:p>
    <w:p w:rsidR="00405BE3" w:rsidP="00405BE3" w:rsidRDefault="00D23E99" w14:paraId="5FC667B0" w14:textId="56873249">
      <w:pPr>
        <w:pStyle w:val="Heading1"/>
        <w:numPr>
          <w:ilvl w:val="0"/>
          <w:numId w:val="0"/>
        </w:numPr>
        <w:tabs>
          <w:tab w:val="clear" w:pos="720"/>
        </w:tabs>
        <w:ind w:left="720" w:hanging="720"/>
        <w:rPr>
          <w:b/>
        </w:rPr>
      </w:pPr>
      <w:r>
        <w:t>5</w:t>
      </w:r>
      <w:r w:rsidR="00405BE3">
        <w:t>.</w:t>
      </w:r>
      <w:r w:rsidR="00405BE3">
        <w:rPr>
          <w:b/>
        </w:rPr>
        <w:tab/>
      </w:r>
      <w:r w:rsidR="00405BE3">
        <w:rPr>
          <w:b/>
        </w:rPr>
        <w:t xml:space="preserve">Requirements for </w:t>
      </w:r>
      <w:r w:rsidR="0094274F">
        <w:rPr>
          <w:b/>
        </w:rPr>
        <w:t>The Company</w:t>
      </w:r>
      <w:r w:rsidR="00405BE3">
        <w:rPr>
          <w:b/>
        </w:rPr>
        <w:t xml:space="preserve"> Connection Application submitted by </w:t>
      </w:r>
      <w:r w:rsidR="0094274F">
        <w:rPr>
          <w:b/>
        </w:rPr>
        <w:t>The Company</w:t>
      </w:r>
      <w:r w:rsidR="00405BE3">
        <w:rPr>
          <w:b/>
        </w:rPr>
        <w:t xml:space="preserve"> to a Transmission Owner pursuant to Section D, Part Two, sub-paragraph 2.2.</w:t>
      </w:r>
      <w:r>
        <w:rPr>
          <w:b/>
        </w:rPr>
        <w:t>5</w:t>
      </w:r>
      <w:r w:rsidR="00405BE3">
        <w:rPr>
          <w:b/>
        </w:rPr>
        <w:t>:</w:t>
      </w:r>
    </w:p>
    <w:p w:rsidR="00405BE3" w:rsidP="00405BE3" w:rsidRDefault="00D23E99" w14:paraId="5984B256" w14:textId="2ECF6487">
      <w:pPr>
        <w:pStyle w:val="Heading2"/>
        <w:numPr>
          <w:ilvl w:val="0"/>
          <w:numId w:val="0"/>
        </w:numPr>
        <w:tabs>
          <w:tab w:val="clear" w:pos="720"/>
          <w:tab w:val="left" w:pos="851"/>
        </w:tabs>
        <w:ind w:left="720" w:hanging="720"/>
      </w:pPr>
      <w:r>
        <w:t>5</w:t>
      </w:r>
      <w:r w:rsidR="00405BE3">
        <w:t>.1</w:t>
      </w:r>
      <w:r w:rsidR="00405BE3">
        <w:tab/>
      </w:r>
      <w:r w:rsidR="0094274F">
        <w:t>The Company</w:t>
      </w:r>
      <w:r w:rsidR="00405BE3">
        <w:t xml:space="preserve"> Connection Application submitted by </w:t>
      </w:r>
      <w:r w:rsidR="0094274F">
        <w:t>The Company</w:t>
      </w:r>
      <w:r w:rsidR="00405BE3">
        <w:t xml:space="preserve"> to a Transmission Owner pursuant to Section D, Part Two, sub-paragraph 2.2.</w:t>
      </w:r>
      <w:r>
        <w:t>5</w:t>
      </w:r>
      <w:r w:rsidR="00405BE3">
        <w:t xml:space="preserve"> shall contain the following information:</w:t>
      </w:r>
    </w:p>
    <w:p w:rsidR="00405BE3" w:rsidP="00405BE3" w:rsidRDefault="00D23E99" w14:paraId="52BA808E" w14:textId="77777777">
      <w:pPr>
        <w:pStyle w:val="Heading2"/>
        <w:numPr>
          <w:ilvl w:val="0"/>
          <w:numId w:val="0"/>
        </w:numPr>
        <w:tabs>
          <w:tab w:val="clear" w:pos="720"/>
        </w:tabs>
        <w:ind w:left="864" w:hanging="144"/>
      </w:pPr>
      <w:r>
        <w:t>5</w:t>
      </w:r>
      <w:r w:rsidR="00405BE3">
        <w:t>.1.1</w:t>
      </w:r>
      <w:r w:rsidR="00405BE3">
        <w:tab/>
      </w:r>
      <w:r w:rsidR="00405BE3">
        <w:t>The User Application Date.</w:t>
      </w:r>
    </w:p>
    <w:p w:rsidR="001330FE" w:rsidP="00405BE3" w:rsidRDefault="00D23E99" w14:paraId="57E2B654" w14:textId="73A28884">
      <w:pPr>
        <w:pStyle w:val="Heading2"/>
        <w:numPr>
          <w:ilvl w:val="0"/>
          <w:numId w:val="0"/>
        </w:numPr>
        <w:tabs>
          <w:tab w:val="clear" w:pos="720"/>
        </w:tabs>
        <w:ind w:left="1440" w:hanging="720"/>
      </w:pPr>
      <w:r>
        <w:t>5</w:t>
      </w:r>
      <w:r w:rsidR="00405BE3">
        <w:t>.1.2</w:t>
      </w:r>
      <w:r w:rsidR="00405BE3">
        <w:tab/>
      </w:r>
      <w:r w:rsidR="00405BE3">
        <w:t xml:space="preserve">The date on which </w:t>
      </w:r>
      <w:r w:rsidR="0094274F">
        <w:t>The Company</w:t>
      </w:r>
      <w:r w:rsidR="00405BE3">
        <w:t xml:space="preserve"> wishes the New Connection Site to be made Operational.</w:t>
      </w:r>
    </w:p>
    <w:p w:rsidRPr="00EC33F7" w:rsidR="001330FE" w:rsidP="001330FE" w:rsidRDefault="001330FE" w14:paraId="2F79A030" w14:textId="77777777">
      <w:pPr>
        <w:ind w:left="1440" w:hanging="720"/>
        <w:rPr>
          <w:b/>
          <w:color w:val="000000"/>
        </w:rPr>
      </w:pPr>
      <w:r w:rsidRPr="00EC33F7">
        <w:rPr>
          <w:b/>
          <w:color w:val="000000"/>
        </w:rPr>
        <w:t>Connect and Manage Arrangements</w:t>
      </w:r>
    </w:p>
    <w:p w:rsidRPr="00EC33F7" w:rsidR="001330FE" w:rsidP="001330FE" w:rsidRDefault="001330FE" w14:paraId="68032BF3" w14:textId="77777777">
      <w:pPr>
        <w:ind w:left="1440" w:hanging="720"/>
        <w:rPr>
          <w:color w:val="000000"/>
        </w:rPr>
      </w:pPr>
      <w:r w:rsidRPr="00EC33F7">
        <w:rPr>
          <w:color w:val="000000"/>
        </w:rPr>
        <w:t>5.1.3</w:t>
      </w:r>
      <w:r w:rsidRPr="00EC33F7">
        <w:rPr>
          <w:color w:val="000000"/>
        </w:rPr>
        <w:tab/>
      </w:r>
      <w:r w:rsidRPr="00EC33F7">
        <w:rPr>
          <w:color w:val="000000"/>
        </w:rPr>
        <w:t>Confirmation that the application is/is not made on the basis of the Connect and Manage Arrangements.</w:t>
      </w:r>
    </w:p>
    <w:p w:rsidRPr="00EC33F7" w:rsidR="001330FE" w:rsidP="001330FE" w:rsidRDefault="001330FE" w14:paraId="5CB9F34D" w14:textId="77777777">
      <w:pPr>
        <w:ind w:left="1440" w:hanging="720"/>
        <w:rPr>
          <w:color w:val="000000"/>
        </w:rPr>
      </w:pPr>
      <w:r w:rsidRPr="00EC33F7">
        <w:rPr>
          <w:color w:val="000000"/>
        </w:rPr>
        <w:t>5.1.4</w:t>
      </w:r>
      <w:r w:rsidRPr="00EC33F7">
        <w:rPr>
          <w:color w:val="000000"/>
        </w:rPr>
        <w:tab/>
      </w:r>
      <w:r w:rsidRPr="00EC33F7">
        <w:rPr>
          <w:color w:val="000000"/>
        </w:rPr>
        <w:t>If to be on the Connect and Manage arrangements confirmation whether the User has requested that the Enabling Works are to be greater in scope than the MITS Connection Works.</w:t>
      </w:r>
    </w:p>
    <w:p w:rsidR="001330FE" w:rsidP="001330FE" w:rsidRDefault="001330FE" w14:paraId="64B7ABA2" w14:textId="3D5C2DD5">
      <w:pPr>
        <w:ind w:left="1440" w:hanging="720"/>
        <w:rPr>
          <w:color w:val="000000"/>
        </w:rPr>
      </w:pPr>
      <w:r w:rsidRPr="00EC33F7">
        <w:rPr>
          <w:color w:val="000000"/>
        </w:rPr>
        <w:t>5.1.5</w:t>
      </w:r>
      <w:r w:rsidRPr="00EC33F7">
        <w:rPr>
          <w:color w:val="000000"/>
        </w:rPr>
        <w:tab/>
      </w:r>
      <w:r w:rsidRPr="00EC33F7">
        <w:rPr>
          <w:color w:val="000000"/>
        </w:rPr>
        <w:t xml:space="preserve">If the Enabling Works are to be greater in scope than the MITS Connection Works, details (to the extent available to </w:t>
      </w:r>
      <w:r w:rsidR="0094274F">
        <w:rPr>
          <w:color w:val="000000"/>
        </w:rPr>
        <w:t>The Company</w:t>
      </w:r>
      <w:r w:rsidRPr="00EC33F7">
        <w:rPr>
          <w:color w:val="000000"/>
        </w:rPr>
        <w:t>) of the concerns, reasons or technical requirements that this is seeking to address.</w:t>
      </w:r>
    </w:p>
    <w:p w:rsidR="00716B9A" w:rsidP="001330FE" w:rsidRDefault="00716B9A" w14:paraId="75405DCF" w14:textId="77777777">
      <w:pPr>
        <w:ind w:left="1440" w:hanging="720"/>
        <w:rPr>
          <w:color w:val="000000"/>
        </w:rPr>
      </w:pPr>
      <w:r w:rsidRPr="00716B9A">
        <w:rPr>
          <w:b/>
        </w:rPr>
        <w:t>User Commitment Methodology</w:t>
      </w:r>
    </w:p>
    <w:p w:rsidRPr="00EC33F7" w:rsidR="00471B1A" w:rsidP="00471B1A" w:rsidRDefault="00471B1A" w14:paraId="415BC6FC" w14:textId="77777777">
      <w:pPr>
        <w:pStyle w:val="Heading2"/>
        <w:numPr>
          <w:ilvl w:val="2"/>
          <w:numId w:val="10"/>
        </w:numPr>
        <w:tabs>
          <w:tab w:val="clear" w:pos="720"/>
        </w:tabs>
        <w:rPr>
          <w:color w:val="000000"/>
        </w:rPr>
      </w:pPr>
      <w:r>
        <w:rPr>
          <w:color w:val="000000"/>
        </w:rPr>
        <w:t>Confirmation that the above methodology is to be applied such that the Attributable Works provisions are/are not required.</w:t>
      </w:r>
    </w:p>
    <w:p w:rsidRPr="00EC33F7" w:rsidR="00471B1A" w:rsidP="001330FE" w:rsidRDefault="00471B1A" w14:paraId="78ED83E4" w14:textId="77777777">
      <w:pPr>
        <w:ind w:left="1440" w:hanging="720"/>
        <w:rPr>
          <w:color w:val="000000"/>
        </w:rPr>
      </w:pPr>
    </w:p>
    <w:p w:rsidRPr="00EC33F7" w:rsidR="001330FE" w:rsidP="00405BE3" w:rsidRDefault="001330FE" w14:paraId="4AE9B392" w14:textId="77777777">
      <w:pPr>
        <w:pStyle w:val="Heading2"/>
        <w:numPr>
          <w:ilvl w:val="0"/>
          <w:numId w:val="0"/>
        </w:numPr>
        <w:tabs>
          <w:tab w:val="clear" w:pos="720"/>
        </w:tabs>
        <w:ind w:left="1440" w:hanging="720"/>
        <w:rPr>
          <w:color w:val="000000"/>
        </w:rPr>
      </w:pPr>
    </w:p>
    <w:p w:rsidR="00405BE3" w:rsidP="001330FE" w:rsidRDefault="00405BE3" w14:paraId="029AB7B1" w14:textId="77777777">
      <w:pPr>
        <w:pStyle w:val="Heading2"/>
        <w:numPr>
          <w:ilvl w:val="0"/>
          <w:numId w:val="0"/>
        </w:numPr>
        <w:tabs>
          <w:tab w:val="clear" w:pos="720"/>
        </w:tabs>
      </w:pPr>
      <w:r>
        <w:tab/>
      </w:r>
      <w:r>
        <w:tab/>
      </w:r>
    </w:p>
    <w:p w:rsidR="00405BE3" w:rsidP="00405BE3" w:rsidRDefault="00405BE3" w14:paraId="0485B801" w14:textId="77777777">
      <w:pPr>
        <w:pStyle w:val="Heading2"/>
        <w:numPr>
          <w:ilvl w:val="0"/>
          <w:numId w:val="0"/>
        </w:numPr>
        <w:tabs>
          <w:tab w:val="clear" w:pos="720"/>
          <w:tab w:val="left" w:pos="851"/>
        </w:tabs>
        <w:ind w:left="1440" w:hanging="1440"/>
      </w:pPr>
    </w:p>
    <w:p w:rsidRPr="00405BE3" w:rsidR="00D62AA5" w:rsidP="00405BE3" w:rsidRDefault="00D62AA5" w14:paraId="18F0A269" w14:textId="77777777">
      <w:pPr>
        <w:rPr>
          <w:szCs w:val="22"/>
        </w:rPr>
      </w:pPr>
    </w:p>
    <w:sectPr w:rsidRPr="00405BE3" w:rsidR="00D62AA5" w:rsidSect="001A3E30">
      <w:headerReference w:type="even" r:id="rId15"/>
      <w:headerReference w:type="default" r:id="rId16"/>
      <w:footerReference w:type="even" r:id="rId17"/>
      <w:footerReference w:type="default" r:id="rId18"/>
      <w:headerReference w:type="first" r:id="rId19"/>
      <w:footerReference w:type="first" r:id="rId20"/>
      <w:pgSz w:w="12240" w:h="15840" w:orient="portrait"/>
      <w:pgMar w:top="1440" w:right="1797" w:bottom="1440" w:left="1797" w:header="1134" w:footer="142" w:gutter="0"/>
      <w:cols w:space="720"/>
      <w:noEndnote/>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D14B5" w:rsidRDefault="000D14B5" w14:paraId="7FC1D641" w14:textId="77777777">
      <w:r>
        <w:separator/>
      </w:r>
    </w:p>
  </w:endnote>
  <w:endnote w:type="continuationSeparator" w:id="0">
    <w:p w:rsidR="000D14B5" w:rsidRDefault="000D14B5" w14:paraId="6569E128" w14:textId="77777777">
      <w:r>
        <w:continuationSeparator/>
      </w:r>
    </w:p>
  </w:endnote>
  <w:endnote w:type="continuationNotice" w:id="1">
    <w:p w:rsidR="000D14B5" w:rsidRDefault="000D14B5" w14:paraId="686A41D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1357" w:rsidRDefault="00991357" w14:paraId="510120A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A3E30" w:rsidR="00694549" w:rsidP="001A3E30" w:rsidRDefault="00B115BD" w14:paraId="20BC3608" w14:textId="25B6B74D">
    <w:pPr>
      <w:pStyle w:val="Footer"/>
      <w:tabs>
        <w:tab w:val="clear" w:pos="8306"/>
        <w:tab w:val="left" w:pos="1365"/>
        <w:tab w:val="right" w:pos="8647"/>
      </w:tabs>
      <w:rPr>
        <w:sz w:val="16"/>
        <w:szCs w:val="16"/>
      </w:rPr>
    </w:pPr>
    <w:r w:rsidRPr="001C4981">
      <w:rPr>
        <w:sz w:val="16"/>
        <w:szCs w:val="16"/>
      </w:rPr>
      <w:t>V</w:t>
    </w:r>
    <w:r w:rsidRPr="001C4981" w:rsidR="009E603A">
      <w:rPr>
        <w:sz w:val="16"/>
        <w:szCs w:val="16"/>
      </w:rPr>
      <w:t xml:space="preserve">ersion </w:t>
    </w:r>
    <w:r w:rsidRPr="001C4981" w:rsidR="0058492E">
      <w:rPr>
        <w:sz w:val="16"/>
        <w:szCs w:val="16"/>
      </w:rPr>
      <w:t>8</w:t>
    </w:r>
    <w:r w:rsidR="00694549">
      <w:rPr>
        <w:sz w:val="16"/>
        <w:szCs w:val="16"/>
      </w:rPr>
      <w:tab/>
    </w:r>
    <w:r w:rsidR="00694549">
      <w:rPr>
        <w:sz w:val="16"/>
        <w:szCs w:val="16"/>
      </w:rPr>
      <w:tab/>
    </w:r>
    <w:r w:rsidR="00694549">
      <w:rPr>
        <w:sz w:val="16"/>
        <w:szCs w:val="16"/>
      </w:rPr>
      <w:t>Schedule 5-1</w:t>
    </w:r>
    <w:r w:rsidR="00694549">
      <w:rPr>
        <w:sz w:val="16"/>
        <w:szCs w:val="16"/>
      </w:rPr>
      <w:tab/>
    </w:r>
    <w:r w:rsidRPr="001C4981" w:rsidR="001C4981">
      <w:rPr>
        <w:sz w:val="16"/>
        <w:szCs w:val="16"/>
      </w:rPr>
      <w:t>25 April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1357" w:rsidRDefault="00991357" w14:paraId="0C48109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D14B5" w:rsidRDefault="000D14B5" w14:paraId="19FF80B5" w14:textId="77777777">
      <w:r>
        <w:separator/>
      </w:r>
    </w:p>
  </w:footnote>
  <w:footnote w:type="continuationSeparator" w:id="0">
    <w:p w:rsidR="000D14B5" w:rsidRDefault="000D14B5" w14:paraId="6D9EA8BB" w14:textId="77777777">
      <w:r>
        <w:continuationSeparator/>
      </w:r>
    </w:p>
  </w:footnote>
  <w:footnote w:type="continuationNotice" w:id="1">
    <w:p w:rsidR="000D14B5" w:rsidRDefault="000D14B5" w14:paraId="1AB3AF4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1357" w:rsidRDefault="00991357" w14:paraId="7B78A5FE" w14:textId="21441BBA">
    <w:pPr>
      <w:pStyle w:val="Header"/>
    </w:pPr>
    <w:ins w:author="Richard Woodward" w:date="2023-08-14T15:08:00Z" w:id="14">
      <w:r>
        <w:rPr>
          <w:noProof/>
        </w:rPr>
        <w:pict w14:anchorId="0846DA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4428579" style="position:absolute;left:0;text-align:left;margin-left:0;margin-top:0;width:435.35pt;height:174.15pt;rotation:315;z-index:-251655168;mso-position-horizontal:center;mso-position-horizontal-relative:margin;mso-position-vertical:center;mso-position-vertical-relative:margin" o:spid="_x0000_s1026" o:allowincell="f" fillcolor="silver" stroked="f" type="#_x0000_t136">
            <v:fill opacity=".5"/>
            <v:textpath style="font-family:&quot;Arial&quot;;font-size:1pt" string="DRAFT"/>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1357" w:rsidRDefault="00991357" w14:paraId="2BEA8149" w14:textId="2F4205A0">
    <w:pPr>
      <w:pStyle w:val="Header"/>
    </w:pPr>
    <w:ins w:author="Richard Woodward" w:date="2023-08-14T15:08:00Z" w:id="15">
      <w:r>
        <w:rPr>
          <w:noProof/>
        </w:rPr>
        <w:pict w14:anchorId="0D6322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4428580" style="position:absolute;left:0;text-align:left;margin-left:0;margin-top:0;width:435.35pt;height:174.15pt;rotation:315;z-index:-251653120;mso-position-horizontal:center;mso-position-horizontal-relative:margin;mso-position-vertical:center;mso-position-vertical-relative:margin" o:spid="_x0000_s1027" o:allowincell="f" fillcolor="silver" stroked="f" type="#_x0000_t136">
            <v:fill opacity=".5"/>
            <v:textpath style="font-family:&quot;Arial&quot;;font-size:1pt" string="DRAFT"/>
          </v:shape>
        </w:pic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1357" w:rsidRDefault="00991357" w14:paraId="0BE0748C" w14:textId="3FBD3DFF">
    <w:pPr>
      <w:pStyle w:val="Header"/>
    </w:pPr>
    <w:ins w:author="Richard Woodward" w:date="2023-08-14T15:08:00Z" w:id="16">
      <w:r>
        <w:rPr>
          <w:noProof/>
        </w:rPr>
        <w:pict w14:anchorId="730FC9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4428578" style="position:absolute;left:0;text-align:left;margin-left:0;margin-top:0;width:435.35pt;height:174.15pt;rotation:315;z-index:-251657216;mso-position-horizontal:center;mso-position-horizontal-relative:margin;mso-position-vertical:center;mso-position-vertical-relative:margin" o:spid="_x0000_s1025" o:allowincell="f" fillcolor="silver" stroked="f" type="#_x0000_t136">
            <v:fill opacity=".5"/>
            <v:textpath style="font-family:&quot;Arial&quot;;font-size:1pt" string="DRAFT"/>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57759"/>
    <w:multiLevelType w:val="multilevel"/>
    <w:tmpl w:val="B0FEB66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342F2D7C"/>
    <w:multiLevelType w:val="multilevel"/>
    <w:tmpl w:val="75D61860"/>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9"/>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38067BB6"/>
    <w:multiLevelType w:val="multilevel"/>
    <w:tmpl w:val="AADAF0DE"/>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915"/>
        </w:tabs>
        <w:ind w:left="915" w:hanging="555"/>
      </w:pPr>
      <w:rPr>
        <w:rFonts w:hint="default"/>
      </w:rPr>
    </w:lvl>
    <w:lvl w:ilvl="2">
      <w:start w:val="1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3A0E583E"/>
    <w:multiLevelType w:val="hybridMultilevel"/>
    <w:tmpl w:val="2A3ED5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40C74D43"/>
    <w:multiLevelType w:val="multilevel"/>
    <w:tmpl w:val="DCC4DB60"/>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60"/>
        </w:tabs>
        <w:ind w:left="2160" w:hanging="1296"/>
      </w:pPr>
      <w:rPr>
        <w:rFonts w:hint="default"/>
        <w:b w:val="0"/>
        <w:i w:val="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40D6084C"/>
    <w:multiLevelType w:val="multilevel"/>
    <w:tmpl w:val="E3AAB6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DF62C66"/>
    <w:multiLevelType w:val="multilevel"/>
    <w:tmpl w:val="2396BD66"/>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915"/>
        </w:tabs>
        <w:ind w:left="915" w:hanging="555"/>
      </w:pPr>
      <w:rPr>
        <w:rFonts w:hint="default"/>
      </w:rPr>
    </w:lvl>
    <w:lvl w:ilvl="2">
      <w:start w:val="7"/>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51B5669C"/>
    <w:multiLevelType w:val="multilevel"/>
    <w:tmpl w:val="57BC558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26"/>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8" w15:restartNumberingAfterBreak="0">
    <w:nsid w:val="68611019"/>
    <w:multiLevelType w:val="multilevel"/>
    <w:tmpl w:val="A3C8CF3C"/>
    <w:lvl w:ilvl="0">
      <w:start w:val="5"/>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723C264A"/>
    <w:multiLevelType w:val="hybridMultilevel"/>
    <w:tmpl w:val="52527306"/>
    <w:lvl w:ilvl="0" w:tplc="2BACDE40">
      <w:start w:val="1"/>
      <w:numFmt w:val="decimal"/>
      <w:lvlText w:val="%1."/>
      <w:lvlJc w:val="left"/>
      <w:pPr>
        <w:tabs>
          <w:tab w:val="num" w:pos="360"/>
        </w:tabs>
        <w:ind w:left="360" w:hanging="360"/>
      </w:pPr>
      <w:rPr>
        <w:rFonts w:hint="default" w:ascii="Arial" w:hAnsi="Arial" w:cs="Arial"/>
        <w:b w:val="0"/>
      </w:rPr>
    </w:lvl>
    <w:lvl w:ilvl="1" w:tplc="B9963B1E">
      <w:numFmt w:val="none"/>
      <w:lvlText w:val=""/>
      <w:lvlJc w:val="left"/>
      <w:pPr>
        <w:tabs>
          <w:tab w:val="num" w:pos="360"/>
        </w:tabs>
      </w:pPr>
    </w:lvl>
    <w:lvl w:ilvl="2" w:tplc="534E39C6">
      <w:numFmt w:val="none"/>
      <w:lvlText w:val=""/>
      <w:lvlJc w:val="left"/>
      <w:pPr>
        <w:tabs>
          <w:tab w:val="num" w:pos="360"/>
        </w:tabs>
      </w:pPr>
    </w:lvl>
    <w:lvl w:ilvl="3" w:tplc="D7601EC2">
      <w:numFmt w:val="none"/>
      <w:lvlText w:val=""/>
      <w:lvlJc w:val="left"/>
      <w:pPr>
        <w:tabs>
          <w:tab w:val="num" w:pos="360"/>
        </w:tabs>
      </w:pPr>
    </w:lvl>
    <w:lvl w:ilvl="4" w:tplc="6B0C48F0">
      <w:numFmt w:val="none"/>
      <w:lvlText w:val=""/>
      <w:lvlJc w:val="left"/>
      <w:pPr>
        <w:tabs>
          <w:tab w:val="num" w:pos="360"/>
        </w:tabs>
      </w:pPr>
    </w:lvl>
    <w:lvl w:ilvl="5" w:tplc="81E2384C">
      <w:numFmt w:val="none"/>
      <w:lvlText w:val=""/>
      <w:lvlJc w:val="left"/>
      <w:pPr>
        <w:tabs>
          <w:tab w:val="num" w:pos="360"/>
        </w:tabs>
      </w:pPr>
    </w:lvl>
    <w:lvl w:ilvl="6" w:tplc="075EF940">
      <w:numFmt w:val="none"/>
      <w:lvlText w:val=""/>
      <w:lvlJc w:val="left"/>
      <w:pPr>
        <w:tabs>
          <w:tab w:val="num" w:pos="360"/>
        </w:tabs>
      </w:pPr>
    </w:lvl>
    <w:lvl w:ilvl="7" w:tplc="ACE68E1A">
      <w:numFmt w:val="none"/>
      <w:lvlText w:val=""/>
      <w:lvlJc w:val="left"/>
      <w:pPr>
        <w:tabs>
          <w:tab w:val="num" w:pos="360"/>
        </w:tabs>
      </w:pPr>
    </w:lvl>
    <w:lvl w:ilvl="8" w:tplc="FCAE25EE">
      <w:numFmt w:val="none"/>
      <w:lvlText w:val=""/>
      <w:lvlJc w:val="left"/>
      <w:pPr>
        <w:tabs>
          <w:tab w:val="num" w:pos="360"/>
        </w:tabs>
      </w:pPr>
    </w:lvl>
  </w:abstractNum>
  <w:abstractNum w:abstractNumId="10" w15:restartNumberingAfterBreak="0">
    <w:nsid w:val="7AA00EA9"/>
    <w:multiLevelType w:val="multilevel"/>
    <w:tmpl w:val="4BAEC1D8"/>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915"/>
        </w:tabs>
        <w:ind w:left="915" w:hanging="555"/>
      </w:pPr>
      <w:rPr>
        <w:rFonts w:hint="default"/>
      </w:rPr>
    </w:lvl>
    <w:lvl w:ilvl="2">
      <w:start w:val="1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16cid:durableId="1888374045">
    <w:abstractNumId w:val="3"/>
  </w:num>
  <w:num w:numId="2" w16cid:durableId="2017732108">
    <w:abstractNumId w:val="9"/>
  </w:num>
  <w:num w:numId="3" w16cid:durableId="703750850">
    <w:abstractNumId w:val="4"/>
  </w:num>
  <w:num w:numId="4" w16cid:durableId="1484081082">
    <w:abstractNumId w:val="5"/>
  </w:num>
  <w:num w:numId="5" w16cid:durableId="1971544787">
    <w:abstractNumId w:val="2"/>
  </w:num>
  <w:num w:numId="6" w16cid:durableId="854734645">
    <w:abstractNumId w:val="10"/>
  </w:num>
  <w:num w:numId="7" w16cid:durableId="1142388517">
    <w:abstractNumId w:val="6"/>
  </w:num>
  <w:num w:numId="8" w16cid:durableId="1783374104">
    <w:abstractNumId w:val="4"/>
  </w:num>
  <w:num w:numId="9" w16cid:durableId="827137584">
    <w:abstractNumId w:val="4"/>
  </w:num>
  <w:num w:numId="10" w16cid:durableId="122231449">
    <w:abstractNumId w:val="8"/>
  </w:num>
  <w:num w:numId="11" w16cid:durableId="917977081">
    <w:abstractNumId w:val="1"/>
  </w:num>
  <w:num w:numId="12" w16cid:durableId="284894123">
    <w:abstractNumId w:val="7"/>
  </w:num>
  <w:num w:numId="13" w16cid:durableId="73251014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chard Woodward">
    <w15:presenceInfo w15:providerId="AD" w15:userId="S::Richard.Woodward@uk.nationalgrid.com::2e3972f2-5e1d-4762-913c-f782e6166552"/>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DateAndTime/>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00"/>
  <w:drawingGridVerticalSpacing w:val="136"/>
  <w:displayHorizontalDrawingGridEvery w:val="0"/>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7"/>
    <w:docVar w:name="dgnword-docGUID" w:val="{9206FD14-4138-4887-9AA6-5F993E7138BB}"/>
    <w:docVar w:name="dgnword-eventsink" w:val="774176544"/>
  </w:docVars>
  <w:rsids>
    <w:rsidRoot w:val="00405BE3"/>
    <w:rsid w:val="00045508"/>
    <w:rsid w:val="000553A0"/>
    <w:rsid w:val="000A0343"/>
    <w:rsid w:val="000D14B5"/>
    <w:rsid w:val="001068DF"/>
    <w:rsid w:val="0011029E"/>
    <w:rsid w:val="001145F0"/>
    <w:rsid w:val="00127198"/>
    <w:rsid w:val="00127515"/>
    <w:rsid w:val="001300B3"/>
    <w:rsid w:val="001330FE"/>
    <w:rsid w:val="00145548"/>
    <w:rsid w:val="00164DCB"/>
    <w:rsid w:val="001720B1"/>
    <w:rsid w:val="001A3E30"/>
    <w:rsid w:val="001C4981"/>
    <w:rsid w:val="001E2383"/>
    <w:rsid w:val="001F3C80"/>
    <w:rsid w:val="001F3CAA"/>
    <w:rsid w:val="00221157"/>
    <w:rsid w:val="00262607"/>
    <w:rsid w:val="002655B8"/>
    <w:rsid w:val="0026594A"/>
    <w:rsid w:val="00286AB1"/>
    <w:rsid w:val="002A472D"/>
    <w:rsid w:val="00304441"/>
    <w:rsid w:val="003501BE"/>
    <w:rsid w:val="00352747"/>
    <w:rsid w:val="0037703C"/>
    <w:rsid w:val="003A4FFE"/>
    <w:rsid w:val="003A584D"/>
    <w:rsid w:val="003B0D4A"/>
    <w:rsid w:val="003C05F2"/>
    <w:rsid w:val="003D0150"/>
    <w:rsid w:val="003F453C"/>
    <w:rsid w:val="003F4FF3"/>
    <w:rsid w:val="003F659B"/>
    <w:rsid w:val="003F7E13"/>
    <w:rsid w:val="00405BE3"/>
    <w:rsid w:val="004418E4"/>
    <w:rsid w:val="00471B1A"/>
    <w:rsid w:val="00472064"/>
    <w:rsid w:val="00480B95"/>
    <w:rsid w:val="005027EC"/>
    <w:rsid w:val="0050470E"/>
    <w:rsid w:val="0052019A"/>
    <w:rsid w:val="00543735"/>
    <w:rsid w:val="005679AA"/>
    <w:rsid w:val="0058492E"/>
    <w:rsid w:val="005C511C"/>
    <w:rsid w:val="00601179"/>
    <w:rsid w:val="0063057A"/>
    <w:rsid w:val="00636519"/>
    <w:rsid w:val="00694549"/>
    <w:rsid w:val="006B2D99"/>
    <w:rsid w:val="006C7F2D"/>
    <w:rsid w:val="006E4F8A"/>
    <w:rsid w:val="00716B9A"/>
    <w:rsid w:val="00736EFB"/>
    <w:rsid w:val="00767ECD"/>
    <w:rsid w:val="007A3F56"/>
    <w:rsid w:val="007B3119"/>
    <w:rsid w:val="007C3B72"/>
    <w:rsid w:val="007E0294"/>
    <w:rsid w:val="008340BE"/>
    <w:rsid w:val="00857F21"/>
    <w:rsid w:val="00870DBD"/>
    <w:rsid w:val="00875B10"/>
    <w:rsid w:val="008A215E"/>
    <w:rsid w:val="008B32C2"/>
    <w:rsid w:val="008C41E1"/>
    <w:rsid w:val="0093063F"/>
    <w:rsid w:val="00936792"/>
    <w:rsid w:val="0094274F"/>
    <w:rsid w:val="00955252"/>
    <w:rsid w:val="00956207"/>
    <w:rsid w:val="009831FE"/>
    <w:rsid w:val="0099127B"/>
    <w:rsid w:val="00991357"/>
    <w:rsid w:val="009A58F7"/>
    <w:rsid w:val="009C2759"/>
    <w:rsid w:val="009E603A"/>
    <w:rsid w:val="00A03ED0"/>
    <w:rsid w:val="00A043AC"/>
    <w:rsid w:val="00A232E8"/>
    <w:rsid w:val="00A42D32"/>
    <w:rsid w:val="00A53C89"/>
    <w:rsid w:val="00A56E63"/>
    <w:rsid w:val="00A90C1D"/>
    <w:rsid w:val="00AA7F77"/>
    <w:rsid w:val="00B02F7D"/>
    <w:rsid w:val="00B06D47"/>
    <w:rsid w:val="00B115BD"/>
    <w:rsid w:val="00B26544"/>
    <w:rsid w:val="00B42CAD"/>
    <w:rsid w:val="00B47D68"/>
    <w:rsid w:val="00B56E3E"/>
    <w:rsid w:val="00B73335"/>
    <w:rsid w:val="00B85F3C"/>
    <w:rsid w:val="00B92B20"/>
    <w:rsid w:val="00BB700F"/>
    <w:rsid w:val="00BD6F4B"/>
    <w:rsid w:val="00BD7937"/>
    <w:rsid w:val="00BE7224"/>
    <w:rsid w:val="00C076AD"/>
    <w:rsid w:val="00C125C9"/>
    <w:rsid w:val="00C31C15"/>
    <w:rsid w:val="00C361E0"/>
    <w:rsid w:val="00C410B2"/>
    <w:rsid w:val="00C43024"/>
    <w:rsid w:val="00C57969"/>
    <w:rsid w:val="00C64914"/>
    <w:rsid w:val="00C742F7"/>
    <w:rsid w:val="00CC1C25"/>
    <w:rsid w:val="00CD1E57"/>
    <w:rsid w:val="00D17734"/>
    <w:rsid w:val="00D23E99"/>
    <w:rsid w:val="00D2406A"/>
    <w:rsid w:val="00D50B7A"/>
    <w:rsid w:val="00D62AA5"/>
    <w:rsid w:val="00D65BB1"/>
    <w:rsid w:val="00D9509A"/>
    <w:rsid w:val="00DA2156"/>
    <w:rsid w:val="00DB4486"/>
    <w:rsid w:val="00DB5E4E"/>
    <w:rsid w:val="00E00995"/>
    <w:rsid w:val="00E25ABB"/>
    <w:rsid w:val="00E40319"/>
    <w:rsid w:val="00E65AA7"/>
    <w:rsid w:val="00E769CE"/>
    <w:rsid w:val="00E805E3"/>
    <w:rsid w:val="00E922DB"/>
    <w:rsid w:val="00EA210A"/>
    <w:rsid w:val="00EC33F7"/>
    <w:rsid w:val="00EF39CE"/>
    <w:rsid w:val="00F009BD"/>
    <w:rsid w:val="00F175F6"/>
    <w:rsid w:val="00F5209E"/>
    <w:rsid w:val="00F625D6"/>
    <w:rsid w:val="00F63BA6"/>
    <w:rsid w:val="00FE14E7"/>
    <w:rsid w:val="1471C4B1"/>
    <w:rsid w:val="5426CB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1E00F6"/>
  <w15:chartTrackingRefBased/>
  <w15:docId w15:val="{1E8B1D68-79C8-418A-B849-C51D2FD391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405BE3"/>
    <w:pPr>
      <w:spacing w:after="240" w:line="300" w:lineRule="atLeast"/>
      <w:jc w:val="both"/>
    </w:pPr>
    <w:rPr>
      <w:rFonts w:ascii="Arial" w:hAnsi="Arial"/>
      <w:lang w:eastAsia="en-US"/>
    </w:rPr>
  </w:style>
  <w:style w:type="paragraph" w:styleId="Heading1">
    <w:name w:val="heading 1"/>
    <w:basedOn w:val="Normal"/>
    <w:qFormat/>
    <w:rsid w:val="00405BE3"/>
    <w:pPr>
      <w:numPr>
        <w:ilvl w:val="1"/>
        <w:numId w:val="3"/>
      </w:numPr>
      <w:tabs>
        <w:tab w:val="left" w:pos="720"/>
      </w:tabs>
      <w:outlineLvl w:val="0"/>
    </w:pPr>
    <w:rPr>
      <w:kern w:val="28"/>
    </w:rPr>
  </w:style>
  <w:style w:type="paragraph" w:styleId="Heading2">
    <w:name w:val="heading 2"/>
    <w:basedOn w:val="Normal"/>
    <w:qFormat/>
    <w:rsid w:val="00405BE3"/>
    <w:pPr>
      <w:numPr>
        <w:ilvl w:val="2"/>
        <w:numId w:val="3"/>
      </w:numPr>
      <w:tabs>
        <w:tab w:val="left" w:pos="720"/>
      </w:tabs>
      <w:outlineLvl w:val="1"/>
    </w:pPr>
  </w:style>
  <w:style w:type="paragraph" w:styleId="Heading3">
    <w:name w:val="heading 3"/>
    <w:basedOn w:val="Normal"/>
    <w:qFormat/>
    <w:rsid w:val="00405BE3"/>
    <w:pPr>
      <w:numPr>
        <w:ilvl w:val="3"/>
        <w:numId w:val="3"/>
      </w:numPr>
      <w:tabs>
        <w:tab w:val="left" w:pos="1584"/>
      </w:tabs>
      <w:outlineLvl w:val="2"/>
    </w:pPr>
  </w:style>
  <w:style w:type="paragraph" w:styleId="Heading4">
    <w:name w:val="heading 4"/>
    <w:basedOn w:val="Normal"/>
    <w:qFormat/>
    <w:rsid w:val="00405BE3"/>
    <w:pPr>
      <w:numPr>
        <w:ilvl w:val="4"/>
        <w:numId w:val="3"/>
      </w:numPr>
      <w:tabs>
        <w:tab w:val="left" w:pos="2707"/>
      </w:tabs>
      <w:outlineLvl w:val="3"/>
    </w:pPr>
  </w:style>
  <w:style w:type="paragraph" w:styleId="Heading5">
    <w:name w:val="heading 5"/>
    <w:basedOn w:val="Normal"/>
    <w:qFormat/>
    <w:rsid w:val="00405BE3"/>
    <w:pPr>
      <w:numPr>
        <w:ilvl w:val="5"/>
        <w:numId w:val="3"/>
      </w:numPr>
      <w:tabs>
        <w:tab w:val="left" w:pos="2700"/>
      </w:tabs>
      <w:outlineLvl w:val="4"/>
    </w:pPr>
  </w:style>
  <w:style w:type="paragraph" w:styleId="Heading6">
    <w:name w:val="heading 6"/>
    <w:basedOn w:val="Normal"/>
    <w:qFormat/>
    <w:rsid w:val="00405BE3"/>
    <w:pPr>
      <w:numPr>
        <w:ilvl w:val="6"/>
        <w:numId w:val="3"/>
      </w:numPr>
      <w:tabs>
        <w:tab w:val="left" w:pos="3168"/>
      </w:tabs>
      <w:outlineLvl w:val="5"/>
    </w:pPr>
  </w:style>
  <w:style w:type="paragraph" w:styleId="Heading7">
    <w:name w:val="heading 7"/>
    <w:basedOn w:val="Normal"/>
    <w:qFormat/>
    <w:rsid w:val="00405BE3"/>
    <w:pPr>
      <w:numPr>
        <w:ilvl w:val="7"/>
        <w:numId w:val="3"/>
      </w:numPr>
      <w:tabs>
        <w:tab w:val="left" w:pos="3168"/>
      </w:tabs>
      <w:outlineLvl w:val="6"/>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mmentText">
    <w:name w:val="annotation text"/>
    <w:basedOn w:val="Normal"/>
    <w:autoRedefine/>
    <w:semiHidden/>
    <w:rsid w:val="00304441"/>
    <w:pPr>
      <w:widowControl w:val="0"/>
    </w:pPr>
    <w:rPr>
      <w:snapToGrid w:val="0"/>
      <w:lang w:val="en-US"/>
    </w:rPr>
  </w:style>
  <w:style w:type="paragraph" w:styleId="BalloonText">
    <w:name w:val="Balloon Text"/>
    <w:basedOn w:val="Normal"/>
    <w:semiHidden/>
    <w:rsid w:val="00D23E99"/>
    <w:rPr>
      <w:rFonts w:ascii="Tahoma" w:hAnsi="Tahoma" w:cs="Tahoma"/>
      <w:sz w:val="16"/>
      <w:szCs w:val="16"/>
    </w:rPr>
  </w:style>
  <w:style w:type="paragraph" w:styleId="Header">
    <w:name w:val="header"/>
    <w:basedOn w:val="Normal"/>
    <w:rsid w:val="00D23E99"/>
    <w:pPr>
      <w:tabs>
        <w:tab w:val="center" w:pos="4153"/>
        <w:tab w:val="right" w:pos="8306"/>
      </w:tabs>
    </w:pPr>
  </w:style>
  <w:style w:type="paragraph" w:styleId="Footer">
    <w:name w:val="footer"/>
    <w:basedOn w:val="Normal"/>
    <w:rsid w:val="00D23E99"/>
    <w:pPr>
      <w:tabs>
        <w:tab w:val="center" w:pos="4153"/>
        <w:tab w:val="right" w:pos="8306"/>
      </w:tabs>
    </w:pPr>
  </w:style>
  <w:style w:type="character" w:styleId="CommentReference">
    <w:name w:val="annotation reference"/>
    <w:semiHidden/>
    <w:rsid w:val="001068DF"/>
    <w:rPr>
      <w:sz w:val="16"/>
      <w:szCs w:val="16"/>
    </w:rPr>
  </w:style>
  <w:style w:type="paragraph" w:styleId="CommentSubject">
    <w:name w:val="annotation subject"/>
    <w:basedOn w:val="CommentText"/>
    <w:next w:val="CommentText"/>
    <w:semiHidden/>
    <w:rsid w:val="001068DF"/>
    <w:pPr>
      <w:widowControl/>
    </w:pPr>
    <w:rPr>
      <w:b/>
      <w:bCs/>
      <w:snapToGrid/>
      <w:lang w:val="en-GB"/>
    </w:rPr>
  </w:style>
  <w:style w:type="character" w:styleId="Emphasis">
    <w:name w:val="Emphasis"/>
    <w:qFormat/>
    <w:rsid w:val="008A215E"/>
    <w:rPr>
      <w:i/>
    </w:rPr>
  </w:style>
  <w:style w:type="paragraph" w:styleId="Revision">
    <w:name w:val="Revision"/>
    <w:hidden/>
    <w:uiPriority w:val="99"/>
    <w:semiHidden/>
    <w:rsid w:val="00304441"/>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people" Target="peop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6" ma:contentTypeDescription="Create a new document." ma:contentTypeScope="" ma:versionID="0b02343481dcb48612d7967381080a65">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8e1c145321072d72114d49fdf821ba12"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C97FD-0D3E-4CD3-8755-469F97F72241}">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8E6E68B9-E07B-484D-B268-0445A5996A84}"/>
</file>

<file path=customXml/itemProps3.xml><?xml version="1.0" encoding="utf-8"?>
<ds:datastoreItem xmlns:ds="http://schemas.openxmlformats.org/officeDocument/2006/customXml" ds:itemID="{46E1E2E8-2215-4054-A8A7-068FAF8ACA9B}">
  <ds:schemaRefs>
    <ds:schemaRef ds:uri="http://schemas.microsoft.com/sharepoint/v3/contenttype/forms"/>
  </ds:schemaRefs>
</ds:datastoreItem>
</file>

<file path=customXml/itemProps4.xml><?xml version="1.0" encoding="utf-8"?>
<ds:datastoreItem xmlns:ds="http://schemas.openxmlformats.org/officeDocument/2006/customXml" ds:itemID="{CC0E01D1-C6CC-4522-A8D7-6D69C61BAEC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Walker (ESO), Lurrentia</dc:creator>
  <keywords/>
  <dc:description/>
  <lastModifiedBy>Elana Byrne (ESO)</lastModifiedBy>
  <revision>5</revision>
  <dcterms:created xsi:type="dcterms:W3CDTF">2023-06-20T13:35:00.0000000Z</dcterms:created>
  <dcterms:modified xsi:type="dcterms:W3CDTF">2023-09-14T11:29:42.5466980Z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0x0101005E7558B389E4AA41BCC49771F5D910C9</vt:lpwstr>
  </property>
  <property fmtid="{D5CDD505-2E9C-101B-9397-08002B2CF9AE}" pid="6" name="MediaServiceImageTags">
    <vt:lpwstr/>
  </property>
</Properties>
</file>