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F9098F">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21B15136" w14:textId="77777777" w:rsidR="00CF4255" w:rsidRDefault="00BF59BA" w:rsidP="00CF4255">
      <w:pPr>
        <w:rPr>
          <w:rFonts w:asciiTheme="minorHAnsi" w:hAnsiTheme="minorHAnsi"/>
          <w:szCs w:val="22"/>
        </w:rPr>
      </w:pPr>
      <w:r>
        <w:rPr>
          <w:rFonts w:cs="Arial"/>
          <w:b/>
          <w:color w:val="F26522" w:themeColor="accent1"/>
          <w:sz w:val="28"/>
        </w:rPr>
        <w:t>CMP</w:t>
      </w:r>
      <w:r w:rsidR="00CF4255">
        <w:rPr>
          <w:rFonts w:cs="Arial"/>
          <w:b/>
          <w:color w:val="F26522" w:themeColor="accent1"/>
          <w:sz w:val="28"/>
        </w:rPr>
        <w:t>393</w:t>
      </w:r>
      <w:r w:rsidR="001166C1" w:rsidRPr="00CF4255">
        <w:rPr>
          <w:b/>
          <w:bCs/>
          <w:color w:val="F26522" w:themeColor="accent1"/>
          <w:sz w:val="28"/>
          <w:szCs w:val="28"/>
        </w:rPr>
        <w:t xml:space="preserve">: </w:t>
      </w:r>
      <w:r w:rsidR="00CF4255" w:rsidRPr="00CF4255">
        <w:rPr>
          <w:b/>
          <w:bCs/>
          <w:color w:val="F26522" w:themeColor="accent1"/>
          <w:sz w:val="28"/>
          <w:szCs w:val="28"/>
        </w:rPr>
        <w:t>Using Imports and Exports to calculate Annual Load Factor for Electricity Storage</w:t>
      </w:r>
      <w:r w:rsidR="00CF4255" w:rsidRPr="00CF4255">
        <w:rPr>
          <w:color w:val="F26522" w:themeColor="accent1"/>
        </w:rPr>
        <w:t xml:space="preserve"> </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4BBFCEAD"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CF4255">
        <w:rPr>
          <w:b/>
          <w:sz w:val="24"/>
        </w:rPr>
        <w:t xml:space="preserve">CMP393 </w:t>
      </w:r>
      <w:r w:rsidR="00E44F00" w:rsidRPr="00810B20">
        <w:rPr>
          <w:sz w:val="24"/>
        </w:rPr>
        <w:t xml:space="preserve">raised by </w:t>
      </w:r>
      <w:r w:rsidR="00CF4255">
        <w:rPr>
          <w:b/>
          <w:sz w:val="24"/>
        </w:rPr>
        <w:t xml:space="preserve">Zenobe </w:t>
      </w:r>
      <w:r w:rsidR="00E44F00" w:rsidRPr="00810B20">
        <w:rPr>
          <w:sz w:val="24"/>
        </w:rPr>
        <w:t xml:space="preserve">at the Modifications Panel meeting on </w:t>
      </w:r>
      <w:r w:rsidR="00CF4255">
        <w:rPr>
          <w:b/>
          <w:sz w:val="24"/>
        </w:rPr>
        <w:t>24 June 2022</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F9098F">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P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7E9151F4" w14:textId="0E0428B9" w:rsidR="00FD2295"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410F6C25">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410F6C25">
        <w:tc>
          <w:tcPr>
            <w:tcW w:w="5124" w:type="dxa"/>
          </w:tcPr>
          <w:p w14:paraId="1E3C4F2A" w14:textId="6DB48A13" w:rsidR="00ED5C7C" w:rsidRPr="004872F3" w:rsidRDefault="00572954" w:rsidP="00572954">
            <w:pPr>
              <w:pStyle w:val="BodyText"/>
              <w:numPr>
                <w:ilvl w:val="0"/>
                <w:numId w:val="19"/>
              </w:numPr>
              <w:jc w:val="both"/>
              <w:rPr>
                <w:sz w:val="24"/>
              </w:rPr>
            </w:pPr>
            <w:r w:rsidRPr="004872F3">
              <w:rPr>
                <w:sz w:val="24"/>
              </w:rPr>
              <w:t>Consider E</w:t>
            </w:r>
            <w:ins w:id="2" w:author="Lizzie Timmins (ESO)" w:date="2023-08-17T10:33:00Z">
              <w:r w:rsidR="00B2271B">
                <w:rPr>
                  <w:sz w:val="24"/>
                </w:rPr>
                <w:t xml:space="preserve">lectricity </w:t>
              </w:r>
            </w:ins>
            <w:r w:rsidRPr="004872F3">
              <w:rPr>
                <w:sz w:val="24"/>
              </w:rPr>
              <w:t>B</w:t>
            </w:r>
            <w:ins w:id="3" w:author="Lizzie Timmins (ESO)" w:date="2023-08-17T10:33:00Z">
              <w:r w:rsidR="00B2271B">
                <w:rPr>
                  <w:sz w:val="24"/>
                </w:rPr>
                <w:t xml:space="preserve">alancing </w:t>
              </w:r>
            </w:ins>
            <w:r w:rsidR="00361694" w:rsidRPr="004872F3">
              <w:rPr>
                <w:sz w:val="24"/>
              </w:rPr>
              <w:t>R</w:t>
            </w:r>
            <w:ins w:id="4" w:author="Lizzie Timmins (ESO)" w:date="2023-08-17T10:33:00Z">
              <w:r w:rsidR="00B2271B">
                <w:rPr>
                  <w:sz w:val="24"/>
                </w:rPr>
                <w:t>egulations</w:t>
              </w:r>
            </w:ins>
            <w:r w:rsidRPr="004872F3">
              <w:rPr>
                <w:sz w:val="24"/>
              </w:rPr>
              <w:t xml:space="preserve"> implications</w:t>
            </w:r>
          </w:p>
        </w:tc>
        <w:tc>
          <w:tcPr>
            <w:tcW w:w="4232" w:type="dxa"/>
          </w:tcPr>
          <w:p w14:paraId="0AB5B675" w14:textId="77777777" w:rsidR="00ED5C7C" w:rsidRPr="004872F3" w:rsidRDefault="00ED5C7C" w:rsidP="00073540">
            <w:pPr>
              <w:pStyle w:val="BodyText"/>
              <w:jc w:val="both"/>
              <w:rPr>
                <w:b/>
                <w:sz w:val="24"/>
              </w:rPr>
            </w:pPr>
          </w:p>
        </w:tc>
      </w:tr>
      <w:tr w:rsidR="00D9152C" w14:paraId="50420D6E" w14:textId="77777777" w:rsidTr="410F6C25">
        <w:tc>
          <w:tcPr>
            <w:tcW w:w="5124" w:type="dxa"/>
          </w:tcPr>
          <w:p w14:paraId="4D4CF498" w14:textId="4C541A2D" w:rsidR="00D9152C" w:rsidRPr="00DD0995" w:rsidRDefault="007A1C01" w:rsidP="004872F3">
            <w:pPr>
              <w:pStyle w:val="ListParagraph"/>
              <w:numPr>
                <w:ilvl w:val="0"/>
                <w:numId w:val="19"/>
              </w:numPr>
              <w:rPr>
                <w:sz w:val="24"/>
                <w:lang w:val="en-GB"/>
              </w:rPr>
            </w:pPr>
            <w:r>
              <w:rPr>
                <w:rFonts w:cs="Arial"/>
                <w:sz w:val="24"/>
                <w:lang w:eastAsia="ja-JP"/>
              </w:rPr>
              <w:t>Consider why this change only applies to a subset of storage technologies (i.e.</w:t>
            </w:r>
            <w:r w:rsidR="008B0DD4">
              <w:rPr>
                <w:rFonts w:cs="Arial"/>
                <w:sz w:val="24"/>
                <w:lang w:eastAsia="ja-JP"/>
              </w:rPr>
              <w:t>,</w:t>
            </w:r>
            <w:r>
              <w:rPr>
                <w:rFonts w:cs="Arial"/>
                <w:sz w:val="24"/>
                <w:lang w:eastAsia="ja-JP"/>
              </w:rPr>
              <w:t xml:space="preserve"> battery and pumped storage)</w:t>
            </w:r>
            <w:del w:id="5" w:author="Lizzie Timmins (ESO)" w:date="2023-08-17T10:33:00Z">
              <w:r w:rsidDel="00B2271B">
                <w:rPr>
                  <w:rFonts w:cs="Arial"/>
                  <w:sz w:val="24"/>
                  <w:lang w:eastAsia="ja-JP"/>
                </w:rPr>
                <w:delText>, and potential discrimination for conventional, controllable generation</w:delText>
              </w:r>
            </w:del>
          </w:p>
        </w:tc>
        <w:tc>
          <w:tcPr>
            <w:tcW w:w="4232" w:type="dxa"/>
          </w:tcPr>
          <w:p w14:paraId="1C50510C" w14:textId="77777777" w:rsidR="00D9152C" w:rsidRPr="004872F3" w:rsidRDefault="00D9152C" w:rsidP="00D9152C">
            <w:pPr>
              <w:pStyle w:val="BodyText"/>
              <w:jc w:val="both"/>
              <w:rPr>
                <w:b/>
                <w:sz w:val="24"/>
              </w:rPr>
            </w:pPr>
          </w:p>
        </w:tc>
      </w:tr>
      <w:tr w:rsidR="00D9152C" w14:paraId="3F8C53FC" w14:textId="77777777" w:rsidTr="410F6C25">
        <w:tc>
          <w:tcPr>
            <w:tcW w:w="5124" w:type="dxa"/>
          </w:tcPr>
          <w:p w14:paraId="110A0729" w14:textId="7A05E9A7" w:rsidR="00D9152C" w:rsidRPr="00DD0995" w:rsidRDefault="007A1C01" w:rsidP="001609DE">
            <w:pPr>
              <w:pStyle w:val="BodyText"/>
              <w:ind w:left="720"/>
              <w:rPr>
                <w:sz w:val="24"/>
                <w:lang w:val="en-GB"/>
              </w:rPr>
            </w:pPr>
            <w:del w:id="6" w:author="Lizzie Timmins (ESO)" w:date="2023-08-17T10:33:00Z">
              <w:r w:rsidDel="00B2271B">
                <w:rPr>
                  <w:rFonts w:cs="Arial"/>
                  <w:color w:val="000000"/>
                  <w:sz w:val="24"/>
                  <w:lang w:eastAsia="en-US"/>
                </w:rPr>
                <w:delText>Consider the full Cornwall Insight modelling results and consider the impacts on TNUoS parties</w:delText>
              </w:r>
            </w:del>
          </w:p>
        </w:tc>
        <w:tc>
          <w:tcPr>
            <w:tcW w:w="4232" w:type="dxa"/>
          </w:tcPr>
          <w:p w14:paraId="48C16D56" w14:textId="77777777" w:rsidR="00D9152C" w:rsidRPr="004872F3" w:rsidRDefault="00D9152C" w:rsidP="00D9152C">
            <w:pPr>
              <w:pStyle w:val="BodyText"/>
              <w:jc w:val="both"/>
              <w:rPr>
                <w:b/>
                <w:sz w:val="24"/>
              </w:rPr>
            </w:pPr>
          </w:p>
        </w:tc>
      </w:tr>
      <w:tr w:rsidR="00D9152C" w14:paraId="4A218C55" w14:textId="77777777" w:rsidTr="410F6C25">
        <w:tc>
          <w:tcPr>
            <w:tcW w:w="5124" w:type="dxa"/>
          </w:tcPr>
          <w:p w14:paraId="057EB8ED" w14:textId="51CE6AA4" w:rsidR="00D9152C" w:rsidRPr="00DD0995" w:rsidRDefault="007A1C01" w:rsidP="007F11D3">
            <w:pPr>
              <w:pStyle w:val="ListParagraph"/>
              <w:numPr>
                <w:ilvl w:val="0"/>
                <w:numId w:val="19"/>
              </w:numPr>
              <w:rPr>
                <w:sz w:val="24"/>
                <w:lang w:val="en-GB"/>
              </w:rPr>
            </w:pPr>
            <w:r w:rsidRPr="002A6012">
              <w:rPr>
                <w:rFonts w:cs="Arial"/>
                <w:sz w:val="24"/>
                <w:lang w:eastAsia="en-US"/>
              </w:rPr>
              <w:t>Undertake analysis on the</w:t>
            </w:r>
            <w:ins w:id="7" w:author="Lizzie Timmins (ESO)" w:date="2023-08-17T10:33:00Z">
              <w:r w:rsidR="001268C6" w:rsidRPr="002A6012">
                <w:rPr>
                  <w:rFonts w:cs="Arial"/>
                  <w:sz w:val="24"/>
                  <w:lang w:eastAsia="en-US"/>
                </w:rPr>
                <w:t xml:space="preserve"> behaviour of storage relati</w:t>
              </w:r>
            </w:ins>
            <w:ins w:id="8" w:author="Lizzie Timmins (ESO)" w:date="2023-08-17T10:34:00Z">
              <w:r w:rsidR="001268C6" w:rsidRPr="002A6012">
                <w:rPr>
                  <w:rFonts w:cs="Arial"/>
                  <w:sz w:val="24"/>
                  <w:lang w:eastAsia="en-US"/>
                </w:rPr>
                <w:t>ve to the charging</w:t>
              </w:r>
              <w:r w:rsidR="001268C6">
                <w:rPr>
                  <w:rFonts w:cs="Arial"/>
                  <w:sz w:val="24"/>
                  <w:lang w:eastAsia="en-US"/>
                </w:rPr>
                <w:t xml:space="preserve"> methodology of peak, year-round not shared, and year-round shared. This should include consideration of how storage acts</w:t>
              </w:r>
              <w:r w:rsidR="00A7473C">
                <w:rPr>
                  <w:rFonts w:cs="Arial"/>
                  <w:sz w:val="24"/>
                  <w:lang w:eastAsia="en-US"/>
                </w:rPr>
                <w:t xml:space="preserve"> in wholesale, balancing, and ancillary markets</w:t>
              </w:r>
            </w:ins>
            <w:r>
              <w:rPr>
                <w:rFonts w:cs="Arial"/>
                <w:sz w:val="24"/>
                <w:lang w:eastAsia="en-US"/>
              </w:rPr>
              <w:t xml:space="preserve"> </w:t>
            </w:r>
            <w:del w:id="9" w:author="Lizzie Timmins (ESO)" w:date="2023-08-17T10:34:00Z">
              <w:r w:rsidDel="00A7473C">
                <w:rPr>
                  <w:rFonts w:cs="Arial"/>
                  <w:sz w:val="24"/>
                  <w:lang w:eastAsia="en-US"/>
                </w:rPr>
                <w:delText>extent to which storage can on average be expected to impact on constraint cost levels (under different commercial/operational models)</w:delText>
              </w:r>
              <w:r w:rsidR="008B0DD4" w:rsidDel="00A7473C">
                <w:rPr>
                  <w:rFonts w:cs="Arial"/>
                  <w:sz w:val="24"/>
                  <w:lang w:eastAsia="en-US"/>
                </w:rPr>
                <w:delText xml:space="preserve">. This should include </w:delText>
              </w:r>
              <w:r w:rsidR="00D871F6" w:rsidDel="00A7473C">
                <w:rPr>
                  <w:rFonts w:cs="Arial"/>
                  <w:sz w:val="24"/>
                  <w:lang w:eastAsia="en-US"/>
                </w:rPr>
                <w:delText>consideration</w:delText>
              </w:r>
              <w:r w:rsidR="008B0DD4" w:rsidDel="00A7473C">
                <w:rPr>
                  <w:rFonts w:cs="Arial"/>
                  <w:sz w:val="24"/>
                  <w:lang w:eastAsia="en-US"/>
                </w:rPr>
                <w:delText xml:space="preserve"> </w:delText>
              </w:r>
              <w:r w:rsidR="00D871F6" w:rsidDel="00A7473C">
                <w:rPr>
                  <w:rFonts w:cs="Arial"/>
                  <w:sz w:val="24"/>
                  <w:lang w:eastAsia="en-US"/>
                </w:rPr>
                <w:delText>of</w:delText>
              </w:r>
              <w:r w:rsidR="008B0DD4" w:rsidDel="00A7473C">
                <w:rPr>
                  <w:rFonts w:cs="Arial"/>
                  <w:sz w:val="24"/>
                  <w:lang w:eastAsia="en-US"/>
                </w:rPr>
                <w:delText xml:space="preserve"> duration</w:delText>
              </w:r>
              <w:r w:rsidR="00F3149C" w:rsidDel="00A7473C">
                <w:rPr>
                  <w:rFonts w:cs="Arial"/>
                  <w:sz w:val="24"/>
                  <w:lang w:eastAsia="en-US"/>
                </w:rPr>
                <w:delText xml:space="preserve"> of storage for management of constraints</w:delText>
              </w:r>
              <w:r w:rsidR="008B0DD4" w:rsidDel="00A7473C">
                <w:rPr>
                  <w:rFonts w:cs="Arial"/>
                  <w:sz w:val="24"/>
                  <w:lang w:eastAsia="en-US"/>
                </w:rPr>
                <w:delText xml:space="preserve">, and it should include </w:delText>
              </w:r>
              <w:r w:rsidR="00D871F6" w:rsidDel="00A7473C">
                <w:rPr>
                  <w:rFonts w:cs="Arial"/>
                  <w:sz w:val="24"/>
                  <w:lang w:eastAsia="en-US"/>
                </w:rPr>
                <w:delText>consideration of</w:delText>
              </w:r>
              <w:r w:rsidR="008B0DD4" w:rsidDel="00A7473C">
                <w:rPr>
                  <w:rFonts w:cs="Arial"/>
                  <w:sz w:val="24"/>
                  <w:lang w:eastAsia="en-US"/>
                </w:rPr>
                <w:delText xml:space="preserve"> storage providing ESO Balancing Services</w:delText>
              </w:r>
            </w:del>
          </w:p>
        </w:tc>
        <w:tc>
          <w:tcPr>
            <w:tcW w:w="4232" w:type="dxa"/>
          </w:tcPr>
          <w:p w14:paraId="69890F6C" w14:textId="77777777" w:rsidR="00D9152C" w:rsidRPr="004872F3" w:rsidRDefault="00D9152C" w:rsidP="00D9152C">
            <w:pPr>
              <w:pStyle w:val="BodyText"/>
              <w:jc w:val="both"/>
              <w:rPr>
                <w:b/>
                <w:sz w:val="24"/>
              </w:rPr>
            </w:pPr>
          </w:p>
        </w:tc>
      </w:tr>
      <w:tr w:rsidR="007A1C01" w14:paraId="00CE40B4" w14:textId="77777777" w:rsidTr="410F6C25">
        <w:tc>
          <w:tcPr>
            <w:tcW w:w="5124" w:type="dxa"/>
          </w:tcPr>
          <w:p w14:paraId="2DC7F8F8" w14:textId="7BBFDBDB" w:rsidR="007A1C01" w:rsidRDefault="007A1C01" w:rsidP="001609DE">
            <w:pPr>
              <w:pStyle w:val="ListParagraph"/>
              <w:rPr>
                <w:rFonts w:cs="Arial"/>
                <w:color w:val="000000"/>
                <w:sz w:val="24"/>
                <w:lang w:eastAsia="en-US"/>
              </w:rPr>
            </w:pPr>
            <w:del w:id="10" w:author="Lizzie Timmins (ESO)" w:date="2023-08-17T10:35:00Z">
              <w:r w:rsidDel="00A7473C">
                <w:rPr>
                  <w:rFonts w:cs="Arial"/>
                  <w:sz w:val="24"/>
                  <w:lang w:eastAsia="en-US"/>
                </w:rPr>
                <w:delText>Consider the impacts for Storage Operators not located in areas with constraints</w:delText>
              </w:r>
            </w:del>
          </w:p>
        </w:tc>
        <w:tc>
          <w:tcPr>
            <w:tcW w:w="4232" w:type="dxa"/>
          </w:tcPr>
          <w:p w14:paraId="6BA70095" w14:textId="77777777" w:rsidR="007A1C01" w:rsidRPr="004872F3" w:rsidRDefault="007A1C01" w:rsidP="00D9152C">
            <w:pPr>
              <w:pStyle w:val="BodyText"/>
              <w:jc w:val="both"/>
              <w:rPr>
                <w:b/>
                <w:sz w:val="24"/>
              </w:rPr>
            </w:pPr>
          </w:p>
        </w:tc>
      </w:tr>
      <w:tr w:rsidR="007A1C01" w14:paraId="13DE6F18" w14:textId="77777777" w:rsidTr="410F6C25">
        <w:tc>
          <w:tcPr>
            <w:tcW w:w="5124" w:type="dxa"/>
          </w:tcPr>
          <w:p w14:paraId="363E4EC7" w14:textId="5F5E82FD" w:rsidR="007A1C01" w:rsidRDefault="007A1C01" w:rsidP="004872F3">
            <w:pPr>
              <w:pStyle w:val="ListParagraph"/>
              <w:numPr>
                <w:ilvl w:val="0"/>
                <w:numId w:val="19"/>
              </w:numPr>
              <w:rPr>
                <w:rFonts w:cs="Arial"/>
                <w:color w:val="000000"/>
                <w:sz w:val="24"/>
                <w:lang w:eastAsia="en-US"/>
              </w:rPr>
            </w:pPr>
            <w:r>
              <w:rPr>
                <w:rFonts w:cs="Arial"/>
                <w:color w:val="000000"/>
                <w:sz w:val="24"/>
                <w:lang w:eastAsia="en-US"/>
              </w:rPr>
              <w:t xml:space="preserve">Consider any interactions with the </w:t>
            </w:r>
            <w:proofErr w:type="spellStart"/>
            <w:r>
              <w:rPr>
                <w:rFonts w:cs="Arial"/>
                <w:color w:val="000000"/>
                <w:sz w:val="24"/>
                <w:lang w:eastAsia="en-US"/>
              </w:rPr>
              <w:t>TNUoS</w:t>
            </w:r>
            <w:proofErr w:type="spellEnd"/>
            <w:r>
              <w:rPr>
                <w:rFonts w:cs="Arial"/>
                <w:color w:val="000000"/>
                <w:sz w:val="24"/>
                <w:lang w:eastAsia="en-US"/>
              </w:rPr>
              <w:t xml:space="preserve"> Taskforces, in-flight Modifications (CMP316</w:t>
            </w:r>
            <w:ins w:id="11" w:author="Lizzie Timmins (ESO)" w:date="2023-08-17T10:35:00Z">
              <w:r w:rsidR="00D40EFE">
                <w:rPr>
                  <w:rFonts w:cs="Arial"/>
                  <w:color w:val="000000"/>
                  <w:sz w:val="24"/>
                  <w:lang w:eastAsia="en-US"/>
                </w:rPr>
                <w:t>,</w:t>
              </w:r>
            </w:ins>
            <w:del w:id="12" w:author="Lizzie Timmins (ESO)" w:date="2023-08-17T10:35:00Z">
              <w:r w:rsidDel="00D40EFE">
                <w:rPr>
                  <w:rFonts w:cs="Arial"/>
                  <w:color w:val="000000"/>
                  <w:sz w:val="24"/>
                  <w:lang w:eastAsia="en-US"/>
                </w:rPr>
                <w:delText xml:space="preserve"> and </w:delText>
              </w:r>
            </w:del>
            <w:r>
              <w:rPr>
                <w:rFonts w:cs="Arial"/>
                <w:color w:val="000000"/>
                <w:sz w:val="24"/>
                <w:lang w:eastAsia="en-US"/>
              </w:rPr>
              <w:t>CMP331</w:t>
            </w:r>
            <w:ins w:id="13" w:author="Lizzie Timmins (ESO)" w:date="2023-08-17T10:35:00Z">
              <w:r w:rsidR="00D40EFE">
                <w:rPr>
                  <w:rFonts w:cs="Arial"/>
                  <w:color w:val="000000"/>
                  <w:sz w:val="24"/>
                  <w:lang w:eastAsia="en-US"/>
                </w:rPr>
                <w:t xml:space="preserve"> and CMP405</w:t>
              </w:r>
            </w:ins>
            <w:r>
              <w:rPr>
                <w:rFonts w:cs="Arial"/>
                <w:color w:val="000000"/>
                <w:sz w:val="24"/>
                <w:lang w:eastAsia="en-US"/>
              </w:rPr>
              <w:t>) and the current NETS SQSS review in terms of the treatment of storage</w:t>
            </w:r>
          </w:p>
        </w:tc>
        <w:tc>
          <w:tcPr>
            <w:tcW w:w="4232" w:type="dxa"/>
          </w:tcPr>
          <w:p w14:paraId="0F60E92F" w14:textId="77777777" w:rsidR="007A1C01" w:rsidRPr="004872F3" w:rsidRDefault="007A1C01" w:rsidP="00D9152C">
            <w:pPr>
              <w:pStyle w:val="BodyText"/>
              <w:jc w:val="both"/>
              <w:rPr>
                <w:b/>
                <w:sz w:val="24"/>
              </w:rPr>
            </w:pPr>
          </w:p>
        </w:tc>
      </w:tr>
      <w:tr w:rsidR="001F6DAC" w14:paraId="5D1746C7" w14:textId="77777777" w:rsidTr="410F6C25">
        <w:trPr>
          <w:ins w:id="14" w:author="Lizzie Timmins (ESO)" w:date="2023-08-17T10:35:00Z"/>
        </w:trPr>
        <w:tc>
          <w:tcPr>
            <w:tcW w:w="5124" w:type="dxa"/>
          </w:tcPr>
          <w:p w14:paraId="75A7478D" w14:textId="43691A1E" w:rsidR="001F6DAC" w:rsidRDefault="004B203A" w:rsidP="004872F3">
            <w:pPr>
              <w:pStyle w:val="ListParagraph"/>
              <w:numPr>
                <w:ilvl w:val="0"/>
                <w:numId w:val="19"/>
              </w:numPr>
              <w:rPr>
                <w:ins w:id="15" w:author="Lizzie Timmins (ESO)" w:date="2023-08-17T10:35:00Z"/>
                <w:rFonts w:cs="Arial"/>
                <w:color w:val="000000"/>
                <w:sz w:val="24"/>
                <w:lang w:eastAsia="en-US"/>
              </w:rPr>
            </w:pPr>
            <w:ins w:id="16" w:author="Lizzie Timmins (ESO)" w:date="2023-08-17T10:35:00Z">
              <w:r w:rsidRPr="004B203A">
                <w:rPr>
                  <w:rFonts w:cs="Arial"/>
                  <w:color w:val="000000"/>
                  <w:sz w:val="24"/>
                  <w:lang w:eastAsia="en-US"/>
                </w:rPr>
                <w:t xml:space="preserve">Consider how CMP393 interacts with ESO’s ongoing work on Construction Planning Assumptions for storage as </w:t>
              </w:r>
              <w:r w:rsidRPr="004B203A">
                <w:rPr>
                  <w:rFonts w:cs="Arial"/>
                  <w:color w:val="000000"/>
                  <w:sz w:val="24"/>
                  <w:lang w:eastAsia="en-US"/>
                </w:rPr>
                <w:lastRenderedPageBreak/>
                <w:t>part of the new Two Stage Offer process</w:t>
              </w:r>
            </w:ins>
          </w:p>
        </w:tc>
        <w:tc>
          <w:tcPr>
            <w:tcW w:w="4232" w:type="dxa"/>
          </w:tcPr>
          <w:p w14:paraId="2D70D7E5" w14:textId="77777777" w:rsidR="001F6DAC" w:rsidRPr="004872F3" w:rsidRDefault="001F6DAC" w:rsidP="00D9152C">
            <w:pPr>
              <w:pStyle w:val="BodyText"/>
              <w:jc w:val="both"/>
              <w:rPr>
                <w:ins w:id="17" w:author="Lizzie Timmins (ESO)" w:date="2023-08-17T10:35:00Z"/>
                <w:b/>
                <w:sz w:val="24"/>
              </w:rPr>
            </w:pPr>
          </w:p>
        </w:tc>
      </w:tr>
      <w:tr w:rsidR="007A1C01" w14:paraId="1C6A9495" w14:textId="77777777" w:rsidTr="410F6C25">
        <w:tc>
          <w:tcPr>
            <w:tcW w:w="5124" w:type="dxa"/>
          </w:tcPr>
          <w:p w14:paraId="575895FA" w14:textId="2A165DAD" w:rsidR="007A1C01" w:rsidRDefault="007A1C01" w:rsidP="004872F3">
            <w:pPr>
              <w:pStyle w:val="ListParagraph"/>
              <w:numPr>
                <w:ilvl w:val="0"/>
                <w:numId w:val="19"/>
              </w:numPr>
              <w:rPr>
                <w:rFonts w:cs="Arial"/>
                <w:color w:val="000000"/>
                <w:sz w:val="24"/>
                <w:lang w:eastAsia="en-US"/>
              </w:rPr>
            </w:pPr>
            <w:r>
              <w:rPr>
                <w:rFonts w:cs="Arial"/>
                <w:color w:val="242424"/>
                <w:sz w:val="24"/>
                <w:shd w:val="clear" w:color="auto" w:fill="FFFFFF"/>
                <w:lang w:eastAsia="en-US"/>
              </w:rPr>
              <w:t>Consider the appropriateness of the solution for both positive and negative charging zones</w:t>
            </w:r>
          </w:p>
        </w:tc>
        <w:tc>
          <w:tcPr>
            <w:tcW w:w="4232" w:type="dxa"/>
          </w:tcPr>
          <w:p w14:paraId="7C7E82BD" w14:textId="77777777" w:rsidR="007A1C01" w:rsidRPr="004872F3" w:rsidRDefault="007A1C01" w:rsidP="00D9152C">
            <w:pPr>
              <w:pStyle w:val="BodyText"/>
              <w:jc w:val="both"/>
              <w:rPr>
                <w:b/>
                <w:sz w:val="24"/>
              </w:rPr>
            </w:pPr>
          </w:p>
        </w:tc>
      </w:tr>
      <w:tr w:rsidR="007A1C01" w14:paraId="0F5A0BEC" w14:textId="77777777" w:rsidTr="410F6C25">
        <w:tc>
          <w:tcPr>
            <w:tcW w:w="5124" w:type="dxa"/>
          </w:tcPr>
          <w:p w14:paraId="5D7E826B" w14:textId="606101DD" w:rsidR="007A1C01" w:rsidRDefault="008B4392" w:rsidP="004872F3">
            <w:pPr>
              <w:pStyle w:val="ListParagraph"/>
              <w:numPr>
                <w:ilvl w:val="0"/>
                <w:numId w:val="19"/>
              </w:numPr>
              <w:rPr>
                <w:rFonts w:cs="Arial"/>
                <w:color w:val="242424"/>
                <w:sz w:val="24"/>
                <w:shd w:val="clear" w:color="auto" w:fill="FFFFFF"/>
                <w:lang w:eastAsia="en-US"/>
              </w:rPr>
            </w:pPr>
            <w:r>
              <w:rPr>
                <w:rFonts w:cs="Arial"/>
                <w:color w:val="000000"/>
                <w:sz w:val="24"/>
                <w:lang w:eastAsia="en-US"/>
              </w:rPr>
              <w:t xml:space="preserve">Consider whether the use of a ‘net’ as opposed to ‘gross’ ALF is consistent with the concept of ‘Sharing’ related to the </w:t>
            </w:r>
            <w:proofErr w:type="gramStart"/>
            <w:r>
              <w:rPr>
                <w:rFonts w:cs="Arial"/>
                <w:color w:val="000000"/>
                <w:sz w:val="24"/>
                <w:lang w:eastAsia="en-US"/>
              </w:rPr>
              <w:t>Year Round</w:t>
            </w:r>
            <w:proofErr w:type="gramEnd"/>
            <w:r>
              <w:rPr>
                <w:rFonts w:cs="Arial"/>
                <w:color w:val="000000"/>
                <w:sz w:val="24"/>
                <w:lang w:eastAsia="en-US"/>
              </w:rPr>
              <w:t xml:space="preserve"> Background.</w:t>
            </w:r>
          </w:p>
        </w:tc>
        <w:tc>
          <w:tcPr>
            <w:tcW w:w="4232" w:type="dxa"/>
          </w:tcPr>
          <w:p w14:paraId="595E3D14" w14:textId="77777777" w:rsidR="007A1C01" w:rsidRPr="004872F3" w:rsidRDefault="007A1C01" w:rsidP="00D9152C">
            <w:pPr>
              <w:pStyle w:val="BodyText"/>
              <w:jc w:val="both"/>
              <w:rPr>
                <w:b/>
                <w:sz w:val="24"/>
              </w:rPr>
            </w:pPr>
          </w:p>
        </w:tc>
      </w:tr>
      <w:tr w:rsidR="00D610C5" w14:paraId="49712F0E" w14:textId="77777777" w:rsidTr="410F6C25">
        <w:trPr>
          <w:ins w:id="18" w:author="Lizzie Timmins (ESO)" w:date="2023-08-17T10:36:00Z"/>
        </w:trPr>
        <w:tc>
          <w:tcPr>
            <w:tcW w:w="5124" w:type="dxa"/>
          </w:tcPr>
          <w:p w14:paraId="38B220B5" w14:textId="52E1C80B" w:rsidR="00D610C5" w:rsidRDefault="00142F6E" w:rsidP="004872F3">
            <w:pPr>
              <w:pStyle w:val="ListParagraph"/>
              <w:numPr>
                <w:ilvl w:val="0"/>
                <w:numId w:val="19"/>
              </w:numPr>
              <w:rPr>
                <w:ins w:id="19" w:author="Lizzie Timmins (ESO)" w:date="2023-08-17T10:36:00Z"/>
                <w:rFonts w:cs="Arial"/>
                <w:color w:val="000000"/>
                <w:sz w:val="24"/>
                <w:lang w:eastAsia="en-US"/>
              </w:rPr>
            </w:pPr>
            <w:ins w:id="20" w:author="Lizzie Timmins (ESO)" w:date="2023-08-17T10:36:00Z">
              <w:r w:rsidRPr="00142F6E">
                <w:rPr>
                  <w:rFonts w:cs="Arial"/>
                  <w:color w:val="000000"/>
                  <w:sz w:val="24"/>
                  <w:lang w:eastAsia="en-US"/>
                </w:rPr>
                <w:t>Consider the potential technical costs of implementing CMP393 to the ESO</w:t>
              </w:r>
            </w:ins>
          </w:p>
        </w:tc>
        <w:tc>
          <w:tcPr>
            <w:tcW w:w="4232" w:type="dxa"/>
          </w:tcPr>
          <w:p w14:paraId="249D812C" w14:textId="77777777" w:rsidR="00D610C5" w:rsidRPr="004872F3" w:rsidRDefault="00D610C5" w:rsidP="00D9152C">
            <w:pPr>
              <w:pStyle w:val="BodyText"/>
              <w:jc w:val="both"/>
              <w:rPr>
                <w:ins w:id="21" w:author="Lizzie Timmins (ESO)" w:date="2023-08-17T10:36:00Z"/>
                <w:b/>
                <w:sz w:val="24"/>
              </w:rPr>
            </w:pPr>
          </w:p>
        </w:tc>
      </w:tr>
      <w:tr w:rsidR="00B34F97" w14:paraId="4549B7ED" w14:textId="77777777" w:rsidTr="410F6C25">
        <w:trPr>
          <w:ins w:id="22" w:author="Lizzie Timmins (ESO)" w:date="2023-08-17T10:36:00Z"/>
        </w:trPr>
        <w:tc>
          <w:tcPr>
            <w:tcW w:w="5124" w:type="dxa"/>
          </w:tcPr>
          <w:p w14:paraId="38AA693A" w14:textId="00D2D768" w:rsidR="00B34F97" w:rsidRDefault="00D617CF" w:rsidP="004872F3">
            <w:pPr>
              <w:pStyle w:val="ListParagraph"/>
              <w:numPr>
                <w:ilvl w:val="0"/>
                <w:numId w:val="19"/>
              </w:numPr>
              <w:rPr>
                <w:ins w:id="23" w:author="Lizzie Timmins (ESO)" w:date="2023-08-17T10:36:00Z"/>
                <w:rFonts w:cs="Arial"/>
                <w:color w:val="000000"/>
                <w:sz w:val="24"/>
                <w:lang w:eastAsia="en-US"/>
              </w:rPr>
            </w:pPr>
            <w:ins w:id="24" w:author="Lizzie Timmins (ESO)" w:date="2023-08-17T10:37:00Z">
              <w:r w:rsidRPr="00D617CF">
                <w:rPr>
                  <w:rFonts w:cs="Arial"/>
                  <w:color w:val="000000"/>
                  <w:sz w:val="24"/>
                  <w:lang w:eastAsia="en-US"/>
                </w:rPr>
                <w:t xml:space="preserve">Consider how implementing CMP393 would impact other parties and assets, including </w:t>
              </w:r>
              <w:proofErr w:type="spellStart"/>
              <w:r w:rsidRPr="00D617CF">
                <w:rPr>
                  <w:rFonts w:cs="Arial"/>
                  <w:color w:val="000000"/>
                  <w:sz w:val="24"/>
                  <w:lang w:eastAsia="en-US"/>
                </w:rPr>
                <w:t>TNUoS</w:t>
              </w:r>
              <w:proofErr w:type="spellEnd"/>
              <w:r w:rsidRPr="00D617CF">
                <w:rPr>
                  <w:rFonts w:cs="Arial"/>
                  <w:color w:val="000000"/>
                  <w:sz w:val="24"/>
                  <w:lang w:eastAsia="en-US"/>
                </w:rPr>
                <w:t xml:space="preserve"> charges</w:t>
              </w:r>
            </w:ins>
          </w:p>
        </w:tc>
        <w:tc>
          <w:tcPr>
            <w:tcW w:w="4232" w:type="dxa"/>
          </w:tcPr>
          <w:p w14:paraId="7C939861" w14:textId="77777777" w:rsidR="00B34F97" w:rsidRPr="004872F3" w:rsidRDefault="00B34F97" w:rsidP="00D9152C">
            <w:pPr>
              <w:pStyle w:val="BodyText"/>
              <w:jc w:val="both"/>
              <w:rPr>
                <w:ins w:id="25" w:author="Lizzie Timmins (ESO)" w:date="2023-08-17T10:36:00Z"/>
                <w:b/>
                <w:sz w:val="24"/>
              </w:rPr>
            </w:pPr>
          </w:p>
        </w:tc>
      </w:tr>
      <w:tr w:rsidR="00B34F97" w14:paraId="0B1B50C0" w14:textId="77777777" w:rsidTr="410F6C25">
        <w:trPr>
          <w:ins w:id="26" w:author="Lizzie Timmins (ESO)" w:date="2023-08-17T10:36:00Z"/>
        </w:trPr>
        <w:tc>
          <w:tcPr>
            <w:tcW w:w="5124" w:type="dxa"/>
          </w:tcPr>
          <w:p w14:paraId="65632201" w14:textId="3A178B21" w:rsidR="00B34F97" w:rsidRDefault="002A6012" w:rsidP="004872F3">
            <w:pPr>
              <w:pStyle w:val="ListParagraph"/>
              <w:numPr>
                <w:ilvl w:val="0"/>
                <w:numId w:val="19"/>
              </w:numPr>
              <w:rPr>
                <w:ins w:id="27" w:author="Lizzie Timmins (ESO)" w:date="2023-08-17T10:36:00Z"/>
                <w:rFonts w:cs="Arial"/>
                <w:color w:val="000000"/>
                <w:sz w:val="24"/>
                <w:lang w:eastAsia="en-US"/>
              </w:rPr>
            </w:pPr>
            <w:ins w:id="28" w:author="Lizzie Timmins (ESO)" w:date="2023-08-17T10:37:00Z">
              <w:r w:rsidRPr="002A6012">
                <w:rPr>
                  <w:rFonts w:cs="Arial"/>
                  <w:color w:val="000000"/>
                  <w:sz w:val="24"/>
                  <w:lang w:eastAsia="en-US"/>
                </w:rPr>
                <w:t>Consider whether it is necessary to create a new generation classification for storage</w:t>
              </w:r>
            </w:ins>
          </w:p>
        </w:tc>
        <w:tc>
          <w:tcPr>
            <w:tcW w:w="4232" w:type="dxa"/>
          </w:tcPr>
          <w:p w14:paraId="271C7E05" w14:textId="77777777" w:rsidR="00B34F97" w:rsidRPr="004872F3" w:rsidRDefault="00B34F97" w:rsidP="00D9152C">
            <w:pPr>
              <w:pStyle w:val="BodyText"/>
              <w:jc w:val="both"/>
              <w:rPr>
                <w:ins w:id="29" w:author="Lizzie Timmins (ESO)" w:date="2023-08-17T10:36:00Z"/>
                <w:b/>
                <w:sz w:val="24"/>
              </w:rPr>
            </w:pPr>
          </w:p>
        </w:tc>
      </w:tr>
    </w:tbl>
    <w:p w14:paraId="123AAEB6" w14:textId="77777777" w:rsidR="008B4392" w:rsidRDefault="008B4392" w:rsidP="008B4392">
      <w:pPr>
        <w:pStyle w:val="ListParagraph"/>
        <w:jc w:val="both"/>
        <w:rPr>
          <w:sz w:val="24"/>
        </w:rPr>
      </w:pPr>
    </w:p>
    <w:p w14:paraId="2BD792D3" w14:textId="58280452"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lastRenderedPageBreak/>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28DF6DA"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his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lastRenderedPageBreak/>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58F2" w14:textId="77777777" w:rsidR="00D14530" w:rsidRDefault="00D14530" w:rsidP="00D06DC4">
      <w:pPr>
        <w:spacing w:before="0" w:after="0" w:line="240" w:lineRule="auto"/>
      </w:pPr>
      <w:r>
        <w:separator/>
      </w:r>
    </w:p>
  </w:endnote>
  <w:endnote w:type="continuationSeparator" w:id="0">
    <w:p w14:paraId="338B6A37" w14:textId="77777777" w:rsidR="00D14530" w:rsidRDefault="00D14530" w:rsidP="00D06DC4">
      <w:pPr>
        <w:spacing w:before="0" w:after="0" w:line="240" w:lineRule="auto"/>
      </w:pPr>
      <w:r>
        <w:continuationSeparator/>
      </w:r>
    </w:p>
  </w:endnote>
  <w:endnote w:type="continuationNotice" w:id="1">
    <w:p w14:paraId="0C62BCB6" w14:textId="77777777" w:rsidR="00D14530" w:rsidRDefault="00D145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C267B" w14:textId="77777777" w:rsidR="00D14530" w:rsidRDefault="00D14530" w:rsidP="00D06DC4">
      <w:pPr>
        <w:spacing w:before="0" w:after="0" w:line="240" w:lineRule="auto"/>
      </w:pPr>
      <w:r>
        <w:separator/>
      </w:r>
    </w:p>
  </w:footnote>
  <w:footnote w:type="continuationSeparator" w:id="0">
    <w:p w14:paraId="3852EDDA" w14:textId="77777777" w:rsidR="00D14530" w:rsidRDefault="00D14530" w:rsidP="00D06DC4">
      <w:pPr>
        <w:spacing w:before="0" w:after="0" w:line="240" w:lineRule="auto"/>
      </w:pPr>
      <w:r>
        <w:continuationSeparator/>
      </w:r>
    </w:p>
  </w:footnote>
  <w:footnote w:type="continuationNotice" w:id="1">
    <w:p w14:paraId="007BFBAE" w14:textId="77777777" w:rsidR="00D14530" w:rsidRDefault="00D145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19591F51" w:rsidR="00B8588F" w:rsidRDefault="00B8588F" w:rsidP="000C711B">
    <w:pPr>
      <w:pStyle w:val="Header"/>
      <w:ind w:left="720" w:firstLine="720"/>
      <w:jc w:val="right"/>
    </w:pPr>
    <w:bookmarkStart w:id="30" w:name="_Hlk31876634"/>
    <w:bookmarkStart w:id="31" w:name="_Hlk31876635"/>
    <w:r w:rsidRPr="00184853">
      <w:rPr>
        <w:noProof/>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CF4255">
      <w:t>393</w:t>
    </w:r>
    <w:r>
      <w:tab/>
    </w:r>
    <w:bookmarkEnd w:id="30"/>
    <w:bookmarkEnd w:id="31"/>
    <w:r w:rsidR="00040B6A">
      <w:t xml:space="preserve">Panel date: </w:t>
    </w:r>
    <w:r w:rsidR="00CF4255">
      <w:t>24 June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2577198">
    <w:abstractNumId w:val="15"/>
  </w:num>
  <w:num w:numId="2" w16cid:durableId="367486178">
    <w:abstractNumId w:val="7"/>
  </w:num>
  <w:num w:numId="3" w16cid:durableId="1089153348">
    <w:abstractNumId w:val="5"/>
  </w:num>
  <w:num w:numId="4" w16cid:durableId="665285256">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3283950">
    <w:abstractNumId w:val="7"/>
  </w:num>
  <w:num w:numId="6" w16cid:durableId="1851019800">
    <w:abstractNumId w:val="5"/>
  </w:num>
  <w:num w:numId="7" w16cid:durableId="771780457">
    <w:abstractNumId w:val="13"/>
  </w:num>
  <w:num w:numId="8" w16cid:durableId="1624845371">
    <w:abstractNumId w:val="0"/>
  </w:num>
  <w:num w:numId="9" w16cid:durableId="1554538430">
    <w:abstractNumId w:val="14"/>
  </w:num>
  <w:num w:numId="10" w16cid:durableId="2042240369">
    <w:abstractNumId w:val="9"/>
  </w:num>
  <w:num w:numId="11" w16cid:durableId="894589174">
    <w:abstractNumId w:val="4"/>
  </w:num>
  <w:num w:numId="12" w16cid:durableId="619461057">
    <w:abstractNumId w:val="12"/>
  </w:num>
  <w:num w:numId="13" w16cid:durableId="1964264361">
    <w:abstractNumId w:val="6"/>
  </w:num>
  <w:num w:numId="14" w16cid:durableId="744375682">
    <w:abstractNumId w:val="1"/>
  </w:num>
  <w:num w:numId="15" w16cid:durableId="161702315">
    <w:abstractNumId w:val="8"/>
  </w:num>
  <w:num w:numId="16" w16cid:durableId="128939830">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953710869">
    <w:abstractNumId w:val="11"/>
  </w:num>
  <w:num w:numId="18" w16cid:durableId="653946175">
    <w:abstractNumId w:val="2"/>
  </w:num>
  <w:num w:numId="19" w16cid:durableId="1907103397">
    <w:abstractNumId w:val="3"/>
  </w:num>
  <w:num w:numId="20" w16cid:durableId="1204708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16FE7"/>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717"/>
    <w:rsid w:val="00074D0E"/>
    <w:rsid w:val="00077D7B"/>
    <w:rsid w:val="000812A3"/>
    <w:rsid w:val="00081650"/>
    <w:rsid w:val="0008165C"/>
    <w:rsid w:val="000818D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8C6"/>
    <w:rsid w:val="00126C8E"/>
    <w:rsid w:val="00132609"/>
    <w:rsid w:val="001349AB"/>
    <w:rsid w:val="001349CB"/>
    <w:rsid w:val="00134F5B"/>
    <w:rsid w:val="00141901"/>
    <w:rsid w:val="00142F6E"/>
    <w:rsid w:val="0014402B"/>
    <w:rsid w:val="0014530C"/>
    <w:rsid w:val="00147694"/>
    <w:rsid w:val="00150256"/>
    <w:rsid w:val="001521C5"/>
    <w:rsid w:val="00152FBB"/>
    <w:rsid w:val="00155A85"/>
    <w:rsid w:val="00157B4A"/>
    <w:rsid w:val="001605E9"/>
    <w:rsid w:val="001609DE"/>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3"/>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23DE"/>
    <w:rsid w:val="001E477B"/>
    <w:rsid w:val="001E4B96"/>
    <w:rsid w:val="001E53E8"/>
    <w:rsid w:val="001E5706"/>
    <w:rsid w:val="001F10F4"/>
    <w:rsid w:val="001F33F0"/>
    <w:rsid w:val="001F51F0"/>
    <w:rsid w:val="001F62CE"/>
    <w:rsid w:val="001F6DAC"/>
    <w:rsid w:val="00204E96"/>
    <w:rsid w:val="00206D74"/>
    <w:rsid w:val="00207706"/>
    <w:rsid w:val="002131BA"/>
    <w:rsid w:val="00213F7A"/>
    <w:rsid w:val="00214C0B"/>
    <w:rsid w:val="002153B2"/>
    <w:rsid w:val="00217A69"/>
    <w:rsid w:val="00221806"/>
    <w:rsid w:val="00222803"/>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012"/>
    <w:rsid w:val="002A69BC"/>
    <w:rsid w:val="002B1B29"/>
    <w:rsid w:val="002B3381"/>
    <w:rsid w:val="002B4673"/>
    <w:rsid w:val="002B5ADD"/>
    <w:rsid w:val="002B5B46"/>
    <w:rsid w:val="002B6174"/>
    <w:rsid w:val="002B6A54"/>
    <w:rsid w:val="002C14D3"/>
    <w:rsid w:val="002C38C1"/>
    <w:rsid w:val="002C4875"/>
    <w:rsid w:val="002C5585"/>
    <w:rsid w:val="002D0F39"/>
    <w:rsid w:val="002D28D8"/>
    <w:rsid w:val="002D4F6A"/>
    <w:rsid w:val="002D725D"/>
    <w:rsid w:val="002E02F4"/>
    <w:rsid w:val="002E516D"/>
    <w:rsid w:val="002E64AD"/>
    <w:rsid w:val="002E79AB"/>
    <w:rsid w:val="002E7DE1"/>
    <w:rsid w:val="002F23E3"/>
    <w:rsid w:val="002F2473"/>
    <w:rsid w:val="002F3293"/>
    <w:rsid w:val="002F3D4C"/>
    <w:rsid w:val="002F3D6A"/>
    <w:rsid w:val="003055A9"/>
    <w:rsid w:val="00305A28"/>
    <w:rsid w:val="00305EE2"/>
    <w:rsid w:val="003104C8"/>
    <w:rsid w:val="00313073"/>
    <w:rsid w:val="00314414"/>
    <w:rsid w:val="00317BE9"/>
    <w:rsid w:val="00321AC9"/>
    <w:rsid w:val="00322D36"/>
    <w:rsid w:val="00324130"/>
    <w:rsid w:val="00326E49"/>
    <w:rsid w:val="0032765F"/>
    <w:rsid w:val="003277D1"/>
    <w:rsid w:val="00331C2F"/>
    <w:rsid w:val="003335DA"/>
    <w:rsid w:val="00334BCD"/>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1694"/>
    <w:rsid w:val="0036430D"/>
    <w:rsid w:val="00367F32"/>
    <w:rsid w:val="00374DE0"/>
    <w:rsid w:val="00376580"/>
    <w:rsid w:val="0037688C"/>
    <w:rsid w:val="0037775C"/>
    <w:rsid w:val="00377CF0"/>
    <w:rsid w:val="0038658C"/>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1CDA"/>
    <w:rsid w:val="003D510E"/>
    <w:rsid w:val="003D63EC"/>
    <w:rsid w:val="003E0DC9"/>
    <w:rsid w:val="003E1C63"/>
    <w:rsid w:val="003E2E08"/>
    <w:rsid w:val="003E344B"/>
    <w:rsid w:val="003E7160"/>
    <w:rsid w:val="003E7C0A"/>
    <w:rsid w:val="003F129C"/>
    <w:rsid w:val="003F2AEE"/>
    <w:rsid w:val="003F6FB7"/>
    <w:rsid w:val="00400656"/>
    <w:rsid w:val="00400916"/>
    <w:rsid w:val="004009B8"/>
    <w:rsid w:val="004057AA"/>
    <w:rsid w:val="00405F32"/>
    <w:rsid w:val="00405F4B"/>
    <w:rsid w:val="00411EF7"/>
    <w:rsid w:val="004129E7"/>
    <w:rsid w:val="00414917"/>
    <w:rsid w:val="00416ACC"/>
    <w:rsid w:val="00416F85"/>
    <w:rsid w:val="0042272E"/>
    <w:rsid w:val="00423F67"/>
    <w:rsid w:val="0042450B"/>
    <w:rsid w:val="00424B27"/>
    <w:rsid w:val="0042709F"/>
    <w:rsid w:val="004307DC"/>
    <w:rsid w:val="00431412"/>
    <w:rsid w:val="00432107"/>
    <w:rsid w:val="004327FA"/>
    <w:rsid w:val="00432F11"/>
    <w:rsid w:val="004341A4"/>
    <w:rsid w:val="004343FD"/>
    <w:rsid w:val="0043457B"/>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D32"/>
    <w:rsid w:val="00466ED7"/>
    <w:rsid w:val="00466F83"/>
    <w:rsid w:val="004729F2"/>
    <w:rsid w:val="00473898"/>
    <w:rsid w:val="00473DF7"/>
    <w:rsid w:val="00477368"/>
    <w:rsid w:val="00481E9F"/>
    <w:rsid w:val="00486612"/>
    <w:rsid w:val="004872F3"/>
    <w:rsid w:val="004875AA"/>
    <w:rsid w:val="0048771C"/>
    <w:rsid w:val="004902CA"/>
    <w:rsid w:val="00490C99"/>
    <w:rsid w:val="0049139C"/>
    <w:rsid w:val="0049681C"/>
    <w:rsid w:val="004968CB"/>
    <w:rsid w:val="00496FB3"/>
    <w:rsid w:val="004972D4"/>
    <w:rsid w:val="00497D66"/>
    <w:rsid w:val="004A0A40"/>
    <w:rsid w:val="004A1267"/>
    <w:rsid w:val="004A58B0"/>
    <w:rsid w:val="004B203A"/>
    <w:rsid w:val="004B2F60"/>
    <w:rsid w:val="004B4697"/>
    <w:rsid w:val="004B471C"/>
    <w:rsid w:val="004C08EB"/>
    <w:rsid w:val="004C24CD"/>
    <w:rsid w:val="004C3B99"/>
    <w:rsid w:val="004C445F"/>
    <w:rsid w:val="004D1867"/>
    <w:rsid w:val="004D1EA3"/>
    <w:rsid w:val="004D3FD7"/>
    <w:rsid w:val="004D4D9C"/>
    <w:rsid w:val="004D592C"/>
    <w:rsid w:val="004E1BA0"/>
    <w:rsid w:val="004E1F61"/>
    <w:rsid w:val="004E2A51"/>
    <w:rsid w:val="004E36D6"/>
    <w:rsid w:val="004E568A"/>
    <w:rsid w:val="004E68BB"/>
    <w:rsid w:val="004E6EDC"/>
    <w:rsid w:val="004F070F"/>
    <w:rsid w:val="004F0A0A"/>
    <w:rsid w:val="004F1A02"/>
    <w:rsid w:val="004F4F17"/>
    <w:rsid w:val="004F55B5"/>
    <w:rsid w:val="0050141C"/>
    <w:rsid w:val="005022D2"/>
    <w:rsid w:val="00503918"/>
    <w:rsid w:val="00505637"/>
    <w:rsid w:val="005072CD"/>
    <w:rsid w:val="005077FD"/>
    <w:rsid w:val="00510815"/>
    <w:rsid w:val="00512506"/>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537F"/>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0B99"/>
    <w:rsid w:val="005D2AEF"/>
    <w:rsid w:val="005D471B"/>
    <w:rsid w:val="005D4914"/>
    <w:rsid w:val="005D7AF6"/>
    <w:rsid w:val="005E09BC"/>
    <w:rsid w:val="005E3C02"/>
    <w:rsid w:val="005E51BF"/>
    <w:rsid w:val="005F1298"/>
    <w:rsid w:val="005F27E9"/>
    <w:rsid w:val="005F2A9F"/>
    <w:rsid w:val="005F3075"/>
    <w:rsid w:val="005F5EAE"/>
    <w:rsid w:val="005F667A"/>
    <w:rsid w:val="005F78B9"/>
    <w:rsid w:val="00604C9C"/>
    <w:rsid w:val="00606E70"/>
    <w:rsid w:val="00607646"/>
    <w:rsid w:val="00611611"/>
    <w:rsid w:val="006128B2"/>
    <w:rsid w:val="00612AB7"/>
    <w:rsid w:val="006137B8"/>
    <w:rsid w:val="00614E49"/>
    <w:rsid w:val="00617BBF"/>
    <w:rsid w:val="00622027"/>
    <w:rsid w:val="006227CA"/>
    <w:rsid w:val="00622DE5"/>
    <w:rsid w:val="00625705"/>
    <w:rsid w:val="00626EE8"/>
    <w:rsid w:val="00627299"/>
    <w:rsid w:val="006277B0"/>
    <w:rsid w:val="00627D47"/>
    <w:rsid w:val="00632EE1"/>
    <w:rsid w:val="006333C1"/>
    <w:rsid w:val="00634F04"/>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C7AAC"/>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1CA"/>
    <w:rsid w:val="007274D5"/>
    <w:rsid w:val="0072769D"/>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2DD"/>
    <w:rsid w:val="007833FE"/>
    <w:rsid w:val="00785417"/>
    <w:rsid w:val="00785A16"/>
    <w:rsid w:val="007951A3"/>
    <w:rsid w:val="007A112C"/>
    <w:rsid w:val="007A159A"/>
    <w:rsid w:val="007A1C01"/>
    <w:rsid w:val="007A3AAD"/>
    <w:rsid w:val="007A4186"/>
    <w:rsid w:val="007A5084"/>
    <w:rsid w:val="007A536A"/>
    <w:rsid w:val="007A6096"/>
    <w:rsid w:val="007A675B"/>
    <w:rsid w:val="007B3F8E"/>
    <w:rsid w:val="007B5272"/>
    <w:rsid w:val="007B7ABB"/>
    <w:rsid w:val="007C197D"/>
    <w:rsid w:val="007C208F"/>
    <w:rsid w:val="007C34A2"/>
    <w:rsid w:val="007D241F"/>
    <w:rsid w:val="007D4E1B"/>
    <w:rsid w:val="007D4EE8"/>
    <w:rsid w:val="007D5451"/>
    <w:rsid w:val="007E0122"/>
    <w:rsid w:val="007E4370"/>
    <w:rsid w:val="007E470D"/>
    <w:rsid w:val="007E6040"/>
    <w:rsid w:val="007F11D3"/>
    <w:rsid w:val="007F1F4B"/>
    <w:rsid w:val="007F6784"/>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4D32"/>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DD4"/>
    <w:rsid w:val="008B0EEC"/>
    <w:rsid w:val="008B2057"/>
    <w:rsid w:val="008B32B1"/>
    <w:rsid w:val="008B4392"/>
    <w:rsid w:val="008B503F"/>
    <w:rsid w:val="008B6ADF"/>
    <w:rsid w:val="008C2009"/>
    <w:rsid w:val="008C3972"/>
    <w:rsid w:val="008C44B9"/>
    <w:rsid w:val="008C54A0"/>
    <w:rsid w:val="008C5DFD"/>
    <w:rsid w:val="008C69B9"/>
    <w:rsid w:val="008D1810"/>
    <w:rsid w:val="008D263A"/>
    <w:rsid w:val="008D2C18"/>
    <w:rsid w:val="008D431E"/>
    <w:rsid w:val="008D43D5"/>
    <w:rsid w:val="008D5532"/>
    <w:rsid w:val="008D6D24"/>
    <w:rsid w:val="008D7DCF"/>
    <w:rsid w:val="008E1D28"/>
    <w:rsid w:val="008E4EA9"/>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66CC0"/>
    <w:rsid w:val="0097161E"/>
    <w:rsid w:val="00976D98"/>
    <w:rsid w:val="00977314"/>
    <w:rsid w:val="00977EC9"/>
    <w:rsid w:val="00982F2A"/>
    <w:rsid w:val="00985E5A"/>
    <w:rsid w:val="00986892"/>
    <w:rsid w:val="00990646"/>
    <w:rsid w:val="00990979"/>
    <w:rsid w:val="00992E72"/>
    <w:rsid w:val="009949D6"/>
    <w:rsid w:val="00995C69"/>
    <w:rsid w:val="009960C2"/>
    <w:rsid w:val="00997013"/>
    <w:rsid w:val="009A413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473C"/>
    <w:rsid w:val="00A75365"/>
    <w:rsid w:val="00A77C9C"/>
    <w:rsid w:val="00A84450"/>
    <w:rsid w:val="00A84E71"/>
    <w:rsid w:val="00A85925"/>
    <w:rsid w:val="00A861D9"/>
    <w:rsid w:val="00A86BE7"/>
    <w:rsid w:val="00A91A8E"/>
    <w:rsid w:val="00A9296A"/>
    <w:rsid w:val="00A92D73"/>
    <w:rsid w:val="00A93530"/>
    <w:rsid w:val="00A943FF"/>
    <w:rsid w:val="00A94CE4"/>
    <w:rsid w:val="00A96D46"/>
    <w:rsid w:val="00AA0864"/>
    <w:rsid w:val="00AA372B"/>
    <w:rsid w:val="00AA4D22"/>
    <w:rsid w:val="00AA4D41"/>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E639D"/>
    <w:rsid w:val="00AF3DFA"/>
    <w:rsid w:val="00AF4357"/>
    <w:rsid w:val="00AF53CF"/>
    <w:rsid w:val="00AF5EE4"/>
    <w:rsid w:val="00AF62D1"/>
    <w:rsid w:val="00B00090"/>
    <w:rsid w:val="00B016B2"/>
    <w:rsid w:val="00B02BAC"/>
    <w:rsid w:val="00B04009"/>
    <w:rsid w:val="00B05C4A"/>
    <w:rsid w:val="00B06DD9"/>
    <w:rsid w:val="00B13224"/>
    <w:rsid w:val="00B13F32"/>
    <w:rsid w:val="00B14437"/>
    <w:rsid w:val="00B158BE"/>
    <w:rsid w:val="00B174B8"/>
    <w:rsid w:val="00B209B0"/>
    <w:rsid w:val="00B2271B"/>
    <w:rsid w:val="00B25544"/>
    <w:rsid w:val="00B255BA"/>
    <w:rsid w:val="00B3091D"/>
    <w:rsid w:val="00B31506"/>
    <w:rsid w:val="00B340AE"/>
    <w:rsid w:val="00B34F97"/>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67275"/>
    <w:rsid w:val="00B713F8"/>
    <w:rsid w:val="00B72194"/>
    <w:rsid w:val="00B72A0A"/>
    <w:rsid w:val="00B74654"/>
    <w:rsid w:val="00B74999"/>
    <w:rsid w:val="00B82816"/>
    <w:rsid w:val="00B83C5B"/>
    <w:rsid w:val="00B8588F"/>
    <w:rsid w:val="00B86C58"/>
    <w:rsid w:val="00B90EF7"/>
    <w:rsid w:val="00B91C9E"/>
    <w:rsid w:val="00B934D4"/>
    <w:rsid w:val="00B95500"/>
    <w:rsid w:val="00B96805"/>
    <w:rsid w:val="00BA67DA"/>
    <w:rsid w:val="00BA7B39"/>
    <w:rsid w:val="00BB1222"/>
    <w:rsid w:val="00BB1D0F"/>
    <w:rsid w:val="00BB2970"/>
    <w:rsid w:val="00BB33F6"/>
    <w:rsid w:val="00BB7DB1"/>
    <w:rsid w:val="00BC005B"/>
    <w:rsid w:val="00BC290B"/>
    <w:rsid w:val="00BC2E51"/>
    <w:rsid w:val="00BC42F7"/>
    <w:rsid w:val="00BC5F63"/>
    <w:rsid w:val="00BC6934"/>
    <w:rsid w:val="00BD020A"/>
    <w:rsid w:val="00BD0AB5"/>
    <w:rsid w:val="00BD1E2F"/>
    <w:rsid w:val="00BD4EE4"/>
    <w:rsid w:val="00BD5234"/>
    <w:rsid w:val="00BD5E5E"/>
    <w:rsid w:val="00BE183E"/>
    <w:rsid w:val="00BE5334"/>
    <w:rsid w:val="00BF10FD"/>
    <w:rsid w:val="00BF3947"/>
    <w:rsid w:val="00BF41EC"/>
    <w:rsid w:val="00BF4C9B"/>
    <w:rsid w:val="00BF4F04"/>
    <w:rsid w:val="00BF5875"/>
    <w:rsid w:val="00BF59BA"/>
    <w:rsid w:val="00C001B0"/>
    <w:rsid w:val="00C047A8"/>
    <w:rsid w:val="00C049E1"/>
    <w:rsid w:val="00C0755A"/>
    <w:rsid w:val="00C0785A"/>
    <w:rsid w:val="00C110EF"/>
    <w:rsid w:val="00C11231"/>
    <w:rsid w:val="00C11C43"/>
    <w:rsid w:val="00C12517"/>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4792E"/>
    <w:rsid w:val="00C50D5D"/>
    <w:rsid w:val="00C50F91"/>
    <w:rsid w:val="00C51F05"/>
    <w:rsid w:val="00C54FFF"/>
    <w:rsid w:val="00C55B7A"/>
    <w:rsid w:val="00C5640D"/>
    <w:rsid w:val="00C564A1"/>
    <w:rsid w:val="00C57ECA"/>
    <w:rsid w:val="00C60770"/>
    <w:rsid w:val="00C61D2F"/>
    <w:rsid w:val="00C648C0"/>
    <w:rsid w:val="00C66C68"/>
    <w:rsid w:val="00C66D7F"/>
    <w:rsid w:val="00C67871"/>
    <w:rsid w:val="00C7220C"/>
    <w:rsid w:val="00C72699"/>
    <w:rsid w:val="00C72E51"/>
    <w:rsid w:val="00C734C2"/>
    <w:rsid w:val="00C736D5"/>
    <w:rsid w:val="00C73CBB"/>
    <w:rsid w:val="00C759D1"/>
    <w:rsid w:val="00C75DAF"/>
    <w:rsid w:val="00C77D3F"/>
    <w:rsid w:val="00C80567"/>
    <w:rsid w:val="00C84422"/>
    <w:rsid w:val="00C84F1B"/>
    <w:rsid w:val="00C92950"/>
    <w:rsid w:val="00CA4BBD"/>
    <w:rsid w:val="00CA592C"/>
    <w:rsid w:val="00CA77DA"/>
    <w:rsid w:val="00CB355F"/>
    <w:rsid w:val="00CB35C5"/>
    <w:rsid w:val="00CB3A02"/>
    <w:rsid w:val="00CC177A"/>
    <w:rsid w:val="00CC1A0B"/>
    <w:rsid w:val="00CC23AB"/>
    <w:rsid w:val="00CC5737"/>
    <w:rsid w:val="00CC5BF4"/>
    <w:rsid w:val="00CD017A"/>
    <w:rsid w:val="00CD06B6"/>
    <w:rsid w:val="00CD1204"/>
    <w:rsid w:val="00CD297F"/>
    <w:rsid w:val="00CD2D59"/>
    <w:rsid w:val="00CD39BC"/>
    <w:rsid w:val="00CD3EBE"/>
    <w:rsid w:val="00CD4E4B"/>
    <w:rsid w:val="00CD79BF"/>
    <w:rsid w:val="00CD7E88"/>
    <w:rsid w:val="00CE58B0"/>
    <w:rsid w:val="00CE5FF5"/>
    <w:rsid w:val="00CE6F64"/>
    <w:rsid w:val="00CE7473"/>
    <w:rsid w:val="00CF049A"/>
    <w:rsid w:val="00CF09C8"/>
    <w:rsid w:val="00CF249D"/>
    <w:rsid w:val="00CF3B49"/>
    <w:rsid w:val="00CF4255"/>
    <w:rsid w:val="00CF6005"/>
    <w:rsid w:val="00D00751"/>
    <w:rsid w:val="00D00DEA"/>
    <w:rsid w:val="00D037F9"/>
    <w:rsid w:val="00D039FA"/>
    <w:rsid w:val="00D04F8B"/>
    <w:rsid w:val="00D05B6A"/>
    <w:rsid w:val="00D06DC4"/>
    <w:rsid w:val="00D119F7"/>
    <w:rsid w:val="00D14530"/>
    <w:rsid w:val="00D1500A"/>
    <w:rsid w:val="00D1564F"/>
    <w:rsid w:val="00D1747B"/>
    <w:rsid w:val="00D20123"/>
    <w:rsid w:val="00D20377"/>
    <w:rsid w:val="00D203DF"/>
    <w:rsid w:val="00D2048D"/>
    <w:rsid w:val="00D21429"/>
    <w:rsid w:val="00D21679"/>
    <w:rsid w:val="00D22FFD"/>
    <w:rsid w:val="00D23DDE"/>
    <w:rsid w:val="00D23F23"/>
    <w:rsid w:val="00D24394"/>
    <w:rsid w:val="00D314A7"/>
    <w:rsid w:val="00D32A56"/>
    <w:rsid w:val="00D33247"/>
    <w:rsid w:val="00D33D03"/>
    <w:rsid w:val="00D3626D"/>
    <w:rsid w:val="00D36B87"/>
    <w:rsid w:val="00D407AB"/>
    <w:rsid w:val="00D4093F"/>
    <w:rsid w:val="00D40EFE"/>
    <w:rsid w:val="00D426E5"/>
    <w:rsid w:val="00D43EDE"/>
    <w:rsid w:val="00D4500C"/>
    <w:rsid w:val="00D523ED"/>
    <w:rsid w:val="00D52E90"/>
    <w:rsid w:val="00D53678"/>
    <w:rsid w:val="00D54525"/>
    <w:rsid w:val="00D54D51"/>
    <w:rsid w:val="00D55605"/>
    <w:rsid w:val="00D56403"/>
    <w:rsid w:val="00D6038A"/>
    <w:rsid w:val="00D60AF8"/>
    <w:rsid w:val="00D610C5"/>
    <w:rsid w:val="00D614FB"/>
    <w:rsid w:val="00D617CF"/>
    <w:rsid w:val="00D63B94"/>
    <w:rsid w:val="00D6616A"/>
    <w:rsid w:val="00D66F94"/>
    <w:rsid w:val="00D706F5"/>
    <w:rsid w:val="00D714F5"/>
    <w:rsid w:val="00D76089"/>
    <w:rsid w:val="00D76E0D"/>
    <w:rsid w:val="00D7794C"/>
    <w:rsid w:val="00D8190E"/>
    <w:rsid w:val="00D83AEE"/>
    <w:rsid w:val="00D853A4"/>
    <w:rsid w:val="00D871F6"/>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C15DF"/>
    <w:rsid w:val="00DC1907"/>
    <w:rsid w:val="00DC20D5"/>
    <w:rsid w:val="00DC29D1"/>
    <w:rsid w:val="00DC2BBD"/>
    <w:rsid w:val="00DC6638"/>
    <w:rsid w:val="00DD0995"/>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3F7F"/>
    <w:rsid w:val="00E35941"/>
    <w:rsid w:val="00E364C6"/>
    <w:rsid w:val="00E41CB2"/>
    <w:rsid w:val="00E431A1"/>
    <w:rsid w:val="00E434B4"/>
    <w:rsid w:val="00E44F00"/>
    <w:rsid w:val="00E4750A"/>
    <w:rsid w:val="00E53781"/>
    <w:rsid w:val="00E5421D"/>
    <w:rsid w:val="00E57180"/>
    <w:rsid w:val="00E608F8"/>
    <w:rsid w:val="00E62244"/>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2067"/>
    <w:rsid w:val="00EF3CEC"/>
    <w:rsid w:val="00EF5AB4"/>
    <w:rsid w:val="00EF5D4D"/>
    <w:rsid w:val="00F01CE6"/>
    <w:rsid w:val="00F05939"/>
    <w:rsid w:val="00F075F6"/>
    <w:rsid w:val="00F17B86"/>
    <w:rsid w:val="00F21FCF"/>
    <w:rsid w:val="00F27A74"/>
    <w:rsid w:val="00F3149C"/>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5107"/>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098F"/>
    <w:rsid w:val="00F92DA9"/>
    <w:rsid w:val="00F93C54"/>
    <w:rsid w:val="00F951A0"/>
    <w:rsid w:val="00FA0789"/>
    <w:rsid w:val="00FA2242"/>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60AD"/>
    <w:rsid w:val="00FD7C3C"/>
    <w:rsid w:val="00FD7F82"/>
    <w:rsid w:val="00FE3846"/>
    <w:rsid w:val="00FE4E78"/>
    <w:rsid w:val="00FF28E9"/>
    <w:rsid w:val="00FF2CD4"/>
    <w:rsid w:val="00FF5797"/>
    <w:rsid w:val="00FF6A09"/>
    <w:rsid w:val="00FF6B8F"/>
    <w:rsid w:val="00FF7434"/>
    <w:rsid w:val="049A49D3"/>
    <w:rsid w:val="0E60787B"/>
    <w:rsid w:val="13934949"/>
    <w:rsid w:val="14C8B368"/>
    <w:rsid w:val="1AA57CE4"/>
    <w:rsid w:val="1F84CA03"/>
    <w:rsid w:val="23845545"/>
    <w:rsid w:val="24F1D1F6"/>
    <w:rsid w:val="3EB478DB"/>
    <w:rsid w:val="40E82369"/>
    <w:rsid w:val="410F6C25"/>
    <w:rsid w:val="41176CBD"/>
    <w:rsid w:val="4820553E"/>
    <w:rsid w:val="4B16B229"/>
    <w:rsid w:val="4BF0C104"/>
    <w:rsid w:val="4CB601AF"/>
    <w:rsid w:val="4FB79D0C"/>
    <w:rsid w:val="551126B9"/>
    <w:rsid w:val="569DE719"/>
    <w:rsid w:val="57A5673D"/>
    <w:rsid w:val="57D66E63"/>
    <w:rsid w:val="5B7B2041"/>
    <w:rsid w:val="5BB53481"/>
    <w:rsid w:val="6866D8CB"/>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7C838AA-0B16-4C5B-A5A9-59C6880F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8857796">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378867383">
      <w:bodyDiv w:val="1"/>
      <w:marLeft w:val="0"/>
      <w:marRight w:val="0"/>
      <w:marTop w:val="0"/>
      <w:marBottom w:val="0"/>
      <w:divBdr>
        <w:top w:val="none" w:sz="0" w:space="0" w:color="auto"/>
        <w:left w:val="none" w:sz="0" w:space="0" w:color="auto"/>
        <w:bottom w:val="none" w:sz="0" w:space="0" w:color="auto"/>
        <w:right w:val="none" w:sz="0" w:space="0" w:color="auto"/>
      </w:divBdr>
    </w:div>
    <w:div w:id="380325635">
      <w:bodyDiv w:val="1"/>
      <w:marLeft w:val="0"/>
      <w:marRight w:val="0"/>
      <w:marTop w:val="0"/>
      <w:marBottom w:val="0"/>
      <w:divBdr>
        <w:top w:val="none" w:sz="0" w:space="0" w:color="auto"/>
        <w:left w:val="none" w:sz="0" w:space="0" w:color="auto"/>
        <w:bottom w:val="none" w:sz="0" w:space="0" w:color="auto"/>
        <w:right w:val="none" w:sz="0" w:space="0" w:color="auto"/>
      </w:divBdr>
    </w:div>
    <w:div w:id="390811522">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43700948">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168132145">
      <w:bodyDiv w:val="1"/>
      <w:marLeft w:val="0"/>
      <w:marRight w:val="0"/>
      <w:marTop w:val="0"/>
      <w:marBottom w:val="0"/>
      <w:divBdr>
        <w:top w:val="none" w:sz="0" w:space="0" w:color="auto"/>
        <w:left w:val="none" w:sz="0" w:space="0" w:color="auto"/>
        <w:bottom w:val="none" w:sz="0" w:space="0" w:color="auto"/>
        <w:right w:val="none" w:sz="0" w:space="0" w:color="auto"/>
      </w:divBdr>
    </w:div>
    <w:div w:id="1199663981">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832477393">
      <w:bodyDiv w:val="1"/>
      <w:marLeft w:val="0"/>
      <w:marRight w:val="0"/>
      <w:marTop w:val="0"/>
      <w:marBottom w:val="0"/>
      <w:divBdr>
        <w:top w:val="none" w:sz="0" w:space="0" w:color="auto"/>
        <w:left w:val="none" w:sz="0" w:space="0" w:color="auto"/>
        <w:bottom w:val="none" w:sz="0" w:space="0" w:color="auto"/>
        <w:right w:val="none" w:sz="0" w:space="0" w:color="auto"/>
      </w:divBdr>
    </w:div>
    <w:div w:id="1839728167">
      <w:bodyDiv w:val="1"/>
      <w:marLeft w:val="0"/>
      <w:marRight w:val="0"/>
      <w:marTop w:val="0"/>
      <w:marBottom w:val="0"/>
      <w:divBdr>
        <w:top w:val="none" w:sz="0" w:space="0" w:color="auto"/>
        <w:left w:val="none" w:sz="0" w:space="0" w:color="auto"/>
        <w:bottom w:val="none" w:sz="0" w:space="0" w:color="auto"/>
        <w:right w:val="none" w:sz="0" w:space="0" w:color="auto"/>
      </w:divBdr>
    </w:div>
    <w:div w:id="1899515723">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CBCCE057-99AD-4211-A569-686C176EF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0</TotalTime>
  <Pages>6</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subject/>
  <dc:creator>Guidance</dc:creator>
  <cp:keywords/>
  <cp:lastModifiedBy>Lizzie Timmins (ESO)</cp:lastModifiedBy>
  <cp:revision>2</cp:revision>
  <cp:lastPrinted>2023-07-03T17:46:00Z</cp:lastPrinted>
  <dcterms:created xsi:type="dcterms:W3CDTF">2023-08-17T09:43:00Z</dcterms:created>
  <dcterms:modified xsi:type="dcterms:W3CDTF">2023-08-17T09:43:00Z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ies>
</file>