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4C5B" w14:textId="57CB68C0" w:rsidR="00C84F56" w:rsidRDefault="00AB0340">
      <w:pPr>
        <w:spacing w:after="190" w:line="259" w:lineRule="auto"/>
        <w:ind w:left="2879" w:right="0" w:firstLine="0"/>
        <w:jc w:val="left"/>
      </w:pPr>
      <w:r w:rsidRPr="00D335F9"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allowOverlap="1" wp14:anchorId="662DD41E" wp14:editId="072F6821">
            <wp:simplePos x="0" y="0"/>
            <wp:positionH relativeFrom="column">
              <wp:posOffset>4257675</wp:posOffset>
            </wp:positionH>
            <wp:positionV relativeFrom="paragraph">
              <wp:posOffset>-514985</wp:posOffset>
            </wp:positionV>
            <wp:extent cx="2052000" cy="306000"/>
            <wp:effectExtent l="0" t="0" r="5715" b="0"/>
            <wp:wrapNone/>
            <wp:docPr id="65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DC0E0B6B-9082-4BDB-A555-BA6DEB512D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DC0E0B6B-9082-4BDB-A555-BA6DEB512D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ins w:id="0" w:author="Antony Johnson" w:date="2023-07-24T16:53:00Z">
        <w:del w:id="1" w:author="Kwaku Nti (ESO)" w:date="2023-08-08T07:49:00Z">
          <w:r w:rsidDel="002A2419">
            <w:delText>F</w:delText>
          </w:r>
        </w:del>
      </w:ins>
    </w:p>
    <w:p w14:paraId="4850095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41821C2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377DDE34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72C23DEA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20CE2FB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21098D7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06851674" w14:textId="77777777" w:rsidR="00C84F56" w:rsidRDefault="00137C2E">
      <w:pPr>
        <w:spacing w:after="0" w:line="259" w:lineRule="auto"/>
        <w:ind w:left="10" w:right="39"/>
        <w:jc w:val="right"/>
      </w:pPr>
      <w:r>
        <w:rPr>
          <w:b/>
          <w:sz w:val="45"/>
        </w:rPr>
        <w:t xml:space="preserve">CONTROL TELEPHONY  </w:t>
      </w:r>
    </w:p>
    <w:p w14:paraId="3ABB1C29" w14:textId="77777777" w:rsidR="00C84F56" w:rsidRDefault="00137C2E">
      <w:pPr>
        <w:spacing w:after="0" w:line="259" w:lineRule="auto"/>
        <w:ind w:left="10" w:right="39"/>
        <w:jc w:val="right"/>
      </w:pPr>
      <w:r>
        <w:rPr>
          <w:b/>
          <w:sz w:val="45"/>
        </w:rPr>
        <w:t xml:space="preserve">ELECTRICAL STANDARD </w:t>
      </w:r>
    </w:p>
    <w:p w14:paraId="37341754" w14:textId="77777777" w:rsidR="00C84F56" w:rsidRDefault="00C84F56">
      <w:pPr>
        <w:spacing w:after="0" w:line="259" w:lineRule="auto"/>
        <w:ind w:left="0" w:right="0" w:firstLine="0"/>
        <w:jc w:val="left"/>
      </w:pPr>
    </w:p>
    <w:p w14:paraId="646FC176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2E5DC4CE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5E53CCC1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4FE2F19D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505BE448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70518C9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038BBFBF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2347C71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13ADD337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0E8CA34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6AA41124" w14:textId="77777777" w:rsidR="00EB70A0" w:rsidRDefault="00EB70A0" w:rsidP="00EB70A0">
      <w:pPr>
        <w:ind w:hanging="708"/>
        <w:rPr>
          <w:b/>
          <w:bCs/>
          <w:sz w:val="24"/>
          <w:szCs w:val="24"/>
        </w:rPr>
      </w:pPr>
      <w:r w:rsidRPr="07443928">
        <w:rPr>
          <w:highlight w:val="green"/>
        </w:rPr>
        <w:t>Text taken from GC0148 when submitted to Ofgem in October 2022</w:t>
      </w:r>
    </w:p>
    <w:p w14:paraId="445F7F8E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1EAD31FF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7563BB15" w14:textId="30CF29F2" w:rsidR="00C84F56" w:rsidRPr="00044080" w:rsidRDefault="00CE34D0">
      <w:pPr>
        <w:spacing w:after="3" w:line="259" w:lineRule="auto"/>
        <w:ind w:left="-5" w:right="0"/>
        <w:jc w:val="left"/>
        <w:rPr>
          <w:sz w:val="26"/>
        </w:rPr>
      </w:pPr>
      <w:r>
        <w:rPr>
          <w:sz w:val="26"/>
        </w:rPr>
        <w:t xml:space="preserve">Draft </w:t>
      </w:r>
      <w:r w:rsidR="00137C2E">
        <w:rPr>
          <w:sz w:val="26"/>
        </w:rPr>
        <w:t xml:space="preserve">Issue </w:t>
      </w:r>
      <w:ins w:id="2" w:author="Antony Johnson [2]" w:date="2022-11-20T15:50:00Z">
        <w:r w:rsidR="00044080">
          <w:rPr>
            <w:sz w:val="26"/>
          </w:rPr>
          <w:t>3</w:t>
        </w:r>
      </w:ins>
      <w:del w:id="3" w:author="Antony Johnson [2]" w:date="2022-11-20T15:50:00Z">
        <w:r w:rsidDel="00044080">
          <w:rPr>
            <w:sz w:val="26"/>
          </w:rPr>
          <w:delText>2</w:delText>
        </w:r>
      </w:del>
      <w:r w:rsidR="00137C2E">
        <w:rPr>
          <w:sz w:val="26"/>
        </w:rPr>
        <w:t xml:space="preserve">.0 </w:t>
      </w:r>
    </w:p>
    <w:p w14:paraId="0E0CFE5B" w14:textId="77777777" w:rsidR="00FB1189" w:rsidRDefault="00FB1189" w:rsidP="00E918A8">
      <w:pPr>
        <w:spacing w:after="3" w:line="259" w:lineRule="auto"/>
        <w:ind w:left="0" w:right="0" w:firstLine="0"/>
        <w:jc w:val="left"/>
      </w:pPr>
    </w:p>
    <w:p w14:paraId="2386A7ED" w14:textId="489CC8FA" w:rsidR="00C84F56" w:rsidRDefault="008F2DF3">
      <w:pPr>
        <w:spacing w:after="3" w:line="259" w:lineRule="auto"/>
        <w:ind w:left="-5" w:right="0"/>
        <w:jc w:val="left"/>
      </w:pPr>
      <w:ins w:id="4" w:author="Antony Johnson (ESO)" w:date="2023-08-03T15:26:00Z">
        <w:r>
          <w:rPr>
            <w:sz w:val="26"/>
          </w:rPr>
          <w:t>August</w:t>
        </w:r>
      </w:ins>
      <w:ins w:id="5" w:author="Antony Johnson" w:date="2023-03-01T11:41:00Z">
        <w:del w:id="6" w:author="Antony Johnson (ESO)" w:date="2023-08-03T15:26:00Z">
          <w:r w:rsidR="00436A89" w:rsidDel="008F2DF3">
            <w:rPr>
              <w:sz w:val="26"/>
            </w:rPr>
            <w:delText>March</w:delText>
          </w:r>
        </w:del>
      </w:ins>
      <w:ins w:id="7" w:author="Johnson (ESO), Antony" w:date="2023-01-26T08:58:00Z">
        <w:del w:id="8" w:author="Antony Johnson" w:date="2023-03-01T11:41:00Z">
          <w:r w:rsidR="00864C17" w:rsidDel="00436A89">
            <w:rPr>
              <w:sz w:val="26"/>
            </w:rPr>
            <w:delText>January</w:delText>
          </w:r>
        </w:del>
      </w:ins>
      <w:ins w:id="9" w:author="Antony Johnson [2]" w:date="2022-11-20T15:50:00Z">
        <w:del w:id="10" w:author="Johnson (ESO), Antony" w:date="2023-01-26T08:58:00Z">
          <w:r w:rsidR="00044080" w:rsidDel="00864C17">
            <w:rPr>
              <w:sz w:val="26"/>
            </w:rPr>
            <w:delText>November</w:delText>
          </w:r>
        </w:del>
      </w:ins>
      <w:del w:id="11" w:author="Antony Johnson [2]" w:date="2022-11-20T15:50:00Z">
        <w:r w:rsidR="008E2D5D" w:rsidDel="00044080">
          <w:rPr>
            <w:sz w:val="26"/>
          </w:rPr>
          <w:delText>June</w:delText>
        </w:r>
      </w:del>
      <w:r w:rsidR="00E918A8">
        <w:rPr>
          <w:sz w:val="26"/>
        </w:rPr>
        <w:t xml:space="preserve"> 202</w:t>
      </w:r>
      <w:ins w:id="12" w:author="Johnson (ESO), Antony" w:date="2023-01-26T08:58:00Z">
        <w:r w:rsidR="00864C17">
          <w:rPr>
            <w:sz w:val="26"/>
          </w:rPr>
          <w:t>3</w:t>
        </w:r>
      </w:ins>
      <w:del w:id="13" w:author="Johnson (ESO), Antony" w:date="2023-01-26T08:58:00Z">
        <w:r w:rsidR="00E918A8" w:rsidDel="00864C17">
          <w:rPr>
            <w:sz w:val="26"/>
          </w:rPr>
          <w:delText>2</w:delText>
        </w:r>
      </w:del>
    </w:p>
    <w:p w14:paraId="7FE4F1C8" w14:textId="77777777" w:rsidR="00E21D15" w:rsidRDefault="00137C2E">
      <w:pPr>
        <w:spacing w:after="0" w:line="259" w:lineRule="auto"/>
        <w:ind w:left="359" w:right="0" w:firstLine="0"/>
        <w:jc w:val="left"/>
        <w:rPr>
          <w:b/>
        </w:rPr>
      </w:pPr>
      <w:r>
        <w:rPr>
          <w:b/>
        </w:rPr>
        <w:t xml:space="preserve"> </w:t>
      </w:r>
    </w:p>
    <w:p w14:paraId="581C57B4" w14:textId="77777777" w:rsidR="009964CE" w:rsidRDefault="009964CE">
      <w:pPr>
        <w:spacing w:after="160" w:line="259" w:lineRule="auto"/>
        <w:ind w:left="0" w:right="0" w:firstLine="0"/>
        <w:jc w:val="left"/>
        <w:rPr>
          <w:ins w:id="14" w:author="Antony Johnson" w:date="2023-03-01T12:16:00Z"/>
          <w:b/>
        </w:rPr>
      </w:pPr>
    </w:p>
    <w:p w14:paraId="33AFF75E" w14:textId="3006D5C6" w:rsidR="009964CE" w:rsidRDefault="009964CE">
      <w:pPr>
        <w:spacing w:after="160" w:line="259" w:lineRule="auto"/>
        <w:ind w:left="0" w:right="0" w:firstLine="0"/>
        <w:jc w:val="left"/>
        <w:rPr>
          <w:ins w:id="15" w:author="Antony Johnson" w:date="2023-03-01T12:16:00Z"/>
          <w:b/>
        </w:rPr>
      </w:pPr>
      <w:ins w:id="16" w:author="Antony Johnson" w:date="2023-03-01T12:16:00Z">
        <w:r>
          <w:rPr>
            <w:b/>
          </w:rPr>
          <w:t xml:space="preserve">Version Control </w:t>
        </w:r>
      </w:ins>
    </w:p>
    <w:tbl>
      <w:tblPr>
        <w:tblStyle w:val="NationalGrid"/>
        <w:tblW w:w="9923" w:type="dxa"/>
        <w:tblLook w:val="04A0" w:firstRow="1" w:lastRow="0" w:firstColumn="1" w:lastColumn="0" w:noHBand="0" w:noVBand="1"/>
      </w:tblPr>
      <w:tblGrid>
        <w:gridCol w:w="1053"/>
        <w:gridCol w:w="1704"/>
        <w:gridCol w:w="1134"/>
        <w:gridCol w:w="6032"/>
      </w:tblGrid>
      <w:tr w:rsidR="005B1D4F" w14:paraId="067A0E1B" w14:textId="77777777" w:rsidTr="004A2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ins w:id="17" w:author="Antony Johnson" w:date="2023-03-01T12:16:00Z"/>
        </w:trPr>
        <w:tc>
          <w:tcPr>
            <w:tcW w:w="1085" w:type="dxa"/>
          </w:tcPr>
          <w:p w14:paraId="525D7187" w14:textId="77777777" w:rsidR="009964CE" w:rsidRPr="0022494E" w:rsidRDefault="009964CE" w:rsidP="005A51DC">
            <w:pPr>
              <w:pStyle w:val="BodyText"/>
              <w:rPr>
                <w:ins w:id="18" w:author="Antony Johnson" w:date="2023-03-01T12:16:00Z"/>
              </w:rPr>
            </w:pPr>
            <w:ins w:id="19" w:author="Antony Johnson" w:date="2023-03-01T12:16:00Z">
              <w:r w:rsidRPr="0022494E">
                <w:t>Version</w:t>
              </w:r>
            </w:ins>
          </w:p>
        </w:tc>
        <w:tc>
          <w:tcPr>
            <w:tcW w:w="916" w:type="dxa"/>
          </w:tcPr>
          <w:p w14:paraId="65D9196A" w14:textId="77777777" w:rsidR="009964CE" w:rsidRPr="0022494E" w:rsidRDefault="009964CE" w:rsidP="005A51DC">
            <w:pPr>
              <w:pStyle w:val="BodyText"/>
              <w:rPr>
                <w:ins w:id="20" w:author="Antony Johnson" w:date="2023-03-01T12:16:00Z"/>
              </w:rPr>
            </w:pPr>
            <w:ins w:id="21" w:author="Antony Johnson" w:date="2023-03-01T12:16:00Z">
              <w:r w:rsidRPr="0022494E">
                <w:t>Date</w:t>
              </w:r>
            </w:ins>
          </w:p>
        </w:tc>
        <w:tc>
          <w:tcPr>
            <w:tcW w:w="1147" w:type="dxa"/>
          </w:tcPr>
          <w:p w14:paraId="54B0DB63" w14:textId="77777777" w:rsidR="009964CE" w:rsidRPr="0022494E" w:rsidRDefault="009964CE" w:rsidP="005A51DC">
            <w:pPr>
              <w:pStyle w:val="BodyText"/>
              <w:rPr>
                <w:ins w:id="22" w:author="Antony Johnson" w:date="2023-03-01T12:16:00Z"/>
              </w:rPr>
            </w:pPr>
            <w:ins w:id="23" w:author="Antony Johnson" w:date="2023-03-01T12:16:00Z">
              <w:r w:rsidRPr="0022494E">
                <w:t>Author</w:t>
              </w:r>
            </w:ins>
          </w:p>
        </w:tc>
        <w:tc>
          <w:tcPr>
            <w:tcW w:w="6775" w:type="dxa"/>
          </w:tcPr>
          <w:p w14:paraId="1FDD43AD" w14:textId="77777777" w:rsidR="009964CE" w:rsidRPr="0022494E" w:rsidRDefault="009964CE" w:rsidP="005A51DC">
            <w:pPr>
              <w:pStyle w:val="BodyText"/>
              <w:rPr>
                <w:ins w:id="24" w:author="Antony Johnson" w:date="2023-03-01T12:16:00Z"/>
              </w:rPr>
            </w:pPr>
            <w:ins w:id="25" w:author="Antony Johnson" w:date="2023-03-01T12:16:00Z">
              <w:r w:rsidRPr="0022494E">
                <w:t xml:space="preserve">Rationale </w:t>
              </w:r>
            </w:ins>
          </w:p>
        </w:tc>
      </w:tr>
      <w:tr w:rsidR="009964CE" w14:paraId="14C05468" w14:textId="77777777" w:rsidTr="004A2CCF">
        <w:trPr>
          <w:ins w:id="26" w:author="Antony Johnson" w:date="2023-03-01T12:16:00Z"/>
        </w:trPr>
        <w:tc>
          <w:tcPr>
            <w:tcW w:w="1085" w:type="dxa"/>
          </w:tcPr>
          <w:p w14:paraId="137BD583" w14:textId="77777777" w:rsidR="009964CE" w:rsidRPr="0022494E" w:rsidRDefault="009964CE" w:rsidP="005A51DC">
            <w:pPr>
              <w:pStyle w:val="BodyText"/>
              <w:rPr>
                <w:ins w:id="27" w:author="Antony Johnson" w:date="2023-03-01T12:16:00Z"/>
              </w:rPr>
            </w:pPr>
            <w:ins w:id="28" w:author="Antony Johnson" w:date="2023-03-01T12:16:00Z">
              <w:r w:rsidRPr="0022494E">
                <w:t>Issue 1</w:t>
              </w:r>
            </w:ins>
          </w:p>
        </w:tc>
        <w:tc>
          <w:tcPr>
            <w:tcW w:w="916" w:type="dxa"/>
          </w:tcPr>
          <w:p w14:paraId="10BAC2CE" w14:textId="75EB76D5" w:rsidR="009964CE" w:rsidRPr="0022494E" w:rsidRDefault="003A3E33" w:rsidP="005A51DC">
            <w:pPr>
              <w:pStyle w:val="BodyText"/>
              <w:rPr>
                <w:ins w:id="29" w:author="Antony Johnson" w:date="2023-03-01T12:16:00Z"/>
              </w:rPr>
            </w:pPr>
            <w:ins w:id="30" w:author="Antony Johnson" w:date="2023-03-01T12:18:00Z">
              <w:r>
                <w:t>17 September</w:t>
              </w:r>
            </w:ins>
            <w:ins w:id="31" w:author="Antony Johnson" w:date="2023-03-01T12:16:00Z">
              <w:r w:rsidR="009964CE" w:rsidRPr="0022494E">
                <w:t xml:space="preserve"> 20</w:t>
              </w:r>
            </w:ins>
            <w:ins w:id="32" w:author="Antony Johnson" w:date="2023-03-01T12:18:00Z">
              <w:r w:rsidR="00626DA9">
                <w:t>07</w:t>
              </w:r>
            </w:ins>
          </w:p>
        </w:tc>
        <w:tc>
          <w:tcPr>
            <w:tcW w:w="1147" w:type="dxa"/>
          </w:tcPr>
          <w:p w14:paraId="67D025DC" w14:textId="717BB546" w:rsidR="009964CE" w:rsidRPr="0022494E" w:rsidRDefault="009964CE" w:rsidP="005A51DC">
            <w:pPr>
              <w:pStyle w:val="BodyText"/>
              <w:rPr>
                <w:ins w:id="33" w:author="Antony Johnson" w:date="2023-03-01T12:16:00Z"/>
              </w:rPr>
            </w:pPr>
            <w:ins w:id="34" w:author="Antony Johnson" w:date="2023-03-01T12:16:00Z">
              <w:r>
                <w:t>The Company</w:t>
              </w:r>
            </w:ins>
          </w:p>
        </w:tc>
        <w:tc>
          <w:tcPr>
            <w:tcW w:w="6775" w:type="dxa"/>
          </w:tcPr>
          <w:p w14:paraId="37495EA3" w14:textId="0A751494" w:rsidR="009964CE" w:rsidRPr="0022494E" w:rsidRDefault="00E153BA" w:rsidP="005A51DC">
            <w:pPr>
              <w:pStyle w:val="BodyText"/>
              <w:rPr>
                <w:ins w:id="35" w:author="Antony Johnson" w:date="2023-03-01T12:16:00Z"/>
              </w:rPr>
            </w:pPr>
            <w:ins w:id="36" w:author="Antony Johnson" w:date="2023-03-01T12:17:00Z">
              <w:r>
                <w:t>Base Docu</w:t>
              </w:r>
            </w:ins>
            <w:ins w:id="37" w:author="Antony Johnson" w:date="2023-03-01T12:18:00Z">
              <w:r w:rsidR="00626DA9">
                <w:t>ment</w:t>
              </w:r>
            </w:ins>
          </w:p>
        </w:tc>
      </w:tr>
      <w:tr w:rsidR="009964CE" w14:paraId="05AF36C0" w14:textId="77777777" w:rsidTr="004A2CCF">
        <w:trPr>
          <w:ins w:id="38" w:author="Antony Johnson" w:date="2023-03-01T12:16:00Z"/>
        </w:trPr>
        <w:tc>
          <w:tcPr>
            <w:tcW w:w="1085" w:type="dxa"/>
          </w:tcPr>
          <w:p w14:paraId="3172CE4F" w14:textId="77777777" w:rsidR="009964CE" w:rsidRPr="0022494E" w:rsidRDefault="009964CE" w:rsidP="005A51DC">
            <w:pPr>
              <w:pStyle w:val="BodyText"/>
              <w:rPr>
                <w:ins w:id="39" w:author="Antony Johnson" w:date="2023-03-01T12:16:00Z"/>
              </w:rPr>
            </w:pPr>
            <w:ins w:id="40" w:author="Antony Johnson" w:date="2023-03-01T12:16:00Z">
              <w:r w:rsidRPr="0022494E">
                <w:t>Issue 2</w:t>
              </w:r>
            </w:ins>
          </w:p>
        </w:tc>
        <w:tc>
          <w:tcPr>
            <w:tcW w:w="916" w:type="dxa"/>
          </w:tcPr>
          <w:p w14:paraId="1C616CD7" w14:textId="088F5436" w:rsidR="009964CE" w:rsidRPr="0022494E" w:rsidRDefault="0008716D" w:rsidP="005A51DC">
            <w:pPr>
              <w:pStyle w:val="BodyText"/>
              <w:rPr>
                <w:ins w:id="41" w:author="Antony Johnson" w:date="2023-03-01T12:16:00Z"/>
              </w:rPr>
            </w:pPr>
            <w:ins w:id="42" w:author="Johnson (ESO), Antony" w:date="2023-04-05T16:14:00Z">
              <w:r>
                <w:t>A</w:t>
              </w:r>
            </w:ins>
            <w:ins w:id="43" w:author="Antony Johnson (ESO)" w:date="2023-08-03T15:26:00Z">
              <w:r w:rsidR="003B040C">
                <w:t>ugust</w:t>
              </w:r>
            </w:ins>
            <w:ins w:id="44" w:author="Johnson (ESO), Antony" w:date="2023-04-05T16:14:00Z">
              <w:del w:id="45" w:author="Antony Johnson (ESO)" w:date="2023-08-03T15:26:00Z">
                <w:r w:rsidDel="003B040C">
                  <w:delText>pril</w:delText>
                </w:r>
              </w:del>
            </w:ins>
            <w:ins w:id="46" w:author="Antony Johnson" w:date="2023-03-01T12:16:00Z">
              <w:del w:id="47" w:author="Johnson (ESO), Antony" w:date="2023-04-05T16:14:00Z">
                <w:r w:rsidR="009964CE" w:rsidRPr="0022494E" w:rsidDel="0008716D">
                  <w:delText>M</w:delText>
                </w:r>
              </w:del>
            </w:ins>
            <w:ins w:id="48" w:author="Antony Johnson" w:date="2023-03-01T12:18:00Z">
              <w:del w:id="49" w:author="Johnson (ESO), Antony" w:date="2023-04-05T16:14:00Z">
                <w:r w:rsidR="00626DA9" w:rsidDel="0008716D">
                  <w:delText>arch</w:delText>
                </w:r>
              </w:del>
            </w:ins>
            <w:ins w:id="50" w:author="Antony Johnson" w:date="2023-03-01T12:16:00Z">
              <w:r w:rsidR="009964CE">
                <w:t xml:space="preserve"> </w:t>
              </w:r>
              <w:r w:rsidR="009964CE" w:rsidRPr="0022494E">
                <w:t>202</w:t>
              </w:r>
            </w:ins>
            <w:ins w:id="51" w:author="Antony Johnson" w:date="2023-03-01T12:18:00Z">
              <w:r w:rsidR="00626DA9">
                <w:t>3</w:t>
              </w:r>
            </w:ins>
          </w:p>
        </w:tc>
        <w:tc>
          <w:tcPr>
            <w:tcW w:w="1147" w:type="dxa"/>
          </w:tcPr>
          <w:p w14:paraId="60993A29" w14:textId="7BAE86F1" w:rsidR="009964CE" w:rsidRPr="0022494E" w:rsidRDefault="009964CE" w:rsidP="005A51DC">
            <w:pPr>
              <w:pStyle w:val="BodyText"/>
              <w:rPr>
                <w:ins w:id="52" w:author="Antony Johnson" w:date="2023-03-01T12:16:00Z"/>
              </w:rPr>
            </w:pPr>
            <w:ins w:id="53" w:author="Antony Johnson" w:date="2023-03-01T12:16:00Z">
              <w:r>
                <w:t>The Company</w:t>
              </w:r>
              <w:r w:rsidRPr="0022494E">
                <w:t xml:space="preserve"> </w:t>
              </w:r>
            </w:ins>
          </w:p>
        </w:tc>
        <w:tc>
          <w:tcPr>
            <w:tcW w:w="6775" w:type="dxa"/>
          </w:tcPr>
          <w:p w14:paraId="715930BA" w14:textId="347DFCED" w:rsidR="009964CE" w:rsidRPr="006B5BB3" w:rsidRDefault="00626DA9" w:rsidP="005A51DC">
            <w:pPr>
              <w:pStyle w:val="BodyText"/>
              <w:jc w:val="both"/>
              <w:rPr>
                <w:ins w:id="54" w:author="Antony Johnson" w:date="2023-03-01T12:16:00Z"/>
                <w:rFonts w:cs="Arial"/>
                <w:shd w:val="clear" w:color="auto" w:fill="FFFFFF"/>
              </w:rPr>
            </w:pPr>
            <w:ins w:id="55" w:author="Antony Johnson" w:date="2023-03-01T12:19:00Z">
              <w:r>
                <w:rPr>
                  <w:shd w:val="clear" w:color="auto" w:fill="FFFFFF"/>
                </w:rPr>
                <w:t>Updated to include requirements from implementation of the EU Emergency and Restoration Code through Grid Code Modification GC0148 and the implementation of the Electri</w:t>
              </w:r>
            </w:ins>
            <w:ins w:id="56" w:author="Antony Johnson" w:date="2023-03-01T12:20:00Z">
              <w:r>
                <w:rPr>
                  <w:shd w:val="clear" w:color="auto" w:fill="FFFFFF"/>
                </w:rPr>
                <w:t xml:space="preserve">city System Restoration Standard through </w:t>
              </w:r>
            </w:ins>
            <w:ins w:id="57" w:author="Antony Johnson" w:date="2023-03-01T12:34:00Z">
              <w:r w:rsidR="005B1D4F">
                <w:rPr>
                  <w:shd w:val="clear" w:color="auto" w:fill="FFFFFF"/>
                </w:rPr>
                <w:t xml:space="preserve">Grid Code Modification </w:t>
              </w:r>
            </w:ins>
            <w:ins w:id="58" w:author="Antony Johnson" w:date="2023-03-01T12:28:00Z">
              <w:r w:rsidR="004A2CCF">
                <w:rPr>
                  <w:shd w:val="clear" w:color="auto" w:fill="FFFFFF"/>
                </w:rPr>
                <w:t>GC0156</w:t>
              </w:r>
            </w:ins>
          </w:p>
        </w:tc>
      </w:tr>
      <w:tr w:rsidR="009964CE" w14:paraId="6F07C3ED" w14:textId="77777777" w:rsidTr="004A2CCF">
        <w:trPr>
          <w:ins w:id="59" w:author="Antony Johnson" w:date="2023-03-01T12:16:00Z"/>
        </w:trPr>
        <w:tc>
          <w:tcPr>
            <w:tcW w:w="1085" w:type="dxa"/>
          </w:tcPr>
          <w:p w14:paraId="2DD41BDF" w14:textId="4786B067" w:rsidR="009964CE" w:rsidRPr="0022494E" w:rsidRDefault="009964CE" w:rsidP="005A51DC">
            <w:pPr>
              <w:pStyle w:val="BodyText"/>
              <w:rPr>
                <w:ins w:id="60" w:author="Antony Johnson" w:date="2023-03-01T12:16:00Z"/>
              </w:rPr>
            </w:pPr>
          </w:p>
        </w:tc>
        <w:tc>
          <w:tcPr>
            <w:tcW w:w="916" w:type="dxa"/>
          </w:tcPr>
          <w:p w14:paraId="3D3E15B9" w14:textId="6701B4EC" w:rsidR="009964CE" w:rsidRPr="0022494E" w:rsidRDefault="009964CE" w:rsidP="005A51DC">
            <w:pPr>
              <w:pStyle w:val="BodyText"/>
              <w:rPr>
                <w:ins w:id="61" w:author="Antony Johnson" w:date="2023-03-01T12:16:00Z"/>
              </w:rPr>
            </w:pPr>
          </w:p>
        </w:tc>
        <w:tc>
          <w:tcPr>
            <w:tcW w:w="1147" w:type="dxa"/>
          </w:tcPr>
          <w:p w14:paraId="11D440A3" w14:textId="2A63A9E6" w:rsidR="009964CE" w:rsidRPr="0022494E" w:rsidRDefault="009964CE" w:rsidP="005A51DC">
            <w:pPr>
              <w:pStyle w:val="BodyText"/>
              <w:rPr>
                <w:ins w:id="62" w:author="Antony Johnson" w:date="2023-03-01T12:16:00Z"/>
              </w:rPr>
            </w:pPr>
          </w:p>
        </w:tc>
        <w:tc>
          <w:tcPr>
            <w:tcW w:w="6775" w:type="dxa"/>
          </w:tcPr>
          <w:p w14:paraId="16C06C4F" w14:textId="101EB2E1" w:rsidR="009964CE" w:rsidRPr="0022494E" w:rsidRDefault="009964CE" w:rsidP="005A51DC">
            <w:pPr>
              <w:pStyle w:val="BodyText"/>
              <w:jc w:val="both"/>
              <w:rPr>
                <w:ins w:id="63" w:author="Antony Johnson" w:date="2023-03-01T12:16:00Z"/>
              </w:rPr>
            </w:pPr>
          </w:p>
        </w:tc>
      </w:tr>
    </w:tbl>
    <w:p w14:paraId="0D1C78D3" w14:textId="769F4B65" w:rsidR="00E21D15" w:rsidRDefault="00E21D15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14:paraId="1853F12D" w14:textId="77777777" w:rsidR="00C84F56" w:rsidRDefault="00C84F56">
      <w:pPr>
        <w:spacing w:after="0" w:line="259" w:lineRule="auto"/>
        <w:ind w:left="359" w:right="0" w:firstLine="0"/>
        <w:jc w:val="left"/>
      </w:pPr>
    </w:p>
    <w:p w14:paraId="6757F980" w14:textId="77777777" w:rsidR="00C90B03" w:rsidRDefault="00C90B03" w:rsidP="00E918A8">
      <w:pPr>
        <w:pStyle w:val="Heading1"/>
        <w:numPr>
          <w:ilvl w:val="0"/>
          <w:numId w:val="2"/>
        </w:numPr>
        <w:rPr>
          <w:u w:val="none"/>
        </w:rPr>
      </w:pPr>
      <w:r>
        <w:rPr>
          <w:u w:val="none"/>
        </w:rPr>
        <w:t>Purpo</w:t>
      </w:r>
      <w:r w:rsidR="002C735A">
        <w:rPr>
          <w:u w:val="none"/>
        </w:rPr>
        <w:t>se</w:t>
      </w:r>
    </w:p>
    <w:p w14:paraId="350B9F82" w14:textId="77777777" w:rsidR="00483B14" w:rsidRPr="00483B14" w:rsidRDefault="00483B14" w:rsidP="00483B14"/>
    <w:p w14:paraId="53442683" w14:textId="135927C4" w:rsidR="00AF50E0" w:rsidRDefault="002C735A" w:rsidP="00F155D3">
      <w:pPr>
        <w:pStyle w:val="Heading1"/>
        <w:ind w:left="709" w:hanging="365"/>
        <w:jc w:val="both"/>
        <w:rPr>
          <w:ins w:id="64" w:author="Antony Johnson [2]" w:date="2022-11-20T16:55:00Z"/>
          <w:b w:val="0"/>
          <w:u w:val="none"/>
        </w:rPr>
      </w:pPr>
      <w:r>
        <w:rPr>
          <w:u w:val="none"/>
        </w:rPr>
        <w:tab/>
      </w:r>
      <w:r w:rsidRPr="002979CD">
        <w:rPr>
          <w:b w:val="0"/>
          <w:highlight w:val="green"/>
          <w:u w:val="none"/>
        </w:rPr>
        <w:t xml:space="preserve">The purpose of this document is to define the </w:t>
      </w:r>
      <w:r w:rsidRPr="002979CD">
        <w:rPr>
          <w:highlight w:val="green"/>
          <w:u w:val="none"/>
        </w:rPr>
        <w:t xml:space="preserve">Control </w:t>
      </w:r>
      <w:r w:rsidR="00D911FC" w:rsidRPr="002979CD">
        <w:rPr>
          <w:highlight w:val="green"/>
          <w:u w:val="none"/>
        </w:rPr>
        <w:t>Tel</w:t>
      </w:r>
      <w:r w:rsidR="00852033" w:rsidRPr="002979CD">
        <w:rPr>
          <w:highlight w:val="green"/>
          <w:u w:val="none"/>
        </w:rPr>
        <w:t>ephony</w:t>
      </w:r>
      <w:r w:rsidR="00852033" w:rsidRPr="002979CD">
        <w:rPr>
          <w:b w:val="0"/>
          <w:highlight w:val="green"/>
          <w:u w:val="none"/>
        </w:rPr>
        <w:t xml:space="preserve"> requirements between </w:t>
      </w:r>
      <w:r w:rsidR="00852033" w:rsidRPr="002979CD">
        <w:rPr>
          <w:highlight w:val="green"/>
          <w:u w:val="none"/>
        </w:rPr>
        <w:t>Users</w:t>
      </w:r>
      <w:r w:rsidR="00852033" w:rsidRPr="002979CD">
        <w:rPr>
          <w:b w:val="0"/>
          <w:highlight w:val="green"/>
          <w:u w:val="none"/>
        </w:rPr>
        <w:t xml:space="preserve"> of the </w:t>
      </w:r>
      <w:r w:rsidR="00852033" w:rsidRPr="002979CD">
        <w:rPr>
          <w:highlight w:val="green"/>
          <w:u w:val="none"/>
        </w:rPr>
        <w:t>Transmission System</w:t>
      </w:r>
      <w:r w:rsidR="00FE183C" w:rsidRPr="002979CD">
        <w:rPr>
          <w:b w:val="0"/>
          <w:highlight w:val="green"/>
          <w:u w:val="none"/>
        </w:rPr>
        <w:t xml:space="preserve"> </w:t>
      </w:r>
      <w:r w:rsidR="005922E0" w:rsidRPr="002979CD">
        <w:rPr>
          <w:b w:val="0"/>
          <w:highlight w:val="green"/>
          <w:u w:val="none"/>
        </w:rPr>
        <w:t>(</w:t>
      </w:r>
      <w:r w:rsidR="00FE183C" w:rsidRPr="002979CD">
        <w:rPr>
          <w:b w:val="0"/>
          <w:highlight w:val="green"/>
          <w:u w:val="none"/>
        </w:rPr>
        <w:t xml:space="preserve">such as </w:t>
      </w:r>
      <w:r w:rsidR="005210BA" w:rsidRPr="002979CD">
        <w:rPr>
          <w:highlight w:val="green"/>
          <w:u w:val="none"/>
        </w:rPr>
        <w:t>Generators</w:t>
      </w:r>
      <w:r w:rsidR="005210BA" w:rsidRPr="002979CD">
        <w:rPr>
          <w:b w:val="0"/>
          <w:highlight w:val="green"/>
          <w:u w:val="none"/>
        </w:rPr>
        <w:t xml:space="preserve">, </w:t>
      </w:r>
      <w:r w:rsidR="005210BA" w:rsidRPr="002979CD">
        <w:rPr>
          <w:highlight w:val="green"/>
          <w:u w:val="none"/>
        </w:rPr>
        <w:t>HVDC System Owners</w:t>
      </w:r>
      <w:r w:rsidR="00ED343E" w:rsidRPr="002979CD">
        <w:rPr>
          <w:b w:val="0"/>
          <w:highlight w:val="green"/>
          <w:u w:val="none"/>
        </w:rPr>
        <w:t>,</w:t>
      </w:r>
      <w:r w:rsidR="005210BA" w:rsidRPr="002979CD">
        <w:rPr>
          <w:highlight w:val="green"/>
          <w:u w:val="none"/>
        </w:rPr>
        <w:t xml:space="preserve"> Network Operator</w:t>
      </w:r>
      <w:r w:rsidR="00982CC0" w:rsidRPr="002979CD">
        <w:rPr>
          <w:highlight w:val="green"/>
          <w:u w:val="none"/>
        </w:rPr>
        <w:t>s</w:t>
      </w:r>
      <w:ins w:id="65" w:author="Antony Johnson [2]" w:date="2022-11-20T15:52:00Z">
        <w:del w:id="66" w:author="Johnson (ESO), Antony" w:date="2023-02-10T13:35:00Z">
          <w:r w:rsidR="002139F8" w:rsidRPr="002979CD" w:rsidDel="00DF22BA">
            <w:rPr>
              <w:highlight w:val="green"/>
              <w:u w:val="none"/>
            </w:rPr>
            <w:delText>, Restoration Service Providers</w:delText>
          </w:r>
        </w:del>
      </w:ins>
      <w:del w:id="67" w:author="Johnson (ESO), Antony" w:date="2023-02-10T13:35:00Z">
        <w:r w:rsidR="00753702" w:rsidRPr="002979CD" w:rsidDel="00DF22BA">
          <w:rPr>
            <w:highlight w:val="green"/>
            <w:u w:val="none"/>
          </w:rPr>
          <w:delText xml:space="preserve"> </w:delText>
        </w:r>
      </w:del>
      <w:ins w:id="68" w:author="Antony Johnson [2]" w:date="2022-11-20T15:53:00Z">
        <w:del w:id="69" w:author="Johnson (ESO), Antony" w:date="2023-02-10T13:35:00Z">
          <w:r w:rsidR="00683987" w:rsidRPr="002979CD" w:rsidDel="00DF22BA">
            <w:rPr>
              <w:b w:val="0"/>
              <w:highlight w:val="green"/>
              <w:u w:val="none"/>
            </w:rPr>
            <w:delText>(as applicable)</w:delText>
          </w:r>
        </w:del>
        <w:r w:rsidR="00683987" w:rsidRPr="002979CD">
          <w:rPr>
            <w:highlight w:val="green"/>
            <w:u w:val="none"/>
          </w:rPr>
          <w:t xml:space="preserve"> </w:t>
        </w:r>
      </w:ins>
      <w:r w:rsidR="00753702" w:rsidRPr="002979CD">
        <w:rPr>
          <w:b w:val="0"/>
          <w:highlight w:val="green"/>
          <w:u w:val="none"/>
        </w:rPr>
        <w:t>and</w:t>
      </w:r>
      <w:r w:rsidRPr="002979CD">
        <w:rPr>
          <w:b w:val="0"/>
          <w:highlight w:val="green"/>
          <w:u w:val="none"/>
        </w:rPr>
        <w:t xml:space="preserve"> </w:t>
      </w:r>
      <w:r w:rsidR="00F50A3C" w:rsidRPr="002979CD">
        <w:rPr>
          <w:highlight w:val="green"/>
          <w:u w:val="none"/>
        </w:rPr>
        <w:t>Non</w:t>
      </w:r>
      <w:r w:rsidR="005F123F" w:rsidRPr="002979CD">
        <w:rPr>
          <w:highlight w:val="green"/>
          <w:u w:val="none"/>
        </w:rPr>
        <w:t>-</w:t>
      </w:r>
      <w:r w:rsidR="00F50A3C" w:rsidRPr="002979CD">
        <w:rPr>
          <w:highlight w:val="green"/>
          <w:u w:val="none"/>
        </w:rPr>
        <w:t>Embedded Customer</w:t>
      </w:r>
      <w:r w:rsidR="00753702" w:rsidRPr="002979CD">
        <w:rPr>
          <w:highlight w:val="green"/>
          <w:u w:val="none"/>
        </w:rPr>
        <w:t>s</w:t>
      </w:r>
      <w:r w:rsidR="005922E0" w:rsidRPr="002979CD">
        <w:rPr>
          <w:b w:val="0"/>
          <w:highlight w:val="green"/>
          <w:u w:val="none"/>
        </w:rPr>
        <w:t>)</w:t>
      </w:r>
      <w:r w:rsidR="00D17530" w:rsidRPr="002979CD" w:rsidDel="00D17530">
        <w:rPr>
          <w:b w:val="0"/>
          <w:highlight w:val="green"/>
          <w:u w:val="none"/>
        </w:rPr>
        <w:t xml:space="preserve"> </w:t>
      </w:r>
      <w:r w:rsidR="005922E0" w:rsidRPr="002979CD">
        <w:rPr>
          <w:b w:val="0"/>
          <w:highlight w:val="green"/>
          <w:u w:val="none"/>
        </w:rPr>
        <w:t xml:space="preserve">and </w:t>
      </w:r>
      <w:ins w:id="70" w:author="Antony Johnson" w:date="2023-03-01T11:42:00Z">
        <w:r w:rsidR="00354A61" w:rsidRPr="002979CD">
          <w:rPr>
            <w:highlight w:val="green"/>
            <w:u w:val="none"/>
          </w:rPr>
          <w:t>The Company</w:t>
        </w:r>
      </w:ins>
      <w:del w:id="71" w:author="Antony Johnson" w:date="2023-03-01T11:42:00Z">
        <w:r w:rsidR="005922E0" w:rsidRPr="002979CD" w:rsidDel="00354A61">
          <w:rPr>
            <w:b w:val="0"/>
            <w:highlight w:val="green"/>
            <w:u w:val="none"/>
          </w:rPr>
          <w:delText>National Grid ESO</w:delText>
        </w:r>
      </w:del>
      <w:r w:rsidR="00C91CF8" w:rsidRPr="002979CD">
        <w:rPr>
          <w:b w:val="0"/>
          <w:highlight w:val="green"/>
          <w:u w:val="none"/>
        </w:rPr>
        <w:t xml:space="preserve"> who will implement these requirem</w:t>
      </w:r>
      <w:r w:rsidR="00D17530" w:rsidRPr="002979CD">
        <w:rPr>
          <w:b w:val="0"/>
          <w:highlight w:val="green"/>
          <w:u w:val="none"/>
        </w:rPr>
        <w:t xml:space="preserve">ents </w:t>
      </w:r>
      <w:r w:rsidR="006A5367" w:rsidRPr="002979CD">
        <w:rPr>
          <w:b w:val="0"/>
          <w:highlight w:val="green"/>
          <w:u w:val="none"/>
        </w:rPr>
        <w:t>in co</w:t>
      </w:r>
      <w:r w:rsidR="007B1B18" w:rsidRPr="002979CD">
        <w:rPr>
          <w:b w:val="0"/>
          <w:highlight w:val="green"/>
          <w:u w:val="none"/>
        </w:rPr>
        <w:t>-</w:t>
      </w:r>
      <w:r w:rsidR="006A5367" w:rsidRPr="002979CD">
        <w:rPr>
          <w:b w:val="0"/>
          <w:highlight w:val="green"/>
          <w:u w:val="none"/>
        </w:rPr>
        <w:t xml:space="preserve">ordination </w:t>
      </w:r>
      <w:r w:rsidR="00D17530" w:rsidRPr="002979CD">
        <w:rPr>
          <w:b w:val="0"/>
          <w:highlight w:val="green"/>
          <w:u w:val="none"/>
        </w:rPr>
        <w:t xml:space="preserve">with the </w:t>
      </w:r>
      <w:r w:rsidR="00D17530" w:rsidRPr="002979CD">
        <w:rPr>
          <w:highlight w:val="green"/>
          <w:u w:val="none"/>
        </w:rPr>
        <w:t>Relevant Transmission Licensees</w:t>
      </w:r>
      <w:r w:rsidR="00D17530" w:rsidRPr="002979CD">
        <w:rPr>
          <w:b w:val="0"/>
          <w:highlight w:val="green"/>
          <w:u w:val="none"/>
        </w:rPr>
        <w:t xml:space="preserve"> where applicable</w:t>
      </w:r>
      <w:r w:rsidR="005922E0" w:rsidRPr="002979CD">
        <w:rPr>
          <w:b w:val="0"/>
          <w:highlight w:val="green"/>
          <w:u w:val="none"/>
        </w:rPr>
        <w:t>.</w:t>
      </w:r>
      <w:r w:rsidR="005922E0">
        <w:rPr>
          <w:b w:val="0"/>
          <w:u w:val="none"/>
        </w:rPr>
        <w:t xml:space="preserve"> </w:t>
      </w:r>
      <w:ins w:id="72" w:author="Antony Johnson [2]" w:date="2022-11-20T16:50:00Z">
        <w:r w:rsidR="003371E7">
          <w:rPr>
            <w:b w:val="0"/>
            <w:u w:val="none"/>
          </w:rPr>
          <w:t xml:space="preserve"> </w:t>
        </w:r>
      </w:ins>
    </w:p>
    <w:p w14:paraId="51E15C76" w14:textId="77777777" w:rsidR="00AF50E0" w:rsidRDefault="00AF50E0" w:rsidP="00F155D3">
      <w:pPr>
        <w:pStyle w:val="Heading1"/>
        <w:ind w:left="709" w:hanging="365"/>
        <w:jc w:val="both"/>
        <w:rPr>
          <w:ins w:id="73" w:author="Antony Johnson [2]" w:date="2022-11-20T16:55:00Z"/>
          <w:b w:val="0"/>
          <w:u w:val="none"/>
        </w:rPr>
      </w:pPr>
    </w:p>
    <w:p w14:paraId="19F3094F" w14:textId="35ABAB0A" w:rsidR="00802B18" w:rsidRDefault="003371E7" w:rsidP="00AF50E0">
      <w:pPr>
        <w:pStyle w:val="Heading1"/>
        <w:ind w:left="709" w:firstLine="0"/>
        <w:jc w:val="both"/>
        <w:rPr>
          <w:b w:val="0"/>
          <w:u w:val="none"/>
        </w:rPr>
      </w:pPr>
      <w:ins w:id="74" w:author="Antony Johnson [2]" w:date="2022-11-20T16:50:00Z">
        <w:del w:id="75" w:author="Johnson (ESO), Antony" w:date="2023-01-26T09:17:00Z">
          <w:r w:rsidDel="00B53CFA">
            <w:rPr>
              <w:b w:val="0"/>
              <w:u w:val="none"/>
            </w:rPr>
            <w:delText xml:space="preserve">In the case of </w:delText>
          </w:r>
          <w:r w:rsidRPr="003B64E2" w:rsidDel="00B53CFA">
            <w:rPr>
              <w:bCs/>
              <w:u w:val="none"/>
            </w:rPr>
            <w:delText>Restoration Service Providers</w:delText>
          </w:r>
          <w:r w:rsidDel="00B53CFA">
            <w:rPr>
              <w:b w:val="0"/>
              <w:u w:val="none"/>
            </w:rPr>
            <w:delText>, the</w:delText>
          </w:r>
        </w:del>
      </w:ins>
      <w:ins w:id="76" w:author="Antony Johnson [2]" w:date="2022-11-20T16:51:00Z">
        <w:del w:id="77" w:author="Johnson (ESO), Antony" w:date="2023-01-26T09:17:00Z">
          <w:r w:rsidR="009C4763" w:rsidDel="00B53CFA">
            <w:rPr>
              <w:b w:val="0"/>
              <w:u w:val="none"/>
            </w:rPr>
            <w:delText xml:space="preserve"> </w:delText>
          </w:r>
          <w:r w:rsidR="009C4763" w:rsidRPr="003B64E2" w:rsidDel="00B53CFA">
            <w:rPr>
              <w:bCs/>
              <w:u w:val="none"/>
            </w:rPr>
            <w:delText>Anchor Restoration Contract</w:delText>
          </w:r>
          <w:r w:rsidR="009C4763" w:rsidDel="00B53CFA">
            <w:rPr>
              <w:b w:val="0"/>
              <w:u w:val="none"/>
            </w:rPr>
            <w:delText xml:space="preserve"> or </w:delText>
          </w:r>
          <w:r w:rsidR="009C4763" w:rsidRPr="003B64E2" w:rsidDel="00B53CFA">
            <w:rPr>
              <w:bCs/>
              <w:u w:val="none"/>
            </w:rPr>
            <w:delText>Top Up Restoration Contract</w:delText>
          </w:r>
          <w:r w:rsidR="009C4763" w:rsidDel="00B53CFA">
            <w:rPr>
              <w:b w:val="0"/>
              <w:u w:val="none"/>
            </w:rPr>
            <w:delText xml:space="preserve"> will state whether </w:delText>
          </w:r>
          <w:r w:rsidR="009C4763" w:rsidRPr="00AD37A6" w:rsidDel="00B53CFA">
            <w:rPr>
              <w:bCs/>
              <w:u w:val="none"/>
            </w:rPr>
            <w:delText>Control Telephony</w:delText>
          </w:r>
          <w:r w:rsidR="009C4763" w:rsidDel="00B53CFA">
            <w:rPr>
              <w:b w:val="0"/>
              <w:u w:val="none"/>
            </w:rPr>
            <w:delText xml:space="preserve"> is required</w:delText>
          </w:r>
        </w:del>
      </w:ins>
      <w:ins w:id="78" w:author="Antony Johnson [2]" w:date="2022-11-20T16:52:00Z">
        <w:del w:id="79" w:author="Johnson (ESO), Antony" w:date="2023-03-02T17:59:00Z">
          <w:r w:rsidR="003B64E2" w:rsidDel="004267DF">
            <w:rPr>
              <w:b w:val="0"/>
              <w:u w:val="none"/>
            </w:rPr>
            <w:delText xml:space="preserve">.  </w:delText>
          </w:r>
        </w:del>
      </w:ins>
      <w:ins w:id="80" w:author="Johnson (ESO), Antony" w:date="2023-03-21T11:31:00Z">
        <w:r w:rsidR="00F1438B">
          <w:rPr>
            <w:b w:val="0"/>
            <w:u w:val="none"/>
          </w:rPr>
          <w:t xml:space="preserve">The </w:t>
        </w:r>
        <w:r w:rsidR="00F1438B" w:rsidRPr="006F6756">
          <w:rPr>
            <w:bCs/>
            <w:u w:val="none"/>
          </w:rPr>
          <w:t>Bilateral Agreement</w:t>
        </w:r>
        <w:r w:rsidR="00F1438B">
          <w:rPr>
            <w:b w:val="0"/>
            <w:u w:val="none"/>
          </w:rPr>
          <w:t xml:space="preserve"> specifies the need for a </w:t>
        </w:r>
        <w:r w:rsidR="00F1438B" w:rsidRPr="006F6756">
          <w:rPr>
            <w:bCs/>
            <w:u w:val="none"/>
          </w:rPr>
          <w:t>User</w:t>
        </w:r>
        <w:r w:rsidR="00F1438B">
          <w:rPr>
            <w:b w:val="0"/>
            <w:u w:val="none"/>
          </w:rPr>
          <w:t xml:space="preserve"> </w:t>
        </w:r>
        <w:r w:rsidR="006F6756">
          <w:rPr>
            <w:b w:val="0"/>
            <w:u w:val="none"/>
          </w:rPr>
          <w:t xml:space="preserve">to have </w:t>
        </w:r>
        <w:r w:rsidR="006F6756" w:rsidRPr="006F6756">
          <w:rPr>
            <w:bCs/>
            <w:u w:val="none"/>
          </w:rPr>
          <w:t>Control Telephony</w:t>
        </w:r>
      </w:ins>
      <w:ins w:id="81" w:author="Johnson (ESO), Antony" w:date="2023-03-21T11:32:00Z">
        <w:r w:rsidR="006F6756">
          <w:rPr>
            <w:b w:val="0"/>
            <w:u w:val="none"/>
          </w:rPr>
          <w:t xml:space="preserve">.  </w:t>
        </w:r>
      </w:ins>
      <w:ins w:id="82" w:author="Antony Johnson [2]" w:date="2022-11-20T16:52:00Z">
        <w:r w:rsidR="003B64E2">
          <w:rPr>
            <w:b w:val="0"/>
            <w:u w:val="none"/>
          </w:rPr>
          <w:t>In general</w:t>
        </w:r>
        <w:r w:rsidR="00AD37A6">
          <w:rPr>
            <w:b w:val="0"/>
            <w:u w:val="none"/>
          </w:rPr>
          <w:t>,</w:t>
        </w:r>
        <w:r w:rsidR="003B64E2">
          <w:rPr>
            <w:b w:val="0"/>
            <w:u w:val="none"/>
          </w:rPr>
          <w:t xml:space="preserve"> </w:t>
        </w:r>
        <w:r w:rsidR="003B64E2" w:rsidRPr="00AD37A6">
          <w:rPr>
            <w:bCs/>
            <w:u w:val="none"/>
          </w:rPr>
          <w:t>Control Telephony</w:t>
        </w:r>
        <w:r w:rsidR="003B64E2">
          <w:rPr>
            <w:b w:val="0"/>
            <w:u w:val="none"/>
          </w:rPr>
          <w:t xml:space="preserve"> </w:t>
        </w:r>
      </w:ins>
      <w:ins w:id="83" w:author="Johnson (ESO), Antony" w:date="2023-03-21T11:25:00Z">
        <w:r w:rsidR="00B223F3">
          <w:rPr>
            <w:b w:val="0"/>
            <w:u w:val="none"/>
          </w:rPr>
          <w:t>is</w:t>
        </w:r>
      </w:ins>
      <w:ins w:id="84" w:author="Antony Johnson [2]" w:date="2022-11-20T16:52:00Z">
        <w:del w:id="85" w:author="Johnson (ESO), Antony" w:date="2023-03-21T11:25:00Z">
          <w:r w:rsidR="003B64E2" w:rsidDel="00B223F3">
            <w:rPr>
              <w:b w:val="0"/>
              <w:u w:val="none"/>
            </w:rPr>
            <w:delText>would be</w:delText>
          </w:r>
        </w:del>
        <w:r w:rsidR="003B64E2">
          <w:rPr>
            <w:b w:val="0"/>
            <w:u w:val="none"/>
          </w:rPr>
          <w:t xml:space="preserve"> required </w:t>
        </w:r>
      </w:ins>
      <w:r w:rsidR="003B64E2">
        <w:rPr>
          <w:b w:val="0"/>
          <w:u w:val="none"/>
        </w:rPr>
        <w:t>from</w:t>
      </w:r>
      <w:ins w:id="86" w:author="Antony Johnson [2]" w:date="2022-11-20T16:52:00Z">
        <w:r w:rsidR="003B64E2">
          <w:rPr>
            <w:b w:val="0"/>
            <w:u w:val="none"/>
          </w:rPr>
          <w:t xml:space="preserve"> </w:t>
        </w:r>
      </w:ins>
      <w:ins w:id="87" w:author="Johnson (ESO), Antony" w:date="2023-03-21T11:27:00Z">
        <w:r w:rsidR="00707B3A">
          <w:rPr>
            <w:b w:val="0"/>
            <w:u w:val="none"/>
          </w:rPr>
          <w:t xml:space="preserve">any </w:t>
        </w:r>
      </w:ins>
      <w:ins w:id="88" w:author="Johnson (ESO), Antony" w:date="2023-03-21T11:33:00Z">
        <w:r w:rsidR="006F6756" w:rsidRPr="006F6756">
          <w:rPr>
            <w:bCs/>
            <w:u w:val="none"/>
          </w:rPr>
          <w:t>User</w:t>
        </w:r>
      </w:ins>
      <w:ins w:id="89" w:author="Johnson (ESO), Antony" w:date="2023-03-21T11:27:00Z">
        <w:r w:rsidR="00707B3A">
          <w:rPr>
            <w:b w:val="0"/>
            <w:u w:val="none"/>
          </w:rPr>
          <w:t xml:space="preserve"> who </w:t>
        </w:r>
      </w:ins>
      <w:ins w:id="90" w:author="Johnson (ESO), Antony" w:date="2023-03-21T11:28:00Z">
        <w:r w:rsidR="004C48DC">
          <w:rPr>
            <w:b w:val="0"/>
            <w:u w:val="none"/>
          </w:rPr>
          <w:t xml:space="preserve">owns and operates </w:t>
        </w:r>
      </w:ins>
      <w:ins w:id="91" w:author="Johnson (ESO), Antony" w:date="2023-03-21T11:29:00Z">
        <w:r w:rsidR="004C48DC" w:rsidRPr="004C48DC">
          <w:rPr>
            <w:bCs/>
            <w:u w:val="none"/>
          </w:rPr>
          <w:t>Plant</w:t>
        </w:r>
        <w:r w:rsidR="004C48DC">
          <w:rPr>
            <w:b w:val="0"/>
            <w:u w:val="none"/>
          </w:rPr>
          <w:t xml:space="preserve"> </w:t>
        </w:r>
      </w:ins>
      <w:ins w:id="92" w:author="Johnson (ESO), Antony" w:date="2023-03-21T11:32:00Z">
        <w:r w:rsidR="006F6756">
          <w:rPr>
            <w:b w:val="0"/>
            <w:u w:val="none"/>
          </w:rPr>
          <w:t>which</w:t>
        </w:r>
      </w:ins>
      <w:ins w:id="93" w:author="Johnson (ESO), Antony" w:date="2023-03-21T11:29:00Z">
        <w:r w:rsidR="004C48DC">
          <w:rPr>
            <w:b w:val="0"/>
            <w:u w:val="none"/>
          </w:rPr>
          <w:t xml:space="preserve"> </w:t>
        </w:r>
      </w:ins>
      <w:ins w:id="94" w:author="Johnson (ESO), Antony" w:date="2023-03-21T11:27:00Z">
        <w:r w:rsidR="00707B3A">
          <w:rPr>
            <w:b w:val="0"/>
            <w:u w:val="none"/>
          </w:rPr>
          <w:t xml:space="preserve">is directly connected to the </w:t>
        </w:r>
        <w:r w:rsidR="00707B3A" w:rsidRPr="006F6756">
          <w:rPr>
            <w:bCs/>
            <w:u w:val="none"/>
          </w:rPr>
          <w:t>Transmission System</w:t>
        </w:r>
      </w:ins>
      <w:ins w:id="95" w:author="Johnson (ESO), Antony" w:date="2023-03-21T11:36:00Z">
        <w:r w:rsidR="00795345">
          <w:rPr>
            <w:b w:val="0"/>
            <w:u w:val="none"/>
          </w:rPr>
          <w:t>,</w:t>
        </w:r>
      </w:ins>
      <w:ins w:id="96" w:author="Johnson (ESO), Antony" w:date="2023-03-21T11:27:00Z">
        <w:r w:rsidR="00A213B4">
          <w:rPr>
            <w:b w:val="0"/>
            <w:u w:val="none"/>
          </w:rPr>
          <w:t xml:space="preserve"> </w:t>
        </w:r>
      </w:ins>
      <w:ins w:id="97" w:author="Johnson (ESO), Antony" w:date="2023-03-21T11:32:00Z">
        <w:r w:rsidR="006F6756">
          <w:rPr>
            <w:b w:val="0"/>
            <w:u w:val="none"/>
          </w:rPr>
          <w:t xml:space="preserve">any </w:t>
        </w:r>
      </w:ins>
      <w:ins w:id="98" w:author="Johnson (ESO), Antony" w:date="2023-03-21T11:35:00Z">
        <w:r w:rsidR="00795345" w:rsidRPr="00795345">
          <w:rPr>
            <w:bCs/>
            <w:u w:val="none"/>
          </w:rPr>
          <w:t>User</w:t>
        </w:r>
      </w:ins>
      <w:ins w:id="99" w:author="Johnson (ESO), Antony" w:date="2023-03-21T11:30:00Z">
        <w:r w:rsidR="00F1438B">
          <w:rPr>
            <w:b w:val="0"/>
            <w:u w:val="none"/>
          </w:rPr>
          <w:t xml:space="preserve"> who owns and operates an </w:t>
        </w:r>
        <w:r w:rsidR="00F1438B" w:rsidRPr="006F6756">
          <w:rPr>
            <w:bCs/>
            <w:u w:val="none"/>
          </w:rPr>
          <w:t>Embedded Large Power Stati</w:t>
        </w:r>
      </w:ins>
      <w:ins w:id="100" w:author="Johnson (ESO), Antony" w:date="2023-03-21T11:31:00Z">
        <w:r w:rsidR="00F1438B" w:rsidRPr="006F6756">
          <w:rPr>
            <w:bCs/>
            <w:u w:val="none"/>
          </w:rPr>
          <w:t>on</w:t>
        </w:r>
        <w:r w:rsidR="00F1438B">
          <w:rPr>
            <w:b w:val="0"/>
            <w:u w:val="none"/>
          </w:rPr>
          <w:t xml:space="preserve"> </w:t>
        </w:r>
      </w:ins>
      <w:ins w:id="101" w:author="Johnson (ESO), Antony" w:date="2023-03-21T11:36:00Z">
        <w:r w:rsidR="00795345">
          <w:rPr>
            <w:b w:val="0"/>
            <w:u w:val="none"/>
          </w:rPr>
          <w:t xml:space="preserve">or </w:t>
        </w:r>
      </w:ins>
      <w:ins w:id="102" w:author="Antony Johnson [2]" w:date="2022-11-20T16:52:00Z">
        <w:r w:rsidR="003B64E2">
          <w:rPr>
            <w:b w:val="0"/>
            <w:u w:val="none"/>
          </w:rPr>
          <w:t>any</w:t>
        </w:r>
        <w:r w:rsidR="00AD37A6">
          <w:rPr>
            <w:b w:val="0"/>
            <w:u w:val="none"/>
          </w:rPr>
          <w:t xml:space="preserve"> </w:t>
        </w:r>
        <w:r w:rsidR="00AD37A6" w:rsidRPr="00F55145">
          <w:rPr>
            <w:bCs/>
            <w:u w:val="none"/>
          </w:rPr>
          <w:t xml:space="preserve">Restoration </w:t>
        </w:r>
      </w:ins>
      <w:ins w:id="103" w:author="Antony Johnson" w:date="2023-03-01T12:35:00Z">
        <w:r w:rsidR="005B1D4F">
          <w:rPr>
            <w:bCs/>
            <w:u w:val="none"/>
          </w:rPr>
          <w:t>Contractor</w:t>
        </w:r>
      </w:ins>
      <w:ins w:id="104" w:author="Antony Johnson [2]" w:date="2022-11-20T16:53:00Z">
        <w:del w:id="105" w:author="Antony Johnson" w:date="2023-03-01T12:34:00Z">
          <w:r w:rsidR="00AD37A6" w:rsidRPr="00F55145" w:rsidDel="005B1D4F">
            <w:rPr>
              <w:bCs/>
              <w:u w:val="none"/>
            </w:rPr>
            <w:delText>Service Provider</w:delText>
          </w:r>
        </w:del>
        <w:r w:rsidR="00AD37A6">
          <w:rPr>
            <w:b w:val="0"/>
            <w:u w:val="none"/>
          </w:rPr>
          <w:t xml:space="preserve"> </w:t>
        </w:r>
        <w:r w:rsidR="00D91E86">
          <w:rPr>
            <w:b w:val="0"/>
            <w:u w:val="none"/>
          </w:rPr>
          <w:t xml:space="preserve">who is party to a </w:t>
        </w:r>
        <w:r w:rsidR="00D91E86" w:rsidRPr="00F55145">
          <w:rPr>
            <w:bCs/>
            <w:u w:val="none"/>
          </w:rPr>
          <w:t>Local Joint Restoration Plan</w:t>
        </w:r>
        <w:r w:rsidR="00D91E86">
          <w:rPr>
            <w:b w:val="0"/>
            <w:u w:val="none"/>
          </w:rPr>
          <w:t xml:space="preserve">.  In the case of </w:t>
        </w:r>
        <w:r w:rsidR="00D91E86" w:rsidRPr="00F55145">
          <w:rPr>
            <w:bCs/>
            <w:u w:val="none"/>
          </w:rPr>
          <w:t xml:space="preserve">Restoration </w:t>
        </w:r>
      </w:ins>
      <w:ins w:id="106" w:author="Antony Johnson" w:date="2023-03-01T12:35:00Z">
        <w:r w:rsidR="005B1D4F">
          <w:rPr>
            <w:bCs/>
            <w:u w:val="none"/>
          </w:rPr>
          <w:t>Contractors</w:t>
        </w:r>
      </w:ins>
      <w:ins w:id="107" w:author="Antony Johnson [2]" w:date="2022-11-20T16:53:00Z">
        <w:del w:id="108" w:author="Antony Johnson" w:date="2023-03-01T12:35:00Z">
          <w:r w:rsidR="00D91E86" w:rsidRPr="00F55145" w:rsidDel="005B1D4F">
            <w:rPr>
              <w:bCs/>
              <w:u w:val="none"/>
            </w:rPr>
            <w:delText>Service Providers</w:delText>
          </w:r>
        </w:del>
        <w:r w:rsidR="00D91E86">
          <w:rPr>
            <w:b w:val="0"/>
            <w:u w:val="none"/>
          </w:rPr>
          <w:t xml:space="preserve"> forming part of a </w:t>
        </w:r>
        <w:r w:rsidR="00F55145" w:rsidRPr="00F55145">
          <w:rPr>
            <w:bCs/>
            <w:u w:val="none"/>
          </w:rPr>
          <w:t>Distribution Restoration Zone Plan</w:t>
        </w:r>
        <w:r w:rsidR="00F55145">
          <w:rPr>
            <w:b w:val="0"/>
            <w:u w:val="none"/>
          </w:rPr>
          <w:t xml:space="preserve"> the requirements </w:t>
        </w:r>
      </w:ins>
      <w:ins w:id="109" w:author="Antony Johnson [2]" w:date="2022-11-20T16:54:00Z">
        <w:r w:rsidR="00F55145">
          <w:rPr>
            <w:b w:val="0"/>
            <w:u w:val="none"/>
          </w:rPr>
          <w:t xml:space="preserve">for telephony will be specified by the </w:t>
        </w:r>
        <w:r w:rsidR="00F55145" w:rsidRPr="00F55145">
          <w:rPr>
            <w:bCs/>
            <w:u w:val="none"/>
          </w:rPr>
          <w:t>Network Operator</w:t>
        </w:r>
      </w:ins>
      <w:ins w:id="110" w:author="Halford(ESO), David" w:date="2022-12-28T12:16:00Z">
        <w:r w:rsidR="00BF4E9F">
          <w:rPr>
            <w:bCs/>
            <w:u w:val="none"/>
          </w:rPr>
          <w:t xml:space="preserve"> </w:t>
        </w:r>
        <w:r w:rsidR="00BF4E9F" w:rsidRPr="00C74CA1">
          <w:rPr>
            <w:b w:val="0"/>
            <w:u w:val="none"/>
          </w:rPr>
          <w:t>and this</w:t>
        </w:r>
        <w:r w:rsidR="00BF4E9F">
          <w:rPr>
            <w:bCs/>
            <w:u w:val="none"/>
          </w:rPr>
          <w:t xml:space="preserve"> Electrical Standard </w:t>
        </w:r>
        <w:r w:rsidR="00BF4E9F" w:rsidRPr="00C74CA1">
          <w:rPr>
            <w:b w:val="0"/>
            <w:u w:val="none"/>
          </w:rPr>
          <w:t>is not applicable</w:t>
        </w:r>
      </w:ins>
      <w:ins w:id="111" w:author="Antony Johnson [2]" w:date="2022-11-20T16:54:00Z">
        <w:r w:rsidR="00F55145">
          <w:rPr>
            <w:b w:val="0"/>
            <w:u w:val="none"/>
          </w:rPr>
          <w:t>.</w:t>
        </w:r>
      </w:ins>
      <w:ins w:id="112" w:author="Antony Johnson [2]" w:date="2022-11-20T16:52:00Z">
        <w:r w:rsidR="003B64E2">
          <w:rPr>
            <w:b w:val="0"/>
            <w:u w:val="none"/>
          </w:rPr>
          <w:t xml:space="preserve"> </w:t>
        </w:r>
      </w:ins>
      <w:ins w:id="113" w:author="Antony Johnson [2]" w:date="2022-11-20T16:51:00Z">
        <w:r w:rsidR="003B64E2">
          <w:rPr>
            <w:b w:val="0"/>
            <w:u w:val="none"/>
          </w:rPr>
          <w:t xml:space="preserve"> </w:t>
        </w:r>
      </w:ins>
    </w:p>
    <w:p w14:paraId="1BB8CF54" w14:textId="77777777" w:rsidR="00E9732B" w:rsidRDefault="00E9732B" w:rsidP="00E9732B"/>
    <w:p w14:paraId="27540FE3" w14:textId="0149C396" w:rsidR="00914E4D" w:rsidRDefault="00E9732B" w:rsidP="00434F60">
      <w:pPr>
        <w:ind w:right="81"/>
      </w:pPr>
      <w:r w:rsidRPr="002979CD">
        <w:rPr>
          <w:b/>
          <w:highlight w:val="green"/>
        </w:rPr>
        <w:t>Control Telephony</w:t>
      </w:r>
      <w:r w:rsidRPr="002979CD">
        <w:rPr>
          <w:highlight w:val="green"/>
        </w:rPr>
        <w:t xml:space="preserve"> and </w:t>
      </w:r>
      <w:r w:rsidRPr="002979CD">
        <w:rPr>
          <w:b/>
          <w:highlight w:val="green"/>
        </w:rPr>
        <w:t>Automatic Logging Devices</w:t>
      </w:r>
      <w:r w:rsidRPr="002979CD">
        <w:rPr>
          <w:highlight w:val="green"/>
        </w:rPr>
        <w:t xml:space="preserve"> such as EDL </w:t>
      </w:r>
      <w:r w:rsidR="00E21D15" w:rsidRPr="002979CD">
        <w:rPr>
          <w:highlight w:val="green"/>
        </w:rPr>
        <w:t xml:space="preserve">(Electronic Despatch Logging) </w:t>
      </w:r>
      <w:r w:rsidRPr="002979CD">
        <w:rPr>
          <w:highlight w:val="green"/>
        </w:rPr>
        <w:t xml:space="preserve">or API </w:t>
      </w:r>
      <w:r w:rsidR="00E07E04" w:rsidRPr="002979CD">
        <w:rPr>
          <w:highlight w:val="green"/>
        </w:rPr>
        <w:t xml:space="preserve">(Application Protocol Interface) </w:t>
      </w:r>
      <w:r w:rsidRPr="002979CD">
        <w:rPr>
          <w:highlight w:val="green"/>
        </w:rPr>
        <w:t>are the two princip</w:t>
      </w:r>
      <w:r w:rsidR="00BE7953" w:rsidRPr="002979CD">
        <w:rPr>
          <w:highlight w:val="green"/>
        </w:rPr>
        <w:t>al</w:t>
      </w:r>
      <w:r w:rsidRPr="002979CD">
        <w:rPr>
          <w:highlight w:val="green"/>
        </w:rPr>
        <w:t xml:space="preserve"> tools used by </w:t>
      </w:r>
      <w:ins w:id="114" w:author="Antony Johnson" w:date="2023-03-01T11:42:00Z">
        <w:r w:rsidR="00354A61" w:rsidRPr="002979CD">
          <w:rPr>
            <w:b/>
            <w:highlight w:val="green"/>
          </w:rPr>
          <w:t>The Company</w:t>
        </w:r>
      </w:ins>
      <w:del w:id="115" w:author="Antony Johnson" w:date="2023-03-01T11:42:00Z">
        <w:r w:rsidR="00E07E04" w:rsidRPr="002979CD" w:rsidDel="00354A61">
          <w:rPr>
            <w:highlight w:val="green"/>
          </w:rPr>
          <w:delText>National Grid ESO</w:delText>
        </w:r>
      </w:del>
      <w:r w:rsidR="00E07E04" w:rsidRPr="002979CD">
        <w:rPr>
          <w:highlight w:val="green"/>
        </w:rPr>
        <w:t xml:space="preserve"> in </w:t>
      </w:r>
      <w:r w:rsidR="00D962E5" w:rsidRPr="002979CD">
        <w:rPr>
          <w:highlight w:val="green"/>
        </w:rPr>
        <w:t xml:space="preserve">instructing </w:t>
      </w:r>
      <w:r w:rsidR="00311590" w:rsidRPr="002979CD">
        <w:rPr>
          <w:b/>
          <w:highlight w:val="green"/>
        </w:rPr>
        <w:t>Users</w:t>
      </w:r>
      <w:r w:rsidR="00107848" w:rsidRPr="002979CD">
        <w:rPr>
          <w:highlight w:val="green"/>
        </w:rPr>
        <w:t xml:space="preserve"> to control the </w:t>
      </w:r>
      <w:r w:rsidR="00107848" w:rsidRPr="002979CD">
        <w:rPr>
          <w:b/>
          <w:highlight w:val="green"/>
        </w:rPr>
        <w:t>Total System</w:t>
      </w:r>
      <w:r w:rsidR="00107848" w:rsidRPr="002979CD">
        <w:rPr>
          <w:highlight w:val="green"/>
        </w:rPr>
        <w:t>.</w:t>
      </w:r>
    </w:p>
    <w:p w14:paraId="5EF23C2C" w14:textId="77777777" w:rsidR="00107848" w:rsidRDefault="00107848" w:rsidP="00E9732B"/>
    <w:p w14:paraId="0DFB537B" w14:textId="718F8C26" w:rsidR="00107848" w:rsidRDefault="00107848" w:rsidP="00434F60">
      <w:pPr>
        <w:ind w:right="81"/>
      </w:pPr>
      <w:r w:rsidRPr="002979CD">
        <w:rPr>
          <w:highlight w:val="green"/>
        </w:rPr>
        <w:t xml:space="preserve">This document only covers the requirements for </w:t>
      </w:r>
      <w:r w:rsidR="00434F60" w:rsidRPr="002979CD">
        <w:rPr>
          <w:b/>
          <w:highlight w:val="green"/>
        </w:rPr>
        <w:t>Control Telephony</w:t>
      </w:r>
      <w:r w:rsidR="00434F60" w:rsidRPr="002979CD">
        <w:rPr>
          <w:highlight w:val="green"/>
        </w:rPr>
        <w:t xml:space="preserve">.  The requirements for </w:t>
      </w:r>
      <w:r w:rsidR="006A5367" w:rsidRPr="002979CD">
        <w:rPr>
          <w:highlight w:val="green"/>
        </w:rPr>
        <w:t xml:space="preserve">other </w:t>
      </w:r>
      <w:r w:rsidR="00434F60" w:rsidRPr="002979CD">
        <w:rPr>
          <w:highlight w:val="green"/>
        </w:rPr>
        <w:t>communication</w:t>
      </w:r>
      <w:r w:rsidR="002940DD" w:rsidRPr="002979CD">
        <w:rPr>
          <w:highlight w:val="green"/>
        </w:rPr>
        <w:t>s standards</w:t>
      </w:r>
      <w:r w:rsidR="00434F60" w:rsidRPr="002979CD">
        <w:rPr>
          <w:highlight w:val="green"/>
        </w:rPr>
        <w:t xml:space="preserve"> are </w:t>
      </w:r>
      <w:r w:rsidR="008B2EEC" w:rsidRPr="002979CD">
        <w:rPr>
          <w:highlight w:val="green"/>
        </w:rPr>
        <w:t xml:space="preserve">covered in </w:t>
      </w:r>
      <w:ins w:id="116" w:author="Antony Johnson" w:date="2023-03-01T11:42:00Z">
        <w:r w:rsidR="00354A61" w:rsidRPr="002979CD">
          <w:rPr>
            <w:b/>
            <w:highlight w:val="green"/>
          </w:rPr>
          <w:t>The Company’s</w:t>
        </w:r>
      </w:ins>
      <w:del w:id="117" w:author="Antony Johnson" w:date="2023-03-01T11:42:00Z">
        <w:r w:rsidR="008B2EEC" w:rsidRPr="002979CD" w:rsidDel="00354A61">
          <w:rPr>
            <w:highlight w:val="green"/>
          </w:rPr>
          <w:delText>National Grid ESO’</w:delText>
        </w:r>
        <w:r w:rsidR="00480F18" w:rsidRPr="002979CD" w:rsidDel="00354A61">
          <w:rPr>
            <w:highlight w:val="green"/>
          </w:rPr>
          <w:delText>s</w:delText>
        </w:r>
      </w:del>
      <w:r w:rsidR="008B2EEC" w:rsidRPr="002979CD">
        <w:rPr>
          <w:highlight w:val="green"/>
        </w:rPr>
        <w:t xml:space="preserve"> </w:t>
      </w:r>
      <w:r w:rsidR="009A16D1" w:rsidRPr="002979CD">
        <w:rPr>
          <w:highlight w:val="green"/>
        </w:rPr>
        <w:t>C</w:t>
      </w:r>
      <w:r w:rsidR="008B2EEC" w:rsidRPr="002979CD">
        <w:rPr>
          <w:highlight w:val="green"/>
        </w:rPr>
        <w:t xml:space="preserve">ommunications Standards which </w:t>
      </w:r>
      <w:r w:rsidR="002378D5" w:rsidRPr="002979CD">
        <w:rPr>
          <w:highlight w:val="green"/>
        </w:rPr>
        <w:t>are</w:t>
      </w:r>
      <w:r w:rsidR="008B2EEC" w:rsidRPr="002979CD">
        <w:rPr>
          <w:highlight w:val="green"/>
        </w:rPr>
        <w:t xml:space="preserve"> avai</w:t>
      </w:r>
      <w:r w:rsidR="001B5DC8" w:rsidRPr="002979CD">
        <w:rPr>
          <w:highlight w:val="green"/>
        </w:rPr>
        <w:t xml:space="preserve">lable </w:t>
      </w:r>
      <w:r w:rsidR="00D92E4D" w:rsidRPr="002979CD">
        <w:rPr>
          <w:highlight w:val="green"/>
        </w:rPr>
        <w:t xml:space="preserve">on </w:t>
      </w:r>
      <w:del w:id="118" w:author="Antony Johnson" w:date="2023-03-01T12:02:00Z">
        <w:r w:rsidR="00D92E4D" w:rsidRPr="002979CD" w:rsidDel="009003CA">
          <w:rPr>
            <w:highlight w:val="green"/>
          </w:rPr>
          <w:delText xml:space="preserve">the </w:delText>
        </w:r>
      </w:del>
      <w:ins w:id="119" w:author="Antony Johnson" w:date="2023-03-01T11:43:00Z">
        <w:r w:rsidR="009D33CE" w:rsidRPr="002979CD">
          <w:rPr>
            <w:b/>
            <w:highlight w:val="green"/>
          </w:rPr>
          <w:t>The Company’s</w:t>
        </w:r>
      </w:ins>
      <w:del w:id="120" w:author="Antony Johnson" w:date="2023-03-01T11:43:00Z">
        <w:r w:rsidR="00D92E4D" w:rsidRPr="002979CD" w:rsidDel="009D33CE">
          <w:rPr>
            <w:highlight w:val="green"/>
          </w:rPr>
          <w:delText>National Grid ESO</w:delText>
        </w:r>
      </w:del>
      <w:r w:rsidR="00D92E4D" w:rsidRPr="002979CD">
        <w:rPr>
          <w:highlight w:val="green"/>
        </w:rPr>
        <w:t xml:space="preserve"> Website </w:t>
      </w:r>
      <w:r w:rsidR="001276FF" w:rsidRPr="002979CD">
        <w:rPr>
          <w:highlight w:val="green"/>
        </w:rPr>
        <w:t xml:space="preserve">under the </w:t>
      </w:r>
      <w:r w:rsidR="00B92445" w:rsidRPr="002979CD">
        <w:rPr>
          <w:highlight w:val="green"/>
        </w:rPr>
        <w:t xml:space="preserve">Grid Code </w:t>
      </w:r>
      <w:r w:rsidR="00D1246D" w:rsidRPr="002979CD">
        <w:rPr>
          <w:highlight w:val="green"/>
        </w:rPr>
        <w:t>Electrical Standards documents</w:t>
      </w:r>
      <w:r w:rsidR="002378D5" w:rsidRPr="002979CD">
        <w:rPr>
          <w:highlight w:val="green"/>
        </w:rPr>
        <w:t xml:space="preserve"> page.</w:t>
      </w:r>
    </w:p>
    <w:p w14:paraId="7DBE53F2" w14:textId="77777777" w:rsidR="00802B18" w:rsidRPr="00914E4D" w:rsidRDefault="00802B18" w:rsidP="00390B7D"/>
    <w:p w14:paraId="09A768F2" w14:textId="0CE5DC86" w:rsidR="00C90B03" w:rsidRPr="00B51199" w:rsidRDefault="00802B18" w:rsidP="00390B7D">
      <w:pPr>
        <w:pStyle w:val="Heading1"/>
        <w:ind w:left="709" w:firstLine="0"/>
        <w:jc w:val="both"/>
        <w:rPr>
          <w:b w:val="0"/>
          <w:u w:val="none"/>
        </w:rPr>
      </w:pPr>
      <w:r>
        <w:rPr>
          <w:b w:val="0"/>
          <w:u w:val="none"/>
        </w:rPr>
        <w:tab/>
      </w:r>
      <w:r w:rsidR="00127BF5" w:rsidRPr="002979CD">
        <w:rPr>
          <w:b w:val="0"/>
          <w:highlight w:val="green"/>
          <w:u w:val="none"/>
        </w:rPr>
        <w:t xml:space="preserve">As defined in </w:t>
      </w:r>
      <w:r w:rsidR="00D46CB7" w:rsidRPr="002979CD">
        <w:rPr>
          <w:b w:val="0"/>
          <w:highlight w:val="green"/>
          <w:u w:val="none"/>
        </w:rPr>
        <w:t xml:space="preserve">Grid Code </w:t>
      </w:r>
      <w:r w:rsidR="00127BF5" w:rsidRPr="002979CD">
        <w:rPr>
          <w:b w:val="0"/>
          <w:highlight w:val="green"/>
          <w:u w:val="none"/>
        </w:rPr>
        <w:t>CC.6.</w:t>
      </w:r>
      <w:r w:rsidR="00AF08EB" w:rsidRPr="002979CD">
        <w:rPr>
          <w:b w:val="0"/>
          <w:highlight w:val="green"/>
          <w:u w:val="none"/>
        </w:rPr>
        <w:t>5</w:t>
      </w:r>
      <w:r w:rsidR="00D4303F" w:rsidRPr="002979CD">
        <w:rPr>
          <w:b w:val="0"/>
          <w:highlight w:val="green"/>
          <w:u w:val="none"/>
        </w:rPr>
        <w:t>.2</w:t>
      </w:r>
      <w:r w:rsidR="00AF08EB" w:rsidRPr="002979CD">
        <w:rPr>
          <w:b w:val="0"/>
          <w:highlight w:val="green"/>
          <w:u w:val="none"/>
        </w:rPr>
        <w:t>.1 and ECC.6.5.</w:t>
      </w:r>
      <w:r w:rsidR="00D4303F" w:rsidRPr="002979CD">
        <w:rPr>
          <w:b w:val="0"/>
          <w:highlight w:val="green"/>
          <w:u w:val="none"/>
        </w:rPr>
        <w:t>2.</w:t>
      </w:r>
      <w:r w:rsidR="00AF08EB" w:rsidRPr="002979CD">
        <w:rPr>
          <w:b w:val="0"/>
          <w:highlight w:val="green"/>
          <w:u w:val="none"/>
        </w:rPr>
        <w:t xml:space="preserve">1, </w:t>
      </w:r>
      <w:r w:rsidRPr="002979CD">
        <w:rPr>
          <w:highlight w:val="green"/>
          <w:u w:val="none"/>
        </w:rPr>
        <w:t>Control Telephony</w:t>
      </w:r>
      <w:r w:rsidRPr="002979CD">
        <w:rPr>
          <w:b w:val="0"/>
          <w:highlight w:val="green"/>
          <w:u w:val="none"/>
        </w:rPr>
        <w:t xml:space="preserve"> is </w:t>
      </w:r>
      <w:r w:rsidR="00AC3DD6" w:rsidRPr="002979CD">
        <w:rPr>
          <w:b w:val="0"/>
          <w:highlight w:val="green"/>
          <w:u w:val="none"/>
        </w:rPr>
        <w:t xml:space="preserve">the </w:t>
      </w:r>
      <w:r w:rsidR="00B25B98" w:rsidRPr="002979CD">
        <w:rPr>
          <w:b w:val="0"/>
          <w:highlight w:val="green"/>
          <w:u w:val="none"/>
        </w:rPr>
        <w:t>princip</w:t>
      </w:r>
      <w:r w:rsidR="001D3896" w:rsidRPr="002979CD">
        <w:rPr>
          <w:b w:val="0"/>
          <w:highlight w:val="green"/>
          <w:u w:val="none"/>
        </w:rPr>
        <w:t>al</w:t>
      </w:r>
      <w:r w:rsidR="00B25B98" w:rsidRPr="002979CD">
        <w:rPr>
          <w:b w:val="0"/>
          <w:highlight w:val="green"/>
          <w:u w:val="none"/>
        </w:rPr>
        <w:t xml:space="preserve"> method by which </w:t>
      </w:r>
      <w:r w:rsidR="00CC16B1" w:rsidRPr="002979CD">
        <w:rPr>
          <w:b w:val="0"/>
          <w:highlight w:val="green"/>
          <w:u w:val="none"/>
        </w:rPr>
        <w:t xml:space="preserve">a </w:t>
      </w:r>
      <w:r w:rsidR="00CC16B1" w:rsidRPr="002979CD">
        <w:rPr>
          <w:highlight w:val="green"/>
          <w:u w:val="none"/>
        </w:rPr>
        <w:t>User’s Responsible Engineer / Operator</w:t>
      </w:r>
      <w:r w:rsidR="00545206" w:rsidRPr="002979CD">
        <w:rPr>
          <w:b w:val="0"/>
          <w:highlight w:val="green"/>
          <w:u w:val="none"/>
        </w:rPr>
        <w:t xml:space="preserve">, the </w:t>
      </w:r>
      <w:r w:rsidR="00545206" w:rsidRPr="002979CD">
        <w:rPr>
          <w:highlight w:val="green"/>
          <w:u w:val="none"/>
        </w:rPr>
        <w:t>Relevant Transmission Licensee’s</w:t>
      </w:r>
      <w:r w:rsidR="007E7D84" w:rsidRPr="002979CD">
        <w:rPr>
          <w:highlight w:val="green"/>
          <w:u w:val="none"/>
        </w:rPr>
        <w:t xml:space="preserve"> Control Engineers</w:t>
      </w:r>
      <w:r w:rsidR="00CC16B1" w:rsidRPr="002979CD">
        <w:rPr>
          <w:b w:val="0"/>
          <w:highlight w:val="green"/>
          <w:u w:val="none"/>
        </w:rPr>
        <w:t xml:space="preserve"> </w:t>
      </w:r>
      <w:r w:rsidR="0078324C" w:rsidRPr="002979CD">
        <w:rPr>
          <w:b w:val="0"/>
          <w:highlight w:val="green"/>
          <w:u w:val="none"/>
        </w:rPr>
        <w:t xml:space="preserve">and </w:t>
      </w:r>
      <w:del w:id="121" w:author="Antony Johnson" w:date="2023-03-01T11:43:00Z">
        <w:r w:rsidR="0078324C" w:rsidRPr="002979CD" w:rsidDel="009D33CE">
          <w:rPr>
            <w:b w:val="0"/>
            <w:highlight w:val="green"/>
            <w:u w:val="none"/>
          </w:rPr>
          <w:delText xml:space="preserve">National Grid </w:delText>
        </w:r>
        <w:r w:rsidR="0078324C" w:rsidRPr="002979CD" w:rsidDel="009D33CE">
          <w:rPr>
            <w:color w:val="2B579A"/>
            <w:highlight w:val="green"/>
            <w:u w:val="none"/>
            <w:shd w:val="clear" w:color="auto" w:fill="E6E6E6"/>
            <w:rPrChange w:id="122" w:author="Antony Johnson" w:date="2023-03-01T11:43:00Z">
              <w:rPr>
                <w:b w:val="0"/>
                <w:color w:val="2B579A"/>
                <w:u w:val="none"/>
                <w:shd w:val="clear" w:color="auto" w:fill="E6E6E6"/>
              </w:rPr>
            </w:rPrChange>
          </w:rPr>
          <w:delText>ESO</w:delText>
        </w:r>
      </w:del>
      <w:ins w:id="123" w:author="Antony Johnson" w:date="2023-03-01T11:43:00Z">
        <w:r w:rsidR="009D33CE" w:rsidRPr="002979CD">
          <w:rPr>
            <w:color w:val="2B579A"/>
            <w:highlight w:val="green"/>
            <w:u w:val="none"/>
            <w:shd w:val="clear" w:color="auto" w:fill="E6E6E6"/>
            <w:rPrChange w:id="124" w:author="Antony Johnson" w:date="2023-03-01T11:43:00Z">
              <w:rPr>
                <w:b w:val="0"/>
                <w:color w:val="2B579A"/>
                <w:u w:val="none"/>
                <w:shd w:val="clear" w:color="auto" w:fill="E6E6E6"/>
              </w:rPr>
            </w:rPrChange>
          </w:rPr>
          <w:t>The Company</w:t>
        </w:r>
        <w:r w:rsidR="0007467C" w:rsidRPr="002979CD">
          <w:rPr>
            <w:color w:val="2B579A"/>
            <w:highlight w:val="green"/>
            <w:u w:val="none"/>
            <w:shd w:val="clear" w:color="auto" w:fill="E6E6E6"/>
            <w:rPrChange w:id="125" w:author="Antony Johnson" w:date="2023-03-01T11:43:00Z">
              <w:rPr>
                <w:b w:val="0"/>
                <w:color w:val="2B579A"/>
                <w:u w:val="none"/>
                <w:shd w:val="clear" w:color="auto" w:fill="E6E6E6"/>
              </w:rPr>
            </w:rPrChange>
          </w:rPr>
          <w:t>’s</w:t>
        </w:r>
      </w:ins>
      <w:r w:rsidR="0078324C" w:rsidRPr="002979CD">
        <w:rPr>
          <w:b w:val="0"/>
          <w:highlight w:val="green"/>
          <w:u w:val="none"/>
        </w:rPr>
        <w:t xml:space="preserve"> </w:t>
      </w:r>
      <w:r w:rsidR="0078324C" w:rsidRPr="002979CD">
        <w:rPr>
          <w:highlight w:val="green"/>
          <w:u w:val="none"/>
        </w:rPr>
        <w:t>Control Engineers</w:t>
      </w:r>
      <w:r w:rsidR="0078324C" w:rsidRPr="002979CD">
        <w:rPr>
          <w:b w:val="0"/>
          <w:highlight w:val="green"/>
          <w:u w:val="none"/>
        </w:rPr>
        <w:t xml:space="preserve"> speak to one another for the purposes of controlling the </w:t>
      </w:r>
      <w:r w:rsidR="0078324C" w:rsidRPr="002979CD">
        <w:rPr>
          <w:highlight w:val="green"/>
          <w:u w:val="none"/>
        </w:rPr>
        <w:t>Total System</w:t>
      </w:r>
      <w:r w:rsidR="00BB0EBA" w:rsidRPr="002979CD">
        <w:rPr>
          <w:b w:val="0"/>
          <w:highlight w:val="green"/>
          <w:u w:val="none"/>
        </w:rPr>
        <w:t xml:space="preserve"> under both normal and emergency operating conditions.  </w:t>
      </w:r>
      <w:r w:rsidR="00BB0EBA" w:rsidRPr="002979CD">
        <w:rPr>
          <w:highlight w:val="green"/>
          <w:u w:val="none"/>
        </w:rPr>
        <w:t>Control Telephony</w:t>
      </w:r>
      <w:r w:rsidR="00BB0EBA" w:rsidRPr="002979CD">
        <w:rPr>
          <w:b w:val="0"/>
          <w:highlight w:val="green"/>
          <w:u w:val="none"/>
        </w:rPr>
        <w:t xml:space="preserve"> provides secure </w:t>
      </w:r>
      <w:r w:rsidR="00127BF5" w:rsidRPr="002979CD">
        <w:rPr>
          <w:b w:val="0"/>
          <w:highlight w:val="green"/>
          <w:u w:val="none"/>
        </w:rPr>
        <w:t>point to point telephony for routine</w:t>
      </w:r>
      <w:r w:rsidRPr="002979CD">
        <w:rPr>
          <w:b w:val="0"/>
          <w:highlight w:val="green"/>
          <w:u w:val="none"/>
        </w:rPr>
        <w:t xml:space="preserve"> </w:t>
      </w:r>
      <w:r w:rsidR="00D4303F" w:rsidRPr="002979CD">
        <w:rPr>
          <w:highlight w:val="green"/>
          <w:u w:val="none"/>
        </w:rPr>
        <w:t>Control Calls</w:t>
      </w:r>
      <w:r w:rsidR="00332A7E" w:rsidRPr="002979CD">
        <w:rPr>
          <w:b w:val="0"/>
          <w:highlight w:val="green"/>
          <w:u w:val="none"/>
        </w:rPr>
        <w:t xml:space="preserve"> and </w:t>
      </w:r>
      <w:r w:rsidR="00B51199" w:rsidRPr="002979CD">
        <w:rPr>
          <w:b w:val="0"/>
          <w:highlight w:val="green"/>
          <w:u w:val="none"/>
        </w:rPr>
        <w:t>em</w:t>
      </w:r>
      <w:r w:rsidR="00062D1D" w:rsidRPr="002979CD">
        <w:rPr>
          <w:b w:val="0"/>
          <w:highlight w:val="green"/>
          <w:u w:val="none"/>
        </w:rPr>
        <w:t xml:space="preserve">ergency </w:t>
      </w:r>
      <w:r w:rsidR="00062D1D" w:rsidRPr="002979CD">
        <w:rPr>
          <w:highlight w:val="green"/>
          <w:u w:val="none"/>
        </w:rPr>
        <w:t>Control Calls</w:t>
      </w:r>
      <w:r w:rsidR="00062D1D" w:rsidRPr="002979CD">
        <w:rPr>
          <w:b w:val="0"/>
          <w:highlight w:val="green"/>
          <w:u w:val="none"/>
        </w:rPr>
        <w:t>.</w:t>
      </w:r>
      <w:r w:rsidR="00723087">
        <w:rPr>
          <w:b w:val="0"/>
          <w:u w:val="none"/>
        </w:rPr>
        <w:t xml:space="preserve">  </w:t>
      </w:r>
      <w:r w:rsidR="00F50A3C">
        <w:rPr>
          <w:b w:val="0"/>
          <w:u w:val="none"/>
        </w:rPr>
        <w:t xml:space="preserve"> </w:t>
      </w:r>
    </w:p>
    <w:p w14:paraId="7671D378" w14:textId="77777777" w:rsidR="00C90B03" w:rsidRDefault="00C90B03" w:rsidP="00390B7D"/>
    <w:p w14:paraId="07CA8E58" w14:textId="1C5131A9" w:rsidR="0044752A" w:rsidRDefault="00D14E67" w:rsidP="00B51199">
      <w:pPr>
        <w:ind w:right="81"/>
      </w:pPr>
      <w:r w:rsidRPr="002979CD">
        <w:rPr>
          <w:highlight w:val="green"/>
        </w:rPr>
        <w:t>This</w:t>
      </w:r>
      <w:r w:rsidR="00A44573" w:rsidRPr="002979CD">
        <w:rPr>
          <w:highlight w:val="green"/>
        </w:rPr>
        <w:t xml:space="preserve"> document covers the </w:t>
      </w:r>
      <w:r w:rsidR="00BF5424" w:rsidRPr="002979CD">
        <w:rPr>
          <w:highlight w:val="green"/>
        </w:rPr>
        <w:t xml:space="preserve">technical requirements for </w:t>
      </w:r>
      <w:r w:rsidR="001F531D" w:rsidRPr="002979CD">
        <w:rPr>
          <w:b/>
          <w:highlight w:val="green"/>
        </w:rPr>
        <w:t>C</w:t>
      </w:r>
      <w:r w:rsidR="00BF5424" w:rsidRPr="002979CD">
        <w:rPr>
          <w:b/>
          <w:highlight w:val="green"/>
        </w:rPr>
        <w:t xml:space="preserve">ontrol </w:t>
      </w:r>
      <w:r w:rsidR="001F531D" w:rsidRPr="002979CD">
        <w:rPr>
          <w:b/>
          <w:highlight w:val="green"/>
        </w:rPr>
        <w:t>T</w:t>
      </w:r>
      <w:r w:rsidR="00BF5424" w:rsidRPr="002979CD">
        <w:rPr>
          <w:b/>
          <w:highlight w:val="green"/>
        </w:rPr>
        <w:t>elephony</w:t>
      </w:r>
      <w:r w:rsidR="00BF5424" w:rsidRPr="002979CD">
        <w:rPr>
          <w:highlight w:val="green"/>
        </w:rPr>
        <w:t xml:space="preserve"> between </w:t>
      </w:r>
      <w:ins w:id="126" w:author="Antony Johnson" w:date="2023-03-01T11:43:00Z">
        <w:r w:rsidR="0007467C" w:rsidRPr="002979CD">
          <w:rPr>
            <w:b/>
            <w:highlight w:val="green"/>
          </w:rPr>
          <w:t>The Company</w:t>
        </w:r>
      </w:ins>
      <w:del w:id="127" w:author="Antony Johnson" w:date="2023-03-01T11:43:00Z">
        <w:r w:rsidR="00BF5424" w:rsidRPr="002979CD" w:rsidDel="0007467C">
          <w:rPr>
            <w:highlight w:val="green"/>
          </w:rPr>
          <w:delText>National Grid ESO</w:delText>
        </w:r>
      </w:del>
      <w:r w:rsidR="00BF5424" w:rsidRPr="002979CD">
        <w:rPr>
          <w:highlight w:val="green"/>
        </w:rPr>
        <w:t xml:space="preserve"> and </w:t>
      </w:r>
      <w:r w:rsidR="00BF5424" w:rsidRPr="002979CD">
        <w:rPr>
          <w:b/>
          <w:highlight w:val="green"/>
        </w:rPr>
        <w:t>Users</w:t>
      </w:r>
      <w:r w:rsidR="00BF5424" w:rsidRPr="002979CD">
        <w:rPr>
          <w:highlight w:val="green"/>
        </w:rPr>
        <w:t xml:space="preserve"> of the </w:t>
      </w:r>
      <w:r w:rsidR="00BF5424" w:rsidRPr="002979CD">
        <w:rPr>
          <w:b/>
          <w:highlight w:val="green"/>
        </w:rPr>
        <w:t>Transmission System</w:t>
      </w:r>
      <w:r w:rsidR="00BF5424" w:rsidRPr="002979CD">
        <w:rPr>
          <w:highlight w:val="green"/>
        </w:rPr>
        <w:t xml:space="preserve">.  </w:t>
      </w:r>
      <w:del w:id="128" w:author="Johnson (ESO), Antony" w:date="2023-03-21T11:40:00Z">
        <w:r w:rsidR="007B3960" w:rsidRPr="002979CD" w:rsidDel="00184B4F">
          <w:rPr>
            <w:highlight w:val="green"/>
          </w:rPr>
          <w:delText xml:space="preserve">Strictly </w:delText>
        </w:r>
      </w:del>
      <w:ins w:id="129" w:author="Johnson (ESO), Antony" w:date="2023-03-21T11:40:00Z">
        <w:r w:rsidR="00184B4F">
          <w:rPr>
            <w:highlight w:val="green"/>
          </w:rPr>
          <w:t>T</w:t>
        </w:r>
      </w:ins>
      <w:del w:id="130" w:author="Johnson (ESO), Antony" w:date="2023-03-21T11:40:00Z">
        <w:r w:rsidR="00430EAE" w:rsidRPr="002979CD" w:rsidDel="00184B4F">
          <w:rPr>
            <w:highlight w:val="green"/>
          </w:rPr>
          <w:delText>t</w:delText>
        </w:r>
      </w:del>
      <w:r w:rsidR="00430EAE" w:rsidRPr="002979CD">
        <w:rPr>
          <w:highlight w:val="green"/>
        </w:rPr>
        <w:t xml:space="preserve">he </w:t>
      </w:r>
      <w:r w:rsidR="00050BE7" w:rsidRPr="002979CD">
        <w:rPr>
          <w:highlight w:val="green"/>
        </w:rPr>
        <w:t xml:space="preserve">communication </w:t>
      </w:r>
      <w:r w:rsidR="00430EAE" w:rsidRPr="002979CD">
        <w:rPr>
          <w:highlight w:val="green"/>
        </w:rPr>
        <w:t xml:space="preserve">requirements </w:t>
      </w:r>
      <w:r w:rsidR="00050BE7" w:rsidRPr="002979CD">
        <w:rPr>
          <w:highlight w:val="green"/>
        </w:rPr>
        <w:t xml:space="preserve">between </w:t>
      </w:r>
      <w:ins w:id="131" w:author="Antony Johnson" w:date="2023-03-01T12:45:00Z">
        <w:r w:rsidR="00E56CCA" w:rsidRPr="002979CD">
          <w:rPr>
            <w:b/>
            <w:highlight w:val="green"/>
          </w:rPr>
          <w:t>The Company</w:t>
        </w:r>
      </w:ins>
      <w:del w:id="132" w:author="Antony Johnson" w:date="2023-03-01T12:45:00Z">
        <w:r w:rsidR="00050BE7" w:rsidRPr="002979CD" w:rsidDel="00E56CCA">
          <w:rPr>
            <w:highlight w:val="green"/>
          </w:rPr>
          <w:delText>Nation Grid ESO</w:delText>
        </w:r>
      </w:del>
      <w:r w:rsidR="00050BE7" w:rsidRPr="002979CD">
        <w:rPr>
          <w:highlight w:val="green"/>
        </w:rPr>
        <w:t xml:space="preserve"> and the </w:t>
      </w:r>
      <w:r w:rsidR="00050BE7" w:rsidRPr="002979CD">
        <w:rPr>
          <w:b/>
          <w:highlight w:val="green"/>
        </w:rPr>
        <w:t xml:space="preserve">Relevant Transmission Licensees </w:t>
      </w:r>
      <w:r w:rsidR="00E17DC1" w:rsidRPr="002979CD">
        <w:rPr>
          <w:highlight w:val="green"/>
        </w:rPr>
        <w:t xml:space="preserve">fall under the </w:t>
      </w:r>
      <w:r w:rsidR="00E17DC1" w:rsidRPr="002979CD">
        <w:rPr>
          <w:b/>
          <w:highlight w:val="green"/>
        </w:rPr>
        <w:t>System Operator Transmission Owner Code</w:t>
      </w:r>
      <w:r w:rsidR="00E17DC1" w:rsidRPr="002979CD">
        <w:rPr>
          <w:highlight w:val="green"/>
        </w:rPr>
        <w:t xml:space="preserve"> (STC) and in particular STCP </w:t>
      </w:r>
      <w:r w:rsidR="004D6CF4" w:rsidRPr="002979CD">
        <w:rPr>
          <w:highlight w:val="green"/>
        </w:rPr>
        <w:t>04-5 (Operational Telephony)</w:t>
      </w:r>
      <w:r w:rsidR="007B3960" w:rsidRPr="002979CD">
        <w:rPr>
          <w:highlight w:val="green"/>
        </w:rPr>
        <w:t>, but</w:t>
      </w:r>
      <w:r w:rsidR="006B4A4A" w:rsidRPr="002979CD">
        <w:rPr>
          <w:highlight w:val="green"/>
        </w:rPr>
        <w:t xml:space="preserve"> the</w:t>
      </w:r>
      <w:r w:rsidR="007B3960" w:rsidRPr="002979CD">
        <w:rPr>
          <w:highlight w:val="green"/>
        </w:rPr>
        <w:t xml:space="preserve"> </w:t>
      </w:r>
      <w:r w:rsidR="006B4A4A" w:rsidRPr="002979CD">
        <w:rPr>
          <w:highlight w:val="green"/>
        </w:rPr>
        <w:t>communication</w:t>
      </w:r>
      <w:r w:rsidR="00AE5324" w:rsidRPr="002979CD">
        <w:rPr>
          <w:highlight w:val="green"/>
        </w:rPr>
        <w:t xml:space="preserve"> system</w:t>
      </w:r>
      <w:r w:rsidR="004051B2" w:rsidRPr="002979CD">
        <w:rPr>
          <w:highlight w:val="green"/>
        </w:rPr>
        <w:t xml:space="preserve"> equipment</w:t>
      </w:r>
      <w:r w:rsidR="00AE5324" w:rsidRPr="002979CD">
        <w:rPr>
          <w:highlight w:val="green"/>
        </w:rPr>
        <w:t xml:space="preserve"> </w:t>
      </w:r>
      <w:r w:rsidR="00F72744" w:rsidRPr="002979CD">
        <w:rPr>
          <w:highlight w:val="green"/>
        </w:rPr>
        <w:t xml:space="preserve">provided by </w:t>
      </w:r>
      <w:del w:id="133" w:author="Antony Johnson" w:date="2023-03-01T11:44:00Z">
        <w:r w:rsidR="00F72744" w:rsidRPr="002979CD" w:rsidDel="0007467C">
          <w:rPr>
            <w:highlight w:val="green"/>
          </w:rPr>
          <w:delText>National Grid ESO</w:delText>
        </w:r>
      </w:del>
      <w:ins w:id="134" w:author="Antony Johnson" w:date="2023-03-01T11:44:00Z">
        <w:r w:rsidR="0007467C" w:rsidRPr="002979CD">
          <w:rPr>
            <w:b/>
            <w:highlight w:val="green"/>
          </w:rPr>
          <w:t>The Company</w:t>
        </w:r>
      </w:ins>
      <w:r w:rsidR="00F72744" w:rsidRPr="002979CD">
        <w:rPr>
          <w:b/>
          <w:highlight w:val="green"/>
        </w:rPr>
        <w:t xml:space="preserve"> </w:t>
      </w:r>
      <w:r w:rsidR="005366A8" w:rsidRPr="002979CD">
        <w:rPr>
          <w:highlight w:val="green"/>
        </w:rPr>
        <w:t>(in co</w:t>
      </w:r>
      <w:r w:rsidR="007B1B18" w:rsidRPr="002979CD">
        <w:rPr>
          <w:highlight w:val="green"/>
        </w:rPr>
        <w:t>-</w:t>
      </w:r>
      <w:r w:rsidR="00574C38" w:rsidRPr="002979CD">
        <w:rPr>
          <w:highlight w:val="green"/>
        </w:rPr>
        <w:t xml:space="preserve">ordination with </w:t>
      </w:r>
      <w:r w:rsidR="00F72744" w:rsidRPr="002979CD">
        <w:rPr>
          <w:highlight w:val="green"/>
        </w:rPr>
        <w:t xml:space="preserve">the </w:t>
      </w:r>
      <w:r w:rsidR="00F72744" w:rsidRPr="002979CD">
        <w:rPr>
          <w:b/>
          <w:highlight w:val="green"/>
        </w:rPr>
        <w:t>Relevant Transmission Licensees</w:t>
      </w:r>
      <w:r w:rsidR="00574C38" w:rsidRPr="002979CD">
        <w:rPr>
          <w:highlight w:val="green"/>
        </w:rPr>
        <w:t>)</w:t>
      </w:r>
      <w:r w:rsidR="00F72744" w:rsidRPr="002979CD">
        <w:rPr>
          <w:b/>
          <w:highlight w:val="green"/>
        </w:rPr>
        <w:t xml:space="preserve"> </w:t>
      </w:r>
      <w:r w:rsidR="00AE5324" w:rsidRPr="002979CD">
        <w:rPr>
          <w:highlight w:val="green"/>
        </w:rPr>
        <w:t>conform</w:t>
      </w:r>
      <w:r w:rsidR="004051B2" w:rsidRPr="002979CD">
        <w:rPr>
          <w:highlight w:val="green"/>
        </w:rPr>
        <w:t>s</w:t>
      </w:r>
      <w:r w:rsidR="00AE5324" w:rsidRPr="002979CD">
        <w:rPr>
          <w:highlight w:val="green"/>
        </w:rPr>
        <w:t xml:space="preserve"> to </w:t>
      </w:r>
      <w:r w:rsidR="00373D49" w:rsidRPr="002979CD">
        <w:rPr>
          <w:highlight w:val="green"/>
        </w:rPr>
        <w:t xml:space="preserve">the requirements of </w:t>
      </w:r>
      <w:r w:rsidR="00AE5324" w:rsidRPr="002979CD">
        <w:rPr>
          <w:highlight w:val="green"/>
        </w:rPr>
        <w:t>this document</w:t>
      </w:r>
      <w:r w:rsidR="00384994" w:rsidRPr="002979CD">
        <w:rPr>
          <w:highlight w:val="green"/>
        </w:rPr>
        <w:t>.</w:t>
      </w:r>
      <w:r w:rsidR="00384994">
        <w:t xml:space="preserve">  </w:t>
      </w:r>
    </w:p>
    <w:p w14:paraId="00C3813E" w14:textId="77777777" w:rsidR="0044752A" w:rsidRDefault="0044752A" w:rsidP="00B51199">
      <w:pPr>
        <w:ind w:right="81"/>
      </w:pPr>
    </w:p>
    <w:p w14:paraId="6741CEA2" w14:textId="371B06C6" w:rsidR="002940DD" w:rsidRPr="002979CD" w:rsidRDefault="009D18DF" w:rsidP="00B51199">
      <w:pPr>
        <w:ind w:right="81"/>
        <w:rPr>
          <w:highlight w:val="green"/>
        </w:rPr>
      </w:pPr>
      <w:r w:rsidRPr="002979CD">
        <w:rPr>
          <w:highlight w:val="green"/>
        </w:rPr>
        <w:lastRenderedPageBreak/>
        <w:t xml:space="preserve">It should be noted that </w:t>
      </w:r>
      <w:r w:rsidR="00824B47" w:rsidRPr="002979CD">
        <w:rPr>
          <w:b/>
          <w:highlight w:val="green"/>
        </w:rPr>
        <w:t>Relevant</w:t>
      </w:r>
      <w:r w:rsidR="00824B47" w:rsidRPr="002979CD">
        <w:rPr>
          <w:highlight w:val="green"/>
        </w:rPr>
        <w:t xml:space="preserve"> </w:t>
      </w:r>
      <w:r w:rsidR="0024076C" w:rsidRPr="002979CD">
        <w:rPr>
          <w:b/>
          <w:highlight w:val="green"/>
        </w:rPr>
        <w:t>Transmission Licensees</w:t>
      </w:r>
      <w:r w:rsidR="00617882" w:rsidRPr="002979CD">
        <w:rPr>
          <w:highlight w:val="green"/>
        </w:rPr>
        <w:t xml:space="preserve"> in coordination with </w:t>
      </w:r>
      <w:del w:id="135" w:author="Antony Johnson" w:date="2023-03-01T11:44:00Z">
        <w:r w:rsidR="00617882" w:rsidRPr="002979CD" w:rsidDel="0007467C">
          <w:rPr>
            <w:highlight w:val="green"/>
          </w:rPr>
          <w:delText>National Grid ESO</w:delText>
        </w:r>
      </w:del>
      <w:ins w:id="136" w:author="Antony Johnson" w:date="2023-03-01T11:44:00Z">
        <w:r w:rsidR="0007467C" w:rsidRPr="002979CD">
          <w:rPr>
            <w:b/>
            <w:highlight w:val="green"/>
          </w:rPr>
          <w:t>The Company</w:t>
        </w:r>
      </w:ins>
      <w:r w:rsidR="00617882" w:rsidRPr="002979CD">
        <w:rPr>
          <w:b/>
          <w:highlight w:val="green"/>
        </w:rPr>
        <w:t xml:space="preserve"> </w:t>
      </w:r>
      <w:r w:rsidR="0065727D" w:rsidRPr="002979CD">
        <w:rPr>
          <w:highlight w:val="green"/>
        </w:rPr>
        <w:t xml:space="preserve">will need to liaise with </w:t>
      </w:r>
      <w:r w:rsidR="0065727D" w:rsidRPr="002979CD">
        <w:rPr>
          <w:b/>
          <w:highlight w:val="green"/>
        </w:rPr>
        <w:t>User’s</w:t>
      </w:r>
      <w:r w:rsidR="0065727D" w:rsidRPr="002979CD">
        <w:rPr>
          <w:highlight w:val="green"/>
        </w:rPr>
        <w:t xml:space="preserve"> </w:t>
      </w:r>
      <w:ins w:id="137" w:author="Antony Johnson [2]" w:date="2022-11-20T15:53:00Z">
        <w:del w:id="138" w:author="Johnson (ESO), Antony" w:date="2023-02-10T13:36:00Z">
          <w:r w:rsidR="00FB27C9" w:rsidRPr="002979CD" w:rsidDel="00376F36">
            <w:rPr>
              <w:highlight w:val="green"/>
            </w:rPr>
            <w:delText>(and</w:delText>
          </w:r>
        </w:del>
      </w:ins>
      <w:ins w:id="139" w:author="Halford(ESO), David" w:date="2022-12-28T12:16:00Z">
        <w:del w:id="140" w:author="Johnson (ESO), Antony" w:date="2023-02-10T13:36:00Z">
          <w:r w:rsidR="009C6156" w:rsidRPr="002979CD" w:rsidDel="00376F36">
            <w:rPr>
              <w:highlight w:val="green"/>
            </w:rPr>
            <w:delText>i</w:delText>
          </w:r>
        </w:del>
        <w:del w:id="141" w:author="Johnson (ESO), Antony" w:date="2023-01-26T09:28:00Z">
          <w:r w:rsidR="009C6156" w:rsidRPr="002979CD" w:rsidDel="005762EB">
            <w:rPr>
              <w:highlight w:val="green"/>
            </w:rPr>
            <w:delText>ncluding</w:delText>
          </w:r>
        </w:del>
      </w:ins>
      <w:ins w:id="142" w:author="Antony Johnson [2]" w:date="2022-11-20T15:53:00Z">
        <w:del w:id="143" w:author="Johnson (ESO), Antony" w:date="2023-02-10T13:36:00Z">
          <w:r w:rsidR="00FB27C9" w:rsidRPr="002979CD" w:rsidDel="00376F36">
            <w:rPr>
              <w:highlight w:val="green"/>
            </w:rPr>
            <w:delText xml:space="preserve"> </w:delText>
          </w:r>
          <w:r w:rsidR="00FB27C9" w:rsidRPr="002979CD" w:rsidDel="00376F36">
            <w:rPr>
              <w:b/>
              <w:highlight w:val="green"/>
            </w:rPr>
            <w:delText>Restoration Service Providers</w:delText>
          </w:r>
        </w:del>
        <w:del w:id="144" w:author="Johnson (ESO), Antony" w:date="2023-01-26T09:28:00Z">
          <w:r w:rsidR="00FB27C9" w:rsidRPr="002979CD" w:rsidDel="005762EB">
            <w:rPr>
              <w:highlight w:val="green"/>
            </w:rPr>
            <w:delText xml:space="preserve"> where rele</w:delText>
          </w:r>
          <w:r w:rsidR="00683987" w:rsidRPr="002979CD" w:rsidDel="005762EB">
            <w:rPr>
              <w:highlight w:val="green"/>
            </w:rPr>
            <w:delText>vant</w:delText>
          </w:r>
        </w:del>
      </w:ins>
      <w:ins w:id="145" w:author="Halford(ESO), David" w:date="2022-12-28T12:17:00Z">
        <w:del w:id="146" w:author="Johnson (ESO), Antony" w:date="2023-01-26T09:28:00Z">
          <w:r w:rsidR="002578EB" w:rsidRPr="002979CD" w:rsidDel="005762EB">
            <w:rPr>
              <w:highlight w:val="green"/>
            </w:rPr>
            <w:delText>applicable</w:delText>
          </w:r>
        </w:del>
      </w:ins>
      <w:ins w:id="147" w:author="Antony Johnson [2]" w:date="2022-11-20T15:53:00Z">
        <w:del w:id="148" w:author="Johnson (ESO), Antony" w:date="2023-02-10T13:36:00Z">
          <w:r w:rsidR="00683987" w:rsidRPr="002979CD" w:rsidDel="00376F36">
            <w:rPr>
              <w:highlight w:val="green"/>
            </w:rPr>
            <w:delText>)</w:delText>
          </w:r>
        </w:del>
        <w:r w:rsidR="00683987" w:rsidRPr="002979CD">
          <w:rPr>
            <w:highlight w:val="green"/>
          </w:rPr>
          <w:t xml:space="preserve"> </w:t>
        </w:r>
      </w:ins>
      <w:r w:rsidR="0065727D" w:rsidRPr="002979CD">
        <w:rPr>
          <w:highlight w:val="green"/>
        </w:rPr>
        <w:t xml:space="preserve">in order to facilitate the installation and </w:t>
      </w:r>
      <w:r w:rsidR="00707EB3" w:rsidRPr="002979CD">
        <w:rPr>
          <w:highlight w:val="green"/>
        </w:rPr>
        <w:t xml:space="preserve">coordination of </w:t>
      </w:r>
      <w:r w:rsidR="00F274A4" w:rsidRPr="002979CD">
        <w:rPr>
          <w:b/>
          <w:highlight w:val="green"/>
        </w:rPr>
        <w:t>C</w:t>
      </w:r>
      <w:r w:rsidR="00707EB3" w:rsidRPr="002979CD">
        <w:rPr>
          <w:b/>
          <w:highlight w:val="green"/>
        </w:rPr>
        <w:t xml:space="preserve">ontrol </w:t>
      </w:r>
      <w:r w:rsidR="00F274A4" w:rsidRPr="002979CD">
        <w:rPr>
          <w:b/>
          <w:highlight w:val="green"/>
        </w:rPr>
        <w:t>T</w:t>
      </w:r>
      <w:r w:rsidR="00707EB3" w:rsidRPr="002979CD">
        <w:rPr>
          <w:b/>
          <w:highlight w:val="green"/>
        </w:rPr>
        <w:t>elephony</w:t>
      </w:r>
      <w:r w:rsidR="00B677B2" w:rsidRPr="002979CD">
        <w:rPr>
          <w:highlight w:val="green"/>
        </w:rPr>
        <w:t>.</w:t>
      </w:r>
      <w:r w:rsidR="006F1FC2" w:rsidRPr="002979CD">
        <w:rPr>
          <w:highlight w:val="green"/>
        </w:rPr>
        <w:t xml:space="preserve">  The </w:t>
      </w:r>
      <w:r w:rsidR="006F1FC2" w:rsidRPr="002979CD">
        <w:rPr>
          <w:b/>
          <w:highlight w:val="green"/>
        </w:rPr>
        <w:t xml:space="preserve">Relevant </w:t>
      </w:r>
      <w:r w:rsidR="00F53FC1" w:rsidRPr="002979CD">
        <w:rPr>
          <w:b/>
          <w:highlight w:val="green"/>
        </w:rPr>
        <w:t>Transmission Licensee</w:t>
      </w:r>
      <w:r w:rsidR="00F53FC1" w:rsidRPr="002979CD">
        <w:rPr>
          <w:highlight w:val="green"/>
        </w:rPr>
        <w:t xml:space="preserve"> obligations </w:t>
      </w:r>
      <w:r w:rsidR="000A2EE4" w:rsidRPr="002979CD">
        <w:rPr>
          <w:highlight w:val="green"/>
        </w:rPr>
        <w:t>are defined in the</w:t>
      </w:r>
      <w:r w:rsidR="00202A13" w:rsidRPr="002979CD">
        <w:rPr>
          <w:highlight w:val="green"/>
        </w:rPr>
        <w:t xml:space="preserve"> </w:t>
      </w:r>
      <w:r w:rsidR="00202A13" w:rsidRPr="002979CD">
        <w:rPr>
          <w:b/>
          <w:highlight w:val="green"/>
        </w:rPr>
        <w:t>STC</w:t>
      </w:r>
      <w:r w:rsidR="00202A13" w:rsidRPr="002979CD">
        <w:rPr>
          <w:highlight w:val="green"/>
        </w:rPr>
        <w:t xml:space="preserve"> and</w:t>
      </w:r>
      <w:r w:rsidR="004A60C6" w:rsidRPr="002979CD">
        <w:rPr>
          <w:highlight w:val="green"/>
        </w:rPr>
        <w:t xml:space="preserve"> </w:t>
      </w:r>
      <w:r w:rsidR="004F557A" w:rsidRPr="002979CD">
        <w:rPr>
          <w:highlight w:val="green"/>
        </w:rPr>
        <w:t xml:space="preserve">any relevant </w:t>
      </w:r>
      <w:r w:rsidR="00202A13" w:rsidRPr="002979CD">
        <w:rPr>
          <w:b/>
          <w:highlight w:val="green"/>
        </w:rPr>
        <w:t>T</w:t>
      </w:r>
      <w:r w:rsidR="004A60C6" w:rsidRPr="002979CD">
        <w:rPr>
          <w:b/>
          <w:highlight w:val="green"/>
        </w:rPr>
        <w:t>O Construction A</w:t>
      </w:r>
      <w:r w:rsidR="004A1C73" w:rsidRPr="002979CD">
        <w:rPr>
          <w:b/>
          <w:highlight w:val="green"/>
        </w:rPr>
        <w:t>greement</w:t>
      </w:r>
      <w:r w:rsidR="004A1C73" w:rsidRPr="002979CD">
        <w:rPr>
          <w:highlight w:val="green"/>
        </w:rPr>
        <w:t>.</w:t>
      </w:r>
      <w:r w:rsidR="0024076C" w:rsidRPr="002979CD">
        <w:rPr>
          <w:highlight w:val="green"/>
        </w:rPr>
        <w:t xml:space="preserve"> </w:t>
      </w:r>
    </w:p>
    <w:p w14:paraId="62A11603" w14:textId="48E04F60" w:rsidR="00723087" w:rsidRPr="002979CD" w:rsidRDefault="00723087" w:rsidP="002240EC">
      <w:pPr>
        <w:rPr>
          <w:highlight w:val="green"/>
        </w:rPr>
      </w:pPr>
    </w:p>
    <w:p w14:paraId="0EDCA884" w14:textId="43472815" w:rsidR="001515E7" w:rsidRDefault="001515E7" w:rsidP="001515E7">
      <w:pPr>
        <w:ind w:right="81"/>
      </w:pPr>
      <w:r w:rsidRPr="002979CD">
        <w:rPr>
          <w:b/>
          <w:highlight w:val="green"/>
        </w:rPr>
        <w:t>System Telephony</w:t>
      </w:r>
      <w:r w:rsidRPr="002979CD">
        <w:rPr>
          <w:highlight w:val="green"/>
        </w:rPr>
        <w:t xml:space="preserve"> is an alternative tool used by </w:t>
      </w:r>
      <w:del w:id="149" w:author="Antony Johnson" w:date="2023-03-01T11:44:00Z">
        <w:r w:rsidRPr="002979CD" w:rsidDel="00EE37D4">
          <w:rPr>
            <w:highlight w:val="green"/>
          </w:rPr>
          <w:delText>National Grid ESO</w:delText>
        </w:r>
      </w:del>
      <w:ins w:id="150" w:author="Antony Johnson" w:date="2023-03-01T11:44:00Z">
        <w:r w:rsidR="00EE37D4" w:rsidRPr="002979CD">
          <w:rPr>
            <w:b/>
            <w:highlight w:val="green"/>
          </w:rPr>
          <w:t>The Company</w:t>
        </w:r>
      </w:ins>
      <w:r w:rsidRPr="002979CD">
        <w:rPr>
          <w:b/>
          <w:highlight w:val="green"/>
        </w:rPr>
        <w:t xml:space="preserve"> </w:t>
      </w:r>
      <w:r w:rsidR="00B006AB" w:rsidRPr="002979CD">
        <w:rPr>
          <w:highlight w:val="green"/>
        </w:rPr>
        <w:t xml:space="preserve">and </w:t>
      </w:r>
      <w:r w:rsidR="00317932" w:rsidRPr="002979CD">
        <w:rPr>
          <w:b/>
          <w:highlight w:val="green"/>
        </w:rPr>
        <w:t>Relevant Transmission Licensee’s</w:t>
      </w:r>
      <w:r w:rsidR="00317932" w:rsidRPr="002979CD">
        <w:rPr>
          <w:highlight w:val="green"/>
        </w:rPr>
        <w:t xml:space="preserve"> </w:t>
      </w:r>
      <w:r w:rsidRPr="002979CD">
        <w:rPr>
          <w:highlight w:val="green"/>
        </w:rPr>
        <w:t xml:space="preserve">in instructing </w:t>
      </w:r>
      <w:r w:rsidRPr="002979CD">
        <w:rPr>
          <w:b/>
          <w:highlight w:val="green"/>
        </w:rPr>
        <w:t>Users</w:t>
      </w:r>
      <w:r w:rsidRPr="002979CD">
        <w:rPr>
          <w:highlight w:val="green"/>
        </w:rPr>
        <w:t xml:space="preserve"> to control the </w:t>
      </w:r>
      <w:r w:rsidRPr="002979CD">
        <w:rPr>
          <w:b/>
          <w:highlight w:val="green"/>
        </w:rPr>
        <w:t>Total System</w:t>
      </w:r>
      <w:r w:rsidRPr="002979CD">
        <w:rPr>
          <w:highlight w:val="green"/>
        </w:rPr>
        <w:t>.</w:t>
      </w:r>
    </w:p>
    <w:p w14:paraId="17564C63" w14:textId="77777777" w:rsidR="001515E7" w:rsidRPr="00723087" w:rsidRDefault="001515E7" w:rsidP="002240EC"/>
    <w:p w14:paraId="58D64B61" w14:textId="77777777" w:rsidR="00C84F56" w:rsidRDefault="00137C2E" w:rsidP="00912E85">
      <w:pPr>
        <w:pStyle w:val="Heading1"/>
        <w:numPr>
          <w:ilvl w:val="0"/>
          <w:numId w:val="2"/>
        </w:numPr>
      </w:pPr>
      <w:r>
        <w:t>I</w:t>
      </w:r>
      <w:r w:rsidRPr="004A1C73">
        <w:t>ntroductio</w:t>
      </w:r>
      <w:r>
        <w:t>n</w:t>
      </w:r>
      <w:r>
        <w:rPr>
          <w:u w:val="none"/>
        </w:rPr>
        <w:t xml:space="preserve"> </w:t>
      </w:r>
    </w:p>
    <w:p w14:paraId="22C92A92" w14:textId="77777777" w:rsidR="007B1B18" w:rsidRDefault="007B1B18" w:rsidP="00084372">
      <w:pPr>
        <w:tabs>
          <w:tab w:val="left" w:pos="8189"/>
        </w:tabs>
        <w:ind w:left="693" w:right="397"/>
      </w:pPr>
    </w:p>
    <w:p w14:paraId="30169D5C" w14:textId="742DC5D2" w:rsidR="00C84F56" w:rsidRDefault="00137C2E" w:rsidP="00044080">
      <w:pPr>
        <w:tabs>
          <w:tab w:val="left" w:pos="8189"/>
        </w:tabs>
        <w:ind w:left="693" w:right="397"/>
      </w:pPr>
      <w:r>
        <w:t xml:space="preserve">The Grid Code requirements and the high level functionality for </w:t>
      </w:r>
      <w:r>
        <w:rPr>
          <w:b/>
        </w:rPr>
        <w:t>Control Telephony</w:t>
      </w:r>
      <w:r>
        <w:t xml:space="preserve"> across Great Britain are described in CC.6.5.2 to CC.6.5.5</w:t>
      </w:r>
      <w:r w:rsidR="00A924F2">
        <w:t xml:space="preserve"> </w:t>
      </w:r>
      <w:r w:rsidR="00A924F2" w:rsidRPr="00791B7B">
        <w:rPr>
          <w:highlight w:val="green"/>
        </w:rPr>
        <w:t xml:space="preserve">and ECC.6.5.2 </w:t>
      </w:r>
      <w:r w:rsidR="002240EC" w:rsidRPr="00791B7B">
        <w:rPr>
          <w:highlight w:val="green"/>
        </w:rPr>
        <w:t>to</w:t>
      </w:r>
      <w:r w:rsidR="00A924F2" w:rsidRPr="00791B7B">
        <w:rPr>
          <w:highlight w:val="green"/>
        </w:rPr>
        <w:t xml:space="preserve"> ECC.6.5.5</w:t>
      </w:r>
      <w:r w:rsidR="007E0CC8" w:rsidRPr="00791B7B">
        <w:rPr>
          <w:highlight w:val="green"/>
        </w:rPr>
        <w:t>, in addition to the</w:t>
      </w:r>
      <w:del w:id="151" w:author="Johnson (ESO), Antony" w:date="2023-01-26T11:51:00Z">
        <w:r w:rsidR="007E0CC8" w:rsidRPr="00791B7B" w:rsidDel="00B5771F">
          <w:rPr>
            <w:highlight w:val="green"/>
          </w:rPr>
          <w:delText xml:space="preserve"> </w:delText>
        </w:r>
      </w:del>
      <w:ins w:id="152" w:author="Antony Johnson [2]" w:date="2022-11-20T15:56:00Z">
        <w:del w:id="153" w:author="Johnson (ESO), Antony" w:date="2023-01-26T11:51:00Z">
          <w:r w:rsidR="00E92B7A" w:rsidRPr="00791B7B" w:rsidDel="00B5771F">
            <w:rPr>
              <w:highlight w:val="green"/>
            </w:rPr>
            <w:delText>applicable</w:delText>
          </w:r>
        </w:del>
        <w:r w:rsidR="00E92B7A" w:rsidRPr="00791B7B">
          <w:rPr>
            <w:highlight w:val="green"/>
          </w:rPr>
          <w:t xml:space="preserve"> </w:t>
        </w:r>
      </w:ins>
      <w:r w:rsidR="007E0CC8" w:rsidRPr="00791B7B">
        <w:rPr>
          <w:highlight w:val="green"/>
        </w:rPr>
        <w:t>requirements of CC</w:t>
      </w:r>
      <w:r w:rsidR="00FD10AA" w:rsidRPr="00791B7B">
        <w:rPr>
          <w:highlight w:val="green"/>
        </w:rPr>
        <w:t>.</w:t>
      </w:r>
      <w:r w:rsidR="008E6A19" w:rsidRPr="00791B7B">
        <w:rPr>
          <w:highlight w:val="green"/>
        </w:rPr>
        <w:t>7.10</w:t>
      </w:r>
      <w:del w:id="154" w:author="Antony Johnson [2]" w:date="2022-11-20T15:55:00Z">
        <w:r w:rsidR="00655BED" w:rsidRPr="00791B7B" w:rsidDel="00D108F9">
          <w:rPr>
            <w:highlight w:val="green"/>
          </w:rPr>
          <w:delText>.1</w:delText>
        </w:r>
      </w:del>
      <w:r w:rsidR="008E6A19" w:rsidRPr="00791B7B">
        <w:rPr>
          <w:highlight w:val="green"/>
        </w:rPr>
        <w:t xml:space="preserve"> and ECC</w:t>
      </w:r>
      <w:r w:rsidR="00655BED" w:rsidRPr="00791B7B">
        <w:rPr>
          <w:highlight w:val="green"/>
        </w:rPr>
        <w:t>.7.10</w:t>
      </w:r>
      <w:del w:id="155" w:author="Antony Johnson [2]" w:date="2022-11-20T15:55:00Z">
        <w:r w:rsidR="00655BED" w:rsidRPr="00791B7B" w:rsidDel="00D108F9">
          <w:rPr>
            <w:highlight w:val="green"/>
          </w:rPr>
          <w:delText>.1</w:delText>
        </w:r>
      </w:del>
      <w:r w:rsidR="006A5367">
        <w:t xml:space="preserve">. </w:t>
      </w:r>
      <w:r>
        <w:t xml:space="preserve"> This </w:t>
      </w:r>
      <w:r>
        <w:rPr>
          <w:b/>
        </w:rPr>
        <w:t>Electrical Standard</w:t>
      </w:r>
      <w:r>
        <w:t xml:space="preserve"> describes in more detail the technical interfaces and support requirements for </w:t>
      </w:r>
      <w:r>
        <w:rPr>
          <w:b/>
        </w:rPr>
        <w:t>Control Telephony</w:t>
      </w:r>
      <w:r>
        <w:t xml:space="preserve"> </w:t>
      </w:r>
      <w:r w:rsidR="00737F6E" w:rsidRPr="00791B7B">
        <w:rPr>
          <w:highlight w:val="green"/>
        </w:rPr>
        <w:t xml:space="preserve">between </w:t>
      </w:r>
      <w:r w:rsidR="00737F6E" w:rsidRPr="00791B7B">
        <w:rPr>
          <w:b/>
          <w:highlight w:val="green"/>
        </w:rPr>
        <w:t>Users</w:t>
      </w:r>
      <w:r w:rsidR="00A20748" w:rsidRPr="00791B7B">
        <w:rPr>
          <w:highlight w:val="green"/>
        </w:rPr>
        <w:t>,</w:t>
      </w:r>
      <w:r w:rsidR="00737F6E" w:rsidRPr="00791B7B">
        <w:rPr>
          <w:highlight w:val="green"/>
        </w:rPr>
        <w:t xml:space="preserve"> </w:t>
      </w:r>
      <w:ins w:id="156" w:author="Antony Johnson [2]" w:date="2022-11-20T15:56:00Z">
        <w:del w:id="157" w:author="Johnson (ESO), Antony" w:date="2023-02-10T13:37:00Z">
          <w:r w:rsidR="005F6943" w:rsidRPr="00791B7B" w:rsidDel="00E8110D">
            <w:rPr>
              <w:highlight w:val="green"/>
            </w:rPr>
            <w:delText xml:space="preserve">relevant </w:delText>
          </w:r>
          <w:r w:rsidR="005F6943" w:rsidRPr="00791B7B" w:rsidDel="00E8110D">
            <w:rPr>
              <w:b/>
              <w:highlight w:val="green"/>
            </w:rPr>
            <w:delText>Restoration Service Providers</w:delText>
          </w:r>
          <w:r w:rsidR="005F6943" w:rsidRPr="00791B7B" w:rsidDel="00E8110D">
            <w:rPr>
              <w:highlight w:val="green"/>
            </w:rPr>
            <w:delText>,</w:delText>
          </w:r>
        </w:del>
        <w:r w:rsidR="005F6943" w:rsidRPr="00791B7B">
          <w:rPr>
            <w:highlight w:val="green"/>
          </w:rPr>
          <w:t xml:space="preserve"> </w:t>
        </w:r>
      </w:ins>
      <w:del w:id="158" w:author="Antony Johnson" w:date="2023-03-01T11:46:00Z">
        <w:r w:rsidR="00737F6E" w:rsidRPr="00791B7B" w:rsidDel="000D685D">
          <w:rPr>
            <w:highlight w:val="green"/>
          </w:rPr>
          <w:delText>National Grid ESO</w:delText>
        </w:r>
      </w:del>
      <w:ins w:id="159" w:author="Antony Johnson" w:date="2023-03-01T11:46:00Z">
        <w:r w:rsidR="000D685D" w:rsidRPr="00791B7B">
          <w:rPr>
            <w:b/>
            <w:highlight w:val="green"/>
          </w:rPr>
          <w:t>The Company</w:t>
        </w:r>
      </w:ins>
      <w:r w:rsidR="00737F6E" w:rsidRPr="00791B7B">
        <w:rPr>
          <w:b/>
          <w:highlight w:val="green"/>
        </w:rPr>
        <w:t xml:space="preserve"> </w:t>
      </w:r>
      <w:r w:rsidR="00A20748" w:rsidRPr="00791B7B">
        <w:rPr>
          <w:highlight w:val="green"/>
        </w:rPr>
        <w:t xml:space="preserve">and </w:t>
      </w:r>
      <w:r w:rsidR="00737F6E" w:rsidRPr="00791B7B">
        <w:rPr>
          <w:b/>
          <w:highlight w:val="green"/>
        </w:rPr>
        <w:t>Relevant Transmission Licensees</w:t>
      </w:r>
      <w:r w:rsidR="00737F6E" w:rsidRPr="00791B7B">
        <w:rPr>
          <w:highlight w:val="green"/>
        </w:rPr>
        <w:t>.</w:t>
      </w:r>
    </w:p>
    <w:p w14:paraId="6E9F9315" w14:textId="22F826CD" w:rsidR="00C84F56" w:rsidRDefault="00C84F56">
      <w:pPr>
        <w:spacing w:after="0" w:line="259" w:lineRule="auto"/>
        <w:ind w:left="698" w:right="0" w:firstLine="0"/>
        <w:jc w:val="left"/>
      </w:pPr>
    </w:p>
    <w:p w14:paraId="7ADA8376" w14:textId="21358868" w:rsidR="00C84F56" w:rsidRDefault="00137C2E">
      <w:pPr>
        <w:ind w:left="693" w:right="397"/>
      </w:pPr>
      <w:r>
        <w:t>Th</w:t>
      </w:r>
      <w:r w:rsidR="002240EC">
        <w:t>is</w:t>
      </w:r>
      <w:r>
        <w:t xml:space="preserve"> </w:t>
      </w:r>
      <w:r>
        <w:rPr>
          <w:b/>
        </w:rPr>
        <w:t>Electrical Standard</w:t>
      </w:r>
      <w:r>
        <w:t xml:space="preserve"> </w:t>
      </w:r>
      <w:r w:rsidR="002240EC">
        <w:t xml:space="preserve">gives </w:t>
      </w:r>
      <w:r w:rsidR="002240EC" w:rsidRPr="003A7472">
        <w:rPr>
          <w:b/>
          <w:bCs/>
        </w:rPr>
        <w:t>User</w:t>
      </w:r>
      <w:r w:rsidR="003A7472" w:rsidRPr="003A7472">
        <w:rPr>
          <w:b/>
          <w:bCs/>
        </w:rPr>
        <w:t>s</w:t>
      </w:r>
      <w:r w:rsidR="003A7472">
        <w:t xml:space="preserve"> backg</w:t>
      </w:r>
      <w:r>
        <w:t xml:space="preserve">round and technical information regarding the </w:t>
      </w:r>
      <w:r>
        <w:rPr>
          <w:b/>
        </w:rPr>
        <w:t>Control Telephony</w:t>
      </w:r>
      <w:r>
        <w:t xml:space="preserve"> </w:t>
      </w:r>
      <w:r w:rsidR="00BF7185" w:rsidRPr="00BF7185">
        <w:rPr>
          <w:b/>
          <w:bCs/>
        </w:rPr>
        <w:t>S</w:t>
      </w:r>
      <w:r w:rsidRPr="00BF7185">
        <w:rPr>
          <w:b/>
          <w:bCs/>
        </w:rPr>
        <w:t>ystem</w:t>
      </w:r>
      <w:r w:rsidRPr="00044080">
        <w:rPr>
          <w:b/>
        </w:rPr>
        <w:t xml:space="preserve"> </w:t>
      </w:r>
      <w:r>
        <w:t xml:space="preserve">that </w:t>
      </w:r>
      <w:ins w:id="160" w:author="Antony Johnson" w:date="2023-03-01T11:46:00Z">
        <w:r w:rsidR="000D685D" w:rsidRPr="00791B7B">
          <w:rPr>
            <w:b/>
            <w:highlight w:val="green"/>
          </w:rPr>
          <w:t>The Company</w:t>
        </w:r>
      </w:ins>
      <w:del w:id="161" w:author="Antony Johnson" w:date="2023-03-01T11:46:00Z">
        <w:r w:rsidR="00AA2B57" w:rsidRPr="00791B7B" w:rsidDel="000D685D">
          <w:rPr>
            <w:highlight w:val="green"/>
          </w:rPr>
          <w:delText>National Grid ESO</w:delText>
        </w:r>
      </w:del>
      <w:r w:rsidR="00AA2B57" w:rsidRPr="00791B7B">
        <w:rPr>
          <w:b/>
          <w:highlight w:val="green"/>
        </w:rPr>
        <w:t xml:space="preserve"> </w:t>
      </w:r>
      <w:r w:rsidR="00AA2B57" w:rsidRPr="00791B7B">
        <w:rPr>
          <w:highlight w:val="green"/>
        </w:rPr>
        <w:t>in co</w:t>
      </w:r>
      <w:r w:rsidR="00D1647F" w:rsidRPr="00791B7B">
        <w:rPr>
          <w:highlight w:val="green"/>
        </w:rPr>
        <w:t>-ordination with</w:t>
      </w:r>
      <w:r w:rsidR="00D1647F" w:rsidRPr="00791B7B">
        <w:rPr>
          <w:b/>
          <w:highlight w:val="green"/>
        </w:rPr>
        <w:t xml:space="preserve"> </w:t>
      </w:r>
      <w:r w:rsidR="00737F6E" w:rsidRPr="00791B7B">
        <w:rPr>
          <w:b/>
          <w:highlight w:val="green"/>
        </w:rPr>
        <w:t xml:space="preserve">Relevant Transmission Licensees </w:t>
      </w:r>
      <w:r w:rsidR="003403F3" w:rsidRPr="00791B7B">
        <w:rPr>
          <w:highlight w:val="green"/>
        </w:rPr>
        <w:t xml:space="preserve">provides </w:t>
      </w:r>
      <w:r w:rsidRPr="00791B7B">
        <w:rPr>
          <w:highlight w:val="green"/>
        </w:rPr>
        <w:t xml:space="preserve">at </w:t>
      </w:r>
      <w:r w:rsidR="00132D71" w:rsidRPr="00791B7B">
        <w:rPr>
          <w:b/>
          <w:highlight w:val="green"/>
        </w:rPr>
        <w:t>Control Point</w:t>
      </w:r>
      <w:r w:rsidR="00982CC0" w:rsidRPr="00791B7B">
        <w:rPr>
          <w:b/>
          <w:highlight w:val="green"/>
        </w:rPr>
        <w:t>s</w:t>
      </w:r>
      <w:r w:rsidR="00132D71" w:rsidRPr="00791B7B">
        <w:rPr>
          <w:highlight w:val="green"/>
        </w:rPr>
        <w:t xml:space="preserve"> </w:t>
      </w:r>
      <w:del w:id="162" w:author="Johnson (ESO), Antony" w:date="2023-03-21T11:40:00Z">
        <w:r w:rsidR="002520E0" w:rsidRPr="00791B7B" w:rsidDel="001E7E0C">
          <w:rPr>
            <w:highlight w:val="green"/>
          </w:rPr>
          <w:delText xml:space="preserve">or </w:delText>
        </w:r>
      </w:del>
      <w:ins w:id="163" w:author="Johnson (ESO), Antony" w:date="2023-03-21T11:40:00Z">
        <w:r w:rsidR="001E7E0C">
          <w:rPr>
            <w:highlight w:val="green"/>
          </w:rPr>
          <w:t xml:space="preserve">and </w:t>
        </w:r>
      </w:ins>
      <w:r w:rsidR="002520E0" w:rsidRPr="00791B7B">
        <w:rPr>
          <w:b/>
          <w:highlight w:val="green"/>
        </w:rPr>
        <w:t>Control Centre</w:t>
      </w:r>
      <w:r w:rsidR="00982CC0" w:rsidRPr="00791B7B">
        <w:rPr>
          <w:b/>
          <w:highlight w:val="green"/>
        </w:rPr>
        <w:t>s</w:t>
      </w:r>
      <w:r w:rsidRPr="00791B7B">
        <w:rPr>
          <w:highlight w:val="green"/>
        </w:rPr>
        <w:t>.</w:t>
      </w:r>
    </w:p>
    <w:p w14:paraId="2BF2495E" w14:textId="6C34D8A1" w:rsidR="00C84F56" w:rsidRDefault="00C84F56">
      <w:pPr>
        <w:spacing w:after="0" w:line="259" w:lineRule="auto"/>
        <w:ind w:left="698" w:right="0" w:firstLine="0"/>
        <w:jc w:val="left"/>
      </w:pPr>
    </w:p>
    <w:p w14:paraId="08F56C99" w14:textId="5BD912F7" w:rsidR="00C84F56" w:rsidRDefault="003403F3">
      <w:pPr>
        <w:ind w:left="693" w:right="397"/>
      </w:pPr>
      <w:r>
        <w:t xml:space="preserve">This </w:t>
      </w:r>
      <w:r w:rsidR="00137C2E">
        <w:rPr>
          <w:b/>
        </w:rPr>
        <w:t>Electrical Standard</w:t>
      </w:r>
      <w:r w:rsidR="00137C2E">
        <w:t xml:space="preserve"> also allows </w:t>
      </w:r>
      <w:r w:rsidR="00137C2E">
        <w:rPr>
          <w:b/>
        </w:rPr>
        <w:t>Users</w:t>
      </w:r>
      <w:r w:rsidR="00137C2E">
        <w:t xml:space="preserve"> </w:t>
      </w:r>
      <w:ins w:id="164" w:author="Antony Johnson [2]" w:date="2022-11-20T15:57:00Z">
        <w:del w:id="165" w:author="Johnson (ESO), Antony" w:date="2023-02-10T13:37:00Z">
          <w:r w:rsidR="005F6943" w:rsidDel="00A919C3">
            <w:delText xml:space="preserve">and relevant </w:delText>
          </w:r>
          <w:r w:rsidR="005F6943" w:rsidRPr="005F6943" w:rsidDel="00A919C3">
            <w:rPr>
              <w:b/>
              <w:bCs/>
            </w:rPr>
            <w:delText>Restoration Service Providers</w:delText>
          </w:r>
          <w:r w:rsidR="005F6943" w:rsidDel="00A919C3">
            <w:delText xml:space="preserve"> </w:delText>
          </w:r>
        </w:del>
      </w:ins>
      <w:r w:rsidR="00137C2E">
        <w:t xml:space="preserve">to understand the requirements of the </w:t>
      </w:r>
      <w:r w:rsidR="00137C2E">
        <w:rPr>
          <w:b/>
        </w:rPr>
        <w:t>Control Telephony</w:t>
      </w:r>
      <w:r w:rsidR="00137C2E">
        <w:t xml:space="preserve"> </w:t>
      </w:r>
      <w:r>
        <w:rPr>
          <w:b/>
        </w:rPr>
        <w:t>S</w:t>
      </w:r>
      <w:r w:rsidRPr="00390B7D">
        <w:rPr>
          <w:b/>
        </w:rPr>
        <w:t>ystem</w:t>
      </w:r>
      <w:r>
        <w:t xml:space="preserve"> </w:t>
      </w:r>
      <w:r w:rsidR="00137C2E">
        <w:t xml:space="preserve">should a </w:t>
      </w:r>
      <w:r w:rsidR="00137C2E">
        <w:rPr>
          <w:b/>
        </w:rPr>
        <w:t>User</w:t>
      </w:r>
      <w:r w:rsidR="00137C2E">
        <w:t xml:space="preserve"> </w:t>
      </w:r>
      <w:ins w:id="166" w:author="Antony Johnson [2]" w:date="2022-11-20T15:57:00Z">
        <w:del w:id="167" w:author="Johnson (ESO), Antony" w:date="2023-02-10T13:37:00Z">
          <w:r w:rsidR="005F6943" w:rsidDel="00A919C3">
            <w:delText xml:space="preserve">or relevant </w:delText>
          </w:r>
          <w:r w:rsidR="005F6943" w:rsidRPr="005F6943" w:rsidDel="00A919C3">
            <w:rPr>
              <w:b/>
              <w:bCs/>
            </w:rPr>
            <w:delText>Restoration Service Provider</w:delText>
          </w:r>
          <w:r w:rsidR="005F6943" w:rsidDel="00A919C3">
            <w:delText xml:space="preserve"> </w:delText>
          </w:r>
        </w:del>
      </w:ins>
      <w:r w:rsidR="00137C2E">
        <w:t xml:space="preserve">decide to </w:t>
      </w:r>
      <w:r w:rsidR="005F7EB4" w:rsidRPr="007771A4">
        <w:rPr>
          <w:highlight w:val="green"/>
        </w:rPr>
        <w:t>integrate</w:t>
      </w:r>
      <w:r w:rsidR="00137C2E">
        <w:t xml:space="preserve"> </w:t>
      </w:r>
      <w:r w:rsidR="00137C2E" w:rsidRPr="00737F6E">
        <w:t xml:space="preserve">the </w:t>
      </w:r>
      <w:r w:rsidR="00137C2E">
        <w:t xml:space="preserve">provided </w:t>
      </w:r>
      <w:r w:rsidR="00137C2E">
        <w:rPr>
          <w:b/>
        </w:rPr>
        <w:t>Control Telephony</w:t>
      </w:r>
      <w:r w:rsidR="00137C2E">
        <w:t xml:space="preserve"> </w:t>
      </w:r>
      <w:r w:rsidR="00E275FD" w:rsidRPr="007771A4">
        <w:rPr>
          <w:b/>
          <w:highlight w:val="green"/>
        </w:rPr>
        <w:t>System</w:t>
      </w:r>
      <w:r w:rsidR="00E275FD" w:rsidRPr="007771A4">
        <w:rPr>
          <w:highlight w:val="green"/>
        </w:rPr>
        <w:t xml:space="preserve"> </w:t>
      </w:r>
      <w:r w:rsidR="005F7EB4" w:rsidRPr="007771A4">
        <w:rPr>
          <w:highlight w:val="green"/>
        </w:rPr>
        <w:t>with its own telephony system</w:t>
      </w:r>
      <w:r w:rsidR="00137C2E">
        <w:t xml:space="preserve">. </w:t>
      </w:r>
    </w:p>
    <w:p w14:paraId="4A53EE11" w14:textId="09864821" w:rsidR="00C84F56" w:rsidRDefault="00C84F56">
      <w:pPr>
        <w:spacing w:after="0" w:line="259" w:lineRule="auto"/>
        <w:ind w:left="698" w:right="0" w:firstLine="0"/>
        <w:jc w:val="left"/>
      </w:pPr>
    </w:p>
    <w:p w14:paraId="10E0DCC4" w14:textId="14DA3D6A" w:rsidR="00C84F56" w:rsidRDefault="00137C2E">
      <w:pPr>
        <w:ind w:left="693" w:right="397"/>
      </w:pPr>
      <w:r>
        <w:t>Th</w:t>
      </w:r>
      <w:r w:rsidR="00E275FD">
        <w:t>is</w:t>
      </w:r>
      <w:r>
        <w:t xml:space="preserve"> </w:t>
      </w:r>
      <w:r>
        <w:rPr>
          <w:b/>
        </w:rPr>
        <w:t>Electrical Standard</w:t>
      </w:r>
      <w:r w:rsidR="0085366F">
        <w:t xml:space="preserve"> </w:t>
      </w:r>
      <w:r>
        <w:t>only contain</w:t>
      </w:r>
      <w:r w:rsidR="00F73BAA">
        <w:t>s</w:t>
      </w:r>
      <w:r>
        <w:t xml:space="preserve"> generic information</w:t>
      </w:r>
      <w:r w:rsidR="005F7EB4">
        <w:t xml:space="preserve"> for</w:t>
      </w:r>
      <w:r>
        <w:t xml:space="preserve"> </w:t>
      </w:r>
      <w:r>
        <w:rPr>
          <w:b/>
        </w:rPr>
        <w:t>Control Telephony</w:t>
      </w:r>
      <w:r>
        <w:t xml:space="preserve">.  There may be </w:t>
      </w:r>
      <w:r w:rsidR="0085366F">
        <w:t xml:space="preserve">situations </w:t>
      </w:r>
      <w:r>
        <w:t xml:space="preserve">where additional obligations relating to </w:t>
      </w:r>
      <w:r>
        <w:rPr>
          <w:b/>
        </w:rPr>
        <w:t>Control Telephony</w:t>
      </w:r>
      <w:r>
        <w:t xml:space="preserve"> </w:t>
      </w:r>
      <w:r w:rsidR="00EA7ED1" w:rsidRPr="007771A4">
        <w:rPr>
          <w:highlight w:val="green"/>
        </w:rPr>
        <w:t xml:space="preserve">or the </w:t>
      </w:r>
      <w:r w:rsidR="00EA7ED1" w:rsidRPr="007771A4">
        <w:rPr>
          <w:b/>
          <w:highlight w:val="green"/>
        </w:rPr>
        <w:t>Control Telephony System</w:t>
      </w:r>
      <w:r w:rsidR="005E0604" w:rsidRPr="007771A4">
        <w:rPr>
          <w:b/>
          <w:highlight w:val="green"/>
        </w:rPr>
        <w:t xml:space="preserve"> </w:t>
      </w:r>
      <w:r w:rsidR="005E0604" w:rsidRPr="007771A4">
        <w:rPr>
          <w:highlight w:val="green"/>
        </w:rPr>
        <w:t>may</w:t>
      </w:r>
      <w:r w:rsidRPr="007771A4">
        <w:rPr>
          <w:highlight w:val="green"/>
        </w:rPr>
        <w:t xml:space="preserve"> be</w:t>
      </w:r>
      <w:r>
        <w:t xml:space="preserve"> required on a site-specific basis</w:t>
      </w:r>
      <w:r w:rsidR="00CE7722">
        <w:t xml:space="preserve">, </w:t>
      </w:r>
      <w:r w:rsidR="00CE7722" w:rsidRPr="007771A4">
        <w:rPr>
          <w:highlight w:val="green"/>
        </w:rPr>
        <w:t xml:space="preserve">for example at </w:t>
      </w:r>
      <w:r w:rsidR="00CE7722" w:rsidRPr="007771A4">
        <w:rPr>
          <w:b/>
          <w:highlight w:val="green"/>
        </w:rPr>
        <w:t>Grid Supply Points</w:t>
      </w:r>
      <w:r w:rsidRPr="007771A4">
        <w:rPr>
          <w:highlight w:val="green"/>
        </w:rPr>
        <w:t>.</w:t>
      </w:r>
      <w:r>
        <w:t xml:space="preserve">  Such site-specific details</w:t>
      </w:r>
      <w:r w:rsidR="005F7EB4">
        <w:t xml:space="preserve"> for</w:t>
      </w:r>
      <w:r>
        <w:t xml:space="preserve"> </w:t>
      </w:r>
      <w:r>
        <w:rPr>
          <w:b/>
        </w:rPr>
        <w:t>Control Telephony</w:t>
      </w:r>
      <w:r>
        <w:t xml:space="preserve"> will be specified in the </w:t>
      </w:r>
      <w:r>
        <w:rPr>
          <w:b/>
        </w:rPr>
        <w:t>Bilateral Agreement</w:t>
      </w:r>
      <w:ins w:id="168" w:author="Johnson (ESO), Antony" w:date="2023-02-10T13:39:00Z">
        <w:r w:rsidR="00771206">
          <w:rPr>
            <w:b/>
          </w:rPr>
          <w:t>.</w:t>
        </w:r>
      </w:ins>
      <w:ins w:id="169" w:author="Antony Johnson [2]" w:date="2022-11-20T15:57:00Z">
        <w:r w:rsidR="005F6943">
          <w:rPr>
            <w:b/>
          </w:rPr>
          <w:t xml:space="preserve"> </w:t>
        </w:r>
        <w:del w:id="170" w:author="Johnson (ESO), Antony" w:date="2023-02-10T13:39:00Z">
          <w:r w:rsidR="005F6943" w:rsidRPr="005F6943" w:rsidDel="00771206">
            <w:rPr>
              <w:bCs/>
            </w:rPr>
            <w:delText xml:space="preserve">or </w:delText>
          </w:r>
        </w:del>
      </w:ins>
      <w:ins w:id="171" w:author="Antony Johnson [2]" w:date="2022-11-20T15:58:00Z">
        <w:del w:id="172" w:author="Johnson (ESO), Antony" w:date="2023-02-10T13:39:00Z">
          <w:r w:rsidR="005F6943" w:rsidRPr="005F6943" w:rsidDel="00771206">
            <w:rPr>
              <w:bCs/>
            </w:rPr>
            <w:delText>in an</w:delText>
          </w:r>
          <w:r w:rsidR="005F6943" w:rsidDel="00771206">
            <w:rPr>
              <w:b/>
            </w:rPr>
            <w:delText xml:space="preserve"> Anchor Restoration Contract </w:delText>
          </w:r>
          <w:r w:rsidR="005F6943" w:rsidRPr="005F6943" w:rsidDel="00771206">
            <w:rPr>
              <w:bCs/>
            </w:rPr>
            <w:delText>or</w:delText>
          </w:r>
          <w:r w:rsidR="005F6943" w:rsidDel="00771206">
            <w:rPr>
              <w:b/>
            </w:rPr>
            <w:delText xml:space="preserve"> Top Up Restoration Contract</w:delText>
          </w:r>
        </w:del>
      </w:ins>
      <w:del w:id="173" w:author="Johnson (ESO), Antony" w:date="2023-02-10T13:39:00Z">
        <w:r w:rsidDel="00771206">
          <w:delText xml:space="preserve">. </w:delText>
        </w:r>
      </w:del>
    </w:p>
    <w:p w14:paraId="1D8215D6" w14:textId="0FDF9708" w:rsidR="00C84F56" w:rsidRDefault="00C84F56">
      <w:pPr>
        <w:spacing w:after="0" w:line="259" w:lineRule="auto"/>
        <w:ind w:left="698" w:right="0" w:firstLine="0"/>
        <w:jc w:val="left"/>
      </w:pPr>
    </w:p>
    <w:p w14:paraId="228C62EC" w14:textId="745978C1" w:rsidR="00C84F56" w:rsidRDefault="00137C2E">
      <w:pPr>
        <w:ind w:left="693" w:right="397"/>
      </w:pPr>
      <w:r>
        <w:t xml:space="preserve">For the purposes of this document, any reference to </w:t>
      </w:r>
      <w:ins w:id="174" w:author="Antony Johnson" w:date="2023-03-01T11:46:00Z">
        <w:r w:rsidR="000D685D" w:rsidRPr="001C5244">
          <w:rPr>
            <w:b/>
            <w:bCs/>
          </w:rPr>
          <w:t>The Company</w:t>
        </w:r>
      </w:ins>
      <w:del w:id="175" w:author="Antony Johnson" w:date="2023-03-01T11:46:00Z">
        <w:r w:rsidR="004E4403" w:rsidRPr="00786469" w:rsidDel="000D685D">
          <w:delText>National Grid ESO</w:delText>
        </w:r>
      </w:del>
      <w:r>
        <w:t xml:space="preserve"> also includes any person</w:t>
      </w:r>
      <w:ins w:id="176" w:author="Antony Johnson" w:date="2023-03-01T12:49:00Z">
        <w:r w:rsidR="001C5244">
          <w:t xml:space="preserve"> or</w:t>
        </w:r>
      </w:ins>
      <w:del w:id="177" w:author="Antony Johnson" w:date="2023-03-01T12:49:00Z">
        <w:r w:rsidDel="001C5244">
          <w:delText>,</w:delText>
        </w:r>
      </w:del>
      <w:r>
        <w:t xml:space="preserve"> service provider</w:t>
      </w:r>
      <w:del w:id="178" w:author="Antony Johnson" w:date="2023-03-01T12:49:00Z">
        <w:r w:rsidDel="0036419E">
          <w:delText xml:space="preserve"> or company</w:delText>
        </w:r>
      </w:del>
      <w:r>
        <w:t xml:space="preserve"> nominated by </w:t>
      </w:r>
      <w:ins w:id="179" w:author="Antony Johnson" w:date="2023-03-01T11:47:00Z">
        <w:r w:rsidR="000D685D" w:rsidRPr="00A515BC">
          <w:rPr>
            <w:b/>
            <w:highlight w:val="green"/>
          </w:rPr>
          <w:t>The Company</w:t>
        </w:r>
      </w:ins>
      <w:del w:id="180" w:author="Antony Johnson" w:date="2023-03-01T11:47:00Z">
        <w:r w:rsidR="004E4403" w:rsidRPr="00A515BC" w:rsidDel="000D685D">
          <w:rPr>
            <w:highlight w:val="green"/>
          </w:rPr>
          <w:delText>National Grid ESO</w:delText>
        </w:r>
      </w:del>
      <w:r w:rsidR="00737F6E" w:rsidRPr="00A515BC">
        <w:rPr>
          <w:b/>
          <w:highlight w:val="green"/>
        </w:rPr>
        <w:t xml:space="preserve"> </w:t>
      </w:r>
      <w:r w:rsidR="00737F6E" w:rsidRPr="00A515BC">
        <w:rPr>
          <w:highlight w:val="green"/>
        </w:rPr>
        <w:t>(which may include the co-ordina</w:t>
      </w:r>
      <w:ins w:id="181" w:author="Johnson (ESO), Antony" w:date="2023-03-21T11:43:00Z">
        <w:r w:rsidR="006110FD">
          <w:rPr>
            <w:highlight w:val="green"/>
          </w:rPr>
          <w:t>tion</w:t>
        </w:r>
      </w:ins>
      <w:del w:id="182" w:author="Johnson (ESO), Antony" w:date="2023-03-21T11:42:00Z">
        <w:r w:rsidR="00737F6E" w:rsidRPr="00A515BC" w:rsidDel="00CB192E">
          <w:rPr>
            <w:highlight w:val="green"/>
          </w:rPr>
          <w:delText>ted</w:delText>
        </w:r>
      </w:del>
      <w:r w:rsidR="00737F6E" w:rsidRPr="00A515BC">
        <w:rPr>
          <w:highlight w:val="green"/>
        </w:rPr>
        <w:t xml:space="preserve"> role provided by a</w:t>
      </w:r>
      <w:r w:rsidR="00737F6E" w:rsidRPr="00A515BC">
        <w:rPr>
          <w:b/>
          <w:highlight w:val="green"/>
        </w:rPr>
        <w:t xml:space="preserve"> Relevant Transmission Licensee</w:t>
      </w:r>
      <w:r w:rsidR="009E24EF" w:rsidRPr="00A515BC">
        <w:rPr>
          <w:b/>
          <w:highlight w:val="green"/>
        </w:rPr>
        <w:t xml:space="preserve"> </w:t>
      </w:r>
      <w:r w:rsidR="009E24EF" w:rsidRPr="00A515BC">
        <w:rPr>
          <w:highlight w:val="green"/>
        </w:rPr>
        <w:t>under the</w:t>
      </w:r>
      <w:r w:rsidR="009E24EF" w:rsidRPr="00A515BC">
        <w:rPr>
          <w:b/>
          <w:highlight w:val="green"/>
        </w:rPr>
        <w:t xml:space="preserve"> STC</w:t>
      </w:r>
      <w:r w:rsidR="00737F6E" w:rsidRPr="00A515BC">
        <w:rPr>
          <w:highlight w:val="green"/>
        </w:rPr>
        <w:t>)</w:t>
      </w:r>
      <w:r>
        <w:t xml:space="preserve"> to fulfil its obligations described in this document. </w:t>
      </w:r>
    </w:p>
    <w:p w14:paraId="7EBBC9B4" w14:textId="77777777" w:rsidR="00C84F56" w:rsidRDefault="00137C2E">
      <w:pPr>
        <w:spacing w:after="1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0535F3A8" w14:textId="62866A20" w:rsidR="00C84F56" w:rsidRPr="00044080" w:rsidRDefault="00137C2E" w:rsidP="00044080">
      <w:pPr>
        <w:pStyle w:val="Heading1"/>
        <w:numPr>
          <w:ilvl w:val="0"/>
          <w:numId w:val="2"/>
        </w:numPr>
        <w:rPr>
          <w:u w:val="none"/>
        </w:rPr>
      </w:pPr>
      <w:r>
        <w:t>Scope</w:t>
      </w:r>
      <w:r>
        <w:rPr>
          <w:u w:val="none"/>
        </w:rPr>
        <w:t xml:space="preserve"> </w:t>
      </w:r>
    </w:p>
    <w:p w14:paraId="01D131DA" w14:textId="77777777" w:rsidR="00737F6E" w:rsidRPr="00FD4126" w:rsidRDefault="00737F6E" w:rsidP="00786469"/>
    <w:p w14:paraId="5172260D" w14:textId="1EE2BE40" w:rsidR="00C84F56" w:rsidRDefault="00137C2E">
      <w:pPr>
        <w:ind w:left="693" w:right="397"/>
      </w:pPr>
      <w:r>
        <w:t xml:space="preserve">This </w:t>
      </w:r>
      <w:r>
        <w:rPr>
          <w:b/>
        </w:rPr>
        <w:t>Electrical Standard</w:t>
      </w:r>
      <w:r>
        <w:t xml:space="preserve"> applies to </w:t>
      </w:r>
      <w:del w:id="183" w:author="Antony Johnson" w:date="2023-03-01T11:47:00Z">
        <w:r w:rsidR="004E4403" w:rsidRPr="00130514" w:rsidDel="000D685D">
          <w:delText xml:space="preserve">National Grid </w:delText>
        </w:r>
        <w:r w:rsidR="004E4403" w:rsidRPr="00A515BC" w:rsidDel="000D685D">
          <w:rPr>
            <w:color w:val="2B579A"/>
            <w:highlight w:val="green"/>
            <w:shd w:val="clear" w:color="auto" w:fill="E6E6E6"/>
            <w:rPrChange w:id="184" w:author="Halford(ESO), David" w:date="2023-03-02T17:59:00Z">
              <w:rPr>
                <w:color w:val="2B579A"/>
                <w:shd w:val="clear" w:color="auto" w:fill="E6E6E6"/>
              </w:rPr>
            </w:rPrChange>
          </w:rPr>
          <w:delText>ESO</w:delText>
        </w:r>
      </w:del>
      <w:ins w:id="185" w:author="Antony Johnson" w:date="2023-03-01T11:47:00Z">
        <w:r w:rsidR="000D685D" w:rsidRPr="00A515BC">
          <w:rPr>
            <w:b/>
            <w:color w:val="2B579A"/>
            <w:highlight w:val="green"/>
            <w:shd w:val="clear" w:color="auto" w:fill="E6E6E6"/>
            <w:rPrChange w:id="186" w:author="Halford(ESO), David" w:date="2023-03-02T17:59:00Z">
              <w:rPr>
                <w:b/>
                <w:bCs/>
                <w:color w:val="2B579A"/>
                <w:shd w:val="clear" w:color="auto" w:fill="E6E6E6"/>
              </w:rPr>
            </w:rPrChange>
          </w:rPr>
          <w:t>The Company</w:t>
        </w:r>
      </w:ins>
      <w:r w:rsidR="007F64DE" w:rsidRPr="00A515BC">
        <w:rPr>
          <w:b/>
          <w:color w:val="2B579A"/>
          <w:highlight w:val="green"/>
          <w:shd w:val="clear" w:color="auto" w:fill="E6E6E6"/>
          <w:rPrChange w:id="187" w:author="Halford(ESO), David" w:date="2023-03-02T17:59:00Z">
            <w:rPr>
              <w:b/>
              <w:color w:val="2B579A"/>
              <w:shd w:val="clear" w:color="auto" w:fill="E6E6E6"/>
            </w:rPr>
          </w:rPrChange>
        </w:rPr>
        <w:t xml:space="preserve"> </w:t>
      </w:r>
      <w:r w:rsidR="007F64DE" w:rsidRPr="00A515BC">
        <w:rPr>
          <w:color w:val="2B579A"/>
          <w:highlight w:val="green"/>
          <w:shd w:val="clear" w:color="auto" w:fill="E6E6E6"/>
          <w:rPrChange w:id="188" w:author="Halford(ESO), David" w:date="2023-03-02T17:59:00Z">
            <w:rPr>
              <w:bCs/>
              <w:color w:val="2B579A"/>
              <w:shd w:val="clear" w:color="auto" w:fill="E6E6E6"/>
            </w:rPr>
          </w:rPrChange>
        </w:rPr>
        <w:t xml:space="preserve">(in co-ordination with the </w:t>
      </w:r>
      <w:r w:rsidR="007F64DE" w:rsidRPr="00A515BC">
        <w:rPr>
          <w:b/>
          <w:color w:val="2B579A"/>
          <w:highlight w:val="green"/>
          <w:shd w:val="clear" w:color="auto" w:fill="E6E6E6"/>
          <w:rPrChange w:id="189" w:author="Halford(ESO), David" w:date="2023-03-02T17:59:00Z">
            <w:rPr>
              <w:b/>
              <w:color w:val="2B579A"/>
              <w:shd w:val="clear" w:color="auto" w:fill="E6E6E6"/>
            </w:rPr>
          </w:rPrChange>
        </w:rPr>
        <w:t>Relevant Transmission Licensees</w:t>
      </w:r>
      <w:ins w:id="190" w:author="Johnson (ESO), Antony" w:date="2023-02-10T13:40:00Z">
        <w:r w:rsidR="00E366E3" w:rsidRPr="00A515BC">
          <w:rPr>
            <w:color w:val="2B579A"/>
            <w:highlight w:val="green"/>
            <w:shd w:val="clear" w:color="auto" w:fill="E6E6E6"/>
            <w:rPrChange w:id="191" w:author="Halford(ESO), David" w:date="2023-03-02T17:59:00Z">
              <w:rPr>
                <w:bCs/>
                <w:color w:val="2B579A"/>
                <w:shd w:val="clear" w:color="auto" w:fill="E6E6E6"/>
              </w:rPr>
            </w:rPrChange>
          </w:rPr>
          <w:t>)</w:t>
        </w:r>
      </w:ins>
      <w:r w:rsidR="007F64DE" w:rsidRPr="00A515BC">
        <w:rPr>
          <w:color w:val="2B579A"/>
          <w:highlight w:val="green"/>
          <w:shd w:val="clear" w:color="auto" w:fill="E6E6E6"/>
          <w:rPrChange w:id="192" w:author="Halford(ESO), David" w:date="2023-03-02T17:59:00Z">
            <w:rPr>
              <w:bCs/>
              <w:color w:val="2B579A"/>
              <w:shd w:val="clear" w:color="auto" w:fill="E6E6E6"/>
            </w:rPr>
          </w:rPrChange>
        </w:rPr>
        <w:t xml:space="preserve"> as provided for in </w:t>
      </w:r>
      <w:r w:rsidR="007F64DE" w:rsidRPr="00A515BC">
        <w:rPr>
          <w:b/>
          <w:color w:val="2B579A"/>
          <w:highlight w:val="green"/>
          <w:shd w:val="clear" w:color="auto" w:fill="E6E6E6"/>
          <w:rPrChange w:id="193" w:author="Halford(ESO), David" w:date="2023-03-02T17:59:00Z">
            <w:rPr>
              <w:b/>
              <w:color w:val="2B579A"/>
              <w:shd w:val="clear" w:color="auto" w:fill="E6E6E6"/>
            </w:rPr>
          </w:rPrChange>
        </w:rPr>
        <w:t xml:space="preserve">System </w:t>
      </w:r>
      <w:r w:rsidR="00996DFF" w:rsidRPr="00A515BC">
        <w:rPr>
          <w:b/>
          <w:color w:val="2B579A"/>
          <w:highlight w:val="green"/>
          <w:shd w:val="clear" w:color="auto" w:fill="E6E6E6"/>
          <w:rPrChange w:id="194" w:author="Halford(ESO), David" w:date="2023-03-02T17:59:00Z">
            <w:rPr>
              <w:b/>
              <w:color w:val="2B579A"/>
              <w:shd w:val="clear" w:color="auto" w:fill="E6E6E6"/>
            </w:rPr>
          </w:rPrChange>
        </w:rPr>
        <w:t>O</w:t>
      </w:r>
      <w:r w:rsidR="007F64DE" w:rsidRPr="00A515BC">
        <w:rPr>
          <w:b/>
          <w:color w:val="2B579A"/>
          <w:highlight w:val="green"/>
          <w:shd w:val="clear" w:color="auto" w:fill="E6E6E6"/>
          <w:rPrChange w:id="195" w:author="Halford(ESO), David" w:date="2023-03-02T17:59:00Z">
            <w:rPr>
              <w:b/>
              <w:color w:val="2B579A"/>
              <w:shd w:val="clear" w:color="auto" w:fill="E6E6E6"/>
            </w:rPr>
          </w:rPrChange>
        </w:rPr>
        <w:t>perating Code Transmission Owner Code</w:t>
      </w:r>
      <w:r w:rsidR="007F64DE" w:rsidRPr="00A515BC">
        <w:rPr>
          <w:color w:val="2B579A"/>
          <w:highlight w:val="green"/>
          <w:shd w:val="clear" w:color="auto" w:fill="E6E6E6"/>
          <w:rPrChange w:id="196" w:author="Halford(ESO), David" w:date="2023-03-02T17:59:00Z">
            <w:rPr>
              <w:bCs/>
              <w:color w:val="2B579A"/>
              <w:shd w:val="clear" w:color="auto" w:fill="E6E6E6"/>
            </w:rPr>
          </w:rPrChange>
        </w:rPr>
        <w:t xml:space="preserve"> Procedure STCP 04-5</w:t>
      </w:r>
      <w:r>
        <w:t xml:space="preserve"> and to </w:t>
      </w:r>
      <w:r>
        <w:rPr>
          <w:b/>
        </w:rPr>
        <w:t>Users</w:t>
      </w:r>
      <w:del w:id="197" w:author="Johnson (ESO), Antony" w:date="2023-01-26T14:45:00Z">
        <w:r w:rsidDel="00D86D0F">
          <w:delText xml:space="preserve"> </w:delText>
        </w:r>
      </w:del>
      <w:ins w:id="198" w:author="Antony Johnson [2]" w:date="2022-11-20T15:59:00Z">
        <w:del w:id="199" w:author="Johnson (ESO), Antony" w:date="2023-01-26T14:45:00Z">
          <w:r w:rsidR="001E6FAD" w:rsidDel="00D86D0F">
            <w:delText>and relevant</w:delText>
          </w:r>
        </w:del>
        <w:r w:rsidR="001E6FAD">
          <w:t xml:space="preserve"> </w:t>
        </w:r>
        <w:del w:id="200" w:author="Johnson (ESO), Antony" w:date="2023-02-10T13:40:00Z">
          <w:r w:rsidR="001E6FAD" w:rsidRPr="001E6FAD" w:rsidDel="00E366E3">
            <w:rPr>
              <w:b/>
              <w:bCs/>
            </w:rPr>
            <w:delText>Restoration Service Providers</w:delText>
          </w:r>
          <w:r w:rsidR="001E6FAD" w:rsidDel="00E366E3">
            <w:delText xml:space="preserve"> </w:delText>
          </w:r>
        </w:del>
      </w:ins>
      <w:r>
        <w:t xml:space="preserve">(in </w:t>
      </w:r>
      <w:r w:rsidR="004E4403" w:rsidRPr="00894AD6">
        <w:rPr>
          <w:highlight w:val="green"/>
        </w:rPr>
        <w:t xml:space="preserve">the </w:t>
      </w:r>
      <w:r w:rsidR="004E4403" w:rsidRPr="00894AD6">
        <w:rPr>
          <w:b/>
          <w:highlight w:val="green"/>
        </w:rPr>
        <w:t xml:space="preserve">GB </w:t>
      </w:r>
      <w:r w:rsidR="004E4403" w:rsidRPr="00894AD6">
        <w:rPr>
          <w:b/>
          <w:highlight w:val="green"/>
        </w:rPr>
        <w:lastRenderedPageBreak/>
        <w:t>Synchronous</w:t>
      </w:r>
      <w:r w:rsidR="004E4403" w:rsidRPr="00130514">
        <w:rPr>
          <w:b/>
          <w:bCs/>
        </w:rPr>
        <w:t xml:space="preserve"> Area</w:t>
      </w:r>
      <w:r w:rsidR="004E4403" w:rsidRPr="00044080">
        <w:rPr>
          <w:b/>
        </w:rPr>
        <w:t xml:space="preserve"> </w:t>
      </w:r>
      <w:r>
        <w:t xml:space="preserve">only), who are required to have </w:t>
      </w:r>
      <w:r>
        <w:rPr>
          <w:b/>
        </w:rPr>
        <w:t>Control Telephony</w:t>
      </w:r>
      <w:r w:rsidR="005F7EB4">
        <w:t>.</w:t>
      </w:r>
      <w:r w:rsidR="0025056A">
        <w:t xml:space="preserve"> </w:t>
      </w:r>
      <w:r w:rsidR="00CB1E2F">
        <w:t xml:space="preserve"> </w:t>
      </w:r>
      <w:r w:rsidR="00A004BF" w:rsidRPr="00894AD6">
        <w:rPr>
          <w:highlight w:val="green"/>
        </w:rPr>
        <w:t>For the avoidance of doubt it also appl</w:t>
      </w:r>
      <w:r w:rsidR="005B6928" w:rsidRPr="00894AD6">
        <w:rPr>
          <w:highlight w:val="green"/>
        </w:rPr>
        <w:t>ies</w:t>
      </w:r>
      <w:r w:rsidR="00A004BF" w:rsidRPr="00894AD6">
        <w:rPr>
          <w:highlight w:val="green"/>
        </w:rPr>
        <w:t xml:space="preserve"> to </w:t>
      </w:r>
      <w:r w:rsidR="00A004BF" w:rsidRPr="00894AD6">
        <w:rPr>
          <w:b/>
          <w:highlight w:val="green"/>
        </w:rPr>
        <w:t>Users</w:t>
      </w:r>
      <w:r w:rsidR="00A004BF" w:rsidRPr="00894AD6">
        <w:rPr>
          <w:highlight w:val="green"/>
        </w:rPr>
        <w:t xml:space="preserve"> </w:t>
      </w:r>
      <w:ins w:id="201" w:author="Antony Johnson [2]" w:date="2022-11-20T15:59:00Z">
        <w:del w:id="202" w:author="Johnson (ESO), Antony" w:date="2023-02-10T13:40:00Z">
          <w:r w:rsidR="001E6FAD" w:rsidRPr="00894AD6" w:rsidDel="00E366E3">
            <w:rPr>
              <w:highlight w:val="green"/>
            </w:rPr>
            <w:delText xml:space="preserve">and relevant </w:delText>
          </w:r>
          <w:r w:rsidR="001E6FAD" w:rsidRPr="00894AD6" w:rsidDel="00E366E3">
            <w:rPr>
              <w:b/>
              <w:highlight w:val="green"/>
            </w:rPr>
            <w:delText>Res</w:delText>
          </w:r>
          <w:r w:rsidR="00AF1A8E" w:rsidRPr="00894AD6" w:rsidDel="00E366E3">
            <w:rPr>
              <w:b/>
              <w:highlight w:val="green"/>
            </w:rPr>
            <w:delText>toration Service Providers</w:delText>
          </w:r>
          <w:r w:rsidR="00AF1A8E" w:rsidRPr="00894AD6" w:rsidDel="00E366E3">
            <w:rPr>
              <w:highlight w:val="green"/>
            </w:rPr>
            <w:delText xml:space="preserve"> </w:delText>
          </w:r>
        </w:del>
      </w:ins>
      <w:r w:rsidR="00A004BF" w:rsidRPr="00894AD6">
        <w:rPr>
          <w:highlight w:val="green"/>
        </w:rPr>
        <w:t>co</w:t>
      </w:r>
      <w:r w:rsidR="003C780C" w:rsidRPr="00894AD6">
        <w:rPr>
          <w:highlight w:val="green"/>
        </w:rPr>
        <w:t xml:space="preserve">nnected to </w:t>
      </w:r>
      <w:r w:rsidR="003C780C" w:rsidRPr="00894AD6">
        <w:rPr>
          <w:b/>
          <w:highlight w:val="green"/>
        </w:rPr>
        <w:t>Offshore Transmission Systems</w:t>
      </w:r>
      <w:r w:rsidR="003C780C" w:rsidRPr="00894AD6">
        <w:rPr>
          <w:highlight w:val="green"/>
        </w:rPr>
        <w:t xml:space="preserve"> even if those </w:t>
      </w:r>
      <w:r w:rsidR="003C780C" w:rsidRPr="00894AD6">
        <w:rPr>
          <w:b/>
          <w:highlight w:val="green"/>
        </w:rPr>
        <w:t>Offshore Transmission Systems</w:t>
      </w:r>
      <w:r w:rsidR="003C780C" w:rsidRPr="00894AD6">
        <w:rPr>
          <w:highlight w:val="green"/>
        </w:rPr>
        <w:t xml:space="preserve"> </w:t>
      </w:r>
      <w:r w:rsidR="00070702" w:rsidRPr="00894AD6">
        <w:rPr>
          <w:highlight w:val="green"/>
        </w:rPr>
        <w:t>comprise</w:t>
      </w:r>
      <w:r w:rsidR="003C780C" w:rsidRPr="00894AD6">
        <w:rPr>
          <w:highlight w:val="green"/>
        </w:rPr>
        <w:t xml:space="preserve"> </w:t>
      </w:r>
      <w:r w:rsidR="003C780C" w:rsidRPr="00894AD6">
        <w:rPr>
          <w:b/>
          <w:highlight w:val="green"/>
        </w:rPr>
        <w:t xml:space="preserve">HVDC </w:t>
      </w:r>
      <w:r w:rsidR="00070702" w:rsidRPr="00894AD6">
        <w:rPr>
          <w:b/>
          <w:highlight w:val="green"/>
        </w:rPr>
        <w:t>Systems</w:t>
      </w:r>
      <w:r w:rsidR="003C780C">
        <w:t>.</w:t>
      </w:r>
    </w:p>
    <w:p w14:paraId="232AA0DC" w14:textId="559278AF" w:rsidR="00C84F56" w:rsidRDefault="00C84F56">
      <w:pPr>
        <w:spacing w:after="0" w:line="259" w:lineRule="auto"/>
        <w:ind w:left="698" w:right="0" w:firstLine="0"/>
        <w:jc w:val="left"/>
      </w:pPr>
    </w:p>
    <w:p w14:paraId="3569E420" w14:textId="55A8F6A8" w:rsidR="00C84F56" w:rsidRDefault="00137C2E">
      <w:pPr>
        <w:ind w:left="693" w:right="397"/>
      </w:pPr>
      <w:r>
        <w:t xml:space="preserve">For the purposes of this </w:t>
      </w:r>
      <w:r>
        <w:rPr>
          <w:b/>
        </w:rPr>
        <w:t>Electrical Standard</w:t>
      </w:r>
      <w:r>
        <w:t xml:space="preserve">, </w:t>
      </w:r>
      <w:r>
        <w:rPr>
          <w:b/>
        </w:rPr>
        <w:t xml:space="preserve">Users </w:t>
      </w:r>
      <w:r w:rsidR="003C780C" w:rsidRPr="00894AD6">
        <w:rPr>
          <w:highlight w:val="green"/>
        </w:rPr>
        <w:t>include</w:t>
      </w:r>
      <w:r w:rsidR="007B1B18" w:rsidRPr="00894AD6">
        <w:rPr>
          <w:highlight w:val="green"/>
        </w:rPr>
        <w:t>:</w:t>
      </w:r>
    </w:p>
    <w:p w14:paraId="3A616F0D" w14:textId="4E0B5F40" w:rsidR="00C84F56" w:rsidRDefault="00C84F56">
      <w:pPr>
        <w:spacing w:after="0" w:line="259" w:lineRule="auto"/>
        <w:ind w:left="698" w:right="0" w:firstLine="0"/>
        <w:jc w:val="left"/>
      </w:pPr>
    </w:p>
    <w:p w14:paraId="46EE0DE1" w14:textId="59515FC5" w:rsidR="00C84F56" w:rsidRDefault="00137C2E">
      <w:pPr>
        <w:numPr>
          <w:ilvl w:val="0"/>
          <w:numId w:val="1"/>
        </w:numPr>
        <w:ind w:right="395" w:hanging="508"/>
      </w:pPr>
      <w:r>
        <w:rPr>
          <w:b/>
        </w:rPr>
        <w:t xml:space="preserve">Generators </w:t>
      </w:r>
      <w:r>
        <w:t xml:space="preserve">(other than those which only </w:t>
      </w:r>
      <w:r w:rsidR="007042F3" w:rsidRPr="00894AD6">
        <w:rPr>
          <w:highlight w:val="green"/>
        </w:rPr>
        <w:t>own and operate</w:t>
      </w:r>
      <w:r w:rsidR="00652402" w:rsidRPr="00894AD6">
        <w:rPr>
          <w:highlight w:val="green"/>
        </w:rPr>
        <w:t xml:space="preserve"> either </w:t>
      </w:r>
      <w:r w:rsidR="00652402" w:rsidRPr="00894AD6">
        <w:rPr>
          <w:b/>
          <w:highlight w:val="green"/>
        </w:rPr>
        <w:t xml:space="preserve">Embedded Medium Power Stations </w:t>
      </w:r>
      <w:r w:rsidR="00652402" w:rsidRPr="00894AD6">
        <w:rPr>
          <w:highlight w:val="green"/>
        </w:rPr>
        <w:t>who do not</w:t>
      </w:r>
      <w:r w:rsidR="00652402" w:rsidRPr="00A43252">
        <w:t xml:space="preserve"> have </w:t>
      </w:r>
      <w:r w:rsidR="00652402" w:rsidRPr="00894AD6">
        <w:rPr>
          <w:highlight w:val="green"/>
        </w:rPr>
        <w:t xml:space="preserve">a </w:t>
      </w:r>
      <w:r w:rsidR="00652402" w:rsidRPr="00894AD6">
        <w:rPr>
          <w:b/>
          <w:highlight w:val="green"/>
        </w:rPr>
        <w:t xml:space="preserve">BEGA </w:t>
      </w:r>
      <w:r w:rsidR="00652402" w:rsidRPr="00894AD6">
        <w:rPr>
          <w:highlight w:val="green"/>
        </w:rPr>
        <w:t xml:space="preserve">agreement with </w:t>
      </w:r>
      <w:del w:id="203" w:author="Antony Johnson" w:date="2023-03-01T11:47:00Z">
        <w:r w:rsidR="00652402" w:rsidRPr="00894AD6" w:rsidDel="000D685D">
          <w:rPr>
            <w:highlight w:val="green"/>
          </w:rPr>
          <w:delText>National Grid ESO</w:delText>
        </w:r>
        <w:r w:rsidR="00652402" w:rsidDel="000D685D">
          <w:delText xml:space="preserve"> </w:delText>
        </w:r>
      </w:del>
      <w:ins w:id="204" w:author="Antony Johnson" w:date="2023-03-01T11:47:00Z">
        <w:r w:rsidR="000D685D" w:rsidRPr="0036419E">
          <w:rPr>
            <w:b/>
            <w:bCs/>
          </w:rPr>
          <w:t>The Company</w:t>
        </w:r>
        <w:r w:rsidR="000D685D">
          <w:t xml:space="preserve"> </w:t>
        </w:r>
      </w:ins>
      <w:r w:rsidR="00652402">
        <w:t>or</w:t>
      </w:r>
      <w:r w:rsidR="00BE7953">
        <w:t xml:space="preserve"> </w:t>
      </w:r>
      <w:r>
        <w:rPr>
          <w:b/>
        </w:rPr>
        <w:t>Embedded Small Power Stations</w:t>
      </w:r>
      <w:r w:rsidR="002559CE">
        <w:rPr>
          <w:b/>
        </w:rPr>
        <w:t xml:space="preserve"> </w:t>
      </w:r>
      <w:r w:rsidR="002559CE" w:rsidRPr="00894AD6">
        <w:rPr>
          <w:highlight w:val="green"/>
        </w:rPr>
        <w:t>who do not have a</w:t>
      </w:r>
      <w:r w:rsidR="002559CE" w:rsidRPr="00894AD6">
        <w:rPr>
          <w:b/>
          <w:highlight w:val="green"/>
        </w:rPr>
        <w:t xml:space="preserve"> BEGA ag</w:t>
      </w:r>
      <w:r w:rsidR="007A7DB1" w:rsidRPr="00894AD6">
        <w:rPr>
          <w:b/>
          <w:highlight w:val="green"/>
        </w:rPr>
        <w:t xml:space="preserve">reement </w:t>
      </w:r>
      <w:r w:rsidR="007A7DB1" w:rsidRPr="00894AD6">
        <w:rPr>
          <w:highlight w:val="green"/>
        </w:rPr>
        <w:t xml:space="preserve">with </w:t>
      </w:r>
      <w:del w:id="205" w:author="Antony Johnson" w:date="2023-03-01T11:48:00Z">
        <w:r w:rsidR="007A7DB1" w:rsidRPr="00894AD6" w:rsidDel="00C97C19">
          <w:rPr>
            <w:highlight w:val="green"/>
          </w:rPr>
          <w:delText>National Grid ESO</w:delText>
        </w:r>
      </w:del>
      <w:ins w:id="206" w:author="Antony Johnson" w:date="2023-03-01T11:48:00Z">
        <w:r w:rsidR="00C97C19" w:rsidRPr="0036419E">
          <w:rPr>
            <w:b/>
          </w:rPr>
          <w:t>The Company</w:t>
        </w:r>
      </w:ins>
      <w:r>
        <w:t xml:space="preserve">); </w:t>
      </w:r>
    </w:p>
    <w:p w14:paraId="35974782" w14:textId="2551FA63" w:rsidR="00C84F56" w:rsidRDefault="00C84F56">
      <w:pPr>
        <w:spacing w:after="0" w:line="259" w:lineRule="auto"/>
        <w:ind w:left="698" w:right="0" w:firstLine="0"/>
        <w:jc w:val="left"/>
      </w:pPr>
    </w:p>
    <w:p w14:paraId="079F06BE" w14:textId="54FF5D2A" w:rsidR="00C84F56" w:rsidRPr="00894AD6" w:rsidRDefault="00137C2E">
      <w:pPr>
        <w:numPr>
          <w:ilvl w:val="0"/>
          <w:numId w:val="1"/>
        </w:numPr>
        <w:spacing w:line="250" w:lineRule="auto"/>
        <w:ind w:right="395" w:hanging="508"/>
        <w:rPr>
          <w:highlight w:val="green"/>
        </w:rPr>
      </w:pPr>
      <w:r>
        <w:rPr>
          <w:b/>
        </w:rPr>
        <w:t>Network Operators</w:t>
      </w:r>
      <w:r w:rsidR="00D90844">
        <w:rPr>
          <w:b/>
        </w:rPr>
        <w:t xml:space="preserve"> </w:t>
      </w:r>
      <w:r w:rsidR="00D90844" w:rsidRPr="00894AD6">
        <w:rPr>
          <w:highlight w:val="green"/>
        </w:rPr>
        <w:t>(including</w:t>
      </w:r>
      <w:r w:rsidR="00D90844" w:rsidRPr="00894AD6">
        <w:rPr>
          <w:b/>
          <w:highlight w:val="green"/>
        </w:rPr>
        <w:t xml:space="preserve"> Transmission Owners </w:t>
      </w:r>
      <w:r w:rsidR="00D90844" w:rsidRPr="00894AD6">
        <w:rPr>
          <w:highlight w:val="green"/>
        </w:rPr>
        <w:t>via the</w:t>
      </w:r>
      <w:r w:rsidR="00D90844" w:rsidRPr="00894AD6">
        <w:rPr>
          <w:b/>
          <w:highlight w:val="green"/>
        </w:rPr>
        <w:t xml:space="preserve"> STC</w:t>
      </w:r>
      <w:r w:rsidR="00D90844" w:rsidRPr="00894AD6">
        <w:rPr>
          <w:highlight w:val="green"/>
        </w:rPr>
        <w:t>)</w:t>
      </w:r>
      <w:r w:rsidRPr="00894AD6">
        <w:rPr>
          <w:highlight w:val="green"/>
        </w:rPr>
        <w:t xml:space="preserve">; </w:t>
      </w:r>
    </w:p>
    <w:p w14:paraId="7AD2698E" w14:textId="63A5ECBF" w:rsidR="00C84F56" w:rsidRDefault="00C84F56">
      <w:pPr>
        <w:spacing w:after="0" w:line="259" w:lineRule="auto"/>
        <w:ind w:left="698" w:right="0" w:firstLine="0"/>
        <w:jc w:val="left"/>
      </w:pPr>
    </w:p>
    <w:p w14:paraId="7528782D" w14:textId="77777777" w:rsidR="00C84F56" w:rsidRDefault="00137C2E">
      <w:pPr>
        <w:numPr>
          <w:ilvl w:val="0"/>
          <w:numId w:val="1"/>
        </w:numPr>
        <w:spacing w:line="250" w:lineRule="auto"/>
        <w:ind w:right="395" w:hanging="508"/>
      </w:pPr>
      <w:r>
        <w:rPr>
          <w:b/>
        </w:rPr>
        <w:t>Non-Embedded Customers</w:t>
      </w:r>
      <w:r>
        <w:t xml:space="preserve">; </w:t>
      </w:r>
    </w:p>
    <w:p w14:paraId="2C973F79" w14:textId="6F784914" w:rsidR="00C84F56" w:rsidRDefault="00C84F56">
      <w:pPr>
        <w:spacing w:after="0" w:line="259" w:lineRule="auto"/>
        <w:ind w:left="698" w:right="0" w:firstLine="0"/>
        <w:jc w:val="left"/>
      </w:pPr>
    </w:p>
    <w:p w14:paraId="416AD8CD" w14:textId="77777777" w:rsidR="00C84F56" w:rsidRDefault="00137C2E">
      <w:pPr>
        <w:numPr>
          <w:ilvl w:val="0"/>
          <w:numId w:val="1"/>
        </w:numPr>
        <w:spacing w:line="250" w:lineRule="auto"/>
        <w:ind w:right="395" w:hanging="508"/>
      </w:pPr>
      <w:r>
        <w:rPr>
          <w:b/>
        </w:rPr>
        <w:t xml:space="preserve">DC Converter Stations </w:t>
      </w:r>
      <w:r>
        <w:t>owners</w:t>
      </w:r>
      <w:r w:rsidR="00C829D7">
        <w:t xml:space="preserve"> </w:t>
      </w:r>
      <w:r w:rsidR="00C829D7" w:rsidRPr="00894AD6">
        <w:rPr>
          <w:highlight w:val="green"/>
        </w:rPr>
        <w:t xml:space="preserve">and </w:t>
      </w:r>
      <w:r w:rsidR="00C829D7" w:rsidRPr="00894AD6">
        <w:rPr>
          <w:b/>
          <w:highlight w:val="green"/>
        </w:rPr>
        <w:t>HVDC System Owners</w:t>
      </w:r>
      <w:r>
        <w:t xml:space="preserve">; and </w:t>
      </w:r>
    </w:p>
    <w:p w14:paraId="3B0C1421" w14:textId="74988178" w:rsidR="00C84F56" w:rsidRDefault="00C84F56">
      <w:pPr>
        <w:spacing w:after="0" w:line="259" w:lineRule="auto"/>
        <w:ind w:left="698" w:right="0" w:firstLine="0"/>
        <w:jc w:val="left"/>
      </w:pPr>
    </w:p>
    <w:p w14:paraId="47486FE4" w14:textId="0F3CBBBC" w:rsidR="00AF1A8E" w:rsidRDefault="00137C2E">
      <w:pPr>
        <w:numPr>
          <w:ilvl w:val="0"/>
          <w:numId w:val="1"/>
        </w:numPr>
        <w:spacing w:line="250" w:lineRule="auto"/>
        <w:ind w:right="395" w:hanging="508"/>
        <w:rPr>
          <w:ins w:id="207" w:author="Antony Johnson [2]" w:date="2022-11-20T16:00:00Z"/>
        </w:rPr>
      </w:pPr>
      <w:r>
        <w:rPr>
          <w:b/>
        </w:rPr>
        <w:t xml:space="preserve">BM Participants </w:t>
      </w:r>
      <w:r>
        <w:t xml:space="preserve">and </w:t>
      </w:r>
      <w:r>
        <w:rPr>
          <w:b/>
        </w:rPr>
        <w:t>Externally Interconnected System Operators</w:t>
      </w:r>
      <w:ins w:id="208" w:author="Johnson (ESO), Antony" w:date="2023-02-10T13:42:00Z">
        <w:r w:rsidR="00BB0B0C">
          <w:rPr>
            <w:bCs/>
          </w:rPr>
          <w:t>.</w:t>
        </w:r>
      </w:ins>
      <w:ins w:id="209" w:author="Antony Johnson [2]" w:date="2022-11-20T16:00:00Z">
        <w:del w:id="210" w:author="Johnson (ESO), Antony" w:date="2023-02-10T13:42:00Z">
          <w:r w:rsidR="00AF1A8E" w:rsidRPr="00AF1A8E" w:rsidDel="00BB0B0C">
            <w:rPr>
              <w:bCs/>
            </w:rPr>
            <w:delText xml:space="preserve">; </w:delText>
          </w:r>
          <w:r w:rsidR="00AF1A8E" w:rsidRPr="00AF1A8E" w:rsidDel="00A866EA">
            <w:rPr>
              <w:bCs/>
            </w:rPr>
            <w:delText>and</w:delText>
          </w:r>
        </w:del>
      </w:ins>
    </w:p>
    <w:p w14:paraId="40F95977" w14:textId="77777777" w:rsidR="00AF1A8E" w:rsidRDefault="00AF1A8E" w:rsidP="00AF1A8E">
      <w:pPr>
        <w:pStyle w:val="ListParagraph"/>
        <w:rPr>
          <w:ins w:id="211" w:author="Antony Johnson [2]" w:date="2022-11-20T16:00:00Z"/>
        </w:rPr>
      </w:pPr>
    </w:p>
    <w:p w14:paraId="596CFFCB" w14:textId="434B27D0" w:rsidR="00C84F56" w:rsidDel="00BB0B0C" w:rsidRDefault="00927689">
      <w:pPr>
        <w:numPr>
          <w:ilvl w:val="0"/>
          <w:numId w:val="1"/>
        </w:numPr>
        <w:spacing w:line="250" w:lineRule="auto"/>
        <w:ind w:right="395" w:hanging="508"/>
        <w:rPr>
          <w:del w:id="212" w:author="Johnson (ESO), Antony" w:date="2023-02-10T13:42:00Z"/>
        </w:rPr>
      </w:pPr>
      <w:ins w:id="213" w:author="Antony Johnson [2]" w:date="2022-11-20T16:56:00Z">
        <w:del w:id="214" w:author="Johnson (ESO), Antony" w:date="2023-02-10T13:42:00Z">
          <w:r w:rsidDel="00BB0B0C">
            <w:delText>R</w:delText>
          </w:r>
        </w:del>
      </w:ins>
      <w:ins w:id="215" w:author="Antony Johnson [2]" w:date="2022-11-20T16:00:00Z">
        <w:del w:id="216" w:author="Johnson (ESO), Antony" w:date="2023-02-10T13:42:00Z">
          <w:r w:rsidR="00627AD0" w:rsidRPr="00627AD0" w:rsidDel="00BB0B0C">
            <w:delText xml:space="preserve">elevant </w:delText>
          </w:r>
          <w:r w:rsidR="00627AD0" w:rsidRPr="00FC2701" w:rsidDel="00BB0B0C">
            <w:rPr>
              <w:b/>
              <w:bCs/>
            </w:rPr>
            <w:delText>Restoration Service Providers</w:delText>
          </w:r>
        </w:del>
      </w:ins>
      <w:ins w:id="217" w:author="Antony Johnson [2]" w:date="2022-11-20T16:56:00Z">
        <w:del w:id="218" w:author="Johnson (ESO), Antony" w:date="2023-02-10T13:42:00Z">
          <w:r w:rsidDel="00BB0B0C">
            <w:rPr>
              <w:b/>
              <w:bCs/>
            </w:rPr>
            <w:delText xml:space="preserve"> </w:delText>
          </w:r>
        </w:del>
      </w:ins>
      <w:ins w:id="219" w:author="Antony Johnson [2]" w:date="2022-11-20T16:57:00Z">
        <w:del w:id="220" w:author="Johnson (ESO), Antony" w:date="2023-02-10T13:42:00Z">
          <w:r w:rsidRPr="00927689" w:rsidDel="00BB0B0C">
            <w:delText xml:space="preserve">where specified in the </w:delText>
          </w:r>
          <w:r w:rsidRPr="00AF36D3" w:rsidDel="00BB0B0C">
            <w:rPr>
              <w:b/>
              <w:bCs/>
            </w:rPr>
            <w:delText>Anchor Restoration Contract</w:delText>
          </w:r>
          <w:r w:rsidDel="00BB0B0C">
            <w:delText xml:space="preserve"> or </w:delText>
          </w:r>
          <w:r w:rsidR="00AF36D3" w:rsidRPr="00AF36D3" w:rsidDel="00BB0B0C">
            <w:rPr>
              <w:b/>
              <w:bCs/>
            </w:rPr>
            <w:delText>Top Up Restoration Contract</w:delText>
          </w:r>
          <w:r w:rsidR="00AF36D3" w:rsidDel="00BB0B0C">
            <w:delText>.</w:delText>
          </w:r>
        </w:del>
      </w:ins>
      <w:del w:id="221" w:author="Johnson (ESO), Antony" w:date="2023-02-10T13:42:00Z">
        <w:r w:rsidR="00137C2E" w:rsidRPr="00927689" w:rsidDel="00BB0B0C">
          <w:delText>.</w:delText>
        </w:r>
        <w:r w:rsidR="00137C2E" w:rsidRPr="00927689" w:rsidDel="00BB0B0C">
          <w:rPr>
            <w:color w:val="2B579A"/>
            <w:shd w:val="clear" w:color="auto" w:fill="E6E6E6"/>
            <w:rPrChange w:id="222" w:author="Antony Johnson [2]" w:date="2022-11-20T16:57:00Z">
              <w:rPr>
                <w:b/>
                <w:color w:val="2B579A"/>
                <w:shd w:val="clear" w:color="auto" w:fill="E6E6E6"/>
              </w:rPr>
            </w:rPrChange>
          </w:rPr>
          <w:delText xml:space="preserve">  </w:delText>
        </w:r>
      </w:del>
    </w:p>
    <w:p w14:paraId="459DE55D" w14:textId="19ABC684" w:rsidR="00C84F56" w:rsidRDefault="00C84F56">
      <w:pPr>
        <w:spacing w:after="0" w:line="259" w:lineRule="auto"/>
        <w:ind w:left="698" w:right="0" w:firstLine="0"/>
        <w:jc w:val="left"/>
      </w:pPr>
    </w:p>
    <w:p w14:paraId="5574F9B9" w14:textId="57C6ED09" w:rsidR="00C84F56" w:rsidRDefault="00137C2E">
      <w:pPr>
        <w:ind w:left="693" w:right="397"/>
      </w:pPr>
      <w:r>
        <w:t xml:space="preserve">The provisions of this </w:t>
      </w:r>
      <w:r>
        <w:rPr>
          <w:b/>
        </w:rPr>
        <w:t>Electrical Standard</w:t>
      </w:r>
      <w:r>
        <w:t xml:space="preserve"> will, in the case of </w:t>
      </w:r>
      <w:r>
        <w:rPr>
          <w:b/>
        </w:rPr>
        <w:t>Network Operators</w:t>
      </w:r>
      <w:r>
        <w:t xml:space="preserve">, apply to </w:t>
      </w:r>
      <w:r w:rsidR="00D70C9A">
        <w:t>their</w:t>
      </w:r>
      <w:r w:rsidR="00D70C9A" w:rsidRPr="00044080">
        <w:t xml:space="preserve"> </w:t>
      </w:r>
      <w:r>
        <w:rPr>
          <w:b/>
        </w:rPr>
        <w:t>Control Centres</w:t>
      </w:r>
      <w:r>
        <w:t xml:space="preserve">, and in the case of all other </w:t>
      </w:r>
      <w:r>
        <w:rPr>
          <w:b/>
        </w:rPr>
        <w:t>Users</w:t>
      </w:r>
      <w:r>
        <w:t xml:space="preserve"> </w:t>
      </w:r>
      <w:ins w:id="223" w:author="Antony Johnson [2]" w:date="2022-11-20T16:01:00Z">
        <w:del w:id="224" w:author="Antony Johnson" w:date="2023-03-01T12:51:00Z">
          <w:r w:rsidR="002C02BE" w:rsidDel="00875BBE">
            <w:delText>and</w:delText>
          </w:r>
        </w:del>
      </w:ins>
      <w:ins w:id="225" w:author="Halford(ESO), David" w:date="2022-12-28T12:21:00Z">
        <w:del w:id="226" w:author="Antony Johnson" w:date="2023-03-01T12:51:00Z">
          <w:r w:rsidR="00B17305" w:rsidDel="00875BBE">
            <w:delText xml:space="preserve"> </w:delText>
          </w:r>
        </w:del>
        <w:del w:id="227" w:author="Johnson (ESO), Antony" w:date="2023-01-26T14:46:00Z">
          <w:r w:rsidR="00B17305" w:rsidDel="00232891">
            <w:delText>including</w:delText>
          </w:r>
        </w:del>
      </w:ins>
      <w:ins w:id="228" w:author="Antony Johnson [2]" w:date="2022-11-20T16:01:00Z">
        <w:r w:rsidR="002C02BE">
          <w:t xml:space="preserve"> </w:t>
        </w:r>
        <w:del w:id="229" w:author="Johnson (ESO), Antony" w:date="2023-02-10T13:44:00Z">
          <w:r w:rsidR="002C02BE" w:rsidDel="00C8014B">
            <w:delText xml:space="preserve">relevant </w:delText>
          </w:r>
          <w:r w:rsidR="002C02BE" w:rsidRPr="00D54F39" w:rsidDel="00C8014B">
            <w:rPr>
              <w:b/>
              <w:bCs/>
            </w:rPr>
            <w:delText>Restoration Service Provider</w:delText>
          </w:r>
        </w:del>
      </w:ins>
      <w:ins w:id="230" w:author="Antony Johnson [2]" w:date="2022-11-20T16:02:00Z">
        <w:del w:id="231" w:author="Johnson (ESO), Antony" w:date="2023-02-10T13:44:00Z">
          <w:r w:rsidR="002C02BE" w:rsidRPr="00D54F39" w:rsidDel="00C8014B">
            <w:rPr>
              <w:b/>
              <w:bCs/>
            </w:rPr>
            <w:delText>s</w:delText>
          </w:r>
          <w:r w:rsidR="002C02BE" w:rsidDel="00C8014B">
            <w:delText xml:space="preserve"> </w:delText>
          </w:r>
        </w:del>
      </w:ins>
      <w:r>
        <w:t xml:space="preserve">listed above, apply at the relevant </w:t>
      </w:r>
      <w:r>
        <w:rPr>
          <w:b/>
        </w:rPr>
        <w:t>Control Points</w:t>
      </w:r>
      <w:r w:rsidR="00D70C9A">
        <w:rPr>
          <w:b/>
        </w:rPr>
        <w:t xml:space="preserve"> </w:t>
      </w:r>
      <w:r w:rsidR="00D70C9A" w:rsidRPr="00D70C9A">
        <w:rPr>
          <w:bCs/>
        </w:rPr>
        <w:t xml:space="preserve">or </w:t>
      </w:r>
      <w:ins w:id="232" w:author="Johnson (ESO), Antony" w:date="2023-03-21T11:54:00Z">
        <w:r w:rsidR="005F0831" w:rsidRPr="005F0831">
          <w:rPr>
            <w:b/>
            <w:bCs/>
            <w:highlight w:val="green"/>
          </w:rPr>
          <w:t>C</w:t>
        </w:r>
      </w:ins>
      <w:del w:id="233" w:author="Johnson (ESO), Antony" w:date="2023-03-21T11:54:00Z">
        <w:r w:rsidR="00D70C9A" w:rsidRPr="005F0831" w:rsidDel="005F0831">
          <w:rPr>
            <w:b/>
            <w:bCs/>
            <w:highlight w:val="green"/>
          </w:rPr>
          <w:delText>c</w:delText>
        </w:r>
      </w:del>
      <w:r w:rsidR="00D70C9A" w:rsidRPr="005F0831">
        <w:rPr>
          <w:b/>
          <w:bCs/>
          <w:highlight w:val="green"/>
        </w:rPr>
        <w:t xml:space="preserve">ontrol </w:t>
      </w:r>
      <w:ins w:id="234" w:author="Johnson (ESO), Antony" w:date="2023-03-21T11:54:00Z">
        <w:r w:rsidR="005F0831" w:rsidRPr="005F0831">
          <w:rPr>
            <w:b/>
            <w:bCs/>
            <w:highlight w:val="green"/>
          </w:rPr>
          <w:t>Centres</w:t>
        </w:r>
      </w:ins>
      <w:del w:id="235" w:author="Johnson (ESO), Antony" w:date="2023-03-21T11:54:00Z">
        <w:r w:rsidR="00D70C9A" w:rsidRPr="00894AD6" w:rsidDel="005F0831">
          <w:rPr>
            <w:highlight w:val="green"/>
          </w:rPr>
          <w:delText>rooms</w:delText>
        </w:r>
        <w:r w:rsidRPr="00894AD6" w:rsidDel="005F0831">
          <w:rPr>
            <w:highlight w:val="green"/>
          </w:rPr>
          <w:delText>.</w:delText>
        </w:r>
      </w:del>
    </w:p>
    <w:p w14:paraId="039D1F5A" w14:textId="77777777" w:rsidR="00C84F56" w:rsidRDefault="00137C2E">
      <w:pPr>
        <w:spacing w:after="0" w:line="259" w:lineRule="auto"/>
        <w:ind w:left="698" w:right="0" w:firstLine="0"/>
        <w:jc w:val="left"/>
      </w:pPr>
      <w:r>
        <w:t xml:space="preserve"> </w:t>
      </w:r>
    </w:p>
    <w:p w14:paraId="3DC87DD0" w14:textId="6821CDD4" w:rsidR="00C84F56" w:rsidRDefault="00137C2E">
      <w:pPr>
        <w:ind w:left="693" w:right="397"/>
      </w:pPr>
      <w:r>
        <w:t xml:space="preserve">The provisions of this </w:t>
      </w:r>
      <w:r>
        <w:rPr>
          <w:b/>
        </w:rPr>
        <w:t>Electrical Standard</w:t>
      </w:r>
      <w:r>
        <w:t xml:space="preserve"> will, in the case of </w:t>
      </w:r>
      <w:del w:id="236" w:author="Antony Johnson" w:date="2023-03-01T11:50:00Z">
        <w:r w:rsidR="001D0E18" w:rsidDel="00A34B61">
          <w:delText>National Grid ESO</w:delText>
        </w:r>
      </w:del>
      <w:ins w:id="237" w:author="Antony Johnson" w:date="2023-03-01T11:50:00Z">
        <w:r w:rsidR="00A34B61" w:rsidRPr="00875BBE">
          <w:rPr>
            <w:b/>
            <w:bCs/>
          </w:rPr>
          <w:t>The C</w:t>
        </w:r>
      </w:ins>
      <w:ins w:id="238" w:author="Antony Johnson" w:date="2023-03-01T11:51:00Z">
        <w:r w:rsidR="000F4078" w:rsidRPr="00875BBE">
          <w:rPr>
            <w:b/>
            <w:bCs/>
          </w:rPr>
          <w:t>ompany</w:t>
        </w:r>
      </w:ins>
      <w:r w:rsidR="00955569" w:rsidRPr="00044080">
        <w:rPr>
          <w:b/>
        </w:rPr>
        <w:t xml:space="preserve"> </w:t>
      </w:r>
      <w:r w:rsidR="00341A15" w:rsidRPr="00D66EF7">
        <w:t>apply to</w:t>
      </w:r>
      <w:r w:rsidR="00341A15">
        <w:rPr>
          <w:b/>
        </w:rPr>
        <w:t xml:space="preserve"> </w:t>
      </w:r>
      <w:r w:rsidR="00341A15" w:rsidRPr="00D66EF7">
        <w:t>the</w:t>
      </w:r>
      <w:r w:rsidR="00341A15">
        <w:rPr>
          <w:b/>
        </w:rPr>
        <w:t xml:space="preserve"> ENCC</w:t>
      </w:r>
      <w:r w:rsidR="008B5CB3" w:rsidRPr="008B5CB3">
        <w:rPr>
          <w:bCs/>
        </w:rPr>
        <w:t>.</w:t>
      </w:r>
    </w:p>
    <w:p w14:paraId="4F8F5E4B" w14:textId="1BE10CEC" w:rsidR="00C84F56" w:rsidRDefault="00C84F56">
      <w:pPr>
        <w:spacing w:after="0" w:line="259" w:lineRule="auto"/>
        <w:ind w:left="359" w:right="0" w:firstLine="0"/>
        <w:jc w:val="left"/>
      </w:pPr>
    </w:p>
    <w:p w14:paraId="4A2132E5" w14:textId="370600DB" w:rsidR="00C84F56" w:rsidRDefault="00C84F56">
      <w:pPr>
        <w:spacing w:after="0" w:line="259" w:lineRule="auto"/>
        <w:ind w:left="359" w:right="0" w:firstLine="0"/>
        <w:jc w:val="left"/>
      </w:pPr>
    </w:p>
    <w:p w14:paraId="76AA5840" w14:textId="77777777" w:rsidR="00C84F56" w:rsidRPr="00044080" w:rsidRDefault="000C72A3" w:rsidP="00044080">
      <w:pPr>
        <w:pStyle w:val="Heading1"/>
        <w:ind w:left="354" w:hanging="11"/>
        <w:rPr>
          <w:u w:val="none"/>
        </w:rPr>
      </w:pPr>
      <w:r w:rsidRPr="00D54F39">
        <w:rPr>
          <w:u w:val="none"/>
        </w:rPr>
        <w:t>4</w:t>
      </w:r>
      <w:r w:rsidR="00137C2E" w:rsidRPr="00D54F39">
        <w:rPr>
          <w:u w:val="none"/>
        </w:rPr>
        <w:t xml:space="preserve">. </w:t>
      </w:r>
      <w:r w:rsidR="00137C2E" w:rsidRPr="00D54F39">
        <w:t>Definitions</w:t>
      </w:r>
      <w:r w:rsidR="00137C2E">
        <w:rPr>
          <w:u w:val="none"/>
        </w:rPr>
        <w:t xml:space="preserve"> </w:t>
      </w:r>
    </w:p>
    <w:p w14:paraId="00088005" w14:textId="77777777" w:rsidR="00737F6E" w:rsidRPr="00FD4126" w:rsidRDefault="00737F6E" w:rsidP="00E02786">
      <w:pPr>
        <w:keepNext/>
        <w:ind w:hanging="11"/>
      </w:pPr>
    </w:p>
    <w:p w14:paraId="61240187" w14:textId="23B972FB" w:rsidR="00C84F56" w:rsidRDefault="00137C2E">
      <w:pPr>
        <w:ind w:left="693" w:right="397"/>
      </w:pPr>
      <w:r>
        <w:t>In this document</w:t>
      </w:r>
      <w:r w:rsidR="009C277D">
        <w:t>,</w:t>
      </w:r>
      <w:r>
        <w:t xml:space="preserve"> any emboldened words are </w:t>
      </w:r>
      <w:r w:rsidRPr="006C5CD2">
        <w:rPr>
          <w:highlight w:val="green"/>
        </w:rPr>
        <w:t>defined</w:t>
      </w:r>
      <w:r w:rsidR="00B30F94" w:rsidRPr="006C5CD2">
        <w:rPr>
          <w:highlight w:val="green"/>
        </w:rPr>
        <w:t xml:space="preserve"> below, some of which are G</w:t>
      </w:r>
      <w:r w:rsidR="009C277D" w:rsidRPr="006C5CD2">
        <w:rPr>
          <w:highlight w:val="green"/>
        </w:rPr>
        <w:t>r</w:t>
      </w:r>
      <w:r w:rsidR="00B30F94" w:rsidRPr="006C5CD2">
        <w:rPr>
          <w:highlight w:val="green"/>
        </w:rPr>
        <w:t>id Code term</w:t>
      </w:r>
      <w:r w:rsidR="00AF5E4B" w:rsidRPr="006C5CD2">
        <w:rPr>
          <w:highlight w:val="green"/>
        </w:rPr>
        <w:t>s</w:t>
      </w:r>
      <w:r w:rsidR="008B5CB3" w:rsidRPr="006C5CD2">
        <w:rPr>
          <w:highlight w:val="green"/>
        </w:rPr>
        <w:t>.</w:t>
      </w:r>
      <w:r>
        <w:t xml:space="preserve">    </w:t>
      </w:r>
    </w:p>
    <w:p w14:paraId="3D5B7D59" w14:textId="1C7CD855" w:rsidR="00C84F56" w:rsidRDefault="00C84F56">
      <w:pPr>
        <w:spacing w:after="0" w:line="259" w:lineRule="auto"/>
        <w:ind w:left="359" w:right="0" w:firstLine="0"/>
        <w:jc w:val="left"/>
      </w:pPr>
    </w:p>
    <w:tbl>
      <w:tblPr>
        <w:tblStyle w:val="TableGrid1"/>
        <w:tblW w:w="7706" w:type="dxa"/>
        <w:tblInd w:w="799" w:type="dxa"/>
        <w:tblLook w:val="04A0" w:firstRow="1" w:lastRow="0" w:firstColumn="1" w:lastColumn="0" w:noHBand="0" w:noVBand="1"/>
      </w:tblPr>
      <w:tblGrid>
        <w:gridCol w:w="3029"/>
        <w:gridCol w:w="4677"/>
      </w:tblGrid>
      <w:tr w:rsidR="00AF36D3" w14:paraId="43F25B08" w14:textId="77777777" w:rsidTr="00044080">
        <w:trPr>
          <w:trHeight w:val="589"/>
          <w:ins w:id="239" w:author="Antony Johnson [2]" w:date="2022-11-20T16:57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47A12DD" w14:textId="60EF835C" w:rsidR="00AF36D3" w:rsidRPr="000052D1" w:rsidRDefault="00AF36D3">
            <w:pPr>
              <w:spacing w:after="0" w:line="259" w:lineRule="auto"/>
              <w:ind w:left="0" w:right="0" w:firstLine="0"/>
              <w:jc w:val="left"/>
              <w:rPr>
                <w:ins w:id="240" w:author="Antony Johnson [2]" w:date="2022-11-20T16:57:00Z"/>
                <w:b/>
                <w:u w:val="single"/>
              </w:rPr>
            </w:pPr>
            <w:ins w:id="241" w:author="Antony Johnson [2]" w:date="2022-11-20T16:57:00Z">
              <w:r>
                <w:rPr>
                  <w:b/>
                  <w:u w:val="single"/>
                </w:rPr>
                <w:t>Anch</w:t>
              </w:r>
            </w:ins>
            <w:ins w:id="242" w:author="Antony Johnson [2]" w:date="2022-11-20T16:58:00Z">
              <w:r>
                <w:rPr>
                  <w:b/>
                  <w:u w:val="single"/>
                </w:rPr>
                <w:t xml:space="preserve">or </w:t>
              </w:r>
              <w:r w:rsidR="001B5163">
                <w:rPr>
                  <w:b/>
                  <w:u w:val="single"/>
                </w:rPr>
                <w:t>Restoration Contract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DEE99AA" w14:textId="77777777" w:rsidR="001B5163" w:rsidRDefault="001B5163" w:rsidP="001B5163">
            <w:pPr>
              <w:spacing w:after="0" w:line="259" w:lineRule="auto"/>
              <w:ind w:left="0" w:right="0" w:firstLine="0"/>
              <w:rPr>
                <w:ins w:id="243" w:author="Antony Johnson [2]" w:date="2022-11-20T16:58:00Z"/>
              </w:rPr>
            </w:pPr>
            <w:ins w:id="244" w:author="Antony Johnson [2]" w:date="2022-11-20T16:58:00Z">
              <w:r>
                <w:t>As defined in the Glossary and Definitions of the Grid Code.</w:t>
              </w:r>
            </w:ins>
          </w:p>
          <w:p w14:paraId="3A32A50B" w14:textId="77777777" w:rsidR="00AF36D3" w:rsidRDefault="00AF36D3">
            <w:pPr>
              <w:spacing w:after="0" w:line="259" w:lineRule="auto"/>
              <w:ind w:left="0" w:right="0" w:firstLine="0"/>
              <w:rPr>
                <w:ins w:id="245" w:author="Antony Johnson [2]" w:date="2022-11-20T16:57:00Z"/>
              </w:rPr>
            </w:pPr>
          </w:p>
        </w:tc>
      </w:tr>
      <w:tr w:rsidR="00C84F56" w14:paraId="17B97514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9E4969F" w14:textId="7C8403DA" w:rsidR="00E65262" w:rsidRPr="000052D1" w:rsidRDefault="00783D25">
            <w:pPr>
              <w:spacing w:after="0" w:line="259" w:lineRule="auto"/>
              <w:ind w:left="0" w:right="0" w:firstLine="0"/>
              <w:jc w:val="left"/>
              <w:rPr>
                <w:b/>
                <w:u w:val="single"/>
              </w:rPr>
            </w:pPr>
            <w:r w:rsidRPr="000052D1">
              <w:rPr>
                <w:b/>
                <w:u w:val="single"/>
              </w:rPr>
              <w:t xml:space="preserve">Automatic Logging </w:t>
            </w:r>
          </w:p>
          <w:p w14:paraId="5173430D" w14:textId="77777777" w:rsidR="00C84F56" w:rsidRPr="00044080" w:rsidRDefault="00783D25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052D1">
              <w:rPr>
                <w:b/>
                <w:u w:val="single"/>
              </w:rPr>
              <w:t>Devices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DE03C23" w14:textId="77777777" w:rsidR="00C84F56" w:rsidRDefault="00913FCC">
            <w:pPr>
              <w:spacing w:after="0" w:line="259" w:lineRule="auto"/>
              <w:ind w:left="0" w:right="0" w:firstLine="0"/>
            </w:pPr>
            <w:r>
              <w:t>As defined in the Glossary and Definitions of the Grid Code</w:t>
            </w:r>
            <w:r w:rsidR="002E32B4">
              <w:t>.</w:t>
            </w:r>
          </w:p>
          <w:p w14:paraId="2E6FF291" w14:textId="77777777" w:rsidR="00DB1278" w:rsidRDefault="00DB1278">
            <w:pPr>
              <w:spacing w:after="0" w:line="259" w:lineRule="auto"/>
              <w:ind w:left="0" w:right="0" w:firstLine="0"/>
            </w:pPr>
          </w:p>
        </w:tc>
      </w:tr>
      <w:tr w:rsidR="003C70F6" w14:paraId="5001B3F8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0CD2FEC" w14:textId="77777777" w:rsidR="003C70F6" w:rsidRPr="006C5CD2" w:rsidRDefault="003C70F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Bilateral Agreement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B4384B" w14:textId="77777777" w:rsidR="003C70F6" w:rsidRPr="006C5CD2" w:rsidRDefault="003C70F6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0EE05AA2" w14:textId="77777777" w:rsidR="003C70F6" w:rsidRPr="006C5CD2" w:rsidRDefault="003C70F6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A7DB1" w14:paraId="7B35A11A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AF39AAF" w14:textId="77777777" w:rsidR="007A7DB1" w:rsidRPr="006C5CD2" w:rsidRDefault="007A7DB1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 xml:space="preserve">Bilateral Embedded Generation Agreement </w:t>
            </w:r>
            <w:r w:rsidRPr="006C5CD2">
              <w:rPr>
                <w:highlight w:val="green"/>
                <w:u w:val="single"/>
              </w:rPr>
              <w:t>or</w:t>
            </w:r>
            <w:r w:rsidRPr="006C5CD2">
              <w:rPr>
                <w:b/>
                <w:highlight w:val="green"/>
                <w:u w:val="single"/>
              </w:rPr>
              <w:t xml:space="preserve"> BEGA</w:t>
            </w:r>
          </w:p>
          <w:p w14:paraId="7107CD8D" w14:textId="0EFFEB53" w:rsidR="007A65F4" w:rsidRPr="006C5CD2" w:rsidRDefault="007A65F4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36595EE" w14:textId="46DAE6BD" w:rsidR="007A7DB1" w:rsidRPr="006C5CD2" w:rsidRDefault="00DE0559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lastRenderedPageBreak/>
              <w:t xml:space="preserve">As defined in </w:t>
            </w:r>
            <w:r w:rsidR="00662777" w:rsidRPr="006C5CD2">
              <w:rPr>
                <w:highlight w:val="green"/>
              </w:rPr>
              <w:t>Section 11.3 (Definitions) of the Connection and Use of System Code (CUSC)</w:t>
            </w:r>
            <w:r w:rsidR="007B1B18" w:rsidRPr="006C5CD2">
              <w:rPr>
                <w:highlight w:val="green"/>
              </w:rPr>
              <w:t>.</w:t>
            </w:r>
          </w:p>
        </w:tc>
      </w:tr>
      <w:tr w:rsidR="00F02DB2" w14:paraId="19BCF3F2" w14:textId="77777777" w:rsidTr="00891045">
        <w:trPr>
          <w:trHeight w:val="589"/>
          <w:ins w:id="246" w:author="Johnson (ESO), Antony" w:date="2023-03-21T12:06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0B753CC" w14:textId="7416B38A" w:rsidR="00F02DB2" w:rsidRPr="00A2085C" w:rsidRDefault="00F02DB2">
            <w:pPr>
              <w:spacing w:after="0" w:line="259" w:lineRule="auto"/>
              <w:ind w:left="0" w:right="0" w:firstLine="0"/>
              <w:jc w:val="left"/>
              <w:rPr>
                <w:ins w:id="247" w:author="Johnson (ESO), Antony" w:date="2023-03-21T12:06:00Z"/>
                <w:b/>
                <w:bCs/>
              </w:rPr>
            </w:pPr>
            <w:ins w:id="248" w:author="Johnson (ESO), Antony" w:date="2023-03-21T12:06:00Z">
              <w:r w:rsidRPr="00A2085C">
                <w:rPr>
                  <w:b/>
                  <w:bCs/>
                </w:rPr>
                <w:t>Bilateral Embedded Licence exemptable Large power station Agreement" or "BELLA"</w:t>
              </w:r>
            </w:ins>
          </w:p>
          <w:p w14:paraId="543F5C4B" w14:textId="2FE4344E" w:rsidR="00F02DB2" w:rsidRPr="006C5CD2" w:rsidRDefault="00F02DB2">
            <w:pPr>
              <w:spacing w:after="0" w:line="259" w:lineRule="auto"/>
              <w:ind w:left="0" w:right="0" w:firstLine="0"/>
              <w:jc w:val="left"/>
              <w:rPr>
                <w:ins w:id="249" w:author="Johnson (ESO), Antony" w:date="2023-03-21T12:06:00Z"/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DC4960B" w14:textId="5A641A6B" w:rsidR="00F02DB2" w:rsidRPr="006C5CD2" w:rsidRDefault="00F02DB2" w:rsidP="003C70F6">
            <w:pPr>
              <w:spacing w:after="0" w:line="259" w:lineRule="auto"/>
              <w:ind w:left="0" w:right="0" w:firstLine="0"/>
              <w:rPr>
                <w:ins w:id="250" w:author="Johnson (ESO), Antony" w:date="2023-03-21T12:06:00Z"/>
                <w:highlight w:val="green"/>
              </w:rPr>
            </w:pPr>
            <w:ins w:id="251" w:author="Johnson (ESO), Antony" w:date="2023-03-21T12:07:00Z">
              <w:r w:rsidRPr="006C5CD2">
                <w:rPr>
                  <w:highlight w:val="green"/>
                </w:rPr>
                <w:t>As defined in Section 11.3 (Definitions) of the Connection and Use of System Code (CUSC).</w:t>
              </w:r>
            </w:ins>
          </w:p>
        </w:tc>
      </w:tr>
      <w:tr w:rsidR="00EA12B0" w14:paraId="56A07AC8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C6216FE" w14:textId="6090003C" w:rsidR="00EA12B0" w:rsidRPr="006C5CD2" w:rsidRDefault="00EA12B0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del w:id="252" w:author="Johnson (ESO), Antony" w:date="2023-03-21T11:59:00Z">
              <w:r w:rsidRPr="006C5CD2" w:rsidDel="002A3B50">
                <w:rPr>
                  <w:b/>
                  <w:highlight w:val="green"/>
                  <w:u w:val="single"/>
                </w:rPr>
                <w:delText>Black Start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190FAE" w14:textId="7B3FFB13" w:rsidR="00EA12B0" w:rsidRPr="006C5CD2" w:rsidDel="002A3B50" w:rsidRDefault="00EA12B0" w:rsidP="00EA12B0">
            <w:pPr>
              <w:spacing w:after="0" w:line="259" w:lineRule="auto"/>
              <w:ind w:left="0" w:right="0" w:firstLine="0"/>
              <w:rPr>
                <w:del w:id="253" w:author="Johnson (ESO), Antony" w:date="2023-03-21T11:59:00Z"/>
                <w:highlight w:val="green"/>
              </w:rPr>
            </w:pPr>
            <w:del w:id="254" w:author="Johnson (ESO), Antony" w:date="2023-03-21T11:59:00Z">
              <w:r w:rsidRPr="006C5CD2" w:rsidDel="002A3B50">
                <w:rPr>
                  <w:highlight w:val="green"/>
                </w:rPr>
                <w:delText>As defined in the Glossary and Definitions of the Grid Code</w:delText>
              </w:r>
              <w:r w:rsidR="002E32B4" w:rsidRPr="006C5CD2" w:rsidDel="002A3B50">
                <w:rPr>
                  <w:highlight w:val="green"/>
                </w:rPr>
                <w:delText>.</w:delText>
              </w:r>
            </w:del>
          </w:p>
          <w:p w14:paraId="7E7B2DFF" w14:textId="77777777" w:rsidR="00EA12B0" w:rsidRPr="006C5CD2" w:rsidRDefault="00EA12B0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FF0399" w14:paraId="41B577F1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5934144" w14:textId="17D123EF" w:rsidR="00FF0399" w:rsidRPr="006C5CD2" w:rsidRDefault="00FF0399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del w:id="255" w:author="Johnson (ESO), Antony" w:date="2023-03-21T11:58:00Z">
              <w:r w:rsidRPr="006C5CD2" w:rsidDel="002A3B50">
                <w:rPr>
                  <w:b/>
                  <w:highlight w:val="green"/>
                  <w:u w:val="single"/>
                </w:rPr>
                <w:delText>Black Start Service Provider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D3BBC25" w14:textId="42DA6453" w:rsidR="00FF0399" w:rsidRPr="006C5CD2" w:rsidDel="002A3B50" w:rsidRDefault="00FF0399" w:rsidP="00FF0399">
            <w:pPr>
              <w:spacing w:after="0" w:line="259" w:lineRule="auto"/>
              <w:ind w:left="0" w:right="0" w:firstLine="0"/>
              <w:rPr>
                <w:del w:id="256" w:author="Johnson (ESO), Antony" w:date="2023-03-21T11:58:00Z"/>
                <w:highlight w:val="green"/>
              </w:rPr>
            </w:pPr>
            <w:del w:id="257" w:author="Johnson (ESO), Antony" w:date="2023-03-21T11:58:00Z">
              <w:r w:rsidRPr="006C5CD2" w:rsidDel="002A3B50">
                <w:rPr>
                  <w:highlight w:val="green"/>
                </w:rPr>
                <w:delText>As defined in the Glossary and Definitions of the Grid Code.</w:delText>
              </w:r>
            </w:del>
          </w:p>
          <w:p w14:paraId="57ADCD9A" w14:textId="77777777" w:rsidR="00FF0399" w:rsidRPr="006C5CD2" w:rsidRDefault="00FF0399" w:rsidP="00EA12B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1021EA" w14:paraId="4548BF4C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9C74113" w14:textId="60AEFD8C" w:rsidR="001021EA" w:rsidRPr="006C5CD2" w:rsidRDefault="001021EA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BM Participant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185EA8" w14:textId="77777777" w:rsidR="001021EA" w:rsidRPr="006C5CD2" w:rsidRDefault="001021EA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6DF403F5" w14:textId="77777777" w:rsidR="001021EA" w:rsidRPr="006C5CD2" w:rsidRDefault="001021EA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C413D" w14:paraId="2DD4908A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2DF92AA" w14:textId="77777777" w:rsidR="007C413D" w:rsidRPr="006C5CD2" w:rsidRDefault="007C413D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Call</w:t>
            </w:r>
            <w:r w:rsidR="00C95F9B" w:rsidRPr="006C5CD2">
              <w:rPr>
                <w:b/>
                <w:highlight w:val="green"/>
                <w:u w:val="single"/>
              </w:rPr>
              <w:t>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60A453F" w14:textId="77777777" w:rsidR="007C413D" w:rsidRPr="006C5CD2" w:rsidRDefault="007C413D" w:rsidP="007C413D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730F5248" w14:textId="77777777" w:rsidR="007C413D" w:rsidRPr="006C5CD2" w:rsidRDefault="007C413D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191DDC" w14:paraId="1A0789FE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EB9C5B0" w14:textId="77777777" w:rsidR="00191DDC" w:rsidRPr="006C5CD2" w:rsidRDefault="00B0264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Centre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7E1DCAF" w14:textId="77777777" w:rsidR="00B02646" w:rsidRPr="006C5CD2" w:rsidRDefault="00B02646" w:rsidP="00B0264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3EDC070E" w14:textId="77777777" w:rsidR="00191DDC" w:rsidRPr="006C5CD2" w:rsidRDefault="00191DDC" w:rsidP="007C413D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27390" w14:paraId="7B63EA97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E4589F3" w14:textId="77777777" w:rsidR="00C27390" w:rsidRPr="006C5CD2" w:rsidRDefault="00C27390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Engineer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CC9FD5A" w14:textId="77777777" w:rsidR="00C27390" w:rsidRPr="006C5CD2" w:rsidRDefault="00C27390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2C0949E0" w14:textId="77777777" w:rsidR="00C27390" w:rsidRPr="006C5CD2" w:rsidRDefault="00C27390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367EEB" w14:paraId="5A18DDF7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32BA95A" w14:textId="7DE460A9" w:rsidR="00367EEB" w:rsidRPr="000B5984" w:rsidRDefault="00367EE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Phone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D0CBD54" w14:textId="01B05373" w:rsidR="00A2295B" w:rsidRPr="000B5984" w:rsidRDefault="00367EEB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 xml:space="preserve">A </w:t>
            </w:r>
            <w:r w:rsidR="00104F37" w:rsidRPr="000B5984">
              <w:rPr>
                <w:highlight w:val="green"/>
              </w:rPr>
              <w:t xml:space="preserve">conventional </w:t>
            </w:r>
            <w:r w:rsidRPr="000B5984">
              <w:rPr>
                <w:highlight w:val="green"/>
              </w:rPr>
              <w:t xml:space="preserve">telephone </w:t>
            </w:r>
            <w:r w:rsidR="005F5D10" w:rsidRPr="000B5984">
              <w:rPr>
                <w:highlight w:val="green"/>
              </w:rPr>
              <w:t xml:space="preserve">handset </w:t>
            </w:r>
            <w:r w:rsidR="0011036F" w:rsidRPr="000B5984">
              <w:rPr>
                <w:highlight w:val="green"/>
              </w:rPr>
              <w:t xml:space="preserve">which is connected </w:t>
            </w:r>
            <w:r w:rsidR="00F239A5" w:rsidRPr="000B5984">
              <w:rPr>
                <w:highlight w:val="green"/>
              </w:rPr>
              <w:t>to</w:t>
            </w:r>
            <w:r w:rsidR="0011036F" w:rsidRPr="000B5984">
              <w:rPr>
                <w:highlight w:val="green"/>
              </w:rPr>
              <w:t xml:space="preserve"> the </w:t>
            </w:r>
            <w:r w:rsidR="0011036F" w:rsidRPr="000B5984">
              <w:rPr>
                <w:b/>
                <w:highlight w:val="green"/>
              </w:rPr>
              <w:t>Control Telephony</w:t>
            </w:r>
            <w:r w:rsidR="0011036F" w:rsidRPr="000B5984">
              <w:rPr>
                <w:highlight w:val="green"/>
              </w:rPr>
              <w:t xml:space="preserve"> </w:t>
            </w:r>
            <w:r w:rsidR="002C6948" w:rsidRPr="000B5984">
              <w:rPr>
                <w:b/>
                <w:highlight w:val="green"/>
              </w:rPr>
              <w:t>System</w:t>
            </w:r>
            <w:r w:rsidR="002C6948" w:rsidRPr="000B5984">
              <w:rPr>
                <w:highlight w:val="green"/>
              </w:rPr>
              <w:t xml:space="preserve"> </w:t>
            </w:r>
            <w:r w:rsidR="009A0B68" w:rsidRPr="000B5984">
              <w:rPr>
                <w:highlight w:val="green"/>
              </w:rPr>
              <w:t>and</w:t>
            </w:r>
            <w:r w:rsidR="0011036F" w:rsidRPr="000B5984">
              <w:rPr>
                <w:highlight w:val="green"/>
              </w:rPr>
              <w:t xml:space="preserve"> </w:t>
            </w:r>
            <w:r w:rsidRPr="000B5984">
              <w:rPr>
                <w:highlight w:val="green"/>
              </w:rPr>
              <w:t xml:space="preserve">which has </w:t>
            </w:r>
            <w:r w:rsidR="00EE61DE" w:rsidRPr="000B5984">
              <w:rPr>
                <w:highlight w:val="green"/>
              </w:rPr>
              <w:t>a</w:t>
            </w:r>
            <w:r w:rsidR="006958F6" w:rsidRPr="000B5984">
              <w:rPr>
                <w:highlight w:val="green"/>
              </w:rPr>
              <w:t xml:space="preserve"> capability</w:t>
            </w:r>
            <w:r w:rsidR="009A0B68" w:rsidRPr="000B5984">
              <w:rPr>
                <w:highlight w:val="green"/>
              </w:rPr>
              <w:t xml:space="preserve"> as defined in CC.6.</w:t>
            </w:r>
            <w:r w:rsidR="00A2295B" w:rsidRPr="000B5984">
              <w:rPr>
                <w:highlight w:val="green"/>
              </w:rPr>
              <w:t>5.5 or ECC.6.5.5 of the Grid Code</w:t>
            </w:r>
            <w:r w:rsidR="002E32B4" w:rsidRPr="000B5984">
              <w:rPr>
                <w:highlight w:val="green"/>
              </w:rPr>
              <w:t>.</w:t>
            </w:r>
          </w:p>
          <w:p w14:paraId="6CC84556" w14:textId="77777777" w:rsidR="00367EEB" w:rsidRPr="000B5984" w:rsidRDefault="006958F6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 xml:space="preserve"> </w:t>
            </w:r>
          </w:p>
        </w:tc>
      </w:tr>
      <w:tr w:rsidR="00592EA6" w14:paraId="6F1DAB45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70831F6" w14:textId="647E0A30" w:rsidR="00592EA6" w:rsidRPr="000B5984" w:rsidRDefault="00592EA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Point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0716D0D" w14:textId="5259C21C" w:rsidR="00592EA6" w:rsidRPr="000B5984" w:rsidRDefault="00592EA6" w:rsidP="00592EA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2E32B4" w:rsidRPr="000B5984">
              <w:rPr>
                <w:highlight w:val="green"/>
              </w:rPr>
              <w:t>.</w:t>
            </w:r>
          </w:p>
          <w:p w14:paraId="7A717EE2" w14:textId="77777777" w:rsidR="00592EA6" w:rsidRPr="000B5984" w:rsidRDefault="00592EA6" w:rsidP="0004408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84F56" w14:paraId="712463D9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04069FB" w14:textId="77777777" w:rsidR="00C84F56" w:rsidRPr="000B5984" w:rsidRDefault="001E37FA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Telephony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22E9C06" w14:textId="77777777" w:rsidR="00C84F56" w:rsidRPr="000B5984" w:rsidRDefault="00DA1A90" w:rsidP="0075798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</w:tc>
      </w:tr>
      <w:tr w:rsidR="00C84F56" w14:paraId="0989AB45" w14:textId="77777777" w:rsidTr="00044080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C177B96" w14:textId="77777777" w:rsidR="001E37FA" w:rsidRDefault="001E37FA">
            <w:pPr>
              <w:spacing w:after="0" w:line="259" w:lineRule="auto"/>
              <w:ind w:left="0" w:right="112" w:firstLine="0"/>
              <w:jc w:val="left"/>
              <w:rPr>
                <w:b/>
                <w:u w:val="single" w:color="000000"/>
              </w:rPr>
            </w:pPr>
          </w:p>
          <w:p w14:paraId="4BECF7CB" w14:textId="58788184" w:rsidR="00C84F56" w:rsidRDefault="00137C2E">
            <w:pPr>
              <w:spacing w:after="0" w:line="259" w:lineRule="auto"/>
              <w:ind w:left="0" w:right="112" w:firstLine="0"/>
              <w:jc w:val="left"/>
            </w:pPr>
            <w:r>
              <w:rPr>
                <w:b/>
                <w:u w:val="single" w:color="000000"/>
              </w:rPr>
              <w:t>Control Telephony</w:t>
            </w:r>
            <w:r>
              <w:rPr>
                <w:b/>
              </w:rPr>
              <w:t xml:space="preserve"> </w:t>
            </w:r>
            <w:r w:rsidR="001177E7" w:rsidRPr="000B5984">
              <w:rPr>
                <w:b/>
                <w:highlight w:val="green"/>
                <w:u w:val="single" w:color="000000"/>
              </w:rPr>
              <w:t>System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CEAF977" w14:textId="220D7A86" w:rsidR="001E37FA" w:rsidRDefault="001E37FA">
            <w:pPr>
              <w:spacing w:after="0" w:line="259" w:lineRule="auto"/>
              <w:ind w:left="0" w:right="0" w:firstLine="0"/>
              <w:jc w:val="left"/>
            </w:pPr>
          </w:p>
          <w:p w14:paraId="3D713873" w14:textId="04E3F701" w:rsidR="00C84F56" w:rsidRDefault="001E37FA" w:rsidP="00044080">
            <w:pPr>
              <w:spacing w:after="0" w:line="259" w:lineRule="auto"/>
              <w:ind w:left="0" w:right="0" w:firstLine="0"/>
            </w:pPr>
            <w:r w:rsidRPr="000B5984">
              <w:rPr>
                <w:highlight w:val="green"/>
              </w:rPr>
              <w:t xml:space="preserve">The </w:t>
            </w:r>
            <w:r w:rsidR="00121719" w:rsidRPr="000B5984">
              <w:rPr>
                <w:highlight w:val="green"/>
              </w:rPr>
              <w:t>system</w:t>
            </w:r>
            <w:r w:rsidR="00137C2E">
              <w:t xml:space="preserve"> provided </w:t>
            </w:r>
            <w:r w:rsidR="00137C2E" w:rsidRPr="000B5984">
              <w:rPr>
                <w:highlight w:val="green"/>
              </w:rPr>
              <w:t xml:space="preserve">by </w:t>
            </w:r>
            <w:r w:rsidRPr="000B5984">
              <w:rPr>
                <w:b/>
                <w:highlight w:val="green"/>
              </w:rPr>
              <w:t>Relevant Transmission Licensees</w:t>
            </w:r>
            <w:r w:rsidRPr="000B5984">
              <w:rPr>
                <w:highlight w:val="green"/>
              </w:rPr>
              <w:t xml:space="preserve"> in co</w:t>
            </w:r>
            <w:r w:rsidR="002B4D9B" w:rsidRPr="000B5984">
              <w:rPr>
                <w:highlight w:val="green"/>
              </w:rPr>
              <w:t>-</w:t>
            </w:r>
            <w:r w:rsidRPr="000B5984">
              <w:rPr>
                <w:highlight w:val="green"/>
              </w:rPr>
              <w:t xml:space="preserve">ordination with </w:t>
            </w:r>
            <w:ins w:id="258" w:author="Antony Johnson" w:date="2023-03-01T11:51:00Z">
              <w:r w:rsidR="00885C0A" w:rsidRPr="000B5984">
                <w:rPr>
                  <w:b/>
                  <w:highlight w:val="green"/>
                </w:rPr>
                <w:t>The Company</w:t>
              </w:r>
            </w:ins>
            <w:del w:id="259" w:author="Antony Johnson" w:date="2023-03-01T11:51:00Z">
              <w:r w:rsidRPr="000B5984" w:rsidDel="00885C0A">
                <w:rPr>
                  <w:highlight w:val="green"/>
                </w:rPr>
                <w:delText>National Grid ESO</w:delText>
              </w:r>
            </w:del>
            <w:r>
              <w:t xml:space="preserve"> </w:t>
            </w:r>
            <w:r w:rsidR="00137C2E">
              <w:t xml:space="preserve">to carry </w:t>
            </w:r>
            <w:r w:rsidR="00137C2E">
              <w:rPr>
                <w:b/>
              </w:rPr>
              <w:t>Control Telephony</w:t>
            </w:r>
            <w:r w:rsidR="00BB5CFD" w:rsidRPr="00044080">
              <w:rPr>
                <w:b/>
              </w:rPr>
              <w:t xml:space="preserve"> </w:t>
            </w:r>
            <w:r w:rsidR="00BB5CFD" w:rsidRPr="000B5984">
              <w:rPr>
                <w:highlight w:val="green"/>
              </w:rPr>
              <w:t>communications</w:t>
            </w:r>
            <w:r w:rsidR="00137C2E" w:rsidRPr="000B5984">
              <w:rPr>
                <w:highlight w:val="green"/>
              </w:rPr>
              <w:t>.</w:t>
            </w:r>
            <w:r w:rsidR="00137C2E">
              <w:t xml:space="preserve"> </w:t>
            </w:r>
          </w:p>
          <w:p w14:paraId="3B8F7509" w14:textId="77777777" w:rsidR="001E37FA" w:rsidRDefault="001E37F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5B31D4" w14:paraId="7D002EFB" w14:textId="77777777" w:rsidTr="00044080">
        <w:trPr>
          <w:trHeight w:val="827"/>
          <w:ins w:id="260" w:author="Johnson (ESO), Antony" w:date="2023-03-21T10:45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477CE24" w14:textId="31ECE873" w:rsidR="005B31D4" w:rsidRPr="00F20861" w:rsidRDefault="005B31D4" w:rsidP="005B31D4">
            <w:pPr>
              <w:spacing w:after="0" w:line="259" w:lineRule="auto"/>
              <w:ind w:left="0" w:right="112" w:firstLine="0"/>
              <w:jc w:val="left"/>
              <w:rPr>
                <w:ins w:id="261" w:author="Johnson (ESO), Antony" w:date="2023-03-21T10:45:00Z"/>
                <w:b/>
                <w:u w:val="single"/>
              </w:rPr>
            </w:pPr>
            <w:ins w:id="262" w:author="Johnson (ESO), Antony" w:date="2023-03-21T10:45:00Z">
              <w:r w:rsidRPr="00F20861">
                <w:rPr>
                  <w:b/>
                  <w:u w:val="single"/>
                </w:rPr>
                <w:t>CUSC Party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32C13CA" w14:textId="689E621C" w:rsidR="005B31D4" w:rsidRPr="00F20861" w:rsidRDefault="005B31D4" w:rsidP="005B31D4">
            <w:pPr>
              <w:spacing w:after="0" w:line="259" w:lineRule="auto"/>
              <w:ind w:left="0" w:right="0" w:firstLine="0"/>
              <w:rPr>
                <w:ins w:id="263" w:author="Johnson (ESO), Antony" w:date="2023-03-21T10:45:00Z"/>
              </w:rPr>
            </w:pPr>
            <w:ins w:id="264" w:author="Johnson (ESO), Antony" w:date="2023-03-21T10:45:00Z">
              <w:r w:rsidRPr="00F20861">
                <w:t>As defined in the Glossary and Definitions of the Grid Code.</w:t>
              </w:r>
            </w:ins>
          </w:p>
        </w:tc>
      </w:tr>
      <w:tr w:rsidR="001021EA" w14:paraId="74946384" w14:textId="77777777" w:rsidTr="00044080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17C371C" w14:textId="672C8545" w:rsidR="001021EA" w:rsidRPr="000B5984" w:rsidRDefault="001021EA" w:rsidP="00044080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DC Converter Stations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55AD3C3" w14:textId="7378B88F" w:rsidR="001021EA" w:rsidRPr="000B5984" w:rsidRDefault="001021EA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  <w:p w14:paraId="587AA838" w14:textId="77777777" w:rsidR="001021EA" w:rsidRPr="000B5984" w:rsidRDefault="001021EA" w:rsidP="00044080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50714C" w14:paraId="1FA0E901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BBAA826" w14:textId="77777777" w:rsidR="0050714C" w:rsidRPr="000B5984" w:rsidRDefault="0050714C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lastRenderedPageBreak/>
              <w:t>Defence Service Provider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2D1BAE8" w14:textId="77777777" w:rsidR="0050714C" w:rsidRPr="000B5984" w:rsidRDefault="0050714C" w:rsidP="0050714C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  <w:p w14:paraId="02FC2EED" w14:textId="77777777" w:rsidR="0050714C" w:rsidRPr="000B5984" w:rsidRDefault="0050714C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A65F4" w14:paraId="27D2B004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5D7C116" w14:textId="6C15D2CB" w:rsidR="007A65F4" w:rsidRPr="000B5984" w:rsidRDefault="007A65F4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Demand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449B20" w14:textId="77777777" w:rsidR="007A65F4" w:rsidRPr="000B5984" w:rsidRDefault="007A65F4" w:rsidP="007A65F4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  <w:p w14:paraId="71175988" w14:textId="77777777" w:rsidR="007A65F4" w:rsidRPr="000B5984" w:rsidRDefault="007A65F4" w:rsidP="0050714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84F56" w14:paraId="204CF382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B1799F6" w14:textId="77777777" w:rsidR="00C84F56" w:rsidRPr="000B5984" w:rsidRDefault="00757985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0B5984">
              <w:rPr>
                <w:b/>
                <w:highlight w:val="green"/>
                <w:u w:val="single" w:color="000000"/>
              </w:rPr>
              <w:t>Disaster R</w:t>
            </w:r>
            <w:r w:rsidR="005E3667" w:rsidRPr="000B5984">
              <w:rPr>
                <w:b/>
                <w:highlight w:val="green"/>
                <w:u w:val="single" w:color="000000"/>
              </w:rPr>
              <w:t>e</w:t>
            </w:r>
            <w:r w:rsidRPr="000B5984">
              <w:rPr>
                <w:b/>
                <w:highlight w:val="green"/>
                <w:u w:val="single" w:color="000000"/>
              </w:rPr>
              <w:t xml:space="preserve">covery or </w:t>
            </w:r>
            <w:r w:rsidR="00137C2E" w:rsidRPr="000B5984">
              <w:rPr>
                <w:b/>
                <w:highlight w:val="green"/>
                <w:u w:val="single" w:color="000000"/>
              </w:rPr>
              <w:t>DR</w:t>
            </w:r>
            <w:r w:rsidR="00137C2E" w:rsidRPr="000B5984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37A77F7" w14:textId="77777777" w:rsidR="00C84F56" w:rsidRPr="000B5984" w:rsidRDefault="0093771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0B5984">
              <w:rPr>
                <w:highlight w:val="green"/>
              </w:rPr>
              <w:t>As defined in section 8 of this document</w:t>
            </w:r>
            <w:r w:rsidR="008B5CB3" w:rsidRPr="000B5984">
              <w:rPr>
                <w:highlight w:val="green"/>
              </w:rPr>
              <w:t>.</w:t>
            </w:r>
          </w:p>
          <w:p w14:paraId="1C59137A" w14:textId="77777777" w:rsidR="000052D1" w:rsidRPr="000B5984" w:rsidRDefault="000052D1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1B5163" w14:paraId="56E76D9A" w14:textId="77777777" w:rsidTr="00044080">
        <w:trPr>
          <w:trHeight w:val="350"/>
          <w:ins w:id="265" w:author="Antony Johnson [2]" w:date="2022-11-20T16:59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616E0D3" w14:textId="2E2EBD13" w:rsidR="001B5163" w:rsidRPr="00044080" w:rsidRDefault="001B5163">
            <w:pPr>
              <w:spacing w:after="0" w:line="259" w:lineRule="auto"/>
              <w:ind w:left="0" w:right="0" w:firstLine="0"/>
              <w:jc w:val="left"/>
              <w:rPr>
                <w:ins w:id="266" w:author="Antony Johnson [2]" w:date="2022-11-20T16:59:00Z"/>
                <w:b/>
                <w:u w:val="single" w:color="000000"/>
              </w:rPr>
            </w:pPr>
            <w:ins w:id="267" w:author="Antony Johnson [2]" w:date="2022-11-20T16:59:00Z">
              <w:r>
                <w:rPr>
                  <w:b/>
                  <w:u w:val="single" w:color="000000"/>
                </w:rPr>
                <w:t>Dist</w:t>
              </w:r>
            </w:ins>
            <w:ins w:id="268" w:author="Antony Johnson [2]" w:date="2022-11-20T17:00:00Z">
              <w:r w:rsidR="00D54F39">
                <w:rPr>
                  <w:b/>
                  <w:u w:val="single" w:color="000000"/>
                </w:rPr>
                <w:t>ribution Restoration Zone Plan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218597E" w14:textId="77777777" w:rsidR="00D54F39" w:rsidRDefault="00D54F39" w:rsidP="00D54F39">
            <w:pPr>
              <w:spacing w:after="0" w:line="259" w:lineRule="auto"/>
              <w:ind w:left="0" w:right="0" w:firstLine="0"/>
              <w:rPr>
                <w:ins w:id="269" w:author="Antony Johnson [2]" w:date="2022-11-20T17:00:00Z"/>
              </w:rPr>
            </w:pPr>
            <w:ins w:id="270" w:author="Antony Johnson [2]" w:date="2022-11-20T17:00:00Z">
              <w:r>
                <w:t>As defined in the Glossary and Definitions of the Grid Code.</w:t>
              </w:r>
            </w:ins>
          </w:p>
          <w:p w14:paraId="36BB9F9F" w14:textId="77777777" w:rsidR="001B5163" w:rsidRDefault="001B5163" w:rsidP="0087076F">
            <w:pPr>
              <w:spacing w:after="0" w:line="259" w:lineRule="auto"/>
              <w:ind w:left="0" w:right="0" w:firstLine="0"/>
              <w:rPr>
                <w:ins w:id="271" w:author="Antony Johnson [2]" w:date="2022-11-20T16:59:00Z"/>
              </w:rPr>
            </w:pPr>
          </w:p>
        </w:tc>
      </w:tr>
      <w:tr w:rsidR="0087076F" w14:paraId="2EE35DFE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3F52689" w14:textId="242B0CAE" w:rsidR="0087076F" w:rsidRPr="000B5984" w:rsidRDefault="0087076F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0B5984">
              <w:rPr>
                <w:b/>
                <w:highlight w:val="green"/>
                <w:u w:val="single" w:color="000000"/>
              </w:rPr>
              <w:t>Electrical Standard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ED40400" w14:textId="77777777" w:rsidR="0087076F" w:rsidRPr="000B5984" w:rsidRDefault="0087076F" w:rsidP="0087076F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  <w:p w14:paraId="66AA509C" w14:textId="77777777" w:rsidR="0087076F" w:rsidRPr="000B5984" w:rsidRDefault="0087076F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7A4965" w14:paraId="1DD60768" w14:textId="77777777" w:rsidTr="00044080">
        <w:trPr>
          <w:trHeight w:val="350"/>
          <w:ins w:id="272" w:author="Johnson (ESO), Antony" w:date="2023-04-05T16:31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C953ED8" w14:textId="52C39884" w:rsidR="007A4965" w:rsidRPr="000B5984" w:rsidRDefault="007A4965">
            <w:pPr>
              <w:spacing w:after="0" w:line="259" w:lineRule="auto"/>
              <w:ind w:left="0" w:right="0" w:firstLine="0"/>
              <w:jc w:val="left"/>
              <w:rPr>
                <w:ins w:id="273" w:author="Johnson (ESO), Antony" w:date="2023-04-05T16:31:00Z"/>
                <w:b/>
                <w:highlight w:val="green"/>
                <w:u w:val="single" w:color="000000"/>
              </w:rPr>
            </w:pPr>
            <w:ins w:id="274" w:author="Johnson (ESO), Antony" w:date="2023-04-05T16:31:00Z">
              <w:r>
                <w:rPr>
                  <w:b/>
                  <w:highlight w:val="green"/>
                  <w:u w:val="single" w:color="000000"/>
                </w:rPr>
                <w:t>Embedded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6880004" w14:textId="77777777" w:rsidR="007A4965" w:rsidRDefault="007A4965" w:rsidP="0087076F">
            <w:pPr>
              <w:spacing w:after="0" w:line="259" w:lineRule="auto"/>
              <w:ind w:left="0" w:right="0" w:firstLine="0"/>
              <w:rPr>
                <w:ins w:id="275" w:author="Johnson (ESO), Antony" w:date="2023-04-05T16:31:00Z"/>
              </w:rPr>
            </w:pPr>
            <w:ins w:id="276" w:author="Johnson (ESO), Antony" w:date="2023-04-05T16:31:00Z">
              <w:r w:rsidRPr="00E85FD5">
                <w:t>As defined in the Glossary and Definitions of the Grid Code.</w:t>
              </w:r>
            </w:ins>
          </w:p>
          <w:p w14:paraId="74989D43" w14:textId="7E33DBE6" w:rsidR="007A4965" w:rsidRPr="000B5984" w:rsidRDefault="007A4965" w:rsidP="0087076F">
            <w:pPr>
              <w:spacing w:after="0" w:line="259" w:lineRule="auto"/>
              <w:ind w:left="0" w:right="0" w:firstLine="0"/>
              <w:rPr>
                <w:ins w:id="277" w:author="Johnson (ESO), Antony" w:date="2023-04-05T16:31:00Z"/>
                <w:highlight w:val="green"/>
              </w:rPr>
            </w:pPr>
          </w:p>
        </w:tc>
      </w:tr>
      <w:tr w:rsidR="00E85FD5" w14:paraId="0FF83A25" w14:textId="77777777" w:rsidTr="00044080">
        <w:trPr>
          <w:trHeight w:val="350"/>
          <w:ins w:id="278" w:author="Johnson (ESO), Antony" w:date="2023-03-21T11:34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6474E44" w14:textId="77777777" w:rsidR="00E85FD5" w:rsidRPr="00E85FD5" w:rsidRDefault="00E85FD5">
            <w:pPr>
              <w:spacing w:after="0" w:line="259" w:lineRule="auto"/>
              <w:ind w:left="0" w:right="0" w:firstLine="0"/>
              <w:jc w:val="left"/>
              <w:rPr>
                <w:ins w:id="279" w:author="Johnson (ESO), Antony" w:date="2023-03-21T11:34:00Z"/>
                <w:b/>
                <w:u w:val="single" w:color="000000"/>
              </w:rPr>
            </w:pPr>
            <w:ins w:id="280" w:author="Johnson (ESO), Antony" w:date="2023-03-21T11:34:00Z">
              <w:r w:rsidRPr="00E85FD5">
                <w:rPr>
                  <w:b/>
                  <w:u w:val="single" w:color="000000"/>
                </w:rPr>
                <w:t>Embedded Large Power Station</w:t>
              </w:r>
            </w:ins>
          </w:p>
          <w:p w14:paraId="79D441AB" w14:textId="28797341" w:rsidR="00E85FD5" w:rsidRPr="00E85FD5" w:rsidRDefault="00E85FD5">
            <w:pPr>
              <w:spacing w:after="0" w:line="259" w:lineRule="auto"/>
              <w:ind w:left="0" w:right="0" w:firstLine="0"/>
              <w:jc w:val="left"/>
              <w:rPr>
                <w:ins w:id="281" w:author="Johnson (ESO), Antony" w:date="2023-03-21T11:34:00Z"/>
                <w:b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EE846FD" w14:textId="75BC0191" w:rsidR="00E85FD5" w:rsidRPr="00E85FD5" w:rsidRDefault="00E85FD5" w:rsidP="0087076F">
            <w:pPr>
              <w:spacing w:after="0" w:line="259" w:lineRule="auto"/>
              <w:ind w:left="0" w:right="0" w:firstLine="0"/>
              <w:rPr>
                <w:ins w:id="282" w:author="Johnson (ESO), Antony" w:date="2023-03-21T11:34:00Z"/>
              </w:rPr>
            </w:pPr>
            <w:ins w:id="283" w:author="Johnson (ESO), Antony" w:date="2023-03-21T11:34:00Z">
              <w:r w:rsidRPr="00E85FD5">
                <w:t>As defined in the Glossary and Definitions of the Grid Code.</w:t>
              </w:r>
            </w:ins>
          </w:p>
        </w:tc>
      </w:tr>
      <w:tr w:rsidR="003C70F6" w14:paraId="3A4E7CE1" w14:textId="77777777" w:rsidTr="00891045">
        <w:trPr>
          <w:trHeight w:val="130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399B3A3" w14:textId="77777777" w:rsidR="003C70F6" w:rsidRPr="000B5984" w:rsidRDefault="00FB5A02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Embedded Small Power Station</w:t>
            </w:r>
            <w:del w:id="284" w:author="Johnson (ESO), Antony" w:date="2023-03-21T11:34:00Z">
              <w:r w:rsidRPr="000B5984" w:rsidDel="00E85FD5">
                <w:rPr>
                  <w:b/>
                  <w:highlight w:val="green"/>
                  <w:u w:val="single"/>
                </w:rPr>
                <w:delText>s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8D504E" w14:textId="77777777" w:rsidR="003C70F6" w:rsidRPr="000B5984" w:rsidRDefault="00FB5A02" w:rsidP="00912E85">
            <w:pPr>
              <w:spacing w:after="0" w:line="259" w:lineRule="auto"/>
              <w:ind w:left="0" w:right="0" w:firstLine="0"/>
              <w:rPr>
                <w:b/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</w:tc>
      </w:tr>
      <w:tr w:rsidR="00C84F56" w14:paraId="4F0516E6" w14:textId="77777777" w:rsidTr="00044080">
        <w:trPr>
          <w:trHeight w:val="130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199495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t>Emergency Control Call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06617F5" w14:textId="5A4E7153" w:rsidR="00C84F56" w:rsidRDefault="0093771B" w:rsidP="0065148B">
            <w:pPr>
              <w:spacing w:after="0" w:line="259" w:lineRule="auto"/>
              <w:ind w:left="0" w:right="114" w:firstLine="0"/>
            </w:pPr>
            <w:r w:rsidRPr="0093771B">
              <w:rPr>
                <w:bCs/>
              </w:rPr>
              <w:t>A</w:t>
            </w:r>
            <w:r>
              <w:rPr>
                <w:b/>
              </w:rPr>
              <w:t xml:space="preserve"> </w:t>
            </w:r>
            <w:r w:rsidR="00137C2E">
              <w:rPr>
                <w:b/>
              </w:rPr>
              <w:t xml:space="preserve">Control Call </w:t>
            </w:r>
            <w:r w:rsidR="00137C2E">
              <w:t xml:space="preserve">initiated by dialling the </w:t>
            </w:r>
            <w:r w:rsidR="002C7954">
              <w:t>e</w:t>
            </w:r>
            <w:r w:rsidR="00137C2E">
              <w:t xml:space="preserve">mergency code.  On encountering network congestion, </w:t>
            </w:r>
            <w:r w:rsidR="00341A15">
              <w:t xml:space="preserve">an </w:t>
            </w:r>
            <w:r w:rsidR="002C7954">
              <w:t>e</w:t>
            </w:r>
            <w:r w:rsidR="00341A15">
              <w:t xml:space="preserve">mergency call will automatically </w:t>
            </w:r>
            <w:r w:rsidR="00341A15" w:rsidRPr="00C073C3">
              <w:rPr>
                <w:highlight w:val="green"/>
              </w:rPr>
              <w:t xml:space="preserve">disconnect </w:t>
            </w:r>
            <w:r w:rsidR="00137C2E" w:rsidRPr="00C073C3">
              <w:rPr>
                <w:highlight w:val="green"/>
              </w:rPr>
              <w:t>non-emergency calls</w:t>
            </w:r>
            <w:r w:rsidR="00137C2E">
              <w:t xml:space="preserve">.  These calls are </w:t>
            </w:r>
            <w:r w:rsidR="001D1E0E" w:rsidRPr="00C073C3">
              <w:rPr>
                <w:highlight w:val="green"/>
              </w:rPr>
              <w:t xml:space="preserve">announced </w:t>
            </w:r>
            <w:r w:rsidR="00137C2E" w:rsidRPr="00C073C3">
              <w:rPr>
                <w:highlight w:val="green"/>
              </w:rPr>
              <w:t>distinctive</w:t>
            </w:r>
            <w:r w:rsidR="001D1E0E" w:rsidRPr="00C073C3">
              <w:rPr>
                <w:highlight w:val="green"/>
              </w:rPr>
              <w:t>ly</w:t>
            </w:r>
            <w:r w:rsidR="00137C2E" w:rsidRPr="00C073C3">
              <w:rPr>
                <w:highlight w:val="green"/>
              </w:rPr>
              <w:t xml:space="preserve"> </w:t>
            </w:r>
            <w:r w:rsidR="008F1745" w:rsidRPr="00C073C3">
              <w:rPr>
                <w:highlight w:val="green"/>
              </w:rPr>
              <w:t>to the recipient</w:t>
            </w:r>
            <w:r w:rsidR="00137C2E" w:rsidRPr="00C073C3">
              <w:rPr>
                <w:highlight w:val="green"/>
              </w:rPr>
              <w:t>.</w:t>
            </w:r>
            <w:r w:rsidR="00137C2E">
              <w:t xml:space="preserve"> </w:t>
            </w:r>
          </w:p>
          <w:p w14:paraId="07B1E75A" w14:textId="77777777" w:rsidR="001E37FA" w:rsidRDefault="001E37FA">
            <w:pPr>
              <w:spacing w:after="0" w:line="259" w:lineRule="auto"/>
              <w:ind w:left="0" w:right="114" w:firstLine="0"/>
            </w:pPr>
          </w:p>
        </w:tc>
      </w:tr>
      <w:tr w:rsidR="00341A15" w14:paraId="17C747E8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14C6008" w14:textId="77777777" w:rsidR="00341A15" w:rsidRDefault="00341A15" w:rsidP="00E809D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t>ENCC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A0CCAA7" w14:textId="25D01362" w:rsidR="00341A15" w:rsidRPr="00992CC4" w:rsidRDefault="00992CC4" w:rsidP="00E809DB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726E9E">
              <w:rPr>
                <w:b/>
              </w:rPr>
              <w:t xml:space="preserve">The </w:t>
            </w:r>
            <w:ins w:id="285" w:author="Antony Johnson" w:date="2023-03-01T11:51:00Z">
              <w:r w:rsidR="00885C0A" w:rsidRPr="00726E9E">
                <w:rPr>
                  <w:b/>
                </w:rPr>
                <w:t>Company’s</w:t>
              </w:r>
            </w:ins>
            <w:del w:id="286" w:author="Antony Johnson" w:date="2023-03-01T11:51:00Z">
              <w:r w:rsidRPr="00992CC4" w:rsidDel="00885C0A">
                <w:rPr>
                  <w:bCs/>
                </w:rPr>
                <w:delText xml:space="preserve">National Grid </w:delText>
              </w:r>
              <w:r w:rsidR="00341A15" w:rsidRPr="00992CC4" w:rsidDel="00885C0A">
                <w:rPr>
                  <w:bCs/>
                </w:rPr>
                <w:delText>ESO</w:delText>
              </w:r>
            </w:del>
            <w:r w:rsidR="00341A15" w:rsidRPr="00992CC4">
              <w:rPr>
                <w:bCs/>
              </w:rPr>
              <w:t xml:space="preserve"> Electricity National Control Centre</w:t>
            </w:r>
            <w:r w:rsidR="00DA1A90" w:rsidRPr="00992CC4">
              <w:rPr>
                <w:bCs/>
              </w:rPr>
              <w:t>.</w:t>
            </w:r>
            <w:r w:rsidR="00341A15" w:rsidRPr="00992CC4">
              <w:rPr>
                <w:bCs/>
              </w:rPr>
              <w:t xml:space="preserve"> </w:t>
            </w:r>
          </w:p>
        </w:tc>
      </w:tr>
      <w:tr w:rsidR="00C84F56" w14:paraId="4FA3A6BD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31E3D96" w14:textId="77777777" w:rsidR="00C84F56" w:rsidRDefault="00C84F5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A2D8712" w14:textId="77777777" w:rsidR="00C84F56" w:rsidRDefault="00C84F5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3536C" w14:paraId="7A376288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4407B66" w14:textId="77777777" w:rsidR="0043536C" w:rsidRPr="00C073C3" w:rsidRDefault="0043536C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Externally Interconnected System Operators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8CAD09F" w14:textId="77777777" w:rsidR="0043536C" w:rsidRPr="00C073C3" w:rsidRDefault="0043536C" w:rsidP="0043536C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27B23210" w14:textId="77777777" w:rsidR="0043536C" w:rsidRPr="00C073C3" w:rsidRDefault="0043536C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3C70F6" w14:paraId="5C0A3EDF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9CBE9A0" w14:textId="77777777" w:rsidR="003C70F6" w:rsidRPr="00C073C3" w:rsidRDefault="003C70F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GB Synchronous Area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ECE8075" w14:textId="77777777" w:rsidR="003C70F6" w:rsidRPr="00C073C3" w:rsidRDefault="003C70F6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3322E079" w14:textId="77777777" w:rsidR="003C70F6" w:rsidRPr="00C073C3" w:rsidRDefault="003C70F6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ED343E" w14:paraId="7A2B7850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01AE4B4" w14:textId="77777777" w:rsidR="00ED343E" w:rsidRPr="00C073C3" w:rsidRDefault="00ED343E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Generator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2C4923F" w14:textId="77777777" w:rsidR="00ED343E" w:rsidRPr="00C073C3" w:rsidRDefault="00ED343E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</w:tc>
      </w:tr>
      <w:tr w:rsidR="00517624" w14:paraId="718F37AA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9044EB1" w14:textId="6C64F12E" w:rsidR="00517624" w:rsidRPr="00C073C3" w:rsidRDefault="00517624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Grid Supply Point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4BA1E8" w14:textId="0118BF42" w:rsidR="00517624" w:rsidRPr="00C073C3" w:rsidRDefault="00517624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8B5CB3" w14:paraId="1BADB747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B397F6" w14:textId="77777777" w:rsidR="008B5CB3" w:rsidRPr="00C073C3" w:rsidRDefault="008B5CB3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lastRenderedPageBreak/>
              <w:t>HVDC System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4D99ECC" w14:textId="77777777" w:rsidR="008B5CB3" w:rsidRPr="00C073C3" w:rsidRDefault="008B5CB3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ED343E" w14:paraId="4F9D1249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ECDBAA" w14:textId="77777777" w:rsidR="00ED343E" w:rsidRPr="00C073C3" w:rsidRDefault="00ED343E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HVDC System Owner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9B4060A" w14:textId="77777777" w:rsidR="00ED343E" w:rsidRPr="00C073C3" w:rsidRDefault="00ED343E" w:rsidP="00ED343E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1A587C16" w14:textId="77777777" w:rsidR="00ED343E" w:rsidRPr="00C073C3" w:rsidRDefault="00ED343E" w:rsidP="00ED343E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15548240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7D3607F" w14:textId="058C8A21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 w:color="000000"/>
              </w:rPr>
              <w:t>Leased Line</w:t>
            </w:r>
            <w:r w:rsidRPr="00C073C3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329CA24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 telecommunications circuit provided by a public telecommunications operator</w:t>
            </w:r>
            <w:r w:rsidR="00104F37" w:rsidRPr="00C073C3">
              <w:rPr>
                <w:highlight w:val="green"/>
              </w:rPr>
              <w:t xml:space="preserve"> for the sole use </w:t>
            </w:r>
            <w:r w:rsidR="003A7463" w:rsidRPr="00C073C3">
              <w:rPr>
                <w:highlight w:val="green"/>
              </w:rPr>
              <w:t>o</w:t>
            </w:r>
            <w:r w:rsidR="00104F37" w:rsidRPr="00C073C3">
              <w:rPr>
                <w:highlight w:val="green"/>
              </w:rPr>
              <w:t xml:space="preserve">f </w:t>
            </w:r>
            <w:r w:rsidR="00104F37" w:rsidRPr="00C073C3">
              <w:rPr>
                <w:b/>
                <w:highlight w:val="green"/>
              </w:rPr>
              <w:t>Control Telephony</w:t>
            </w:r>
            <w:r w:rsidRPr="00C073C3">
              <w:rPr>
                <w:highlight w:val="green"/>
              </w:rPr>
              <w:t xml:space="preserve">. </w:t>
            </w:r>
          </w:p>
          <w:p w14:paraId="553CB765" w14:textId="77777777" w:rsidR="00721115" w:rsidRPr="00C073C3" w:rsidRDefault="00721115" w:rsidP="0004408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2F39EA7F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6157B9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Local Joint Restoration Plan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132F50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7AEE9E40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45C9AE73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BE5DDAE" w14:textId="5F8451F1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 xml:space="preserve">Mains Independence 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764A5C" w14:textId="3FEF191C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In the event of loss of external electrical energy supplies, </w:t>
            </w:r>
            <w:r w:rsidR="00EB5FE7" w:rsidRPr="00C073C3">
              <w:rPr>
                <w:highlight w:val="green"/>
              </w:rPr>
              <w:t>the capability</w:t>
            </w:r>
            <w:r w:rsidR="009E19D4" w:rsidRPr="00C073C3">
              <w:rPr>
                <w:highlight w:val="green"/>
              </w:rPr>
              <w:t xml:space="preserve"> to ensure that </w:t>
            </w:r>
            <w:r w:rsidRPr="00C073C3">
              <w:rPr>
                <w:highlight w:val="green"/>
              </w:rPr>
              <w:t xml:space="preserve">there shall be no loss of, or disruption to </w:t>
            </w:r>
            <w:r w:rsidRPr="00C073C3">
              <w:rPr>
                <w:b/>
                <w:highlight w:val="green"/>
              </w:rPr>
              <w:t>Control</w:t>
            </w:r>
            <w:r w:rsidRPr="00C073C3">
              <w:rPr>
                <w:highlight w:val="green"/>
              </w:rPr>
              <w:t xml:space="preserve"> </w:t>
            </w:r>
            <w:r w:rsidRPr="00C073C3">
              <w:rPr>
                <w:b/>
                <w:highlight w:val="green"/>
              </w:rPr>
              <w:t>Telephony</w:t>
            </w:r>
            <w:r w:rsidRPr="00C073C3">
              <w:rPr>
                <w:highlight w:val="green"/>
              </w:rPr>
              <w:t xml:space="preserve"> for at least the duration specified in section 11 of this </w:t>
            </w:r>
            <w:r w:rsidR="00903CFB" w:rsidRPr="00C073C3">
              <w:rPr>
                <w:b/>
                <w:highlight w:val="green"/>
              </w:rPr>
              <w:t>Electrical S</w:t>
            </w:r>
            <w:r w:rsidRPr="00C073C3">
              <w:rPr>
                <w:b/>
                <w:highlight w:val="green"/>
              </w:rPr>
              <w:t>tandard</w:t>
            </w:r>
            <w:r w:rsidRPr="00C073C3">
              <w:rPr>
                <w:highlight w:val="green"/>
              </w:rPr>
              <w:t xml:space="preserve">. </w:t>
            </w:r>
            <w:r w:rsidR="00A61B70" w:rsidRPr="00C073C3">
              <w:rPr>
                <w:highlight w:val="green"/>
              </w:rPr>
              <w:t xml:space="preserve"> </w:t>
            </w:r>
            <w:r w:rsidRPr="00C073C3">
              <w:rPr>
                <w:highlight w:val="green"/>
              </w:rPr>
              <w:t xml:space="preserve">To comply with this requirement an alternative power source is required that is independent of external electrical energy supplies and </w:t>
            </w:r>
            <w:r w:rsidR="00ED3207" w:rsidRPr="00C073C3">
              <w:rPr>
                <w:highlight w:val="green"/>
              </w:rPr>
              <w:t xml:space="preserve">is automatically </w:t>
            </w:r>
            <w:r w:rsidR="002B1E92" w:rsidRPr="00C073C3">
              <w:rPr>
                <w:highlight w:val="green"/>
              </w:rPr>
              <w:t>switched into service without manual interven</w:t>
            </w:r>
            <w:r w:rsidR="00136219" w:rsidRPr="00C073C3">
              <w:rPr>
                <w:highlight w:val="green"/>
              </w:rPr>
              <w:t>tion.</w:t>
            </w:r>
            <w:r w:rsidRPr="00C073C3">
              <w:rPr>
                <w:highlight w:val="green"/>
              </w:rPr>
              <w:t xml:space="preserve"> </w:t>
            </w:r>
            <w:r w:rsidR="002B4D9B" w:rsidRPr="00C073C3">
              <w:rPr>
                <w:highlight w:val="green"/>
              </w:rPr>
              <w:t xml:space="preserve"> </w:t>
            </w:r>
            <w:del w:id="287" w:author="Johnson (ESO), Antony" w:date="2023-03-21T10:46:00Z">
              <w:r w:rsidRPr="00C073C3" w:rsidDel="00A30B0A">
                <w:rPr>
                  <w:highlight w:val="green"/>
                </w:rPr>
                <w:delText xml:space="preserve">Beyond the specified duration, the alternative power source should be capable of providing power indefinitely with manual intervention (eg refuelling) unless automatic arrangements are in place. </w:delText>
              </w:r>
            </w:del>
          </w:p>
          <w:p w14:paraId="010F5F5A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721115" w14:paraId="340A5C66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53658CE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Network Operator</w:t>
            </w:r>
          </w:p>
          <w:p w14:paraId="70F9B2C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64C2AE6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231692CC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</w:p>
        </w:tc>
      </w:tr>
      <w:tr w:rsidR="00FF115A" w14:paraId="38402A87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CAA07A5" w14:textId="26BE98CB" w:rsidR="00FF115A" w:rsidRPr="00C073C3" w:rsidRDefault="00FF115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MPLS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A888BEA" w14:textId="050A1478" w:rsidR="00FF115A" w:rsidRPr="00C073C3" w:rsidRDefault="00FF115A" w:rsidP="00721115">
            <w:pPr>
              <w:spacing w:after="0" w:line="259" w:lineRule="auto"/>
              <w:ind w:left="0" w:right="0" w:firstLine="0"/>
              <w:rPr>
                <w:szCs w:val="21"/>
                <w:highlight w:val="green"/>
              </w:rPr>
            </w:pPr>
            <w:r w:rsidRPr="00C073C3">
              <w:rPr>
                <w:szCs w:val="21"/>
                <w:highlight w:val="green"/>
              </w:rPr>
              <w:t>Multiprotocol Label Switching (a routing technique in telecommunications networks that directs data from one node to the next based on labels)</w:t>
            </w:r>
            <w:r w:rsidR="002B4D9B" w:rsidRPr="00C073C3">
              <w:rPr>
                <w:szCs w:val="21"/>
                <w:highlight w:val="green"/>
              </w:rPr>
              <w:t>.</w:t>
            </w:r>
          </w:p>
          <w:p w14:paraId="71F3FD0F" w14:textId="131728E5" w:rsidR="00FF115A" w:rsidRPr="00C073C3" w:rsidRDefault="00FF115A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7DF47E41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C87890E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Non-Embedded Customer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6A182F3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D298C34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</w:p>
        </w:tc>
      </w:tr>
      <w:tr w:rsidR="002823EA" w14:paraId="65274B14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79C7BE0" w14:textId="77777777" w:rsidR="002823EA" w:rsidRPr="00C073C3" w:rsidRDefault="002823E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Operational Telephony System</w:t>
            </w:r>
          </w:p>
          <w:p w14:paraId="39490862" w14:textId="77777777" w:rsidR="002823EA" w:rsidRPr="00C073C3" w:rsidRDefault="002823E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1D3606F" w14:textId="1AFE0FC2" w:rsidR="002823EA" w:rsidRPr="00C073C3" w:rsidRDefault="00F81720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A term used in the </w:t>
            </w:r>
            <w:r w:rsidRPr="00C073C3">
              <w:rPr>
                <w:b/>
                <w:highlight w:val="green"/>
              </w:rPr>
              <w:t>STC</w:t>
            </w:r>
            <w:r w:rsidRPr="00C073C3">
              <w:rPr>
                <w:highlight w:val="green"/>
              </w:rPr>
              <w:t xml:space="preserve"> which h</w:t>
            </w:r>
            <w:r w:rsidR="002823EA" w:rsidRPr="00C073C3">
              <w:rPr>
                <w:highlight w:val="green"/>
              </w:rPr>
              <w:t xml:space="preserve">as the same meaning </w:t>
            </w:r>
            <w:r w:rsidRPr="00C073C3">
              <w:rPr>
                <w:highlight w:val="green"/>
              </w:rPr>
              <w:t xml:space="preserve">as </w:t>
            </w:r>
            <w:r w:rsidR="003F6AA3" w:rsidRPr="00C073C3">
              <w:rPr>
                <w:highlight w:val="green"/>
              </w:rPr>
              <w:t>the</w:t>
            </w:r>
            <w:r w:rsidRPr="00C073C3">
              <w:rPr>
                <w:highlight w:val="green"/>
              </w:rPr>
              <w:t xml:space="preserve"> </w:t>
            </w:r>
            <w:r w:rsidRPr="00C073C3">
              <w:rPr>
                <w:b/>
                <w:highlight w:val="green"/>
              </w:rPr>
              <w:t>Control Telephony System</w:t>
            </w:r>
            <w:r w:rsidR="002B4D9B" w:rsidRPr="00C073C3">
              <w:rPr>
                <w:highlight w:val="green"/>
              </w:rPr>
              <w:t>.</w:t>
            </w:r>
          </w:p>
        </w:tc>
      </w:tr>
      <w:tr w:rsidR="00721115" w14:paraId="40A5B062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E8BA2DB" w14:textId="77777777" w:rsidR="00721115" w:rsidRPr="00044080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u w:val="single" w:color="000000"/>
              </w:rPr>
            </w:pPr>
            <w:r>
              <w:rPr>
                <w:b/>
                <w:u w:val="single" w:color="000000"/>
              </w:rPr>
              <w:t>Pilot Cable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DF38938" w14:textId="77777777" w:rsidR="00721115" w:rsidRDefault="00721115" w:rsidP="00721115">
            <w:pPr>
              <w:spacing w:after="0" w:line="259" w:lineRule="auto"/>
              <w:ind w:left="0" w:right="114" w:firstLine="0"/>
            </w:pPr>
            <w:r>
              <w:t xml:space="preserve">Privately owned telecommunications circuit provided on a dedicated cable within a site or between sites in close proximity to each other. </w:t>
            </w:r>
          </w:p>
          <w:p w14:paraId="42E40522" w14:textId="77777777" w:rsidR="00721115" w:rsidRPr="00044080" w:rsidRDefault="00721115" w:rsidP="0004408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</w:tr>
      <w:tr w:rsidR="00F1438B" w14:paraId="310FD3C4" w14:textId="77777777" w:rsidTr="00044080">
        <w:trPr>
          <w:trHeight w:val="350"/>
          <w:ins w:id="288" w:author="Johnson (ESO), Antony" w:date="2023-03-21T11:30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F6AA5DF" w14:textId="72A78309" w:rsidR="00F1438B" w:rsidRDefault="00F1438B" w:rsidP="00721115">
            <w:pPr>
              <w:spacing w:after="0" w:line="259" w:lineRule="auto"/>
              <w:ind w:left="0" w:right="0" w:firstLine="0"/>
              <w:jc w:val="left"/>
              <w:rPr>
                <w:ins w:id="289" w:author="Johnson (ESO), Antony" w:date="2023-03-21T11:30:00Z"/>
                <w:b/>
                <w:u w:val="single" w:color="000000"/>
              </w:rPr>
            </w:pPr>
            <w:ins w:id="290" w:author="Johnson (ESO), Antony" w:date="2023-03-21T11:30:00Z">
              <w:r>
                <w:rPr>
                  <w:b/>
                  <w:u w:val="single" w:color="000000"/>
                </w:rPr>
                <w:t>Plant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45A7030" w14:textId="77777777" w:rsidR="00F1438B" w:rsidRPr="00F1438B" w:rsidRDefault="00F1438B" w:rsidP="00F1438B">
            <w:pPr>
              <w:spacing w:after="0" w:line="259" w:lineRule="auto"/>
              <w:ind w:left="0" w:right="0" w:firstLine="0"/>
              <w:rPr>
                <w:ins w:id="291" w:author="Johnson (ESO), Antony" w:date="2023-03-21T11:30:00Z"/>
              </w:rPr>
            </w:pPr>
            <w:ins w:id="292" w:author="Johnson (ESO), Antony" w:date="2023-03-21T11:30:00Z">
              <w:r w:rsidRPr="00F1438B">
                <w:t>As defined in the Glossary and Definitions of the Grid Code.</w:t>
              </w:r>
            </w:ins>
          </w:p>
          <w:p w14:paraId="696A60C8" w14:textId="77777777" w:rsidR="00F1438B" w:rsidRDefault="00F1438B" w:rsidP="00721115">
            <w:pPr>
              <w:spacing w:after="0" w:line="259" w:lineRule="auto"/>
              <w:ind w:left="0" w:right="114" w:firstLine="0"/>
              <w:rPr>
                <w:ins w:id="293" w:author="Johnson (ESO), Antony" w:date="2023-03-21T11:30:00Z"/>
              </w:rPr>
            </w:pPr>
          </w:p>
        </w:tc>
      </w:tr>
      <w:tr w:rsidR="00891045" w14:paraId="17B7AE76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8C747C3" w14:textId="6EBFF9E3" w:rsidR="00891045" w:rsidRPr="00C073C3" w:rsidRDefault="0089104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lastRenderedPageBreak/>
              <w:t>Registered Capacity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71080AE" w14:textId="77777777" w:rsidR="00891045" w:rsidRPr="00C073C3" w:rsidRDefault="00891045" w:rsidP="0089104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4018EFE3" w14:textId="77777777" w:rsidR="00891045" w:rsidRPr="00C073C3" w:rsidRDefault="00891045" w:rsidP="00044080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265BBB" w14:paraId="20BBCC0B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EFBE37E" w14:textId="63734D5B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Relevant Transmission Licensee</w:t>
            </w:r>
          </w:p>
          <w:p w14:paraId="3B1FC43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0532B58" w14:textId="596B8A6D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4CB6ED56" w14:textId="77777777" w:rsidR="00265BBB" w:rsidRPr="00C073C3" w:rsidRDefault="00265BBB" w:rsidP="00044080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265BBB" w14:paraId="301E3729" w14:textId="77777777" w:rsidTr="00265BBB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F6C80E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Responsible Engineer / Operator</w:t>
            </w:r>
          </w:p>
          <w:p w14:paraId="709B28C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B78B0AB" w14:textId="1D145A63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265BBB" w14:paraId="7A671403" w14:textId="77777777" w:rsidTr="00265BBB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D0FD8D9" w14:textId="453E5B88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Restoration </w:t>
            </w:r>
            <w:ins w:id="294" w:author="Johnson (ESO), Antony" w:date="2023-03-21T11:58:00Z">
              <w:r w:rsidR="002A3B50">
                <w:rPr>
                  <w:b/>
                  <w:highlight w:val="green"/>
                  <w:u w:val="single" w:color="000000"/>
                </w:rPr>
                <w:t>Contractor</w:t>
              </w:r>
            </w:ins>
            <w:del w:id="295" w:author="Johnson (ESO), Antony" w:date="2023-03-21T11:58:00Z">
              <w:r w:rsidRPr="00C073C3" w:rsidDel="002A3B50">
                <w:rPr>
                  <w:b/>
                  <w:highlight w:val="green"/>
                  <w:u w:val="single" w:color="000000"/>
                </w:rPr>
                <w:delText xml:space="preserve">Service </w:delText>
              </w:r>
            </w:del>
            <w:del w:id="296" w:author="Johnson (ESO), Antony" w:date="2023-03-21T11:57:00Z">
              <w:r w:rsidRPr="00C073C3" w:rsidDel="002A3B50">
                <w:rPr>
                  <w:b/>
                  <w:highlight w:val="green"/>
                  <w:u w:val="single" w:color="000000"/>
                </w:rPr>
                <w:delText>Provider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3FEE01D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3E885F0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17D6E56F" w14:textId="77777777" w:rsidTr="00242CD4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D38ADB1" w14:textId="185F17E0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Routine Control Call</w:t>
            </w:r>
            <w:r w:rsidRPr="00C073C3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323B5B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>A</w:t>
            </w:r>
            <w:r w:rsidRPr="00C073C3">
              <w:rPr>
                <w:b/>
                <w:highlight w:val="green"/>
              </w:rPr>
              <w:t xml:space="preserve"> Control Call</w:t>
            </w:r>
            <w:r w:rsidRPr="00C073C3">
              <w:rPr>
                <w:highlight w:val="green"/>
              </w:rPr>
              <w:t xml:space="preserve"> with normal (i.e. non-emergency) status. </w:t>
            </w:r>
          </w:p>
          <w:p w14:paraId="526C17B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4102D402" w14:textId="77777777" w:rsidTr="00044080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BA6856A" w14:textId="77777777" w:rsidR="00265BBB" w:rsidRPr="00044080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u w:val="single" w:color="000000"/>
              </w:rPr>
            </w:pPr>
            <w:r>
              <w:rPr>
                <w:b/>
                <w:u w:val="single" w:color="000000"/>
              </w:rPr>
              <w:t>SLA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E591357" w14:textId="0DAA66CB" w:rsidR="00265BBB" w:rsidRDefault="00265BBB" w:rsidP="00265BBB">
            <w:pPr>
              <w:spacing w:after="0" w:line="259" w:lineRule="auto"/>
              <w:ind w:left="0" w:right="0" w:firstLine="0"/>
              <w:jc w:val="left"/>
            </w:pPr>
            <w:r>
              <w:t xml:space="preserve">Service Level Agreement. </w:t>
            </w:r>
          </w:p>
          <w:p w14:paraId="4A47D6A8" w14:textId="77777777" w:rsidR="00265BBB" w:rsidRDefault="00265BBB" w:rsidP="00044080">
            <w:pPr>
              <w:spacing w:after="0" w:line="259" w:lineRule="auto"/>
              <w:ind w:left="0" w:right="0" w:firstLine="0"/>
            </w:pPr>
          </w:p>
        </w:tc>
      </w:tr>
      <w:tr w:rsidR="00265BBB" w14:paraId="20A135AC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F16B24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System Operator Transmission Owner </w:t>
            </w:r>
          </w:p>
          <w:p w14:paraId="24C2C68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Code </w:t>
            </w:r>
            <w:r w:rsidRPr="00C073C3">
              <w:rPr>
                <w:highlight w:val="green"/>
                <w:u w:val="single" w:color="000000"/>
              </w:rPr>
              <w:t>or</w:t>
            </w:r>
            <w:r w:rsidRPr="00C073C3">
              <w:rPr>
                <w:b/>
                <w:highlight w:val="green"/>
                <w:u w:val="single" w:color="000000"/>
              </w:rPr>
              <w:t xml:space="preserve"> STC</w:t>
            </w:r>
          </w:p>
          <w:p w14:paraId="5F48113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AC9972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52B90FD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C83919" w14:paraId="65DD17BC" w14:textId="77777777" w:rsidTr="00891045">
        <w:trPr>
          <w:trHeight w:val="351"/>
          <w:ins w:id="297" w:author="Antony Johnson [2]" w:date="2022-11-20T17:02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DF17ABB" w14:textId="0366D392" w:rsidR="00C83919" w:rsidRDefault="00C83919" w:rsidP="00265BBB">
            <w:pPr>
              <w:spacing w:after="0" w:line="259" w:lineRule="auto"/>
              <w:ind w:left="0" w:right="0" w:firstLine="0"/>
              <w:jc w:val="left"/>
              <w:rPr>
                <w:ins w:id="298" w:author="Antony Johnson [2]" w:date="2022-11-20T17:02:00Z"/>
                <w:b/>
                <w:u w:val="single" w:color="000000"/>
              </w:rPr>
            </w:pPr>
            <w:ins w:id="299" w:author="Antony Johnson [2]" w:date="2022-11-20T17:02:00Z">
              <w:r>
                <w:rPr>
                  <w:b/>
                  <w:u w:val="single" w:color="000000"/>
                </w:rPr>
                <w:t xml:space="preserve">System </w:t>
              </w:r>
              <w:del w:id="300" w:author="Halford(ESO), David" w:date="2022-12-28T12:23:00Z">
                <w:r w:rsidDel="003353C1">
                  <w:rPr>
                    <w:b/>
                    <w:u w:val="single" w:color="000000"/>
                  </w:rPr>
                  <w:delText xml:space="preserve"> </w:delText>
                </w:r>
              </w:del>
              <w:r>
                <w:rPr>
                  <w:b/>
                  <w:u w:val="single" w:color="000000"/>
                </w:rPr>
                <w:t>Restoration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CF2C02" w14:textId="77777777" w:rsidR="00C83919" w:rsidRDefault="00C83919" w:rsidP="00C83919">
            <w:pPr>
              <w:spacing w:after="0" w:line="259" w:lineRule="auto"/>
              <w:ind w:left="0" w:right="0" w:firstLine="0"/>
              <w:rPr>
                <w:ins w:id="301" w:author="Antony Johnson [2]" w:date="2022-11-20T17:02:00Z"/>
              </w:rPr>
            </w:pPr>
            <w:ins w:id="302" w:author="Antony Johnson [2]" w:date="2022-11-20T17:02:00Z">
              <w:r>
                <w:t>As defined in the Glossary and Definitions of the Grid Code.</w:t>
              </w:r>
            </w:ins>
          </w:p>
          <w:p w14:paraId="23FE17A0" w14:textId="77777777" w:rsidR="00C83919" w:rsidRDefault="00C83919" w:rsidP="00265BBB">
            <w:pPr>
              <w:spacing w:after="0" w:line="259" w:lineRule="auto"/>
              <w:ind w:left="0" w:right="0" w:firstLine="0"/>
              <w:jc w:val="left"/>
              <w:rPr>
                <w:ins w:id="303" w:author="Antony Johnson [2]" w:date="2022-11-20T17:02:00Z"/>
              </w:rPr>
            </w:pPr>
          </w:p>
        </w:tc>
      </w:tr>
      <w:tr w:rsidR="00265BBB" w14:paraId="6F828944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42B5A0D" w14:textId="564E41A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System Telephony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E4E7EC" w14:textId="39A1ED73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2B4D9B" w:rsidRPr="00C073C3">
              <w:rPr>
                <w:highlight w:val="green"/>
              </w:rPr>
              <w:t>.</w:t>
            </w:r>
          </w:p>
          <w:p w14:paraId="6E2A8022" w14:textId="38FBEDF0" w:rsidR="002B4D9B" w:rsidRPr="00C073C3" w:rsidRDefault="002B4D9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14724F" w14:paraId="2EAC6D4B" w14:textId="77777777" w:rsidTr="00891045">
        <w:trPr>
          <w:trHeight w:val="351"/>
          <w:ins w:id="304" w:author="Antony Johnson" w:date="2023-03-01T12:55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CAD3D31" w14:textId="316881C9" w:rsidR="0014724F" w:rsidRDefault="0014724F" w:rsidP="00265BBB">
            <w:pPr>
              <w:spacing w:after="0" w:line="259" w:lineRule="auto"/>
              <w:ind w:left="0" w:right="0" w:firstLine="0"/>
              <w:jc w:val="left"/>
              <w:rPr>
                <w:ins w:id="305" w:author="Antony Johnson" w:date="2023-03-01T12:55:00Z"/>
                <w:b/>
                <w:u w:val="single" w:color="000000"/>
              </w:rPr>
            </w:pPr>
            <w:ins w:id="306" w:author="Antony Johnson" w:date="2023-03-01T12:55:00Z">
              <w:r>
                <w:rPr>
                  <w:b/>
                  <w:u w:val="single" w:color="000000"/>
                </w:rPr>
                <w:t>The Company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0642F80" w14:textId="77777777" w:rsidR="0014724F" w:rsidRDefault="0014724F" w:rsidP="0014724F">
            <w:pPr>
              <w:spacing w:after="0" w:line="259" w:lineRule="auto"/>
              <w:ind w:left="0" w:right="0" w:firstLine="0"/>
              <w:rPr>
                <w:ins w:id="307" w:author="Antony Johnson" w:date="2023-03-01T12:55:00Z"/>
              </w:rPr>
            </w:pPr>
            <w:ins w:id="308" w:author="Antony Johnson" w:date="2023-03-01T12:55:00Z">
              <w:r>
                <w:t>As defined in the Glossary and Definitions of the Grid Code.</w:t>
              </w:r>
            </w:ins>
          </w:p>
          <w:p w14:paraId="4D116069" w14:textId="77777777" w:rsidR="0014724F" w:rsidRDefault="0014724F" w:rsidP="00265BBB">
            <w:pPr>
              <w:spacing w:after="0" w:line="259" w:lineRule="auto"/>
              <w:ind w:left="0" w:right="0" w:firstLine="0"/>
              <w:jc w:val="left"/>
              <w:rPr>
                <w:ins w:id="309" w:author="Antony Johnson" w:date="2023-03-01T12:55:00Z"/>
              </w:rPr>
            </w:pPr>
          </w:p>
        </w:tc>
      </w:tr>
      <w:tr w:rsidR="00265BBB" w14:paraId="233521DF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394D26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TO Construction Agreement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F58F88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 As defined in Section J of the </w:t>
            </w:r>
            <w:r w:rsidRPr="00C073C3">
              <w:rPr>
                <w:b/>
                <w:highlight w:val="green"/>
              </w:rPr>
              <w:t>System Operator Transmission Owner Code</w:t>
            </w:r>
            <w:r w:rsidRPr="00C073C3">
              <w:rPr>
                <w:highlight w:val="green"/>
              </w:rPr>
              <w:t xml:space="preserve"> or </w:t>
            </w:r>
            <w:r w:rsidRPr="00C073C3">
              <w:rPr>
                <w:b/>
                <w:highlight w:val="green"/>
              </w:rPr>
              <w:t>STC</w:t>
            </w:r>
            <w:r w:rsidRPr="00C073C3">
              <w:rPr>
                <w:highlight w:val="green"/>
              </w:rPr>
              <w:t>.</w:t>
            </w:r>
          </w:p>
          <w:p w14:paraId="73446DC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D54F39" w14:paraId="5E70ABB6" w14:textId="77777777" w:rsidTr="00891045">
        <w:trPr>
          <w:trHeight w:val="351"/>
          <w:ins w:id="310" w:author="Antony Johnson [2]" w:date="2022-11-20T17:00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AFC103B" w14:textId="027C1C94" w:rsidR="00D54F39" w:rsidRDefault="00D54F39" w:rsidP="00265BBB">
            <w:pPr>
              <w:spacing w:after="0" w:line="259" w:lineRule="auto"/>
              <w:ind w:left="0" w:right="0" w:firstLine="0"/>
              <w:jc w:val="left"/>
              <w:rPr>
                <w:ins w:id="311" w:author="Antony Johnson [2]" w:date="2022-11-20T17:00:00Z"/>
                <w:b/>
                <w:u w:val="single" w:color="000000"/>
              </w:rPr>
            </w:pPr>
            <w:ins w:id="312" w:author="Antony Johnson [2]" w:date="2022-11-20T17:01:00Z">
              <w:r>
                <w:rPr>
                  <w:b/>
                  <w:u w:val="single" w:color="000000"/>
                </w:rPr>
                <w:t>Top Up Restoration Contract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E610A3E" w14:textId="77777777" w:rsidR="00D54F39" w:rsidRDefault="00D54F39" w:rsidP="00D54F39">
            <w:pPr>
              <w:spacing w:after="0" w:line="259" w:lineRule="auto"/>
              <w:ind w:left="0" w:right="0" w:firstLine="0"/>
              <w:rPr>
                <w:ins w:id="313" w:author="Antony Johnson [2]" w:date="2022-11-20T17:01:00Z"/>
              </w:rPr>
            </w:pPr>
            <w:ins w:id="314" w:author="Antony Johnson [2]" w:date="2022-11-20T17:01:00Z">
              <w:r>
                <w:t>As defined in the Glossary and Definitions of the Grid Code.</w:t>
              </w:r>
            </w:ins>
          </w:p>
          <w:p w14:paraId="530769BF" w14:textId="77777777" w:rsidR="00D54F39" w:rsidRDefault="00D54F39" w:rsidP="00265BBB">
            <w:pPr>
              <w:spacing w:after="0" w:line="259" w:lineRule="auto"/>
              <w:ind w:left="0" w:right="0" w:firstLine="0"/>
              <w:rPr>
                <w:ins w:id="315" w:author="Antony Johnson [2]" w:date="2022-11-20T17:00:00Z"/>
              </w:rPr>
            </w:pPr>
          </w:p>
        </w:tc>
      </w:tr>
      <w:tr w:rsidR="00265BBB" w14:paraId="260FB73A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8613E1B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Total System</w:t>
            </w:r>
          </w:p>
          <w:p w14:paraId="5598605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1B4848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154C2AB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0B6A3CA3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3F4F28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Transmission Network Control Centre </w:t>
            </w:r>
            <w:r w:rsidRPr="00C073C3">
              <w:rPr>
                <w:highlight w:val="green"/>
                <w:u w:val="single" w:color="000000"/>
              </w:rPr>
              <w:t>or</w:t>
            </w:r>
            <w:r w:rsidRPr="00C073C3">
              <w:rPr>
                <w:b/>
                <w:highlight w:val="green"/>
                <w:u w:val="single" w:color="000000"/>
              </w:rPr>
              <w:t xml:space="preserve"> TNCC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7080ED0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A </w:t>
            </w:r>
            <w:r w:rsidRPr="00C073C3">
              <w:rPr>
                <w:b/>
                <w:highlight w:val="green"/>
              </w:rPr>
              <w:t>Transmission Licensee’s</w:t>
            </w:r>
            <w:r w:rsidRPr="00C073C3">
              <w:rPr>
                <w:highlight w:val="green"/>
              </w:rPr>
              <w:t xml:space="preserve"> Transmission Network Control Centre.</w:t>
            </w:r>
          </w:p>
          <w:p w14:paraId="7B2D142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09E2EDE4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5A4FC6E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Transmission Licensee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574B8D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265BBB" w14:paraId="6A0DF338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1CCEDA3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C56DB2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5FD7BB03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43895F8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Transmission System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9DE10C6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5736794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6687A159" w14:textId="77777777" w:rsidTr="00044080">
        <w:trPr>
          <w:trHeight w:val="77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22E4598" w14:textId="77777777" w:rsidR="00265BBB" w:rsidRDefault="00265BBB" w:rsidP="00265BB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lastRenderedPageBreak/>
              <w:t>Trunk Line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430BA72" w14:textId="35659C94" w:rsidR="00265BBB" w:rsidRPr="008A694C" w:rsidRDefault="00265BBB" w:rsidP="00265BBB">
            <w:pPr>
              <w:spacing w:after="0" w:line="259" w:lineRule="auto"/>
              <w:ind w:left="0" w:right="0" w:firstLine="0"/>
            </w:pPr>
            <w:r w:rsidRPr="00C073C3">
              <w:rPr>
                <w:highlight w:val="green"/>
              </w:rPr>
              <w:t xml:space="preserve">A telecommunications line to the </w:t>
            </w:r>
            <w:r w:rsidRPr="00C073C3">
              <w:rPr>
                <w:b/>
                <w:highlight w:val="green"/>
              </w:rPr>
              <w:t xml:space="preserve">Control Telephony </w:t>
            </w:r>
            <w:r w:rsidR="006E56DF" w:rsidRPr="00C073C3">
              <w:rPr>
                <w:b/>
                <w:highlight w:val="green"/>
              </w:rPr>
              <w:t>System</w:t>
            </w:r>
            <w:r w:rsidRPr="00C073C3">
              <w:rPr>
                <w:highlight w:val="green"/>
              </w:rPr>
              <w:t xml:space="preserve"> for the purpose of carrying telephone calls.  A </w:t>
            </w:r>
            <w:r w:rsidRPr="00C073C3">
              <w:rPr>
                <w:b/>
                <w:highlight w:val="green"/>
              </w:rPr>
              <w:t>Trunk Line</w:t>
            </w:r>
            <w:r w:rsidRPr="00C073C3">
              <w:rPr>
                <w:highlight w:val="green"/>
              </w:rPr>
              <w:t xml:space="preserve"> is provided over a </w:t>
            </w:r>
            <w:r w:rsidRPr="00C073C3">
              <w:rPr>
                <w:b/>
                <w:highlight w:val="green"/>
              </w:rPr>
              <w:t>Mains Independent</w:t>
            </w:r>
            <w:r w:rsidRPr="00C073C3">
              <w:rPr>
                <w:highlight w:val="green"/>
              </w:rPr>
              <w:t xml:space="preserve"> communications bearer which may include a </w:t>
            </w:r>
            <w:r w:rsidRPr="00C073C3">
              <w:rPr>
                <w:b/>
                <w:highlight w:val="green"/>
              </w:rPr>
              <w:t>Leased Line</w:t>
            </w:r>
            <w:r w:rsidRPr="00C073C3">
              <w:rPr>
                <w:highlight w:val="green"/>
              </w:rPr>
              <w:t xml:space="preserve"> or a </w:t>
            </w:r>
            <w:r w:rsidRPr="00C073C3">
              <w:rPr>
                <w:b/>
                <w:highlight w:val="green"/>
              </w:rPr>
              <w:t xml:space="preserve">Pilot Cable </w:t>
            </w:r>
            <w:r w:rsidRPr="00C073C3">
              <w:rPr>
                <w:highlight w:val="green"/>
              </w:rPr>
              <w:t xml:space="preserve">or other appropriate medium (eg private radio, microwave etc). </w:t>
            </w:r>
            <w:r w:rsidR="002B4D9B" w:rsidRPr="00C073C3">
              <w:rPr>
                <w:highlight w:val="green"/>
              </w:rPr>
              <w:t xml:space="preserve"> </w:t>
            </w:r>
            <w:r w:rsidRPr="00C073C3">
              <w:rPr>
                <w:highlight w:val="green"/>
              </w:rPr>
              <w:t xml:space="preserve">For </w:t>
            </w:r>
            <w:r w:rsidRPr="00C073C3">
              <w:rPr>
                <w:b/>
                <w:highlight w:val="green"/>
              </w:rPr>
              <w:t>BM Participants</w:t>
            </w:r>
            <w:r w:rsidRPr="00C073C3">
              <w:rPr>
                <w:highlight w:val="green"/>
              </w:rPr>
              <w:t xml:space="preserve">, other than </w:t>
            </w:r>
            <w:r w:rsidRPr="00C073C3">
              <w:rPr>
                <w:b/>
                <w:highlight w:val="green"/>
              </w:rPr>
              <w:t>Restoration Service Providers</w:t>
            </w:r>
            <w:r w:rsidRPr="00C073C3">
              <w:rPr>
                <w:highlight w:val="green"/>
              </w:rPr>
              <w:t xml:space="preserve">, with a total aggregated </w:t>
            </w:r>
            <w:r w:rsidRPr="00C073C3">
              <w:rPr>
                <w:b/>
                <w:highlight w:val="green"/>
              </w:rPr>
              <w:t>Registered Capacity</w:t>
            </w:r>
            <w:r w:rsidRPr="00C073C3">
              <w:rPr>
                <w:highlight w:val="green"/>
              </w:rPr>
              <w:t xml:space="preserve"> or </w:t>
            </w:r>
            <w:r w:rsidRPr="00C073C3">
              <w:rPr>
                <w:b/>
                <w:highlight w:val="green"/>
              </w:rPr>
              <w:t>Demand</w:t>
            </w:r>
            <w:r w:rsidRPr="00C073C3">
              <w:rPr>
                <w:highlight w:val="green"/>
              </w:rPr>
              <w:t xml:space="preserve"> capacity of less than 100MW an </w:t>
            </w:r>
            <w:r w:rsidRPr="00C073C3">
              <w:rPr>
                <w:b/>
                <w:highlight w:val="green"/>
              </w:rPr>
              <w:t xml:space="preserve">MPLS </w:t>
            </w:r>
            <w:r w:rsidRPr="00C073C3">
              <w:rPr>
                <w:highlight w:val="green"/>
              </w:rPr>
              <w:t xml:space="preserve">communications service may be used for the </w:t>
            </w:r>
            <w:r w:rsidRPr="00C073C3">
              <w:rPr>
                <w:b/>
                <w:highlight w:val="green"/>
              </w:rPr>
              <w:t>Control Telephony System</w:t>
            </w:r>
            <w:r>
              <w:t>.</w:t>
            </w:r>
          </w:p>
          <w:p w14:paraId="0C6DACB7" w14:textId="77777777" w:rsidR="00265BBB" w:rsidRDefault="00265BBB" w:rsidP="00265BBB">
            <w:pPr>
              <w:spacing w:after="0" w:line="259" w:lineRule="auto"/>
              <w:ind w:left="0" w:right="0" w:firstLine="0"/>
            </w:pPr>
          </w:p>
        </w:tc>
      </w:tr>
      <w:tr w:rsidR="00265BBB" w14:paraId="3329A728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C45CE5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User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D0AA95E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D103E0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76BA0D55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FFE7DF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User Site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133AE7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</w:tbl>
    <w:p w14:paraId="2CF00167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0E72A2BD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5ED9E9BA" w14:textId="16349F4D" w:rsidR="00C84F56" w:rsidRPr="00044080" w:rsidRDefault="000C72A3">
      <w:pPr>
        <w:pStyle w:val="Heading1"/>
        <w:ind w:left="354"/>
        <w:rPr>
          <w:u w:val="none"/>
        </w:rPr>
      </w:pPr>
      <w:r>
        <w:rPr>
          <w:u w:val="none"/>
        </w:rPr>
        <w:t>5</w:t>
      </w:r>
      <w:r w:rsidR="00137C2E">
        <w:rPr>
          <w:u w:val="none"/>
        </w:rPr>
        <w:t xml:space="preserve">. </w:t>
      </w:r>
      <w:r w:rsidR="00137C2E" w:rsidRPr="007923C9">
        <w:t>Overview of Control Telephony Network</w:t>
      </w:r>
      <w:r w:rsidR="00137C2E">
        <w:rPr>
          <w:u w:val="none"/>
        </w:rPr>
        <w:t xml:space="preserve"> </w:t>
      </w:r>
    </w:p>
    <w:p w14:paraId="68E85FD5" w14:textId="77777777" w:rsidR="00CB32C7" w:rsidRPr="00C0642D" w:rsidRDefault="00CB32C7" w:rsidP="00867579"/>
    <w:p w14:paraId="35B1515C" w14:textId="0B429ECB" w:rsidR="00C84F56" w:rsidRDefault="00137C2E">
      <w:pPr>
        <w:ind w:left="693" w:right="397"/>
      </w:pPr>
      <w:r>
        <w:t xml:space="preserve">The </w:t>
      </w:r>
      <w:r>
        <w:rPr>
          <w:b/>
        </w:rPr>
        <w:t xml:space="preserve">Control Telephony </w:t>
      </w:r>
      <w:r w:rsidR="00A87FF2">
        <w:rPr>
          <w:b/>
        </w:rPr>
        <w:t xml:space="preserve">System </w:t>
      </w:r>
      <w:r>
        <w:t xml:space="preserve">is a highly resilient private telephony network used to carry </w:t>
      </w:r>
      <w:r>
        <w:rPr>
          <w:b/>
        </w:rPr>
        <w:t>Control Calls</w:t>
      </w:r>
      <w:r>
        <w:t xml:space="preserve"> for both the day-to-day management of the </w:t>
      </w:r>
      <w:r>
        <w:rPr>
          <w:b/>
        </w:rPr>
        <w:t>GB</w:t>
      </w:r>
      <w:r w:rsidR="00341A15">
        <w:rPr>
          <w:b/>
        </w:rPr>
        <w:t xml:space="preserve"> System</w:t>
      </w:r>
      <w:r>
        <w:t>, and for emergency</w:t>
      </w:r>
      <w:r w:rsidR="00FF0399">
        <w:t xml:space="preserve"> </w:t>
      </w:r>
      <w:r w:rsidR="00FF0399" w:rsidRPr="00AC014B">
        <w:rPr>
          <w:highlight w:val="green"/>
        </w:rPr>
        <w:t>management</w:t>
      </w:r>
      <w:r w:rsidR="002D4349" w:rsidRPr="00AC014B">
        <w:rPr>
          <w:highlight w:val="green"/>
        </w:rPr>
        <w:t>.</w:t>
      </w:r>
      <w:r w:rsidR="009D118F" w:rsidRPr="00AC014B">
        <w:rPr>
          <w:highlight w:val="green"/>
        </w:rPr>
        <w:t xml:space="preserve">  This extend</w:t>
      </w:r>
      <w:r w:rsidR="005B075D" w:rsidRPr="00AC014B">
        <w:rPr>
          <w:highlight w:val="green"/>
        </w:rPr>
        <w:t>s</w:t>
      </w:r>
      <w:r w:rsidR="009D118F" w:rsidRPr="00AC014B">
        <w:rPr>
          <w:highlight w:val="green"/>
        </w:rPr>
        <w:t xml:space="preserve"> to </w:t>
      </w:r>
      <w:ins w:id="316" w:author="Antony Johnson [2]" w:date="2022-11-20T17:01:00Z">
        <w:r w:rsidR="00D54F39" w:rsidRPr="00AC014B">
          <w:rPr>
            <w:b/>
            <w:highlight w:val="green"/>
          </w:rPr>
          <w:t>System Restoration</w:t>
        </w:r>
      </w:ins>
      <w:del w:id="317" w:author="Antony Johnson [2]" w:date="2022-11-20T17:01:00Z">
        <w:r w:rsidR="008B3305" w:rsidRPr="00AC014B" w:rsidDel="00D54F39">
          <w:rPr>
            <w:b/>
            <w:highlight w:val="green"/>
          </w:rPr>
          <w:delText>Black Start</w:delText>
        </w:r>
      </w:del>
      <w:r w:rsidR="008B3305" w:rsidRPr="00AC014B">
        <w:rPr>
          <w:highlight w:val="green"/>
        </w:rPr>
        <w:t xml:space="preserve"> requirements where </w:t>
      </w:r>
      <w:ins w:id="318" w:author="Antony Johnson" w:date="2023-03-01T11:56:00Z">
        <w:r w:rsidR="00620EEB" w:rsidRPr="00AC014B">
          <w:rPr>
            <w:b/>
            <w:highlight w:val="green"/>
          </w:rPr>
          <w:t>The Company</w:t>
        </w:r>
      </w:ins>
      <w:del w:id="319" w:author="Antony Johnson" w:date="2023-03-01T11:56:00Z">
        <w:r w:rsidR="008B3305" w:rsidRPr="00AC014B" w:rsidDel="00620EEB">
          <w:rPr>
            <w:highlight w:val="green"/>
          </w:rPr>
          <w:delText>National G</w:delText>
        </w:r>
      </w:del>
      <w:del w:id="320" w:author="Antony Johnson" w:date="2023-03-01T11:55:00Z">
        <w:r w:rsidR="008B3305" w:rsidRPr="00AC014B" w:rsidDel="00620EEB">
          <w:rPr>
            <w:highlight w:val="green"/>
          </w:rPr>
          <w:delText>rid ESO</w:delText>
        </w:r>
      </w:del>
      <w:r w:rsidR="008B3305" w:rsidRPr="00AC014B">
        <w:rPr>
          <w:highlight w:val="green"/>
        </w:rPr>
        <w:t xml:space="preserve"> cont</w:t>
      </w:r>
      <w:ins w:id="321" w:author="Johnson (ESO), Antony" w:date="2023-01-26T14:51:00Z">
        <w:r w:rsidR="00982CF2" w:rsidRPr="00AC014B">
          <w:rPr>
            <w:highlight w:val="green"/>
          </w:rPr>
          <w:t>r</w:t>
        </w:r>
      </w:ins>
      <w:r w:rsidR="008B3305" w:rsidRPr="00AC014B">
        <w:rPr>
          <w:highlight w:val="green"/>
        </w:rPr>
        <w:t>act</w:t>
      </w:r>
      <w:r w:rsidR="00495836" w:rsidRPr="00AC014B">
        <w:rPr>
          <w:highlight w:val="green"/>
        </w:rPr>
        <w:t xml:space="preserve"> with</w:t>
      </w:r>
      <w:r w:rsidR="008B3305" w:rsidRPr="00AC014B">
        <w:rPr>
          <w:highlight w:val="green"/>
        </w:rPr>
        <w:t xml:space="preserve"> </w:t>
      </w:r>
      <w:ins w:id="322" w:author="Antony Johnson [2]" w:date="2022-11-20T17:02:00Z">
        <w:r w:rsidR="00D54F39" w:rsidRPr="00AC014B">
          <w:rPr>
            <w:b/>
            <w:highlight w:val="green"/>
          </w:rPr>
          <w:t xml:space="preserve">Restoration </w:t>
        </w:r>
      </w:ins>
      <w:ins w:id="323" w:author="Johnson (ESO), Antony" w:date="2023-02-10T13:56:00Z">
        <w:r w:rsidR="000C6FCD" w:rsidRPr="00AC014B">
          <w:rPr>
            <w:b/>
            <w:highlight w:val="green"/>
          </w:rPr>
          <w:t>Contractors</w:t>
        </w:r>
      </w:ins>
      <w:del w:id="324" w:author="Antony Johnson [2]" w:date="2022-11-20T17:02:00Z">
        <w:r w:rsidR="008B3305" w:rsidRPr="00AC014B" w:rsidDel="00D54F39">
          <w:rPr>
            <w:b/>
            <w:highlight w:val="green"/>
          </w:rPr>
          <w:delText>Black Start</w:delText>
        </w:r>
      </w:del>
      <w:r w:rsidR="008B3305" w:rsidRPr="00AC014B">
        <w:rPr>
          <w:b/>
          <w:highlight w:val="green"/>
        </w:rPr>
        <w:t xml:space="preserve"> </w:t>
      </w:r>
      <w:del w:id="325" w:author="Johnson (ESO), Antony" w:date="2023-02-10T13:56:00Z">
        <w:r w:rsidR="008B3305" w:rsidRPr="00AC014B" w:rsidDel="000C6FCD">
          <w:rPr>
            <w:b/>
            <w:highlight w:val="green"/>
          </w:rPr>
          <w:delText>Service Providers</w:delText>
        </w:r>
      </w:del>
      <w:r w:rsidR="008B3305" w:rsidRPr="00AC014B">
        <w:rPr>
          <w:highlight w:val="green"/>
        </w:rPr>
        <w:t xml:space="preserve"> </w:t>
      </w:r>
      <w:r w:rsidR="003C3A79" w:rsidRPr="00AC014B">
        <w:rPr>
          <w:highlight w:val="green"/>
        </w:rPr>
        <w:t>directly</w:t>
      </w:r>
      <w:ins w:id="326" w:author="Johnson (ESO), Antony" w:date="2023-01-26T14:51:00Z">
        <w:r w:rsidR="00982CF2" w:rsidRPr="00AC014B">
          <w:rPr>
            <w:highlight w:val="green"/>
          </w:rPr>
          <w:t>,</w:t>
        </w:r>
      </w:ins>
      <w:r w:rsidR="003C3A79" w:rsidRPr="00AC014B">
        <w:rPr>
          <w:highlight w:val="green"/>
        </w:rPr>
        <w:t xml:space="preserve"> </w:t>
      </w:r>
      <w:r w:rsidR="00A97C8E" w:rsidRPr="00AC014B">
        <w:rPr>
          <w:highlight w:val="green"/>
        </w:rPr>
        <w:t xml:space="preserve">where required by </w:t>
      </w:r>
      <w:r w:rsidR="005C60CE" w:rsidRPr="00AC014B">
        <w:rPr>
          <w:highlight w:val="green"/>
        </w:rPr>
        <w:t xml:space="preserve">a </w:t>
      </w:r>
      <w:r w:rsidR="005C60CE" w:rsidRPr="00AC014B">
        <w:rPr>
          <w:b/>
          <w:highlight w:val="green"/>
        </w:rPr>
        <w:t>Local Joint Restoration Plan</w:t>
      </w:r>
      <w:r w:rsidR="00A97C8E">
        <w:t>.</w:t>
      </w:r>
      <w:r w:rsidR="005C60CE">
        <w:t xml:space="preserve"> </w:t>
      </w:r>
    </w:p>
    <w:p w14:paraId="6E8B0E3C" w14:textId="265522D3" w:rsidR="00C84F56" w:rsidRDefault="00C84F56">
      <w:pPr>
        <w:spacing w:after="0" w:line="259" w:lineRule="auto"/>
        <w:ind w:left="698" w:right="0" w:firstLine="0"/>
        <w:jc w:val="left"/>
      </w:pPr>
    </w:p>
    <w:p w14:paraId="67AE0F80" w14:textId="4FDA3718" w:rsidR="00C84F56" w:rsidRDefault="00137C2E">
      <w:pPr>
        <w:ind w:left="693" w:right="397"/>
      </w:pPr>
      <w:r>
        <w:t xml:space="preserve">The </w:t>
      </w:r>
      <w:r w:rsidRPr="00AC014B">
        <w:rPr>
          <w:highlight w:val="green"/>
        </w:rPr>
        <w:t xml:space="preserve">entire </w:t>
      </w:r>
      <w:r w:rsidR="007800B4" w:rsidRPr="00AC014B">
        <w:rPr>
          <w:b/>
          <w:highlight w:val="green"/>
        </w:rPr>
        <w:t>Control Telephony</w:t>
      </w:r>
      <w:r w:rsidR="007800B4" w:rsidRPr="00AC014B">
        <w:rPr>
          <w:highlight w:val="green"/>
        </w:rPr>
        <w:t xml:space="preserve"> </w:t>
      </w:r>
      <w:r w:rsidR="005A74CF" w:rsidRPr="00AC014B">
        <w:rPr>
          <w:b/>
          <w:highlight w:val="green"/>
        </w:rPr>
        <w:t>System</w:t>
      </w:r>
      <w:r w:rsidR="005A74CF">
        <w:t xml:space="preserve"> </w:t>
      </w:r>
      <w:r>
        <w:t xml:space="preserve">is resilient to a complete loss of mains electricity and will continue to operate normally following a mains power </w:t>
      </w:r>
      <w:r w:rsidRPr="00AC014B">
        <w:rPr>
          <w:highlight w:val="green"/>
        </w:rPr>
        <w:t>loss</w:t>
      </w:r>
      <w:r w:rsidR="001972C9" w:rsidRPr="00AC014B">
        <w:rPr>
          <w:highlight w:val="green"/>
        </w:rPr>
        <w:t xml:space="preserve"> </w:t>
      </w:r>
      <w:r w:rsidR="005A74CF" w:rsidRPr="00AC014B">
        <w:rPr>
          <w:highlight w:val="green"/>
        </w:rPr>
        <w:t>as required by</w:t>
      </w:r>
      <w:r w:rsidR="001972C9" w:rsidRPr="00AC014B">
        <w:rPr>
          <w:highlight w:val="green"/>
        </w:rPr>
        <w:t xml:space="preserve"> Section 11</w:t>
      </w:r>
      <w:r w:rsidRPr="00AC014B">
        <w:rPr>
          <w:highlight w:val="green"/>
        </w:rPr>
        <w:t>.  The</w:t>
      </w:r>
      <w:r w:rsidR="006A1B8B" w:rsidRPr="00AC014B">
        <w:rPr>
          <w:highlight w:val="green"/>
        </w:rPr>
        <w:t xml:space="preserve"> </w:t>
      </w:r>
      <w:r w:rsidR="006A1B8B" w:rsidRPr="00AC014B">
        <w:rPr>
          <w:b/>
          <w:highlight w:val="green"/>
        </w:rPr>
        <w:t xml:space="preserve">Control </w:t>
      </w:r>
      <w:r w:rsidR="001D740F" w:rsidRPr="00AC014B">
        <w:rPr>
          <w:b/>
          <w:highlight w:val="green"/>
        </w:rPr>
        <w:t>Telephony</w:t>
      </w:r>
      <w:r w:rsidR="001D740F" w:rsidRPr="00AC014B">
        <w:rPr>
          <w:highlight w:val="green"/>
        </w:rPr>
        <w:t xml:space="preserve"> </w:t>
      </w:r>
      <w:r w:rsidR="00C04CBF" w:rsidRPr="00AC014B">
        <w:rPr>
          <w:highlight w:val="green"/>
        </w:rPr>
        <w:t>S</w:t>
      </w:r>
      <w:r w:rsidR="001D740F" w:rsidRPr="00AC014B">
        <w:rPr>
          <w:b/>
          <w:highlight w:val="green"/>
        </w:rPr>
        <w:t>ystem</w:t>
      </w:r>
      <w:r w:rsidRPr="00AC014B">
        <w:rPr>
          <w:highlight w:val="green"/>
        </w:rPr>
        <w:t xml:space="preserve"> </w:t>
      </w:r>
      <w:r w:rsidR="001D740F" w:rsidRPr="00AC014B">
        <w:rPr>
          <w:highlight w:val="green"/>
        </w:rPr>
        <w:t>ha</w:t>
      </w:r>
      <w:r w:rsidRPr="00AC014B">
        <w:rPr>
          <w:highlight w:val="green"/>
        </w:rPr>
        <w:t>s</w:t>
      </w:r>
      <w:r w:rsidRPr="000F325C">
        <w:t xml:space="preserve"> no reliance on the </w:t>
      </w:r>
      <w:r w:rsidR="00822342" w:rsidRPr="00AC014B">
        <w:rPr>
          <w:highlight w:val="green"/>
        </w:rPr>
        <w:t>public communications network</w:t>
      </w:r>
      <w:r w:rsidR="00822342" w:rsidRPr="00044080">
        <w:rPr>
          <w:b/>
        </w:rPr>
        <w:t xml:space="preserve"> </w:t>
      </w:r>
      <w:r w:rsidRPr="000F325C">
        <w:t>which may suffer congestion during power blackouts or other events affecting the general public.</w:t>
      </w:r>
    </w:p>
    <w:p w14:paraId="1B959D82" w14:textId="3BFF1396" w:rsidR="00C84F56" w:rsidRDefault="00C84F56" w:rsidP="0026798B">
      <w:pPr>
        <w:spacing w:after="0" w:line="259" w:lineRule="auto"/>
        <w:ind w:left="698" w:right="0" w:firstLine="0"/>
        <w:jc w:val="left"/>
      </w:pPr>
    </w:p>
    <w:p w14:paraId="55C84F4E" w14:textId="53F56587" w:rsidR="00C84F56" w:rsidRDefault="00D15D67">
      <w:pPr>
        <w:ind w:left="693" w:right="397"/>
      </w:pPr>
      <w:ins w:id="327" w:author="Antony Johnson" w:date="2023-03-01T11:56:00Z">
        <w:r w:rsidRPr="00944A38">
          <w:rPr>
            <w:b/>
            <w:bCs/>
          </w:rPr>
          <w:t xml:space="preserve">The </w:t>
        </w:r>
        <w:r w:rsidRPr="00AC014B">
          <w:rPr>
            <w:b/>
            <w:highlight w:val="green"/>
          </w:rPr>
          <w:t>Company</w:t>
        </w:r>
      </w:ins>
      <w:del w:id="328" w:author="Antony Johnson" w:date="2023-03-01T11:56:00Z">
        <w:r w:rsidR="00CB32C7" w:rsidRPr="00AC014B" w:rsidDel="00D15D67">
          <w:rPr>
            <w:color w:val="2B579A"/>
            <w:highlight w:val="green"/>
            <w:shd w:val="clear" w:color="auto" w:fill="E6E6E6"/>
            <w:rPrChange w:id="329" w:author="Halford(ESO), David" w:date="2023-03-02T17:59:00Z">
              <w:rPr>
                <w:color w:val="2B579A"/>
                <w:shd w:val="clear" w:color="auto" w:fill="E6E6E6"/>
              </w:rPr>
            </w:rPrChange>
          </w:rPr>
          <w:delText>National Grid ESO</w:delText>
        </w:r>
      </w:del>
      <w:r w:rsidR="001E7F92" w:rsidRPr="00AC014B">
        <w:rPr>
          <w:color w:val="2B579A"/>
          <w:highlight w:val="green"/>
          <w:shd w:val="clear" w:color="auto" w:fill="E6E6E6"/>
          <w:rPrChange w:id="330" w:author="Halford(ESO), David" w:date="2023-03-02T17:59:00Z">
            <w:rPr>
              <w:color w:val="2B579A"/>
              <w:shd w:val="clear" w:color="auto" w:fill="E6E6E6"/>
            </w:rPr>
          </w:rPrChange>
        </w:rPr>
        <w:t xml:space="preserve"> in coordination with the </w:t>
      </w:r>
      <w:r w:rsidR="001E7F92" w:rsidRPr="00AC014B">
        <w:rPr>
          <w:b/>
          <w:color w:val="2B579A"/>
          <w:highlight w:val="green"/>
          <w:shd w:val="clear" w:color="auto" w:fill="E6E6E6"/>
          <w:rPrChange w:id="331" w:author="Halford(ESO), David" w:date="2023-03-02T17:59:00Z">
            <w:rPr>
              <w:b/>
              <w:bCs/>
              <w:color w:val="2B579A"/>
              <w:shd w:val="clear" w:color="auto" w:fill="E6E6E6"/>
            </w:rPr>
          </w:rPrChange>
        </w:rPr>
        <w:t>Relevant Transmission Licensee</w:t>
      </w:r>
      <w:r w:rsidR="00137C2E" w:rsidRPr="00AC014B">
        <w:rPr>
          <w:color w:val="2B579A"/>
          <w:highlight w:val="green"/>
          <w:shd w:val="clear" w:color="auto" w:fill="E6E6E6"/>
          <w:rPrChange w:id="332" w:author="Halford(ESO), David" w:date="2023-03-02T17:59:00Z">
            <w:rPr>
              <w:color w:val="2B579A"/>
              <w:shd w:val="clear" w:color="auto" w:fill="E6E6E6"/>
            </w:rPr>
          </w:rPrChange>
        </w:rPr>
        <w:t xml:space="preserve"> </w:t>
      </w:r>
      <w:r w:rsidR="0089069A" w:rsidRPr="00AC014B">
        <w:rPr>
          <w:color w:val="2B579A"/>
          <w:highlight w:val="green"/>
          <w:shd w:val="clear" w:color="auto" w:fill="E6E6E6"/>
          <w:rPrChange w:id="333" w:author="Halford(ESO), David" w:date="2023-03-02T17:59:00Z">
            <w:rPr>
              <w:color w:val="2B579A"/>
              <w:shd w:val="clear" w:color="auto" w:fill="E6E6E6"/>
            </w:rPr>
          </w:rPrChange>
        </w:rPr>
        <w:t>is</w:t>
      </w:r>
      <w:r w:rsidR="00137C2E" w:rsidRPr="007E338B">
        <w:t xml:space="preserve"> responsible for the installation </w:t>
      </w:r>
      <w:r w:rsidR="00AA12E6" w:rsidRPr="007E338B">
        <w:t xml:space="preserve">and </w:t>
      </w:r>
      <w:r w:rsidR="00137C2E" w:rsidRPr="007E338B">
        <w:t xml:space="preserve">maintenance </w:t>
      </w:r>
      <w:r w:rsidR="00CC53F0" w:rsidRPr="007E338B">
        <w:t>of</w:t>
      </w:r>
      <w:r w:rsidR="0089069A">
        <w:t xml:space="preserve"> the</w:t>
      </w:r>
      <w:r w:rsidR="00CC53F0" w:rsidRPr="007E338B">
        <w:t xml:space="preserve"> </w:t>
      </w:r>
      <w:r w:rsidR="00137C2E" w:rsidRPr="007E338B">
        <w:rPr>
          <w:b/>
        </w:rPr>
        <w:t>Control Telephony</w:t>
      </w:r>
      <w:r w:rsidR="0097035A" w:rsidRPr="00044080">
        <w:rPr>
          <w:b/>
        </w:rPr>
        <w:t xml:space="preserve"> </w:t>
      </w:r>
      <w:r w:rsidR="00E4656F" w:rsidRPr="00D70062">
        <w:rPr>
          <w:b/>
          <w:highlight w:val="green"/>
        </w:rPr>
        <w:t>System</w:t>
      </w:r>
      <w:r w:rsidR="00137C2E" w:rsidRPr="007E338B">
        <w:t xml:space="preserve"> </w:t>
      </w:r>
      <w:r w:rsidR="001C2986" w:rsidRPr="007E338B">
        <w:t>(</w:t>
      </w:r>
      <w:r w:rsidR="00137C2E" w:rsidRPr="007E338B">
        <w:t xml:space="preserve">and </w:t>
      </w:r>
      <w:r w:rsidR="002875B5" w:rsidRPr="00D70062">
        <w:rPr>
          <w:b/>
          <w:highlight w:val="green"/>
        </w:rPr>
        <w:t>Contro</w:t>
      </w:r>
      <w:r w:rsidR="002875B5" w:rsidRPr="00944A38">
        <w:rPr>
          <w:b/>
          <w:highlight w:val="green"/>
        </w:rPr>
        <w:t>l</w:t>
      </w:r>
      <w:r w:rsidR="00137C2E" w:rsidRPr="007E338B">
        <w:rPr>
          <w:b/>
        </w:rPr>
        <w:t xml:space="preserve"> Phones</w:t>
      </w:r>
      <w:r w:rsidR="001C2986" w:rsidRPr="007E338B">
        <w:rPr>
          <w:bCs/>
        </w:rPr>
        <w:t xml:space="preserve"> where required)</w:t>
      </w:r>
      <w:r w:rsidR="00137C2E" w:rsidRPr="008D4B12">
        <w:t xml:space="preserve"> </w:t>
      </w:r>
      <w:r w:rsidR="00FD7797">
        <w:t xml:space="preserve">unless </w:t>
      </w:r>
      <w:r w:rsidR="00137C2E" w:rsidRPr="008D4B12">
        <w:t xml:space="preserve">otherwise stated in the </w:t>
      </w:r>
      <w:r w:rsidR="00137C2E" w:rsidRPr="008D4B12">
        <w:rPr>
          <w:b/>
        </w:rPr>
        <w:t>Bilateral Agreement</w:t>
      </w:r>
      <w:r w:rsidR="00495836">
        <w:t xml:space="preserve"> </w:t>
      </w:r>
      <w:r w:rsidR="00495836" w:rsidRPr="00D70062">
        <w:rPr>
          <w:highlight w:val="green"/>
        </w:rPr>
        <w:t xml:space="preserve">with the </w:t>
      </w:r>
      <w:r w:rsidR="00495836" w:rsidRPr="00D70062">
        <w:rPr>
          <w:b/>
          <w:highlight w:val="green"/>
        </w:rPr>
        <w:t>User</w:t>
      </w:r>
      <w:ins w:id="334" w:author="Antony Johnson [2]" w:date="2022-11-20T17:03:00Z">
        <w:del w:id="335" w:author="Johnson (ESO), Antony" w:date="2023-02-10T13:58:00Z">
          <w:r w:rsidR="003619EB" w:rsidRPr="003619EB" w:rsidDel="000359C9">
            <w:rPr>
              <w:bCs/>
            </w:rPr>
            <w:delText xml:space="preserve"> or </w:delText>
          </w:r>
        </w:del>
      </w:ins>
      <w:ins w:id="336" w:author="Antony Johnson [2]" w:date="2022-11-20T17:08:00Z">
        <w:del w:id="337" w:author="Johnson (ESO), Antony" w:date="2023-02-10T13:58:00Z">
          <w:r w:rsidR="00797605" w:rsidDel="000359C9">
            <w:rPr>
              <w:bCs/>
            </w:rPr>
            <w:delText xml:space="preserve">relevant </w:delText>
          </w:r>
          <w:r w:rsidR="00797605" w:rsidRPr="00797605" w:rsidDel="000359C9">
            <w:rPr>
              <w:b/>
            </w:rPr>
            <w:delText>Restoration Service Provider</w:delText>
          </w:r>
          <w:r w:rsidR="00797605" w:rsidDel="000359C9">
            <w:rPr>
              <w:bCs/>
            </w:rPr>
            <w:delText xml:space="preserve"> </w:delText>
          </w:r>
        </w:del>
      </w:ins>
      <w:ins w:id="338" w:author="Antony Johnson [2]" w:date="2022-11-20T17:03:00Z">
        <w:del w:id="339" w:author="Johnson (ESO), Antony" w:date="2023-02-10T13:58:00Z">
          <w:r w:rsidR="003619EB" w:rsidRPr="003619EB" w:rsidDel="000359C9">
            <w:rPr>
              <w:bCs/>
            </w:rPr>
            <w:delText>in the</w:delText>
          </w:r>
          <w:r w:rsidR="003619EB" w:rsidDel="000359C9">
            <w:rPr>
              <w:b/>
            </w:rPr>
            <w:delText xml:space="preserve"> Anchor Restoration Contract </w:delText>
          </w:r>
          <w:r w:rsidR="003619EB" w:rsidRPr="003619EB" w:rsidDel="000359C9">
            <w:rPr>
              <w:bCs/>
            </w:rPr>
            <w:delText>or</w:delText>
          </w:r>
          <w:r w:rsidR="003619EB" w:rsidDel="000359C9">
            <w:rPr>
              <w:b/>
            </w:rPr>
            <w:delText xml:space="preserve"> Top Up Restoration Contract</w:delText>
          </w:r>
        </w:del>
      </w:ins>
      <w:r w:rsidR="00495836">
        <w:t>.</w:t>
      </w:r>
    </w:p>
    <w:p w14:paraId="451878C3" w14:textId="7FF5AFC3" w:rsidR="00E268EE" w:rsidRDefault="00E268EE">
      <w:pPr>
        <w:spacing w:after="0" w:line="259" w:lineRule="auto"/>
        <w:ind w:left="359" w:right="0" w:firstLine="0"/>
        <w:jc w:val="left"/>
      </w:pPr>
    </w:p>
    <w:p w14:paraId="73C89807" w14:textId="77777777" w:rsidR="00495836" w:rsidRDefault="00495836">
      <w:pPr>
        <w:spacing w:after="0" w:line="259" w:lineRule="auto"/>
        <w:ind w:left="359" w:right="0" w:firstLine="0"/>
        <w:jc w:val="left"/>
      </w:pPr>
    </w:p>
    <w:p w14:paraId="56DDA1FD" w14:textId="25E3D720" w:rsidR="00CB32C7" w:rsidRDefault="000C72A3">
      <w:pPr>
        <w:pStyle w:val="Heading1"/>
        <w:ind w:left="684" w:hanging="340"/>
      </w:pPr>
      <w:r>
        <w:rPr>
          <w:u w:val="none"/>
        </w:rPr>
        <w:t>6</w:t>
      </w:r>
      <w:r w:rsidR="00137C2E">
        <w:rPr>
          <w:u w:val="none"/>
        </w:rPr>
        <w:t xml:space="preserve">. </w:t>
      </w:r>
      <w:r w:rsidR="00137C2E" w:rsidRPr="005C0A42">
        <w:t>Provision of Services</w:t>
      </w:r>
      <w:r w:rsidR="00137C2E">
        <w:t xml:space="preserve"> at Control Points and Control</w:t>
      </w:r>
      <w:r w:rsidR="00137C2E">
        <w:rPr>
          <w:u w:val="none"/>
        </w:rPr>
        <w:t xml:space="preserve"> </w:t>
      </w:r>
      <w:r w:rsidR="00137C2E">
        <w:t>Centres</w:t>
      </w:r>
    </w:p>
    <w:p w14:paraId="0F9C415A" w14:textId="30C0B41A" w:rsidR="00C84F56" w:rsidRDefault="00C84F56">
      <w:pPr>
        <w:pStyle w:val="Heading1"/>
        <w:ind w:left="684" w:hanging="340"/>
      </w:pPr>
    </w:p>
    <w:p w14:paraId="7883D662" w14:textId="748DD525" w:rsidR="00CF0841" w:rsidRDefault="006864E9" w:rsidP="00D66EF7">
      <w:pPr>
        <w:spacing w:line="250" w:lineRule="auto"/>
        <w:ind w:left="693" w:right="395"/>
      </w:pPr>
      <w:r w:rsidRPr="00D70062">
        <w:rPr>
          <w:highlight w:val="green"/>
        </w:rPr>
        <w:t>Where</w:t>
      </w:r>
      <w:r w:rsidR="00137C2E" w:rsidRPr="00D70062">
        <w:rPr>
          <w:highlight w:val="green"/>
        </w:rPr>
        <w:t xml:space="preserve"> </w:t>
      </w:r>
      <w:ins w:id="340" w:author="Antony Johnson" w:date="2023-03-01T11:56:00Z">
        <w:r w:rsidR="00D15D67" w:rsidRPr="00D70062">
          <w:rPr>
            <w:b/>
            <w:highlight w:val="green"/>
          </w:rPr>
          <w:t>The Company</w:t>
        </w:r>
      </w:ins>
      <w:del w:id="341" w:author="Antony Johnson" w:date="2023-03-01T11:56:00Z">
        <w:r w:rsidR="00CB32C7" w:rsidRPr="00D70062" w:rsidDel="00D15D67">
          <w:rPr>
            <w:highlight w:val="green"/>
          </w:rPr>
          <w:delText>National Grid ESO</w:delText>
        </w:r>
      </w:del>
      <w:r w:rsidR="00137C2E" w:rsidRPr="00D70062">
        <w:rPr>
          <w:highlight w:val="green"/>
        </w:rPr>
        <w:t xml:space="preserve"> </w:t>
      </w:r>
      <w:r w:rsidR="00413D39" w:rsidRPr="00D70062">
        <w:rPr>
          <w:highlight w:val="green"/>
        </w:rPr>
        <w:t>specif</w:t>
      </w:r>
      <w:r w:rsidR="00762AB4" w:rsidRPr="00D70062">
        <w:rPr>
          <w:highlight w:val="green"/>
        </w:rPr>
        <w:t>ies</w:t>
      </w:r>
      <w:r w:rsidR="00413D39">
        <w:t xml:space="preserve"> </w:t>
      </w:r>
      <w:r w:rsidR="00137C2E">
        <w:t xml:space="preserve">that </w:t>
      </w:r>
      <w:r w:rsidR="00137C2E">
        <w:rPr>
          <w:b/>
        </w:rPr>
        <w:t>Control Telephony</w:t>
      </w:r>
      <w:r w:rsidR="00137C2E">
        <w:t xml:space="preserve"> is required at a </w:t>
      </w:r>
      <w:r w:rsidR="00137C2E">
        <w:rPr>
          <w:b/>
        </w:rPr>
        <w:t>Control Point</w:t>
      </w:r>
      <w:r w:rsidR="00137C2E">
        <w:t xml:space="preserve"> or </w:t>
      </w:r>
      <w:r w:rsidR="00137C2E">
        <w:rPr>
          <w:b/>
        </w:rPr>
        <w:t>Control Centre</w:t>
      </w:r>
      <w:r w:rsidR="00137C2E">
        <w:t xml:space="preserve">, </w:t>
      </w:r>
      <w:r w:rsidR="008D4B12" w:rsidRPr="00D70062">
        <w:rPr>
          <w:highlight w:val="green"/>
        </w:rPr>
        <w:t xml:space="preserve">the </w:t>
      </w:r>
      <w:r w:rsidR="008D4B12" w:rsidRPr="00D70062">
        <w:rPr>
          <w:b/>
          <w:highlight w:val="green"/>
        </w:rPr>
        <w:t>Relevant Transmission Licensee</w:t>
      </w:r>
      <w:r w:rsidR="008D4B12" w:rsidRPr="00D70062">
        <w:rPr>
          <w:highlight w:val="green"/>
        </w:rPr>
        <w:t xml:space="preserve"> in co-ordination with </w:t>
      </w:r>
      <w:ins w:id="342" w:author="Antony Johnson" w:date="2023-03-01T11:56:00Z">
        <w:r w:rsidR="00D15D67" w:rsidRPr="00D70062">
          <w:rPr>
            <w:b/>
            <w:highlight w:val="green"/>
          </w:rPr>
          <w:t>The Company</w:t>
        </w:r>
      </w:ins>
      <w:del w:id="343" w:author="Antony Johnson" w:date="2023-03-01T11:56:00Z">
        <w:r w:rsidR="00CB32C7" w:rsidRPr="00D70062" w:rsidDel="00D15D67">
          <w:rPr>
            <w:highlight w:val="green"/>
          </w:rPr>
          <w:delText>National Grid ESO</w:delText>
        </w:r>
      </w:del>
      <w:r w:rsidR="00CB32C7" w:rsidRPr="00D70062">
        <w:rPr>
          <w:highlight w:val="green"/>
        </w:rPr>
        <w:t xml:space="preserve"> </w:t>
      </w:r>
      <w:r w:rsidR="007827D4" w:rsidRPr="00D70062">
        <w:rPr>
          <w:highlight w:val="green"/>
        </w:rPr>
        <w:t xml:space="preserve">will normally provide a </w:t>
      </w:r>
      <w:r w:rsidR="007827D4" w:rsidRPr="00D70062">
        <w:rPr>
          <w:b/>
          <w:highlight w:val="green"/>
        </w:rPr>
        <w:t>Trunk Line</w:t>
      </w:r>
      <w:r w:rsidR="007827D4" w:rsidRPr="00D70062">
        <w:rPr>
          <w:highlight w:val="green"/>
        </w:rPr>
        <w:t xml:space="preserve"> to the </w:t>
      </w:r>
      <w:r w:rsidR="007827D4" w:rsidRPr="00D70062">
        <w:rPr>
          <w:b/>
          <w:highlight w:val="green"/>
        </w:rPr>
        <w:t>Control Point</w:t>
      </w:r>
      <w:r w:rsidR="007827D4" w:rsidRPr="00D70062">
        <w:rPr>
          <w:highlight w:val="green"/>
        </w:rPr>
        <w:t xml:space="preserve"> or </w:t>
      </w:r>
      <w:r w:rsidR="007827D4" w:rsidRPr="00D70062">
        <w:rPr>
          <w:b/>
          <w:highlight w:val="green"/>
        </w:rPr>
        <w:t>Control Centre</w:t>
      </w:r>
      <w:r w:rsidR="007827D4" w:rsidRPr="00D70062">
        <w:rPr>
          <w:highlight w:val="green"/>
        </w:rPr>
        <w:t xml:space="preserve"> </w:t>
      </w:r>
      <w:r w:rsidR="001C30BC" w:rsidRPr="00D70062">
        <w:rPr>
          <w:highlight w:val="green"/>
        </w:rPr>
        <w:t xml:space="preserve">for the </w:t>
      </w:r>
      <w:r w:rsidR="001C30BC" w:rsidRPr="00D70062">
        <w:rPr>
          <w:b/>
          <w:highlight w:val="green"/>
        </w:rPr>
        <w:t xml:space="preserve">User </w:t>
      </w:r>
      <w:ins w:id="344" w:author="Antony Johnson [2]" w:date="2022-11-20T17:06:00Z">
        <w:del w:id="345" w:author="Johnson (ESO), Antony" w:date="2023-02-10T14:03:00Z">
          <w:r w:rsidR="0021568F" w:rsidRPr="00D70062" w:rsidDel="000F02A6">
            <w:rPr>
              <w:highlight w:val="green"/>
            </w:rPr>
            <w:delText>or</w:delText>
          </w:r>
        </w:del>
      </w:ins>
      <w:ins w:id="346" w:author="Antony Johnson [2]" w:date="2022-11-20T17:07:00Z">
        <w:del w:id="347" w:author="Johnson (ESO), Antony" w:date="2023-02-10T14:03:00Z">
          <w:r w:rsidR="00E3215F" w:rsidRPr="00D70062" w:rsidDel="000F02A6">
            <w:rPr>
              <w:highlight w:val="green"/>
            </w:rPr>
            <w:delText xml:space="preserve"> </w:delText>
          </w:r>
          <w:r w:rsidR="00E3215F" w:rsidRPr="00D70062" w:rsidDel="000F02A6">
            <w:rPr>
              <w:highlight w:val="green"/>
            </w:rPr>
            <w:lastRenderedPageBreak/>
            <w:delText>relevant</w:delText>
          </w:r>
        </w:del>
      </w:ins>
      <w:ins w:id="348" w:author="Antony Johnson [2]" w:date="2022-11-20T17:06:00Z">
        <w:del w:id="349" w:author="Johnson (ESO), Antony" w:date="2023-02-10T14:03:00Z">
          <w:r w:rsidR="0021568F" w:rsidRPr="00D70062" w:rsidDel="000F02A6">
            <w:rPr>
              <w:highlight w:val="green"/>
            </w:rPr>
            <w:delText xml:space="preserve"> </w:delText>
          </w:r>
          <w:r w:rsidR="0021568F" w:rsidRPr="00D70062" w:rsidDel="000F02A6">
            <w:rPr>
              <w:b/>
              <w:highlight w:val="green"/>
            </w:rPr>
            <w:delText xml:space="preserve">Restoration Service Provider </w:delText>
          </w:r>
        </w:del>
      </w:ins>
      <w:r w:rsidR="001C30BC" w:rsidRPr="00D70062">
        <w:rPr>
          <w:highlight w:val="green"/>
        </w:rPr>
        <w:t xml:space="preserve">to terminate the </w:t>
      </w:r>
      <w:r w:rsidR="001C30BC" w:rsidRPr="00D70062">
        <w:rPr>
          <w:b/>
          <w:highlight w:val="green"/>
        </w:rPr>
        <w:t>Control Telephony</w:t>
      </w:r>
      <w:r w:rsidR="001C30BC" w:rsidRPr="00D70062">
        <w:rPr>
          <w:highlight w:val="green"/>
        </w:rPr>
        <w:t xml:space="preserve"> </w:t>
      </w:r>
      <w:r w:rsidR="009973A8" w:rsidRPr="00D70062">
        <w:rPr>
          <w:b/>
          <w:highlight w:val="green"/>
        </w:rPr>
        <w:t>System</w:t>
      </w:r>
      <w:r w:rsidR="001C30BC" w:rsidRPr="00D70062">
        <w:rPr>
          <w:highlight w:val="green"/>
        </w:rPr>
        <w:t xml:space="preserve"> on their own </w:t>
      </w:r>
      <w:r w:rsidR="001C30BC" w:rsidRPr="00D70062">
        <w:rPr>
          <w:b/>
          <w:highlight w:val="green"/>
        </w:rPr>
        <w:t xml:space="preserve">Control </w:t>
      </w:r>
      <w:r w:rsidR="0063465D" w:rsidRPr="00D70062">
        <w:rPr>
          <w:b/>
          <w:highlight w:val="green"/>
        </w:rPr>
        <w:t xml:space="preserve">Point </w:t>
      </w:r>
      <w:r w:rsidR="0063465D" w:rsidRPr="00D70062">
        <w:rPr>
          <w:highlight w:val="green"/>
        </w:rPr>
        <w:t xml:space="preserve">or </w:t>
      </w:r>
      <w:r w:rsidR="0063465D" w:rsidRPr="00D70062">
        <w:rPr>
          <w:b/>
          <w:highlight w:val="green"/>
        </w:rPr>
        <w:t xml:space="preserve">Control </w:t>
      </w:r>
      <w:r w:rsidR="001C30BC" w:rsidRPr="00D70062">
        <w:rPr>
          <w:b/>
          <w:highlight w:val="green"/>
        </w:rPr>
        <w:t>Centre</w:t>
      </w:r>
      <w:r w:rsidR="001C30BC" w:rsidRPr="00D70062">
        <w:rPr>
          <w:highlight w:val="green"/>
        </w:rPr>
        <w:t xml:space="preserve"> telephony system</w:t>
      </w:r>
      <w:r w:rsidR="004B0C44" w:rsidRPr="00D70062">
        <w:rPr>
          <w:highlight w:val="green"/>
        </w:rPr>
        <w:t>.</w:t>
      </w:r>
    </w:p>
    <w:p w14:paraId="74C472BF" w14:textId="77777777" w:rsidR="00CF0841" w:rsidRDefault="00CF0841" w:rsidP="00D66EF7">
      <w:pPr>
        <w:spacing w:line="250" w:lineRule="auto"/>
        <w:ind w:left="693" w:right="395"/>
      </w:pPr>
    </w:p>
    <w:p w14:paraId="082DB0A5" w14:textId="484C1D21" w:rsidR="002B3CB8" w:rsidRDefault="002B3CB8" w:rsidP="00044080">
      <w:pPr>
        <w:ind w:left="693" w:right="397"/>
      </w:pPr>
      <w:r w:rsidRPr="005307BF">
        <w:rPr>
          <w:highlight w:val="green"/>
        </w:rPr>
        <w:t xml:space="preserve">By agreement as an alternative to the above arrangement, the </w:t>
      </w:r>
      <w:r w:rsidRPr="005307BF">
        <w:rPr>
          <w:b/>
          <w:highlight w:val="green"/>
        </w:rPr>
        <w:t>Relevant Transmission Licensee</w:t>
      </w:r>
      <w:r w:rsidRPr="005307BF">
        <w:rPr>
          <w:highlight w:val="green"/>
        </w:rPr>
        <w:t xml:space="preserve"> in co-ordination with </w:t>
      </w:r>
      <w:ins w:id="350" w:author="Antony Johnson" w:date="2023-03-01T11:57:00Z">
        <w:r w:rsidR="00D15D67" w:rsidRPr="005307BF">
          <w:rPr>
            <w:b/>
            <w:highlight w:val="green"/>
          </w:rPr>
          <w:t>The Company</w:t>
        </w:r>
      </w:ins>
      <w:del w:id="351" w:author="Antony Johnson" w:date="2023-03-01T11:57:00Z">
        <w:r w:rsidRPr="005307BF" w:rsidDel="00D15D67">
          <w:rPr>
            <w:highlight w:val="green"/>
          </w:rPr>
          <w:delText>Na</w:delText>
        </w:r>
      </w:del>
      <w:del w:id="352" w:author="Antony Johnson" w:date="2023-03-01T11:56:00Z">
        <w:r w:rsidRPr="005307BF" w:rsidDel="00D15D67">
          <w:rPr>
            <w:highlight w:val="green"/>
          </w:rPr>
          <w:delText>tional Grid ESO</w:delText>
        </w:r>
      </w:del>
      <w:r>
        <w:t xml:space="preserve"> will provide one </w:t>
      </w:r>
      <w:r w:rsidRPr="005307BF">
        <w:rPr>
          <w:b/>
          <w:highlight w:val="green"/>
        </w:rPr>
        <w:t>Control</w:t>
      </w:r>
      <w:r>
        <w:rPr>
          <w:b/>
        </w:rPr>
        <w:t xml:space="preserve"> Phone</w:t>
      </w:r>
      <w:r>
        <w:t xml:space="preserve"> which will be connected to form part of the </w:t>
      </w:r>
      <w:r>
        <w:rPr>
          <w:b/>
        </w:rPr>
        <w:t xml:space="preserve">Control Telephony </w:t>
      </w:r>
      <w:r w:rsidRPr="005307BF">
        <w:rPr>
          <w:b/>
          <w:highlight w:val="green"/>
        </w:rPr>
        <w:t>System</w:t>
      </w:r>
      <w:r>
        <w:t xml:space="preserve"> via a </w:t>
      </w:r>
      <w:r w:rsidRPr="005307BF">
        <w:rPr>
          <w:b/>
          <w:highlight w:val="green"/>
        </w:rPr>
        <w:t>Trunk Line</w:t>
      </w:r>
      <w:r w:rsidRPr="005307BF">
        <w:rPr>
          <w:highlight w:val="green"/>
        </w:rPr>
        <w:t>.  In general</w:t>
      </w:r>
      <w:r w:rsidR="003920E8" w:rsidRPr="005307BF">
        <w:rPr>
          <w:highlight w:val="green"/>
        </w:rPr>
        <w:t>,</w:t>
      </w:r>
      <w:r w:rsidRPr="005307BF">
        <w:rPr>
          <w:highlight w:val="green"/>
        </w:rPr>
        <w:t xml:space="preserve"> the </w:t>
      </w:r>
      <w:r w:rsidRPr="005307BF">
        <w:rPr>
          <w:b/>
          <w:highlight w:val="green"/>
        </w:rPr>
        <w:t>Trunk Line</w:t>
      </w:r>
      <w:r>
        <w:rPr>
          <w:b/>
          <w:bCs/>
        </w:rPr>
        <w:t xml:space="preserve"> </w:t>
      </w:r>
      <w:r>
        <w:t xml:space="preserve">equipment will be provided </w:t>
      </w:r>
      <w:r w:rsidRPr="005307BF">
        <w:rPr>
          <w:highlight w:val="green"/>
        </w:rPr>
        <w:t xml:space="preserve">by the </w:t>
      </w:r>
      <w:r w:rsidRPr="005307BF">
        <w:rPr>
          <w:b/>
          <w:highlight w:val="green"/>
        </w:rPr>
        <w:t>Relevant Transmission Licensee</w:t>
      </w:r>
      <w:r w:rsidRPr="005307BF">
        <w:rPr>
          <w:highlight w:val="green"/>
        </w:rPr>
        <w:t xml:space="preserve"> in co-ordination with </w:t>
      </w:r>
      <w:ins w:id="353" w:author="Antony Johnson" w:date="2023-03-01T11:57:00Z">
        <w:r w:rsidR="00D15D67" w:rsidRPr="005307BF">
          <w:rPr>
            <w:b/>
            <w:highlight w:val="green"/>
          </w:rPr>
          <w:t>The Company</w:t>
        </w:r>
      </w:ins>
      <w:del w:id="354" w:author="Antony Johnson" w:date="2023-03-01T11:57:00Z">
        <w:r w:rsidRPr="005307BF" w:rsidDel="00D15D67">
          <w:rPr>
            <w:highlight w:val="green"/>
          </w:rPr>
          <w:delText>National Grid ESO</w:delText>
        </w:r>
      </w:del>
      <w:r>
        <w:t xml:space="preserve"> at the </w:t>
      </w:r>
      <w:r>
        <w:rPr>
          <w:b/>
        </w:rPr>
        <w:t xml:space="preserve">Control Point </w:t>
      </w:r>
      <w:r>
        <w:t>or</w:t>
      </w:r>
      <w:r>
        <w:rPr>
          <w:b/>
        </w:rPr>
        <w:t xml:space="preserve"> </w:t>
      </w:r>
      <w:r w:rsidRPr="005307BF">
        <w:rPr>
          <w:b/>
          <w:highlight w:val="green"/>
        </w:rPr>
        <w:t>Control Centre</w:t>
      </w:r>
      <w:r w:rsidRPr="005307BF">
        <w:rPr>
          <w:highlight w:val="green"/>
        </w:rPr>
        <w:t xml:space="preserve">. </w:t>
      </w:r>
      <w:r w:rsidR="00044892" w:rsidRPr="005307BF">
        <w:rPr>
          <w:highlight w:val="green"/>
        </w:rPr>
        <w:t xml:space="preserve"> </w:t>
      </w:r>
      <w:r w:rsidR="0025141C" w:rsidRPr="005307BF">
        <w:rPr>
          <w:highlight w:val="green"/>
        </w:rPr>
        <w:t>T</w:t>
      </w:r>
      <w:r w:rsidRPr="005307BF">
        <w:rPr>
          <w:highlight w:val="green"/>
        </w:rPr>
        <w:t xml:space="preserve">he </w:t>
      </w:r>
      <w:r w:rsidRPr="005307BF">
        <w:rPr>
          <w:b/>
          <w:highlight w:val="green"/>
        </w:rPr>
        <w:t>Relevant</w:t>
      </w:r>
      <w:r w:rsidRPr="005307BF">
        <w:rPr>
          <w:highlight w:val="green"/>
        </w:rPr>
        <w:t xml:space="preserve"> </w:t>
      </w:r>
      <w:r w:rsidRPr="005307BF">
        <w:rPr>
          <w:b/>
          <w:highlight w:val="green"/>
        </w:rPr>
        <w:t>Transmission Licensee</w:t>
      </w:r>
      <w:r w:rsidRPr="005307BF">
        <w:rPr>
          <w:highlight w:val="green"/>
        </w:rPr>
        <w:t xml:space="preserve"> in coordination with </w:t>
      </w:r>
      <w:ins w:id="355" w:author="Antony Johnson" w:date="2023-03-01T11:57:00Z">
        <w:r w:rsidR="00D15D67" w:rsidRPr="005307BF">
          <w:rPr>
            <w:b/>
            <w:highlight w:val="green"/>
          </w:rPr>
          <w:t>The Company</w:t>
        </w:r>
      </w:ins>
      <w:del w:id="356" w:author="Antony Johnson" w:date="2023-03-01T11:57:00Z">
        <w:r w:rsidRPr="005307BF" w:rsidDel="00D15D67">
          <w:rPr>
            <w:highlight w:val="green"/>
          </w:rPr>
          <w:delText>National Grid ESO</w:delText>
        </w:r>
      </w:del>
      <w:r w:rsidRPr="005307BF">
        <w:rPr>
          <w:highlight w:val="green"/>
        </w:rPr>
        <w:t xml:space="preserve"> may also install a second</w:t>
      </w:r>
      <w:r w:rsidRPr="005307BF">
        <w:rPr>
          <w:b/>
          <w:highlight w:val="green"/>
        </w:rPr>
        <w:t xml:space="preserve"> Control Phone</w:t>
      </w:r>
      <w:r w:rsidRPr="005307BF">
        <w:rPr>
          <w:highlight w:val="green"/>
        </w:rPr>
        <w:t xml:space="preserve"> for </w:t>
      </w:r>
      <w:ins w:id="357" w:author="Antony Johnson [2]" w:date="2022-11-20T17:07:00Z">
        <w:r w:rsidR="0098374A" w:rsidRPr="005307BF">
          <w:rPr>
            <w:b/>
            <w:highlight w:val="green"/>
          </w:rPr>
          <w:t>System Restoration</w:t>
        </w:r>
      </w:ins>
      <w:del w:id="358" w:author="Antony Johnson [2]" w:date="2022-11-20T17:07:00Z">
        <w:r w:rsidRPr="005307BF" w:rsidDel="0098374A">
          <w:rPr>
            <w:b/>
            <w:highlight w:val="green"/>
          </w:rPr>
          <w:delText>Black Start</w:delText>
        </w:r>
      </w:del>
      <w:r w:rsidRPr="005307BF">
        <w:rPr>
          <w:highlight w:val="green"/>
        </w:rPr>
        <w:t>.</w:t>
      </w:r>
      <w:r w:rsidRPr="005307BF">
        <w:rPr>
          <w:b/>
          <w:highlight w:val="green"/>
        </w:rPr>
        <w:t xml:space="preserve"> </w:t>
      </w:r>
      <w:r w:rsidR="00044892" w:rsidRPr="005307BF">
        <w:rPr>
          <w:b/>
          <w:highlight w:val="green"/>
        </w:rPr>
        <w:t xml:space="preserve"> </w:t>
      </w:r>
      <w:r w:rsidRPr="005307BF">
        <w:rPr>
          <w:highlight w:val="green"/>
        </w:rPr>
        <w:t>This is described in further detail in section 10.</w:t>
      </w:r>
      <w:r>
        <w:t xml:space="preserve"> </w:t>
      </w:r>
    </w:p>
    <w:p w14:paraId="60C17E09" w14:textId="6297876E" w:rsidR="00044892" w:rsidRDefault="00044892" w:rsidP="00044892">
      <w:pPr>
        <w:ind w:left="693" w:right="397"/>
      </w:pPr>
    </w:p>
    <w:p w14:paraId="7E589A32" w14:textId="77777777" w:rsidR="00044892" w:rsidRDefault="00044892" w:rsidP="00044892">
      <w:pPr>
        <w:ind w:left="693" w:right="397"/>
      </w:pPr>
      <w:r>
        <w:t xml:space="preserve">A combination of the above service provisions may also be employed. </w:t>
      </w:r>
    </w:p>
    <w:p w14:paraId="69FC0658" w14:textId="475885F3" w:rsidR="008C1A2B" w:rsidRDefault="008C1A2B" w:rsidP="008C1A2B">
      <w:pPr>
        <w:spacing w:line="250" w:lineRule="auto"/>
        <w:ind w:left="693" w:right="395"/>
      </w:pPr>
    </w:p>
    <w:p w14:paraId="570F060F" w14:textId="76685047" w:rsidR="00277937" w:rsidRDefault="00277937" w:rsidP="008C1A2B">
      <w:pPr>
        <w:spacing w:line="250" w:lineRule="auto"/>
        <w:ind w:left="693" w:right="395"/>
      </w:pPr>
      <w:r w:rsidRPr="00CB68EC">
        <w:rPr>
          <w:noProof/>
          <w:color w:val="2B579A"/>
          <w:shd w:val="clear" w:color="auto" w:fill="E6E6E6"/>
        </w:rPr>
        <w:drawing>
          <wp:inline distT="0" distB="0" distL="0" distR="0" wp14:anchorId="1ADCA40A" wp14:editId="7243E8B7">
            <wp:extent cx="5219700" cy="4972189"/>
            <wp:effectExtent l="0" t="0" r="0" b="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BA49A9A-DE7F-48A9-ADF6-4AE81CBE63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BA49A9A-DE7F-48A9-ADF6-4AE81CBE635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6452" cy="497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BDFBF" w14:textId="77777777" w:rsidR="00277937" w:rsidRDefault="00277937" w:rsidP="008C1A2B">
      <w:pPr>
        <w:spacing w:line="250" w:lineRule="auto"/>
        <w:ind w:left="693" w:right="395"/>
      </w:pPr>
    </w:p>
    <w:p w14:paraId="048C47C5" w14:textId="451449B1" w:rsidR="00E12C6F" w:rsidRDefault="00E12C6F" w:rsidP="008C1A2B">
      <w:pPr>
        <w:spacing w:line="250" w:lineRule="auto"/>
        <w:ind w:left="693" w:right="395"/>
      </w:pPr>
      <w:r w:rsidRPr="005307BF">
        <w:rPr>
          <w:highlight w:val="green"/>
        </w:rPr>
        <w:t xml:space="preserve">The general arrangements are shown </w:t>
      </w:r>
      <w:r w:rsidR="00BC0D0C" w:rsidRPr="005307BF">
        <w:rPr>
          <w:highlight w:val="green"/>
        </w:rPr>
        <w:t>in Figure</w:t>
      </w:r>
      <w:r w:rsidR="00411394" w:rsidRPr="005307BF">
        <w:rPr>
          <w:highlight w:val="green"/>
        </w:rPr>
        <w:t xml:space="preserve"> 1</w:t>
      </w:r>
      <w:r w:rsidR="005B04D2">
        <w:t>.</w:t>
      </w:r>
    </w:p>
    <w:p w14:paraId="14AA1654" w14:textId="77777777" w:rsidR="00E12C6F" w:rsidRDefault="00E12C6F" w:rsidP="008C1A2B">
      <w:pPr>
        <w:spacing w:line="250" w:lineRule="auto"/>
        <w:ind w:left="693" w:right="395"/>
      </w:pPr>
    </w:p>
    <w:p w14:paraId="3430B577" w14:textId="324F5459" w:rsidR="007F36A3" w:rsidRDefault="00125DE7">
      <w:pPr>
        <w:ind w:left="693" w:right="397"/>
      </w:pPr>
      <w:r w:rsidRPr="0040694B">
        <w:lastRenderedPageBreak/>
        <w:t>T</w:t>
      </w:r>
      <w:r w:rsidR="00137C2E" w:rsidRPr="0040694B">
        <w:t xml:space="preserve">he </w:t>
      </w:r>
      <w:r w:rsidR="00137C2E" w:rsidRPr="0040694B">
        <w:rPr>
          <w:b/>
        </w:rPr>
        <w:t>User</w:t>
      </w:r>
      <w:r w:rsidR="00137C2E" w:rsidRPr="00044080">
        <w:t xml:space="preserve"> </w:t>
      </w:r>
      <w:ins w:id="359" w:author="Antony Johnson [2]" w:date="2022-11-20T17:07:00Z">
        <w:del w:id="360" w:author="Johnson (ESO), Antony" w:date="2023-02-10T14:04:00Z">
          <w:r w:rsidR="00E3215F" w:rsidDel="000F02A6">
            <w:delText xml:space="preserve">and relevant </w:delText>
          </w:r>
          <w:r w:rsidR="00E3215F" w:rsidRPr="00E3215F" w:rsidDel="000F02A6">
            <w:rPr>
              <w:b/>
              <w:bCs/>
            </w:rPr>
            <w:delText>Restoration Service Provider</w:delText>
          </w:r>
          <w:r w:rsidR="00E3215F" w:rsidDel="000F02A6">
            <w:delText xml:space="preserve"> </w:delText>
          </w:r>
        </w:del>
      </w:ins>
      <w:r w:rsidRPr="005307BF">
        <w:rPr>
          <w:highlight w:val="green"/>
        </w:rPr>
        <w:t xml:space="preserve">will </w:t>
      </w:r>
      <w:r w:rsidR="00F72085" w:rsidRPr="005307BF">
        <w:rPr>
          <w:highlight w:val="green"/>
        </w:rPr>
        <w:t xml:space="preserve">be responsible for </w:t>
      </w:r>
      <w:r w:rsidR="00992D05" w:rsidRPr="005307BF">
        <w:rPr>
          <w:b/>
          <w:highlight w:val="green"/>
        </w:rPr>
        <w:t>Mains Independen</w:t>
      </w:r>
      <w:r w:rsidR="00413D39" w:rsidRPr="005307BF">
        <w:rPr>
          <w:b/>
          <w:highlight w:val="green"/>
        </w:rPr>
        <w:t>ce</w:t>
      </w:r>
      <w:r w:rsidR="00992D05" w:rsidRPr="005307BF">
        <w:rPr>
          <w:highlight w:val="green"/>
        </w:rPr>
        <w:t xml:space="preserve"> for the</w:t>
      </w:r>
      <w:r w:rsidR="00992D05" w:rsidRPr="0040694B">
        <w:t xml:space="preserve"> </w:t>
      </w:r>
      <w:r w:rsidR="008D4B12" w:rsidRPr="0040694B">
        <w:rPr>
          <w:b/>
          <w:bCs/>
        </w:rPr>
        <w:t>Control Telephony</w:t>
      </w:r>
      <w:r w:rsidR="008D4B12" w:rsidRPr="0040694B">
        <w:t xml:space="preserve"> </w:t>
      </w:r>
      <w:r w:rsidR="00992D05" w:rsidRPr="005307BF">
        <w:rPr>
          <w:highlight w:val="green"/>
        </w:rPr>
        <w:t>equipment</w:t>
      </w:r>
      <w:r w:rsidR="006C586A" w:rsidRPr="005307BF">
        <w:rPr>
          <w:highlight w:val="green"/>
        </w:rPr>
        <w:t xml:space="preserve"> at their site</w:t>
      </w:r>
      <w:r w:rsidR="00D952AF" w:rsidRPr="0040694B">
        <w:t xml:space="preserve">. </w:t>
      </w:r>
    </w:p>
    <w:p w14:paraId="1631E2A5" w14:textId="77777777" w:rsidR="007F36A3" w:rsidRDefault="007F36A3">
      <w:pPr>
        <w:ind w:left="693" w:right="397"/>
      </w:pPr>
    </w:p>
    <w:p w14:paraId="65AB8C5C" w14:textId="7E694193" w:rsidR="00493543" w:rsidRPr="0040694B" w:rsidRDefault="00D15D67">
      <w:pPr>
        <w:ind w:left="693" w:right="397"/>
      </w:pPr>
      <w:ins w:id="361" w:author="Antony Johnson" w:date="2023-03-01T11:57:00Z">
        <w:r w:rsidRPr="00FA36C2">
          <w:rPr>
            <w:b/>
            <w:bCs/>
          </w:rPr>
          <w:t xml:space="preserve">The </w:t>
        </w:r>
        <w:r w:rsidRPr="005307BF">
          <w:rPr>
            <w:b/>
            <w:highlight w:val="green"/>
          </w:rPr>
          <w:t>Company</w:t>
        </w:r>
      </w:ins>
      <w:del w:id="362" w:author="Antony Johnson" w:date="2023-03-01T11:57:00Z">
        <w:r w:rsidR="00924319" w:rsidRPr="005307BF" w:rsidDel="00D15D67">
          <w:rPr>
            <w:highlight w:val="green"/>
          </w:rPr>
          <w:delText>National Grid ESO</w:delText>
        </w:r>
      </w:del>
      <w:r w:rsidR="00924319" w:rsidRPr="005307BF">
        <w:rPr>
          <w:highlight w:val="green"/>
        </w:rPr>
        <w:t xml:space="preserve"> </w:t>
      </w:r>
      <w:r w:rsidR="00ED7D4A" w:rsidRPr="005307BF">
        <w:rPr>
          <w:highlight w:val="green"/>
        </w:rPr>
        <w:t xml:space="preserve">in coordination with the </w:t>
      </w:r>
      <w:r w:rsidR="007F36A3" w:rsidRPr="005307BF">
        <w:rPr>
          <w:b/>
          <w:highlight w:val="green"/>
        </w:rPr>
        <w:t>Relevant</w:t>
      </w:r>
      <w:r w:rsidR="007F36A3" w:rsidRPr="005307BF">
        <w:rPr>
          <w:highlight w:val="green"/>
        </w:rPr>
        <w:t xml:space="preserve"> </w:t>
      </w:r>
      <w:r w:rsidR="00ED7D4A" w:rsidRPr="005307BF">
        <w:rPr>
          <w:b/>
          <w:highlight w:val="green"/>
        </w:rPr>
        <w:t>Transmission Licensee</w:t>
      </w:r>
      <w:r w:rsidR="00ED7D4A" w:rsidRPr="005307BF">
        <w:rPr>
          <w:highlight w:val="green"/>
        </w:rPr>
        <w:t xml:space="preserve"> </w:t>
      </w:r>
      <w:r w:rsidR="00924319" w:rsidRPr="005307BF">
        <w:rPr>
          <w:highlight w:val="green"/>
        </w:rPr>
        <w:t xml:space="preserve">will be responsible for </w:t>
      </w:r>
      <w:r w:rsidR="00ED7D4A" w:rsidRPr="005307BF">
        <w:rPr>
          <w:highlight w:val="green"/>
        </w:rPr>
        <w:t>in</w:t>
      </w:r>
      <w:r w:rsidR="00A05FF8" w:rsidRPr="005307BF">
        <w:rPr>
          <w:highlight w:val="green"/>
        </w:rPr>
        <w:t>stall</w:t>
      </w:r>
      <w:r w:rsidR="008F68B7" w:rsidRPr="005307BF">
        <w:rPr>
          <w:highlight w:val="green"/>
        </w:rPr>
        <w:t>ing</w:t>
      </w:r>
      <w:r w:rsidR="00A05FF8" w:rsidRPr="005307BF">
        <w:rPr>
          <w:highlight w:val="green"/>
        </w:rPr>
        <w:t xml:space="preserve"> the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Control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Telephony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System</w:t>
      </w:r>
      <w:r w:rsidR="00A05FF8" w:rsidRPr="005307BF">
        <w:rPr>
          <w:highlight w:val="green"/>
        </w:rPr>
        <w:t xml:space="preserve"> to the </w:t>
      </w:r>
      <w:r w:rsidR="00A05FF8" w:rsidRPr="005307BF">
        <w:rPr>
          <w:b/>
          <w:highlight w:val="green"/>
        </w:rPr>
        <w:t>User’s</w:t>
      </w:r>
      <w:r w:rsidR="00A05FF8" w:rsidRPr="0040694B">
        <w:t xml:space="preserve"> </w:t>
      </w:r>
      <w:ins w:id="363" w:author="Antony Johnson [2]" w:date="2022-11-20T17:08:00Z">
        <w:del w:id="364" w:author="Johnson (ESO), Antony" w:date="2023-02-10T14:04:00Z">
          <w:r w:rsidR="00797605" w:rsidDel="000F02A6">
            <w:delText xml:space="preserve">or relevant </w:delText>
          </w:r>
          <w:r w:rsidR="00797605" w:rsidRPr="00797605" w:rsidDel="000F02A6">
            <w:rPr>
              <w:b/>
              <w:bCs/>
            </w:rPr>
            <w:delText xml:space="preserve">Restoration Service </w:delText>
          </w:r>
        </w:del>
      </w:ins>
      <w:ins w:id="365" w:author="Antony Johnson [2]" w:date="2022-11-20T17:09:00Z">
        <w:del w:id="366" w:author="Johnson (ESO), Antony" w:date="2023-02-10T14:04:00Z">
          <w:r w:rsidR="00797605" w:rsidRPr="00797605" w:rsidDel="000F02A6">
            <w:rPr>
              <w:b/>
              <w:bCs/>
            </w:rPr>
            <w:delText>Providers</w:delText>
          </w:r>
          <w:r w:rsidR="00797605" w:rsidDel="000F02A6">
            <w:delText xml:space="preserve"> </w:delText>
          </w:r>
        </w:del>
      </w:ins>
      <w:r w:rsidR="00F64D26" w:rsidRPr="00F64D26">
        <w:rPr>
          <w:b/>
          <w:bCs/>
        </w:rPr>
        <w:t>Control Point</w:t>
      </w:r>
      <w:r w:rsidR="00F64D26">
        <w:t xml:space="preserve"> or </w:t>
      </w:r>
      <w:r w:rsidR="00F64D26" w:rsidRPr="00F64D26">
        <w:rPr>
          <w:b/>
          <w:bCs/>
        </w:rPr>
        <w:t>Control Centre</w:t>
      </w:r>
      <w:r w:rsidR="00A05FF8" w:rsidRPr="0040694B">
        <w:t xml:space="preserve">.  </w:t>
      </w:r>
      <w:r w:rsidR="00A05FF8" w:rsidRPr="005307BF">
        <w:rPr>
          <w:highlight w:val="green"/>
        </w:rPr>
        <w:t xml:space="preserve">The </w:t>
      </w:r>
      <w:r w:rsidR="00A05FF8" w:rsidRPr="005307BF">
        <w:rPr>
          <w:b/>
          <w:highlight w:val="green"/>
        </w:rPr>
        <w:t>User</w:t>
      </w:r>
      <w:r w:rsidR="003D6F88" w:rsidRPr="005307BF">
        <w:rPr>
          <w:b/>
          <w:highlight w:val="green"/>
        </w:rPr>
        <w:t xml:space="preserve"> </w:t>
      </w:r>
      <w:r w:rsidR="00A05FF8" w:rsidRPr="005307BF">
        <w:rPr>
          <w:highlight w:val="green"/>
        </w:rPr>
        <w:t xml:space="preserve">will be responsible for the </w:t>
      </w:r>
      <w:r w:rsidR="003D6F88" w:rsidRPr="005307BF">
        <w:rPr>
          <w:highlight w:val="green"/>
        </w:rPr>
        <w:t xml:space="preserve">internal </w:t>
      </w:r>
      <w:r w:rsidR="00A05FF8" w:rsidRPr="005307BF">
        <w:rPr>
          <w:highlight w:val="green"/>
        </w:rPr>
        <w:t xml:space="preserve">site wiring from the </w:t>
      </w:r>
      <w:r w:rsidR="003D6F88" w:rsidRPr="005307BF">
        <w:rPr>
          <w:b/>
          <w:highlight w:val="green"/>
        </w:rPr>
        <w:t>Control</w:t>
      </w:r>
      <w:r w:rsidR="003D6F88" w:rsidRPr="005307BF">
        <w:rPr>
          <w:highlight w:val="green"/>
        </w:rPr>
        <w:t xml:space="preserve"> </w:t>
      </w:r>
      <w:r w:rsidR="003D6F88" w:rsidRPr="005307BF">
        <w:rPr>
          <w:b/>
          <w:highlight w:val="green"/>
        </w:rPr>
        <w:t>Telephony</w:t>
      </w:r>
      <w:r w:rsidR="003D6F88" w:rsidRPr="005307BF">
        <w:rPr>
          <w:highlight w:val="green"/>
        </w:rPr>
        <w:t xml:space="preserve"> </w:t>
      </w:r>
      <w:r w:rsidR="003D6F88" w:rsidRPr="005307BF">
        <w:rPr>
          <w:b/>
          <w:highlight w:val="green"/>
        </w:rPr>
        <w:t>System</w:t>
      </w:r>
      <w:r w:rsidR="00F26F3C" w:rsidRPr="005307BF">
        <w:rPr>
          <w:b/>
          <w:highlight w:val="green"/>
        </w:rPr>
        <w:t xml:space="preserve"> </w:t>
      </w:r>
      <w:r w:rsidR="00A91915" w:rsidRPr="005307BF">
        <w:rPr>
          <w:highlight w:val="green"/>
        </w:rPr>
        <w:t xml:space="preserve">to the </w:t>
      </w:r>
      <w:r w:rsidR="003D6F88" w:rsidRPr="005307BF">
        <w:rPr>
          <w:highlight w:val="green"/>
        </w:rPr>
        <w:t>control room desk</w:t>
      </w:r>
      <w:r w:rsidR="00B87A35" w:rsidRPr="005307BF">
        <w:rPr>
          <w:highlight w:val="green"/>
        </w:rPr>
        <w:t>(s)</w:t>
      </w:r>
      <w:r w:rsidR="009B1192" w:rsidRPr="005307BF">
        <w:rPr>
          <w:highlight w:val="green"/>
        </w:rPr>
        <w:t>.</w:t>
      </w:r>
      <w:r w:rsidR="009B1192" w:rsidRPr="0040694B">
        <w:t xml:space="preserve"> </w:t>
      </w:r>
    </w:p>
    <w:p w14:paraId="5692B88B" w14:textId="77777777" w:rsidR="00C84F56" w:rsidRDefault="00C84F56">
      <w:pPr>
        <w:spacing w:after="0" w:line="259" w:lineRule="auto"/>
        <w:ind w:left="698" w:right="0" w:firstLine="0"/>
        <w:jc w:val="left"/>
        <w:rPr>
          <w:ins w:id="367" w:author="Johnson (ESO), Antony" w:date="2023-03-21T10:50:00Z"/>
        </w:rPr>
      </w:pPr>
    </w:p>
    <w:p w14:paraId="4A2C1FF6" w14:textId="77777777" w:rsidR="0004223A" w:rsidRDefault="0004223A" w:rsidP="0004223A">
      <w:pPr>
        <w:ind w:left="693" w:right="397"/>
        <w:rPr>
          <w:ins w:id="368" w:author="Johnson (ESO), Antony" w:date="2023-03-21T10:50:00Z"/>
        </w:rPr>
      </w:pPr>
      <w:ins w:id="369" w:author="Johnson (ESO), Antony" w:date="2023-03-21T10:50:00Z">
        <w:r w:rsidRPr="00F20861">
          <w:t xml:space="preserve">The Table in Appendix 1 lists the requirements for </w:t>
        </w:r>
        <w:r w:rsidRPr="00F20861">
          <w:rPr>
            <w:b/>
            <w:bCs/>
          </w:rPr>
          <w:t>CUSC Parties</w:t>
        </w:r>
        <w:r w:rsidRPr="00F20861">
          <w:t xml:space="preserve">, </w:t>
        </w:r>
        <w:r w:rsidRPr="00F20861">
          <w:rPr>
            <w:b/>
            <w:bCs/>
          </w:rPr>
          <w:t>Non-CUSC Parties</w:t>
        </w:r>
        <w:r w:rsidRPr="00F20861">
          <w:t xml:space="preserve"> and </w:t>
        </w:r>
        <w:r w:rsidRPr="00F20861">
          <w:rPr>
            <w:b/>
            <w:bCs/>
          </w:rPr>
          <w:t>Restoration Contractors</w:t>
        </w:r>
        <w:r w:rsidRPr="00F20861">
          <w:t xml:space="preserve"> in respect of their obligations in respect of 72 hour mains resilience, staffed </w:t>
        </w:r>
        <w:r w:rsidRPr="00F20861">
          <w:rPr>
            <w:b/>
            <w:bCs/>
          </w:rPr>
          <w:t>Control Points</w:t>
        </w:r>
        <w:r w:rsidRPr="00F20861">
          <w:t xml:space="preserve"> / </w:t>
        </w:r>
        <w:r w:rsidRPr="00F20861">
          <w:rPr>
            <w:b/>
            <w:bCs/>
          </w:rPr>
          <w:t>Control Centres</w:t>
        </w:r>
        <w:r w:rsidRPr="00F20861">
          <w:t xml:space="preserve"> and staffing at an operational site such as a </w:t>
        </w:r>
        <w:r w:rsidRPr="00F20861">
          <w:rPr>
            <w:b/>
            <w:bCs/>
          </w:rPr>
          <w:t>Power Station</w:t>
        </w:r>
        <w:r w:rsidRPr="00F20861">
          <w:t>.</w:t>
        </w:r>
        <w:r>
          <w:t xml:space="preserve">   </w:t>
        </w:r>
      </w:ins>
    </w:p>
    <w:p w14:paraId="5E7BB06D" w14:textId="77777777" w:rsidR="0004223A" w:rsidDel="0004223A" w:rsidRDefault="0004223A" w:rsidP="0004223A">
      <w:pPr>
        <w:spacing w:after="0" w:line="259" w:lineRule="auto"/>
        <w:ind w:right="0"/>
        <w:jc w:val="left"/>
        <w:rPr>
          <w:del w:id="370" w:author="Johnson (ESO), Antony" w:date="2023-03-21T10:50:00Z"/>
        </w:rPr>
      </w:pPr>
    </w:p>
    <w:p w14:paraId="55BE9E03" w14:textId="77777777" w:rsidR="00C84F56" w:rsidRDefault="00C84F56" w:rsidP="0004223A">
      <w:pPr>
        <w:spacing w:after="0" w:line="259" w:lineRule="auto"/>
        <w:ind w:left="0" w:right="0" w:firstLine="0"/>
        <w:jc w:val="left"/>
      </w:pPr>
    </w:p>
    <w:p w14:paraId="0CC0C584" w14:textId="75215424" w:rsidR="00C84F56" w:rsidRDefault="000C72A3" w:rsidP="00F46BF1">
      <w:pPr>
        <w:pStyle w:val="Heading1"/>
        <w:ind w:left="567" w:hanging="141"/>
        <w:rPr>
          <w:u w:val="none"/>
        </w:rPr>
      </w:pPr>
      <w:r>
        <w:rPr>
          <w:u w:val="none"/>
        </w:rPr>
        <w:t>7</w:t>
      </w:r>
      <w:r w:rsidR="00137C2E">
        <w:rPr>
          <w:u w:val="none"/>
        </w:rPr>
        <w:t xml:space="preserve">. </w:t>
      </w:r>
      <w:r w:rsidR="00F46BF1" w:rsidRPr="00FF143A">
        <w:rPr>
          <w:highlight w:val="green"/>
        </w:rPr>
        <w:t>Presentation of Calls and making Routine and Emergency Control Calls at Control Points</w:t>
      </w:r>
      <w:r w:rsidR="009575B6">
        <w:t xml:space="preserve"> </w:t>
      </w:r>
      <w:r w:rsidR="00137C2E">
        <w:rPr>
          <w:u w:val="none"/>
        </w:rPr>
        <w:t xml:space="preserve"> </w:t>
      </w:r>
    </w:p>
    <w:p w14:paraId="5A66060F" w14:textId="77777777" w:rsidR="00CB32C7" w:rsidRPr="00C0642D" w:rsidRDefault="00CB32C7" w:rsidP="00F46BF1"/>
    <w:p w14:paraId="170354A1" w14:textId="0DFD763B" w:rsidR="000142BE" w:rsidRDefault="00137C2E" w:rsidP="00044080">
      <w:pPr>
        <w:ind w:left="693" w:right="397"/>
        <w:rPr>
          <w:szCs w:val="21"/>
        </w:rPr>
      </w:pPr>
      <w:r w:rsidRPr="00FF143A">
        <w:rPr>
          <w:highlight w:val="green"/>
        </w:rPr>
        <w:t xml:space="preserve">At </w:t>
      </w:r>
      <w:r w:rsidR="00E52832" w:rsidRPr="00FF143A">
        <w:rPr>
          <w:highlight w:val="green"/>
        </w:rPr>
        <w:t>locations</w:t>
      </w:r>
      <w:r w:rsidR="003F1CE1" w:rsidRPr="00FF143A">
        <w:rPr>
          <w:b/>
          <w:highlight w:val="green"/>
        </w:rPr>
        <w:t xml:space="preserve"> </w:t>
      </w:r>
      <w:r w:rsidRPr="00FF143A">
        <w:rPr>
          <w:highlight w:val="green"/>
        </w:rPr>
        <w:t>where</w:t>
      </w:r>
      <w:r>
        <w:t xml:space="preserve"> </w:t>
      </w:r>
      <w:r w:rsidR="007E6DC4">
        <w:t xml:space="preserve">the </w:t>
      </w:r>
      <w:r w:rsidRPr="00FF143A">
        <w:rPr>
          <w:b/>
          <w:highlight w:val="green"/>
        </w:rPr>
        <w:t>Control Telephony</w:t>
      </w:r>
      <w:r w:rsidR="00E52832" w:rsidRPr="00FF143A">
        <w:rPr>
          <w:highlight w:val="green"/>
        </w:rPr>
        <w:t xml:space="preserve"> </w:t>
      </w:r>
      <w:r w:rsidR="00E52832" w:rsidRPr="00FF143A">
        <w:rPr>
          <w:b/>
          <w:highlight w:val="green"/>
        </w:rPr>
        <w:t>System</w:t>
      </w:r>
      <w:r w:rsidR="00E52832" w:rsidRPr="00FF143A">
        <w:rPr>
          <w:highlight w:val="green"/>
        </w:rPr>
        <w:t xml:space="preserve"> is</w:t>
      </w:r>
      <w:r w:rsidR="002A5021" w:rsidRPr="00FF143A">
        <w:rPr>
          <w:highlight w:val="green"/>
        </w:rPr>
        <w:t xml:space="preserve"> connected</w:t>
      </w:r>
      <w:r w:rsidR="002A5021">
        <w:t xml:space="preserve"> to a</w:t>
      </w:r>
      <w:r w:rsidR="00E52832">
        <w:t xml:space="preserve"> </w:t>
      </w:r>
      <w:r w:rsidR="002A5021">
        <w:rPr>
          <w:b/>
          <w:bCs/>
        </w:rPr>
        <w:t>C</w:t>
      </w:r>
      <w:r w:rsidR="002A5021" w:rsidRPr="001C30BC">
        <w:rPr>
          <w:b/>
          <w:bCs/>
        </w:rPr>
        <w:t xml:space="preserve">ontrol </w:t>
      </w:r>
      <w:r w:rsidR="002A5021">
        <w:rPr>
          <w:b/>
          <w:bCs/>
        </w:rPr>
        <w:t>Point</w:t>
      </w:r>
      <w:r w:rsidR="002A5021" w:rsidRPr="00044080">
        <w:rPr>
          <w:b/>
        </w:rPr>
        <w:t xml:space="preserve"> </w:t>
      </w:r>
      <w:r w:rsidR="002A5021">
        <w:t xml:space="preserve">or </w:t>
      </w:r>
      <w:r w:rsidR="002A5021">
        <w:rPr>
          <w:b/>
          <w:bCs/>
        </w:rPr>
        <w:t xml:space="preserve">Control </w:t>
      </w:r>
      <w:r w:rsidR="002A5021" w:rsidRPr="00FF143A">
        <w:rPr>
          <w:b/>
          <w:highlight w:val="green"/>
        </w:rPr>
        <w:t>Centre</w:t>
      </w:r>
      <w:r w:rsidR="002A5021" w:rsidRPr="00FF143A">
        <w:rPr>
          <w:highlight w:val="green"/>
        </w:rPr>
        <w:t xml:space="preserve"> telephony system</w:t>
      </w:r>
      <w:r w:rsidRPr="00FF143A">
        <w:rPr>
          <w:highlight w:val="green"/>
        </w:rPr>
        <w:t xml:space="preserve">, </w:t>
      </w:r>
      <w:r w:rsidR="002173CF" w:rsidRPr="00FF143A">
        <w:rPr>
          <w:highlight w:val="green"/>
        </w:rPr>
        <w:t>th</w:t>
      </w:r>
      <w:r w:rsidR="0074163B" w:rsidRPr="00FF143A">
        <w:rPr>
          <w:highlight w:val="green"/>
        </w:rPr>
        <w:t>at</w:t>
      </w:r>
      <w:r w:rsidR="002173CF" w:rsidRPr="00FF143A">
        <w:rPr>
          <w:highlight w:val="green"/>
        </w:rPr>
        <w:t xml:space="preserve"> </w:t>
      </w:r>
      <w:r w:rsidR="00295026" w:rsidRPr="00FF143A">
        <w:rPr>
          <w:highlight w:val="green"/>
        </w:rPr>
        <w:t xml:space="preserve">telephony system shall </w:t>
      </w:r>
      <w:r w:rsidR="009C138D" w:rsidRPr="00FF143A">
        <w:rPr>
          <w:szCs w:val="21"/>
          <w:highlight w:val="green"/>
        </w:rPr>
        <w:t>have pre</w:t>
      </w:r>
      <w:r w:rsidR="008E645B" w:rsidRPr="00FF143A">
        <w:rPr>
          <w:szCs w:val="21"/>
          <w:highlight w:val="green"/>
        </w:rPr>
        <w:t>-</w:t>
      </w:r>
      <w:r w:rsidR="009C138D" w:rsidRPr="00FF143A">
        <w:rPr>
          <w:szCs w:val="21"/>
          <w:highlight w:val="green"/>
        </w:rPr>
        <w:t xml:space="preserve">programmed facilities </w:t>
      </w:r>
      <w:r w:rsidR="008E645B" w:rsidRPr="00FF143A">
        <w:rPr>
          <w:szCs w:val="21"/>
          <w:highlight w:val="green"/>
        </w:rPr>
        <w:t xml:space="preserve">to allow rapid initiation </w:t>
      </w:r>
      <w:r w:rsidR="0074163B" w:rsidRPr="00FF143A">
        <w:rPr>
          <w:szCs w:val="21"/>
          <w:highlight w:val="green"/>
        </w:rPr>
        <w:t xml:space="preserve">of </w:t>
      </w:r>
      <w:r w:rsidR="008E645B" w:rsidRPr="00FF143A">
        <w:rPr>
          <w:b/>
          <w:szCs w:val="21"/>
          <w:highlight w:val="green"/>
        </w:rPr>
        <w:t>Routine Control Calls</w:t>
      </w:r>
      <w:r w:rsidR="008E645B" w:rsidRPr="00FF143A">
        <w:rPr>
          <w:szCs w:val="21"/>
          <w:highlight w:val="green"/>
        </w:rPr>
        <w:t xml:space="preserve"> and </w:t>
      </w:r>
      <w:r w:rsidR="008E645B" w:rsidRPr="00FF143A">
        <w:rPr>
          <w:b/>
          <w:szCs w:val="21"/>
          <w:highlight w:val="green"/>
        </w:rPr>
        <w:t>Emergency Control Calls</w:t>
      </w:r>
      <w:r w:rsidR="00F616D6" w:rsidRPr="00FF143A">
        <w:rPr>
          <w:szCs w:val="21"/>
          <w:highlight w:val="green"/>
        </w:rPr>
        <w:t xml:space="preserve"> and shall </w:t>
      </w:r>
      <w:r w:rsidR="007321CB" w:rsidRPr="00FF143A">
        <w:rPr>
          <w:szCs w:val="21"/>
          <w:highlight w:val="green"/>
        </w:rPr>
        <w:t>present</w:t>
      </w:r>
      <w:r w:rsidR="007321CB" w:rsidRPr="00FF143A">
        <w:rPr>
          <w:b/>
          <w:szCs w:val="21"/>
          <w:highlight w:val="green"/>
        </w:rPr>
        <w:t xml:space="preserve"> </w:t>
      </w:r>
      <w:r w:rsidR="00762D64" w:rsidRPr="00FF143A">
        <w:rPr>
          <w:szCs w:val="21"/>
          <w:highlight w:val="green"/>
        </w:rPr>
        <w:t xml:space="preserve">incoming calls from </w:t>
      </w:r>
      <w:r w:rsidR="008B433B" w:rsidRPr="00FF143A">
        <w:rPr>
          <w:szCs w:val="21"/>
          <w:highlight w:val="green"/>
        </w:rPr>
        <w:t>the</w:t>
      </w:r>
      <w:r w:rsidR="007D31FC" w:rsidRPr="00FF143A">
        <w:rPr>
          <w:szCs w:val="21"/>
          <w:highlight w:val="green"/>
        </w:rPr>
        <w:t xml:space="preserve"> </w:t>
      </w:r>
      <w:r w:rsidR="007D31FC" w:rsidRPr="00FF143A">
        <w:rPr>
          <w:b/>
          <w:szCs w:val="21"/>
          <w:highlight w:val="green"/>
        </w:rPr>
        <w:t>ENCC</w:t>
      </w:r>
      <w:r w:rsidR="007D31FC" w:rsidRPr="00FF143A">
        <w:rPr>
          <w:szCs w:val="21"/>
          <w:highlight w:val="green"/>
        </w:rPr>
        <w:t xml:space="preserve"> and from the </w:t>
      </w:r>
      <w:r w:rsidR="007D31FC" w:rsidRPr="00FF143A">
        <w:rPr>
          <w:b/>
          <w:szCs w:val="21"/>
          <w:highlight w:val="green"/>
        </w:rPr>
        <w:t>Relevant Transmission Licensee’s Control Centre</w:t>
      </w:r>
      <w:r w:rsidR="00762D64" w:rsidRPr="00FF143A">
        <w:rPr>
          <w:szCs w:val="21"/>
          <w:highlight w:val="green"/>
        </w:rPr>
        <w:t xml:space="preserve"> in a way that distinguishes </w:t>
      </w:r>
      <w:r w:rsidR="00044892" w:rsidRPr="00FF143A">
        <w:rPr>
          <w:szCs w:val="21"/>
          <w:highlight w:val="green"/>
        </w:rPr>
        <w:t>them</w:t>
      </w:r>
      <w:r w:rsidR="0032562B" w:rsidRPr="00FF143A">
        <w:rPr>
          <w:szCs w:val="21"/>
          <w:highlight w:val="green"/>
        </w:rPr>
        <w:t xml:space="preserve"> </w:t>
      </w:r>
      <w:r w:rsidR="00762D64" w:rsidRPr="00FF143A">
        <w:rPr>
          <w:szCs w:val="21"/>
          <w:highlight w:val="green"/>
        </w:rPr>
        <w:t>from other calls received</w:t>
      </w:r>
      <w:r w:rsidR="00F616D6" w:rsidRPr="00FF143A">
        <w:rPr>
          <w:szCs w:val="21"/>
          <w:highlight w:val="green"/>
        </w:rPr>
        <w:t>.</w:t>
      </w:r>
    </w:p>
    <w:p w14:paraId="75D25C88" w14:textId="77777777" w:rsidR="00F616D6" w:rsidRPr="005A6DD3" w:rsidRDefault="00F616D6" w:rsidP="00044080">
      <w:pPr>
        <w:ind w:left="0" w:right="397" w:firstLine="0"/>
        <w:rPr>
          <w:szCs w:val="21"/>
        </w:rPr>
      </w:pPr>
    </w:p>
    <w:p w14:paraId="2234C884" w14:textId="3EC37EB6" w:rsidR="00556622" w:rsidRDefault="00643CC1" w:rsidP="00F55095">
      <w:pPr>
        <w:ind w:right="397"/>
      </w:pPr>
      <w:r w:rsidRPr="00C854C5">
        <w:rPr>
          <w:highlight w:val="green"/>
        </w:rPr>
        <w:t>At locations</w:t>
      </w:r>
      <w:r w:rsidR="000C7E24" w:rsidRPr="00C854C5">
        <w:rPr>
          <w:highlight w:val="green"/>
        </w:rPr>
        <w:t xml:space="preserve"> where </w:t>
      </w:r>
      <w:r w:rsidR="00137C2E" w:rsidRPr="00C854C5">
        <w:rPr>
          <w:highlight w:val="green"/>
        </w:rPr>
        <w:t>a</w:t>
      </w:r>
      <w:r w:rsidR="00AD6AD1" w:rsidRPr="00C854C5">
        <w:rPr>
          <w:b/>
          <w:highlight w:val="green"/>
        </w:rPr>
        <w:t xml:space="preserve"> Control</w:t>
      </w:r>
      <w:r w:rsidR="00137C2E" w:rsidRPr="00C854C5">
        <w:rPr>
          <w:b/>
          <w:highlight w:val="green"/>
        </w:rPr>
        <w:t xml:space="preserve"> Phone</w:t>
      </w:r>
      <w:r w:rsidR="001E22AA" w:rsidRPr="00C854C5">
        <w:rPr>
          <w:b/>
          <w:highlight w:val="green"/>
        </w:rPr>
        <w:t>(s)</w:t>
      </w:r>
      <w:r w:rsidR="00137C2E" w:rsidRPr="00C854C5">
        <w:rPr>
          <w:highlight w:val="green"/>
        </w:rPr>
        <w:t xml:space="preserve"> </w:t>
      </w:r>
      <w:r w:rsidR="00E80C90" w:rsidRPr="00C854C5">
        <w:rPr>
          <w:highlight w:val="green"/>
        </w:rPr>
        <w:t>is</w:t>
      </w:r>
      <w:r w:rsidR="00137C2E" w:rsidRPr="00C854C5">
        <w:rPr>
          <w:highlight w:val="green"/>
        </w:rPr>
        <w:t xml:space="preserve"> provided</w:t>
      </w:r>
      <w:r w:rsidR="00E80C90" w:rsidRPr="00C854C5">
        <w:rPr>
          <w:highlight w:val="green"/>
        </w:rPr>
        <w:t xml:space="preserve"> it shall</w:t>
      </w:r>
      <w:r w:rsidR="00E80C90">
        <w:t xml:space="preserve"> </w:t>
      </w:r>
      <w:r w:rsidR="00137C2E">
        <w:t xml:space="preserve">be installed in a prominent position at the </w:t>
      </w:r>
      <w:r w:rsidR="00137C2E">
        <w:rPr>
          <w:b/>
        </w:rPr>
        <w:t>Control Point</w:t>
      </w:r>
      <w:r w:rsidR="00760284" w:rsidRPr="00044080">
        <w:rPr>
          <w:b/>
        </w:rPr>
        <w:t xml:space="preserve"> </w:t>
      </w:r>
      <w:r w:rsidR="00137C2E">
        <w:t xml:space="preserve">suitable for use by operational staff. </w:t>
      </w:r>
      <w:r w:rsidR="00F349C6">
        <w:t xml:space="preserve"> </w:t>
      </w:r>
      <w:r w:rsidR="00137C2E" w:rsidRPr="001610C7">
        <w:t xml:space="preserve">The </w:t>
      </w:r>
      <w:r w:rsidR="00AD6AD1" w:rsidRPr="00C854C5">
        <w:rPr>
          <w:b/>
          <w:highlight w:val="green"/>
        </w:rPr>
        <w:t>Control</w:t>
      </w:r>
      <w:r w:rsidR="00137C2E" w:rsidRPr="001610C7">
        <w:rPr>
          <w:b/>
        </w:rPr>
        <w:t xml:space="preserve"> Phone</w:t>
      </w:r>
      <w:r w:rsidR="00137C2E" w:rsidRPr="001610C7">
        <w:t xml:space="preserve"> has pre-programmed </w:t>
      </w:r>
      <w:r w:rsidR="00FD5D36" w:rsidRPr="00C854C5">
        <w:rPr>
          <w:highlight w:val="green"/>
        </w:rPr>
        <w:t>settings to allow rapid dialling.</w:t>
      </w:r>
      <w:r w:rsidR="00137C2E" w:rsidRPr="00C854C5">
        <w:rPr>
          <w:highlight w:val="green"/>
        </w:rPr>
        <w:t xml:space="preserve"> </w:t>
      </w:r>
      <w:r w:rsidR="00044892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This</w:t>
      </w:r>
      <w:r w:rsidR="00227AF6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feature</w:t>
      </w:r>
      <w:r w:rsidR="00137C2E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is</w:t>
      </w:r>
      <w:r w:rsidR="00137C2E">
        <w:t xml:space="preserve"> provided for making </w:t>
      </w:r>
      <w:r w:rsidR="00457FF7" w:rsidRPr="00FD5D36">
        <w:rPr>
          <w:b/>
        </w:rPr>
        <w:t>Routine</w:t>
      </w:r>
      <w:r w:rsidR="00457FF7" w:rsidRPr="00044080">
        <w:rPr>
          <w:b/>
        </w:rPr>
        <w:t xml:space="preserve"> </w:t>
      </w:r>
      <w:r w:rsidR="00137C2E">
        <w:rPr>
          <w:b/>
        </w:rPr>
        <w:t>Control Calls</w:t>
      </w:r>
      <w:r w:rsidR="00137C2E">
        <w:t xml:space="preserve"> and </w:t>
      </w:r>
      <w:r w:rsidR="00137C2E">
        <w:rPr>
          <w:b/>
        </w:rPr>
        <w:t>Emergency Control Calls</w:t>
      </w:r>
      <w:r w:rsidR="00137C2E">
        <w:t xml:space="preserve">.  </w:t>
      </w:r>
      <w:r w:rsidR="00450D80" w:rsidRPr="00C854C5">
        <w:rPr>
          <w:highlight w:val="green"/>
        </w:rPr>
        <w:t xml:space="preserve">An incoming </w:t>
      </w:r>
      <w:r w:rsidR="00450D80" w:rsidRPr="00C854C5">
        <w:rPr>
          <w:b/>
          <w:highlight w:val="green"/>
        </w:rPr>
        <w:t>Routine Control Call</w:t>
      </w:r>
      <w:r w:rsidR="00044892" w:rsidRPr="00C854C5">
        <w:rPr>
          <w:b/>
          <w:highlight w:val="green"/>
        </w:rPr>
        <w:t xml:space="preserve"> </w:t>
      </w:r>
      <w:r w:rsidR="00450D80" w:rsidRPr="00C854C5">
        <w:rPr>
          <w:highlight w:val="green"/>
        </w:rPr>
        <w:t>is indicated by a continuous ringing signal</w:t>
      </w:r>
      <w:r w:rsidR="00E37025" w:rsidRPr="00C854C5">
        <w:rPr>
          <w:highlight w:val="green"/>
        </w:rPr>
        <w:t>.</w:t>
      </w:r>
      <w:r w:rsidR="00E37025">
        <w:t xml:space="preserve">  </w:t>
      </w:r>
    </w:p>
    <w:p w14:paraId="5DFD3436" w14:textId="77777777" w:rsidR="00556622" w:rsidRDefault="00556622" w:rsidP="00F55095">
      <w:pPr>
        <w:ind w:right="397"/>
      </w:pPr>
    </w:p>
    <w:p w14:paraId="55C8E7AA" w14:textId="4FD19DD7" w:rsidR="004E5B20" w:rsidRDefault="00556622" w:rsidP="00044080">
      <w:pPr>
        <w:ind w:right="397"/>
      </w:pPr>
      <w:r w:rsidRPr="00C854C5">
        <w:rPr>
          <w:highlight w:val="green"/>
        </w:rPr>
        <w:t>In both the above cases</w:t>
      </w:r>
      <w:r>
        <w:rPr>
          <w:b/>
        </w:rPr>
        <w:t xml:space="preserve"> </w:t>
      </w:r>
      <w:r w:rsidR="00137C2E">
        <w:rPr>
          <w:b/>
        </w:rPr>
        <w:t xml:space="preserve">Emergency Control Calls </w:t>
      </w:r>
      <w:r w:rsidR="00137C2E">
        <w:t xml:space="preserve">automatically override network congestion by disconnecting </w:t>
      </w:r>
      <w:ins w:id="371" w:author="Johnson (ESO), Antony" w:date="2023-03-22T08:05:00Z">
        <w:r w:rsidR="00F0432B" w:rsidRPr="00B031BB">
          <w:t>lower pri</w:t>
        </w:r>
        <w:r w:rsidR="00B031BB" w:rsidRPr="00B031BB">
          <w:t>ority</w:t>
        </w:r>
      </w:ins>
      <w:del w:id="372" w:author="Johnson (ESO), Antony" w:date="2023-03-22T08:05:00Z">
        <w:r w:rsidR="006F29F2" w:rsidRPr="00C854C5" w:rsidDel="00F0432B">
          <w:rPr>
            <w:highlight w:val="green"/>
          </w:rPr>
          <w:delText>routine</w:delText>
        </w:r>
      </w:del>
      <w:r w:rsidR="00137C2E">
        <w:t xml:space="preserve"> calls and are presented with a distinctive ringing signal at the </w:t>
      </w:r>
      <w:r w:rsidR="00137C2E">
        <w:rPr>
          <w:b/>
        </w:rPr>
        <w:t>ENCC</w:t>
      </w:r>
      <w:r w:rsidR="00137C2E">
        <w:t>.</w:t>
      </w:r>
    </w:p>
    <w:p w14:paraId="176C3BC1" w14:textId="74FC05BF" w:rsidR="00C84F56" w:rsidRPr="00E16822" w:rsidRDefault="00C84F56" w:rsidP="00F64D26">
      <w:pPr>
        <w:spacing w:after="0" w:line="259" w:lineRule="auto"/>
        <w:ind w:left="0" w:right="0" w:firstLine="0"/>
        <w:jc w:val="left"/>
      </w:pPr>
    </w:p>
    <w:p w14:paraId="2E3D0A2B" w14:textId="6B73349E" w:rsidR="00C84F56" w:rsidRDefault="00B64FF8" w:rsidP="00044080">
      <w:pPr>
        <w:spacing w:after="0" w:line="259" w:lineRule="auto"/>
        <w:ind w:right="0"/>
      </w:pPr>
      <w:r w:rsidDel="00B704BC">
        <w:t xml:space="preserve">On receipt of an incoming </w:t>
      </w:r>
      <w:r w:rsidDel="00B704BC">
        <w:rPr>
          <w:b/>
        </w:rPr>
        <w:t>Control Call</w:t>
      </w:r>
      <w:r w:rsidDel="00B704BC">
        <w:t xml:space="preserve">, operational </w:t>
      </w:r>
      <w:r w:rsidRPr="00056257" w:rsidDel="00B704BC">
        <w:t>staff</w:t>
      </w:r>
      <w:r w:rsidDel="00B704BC">
        <w:t xml:space="preserve"> must be made aware that </w:t>
      </w:r>
      <w:r w:rsidR="008B433B">
        <w:rPr>
          <w:bCs/>
        </w:rPr>
        <w:t>the</w:t>
      </w:r>
      <w:r w:rsidR="008511BA" w:rsidDel="00B704BC">
        <w:t xml:space="preserve"> </w:t>
      </w:r>
      <w:r w:rsidR="008511BA" w:rsidRPr="0033003A">
        <w:rPr>
          <w:b/>
          <w:szCs w:val="21"/>
          <w:highlight w:val="green"/>
        </w:rPr>
        <w:t>ENCC</w:t>
      </w:r>
      <w:r w:rsidR="008511BA" w:rsidRPr="0033003A">
        <w:rPr>
          <w:szCs w:val="21"/>
          <w:highlight w:val="green"/>
        </w:rPr>
        <w:t xml:space="preserve"> or the </w:t>
      </w:r>
      <w:r w:rsidR="008511BA" w:rsidRPr="0033003A">
        <w:rPr>
          <w:b/>
          <w:szCs w:val="21"/>
          <w:highlight w:val="green"/>
        </w:rPr>
        <w:t>Relevant Transmission Licensee’s Control Centre</w:t>
      </w:r>
      <w:r w:rsidR="008511BA" w:rsidRPr="00833702" w:rsidDel="008511BA">
        <w:rPr>
          <w:bCs/>
        </w:rPr>
        <w:t xml:space="preserve"> </w:t>
      </w:r>
      <w:r w:rsidDel="00B704BC">
        <w:t xml:space="preserve">is making either a </w:t>
      </w:r>
      <w:r w:rsidRPr="0033003A" w:rsidDel="00B704BC">
        <w:rPr>
          <w:b/>
          <w:highlight w:val="green"/>
        </w:rPr>
        <w:t>Routine</w:t>
      </w:r>
      <w:r w:rsidR="00BA4CE5" w:rsidRPr="0033003A">
        <w:rPr>
          <w:b/>
          <w:highlight w:val="green"/>
          <w:u w:color="000000"/>
        </w:rPr>
        <w:t xml:space="preserve"> </w:t>
      </w:r>
      <w:r w:rsidRPr="0033003A" w:rsidDel="00B704BC">
        <w:rPr>
          <w:b/>
          <w:highlight w:val="green"/>
        </w:rPr>
        <w:t>Control Call</w:t>
      </w:r>
      <w:r w:rsidRPr="0033003A" w:rsidDel="00B704BC">
        <w:rPr>
          <w:highlight w:val="green"/>
        </w:rPr>
        <w:t xml:space="preserve"> or </w:t>
      </w:r>
      <w:r w:rsidRPr="0033003A" w:rsidDel="00B704BC">
        <w:rPr>
          <w:b/>
          <w:highlight w:val="green"/>
        </w:rPr>
        <w:t>Emergency</w:t>
      </w:r>
      <w:r w:rsidDel="00B704BC">
        <w:rPr>
          <w:b/>
        </w:rPr>
        <w:t xml:space="preserve"> Control Call</w:t>
      </w:r>
      <w:r w:rsidDel="00B704BC">
        <w:t xml:space="preserve"> </w:t>
      </w:r>
      <w:r w:rsidRPr="0033003A" w:rsidDel="00B704BC">
        <w:rPr>
          <w:highlight w:val="green"/>
        </w:rPr>
        <w:t xml:space="preserve">to the </w:t>
      </w:r>
      <w:r w:rsidR="00CA3A5E" w:rsidRPr="0033003A">
        <w:rPr>
          <w:b/>
          <w:highlight w:val="green"/>
        </w:rPr>
        <w:t>User</w:t>
      </w:r>
      <w:ins w:id="373" w:author="Antony Johnson [2]" w:date="2022-11-20T17:09:00Z">
        <w:del w:id="374" w:author="Johnson (ESO), Antony" w:date="2023-02-10T14:04:00Z">
          <w:r w:rsidR="008F0124" w:rsidDel="000F02A6">
            <w:rPr>
              <w:b/>
              <w:bCs/>
            </w:rPr>
            <w:delText xml:space="preserve"> </w:delText>
          </w:r>
          <w:r w:rsidR="008F0124" w:rsidRPr="0016530D" w:rsidDel="000F02A6">
            <w:delText>or rele</w:delText>
          </w:r>
        </w:del>
      </w:ins>
      <w:ins w:id="375" w:author="Antony Johnson [2]" w:date="2022-11-20T17:10:00Z">
        <w:del w:id="376" w:author="Johnson (ESO), Antony" w:date="2023-02-10T14:04:00Z">
          <w:r w:rsidR="008F0124" w:rsidRPr="0016530D" w:rsidDel="000F02A6">
            <w:delText>vant</w:delText>
          </w:r>
          <w:r w:rsidR="008F0124" w:rsidDel="000F02A6">
            <w:rPr>
              <w:b/>
              <w:bCs/>
            </w:rPr>
            <w:delText xml:space="preserve"> </w:delText>
          </w:r>
        </w:del>
      </w:ins>
      <w:ins w:id="377" w:author="Antony Johnson [2]" w:date="2022-11-20T17:11:00Z">
        <w:del w:id="378" w:author="Johnson (ESO), Antony" w:date="2023-02-10T14:04:00Z">
          <w:r w:rsidR="0016530D" w:rsidDel="000F02A6">
            <w:rPr>
              <w:b/>
              <w:bCs/>
            </w:rPr>
            <w:delText>Restoration Service Provider</w:delText>
          </w:r>
        </w:del>
      </w:ins>
      <w:r w:rsidDel="00B704BC">
        <w:t xml:space="preserve">.  Incoming </w:t>
      </w:r>
      <w:r w:rsidDel="00B704BC">
        <w:rPr>
          <w:b/>
        </w:rPr>
        <w:t>Emergency Control Calls</w:t>
      </w:r>
      <w:r w:rsidDel="00B704BC">
        <w:t xml:space="preserve"> </w:t>
      </w:r>
      <w:r w:rsidRPr="0033003A" w:rsidDel="00B704BC">
        <w:rPr>
          <w:highlight w:val="green"/>
        </w:rPr>
        <w:t>from</w:t>
      </w:r>
      <w:r w:rsidR="008B433B" w:rsidRPr="0033003A">
        <w:rPr>
          <w:highlight w:val="green"/>
        </w:rPr>
        <w:t xml:space="preserve"> the</w:t>
      </w:r>
      <w:r w:rsidRPr="0033003A" w:rsidDel="00B704BC">
        <w:rPr>
          <w:highlight w:val="green"/>
        </w:rPr>
        <w:t xml:space="preserve"> </w:t>
      </w:r>
      <w:r w:rsidR="006A54B9" w:rsidRPr="0033003A">
        <w:rPr>
          <w:b/>
          <w:szCs w:val="21"/>
          <w:highlight w:val="green"/>
        </w:rPr>
        <w:t>ENCC</w:t>
      </w:r>
      <w:r w:rsidR="006A54B9" w:rsidRPr="0033003A">
        <w:rPr>
          <w:szCs w:val="21"/>
          <w:highlight w:val="green"/>
        </w:rPr>
        <w:t xml:space="preserve"> or the </w:t>
      </w:r>
      <w:r w:rsidR="006A54B9" w:rsidRPr="0033003A">
        <w:rPr>
          <w:b/>
          <w:szCs w:val="21"/>
          <w:highlight w:val="green"/>
        </w:rPr>
        <w:t>Relevant Transmission Licensee’s Control Centre</w:t>
      </w:r>
      <w:r w:rsidR="006A54B9" w:rsidRPr="0033003A" w:rsidDel="006A54B9">
        <w:rPr>
          <w:highlight w:val="green"/>
        </w:rPr>
        <w:t xml:space="preserve"> </w:t>
      </w:r>
      <w:r w:rsidR="006A54B9" w:rsidRPr="0033003A">
        <w:rPr>
          <w:highlight w:val="green"/>
        </w:rPr>
        <w:t>shall</w:t>
      </w:r>
      <w:r w:rsidDel="00B704BC">
        <w:t xml:space="preserve"> be presented in a way that distinguishes them from </w:t>
      </w:r>
      <w:r w:rsidRPr="0033003A" w:rsidDel="00B704BC">
        <w:rPr>
          <w:b/>
          <w:highlight w:val="green"/>
        </w:rPr>
        <w:t>Routine Control Calls</w:t>
      </w:r>
      <w:r w:rsidDel="00B704BC">
        <w:t xml:space="preserve"> and gives them the appropriate priority.  Facilities must be provided </w:t>
      </w:r>
      <w:r w:rsidR="001A0C2B" w:rsidRPr="0033003A">
        <w:rPr>
          <w:highlight w:val="green"/>
        </w:rPr>
        <w:t>to allow</w:t>
      </w:r>
      <w:r w:rsidR="001A0C2B">
        <w:t xml:space="preserve"> </w:t>
      </w:r>
      <w:r w:rsidDel="00B704BC">
        <w:t xml:space="preserve">for </w:t>
      </w:r>
      <w:r w:rsidR="001A0C2B">
        <w:t xml:space="preserve">the </w:t>
      </w:r>
      <w:r w:rsidR="001A0C2B" w:rsidRPr="0033003A">
        <w:rPr>
          <w:highlight w:val="green"/>
        </w:rPr>
        <w:t xml:space="preserve">rapid </w:t>
      </w:r>
      <w:r w:rsidRPr="0033003A" w:rsidDel="00B704BC">
        <w:rPr>
          <w:highlight w:val="green"/>
        </w:rPr>
        <w:t>initiat</w:t>
      </w:r>
      <w:r w:rsidR="001A0C2B" w:rsidRPr="0033003A">
        <w:rPr>
          <w:highlight w:val="green"/>
        </w:rPr>
        <w:t>ion of</w:t>
      </w:r>
      <w:r w:rsidRPr="0033003A" w:rsidDel="00B704BC">
        <w:rPr>
          <w:highlight w:val="green"/>
        </w:rPr>
        <w:t xml:space="preserve"> </w:t>
      </w:r>
      <w:r w:rsidRPr="0033003A" w:rsidDel="00B704BC">
        <w:rPr>
          <w:b/>
          <w:highlight w:val="green"/>
        </w:rPr>
        <w:t>Routine</w:t>
      </w:r>
      <w:r w:rsidRPr="00044080" w:rsidDel="00B704BC">
        <w:rPr>
          <w:b/>
        </w:rPr>
        <w:t xml:space="preserve"> </w:t>
      </w:r>
      <w:r w:rsidDel="00B704BC">
        <w:t xml:space="preserve">and </w:t>
      </w:r>
      <w:r w:rsidRPr="00DF092F" w:rsidDel="00B704BC">
        <w:rPr>
          <w:b/>
        </w:rPr>
        <w:t>Emergency Control Calls</w:t>
      </w:r>
      <w:r w:rsidDel="00B704BC">
        <w:t xml:space="preserve"> to the </w:t>
      </w:r>
      <w:r w:rsidR="006A54B9">
        <w:rPr>
          <w:b/>
          <w:szCs w:val="21"/>
        </w:rPr>
        <w:t>ENCC</w:t>
      </w:r>
      <w:r w:rsidR="006A54B9">
        <w:rPr>
          <w:szCs w:val="21"/>
        </w:rPr>
        <w:t xml:space="preserve"> </w:t>
      </w:r>
      <w:r w:rsidR="006A54B9" w:rsidRPr="0033003A">
        <w:rPr>
          <w:szCs w:val="21"/>
          <w:highlight w:val="green"/>
        </w:rPr>
        <w:t xml:space="preserve">or the </w:t>
      </w:r>
      <w:r w:rsidR="006A54B9" w:rsidRPr="0033003A">
        <w:rPr>
          <w:b/>
          <w:szCs w:val="21"/>
          <w:highlight w:val="green"/>
        </w:rPr>
        <w:t>Relevant Transmission Licensee’s Control Centre</w:t>
      </w:r>
      <w:r w:rsidRPr="0033003A">
        <w:rPr>
          <w:highlight w:val="green"/>
        </w:rPr>
        <w:t>.</w:t>
      </w:r>
      <w:r w:rsidR="00137C2E">
        <w:t xml:space="preserve"> </w:t>
      </w:r>
    </w:p>
    <w:p w14:paraId="76BBF028" w14:textId="77777777" w:rsidR="00125DE7" w:rsidRDefault="00125DE7" w:rsidP="00125DE7">
      <w:pPr>
        <w:ind w:left="693" w:right="397"/>
      </w:pPr>
    </w:p>
    <w:p w14:paraId="22F914E3" w14:textId="1CFF8D52" w:rsidR="006709E2" w:rsidRDefault="006709E2" w:rsidP="006709E2">
      <w:pPr>
        <w:ind w:left="693" w:right="397"/>
      </w:pPr>
      <w:r>
        <w:t xml:space="preserve">If incoming calls are queued by the </w:t>
      </w:r>
      <w:r w:rsidR="00CA3A5E" w:rsidRPr="00F45669">
        <w:rPr>
          <w:b/>
          <w:highlight w:val="green"/>
        </w:rPr>
        <w:t>User’s</w:t>
      </w:r>
      <w:r w:rsidR="00CA3A5E">
        <w:t xml:space="preserve"> </w:t>
      </w:r>
      <w:ins w:id="379" w:author="Antony Johnson [2]" w:date="2022-11-20T17:11:00Z">
        <w:del w:id="380" w:author="Johnson (ESO), Antony" w:date="2023-02-10T14:04:00Z">
          <w:r w:rsidR="0016530D" w:rsidDel="000F02A6">
            <w:delText xml:space="preserve">or relevant </w:delText>
          </w:r>
          <w:r w:rsidR="0016530D" w:rsidRPr="0016530D" w:rsidDel="000F02A6">
            <w:rPr>
              <w:b/>
              <w:bCs/>
            </w:rPr>
            <w:delText>Restoration Service Provider</w:delText>
          </w:r>
        </w:del>
      </w:ins>
      <w:ins w:id="381" w:author="Antony Johnson [2]" w:date="2022-11-20T17:13:00Z">
        <w:del w:id="382" w:author="Johnson (ESO), Antony" w:date="2023-02-10T14:04:00Z">
          <w:r w:rsidR="0016530D" w:rsidDel="000F02A6">
            <w:rPr>
              <w:b/>
              <w:bCs/>
            </w:rPr>
            <w:delText>’</w:delText>
          </w:r>
        </w:del>
      </w:ins>
      <w:ins w:id="383" w:author="Antony Johnson [2]" w:date="2022-11-20T17:11:00Z">
        <w:del w:id="384" w:author="Johnson (ESO), Antony" w:date="2023-02-10T14:04:00Z">
          <w:r w:rsidR="0016530D" w:rsidRPr="0016530D" w:rsidDel="000F02A6">
            <w:rPr>
              <w:b/>
              <w:bCs/>
            </w:rPr>
            <w:delText>s</w:delText>
          </w:r>
          <w:r w:rsidR="0016530D" w:rsidDel="000F02A6">
            <w:delText xml:space="preserve"> </w:delText>
          </w:r>
        </w:del>
      </w:ins>
      <w:r>
        <w:t xml:space="preserve">system, </w:t>
      </w:r>
      <w:r w:rsidR="000E4486" w:rsidRPr="00F45669">
        <w:rPr>
          <w:b/>
          <w:highlight w:val="green"/>
        </w:rPr>
        <w:t>Control C</w:t>
      </w:r>
      <w:r w:rsidRPr="00F45669">
        <w:rPr>
          <w:b/>
          <w:highlight w:val="green"/>
        </w:rPr>
        <w:t>alls</w:t>
      </w:r>
      <w:r>
        <w:t xml:space="preserve"> must be given priority over other calls at the </w:t>
      </w:r>
      <w:r w:rsidR="00CA3A5E" w:rsidRPr="00F45669">
        <w:rPr>
          <w:b/>
          <w:highlight w:val="green"/>
        </w:rPr>
        <w:t>User’s</w:t>
      </w:r>
      <w:r w:rsidR="00CA3A5E">
        <w:t xml:space="preserve"> </w:t>
      </w:r>
      <w:ins w:id="385" w:author="Antony Johnson [2]" w:date="2022-11-20T17:12:00Z">
        <w:del w:id="386" w:author="Johnson (ESO), Antony" w:date="2023-02-10T14:04:00Z">
          <w:r w:rsidR="0016530D" w:rsidDel="000F02A6">
            <w:delText xml:space="preserve">or relevant </w:delText>
          </w:r>
          <w:r w:rsidR="0016530D" w:rsidRPr="0016530D" w:rsidDel="000F02A6">
            <w:rPr>
              <w:b/>
              <w:bCs/>
            </w:rPr>
            <w:delText>Restoration Service Provider</w:delText>
          </w:r>
          <w:r w:rsidR="0016530D" w:rsidDel="000F02A6">
            <w:rPr>
              <w:b/>
              <w:bCs/>
            </w:rPr>
            <w:delText>’</w:delText>
          </w:r>
          <w:r w:rsidR="0016530D" w:rsidRPr="0016530D" w:rsidDel="000F02A6">
            <w:rPr>
              <w:b/>
              <w:bCs/>
            </w:rPr>
            <w:delText>s</w:delText>
          </w:r>
          <w:r w:rsidR="0016530D" w:rsidDel="000F02A6">
            <w:delText xml:space="preserve"> </w:delText>
          </w:r>
        </w:del>
      </w:ins>
      <w:r>
        <w:t xml:space="preserve">site, as if they were presented on a separate </w:t>
      </w:r>
      <w:r w:rsidRPr="00F45669">
        <w:rPr>
          <w:b/>
          <w:highlight w:val="green"/>
        </w:rPr>
        <w:t>Control</w:t>
      </w:r>
      <w:r>
        <w:rPr>
          <w:b/>
        </w:rPr>
        <w:t xml:space="preserve"> Phone</w:t>
      </w:r>
      <w:r>
        <w:t>.</w:t>
      </w:r>
    </w:p>
    <w:p w14:paraId="48A300BC" w14:textId="23E2D0D7" w:rsidR="006709E2" w:rsidRDefault="006709E2" w:rsidP="00044080">
      <w:pPr>
        <w:spacing w:after="0" w:line="259" w:lineRule="auto"/>
        <w:ind w:left="698" w:right="0" w:firstLine="0"/>
        <w:jc w:val="left"/>
      </w:pPr>
    </w:p>
    <w:p w14:paraId="306015F2" w14:textId="1CEBDCAA" w:rsidR="008A5EC4" w:rsidRDefault="006709E2" w:rsidP="00BA4CE5">
      <w:pPr>
        <w:ind w:left="693" w:right="397"/>
        <w:rPr>
          <w:ins w:id="387" w:author="Johnson (ESO), Antony" w:date="2023-02-10T14:24:00Z"/>
        </w:rPr>
      </w:pPr>
      <w:r>
        <w:t xml:space="preserve">If calls from separate desks at the </w:t>
      </w:r>
      <w:r w:rsidR="0013177D" w:rsidRPr="00FB48C7">
        <w:rPr>
          <w:b/>
          <w:highlight w:val="green"/>
        </w:rPr>
        <w:t xml:space="preserve">User’s </w:t>
      </w:r>
      <w:ins w:id="388" w:author="Antony Johnson [2]" w:date="2022-11-20T17:12:00Z">
        <w:del w:id="389" w:author="Johnson (ESO), Antony" w:date="2023-02-10T14:04:00Z">
          <w:r w:rsidR="0016530D" w:rsidRPr="00FB48C7" w:rsidDel="000F02A6">
            <w:rPr>
              <w:highlight w:val="green"/>
            </w:rPr>
            <w:delText>or relevant</w:delText>
          </w:r>
          <w:r w:rsidR="0016530D" w:rsidRPr="00FB48C7" w:rsidDel="000F02A6">
            <w:rPr>
              <w:b/>
              <w:highlight w:val="green"/>
            </w:rPr>
            <w:delText xml:space="preserve"> Restoration Service Provider</w:delText>
          </w:r>
        </w:del>
      </w:ins>
      <w:ins w:id="390" w:author="Antony Johnson [2]" w:date="2022-11-20T17:13:00Z">
        <w:del w:id="391" w:author="Johnson (ESO), Antony" w:date="2023-02-10T14:04:00Z">
          <w:r w:rsidR="0016530D" w:rsidRPr="00FB48C7" w:rsidDel="000F02A6">
            <w:rPr>
              <w:b/>
              <w:highlight w:val="green"/>
            </w:rPr>
            <w:delText>’</w:delText>
          </w:r>
        </w:del>
      </w:ins>
      <w:ins w:id="392" w:author="Antony Johnson [2]" w:date="2022-11-20T17:12:00Z">
        <w:del w:id="393" w:author="Johnson (ESO), Antony" w:date="2023-02-10T14:04:00Z">
          <w:r w:rsidR="0016530D" w:rsidRPr="00FB48C7" w:rsidDel="000F02A6">
            <w:rPr>
              <w:b/>
              <w:highlight w:val="green"/>
            </w:rPr>
            <w:delText xml:space="preserve">s </w:delText>
          </w:r>
        </w:del>
      </w:ins>
      <w:del w:id="394" w:author="Johnson (ESO), Antony" w:date="2023-02-10T14:04:00Z">
        <w:r w:rsidR="00454DE9" w:rsidRPr="00FB48C7" w:rsidDel="000F02A6">
          <w:rPr>
            <w:b/>
            <w:highlight w:val="green"/>
          </w:rPr>
          <w:delText xml:space="preserve">Control </w:delText>
        </w:r>
      </w:del>
      <w:r w:rsidR="00454DE9" w:rsidRPr="00FB48C7">
        <w:rPr>
          <w:b/>
          <w:highlight w:val="green"/>
        </w:rPr>
        <w:t xml:space="preserve">Point </w:t>
      </w:r>
      <w:r w:rsidR="00454DE9" w:rsidRPr="00FB48C7">
        <w:rPr>
          <w:highlight w:val="green"/>
        </w:rPr>
        <w:t>or</w:t>
      </w:r>
      <w:r w:rsidR="00454DE9">
        <w:rPr>
          <w:b/>
        </w:rPr>
        <w:t xml:space="preserve"> Control Centre</w:t>
      </w:r>
      <w:r w:rsidR="00454DE9" w:rsidRPr="00044080">
        <w:rPr>
          <w:b/>
        </w:rPr>
        <w:t xml:space="preserve"> </w:t>
      </w:r>
      <w:r>
        <w:t xml:space="preserve">are required to be identified uniquely at the </w:t>
      </w:r>
      <w:r>
        <w:rPr>
          <w:b/>
        </w:rPr>
        <w:t>ENCC</w:t>
      </w:r>
      <w:r>
        <w:t xml:space="preserve"> </w:t>
      </w:r>
      <w:r w:rsidR="00A2733A" w:rsidRPr="00FB48C7">
        <w:rPr>
          <w:highlight w:val="green"/>
        </w:rPr>
        <w:t xml:space="preserve">or the </w:t>
      </w:r>
      <w:r w:rsidR="00A2733A" w:rsidRPr="00FB48C7">
        <w:rPr>
          <w:b/>
          <w:highlight w:val="green"/>
        </w:rPr>
        <w:t>Relevant Transmission Licensee</w:t>
      </w:r>
      <w:r w:rsidR="00A2733A" w:rsidRPr="00FB48C7">
        <w:rPr>
          <w:highlight w:val="green"/>
        </w:rPr>
        <w:t>s Control Centre</w:t>
      </w:r>
      <w:r w:rsidR="00A2733A">
        <w:t xml:space="preserve"> e</w:t>
      </w:r>
      <w:r>
        <w:t xml:space="preserve">.g. if </w:t>
      </w:r>
      <w:r w:rsidR="00BA4CE5">
        <w:t xml:space="preserve">a </w:t>
      </w:r>
      <w:r w:rsidR="00BA4CE5" w:rsidRPr="00BA4CE5">
        <w:rPr>
          <w:b/>
          <w:bCs/>
        </w:rPr>
        <w:t>Network Operator</w:t>
      </w:r>
      <w:r w:rsidR="00454DE9" w:rsidRPr="00833658">
        <w:rPr>
          <w:b/>
          <w:bCs/>
        </w:rPr>
        <w:t xml:space="preserve"> </w:t>
      </w:r>
      <w:r>
        <w:t xml:space="preserve">manages more than one electricity </w:t>
      </w:r>
      <w:r w:rsidR="00695452">
        <w:t>licence a</w:t>
      </w:r>
      <w:r>
        <w:t>rea, then separate numbers will be allocated by</w:t>
      </w:r>
      <w:r w:rsidRPr="008644D0">
        <w:t xml:space="preserve"> </w:t>
      </w:r>
      <w:ins w:id="395" w:author="Antony Johnson" w:date="2023-03-01T11:57:00Z">
        <w:r w:rsidR="00D15D67" w:rsidRPr="004B251B">
          <w:rPr>
            <w:b/>
          </w:rPr>
          <w:t xml:space="preserve">The </w:t>
        </w:r>
      </w:ins>
      <w:ins w:id="396" w:author="Antony Johnson" w:date="2023-03-01T11:58:00Z">
        <w:r w:rsidR="00D15D67" w:rsidRPr="004B251B">
          <w:rPr>
            <w:b/>
          </w:rPr>
          <w:t>Company</w:t>
        </w:r>
      </w:ins>
      <w:del w:id="397" w:author="Antony Johnson" w:date="2023-03-01T11:57:00Z">
        <w:r w:rsidRPr="00833702" w:rsidDel="00D15D67">
          <w:rPr>
            <w:bCs/>
          </w:rPr>
          <w:delText>National Grid ESO</w:delText>
        </w:r>
      </w:del>
      <w:r>
        <w:t xml:space="preserve"> for each area.</w:t>
      </w:r>
    </w:p>
    <w:p w14:paraId="288DBBBC" w14:textId="77777777" w:rsidR="00BF34B5" w:rsidRDefault="00BF34B5" w:rsidP="00BA4CE5">
      <w:pPr>
        <w:ind w:left="693" w:right="397"/>
        <w:rPr>
          <w:ins w:id="398" w:author="Johnson (ESO), Antony" w:date="2023-02-10T14:24:00Z"/>
        </w:rPr>
      </w:pPr>
    </w:p>
    <w:p w14:paraId="0D2EA8AB" w14:textId="0E828F40" w:rsidR="00BF34B5" w:rsidDel="00BF34B5" w:rsidRDefault="00BF34B5" w:rsidP="00BA4CE5">
      <w:pPr>
        <w:ind w:left="693" w:right="397"/>
        <w:rPr>
          <w:del w:id="399" w:author="Johnson (ESO), Antony" w:date="2023-02-10T14:24:00Z"/>
        </w:rPr>
      </w:pPr>
    </w:p>
    <w:p w14:paraId="57F64FA1" w14:textId="41BE4D03" w:rsidR="00A2733A" w:rsidDel="00BF34B5" w:rsidRDefault="00A2733A">
      <w:pPr>
        <w:spacing w:after="0" w:line="259" w:lineRule="auto"/>
        <w:ind w:left="359" w:right="0" w:firstLine="0"/>
        <w:jc w:val="left"/>
        <w:rPr>
          <w:del w:id="400" w:author="Johnson (ESO), Antony" w:date="2023-02-10T14:24:00Z"/>
        </w:rPr>
      </w:pPr>
    </w:p>
    <w:p w14:paraId="7136C319" w14:textId="56EEE6CD" w:rsidR="00C84F56" w:rsidRDefault="00C84F56" w:rsidP="00390AF3">
      <w:pPr>
        <w:spacing w:after="0" w:line="259" w:lineRule="auto"/>
        <w:ind w:left="0" w:right="0" w:firstLine="0"/>
        <w:jc w:val="left"/>
      </w:pPr>
    </w:p>
    <w:p w14:paraId="5CE77C48" w14:textId="096B6E51" w:rsidR="009E3916" w:rsidRDefault="00137C2E">
      <w:pPr>
        <w:ind w:left="699" w:right="397" w:hanging="340"/>
        <w:rPr>
          <w:b/>
          <w:u w:val="single" w:color="000000"/>
        </w:rPr>
      </w:pPr>
      <w:r>
        <w:rPr>
          <w:b/>
        </w:rPr>
        <w:t xml:space="preserve">8. </w:t>
      </w:r>
      <w:r>
        <w:rPr>
          <w:b/>
          <w:u w:val="single" w:color="000000"/>
        </w:rPr>
        <w:t xml:space="preserve">Control Telephony </w:t>
      </w:r>
      <w:r w:rsidRPr="00CB27E6">
        <w:rPr>
          <w:b/>
          <w:highlight w:val="green"/>
          <w:u w:val="single" w:color="000000"/>
        </w:rPr>
        <w:t>D</w:t>
      </w:r>
      <w:r w:rsidR="0093771B" w:rsidRPr="00CB27E6">
        <w:rPr>
          <w:b/>
          <w:highlight w:val="green"/>
          <w:u w:val="single" w:color="000000"/>
        </w:rPr>
        <w:t xml:space="preserve">isaster </w:t>
      </w:r>
      <w:r w:rsidRPr="00CB27E6">
        <w:rPr>
          <w:b/>
          <w:highlight w:val="green"/>
          <w:u w:val="single" w:color="000000"/>
        </w:rPr>
        <w:t>R</w:t>
      </w:r>
      <w:r w:rsidR="0093771B" w:rsidRPr="00CB27E6">
        <w:rPr>
          <w:b/>
          <w:highlight w:val="green"/>
          <w:u w:val="single" w:color="000000"/>
        </w:rPr>
        <w:t>ecovery</w:t>
      </w:r>
      <w:r w:rsidR="0093771B">
        <w:rPr>
          <w:b/>
          <w:u w:val="single" w:color="000000"/>
        </w:rPr>
        <w:t xml:space="preserve"> </w:t>
      </w:r>
      <w:r>
        <w:rPr>
          <w:b/>
          <w:u w:val="single" w:color="000000"/>
        </w:rPr>
        <w:t>Arrangements for Network Operator Control Centres</w:t>
      </w:r>
    </w:p>
    <w:p w14:paraId="3797CD11" w14:textId="77777777" w:rsidR="009E3916" w:rsidRDefault="009E3916">
      <w:pPr>
        <w:ind w:left="699" w:right="397" w:hanging="340"/>
        <w:rPr>
          <w:b/>
        </w:rPr>
      </w:pPr>
    </w:p>
    <w:p w14:paraId="55A2E921" w14:textId="083B0A86" w:rsidR="00C84F56" w:rsidRDefault="009E3916" w:rsidP="00F155D3">
      <w:pPr>
        <w:ind w:left="699" w:right="397" w:hanging="340"/>
      </w:pPr>
      <w:r>
        <w:rPr>
          <w:b/>
        </w:rPr>
        <w:tab/>
      </w:r>
      <w:r w:rsidR="00137C2E">
        <w:rPr>
          <w:b/>
        </w:rPr>
        <w:t>Network Operators</w:t>
      </w:r>
      <w:r w:rsidR="00137C2E">
        <w:t xml:space="preserve"> </w:t>
      </w:r>
      <w:r w:rsidR="008741C3" w:rsidRPr="00CB27E6">
        <w:rPr>
          <w:highlight w:val="green"/>
        </w:rPr>
        <w:t>must</w:t>
      </w:r>
      <w:r w:rsidR="008741C3">
        <w:t xml:space="preserve"> have </w:t>
      </w:r>
      <w:r w:rsidR="008741C3" w:rsidRPr="00CB27E6">
        <w:rPr>
          <w:highlight w:val="green"/>
        </w:rPr>
        <w:t>arrangement</w:t>
      </w:r>
      <w:r w:rsidR="003555B1" w:rsidRPr="00CB27E6">
        <w:rPr>
          <w:highlight w:val="green"/>
        </w:rPr>
        <w:t xml:space="preserve">s in place </w:t>
      </w:r>
      <w:r w:rsidR="00137C2E" w:rsidRPr="00CB27E6">
        <w:rPr>
          <w:highlight w:val="green"/>
        </w:rPr>
        <w:t>to transfer</w:t>
      </w:r>
      <w:r w:rsidR="00137C2E">
        <w:t xml:space="preserve"> </w:t>
      </w:r>
      <w:r w:rsidR="00137C2E">
        <w:rPr>
          <w:b/>
        </w:rPr>
        <w:t xml:space="preserve">Control </w:t>
      </w:r>
      <w:r w:rsidR="00137C2E" w:rsidRPr="00CB27E6">
        <w:rPr>
          <w:b/>
          <w:highlight w:val="green"/>
        </w:rPr>
        <w:t>Telephony</w:t>
      </w:r>
      <w:r w:rsidR="00137C2E" w:rsidRPr="00CB27E6">
        <w:rPr>
          <w:highlight w:val="green"/>
        </w:rPr>
        <w:t xml:space="preserve"> calls </w:t>
      </w:r>
      <w:r w:rsidR="00A030C7" w:rsidRPr="00CB27E6">
        <w:rPr>
          <w:highlight w:val="green"/>
        </w:rPr>
        <w:t xml:space="preserve">from their </w:t>
      </w:r>
      <w:r w:rsidR="00BD249D" w:rsidRPr="00CB27E6">
        <w:rPr>
          <w:highlight w:val="green"/>
        </w:rPr>
        <w:t>m</w:t>
      </w:r>
      <w:r w:rsidR="003555B1" w:rsidRPr="00CB27E6">
        <w:rPr>
          <w:highlight w:val="green"/>
        </w:rPr>
        <w:t xml:space="preserve">ain </w:t>
      </w:r>
      <w:r w:rsidR="00A030C7" w:rsidRPr="00CB27E6">
        <w:rPr>
          <w:b/>
          <w:highlight w:val="green"/>
        </w:rPr>
        <w:t>Control Centre</w:t>
      </w:r>
      <w:r w:rsidR="00A030C7" w:rsidRPr="00CB27E6">
        <w:rPr>
          <w:highlight w:val="green"/>
        </w:rPr>
        <w:t xml:space="preserve"> to their</w:t>
      </w:r>
      <w:r w:rsidR="003555B1" w:rsidRPr="00CB27E6">
        <w:rPr>
          <w:highlight w:val="green"/>
        </w:rPr>
        <w:t xml:space="preserve"> </w:t>
      </w:r>
      <w:r w:rsidR="00BD249D" w:rsidRPr="00CB27E6">
        <w:rPr>
          <w:highlight w:val="green"/>
        </w:rPr>
        <w:t>c</w:t>
      </w:r>
      <w:r w:rsidR="003555B1" w:rsidRPr="00CB27E6">
        <w:rPr>
          <w:highlight w:val="green"/>
        </w:rPr>
        <w:t xml:space="preserve">ontingency </w:t>
      </w:r>
      <w:r w:rsidR="003555B1" w:rsidRPr="00CB27E6">
        <w:rPr>
          <w:b/>
          <w:highlight w:val="green"/>
        </w:rPr>
        <w:t>Control Centre</w:t>
      </w:r>
      <w:r w:rsidR="003555B1">
        <w:t xml:space="preserve"> when the contingency site is operational</w:t>
      </w:r>
      <w:r w:rsidR="00A030C7">
        <w:t>.</w:t>
      </w:r>
      <w:r w:rsidR="003555B1">
        <w:t xml:space="preserve"> </w:t>
      </w:r>
      <w:r w:rsidR="00CF654C">
        <w:t xml:space="preserve"> </w:t>
      </w:r>
      <w:r w:rsidR="00137C2E">
        <w:t xml:space="preserve">For each </w:t>
      </w:r>
      <w:r w:rsidR="00137C2E">
        <w:rPr>
          <w:b/>
        </w:rPr>
        <w:t>Network Operator</w:t>
      </w:r>
      <w:r w:rsidR="00137C2E">
        <w:t xml:space="preserve">, actual provision of services and changeover arrangements </w:t>
      </w:r>
      <w:r w:rsidR="00CA21A2" w:rsidRPr="00CB27E6">
        <w:rPr>
          <w:highlight w:val="green"/>
        </w:rPr>
        <w:t>may</w:t>
      </w:r>
      <w:r w:rsidR="00CA21A2">
        <w:t xml:space="preserve"> </w:t>
      </w:r>
      <w:r w:rsidR="00137C2E">
        <w:t xml:space="preserve">require separate technical and operational agreement between </w:t>
      </w:r>
      <w:ins w:id="401" w:author="Antony Johnson" w:date="2023-03-01T11:58:00Z">
        <w:r w:rsidR="00D15D67" w:rsidRPr="009B5F9F">
          <w:rPr>
            <w:b/>
            <w:bCs/>
          </w:rPr>
          <w:t xml:space="preserve">The </w:t>
        </w:r>
        <w:r w:rsidR="00D15D67" w:rsidRPr="00CB27E6">
          <w:rPr>
            <w:b/>
            <w:highlight w:val="green"/>
          </w:rPr>
          <w:t>Company</w:t>
        </w:r>
      </w:ins>
      <w:del w:id="402" w:author="Antony Johnson" w:date="2023-03-01T11:58:00Z">
        <w:r w:rsidR="00137C2E" w:rsidRPr="00CB27E6" w:rsidDel="00D15D67">
          <w:rPr>
            <w:highlight w:val="green"/>
          </w:rPr>
          <w:delText>N</w:delText>
        </w:r>
        <w:r w:rsidR="004358AD" w:rsidRPr="00CB27E6" w:rsidDel="00D15D67">
          <w:rPr>
            <w:highlight w:val="green"/>
          </w:rPr>
          <w:delText>ational Grid ESO</w:delText>
        </w:r>
      </w:del>
      <w:r w:rsidR="008644D0" w:rsidRPr="00CB27E6">
        <w:rPr>
          <w:highlight w:val="green"/>
        </w:rPr>
        <w:t>,</w:t>
      </w:r>
      <w:r w:rsidR="004358AD" w:rsidRPr="00CB27E6">
        <w:rPr>
          <w:b/>
          <w:highlight w:val="green"/>
        </w:rPr>
        <w:t xml:space="preserve"> </w:t>
      </w:r>
      <w:r w:rsidR="008644D0" w:rsidRPr="00CB27E6">
        <w:rPr>
          <w:highlight w:val="green"/>
        </w:rPr>
        <w:t xml:space="preserve">the </w:t>
      </w:r>
      <w:r w:rsidR="008644D0" w:rsidRPr="00CB27E6">
        <w:rPr>
          <w:b/>
          <w:highlight w:val="green"/>
        </w:rPr>
        <w:t>Relevant Transmission Licensee</w:t>
      </w:r>
      <w:r w:rsidR="00137C2E">
        <w:t xml:space="preserve"> and the </w:t>
      </w:r>
      <w:r w:rsidR="00137C2E">
        <w:rPr>
          <w:b/>
        </w:rPr>
        <w:t>Network Operator</w:t>
      </w:r>
      <w:r w:rsidR="00137C2E">
        <w:t xml:space="preserve">. </w:t>
      </w:r>
    </w:p>
    <w:p w14:paraId="6CC99A7C" w14:textId="77777777" w:rsidR="00A2733A" w:rsidRDefault="00A2733A">
      <w:pPr>
        <w:spacing w:after="0" w:line="259" w:lineRule="auto"/>
        <w:ind w:left="698" w:right="0" w:firstLine="0"/>
        <w:jc w:val="left"/>
      </w:pPr>
    </w:p>
    <w:p w14:paraId="65D67CAA" w14:textId="26193093" w:rsidR="00C84F56" w:rsidRDefault="00C84F56">
      <w:pPr>
        <w:spacing w:after="0" w:line="259" w:lineRule="auto"/>
        <w:ind w:left="698" w:right="0" w:firstLine="0"/>
        <w:jc w:val="left"/>
      </w:pPr>
    </w:p>
    <w:p w14:paraId="70797240" w14:textId="2E9DBAD7" w:rsidR="00C84F56" w:rsidRPr="00044080" w:rsidRDefault="00137C2E">
      <w:pPr>
        <w:pStyle w:val="Heading1"/>
        <w:ind w:left="684" w:hanging="340"/>
        <w:rPr>
          <w:u w:val="none"/>
        </w:rPr>
      </w:pPr>
      <w:r>
        <w:t xml:space="preserve">9. </w:t>
      </w:r>
      <w:r w:rsidR="00293070">
        <w:rPr>
          <w:u w:val="none"/>
        </w:rPr>
        <w:tab/>
      </w:r>
      <w:r>
        <w:t>Costs associated with the Control Telephony</w:t>
      </w:r>
      <w:r>
        <w:rPr>
          <w:u w:val="none"/>
        </w:rPr>
        <w:t xml:space="preserve"> </w:t>
      </w:r>
      <w:r>
        <w:t>Service</w:t>
      </w:r>
      <w:r>
        <w:rPr>
          <w:u w:val="none"/>
        </w:rPr>
        <w:t xml:space="preserve"> </w:t>
      </w:r>
    </w:p>
    <w:p w14:paraId="7E21020C" w14:textId="77777777" w:rsidR="004358AD" w:rsidRPr="00C0642D" w:rsidRDefault="004358AD" w:rsidP="00833280"/>
    <w:p w14:paraId="53588FDA" w14:textId="2B5B9A4D" w:rsidR="00AB273B" w:rsidRDefault="004A3F43">
      <w:pPr>
        <w:ind w:left="693" w:right="397"/>
        <w:rPr>
          <w:bCs/>
        </w:rPr>
      </w:pPr>
      <w:r w:rsidRPr="00CB27E6">
        <w:rPr>
          <w:b/>
          <w:highlight w:val="green"/>
        </w:rPr>
        <w:t>Relevant Transmission Licensees</w:t>
      </w:r>
      <w:r w:rsidRPr="00CB27E6">
        <w:rPr>
          <w:highlight w:val="green"/>
        </w:rPr>
        <w:t xml:space="preserve"> in co-ordination with </w:t>
      </w:r>
      <w:ins w:id="403" w:author="Antony Johnson" w:date="2023-03-01T11:58:00Z">
        <w:r w:rsidR="00D15D67" w:rsidRPr="00CB27E6">
          <w:rPr>
            <w:b/>
            <w:highlight w:val="green"/>
          </w:rPr>
          <w:t>The Company</w:t>
        </w:r>
      </w:ins>
      <w:del w:id="404" w:author="Antony Johnson" w:date="2023-03-01T11:58:00Z">
        <w:r w:rsidRPr="00CB27E6" w:rsidDel="00D15D67">
          <w:rPr>
            <w:highlight w:val="green"/>
          </w:rPr>
          <w:delText>National Grid ESO</w:delText>
        </w:r>
      </w:del>
      <w:r w:rsidRPr="00CB27E6">
        <w:rPr>
          <w:highlight w:val="green"/>
        </w:rPr>
        <w:t xml:space="preserve"> shall be responsible for the service up-to the </w:t>
      </w:r>
      <w:r w:rsidR="00AF1DF1" w:rsidRPr="00CB27E6">
        <w:rPr>
          <w:b/>
          <w:highlight w:val="green"/>
        </w:rPr>
        <w:t xml:space="preserve">Control System Telephone </w:t>
      </w:r>
      <w:r w:rsidRPr="00CB27E6">
        <w:rPr>
          <w:highlight w:val="green"/>
        </w:rPr>
        <w:t xml:space="preserve">interface on the </w:t>
      </w:r>
      <w:r w:rsidRPr="00CB27E6">
        <w:rPr>
          <w:b/>
          <w:highlight w:val="green"/>
        </w:rPr>
        <w:t xml:space="preserve">User’s </w:t>
      </w:r>
      <w:ins w:id="405" w:author="Antony Johnson [2]" w:date="2022-11-20T17:14:00Z">
        <w:del w:id="406" w:author="Johnson (ESO), Antony" w:date="2023-02-10T14:04:00Z">
          <w:r w:rsidR="005A2A23" w:rsidRPr="00CB27E6" w:rsidDel="000F02A6">
            <w:rPr>
              <w:highlight w:val="green"/>
            </w:rPr>
            <w:delText>or relevant</w:delText>
          </w:r>
          <w:r w:rsidR="005A2A23" w:rsidRPr="00CB27E6" w:rsidDel="000F02A6">
            <w:rPr>
              <w:b/>
              <w:highlight w:val="green"/>
            </w:rPr>
            <w:delText xml:space="preserve"> Restoration Service Provider’s </w:delText>
          </w:r>
        </w:del>
      </w:ins>
      <w:r w:rsidRPr="00CB27E6">
        <w:rPr>
          <w:b/>
          <w:highlight w:val="green"/>
        </w:rPr>
        <w:t xml:space="preserve">Control </w:t>
      </w:r>
      <w:r w:rsidR="005E391F" w:rsidRPr="00CB27E6">
        <w:rPr>
          <w:b/>
          <w:highlight w:val="green"/>
        </w:rPr>
        <w:t xml:space="preserve">Point or Control Centre </w:t>
      </w:r>
      <w:r w:rsidR="005E391F" w:rsidRPr="00CB27E6">
        <w:rPr>
          <w:highlight w:val="green"/>
        </w:rPr>
        <w:t>telephony system.</w:t>
      </w:r>
    </w:p>
    <w:p w14:paraId="07938407" w14:textId="63895929" w:rsidR="004A3F43" w:rsidRPr="00044080" w:rsidRDefault="004A3F43" w:rsidP="00044080">
      <w:pPr>
        <w:ind w:left="693" w:right="397"/>
        <w:rPr>
          <w:b/>
        </w:rPr>
      </w:pPr>
    </w:p>
    <w:p w14:paraId="413CAE40" w14:textId="42D0A865" w:rsidR="00C84F56" w:rsidRDefault="00AB273B">
      <w:pPr>
        <w:ind w:left="693" w:right="397"/>
      </w:pPr>
      <w:r>
        <w:rPr>
          <w:bCs/>
        </w:rPr>
        <w:t xml:space="preserve">Where </w:t>
      </w:r>
      <w:ins w:id="407" w:author="Antony Johnson" w:date="2023-03-01T11:58:00Z">
        <w:r w:rsidR="00D15D67" w:rsidRPr="009B5F9F">
          <w:rPr>
            <w:b/>
          </w:rPr>
          <w:t xml:space="preserve">The </w:t>
        </w:r>
        <w:r w:rsidR="00D15D67" w:rsidRPr="00CB27E6">
          <w:rPr>
            <w:b/>
            <w:highlight w:val="green"/>
          </w:rPr>
          <w:t>Company</w:t>
        </w:r>
      </w:ins>
      <w:del w:id="408" w:author="Antony Johnson" w:date="2023-03-01T11:58:00Z">
        <w:r w:rsidRPr="00CB27E6" w:rsidDel="00D15D67">
          <w:rPr>
            <w:highlight w:val="green"/>
          </w:rPr>
          <w:delText>National Grid ESO</w:delText>
        </w:r>
      </w:del>
      <w:r w:rsidRPr="00CB27E6">
        <w:rPr>
          <w:highlight w:val="green"/>
        </w:rPr>
        <w:t xml:space="preserve"> </w:t>
      </w:r>
      <w:r w:rsidR="00136634" w:rsidRPr="00CB27E6">
        <w:rPr>
          <w:highlight w:val="green"/>
        </w:rPr>
        <w:t>in co</w:t>
      </w:r>
      <w:r w:rsidR="00A2733A" w:rsidRPr="00CB27E6">
        <w:rPr>
          <w:highlight w:val="green"/>
        </w:rPr>
        <w:t>-</w:t>
      </w:r>
      <w:r w:rsidR="00136634" w:rsidRPr="00CB27E6">
        <w:rPr>
          <w:highlight w:val="green"/>
        </w:rPr>
        <w:t xml:space="preserve">ordination with the </w:t>
      </w:r>
      <w:r w:rsidR="00136634" w:rsidRPr="00CB27E6">
        <w:rPr>
          <w:b/>
          <w:highlight w:val="green"/>
        </w:rPr>
        <w:t>Relevant</w:t>
      </w:r>
      <w:r w:rsidR="00136634" w:rsidRPr="00CB27E6">
        <w:rPr>
          <w:highlight w:val="green"/>
        </w:rPr>
        <w:t xml:space="preserve"> </w:t>
      </w:r>
      <w:r w:rsidR="00136634" w:rsidRPr="00CB27E6">
        <w:rPr>
          <w:b/>
          <w:highlight w:val="green"/>
        </w:rPr>
        <w:t>Transmission Licensee</w:t>
      </w:r>
      <w:r w:rsidR="00136634" w:rsidRPr="00CB27E6">
        <w:rPr>
          <w:highlight w:val="green"/>
        </w:rPr>
        <w:t xml:space="preserve"> </w:t>
      </w:r>
      <w:r w:rsidRPr="00CB27E6">
        <w:rPr>
          <w:highlight w:val="green"/>
        </w:rPr>
        <w:t xml:space="preserve">provides the </w:t>
      </w:r>
      <w:r w:rsidRPr="00CB27E6">
        <w:rPr>
          <w:b/>
          <w:highlight w:val="green"/>
        </w:rPr>
        <w:t>Control Phone(s)</w:t>
      </w:r>
      <w:r w:rsidRPr="00CB27E6">
        <w:rPr>
          <w:highlight w:val="green"/>
        </w:rPr>
        <w:t xml:space="preserve"> the </w:t>
      </w:r>
      <w:r w:rsidR="00685EED" w:rsidRPr="00CB27E6">
        <w:rPr>
          <w:b/>
          <w:highlight w:val="green"/>
        </w:rPr>
        <w:t xml:space="preserve">Relevant Transmission Licensee </w:t>
      </w:r>
      <w:r w:rsidR="00685EED" w:rsidRPr="00CB27E6">
        <w:rPr>
          <w:highlight w:val="green"/>
        </w:rPr>
        <w:t>in co-ordination with</w:t>
      </w:r>
      <w:r w:rsidR="00685EED" w:rsidRPr="00CB27E6">
        <w:rPr>
          <w:b/>
          <w:highlight w:val="green"/>
        </w:rPr>
        <w:t xml:space="preserve"> </w:t>
      </w:r>
      <w:ins w:id="409" w:author="Antony Johnson" w:date="2023-03-01T11:58:00Z">
        <w:r w:rsidR="00D15D67" w:rsidRPr="00CB27E6">
          <w:rPr>
            <w:b/>
            <w:highlight w:val="green"/>
          </w:rPr>
          <w:t>The Company</w:t>
        </w:r>
      </w:ins>
      <w:del w:id="410" w:author="Antony Johnson" w:date="2023-03-01T11:58:00Z">
        <w:r w:rsidR="005568EB" w:rsidRPr="00CB27E6" w:rsidDel="00D15D67">
          <w:rPr>
            <w:highlight w:val="green"/>
          </w:rPr>
          <w:delText>National Grid ESO</w:delText>
        </w:r>
      </w:del>
      <w:r w:rsidR="005568EB">
        <w:rPr>
          <w:b/>
        </w:rPr>
        <w:t xml:space="preserve"> </w:t>
      </w:r>
      <w:r w:rsidR="00266FB1">
        <w:t xml:space="preserve">is </w:t>
      </w:r>
      <w:r w:rsidR="00137C2E">
        <w:t xml:space="preserve">responsible for providing and supporting the </w:t>
      </w:r>
      <w:r w:rsidR="00137C2E">
        <w:rPr>
          <w:b/>
        </w:rPr>
        <w:t xml:space="preserve">Control Telephony </w:t>
      </w:r>
      <w:r w:rsidR="00137C2E">
        <w:t xml:space="preserve">service at </w:t>
      </w:r>
      <w:r w:rsidR="00137C2E">
        <w:rPr>
          <w:b/>
        </w:rPr>
        <w:t xml:space="preserve">Control Points </w:t>
      </w:r>
      <w:r w:rsidR="00EA542A" w:rsidRPr="00CB27E6">
        <w:rPr>
          <w:highlight w:val="green"/>
        </w:rPr>
        <w:t>and</w:t>
      </w:r>
      <w:r w:rsidR="00137C2E" w:rsidRPr="00CB27E6">
        <w:rPr>
          <w:b/>
          <w:highlight w:val="green"/>
        </w:rPr>
        <w:t xml:space="preserve"> Control Centres</w:t>
      </w:r>
      <w:r w:rsidR="00137C2E" w:rsidRPr="00CB27E6">
        <w:rPr>
          <w:highlight w:val="green"/>
        </w:rPr>
        <w:t>.</w:t>
      </w:r>
    </w:p>
    <w:p w14:paraId="4FF59F72" w14:textId="77777777" w:rsidR="00C84F56" w:rsidRDefault="00137C2E">
      <w:pPr>
        <w:spacing w:after="0" w:line="259" w:lineRule="auto"/>
        <w:ind w:left="698" w:right="0" w:firstLine="0"/>
        <w:jc w:val="left"/>
      </w:pPr>
      <w:r>
        <w:t xml:space="preserve"> </w:t>
      </w:r>
    </w:p>
    <w:p w14:paraId="1CF2BC39" w14:textId="31240CF4" w:rsidR="00C84F56" w:rsidRDefault="00137C2E">
      <w:pPr>
        <w:ind w:left="693" w:right="397"/>
        <w:rPr>
          <w:ins w:id="411" w:author="Johnson (ESO), Antony" w:date="2023-03-21T10:51:00Z"/>
        </w:rPr>
      </w:pPr>
      <w:r>
        <w:t xml:space="preserve">Where the </w:t>
      </w:r>
      <w:r>
        <w:rPr>
          <w:b/>
        </w:rPr>
        <w:t>User</w:t>
      </w:r>
      <w:r>
        <w:t xml:space="preserve"> </w:t>
      </w:r>
      <w:ins w:id="412" w:author="Antony Johnson [2]" w:date="2022-11-20T17:14:00Z">
        <w:del w:id="413" w:author="Johnson (ESO), Antony" w:date="2023-02-10T14:05:00Z">
          <w:r w:rsidR="0017087B" w:rsidDel="000F02A6">
            <w:delText xml:space="preserve">or relevant </w:delText>
          </w:r>
          <w:r w:rsidR="0017087B" w:rsidRPr="0017087B" w:rsidDel="000F02A6">
            <w:rPr>
              <w:b/>
              <w:bCs/>
            </w:rPr>
            <w:delText>Restoration Service Provider</w:delText>
          </w:r>
          <w:r w:rsidR="0017087B" w:rsidDel="000F02A6">
            <w:delText xml:space="preserve"> </w:delText>
          </w:r>
        </w:del>
      </w:ins>
      <w:r>
        <w:t xml:space="preserve">requires existing </w:t>
      </w:r>
      <w:r>
        <w:rPr>
          <w:b/>
        </w:rPr>
        <w:t xml:space="preserve">Control Telephony </w:t>
      </w:r>
      <w:r w:rsidR="00443D98" w:rsidRPr="00CB27E6">
        <w:rPr>
          <w:b/>
          <w:highlight w:val="green"/>
        </w:rPr>
        <w:t xml:space="preserve">System </w:t>
      </w:r>
      <w:r w:rsidR="00443D98" w:rsidRPr="00CB27E6">
        <w:rPr>
          <w:highlight w:val="green"/>
        </w:rPr>
        <w:t xml:space="preserve">equipment </w:t>
      </w:r>
      <w:r w:rsidRPr="00CB27E6">
        <w:rPr>
          <w:highlight w:val="green"/>
        </w:rPr>
        <w:t xml:space="preserve">to </w:t>
      </w:r>
      <w:r w:rsidR="00685EED" w:rsidRPr="00CB27E6">
        <w:rPr>
          <w:highlight w:val="green"/>
        </w:rPr>
        <w:t>be moved</w:t>
      </w:r>
      <w:r w:rsidR="00685EED" w:rsidRPr="00044080">
        <w:t xml:space="preserve"> </w:t>
      </w:r>
      <w:r w:rsidR="00685EED">
        <w:t xml:space="preserve">to </w:t>
      </w:r>
      <w:r>
        <w:t xml:space="preserve">an alternative location (e.g. due to site </w:t>
      </w:r>
      <w:r w:rsidR="001A7009" w:rsidRPr="00CB27E6">
        <w:rPr>
          <w:highlight w:val="green"/>
        </w:rPr>
        <w:t>relocation</w:t>
      </w:r>
      <w:r>
        <w:t xml:space="preserve">) the </w:t>
      </w:r>
      <w:r>
        <w:rPr>
          <w:b/>
        </w:rPr>
        <w:t>User</w:t>
      </w:r>
      <w:r>
        <w:t xml:space="preserve"> </w:t>
      </w:r>
      <w:ins w:id="414" w:author="Antony Johnson [2]" w:date="2022-11-20T17:15:00Z">
        <w:del w:id="415" w:author="Johnson (ESO), Antony" w:date="2023-02-10T14:05:00Z">
          <w:r w:rsidR="0017087B" w:rsidDel="000F02A6">
            <w:delText xml:space="preserve">or relevant </w:delText>
          </w:r>
          <w:r w:rsidR="0017087B" w:rsidRPr="0017087B" w:rsidDel="000F02A6">
            <w:rPr>
              <w:b/>
              <w:bCs/>
            </w:rPr>
            <w:delText>Restoration Service Provider</w:delText>
          </w:r>
          <w:r w:rsidR="0017087B" w:rsidDel="000F02A6">
            <w:delText xml:space="preserve"> </w:delText>
          </w:r>
        </w:del>
      </w:ins>
      <w:r>
        <w:t xml:space="preserve">will be expected to pay all reasonable costs incurred by </w:t>
      </w:r>
      <w:r w:rsidR="00685EED" w:rsidRPr="00CB27E6">
        <w:rPr>
          <w:highlight w:val="green"/>
        </w:rPr>
        <w:t xml:space="preserve">the </w:t>
      </w:r>
      <w:r w:rsidR="00685EED" w:rsidRPr="00CB27E6">
        <w:rPr>
          <w:b/>
          <w:highlight w:val="green"/>
        </w:rPr>
        <w:t>Relevant Transmission Licensee</w:t>
      </w:r>
      <w:r w:rsidR="00685EED" w:rsidRPr="00CB27E6">
        <w:rPr>
          <w:highlight w:val="green"/>
        </w:rPr>
        <w:t xml:space="preserve"> and/or </w:t>
      </w:r>
      <w:ins w:id="416" w:author="Antony Johnson" w:date="2023-03-01T11:59:00Z">
        <w:r w:rsidR="00A46A16" w:rsidRPr="00CB27E6">
          <w:rPr>
            <w:b/>
            <w:highlight w:val="green"/>
          </w:rPr>
          <w:t>The Company</w:t>
        </w:r>
      </w:ins>
      <w:del w:id="417" w:author="Antony Johnson" w:date="2023-03-01T11:59:00Z">
        <w:r w:rsidR="005568EB" w:rsidRPr="00CB27E6" w:rsidDel="00A46A16">
          <w:rPr>
            <w:highlight w:val="green"/>
          </w:rPr>
          <w:delText>National Grid ESO</w:delText>
        </w:r>
      </w:del>
      <w:r>
        <w:t xml:space="preserve"> to move the </w:t>
      </w:r>
      <w:r w:rsidR="00806BE4" w:rsidRPr="00CB27E6">
        <w:rPr>
          <w:highlight w:val="green"/>
        </w:rPr>
        <w:t>equipment</w:t>
      </w:r>
      <w:ins w:id="418" w:author="Johnson (ESO), Antony" w:date="2023-03-22T08:09:00Z">
        <w:r w:rsidR="00E06AF4">
          <w:t xml:space="preserve"> and maintain the power resilience required for the </w:t>
        </w:r>
        <w:r w:rsidR="00FB49A1">
          <w:t>extended circuit</w:t>
        </w:r>
      </w:ins>
      <w:r w:rsidRPr="00FB49A1">
        <w:t>.</w:t>
      </w:r>
      <w:r>
        <w:t xml:space="preserve"> </w:t>
      </w:r>
    </w:p>
    <w:p w14:paraId="459FCF94" w14:textId="77777777" w:rsidR="00BA3367" w:rsidRDefault="00BA3367">
      <w:pPr>
        <w:ind w:left="693" w:right="397"/>
        <w:rPr>
          <w:ins w:id="419" w:author="Johnson (ESO), Antony" w:date="2023-03-21T10:51:00Z"/>
        </w:rPr>
      </w:pPr>
    </w:p>
    <w:p w14:paraId="015CFC11" w14:textId="673EBA44" w:rsidR="00BA3367" w:rsidRDefault="00BA3367">
      <w:pPr>
        <w:ind w:left="693" w:right="397"/>
      </w:pPr>
      <w:ins w:id="420" w:author="Johnson (ESO), Antony" w:date="2023-03-21T10:51:00Z">
        <w:r w:rsidRPr="00F20861">
          <w:t xml:space="preserve">Where a </w:t>
        </w:r>
        <w:r w:rsidRPr="00F20861">
          <w:rPr>
            <w:b/>
            <w:bCs/>
          </w:rPr>
          <w:t xml:space="preserve">User </w:t>
        </w:r>
        <w:r w:rsidRPr="00F20861">
          <w:t xml:space="preserve">chooses to locate its </w:t>
        </w:r>
        <w:r w:rsidRPr="00F20861">
          <w:rPr>
            <w:b/>
            <w:bCs/>
          </w:rPr>
          <w:t>Control Point</w:t>
        </w:r>
        <w:r w:rsidRPr="00F20861">
          <w:t xml:space="preserve"> or </w:t>
        </w:r>
        <w:r w:rsidRPr="00F20861">
          <w:rPr>
            <w:b/>
            <w:bCs/>
          </w:rPr>
          <w:t>Control Centre</w:t>
        </w:r>
        <w:r w:rsidRPr="00F20861">
          <w:t xml:space="preserve"> outside GB, </w:t>
        </w:r>
        <w:r w:rsidRPr="00F20861">
          <w:rPr>
            <w:b/>
            <w:bCs/>
          </w:rPr>
          <w:t>The Company</w:t>
        </w:r>
        <w:r w:rsidRPr="00F20861">
          <w:t xml:space="preserve"> will charge the </w:t>
        </w:r>
        <w:r w:rsidRPr="00F20861">
          <w:rPr>
            <w:b/>
            <w:bCs/>
          </w:rPr>
          <w:t>User</w:t>
        </w:r>
        <w:r w:rsidRPr="00F20861">
          <w:t xml:space="preserve"> for any overseas element (including installation and ongoing maintenance) of the </w:t>
        </w:r>
        <w:r w:rsidRPr="00F20861">
          <w:rPr>
            <w:b/>
            <w:bCs/>
          </w:rPr>
          <w:t>Control Telephony System</w:t>
        </w:r>
        <w:r w:rsidRPr="00F20861">
          <w:t xml:space="preserve"> which would be pursuant to the terms of the </w:t>
        </w:r>
        <w:r w:rsidRPr="00F20861">
          <w:rPr>
            <w:b/>
            <w:bCs/>
          </w:rPr>
          <w:t>Bilateral Agreement</w:t>
        </w:r>
        <w:r w:rsidRPr="00F20861">
          <w:t>.</w:t>
        </w:r>
      </w:ins>
    </w:p>
    <w:p w14:paraId="628457A8" w14:textId="77777777" w:rsidR="00A2733A" w:rsidRDefault="00A2733A">
      <w:pPr>
        <w:spacing w:after="0" w:line="259" w:lineRule="auto"/>
        <w:ind w:left="359" w:right="0" w:firstLine="0"/>
        <w:jc w:val="left"/>
      </w:pPr>
    </w:p>
    <w:p w14:paraId="272B8816" w14:textId="50B931CF" w:rsidR="00C84F56" w:rsidRDefault="00C84F56">
      <w:pPr>
        <w:spacing w:after="0" w:line="259" w:lineRule="auto"/>
        <w:ind w:left="359" w:right="0" w:firstLine="0"/>
        <w:jc w:val="left"/>
      </w:pPr>
    </w:p>
    <w:p w14:paraId="4C10825E" w14:textId="36B17727" w:rsidR="00C84F56" w:rsidRPr="00044080" w:rsidRDefault="00137C2E">
      <w:pPr>
        <w:pStyle w:val="Heading1"/>
        <w:ind w:left="354"/>
        <w:rPr>
          <w:u w:val="none"/>
        </w:rPr>
      </w:pPr>
      <w:r>
        <w:rPr>
          <w:u w:val="none"/>
        </w:rPr>
        <w:t>10</w:t>
      </w:r>
      <w:r w:rsidRPr="00317EBC">
        <w:rPr>
          <w:u w:val="none"/>
        </w:rPr>
        <w:t xml:space="preserve">. </w:t>
      </w:r>
      <w:ins w:id="421" w:author="Antony Johnson [2]" w:date="2022-11-20T17:15:00Z">
        <w:r w:rsidR="0017087B">
          <w:t>System Restoration</w:t>
        </w:r>
      </w:ins>
      <w:del w:id="422" w:author="Antony Johnson [2]" w:date="2022-11-20T17:15:00Z">
        <w:r w:rsidRPr="00317EBC" w:rsidDel="0017087B">
          <w:delText>Black Start</w:delText>
        </w:r>
      </w:del>
      <w:r w:rsidRPr="00317EBC">
        <w:t xml:space="preserve"> Assured Ser</w:t>
      </w:r>
      <w:r w:rsidRPr="00737AB4">
        <w:t>vice</w:t>
      </w:r>
      <w:r w:rsidRPr="00044080">
        <w:t xml:space="preserve"> </w:t>
      </w:r>
    </w:p>
    <w:p w14:paraId="306629D7" w14:textId="77777777" w:rsidR="005568EB" w:rsidRPr="00C0642D" w:rsidRDefault="005568EB" w:rsidP="00944A38">
      <w:pPr>
        <w:ind w:firstLine="285"/>
      </w:pPr>
    </w:p>
    <w:p w14:paraId="5A5FE0D7" w14:textId="3791C1CD" w:rsidR="00FF63BE" w:rsidDel="007156A9" w:rsidRDefault="00137C2E" w:rsidP="0050280D">
      <w:pPr>
        <w:ind w:left="709" w:right="397" w:firstLine="0"/>
        <w:rPr>
          <w:del w:id="423" w:author="Antony Johnson [2]" w:date="2022-11-20T17:16:00Z"/>
        </w:rPr>
      </w:pPr>
      <w:r>
        <w:lastRenderedPageBreak/>
        <w:t xml:space="preserve">Where a </w:t>
      </w:r>
      <w:ins w:id="424" w:author="Antony Johnson [2]" w:date="2022-11-20T17:16:00Z">
        <w:r w:rsidR="00EC1866" w:rsidRPr="00EC1866">
          <w:rPr>
            <w:b/>
            <w:bCs/>
          </w:rPr>
          <w:t>Restoration</w:t>
        </w:r>
      </w:ins>
      <w:ins w:id="425" w:author="Johnson (ESO), Antony" w:date="2023-02-10T14:05:00Z">
        <w:r w:rsidR="000F02A6">
          <w:rPr>
            <w:b/>
            <w:bCs/>
          </w:rPr>
          <w:t xml:space="preserve"> Contractor</w:t>
        </w:r>
      </w:ins>
      <w:ins w:id="426" w:author="Antony Johnson [2]" w:date="2022-11-20T17:16:00Z">
        <w:del w:id="427" w:author="Johnson (ESO), Antony" w:date="2023-02-10T14:05:00Z">
          <w:r w:rsidR="00EC1866" w:rsidRPr="00EC1866" w:rsidDel="000F02A6">
            <w:rPr>
              <w:b/>
              <w:bCs/>
            </w:rPr>
            <w:delText xml:space="preserve"> Service Provider</w:delText>
          </w:r>
        </w:del>
      </w:ins>
      <w:del w:id="428" w:author="Antony Johnson [2]" w:date="2022-11-20T17:15:00Z">
        <w:r w:rsidR="00191D6C" w:rsidRPr="00191D6C" w:rsidDel="00EC1866">
          <w:rPr>
            <w:b/>
            <w:bCs/>
          </w:rPr>
          <w:delText>User</w:delText>
        </w:r>
        <w:r w:rsidR="00191D6C" w:rsidDel="00EC1866">
          <w:delText xml:space="preserve"> </w:delText>
        </w:r>
      </w:del>
      <w:ins w:id="429" w:author="Antony Johnson [2]" w:date="2022-11-20T17:25:00Z">
        <w:r w:rsidR="00C16FC6">
          <w:t xml:space="preserve"> </w:t>
        </w:r>
      </w:ins>
      <w:r>
        <w:t xml:space="preserve">is </w:t>
      </w:r>
      <w:ins w:id="430" w:author="Johnson (ESO), Antony" w:date="2023-03-21T12:17:00Z">
        <w:r w:rsidR="0050280D">
          <w:t>party</w:t>
        </w:r>
      </w:ins>
      <w:del w:id="431" w:author="Johnson (ESO), Antony" w:date="2023-03-21T12:17:00Z">
        <w:r w:rsidDel="0050280D">
          <w:delText>required</w:delText>
        </w:r>
      </w:del>
      <w:r>
        <w:t xml:space="preserve"> to a </w:t>
      </w:r>
      <w:r>
        <w:rPr>
          <w:b/>
        </w:rPr>
        <w:t>Local Joint Restoration Plan</w:t>
      </w:r>
      <w:r>
        <w:t xml:space="preserve">, </w:t>
      </w:r>
      <w:r w:rsidR="00B46F6C" w:rsidRPr="00C123F2">
        <w:rPr>
          <w:highlight w:val="green"/>
        </w:rPr>
        <w:t xml:space="preserve">the </w:t>
      </w:r>
      <w:r w:rsidR="00B46F6C" w:rsidRPr="00C123F2">
        <w:rPr>
          <w:b/>
          <w:highlight w:val="green"/>
        </w:rPr>
        <w:t>Relevant Transmission Licensee</w:t>
      </w:r>
      <w:r w:rsidR="00B46F6C" w:rsidRPr="00C123F2">
        <w:rPr>
          <w:highlight w:val="green"/>
        </w:rPr>
        <w:t xml:space="preserve"> in co-ordination with</w:t>
      </w:r>
      <w:ins w:id="432" w:author="Antony Johnson" w:date="2023-03-01T12:00:00Z">
        <w:r w:rsidR="0055135A" w:rsidRPr="00C123F2">
          <w:rPr>
            <w:highlight w:val="green"/>
          </w:rPr>
          <w:t xml:space="preserve"> </w:t>
        </w:r>
        <w:r w:rsidR="0055135A" w:rsidRPr="00C123F2">
          <w:rPr>
            <w:b/>
            <w:highlight w:val="green"/>
          </w:rPr>
          <w:t>The Company</w:t>
        </w:r>
      </w:ins>
      <w:del w:id="433" w:author="Antony Johnson" w:date="2023-03-01T12:00:00Z">
        <w:r w:rsidR="00B46F6C" w:rsidRPr="00C123F2" w:rsidDel="0055135A">
          <w:rPr>
            <w:highlight w:val="green"/>
          </w:rPr>
          <w:delText xml:space="preserve"> </w:delText>
        </w:r>
        <w:r w:rsidR="005568EB" w:rsidRPr="00C123F2" w:rsidDel="0055135A">
          <w:rPr>
            <w:highlight w:val="green"/>
          </w:rPr>
          <w:delText>National Grid ESO</w:delText>
        </w:r>
      </w:del>
      <w:r>
        <w:t xml:space="preserve"> will provide sufficient </w:t>
      </w:r>
      <w:r w:rsidR="00191D6C" w:rsidRPr="00C123F2">
        <w:rPr>
          <w:highlight w:val="green"/>
        </w:rPr>
        <w:t xml:space="preserve">capacity </w:t>
      </w:r>
      <w:r w:rsidR="00863193" w:rsidRPr="00C123F2">
        <w:rPr>
          <w:highlight w:val="green"/>
        </w:rPr>
        <w:t xml:space="preserve">(and </w:t>
      </w:r>
      <w:r w:rsidR="00863193" w:rsidRPr="00C123F2">
        <w:rPr>
          <w:b/>
          <w:highlight w:val="green"/>
        </w:rPr>
        <w:t>Control</w:t>
      </w:r>
      <w:r w:rsidR="00863193">
        <w:rPr>
          <w:b/>
        </w:rPr>
        <w:t xml:space="preserve"> Phones</w:t>
      </w:r>
      <w:r w:rsidR="00DA756D">
        <w:t xml:space="preserve"> </w:t>
      </w:r>
      <w:r w:rsidR="00DA756D" w:rsidRPr="00C123F2">
        <w:rPr>
          <w:highlight w:val="green"/>
        </w:rPr>
        <w:t>if appropriate</w:t>
      </w:r>
      <w:r w:rsidR="00DA756D">
        <w:t xml:space="preserve">) </w:t>
      </w:r>
      <w:r>
        <w:t xml:space="preserve">to enable the </w:t>
      </w:r>
      <w:r>
        <w:rPr>
          <w:b/>
        </w:rPr>
        <w:t>Local Joint Restoration Plan</w:t>
      </w:r>
      <w:r>
        <w:t xml:space="preserve"> to be </w:t>
      </w:r>
      <w:r w:rsidRPr="00B12881">
        <w:t>implemented without encountering congestion</w:t>
      </w:r>
      <w:r w:rsidR="00B91665">
        <w:t>.</w:t>
      </w:r>
      <w:r w:rsidR="003A1386">
        <w:t xml:space="preserve"> </w:t>
      </w:r>
      <w:ins w:id="434" w:author="Antony Johnson [2]" w:date="2022-11-20T17:16:00Z">
        <w:del w:id="435" w:author="Johnson (ESO), Antony" w:date="2023-01-26T14:58:00Z">
          <w:r w:rsidR="004C1308" w:rsidDel="00306570">
            <w:delText xml:space="preserve">In the case of </w:delText>
          </w:r>
          <w:r w:rsidR="004C1308" w:rsidRPr="00C51087" w:rsidDel="00306570">
            <w:rPr>
              <w:b/>
              <w:bCs/>
            </w:rPr>
            <w:delText>Distribution Restoration Zone Plans</w:delText>
          </w:r>
          <w:r w:rsidR="004C1308" w:rsidDel="00306570">
            <w:delText xml:space="preserve">, the relevant </w:delText>
          </w:r>
          <w:r w:rsidR="004C1308" w:rsidRPr="00C51087" w:rsidDel="00306570">
            <w:rPr>
              <w:b/>
              <w:bCs/>
            </w:rPr>
            <w:delText>N</w:delText>
          </w:r>
        </w:del>
      </w:ins>
      <w:ins w:id="436" w:author="Antony Johnson [2]" w:date="2022-11-20T17:17:00Z">
        <w:del w:id="437" w:author="Johnson (ESO), Antony" w:date="2023-01-26T14:58:00Z">
          <w:r w:rsidR="004C1308" w:rsidRPr="00C51087" w:rsidDel="00306570">
            <w:rPr>
              <w:b/>
              <w:bCs/>
            </w:rPr>
            <w:delText>etwork Operator</w:delText>
          </w:r>
          <w:r w:rsidR="004C1308" w:rsidDel="00306570">
            <w:delText xml:space="preserve"> will be </w:delText>
          </w:r>
          <w:r w:rsidR="00C51087" w:rsidDel="00306570">
            <w:delText xml:space="preserve">responsible for the telephony requirements with </w:delText>
          </w:r>
          <w:r w:rsidR="00C51087" w:rsidRPr="00C51087" w:rsidDel="00306570">
            <w:rPr>
              <w:b/>
              <w:bCs/>
            </w:rPr>
            <w:delText>Restoration Service Providers</w:delText>
          </w:r>
          <w:r w:rsidR="00C51087" w:rsidDel="00306570">
            <w:delText>.</w:delText>
          </w:r>
        </w:del>
      </w:ins>
    </w:p>
    <w:p w14:paraId="79392D18" w14:textId="77777777" w:rsidR="007156A9" w:rsidRDefault="007156A9" w:rsidP="00E818E5">
      <w:pPr>
        <w:ind w:left="693" w:right="397"/>
        <w:rPr>
          <w:ins w:id="438" w:author="Johnson (ESO), Antony" w:date="2023-03-02T18:02:00Z"/>
        </w:rPr>
      </w:pPr>
    </w:p>
    <w:p w14:paraId="2B4179BD" w14:textId="77777777" w:rsidR="00FF63BE" w:rsidRDefault="00FF63BE" w:rsidP="004C1308">
      <w:pPr>
        <w:ind w:left="0" w:right="397" w:firstLine="0"/>
      </w:pPr>
    </w:p>
    <w:p w14:paraId="09E81524" w14:textId="5A944F01" w:rsidR="00C84F56" w:rsidRDefault="00B91665" w:rsidP="00E818E5">
      <w:pPr>
        <w:ind w:left="693" w:right="397"/>
      </w:pPr>
      <w:r w:rsidRPr="00C123F2">
        <w:rPr>
          <w:highlight w:val="green"/>
        </w:rPr>
        <w:t>In the case</w:t>
      </w:r>
      <w:r>
        <w:t xml:space="preserve"> </w:t>
      </w:r>
      <w:r w:rsidR="00181629">
        <w:t xml:space="preserve">where </w:t>
      </w:r>
      <w:ins w:id="439" w:author="Johnson (ESO), Antony" w:date="2023-02-10T14:10:00Z">
        <w:r w:rsidR="00E22679" w:rsidRPr="00E22679">
          <w:rPr>
            <w:b/>
            <w:bCs/>
          </w:rPr>
          <w:t xml:space="preserve">The </w:t>
        </w:r>
        <w:r w:rsidR="00E22679" w:rsidRPr="00C123F2">
          <w:rPr>
            <w:b/>
            <w:highlight w:val="green"/>
          </w:rPr>
          <w:t>Company</w:t>
        </w:r>
      </w:ins>
      <w:del w:id="440" w:author="Johnson (ESO), Antony" w:date="2023-02-10T14:10:00Z">
        <w:r w:rsidR="00181629" w:rsidRPr="00C123F2" w:rsidDel="00E22679">
          <w:rPr>
            <w:highlight w:val="green"/>
          </w:rPr>
          <w:delText>National Grid ESO</w:delText>
        </w:r>
      </w:del>
      <w:r w:rsidR="00181629" w:rsidRPr="00C123F2">
        <w:rPr>
          <w:highlight w:val="green"/>
        </w:rPr>
        <w:t xml:space="preserve"> </w:t>
      </w:r>
      <w:r w:rsidR="00886E5F" w:rsidRPr="00C123F2">
        <w:rPr>
          <w:highlight w:val="green"/>
        </w:rPr>
        <w:t xml:space="preserve">in coordination with the </w:t>
      </w:r>
      <w:r w:rsidR="00886E5F" w:rsidRPr="00C123F2">
        <w:rPr>
          <w:b/>
          <w:highlight w:val="green"/>
        </w:rPr>
        <w:t>Relevant</w:t>
      </w:r>
      <w:r w:rsidR="00886E5F" w:rsidRPr="00C123F2">
        <w:rPr>
          <w:highlight w:val="green"/>
        </w:rPr>
        <w:t xml:space="preserve"> </w:t>
      </w:r>
      <w:r w:rsidR="00886E5F" w:rsidRPr="00C123F2">
        <w:rPr>
          <w:b/>
          <w:highlight w:val="green"/>
        </w:rPr>
        <w:t>Transmission Licensee</w:t>
      </w:r>
      <w:r w:rsidR="00886E5F" w:rsidRPr="00C123F2">
        <w:rPr>
          <w:highlight w:val="green"/>
        </w:rPr>
        <w:t xml:space="preserve"> </w:t>
      </w:r>
      <w:r w:rsidR="00181629" w:rsidRPr="00C123F2">
        <w:rPr>
          <w:highlight w:val="green"/>
        </w:rPr>
        <w:t xml:space="preserve">has provided </w:t>
      </w:r>
      <w:r w:rsidR="00DA756D" w:rsidRPr="00C123F2">
        <w:rPr>
          <w:highlight w:val="green"/>
        </w:rPr>
        <w:t>a</w:t>
      </w:r>
      <w:r w:rsidR="000563D2" w:rsidRPr="00C123F2">
        <w:rPr>
          <w:b/>
          <w:highlight w:val="green"/>
        </w:rPr>
        <w:t xml:space="preserve"> Control P</w:t>
      </w:r>
      <w:r w:rsidR="006B385B" w:rsidRPr="00C123F2">
        <w:rPr>
          <w:b/>
          <w:highlight w:val="green"/>
        </w:rPr>
        <w:t>h</w:t>
      </w:r>
      <w:r w:rsidR="000563D2" w:rsidRPr="00C123F2">
        <w:rPr>
          <w:b/>
          <w:highlight w:val="green"/>
        </w:rPr>
        <w:t>one</w:t>
      </w:r>
      <w:r w:rsidR="005316FF" w:rsidRPr="00C123F2">
        <w:rPr>
          <w:b/>
          <w:highlight w:val="green"/>
        </w:rPr>
        <w:t xml:space="preserve"> </w:t>
      </w:r>
      <w:r w:rsidR="005316FF" w:rsidRPr="00C123F2">
        <w:rPr>
          <w:highlight w:val="green"/>
        </w:rPr>
        <w:t xml:space="preserve">and </w:t>
      </w:r>
      <w:r w:rsidR="00137C2E" w:rsidRPr="00C123F2">
        <w:rPr>
          <w:highlight w:val="green"/>
        </w:rPr>
        <w:t xml:space="preserve">where a </w:t>
      </w:r>
      <w:ins w:id="441" w:author="Antony Johnson [2]" w:date="2022-11-20T17:18:00Z">
        <w:r w:rsidR="00C51087" w:rsidRPr="00C123F2">
          <w:rPr>
            <w:b/>
            <w:highlight w:val="green"/>
          </w:rPr>
          <w:t xml:space="preserve">Restoration </w:t>
        </w:r>
      </w:ins>
      <w:ins w:id="442" w:author="Johnson (ESO), Antony" w:date="2023-02-10T14:11:00Z">
        <w:r w:rsidR="00E22679" w:rsidRPr="00C123F2">
          <w:rPr>
            <w:b/>
            <w:highlight w:val="green"/>
          </w:rPr>
          <w:t>Contractor</w:t>
        </w:r>
      </w:ins>
      <w:ins w:id="443" w:author="Antony Johnson [2]" w:date="2022-11-20T17:18:00Z">
        <w:del w:id="444" w:author="Johnson (ESO), Antony" w:date="2023-02-10T14:11:00Z">
          <w:r w:rsidR="00C51087" w:rsidRPr="00C123F2" w:rsidDel="00E22679">
            <w:rPr>
              <w:b/>
              <w:highlight w:val="green"/>
            </w:rPr>
            <w:delText>Service Provider</w:delText>
          </w:r>
        </w:del>
      </w:ins>
      <w:del w:id="445" w:author="Antony Johnson [2]" w:date="2022-11-20T17:18:00Z">
        <w:r w:rsidR="00B12881" w:rsidRPr="00C123F2" w:rsidDel="00C51087">
          <w:rPr>
            <w:b/>
            <w:highlight w:val="green"/>
          </w:rPr>
          <w:delText>Black Start Power Station</w:delText>
        </w:r>
      </w:del>
      <w:r w:rsidR="00137C2E" w:rsidRPr="00B12881">
        <w:t xml:space="preserve"> is required to communicate with a </w:t>
      </w:r>
      <w:r w:rsidR="00B12881" w:rsidRPr="00C123F2">
        <w:rPr>
          <w:b/>
          <w:highlight w:val="green"/>
        </w:rPr>
        <w:t>Network Operator</w:t>
      </w:r>
      <w:r w:rsidR="00137C2E" w:rsidRPr="00B12881">
        <w:t xml:space="preserve"> and the </w:t>
      </w:r>
      <w:r w:rsidR="00137C2E" w:rsidRPr="00B12881">
        <w:rPr>
          <w:b/>
        </w:rPr>
        <w:t>ENCC</w:t>
      </w:r>
      <w:r w:rsidR="00137C2E" w:rsidRPr="00B12881">
        <w:t xml:space="preserve">, two separate </w:t>
      </w:r>
      <w:r w:rsidR="001C4A7C" w:rsidRPr="00B12881">
        <w:rPr>
          <w:b/>
        </w:rPr>
        <w:t>Control</w:t>
      </w:r>
      <w:r w:rsidR="00137C2E" w:rsidRPr="00B12881">
        <w:rPr>
          <w:b/>
        </w:rPr>
        <w:t xml:space="preserve"> </w:t>
      </w:r>
      <w:r w:rsidR="00137C2E" w:rsidRPr="00C123F2">
        <w:rPr>
          <w:b/>
          <w:highlight w:val="green"/>
        </w:rPr>
        <w:t>Phones</w:t>
      </w:r>
      <w:r w:rsidR="00137C2E" w:rsidRPr="00C123F2">
        <w:rPr>
          <w:highlight w:val="green"/>
        </w:rPr>
        <w:t xml:space="preserve"> </w:t>
      </w:r>
      <w:r w:rsidR="005316FF" w:rsidRPr="00C123F2">
        <w:rPr>
          <w:highlight w:val="green"/>
        </w:rPr>
        <w:t xml:space="preserve">shall </w:t>
      </w:r>
      <w:r w:rsidR="00B12881" w:rsidRPr="00C123F2">
        <w:rPr>
          <w:highlight w:val="green"/>
        </w:rPr>
        <w:t>be installed at the</w:t>
      </w:r>
      <w:ins w:id="446" w:author="Antony Johnson [2]" w:date="2022-11-20T17:18:00Z">
        <w:r w:rsidR="00C51087" w:rsidRPr="00C123F2">
          <w:rPr>
            <w:highlight w:val="green"/>
          </w:rPr>
          <w:t xml:space="preserve"> </w:t>
        </w:r>
        <w:r w:rsidR="00C51087" w:rsidRPr="00C123F2">
          <w:rPr>
            <w:b/>
            <w:highlight w:val="green"/>
          </w:rPr>
          <w:t>Restoration</w:t>
        </w:r>
      </w:ins>
      <w:ins w:id="447" w:author="Johnson (ESO), Antony" w:date="2023-02-10T14:11:00Z">
        <w:r w:rsidR="00E22679" w:rsidRPr="00C123F2">
          <w:rPr>
            <w:b/>
            <w:highlight w:val="green"/>
          </w:rPr>
          <w:t xml:space="preserve"> Contractor</w:t>
        </w:r>
        <w:r w:rsidR="00CE1400" w:rsidRPr="00C123F2">
          <w:rPr>
            <w:b/>
            <w:highlight w:val="green"/>
          </w:rPr>
          <w:t>s</w:t>
        </w:r>
      </w:ins>
      <w:ins w:id="448" w:author="Johnson (ESO), Antony" w:date="2023-02-10T14:12:00Z">
        <w:r w:rsidR="00B1298E" w:rsidRPr="00C123F2">
          <w:rPr>
            <w:b/>
            <w:highlight w:val="green"/>
          </w:rPr>
          <w:t xml:space="preserve"> Control Point</w:t>
        </w:r>
      </w:ins>
      <w:ins w:id="449" w:author="Antony Johnson [2]" w:date="2022-11-20T17:18:00Z">
        <w:del w:id="450" w:author="Johnson (ESO), Antony" w:date="2023-02-10T14:11:00Z">
          <w:r w:rsidR="00C51087" w:rsidRPr="00C123F2" w:rsidDel="00E22679">
            <w:rPr>
              <w:b/>
              <w:highlight w:val="green"/>
            </w:rPr>
            <w:delText xml:space="preserve"> Service Provider’s</w:delText>
          </w:r>
        </w:del>
        <w:del w:id="451" w:author="Johnson (ESO), Antony" w:date="2023-02-10T14:14:00Z">
          <w:r w:rsidR="00C51087" w:rsidRPr="00C123F2" w:rsidDel="00FD7853">
            <w:rPr>
              <w:highlight w:val="green"/>
            </w:rPr>
            <w:delText xml:space="preserve"> site</w:delText>
          </w:r>
        </w:del>
        <w:r w:rsidR="00C51087" w:rsidRPr="00C123F2">
          <w:rPr>
            <w:highlight w:val="green"/>
          </w:rPr>
          <w:t>.</w:t>
        </w:r>
      </w:ins>
      <w:del w:id="452" w:author="Antony Johnson [2]" w:date="2022-11-20T17:18:00Z">
        <w:r w:rsidR="00B12881" w:rsidRPr="00C123F2" w:rsidDel="00C51087">
          <w:rPr>
            <w:b/>
            <w:highlight w:val="green"/>
          </w:rPr>
          <w:delText>Black Start Power Station</w:delText>
        </w:r>
      </w:del>
      <w:r w:rsidR="001271B3" w:rsidRPr="00B12881">
        <w:t>.</w:t>
      </w:r>
      <w:r w:rsidR="00137C2E">
        <w:t xml:space="preserve"> </w:t>
      </w:r>
    </w:p>
    <w:p w14:paraId="277FB283" w14:textId="6BE6304E" w:rsidR="00C84F56" w:rsidRDefault="00C84F56">
      <w:pPr>
        <w:spacing w:after="0" w:line="259" w:lineRule="auto"/>
        <w:ind w:left="698" w:right="0" w:firstLine="0"/>
        <w:jc w:val="left"/>
      </w:pPr>
    </w:p>
    <w:p w14:paraId="68F01A6A" w14:textId="35592570" w:rsidR="00C84F56" w:rsidDel="00BF34B5" w:rsidRDefault="005568EB">
      <w:pPr>
        <w:ind w:left="693" w:right="397"/>
        <w:rPr>
          <w:del w:id="453" w:author="Johnson (ESO), Antony" w:date="2023-02-10T14:24:00Z"/>
        </w:rPr>
      </w:pPr>
      <w:del w:id="454" w:author="Johnson (ESO), Antony" w:date="2023-02-10T14:24:00Z">
        <w:r w:rsidRPr="000D3028" w:rsidDel="00BF34B5">
          <w:delText>Na</w:delText>
        </w:r>
        <w:r w:rsidRPr="00C97ACE" w:rsidDel="00BF34B5">
          <w:delText>tiona</w:delText>
        </w:r>
        <w:r w:rsidRPr="00470DC4" w:rsidDel="00BF34B5">
          <w:delText>l</w:delText>
        </w:r>
        <w:r w:rsidRPr="00E818E5" w:rsidDel="00BF34B5">
          <w:delText xml:space="preserve"> Grid ESO</w:delText>
        </w:r>
        <w:r w:rsidR="00137C2E" w:rsidDel="00BF34B5">
          <w:delText xml:space="preserve"> and </w:delText>
        </w:r>
      </w:del>
      <w:ins w:id="455" w:author="Antony Johnson [2]" w:date="2022-11-20T17:19:00Z">
        <w:del w:id="456" w:author="Johnson (ESO), Antony" w:date="2023-02-10T14:24:00Z">
          <w:r w:rsidR="000F2274" w:rsidDel="00BF34B5">
            <w:rPr>
              <w:b/>
            </w:rPr>
            <w:delText xml:space="preserve">Restoration </w:delText>
          </w:r>
        </w:del>
        <w:del w:id="457" w:author="Johnson (ESO), Antony" w:date="2023-02-10T14:22:00Z">
          <w:r w:rsidR="000F2274" w:rsidDel="0029553E">
            <w:rPr>
              <w:b/>
            </w:rPr>
            <w:delText>Service Providers</w:delText>
          </w:r>
        </w:del>
      </w:ins>
      <w:del w:id="458" w:author="Johnson (ESO), Antony" w:date="2023-02-10T14:24:00Z">
        <w:r w:rsidR="00137C2E" w:rsidDel="00BF34B5">
          <w:delText xml:space="preserve">the </w:delText>
        </w:r>
        <w:r w:rsidR="00137C2E" w:rsidDel="00BF34B5">
          <w:rPr>
            <w:b/>
          </w:rPr>
          <w:delText>User</w:delText>
        </w:r>
        <w:r w:rsidR="00137C2E" w:rsidDel="00BF34B5">
          <w:delText xml:space="preserve"> will implement frequent testing of these facilities </w:delText>
        </w:r>
        <w:r w:rsidR="00F54C29" w:rsidDel="00BF34B5">
          <w:delText>in accordance with the requirements of CC/ECC.6.5.</w:delText>
        </w:r>
        <w:r w:rsidR="007E1B37" w:rsidDel="00BF34B5">
          <w:delText xml:space="preserve">4.4 </w:delText>
        </w:r>
        <w:r w:rsidR="00302479" w:rsidDel="00BF34B5">
          <w:delText xml:space="preserve">of the Grid Code </w:delText>
        </w:r>
        <w:r w:rsidR="00137C2E" w:rsidDel="00BF34B5">
          <w:delText xml:space="preserve">to ensure they are in good working order and the operational staff are familiar with its use. </w:delText>
        </w:r>
      </w:del>
    </w:p>
    <w:p w14:paraId="1CF3D8F2" w14:textId="77777777" w:rsidR="00191D6C" w:rsidRDefault="00191D6C" w:rsidP="004152F9">
      <w:pPr>
        <w:spacing w:after="0" w:line="259" w:lineRule="auto"/>
        <w:ind w:left="0" w:right="0" w:firstLine="0"/>
        <w:jc w:val="left"/>
      </w:pPr>
    </w:p>
    <w:p w14:paraId="51D67442" w14:textId="77777777" w:rsidR="00C84F56" w:rsidRDefault="00C84F56">
      <w:pPr>
        <w:spacing w:after="0" w:line="259" w:lineRule="auto"/>
        <w:ind w:left="698" w:right="0" w:firstLine="0"/>
        <w:jc w:val="left"/>
      </w:pPr>
    </w:p>
    <w:p w14:paraId="2B36F898" w14:textId="77777777" w:rsidR="00C84F56" w:rsidRPr="00044080" w:rsidRDefault="00137C2E">
      <w:pPr>
        <w:pStyle w:val="Heading1"/>
        <w:ind w:left="354"/>
        <w:rPr>
          <w:u w:val="none"/>
        </w:rPr>
      </w:pPr>
      <w:r>
        <w:rPr>
          <w:u w:val="none"/>
        </w:rPr>
        <w:t xml:space="preserve">11. </w:t>
      </w:r>
      <w:r>
        <w:t>Technical Standards and Service Levels</w:t>
      </w:r>
      <w:r>
        <w:rPr>
          <w:u w:val="none"/>
        </w:rPr>
        <w:t xml:space="preserve"> </w:t>
      </w:r>
    </w:p>
    <w:p w14:paraId="76EBB948" w14:textId="77777777" w:rsidR="005568EB" w:rsidRPr="00C0642D" w:rsidRDefault="005568EB" w:rsidP="00A87DAA"/>
    <w:p w14:paraId="4C2FE5BC" w14:textId="790AC829" w:rsidR="00C84F56" w:rsidRDefault="00137C2E">
      <w:pPr>
        <w:ind w:left="693" w:right="397"/>
      </w:pPr>
      <w:r>
        <w:t xml:space="preserve">The following service levels apply to the </w:t>
      </w:r>
      <w:r>
        <w:rPr>
          <w:b/>
        </w:rPr>
        <w:t xml:space="preserve">Control Telephony </w:t>
      </w:r>
      <w:r w:rsidR="00017783" w:rsidRPr="00944A38">
        <w:rPr>
          <w:b/>
          <w:highlight w:val="green"/>
        </w:rPr>
        <w:t>System</w:t>
      </w:r>
      <w:r w:rsidR="00BE1CA2" w:rsidRPr="00944A38">
        <w:rPr>
          <w:highlight w:val="green"/>
        </w:rPr>
        <w:t xml:space="preserve"> including those parts of the </w:t>
      </w:r>
      <w:r w:rsidR="00BE1CA2" w:rsidRPr="00944A38">
        <w:rPr>
          <w:b/>
          <w:highlight w:val="green"/>
        </w:rPr>
        <w:t>Control Telephone System</w:t>
      </w:r>
      <w:r w:rsidR="00BE1CA2" w:rsidRPr="00944A38">
        <w:rPr>
          <w:highlight w:val="green"/>
        </w:rPr>
        <w:t xml:space="preserve"> locate</w:t>
      </w:r>
      <w:ins w:id="459" w:author="Antony Johnson [2]" w:date="2022-11-20T17:20:00Z">
        <w:r w:rsidR="00EC0DC8" w:rsidRPr="00944A38">
          <w:rPr>
            <w:highlight w:val="green"/>
          </w:rPr>
          <w:t>d</w:t>
        </w:r>
      </w:ins>
      <w:r w:rsidR="00BE1CA2" w:rsidRPr="00944A38">
        <w:rPr>
          <w:highlight w:val="green"/>
        </w:rPr>
        <w:t xml:space="preserve"> </w:t>
      </w:r>
      <w:ins w:id="460" w:author="Johnson (ESO), Antony" w:date="2023-01-26T15:06:00Z">
        <w:r w:rsidR="00C97ACE" w:rsidRPr="00944A38">
          <w:rPr>
            <w:highlight w:val="green"/>
          </w:rPr>
          <w:t>at</w:t>
        </w:r>
      </w:ins>
      <w:ins w:id="461" w:author="Johnson (ESO), Antony" w:date="2023-02-10T14:29:00Z">
        <w:r w:rsidR="001C5ABF" w:rsidRPr="00944A38">
          <w:rPr>
            <w:highlight w:val="green"/>
          </w:rPr>
          <w:t xml:space="preserve"> </w:t>
        </w:r>
      </w:ins>
      <w:del w:id="462" w:author="Johnson (ESO), Antony" w:date="2023-01-26T15:06:00Z">
        <w:r w:rsidR="00BE1CA2" w:rsidRPr="00944A38" w:rsidDel="00C97ACE">
          <w:rPr>
            <w:highlight w:val="green"/>
          </w:rPr>
          <w:delText xml:space="preserve">on </w:delText>
        </w:r>
      </w:del>
      <w:r w:rsidR="00BE1CA2" w:rsidRPr="00944A38">
        <w:rPr>
          <w:b/>
          <w:highlight w:val="green"/>
        </w:rPr>
        <w:t>User</w:t>
      </w:r>
      <w:ins w:id="463" w:author="Antony Johnson [2]" w:date="2022-11-20T17:19:00Z">
        <w:r w:rsidR="000F2274" w:rsidRPr="00944A38">
          <w:rPr>
            <w:b/>
            <w:highlight w:val="green"/>
          </w:rPr>
          <w:t>’</w:t>
        </w:r>
      </w:ins>
      <w:r w:rsidR="00BE1CA2" w:rsidRPr="00944A38">
        <w:rPr>
          <w:b/>
          <w:highlight w:val="green"/>
        </w:rPr>
        <w:t>s</w:t>
      </w:r>
      <w:del w:id="464" w:author="Antony Johnson [2]" w:date="2022-11-20T17:19:00Z">
        <w:r w:rsidR="00447B69" w:rsidRPr="00944A38" w:rsidDel="000F2274">
          <w:rPr>
            <w:b/>
            <w:highlight w:val="green"/>
          </w:rPr>
          <w:delText>’</w:delText>
        </w:r>
      </w:del>
      <w:r w:rsidR="00BE1CA2" w:rsidRPr="00944A38">
        <w:rPr>
          <w:highlight w:val="green"/>
        </w:rPr>
        <w:t xml:space="preserve"> </w:t>
      </w:r>
      <w:ins w:id="465" w:author="Johnson (ESO), Antony" w:date="2023-01-26T15:07:00Z">
        <w:r w:rsidR="00470DC4" w:rsidRPr="00944A38">
          <w:rPr>
            <w:b/>
            <w:highlight w:val="green"/>
          </w:rPr>
          <w:t>Control Points</w:t>
        </w:r>
      </w:ins>
      <w:ins w:id="466" w:author="Johnson (ESO), Antony" w:date="2023-03-21T12:19:00Z">
        <w:r w:rsidR="006641C9" w:rsidRPr="00480B63">
          <w:rPr>
            <w:bCs/>
            <w:highlight w:val="green"/>
          </w:rPr>
          <w:t>,</w:t>
        </w:r>
        <w:r w:rsidR="006641C9">
          <w:rPr>
            <w:b/>
            <w:highlight w:val="green"/>
          </w:rPr>
          <w:t xml:space="preserve"> </w:t>
        </w:r>
      </w:ins>
      <w:ins w:id="467" w:author="Johnson (ESO), Antony" w:date="2023-03-21T12:20:00Z">
        <w:r w:rsidR="00480B63">
          <w:rPr>
            <w:b/>
            <w:highlight w:val="green"/>
          </w:rPr>
          <w:t>Network Operator’s</w:t>
        </w:r>
        <w:r w:rsidR="006641C9">
          <w:rPr>
            <w:b/>
            <w:highlight w:val="green"/>
          </w:rPr>
          <w:t xml:space="preserve"> </w:t>
        </w:r>
        <w:r w:rsidR="00480B63">
          <w:rPr>
            <w:b/>
            <w:highlight w:val="green"/>
          </w:rPr>
          <w:t>Control Centres</w:t>
        </w:r>
      </w:ins>
      <w:ins w:id="468" w:author="Johnson (ESO), Antony" w:date="2023-01-26T15:07:00Z">
        <w:r w:rsidR="00470DC4" w:rsidRPr="00944A38">
          <w:rPr>
            <w:highlight w:val="green"/>
          </w:rPr>
          <w:t xml:space="preserve"> </w:t>
        </w:r>
      </w:ins>
      <w:ins w:id="469" w:author="Antony Johnson [2]" w:date="2022-11-20T17:19:00Z">
        <w:del w:id="470" w:author="Johnson (ESO), Antony" w:date="2023-02-10T14:28:00Z">
          <w:r w:rsidR="000F2274" w:rsidRPr="00944A38" w:rsidDel="001C5ABF">
            <w:rPr>
              <w:highlight w:val="green"/>
            </w:rPr>
            <w:delText xml:space="preserve">and relevant </w:delText>
          </w:r>
          <w:r w:rsidR="000F2274" w:rsidRPr="00944A38" w:rsidDel="001C5ABF">
            <w:rPr>
              <w:b/>
              <w:highlight w:val="green"/>
            </w:rPr>
            <w:delText>Restoration Service Providers</w:delText>
          </w:r>
          <w:r w:rsidR="000F2274" w:rsidRPr="00944A38" w:rsidDel="001C5ABF">
            <w:rPr>
              <w:highlight w:val="green"/>
            </w:rPr>
            <w:delText xml:space="preserve"> </w:delText>
          </w:r>
        </w:del>
      </w:ins>
      <w:del w:id="471" w:author="Johnson (ESO), Antony" w:date="2023-02-10T14:28:00Z">
        <w:r w:rsidR="00BE1CA2" w:rsidRPr="00944A38" w:rsidDel="001C5ABF">
          <w:rPr>
            <w:highlight w:val="green"/>
          </w:rPr>
          <w:delText xml:space="preserve">sites </w:delText>
        </w:r>
      </w:del>
      <w:r w:rsidR="00BE1CA2" w:rsidRPr="00944A38">
        <w:rPr>
          <w:highlight w:val="green"/>
        </w:rPr>
        <w:t xml:space="preserve">and </w:t>
      </w:r>
      <w:r w:rsidR="00C551AC" w:rsidRPr="00944A38">
        <w:rPr>
          <w:highlight w:val="green"/>
        </w:rPr>
        <w:t xml:space="preserve">via </w:t>
      </w:r>
      <w:r w:rsidR="00C551AC" w:rsidRPr="00944A38">
        <w:rPr>
          <w:b/>
          <w:highlight w:val="green"/>
        </w:rPr>
        <w:t>Users’</w:t>
      </w:r>
      <w:r w:rsidR="00C551AC" w:rsidRPr="00944A38">
        <w:rPr>
          <w:highlight w:val="green"/>
        </w:rPr>
        <w:t xml:space="preserve"> </w:t>
      </w:r>
      <w:ins w:id="472" w:author="Antony Johnson [2]" w:date="2022-11-20T17:20:00Z">
        <w:del w:id="473" w:author="Johnson (ESO), Antony" w:date="2023-02-10T14:28:00Z">
          <w:r w:rsidR="00EC0DC8" w:rsidRPr="00944A38" w:rsidDel="001C5ABF">
            <w:rPr>
              <w:highlight w:val="green"/>
            </w:rPr>
            <w:delText xml:space="preserve">and relevant </w:delText>
          </w:r>
          <w:r w:rsidR="00EC0DC8" w:rsidRPr="00944A38" w:rsidDel="001C5ABF">
            <w:rPr>
              <w:b/>
              <w:highlight w:val="green"/>
            </w:rPr>
            <w:delText>Restoration Service Providers</w:delText>
          </w:r>
          <w:r w:rsidR="00EC0DC8" w:rsidRPr="00944A38" w:rsidDel="001C5ABF">
            <w:rPr>
              <w:highlight w:val="green"/>
            </w:rPr>
            <w:delText xml:space="preserve"> </w:delText>
          </w:r>
        </w:del>
      </w:ins>
      <w:r w:rsidR="00C551AC" w:rsidRPr="00944A38">
        <w:rPr>
          <w:highlight w:val="green"/>
        </w:rPr>
        <w:t>telephony systems</w:t>
      </w:r>
      <w:r w:rsidRPr="00944A38">
        <w:rPr>
          <w:highlight w:val="green"/>
        </w:rPr>
        <w:t>.</w:t>
      </w:r>
      <w:r>
        <w:t xml:space="preserve">  The </w:t>
      </w:r>
      <w:r>
        <w:rPr>
          <w:b/>
        </w:rPr>
        <w:t>User</w:t>
      </w:r>
      <w:r>
        <w:t xml:space="preserve"> </w:t>
      </w:r>
      <w:ins w:id="474" w:author="Antony Johnson [2]" w:date="2022-11-20T17:20:00Z">
        <w:del w:id="475" w:author="Johnson (ESO), Antony" w:date="2023-02-10T14:29:00Z">
          <w:r w:rsidR="00EC0DC8" w:rsidDel="001C5ABF">
            <w:delText xml:space="preserve">or relevant </w:delText>
          </w:r>
          <w:r w:rsidR="00EC0DC8" w:rsidRPr="00EC0DC8" w:rsidDel="001C5ABF">
            <w:rPr>
              <w:b/>
              <w:bCs/>
            </w:rPr>
            <w:delText xml:space="preserve">Restoration Service </w:delText>
          </w:r>
        </w:del>
      </w:ins>
      <w:ins w:id="476" w:author="Antony Johnson [2]" w:date="2022-11-20T17:21:00Z">
        <w:del w:id="477" w:author="Johnson (ESO), Antony" w:date="2023-02-10T14:29:00Z">
          <w:r w:rsidR="00EC0DC8" w:rsidRPr="00EC0DC8" w:rsidDel="001C5ABF">
            <w:rPr>
              <w:b/>
              <w:bCs/>
            </w:rPr>
            <w:delText>Provider</w:delText>
          </w:r>
          <w:r w:rsidR="00EC0DC8" w:rsidDel="001C5ABF">
            <w:delText xml:space="preserve"> </w:delText>
          </w:r>
        </w:del>
      </w:ins>
      <w:r>
        <w:t xml:space="preserve">is responsible for providing </w:t>
      </w:r>
      <w:r w:rsidR="001F53EE" w:rsidRPr="00C123F2">
        <w:rPr>
          <w:highlight w:val="green"/>
        </w:rPr>
        <w:t>site</w:t>
      </w:r>
      <w:r w:rsidR="001F53EE">
        <w:t xml:space="preserve"> </w:t>
      </w:r>
      <w:r>
        <w:t xml:space="preserve">access </w:t>
      </w:r>
      <w:r w:rsidR="001A7009">
        <w:t xml:space="preserve">for </w:t>
      </w:r>
      <w:ins w:id="478" w:author="Johnson (ESO), Antony" w:date="2023-02-10T14:29:00Z">
        <w:r w:rsidR="001C5ABF" w:rsidRPr="00750E89">
          <w:rPr>
            <w:b/>
            <w:bCs/>
          </w:rPr>
          <w:t xml:space="preserve">The </w:t>
        </w:r>
        <w:r w:rsidR="001C5ABF" w:rsidRPr="00C123F2">
          <w:rPr>
            <w:b/>
            <w:highlight w:val="green"/>
          </w:rPr>
          <w:t>Company</w:t>
        </w:r>
      </w:ins>
      <w:del w:id="479" w:author="Johnson (ESO), Antony" w:date="2023-02-10T14:29:00Z">
        <w:r w:rsidR="00C27C4A" w:rsidRPr="00C123F2" w:rsidDel="001C5ABF">
          <w:rPr>
            <w:highlight w:val="green"/>
          </w:rPr>
          <w:delText>National Grid ESO</w:delText>
        </w:r>
      </w:del>
      <w:r w:rsidR="00B46F6C" w:rsidRPr="00C123F2">
        <w:rPr>
          <w:b/>
          <w:highlight w:val="green"/>
        </w:rPr>
        <w:t xml:space="preserve"> </w:t>
      </w:r>
      <w:r w:rsidR="00B46F6C" w:rsidRPr="00C123F2">
        <w:rPr>
          <w:highlight w:val="green"/>
        </w:rPr>
        <w:t>and the</w:t>
      </w:r>
      <w:r w:rsidR="00B46F6C" w:rsidRPr="00C123F2">
        <w:rPr>
          <w:b/>
          <w:highlight w:val="green"/>
        </w:rPr>
        <w:t xml:space="preserve"> Relevant Transmission Licensee</w:t>
      </w:r>
      <w:r w:rsidRPr="00C123F2">
        <w:rPr>
          <w:highlight w:val="green"/>
        </w:rPr>
        <w:t xml:space="preserve"> </w:t>
      </w:r>
      <w:r w:rsidR="00E33A22" w:rsidRPr="00C123F2">
        <w:rPr>
          <w:highlight w:val="green"/>
        </w:rPr>
        <w:t>so they can</w:t>
      </w:r>
      <w:r w:rsidR="00E33A22">
        <w:t xml:space="preserve"> </w:t>
      </w:r>
      <w:r>
        <w:t xml:space="preserve">meet the </w:t>
      </w:r>
      <w:r>
        <w:rPr>
          <w:b/>
        </w:rPr>
        <w:t>SLAs</w:t>
      </w:r>
      <w:r>
        <w:t xml:space="preserve"> quoted. </w:t>
      </w:r>
    </w:p>
    <w:p w14:paraId="648D2A65" w14:textId="77777777" w:rsidR="00C84F56" w:rsidRDefault="00C84F56">
      <w:pPr>
        <w:spacing w:after="0" w:line="259" w:lineRule="auto"/>
        <w:ind w:left="359" w:right="0" w:firstLine="0"/>
        <w:jc w:val="left"/>
      </w:pPr>
    </w:p>
    <w:tbl>
      <w:tblPr>
        <w:tblStyle w:val="TableGrid1"/>
        <w:tblW w:w="8393" w:type="dxa"/>
        <w:tblInd w:w="675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2298"/>
        <w:gridCol w:w="6095"/>
      </w:tblGrid>
      <w:tr w:rsidR="00C84F56" w14:paraId="052E64D1" w14:textId="77777777" w:rsidTr="00044080">
        <w:trPr>
          <w:trHeight w:val="247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06160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Description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45CF2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Standard/SLA </w:t>
            </w:r>
          </w:p>
        </w:tc>
      </w:tr>
      <w:tr w:rsidR="00C84F56" w14:paraId="252DCDCC" w14:textId="77777777" w:rsidTr="00044080">
        <w:trPr>
          <w:trHeight w:val="485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FDE628B" w14:textId="5F3C826C" w:rsidR="00C84F56" w:rsidRPr="00372D34" w:rsidRDefault="00137C2E" w:rsidP="0019153B">
            <w:pPr>
              <w:spacing w:after="0" w:line="259" w:lineRule="auto"/>
              <w:ind w:left="0" w:right="0" w:firstLine="0"/>
              <w:jc w:val="left"/>
              <w:rPr>
                <w:szCs w:val="21"/>
              </w:rPr>
            </w:pPr>
            <w:r w:rsidRPr="00044080">
              <w:rPr>
                <w:b/>
              </w:rPr>
              <w:t xml:space="preserve">Control </w:t>
            </w:r>
            <w:r w:rsidRPr="00220253">
              <w:rPr>
                <w:b/>
                <w:szCs w:val="21"/>
                <w:highlight w:val="green"/>
              </w:rPr>
              <w:t>Telephon</w:t>
            </w:r>
            <w:r w:rsidR="00E054AD" w:rsidRPr="00220253">
              <w:rPr>
                <w:b/>
                <w:szCs w:val="21"/>
                <w:highlight w:val="green"/>
              </w:rPr>
              <w:t>y</w:t>
            </w:r>
            <w:r w:rsidRPr="00220253">
              <w:rPr>
                <w:szCs w:val="21"/>
                <w:highlight w:val="green"/>
              </w:rPr>
              <w:t xml:space="preserve"> </w:t>
            </w:r>
            <w:r w:rsidR="00447B69" w:rsidRPr="00220253">
              <w:rPr>
                <w:b/>
                <w:szCs w:val="21"/>
                <w:highlight w:val="green"/>
              </w:rPr>
              <w:t>System</w:t>
            </w:r>
            <w:r w:rsidR="00447B69" w:rsidRPr="00372D34">
              <w:rPr>
                <w:szCs w:val="21"/>
              </w:rPr>
              <w:t xml:space="preserve">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177464F" w14:textId="77777777" w:rsidR="00540AB3" w:rsidRPr="00372D34" w:rsidRDefault="00540AB3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  <w:r w:rsidRPr="00372D34">
              <w:rPr>
                <w:szCs w:val="21"/>
              </w:rPr>
              <w:t>Equipment:</w:t>
            </w:r>
          </w:p>
          <w:p w14:paraId="07D14069" w14:textId="13BF3BB8" w:rsidR="00E054AD" w:rsidRPr="00220253" w:rsidRDefault="00E054AD" w:rsidP="00FF1780">
            <w:pPr>
              <w:pStyle w:val="ListParagraph"/>
              <w:numPr>
                <w:ilvl w:val="0"/>
                <w:numId w:val="5"/>
              </w:numPr>
              <w:spacing w:line="259" w:lineRule="auto"/>
              <w:ind w:right="687"/>
              <w:rPr>
                <w:rFonts w:ascii="Arial" w:hAnsi="Arial" w:cs="Arial"/>
                <w:sz w:val="21"/>
                <w:szCs w:val="21"/>
                <w:highlight w:val="green"/>
              </w:rPr>
            </w:pPr>
            <w:r w:rsidRPr="00220253">
              <w:rPr>
                <w:rFonts w:ascii="Arial" w:hAnsi="Arial" w:cs="Arial"/>
                <w:b/>
                <w:sz w:val="21"/>
                <w:szCs w:val="21"/>
                <w:highlight w:val="green"/>
              </w:rPr>
              <w:t>Control Telephony</w:t>
            </w:r>
            <w:r w:rsidR="006271DF" w:rsidRPr="00220253">
              <w:rPr>
                <w:rFonts w:ascii="Arial" w:hAnsi="Arial" w:cs="Arial"/>
                <w:b/>
                <w:sz w:val="21"/>
                <w:szCs w:val="21"/>
                <w:highlight w:val="green"/>
              </w:rPr>
              <w:t xml:space="preserve"> System</w:t>
            </w:r>
            <w:r w:rsidRPr="00220253">
              <w:rPr>
                <w:rFonts w:ascii="Arial" w:hAnsi="Arial" w:cs="Arial"/>
                <w:sz w:val="21"/>
                <w:szCs w:val="21"/>
                <w:highlight w:val="green"/>
              </w:rPr>
              <w:t xml:space="preserve"> equipment </w:t>
            </w:r>
          </w:p>
          <w:p w14:paraId="01A0AB6E" w14:textId="344A133B" w:rsidR="00E054AD" w:rsidRPr="00220253" w:rsidRDefault="00E054AD" w:rsidP="00FF1780">
            <w:pPr>
              <w:pStyle w:val="ListParagraph"/>
              <w:numPr>
                <w:ilvl w:val="0"/>
                <w:numId w:val="5"/>
              </w:numPr>
              <w:spacing w:line="259" w:lineRule="auto"/>
              <w:ind w:right="687"/>
              <w:rPr>
                <w:rFonts w:ascii="Arial" w:hAnsi="Arial" w:cs="Arial"/>
                <w:sz w:val="21"/>
                <w:szCs w:val="21"/>
                <w:highlight w:val="green"/>
              </w:rPr>
            </w:pPr>
            <w:r w:rsidRPr="00220253">
              <w:rPr>
                <w:rFonts w:ascii="Arial" w:hAnsi="Arial"/>
                <w:b/>
                <w:sz w:val="21"/>
                <w:highlight w:val="green"/>
              </w:rPr>
              <w:t>Trunk Line</w:t>
            </w:r>
            <w:r w:rsidRPr="00220253">
              <w:rPr>
                <w:rFonts w:ascii="Arial" w:hAnsi="Arial"/>
                <w:sz w:val="21"/>
                <w:highlight w:val="green"/>
              </w:rPr>
              <w:t xml:space="preserve"> </w:t>
            </w:r>
          </w:p>
          <w:p w14:paraId="0BDD3FAE" w14:textId="65E82677" w:rsidR="00C84F56" w:rsidRPr="00372D34" w:rsidRDefault="005A2B51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  <w:r w:rsidRPr="00372D34">
              <w:rPr>
                <w:szCs w:val="21"/>
              </w:rPr>
              <w:t>At</w:t>
            </w:r>
            <w:ins w:id="480" w:author="Johnson (ESO), Antony" w:date="2023-02-10T14:30:00Z">
              <w:r w:rsidR="001C5ABF">
                <w:rPr>
                  <w:b/>
                  <w:szCs w:val="21"/>
                </w:rPr>
                <w:t xml:space="preserve"> </w:t>
              </w:r>
            </w:ins>
            <w:del w:id="481" w:author="Johnson (ESO), Antony" w:date="2023-02-10T14:30:00Z">
              <w:r w:rsidRPr="00372D34" w:rsidDel="001C5ABF">
                <w:rPr>
                  <w:b/>
                  <w:szCs w:val="21"/>
                </w:rPr>
                <w:delText xml:space="preserve"> </w:delText>
              </w:r>
              <w:r w:rsidR="00E714A5" w:rsidRPr="00372D34" w:rsidDel="001C5ABF">
                <w:rPr>
                  <w:b/>
                  <w:szCs w:val="21"/>
                </w:rPr>
                <w:delText xml:space="preserve">Control Points at </w:delText>
              </w:r>
            </w:del>
            <w:del w:id="482" w:author="Antony Johnson [2]" w:date="2022-11-20T17:21:00Z">
              <w:r w:rsidR="00973601" w:rsidRPr="00372D34" w:rsidDel="00EC0DC8">
                <w:rPr>
                  <w:b/>
                  <w:szCs w:val="21"/>
                </w:rPr>
                <w:delText>Black Start</w:delText>
              </w:r>
              <w:r w:rsidR="00E714A5" w:rsidRPr="00372D34" w:rsidDel="00EC0DC8">
                <w:rPr>
                  <w:b/>
                  <w:szCs w:val="21"/>
                </w:rPr>
                <w:delText xml:space="preserve"> </w:delText>
              </w:r>
            </w:del>
            <w:ins w:id="483" w:author="Antony Johnson [2]" w:date="2022-11-20T17:21:00Z">
              <w:r w:rsidR="00EC0DC8">
                <w:rPr>
                  <w:b/>
                  <w:szCs w:val="21"/>
                </w:rPr>
                <w:t xml:space="preserve">Restoration </w:t>
              </w:r>
            </w:ins>
            <w:ins w:id="484" w:author="Johnson (ESO), Antony" w:date="2023-02-10T14:29:00Z">
              <w:r w:rsidR="001C5ABF">
                <w:rPr>
                  <w:b/>
                  <w:szCs w:val="21"/>
                </w:rPr>
                <w:t>Contractor</w:t>
              </w:r>
            </w:ins>
            <w:ins w:id="485" w:author="Johnson (ESO), Antony" w:date="2023-02-10T14:30:00Z">
              <w:r w:rsidR="001C5ABF">
                <w:rPr>
                  <w:b/>
                  <w:szCs w:val="21"/>
                </w:rPr>
                <w:t>s</w:t>
              </w:r>
            </w:ins>
            <w:ins w:id="486" w:author="Johnson (ESO), Antony" w:date="2023-02-10T14:32:00Z">
              <w:r w:rsidR="00EB7A39">
                <w:rPr>
                  <w:b/>
                  <w:szCs w:val="21"/>
                </w:rPr>
                <w:t>’</w:t>
              </w:r>
            </w:ins>
            <w:del w:id="487" w:author="Johnson (ESO), Antony" w:date="2023-02-10T14:29:00Z">
              <w:r w:rsidR="00E714A5" w:rsidRPr="00372D34" w:rsidDel="001C5ABF">
                <w:rPr>
                  <w:b/>
                  <w:szCs w:val="21"/>
                </w:rPr>
                <w:delText>Service Providers</w:delText>
              </w:r>
              <w:r w:rsidR="00E048DF" w:rsidDel="001C5ABF">
                <w:rPr>
                  <w:b/>
                  <w:szCs w:val="21"/>
                </w:rPr>
                <w:delText>’</w:delText>
              </w:r>
            </w:del>
            <w:r w:rsidR="00E714A5" w:rsidRPr="00372D34">
              <w:rPr>
                <w:b/>
                <w:szCs w:val="21"/>
              </w:rPr>
              <w:t xml:space="preserve"> </w:t>
            </w:r>
            <w:ins w:id="488" w:author="Johnson (ESO), Antony" w:date="2023-02-10T14:30:00Z">
              <w:r w:rsidR="001C5ABF" w:rsidRPr="00750E89">
                <w:rPr>
                  <w:b/>
                  <w:szCs w:val="21"/>
                </w:rPr>
                <w:t>Control Points</w:t>
              </w:r>
            </w:ins>
            <w:del w:id="489" w:author="Johnson (ESO), Antony" w:date="2023-02-10T14:30:00Z">
              <w:r w:rsidR="00E714A5" w:rsidRPr="00750E89" w:rsidDel="001C5ABF">
                <w:rPr>
                  <w:bCs/>
                  <w:szCs w:val="21"/>
                </w:rPr>
                <w:delText>premises</w:delText>
              </w:r>
            </w:del>
            <w:r w:rsidR="00973601" w:rsidRPr="00372D34">
              <w:rPr>
                <w:szCs w:val="21"/>
              </w:rPr>
              <w:t xml:space="preserve">: </w:t>
            </w:r>
            <w:r w:rsidR="00137C2E" w:rsidRPr="00372D34">
              <w:rPr>
                <w:szCs w:val="21"/>
              </w:rPr>
              <w:t xml:space="preserve">5hr fix, 24 hrs/day, 365/6 days/yr </w:t>
            </w:r>
          </w:p>
          <w:p w14:paraId="41E0A9D7" w14:textId="77777777" w:rsidR="00540AB3" w:rsidRPr="00372D34" w:rsidDel="002C54A5" w:rsidRDefault="00540AB3" w:rsidP="00044080">
            <w:pPr>
              <w:spacing w:after="0" w:line="259" w:lineRule="auto"/>
              <w:ind w:left="0" w:right="687" w:firstLine="0"/>
              <w:jc w:val="left"/>
              <w:rPr>
                <w:del w:id="490" w:author="Johnson (ESO), Antony" w:date="2023-04-05T16:37:00Z"/>
                <w:szCs w:val="21"/>
              </w:rPr>
            </w:pPr>
          </w:p>
          <w:p w14:paraId="62E061DA" w14:textId="2E993EE6" w:rsidR="00540AB3" w:rsidRPr="00372D34" w:rsidDel="00FD7C32" w:rsidRDefault="005A2B51" w:rsidP="00540AB3">
            <w:pPr>
              <w:spacing w:after="0" w:line="259" w:lineRule="auto"/>
              <w:ind w:left="0" w:right="687" w:firstLine="0"/>
              <w:jc w:val="left"/>
              <w:rPr>
                <w:del w:id="491" w:author="Johnson (ESO), Antony" w:date="2023-03-21T12:21:00Z"/>
                <w:szCs w:val="21"/>
              </w:rPr>
            </w:pPr>
            <w:del w:id="492" w:author="Johnson (ESO), Antony" w:date="2023-03-21T12:21:00Z">
              <w:r w:rsidRPr="00220253" w:rsidDel="00FD7C32">
                <w:rPr>
                  <w:szCs w:val="21"/>
                  <w:highlight w:val="green"/>
                </w:rPr>
                <w:delText xml:space="preserve">At </w:delText>
              </w:r>
              <w:r w:rsidR="00540AB3" w:rsidRPr="00220253" w:rsidDel="00FD7C32">
                <w:rPr>
                  <w:b/>
                  <w:szCs w:val="21"/>
                  <w:highlight w:val="green"/>
                </w:rPr>
                <w:delText>Network Operators</w:delText>
              </w:r>
              <w:r w:rsidR="00E048DF" w:rsidRPr="00220253" w:rsidDel="00FD7C32">
                <w:rPr>
                  <w:b/>
                  <w:szCs w:val="21"/>
                  <w:highlight w:val="green"/>
                </w:rPr>
                <w:delText>’</w:delText>
              </w:r>
              <w:r w:rsidR="00540AB3" w:rsidRPr="00220253" w:rsidDel="00FD7C32">
                <w:rPr>
                  <w:b/>
                  <w:szCs w:val="21"/>
                  <w:highlight w:val="green"/>
                </w:rPr>
                <w:delText xml:space="preserve"> Control Centres</w:delText>
              </w:r>
              <w:r w:rsidR="00540AB3" w:rsidRPr="00220253" w:rsidDel="00FD7C32">
                <w:rPr>
                  <w:szCs w:val="21"/>
                  <w:highlight w:val="green"/>
                </w:rPr>
                <w:delText>: 5hr fix, 24 hrs/day, 365/6 days/yr</w:delText>
              </w:r>
              <w:r w:rsidR="00540AB3" w:rsidRPr="00372D34" w:rsidDel="00FD7C32">
                <w:rPr>
                  <w:szCs w:val="21"/>
                </w:rPr>
                <w:delText xml:space="preserve"> </w:delText>
              </w:r>
            </w:del>
          </w:p>
          <w:p w14:paraId="6601BAB9" w14:textId="77777777" w:rsidR="00540AB3" w:rsidRPr="00372D34" w:rsidRDefault="00540AB3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</w:p>
          <w:p w14:paraId="0A32B8B0" w14:textId="77777777" w:rsidR="00973601" w:rsidRDefault="00BD72AE" w:rsidP="002E6FE1">
            <w:pPr>
              <w:spacing w:after="0" w:line="259" w:lineRule="auto"/>
              <w:ind w:left="0" w:right="687" w:firstLine="0"/>
              <w:jc w:val="left"/>
              <w:rPr>
                <w:ins w:id="493" w:author="Johnson (ESO), Antony" w:date="2023-03-21T12:21:00Z"/>
                <w:szCs w:val="21"/>
              </w:rPr>
            </w:pPr>
            <w:ins w:id="494" w:author="Johnson (ESO), Antony" w:date="2023-01-26T15:10:00Z">
              <w:r w:rsidRPr="00BD72AE">
                <w:rPr>
                  <w:b/>
                  <w:bCs/>
                  <w:szCs w:val="21"/>
                </w:rPr>
                <w:t>Users</w:t>
              </w:r>
            </w:ins>
            <w:del w:id="495" w:author="Johnson (ESO), Antony" w:date="2023-01-26T15:10:00Z">
              <w:r w:rsidR="00F14FF5" w:rsidRPr="00372D34" w:rsidDel="00BD72AE">
                <w:rPr>
                  <w:szCs w:val="21"/>
                </w:rPr>
                <w:delText>Parties</w:delText>
              </w:r>
            </w:del>
            <w:r w:rsidR="00F14FF5" w:rsidRPr="00372D34">
              <w:rPr>
                <w:szCs w:val="21"/>
              </w:rPr>
              <w:t xml:space="preserve"> </w:t>
            </w:r>
            <w:ins w:id="496" w:author="Johnson (ESO), Antony" w:date="2023-02-10T14:30:00Z">
              <w:r w:rsidR="00FE333B">
                <w:rPr>
                  <w:szCs w:val="21"/>
                </w:rPr>
                <w:t xml:space="preserve">who </w:t>
              </w:r>
            </w:ins>
            <w:ins w:id="497" w:author="Johnson (ESO), Antony" w:date="2023-02-10T14:31:00Z">
              <w:r w:rsidR="00FE333B">
                <w:rPr>
                  <w:szCs w:val="21"/>
                </w:rPr>
                <w:t xml:space="preserve">are not </w:t>
              </w:r>
            </w:ins>
            <w:del w:id="498" w:author="Johnson (ESO), Antony" w:date="2023-02-10T14:31:00Z">
              <w:r w:rsidR="00F14FF5" w:rsidRPr="00372D34" w:rsidDel="00FE333B">
                <w:rPr>
                  <w:szCs w:val="21"/>
                </w:rPr>
                <w:delText xml:space="preserve">which do not have </w:delText>
              </w:r>
              <w:r w:rsidR="00973601" w:rsidRPr="00372D34" w:rsidDel="00FE333B">
                <w:rPr>
                  <w:szCs w:val="21"/>
                </w:rPr>
                <w:delText>-</w:delText>
              </w:r>
            </w:del>
            <w:ins w:id="499" w:author="Antony Johnson [2]" w:date="2022-11-20T17:21:00Z">
              <w:del w:id="500" w:author="Johnson (ESO), Antony" w:date="2023-02-10T14:31:00Z">
                <w:r w:rsidR="00040BB3" w:rsidRPr="009D10AC" w:rsidDel="00FE333B">
                  <w:rPr>
                    <w:b/>
                    <w:bCs/>
                    <w:szCs w:val="21"/>
                  </w:rPr>
                  <w:delText xml:space="preserve">Anchor </w:delText>
                </w:r>
              </w:del>
              <w:r w:rsidR="00040BB3" w:rsidRPr="009D10AC">
                <w:rPr>
                  <w:b/>
                  <w:bCs/>
                  <w:szCs w:val="21"/>
                </w:rPr>
                <w:t>Restoration Contrac</w:t>
              </w:r>
            </w:ins>
            <w:ins w:id="501" w:author="Johnson (ESO), Antony" w:date="2023-02-10T14:31:00Z">
              <w:r w:rsidR="00FE333B">
                <w:rPr>
                  <w:b/>
                  <w:bCs/>
                  <w:szCs w:val="21"/>
                </w:rPr>
                <w:t>tors</w:t>
              </w:r>
            </w:ins>
            <w:ins w:id="502" w:author="Antony Johnson [2]" w:date="2022-11-20T17:21:00Z">
              <w:del w:id="503" w:author="Johnson (ESO), Antony" w:date="2023-02-10T14:31:00Z">
                <w:r w:rsidR="00040BB3" w:rsidRPr="009D10AC" w:rsidDel="00FE333B">
                  <w:rPr>
                    <w:b/>
                    <w:bCs/>
                    <w:szCs w:val="21"/>
                  </w:rPr>
                  <w:delText>ts</w:delText>
                </w:r>
                <w:r w:rsidR="00040BB3" w:rsidDel="004D56D4">
                  <w:rPr>
                    <w:szCs w:val="21"/>
                  </w:rPr>
                  <w:delText xml:space="preserve"> </w:delText>
                </w:r>
                <w:r w:rsidR="00040BB3" w:rsidDel="00FE333B">
                  <w:rPr>
                    <w:szCs w:val="21"/>
                  </w:rPr>
                  <w:delText xml:space="preserve">or </w:delText>
                </w:r>
              </w:del>
            </w:ins>
            <w:ins w:id="504" w:author="Antony Johnson [2]" w:date="2022-11-20T17:23:00Z">
              <w:del w:id="505" w:author="Johnson (ESO), Antony" w:date="2023-02-10T14:31:00Z">
                <w:r w:rsidR="009D10AC" w:rsidRPr="009D10AC" w:rsidDel="00FE333B">
                  <w:rPr>
                    <w:b/>
                    <w:bCs/>
                    <w:szCs w:val="21"/>
                  </w:rPr>
                  <w:delText>Top Up Restoration Contracts</w:delText>
                </w:r>
                <w:r w:rsidR="009D10AC" w:rsidDel="004D56D4">
                  <w:rPr>
                    <w:szCs w:val="21"/>
                  </w:rPr>
                  <w:delText xml:space="preserve"> </w:delText>
                </w:r>
              </w:del>
            </w:ins>
            <w:del w:id="506" w:author="Antony Johnson [2]" w:date="2022-11-20T17:21:00Z">
              <w:r w:rsidR="00973601" w:rsidRPr="00372D34" w:rsidDel="00EC0DC8">
                <w:rPr>
                  <w:b/>
                  <w:szCs w:val="21"/>
                </w:rPr>
                <w:delText>Black Start</w:delText>
              </w:r>
            </w:del>
            <w:del w:id="507" w:author="Johnson (ESO), Antony" w:date="2023-02-10T14:31:00Z">
              <w:r w:rsidR="00F14FF5" w:rsidRPr="00372D34" w:rsidDel="004D56D4">
                <w:rPr>
                  <w:b/>
                  <w:szCs w:val="21"/>
                </w:rPr>
                <w:delText xml:space="preserve"> </w:delText>
              </w:r>
              <w:r w:rsidR="00F14FF5" w:rsidRPr="00372D34" w:rsidDel="004D56D4">
                <w:rPr>
                  <w:bCs/>
                  <w:szCs w:val="21"/>
                </w:rPr>
                <w:delText>contracts</w:delText>
              </w:r>
            </w:del>
            <w:r w:rsidR="00973601" w:rsidRPr="00372D34">
              <w:rPr>
                <w:szCs w:val="21"/>
              </w:rPr>
              <w:t xml:space="preserve">: </w:t>
            </w:r>
            <w:r w:rsidR="00973601" w:rsidRPr="00220253">
              <w:rPr>
                <w:szCs w:val="21"/>
                <w:highlight w:val="green"/>
              </w:rPr>
              <w:t xml:space="preserve">5hr fix </w:t>
            </w:r>
            <w:r w:rsidR="00404151" w:rsidRPr="00220253">
              <w:rPr>
                <w:szCs w:val="21"/>
                <w:highlight w:val="green"/>
              </w:rPr>
              <w:t>8am-6pm normal business days</w:t>
            </w:r>
          </w:p>
          <w:p w14:paraId="7FF65CBF" w14:textId="77777777" w:rsidR="00FD7C32" w:rsidRDefault="00FD7C32" w:rsidP="002E6FE1">
            <w:pPr>
              <w:spacing w:after="0" w:line="259" w:lineRule="auto"/>
              <w:ind w:left="0" w:right="687" w:firstLine="0"/>
              <w:jc w:val="left"/>
              <w:rPr>
                <w:ins w:id="508" w:author="Johnson (ESO), Antony" w:date="2023-03-21T12:21:00Z"/>
                <w:szCs w:val="21"/>
              </w:rPr>
            </w:pPr>
          </w:p>
          <w:p w14:paraId="29510931" w14:textId="77777777" w:rsidR="00FD7C32" w:rsidRPr="00372D34" w:rsidRDefault="00FD7C32" w:rsidP="00FD7C32">
            <w:pPr>
              <w:spacing w:after="0" w:line="259" w:lineRule="auto"/>
              <w:ind w:left="0" w:right="687" w:firstLine="0"/>
              <w:jc w:val="left"/>
              <w:rPr>
                <w:ins w:id="509" w:author="Johnson (ESO), Antony" w:date="2023-03-21T12:21:00Z"/>
                <w:szCs w:val="21"/>
              </w:rPr>
            </w:pPr>
            <w:ins w:id="510" w:author="Johnson (ESO), Antony" w:date="2023-03-21T12:21:00Z">
              <w:r w:rsidRPr="00220253">
                <w:rPr>
                  <w:szCs w:val="21"/>
                  <w:highlight w:val="green"/>
                </w:rPr>
                <w:lastRenderedPageBreak/>
                <w:t xml:space="preserve">At </w:t>
              </w:r>
              <w:r w:rsidRPr="00220253">
                <w:rPr>
                  <w:b/>
                  <w:szCs w:val="21"/>
                  <w:highlight w:val="green"/>
                </w:rPr>
                <w:t>Network Operators’ Control Centres</w:t>
              </w:r>
              <w:r w:rsidRPr="00220253">
                <w:rPr>
                  <w:szCs w:val="21"/>
                  <w:highlight w:val="green"/>
                </w:rPr>
                <w:t>: 5hr fix, 24 hrs/day, 365/6 days/yr</w:t>
              </w:r>
              <w:r w:rsidRPr="00372D34">
                <w:rPr>
                  <w:szCs w:val="21"/>
                </w:rPr>
                <w:t xml:space="preserve"> </w:t>
              </w:r>
            </w:ins>
          </w:p>
          <w:p w14:paraId="6B65384D" w14:textId="56E3E5DE" w:rsidR="00FD7C32" w:rsidRPr="00372D34" w:rsidRDefault="00FD7C32" w:rsidP="002E6FE1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</w:p>
        </w:tc>
      </w:tr>
      <w:tr w:rsidR="00C84F56" w14:paraId="3C7F257C" w14:textId="77777777" w:rsidTr="00044080">
        <w:trPr>
          <w:trHeight w:val="482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93CCD45" w14:textId="121BAD63" w:rsidR="00C84F56" w:rsidRPr="00044080" w:rsidRDefault="00C86272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lastRenderedPageBreak/>
              <w:t>Mains Independence</w:t>
            </w:r>
            <w:r w:rsidR="007636E2" w:rsidRPr="00220253">
              <w:rPr>
                <w:b/>
                <w:highlight w:val="green"/>
              </w:rPr>
              <w:t xml:space="preserve"> </w:t>
            </w:r>
            <w:r w:rsidR="00F459E8" w:rsidRPr="00220253">
              <w:rPr>
                <w:highlight w:val="green"/>
              </w:rPr>
              <w:t>duration</w:t>
            </w:r>
            <w:r w:rsidR="00137C2E">
              <w:rPr>
                <w:b/>
              </w:rPr>
              <w:t xml:space="preserve">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1E14010" w14:textId="71FB7ABA" w:rsidR="00ED71E1" w:rsidRDefault="00FA7182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t>Network Operator</w:t>
            </w:r>
            <w:r w:rsidR="001B7049" w:rsidRPr="00220253">
              <w:rPr>
                <w:b/>
                <w:highlight w:val="green"/>
              </w:rPr>
              <w:t>s</w:t>
            </w:r>
            <w:r w:rsidR="00ED71E1" w:rsidRPr="00220253">
              <w:rPr>
                <w:b/>
                <w:highlight w:val="green"/>
              </w:rPr>
              <w:t>’</w:t>
            </w:r>
            <w:r w:rsidR="001B7049" w:rsidRPr="00220253">
              <w:rPr>
                <w:b/>
                <w:highlight w:val="green"/>
              </w:rPr>
              <w:t xml:space="preserve"> </w:t>
            </w:r>
            <w:r w:rsidR="00ED71E1" w:rsidRPr="00220253">
              <w:rPr>
                <w:b/>
                <w:highlight w:val="green"/>
              </w:rPr>
              <w:t xml:space="preserve">Control </w:t>
            </w:r>
            <w:ins w:id="511" w:author="Johnson (ESO), Antony" w:date="2023-01-26T15:11:00Z">
              <w:r w:rsidR="001C40F9" w:rsidRPr="00220253">
                <w:rPr>
                  <w:b/>
                  <w:highlight w:val="green"/>
                </w:rPr>
                <w:t>Centre</w:t>
              </w:r>
              <w:r w:rsidR="00DC419A" w:rsidRPr="00220253">
                <w:rPr>
                  <w:b/>
                  <w:highlight w:val="green"/>
                </w:rPr>
                <w:t>s</w:t>
              </w:r>
            </w:ins>
            <w:del w:id="512" w:author="Johnson (ESO), Antony" w:date="2023-01-26T15:11:00Z">
              <w:r w:rsidR="00ED71E1" w:rsidRPr="00220253" w:rsidDel="001C40F9">
                <w:rPr>
                  <w:b/>
                  <w:highlight w:val="green"/>
                </w:rPr>
                <w:delText>Points</w:delText>
              </w:r>
            </w:del>
            <w:r w:rsidR="00ED71E1" w:rsidRPr="00220253">
              <w:rPr>
                <w:highlight w:val="green"/>
              </w:rPr>
              <w:t xml:space="preserve"> shall comply with the endurance timescales of CC7.10 or ECC7.10 as appropriate.</w:t>
            </w:r>
          </w:p>
          <w:p w14:paraId="4D0E522C" w14:textId="77777777" w:rsidR="00ED71E1" w:rsidRDefault="00ED71E1">
            <w:pPr>
              <w:spacing w:after="0" w:line="259" w:lineRule="auto"/>
              <w:ind w:left="0" w:right="0" w:firstLine="0"/>
              <w:jc w:val="left"/>
            </w:pPr>
          </w:p>
          <w:p w14:paraId="1E26068F" w14:textId="205FB2F1" w:rsidR="00ED71E1" w:rsidDel="00B34D6C" w:rsidRDefault="00ED71E1">
            <w:pPr>
              <w:spacing w:after="0" w:line="259" w:lineRule="auto"/>
              <w:ind w:left="0" w:right="0" w:firstLine="0"/>
              <w:jc w:val="left"/>
              <w:rPr>
                <w:del w:id="513" w:author="Johnson (ESO), Antony" w:date="2023-02-10T14:40:00Z"/>
                <w:bCs/>
              </w:rPr>
            </w:pPr>
            <w:del w:id="514" w:author="Johnson (ESO), Antony" w:date="2023-02-10T14:40:00Z">
              <w:r w:rsidRPr="00D66EF7" w:rsidDel="00B34D6C">
                <w:rPr>
                  <w:b/>
                </w:rPr>
                <w:delText xml:space="preserve">Control </w:delText>
              </w:r>
            </w:del>
            <w:del w:id="515" w:author="Johnson (ESO), Antony" w:date="2023-01-26T15:12:00Z">
              <w:r w:rsidRPr="00D66EF7" w:rsidDel="00DC419A">
                <w:rPr>
                  <w:b/>
                </w:rPr>
                <w:delText>Centres</w:delText>
              </w:r>
            </w:del>
            <w:del w:id="516" w:author="Johnson (ESO), Antony" w:date="2023-02-10T14:34:00Z">
              <w:r w:rsidRPr="00D66EF7" w:rsidDel="007414CA">
                <w:rPr>
                  <w:b/>
                </w:rPr>
                <w:delText xml:space="preserve"> </w:delText>
              </w:r>
              <w:r w:rsidRPr="00752FA3" w:rsidDel="007414CA">
                <w:delText xml:space="preserve">of </w:delText>
              </w:r>
            </w:del>
            <w:ins w:id="517" w:author="Antony Johnson [2]" w:date="2022-11-20T17:24:00Z">
              <w:del w:id="518" w:author="Johnson (ESO), Antony" w:date="2023-02-10T14:34:00Z">
                <w:r w:rsidR="009D10AC" w:rsidDel="007414CA">
                  <w:delText xml:space="preserve">relevant </w:delText>
                </w:r>
                <w:r w:rsidR="009D10AC" w:rsidRPr="009D10AC" w:rsidDel="007414CA">
                  <w:rPr>
                    <w:b/>
                    <w:bCs/>
                  </w:rPr>
                  <w:delText>Restoration Service Providers</w:delText>
                </w:r>
                <w:r w:rsidR="009D10AC" w:rsidDel="007414CA">
                  <w:delText xml:space="preserve"> </w:delText>
                </w:r>
              </w:del>
            </w:ins>
            <w:del w:id="519" w:author="Johnson (ESO), Antony" w:date="2023-02-10T14:40:00Z">
              <w:r w:rsidR="001B7049" w:rsidDel="00B34D6C">
                <w:rPr>
                  <w:b/>
                </w:rPr>
                <w:delText xml:space="preserve">Generators </w:delText>
              </w:r>
              <w:r w:rsidR="001B7049" w:rsidRPr="00E93DFB" w:rsidDel="00B34D6C">
                <w:rPr>
                  <w:bCs/>
                </w:rPr>
                <w:delText>with</w:delText>
              </w:r>
              <w:r w:rsidR="001B7049" w:rsidDel="00B34D6C">
                <w:rPr>
                  <w:b/>
                </w:rPr>
                <w:delText xml:space="preserve"> Black Start Power Stations </w:delText>
              </w:r>
              <w:r w:rsidR="001B7049" w:rsidRPr="00E93DFB" w:rsidDel="00B34D6C">
                <w:rPr>
                  <w:bCs/>
                </w:rPr>
                <w:delText>shall</w:delText>
              </w:r>
              <w:r w:rsidDel="00B34D6C">
                <w:delText xml:space="preserve"> comply with the endurance timescales of CC7.10 or ECC7.10 as appropriate</w:delText>
              </w:r>
            </w:del>
            <w:del w:id="520" w:author="Johnson (ESO), Antony" w:date="2023-02-10T14:36:00Z">
              <w:r w:rsidDel="00FE63F3">
                <w:delText>.</w:delText>
              </w:r>
            </w:del>
          </w:p>
          <w:p w14:paraId="2C728F81" w14:textId="12609D32" w:rsidR="00ED71E1" w:rsidDel="00B34D6C" w:rsidRDefault="00ED71E1">
            <w:pPr>
              <w:spacing w:after="0" w:line="259" w:lineRule="auto"/>
              <w:ind w:left="0" w:right="0" w:firstLine="0"/>
              <w:jc w:val="left"/>
              <w:rPr>
                <w:del w:id="521" w:author="Johnson (ESO), Antony" w:date="2023-02-10T14:40:00Z"/>
                <w:bCs/>
              </w:rPr>
            </w:pPr>
          </w:p>
          <w:p w14:paraId="52D06B26" w14:textId="0D490C99" w:rsidR="006C67E4" w:rsidRDefault="00ED71E1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t>Control Centres</w:t>
            </w:r>
            <w:del w:id="522" w:author="Johnson (ESO), Antony" w:date="2023-02-10T14:40:00Z">
              <w:r w:rsidDel="001655AF">
                <w:rPr>
                  <w:bCs/>
                </w:rPr>
                <w:delText xml:space="preserve"> / </w:delText>
              </w:r>
              <w:r w:rsidRPr="00F05F85" w:rsidDel="001655AF">
                <w:rPr>
                  <w:b/>
                  <w:bCs/>
                </w:rPr>
                <w:delText xml:space="preserve">Control </w:delText>
              </w:r>
            </w:del>
            <w:del w:id="523" w:author="Johnson (ESO), Antony" w:date="2023-01-26T15:12:00Z">
              <w:r w:rsidRPr="00191D64" w:rsidDel="00F05F85">
                <w:rPr>
                  <w:color w:val="2B579A"/>
                  <w:shd w:val="clear" w:color="auto" w:fill="E6E6E6"/>
                  <w:rPrChange w:id="524" w:author="Halford(ESO), David" w:date="2022-12-28T12:24:00Z">
                    <w:rPr>
                      <w:b/>
                      <w:bCs/>
                      <w:color w:val="2B579A"/>
                      <w:shd w:val="clear" w:color="auto" w:fill="E6E6E6"/>
                    </w:rPr>
                  </w:rPrChange>
                </w:rPr>
                <w:delText>Rooms</w:delText>
              </w:r>
            </w:del>
            <w:del w:id="525" w:author="Johnson (ESO), Antony" w:date="2023-02-10T14:40:00Z">
              <w:r w:rsidDel="001655AF">
                <w:rPr>
                  <w:bCs/>
                </w:rPr>
                <w:delText xml:space="preserve"> </w:delText>
              </w:r>
            </w:del>
            <w:ins w:id="526" w:author="Johnson (ESO), Antony" w:date="2023-02-10T14:40:00Z">
              <w:r w:rsidR="001655AF">
                <w:rPr>
                  <w:bCs/>
                </w:rPr>
                <w:t xml:space="preserve"> </w:t>
              </w:r>
            </w:ins>
            <w:r>
              <w:rPr>
                <w:bCs/>
              </w:rPr>
              <w:t xml:space="preserve">of other </w:t>
            </w:r>
            <w:ins w:id="527" w:author="Antony Johnson [2]" w:date="2022-11-20T17:24:00Z">
              <w:r w:rsidR="009D10AC" w:rsidRPr="009D10AC">
                <w:rPr>
                  <w:b/>
                </w:rPr>
                <w:t>User</w:t>
              </w:r>
              <w:del w:id="528" w:author="Johnson (ESO), Antony" w:date="2023-02-10T14:33:00Z">
                <w:r w:rsidR="009D10AC" w:rsidRPr="009D10AC" w:rsidDel="00C36D1D">
                  <w:rPr>
                    <w:b/>
                  </w:rPr>
                  <w:delText>’</w:delText>
                </w:r>
              </w:del>
              <w:r w:rsidR="009D10AC" w:rsidRPr="009D10AC">
                <w:rPr>
                  <w:b/>
                </w:rPr>
                <w:t>s</w:t>
              </w:r>
            </w:ins>
            <w:ins w:id="529" w:author="Halford(ESO), David" w:date="2022-12-28T12:24:00Z">
              <w:r w:rsidR="00191D64">
                <w:rPr>
                  <w:b/>
                </w:rPr>
                <w:t xml:space="preserve"> </w:t>
              </w:r>
            </w:ins>
            <w:del w:id="530" w:author="Antony Johnson [2]" w:date="2022-11-20T17:24:00Z">
              <w:r w:rsidR="00334EAB" w:rsidRPr="007C1AE8" w:rsidDel="009D10AC">
                <w:rPr>
                  <w:b/>
                </w:rPr>
                <w:delText xml:space="preserve">Restoration Service </w:delText>
              </w:r>
              <w:r w:rsidR="00334EAB" w:rsidRPr="00220253" w:rsidDel="009D10AC">
                <w:rPr>
                  <w:b/>
                  <w:color w:val="2B579A"/>
                  <w:highlight w:val="green"/>
                  <w:shd w:val="clear" w:color="auto" w:fill="E6E6E6"/>
                  <w:rPrChange w:id="531" w:author="Halford(ESO), David" w:date="2023-03-02T17:59:00Z">
                    <w:rPr>
                      <w:b/>
                      <w:color w:val="2B579A"/>
                      <w:shd w:val="clear" w:color="auto" w:fill="E6E6E6"/>
                    </w:rPr>
                  </w:rPrChange>
                </w:rPr>
                <w:delText>Providers</w:delText>
              </w:r>
              <w:r w:rsidR="00834199" w:rsidRPr="00220253" w:rsidDel="009D10AC">
                <w:rPr>
                  <w:color w:val="2B579A"/>
                  <w:highlight w:val="green"/>
                  <w:shd w:val="clear" w:color="auto" w:fill="E6E6E6"/>
                  <w:rPrChange w:id="532" w:author="Halford(ESO), David" w:date="2023-03-02T17:59:00Z">
                    <w:rPr>
                      <w:color w:val="2B579A"/>
                      <w:shd w:val="clear" w:color="auto" w:fill="E6E6E6"/>
                    </w:rPr>
                  </w:rPrChange>
                </w:rPr>
                <w:delText xml:space="preserve"> </w:delText>
              </w:r>
            </w:del>
            <w:r w:rsidRPr="00220253">
              <w:rPr>
                <w:color w:val="2B579A"/>
                <w:highlight w:val="green"/>
                <w:shd w:val="clear" w:color="auto" w:fill="E6E6E6"/>
                <w:rPrChange w:id="533" w:author="Halford(ESO), David" w:date="2023-03-02T17:59:00Z">
                  <w:rPr>
                    <w:color w:val="2B579A"/>
                    <w:shd w:val="clear" w:color="auto" w:fill="E6E6E6"/>
                  </w:rPr>
                </w:rPrChange>
              </w:rPr>
              <w:t xml:space="preserve">shall </w:t>
            </w:r>
            <w:r w:rsidR="001F54AA" w:rsidRPr="00220253">
              <w:rPr>
                <w:color w:val="2B579A"/>
                <w:highlight w:val="green"/>
                <w:shd w:val="clear" w:color="auto" w:fill="E6E6E6"/>
                <w:rPrChange w:id="534" w:author="Halford(ESO), David" w:date="2023-03-02T17:59:00Z">
                  <w:rPr>
                    <w:color w:val="2B579A"/>
                    <w:shd w:val="clear" w:color="auto" w:fill="E6E6E6"/>
                  </w:rPr>
                </w:rPrChange>
              </w:rPr>
              <w:t>comply with the endurance timescales of CC7.10 or ECC7.10 as appropriate</w:t>
            </w:r>
            <w:ins w:id="535" w:author="Johnson (ESO), Antony" w:date="2023-02-10T14:36:00Z">
              <w:r w:rsidR="00D51AC6">
                <w:t xml:space="preserve"> </w:t>
              </w:r>
            </w:ins>
            <w:ins w:id="536" w:author="Johnson (ESO), Antony" w:date="2023-03-21T12:22:00Z">
              <w:r w:rsidR="00FD7C32">
                <w:t xml:space="preserve">and </w:t>
              </w:r>
            </w:ins>
            <w:ins w:id="537" w:author="Johnson (ESO), Antony" w:date="2023-02-10T14:36:00Z">
              <w:r w:rsidR="00D51AC6">
                <w:t>in addition to</w:t>
              </w:r>
            </w:ins>
            <w:ins w:id="538" w:author="Johnson (ESO), Antony" w:date="2023-02-10T14:37:00Z">
              <w:r w:rsidR="00D51AC6">
                <w:t xml:space="preserve"> the requirements of CC.</w:t>
              </w:r>
              <w:r w:rsidR="00216F94">
                <w:t>7.9 or ECC.7.9</w:t>
              </w:r>
            </w:ins>
            <w:r w:rsidR="001F54AA">
              <w:t>.</w:t>
            </w:r>
          </w:p>
          <w:p w14:paraId="6C9CBCCC" w14:textId="77777777" w:rsidR="006C67E4" w:rsidRDefault="006C67E4">
            <w:pPr>
              <w:spacing w:after="0" w:line="259" w:lineRule="auto"/>
              <w:ind w:left="0" w:right="0" w:firstLine="0"/>
              <w:jc w:val="left"/>
              <w:rPr>
                <w:ins w:id="539" w:author="Johnson (ESO), Antony" w:date="2023-02-10T14:40:00Z"/>
              </w:rPr>
            </w:pPr>
          </w:p>
          <w:p w14:paraId="590EEE83" w14:textId="5268CD67" w:rsidR="00B34D6C" w:rsidRPr="00436A89" w:rsidRDefault="00B34D6C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ins w:id="540" w:author="Johnson (ESO), Antony" w:date="2023-02-10T14:40:00Z">
              <w:r w:rsidRPr="009F3EF3">
                <w:rPr>
                  <w:bCs/>
                </w:rPr>
                <w:t>All</w:t>
              </w:r>
              <w:r>
                <w:rPr>
                  <w:b/>
                </w:rPr>
                <w:t xml:space="preserve"> </w:t>
              </w:r>
              <w:r w:rsidRPr="00D66EF7">
                <w:rPr>
                  <w:b/>
                </w:rPr>
                <w:t xml:space="preserve">Control </w:t>
              </w:r>
              <w:r>
                <w:rPr>
                  <w:b/>
                </w:rPr>
                <w:t xml:space="preserve">Points </w:t>
              </w:r>
              <w:r w:rsidRPr="00E93DFB">
                <w:rPr>
                  <w:bCs/>
                </w:rPr>
                <w:t>shall</w:t>
              </w:r>
              <w:r>
                <w:t xml:space="preserve"> comply with the endurance timescales of CC</w:t>
              </w:r>
            </w:ins>
            <w:ins w:id="541" w:author="Johnson (ESO), Antony" w:date="2023-02-10T14:42:00Z">
              <w:r w:rsidR="0080083E">
                <w:t>.</w:t>
              </w:r>
            </w:ins>
            <w:ins w:id="542" w:author="Johnson (ESO), Antony" w:date="2023-02-10T14:40:00Z">
              <w:r>
                <w:t xml:space="preserve">7.10 or ECC7.10 as appropriate </w:t>
              </w:r>
            </w:ins>
            <w:ins w:id="543" w:author="Johnson (ESO), Antony" w:date="2023-03-21T12:23:00Z">
              <w:r w:rsidR="000233FA">
                <w:t xml:space="preserve">and </w:t>
              </w:r>
            </w:ins>
            <w:ins w:id="544" w:author="Johnson (ESO), Antony" w:date="2023-02-10T14:40:00Z">
              <w:r>
                <w:t>in addition to the requirements of CC.7.9 or ECC.7.9.</w:t>
              </w:r>
            </w:ins>
          </w:p>
          <w:p w14:paraId="7D518C45" w14:textId="05E6227F" w:rsidR="00C84F56" w:rsidRDefault="00FA7182">
            <w:pPr>
              <w:spacing w:after="0" w:line="259" w:lineRule="auto"/>
              <w:ind w:left="0" w:right="0" w:firstLine="0"/>
              <w:jc w:val="left"/>
            </w:pPr>
            <w:del w:id="545" w:author="Johnson (ESO), Antony" w:date="2023-02-10T14:39:00Z">
              <w:r w:rsidDel="005D5EC9">
                <w:delText xml:space="preserve">For other </w:delText>
              </w:r>
              <w:r w:rsidRPr="00D66EF7" w:rsidDel="005D5EC9">
                <w:rPr>
                  <w:b/>
                </w:rPr>
                <w:delText>Control Points</w:delText>
              </w:r>
              <w:r w:rsidDel="005D5EC9">
                <w:delText xml:space="preserve"> at least 24 hours</w:delText>
              </w:r>
              <w:r w:rsidR="00BD5F6C" w:rsidDel="005D5EC9">
                <w:delText>.</w:delText>
              </w:r>
            </w:del>
          </w:p>
        </w:tc>
      </w:tr>
    </w:tbl>
    <w:p w14:paraId="74CDC79B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b/>
          <w:sz w:val="22"/>
        </w:rPr>
        <w:t xml:space="preserve"> </w:t>
      </w:r>
    </w:p>
    <w:p w14:paraId="6F7492BA" w14:textId="6B81731B" w:rsidR="00631610" w:rsidRDefault="00631610" w:rsidP="00044080">
      <w:pPr>
        <w:spacing w:after="0" w:line="259" w:lineRule="auto"/>
        <w:ind w:left="0" w:right="0" w:firstLine="0"/>
        <w:jc w:val="left"/>
        <w:rPr>
          <w:ins w:id="546" w:author="Johnson (ESO), Antony" w:date="2023-01-26T08:54:00Z"/>
        </w:rPr>
      </w:pPr>
    </w:p>
    <w:p w14:paraId="39F8F30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7" w:author="Johnson (ESO), Antony" w:date="2023-01-26T08:54:00Z"/>
        </w:rPr>
      </w:pPr>
    </w:p>
    <w:p w14:paraId="44738A4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8" w:author="Johnson (ESO), Antony" w:date="2023-01-26T08:54:00Z"/>
        </w:rPr>
      </w:pPr>
    </w:p>
    <w:p w14:paraId="4BCCC60A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9" w:author="Johnson (ESO), Antony" w:date="2023-01-26T08:54:00Z"/>
        </w:rPr>
      </w:pPr>
    </w:p>
    <w:p w14:paraId="7E07AD0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0" w:author="Johnson (ESO), Antony" w:date="2023-01-26T08:54:00Z"/>
        </w:rPr>
      </w:pPr>
    </w:p>
    <w:p w14:paraId="4478C49D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1" w:author="Johnson (ESO), Antony" w:date="2023-01-26T08:54:00Z"/>
        </w:rPr>
      </w:pPr>
    </w:p>
    <w:p w14:paraId="0710F132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2" w:author="Johnson (ESO), Antony" w:date="2023-01-26T08:54:00Z"/>
        </w:rPr>
      </w:pPr>
    </w:p>
    <w:p w14:paraId="4D07163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3" w:author="Johnson (ESO), Antony" w:date="2023-01-26T08:54:00Z"/>
        </w:rPr>
      </w:pPr>
    </w:p>
    <w:p w14:paraId="5BFB739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4" w:author="Johnson (ESO), Antony" w:date="2023-01-26T08:54:00Z"/>
        </w:rPr>
      </w:pPr>
    </w:p>
    <w:p w14:paraId="447DABC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5" w:author="Johnson (ESO), Antony" w:date="2023-01-26T08:54:00Z"/>
        </w:rPr>
      </w:pPr>
    </w:p>
    <w:p w14:paraId="7DB50264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6" w:author="Johnson (ESO), Antony" w:date="2023-01-26T08:54:00Z"/>
        </w:rPr>
      </w:pPr>
    </w:p>
    <w:p w14:paraId="703AE67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7" w:author="Johnson (ESO), Antony" w:date="2023-01-26T08:54:00Z"/>
        </w:rPr>
      </w:pPr>
    </w:p>
    <w:p w14:paraId="61FAE104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8" w:author="Johnson (ESO), Antony" w:date="2023-01-26T08:54:00Z"/>
        </w:rPr>
      </w:pPr>
    </w:p>
    <w:p w14:paraId="756C04A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9" w:author="Johnson (ESO), Antony" w:date="2023-01-26T08:54:00Z"/>
        </w:rPr>
      </w:pPr>
    </w:p>
    <w:p w14:paraId="16333E2D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0" w:author="Johnson (ESO), Antony" w:date="2023-01-26T08:54:00Z"/>
        </w:rPr>
      </w:pPr>
    </w:p>
    <w:p w14:paraId="596E868A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1" w:author="Johnson (ESO), Antony" w:date="2023-01-26T08:54:00Z"/>
        </w:rPr>
      </w:pPr>
    </w:p>
    <w:p w14:paraId="3B33823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2" w:author="Johnson (ESO), Antony" w:date="2023-01-26T08:54:00Z"/>
        </w:rPr>
      </w:pPr>
    </w:p>
    <w:p w14:paraId="20861145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3" w:author="Johnson (ESO), Antony" w:date="2023-01-26T08:54:00Z"/>
        </w:rPr>
      </w:pPr>
    </w:p>
    <w:p w14:paraId="15C607E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4" w:author="Johnson (ESO), Antony" w:date="2023-01-26T08:54:00Z"/>
        </w:rPr>
      </w:pPr>
    </w:p>
    <w:p w14:paraId="65C7B323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5" w:author="Johnson (ESO), Antony" w:date="2023-01-26T08:54:00Z"/>
        </w:rPr>
      </w:pPr>
    </w:p>
    <w:p w14:paraId="0BC63C3F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6" w:author="Johnson (ESO), Antony" w:date="2023-01-26T08:54:00Z"/>
        </w:rPr>
      </w:pPr>
    </w:p>
    <w:p w14:paraId="175DDDBF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7" w:author="Johnson (ESO), Antony" w:date="2023-01-26T08:54:00Z"/>
        </w:rPr>
      </w:pPr>
    </w:p>
    <w:p w14:paraId="45ECC2A7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8" w:author="Johnson (ESO), Antony" w:date="2023-01-26T08:55:00Z"/>
        </w:rPr>
        <w:sectPr w:rsidR="003C5E4B" w:rsidSect="0004408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2240" w:h="15840"/>
          <w:pgMar w:top="1469" w:right="1797" w:bottom="1349" w:left="1854" w:header="720" w:footer="720" w:gutter="0"/>
          <w:cols w:space="720"/>
          <w:titlePg/>
          <w:docGrid w:linePitch="286"/>
        </w:sectPr>
      </w:pPr>
    </w:p>
    <w:p w14:paraId="7EFDD0F4" w14:textId="77777777" w:rsidR="00483398" w:rsidRDefault="00483398" w:rsidP="00483398">
      <w:pPr>
        <w:pStyle w:val="BodyText"/>
        <w:ind w:right="-97"/>
        <w:rPr>
          <w:ins w:id="578" w:author="Johnson (ESO), Antony" w:date="2023-01-26T08:55:00Z"/>
          <w:b/>
          <w:sz w:val="24"/>
        </w:rPr>
      </w:pPr>
      <w:ins w:id="579" w:author="Johnson (ESO), Antony" w:date="2023-01-26T08:55:00Z">
        <w:r>
          <w:rPr>
            <w:b/>
            <w:sz w:val="24"/>
          </w:rPr>
          <w:lastRenderedPageBreak/>
          <w:t>Appendix 1</w:t>
        </w:r>
      </w:ins>
    </w:p>
    <w:p w14:paraId="0529B674" w14:textId="77777777" w:rsidR="00BA4770" w:rsidRPr="00F20861" w:rsidRDefault="00BA4770" w:rsidP="00BA4770">
      <w:pPr>
        <w:pStyle w:val="BodyText"/>
        <w:ind w:right="-97"/>
        <w:rPr>
          <w:ins w:id="580" w:author="Johnson (ESO), Antony" w:date="2023-03-21T10:53:00Z"/>
          <w:bCs/>
          <w:sz w:val="20"/>
          <w:szCs w:val="20"/>
        </w:rPr>
      </w:pPr>
      <w:ins w:id="581" w:author="Johnson (ESO), Antony" w:date="2023-03-21T10:53:00Z">
        <w:r w:rsidRPr="00F20861">
          <w:rPr>
            <w:bCs/>
            <w:sz w:val="20"/>
            <w:szCs w:val="20"/>
          </w:rPr>
          <w:t>The table below details the obligations on different types of</w:t>
        </w:r>
        <w:r w:rsidRPr="006A7B60">
          <w:rPr>
            <w:b/>
            <w:sz w:val="20"/>
            <w:szCs w:val="20"/>
          </w:rPr>
          <w:t xml:space="preserve"> User</w:t>
        </w:r>
        <w:r w:rsidRPr="00F20861">
          <w:rPr>
            <w:bCs/>
            <w:sz w:val="20"/>
            <w:szCs w:val="20"/>
          </w:rPr>
          <w:t xml:space="preserve"> (in terms of whether they are a </w:t>
        </w:r>
        <w:r w:rsidRPr="006A7B60">
          <w:rPr>
            <w:b/>
            <w:sz w:val="20"/>
            <w:szCs w:val="20"/>
          </w:rPr>
          <w:t>CUSC Party</w:t>
        </w:r>
        <w:r w:rsidRPr="00F20861">
          <w:rPr>
            <w:bCs/>
            <w:sz w:val="20"/>
            <w:szCs w:val="20"/>
          </w:rPr>
          <w:t xml:space="preserve">, </w:t>
        </w:r>
        <w:r w:rsidRPr="006A7B60">
          <w:rPr>
            <w:b/>
            <w:sz w:val="20"/>
            <w:szCs w:val="20"/>
          </w:rPr>
          <w:t>Non-CUSC Party</w:t>
        </w:r>
        <w:r w:rsidRPr="00F20861">
          <w:rPr>
            <w:bCs/>
            <w:sz w:val="20"/>
            <w:szCs w:val="20"/>
          </w:rPr>
          <w:t xml:space="preserve"> or </w:t>
        </w:r>
        <w:r w:rsidRPr="006A7B60">
          <w:rPr>
            <w:b/>
            <w:sz w:val="20"/>
            <w:szCs w:val="20"/>
          </w:rPr>
          <w:t>Restoration Contractor</w:t>
        </w:r>
        <w:r w:rsidRPr="00F20861">
          <w:rPr>
            <w:bCs/>
            <w:sz w:val="20"/>
            <w:szCs w:val="20"/>
          </w:rPr>
          <w:t xml:space="preserve"> and the obligations they have to meet.  This table should also be read in conjunction with the Communications Standard which is available from the following link. </w:t>
        </w:r>
      </w:ins>
    </w:p>
    <w:p w14:paraId="2C492827" w14:textId="77777777" w:rsidR="00BA4770" w:rsidRPr="00936AE9" w:rsidRDefault="00BA4770" w:rsidP="00BA4770">
      <w:pPr>
        <w:pStyle w:val="BodyText"/>
        <w:ind w:right="-97"/>
        <w:rPr>
          <w:ins w:id="582" w:author="Johnson (ESO), Antony" w:date="2023-03-21T10:53:00Z"/>
          <w:bCs/>
          <w:sz w:val="20"/>
          <w:szCs w:val="20"/>
        </w:rPr>
      </w:pPr>
      <w:ins w:id="583" w:author="Johnson (ESO), Antony" w:date="2023-03-21T10:53:00Z">
        <w:r w:rsidRPr="00F20861">
          <w:rPr>
            <w:bCs/>
            <w:sz w:val="20"/>
            <w:szCs w:val="20"/>
          </w:rPr>
          <w:t>https://www.nationalgrideso.com/document/33331/download</w:t>
        </w:r>
      </w:ins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3599"/>
        <w:gridCol w:w="3969"/>
        <w:gridCol w:w="4961"/>
      </w:tblGrid>
      <w:tr w:rsidR="00BA4770" w14:paraId="0D4EC999" w14:textId="77777777" w:rsidTr="00D74018">
        <w:trPr>
          <w:tblHeader/>
          <w:ins w:id="584" w:author="Johnson (ESO), Antony" w:date="2023-03-21T10:53:00Z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39DC" w14:textId="77777777" w:rsidR="00BA4770" w:rsidRPr="00956E5D" w:rsidRDefault="00BA4770" w:rsidP="00057E30">
            <w:pPr>
              <w:spacing w:before="100" w:after="100"/>
              <w:rPr>
                <w:ins w:id="585" w:author="Johnson (ESO), Antony" w:date="2023-03-21T10:53:00Z"/>
                <w:rFonts w:ascii="Calibri" w:eastAsiaTheme="minorHAns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670A8" w14:textId="5140EF80" w:rsidR="00BA4770" w:rsidRPr="00956E5D" w:rsidRDefault="00BA4770" w:rsidP="00057E30">
            <w:pPr>
              <w:spacing w:before="100" w:after="100"/>
              <w:ind w:left="234" w:firstLine="0"/>
              <w:rPr>
                <w:ins w:id="586" w:author="Johnson (ESO), Antony" w:date="2023-03-21T10:53:00Z"/>
                <w:sz w:val="16"/>
                <w:szCs w:val="16"/>
              </w:rPr>
            </w:pPr>
            <w:ins w:id="587" w:author="Johnson (ESO), Antony" w:date="2023-03-21T10:53:00Z">
              <w:r w:rsidRPr="00956E5D">
                <w:rPr>
                  <w:sz w:val="16"/>
                  <w:szCs w:val="16"/>
                </w:rPr>
                <w:t xml:space="preserve">Communication </w:t>
              </w:r>
            </w:ins>
            <w:ins w:id="588" w:author="Johnson (ESO), Antony" w:date="2023-03-21T11:02:00Z">
              <w:r w:rsidR="0010006B">
                <w:rPr>
                  <w:sz w:val="16"/>
                  <w:szCs w:val="16"/>
                </w:rPr>
                <w:t xml:space="preserve">from </w:t>
              </w:r>
            </w:ins>
            <w:ins w:id="589" w:author="Johnson (ESO), Antony" w:date="2023-03-21T11:03:00Z">
              <w:r w:rsidR="0010006B" w:rsidRPr="00D74018">
                <w:rPr>
                  <w:b/>
                  <w:bCs/>
                  <w:sz w:val="16"/>
                  <w:szCs w:val="16"/>
                </w:rPr>
                <w:t>The Company</w:t>
              </w:r>
              <w:r w:rsidR="0010006B">
                <w:rPr>
                  <w:sz w:val="16"/>
                  <w:szCs w:val="16"/>
                </w:rPr>
                <w:t xml:space="preserve"> to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User’s</w:t>
              </w:r>
            </w:ins>
            <w:ins w:id="590" w:author="Johnson (ESO), Antony" w:date="2023-03-21T10:53:00Z">
              <w:r w:rsidRPr="00D74018">
                <w:rPr>
                  <w:b/>
                  <w:bCs/>
                  <w:sz w:val="16"/>
                  <w:szCs w:val="16"/>
                </w:rPr>
                <w:t xml:space="preserve"> Control Point</w:t>
              </w:r>
            </w:ins>
            <w:ins w:id="591" w:author="Johnson (ESO), Antony" w:date="2023-03-21T11:04:00Z">
              <w:r w:rsidR="002F6096">
                <w:rPr>
                  <w:sz w:val="16"/>
                  <w:szCs w:val="16"/>
                </w:rPr>
                <w:t xml:space="preserve"> or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Control Centre</w:t>
              </w:r>
            </w:ins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CBEA9" w14:textId="5DE182A9" w:rsidR="00BA4770" w:rsidRPr="00956E5D" w:rsidRDefault="00BA4770" w:rsidP="00057E30">
            <w:pPr>
              <w:spacing w:before="100" w:after="100"/>
              <w:ind w:hanging="501"/>
              <w:rPr>
                <w:ins w:id="592" w:author="Johnson (ESO), Antony" w:date="2023-03-21T10:53:00Z"/>
                <w:sz w:val="16"/>
                <w:szCs w:val="16"/>
              </w:rPr>
            </w:pPr>
            <w:ins w:id="593" w:author="Johnson (ESO), Antony" w:date="2023-03-21T10:53:00Z">
              <w:r w:rsidRPr="00D74018">
                <w:rPr>
                  <w:b/>
                  <w:bCs/>
                  <w:sz w:val="16"/>
                  <w:szCs w:val="16"/>
                </w:rPr>
                <w:t>Control Point</w:t>
              </w:r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594" w:author="Johnson (ESO), Antony" w:date="2023-03-21T11:04:00Z">
              <w:r w:rsidR="002F6096">
                <w:rPr>
                  <w:sz w:val="16"/>
                  <w:szCs w:val="16"/>
                </w:rPr>
                <w:t xml:space="preserve">or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Control Centre</w:t>
              </w:r>
              <w:r w:rsidR="002F6096">
                <w:rPr>
                  <w:sz w:val="16"/>
                  <w:szCs w:val="16"/>
                </w:rPr>
                <w:t xml:space="preserve"> </w:t>
              </w:r>
            </w:ins>
            <w:ins w:id="595" w:author="Johnson (ESO), Antony" w:date="2023-03-21T10:54:00Z">
              <w:r w:rsidR="00642A9E">
                <w:rPr>
                  <w:sz w:val="16"/>
                  <w:szCs w:val="16"/>
                </w:rPr>
                <w:t>Staffing</w:t>
              </w:r>
            </w:ins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B4D3C" w14:textId="77777777" w:rsidR="00BA4770" w:rsidRPr="00956E5D" w:rsidRDefault="00BA4770" w:rsidP="00057E30">
            <w:pPr>
              <w:spacing w:before="100" w:after="100"/>
              <w:ind w:hanging="633"/>
              <w:rPr>
                <w:ins w:id="596" w:author="Johnson (ESO), Antony" w:date="2023-03-21T10:53:00Z"/>
                <w:sz w:val="16"/>
                <w:szCs w:val="16"/>
              </w:rPr>
            </w:pPr>
            <w:ins w:id="597" w:author="Johnson (ESO), Antony" w:date="2023-03-21T10:53:00Z">
              <w:r w:rsidRPr="00F20861">
                <w:rPr>
                  <w:sz w:val="16"/>
                  <w:szCs w:val="16"/>
                </w:rPr>
                <w:t xml:space="preserve">Operational Site Staffing (eg at a </w:t>
              </w:r>
              <w:r w:rsidRPr="00B42384">
                <w:rPr>
                  <w:b/>
                  <w:bCs/>
                  <w:sz w:val="16"/>
                  <w:szCs w:val="16"/>
                </w:rPr>
                <w:t>Power Station</w:t>
              </w:r>
              <w:r w:rsidRPr="00F20861">
                <w:rPr>
                  <w:sz w:val="16"/>
                  <w:szCs w:val="16"/>
                </w:rPr>
                <w:t>)</w:t>
              </w:r>
            </w:ins>
          </w:p>
        </w:tc>
      </w:tr>
      <w:tr w:rsidR="00BA4770" w14:paraId="2CC83EB4" w14:textId="77777777" w:rsidTr="00057E30">
        <w:trPr>
          <w:ins w:id="598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89B0C" w14:textId="71206ECE" w:rsidR="00BA4770" w:rsidRPr="00956E5D" w:rsidRDefault="00BA4770" w:rsidP="00057E30">
            <w:pPr>
              <w:spacing w:before="100" w:after="100"/>
              <w:ind w:left="164" w:firstLine="0"/>
              <w:rPr>
                <w:ins w:id="599" w:author="Johnson (ESO), Antony" w:date="2023-03-21T10:53:00Z"/>
                <w:sz w:val="16"/>
                <w:szCs w:val="16"/>
              </w:rPr>
            </w:pPr>
            <w:ins w:id="600" w:author="Johnson (ESO), Antony" w:date="2023-03-21T10:53:00Z">
              <w:r w:rsidRPr="00687FDB">
                <w:rPr>
                  <w:b/>
                  <w:bCs/>
                  <w:sz w:val="16"/>
                  <w:szCs w:val="16"/>
                </w:rPr>
                <w:t>CUSC Party</w:t>
              </w:r>
              <w:r w:rsidRPr="00956E5D">
                <w:rPr>
                  <w:sz w:val="16"/>
                  <w:szCs w:val="16"/>
                </w:rPr>
                <w:t xml:space="preserve"> (whether or not </w:t>
              </w:r>
              <w:r w:rsidRPr="00687FDB">
                <w:rPr>
                  <w:b/>
                  <w:bCs/>
                  <w:sz w:val="16"/>
                  <w:szCs w:val="16"/>
                </w:rPr>
                <w:t>Embedded</w:t>
              </w:r>
              <w:r w:rsidRPr="00956E5D">
                <w:rPr>
                  <w:sz w:val="16"/>
                  <w:szCs w:val="16"/>
                </w:rPr>
                <w:t>) without a</w:t>
              </w:r>
            </w:ins>
            <w:ins w:id="601" w:author="Johnson (ESO), Antony" w:date="2023-04-05T16:29:00Z">
              <w:r w:rsidR="006D1DEC">
                <w:rPr>
                  <w:sz w:val="16"/>
                  <w:szCs w:val="16"/>
                </w:rPr>
                <w:t>n</w:t>
              </w:r>
            </w:ins>
            <w:ins w:id="602" w:author="Johnson (ESO), Antony" w:date="2023-03-21T10:53:00Z"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603" w:author="Johnson (ESO), Antony" w:date="2023-04-05T16:28:00Z">
              <w:r w:rsidR="006D1DEC" w:rsidRPr="006D1DEC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</w:ins>
            <w:ins w:id="604" w:author="Johnson (ESO), Antony" w:date="2023-03-21T10:53:00Z">
              <w:r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</w:ins>
            <w:ins w:id="605" w:author="Johnson (ESO), Antony" w:date="2023-04-05T16:28:00Z"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6D1DEC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0D222" w14:textId="0C15BD1F" w:rsidR="00BA4770" w:rsidRPr="00956E5D" w:rsidRDefault="00BA4770" w:rsidP="00057E30">
            <w:pPr>
              <w:spacing w:before="100" w:after="100"/>
              <w:ind w:hanging="474"/>
              <w:rPr>
                <w:ins w:id="606" w:author="Johnson (ESO), Antony" w:date="2023-03-21T10:53:00Z"/>
                <w:sz w:val="16"/>
                <w:szCs w:val="16"/>
              </w:rPr>
            </w:pPr>
            <w:ins w:id="607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08" w:author="Johnson (ESO), Antony" w:date="2023-04-05T16:30:00Z">
              <w:r w:rsidR="006D1DEC">
                <w:rPr>
                  <w:sz w:val="16"/>
                  <w:szCs w:val="16"/>
                </w:rPr>
                <w:t xml:space="preserve"> (</w:t>
              </w:r>
            </w:ins>
            <w:ins w:id="609" w:author="Johnson (ESO), Antony" w:date="2023-04-05T16:31:00Z">
              <w:r w:rsidR="00354034" w:rsidRPr="00B42384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A33BA" w14:textId="06E15553" w:rsidR="00BA4770" w:rsidRPr="00956E5D" w:rsidRDefault="00BA4770" w:rsidP="00057E30">
            <w:pPr>
              <w:spacing w:before="100" w:after="100"/>
              <w:ind w:left="65" w:firstLine="0"/>
              <w:rPr>
                <w:ins w:id="610" w:author="Johnson (ESO), Antony" w:date="2023-03-21T10:53:00Z"/>
                <w:sz w:val="16"/>
                <w:szCs w:val="16"/>
              </w:rPr>
            </w:pPr>
            <w:ins w:id="611" w:author="Johnson (ESO), Antony" w:date="2023-03-21T10:53:00Z">
              <w:r w:rsidRPr="00956E5D">
                <w:rPr>
                  <w:sz w:val="16"/>
                  <w:szCs w:val="16"/>
                </w:rPr>
                <w:t xml:space="preserve">24x7 (unless relieved under </w:t>
              </w:r>
            </w:ins>
            <w:ins w:id="612" w:author="Johnson (ESO), Antony" w:date="2023-03-21T11:01:00Z">
              <w:r w:rsidR="003029CC">
                <w:rPr>
                  <w:sz w:val="16"/>
                  <w:szCs w:val="16"/>
                </w:rPr>
                <w:t xml:space="preserve">the </w:t>
              </w:r>
              <w:r w:rsidR="003029CC" w:rsidRPr="00B42384">
                <w:rPr>
                  <w:b/>
                  <w:bCs/>
                  <w:sz w:val="16"/>
                  <w:szCs w:val="16"/>
                </w:rPr>
                <w:t xml:space="preserve">Bilateral </w:t>
              </w:r>
            </w:ins>
            <w:ins w:id="613" w:author="Johnson (ESO), Antony" w:date="2023-03-21T11:02:00Z">
              <w:r w:rsidR="003029CC" w:rsidRPr="00B42384">
                <w:rPr>
                  <w:b/>
                  <w:bCs/>
                  <w:sz w:val="16"/>
                  <w:szCs w:val="16"/>
                </w:rPr>
                <w:t>Agreement</w:t>
              </w:r>
              <w:r w:rsidR="003029CC">
                <w:rPr>
                  <w:sz w:val="16"/>
                  <w:szCs w:val="16"/>
                </w:rPr>
                <w:t xml:space="preserve"> through </w:t>
              </w:r>
            </w:ins>
            <w:ins w:id="614" w:author="Johnson (ESO), Antony" w:date="2023-03-21T10:53:00Z">
              <w:r w:rsidRPr="00956E5D">
                <w:rPr>
                  <w:sz w:val="16"/>
                  <w:szCs w:val="16"/>
                </w:rPr>
                <w:t xml:space="preserve">CC/ECC 7.9) 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F2415" w14:textId="77777777" w:rsidR="00BA4770" w:rsidRPr="00956E5D" w:rsidRDefault="00BA4770" w:rsidP="00057E30">
            <w:pPr>
              <w:spacing w:before="100" w:after="100"/>
              <w:ind w:hanging="633"/>
              <w:rPr>
                <w:ins w:id="615" w:author="Johnson (ESO), Antony" w:date="2023-03-21T10:53:00Z"/>
                <w:sz w:val="16"/>
                <w:szCs w:val="16"/>
              </w:rPr>
            </w:pPr>
            <w:ins w:id="616" w:author="Johnson (ESO), Antony" w:date="2023-03-21T10:53:00Z">
              <w:r w:rsidRPr="00956E5D">
                <w:rPr>
                  <w:sz w:val="16"/>
                  <w:szCs w:val="16"/>
                </w:rPr>
                <w:t xml:space="preserve">Not specified </w:t>
              </w:r>
            </w:ins>
          </w:p>
        </w:tc>
      </w:tr>
      <w:tr w:rsidR="00BA4770" w14:paraId="22EEE81E" w14:textId="77777777" w:rsidTr="00057E30">
        <w:trPr>
          <w:ins w:id="617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A49A6" w14:textId="57CD1160" w:rsidR="00BA4770" w:rsidRPr="00956E5D" w:rsidRDefault="00BA4770" w:rsidP="00057E30">
            <w:pPr>
              <w:spacing w:before="100" w:after="100"/>
              <w:ind w:left="164" w:firstLine="0"/>
              <w:rPr>
                <w:ins w:id="618" w:author="Johnson (ESO), Antony" w:date="2023-03-21T10:53:00Z"/>
                <w:sz w:val="16"/>
                <w:szCs w:val="16"/>
              </w:rPr>
            </w:pPr>
            <w:ins w:id="619" w:author="Johnson (ESO), Antony" w:date="2023-03-21T10:53:00Z">
              <w:r w:rsidRPr="00EC48FA">
                <w:rPr>
                  <w:b/>
                  <w:bCs/>
                  <w:sz w:val="16"/>
                  <w:szCs w:val="16"/>
                </w:rPr>
                <w:t>CUSC Party</w:t>
              </w:r>
              <w:r w:rsidRPr="00956E5D">
                <w:rPr>
                  <w:sz w:val="16"/>
                  <w:szCs w:val="16"/>
                </w:rPr>
                <w:t xml:space="preserve"> (whether or not </w:t>
              </w:r>
              <w:r w:rsidRPr="00EC48FA">
                <w:rPr>
                  <w:b/>
                  <w:bCs/>
                  <w:sz w:val="16"/>
                  <w:szCs w:val="16"/>
                </w:rPr>
                <w:t>Embedded</w:t>
              </w:r>
              <w:r w:rsidRPr="00956E5D">
                <w:rPr>
                  <w:sz w:val="16"/>
                  <w:szCs w:val="16"/>
                </w:rPr>
                <w:t>) with a</w:t>
              </w:r>
            </w:ins>
            <w:ins w:id="620" w:author="Johnson (ESO), Antony" w:date="2023-04-05T16:29:00Z">
              <w:r w:rsidR="006D1DEC">
                <w:rPr>
                  <w:sz w:val="16"/>
                  <w:szCs w:val="16"/>
                </w:rPr>
                <w:t>n</w:t>
              </w:r>
            </w:ins>
            <w:ins w:id="621" w:author="Johnson (ESO), Antony" w:date="2023-03-21T10:53:00Z"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622" w:author="Johnson (ESO), Antony" w:date="2023-04-05T16:28:00Z"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1902" w14:textId="66B3180D" w:rsidR="00BA4770" w:rsidRPr="00956E5D" w:rsidRDefault="00BA4770" w:rsidP="00057E30">
            <w:pPr>
              <w:spacing w:before="100" w:after="100"/>
              <w:ind w:hanging="474"/>
              <w:rPr>
                <w:ins w:id="623" w:author="Johnson (ESO), Antony" w:date="2023-03-21T10:53:00Z"/>
                <w:sz w:val="16"/>
                <w:szCs w:val="16"/>
              </w:rPr>
            </w:pPr>
            <w:ins w:id="624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25" w:author="Johnson (ESO), Antony" w:date="2023-04-05T16:32:00Z">
              <w:r w:rsidR="00354034">
                <w:rPr>
                  <w:sz w:val="16"/>
                  <w:szCs w:val="16"/>
                </w:rPr>
                <w:t xml:space="preserve"> (</w:t>
              </w:r>
              <w:r w:rsidR="00354034" w:rsidRPr="005058D8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421F1" w14:textId="77777777" w:rsidR="00BA4770" w:rsidRPr="00956E5D" w:rsidRDefault="00BA4770" w:rsidP="003D0152">
            <w:pPr>
              <w:spacing w:before="100" w:after="100"/>
              <w:ind w:hanging="531"/>
              <w:rPr>
                <w:ins w:id="626" w:author="Johnson (ESO), Antony" w:date="2023-03-21T10:53:00Z"/>
                <w:sz w:val="16"/>
                <w:szCs w:val="16"/>
              </w:rPr>
            </w:pPr>
            <w:ins w:id="627" w:author="Johnson (ESO), Antony" w:date="2023-03-21T10:53:00Z">
              <w:r w:rsidRPr="00956E5D">
                <w:rPr>
                  <w:sz w:val="16"/>
                  <w:szCs w:val="16"/>
                </w:rPr>
                <w:t>24x7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6E795" w14:textId="77777777" w:rsidR="00BA4770" w:rsidRPr="00956E5D" w:rsidRDefault="00BA4770" w:rsidP="00057E30">
            <w:pPr>
              <w:spacing w:before="100" w:after="100"/>
              <w:ind w:hanging="633"/>
              <w:rPr>
                <w:ins w:id="628" w:author="Johnson (ESO), Antony" w:date="2023-03-21T10:53:00Z"/>
                <w:sz w:val="16"/>
                <w:szCs w:val="16"/>
              </w:rPr>
            </w:pPr>
            <w:ins w:id="629" w:author="Johnson (ESO), Antony" w:date="2023-03-21T10:53:00Z">
              <w:r w:rsidRPr="00956E5D">
                <w:rPr>
                  <w:sz w:val="16"/>
                  <w:szCs w:val="16"/>
                </w:rPr>
                <w:t>Contractual</w:t>
              </w:r>
            </w:ins>
          </w:p>
        </w:tc>
      </w:tr>
      <w:tr w:rsidR="00BA4770" w14:paraId="5729CB99" w14:textId="77777777" w:rsidTr="00057E30">
        <w:trPr>
          <w:ins w:id="630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B8816" w14:textId="2B763567" w:rsidR="00BA4770" w:rsidRPr="00956E5D" w:rsidRDefault="00BA4770" w:rsidP="00057E30">
            <w:pPr>
              <w:spacing w:before="100" w:after="100"/>
              <w:ind w:left="164" w:firstLine="0"/>
              <w:rPr>
                <w:ins w:id="631" w:author="Johnson (ESO), Antony" w:date="2023-03-21T10:53:00Z"/>
                <w:sz w:val="16"/>
                <w:szCs w:val="16"/>
              </w:rPr>
            </w:pPr>
            <w:ins w:id="632" w:author="Johnson (ESO), Antony" w:date="2023-03-21T10:53:00Z">
              <w:r w:rsidRPr="006D1DEC">
                <w:rPr>
                  <w:b/>
                  <w:bCs/>
                  <w:sz w:val="16"/>
                  <w:szCs w:val="16"/>
                </w:rPr>
                <w:t>Non-CUSC Embedded</w:t>
              </w:r>
              <w:r w:rsidRPr="00956E5D">
                <w:rPr>
                  <w:sz w:val="16"/>
                  <w:szCs w:val="16"/>
                </w:rPr>
                <w:t xml:space="preserve"> party with </w:t>
              </w:r>
            </w:ins>
            <w:ins w:id="633" w:author="Johnson (ESO), Antony" w:date="2023-04-05T16:29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8EE1" w14:textId="66E6858C" w:rsidR="00BA4770" w:rsidRPr="00956E5D" w:rsidRDefault="00BA4770" w:rsidP="00057E30">
            <w:pPr>
              <w:spacing w:before="100" w:after="100"/>
              <w:ind w:hanging="474"/>
              <w:rPr>
                <w:ins w:id="634" w:author="Johnson (ESO), Antony" w:date="2023-03-21T10:53:00Z"/>
                <w:sz w:val="16"/>
                <w:szCs w:val="16"/>
              </w:rPr>
            </w:pPr>
            <w:ins w:id="635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36" w:author="Johnson (ESO), Antony" w:date="2023-04-05T16:32:00Z">
              <w:r w:rsidR="00354034">
                <w:rPr>
                  <w:sz w:val="16"/>
                  <w:szCs w:val="16"/>
                </w:rPr>
                <w:t xml:space="preserve"> (</w:t>
              </w:r>
              <w:r w:rsidR="00354034" w:rsidRPr="005058D8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6343E" w14:textId="77777777" w:rsidR="00BA4770" w:rsidRPr="00956E5D" w:rsidRDefault="00BA4770" w:rsidP="003D0152">
            <w:pPr>
              <w:spacing w:before="100" w:after="100"/>
              <w:ind w:hanging="531"/>
              <w:rPr>
                <w:ins w:id="637" w:author="Johnson (ESO), Antony" w:date="2023-03-21T10:53:00Z"/>
                <w:sz w:val="16"/>
                <w:szCs w:val="16"/>
              </w:rPr>
            </w:pPr>
            <w:ins w:id="638" w:author="Johnson (ESO), Antony" w:date="2023-03-21T10:53:00Z">
              <w:r w:rsidRPr="00956E5D">
                <w:rPr>
                  <w:sz w:val="16"/>
                  <w:szCs w:val="16"/>
                </w:rPr>
                <w:t>24x7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EF495" w14:textId="77777777" w:rsidR="00BA4770" w:rsidRPr="00956E5D" w:rsidRDefault="00BA4770" w:rsidP="00057E30">
            <w:pPr>
              <w:spacing w:before="100" w:after="100"/>
              <w:ind w:left="75" w:firstLine="0"/>
              <w:rPr>
                <w:ins w:id="639" w:author="Johnson (ESO), Antony" w:date="2023-03-21T10:53:00Z"/>
                <w:sz w:val="16"/>
                <w:szCs w:val="16"/>
              </w:rPr>
            </w:pPr>
            <w:ins w:id="640" w:author="Johnson (ESO), Antony" w:date="2023-03-21T10:53:00Z">
              <w:r w:rsidRPr="00956E5D">
                <w:rPr>
                  <w:sz w:val="16"/>
                  <w:szCs w:val="16"/>
                </w:rPr>
                <w:t>Contractual</w:t>
              </w:r>
            </w:ins>
          </w:p>
        </w:tc>
      </w:tr>
      <w:tr w:rsidR="00A4089D" w14:paraId="49ED7143" w14:textId="77777777" w:rsidTr="00057E30">
        <w:trPr>
          <w:ins w:id="641" w:author="Johnson (ESO), Antony" w:date="2023-03-21T11:06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07EB" w14:textId="1EAAE7A1" w:rsidR="00A4089D" w:rsidRPr="00956E5D" w:rsidRDefault="00A4089D" w:rsidP="00057E30">
            <w:pPr>
              <w:spacing w:before="100" w:after="100"/>
              <w:ind w:left="164" w:firstLine="0"/>
              <w:rPr>
                <w:ins w:id="642" w:author="Johnson (ESO), Antony" w:date="2023-03-21T11:06:00Z"/>
                <w:sz w:val="16"/>
                <w:szCs w:val="16"/>
              </w:rPr>
            </w:pPr>
            <w:ins w:id="643" w:author="Johnson (ESO), Antony" w:date="2023-03-21T11:06:00Z">
              <w:r w:rsidRPr="006D1DEC">
                <w:rPr>
                  <w:b/>
                  <w:bCs/>
                  <w:sz w:val="16"/>
                  <w:szCs w:val="16"/>
                </w:rPr>
                <w:t>CUSC Parties</w:t>
              </w:r>
              <w:r>
                <w:rPr>
                  <w:sz w:val="16"/>
                  <w:szCs w:val="16"/>
                </w:rPr>
                <w:t xml:space="preserve"> who are not </w:t>
              </w:r>
            </w:ins>
            <w:ins w:id="644" w:author="Johnson (ESO), Antony" w:date="2023-04-05T16:29:00Z">
              <w:r w:rsidR="006D1DEC">
                <w:rPr>
                  <w:sz w:val="16"/>
                  <w:szCs w:val="16"/>
                </w:rPr>
                <w:t>a</w:t>
              </w:r>
            </w:ins>
            <w:ins w:id="645" w:author="Johnson (ESO), Antony" w:date="2023-03-21T11:06:00Z">
              <w:r>
                <w:rPr>
                  <w:sz w:val="16"/>
                  <w:szCs w:val="16"/>
                </w:rPr>
                <w:t xml:space="preserve">ctive in the </w:t>
              </w:r>
              <w:r w:rsidRPr="006D1DEC">
                <w:rPr>
                  <w:b/>
                  <w:bCs/>
                  <w:sz w:val="16"/>
                  <w:szCs w:val="16"/>
                </w:rPr>
                <w:t>Balancing Mechan</w:t>
              </w:r>
            </w:ins>
            <w:ins w:id="646" w:author="Johnson (ESO), Antony" w:date="2023-03-21T11:07:00Z">
              <w:r w:rsidRPr="006D1DEC">
                <w:rPr>
                  <w:b/>
                  <w:bCs/>
                  <w:sz w:val="16"/>
                  <w:szCs w:val="16"/>
                </w:rPr>
                <w:t>ism</w:t>
              </w:r>
            </w:ins>
            <w:ins w:id="647" w:author="Johnson (ESO), Antony" w:date="2023-03-21T11:10:00Z">
              <w:r w:rsidR="00F90C04">
                <w:rPr>
                  <w:sz w:val="16"/>
                  <w:szCs w:val="16"/>
                </w:rPr>
                <w:t xml:space="preserve"> (BELLA Agreements) </w:t>
              </w:r>
            </w:ins>
            <w:ins w:id="648" w:author="Johnson (ESO), Antony" w:date="2023-03-21T11:07:00Z">
              <w:r w:rsidR="00ED6733">
                <w:rPr>
                  <w:sz w:val="16"/>
                  <w:szCs w:val="16"/>
                </w:rPr>
                <w:t xml:space="preserve"> and without </w:t>
              </w:r>
            </w:ins>
            <w:ins w:id="649" w:author="Johnson (ESO), Antony" w:date="2023-04-05T16:30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</w:t>
              </w:r>
              <w:r w:rsidR="006D1DEC">
                <w:rPr>
                  <w:b/>
                  <w:bCs/>
                  <w:sz w:val="16"/>
                  <w:szCs w:val="16"/>
                </w:rPr>
                <w:lastRenderedPageBreak/>
                <w:t>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7BEA" w14:textId="0AE0D4D1" w:rsidR="00A4089D" w:rsidRPr="00956E5D" w:rsidRDefault="00ED6733" w:rsidP="00BA7CB1">
            <w:pPr>
              <w:spacing w:before="100" w:after="100"/>
              <w:ind w:left="234" w:firstLine="0"/>
              <w:rPr>
                <w:ins w:id="650" w:author="Johnson (ESO), Antony" w:date="2023-03-21T11:06:00Z"/>
                <w:sz w:val="16"/>
                <w:szCs w:val="16"/>
              </w:rPr>
            </w:pPr>
            <w:ins w:id="651" w:author="Johnson (ESO), Antony" w:date="2023-03-21T11:07:00Z">
              <w:r w:rsidRPr="00B42384">
                <w:rPr>
                  <w:b/>
                  <w:bCs/>
                  <w:sz w:val="16"/>
                  <w:szCs w:val="16"/>
                </w:rPr>
                <w:lastRenderedPageBreak/>
                <w:t>System Tele</w:t>
              </w:r>
              <w:r w:rsidR="003F23E2" w:rsidRPr="00B42384">
                <w:rPr>
                  <w:b/>
                  <w:bCs/>
                  <w:sz w:val="16"/>
                  <w:szCs w:val="16"/>
                </w:rPr>
                <w:t>phony</w:t>
              </w:r>
            </w:ins>
            <w:ins w:id="652" w:author="Johnson (ESO), Antony" w:date="2023-03-21T11:15:00Z">
              <w:r w:rsidR="00BA7CB1">
                <w:rPr>
                  <w:sz w:val="16"/>
                  <w:szCs w:val="16"/>
                </w:rPr>
                <w:t xml:space="preserve"> unless otherwise specified in the </w:t>
              </w:r>
              <w:r w:rsidR="00BA7CB1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AD07" w14:textId="6675129C" w:rsidR="00A4089D" w:rsidRPr="00956E5D" w:rsidRDefault="003F23E2" w:rsidP="003D0152">
            <w:pPr>
              <w:spacing w:before="100" w:after="100"/>
              <w:ind w:left="177" w:firstLine="0"/>
              <w:rPr>
                <w:ins w:id="653" w:author="Johnson (ESO), Antony" w:date="2023-03-21T11:06:00Z"/>
                <w:sz w:val="16"/>
                <w:szCs w:val="16"/>
              </w:rPr>
            </w:pPr>
            <w:ins w:id="654" w:author="Johnson (ESO), Antony" w:date="2023-03-21T11:07:00Z">
              <w:r>
                <w:rPr>
                  <w:sz w:val="16"/>
                  <w:szCs w:val="16"/>
                </w:rPr>
                <w:t xml:space="preserve">Staffed between </w:t>
              </w:r>
            </w:ins>
            <w:ins w:id="655" w:author="Johnson (ESO), Antony" w:date="2023-03-21T11:08:00Z">
              <w:r>
                <w:rPr>
                  <w:sz w:val="16"/>
                  <w:szCs w:val="16"/>
                </w:rPr>
                <w:t>08:00 – 18:00 unless otherwise</w:t>
              </w:r>
            </w:ins>
            <w:ins w:id="656" w:author="Johnson (ESO), Antony" w:date="2023-03-21T11:09:00Z">
              <w:r w:rsidR="004E7986">
                <w:rPr>
                  <w:sz w:val="16"/>
                  <w:szCs w:val="16"/>
                </w:rPr>
                <w:t xml:space="preserve"> specified in the </w:t>
              </w:r>
              <w:r w:rsidR="004E7986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  <w:ins w:id="657" w:author="Johnson (ESO), Antony" w:date="2023-03-21T11:08:00Z">
              <w:r>
                <w:rPr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CCA66" w14:textId="04F4F03A" w:rsidR="00A4089D" w:rsidRPr="00956E5D" w:rsidRDefault="003F23E2" w:rsidP="00057E30">
            <w:pPr>
              <w:spacing w:before="100" w:after="100"/>
              <w:ind w:left="75" w:firstLine="0"/>
              <w:rPr>
                <w:ins w:id="658" w:author="Johnson (ESO), Antony" w:date="2023-03-21T11:06:00Z"/>
                <w:sz w:val="16"/>
                <w:szCs w:val="16"/>
              </w:rPr>
            </w:pPr>
            <w:ins w:id="659" w:author="Johnson (ESO), Antony" w:date="2023-03-21T11:08:00Z">
              <w:r>
                <w:rPr>
                  <w:sz w:val="16"/>
                  <w:szCs w:val="16"/>
                </w:rPr>
                <w:t xml:space="preserve">Only required between </w:t>
              </w:r>
              <w:r w:rsidR="004E7986">
                <w:rPr>
                  <w:sz w:val="16"/>
                  <w:szCs w:val="16"/>
                </w:rPr>
                <w:t xml:space="preserve">08:00 – 18:00 unless otherwise specified in the </w:t>
              </w:r>
              <w:r w:rsidR="004E7986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</w:p>
        </w:tc>
      </w:tr>
      <w:tr w:rsidR="00BA4770" w14:paraId="69E1408C" w14:textId="77777777" w:rsidTr="00057E30">
        <w:trPr>
          <w:ins w:id="660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493C1" w14:textId="22D9D322" w:rsidR="00BA4770" w:rsidRPr="00956E5D" w:rsidRDefault="00BA4770" w:rsidP="00057E30">
            <w:pPr>
              <w:spacing w:before="100" w:after="100"/>
              <w:ind w:left="164" w:firstLine="0"/>
              <w:rPr>
                <w:ins w:id="661" w:author="Johnson (ESO), Antony" w:date="2023-03-21T10:53:00Z"/>
                <w:sz w:val="16"/>
                <w:szCs w:val="16"/>
              </w:rPr>
            </w:pPr>
            <w:ins w:id="662" w:author="Johnson (ESO), Antony" w:date="2023-03-21T10:53:00Z">
              <w:r w:rsidRPr="006D1DEC">
                <w:rPr>
                  <w:b/>
                  <w:bCs/>
                  <w:sz w:val="16"/>
                  <w:szCs w:val="16"/>
                </w:rPr>
                <w:t>Non-CUSC Embedded</w:t>
              </w:r>
              <w:r>
                <w:rPr>
                  <w:sz w:val="16"/>
                  <w:szCs w:val="16"/>
                </w:rPr>
                <w:t xml:space="preserve"> </w:t>
              </w:r>
            </w:ins>
            <w:ins w:id="663" w:author="Johnson (ESO), Antony" w:date="2023-04-05T16:30:00Z">
              <w:r w:rsidR="006D1DEC">
                <w:rPr>
                  <w:sz w:val="16"/>
                  <w:szCs w:val="16"/>
                </w:rPr>
                <w:t>p</w:t>
              </w:r>
            </w:ins>
            <w:ins w:id="664" w:author="Johnson (ESO), Antony" w:date="2023-03-21T10:53:00Z">
              <w:r w:rsidRPr="00956E5D">
                <w:rPr>
                  <w:sz w:val="16"/>
                  <w:szCs w:val="16"/>
                </w:rPr>
                <w:t xml:space="preserve">arty without </w:t>
              </w:r>
            </w:ins>
            <w:ins w:id="665" w:author="Johnson (ESO), Antony" w:date="2023-04-05T16:30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557E4" w14:textId="77777777" w:rsidR="00BA4770" w:rsidRPr="00956E5D" w:rsidRDefault="00BA4770" w:rsidP="00057E30">
            <w:pPr>
              <w:spacing w:before="100" w:after="100"/>
              <w:ind w:hanging="474"/>
              <w:rPr>
                <w:ins w:id="666" w:author="Johnson (ESO), Antony" w:date="2023-03-21T10:53:00Z"/>
                <w:sz w:val="16"/>
                <w:szCs w:val="16"/>
              </w:rPr>
            </w:pPr>
            <w:ins w:id="667" w:author="Johnson (ESO), Antony" w:date="2023-03-21T10:53:00Z">
              <w:r w:rsidRPr="00956E5D">
                <w:rPr>
                  <w:sz w:val="16"/>
                  <w:szCs w:val="16"/>
                </w:rPr>
                <w:t>No requirement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97435" w14:textId="77777777" w:rsidR="00BA4770" w:rsidRPr="00956E5D" w:rsidRDefault="00BA4770" w:rsidP="003D0152">
            <w:pPr>
              <w:spacing w:before="100" w:after="100"/>
              <w:ind w:hanging="531"/>
              <w:rPr>
                <w:ins w:id="668" w:author="Johnson (ESO), Antony" w:date="2023-03-21T10:53:00Z"/>
                <w:sz w:val="16"/>
                <w:szCs w:val="16"/>
              </w:rPr>
            </w:pPr>
            <w:ins w:id="669" w:author="Johnson (ESO), Antony" w:date="2023-03-21T10:53:00Z">
              <w:r w:rsidRPr="00956E5D">
                <w:rPr>
                  <w:sz w:val="16"/>
                  <w:szCs w:val="16"/>
                </w:rPr>
                <w:t>No requirement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FFCD" w14:textId="77777777" w:rsidR="00BA4770" w:rsidRPr="00956E5D" w:rsidRDefault="00BA4770" w:rsidP="00057E30">
            <w:pPr>
              <w:spacing w:before="100" w:after="100"/>
              <w:ind w:hanging="633"/>
              <w:rPr>
                <w:ins w:id="670" w:author="Johnson (ESO), Antony" w:date="2023-03-21T10:53:00Z"/>
                <w:sz w:val="16"/>
                <w:szCs w:val="16"/>
              </w:rPr>
            </w:pPr>
            <w:ins w:id="671" w:author="Johnson (ESO), Antony" w:date="2023-03-21T10:53:00Z">
              <w:r w:rsidRPr="00956E5D">
                <w:rPr>
                  <w:sz w:val="16"/>
                  <w:szCs w:val="16"/>
                </w:rPr>
                <w:t xml:space="preserve">No requirement </w:t>
              </w:r>
            </w:ins>
          </w:p>
        </w:tc>
      </w:tr>
    </w:tbl>
    <w:p w14:paraId="01763C57" w14:textId="77777777" w:rsidR="00BA4770" w:rsidRDefault="00BA4770" w:rsidP="00BA4770">
      <w:pPr>
        <w:pStyle w:val="BodyText"/>
        <w:ind w:right="-97"/>
        <w:rPr>
          <w:ins w:id="672" w:author="Johnson (ESO), Antony" w:date="2023-03-21T10:53:00Z"/>
          <w:b/>
          <w:sz w:val="24"/>
        </w:rPr>
      </w:pPr>
    </w:p>
    <w:p w14:paraId="6A462B8E" w14:textId="77777777" w:rsidR="00483398" w:rsidRDefault="00483398" w:rsidP="00483398">
      <w:pPr>
        <w:pStyle w:val="BodyText"/>
        <w:ind w:right="-97"/>
        <w:rPr>
          <w:ins w:id="673" w:author="Johnson (ESO), Antony" w:date="2023-01-26T08:55:00Z"/>
          <w:b/>
          <w:sz w:val="24"/>
        </w:rPr>
      </w:pPr>
    </w:p>
    <w:p w14:paraId="2101DDCD" w14:textId="7A92CA40" w:rsidR="00483398" w:rsidRDefault="00483398" w:rsidP="00483398">
      <w:pPr>
        <w:pStyle w:val="BodyText"/>
        <w:ind w:right="-97"/>
        <w:rPr>
          <w:ins w:id="674" w:author="Johnson (ESO), Antony" w:date="2023-01-26T08:55:00Z"/>
          <w:b/>
          <w:sz w:val="24"/>
        </w:rPr>
      </w:pPr>
    </w:p>
    <w:p w14:paraId="5FA6B492" w14:textId="77777777" w:rsidR="00483398" w:rsidRDefault="00483398" w:rsidP="00483398">
      <w:pPr>
        <w:pStyle w:val="BodyText"/>
        <w:ind w:right="-97"/>
        <w:rPr>
          <w:ins w:id="675" w:author="Johnson (ESO), Antony" w:date="2023-01-26T08:55:00Z"/>
          <w:b/>
          <w:sz w:val="24"/>
        </w:rPr>
      </w:pPr>
    </w:p>
    <w:p w14:paraId="196A4099" w14:textId="77777777" w:rsidR="00483398" w:rsidRPr="00CF795B" w:rsidRDefault="00483398" w:rsidP="00483398">
      <w:pPr>
        <w:pStyle w:val="BodyText"/>
        <w:ind w:right="-97"/>
        <w:rPr>
          <w:ins w:id="676" w:author="Johnson (ESO), Antony" w:date="2023-01-26T08:55:00Z"/>
          <w:b/>
          <w:sz w:val="24"/>
        </w:rPr>
      </w:pPr>
    </w:p>
    <w:p w14:paraId="2454D228" w14:textId="77777777" w:rsidR="003C5E4B" w:rsidRDefault="003C5E4B" w:rsidP="00044080">
      <w:pPr>
        <w:spacing w:after="0" w:line="259" w:lineRule="auto"/>
        <w:ind w:left="0" w:right="0" w:firstLine="0"/>
        <w:jc w:val="left"/>
      </w:pPr>
    </w:p>
    <w:sectPr w:rsidR="003C5E4B" w:rsidSect="001A6FF5">
      <w:pgSz w:w="16837" w:h="11905" w:orient="landscape" w:code="9"/>
      <w:pgMar w:top="1440" w:right="816" w:bottom="1440" w:left="975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342E3" w14:textId="77777777" w:rsidR="0043313F" w:rsidRDefault="0043313F">
      <w:pPr>
        <w:spacing w:after="0" w:line="240" w:lineRule="auto"/>
      </w:pPr>
      <w:r>
        <w:separator/>
      </w:r>
    </w:p>
  </w:endnote>
  <w:endnote w:type="continuationSeparator" w:id="0">
    <w:p w14:paraId="357DD4F8" w14:textId="77777777" w:rsidR="0043313F" w:rsidRDefault="0043313F">
      <w:pPr>
        <w:spacing w:after="0" w:line="240" w:lineRule="auto"/>
      </w:pPr>
      <w:r>
        <w:continuationSeparator/>
      </w:r>
    </w:p>
  </w:endnote>
  <w:endnote w:type="continuationNotice" w:id="1">
    <w:p w14:paraId="796DD562" w14:textId="77777777" w:rsidR="0043313F" w:rsidRDefault="004331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A341" w14:textId="453F79D4" w:rsidR="00044892" w:rsidRDefault="00044892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color w:val="2B579A"/>
        <w:sz w:val="22"/>
        <w:shd w:val="clear" w:color="auto" w:fill="E6E6E6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170F8107" wp14:editId="48D59C7E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200" name="Group 10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7" name="Shape 10717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E56EBAD" id="Group 10200" o:spid="_x0000_s1026" style="position:absolute;margin-left:109.25pt;margin-top:764.1pt;width:393.6pt;height:.5pt;z-index:251658242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">
              <v:shape id="Shape 10717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sz w:val="17"/>
      </w:rPr>
      <w:t>2</w:t>
    </w:r>
    <w:r>
      <w:rPr>
        <w:color w:val="2B579A"/>
        <w:sz w:val="17"/>
        <w:shd w:val="clear" w:color="auto" w:fill="E6E6E6"/>
      </w:rPr>
      <w:fldChar w:fldCharType="end"/>
    </w:r>
    <w:r>
      <w:rPr>
        <w:sz w:val="17"/>
      </w:rPr>
      <w:t xml:space="preserve"> of </w:t>
    </w:r>
    <w:fldSimple w:instr="NUMPAGES   \* MERGEFORMAT">
      <w:r>
        <w:rPr>
          <w:sz w:val="17"/>
        </w:rPr>
        <w:t>7</w:t>
      </w:r>
    </w:fldSimple>
    <w:r>
      <w:rPr>
        <w:sz w:val="1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D730" w14:textId="71A35B63" w:rsidR="00044892" w:rsidRDefault="00044892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color w:val="2B579A"/>
        <w:sz w:val="22"/>
        <w:shd w:val="clear" w:color="auto" w:fill="E6E6E6"/>
      </w:rPr>
      <mc:AlternateContent>
        <mc:Choice Requires="wps">
          <w:drawing>
            <wp:anchor distT="0" distB="0" distL="114300" distR="114300" simplePos="0" relativeHeight="251658244" behindDoc="0" locked="0" layoutInCell="0" allowOverlap="1" wp14:anchorId="45E17B65" wp14:editId="7647A190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619471b943d2b1cd397ee6b" descr="{&quot;HashCode&quot;:123105668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492F90" w14:textId="77777777" w:rsidR="00044892" w:rsidRPr="00B52E18" w:rsidRDefault="00044892" w:rsidP="00B52E18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17B65" id="_x0000_t202" coordsize="21600,21600" o:spt="202" path="m,l,21600r21600,l21600,xe">
              <v:stroke joinstyle="miter"/>
              <v:path gradientshapeok="t" o:connecttype="rect"/>
            </v:shapetype>
            <v:shape id="MSIPCMa619471b943d2b1cd397ee6b" o:spid="_x0000_s1026" type="#_x0000_t202" alt="{&quot;HashCode&quot;:123105668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4492F90" w14:textId="77777777" w:rsidR="00044892" w:rsidRPr="00B52E18" w:rsidRDefault="00044892" w:rsidP="00B52E18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libri" w:eastAsia="Calibri" w:hAnsi="Calibri" w:cs="Calibri"/>
        <w:noProof/>
        <w:color w:val="2B579A"/>
        <w:sz w:val="22"/>
        <w:shd w:val="clear" w:color="auto" w:fill="E6E6E6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50E0348" wp14:editId="75A09F45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163" name="Group 10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5" name="Shape 10715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8B803D1" id="Group 10163" o:spid="_x0000_s1026" style="position:absolute;margin-left:109.25pt;margin-top:764.1pt;width:393.6pt;height:.5pt;z-index:251658243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">
              <v:shape id="Shape 10715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 w:rsidR="00F11743" w:rsidRPr="00F11743">
      <w:rPr>
        <w:noProof/>
        <w:sz w:val="17"/>
      </w:rPr>
      <w:t>13</w:t>
    </w:r>
    <w:r>
      <w:rPr>
        <w:color w:val="2B579A"/>
        <w:sz w:val="17"/>
        <w:shd w:val="clear" w:color="auto" w:fill="E6E6E6"/>
      </w:rPr>
      <w:fldChar w:fldCharType="end"/>
    </w:r>
    <w:r>
      <w:rPr>
        <w:sz w:val="17"/>
      </w:rPr>
      <w:t xml:space="preserve"> of </w:t>
    </w:r>
    <w:fldSimple w:instr="NUMPAGES   \* MERGEFORMAT">
      <w:r w:rsidR="00F11743" w:rsidRPr="00F11743">
        <w:rPr>
          <w:noProof/>
          <w:sz w:val="17"/>
        </w:rPr>
        <w:t>14</w:t>
      </w:r>
    </w:fldSimple>
    <w:r>
      <w:rPr>
        <w:sz w:val="1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4B30" w14:textId="77777777" w:rsidR="00044892" w:rsidRDefault="00044892">
    <w:pPr>
      <w:spacing w:after="160" w:line="259" w:lineRule="auto"/>
      <w:ind w:left="0" w:right="0" w:firstLine="0"/>
      <w:jc w:val="left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5" behindDoc="0" locked="0" layoutInCell="0" allowOverlap="1" wp14:anchorId="2E0B0A29" wp14:editId="7891968A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1b4d4d608caba407120426c2" descr="{&quot;HashCode&quot;:1231056682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076371" w14:textId="77777777" w:rsidR="00044892" w:rsidRPr="00B52E18" w:rsidRDefault="00044892" w:rsidP="00B52E18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52E18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0B0A29" id="_x0000_t202" coordsize="21600,21600" o:spt="202" path="m,l,21600r21600,l21600,xe">
              <v:stroke joinstyle="miter"/>
              <v:path gradientshapeok="t" o:connecttype="rect"/>
            </v:shapetype>
            <v:shape id="MSIPCM1b4d4d608caba407120426c2" o:spid="_x0000_s1027" type="#_x0000_t202" alt="{&quot;HashCode&quot;:1231056682,&quot;Height&quot;:792.0,&quot;Width&quot;:612.0,&quot;Placement&quot;:&quot;Footer&quot;,&quot;Index&quot;:&quot;FirstPage&quot;,&quot;Section&quot;:1,&quot;Top&quot;:0.0,&quot;Left&quot;:0.0}" style="position:absolute;margin-left:0;margin-top:755.45pt;width:612pt;height:21.5pt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" o:allowincell="f" filled="f" stroked="f" strokeweight=".5pt">
              <v:textbox inset=",0,,0">
                <w:txbxContent>
                  <w:p w14:paraId="01076371" w14:textId="77777777" w:rsidR="00044892" w:rsidRPr="00B52E18" w:rsidRDefault="00044892" w:rsidP="00B52E18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52E18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344A" w14:textId="77777777" w:rsidR="0043313F" w:rsidRDefault="0043313F">
      <w:pPr>
        <w:spacing w:after="0" w:line="216" w:lineRule="auto"/>
        <w:ind w:left="429" w:right="1724" w:hanging="70"/>
        <w:jc w:val="left"/>
      </w:pPr>
      <w:r>
        <w:separator/>
      </w:r>
    </w:p>
  </w:footnote>
  <w:footnote w:type="continuationSeparator" w:id="0">
    <w:p w14:paraId="15DC975D" w14:textId="77777777" w:rsidR="0043313F" w:rsidRDefault="0043313F">
      <w:pPr>
        <w:spacing w:after="0" w:line="216" w:lineRule="auto"/>
        <w:ind w:left="429" w:right="1724" w:hanging="70"/>
        <w:jc w:val="left"/>
      </w:pPr>
      <w:r>
        <w:continuationSeparator/>
      </w:r>
    </w:p>
  </w:footnote>
  <w:footnote w:type="continuationNotice" w:id="1">
    <w:p w14:paraId="1AA0141B" w14:textId="77777777" w:rsidR="0043313F" w:rsidRDefault="004331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E184" w14:textId="6029C0F4" w:rsidR="00044892" w:rsidRDefault="00044892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color w:val="2B579A"/>
        <w:sz w:val="22"/>
        <w:shd w:val="clear" w:color="auto" w:fill="E6E6E6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140C1D" wp14:editId="2C21878F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73" name="Group 101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3" name="Shape 10713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12757E" id="Group 10173" o:spid="_x0000_s1026" style="position:absolute;margin-left:109.25pt;margin-top:63.05pt;width:393.6pt;height:.4pt;z-index:251658240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">
              <v:shape id="Shape 10713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National Grid Electricity Transmission  </w:t>
    </w:r>
    <w:r>
      <w:rPr>
        <w:sz w:val="17"/>
      </w:rPr>
      <w:tab/>
      <w:t xml:space="preserve">Control Telephony Electrical Standard in England and Wales </w:t>
    </w:r>
  </w:p>
  <w:p w14:paraId="0F31507C" w14:textId="77777777" w:rsidR="00044892" w:rsidRDefault="00044892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>Issue 1.0 – 17</w:t>
    </w:r>
    <w:r>
      <w:rPr>
        <w:sz w:val="17"/>
        <w:vertAlign w:val="superscript"/>
      </w:rPr>
      <w:t>th</w:t>
    </w:r>
    <w:r>
      <w:rPr>
        <w:sz w:val="17"/>
      </w:rPr>
      <w:t xml:space="preserve"> September 2007 </w:t>
    </w:r>
  </w:p>
  <w:p w14:paraId="71E95C1E" w14:textId="77777777" w:rsidR="00044892" w:rsidRDefault="00044892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207FD825" w14:textId="77777777" w:rsidR="00044892" w:rsidRDefault="00044892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B6FB1" w14:textId="53F05247" w:rsidR="00044892" w:rsidRDefault="00044892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color w:val="2B579A"/>
        <w:sz w:val="22"/>
        <w:shd w:val="clear" w:color="auto" w:fill="E6E6E6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1D5A3651" wp14:editId="28E29233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36" name="Group 101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1" name="Shape 10711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9A40024" id="Group 10136" o:spid="_x0000_s1026" style="position:absolute;margin-left:109.25pt;margin-top:63.05pt;width:393.6pt;height:.4pt;z-index:251664896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">
              <v:shape id="Shape 10711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del w:id="569" w:author="Antony Johnson" w:date="2023-03-01T12:01:00Z">
      <w:r w:rsidDel="009C409D">
        <w:rPr>
          <w:rFonts w:ascii="Calibri" w:eastAsia="Calibri" w:hAnsi="Calibri" w:cs="Calibri"/>
          <w:sz w:val="22"/>
        </w:rPr>
        <w:tab/>
      </w:r>
      <w:r w:rsidDel="009C409D">
        <w:rPr>
          <w:sz w:val="17"/>
        </w:rPr>
        <w:delText>National Grid ESO</w:delText>
      </w:r>
    </w:del>
    <w:r>
      <w:rPr>
        <w:sz w:val="17"/>
      </w:rPr>
      <w:t xml:space="preserve"> Control Telephony Electrical Standard </w:t>
    </w:r>
  </w:p>
  <w:p w14:paraId="00E8B398" w14:textId="51E55F0D" w:rsidR="00044892" w:rsidRDefault="00044892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 xml:space="preserve">Daft Issue </w:t>
    </w:r>
    <w:ins w:id="570" w:author="Antony Johnson [2]" w:date="2022-11-20T15:51:00Z">
      <w:r w:rsidR="00044080">
        <w:rPr>
          <w:sz w:val="17"/>
        </w:rPr>
        <w:t>3</w:t>
      </w:r>
    </w:ins>
    <w:del w:id="571" w:author="Antony Johnson [2]" w:date="2022-11-20T15:51:00Z">
      <w:r w:rsidDel="00044080">
        <w:rPr>
          <w:sz w:val="17"/>
        </w:rPr>
        <w:delText>2</w:delText>
      </w:r>
    </w:del>
    <w:r>
      <w:rPr>
        <w:sz w:val="17"/>
      </w:rPr>
      <w:t xml:space="preserve">.0 – </w:t>
    </w:r>
    <w:ins w:id="572" w:author="Johnson (ESO), Antony" w:date="2023-03-03T10:28:00Z">
      <w:r w:rsidR="00944A38">
        <w:rPr>
          <w:sz w:val="17"/>
        </w:rPr>
        <w:t>March</w:t>
      </w:r>
    </w:ins>
    <w:ins w:id="573" w:author="Antony Johnson [2]" w:date="2022-11-20T15:51:00Z">
      <w:del w:id="574" w:author="Johnson (ESO), Antony" w:date="2023-03-03T10:28:00Z">
        <w:r w:rsidR="00044080" w:rsidDel="00944A38">
          <w:rPr>
            <w:sz w:val="17"/>
          </w:rPr>
          <w:delText>November</w:delText>
        </w:r>
      </w:del>
    </w:ins>
    <w:del w:id="575" w:author="Antony Johnson [2]" w:date="2022-11-20T15:51:00Z">
      <w:r w:rsidDel="00044080">
        <w:rPr>
          <w:sz w:val="17"/>
        </w:rPr>
        <w:delText>May</w:delText>
      </w:r>
    </w:del>
    <w:r>
      <w:rPr>
        <w:sz w:val="17"/>
      </w:rPr>
      <w:t xml:space="preserve"> 202</w:t>
    </w:r>
    <w:ins w:id="576" w:author="Johnson (ESO), Antony" w:date="2023-03-03T10:28:00Z">
      <w:r w:rsidR="00944A38">
        <w:rPr>
          <w:sz w:val="17"/>
        </w:rPr>
        <w:t>3</w:t>
      </w:r>
    </w:ins>
    <w:del w:id="577" w:author="Johnson (ESO), Antony" w:date="2023-03-03T10:28:00Z">
      <w:r w:rsidDel="00944A38">
        <w:rPr>
          <w:sz w:val="17"/>
        </w:rPr>
        <w:delText>2</w:delText>
      </w:r>
    </w:del>
    <w:r>
      <w:rPr>
        <w:sz w:val="17"/>
      </w:rPr>
      <w:t xml:space="preserve"> </w:t>
    </w:r>
  </w:p>
  <w:p w14:paraId="7A3E7CF9" w14:textId="77777777" w:rsidR="00044892" w:rsidRDefault="00044892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4A4D437C" w14:textId="77777777" w:rsidR="00044892" w:rsidRDefault="00044892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FD30" w14:textId="77777777" w:rsidR="00044892" w:rsidRDefault="0004489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23B0"/>
    <w:multiLevelType w:val="hybridMultilevel"/>
    <w:tmpl w:val="91D87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748A8"/>
    <w:multiLevelType w:val="hybridMultilevel"/>
    <w:tmpl w:val="42A06F6E"/>
    <w:lvl w:ilvl="0" w:tplc="BB5643B0">
      <w:start w:val="4"/>
      <w:numFmt w:val="bullet"/>
      <w:lvlText w:val="•"/>
      <w:lvlJc w:val="left"/>
      <w:pPr>
        <w:ind w:left="1043" w:hanging="360"/>
      </w:pPr>
      <w:rPr>
        <w:rFonts w:ascii="Arial" w:eastAsia="Wingding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" w15:restartNumberingAfterBreak="0">
    <w:nsid w:val="278A15CA"/>
    <w:multiLevelType w:val="hybridMultilevel"/>
    <w:tmpl w:val="11D6BE5C"/>
    <w:lvl w:ilvl="0" w:tplc="080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3" w15:restartNumberingAfterBreak="0">
    <w:nsid w:val="2BDB29A9"/>
    <w:multiLevelType w:val="hybridMultilevel"/>
    <w:tmpl w:val="C04E1660"/>
    <w:lvl w:ilvl="0" w:tplc="C1B48CFE">
      <w:start w:val="1"/>
      <w:numFmt w:val="lowerLetter"/>
      <w:lvlText w:val="(%1)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FC3122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7E120C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2ABA2E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E6F534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5AB886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F82610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7BAFB62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EC29BEE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DD7431"/>
    <w:multiLevelType w:val="hybridMultilevel"/>
    <w:tmpl w:val="7700A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75DC2"/>
    <w:multiLevelType w:val="hybridMultilevel"/>
    <w:tmpl w:val="149E63B8"/>
    <w:lvl w:ilvl="0" w:tplc="7F02E2D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4" w:hanging="360"/>
      </w:pPr>
    </w:lvl>
    <w:lvl w:ilvl="2" w:tplc="0809001B" w:tentative="1">
      <w:start w:val="1"/>
      <w:numFmt w:val="lowerRoman"/>
      <w:lvlText w:val="%3."/>
      <w:lvlJc w:val="right"/>
      <w:pPr>
        <w:ind w:left="2144" w:hanging="180"/>
      </w:pPr>
    </w:lvl>
    <w:lvl w:ilvl="3" w:tplc="0809000F" w:tentative="1">
      <w:start w:val="1"/>
      <w:numFmt w:val="decimal"/>
      <w:lvlText w:val="%4."/>
      <w:lvlJc w:val="left"/>
      <w:pPr>
        <w:ind w:left="2864" w:hanging="360"/>
      </w:pPr>
    </w:lvl>
    <w:lvl w:ilvl="4" w:tplc="08090019" w:tentative="1">
      <w:start w:val="1"/>
      <w:numFmt w:val="lowerLetter"/>
      <w:lvlText w:val="%5."/>
      <w:lvlJc w:val="left"/>
      <w:pPr>
        <w:ind w:left="3584" w:hanging="360"/>
      </w:pPr>
    </w:lvl>
    <w:lvl w:ilvl="5" w:tplc="0809001B" w:tentative="1">
      <w:start w:val="1"/>
      <w:numFmt w:val="lowerRoman"/>
      <w:lvlText w:val="%6."/>
      <w:lvlJc w:val="right"/>
      <w:pPr>
        <w:ind w:left="4304" w:hanging="180"/>
      </w:pPr>
    </w:lvl>
    <w:lvl w:ilvl="6" w:tplc="0809000F" w:tentative="1">
      <w:start w:val="1"/>
      <w:numFmt w:val="decimal"/>
      <w:lvlText w:val="%7."/>
      <w:lvlJc w:val="left"/>
      <w:pPr>
        <w:ind w:left="5024" w:hanging="360"/>
      </w:pPr>
    </w:lvl>
    <w:lvl w:ilvl="7" w:tplc="08090019" w:tentative="1">
      <w:start w:val="1"/>
      <w:numFmt w:val="lowerLetter"/>
      <w:lvlText w:val="%8."/>
      <w:lvlJc w:val="left"/>
      <w:pPr>
        <w:ind w:left="5744" w:hanging="360"/>
      </w:pPr>
    </w:lvl>
    <w:lvl w:ilvl="8" w:tplc="0809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2141918597">
    <w:abstractNumId w:val="3"/>
  </w:num>
  <w:num w:numId="2" w16cid:durableId="309023098">
    <w:abstractNumId w:val="5"/>
  </w:num>
  <w:num w:numId="3" w16cid:durableId="1263538666">
    <w:abstractNumId w:val="0"/>
  </w:num>
  <w:num w:numId="4" w16cid:durableId="1040588121">
    <w:abstractNumId w:val="2"/>
  </w:num>
  <w:num w:numId="5" w16cid:durableId="443159912">
    <w:abstractNumId w:val="4"/>
  </w:num>
  <w:num w:numId="6" w16cid:durableId="87084820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">
    <w15:presenceInfo w15:providerId="AD" w15:userId="S::Antony.Johnson@uk.nationalgrid.com::ea3158fb-3b36-4d33-b3dc-8adf0fb14d86"/>
  </w15:person>
  <w15:person w15:author="Kwaku Nti (ESO)">
    <w15:presenceInfo w15:providerId="AD" w15:userId="S::kwaku.nti@uk.nationalgrid.com::4f3163d9-251c-4fa3-8d16-8bba27522271"/>
  </w15:person>
  <w15:person w15:author="Antony Johnson [2]">
    <w15:presenceInfo w15:providerId="None" w15:userId="Antony Johnson"/>
  </w15:person>
  <w15:person w15:author="Antony Johnson (ESO)">
    <w15:presenceInfo w15:providerId="AD" w15:userId="S::Antony.Johnson@uk.nationalgrid.com::ea3158fb-3b36-4d33-b3dc-8adf0fb14d86"/>
  </w15:person>
  <w15:person w15:author="Johnson (ESO), Antony">
    <w15:presenceInfo w15:providerId="AD" w15:userId="S::Antony.Johnson@uk.nationalgrid.com::ea3158fb-3b36-4d33-b3dc-8adf0fb14d86"/>
  </w15:person>
  <w15:person w15:author="Halford(ESO), David">
    <w15:presenceInfo w15:providerId="AD" w15:userId="S::david.halford@uk.nationalgrid.com::c573fcee-f74c-4413-b2d4-2ec31e0f4c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56"/>
    <w:rsid w:val="000011B0"/>
    <w:rsid w:val="0000461A"/>
    <w:rsid w:val="000052D1"/>
    <w:rsid w:val="000061A7"/>
    <w:rsid w:val="000142BE"/>
    <w:rsid w:val="00014786"/>
    <w:rsid w:val="00017783"/>
    <w:rsid w:val="00020540"/>
    <w:rsid w:val="00021B1A"/>
    <w:rsid w:val="000233FA"/>
    <w:rsid w:val="000268AC"/>
    <w:rsid w:val="00026B81"/>
    <w:rsid w:val="00031645"/>
    <w:rsid w:val="00032DEA"/>
    <w:rsid w:val="00033722"/>
    <w:rsid w:val="000359C9"/>
    <w:rsid w:val="00036AD6"/>
    <w:rsid w:val="00040BB3"/>
    <w:rsid w:val="0004223A"/>
    <w:rsid w:val="00044040"/>
    <w:rsid w:val="00044080"/>
    <w:rsid w:val="00044892"/>
    <w:rsid w:val="00046456"/>
    <w:rsid w:val="00046D2A"/>
    <w:rsid w:val="00047380"/>
    <w:rsid w:val="00050262"/>
    <w:rsid w:val="00050882"/>
    <w:rsid w:val="00050BE7"/>
    <w:rsid w:val="0005135A"/>
    <w:rsid w:val="00056257"/>
    <w:rsid w:val="000563D2"/>
    <w:rsid w:val="00056782"/>
    <w:rsid w:val="00056F8C"/>
    <w:rsid w:val="00057EB5"/>
    <w:rsid w:val="00062D1D"/>
    <w:rsid w:val="00065B6C"/>
    <w:rsid w:val="000673C4"/>
    <w:rsid w:val="000703E3"/>
    <w:rsid w:val="00070702"/>
    <w:rsid w:val="0007257A"/>
    <w:rsid w:val="0007467C"/>
    <w:rsid w:val="00076B37"/>
    <w:rsid w:val="00080205"/>
    <w:rsid w:val="0008117B"/>
    <w:rsid w:val="00082CB7"/>
    <w:rsid w:val="00083BC0"/>
    <w:rsid w:val="00084372"/>
    <w:rsid w:val="00085E52"/>
    <w:rsid w:val="0008716D"/>
    <w:rsid w:val="000904B1"/>
    <w:rsid w:val="000A0F97"/>
    <w:rsid w:val="000A2EE4"/>
    <w:rsid w:val="000A40A4"/>
    <w:rsid w:val="000A54AB"/>
    <w:rsid w:val="000A6254"/>
    <w:rsid w:val="000A6346"/>
    <w:rsid w:val="000A65AC"/>
    <w:rsid w:val="000B16FA"/>
    <w:rsid w:val="000B2760"/>
    <w:rsid w:val="000B4E72"/>
    <w:rsid w:val="000B51AF"/>
    <w:rsid w:val="000B5984"/>
    <w:rsid w:val="000B5A5F"/>
    <w:rsid w:val="000C0453"/>
    <w:rsid w:val="000C6FCD"/>
    <w:rsid w:val="000C72A3"/>
    <w:rsid w:val="000C7E24"/>
    <w:rsid w:val="000D3028"/>
    <w:rsid w:val="000D5E03"/>
    <w:rsid w:val="000D685D"/>
    <w:rsid w:val="000E0C3A"/>
    <w:rsid w:val="000E179F"/>
    <w:rsid w:val="000E4486"/>
    <w:rsid w:val="000E471E"/>
    <w:rsid w:val="000E4D82"/>
    <w:rsid w:val="000E5348"/>
    <w:rsid w:val="000E57DC"/>
    <w:rsid w:val="000E6EBD"/>
    <w:rsid w:val="000E7546"/>
    <w:rsid w:val="000F02A6"/>
    <w:rsid w:val="000F1F12"/>
    <w:rsid w:val="000F2274"/>
    <w:rsid w:val="000F325C"/>
    <w:rsid w:val="000F4078"/>
    <w:rsid w:val="000F465F"/>
    <w:rsid w:val="000F693C"/>
    <w:rsid w:val="0010006B"/>
    <w:rsid w:val="00101008"/>
    <w:rsid w:val="001016BB"/>
    <w:rsid w:val="001021EA"/>
    <w:rsid w:val="0010347C"/>
    <w:rsid w:val="00104F37"/>
    <w:rsid w:val="00107848"/>
    <w:rsid w:val="0011036F"/>
    <w:rsid w:val="00111323"/>
    <w:rsid w:val="00115FA8"/>
    <w:rsid w:val="001177E7"/>
    <w:rsid w:val="00117FCE"/>
    <w:rsid w:val="00121719"/>
    <w:rsid w:val="00121CD8"/>
    <w:rsid w:val="001226CC"/>
    <w:rsid w:val="0012372C"/>
    <w:rsid w:val="00125C61"/>
    <w:rsid w:val="00125DE7"/>
    <w:rsid w:val="0012682B"/>
    <w:rsid w:val="001271B3"/>
    <w:rsid w:val="001276FF"/>
    <w:rsid w:val="00127BF5"/>
    <w:rsid w:val="00130514"/>
    <w:rsid w:val="0013177D"/>
    <w:rsid w:val="00132254"/>
    <w:rsid w:val="00132D71"/>
    <w:rsid w:val="00132FA0"/>
    <w:rsid w:val="0013336B"/>
    <w:rsid w:val="001336F6"/>
    <w:rsid w:val="00133734"/>
    <w:rsid w:val="001360BD"/>
    <w:rsid w:val="00136219"/>
    <w:rsid w:val="001363E2"/>
    <w:rsid w:val="00136634"/>
    <w:rsid w:val="00136DB4"/>
    <w:rsid w:val="00137265"/>
    <w:rsid w:val="00137C2E"/>
    <w:rsid w:val="0014287C"/>
    <w:rsid w:val="0014616E"/>
    <w:rsid w:val="0014724F"/>
    <w:rsid w:val="001515E7"/>
    <w:rsid w:val="001518EE"/>
    <w:rsid w:val="001524FC"/>
    <w:rsid w:val="001535FD"/>
    <w:rsid w:val="00155FF9"/>
    <w:rsid w:val="001560DF"/>
    <w:rsid w:val="00157CE7"/>
    <w:rsid w:val="00160738"/>
    <w:rsid w:val="00160B63"/>
    <w:rsid w:val="001610C7"/>
    <w:rsid w:val="00162D62"/>
    <w:rsid w:val="0016530D"/>
    <w:rsid w:val="001655AF"/>
    <w:rsid w:val="00165FCE"/>
    <w:rsid w:val="00170197"/>
    <w:rsid w:val="0017087B"/>
    <w:rsid w:val="0017680F"/>
    <w:rsid w:val="00177802"/>
    <w:rsid w:val="00177C50"/>
    <w:rsid w:val="00180444"/>
    <w:rsid w:val="00181629"/>
    <w:rsid w:val="00184B4F"/>
    <w:rsid w:val="001854E9"/>
    <w:rsid w:val="0019153B"/>
    <w:rsid w:val="00191D64"/>
    <w:rsid w:val="00191D6C"/>
    <w:rsid w:val="00191DDC"/>
    <w:rsid w:val="0019292C"/>
    <w:rsid w:val="00192CB1"/>
    <w:rsid w:val="00196797"/>
    <w:rsid w:val="001972C9"/>
    <w:rsid w:val="00197609"/>
    <w:rsid w:val="001A0C2B"/>
    <w:rsid w:val="001A16C1"/>
    <w:rsid w:val="001A4DDA"/>
    <w:rsid w:val="001A67DE"/>
    <w:rsid w:val="001A6E83"/>
    <w:rsid w:val="001A7009"/>
    <w:rsid w:val="001B0A28"/>
    <w:rsid w:val="001B0D38"/>
    <w:rsid w:val="001B1978"/>
    <w:rsid w:val="001B5163"/>
    <w:rsid w:val="001B5DC8"/>
    <w:rsid w:val="001B604B"/>
    <w:rsid w:val="001B7049"/>
    <w:rsid w:val="001C2986"/>
    <w:rsid w:val="001C30BC"/>
    <w:rsid w:val="001C40F9"/>
    <w:rsid w:val="001C4A7C"/>
    <w:rsid w:val="001C51FD"/>
    <w:rsid w:val="001C5244"/>
    <w:rsid w:val="001C5ABF"/>
    <w:rsid w:val="001D0E18"/>
    <w:rsid w:val="001D1E0E"/>
    <w:rsid w:val="001D1F2F"/>
    <w:rsid w:val="001D2894"/>
    <w:rsid w:val="001D3896"/>
    <w:rsid w:val="001D41A7"/>
    <w:rsid w:val="001D51E9"/>
    <w:rsid w:val="001D7369"/>
    <w:rsid w:val="001D740F"/>
    <w:rsid w:val="001D743A"/>
    <w:rsid w:val="001D7FFC"/>
    <w:rsid w:val="001E0F80"/>
    <w:rsid w:val="001E17C4"/>
    <w:rsid w:val="001E22AA"/>
    <w:rsid w:val="001E260F"/>
    <w:rsid w:val="001E2AA7"/>
    <w:rsid w:val="001E3214"/>
    <w:rsid w:val="001E337C"/>
    <w:rsid w:val="001E37FA"/>
    <w:rsid w:val="001E4BBC"/>
    <w:rsid w:val="001E646D"/>
    <w:rsid w:val="001E6BF5"/>
    <w:rsid w:val="001E6FAD"/>
    <w:rsid w:val="001E7E0C"/>
    <w:rsid w:val="001E7F92"/>
    <w:rsid w:val="001F003C"/>
    <w:rsid w:val="001F044D"/>
    <w:rsid w:val="001F067A"/>
    <w:rsid w:val="001F076E"/>
    <w:rsid w:val="001F1811"/>
    <w:rsid w:val="001F2E08"/>
    <w:rsid w:val="001F3410"/>
    <w:rsid w:val="001F42E9"/>
    <w:rsid w:val="001F531D"/>
    <w:rsid w:val="001F53EE"/>
    <w:rsid w:val="001F54AA"/>
    <w:rsid w:val="001F6F92"/>
    <w:rsid w:val="001F706F"/>
    <w:rsid w:val="001F7B1D"/>
    <w:rsid w:val="002006AC"/>
    <w:rsid w:val="00200B7E"/>
    <w:rsid w:val="002026D6"/>
    <w:rsid w:val="00202A13"/>
    <w:rsid w:val="00203408"/>
    <w:rsid w:val="0020789E"/>
    <w:rsid w:val="0021328A"/>
    <w:rsid w:val="002139F8"/>
    <w:rsid w:val="0021568F"/>
    <w:rsid w:val="00216760"/>
    <w:rsid w:val="00216B5D"/>
    <w:rsid w:val="00216F94"/>
    <w:rsid w:val="002173CF"/>
    <w:rsid w:val="00220253"/>
    <w:rsid w:val="00221D1D"/>
    <w:rsid w:val="002240EC"/>
    <w:rsid w:val="00227AF6"/>
    <w:rsid w:val="00232891"/>
    <w:rsid w:val="00232CC4"/>
    <w:rsid w:val="00234DDB"/>
    <w:rsid w:val="002378D5"/>
    <w:rsid w:val="00237C94"/>
    <w:rsid w:val="0024076C"/>
    <w:rsid w:val="00242CD4"/>
    <w:rsid w:val="002430E6"/>
    <w:rsid w:val="00247D3B"/>
    <w:rsid w:val="0025056A"/>
    <w:rsid w:val="0025139D"/>
    <w:rsid w:val="0025141C"/>
    <w:rsid w:val="00251EBB"/>
    <w:rsid w:val="002520E0"/>
    <w:rsid w:val="00252335"/>
    <w:rsid w:val="00254FEB"/>
    <w:rsid w:val="002554FE"/>
    <w:rsid w:val="002559CE"/>
    <w:rsid w:val="00256C7F"/>
    <w:rsid w:val="002578EB"/>
    <w:rsid w:val="002619F5"/>
    <w:rsid w:val="00265A6A"/>
    <w:rsid w:val="00265BBB"/>
    <w:rsid w:val="00266FB1"/>
    <w:rsid w:val="0026798B"/>
    <w:rsid w:val="002714F4"/>
    <w:rsid w:val="00271641"/>
    <w:rsid w:val="00271B5F"/>
    <w:rsid w:val="00273179"/>
    <w:rsid w:val="00275078"/>
    <w:rsid w:val="0027634E"/>
    <w:rsid w:val="002774C7"/>
    <w:rsid w:val="00277937"/>
    <w:rsid w:val="00281156"/>
    <w:rsid w:val="00281661"/>
    <w:rsid w:val="002823EA"/>
    <w:rsid w:val="00283CE8"/>
    <w:rsid w:val="0028421C"/>
    <w:rsid w:val="00285CB3"/>
    <w:rsid w:val="002863BC"/>
    <w:rsid w:val="002875B5"/>
    <w:rsid w:val="0029001D"/>
    <w:rsid w:val="002910C6"/>
    <w:rsid w:val="00293070"/>
    <w:rsid w:val="002940DD"/>
    <w:rsid w:val="00295026"/>
    <w:rsid w:val="0029553E"/>
    <w:rsid w:val="00295FFD"/>
    <w:rsid w:val="0029651B"/>
    <w:rsid w:val="0029663E"/>
    <w:rsid w:val="002979CD"/>
    <w:rsid w:val="002A13EF"/>
    <w:rsid w:val="002A2419"/>
    <w:rsid w:val="002A2F86"/>
    <w:rsid w:val="002A3B02"/>
    <w:rsid w:val="002A3B50"/>
    <w:rsid w:val="002A5021"/>
    <w:rsid w:val="002A7AD0"/>
    <w:rsid w:val="002A7E82"/>
    <w:rsid w:val="002B0CA9"/>
    <w:rsid w:val="002B1623"/>
    <w:rsid w:val="002B181C"/>
    <w:rsid w:val="002B1E92"/>
    <w:rsid w:val="002B28F0"/>
    <w:rsid w:val="002B3CB8"/>
    <w:rsid w:val="002B4850"/>
    <w:rsid w:val="002B4D9B"/>
    <w:rsid w:val="002B6061"/>
    <w:rsid w:val="002C02BE"/>
    <w:rsid w:val="002C05FE"/>
    <w:rsid w:val="002C1653"/>
    <w:rsid w:val="002C19A6"/>
    <w:rsid w:val="002C54A5"/>
    <w:rsid w:val="002C6816"/>
    <w:rsid w:val="002C6948"/>
    <w:rsid w:val="002C7248"/>
    <w:rsid w:val="002C735A"/>
    <w:rsid w:val="002C7954"/>
    <w:rsid w:val="002D0C61"/>
    <w:rsid w:val="002D2D0A"/>
    <w:rsid w:val="002D3BA6"/>
    <w:rsid w:val="002D4349"/>
    <w:rsid w:val="002E32B4"/>
    <w:rsid w:val="002E61CB"/>
    <w:rsid w:val="002E6FE1"/>
    <w:rsid w:val="002E7034"/>
    <w:rsid w:val="002F05C3"/>
    <w:rsid w:val="002F42BE"/>
    <w:rsid w:val="002F6096"/>
    <w:rsid w:val="00302479"/>
    <w:rsid w:val="0030287F"/>
    <w:rsid w:val="003029CC"/>
    <w:rsid w:val="00304C07"/>
    <w:rsid w:val="00305449"/>
    <w:rsid w:val="00306570"/>
    <w:rsid w:val="00307364"/>
    <w:rsid w:val="003107D1"/>
    <w:rsid w:val="0031089A"/>
    <w:rsid w:val="00311590"/>
    <w:rsid w:val="00315F74"/>
    <w:rsid w:val="00316904"/>
    <w:rsid w:val="00317932"/>
    <w:rsid w:val="00317EBC"/>
    <w:rsid w:val="00320EB9"/>
    <w:rsid w:val="00321C6A"/>
    <w:rsid w:val="00321DB6"/>
    <w:rsid w:val="00323B98"/>
    <w:rsid w:val="0032562B"/>
    <w:rsid w:val="00327498"/>
    <w:rsid w:val="0033003A"/>
    <w:rsid w:val="00330390"/>
    <w:rsid w:val="003327FD"/>
    <w:rsid w:val="00332A7E"/>
    <w:rsid w:val="00334EAB"/>
    <w:rsid w:val="003353C1"/>
    <w:rsid w:val="003371E7"/>
    <w:rsid w:val="00337223"/>
    <w:rsid w:val="003403F3"/>
    <w:rsid w:val="003415C7"/>
    <w:rsid w:val="00341A15"/>
    <w:rsid w:val="00343E15"/>
    <w:rsid w:val="00347951"/>
    <w:rsid w:val="003513D3"/>
    <w:rsid w:val="00352521"/>
    <w:rsid w:val="00354034"/>
    <w:rsid w:val="00354158"/>
    <w:rsid w:val="00354A61"/>
    <w:rsid w:val="003555B1"/>
    <w:rsid w:val="00356573"/>
    <w:rsid w:val="003619EB"/>
    <w:rsid w:val="00361C9B"/>
    <w:rsid w:val="00361E9B"/>
    <w:rsid w:val="003627E4"/>
    <w:rsid w:val="0036419E"/>
    <w:rsid w:val="00365366"/>
    <w:rsid w:val="00367B5B"/>
    <w:rsid w:val="00367EEB"/>
    <w:rsid w:val="00372D34"/>
    <w:rsid w:val="00373D49"/>
    <w:rsid w:val="00373E1C"/>
    <w:rsid w:val="00376F36"/>
    <w:rsid w:val="0037799E"/>
    <w:rsid w:val="003815E8"/>
    <w:rsid w:val="0038365A"/>
    <w:rsid w:val="003842B4"/>
    <w:rsid w:val="00384994"/>
    <w:rsid w:val="0038575D"/>
    <w:rsid w:val="00385C29"/>
    <w:rsid w:val="003870CD"/>
    <w:rsid w:val="00387C48"/>
    <w:rsid w:val="00387EFF"/>
    <w:rsid w:val="00390AF3"/>
    <w:rsid w:val="00390B7D"/>
    <w:rsid w:val="003920E8"/>
    <w:rsid w:val="00392F2E"/>
    <w:rsid w:val="00394B8D"/>
    <w:rsid w:val="003A01E2"/>
    <w:rsid w:val="003A0314"/>
    <w:rsid w:val="003A1386"/>
    <w:rsid w:val="003A3E33"/>
    <w:rsid w:val="003A7463"/>
    <w:rsid w:val="003A7472"/>
    <w:rsid w:val="003A7D82"/>
    <w:rsid w:val="003B040C"/>
    <w:rsid w:val="003B2A37"/>
    <w:rsid w:val="003B5C04"/>
    <w:rsid w:val="003B64E2"/>
    <w:rsid w:val="003C314D"/>
    <w:rsid w:val="003C3616"/>
    <w:rsid w:val="003C3815"/>
    <w:rsid w:val="003C3A79"/>
    <w:rsid w:val="003C5E4B"/>
    <w:rsid w:val="003C70F6"/>
    <w:rsid w:val="003C780C"/>
    <w:rsid w:val="003C790D"/>
    <w:rsid w:val="003C7AB5"/>
    <w:rsid w:val="003D0152"/>
    <w:rsid w:val="003D0502"/>
    <w:rsid w:val="003D0BF1"/>
    <w:rsid w:val="003D41D1"/>
    <w:rsid w:val="003D4C16"/>
    <w:rsid w:val="003D6090"/>
    <w:rsid w:val="003D6F88"/>
    <w:rsid w:val="003E1C5D"/>
    <w:rsid w:val="003E3168"/>
    <w:rsid w:val="003E4A5D"/>
    <w:rsid w:val="003E72B8"/>
    <w:rsid w:val="003F1CE1"/>
    <w:rsid w:val="003F235A"/>
    <w:rsid w:val="003F23E2"/>
    <w:rsid w:val="003F2A39"/>
    <w:rsid w:val="003F6318"/>
    <w:rsid w:val="003F649E"/>
    <w:rsid w:val="003F6AA3"/>
    <w:rsid w:val="00400345"/>
    <w:rsid w:val="00402C6D"/>
    <w:rsid w:val="00403A8C"/>
    <w:rsid w:val="00404151"/>
    <w:rsid w:val="004051B2"/>
    <w:rsid w:val="00406432"/>
    <w:rsid w:val="0040694B"/>
    <w:rsid w:val="00407836"/>
    <w:rsid w:val="004101BA"/>
    <w:rsid w:val="00411394"/>
    <w:rsid w:val="00413D39"/>
    <w:rsid w:val="004152F9"/>
    <w:rsid w:val="00417030"/>
    <w:rsid w:val="00417177"/>
    <w:rsid w:val="00417D71"/>
    <w:rsid w:val="00417E1D"/>
    <w:rsid w:val="004242C3"/>
    <w:rsid w:val="00425CB8"/>
    <w:rsid w:val="004267DF"/>
    <w:rsid w:val="00427BD5"/>
    <w:rsid w:val="00430EAE"/>
    <w:rsid w:val="0043313F"/>
    <w:rsid w:val="004336AA"/>
    <w:rsid w:val="00433BE3"/>
    <w:rsid w:val="00434F60"/>
    <w:rsid w:val="0043514E"/>
    <w:rsid w:val="0043536C"/>
    <w:rsid w:val="00435863"/>
    <w:rsid w:val="004358AD"/>
    <w:rsid w:val="00436230"/>
    <w:rsid w:val="00436738"/>
    <w:rsid w:val="00436A89"/>
    <w:rsid w:val="0044051A"/>
    <w:rsid w:val="0044334F"/>
    <w:rsid w:val="00443D98"/>
    <w:rsid w:val="00443F6D"/>
    <w:rsid w:val="0044752A"/>
    <w:rsid w:val="004475F0"/>
    <w:rsid w:val="00447B69"/>
    <w:rsid w:val="00450D80"/>
    <w:rsid w:val="00453E7E"/>
    <w:rsid w:val="00454400"/>
    <w:rsid w:val="00454DE9"/>
    <w:rsid w:val="00455933"/>
    <w:rsid w:val="00457FF7"/>
    <w:rsid w:val="00463EBA"/>
    <w:rsid w:val="00464E8E"/>
    <w:rsid w:val="004659FB"/>
    <w:rsid w:val="00466142"/>
    <w:rsid w:val="00470DC4"/>
    <w:rsid w:val="00474AE3"/>
    <w:rsid w:val="00476733"/>
    <w:rsid w:val="00480B63"/>
    <w:rsid w:val="00480F18"/>
    <w:rsid w:val="004811A2"/>
    <w:rsid w:val="00482EE5"/>
    <w:rsid w:val="00483398"/>
    <w:rsid w:val="00483B14"/>
    <w:rsid w:val="004858E1"/>
    <w:rsid w:val="00487B86"/>
    <w:rsid w:val="00487BC2"/>
    <w:rsid w:val="0049020B"/>
    <w:rsid w:val="00491C49"/>
    <w:rsid w:val="00492F76"/>
    <w:rsid w:val="00493021"/>
    <w:rsid w:val="00493543"/>
    <w:rsid w:val="004944E6"/>
    <w:rsid w:val="00495836"/>
    <w:rsid w:val="00495E24"/>
    <w:rsid w:val="004977B2"/>
    <w:rsid w:val="004A1A10"/>
    <w:rsid w:val="004A1C73"/>
    <w:rsid w:val="004A2CCF"/>
    <w:rsid w:val="004A3673"/>
    <w:rsid w:val="004A3F43"/>
    <w:rsid w:val="004A4ADA"/>
    <w:rsid w:val="004A5A1A"/>
    <w:rsid w:val="004A60C6"/>
    <w:rsid w:val="004A7062"/>
    <w:rsid w:val="004B0C44"/>
    <w:rsid w:val="004B12BD"/>
    <w:rsid w:val="004B251B"/>
    <w:rsid w:val="004B5FDF"/>
    <w:rsid w:val="004B71D4"/>
    <w:rsid w:val="004C1308"/>
    <w:rsid w:val="004C344B"/>
    <w:rsid w:val="004C48DC"/>
    <w:rsid w:val="004C5E1F"/>
    <w:rsid w:val="004D1E13"/>
    <w:rsid w:val="004D3781"/>
    <w:rsid w:val="004D3E2A"/>
    <w:rsid w:val="004D56D4"/>
    <w:rsid w:val="004D6CF4"/>
    <w:rsid w:val="004D7277"/>
    <w:rsid w:val="004E14D8"/>
    <w:rsid w:val="004E1848"/>
    <w:rsid w:val="004E3767"/>
    <w:rsid w:val="004E38B7"/>
    <w:rsid w:val="004E3A22"/>
    <w:rsid w:val="004E4403"/>
    <w:rsid w:val="004E5B20"/>
    <w:rsid w:val="004E702B"/>
    <w:rsid w:val="004E7986"/>
    <w:rsid w:val="004F2F8D"/>
    <w:rsid w:val="004F48EA"/>
    <w:rsid w:val="004F557A"/>
    <w:rsid w:val="004F5972"/>
    <w:rsid w:val="004F6B2A"/>
    <w:rsid w:val="004F6C8F"/>
    <w:rsid w:val="00501C76"/>
    <w:rsid w:val="0050280D"/>
    <w:rsid w:val="00502A4E"/>
    <w:rsid w:val="0050407A"/>
    <w:rsid w:val="0050438C"/>
    <w:rsid w:val="00506A30"/>
    <w:rsid w:val="00506E85"/>
    <w:rsid w:val="0050714C"/>
    <w:rsid w:val="005075D0"/>
    <w:rsid w:val="00510040"/>
    <w:rsid w:val="00510C83"/>
    <w:rsid w:val="00513A7D"/>
    <w:rsid w:val="005154D6"/>
    <w:rsid w:val="00517624"/>
    <w:rsid w:val="005210BA"/>
    <w:rsid w:val="0052272C"/>
    <w:rsid w:val="00525B6B"/>
    <w:rsid w:val="0052651B"/>
    <w:rsid w:val="00527EF5"/>
    <w:rsid w:val="005307BF"/>
    <w:rsid w:val="005316FF"/>
    <w:rsid w:val="0053385C"/>
    <w:rsid w:val="00535424"/>
    <w:rsid w:val="0053634A"/>
    <w:rsid w:val="005366A8"/>
    <w:rsid w:val="00537758"/>
    <w:rsid w:val="00537BE1"/>
    <w:rsid w:val="00540501"/>
    <w:rsid w:val="00540AB3"/>
    <w:rsid w:val="00543BD6"/>
    <w:rsid w:val="00545192"/>
    <w:rsid w:val="00545206"/>
    <w:rsid w:val="0055007F"/>
    <w:rsid w:val="0055135A"/>
    <w:rsid w:val="005518D4"/>
    <w:rsid w:val="005526CF"/>
    <w:rsid w:val="00553481"/>
    <w:rsid w:val="00553F1C"/>
    <w:rsid w:val="00556622"/>
    <w:rsid w:val="005568EB"/>
    <w:rsid w:val="005576EA"/>
    <w:rsid w:val="0056018F"/>
    <w:rsid w:val="00561550"/>
    <w:rsid w:val="0056199C"/>
    <w:rsid w:val="00561EA3"/>
    <w:rsid w:val="00567092"/>
    <w:rsid w:val="0056759E"/>
    <w:rsid w:val="00571A65"/>
    <w:rsid w:val="00571E22"/>
    <w:rsid w:val="00574C38"/>
    <w:rsid w:val="005762EB"/>
    <w:rsid w:val="0057716C"/>
    <w:rsid w:val="00581F91"/>
    <w:rsid w:val="00582343"/>
    <w:rsid w:val="00582C03"/>
    <w:rsid w:val="00584738"/>
    <w:rsid w:val="00585E39"/>
    <w:rsid w:val="00587D99"/>
    <w:rsid w:val="00587FD9"/>
    <w:rsid w:val="0059038B"/>
    <w:rsid w:val="005916FE"/>
    <w:rsid w:val="005922E0"/>
    <w:rsid w:val="00592EA6"/>
    <w:rsid w:val="00592F3F"/>
    <w:rsid w:val="005947C9"/>
    <w:rsid w:val="00596AE8"/>
    <w:rsid w:val="00596ED6"/>
    <w:rsid w:val="005A1213"/>
    <w:rsid w:val="005A198D"/>
    <w:rsid w:val="005A2481"/>
    <w:rsid w:val="005A2A23"/>
    <w:rsid w:val="005A2B51"/>
    <w:rsid w:val="005A4953"/>
    <w:rsid w:val="005A53F9"/>
    <w:rsid w:val="005A6DD3"/>
    <w:rsid w:val="005A74CF"/>
    <w:rsid w:val="005B04D2"/>
    <w:rsid w:val="005B075D"/>
    <w:rsid w:val="005B1D4F"/>
    <w:rsid w:val="005B31D4"/>
    <w:rsid w:val="005B42AA"/>
    <w:rsid w:val="005B4849"/>
    <w:rsid w:val="005B50AC"/>
    <w:rsid w:val="005B65E4"/>
    <w:rsid w:val="005B6928"/>
    <w:rsid w:val="005B794F"/>
    <w:rsid w:val="005C048C"/>
    <w:rsid w:val="005C0A42"/>
    <w:rsid w:val="005C3E24"/>
    <w:rsid w:val="005C50C9"/>
    <w:rsid w:val="005C60CE"/>
    <w:rsid w:val="005D15C5"/>
    <w:rsid w:val="005D1609"/>
    <w:rsid w:val="005D27ED"/>
    <w:rsid w:val="005D5EC9"/>
    <w:rsid w:val="005D7172"/>
    <w:rsid w:val="005D7EB8"/>
    <w:rsid w:val="005E0604"/>
    <w:rsid w:val="005E3667"/>
    <w:rsid w:val="005E391F"/>
    <w:rsid w:val="005E5B19"/>
    <w:rsid w:val="005E6A39"/>
    <w:rsid w:val="005F0831"/>
    <w:rsid w:val="005F123F"/>
    <w:rsid w:val="005F4164"/>
    <w:rsid w:val="005F5D10"/>
    <w:rsid w:val="005F6943"/>
    <w:rsid w:val="005F7EB4"/>
    <w:rsid w:val="00600344"/>
    <w:rsid w:val="00600876"/>
    <w:rsid w:val="00605776"/>
    <w:rsid w:val="00605997"/>
    <w:rsid w:val="00606341"/>
    <w:rsid w:val="006072CB"/>
    <w:rsid w:val="006110FD"/>
    <w:rsid w:val="00611323"/>
    <w:rsid w:val="00613553"/>
    <w:rsid w:val="0061490A"/>
    <w:rsid w:val="00615247"/>
    <w:rsid w:val="00617882"/>
    <w:rsid w:val="00620EEB"/>
    <w:rsid w:val="0062290D"/>
    <w:rsid w:val="00623457"/>
    <w:rsid w:val="00624220"/>
    <w:rsid w:val="006269EF"/>
    <w:rsid w:val="00626DA9"/>
    <w:rsid w:val="006271DF"/>
    <w:rsid w:val="00627AD0"/>
    <w:rsid w:val="0063083A"/>
    <w:rsid w:val="00631610"/>
    <w:rsid w:val="0063169E"/>
    <w:rsid w:val="00631B1D"/>
    <w:rsid w:val="00631E62"/>
    <w:rsid w:val="00631FED"/>
    <w:rsid w:val="0063201E"/>
    <w:rsid w:val="006340D4"/>
    <w:rsid w:val="0063465D"/>
    <w:rsid w:val="00634CB0"/>
    <w:rsid w:val="00637B41"/>
    <w:rsid w:val="00642A9E"/>
    <w:rsid w:val="00643CC1"/>
    <w:rsid w:val="00644E15"/>
    <w:rsid w:val="0064671C"/>
    <w:rsid w:val="00647FE4"/>
    <w:rsid w:val="0065148B"/>
    <w:rsid w:val="00651599"/>
    <w:rsid w:val="00652402"/>
    <w:rsid w:val="0065370B"/>
    <w:rsid w:val="0065438E"/>
    <w:rsid w:val="00654615"/>
    <w:rsid w:val="00655BED"/>
    <w:rsid w:val="0065727D"/>
    <w:rsid w:val="00662777"/>
    <w:rsid w:val="006641C9"/>
    <w:rsid w:val="006709E2"/>
    <w:rsid w:val="0067182E"/>
    <w:rsid w:val="006722AE"/>
    <w:rsid w:val="00673522"/>
    <w:rsid w:val="00676951"/>
    <w:rsid w:val="006779E1"/>
    <w:rsid w:val="00677EB1"/>
    <w:rsid w:val="0068259C"/>
    <w:rsid w:val="00682C42"/>
    <w:rsid w:val="00683987"/>
    <w:rsid w:val="00683E0D"/>
    <w:rsid w:val="0068535A"/>
    <w:rsid w:val="00685EED"/>
    <w:rsid w:val="006864E9"/>
    <w:rsid w:val="00687FDB"/>
    <w:rsid w:val="0069029E"/>
    <w:rsid w:val="0069049F"/>
    <w:rsid w:val="00690BB1"/>
    <w:rsid w:val="00695452"/>
    <w:rsid w:val="006954D3"/>
    <w:rsid w:val="006958F6"/>
    <w:rsid w:val="006A1146"/>
    <w:rsid w:val="006A14BD"/>
    <w:rsid w:val="006A1B8B"/>
    <w:rsid w:val="006A24EB"/>
    <w:rsid w:val="006A5367"/>
    <w:rsid w:val="006A54B9"/>
    <w:rsid w:val="006A7429"/>
    <w:rsid w:val="006A7B60"/>
    <w:rsid w:val="006A7E11"/>
    <w:rsid w:val="006B03E9"/>
    <w:rsid w:val="006B385B"/>
    <w:rsid w:val="006B4A4A"/>
    <w:rsid w:val="006C225C"/>
    <w:rsid w:val="006C327A"/>
    <w:rsid w:val="006C3815"/>
    <w:rsid w:val="006C502F"/>
    <w:rsid w:val="006C586A"/>
    <w:rsid w:val="006C5CD2"/>
    <w:rsid w:val="006C67E4"/>
    <w:rsid w:val="006C7E5E"/>
    <w:rsid w:val="006D1BA9"/>
    <w:rsid w:val="006D1DEC"/>
    <w:rsid w:val="006D268D"/>
    <w:rsid w:val="006D2D64"/>
    <w:rsid w:val="006D6C00"/>
    <w:rsid w:val="006E0C48"/>
    <w:rsid w:val="006E0DA4"/>
    <w:rsid w:val="006E16C7"/>
    <w:rsid w:val="006E3D0E"/>
    <w:rsid w:val="006E56DF"/>
    <w:rsid w:val="006E5F0D"/>
    <w:rsid w:val="006F1FC2"/>
    <w:rsid w:val="006F29F2"/>
    <w:rsid w:val="006F6756"/>
    <w:rsid w:val="0070027E"/>
    <w:rsid w:val="0070046C"/>
    <w:rsid w:val="0070111B"/>
    <w:rsid w:val="007042F3"/>
    <w:rsid w:val="00706029"/>
    <w:rsid w:val="00707B3A"/>
    <w:rsid w:val="00707EB3"/>
    <w:rsid w:val="00710851"/>
    <w:rsid w:val="00712327"/>
    <w:rsid w:val="0071332E"/>
    <w:rsid w:val="007150AE"/>
    <w:rsid w:val="007156A9"/>
    <w:rsid w:val="007166BC"/>
    <w:rsid w:val="00720538"/>
    <w:rsid w:val="00721115"/>
    <w:rsid w:val="00721DA0"/>
    <w:rsid w:val="00721F1D"/>
    <w:rsid w:val="00723087"/>
    <w:rsid w:val="00723497"/>
    <w:rsid w:val="00726E9E"/>
    <w:rsid w:val="0073074F"/>
    <w:rsid w:val="00731E4E"/>
    <w:rsid w:val="00732050"/>
    <w:rsid w:val="007321CB"/>
    <w:rsid w:val="00732558"/>
    <w:rsid w:val="00736BB7"/>
    <w:rsid w:val="00737429"/>
    <w:rsid w:val="00737AB4"/>
    <w:rsid w:val="00737F6E"/>
    <w:rsid w:val="0074048C"/>
    <w:rsid w:val="00740FE7"/>
    <w:rsid w:val="007414CA"/>
    <w:rsid w:val="0074163B"/>
    <w:rsid w:val="00744CBA"/>
    <w:rsid w:val="00750E89"/>
    <w:rsid w:val="00750F65"/>
    <w:rsid w:val="00752FA3"/>
    <w:rsid w:val="00753702"/>
    <w:rsid w:val="007539E2"/>
    <w:rsid w:val="00753DEC"/>
    <w:rsid w:val="007553CD"/>
    <w:rsid w:val="00756ADB"/>
    <w:rsid w:val="00757044"/>
    <w:rsid w:val="00757985"/>
    <w:rsid w:val="00760284"/>
    <w:rsid w:val="007608BC"/>
    <w:rsid w:val="00760D81"/>
    <w:rsid w:val="00762AB4"/>
    <w:rsid w:val="00762D64"/>
    <w:rsid w:val="007636E2"/>
    <w:rsid w:val="00763B2F"/>
    <w:rsid w:val="00764912"/>
    <w:rsid w:val="007654DC"/>
    <w:rsid w:val="007667B4"/>
    <w:rsid w:val="00771206"/>
    <w:rsid w:val="00771631"/>
    <w:rsid w:val="00772A12"/>
    <w:rsid w:val="00772A78"/>
    <w:rsid w:val="0077318D"/>
    <w:rsid w:val="00773B5F"/>
    <w:rsid w:val="007744D4"/>
    <w:rsid w:val="00775845"/>
    <w:rsid w:val="00775F37"/>
    <w:rsid w:val="007771A4"/>
    <w:rsid w:val="007800B4"/>
    <w:rsid w:val="007827D4"/>
    <w:rsid w:val="00782C48"/>
    <w:rsid w:val="00782DDD"/>
    <w:rsid w:val="00782DE8"/>
    <w:rsid w:val="0078324C"/>
    <w:rsid w:val="007838AA"/>
    <w:rsid w:val="00783D25"/>
    <w:rsid w:val="00786469"/>
    <w:rsid w:val="0078708D"/>
    <w:rsid w:val="00791B7B"/>
    <w:rsid w:val="007921B9"/>
    <w:rsid w:val="007923C9"/>
    <w:rsid w:val="007942EE"/>
    <w:rsid w:val="00795345"/>
    <w:rsid w:val="00797605"/>
    <w:rsid w:val="00797B5B"/>
    <w:rsid w:val="007A0564"/>
    <w:rsid w:val="007A320F"/>
    <w:rsid w:val="007A4965"/>
    <w:rsid w:val="007A65F4"/>
    <w:rsid w:val="007A700F"/>
    <w:rsid w:val="007A737F"/>
    <w:rsid w:val="007A7DAA"/>
    <w:rsid w:val="007A7DB1"/>
    <w:rsid w:val="007B1B18"/>
    <w:rsid w:val="007B3960"/>
    <w:rsid w:val="007B414C"/>
    <w:rsid w:val="007B50F4"/>
    <w:rsid w:val="007C1191"/>
    <w:rsid w:val="007C13DE"/>
    <w:rsid w:val="007C413D"/>
    <w:rsid w:val="007C460E"/>
    <w:rsid w:val="007C4D2E"/>
    <w:rsid w:val="007D0452"/>
    <w:rsid w:val="007D05DF"/>
    <w:rsid w:val="007D0BFA"/>
    <w:rsid w:val="007D0EC5"/>
    <w:rsid w:val="007D1F30"/>
    <w:rsid w:val="007D31FC"/>
    <w:rsid w:val="007D49ED"/>
    <w:rsid w:val="007D4D34"/>
    <w:rsid w:val="007D6D32"/>
    <w:rsid w:val="007E0CC8"/>
    <w:rsid w:val="007E1B37"/>
    <w:rsid w:val="007E1E9A"/>
    <w:rsid w:val="007E2FD5"/>
    <w:rsid w:val="007E338B"/>
    <w:rsid w:val="007E5272"/>
    <w:rsid w:val="007E6DC4"/>
    <w:rsid w:val="007E7D84"/>
    <w:rsid w:val="007F1EE9"/>
    <w:rsid w:val="007F260B"/>
    <w:rsid w:val="007F32A1"/>
    <w:rsid w:val="007F36A3"/>
    <w:rsid w:val="007F3934"/>
    <w:rsid w:val="007F3B22"/>
    <w:rsid w:val="007F4AD1"/>
    <w:rsid w:val="007F5CEE"/>
    <w:rsid w:val="007F60EF"/>
    <w:rsid w:val="007F6219"/>
    <w:rsid w:val="007F64DE"/>
    <w:rsid w:val="0080083E"/>
    <w:rsid w:val="00802B18"/>
    <w:rsid w:val="00803F0F"/>
    <w:rsid w:val="00805BF3"/>
    <w:rsid w:val="008064C1"/>
    <w:rsid w:val="00806BE4"/>
    <w:rsid w:val="00810F36"/>
    <w:rsid w:val="00811567"/>
    <w:rsid w:val="00811E3C"/>
    <w:rsid w:val="00814AAB"/>
    <w:rsid w:val="008164E8"/>
    <w:rsid w:val="00820B5D"/>
    <w:rsid w:val="00822342"/>
    <w:rsid w:val="00824B47"/>
    <w:rsid w:val="00824EDE"/>
    <w:rsid w:val="00826F88"/>
    <w:rsid w:val="00827E62"/>
    <w:rsid w:val="008325EE"/>
    <w:rsid w:val="00833280"/>
    <w:rsid w:val="00833658"/>
    <w:rsid w:val="00833702"/>
    <w:rsid w:val="00834199"/>
    <w:rsid w:val="0083454D"/>
    <w:rsid w:val="00834896"/>
    <w:rsid w:val="0084067D"/>
    <w:rsid w:val="0084328B"/>
    <w:rsid w:val="0084672D"/>
    <w:rsid w:val="00846BB3"/>
    <w:rsid w:val="00847DC7"/>
    <w:rsid w:val="00850FFD"/>
    <w:rsid w:val="008511BA"/>
    <w:rsid w:val="00851F43"/>
    <w:rsid w:val="00852033"/>
    <w:rsid w:val="0085366F"/>
    <w:rsid w:val="008537D2"/>
    <w:rsid w:val="00857319"/>
    <w:rsid w:val="00863193"/>
    <w:rsid w:val="00864344"/>
    <w:rsid w:val="008644D0"/>
    <w:rsid w:val="00864C17"/>
    <w:rsid w:val="008654FE"/>
    <w:rsid w:val="00867579"/>
    <w:rsid w:val="00870410"/>
    <w:rsid w:val="0087076F"/>
    <w:rsid w:val="008733C7"/>
    <w:rsid w:val="008736B6"/>
    <w:rsid w:val="008741C3"/>
    <w:rsid w:val="00875031"/>
    <w:rsid w:val="00875BBE"/>
    <w:rsid w:val="008767DD"/>
    <w:rsid w:val="00880DDB"/>
    <w:rsid w:val="00881E13"/>
    <w:rsid w:val="00881EAA"/>
    <w:rsid w:val="00882B72"/>
    <w:rsid w:val="00885C0A"/>
    <w:rsid w:val="00886E5F"/>
    <w:rsid w:val="0089069A"/>
    <w:rsid w:val="00890F7F"/>
    <w:rsid w:val="00891045"/>
    <w:rsid w:val="00891987"/>
    <w:rsid w:val="00892890"/>
    <w:rsid w:val="00894AD6"/>
    <w:rsid w:val="0089752A"/>
    <w:rsid w:val="008A02DB"/>
    <w:rsid w:val="008A1D7A"/>
    <w:rsid w:val="008A348B"/>
    <w:rsid w:val="008A4437"/>
    <w:rsid w:val="008A5EC4"/>
    <w:rsid w:val="008A694C"/>
    <w:rsid w:val="008A747B"/>
    <w:rsid w:val="008B0A0D"/>
    <w:rsid w:val="008B1678"/>
    <w:rsid w:val="008B2EEC"/>
    <w:rsid w:val="008B3305"/>
    <w:rsid w:val="008B433B"/>
    <w:rsid w:val="008B450F"/>
    <w:rsid w:val="008B56C1"/>
    <w:rsid w:val="008B5CB3"/>
    <w:rsid w:val="008B5D52"/>
    <w:rsid w:val="008B6F1B"/>
    <w:rsid w:val="008C1A2B"/>
    <w:rsid w:val="008C2B88"/>
    <w:rsid w:val="008C429E"/>
    <w:rsid w:val="008D0B60"/>
    <w:rsid w:val="008D0C56"/>
    <w:rsid w:val="008D2996"/>
    <w:rsid w:val="008D39C5"/>
    <w:rsid w:val="008D4B12"/>
    <w:rsid w:val="008D5377"/>
    <w:rsid w:val="008D5A86"/>
    <w:rsid w:val="008D7370"/>
    <w:rsid w:val="008E0C9E"/>
    <w:rsid w:val="008E2D5D"/>
    <w:rsid w:val="008E645B"/>
    <w:rsid w:val="008E68B1"/>
    <w:rsid w:val="008E6A19"/>
    <w:rsid w:val="008E6D26"/>
    <w:rsid w:val="008E6F80"/>
    <w:rsid w:val="008E7B09"/>
    <w:rsid w:val="008F0124"/>
    <w:rsid w:val="008F0FC2"/>
    <w:rsid w:val="008F1521"/>
    <w:rsid w:val="008F1745"/>
    <w:rsid w:val="008F2DF3"/>
    <w:rsid w:val="008F46D0"/>
    <w:rsid w:val="008F4EDA"/>
    <w:rsid w:val="008F53FC"/>
    <w:rsid w:val="008F5F54"/>
    <w:rsid w:val="008F6199"/>
    <w:rsid w:val="008F68B7"/>
    <w:rsid w:val="009003CA"/>
    <w:rsid w:val="009005C2"/>
    <w:rsid w:val="009017AF"/>
    <w:rsid w:val="009020BC"/>
    <w:rsid w:val="00903CFB"/>
    <w:rsid w:val="00905028"/>
    <w:rsid w:val="009069C0"/>
    <w:rsid w:val="00910421"/>
    <w:rsid w:val="00912517"/>
    <w:rsid w:val="00912E85"/>
    <w:rsid w:val="00913FCC"/>
    <w:rsid w:val="00914E4D"/>
    <w:rsid w:val="00915E64"/>
    <w:rsid w:val="009168B9"/>
    <w:rsid w:val="00920BFD"/>
    <w:rsid w:val="009237B9"/>
    <w:rsid w:val="00924319"/>
    <w:rsid w:val="00927689"/>
    <w:rsid w:val="009308C5"/>
    <w:rsid w:val="00930F9E"/>
    <w:rsid w:val="00933C77"/>
    <w:rsid w:val="0093771B"/>
    <w:rsid w:val="00943F35"/>
    <w:rsid w:val="00944A38"/>
    <w:rsid w:val="00945E17"/>
    <w:rsid w:val="00951015"/>
    <w:rsid w:val="009513F4"/>
    <w:rsid w:val="0095207B"/>
    <w:rsid w:val="00952727"/>
    <w:rsid w:val="00952CAA"/>
    <w:rsid w:val="00952EAC"/>
    <w:rsid w:val="00955569"/>
    <w:rsid w:val="0095687D"/>
    <w:rsid w:val="0095759B"/>
    <w:rsid w:val="009575B6"/>
    <w:rsid w:val="0096146B"/>
    <w:rsid w:val="00965EC4"/>
    <w:rsid w:val="00966AEA"/>
    <w:rsid w:val="009678C3"/>
    <w:rsid w:val="0097035A"/>
    <w:rsid w:val="00972814"/>
    <w:rsid w:val="00973384"/>
    <w:rsid w:val="00973601"/>
    <w:rsid w:val="009742D8"/>
    <w:rsid w:val="00974C71"/>
    <w:rsid w:val="0097542B"/>
    <w:rsid w:val="0097631A"/>
    <w:rsid w:val="00976339"/>
    <w:rsid w:val="00982042"/>
    <w:rsid w:val="00982CC0"/>
    <w:rsid w:val="00982CF2"/>
    <w:rsid w:val="0098374A"/>
    <w:rsid w:val="0098415F"/>
    <w:rsid w:val="009850D3"/>
    <w:rsid w:val="00987C1F"/>
    <w:rsid w:val="00990DEB"/>
    <w:rsid w:val="00992CC4"/>
    <w:rsid w:val="00992D05"/>
    <w:rsid w:val="009964CE"/>
    <w:rsid w:val="00996C1A"/>
    <w:rsid w:val="00996DFF"/>
    <w:rsid w:val="009973A8"/>
    <w:rsid w:val="009979D1"/>
    <w:rsid w:val="009A036F"/>
    <w:rsid w:val="009A0B68"/>
    <w:rsid w:val="009A16D1"/>
    <w:rsid w:val="009A1CBE"/>
    <w:rsid w:val="009A5197"/>
    <w:rsid w:val="009A77B9"/>
    <w:rsid w:val="009B1192"/>
    <w:rsid w:val="009B271B"/>
    <w:rsid w:val="009B5F9F"/>
    <w:rsid w:val="009C0760"/>
    <w:rsid w:val="009C09F7"/>
    <w:rsid w:val="009C0F6F"/>
    <w:rsid w:val="009C1261"/>
    <w:rsid w:val="009C138D"/>
    <w:rsid w:val="009C1687"/>
    <w:rsid w:val="009C277D"/>
    <w:rsid w:val="009C2D73"/>
    <w:rsid w:val="009C409D"/>
    <w:rsid w:val="009C4763"/>
    <w:rsid w:val="009C6156"/>
    <w:rsid w:val="009C6234"/>
    <w:rsid w:val="009C7BC5"/>
    <w:rsid w:val="009D10AC"/>
    <w:rsid w:val="009D118F"/>
    <w:rsid w:val="009D18DF"/>
    <w:rsid w:val="009D33CE"/>
    <w:rsid w:val="009D5EDD"/>
    <w:rsid w:val="009D71E0"/>
    <w:rsid w:val="009D756C"/>
    <w:rsid w:val="009D78F2"/>
    <w:rsid w:val="009D7ECB"/>
    <w:rsid w:val="009E0A63"/>
    <w:rsid w:val="009E19D4"/>
    <w:rsid w:val="009E24EF"/>
    <w:rsid w:val="009E37E9"/>
    <w:rsid w:val="009E3916"/>
    <w:rsid w:val="009E55A6"/>
    <w:rsid w:val="009F32FD"/>
    <w:rsid w:val="009F5E1F"/>
    <w:rsid w:val="00A004BF"/>
    <w:rsid w:val="00A030C7"/>
    <w:rsid w:val="00A04024"/>
    <w:rsid w:val="00A04A90"/>
    <w:rsid w:val="00A05D99"/>
    <w:rsid w:val="00A05FF8"/>
    <w:rsid w:val="00A133AC"/>
    <w:rsid w:val="00A1373D"/>
    <w:rsid w:val="00A140BC"/>
    <w:rsid w:val="00A14D38"/>
    <w:rsid w:val="00A17D56"/>
    <w:rsid w:val="00A20748"/>
    <w:rsid w:val="00A2085C"/>
    <w:rsid w:val="00A213B4"/>
    <w:rsid w:val="00A21BAB"/>
    <w:rsid w:val="00A2295B"/>
    <w:rsid w:val="00A24EF6"/>
    <w:rsid w:val="00A25063"/>
    <w:rsid w:val="00A2733A"/>
    <w:rsid w:val="00A273BB"/>
    <w:rsid w:val="00A2765B"/>
    <w:rsid w:val="00A27BFD"/>
    <w:rsid w:val="00A30B0A"/>
    <w:rsid w:val="00A34589"/>
    <w:rsid w:val="00A34B61"/>
    <w:rsid w:val="00A34C8C"/>
    <w:rsid w:val="00A36F2D"/>
    <w:rsid w:val="00A4089D"/>
    <w:rsid w:val="00A41C80"/>
    <w:rsid w:val="00A41F3D"/>
    <w:rsid w:val="00A431C3"/>
    <w:rsid w:val="00A43252"/>
    <w:rsid w:val="00A44573"/>
    <w:rsid w:val="00A46A16"/>
    <w:rsid w:val="00A515BC"/>
    <w:rsid w:val="00A52DCA"/>
    <w:rsid w:val="00A5426E"/>
    <w:rsid w:val="00A54EF0"/>
    <w:rsid w:val="00A57AD3"/>
    <w:rsid w:val="00A60122"/>
    <w:rsid w:val="00A60BDD"/>
    <w:rsid w:val="00A61B70"/>
    <w:rsid w:val="00A623D9"/>
    <w:rsid w:val="00A71708"/>
    <w:rsid w:val="00A73C0E"/>
    <w:rsid w:val="00A74048"/>
    <w:rsid w:val="00A744F6"/>
    <w:rsid w:val="00A80F38"/>
    <w:rsid w:val="00A832C0"/>
    <w:rsid w:val="00A866EA"/>
    <w:rsid w:val="00A87DAA"/>
    <w:rsid w:val="00A87FF2"/>
    <w:rsid w:val="00A9005F"/>
    <w:rsid w:val="00A91915"/>
    <w:rsid w:val="00A919C3"/>
    <w:rsid w:val="00A924F2"/>
    <w:rsid w:val="00A952BE"/>
    <w:rsid w:val="00A95CD1"/>
    <w:rsid w:val="00A979FB"/>
    <w:rsid w:val="00A97C8E"/>
    <w:rsid w:val="00AA12E6"/>
    <w:rsid w:val="00AA1E4D"/>
    <w:rsid w:val="00AA2146"/>
    <w:rsid w:val="00AA2B57"/>
    <w:rsid w:val="00AA2C1F"/>
    <w:rsid w:val="00AA353F"/>
    <w:rsid w:val="00AA3C92"/>
    <w:rsid w:val="00AA40EC"/>
    <w:rsid w:val="00AA78D3"/>
    <w:rsid w:val="00AB0340"/>
    <w:rsid w:val="00AB1265"/>
    <w:rsid w:val="00AB15BA"/>
    <w:rsid w:val="00AB273B"/>
    <w:rsid w:val="00AB286C"/>
    <w:rsid w:val="00AB490F"/>
    <w:rsid w:val="00AB6669"/>
    <w:rsid w:val="00AB6D02"/>
    <w:rsid w:val="00AB7822"/>
    <w:rsid w:val="00AB7B21"/>
    <w:rsid w:val="00AB7F12"/>
    <w:rsid w:val="00AC014B"/>
    <w:rsid w:val="00AC08E0"/>
    <w:rsid w:val="00AC275D"/>
    <w:rsid w:val="00AC3B46"/>
    <w:rsid w:val="00AC3DD6"/>
    <w:rsid w:val="00AC6E25"/>
    <w:rsid w:val="00AD37A6"/>
    <w:rsid w:val="00AD5BF0"/>
    <w:rsid w:val="00AD699C"/>
    <w:rsid w:val="00AD6AD1"/>
    <w:rsid w:val="00AE0E10"/>
    <w:rsid w:val="00AE2AA1"/>
    <w:rsid w:val="00AE5324"/>
    <w:rsid w:val="00AE5693"/>
    <w:rsid w:val="00AE5B2B"/>
    <w:rsid w:val="00AF08EB"/>
    <w:rsid w:val="00AF092F"/>
    <w:rsid w:val="00AF1A8E"/>
    <w:rsid w:val="00AF1DF1"/>
    <w:rsid w:val="00AF3373"/>
    <w:rsid w:val="00AF36D3"/>
    <w:rsid w:val="00AF3BCD"/>
    <w:rsid w:val="00AF50E0"/>
    <w:rsid w:val="00AF5E4B"/>
    <w:rsid w:val="00B006AB"/>
    <w:rsid w:val="00B0194C"/>
    <w:rsid w:val="00B020B3"/>
    <w:rsid w:val="00B02646"/>
    <w:rsid w:val="00B02CF9"/>
    <w:rsid w:val="00B031BB"/>
    <w:rsid w:val="00B04CCB"/>
    <w:rsid w:val="00B05879"/>
    <w:rsid w:val="00B109EE"/>
    <w:rsid w:val="00B11870"/>
    <w:rsid w:val="00B11EA0"/>
    <w:rsid w:val="00B12467"/>
    <w:rsid w:val="00B12881"/>
    <w:rsid w:val="00B1298E"/>
    <w:rsid w:val="00B1473F"/>
    <w:rsid w:val="00B157E5"/>
    <w:rsid w:val="00B17305"/>
    <w:rsid w:val="00B2108D"/>
    <w:rsid w:val="00B217AD"/>
    <w:rsid w:val="00B223F3"/>
    <w:rsid w:val="00B25B98"/>
    <w:rsid w:val="00B25E0E"/>
    <w:rsid w:val="00B30F94"/>
    <w:rsid w:val="00B34D6C"/>
    <w:rsid w:val="00B34EE6"/>
    <w:rsid w:val="00B35076"/>
    <w:rsid w:val="00B35560"/>
    <w:rsid w:val="00B37DFB"/>
    <w:rsid w:val="00B403B5"/>
    <w:rsid w:val="00B42384"/>
    <w:rsid w:val="00B426F7"/>
    <w:rsid w:val="00B46F6C"/>
    <w:rsid w:val="00B47088"/>
    <w:rsid w:val="00B47AE7"/>
    <w:rsid w:val="00B51199"/>
    <w:rsid w:val="00B520E5"/>
    <w:rsid w:val="00B52E18"/>
    <w:rsid w:val="00B532AF"/>
    <w:rsid w:val="00B537A8"/>
    <w:rsid w:val="00B53CFA"/>
    <w:rsid w:val="00B551D3"/>
    <w:rsid w:val="00B56503"/>
    <w:rsid w:val="00B5771F"/>
    <w:rsid w:val="00B60934"/>
    <w:rsid w:val="00B619E2"/>
    <w:rsid w:val="00B62102"/>
    <w:rsid w:val="00B622E5"/>
    <w:rsid w:val="00B627B9"/>
    <w:rsid w:val="00B64FF8"/>
    <w:rsid w:val="00B65DF1"/>
    <w:rsid w:val="00B66C26"/>
    <w:rsid w:val="00B672C9"/>
    <w:rsid w:val="00B677B2"/>
    <w:rsid w:val="00B704BC"/>
    <w:rsid w:val="00B72E1C"/>
    <w:rsid w:val="00B74D30"/>
    <w:rsid w:val="00B83963"/>
    <w:rsid w:val="00B87588"/>
    <w:rsid w:val="00B87A35"/>
    <w:rsid w:val="00B87C48"/>
    <w:rsid w:val="00B91278"/>
    <w:rsid w:val="00B91665"/>
    <w:rsid w:val="00B92445"/>
    <w:rsid w:val="00B969C8"/>
    <w:rsid w:val="00B96B52"/>
    <w:rsid w:val="00BA090D"/>
    <w:rsid w:val="00BA1ACE"/>
    <w:rsid w:val="00BA3367"/>
    <w:rsid w:val="00BA4571"/>
    <w:rsid w:val="00BA4770"/>
    <w:rsid w:val="00BA4CE5"/>
    <w:rsid w:val="00BA7CB1"/>
    <w:rsid w:val="00BB0135"/>
    <w:rsid w:val="00BB0B0C"/>
    <w:rsid w:val="00BB0EBA"/>
    <w:rsid w:val="00BB1134"/>
    <w:rsid w:val="00BB2083"/>
    <w:rsid w:val="00BB5CFD"/>
    <w:rsid w:val="00BC03E6"/>
    <w:rsid w:val="00BC0682"/>
    <w:rsid w:val="00BC0D0C"/>
    <w:rsid w:val="00BC497E"/>
    <w:rsid w:val="00BC4A24"/>
    <w:rsid w:val="00BD249D"/>
    <w:rsid w:val="00BD2AE2"/>
    <w:rsid w:val="00BD302D"/>
    <w:rsid w:val="00BD4699"/>
    <w:rsid w:val="00BD5423"/>
    <w:rsid w:val="00BD5F6C"/>
    <w:rsid w:val="00BD6FE2"/>
    <w:rsid w:val="00BD72AE"/>
    <w:rsid w:val="00BD7785"/>
    <w:rsid w:val="00BE1CA2"/>
    <w:rsid w:val="00BE5996"/>
    <w:rsid w:val="00BE700C"/>
    <w:rsid w:val="00BE7953"/>
    <w:rsid w:val="00BF0671"/>
    <w:rsid w:val="00BF224F"/>
    <w:rsid w:val="00BF34B5"/>
    <w:rsid w:val="00BF36E5"/>
    <w:rsid w:val="00BF4E9F"/>
    <w:rsid w:val="00BF5424"/>
    <w:rsid w:val="00BF7185"/>
    <w:rsid w:val="00C01505"/>
    <w:rsid w:val="00C04CBF"/>
    <w:rsid w:val="00C04F98"/>
    <w:rsid w:val="00C0547F"/>
    <w:rsid w:val="00C0642D"/>
    <w:rsid w:val="00C073C3"/>
    <w:rsid w:val="00C1099D"/>
    <w:rsid w:val="00C11289"/>
    <w:rsid w:val="00C123F2"/>
    <w:rsid w:val="00C128C8"/>
    <w:rsid w:val="00C16341"/>
    <w:rsid w:val="00C16FC6"/>
    <w:rsid w:val="00C17DB3"/>
    <w:rsid w:val="00C2172E"/>
    <w:rsid w:val="00C23655"/>
    <w:rsid w:val="00C27390"/>
    <w:rsid w:val="00C27C4A"/>
    <w:rsid w:val="00C35576"/>
    <w:rsid w:val="00C3585C"/>
    <w:rsid w:val="00C36457"/>
    <w:rsid w:val="00C36D1D"/>
    <w:rsid w:val="00C40F07"/>
    <w:rsid w:val="00C42034"/>
    <w:rsid w:val="00C44ABF"/>
    <w:rsid w:val="00C45229"/>
    <w:rsid w:val="00C4524A"/>
    <w:rsid w:val="00C45B3E"/>
    <w:rsid w:val="00C5019F"/>
    <w:rsid w:val="00C51087"/>
    <w:rsid w:val="00C51BE7"/>
    <w:rsid w:val="00C539DE"/>
    <w:rsid w:val="00C551AC"/>
    <w:rsid w:val="00C56712"/>
    <w:rsid w:val="00C57A03"/>
    <w:rsid w:val="00C57A92"/>
    <w:rsid w:val="00C60C03"/>
    <w:rsid w:val="00C62039"/>
    <w:rsid w:val="00C62A56"/>
    <w:rsid w:val="00C62FBF"/>
    <w:rsid w:val="00C66FE3"/>
    <w:rsid w:val="00C676D2"/>
    <w:rsid w:val="00C67B3E"/>
    <w:rsid w:val="00C72013"/>
    <w:rsid w:val="00C73F47"/>
    <w:rsid w:val="00C74AE0"/>
    <w:rsid w:val="00C74CA1"/>
    <w:rsid w:val="00C75C11"/>
    <w:rsid w:val="00C77343"/>
    <w:rsid w:val="00C8014B"/>
    <w:rsid w:val="00C80F07"/>
    <w:rsid w:val="00C81840"/>
    <w:rsid w:val="00C829D7"/>
    <w:rsid w:val="00C83919"/>
    <w:rsid w:val="00C84F41"/>
    <w:rsid w:val="00C84F56"/>
    <w:rsid w:val="00C854C5"/>
    <w:rsid w:val="00C85E66"/>
    <w:rsid w:val="00C86272"/>
    <w:rsid w:val="00C90B03"/>
    <w:rsid w:val="00C91CF8"/>
    <w:rsid w:val="00C932EA"/>
    <w:rsid w:val="00C93791"/>
    <w:rsid w:val="00C93E61"/>
    <w:rsid w:val="00C943FE"/>
    <w:rsid w:val="00C95F9B"/>
    <w:rsid w:val="00C97ACE"/>
    <w:rsid w:val="00C97C19"/>
    <w:rsid w:val="00CA21A2"/>
    <w:rsid w:val="00CA287F"/>
    <w:rsid w:val="00CA329F"/>
    <w:rsid w:val="00CA3A5E"/>
    <w:rsid w:val="00CA4F88"/>
    <w:rsid w:val="00CA7700"/>
    <w:rsid w:val="00CB02FE"/>
    <w:rsid w:val="00CB112E"/>
    <w:rsid w:val="00CB18CA"/>
    <w:rsid w:val="00CB192E"/>
    <w:rsid w:val="00CB1E2F"/>
    <w:rsid w:val="00CB24C8"/>
    <w:rsid w:val="00CB27E6"/>
    <w:rsid w:val="00CB2AD9"/>
    <w:rsid w:val="00CB32C7"/>
    <w:rsid w:val="00CB39C6"/>
    <w:rsid w:val="00CB583F"/>
    <w:rsid w:val="00CB6000"/>
    <w:rsid w:val="00CB71E3"/>
    <w:rsid w:val="00CB726A"/>
    <w:rsid w:val="00CB7857"/>
    <w:rsid w:val="00CC16B1"/>
    <w:rsid w:val="00CC175E"/>
    <w:rsid w:val="00CC29EB"/>
    <w:rsid w:val="00CC2DC8"/>
    <w:rsid w:val="00CC5387"/>
    <w:rsid w:val="00CC53F0"/>
    <w:rsid w:val="00CD27DE"/>
    <w:rsid w:val="00CD4744"/>
    <w:rsid w:val="00CD4F66"/>
    <w:rsid w:val="00CD780C"/>
    <w:rsid w:val="00CD7FDA"/>
    <w:rsid w:val="00CE0E37"/>
    <w:rsid w:val="00CE1400"/>
    <w:rsid w:val="00CE34D0"/>
    <w:rsid w:val="00CE37F4"/>
    <w:rsid w:val="00CE44E2"/>
    <w:rsid w:val="00CE5731"/>
    <w:rsid w:val="00CE7722"/>
    <w:rsid w:val="00CF073C"/>
    <w:rsid w:val="00CF0841"/>
    <w:rsid w:val="00CF0B14"/>
    <w:rsid w:val="00CF2531"/>
    <w:rsid w:val="00CF2948"/>
    <w:rsid w:val="00CF49A3"/>
    <w:rsid w:val="00CF5148"/>
    <w:rsid w:val="00CF6334"/>
    <w:rsid w:val="00CF654C"/>
    <w:rsid w:val="00CF742E"/>
    <w:rsid w:val="00D019EF"/>
    <w:rsid w:val="00D039A4"/>
    <w:rsid w:val="00D101DD"/>
    <w:rsid w:val="00D1080E"/>
    <w:rsid w:val="00D108F9"/>
    <w:rsid w:val="00D11654"/>
    <w:rsid w:val="00D1246D"/>
    <w:rsid w:val="00D14E67"/>
    <w:rsid w:val="00D15D67"/>
    <w:rsid w:val="00D1647F"/>
    <w:rsid w:val="00D16F06"/>
    <w:rsid w:val="00D17530"/>
    <w:rsid w:val="00D22A65"/>
    <w:rsid w:val="00D233D4"/>
    <w:rsid w:val="00D235EE"/>
    <w:rsid w:val="00D24641"/>
    <w:rsid w:val="00D31565"/>
    <w:rsid w:val="00D4232D"/>
    <w:rsid w:val="00D4303F"/>
    <w:rsid w:val="00D4319C"/>
    <w:rsid w:val="00D46CB7"/>
    <w:rsid w:val="00D47820"/>
    <w:rsid w:val="00D50E8B"/>
    <w:rsid w:val="00D51AC6"/>
    <w:rsid w:val="00D533C4"/>
    <w:rsid w:val="00D54F39"/>
    <w:rsid w:val="00D56D43"/>
    <w:rsid w:val="00D57872"/>
    <w:rsid w:val="00D57A0F"/>
    <w:rsid w:val="00D60211"/>
    <w:rsid w:val="00D61B06"/>
    <w:rsid w:val="00D636C5"/>
    <w:rsid w:val="00D657F8"/>
    <w:rsid w:val="00D66EF7"/>
    <w:rsid w:val="00D67851"/>
    <w:rsid w:val="00D70062"/>
    <w:rsid w:val="00D70413"/>
    <w:rsid w:val="00D70C9A"/>
    <w:rsid w:val="00D71CE3"/>
    <w:rsid w:val="00D72248"/>
    <w:rsid w:val="00D72545"/>
    <w:rsid w:val="00D74010"/>
    <w:rsid w:val="00D74018"/>
    <w:rsid w:val="00D74B17"/>
    <w:rsid w:val="00D7530F"/>
    <w:rsid w:val="00D75E94"/>
    <w:rsid w:val="00D7604E"/>
    <w:rsid w:val="00D775BB"/>
    <w:rsid w:val="00D800C1"/>
    <w:rsid w:val="00D812DA"/>
    <w:rsid w:val="00D81930"/>
    <w:rsid w:val="00D81B4D"/>
    <w:rsid w:val="00D82BB6"/>
    <w:rsid w:val="00D85646"/>
    <w:rsid w:val="00D86D0F"/>
    <w:rsid w:val="00D90844"/>
    <w:rsid w:val="00D90B67"/>
    <w:rsid w:val="00D911FC"/>
    <w:rsid w:val="00D91E86"/>
    <w:rsid w:val="00D92E4D"/>
    <w:rsid w:val="00D95082"/>
    <w:rsid w:val="00D952AF"/>
    <w:rsid w:val="00D954FA"/>
    <w:rsid w:val="00D962E5"/>
    <w:rsid w:val="00D965BC"/>
    <w:rsid w:val="00D97ED4"/>
    <w:rsid w:val="00DA1A90"/>
    <w:rsid w:val="00DA3251"/>
    <w:rsid w:val="00DA340B"/>
    <w:rsid w:val="00DA361D"/>
    <w:rsid w:val="00DA4157"/>
    <w:rsid w:val="00DA6385"/>
    <w:rsid w:val="00DA7142"/>
    <w:rsid w:val="00DA72B5"/>
    <w:rsid w:val="00DA756D"/>
    <w:rsid w:val="00DA797E"/>
    <w:rsid w:val="00DB083B"/>
    <w:rsid w:val="00DB1278"/>
    <w:rsid w:val="00DB5BF1"/>
    <w:rsid w:val="00DB634A"/>
    <w:rsid w:val="00DC2A06"/>
    <w:rsid w:val="00DC312D"/>
    <w:rsid w:val="00DC3F8A"/>
    <w:rsid w:val="00DC419A"/>
    <w:rsid w:val="00DC452F"/>
    <w:rsid w:val="00DC5F82"/>
    <w:rsid w:val="00DC7ACC"/>
    <w:rsid w:val="00DD032A"/>
    <w:rsid w:val="00DD1197"/>
    <w:rsid w:val="00DD2AA3"/>
    <w:rsid w:val="00DD2B34"/>
    <w:rsid w:val="00DD4F89"/>
    <w:rsid w:val="00DD69D2"/>
    <w:rsid w:val="00DD6DEF"/>
    <w:rsid w:val="00DD7399"/>
    <w:rsid w:val="00DD7C9A"/>
    <w:rsid w:val="00DE0559"/>
    <w:rsid w:val="00DE0C67"/>
    <w:rsid w:val="00DE143A"/>
    <w:rsid w:val="00DE17FF"/>
    <w:rsid w:val="00DE4133"/>
    <w:rsid w:val="00DE5297"/>
    <w:rsid w:val="00DE58F6"/>
    <w:rsid w:val="00DE64E2"/>
    <w:rsid w:val="00DE68EB"/>
    <w:rsid w:val="00DE7282"/>
    <w:rsid w:val="00DE79BE"/>
    <w:rsid w:val="00DF092F"/>
    <w:rsid w:val="00DF0988"/>
    <w:rsid w:val="00DF1296"/>
    <w:rsid w:val="00DF22BA"/>
    <w:rsid w:val="00DF2D9B"/>
    <w:rsid w:val="00DF52B7"/>
    <w:rsid w:val="00DF6509"/>
    <w:rsid w:val="00E0197A"/>
    <w:rsid w:val="00E01E82"/>
    <w:rsid w:val="00E02786"/>
    <w:rsid w:val="00E0402B"/>
    <w:rsid w:val="00E048DF"/>
    <w:rsid w:val="00E054AD"/>
    <w:rsid w:val="00E06643"/>
    <w:rsid w:val="00E06AF4"/>
    <w:rsid w:val="00E07E04"/>
    <w:rsid w:val="00E11E8B"/>
    <w:rsid w:val="00E12C6F"/>
    <w:rsid w:val="00E153BA"/>
    <w:rsid w:val="00E16822"/>
    <w:rsid w:val="00E171F2"/>
    <w:rsid w:val="00E17DC1"/>
    <w:rsid w:val="00E21D15"/>
    <w:rsid w:val="00E223C1"/>
    <w:rsid w:val="00E22679"/>
    <w:rsid w:val="00E239F8"/>
    <w:rsid w:val="00E257B6"/>
    <w:rsid w:val="00E25B16"/>
    <w:rsid w:val="00E268EE"/>
    <w:rsid w:val="00E275FD"/>
    <w:rsid w:val="00E3215F"/>
    <w:rsid w:val="00E32400"/>
    <w:rsid w:val="00E32D7D"/>
    <w:rsid w:val="00E33A22"/>
    <w:rsid w:val="00E3560C"/>
    <w:rsid w:val="00E366E3"/>
    <w:rsid w:val="00E36FC8"/>
    <w:rsid w:val="00E37025"/>
    <w:rsid w:val="00E40E67"/>
    <w:rsid w:val="00E439A2"/>
    <w:rsid w:val="00E4633D"/>
    <w:rsid w:val="00E4656F"/>
    <w:rsid w:val="00E465F9"/>
    <w:rsid w:val="00E47387"/>
    <w:rsid w:val="00E52832"/>
    <w:rsid w:val="00E5666C"/>
    <w:rsid w:val="00E56CCA"/>
    <w:rsid w:val="00E60036"/>
    <w:rsid w:val="00E60B8B"/>
    <w:rsid w:val="00E613CF"/>
    <w:rsid w:val="00E64DDD"/>
    <w:rsid w:val="00E64F9D"/>
    <w:rsid w:val="00E6505A"/>
    <w:rsid w:val="00E65262"/>
    <w:rsid w:val="00E70C5F"/>
    <w:rsid w:val="00E70ED4"/>
    <w:rsid w:val="00E714A5"/>
    <w:rsid w:val="00E72C6D"/>
    <w:rsid w:val="00E72F5B"/>
    <w:rsid w:val="00E73326"/>
    <w:rsid w:val="00E7349B"/>
    <w:rsid w:val="00E74265"/>
    <w:rsid w:val="00E757F8"/>
    <w:rsid w:val="00E807B9"/>
    <w:rsid w:val="00E809DB"/>
    <w:rsid w:val="00E80C90"/>
    <w:rsid w:val="00E8110D"/>
    <w:rsid w:val="00E818E5"/>
    <w:rsid w:val="00E822C1"/>
    <w:rsid w:val="00E84BA8"/>
    <w:rsid w:val="00E85AE5"/>
    <w:rsid w:val="00E85FD5"/>
    <w:rsid w:val="00E8682B"/>
    <w:rsid w:val="00E87026"/>
    <w:rsid w:val="00E873CB"/>
    <w:rsid w:val="00E9052B"/>
    <w:rsid w:val="00E91535"/>
    <w:rsid w:val="00E918A8"/>
    <w:rsid w:val="00E92B7A"/>
    <w:rsid w:val="00E93DFB"/>
    <w:rsid w:val="00E95F61"/>
    <w:rsid w:val="00E96C79"/>
    <w:rsid w:val="00E96CEF"/>
    <w:rsid w:val="00E9732B"/>
    <w:rsid w:val="00E97B34"/>
    <w:rsid w:val="00E97F37"/>
    <w:rsid w:val="00EA0463"/>
    <w:rsid w:val="00EA12B0"/>
    <w:rsid w:val="00EA33A7"/>
    <w:rsid w:val="00EA494E"/>
    <w:rsid w:val="00EA542A"/>
    <w:rsid w:val="00EA6029"/>
    <w:rsid w:val="00EA7ED1"/>
    <w:rsid w:val="00EB0D78"/>
    <w:rsid w:val="00EB196F"/>
    <w:rsid w:val="00EB5419"/>
    <w:rsid w:val="00EB5FE7"/>
    <w:rsid w:val="00EB70A0"/>
    <w:rsid w:val="00EB7A39"/>
    <w:rsid w:val="00EC0DC8"/>
    <w:rsid w:val="00EC1866"/>
    <w:rsid w:val="00EC48FA"/>
    <w:rsid w:val="00EC4F9E"/>
    <w:rsid w:val="00EC5D92"/>
    <w:rsid w:val="00ED0333"/>
    <w:rsid w:val="00ED28A8"/>
    <w:rsid w:val="00ED3207"/>
    <w:rsid w:val="00ED343E"/>
    <w:rsid w:val="00ED4452"/>
    <w:rsid w:val="00ED6733"/>
    <w:rsid w:val="00ED6C49"/>
    <w:rsid w:val="00ED71E1"/>
    <w:rsid w:val="00ED7D4A"/>
    <w:rsid w:val="00EE37D4"/>
    <w:rsid w:val="00EE39B7"/>
    <w:rsid w:val="00EE4FF6"/>
    <w:rsid w:val="00EE5520"/>
    <w:rsid w:val="00EE5C22"/>
    <w:rsid w:val="00EE61DE"/>
    <w:rsid w:val="00EE6A00"/>
    <w:rsid w:val="00EF0EF7"/>
    <w:rsid w:val="00EF35C5"/>
    <w:rsid w:val="00EF5DC5"/>
    <w:rsid w:val="00F01F05"/>
    <w:rsid w:val="00F02949"/>
    <w:rsid w:val="00F02DB2"/>
    <w:rsid w:val="00F02E38"/>
    <w:rsid w:val="00F0311F"/>
    <w:rsid w:val="00F0432B"/>
    <w:rsid w:val="00F05F84"/>
    <w:rsid w:val="00F05F85"/>
    <w:rsid w:val="00F0799D"/>
    <w:rsid w:val="00F11370"/>
    <w:rsid w:val="00F11743"/>
    <w:rsid w:val="00F121EB"/>
    <w:rsid w:val="00F139D1"/>
    <w:rsid w:val="00F1438B"/>
    <w:rsid w:val="00F14942"/>
    <w:rsid w:val="00F14FF5"/>
    <w:rsid w:val="00F155D3"/>
    <w:rsid w:val="00F157BF"/>
    <w:rsid w:val="00F20861"/>
    <w:rsid w:val="00F23752"/>
    <w:rsid w:val="00F239A5"/>
    <w:rsid w:val="00F26F3C"/>
    <w:rsid w:val="00F274A4"/>
    <w:rsid w:val="00F31705"/>
    <w:rsid w:val="00F3248C"/>
    <w:rsid w:val="00F32DFF"/>
    <w:rsid w:val="00F33622"/>
    <w:rsid w:val="00F3385F"/>
    <w:rsid w:val="00F349C6"/>
    <w:rsid w:val="00F35DB7"/>
    <w:rsid w:val="00F37D5E"/>
    <w:rsid w:val="00F44142"/>
    <w:rsid w:val="00F45669"/>
    <w:rsid w:val="00F459E8"/>
    <w:rsid w:val="00F46BF1"/>
    <w:rsid w:val="00F50A3C"/>
    <w:rsid w:val="00F51BC9"/>
    <w:rsid w:val="00F52368"/>
    <w:rsid w:val="00F53FC1"/>
    <w:rsid w:val="00F54C29"/>
    <w:rsid w:val="00F55095"/>
    <w:rsid w:val="00F55145"/>
    <w:rsid w:val="00F55325"/>
    <w:rsid w:val="00F55E27"/>
    <w:rsid w:val="00F568D8"/>
    <w:rsid w:val="00F57C65"/>
    <w:rsid w:val="00F60889"/>
    <w:rsid w:val="00F614A1"/>
    <w:rsid w:val="00F616D6"/>
    <w:rsid w:val="00F62236"/>
    <w:rsid w:val="00F626C5"/>
    <w:rsid w:val="00F63569"/>
    <w:rsid w:val="00F64014"/>
    <w:rsid w:val="00F649B6"/>
    <w:rsid w:val="00F64D26"/>
    <w:rsid w:val="00F671FF"/>
    <w:rsid w:val="00F71F6F"/>
    <w:rsid w:val="00F72085"/>
    <w:rsid w:val="00F72391"/>
    <w:rsid w:val="00F72744"/>
    <w:rsid w:val="00F73BAA"/>
    <w:rsid w:val="00F7570F"/>
    <w:rsid w:val="00F80778"/>
    <w:rsid w:val="00F80A81"/>
    <w:rsid w:val="00F81720"/>
    <w:rsid w:val="00F83D31"/>
    <w:rsid w:val="00F84318"/>
    <w:rsid w:val="00F848F8"/>
    <w:rsid w:val="00F8503C"/>
    <w:rsid w:val="00F858D9"/>
    <w:rsid w:val="00F86658"/>
    <w:rsid w:val="00F90C04"/>
    <w:rsid w:val="00F92A45"/>
    <w:rsid w:val="00F96809"/>
    <w:rsid w:val="00FA08BE"/>
    <w:rsid w:val="00FA0909"/>
    <w:rsid w:val="00FA171D"/>
    <w:rsid w:val="00FA2FCA"/>
    <w:rsid w:val="00FA36C2"/>
    <w:rsid w:val="00FA3CB8"/>
    <w:rsid w:val="00FA6670"/>
    <w:rsid w:val="00FA7182"/>
    <w:rsid w:val="00FA79EB"/>
    <w:rsid w:val="00FB1189"/>
    <w:rsid w:val="00FB27C9"/>
    <w:rsid w:val="00FB2EF6"/>
    <w:rsid w:val="00FB4899"/>
    <w:rsid w:val="00FB48C7"/>
    <w:rsid w:val="00FB49A1"/>
    <w:rsid w:val="00FB5A02"/>
    <w:rsid w:val="00FB7124"/>
    <w:rsid w:val="00FD045E"/>
    <w:rsid w:val="00FD06FA"/>
    <w:rsid w:val="00FD10AA"/>
    <w:rsid w:val="00FD3CCF"/>
    <w:rsid w:val="00FD4126"/>
    <w:rsid w:val="00FD43DD"/>
    <w:rsid w:val="00FD5D36"/>
    <w:rsid w:val="00FD7797"/>
    <w:rsid w:val="00FD7853"/>
    <w:rsid w:val="00FD7C32"/>
    <w:rsid w:val="00FE183C"/>
    <w:rsid w:val="00FE2A89"/>
    <w:rsid w:val="00FE333B"/>
    <w:rsid w:val="00FE3612"/>
    <w:rsid w:val="00FE3C1C"/>
    <w:rsid w:val="00FE63F3"/>
    <w:rsid w:val="00FF0399"/>
    <w:rsid w:val="00FF115A"/>
    <w:rsid w:val="00FF143A"/>
    <w:rsid w:val="00FF1780"/>
    <w:rsid w:val="00FF1AAD"/>
    <w:rsid w:val="00FF51C6"/>
    <w:rsid w:val="00FF5BDB"/>
    <w:rsid w:val="00FF6247"/>
    <w:rsid w:val="00FF63BE"/>
    <w:rsid w:val="07443928"/>
    <w:rsid w:val="35F7B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EB3A0"/>
  <w15:docId w15:val="{50C3DBEF-1238-4E56-B182-0D54AAB9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708" w:right="409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0" w:lineRule="auto"/>
      <w:ind w:left="369" w:hanging="10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16" w:lineRule="auto"/>
      <w:ind w:left="429" w:right="1724" w:hanging="70"/>
    </w:pPr>
    <w:rPr>
      <w:rFonts w:ascii="Arial" w:eastAsia="Arial" w:hAnsi="Arial" w:cs="Arial"/>
      <w:color w:val="000000"/>
      <w:sz w:val="19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9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  <w:u w:val="single" w:color="00000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9"/>
      <w:vertAlign w:val="superscript"/>
    </w:rPr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1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A15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A15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15"/>
    <w:rPr>
      <w:rFonts w:ascii="Segoe UI" w:eastAsia="Arial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C0642D"/>
    <w:pPr>
      <w:spacing w:after="0" w:line="240" w:lineRule="auto"/>
    </w:pPr>
    <w:rPr>
      <w:rFonts w:ascii="Arial" w:eastAsia="Arial" w:hAnsi="Arial" w:cs="Arial"/>
      <w:color w:val="000000"/>
      <w:sz w:val="21"/>
    </w:rPr>
  </w:style>
  <w:style w:type="character" w:styleId="Hyperlink">
    <w:name w:val="Hyperlink"/>
    <w:basedOn w:val="DefaultParagraphFont"/>
    <w:uiPriority w:val="99"/>
    <w:unhideWhenUsed/>
    <w:rsid w:val="002940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40D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623D9"/>
    <w:pPr>
      <w:spacing w:after="0" w:line="240" w:lineRule="auto"/>
      <w:ind w:left="720" w:right="0" w:firstLine="0"/>
      <w:jc w:val="left"/>
    </w:pPr>
    <w:rPr>
      <w:rFonts w:ascii="Calibri" w:eastAsiaTheme="minorHAnsi" w:hAnsi="Calibri" w:cs="Calibri"/>
      <w:color w:val="auto"/>
      <w:sz w:val="24"/>
      <w:szCs w:val="24"/>
    </w:rPr>
  </w:style>
  <w:style w:type="table" w:customStyle="1" w:styleId="TableGrid0">
    <w:name w:val="Table Grid0"/>
    <w:basedOn w:val="TableNormal"/>
    <w:uiPriority w:val="39"/>
    <w:rsid w:val="00E6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C0D0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23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3D9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23D9"/>
    <w:rPr>
      <w:vertAlign w:val="superscript"/>
    </w:rPr>
  </w:style>
  <w:style w:type="paragraph" w:styleId="BodyText">
    <w:name w:val="Body Text"/>
    <w:basedOn w:val="Normal"/>
    <w:link w:val="BodyTextChar"/>
    <w:rsid w:val="00483398"/>
    <w:pPr>
      <w:spacing w:after="120" w:line="300" w:lineRule="atLeast"/>
      <w:ind w:left="0" w:right="0" w:firstLine="0"/>
      <w:jc w:val="left"/>
    </w:pPr>
    <w:rPr>
      <w:rFonts w:eastAsia="Times New Roman" w:cs="Times New Roman"/>
      <w:color w:val="auto"/>
      <w:sz w:val="22"/>
      <w:szCs w:val="24"/>
    </w:rPr>
  </w:style>
  <w:style w:type="character" w:customStyle="1" w:styleId="BodyTextChar">
    <w:name w:val="Body Text Char"/>
    <w:basedOn w:val="DefaultParagraphFont"/>
    <w:link w:val="BodyText"/>
    <w:rsid w:val="00483398"/>
    <w:rPr>
      <w:rFonts w:ascii="Arial" w:eastAsia="Times New Roman" w:hAnsi="Arial" w:cs="Times New Roman"/>
      <w:szCs w:val="24"/>
    </w:rPr>
  </w:style>
  <w:style w:type="table" w:customStyle="1" w:styleId="NationalGrid">
    <w:name w:val="National Grid"/>
    <w:basedOn w:val="TableNormal"/>
    <w:uiPriority w:val="99"/>
    <w:rsid w:val="009964CE"/>
    <w:pPr>
      <w:spacing w:before="60" w:after="60" w:line="240" w:lineRule="auto"/>
    </w:pPr>
    <w:rPr>
      <w:rFonts w:eastAsiaTheme="minorHAnsi"/>
      <w:sz w:val="20"/>
      <w:szCs w:val="20"/>
      <w:lang w:val="en-NZ" w:eastAsia="en-US"/>
    </w:rPr>
    <w:tblPr>
      <w:tblBorders>
        <w:top w:val="single" w:sz="8" w:space="0" w:color="4472C4" w:themeColor="accent1"/>
        <w:bottom w:val="single" w:sz="8" w:space="0" w:color="4472C4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bottom w:val="single" w:sz="8" w:space="0" w:color="4472C4" w:themeColor="accent1"/>
        </w:tcBorders>
        <w:shd w:val="clear" w:color="auto" w:fill="auto"/>
      </w:tcPr>
    </w:tblStylePr>
  </w:style>
  <w:style w:type="character" w:customStyle="1" w:styleId="normaltextrun">
    <w:name w:val="normaltextrun"/>
    <w:basedOn w:val="DefaultParagraphFont"/>
    <w:rsid w:val="009964CE"/>
  </w:style>
  <w:style w:type="paragraph" w:styleId="Header">
    <w:name w:val="header"/>
    <w:basedOn w:val="Normal"/>
    <w:link w:val="HeaderChar"/>
    <w:uiPriority w:val="99"/>
    <w:semiHidden/>
    <w:unhideWhenUsed/>
    <w:rsid w:val="00BF3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36E5"/>
    <w:rPr>
      <w:rFonts w:ascii="Arial" w:eastAsia="Arial" w:hAnsi="Arial" w:cs="Arial"/>
      <w:color w:val="000000"/>
      <w:sz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BF3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6E5"/>
    <w:rPr>
      <w:rFonts w:ascii="Arial" w:eastAsia="Arial" w:hAnsi="Arial" w:cs="Arial"/>
      <w:color w:val="000000"/>
      <w:sz w:val="21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4" ma:contentTypeDescription="Create a new document." ma:contentTypeScope="" ma:versionID="0cebdf25b5b0d64f8d21ed3506227bb1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5df10afbbaee692dec918f6ab028b251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36498-7370-4B36-8F53-00E4E4A61B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CA9674-98C7-492E-AEFB-0E839F2847E3}"/>
</file>

<file path=customXml/itemProps3.xml><?xml version="1.0" encoding="utf-8"?>
<ds:datastoreItem xmlns:ds="http://schemas.openxmlformats.org/officeDocument/2006/customXml" ds:itemID="{AFD338CE-EA64-4DF2-9414-45A77E1D6E18}">
  <ds:schemaRefs>
    <ds:schemaRef ds:uri="http://purl.org/dc/terms/"/>
    <ds:schemaRef ds:uri="03485f15-308b-43e5-8175-02ef0e2de32d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1bae02b-9890-49d9-8db4-2f826c38ff5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090D66-8984-40C6-AC48-7942C3A4B7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4006</Words>
  <Characters>22839</Characters>
  <Application>Microsoft Office Word</Application>
  <DocSecurity>4</DocSecurity>
  <Lines>190</Lines>
  <Paragraphs>53</Paragraphs>
  <ScaleCrop>false</ScaleCrop>
  <Company>National Grid</Company>
  <LinksUpToDate>false</LinksUpToDate>
  <CharactersWithSpaces>26792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Control_Tel_final_issued.doc</dc:title>
  <dc:creator>lilian.macleod</dc:creator>
  <cp:lastModifiedBy>Antony Johnson (ESO)</cp:lastModifiedBy>
  <cp:revision>2</cp:revision>
  <cp:lastPrinted>2022-11-21T10:32:00Z</cp:lastPrinted>
  <dcterms:created xsi:type="dcterms:W3CDTF">2023-08-09T16:11:00Z</dcterms:created>
  <dcterms:modified xsi:type="dcterms:W3CDTF">2023-08-09T16:11:00Z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0x010100F4325613D730B34895981C1A5AEAF9BA</vt:lpwstr>
  </property>
  <property fmtid="{D5CDD505-2E9C-101B-9397-08002B2CF9AE}" pid="4" name="MSIP_Label_019c027e-33b7-45fc-a572-8ffa5d09ec36_Enabled">
    <vt:lpwstr>true</vt:lpwstr>
  </property>
  <property fmtid="{D5CDD505-2E9C-101B-9397-08002B2CF9AE}" pid="5" name="MSIP_Label_019c027e-33b7-45fc-a572-8ffa5d09ec36_SetDate">
    <vt:lpwstr>2021-11-05T14:33:56Z</vt:lpwstr>
  </property>
  <property fmtid="{D5CDD505-2E9C-101B-9397-08002B2CF9AE}" pid="6" name="MSIP_Label_019c027e-33b7-45fc-a572-8ffa5d09ec36_Method">
    <vt:lpwstr>Standard</vt:lpwstr>
  </property>
  <property fmtid="{D5CDD505-2E9C-101B-9397-08002B2CF9AE}" pid="7" name="MSIP_Label_019c027e-33b7-45fc-a572-8ffa5d09ec36_Name">
    <vt:lpwstr>Internal Use</vt:lpwstr>
  </property>
  <property fmtid="{D5CDD505-2E9C-101B-9397-08002B2CF9AE}" pid="8" name="MSIP_Label_019c027e-33b7-45fc-a572-8ffa5d09ec36_SiteId">
    <vt:lpwstr>031a09bc-a2bf-44df-888e-4e09355b7a24</vt:lpwstr>
  </property>
  <property fmtid="{D5CDD505-2E9C-101B-9397-08002B2CF9AE}" pid="9" name="MSIP_Label_019c027e-33b7-45fc-a572-8ffa5d09ec36_ActionId">
    <vt:lpwstr>7d7df8f7-ed85-4be9-8159-c3d832596349</vt:lpwstr>
  </property>
  <property fmtid="{D5CDD505-2E9C-101B-9397-08002B2CF9AE}" pid="10" name="MSIP_Label_019c027e-33b7-45fc-a572-8ffa5d09ec36_ContentBits">
    <vt:lpwstr>2</vt:lpwstr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2022-04-12T16:08:09Z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67a8eb88-f610-4bb7-b5de-0e3af2eee6bd</vt:lpwstr>
  </property>
  <property fmtid="{D5CDD505-2E9C-101B-9397-08002B2CF9AE}" pid="17" name="MSIP_Label_624b1752-a977-4927-b9e6-e48a43684aee_ContentBits">
    <vt:lpwstr>0</vt:lpwstr>
  </property>
  <property fmtid="{D5CDD505-2E9C-101B-9397-08002B2CF9AE}" pid="18" name="MediaServiceImageTags">
    <vt:lpwstr/>
  </property>
</Properties>
</file>