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55679BC0" w:rsidR="00D61215" w:rsidRDefault="00535F51" w:rsidP="00D61215">
      <w:pPr>
        <w:widowControl/>
        <w:jc w:val="center"/>
        <w:rPr>
          <w:rFonts w:cs="Arial"/>
          <w:b/>
        </w:rPr>
      </w:pPr>
      <w:r>
        <w:rPr>
          <w:rFonts w:cs="Arial"/>
          <w:b/>
        </w:rPr>
        <w:t xml:space="preserve">DATED </w:t>
      </w:r>
      <w:ins w:id="0" w:author="Antony Johnson (ESO)" w:date="2023-06-26T10:43:00Z">
        <w:r w:rsidR="00D8060F">
          <w:rPr>
            <w:rFonts w:cs="Arial"/>
            <w:b/>
          </w:rPr>
          <w:t>26</w:t>
        </w:r>
      </w:ins>
      <w:del w:id="1" w:author="Antony Johnson" w:date="2022-10-13T14:24:00Z">
        <w:r w:rsidR="00B978FE" w:rsidDel="00E167FF">
          <w:rPr>
            <w:rFonts w:cs="Arial"/>
            <w:b/>
          </w:rPr>
          <w:delText>5</w:delText>
        </w:r>
      </w:del>
      <w:r w:rsidR="00B978FE">
        <w:rPr>
          <w:rFonts w:cs="Arial"/>
          <w:b/>
        </w:rPr>
        <w:t xml:space="preserve"> </w:t>
      </w:r>
      <w:del w:id="2" w:author="Antony Johnson" w:date="2022-10-13T14:24:00Z">
        <w:r w:rsidR="00B978FE" w:rsidDel="00E167FF">
          <w:rPr>
            <w:rFonts w:cs="Arial"/>
            <w:b/>
          </w:rPr>
          <w:delText>JULY</w:delText>
        </w:r>
      </w:del>
      <w:ins w:id="3" w:author="Antony Johnson" w:date="2022-10-13T14:24:00Z">
        <w:del w:id="4" w:author="Antony Johnson (ESO)" w:date="2023-06-26T10:43:00Z">
          <w:r w:rsidR="00E167FF" w:rsidDel="00D8060F">
            <w:rPr>
              <w:rFonts w:cs="Arial"/>
              <w:b/>
            </w:rPr>
            <w:delText>OCTOBER</w:delText>
          </w:r>
        </w:del>
      </w:ins>
      <w:ins w:id="5" w:author="Antony Johnson (ESO)" w:date="2023-06-26T10:43:00Z">
        <w:r w:rsidR="00D8060F">
          <w:rPr>
            <w:rFonts w:cs="Arial"/>
            <w:b/>
          </w:rPr>
          <w:t>JUNE</w:t>
        </w:r>
      </w:ins>
      <w:r>
        <w:rPr>
          <w:rFonts w:cs="Arial"/>
          <w:b/>
        </w:rPr>
        <w:t xml:space="preserve"> 202</w:t>
      </w:r>
      <w:ins w:id="6" w:author="Antony Johnson (ESO)" w:date="2023-06-26T10:43:00Z">
        <w:r w:rsidR="00D8060F">
          <w:rPr>
            <w:rFonts w:cs="Arial"/>
            <w:b/>
          </w:rPr>
          <w:t>3</w:t>
        </w:r>
      </w:ins>
      <w:del w:id="7" w:author="Antony Johnson (ESO)" w:date="2023-06-26T10:43:00Z">
        <w:r w:rsidDel="00D8060F">
          <w:rPr>
            <w:rFonts w:cs="Arial"/>
            <w:b/>
          </w:rPr>
          <w:delText>2</w:delText>
        </w:r>
      </w:del>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Extracts from the Glossary and Definitions</w:t>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8"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9A5C7D" w:rsidRPr="000839FE" w14:paraId="1070C7FF" w14:textId="77777777" w:rsidTr="006B293E">
        <w:tc>
          <w:tcPr>
            <w:tcW w:w="2552" w:type="dxa"/>
          </w:tcPr>
          <w:p w14:paraId="57E31728" w14:textId="137D8DD2" w:rsidR="00CF5E3C" w:rsidRPr="000839FE" w:rsidRDefault="00B341EF" w:rsidP="000839FE">
            <w:pPr>
              <w:spacing w:before="120" w:after="120"/>
              <w:rPr>
                <w:rFonts w:cs="Arial"/>
                <w:b/>
              </w:rPr>
            </w:pPr>
            <w:r>
              <w:rPr>
                <w:rFonts w:cs="Arial"/>
                <w:b/>
              </w:rPr>
              <w:t>BM Participant</w:t>
            </w:r>
          </w:p>
        </w:tc>
        <w:tc>
          <w:tcPr>
            <w:tcW w:w="6720" w:type="dxa"/>
          </w:tcPr>
          <w:p w14:paraId="08D8A30D" w14:textId="2BAE5194" w:rsidR="00CF5E3C" w:rsidRDefault="006B293E" w:rsidP="006B293E">
            <w:pPr>
              <w:spacing w:before="120" w:after="120" w:line="264" w:lineRule="auto"/>
              <w:ind w:left="567" w:right="121" w:hanging="567"/>
              <w:jc w:val="both"/>
              <w:rPr>
                <w:ins w:id="9" w:author="Antony Johnson (ESO)" w:date="2023-06-26T12:03:00Z"/>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sidR="00B228A1">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 </w:t>
            </w:r>
            <w:ins w:id="10" w:author="Antony Johnson (ESO)" w:date="2023-06-26T12:00:00Z">
              <w:r w:rsidR="00437797" w:rsidRPr="00437797">
                <w:rPr>
                  <w:rFonts w:cs="Arial"/>
                  <w:bCs/>
                </w:rPr>
                <w:t>in respect of its</w:t>
              </w:r>
              <w:r w:rsidR="00437797">
                <w:rPr>
                  <w:rFonts w:cs="Arial"/>
                  <w:b/>
                </w:rPr>
                <w:t xml:space="preserve"> Generating Units </w:t>
              </w:r>
            </w:ins>
            <w:ins w:id="11" w:author="Antony Johnson (ESO)" w:date="2023-06-26T12:01:00Z">
              <w:r w:rsidR="005D10B8" w:rsidRPr="00066083">
                <w:rPr>
                  <w:rFonts w:cs="Arial"/>
                  <w:bCs/>
                </w:rPr>
                <w:t>as specified in BC.1.</w:t>
              </w:r>
              <w:r w:rsidR="00066083" w:rsidRPr="00066083">
                <w:rPr>
                  <w:rFonts w:cs="Arial"/>
                  <w:bCs/>
                </w:rPr>
                <w:t>2</w:t>
              </w:r>
              <w:r w:rsidR="00066083">
                <w:rPr>
                  <w:rFonts w:cs="Arial"/>
                  <w:b/>
                </w:rPr>
                <w:t xml:space="preserve"> </w:t>
              </w:r>
            </w:ins>
            <w:ins w:id="12" w:author="Antony Johnson (ESO)" w:date="2023-06-26T12:35:00Z">
              <w:r w:rsidR="00FE09B8" w:rsidRPr="00356F07">
                <w:rPr>
                  <w:rFonts w:cs="Arial"/>
                  <w:bCs/>
                  <w:rPrChange w:id="13" w:author="Antony Johnson (ESO)" w:date="2023-06-26T12:35:00Z">
                    <w:rPr>
                      <w:rFonts w:cs="Arial"/>
                      <w:b/>
                    </w:rPr>
                  </w:rPrChange>
                </w:rPr>
                <w:t>and BC2.2</w:t>
              </w:r>
              <w:r w:rsidR="00356F07">
                <w:rPr>
                  <w:rFonts w:cs="Arial"/>
                  <w:b/>
                </w:rPr>
                <w:t xml:space="preserve"> </w:t>
              </w:r>
            </w:ins>
            <w:r w:rsidRPr="007E0B31">
              <w:rPr>
                <w:rFonts w:cs="Arial"/>
              </w:rPr>
              <w:t>is required to be treated as a</w:t>
            </w:r>
            <w:r w:rsidRPr="007E0B31">
              <w:rPr>
                <w:rFonts w:cs="Arial"/>
                <w:b/>
              </w:rPr>
              <w:t xml:space="preserve"> BM Participant</w:t>
            </w:r>
            <w:del w:id="14"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p w14:paraId="3DFC3B03" w14:textId="1AFB00B3" w:rsidR="009A5C7D" w:rsidDel="004F1113" w:rsidRDefault="00FE20CA" w:rsidP="009A5C7D">
            <w:pPr>
              <w:spacing w:before="120" w:after="120" w:line="264" w:lineRule="auto"/>
              <w:ind w:right="121"/>
              <w:jc w:val="both"/>
              <w:rPr>
                <w:rFonts w:cs="Arial"/>
              </w:rPr>
            </w:pPr>
            <w:ins w:id="15" w:author="Antony Johnson (ESO)" w:date="2023-06-29T17:57:00Z">
              <w:r>
                <w:rPr>
                  <w:rFonts w:cs="Arial"/>
                </w:rPr>
                <w:t>A</w:t>
              </w:r>
            </w:ins>
            <w:ins w:id="16" w:author="Antony Johnson (ESO)" w:date="2023-06-26T12:04:00Z">
              <w:r w:rsidR="00203796">
                <w:rPr>
                  <w:rFonts w:cs="Arial"/>
                </w:rPr>
                <w:t>ny</w:t>
              </w:r>
              <w:r w:rsidR="001758AB">
                <w:rPr>
                  <w:rFonts w:cs="Arial"/>
                </w:rPr>
                <w:t xml:space="preserve"> </w:t>
              </w:r>
              <w:r w:rsidR="001758AB" w:rsidRPr="003B1EE6">
                <w:rPr>
                  <w:rFonts w:cs="Arial"/>
                  <w:b/>
                  <w:bCs/>
                </w:rPr>
                <w:t>User</w:t>
              </w:r>
              <w:r w:rsidR="001758AB">
                <w:rPr>
                  <w:rFonts w:cs="Arial"/>
                </w:rPr>
                <w:t xml:space="preserve"> in respect of a</w:t>
              </w:r>
            </w:ins>
            <w:ins w:id="17" w:author="Antony Johnson (ESO)" w:date="2023-06-29T17:57:00Z">
              <w:r>
                <w:rPr>
                  <w:rFonts w:cs="Arial"/>
                </w:rPr>
                <w:t>n</w:t>
              </w:r>
            </w:ins>
            <w:ins w:id="18" w:author="Antony Johnson (ESO)" w:date="2023-06-26T12:04:00Z">
              <w:r w:rsidR="001758AB" w:rsidRPr="003B1EE6">
                <w:rPr>
                  <w:rFonts w:cs="Arial"/>
                  <w:b/>
                  <w:bCs/>
                </w:rPr>
                <w:t xml:space="preserve"> </w:t>
              </w:r>
            </w:ins>
            <w:ins w:id="19" w:author="Antony Johnson (ESO)" w:date="2023-06-28T13:43:00Z">
              <w:r w:rsidR="0064210E">
                <w:rPr>
                  <w:rFonts w:cs="Arial"/>
                  <w:b/>
                  <w:bCs/>
                </w:rPr>
                <w:t xml:space="preserve">Embedded </w:t>
              </w:r>
            </w:ins>
            <w:ins w:id="20" w:author="Antony Johnson (ESO)" w:date="2023-06-26T12:04:00Z">
              <w:r w:rsidR="001758AB" w:rsidRPr="003B1EE6">
                <w:rPr>
                  <w:rFonts w:cs="Arial"/>
                  <w:b/>
                  <w:bCs/>
                </w:rPr>
                <w:t xml:space="preserve">Large Power </w:t>
              </w:r>
            </w:ins>
            <w:ins w:id="21" w:author="Antony Johnson (ESO)" w:date="2023-06-26T12:05:00Z">
              <w:r w:rsidR="001758AB" w:rsidRPr="003B1EE6">
                <w:rPr>
                  <w:rFonts w:cs="Arial"/>
                  <w:b/>
                  <w:bCs/>
                </w:rPr>
                <w:t>Station</w:t>
              </w:r>
              <w:r w:rsidR="001758AB">
                <w:rPr>
                  <w:rFonts w:cs="Arial"/>
                </w:rPr>
                <w:t xml:space="preserve"> which either</w:t>
              </w:r>
            </w:ins>
            <w:ins w:id="22" w:author="Antony Johnson (ESO)" w:date="2023-06-26T12:06:00Z">
              <w:r w:rsidR="00FD7EF9">
                <w:rPr>
                  <w:rFonts w:cs="Arial"/>
                </w:rPr>
                <w:t xml:space="preserve"> </w:t>
              </w:r>
              <w:r w:rsidR="00FD7EF9" w:rsidRPr="000839FE">
                <w:rPr>
                  <w:rFonts w:cs="Arial"/>
                </w:rPr>
                <w:t xml:space="preserve">concluded </w:t>
              </w:r>
              <w:r w:rsidR="00FD7EF9" w:rsidRPr="000839FE">
                <w:rPr>
                  <w:rFonts w:cs="Arial"/>
                  <w:b/>
                </w:rPr>
                <w:t>Purchase Contracts</w:t>
              </w:r>
              <w:r w:rsidR="00FD7EF9" w:rsidRPr="000839FE">
                <w:rPr>
                  <w:rFonts w:cs="Arial"/>
                </w:rPr>
                <w:t xml:space="preserve"> for its </w:t>
              </w:r>
              <w:r w:rsidR="00FD7EF9" w:rsidRPr="000839FE">
                <w:rPr>
                  <w:rFonts w:cs="Arial"/>
                  <w:b/>
                </w:rPr>
                <w:t>Main Plant</w:t>
              </w:r>
              <w:r w:rsidR="00FD7EF9" w:rsidRPr="000839FE">
                <w:rPr>
                  <w:rFonts w:cs="Arial"/>
                </w:rPr>
                <w:t xml:space="preserve"> and </w:t>
              </w:r>
              <w:r w:rsidR="00FD7EF9" w:rsidRPr="000839FE">
                <w:rPr>
                  <w:rFonts w:cs="Arial"/>
                  <w:b/>
                </w:rPr>
                <w:t>Apparatus</w:t>
              </w:r>
              <w:r w:rsidR="00FD7EF9" w:rsidRPr="000839FE">
                <w:rPr>
                  <w:rFonts w:cs="Arial"/>
                </w:rPr>
                <w:t xml:space="preserve"> on or after DDMMYY</w:t>
              </w:r>
            </w:ins>
            <w:ins w:id="23" w:author="Antony Johnson (ESO)" w:date="2023-06-26T12:07:00Z">
              <w:r w:rsidR="00082725">
                <w:rPr>
                  <w:rFonts w:cs="Arial"/>
                </w:rPr>
                <w:t xml:space="preserve"> </w:t>
              </w:r>
              <w:r w:rsidR="00082725" w:rsidRPr="000839FE">
                <w:rPr>
                  <w:rFonts w:cs="Arial"/>
                </w:rPr>
                <w:t xml:space="preserve">or where the </w:t>
              </w:r>
              <w:r w:rsidR="00082725" w:rsidRPr="000839FE">
                <w:rPr>
                  <w:rFonts w:cs="Arial"/>
                  <w:b/>
                </w:rPr>
                <w:t>Generator</w:t>
              </w:r>
              <w:r w:rsidR="00082725" w:rsidRPr="000839FE">
                <w:rPr>
                  <w:rFonts w:cs="Arial"/>
                </w:rPr>
                <w:t xml:space="preserve"> ha</w:t>
              </w:r>
              <w:r w:rsidR="00082725">
                <w:rPr>
                  <w:rFonts w:cs="Arial"/>
                </w:rPr>
                <w:t>d</w:t>
              </w:r>
              <w:r w:rsidR="00082725" w:rsidRPr="000839FE">
                <w:rPr>
                  <w:rFonts w:cs="Arial"/>
                </w:rPr>
                <w:t xml:space="preserve"> concluded </w:t>
              </w:r>
              <w:r w:rsidR="00082725" w:rsidRPr="000839FE">
                <w:rPr>
                  <w:rFonts w:cs="Arial"/>
                  <w:b/>
                </w:rPr>
                <w:t>Purchase Contracts</w:t>
              </w:r>
              <w:r w:rsidR="00082725" w:rsidRPr="000839FE">
                <w:rPr>
                  <w:rFonts w:cs="Arial"/>
                </w:rPr>
                <w:t xml:space="preserve"> relating to a </w:t>
              </w:r>
              <w:r w:rsidR="00082725" w:rsidRPr="000839FE">
                <w:rPr>
                  <w:rFonts w:cs="Arial"/>
                  <w:b/>
                </w:rPr>
                <w:t>Substantial Modification</w:t>
              </w:r>
              <w:r w:rsidR="00082725" w:rsidRPr="000839FE">
                <w:rPr>
                  <w:rFonts w:cs="Arial"/>
                </w:rPr>
                <w:t xml:space="preserve"> on or after DDMMYY</w:t>
              </w:r>
              <w:r w:rsidR="00082725">
                <w:rPr>
                  <w:rFonts w:cs="Arial"/>
                </w:rPr>
                <w:t xml:space="preserve"> shall be treated as a </w:t>
              </w:r>
            </w:ins>
            <w:ins w:id="24" w:author="Antony Johnson (ESO)" w:date="2023-06-26T12:08:00Z">
              <w:r w:rsidR="00115668">
                <w:rPr>
                  <w:rFonts w:cs="Arial"/>
                </w:rPr>
                <w:t xml:space="preserve">full </w:t>
              </w:r>
              <w:r w:rsidR="00115668" w:rsidRPr="00115668">
                <w:rPr>
                  <w:rFonts w:cs="Arial"/>
                  <w:b/>
                  <w:bCs/>
                </w:rPr>
                <w:t>BM Unit</w:t>
              </w:r>
              <w:r w:rsidR="00115668">
                <w:rPr>
                  <w:rFonts w:cs="Arial"/>
                </w:rPr>
                <w:t xml:space="preserve"> and not a </w:t>
              </w:r>
              <w:r w:rsidR="00115668" w:rsidRPr="00115668">
                <w:rPr>
                  <w:rFonts w:cs="Arial"/>
                  <w:b/>
                  <w:bCs/>
                </w:rPr>
                <w:t>Generating Unit</w:t>
              </w:r>
              <w:r w:rsidR="00115668">
                <w:rPr>
                  <w:rFonts w:cs="Arial"/>
                </w:rPr>
                <w:t xml:space="preserve"> as detailed in BC.1.2</w:t>
              </w:r>
            </w:ins>
            <w:ins w:id="25" w:author="Antony Johnson (ESO)" w:date="2023-06-26T12:10:00Z">
              <w:r w:rsidR="00540280">
                <w:rPr>
                  <w:rFonts w:cs="Arial"/>
                </w:rPr>
                <w:t>(a)</w:t>
              </w:r>
              <w:r w:rsidR="007118D7">
                <w:rPr>
                  <w:rFonts w:cs="Arial"/>
                </w:rPr>
                <w:t xml:space="preserve"> or BC.1.2</w:t>
              </w:r>
            </w:ins>
            <w:ins w:id="26" w:author="Antony Johnson (ESO)" w:date="2023-06-26T12:11:00Z">
              <w:r w:rsidR="007118D7">
                <w:rPr>
                  <w:rFonts w:cs="Arial"/>
                </w:rPr>
                <w:t>(b)</w:t>
              </w:r>
            </w:ins>
            <w:ins w:id="27" w:author="Antony Johnson (ESO)" w:date="2023-06-26T12:36:00Z">
              <w:r w:rsidR="00356F07">
                <w:rPr>
                  <w:rFonts w:cs="Arial"/>
                </w:rPr>
                <w:t xml:space="preserve"> or BC2.2(</w:t>
              </w:r>
              <w:r w:rsidR="005C07E4">
                <w:rPr>
                  <w:rFonts w:cs="Arial"/>
                </w:rPr>
                <w:t>a) or BC</w:t>
              </w:r>
            </w:ins>
            <w:ins w:id="28" w:author="Antony Johnson (ESO)" w:date="2023-06-26T12:37:00Z">
              <w:r w:rsidR="00B80416">
                <w:rPr>
                  <w:rFonts w:cs="Arial"/>
                </w:rPr>
                <w:t>2.2(b)</w:t>
              </w:r>
            </w:ins>
            <w:ins w:id="29" w:author="Antony Johnson (ESO)" w:date="2023-06-26T12:11:00Z">
              <w:r w:rsidR="007118D7">
                <w:rPr>
                  <w:rFonts w:cs="Arial"/>
                </w:rPr>
                <w:t>.</w:t>
              </w:r>
            </w:ins>
          </w:p>
        </w:tc>
      </w:tr>
      <w:tr w:rsidR="009A5C7D" w:rsidRPr="000839FE" w14:paraId="7B515B0B" w14:textId="77777777" w:rsidTr="006B293E">
        <w:tc>
          <w:tcPr>
            <w:tcW w:w="2552" w:type="dxa"/>
          </w:tcPr>
          <w:p w14:paraId="2C78C76B" w14:textId="77777777" w:rsidR="000839FE" w:rsidRPr="000839FE" w:rsidRDefault="000839FE" w:rsidP="000839FE">
            <w:pPr>
              <w:spacing w:before="120" w:after="120"/>
              <w:rPr>
                <w:rFonts w:cs="Arial"/>
                <w:b/>
              </w:rPr>
            </w:pPr>
            <w:r w:rsidRPr="000839FE">
              <w:rPr>
                <w:rFonts w:cs="Arial"/>
                <w:b/>
              </w:rPr>
              <w:t>Large Power Station</w:t>
            </w:r>
          </w:p>
        </w:tc>
        <w:tc>
          <w:tcPr>
            <w:tcW w:w="6720" w:type="dxa"/>
          </w:tcPr>
          <w:p w14:paraId="69591D17" w14:textId="04A246FE" w:rsidR="000B24DE" w:rsidDel="004F1113" w:rsidRDefault="000B24DE" w:rsidP="000B24DE">
            <w:pPr>
              <w:spacing w:before="120" w:after="120" w:line="264" w:lineRule="auto"/>
              <w:ind w:left="567" w:hanging="567"/>
              <w:jc w:val="both"/>
              <w:rPr>
                <w:del w:id="30" w:author="Antony Johnson (ESO)" w:date="2023-06-26T11:25:00Z"/>
                <w:rFonts w:cs="Arial"/>
              </w:rPr>
            </w:pPr>
            <w:del w:id="31"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44CB4277" w:rsidR="000839FE" w:rsidRPr="000839FE" w:rsidRDefault="000839FE" w:rsidP="000839FE">
            <w:pPr>
              <w:spacing w:before="120" w:after="120" w:line="264" w:lineRule="auto"/>
              <w:ind w:left="567" w:hanging="567"/>
              <w:jc w:val="both"/>
              <w:rPr>
                <w:rFonts w:cs="Arial"/>
              </w:rPr>
            </w:pPr>
            <w:r w:rsidRPr="000839FE">
              <w:rPr>
                <w:rFonts w:cs="Arial"/>
              </w:rPr>
              <w:t>(a)</w:t>
            </w:r>
            <w:r w:rsidRPr="000839FE">
              <w:rPr>
                <w:rFonts w:cs="Arial"/>
              </w:rPr>
              <w:tab/>
            </w:r>
            <w:ins w:id="32" w:author="Antony Johnson (ESO)" w:date="2023-06-26T10:49:00Z">
              <w:r w:rsidR="006F10C4" w:rsidRPr="000839FE">
                <w:rPr>
                  <w:rFonts w:cs="Arial"/>
                </w:rPr>
                <w:t xml:space="preserve">A </w:t>
              </w:r>
              <w:r w:rsidR="006F10C4" w:rsidRPr="000839FE">
                <w:rPr>
                  <w:rFonts w:cs="Arial"/>
                  <w:b/>
                </w:rPr>
                <w:t>Power Station</w:t>
              </w:r>
              <w:r w:rsidR="006F10C4" w:rsidRPr="000839FE">
                <w:rPr>
                  <w:rFonts w:cs="Arial"/>
                </w:rPr>
                <w:t xml:space="preserve"> owned by a </w:t>
              </w:r>
              <w:r w:rsidR="006F10C4" w:rsidRPr="000839FE">
                <w:rPr>
                  <w:rFonts w:cs="Arial"/>
                  <w:b/>
                </w:rPr>
                <w:t>Generator</w:t>
              </w:r>
              <w:r w:rsidR="006F10C4" w:rsidRPr="000839FE">
                <w:rPr>
                  <w:rFonts w:cs="Arial"/>
                </w:rPr>
                <w:t xml:space="preserve"> who had concluded </w:t>
              </w:r>
              <w:r w:rsidR="006F10C4" w:rsidRPr="000839FE">
                <w:rPr>
                  <w:rFonts w:cs="Arial"/>
                  <w:b/>
                </w:rPr>
                <w:t>Purchase Contracts</w:t>
              </w:r>
              <w:r w:rsidR="006F10C4" w:rsidRPr="000839FE">
                <w:rPr>
                  <w:rFonts w:cs="Arial"/>
                </w:rPr>
                <w:t xml:space="preserve"> for its </w:t>
              </w:r>
              <w:r w:rsidR="006F10C4" w:rsidRPr="000839FE">
                <w:rPr>
                  <w:rFonts w:cs="Arial"/>
                  <w:b/>
                </w:rPr>
                <w:t>Main Plant</w:t>
              </w:r>
              <w:r w:rsidR="006F10C4" w:rsidRPr="000839FE">
                <w:rPr>
                  <w:rFonts w:cs="Arial"/>
                </w:rPr>
                <w:t xml:space="preserve"> and </w:t>
              </w:r>
              <w:r w:rsidR="006F10C4" w:rsidRPr="000839FE">
                <w:rPr>
                  <w:rFonts w:cs="Arial"/>
                  <w:b/>
                </w:rPr>
                <w:t>Apparatus</w:t>
              </w:r>
              <w:r w:rsidR="006F10C4" w:rsidRPr="000839FE">
                <w:rPr>
                  <w:rFonts w:cs="Arial"/>
                </w:rPr>
                <w:t xml:space="preserve"> before </w:t>
              </w:r>
              <w:proofErr w:type="gramStart"/>
              <w:r w:rsidR="006F10C4" w:rsidRPr="000839FE">
                <w:rPr>
                  <w:rFonts w:cs="Arial"/>
                </w:rPr>
                <w:t>DDMMYY</w:t>
              </w:r>
              <w:proofErr w:type="gramEnd"/>
              <w:r w:rsidR="006F10C4" w:rsidRPr="000839FE">
                <w:rPr>
                  <w:rFonts w:cs="Arial"/>
                </w:rPr>
                <w:t xml:space="preserve"> and which is </w:t>
              </w:r>
            </w:ins>
            <w:r w:rsidRPr="000839FE">
              <w:rPr>
                <w:rFonts w:cs="Arial"/>
              </w:rPr>
              <w:t>directly connected to:</w:t>
            </w:r>
          </w:p>
          <w:p w14:paraId="4A848CB9"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77777777" w:rsidR="000839FE" w:rsidRPr="000839FE" w:rsidRDefault="000839FE" w:rsidP="000839FE">
            <w:pPr>
              <w:spacing w:before="120" w:after="120" w:line="264" w:lineRule="auto"/>
              <w:ind w:left="1134" w:hanging="567"/>
              <w:jc w:val="both"/>
              <w:rPr>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417E7AB5"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2C363DA8" w14:textId="3D53D684" w:rsidR="000839FE" w:rsidRPr="000839FE" w:rsidRDefault="000839FE" w:rsidP="000839FE">
            <w:pPr>
              <w:spacing w:before="120" w:after="120" w:line="264" w:lineRule="auto"/>
              <w:ind w:left="567" w:hanging="567"/>
              <w:jc w:val="both"/>
              <w:rPr>
                <w:rFonts w:cs="Arial"/>
              </w:rPr>
            </w:pPr>
            <w:r w:rsidRPr="000839FE">
              <w:rPr>
                <w:rFonts w:cs="Arial"/>
              </w:rPr>
              <w:t>(b)</w:t>
            </w:r>
            <w:r w:rsidRPr="000839FE">
              <w:rPr>
                <w:rFonts w:cs="Arial"/>
              </w:rPr>
              <w:tab/>
            </w:r>
            <w:ins w:id="33" w:author="Antony Johnson (ESO)" w:date="2023-06-26T10:50:00Z">
              <w:r w:rsidR="00F818DE" w:rsidRPr="000839FE">
                <w:rPr>
                  <w:rFonts w:cs="Arial"/>
                </w:rPr>
                <w:t xml:space="preserve">A </w:t>
              </w:r>
              <w:r w:rsidR="00F818DE" w:rsidRPr="000839FE">
                <w:rPr>
                  <w:rFonts w:cs="Arial"/>
                  <w:b/>
                </w:rPr>
                <w:t>Power Station</w:t>
              </w:r>
              <w:r w:rsidR="00F818DE" w:rsidRPr="000839FE">
                <w:rPr>
                  <w:rFonts w:cs="Arial"/>
                </w:rPr>
                <w:t xml:space="preserve"> owned by a </w:t>
              </w:r>
              <w:r w:rsidR="00F818DE" w:rsidRPr="000839FE">
                <w:rPr>
                  <w:rFonts w:cs="Arial"/>
                  <w:b/>
                </w:rPr>
                <w:t>Generator</w:t>
              </w:r>
              <w:r w:rsidR="00F818DE" w:rsidRPr="000839FE">
                <w:rPr>
                  <w:rFonts w:cs="Arial"/>
                </w:rPr>
                <w:t xml:space="preserve"> who had concluded </w:t>
              </w:r>
              <w:r w:rsidR="00F818DE" w:rsidRPr="000839FE">
                <w:rPr>
                  <w:rFonts w:cs="Arial"/>
                  <w:b/>
                </w:rPr>
                <w:t>Purchase Contracts</w:t>
              </w:r>
              <w:r w:rsidR="00F818DE" w:rsidRPr="000839FE">
                <w:rPr>
                  <w:rFonts w:cs="Arial"/>
                </w:rPr>
                <w:t xml:space="preserve"> for its </w:t>
              </w:r>
              <w:r w:rsidR="00F818DE" w:rsidRPr="000839FE">
                <w:rPr>
                  <w:rFonts w:cs="Arial"/>
                  <w:b/>
                </w:rPr>
                <w:t>Main Plant</w:t>
              </w:r>
              <w:r w:rsidR="00F818DE" w:rsidRPr="000839FE">
                <w:rPr>
                  <w:rFonts w:cs="Arial"/>
                </w:rPr>
                <w:t xml:space="preserve"> and </w:t>
              </w:r>
              <w:r w:rsidR="00F818DE" w:rsidRPr="000839FE">
                <w:rPr>
                  <w:rFonts w:cs="Arial"/>
                  <w:b/>
                </w:rPr>
                <w:t>Apparatus</w:t>
              </w:r>
              <w:r w:rsidR="00F818DE" w:rsidRPr="000839FE">
                <w:rPr>
                  <w:rFonts w:cs="Arial"/>
                </w:rPr>
                <w:t xml:space="preserve"> before </w:t>
              </w:r>
              <w:proofErr w:type="gramStart"/>
              <w:r w:rsidR="00F818DE" w:rsidRPr="000839FE">
                <w:rPr>
                  <w:rFonts w:cs="Arial"/>
                </w:rPr>
                <w:t>DDMMYY</w:t>
              </w:r>
              <w:proofErr w:type="gramEnd"/>
              <w:r w:rsidR="00F818DE" w:rsidRPr="000839FE">
                <w:rPr>
                  <w:rFonts w:cs="Arial"/>
                </w:rPr>
                <w:t xml:space="preserve"> and which is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34" w:author="Antony Johnson (ESO)" w:date="2023-06-26T10:51:00Z">
              <w:r w:rsidR="00193D98">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3F35B329"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0A26F421" w14:textId="6AA45CDD" w:rsidR="000839FE" w:rsidRPr="000839FE" w:rsidRDefault="000839FE" w:rsidP="000839FE">
            <w:pPr>
              <w:spacing w:before="120" w:after="120" w:line="264" w:lineRule="auto"/>
              <w:ind w:left="567" w:hanging="567"/>
              <w:jc w:val="both"/>
              <w:rPr>
                <w:rFonts w:cs="Arial"/>
              </w:rPr>
            </w:pPr>
            <w:r w:rsidRPr="000839FE">
              <w:rPr>
                <w:rFonts w:cs="Arial"/>
              </w:rPr>
              <w:t>(c)</w:t>
            </w:r>
            <w:r w:rsidRPr="000839FE">
              <w:rPr>
                <w:rFonts w:cs="Arial"/>
              </w:rPr>
              <w:tab/>
            </w:r>
            <w:ins w:id="35" w:author="Antony Johnson (ESO)" w:date="2023-06-26T10:52:00Z">
              <w:r w:rsidR="00A838CA" w:rsidRPr="000839FE">
                <w:rPr>
                  <w:rFonts w:cs="Arial"/>
                </w:rPr>
                <w:t xml:space="preserve">A </w:t>
              </w:r>
              <w:r w:rsidR="00A838CA" w:rsidRPr="000839FE">
                <w:rPr>
                  <w:rFonts w:cs="Arial"/>
                  <w:b/>
                </w:rPr>
                <w:t>Power Station</w:t>
              </w:r>
              <w:r w:rsidR="00A838CA" w:rsidRPr="000839FE">
                <w:rPr>
                  <w:rFonts w:cs="Arial"/>
                </w:rPr>
                <w:t xml:space="preserve"> owned by a </w:t>
              </w:r>
              <w:r w:rsidR="00A838CA" w:rsidRPr="000839FE">
                <w:rPr>
                  <w:rFonts w:cs="Arial"/>
                  <w:b/>
                </w:rPr>
                <w:t>Generator</w:t>
              </w:r>
              <w:r w:rsidR="00A838CA" w:rsidRPr="000839FE">
                <w:rPr>
                  <w:rFonts w:cs="Arial"/>
                </w:rPr>
                <w:t xml:space="preserve"> who had concluded </w:t>
              </w:r>
              <w:r w:rsidR="00A838CA" w:rsidRPr="000839FE">
                <w:rPr>
                  <w:rFonts w:cs="Arial"/>
                  <w:b/>
                </w:rPr>
                <w:t>Purchase Contracts</w:t>
              </w:r>
              <w:r w:rsidR="00A838CA" w:rsidRPr="000839FE">
                <w:rPr>
                  <w:rFonts w:cs="Arial"/>
                </w:rPr>
                <w:t xml:space="preserve"> for its </w:t>
              </w:r>
              <w:r w:rsidR="00A838CA" w:rsidRPr="000839FE">
                <w:rPr>
                  <w:rFonts w:cs="Arial"/>
                  <w:b/>
                </w:rPr>
                <w:t>Main Plant</w:t>
              </w:r>
              <w:r w:rsidR="00A838CA" w:rsidRPr="000839FE">
                <w:rPr>
                  <w:rFonts w:cs="Arial"/>
                </w:rPr>
                <w:t xml:space="preserve"> and </w:t>
              </w:r>
              <w:r w:rsidR="00A838CA" w:rsidRPr="000839FE">
                <w:rPr>
                  <w:rFonts w:cs="Arial"/>
                  <w:b/>
                </w:rPr>
                <w:t>Apparatus</w:t>
              </w:r>
              <w:r w:rsidR="00A838CA" w:rsidRPr="000839FE">
                <w:rPr>
                  <w:rFonts w:cs="Arial"/>
                </w:rPr>
                <w:t xml:space="preserve"> before DDMMYY and which is</w:t>
              </w:r>
              <w:r w:rsidR="00A838CA"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36" w:author="Antony Johnson (ESO)" w:date="2023-06-26T10:52:00Z">
              <w:r w:rsidR="000F4AC5">
                <w:rPr>
                  <w:rFonts w:cs="Arial"/>
                </w:rPr>
                <w:t xml:space="preserve">and </w:t>
              </w:r>
            </w:ins>
            <w:r w:rsidRPr="000839FE">
              <w:rPr>
                <w:rFonts w:cs="Arial"/>
              </w:rPr>
              <w:t xml:space="preserve">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in:</w:t>
            </w:r>
          </w:p>
          <w:p w14:paraId="13704D5D"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0839FE" w:rsidRPr="000839FE" w:rsidRDefault="000839FE" w:rsidP="000839FE">
            <w:pPr>
              <w:spacing w:before="120" w:after="120" w:line="264" w:lineRule="auto"/>
              <w:ind w:left="1134" w:hanging="567"/>
              <w:jc w:val="both"/>
              <w:rPr>
                <w:rFonts w:cs="Arial"/>
              </w:rPr>
            </w:pPr>
            <w:r w:rsidRPr="000839FE">
              <w:rPr>
                <w:rFonts w:cs="Arial"/>
              </w:rPr>
              <w:lastRenderedPageBreak/>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77777777" w:rsidR="000839FE" w:rsidRPr="000839FE" w:rsidRDefault="000839FE" w:rsidP="000839FE">
            <w:pPr>
              <w:numPr>
                <w:ilvl w:val="0"/>
                <w:numId w:val="4"/>
              </w:numPr>
              <w:spacing w:before="120" w:after="120" w:line="264" w:lineRule="auto"/>
              <w:ind w:hanging="593"/>
              <w:jc w:val="both"/>
              <w:rPr>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06525C1D" w14:textId="77777777" w:rsidR="00A549C8" w:rsidRPr="000839FE" w:rsidRDefault="00A549C8" w:rsidP="00A549C8">
            <w:pPr>
              <w:spacing w:before="120" w:after="120" w:line="264" w:lineRule="auto"/>
              <w:jc w:val="both"/>
              <w:rPr>
                <w:ins w:id="37" w:author="Antony Johnson (ESO)" w:date="2023-06-26T10:53:00Z"/>
                <w:rFonts w:cs="Arial"/>
              </w:rPr>
            </w:pPr>
            <w:ins w:id="38" w:author="Antony Johnson (ESO)" w:date="2023-06-26T10:53:00Z">
              <w:r w:rsidRPr="000839FE">
                <w:rPr>
                  <w:rFonts w:cs="Arial"/>
                </w:rPr>
                <w:t xml:space="preserve">or, </w:t>
              </w:r>
            </w:ins>
          </w:p>
          <w:p w14:paraId="20A48739" w14:textId="77777777" w:rsidR="00A549C8" w:rsidRPr="000839FE" w:rsidRDefault="00A549C8" w:rsidP="00A549C8">
            <w:pPr>
              <w:spacing w:before="120" w:after="120" w:line="264" w:lineRule="auto"/>
              <w:ind w:left="628" w:hanging="628"/>
              <w:jc w:val="both"/>
              <w:rPr>
                <w:ins w:id="39" w:author="Antony Johnson (ESO)" w:date="2023-06-26T10:53:00Z"/>
                <w:rFonts w:cs="Arial"/>
              </w:rPr>
            </w:pPr>
            <w:ins w:id="40" w:author="Antony Johnson (ESO)" w:date="2023-06-26T10:53:00Z">
              <w:r w:rsidRPr="000839FE">
                <w:rPr>
                  <w:rFonts w:cs="Arial"/>
                </w:rPr>
                <w:t>(d)</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directly connected to the </w:t>
              </w:r>
              <w:r w:rsidRPr="000839FE">
                <w:rPr>
                  <w:rFonts w:cs="Arial"/>
                  <w:b/>
                  <w:bCs/>
                </w:rPr>
                <w:t>National Electricity</w:t>
              </w:r>
              <w:r w:rsidRPr="000839FE">
                <w:rPr>
                  <w:rFonts w:cs="Arial"/>
                </w:rPr>
                <w:t xml:space="preserve"> </w:t>
              </w:r>
              <w:r w:rsidRPr="000839FE">
                <w:rPr>
                  <w:rFonts w:cs="Arial"/>
                  <w:b/>
                </w:rPr>
                <w:t>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10MW or more.</w:t>
              </w:r>
            </w:ins>
          </w:p>
          <w:p w14:paraId="2CEAF34F" w14:textId="62E46282" w:rsidR="000839FE" w:rsidRPr="000839FE" w:rsidRDefault="00A549C8" w:rsidP="00A549C8">
            <w:pPr>
              <w:spacing w:before="120" w:after="120" w:line="264" w:lineRule="auto"/>
              <w:jc w:val="both"/>
              <w:rPr>
                <w:rFonts w:cs="Arial"/>
              </w:rPr>
            </w:pPr>
            <w:ins w:id="41" w:author="Antony Johnson (ESO)" w:date="2023-06-26T10:53:00Z">
              <w:r w:rsidRPr="000839FE">
                <w:rPr>
                  <w:rFonts w:cs="Arial"/>
                </w:rPr>
                <w:t xml:space="preserve">or, </w:t>
              </w:r>
            </w:ins>
            <w:r w:rsidR="000839FE" w:rsidRPr="000839FE">
              <w:rPr>
                <w:rFonts w:cs="Arial"/>
              </w:rPr>
              <w:t xml:space="preserve"> </w:t>
            </w:r>
          </w:p>
          <w:p w14:paraId="53E91C0B" w14:textId="77777777" w:rsidR="00E43D57" w:rsidRPr="000839FE" w:rsidRDefault="00E43D57" w:rsidP="00E43D57">
            <w:pPr>
              <w:spacing w:before="120" w:after="120" w:line="264" w:lineRule="auto"/>
              <w:ind w:left="567" w:hanging="567"/>
              <w:jc w:val="both"/>
              <w:rPr>
                <w:ins w:id="42" w:author="Antony Johnson (ESO)" w:date="2023-06-26T10:55:00Z"/>
                <w:rFonts w:cs="Arial"/>
              </w:rPr>
            </w:pPr>
            <w:ins w:id="43" w:author="Antony Johnson (ESO)" w:date="2023-06-26T10:55:00Z">
              <w:r w:rsidRPr="000839FE">
                <w:rPr>
                  <w:rFonts w:cs="Arial"/>
                </w:rPr>
                <w:t>(e)</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such </w:t>
              </w:r>
              <w:r w:rsidRPr="000839FE">
                <w:rPr>
                  <w:rFonts w:cs="Arial"/>
                  <w:b/>
                </w:rPr>
                <w:t>User System</w:t>
              </w:r>
              <w:r w:rsidRPr="000839FE">
                <w:rPr>
                  <w:rFonts w:cs="Arial"/>
                </w:rPr>
                <w:t xml:space="preserve"> (or part thereof) is connected under normal operating conditions to the </w:t>
              </w:r>
              <w:r w:rsidRPr="000839FE">
                <w:rPr>
                  <w:rFonts w:cs="Arial"/>
                  <w:b/>
                  <w:bCs/>
                </w:rPr>
                <w:t>National Electricity</w:t>
              </w:r>
              <w:r w:rsidRPr="000839FE">
                <w:rPr>
                  <w:rFonts w:cs="Arial"/>
                  <w:b/>
                </w:rPr>
                <w:t xml:space="preserve">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10MW or more.</w:t>
              </w:r>
            </w:ins>
          </w:p>
          <w:p w14:paraId="30E5B31B" w14:textId="77777777" w:rsidR="00E43D57" w:rsidRPr="000839FE" w:rsidRDefault="00E43D57" w:rsidP="00E43D57">
            <w:pPr>
              <w:spacing w:before="120" w:after="120" w:line="264" w:lineRule="auto"/>
              <w:ind w:left="567" w:hanging="567"/>
              <w:jc w:val="both"/>
              <w:rPr>
                <w:ins w:id="44" w:author="Antony Johnson (ESO)" w:date="2023-06-26T10:55:00Z"/>
                <w:rFonts w:cs="Arial"/>
              </w:rPr>
            </w:pPr>
            <w:ins w:id="45" w:author="Antony Johnson (ESO)" w:date="2023-06-26T10:55:00Z">
              <w:r w:rsidRPr="000839FE">
                <w:rPr>
                  <w:rFonts w:cs="Arial"/>
                </w:rPr>
                <w:t>or,</w:t>
              </w:r>
            </w:ins>
          </w:p>
          <w:p w14:paraId="7714D5DE" w14:textId="77777777" w:rsidR="00E43D57" w:rsidRPr="000839FE" w:rsidRDefault="00E43D57" w:rsidP="00E43D57">
            <w:pPr>
              <w:spacing w:before="120" w:after="120" w:line="264" w:lineRule="auto"/>
              <w:ind w:left="567" w:hanging="567"/>
              <w:jc w:val="both"/>
              <w:rPr>
                <w:ins w:id="46" w:author="Antony Johnson (ESO)" w:date="2023-06-26T10:55:00Z"/>
                <w:rFonts w:cs="Arial"/>
              </w:rPr>
            </w:pPr>
            <w:ins w:id="47" w:author="Antony Johnson (ESO)" w:date="2023-06-26T10:55:00Z">
              <w:r w:rsidRPr="000839FE">
                <w:rPr>
                  <w:rFonts w:cs="Arial"/>
                </w:rPr>
                <w:t>(f)</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within the </w:t>
              </w:r>
              <w:r w:rsidRPr="000839FE">
                <w:rPr>
                  <w:rFonts w:cs="Arial"/>
                  <w:b/>
                  <w:bCs/>
                </w:rPr>
                <w:t>GB Synchronous Area</w:t>
              </w:r>
              <w:r w:rsidRPr="000839FE">
                <w:rPr>
                  <w:rFonts w:cs="Arial"/>
                </w:rPr>
                <w:t xml:space="preserve"> and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10MW or more;</w:t>
              </w:r>
            </w:ins>
          </w:p>
          <w:p w14:paraId="118375F8"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p>
        </w:tc>
      </w:tr>
      <w:tr w:rsidR="009A5C7D"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0839FE" w:rsidRPr="000839FE" w:rsidRDefault="000839FE" w:rsidP="000839FE">
            <w:pPr>
              <w:spacing w:before="120" w:after="120"/>
              <w:rPr>
                <w:rFonts w:cs="Arial"/>
                <w:b/>
              </w:rPr>
            </w:pPr>
            <w:r w:rsidRPr="000839FE">
              <w:rPr>
                <w:rFonts w:cs="Arial"/>
                <w:b/>
              </w:rPr>
              <w:lastRenderedPageBreak/>
              <w:t>Medium Power Station</w:t>
            </w:r>
          </w:p>
        </w:tc>
        <w:tc>
          <w:tcPr>
            <w:tcW w:w="6720" w:type="dxa"/>
            <w:tcBorders>
              <w:top w:val="single" w:sz="4" w:space="0" w:color="auto"/>
              <w:left w:val="single" w:sz="4" w:space="0" w:color="auto"/>
              <w:bottom w:val="single" w:sz="4" w:space="0" w:color="auto"/>
              <w:right w:val="single" w:sz="4" w:space="0" w:color="auto"/>
            </w:tcBorders>
          </w:tcPr>
          <w:p w14:paraId="3BA76719" w14:textId="77777777" w:rsidR="00137911" w:rsidRDefault="00FA5E48">
            <w:pPr>
              <w:pStyle w:val="ListParagraph"/>
              <w:spacing w:before="120" w:after="120" w:line="264" w:lineRule="auto"/>
              <w:ind w:left="990"/>
              <w:jc w:val="both"/>
              <w:rPr>
                <w:ins w:id="48" w:author="Antony Johnson (ESO)" w:date="2023-06-29T17:59:00Z"/>
                <w:rFonts w:ascii="Arial" w:hAnsi="Arial" w:cs="Arial"/>
                <w:sz w:val="20"/>
                <w:szCs w:val="20"/>
              </w:rPr>
            </w:pPr>
            <w:del w:id="49"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which is</w:delText>
              </w:r>
            </w:del>
          </w:p>
          <w:p w14:paraId="571EEAD4" w14:textId="77777777" w:rsidR="00137911" w:rsidRDefault="00137911">
            <w:pPr>
              <w:pStyle w:val="ListParagraph"/>
              <w:spacing w:before="120" w:after="120" w:line="264" w:lineRule="auto"/>
              <w:ind w:left="990"/>
              <w:jc w:val="both"/>
              <w:rPr>
                <w:ins w:id="50" w:author="Antony Johnson (ESO)" w:date="2023-06-29T17:59:00Z"/>
                <w:rFonts w:ascii="Arial" w:hAnsi="Arial" w:cs="Arial"/>
                <w:sz w:val="20"/>
                <w:szCs w:val="20"/>
              </w:rPr>
            </w:pPr>
          </w:p>
          <w:p w14:paraId="658A26B8" w14:textId="6DAB13AE" w:rsidR="000839FE" w:rsidRPr="0067266C" w:rsidRDefault="000839FE" w:rsidP="00137911">
            <w:pPr>
              <w:pStyle w:val="ListParagraph"/>
              <w:spacing w:before="120" w:after="120" w:line="264" w:lineRule="auto"/>
              <w:ind w:left="990"/>
              <w:jc w:val="both"/>
              <w:rPr>
                <w:rFonts w:cs="Arial"/>
              </w:rPr>
            </w:pPr>
            <w:del w:id="51" w:author="Antony Johnson (ESO)" w:date="2023-06-28T13:43:00Z">
              <w:r w:rsidRPr="0067266C" w:rsidDel="0064210E">
                <w:rPr>
                  <w:rFonts w:ascii="Arial" w:hAnsi="Arial" w:cs="Arial"/>
                  <w:sz w:val="20"/>
                  <w:szCs w:val="20"/>
                </w:rPr>
                <w:delText>(</w:delText>
              </w:r>
            </w:del>
            <w:r w:rsidRPr="0067266C">
              <w:rPr>
                <w:rFonts w:ascii="Arial" w:hAnsi="Arial" w:cs="Arial"/>
                <w:sz w:val="20"/>
                <w:szCs w:val="20"/>
              </w:rPr>
              <w:t>a)</w:t>
            </w:r>
            <w:r w:rsidRPr="0067266C">
              <w:rPr>
                <w:rFonts w:ascii="Arial" w:hAnsi="Arial" w:cs="Arial"/>
                <w:sz w:val="20"/>
                <w:szCs w:val="20"/>
              </w:rPr>
              <w:tab/>
            </w:r>
            <w:ins w:id="52" w:author="Antony Johnson (ESO)" w:date="2023-06-26T11:05:00Z">
              <w:r w:rsidR="003A2E05" w:rsidRPr="0067266C">
                <w:rPr>
                  <w:rFonts w:ascii="Arial" w:hAnsi="Arial" w:cs="Arial"/>
                  <w:sz w:val="20"/>
                  <w:szCs w:val="20"/>
                </w:rPr>
                <w:t xml:space="preserve">A </w:t>
              </w:r>
              <w:r w:rsidR="003A2E05" w:rsidRPr="0067266C">
                <w:rPr>
                  <w:rFonts w:ascii="Arial" w:hAnsi="Arial" w:cs="Arial"/>
                  <w:b/>
                  <w:sz w:val="20"/>
                  <w:szCs w:val="20"/>
                </w:rPr>
                <w:t>Power Station</w:t>
              </w:r>
              <w:r w:rsidR="003A2E05" w:rsidRPr="0067266C">
                <w:rPr>
                  <w:rFonts w:ascii="Arial" w:hAnsi="Arial" w:cs="Arial"/>
                  <w:sz w:val="20"/>
                  <w:szCs w:val="20"/>
                </w:rPr>
                <w:t xml:space="preserve"> owned by a </w:t>
              </w:r>
              <w:r w:rsidR="003A2E05" w:rsidRPr="0067266C">
                <w:rPr>
                  <w:rFonts w:ascii="Arial" w:hAnsi="Arial" w:cs="Arial"/>
                  <w:b/>
                  <w:sz w:val="20"/>
                  <w:szCs w:val="20"/>
                </w:rPr>
                <w:t>Generator</w:t>
              </w:r>
              <w:r w:rsidR="003A2E05" w:rsidRPr="0067266C">
                <w:rPr>
                  <w:rFonts w:ascii="Arial" w:hAnsi="Arial" w:cs="Arial"/>
                  <w:sz w:val="20"/>
                  <w:szCs w:val="20"/>
                </w:rPr>
                <w:t xml:space="preserve"> who had concluded </w:t>
              </w:r>
              <w:r w:rsidR="003A2E05" w:rsidRPr="0067266C">
                <w:rPr>
                  <w:rFonts w:ascii="Arial" w:hAnsi="Arial" w:cs="Arial"/>
                  <w:b/>
                  <w:sz w:val="20"/>
                  <w:szCs w:val="20"/>
                </w:rPr>
                <w:t>Purchase Contracts</w:t>
              </w:r>
              <w:r w:rsidR="003A2E05" w:rsidRPr="0067266C">
                <w:rPr>
                  <w:rFonts w:ascii="Arial" w:hAnsi="Arial" w:cs="Arial"/>
                  <w:sz w:val="20"/>
                  <w:szCs w:val="20"/>
                </w:rPr>
                <w:t xml:space="preserve"> for its </w:t>
              </w:r>
              <w:r w:rsidR="003A2E05" w:rsidRPr="0067266C">
                <w:rPr>
                  <w:rFonts w:ascii="Arial" w:hAnsi="Arial" w:cs="Arial"/>
                  <w:b/>
                  <w:sz w:val="20"/>
                  <w:szCs w:val="20"/>
                </w:rPr>
                <w:t>Main Plant</w:t>
              </w:r>
              <w:r w:rsidR="003A2E05" w:rsidRPr="0067266C">
                <w:rPr>
                  <w:rFonts w:ascii="Arial" w:hAnsi="Arial" w:cs="Arial"/>
                  <w:sz w:val="20"/>
                  <w:szCs w:val="20"/>
                </w:rPr>
                <w:t xml:space="preserve"> and </w:t>
              </w:r>
              <w:r w:rsidR="003A2E05" w:rsidRPr="0067266C">
                <w:rPr>
                  <w:rFonts w:ascii="Arial" w:hAnsi="Arial" w:cs="Arial"/>
                  <w:b/>
                  <w:sz w:val="20"/>
                  <w:szCs w:val="20"/>
                </w:rPr>
                <w:t>Apparatus</w:t>
              </w:r>
              <w:r w:rsidR="003A2E05" w:rsidRPr="0067266C">
                <w:rPr>
                  <w:rFonts w:ascii="Arial" w:hAnsi="Arial" w:cs="Arial"/>
                  <w:sz w:val="20"/>
                  <w:szCs w:val="20"/>
                </w:rPr>
                <w:t xml:space="preserve"> before </w:t>
              </w:r>
              <w:proofErr w:type="gramStart"/>
              <w:r w:rsidR="003A2E05" w:rsidRPr="0067266C">
                <w:rPr>
                  <w:rFonts w:ascii="Arial" w:hAnsi="Arial" w:cs="Arial"/>
                  <w:sz w:val="20"/>
                  <w:szCs w:val="20"/>
                </w:rPr>
                <w:t>DDMMYY</w:t>
              </w:r>
              <w:proofErr w:type="gramEnd"/>
              <w:r w:rsidR="003A2E05" w:rsidRPr="0067266C">
                <w:rPr>
                  <w:rFonts w:ascii="Arial" w:hAnsi="Arial" w:cs="Arial"/>
                  <w:sz w:val="20"/>
                  <w:szCs w:val="20"/>
                </w:rPr>
                <w:t xml:space="preserve"> and which is </w:t>
              </w:r>
            </w:ins>
            <w:r w:rsidRPr="0067266C">
              <w:rPr>
                <w:rFonts w:ascii="Arial" w:hAnsi="Arial" w:cs="Arial"/>
                <w:sz w:val="20"/>
                <w:szCs w:val="20"/>
              </w:rPr>
              <w:t xml:space="preserve">directly connected to </w:t>
            </w:r>
            <w:r w:rsidRPr="0067266C">
              <w:rPr>
                <w:rFonts w:ascii="Arial" w:hAnsi="Arial" w:cs="Arial"/>
                <w:b/>
                <w:bCs/>
                <w:sz w:val="20"/>
                <w:szCs w:val="20"/>
              </w:rPr>
              <w:t>NGET’s</w:t>
            </w:r>
            <w:r w:rsidRPr="0067266C">
              <w:rPr>
                <w:rFonts w:ascii="Arial" w:hAnsi="Arial" w:cs="Arial"/>
                <w:sz w:val="20"/>
                <w:szCs w:val="20"/>
              </w:rPr>
              <w:t xml:space="preserve"> </w:t>
            </w:r>
            <w:r w:rsidRPr="0067266C">
              <w:rPr>
                <w:rFonts w:ascii="Arial" w:hAnsi="Arial" w:cs="Arial"/>
                <w:b/>
                <w:bCs/>
                <w:sz w:val="20"/>
                <w:szCs w:val="20"/>
              </w:rPr>
              <w:t>Transmission System</w:t>
            </w:r>
            <w:r w:rsidRPr="0067266C">
              <w:rPr>
                <w:rFonts w:ascii="Arial" w:hAnsi="Arial" w:cs="Arial"/>
                <w:sz w:val="20"/>
                <w:szCs w:val="20"/>
              </w:rPr>
              <w:t xml:space="preserve"> where such </w:t>
            </w:r>
            <w:r w:rsidRPr="0067266C">
              <w:rPr>
                <w:rFonts w:ascii="Arial" w:hAnsi="Arial" w:cs="Arial"/>
                <w:b/>
                <w:bCs/>
                <w:sz w:val="20"/>
                <w:szCs w:val="20"/>
              </w:rPr>
              <w:t>Power Station</w:t>
            </w:r>
            <w:r w:rsidRPr="0067266C">
              <w:rPr>
                <w:rFonts w:ascii="Arial" w:hAnsi="Arial" w:cs="Arial"/>
                <w:sz w:val="20"/>
                <w:szCs w:val="20"/>
              </w:rPr>
              <w:t xml:space="preserve"> has a </w:t>
            </w:r>
            <w:r w:rsidRPr="0067266C">
              <w:rPr>
                <w:rFonts w:ascii="Arial" w:hAnsi="Arial" w:cs="Arial"/>
                <w:b/>
                <w:bCs/>
                <w:sz w:val="20"/>
                <w:szCs w:val="20"/>
              </w:rPr>
              <w:t>Registered Capacity</w:t>
            </w:r>
            <w:r w:rsidRPr="0067266C">
              <w:rPr>
                <w:rFonts w:ascii="Arial" w:hAnsi="Arial" w:cs="Arial"/>
                <w:sz w:val="20"/>
                <w:szCs w:val="20"/>
              </w:rPr>
              <w:t xml:space="preserve"> of 50MW or more but less than 100MW; </w:t>
            </w:r>
          </w:p>
          <w:p w14:paraId="7FFC4ADD" w14:textId="77777777" w:rsidR="000839FE" w:rsidRPr="000839FE" w:rsidRDefault="000839FE" w:rsidP="000839FE">
            <w:pPr>
              <w:spacing w:before="120" w:after="120" w:line="264" w:lineRule="auto"/>
              <w:jc w:val="both"/>
              <w:rPr>
                <w:rFonts w:cs="Arial"/>
              </w:rPr>
            </w:pPr>
            <w:r w:rsidRPr="000839FE">
              <w:rPr>
                <w:rFonts w:cs="Arial"/>
              </w:rPr>
              <w:t>or,</w:t>
            </w:r>
          </w:p>
          <w:p w14:paraId="0CD10151" w14:textId="00EE9287" w:rsidR="000839FE" w:rsidRPr="000839FE" w:rsidRDefault="000839FE" w:rsidP="000839FE">
            <w:pPr>
              <w:spacing w:before="120" w:after="120" w:line="264" w:lineRule="auto"/>
              <w:ind w:left="628" w:hanging="628"/>
              <w:jc w:val="both"/>
              <w:rPr>
                <w:rFonts w:cs="Arial"/>
              </w:rPr>
            </w:pPr>
            <w:r w:rsidRPr="000839FE">
              <w:rPr>
                <w:rFonts w:cs="Arial"/>
              </w:rPr>
              <w:t>(b)</w:t>
            </w:r>
            <w:r w:rsidRPr="000839FE">
              <w:rPr>
                <w:rFonts w:cs="Arial"/>
              </w:rPr>
              <w:tab/>
            </w:r>
            <w:ins w:id="53" w:author="Antony Johnson (ESO)" w:date="2023-06-26T11:06:00Z">
              <w:r w:rsidR="0032315F" w:rsidRPr="000839FE">
                <w:rPr>
                  <w:rFonts w:cs="Arial"/>
                </w:rPr>
                <w:t xml:space="preserve">A </w:t>
              </w:r>
              <w:r w:rsidR="0032315F" w:rsidRPr="000839FE">
                <w:rPr>
                  <w:rFonts w:cs="Arial"/>
                  <w:b/>
                </w:rPr>
                <w:t>Power Station</w:t>
              </w:r>
              <w:r w:rsidR="0032315F" w:rsidRPr="000839FE">
                <w:rPr>
                  <w:rFonts w:cs="Arial"/>
                </w:rPr>
                <w:t xml:space="preserve"> owned by a </w:t>
              </w:r>
              <w:r w:rsidR="0032315F" w:rsidRPr="000839FE">
                <w:rPr>
                  <w:rFonts w:cs="Arial"/>
                  <w:b/>
                </w:rPr>
                <w:t>Generator</w:t>
              </w:r>
              <w:r w:rsidR="0032315F" w:rsidRPr="000839FE">
                <w:rPr>
                  <w:rFonts w:cs="Arial"/>
                </w:rPr>
                <w:t xml:space="preserve"> who had concluded </w:t>
              </w:r>
              <w:r w:rsidR="0032315F" w:rsidRPr="000839FE">
                <w:rPr>
                  <w:rFonts w:cs="Arial"/>
                  <w:b/>
                </w:rPr>
                <w:t>Purchase Contracts</w:t>
              </w:r>
              <w:r w:rsidR="0032315F" w:rsidRPr="000839FE">
                <w:rPr>
                  <w:rFonts w:cs="Arial"/>
                </w:rPr>
                <w:t xml:space="preserve"> for its </w:t>
              </w:r>
              <w:r w:rsidR="0032315F" w:rsidRPr="000839FE">
                <w:rPr>
                  <w:rFonts w:cs="Arial"/>
                  <w:b/>
                </w:rPr>
                <w:t>Main Plant</w:t>
              </w:r>
              <w:r w:rsidR="0032315F" w:rsidRPr="000839FE">
                <w:rPr>
                  <w:rFonts w:cs="Arial"/>
                </w:rPr>
                <w:t xml:space="preserve"> and </w:t>
              </w:r>
              <w:r w:rsidR="0032315F" w:rsidRPr="000839FE">
                <w:rPr>
                  <w:rFonts w:cs="Arial"/>
                  <w:b/>
                </w:rPr>
                <w:t>Apparatus</w:t>
              </w:r>
              <w:r w:rsidR="0032315F" w:rsidRPr="000839FE">
                <w:rPr>
                  <w:rFonts w:cs="Arial"/>
                </w:rPr>
                <w:t xml:space="preserve"> before </w:t>
              </w:r>
              <w:proofErr w:type="gramStart"/>
              <w:r w:rsidR="0032315F" w:rsidRPr="000839FE">
                <w:rPr>
                  <w:rFonts w:cs="Arial"/>
                </w:rPr>
                <w:t>DDMMYY</w:t>
              </w:r>
              <w:proofErr w:type="gramEnd"/>
              <w:r w:rsidR="0032315F" w:rsidRPr="000839FE">
                <w:rPr>
                  <w:rFonts w:cs="Arial"/>
                </w:rPr>
                <w:t xml:space="preserve"> 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100MW;</w:t>
            </w:r>
          </w:p>
          <w:p w14:paraId="492C2BCF" w14:textId="09C9527A" w:rsidR="000839FE" w:rsidRPr="000839FE" w:rsidDel="0064210E" w:rsidRDefault="000839FE" w:rsidP="000839FE">
            <w:pPr>
              <w:spacing w:before="120" w:after="120" w:line="264" w:lineRule="auto"/>
              <w:jc w:val="both"/>
              <w:rPr>
                <w:del w:id="54" w:author="Antony Johnson (ESO)" w:date="2023-06-28T13:43:00Z"/>
                <w:rFonts w:cs="Arial"/>
              </w:rPr>
            </w:pPr>
            <w:r w:rsidRPr="000839FE">
              <w:rPr>
                <w:rFonts w:cs="Arial"/>
              </w:rPr>
              <w:lastRenderedPageBreak/>
              <w:t>o</w:t>
            </w:r>
            <w:del w:id="55" w:author="Antony Johnson (ESO)" w:date="2023-06-28T13:43:00Z">
              <w:r w:rsidRPr="000839FE" w:rsidDel="0064210E">
                <w:rPr>
                  <w:rFonts w:cs="Arial"/>
                </w:rPr>
                <w:delText>r,</w:delText>
              </w:r>
            </w:del>
          </w:p>
          <w:p w14:paraId="0EA7135C" w14:textId="0B6DD276" w:rsidR="000839FE" w:rsidRDefault="0064210E" w:rsidP="00C420F9">
            <w:pPr>
              <w:spacing w:before="120" w:after="120" w:line="264" w:lineRule="auto"/>
              <w:jc w:val="both"/>
              <w:rPr>
                <w:rFonts w:cs="Arial"/>
              </w:rPr>
            </w:pPr>
            <w:ins w:id="56" w:author="Antony Johnson (ESO)" w:date="2023-06-28T13:43:00Z">
              <w:r>
                <w:rPr>
                  <w:rFonts w:cs="Arial"/>
                </w:rPr>
                <w:t>©</w:t>
              </w:r>
            </w:ins>
            <w:r w:rsidR="000839FE" w:rsidRPr="000839FE">
              <w:rPr>
                <w:rFonts w:cs="Arial"/>
              </w:rPr>
              <w:t>(c)</w:t>
            </w:r>
            <w:r w:rsidR="000839FE" w:rsidRPr="000839FE">
              <w:rPr>
                <w:rFonts w:cs="Arial"/>
              </w:rPr>
              <w:tab/>
            </w:r>
            <w:ins w:id="57" w:author="Antony Johnson (ESO)" w:date="2023-06-26T11:11:00Z">
              <w:r w:rsidR="008B34C1" w:rsidRPr="007E0B31">
                <w:rPr>
                  <w:rFonts w:cs="Arial"/>
                </w:rPr>
                <w:t xml:space="preserve">A </w:t>
              </w:r>
              <w:r w:rsidR="008B34C1" w:rsidRPr="007E0B31">
                <w:rPr>
                  <w:rFonts w:cs="Arial"/>
                  <w:b/>
                </w:rPr>
                <w:t>Power Station</w:t>
              </w:r>
              <w:r w:rsidR="008B34C1" w:rsidRPr="007E0B31">
                <w:rPr>
                  <w:rFonts w:cs="Arial"/>
                </w:rPr>
                <w:t xml:space="preserve"> </w:t>
              </w:r>
              <w:r w:rsidR="008B34C1">
                <w:rPr>
                  <w:rFonts w:cs="Arial"/>
                </w:rPr>
                <w:t xml:space="preserve">owned by a </w:t>
              </w:r>
              <w:r w:rsidR="008B34C1" w:rsidRPr="00621564">
                <w:rPr>
                  <w:rFonts w:cs="Arial"/>
                  <w:b/>
                </w:rPr>
                <w:t>Generator</w:t>
              </w:r>
              <w:r w:rsidR="008B34C1">
                <w:rPr>
                  <w:rFonts w:cs="Arial"/>
                </w:rPr>
                <w:t xml:space="preserve"> who had concluded </w:t>
              </w:r>
              <w:r w:rsidR="008B34C1">
                <w:rPr>
                  <w:rFonts w:cs="Arial"/>
                </w:rPr>
                <w:tab/>
              </w:r>
              <w:r w:rsidR="008B34C1" w:rsidRPr="00621564">
                <w:rPr>
                  <w:rFonts w:cs="Arial"/>
                  <w:b/>
                </w:rPr>
                <w:t>Purchase Contracts</w:t>
              </w:r>
              <w:r w:rsidR="008B34C1">
                <w:rPr>
                  <w:rFonts w:cs="Arial"/>
                </w:rPr>
                <w:t xml:space="preserve"> for its </w:t>
              </w:r>
              <w:r w:rsidR="008B34C1" w:rsidRPr="00621564">
                <w:rPr>
                  <w:rFonts w:cs="Arial"/>
                  <w:b/>
                </w:rPr>
                <w:t>Main Plant</w:t>
              </w:r>
              <w:r w:rsidR="008B34C1">
                <w:rPr>
                  <w:rFonts w:cs="Arial"/>
                </w:rPr>
                <w:t xml:space="preserve"> and </w:t>
              </w:r>
              <w:r w:rsidR="008B34C1" w:rsidRPr="00621564">
                <w:rPr>
                  <w:rFonts w:cs="Arial"/>
                  <w:b/>
                </w:rPr>
                <w:t>Apparatu</w:t>
              </w:r>
              <w:r w:rsidR="008B34C1">
                <w:rPr>
                  <w:rFonts w:cs="Arial"/>
                  <w:b/>
                </w:rPr>
                <w:t>s</w:t>
              </w:r>
              <w:r w:rsidR="008B34C1">
                <w:rPr>
                  <w:rFonts w:cs="Arial"/>
                </w:rPr>
                <w:t xml:space="preserve"> before </w:t>
              </w:r>
              <w:r w:rsidR="008B34C1">
                <w:rPr>
                  <w:rFonts w:cs="Arial"/>
                </w:rPr>
                <w:tab/>
                <w:t xml:space="preserve">DDMMYY and which is </w:t>
              </w:r>
            </w:ins>
            <w:r w:rsidR="00E312C8" w:rsidRPr="00EF12F5">
              <w:rPr>
                <w:rFonts w:cs="Arial"/>
                <w:b/>
                <w:bCs/>
              </w:rPr>
              <w:t>Embedded</w:t>
            </w:r>
            <w:r w:rsidR="00E312C8" w:rsidRPr="007E0B31">
              <w:rPr>
                <w:rFonts w:cs="Arial"/>
              </w:rPr>
              <w:t xml:space="preserve"> within a </w:t>
            </w:r>
            <w:r w:rsidR="00E312C8" w:rsidRPr="00EF12F5">
              <w:rPr>
                <w:rFonts w:cs="Arial"/>
                <w:b/>
                <w:bCs/>
              </w:rPr>
              <w:t>User System</w:t>
            </w:r>
            <w:r w:rsidR="00E312C8" w:rsidRPr="007E0B31">
              <w:rPr>
                <w:rFonts w:cs="Arial"/>
              </w:rPr>
              <w:t xml:space="preserve"> (or part </w:t>
            </w:r>
            <w:r w:rsidR="00E312C8">
              <w:rPr>
                <w:rFonts w:cs="Arial"/>
              </w:rPr>
              <w:tab/>
            </w:r>
            <w:r w:rsidR="00E312C8" w:rsidRPr="007E0B31">
              <w:rPr>
                <w:rFonts w:cs="Arial"/>
              </w:rPr>
              <w:t xml:space="preserve">thereof) where the </w:t>
            </w:r>
            <w:r w:rsidR="00E312C8" w:rsidRPr="00EF12F5">
              <w:rPr>
                <w:rFonts w:cs="Arial"/>
                <w:b/>
                <w:bCs/>
              </w:rPr>
              <w:t>User System</w:t>
            </w:r>
            <w:r w:rsidR="00E312C8" w:rsidRPr="007E0B31">
              <w:rPr>
                <w:rFonts w:cs="Arial"/>
              </w:rPr>
              <w:t xml:space="preserve"> (or part thereof) is not connected </w:t>
            </w:r>
            <w:r w:rsidR="00E312C8">
              <w:rPr>
                <w:rFonts w:cs="Arial"/>
              </w:rPr>
              <w:tab/>
            </w:r>
            <w:r w:rsidR="00E312C8" w:rsidRPr="007E0B31">
              <w:rPr>
                <w:rFonts w:cs="Arial"/>
              </w:rPr>
              <w:t xml:space="preserve">to the </w:t>
            </w:r>
            <w:r w:rsidR="00E312C8" w:rsidRPr="00EF12F5">
              <w:rPr>
                <w:rFonts w:cs="Arial"/>
                <w:b/>
                <w:bCs/>
              </w:rPr>
              <w:t>National Electricity Transmission System</w:t>
            </w:r>
            <w:r w:rsidR="00E312C8" w:rsidRPr="007E0B31">
              <w:rPr>
                <w:rFonts w:cs="Arial"/>
              </w:rPr>
              <w:t xml:space="preserve">, although such </w:t>
            </w:r>
            <w:r w:rsidR="00E312C8">
              <w:rPr>
                <w:rFonts w:cs="Arial"/>
              </w:rPr>
              <w:tab/>
            </w:r>
            <w:r w:rsidR="00E312C8" w:rsidRPr="00EF12F5">
              <w:rPr>
                <w:rFonts w:cs="Arial"/>
                <w:b/>
                <w:bCs/>
              </w:rPr>
              <w:t>Power Station</w:t>
            </w:r>
            <w:r w:rsidR="00E312C8" w:rsidRPr="007E0B31">
              <w:rPr>
                <w:rFonts w:cs="Arial"/>
              </w:rPr>
              <w:t xml:space="preserve"> is in </w:t>
            </w:r>
            <w:r w:rsidR="00E312C8" w:rsidRPr="00EF12F5">
              <w:rPr>
                <w:rFonts w:cs="Arial"/>
                <w:b/>
                <w:bCs/>
              </w:rPr>
              <w:t xml:space="preserve">NGET’s Transmission </w:t>
            </w:r>
            <w:proofErr w:type="gramStart"/>
            <w:r w:rsidR="00E312C8" w:rsidRPr="00EF12F5">
              <w:rPr>
                <w:rFonts w:cs="Arial"/>
                <w:b/>
                <w:bCs/>
              </w:rPr>
              <w:t>Area</w:t>
            </w:r>
            <w:proofErr w:type="gramEnd"/>
            <w:r w:rsidR="00E312C8" w:rsidRPr="007E0B31">
              <w:rPr>
                <w:rFonts w:cs="Arial"/>
              </w:rPr>
              <w:t xml:space="preserve"> and such </w:t>
            </w:r>
            <w:r w:rsidR="00E312C8" w:rsidRPr="00EF12F5">
              <w:rPr>
                <w:rFonts w:cs="Arial"/>
                <w:b/>
                <w:bCs/>
              </w:rPr>
              <w:t xml:space="preserve">Power </w:t>
            </w:r>
            <w:r w:rsidR="00E312C8">
              <w:rPr>
                <w:rFonts w:cs="Arial"/>
                <w:b/>
                <w:bCs/>
              </w:rPr>
              <w:tab/>
            </w:r>
            <w:r w:rsidR="00E312C8" w:rsidRPr="00EF12F5">
              <w:rPr>
                <w:rFonts w:cs="Arial"/>
                <w:b/>
                <w:bCs/>
              </w:rPr>
              <w:t>Station</w:t>
            </w:r>
            <w:r w:rsidR="00E312C8" w:rsidRPr="007E0B31">
              <w:rPr>
                <w:rFonts w:cs="Arial"/>
              </w:rPr>
              <w:t xml:space="preserve"> has a </w:t>
            </w:r>
            <w:r w:rsidR="00E312C8" w:rsidRPr="00EF12F5">
              <w:rPr>
                <w:rFonts w:cs="Arial"/>
                <w:b/>
                <w:bCs/>
              </w:rPr>
              <w:t>Registered Capacity</w:t>
            </w:r>
            <w:r w:rsidR="00E312C8" w:rsidRPr="007E0B31">
              <w:rPr>
                <w:rFonts w:cs="Arial"/>
              </w:rPr>
              <w:t xml:space="preserve"> of 50MW or more but less </w:t>
            </w:r>
            <w:r w:rsidR="00E312C8">
              <w:rPr>
                <w:rFonts w:cs="Arial"/>
              </w:rPr>
              <w:tab/>
            </w:r>
            <w:r w:rsidR="00E312C8" w:rsidRPr="007E0B31">
              <w:rPr>
                <w:rFonts w:cs="Arial"/>
              </w:rPr>
              <w:t>than 100MW</w:t>
            </w:r>
            <w:r w:rsidR="00E312C8">
              <w:rPr>
                <w:rFonts w:cs="Arial"/>
              </w:rPr>
              <w:t>.</w:t>
            </w:r>
          </w:p>
          <w:p w14:paraId="3E99848F" w14:textId="546B5660" w:rsidR="008279C7" w:rsidRPr="000839FE" w:rsidRDefault="008279C7" w:rsidP="00C420F9">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E80794" w:rsidRPr="000839FE" w14:paraId="006F17EB" w14:textId="77777777" w:rsidTr="006B293E">
        <w:trPr>
          <w:ins w:id="58" w:author="Antony Johnson (ESO)" w:date="2023-06-28T12:42:00Z"/>
        </w:trPr>
        <w:tc>
          <w:tcPr>
            <w:tcW w:w="2552" w:type="dxa"/>
            <w:tcBorders>
              <w:top w:val="single" w:sz="4" w:space="0" w:color="auto"/>
              <w:left w:val="single" w:sz="4" w:space="0" w:color="auto"/>
              <w:bottom w:val="single" w:sz="4" w:space="0" w:color="auto"/>
              <w:right w:val="single" w:sz="4" w:space="0" w:color="auto"/>
            </w:tcBorders>
          </w:tcPr>
          <w:p w14:paraId="151150FC" w14:textId="22B93BB2" w:rsidR="00E80794" w:rsidRPr="000839FE" w:rsidRDefault="00E80794" w:rsidP="000839FE">
            <w:pPr>
              <w:spacing w:before="120" w:after="120"/>
              <w:rPr>
                <w:ins w:id="59" w:author="Antony Johnson (ESO)" w:date="2023-06-28T12:42:00Z"/>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122CA645" w:rsidR="00E80794" w:rsidRDefault="002A36FA" w:rsidP="002A36FA">
            <w:pPr>
              <w:spacing w:before="120" w:after="120" w:line="264" w:lineRule="auto"/>
              <w:ind w:left="11" w:hanging="11"/>
              <w:jc w:val="both"/>
              <w:rPr>
                <w:ins w:id="60" w:author="Antony Johnson (ESO)" w:date="2023-06-28T12:49:00Z"/>
              </w:rPr>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2A36FA">
              <w:rPr>
                <w:b/>
                <w:bCs/>
              </w:rPr>
              <w:t>Large Power Stations</w:t>
            </w:r>
            <w:r>
              <w:t xml:space="preserve"> </w:t>
            </w:r>
            <w:ins w:id="61" w:author="Antony Johnson (ESO)" w:date="2023-06-28T12:58:00Z">
              <w:r w:rsidR="00EA1D5A">
                <w:t xml:space="preserve">in respect of </w:t>
              </w:r>
              <w:r w:rsidR="00EA1D5A" w:rsidRPr="00074690">
                <w:rPr>
                  <w:b/>
                  <w:bCs/>
                </w:rPr>
                <w:t>Users</w:t>
              </w:r>
              <w:r w:rsidR="00EA1D5A">
                <w:t xml:space="preserve"> </w:t>
              </w:r>
            </w:ins>
            <w:ins w:id="62" w:author="Antony Johnson (ESO)" w:date="2023-06-28T12:48:00Z">
              <w:r w:rsidR="00E8452A">
                <w:t>wh</w:t>
              </w:r>
            </w:ins>
            <w:ins w:id="63" w:author="Antony Johnson (ESO)" w:date="2023-06-28T12:59:00Z">
              <w:r w:rsidR="00EA1D5A">
                <w:t>o</w:t>
              </w:r>
            </w:ins>
            <w:ins w:id="64" w:author="Antony Johnson (ESO)" w:date="2023-06-28T12:48:00Z">
              <w:r w:rsidR="00E8452A">
                <w:t xml:space="preserve"> </w:t>
              </w:r>
            </w:ins>
            <w:ins w:id="65" w:author="Antony Johnson (ESO)" w:date="2023-06-28T12:49:00Z">
              <w:r w:rsidR="00E8452A" w:rsidRPr="000839FE">
                <w:rPr>
                  <w:rFonts w:cs="Arial"/>
                </w:rPr>
                <w:t xml:space="preserve">concluded </w:t>
              </w:r>
              <w:r w:rsidR="00E8452A" w:rsidRPr="000839FE">
                <w:rPr>
                  <w:rFonts w:cs="Arial"/>
                  <w:b/>
                </w:rPr>
                <w:t>Purchase Contracts</w:t>
              </w:r>
              <w:r w:rsidR="00E8452A" w:rsidRPr="000839FE">
                <w:rPr>
                  <w:rFonts w:cs="Arial"/>
                </w:rPr>
                <w:t xml:space="preserve"> for </w:t>
              </w:r>
            </w:ins>
            <w:ins w:id="66" w:author="Antony Johnson (ESO)" w:date="2023-06-28T12:59:00Z">
              <w:r w:rsidR="00074690">
                <w:rPr>
                  <w:rFonts w:cs="Arial"/>
                </w:rPr>
                <w:t>their</w:t>
              </w:r>
            </w:ins>
            <w:ins w:id="67" w:author="Antony Johnson (ESO)" w:date="2023-06-28T12:49:00Z">
              <w:r w:rsidR="00E8452A" w:rsidRPr="000839FE">
                <w:rPr>
                  <w:rFonts w:cs="Arial"/>
                </w:rPr>
                <w:t xml:space="preserve"> </w:t>
              </w:r>
              <w:r w:rsidR="00E8452A" w:rsidRPr="000839FE">
                <w:rPr>
                  <w:rFonts w:cs="Arial"/>
                  <w:b/>
                </w:rPr>
                <w:t>Main Plant</w:t>
              </w:r>
              <w:r w:rsidR="00E8452A" w:rsidRPr="000839FE">
                <w:rPr>
                  <w:rFonts w:cs="Arial"/>
                </w:rPr>
                <w:t xml:space="preserve"> and </w:t>
              </w:r>
              <w:r w:rsidR="00E8452A" w:rsidRPr="000839FE">
                <w:rPr>
                  <w:rFonts w:cs="Arial"/>
                  <w:b/>
                </w:rPr>
                <w:t>Apparatus</w:t>
              </w:r>
              <w:r w:rsidR="00E8452A" w:rsidRPr="000839FE">
                <w:rPr>
                  <w:rFonts w:cs="Arial"/>
                </w:rPr>
                <w:t xml:space="preserve"> </w:t>
              </w:r>
            </w:ins>
            <w:ins w:id="68" w:author="Antony Johnson (ESO)" w:date="2023-06-28T13:03:00Z">
              <w:r w:rsidR="00CD3F74">
                <w:rPr>
                  <w:rFonts w:cs="Arial"/>
                </w:rPr>
                <w:t>before DDMMYY</w:t>
              </w:r>
            </w:ins>
            <w:ins w:id="69" w:author="Antony Johnson (ESO)" w:date="2023-06-28T13:04:00Z">
              <w:r w:rsidR="00CD3F74">
                <w:rPr>
                  <w:rFonts w:cs="Arial"/>
                </w:rPr>
                <w:t xml:space="preserve"> </w:t>
              </w:r>
            </w:ins>
            <w:ins w:id="70" w:author="Antony Johnson (ESO)" w:date="2023-06-28T13:03:00Z">
              <w:r w:rsidR="00CD3F74">
                <w:rPr>
                  <w:rFonts w:cs="Arial"/>
                </w:rPr>
                <w:t xml:space="preserve">in respect of that </w:t>
              </w:r>
              <w:r w:rsidR="00CD3F74" w:rsidRPr="00CD3F74">
                <w:rPr>
                  <w:rFonts w:cs="Arial"/>
                  <w:b/>
                  <w:bCs/>
                </w:rPr>
                <w:t>Large Power Station</w:t>
              </w:r>
              <w:r w:rsidR="00CD3F74">
                <w:rPr>
                  <w:rFonts w:cs="Arial"/>
                </w:rPr>
                <w:t xml:space="preserve"> </w:t>
              </w:r>
            </w:ins>
            <w:r>
              <w:t xml:space="preserve">are connected, and the points at which </w:t>
            </w:r>
            <w:r w:rsidRPr="002A36FA">
              <w:rPr>
                <w:b/>
                <w:bCs/>
              </w:rPr>
              <w:t>Demand</w:t>
            </w:r>
            <w:r>
              <w:t xml:space="preserve"> is supplied.</w:t>
            </w:r>
          </w:p>
          <w:p w14:paraId="545C9FE6" w14:textId="797786F4" w:rsidR="00407B2E" w:rsidDel="00361A3F" w:rsidRDefault="00905501" w:rsidP="002A36FA">
            <w:pPr>
              <w:spacing w:before="120" w:after="120" w:line="264" w:lineRule="auto"/>
              <w:ind w:left="11" w:hanging="11"/>
              <w:jc w:val="both"/>
              <w:rPr>
                <w:ins w:id="71" w:author="Antony Johnson (ESO)" w:date="2023-06-28T12:42:00Z"/>
                <w:rFonts w:cs="Arial"/>
              </w:rPr>
            </w:pPr>
            <w:commentRangeStart w:id="72"/>
            <w:ins w:id="73" w:author="Antony Johnson (ESO)" w:date="2023-06-28T12:51:00Z">
              <w:r>
                <w:rPr>
                  <w:rFonts w:cs="Arial"/>
                </w:rPr>
                <w:t xml:space="preserve">For </w:t>
              </w:r>
            </w:ins>
            <w:ins w:id="74" w:author="Antony Johnson (ESO)" w:date="2023-06-28T13:04:00Z">
              <w:r w:rsidR="00794410" w:rsidRPr="00794410">
                <w:rPr>
                  <w:rFonts w:cs="Arial"/>
                  <w:b/>
                  <w:bCs/>
                </w:rPr>
                <w:t>Users</w:t>
              </w:r>
              <w:r w:rsidR="00794410">
                <w:rPr>
                  <w:rFonts w:cs="Arial"/>
                </w:rPr>
                <w:t xml:space="preserve"> in </w:t>
              </w:r>
              <w:r w:rsidR="00794410" w:rsidRPr="0064210E">
                <w:rPr>
                  <w:rFonts w:cs="Arial"/>
                </w:rPr>
                <w:t>respect of</w:t>
              </w:r>
              <w:r w:rsidR="00794410" w:rsidRPr="0064210E">
                <w:rPr>
                  <w:rFonts w:cs="Arial"/>
                  <w:b/>
                  <w:bCs/>
                </w:rPr>
                <w:t xml:space="preserve"> </w:t>
              </w:r>
            </w:ins>
            <w:ins w:id="75" w:author="Antony Johnson (ESO)" w:date="2023-06-28T13:43:00Z">
              <w:r w:rsidR="0064210E" w:rsidRPr="0064210E">
                <w:rPr>
                  <w:rFonts w:cs="Arial"/>
                  <w:b/>
                  <w:bCs/>
                </w:rPr>
                <w:t>E</w:t>
              </w:r>
              <w:proofErr w:type="spellStart"/>
              <w:r w:rsidR="0064210E" w:rsidRPr="0064210E">
                <w:rPr>
                  <w:rFonts w:eastAsia="Calibri" w:cs="Arial"/>
                  <w:b/>
                  <w:bCs/>
                  <w:snapToGrid/>
                  <w:sz w:val="22"/>
                  <w:szCs w:val="22"/>
                  <w:lang w:val="en-US"/>
                </w:rPr>
                <w:t>mbedded</w:t>
              </w:r>
              <w:proofErr w:type="spellEnd"/>
              <w:r w:rsidR="0064210E" w:rsidRPr="0064210E">
                <w:rPr>
                  <w:rFonts w:eastAsia="Calibri" w:cs="Arial"/>
                  <w:snapToGrid/>
                  <w:sz w:val="22"/>
                  <w:szCs w:val="22"/>
                  <w:lang w:val="en-US"/>
                </w:rPr>
                <w:t xml:space="preserve"> </w:t>
              </w:r>
            </w:ins>
            <w:ins w:id="76" w:author="Antony Johnson (ESO)" w:date="2023-06-28T12:51:00Z">
              <w:r w:rsidRPr="0064210E">
                <w:rPr>
                  <w:rFonts w:cs="Arial"/>
                  <w:b/>
                  <w:bCs/>
                </w:rPr>
                <w:t>Large Power</w:t>
              </w:r>
              <w:r w:rsidRPr="00971DA9">
                <w:rPr>
                  <w:rFonts w:cs="Arial"/>
                  <w:b/>
                  <w:bCs/>
                </w:rPr>
                <w:t xml:space="preserve"> Stations</w:t>
              </w:r>
              <w:r>
                <w:rPr>
                  <w:rFonts w:cs="Arial"/>
                </w:rPr>
                <w:t xml:space="preserve"> wh</w:t>
              </w:r>
            </w:ins>
            <w:ins w:id="77" w:author="Antony Johnson (ESO)" w:date="2023-06-28T13:05:00Z">
              <w:r w:rsidR="00A82AAE">
                <w:rPr>
                  <w:rFonts w:cs="Arial"/>
                </w:rPr>
                <w:t>o</w:t>
              </w:r>
            </w:ins>
            <w:ins w:id="78" w:author="Antony Johnson (ESO)" w:date="2023-06-28T12:51:00Z">
              <w:r>
                <w:rPr>
                  <w:rFonts w:cs="Arial"/>
                </w:rPr>
                <w:t xml:space="preserve"> </w:t>
              </w:r>
            </w:ins>
            <w:ins w:id="79" w:author="Antony Johnson (ESO)" w:date="2023-06-28T12:52:00Z">
              <w:r w:rsidR="00971DA9" w:rsidRPr="000839FE">
                <w:rPr>
                  <w:rFonts w:cs="Arial"/>
                </w:rPr>
                <w:t xml:space="preserve">concluded </w:t>
              </w:r>
              <w:r w:rsidR="00971DA9" w:rsidRPr="000839FE">
                <w:rPr>
                  <w:rFonts w:cs="Arial"/>
                  <w:b/>
                </w:rPr>
                <w:t>Purchase Contracts</w:t>
              </w:r>
              <w:r w:rsidR="00971DA9" w:rsidRPr="000839FE">
                <w:rPr>
                  <w:rFonts w:cs="Arial"/>
                </w:rPr>
                <w:t xml:space="preserve"> </w:t>
              </w:r>
            </w:ins>
            <w:commentRangeEnd w:id="72"/>
            <w:r w:rsidR="00A5214E">
              <w:rPr>
                <w:rStyle w:val="CommentReference"/>
              </w:rPr>
              <w:commentReference w:id="72"/>
            </w:r>
            <w:ins w:id="80" w:author="Antony Johnson (ESO)" w:date="2023-06-28T12:52:00Z">
              <w:r w:rsidR="00971DA9" w:rsidRPr="000839FE">
                <w:rPr>
                  <w:rFonts w:cs="Arial"/>
                </w:rPr>
                <w:t xml:space="preserve">for </w:t>
              </w:r>
            </w:ins>
            <w:ins w:id="81" w:author="Antony Johnson (ESO)" w:date="2023-06-28T13:05:00Z">
              <w:r w:rsidR="00A82AAE">
                <w:rPr>
                  <w:rFonts w:cs="Arial"/>
                </w:rPr>
                <w:t xml:space="preserve">their </w:t>
              </w:r>
            </w:ins>
            <w:ins w:id="82" w:author="Antony Johnson (ESO)" w:date="2023-06-28T12:52:00Z">
              <w:r w:rsidR="00971DA9" w:rsidRPr="000839FE">
                <w:rPr>
                  <w:rFonts w:cs="Arial"/>
                  <w:b/>
                </w:rPr>
                <w:t>Main Plant</w:t>
              </w:r>
              <w:r w:rsidR="00971DA9" w:rsidRPr="000839FE">
                <w:rPr>
                  <w:rFonts w:cs="Arial"/>
                </w:rPr>
                <w:t xml:space="preserve"> and </w:t>
              </w:r>
              <w:r w:rsidR="00971DA9" w:rsidRPr="000839FE">
                <w:rPr>
                  <w:rFonts w:cs="Arial"/>
                  <w:b/>
                </w:rPr>
                <w:t>Apparatus</w:t>
              </w:r>
              <w:r w:rsidR="00971DA9" w:rsidRPr="000839FE">
                <w:rPr>
                  <w:rFonts w:cs="Arial"/>
                </w:rPr>
                <w:t xml:space="preserve"> </w:t>
              </w:r>
            </w:ins>
            <w:ins w:id="83" w:author="Antony Johnson (ESO)" w:date="2023-06-28T13:05:00Z">
              <w:r w:rsidR="00A82AAE">
                <w:rPr>
                  <w:rFonts w:cs="Arial"/>
                </w:rPr>
                <w:t>on or after</w:t>
              </w:r>
            </w:ins>
            <w:ins w:id="84" w:author="Antony Johnson (ESO)" w:date="2023-06-28T12:52:00Z">
              <w:r w:rsidR="00971DA9" w:rsidRPr="000839FE">
                <w:rPr>
                  <w:rFonts w:cs="Arial"/>
                </w:rPr>
                <w:t xml:space="preserve"> DDMMYY</w:t>
              </w:r>
            </w:ins>
            <w:ins w:id="85" w:author="Antony Johnson (ESO)" w:date="2023-06-28T13:05:00Z">
              <w:r w:rsidR="00A82AAE">
                <w:rPr>
                  <w:rFonts w:cs="Arial"/>
                </w:rPr>
                <w:t xml:space="preserve">, </w:t>
              </w:r>
              <w:r w:rsidR="00017CAF">
                <w:rPr>
                  <w:rFonts w:cs="Arial"/>
                </w:rPr>
                <w:t xml:space="preserve">the </w:t>
              </w:r>
              <w:r w:rsidR="00017CAF" w:rsidRPr="001F2CE9">
                <w:rPr>
                  <w:rFonts w:cs="Arial"/>
                  <w:b/>
                  <w:bCs/>
                </w:rPr>
                <w:t xml:space="preserve">Single Line </w:t>
              </w:r>
            </w:ins>
            <w:ins w:id="86" w:author="Antony Johnson (ESO)" w:date="2023-06-28T13:06:00Z">
              <w:r w:rsidR="00017CAF" w:rsidRPr="001F2CE9">
                <w:rPr>
                  <w:rFonts w:cs="Arial"/>
                  <w:b/>
                  <w:bCs/>
                </w:rPr>
                <w:t>Diagram</w:t>
              </w:r>
              <w:r w:rsidR="00017CAF">
                <w:rPr>
                  <w:rFonts w:cs="Arial"/>
                </w:rPr>
                <w:t xml:space="preserve"> shall show that </w:t>
              </w:r>
            </w:ins>
            <w:ins w:id="87" w:author="Antony Johnson (ESO)" w:date="2023-06-28T13:44:00Z">
              <w:r w:rsidR="0064210E" w:rsidRPr="0064210E">
                <w:rPr>
                  <w:rFonts w:cs="Arial"/>
                  <w:b/>
                  <w:bCs/>
                </w:rPr>
                <w:t>Embedded</w:t>
              </w:r>
              <w:r w:rsidR="0064210E">
                <w:rPr>
                  <w:rFonts w:cs="Arial"/>
                </w:rPr>
                <w:t xml:space="preserve"> </w:t>
              </w:r>
            </w:ins>
            <w:ins w:id="88" w:author="Antony Johnson (ESO)" w:date="2023-06-28T13:06:00Z">
              <w:r w:rsidR="00017CAF" w:rsidRPr="001F2CE9">
                <w:rPr>
                  <w:rFonts w:cs="Arial"/>
                  <w:b/>
                  <w:bCs/>
                </w:rPr>
                <w:t>Large Power Station</w:t>
              </w:r>
              <w:r w:rsidR="00017CAF">
                <w:rPr>
                  <w:rFonts w:cs="Arial"/>
                </w:rPr>
                <w:t xml:space="preserve"> </w:t>
              </w:r>
              <w:commentRangeStart w:id="89"/>
              <w:r w:rsidR="00017CAF">
                <w:rPr>
                  <w:rFonts w:cs="Arial"/>
                </w:rPr>
                <w:t xml:space="preserve">or an electrical equivalent </w:t>
              </w:r>
              <w:commentRangeStart w:id="90"/>
              <w:del w:id="91" w:author="Mike Kay" w:date="2023-07-09T05:22:00Z">
                <w:r w:rsidR="001F2CE9" w:rsidDel="002B1462">
                  <w:rPr>
                    <w:rFonts w:cs="Arial"/>
                  </w:rPr>
                  <w:delText>c</w:delText>
                </w:r>
              </w:del>
            </w:ins>
            <w:ins w:id="92" w:author="Antony Johnson (ESO)" w:date="2023-06-28T13:07:00Z">
              <w:del w:id="93" w:author="Mike Kay" w:date="2023-07-09T05:22:00Z">
                <w:r w:rsidR="001F2CE9" w:rsidDel="002B1462">
                  <w:rPr>
                    <w:rFonts w:cs="Arial"/>
                  </w:rPr>
                  <w:delText>onnection</w:delText>
                </w:r>
              </w:del>
            </w:ins>
            <w:commentRangeEnd w:id="90"/>
            <w:r w:rsidR="00E2146B">
              <w:rPr>
                <w:rStyle w:val="CommentReference"/>
              </w:rPr>
              <w:commentReference w:id="90"/>
            </w:r>
            <w:ins w:id="94" w:author="Antony Johnson (ESO)" w:date="2023-06-28T13:07:00Z">
              <w:del w:id="95" w:author="Mike Kay" w:date="2023-07-09T05:22:00Z">
                <w:r w:rsidR="001F2CE9" w:rsidDel="002B1462">
                  <w:rPr>
                    <w:rFonts w:cs="Arial"/>
                  </w:rPr>
                  <w:delText xml:space="preserve"> </w:delText>
                </w:r>
              </w:del>
            </w:ins>
            <w:ins w:id="96" w:author="Antony Johnson (ESO)" w:date="2023-06-28T13:44:00Z">
              <w:r w:rsidR="00EF1B5C">
                <w:rPr>
                  <w:rFonts w:cs="Arial"/>
                </w:rPr>
                <w:t xml:space="preserve">of that </w:t>
              </w:r>
              <w:proofErr w:type="spellStart"/>
              <w:r w:rsidR="00EF1B5C" w:rsidRPr="00EF1B5C">
                <w:rPr>
                  <w:rFonts w:cs="Arial"/>
                  <w:b/>
                  <w:bCs/>
                </w:rPr>
                <w:t>Emebdded</w:t>
              </w:r>
              <w:proofErr w:type="spellEnd"/>
              <w:r w:rsidR="00EF1B5C" w:rsidRPr="00EF1B5C">
                <w:rPr>
                  <w:rFonts w:cs="Arial"/>
                  <w:b/>
                  <w:bCs/>
                </w:rPr>
                <w:t xml:space="preserve"> Large Power </w:t>
              </w:r>
            </w:ins>
            <w:ins w:id="97" w:author="Antony Johnson (ESO)" w:date="2023-06-28T13:45:00Z">
              <w:r w:rsidR="00EF1B5C" w:rsidRPr="00EF1B5C">
                <w:rPr>
                  <w:rFonts w:cs="Arial"/>
                  <w:b/>
                  <w:bCs/>
                </w:rPr>
                <w:t>Station</w:t>
              </w:r>
              <w:r w:rsidR="00EF1B5C">
                <w:rPr>
                  <w:rFonts w:cs="Arial"/>
                </w:rPr>
                <w:t xml:space="preserve"> </w:t>
              </w:r>
            </w:ins>
            <w:ins w:id="98" w:author="Antony Johnson (ESO)" w:date="2023-06-28T13:06:00Z">
              <w:r w:rsidR="00017CAF">
                <w:rPr>
                  <w:rFonts w:cs="Arial"/>
                </w:rPr>
                <w:t xml:space="preserve">to </w:t>
              </w:r>
              <w:r w:rsidR="001F2CE9">
                <w:rPr>
                  <w:rFonts w:cs="Arial"/>
                </w:rPr>
                <w:t xml:space="preserve">the </w:t>
              </w:r>
              <w:proofErr w:type="spellStart"/>
              <w:r w:rsidR="001F2CE9" w:rsidRPr="001F2CE9">
                <w:rPr>
                  <w:rFonts w:cs="Arial"/>
                  <w:b/>
                  <w:bCs/>
                </w:rPr>
                <w:t>Subtransmission</w:t>
              </w:r>
              <w:proofErr w:type="spellEnd"/>
              <w:r w:rsidR="001F2CE9" w:rsidRPr="001F2CE9">
                <w:rPr>
                  <w:rFonts w:cs="Arial"/>
                  <w:b/>
                  <w:bCs/>
                </w:rPr>
                <w:t xml:space="preserve"> System</w:t>
              </w:r>
            </w:ins>
            <w:commentRangeEnd w:id="89"/>
            <w:r w:rsidR="005C1E52">
              <w:rPr>
                <w:rStyle w:val="CommentReference"/>
              </w:rPr>
              <w:commentReference w:id="89"/>
            </w:r>
            <w:ins w:id="99" w:author="Antony Johnson (ESO)" w:date="2023-06-28T13:07:00Z">
              <w:r w:rsidR="001F2CE9">
                <w:rPr>
                  <w:rFonts w:cs="Arial"/>
                </w:rPr>
                <w:t>.</w:t>
              </w:r>
            </w:ins>
            <w:ins w:id="100" w:author="Antony Johnson (ESO)" w:date="2023-06-28T13:05:00Z">
              <w:r w:rsidR="00A82AAE">
                <w:rPr>
                  <w:rFonts w:cs="Arial"/>
                </w:rPr>
                <w:t xml:space="preserve"> </w:t>
              </w:r>
            </w:ins>
          </w:p>
        </w:tc>
      </w:tr>
      <w:tr w:rsidR="009A5C7D"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0839FE" w:rsidRPr="000839FE" w:rsidRDefault="000839FE" w:rsidP="000839FE">
            <w:pPr>
              <w:spacing w:before="120" w:after="120"/>
              <w:rPr>
                <w:rFonts w:cs="Arial"/>
                <w:b/>
              </w:rPr>
            </w:pPr>
            <w:r w:rsidRPr="000839FE">
              <w:rPr>
                <w:rFonts w:cs="Arial"/>
                <w:b/>
              </w:rPr>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EB05DD" w:rsidDel="00361A3F" w:rsidRDefault="00EB05DD" w:rsidP="00EB05DD">
            <w:pPr>
              <w:spacing w:before="120" w:after="120" w:line="264" w:lineRule="auto"/>
              <w:ind w:left="628" w:hanging="628"/>
              <w:jc w:val="both"/>
              <w:rPr>
                <w:del w:id="101" w:author="Antony Johnson (ESO)" w:date="2023-06-26T11:27:00Z"/>
                <w:rFonts w:cs="Arial"/>
              </w:rPr>
            </w:pPr>
            <w:del w:id="102"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020B3BE9" w:rsidR="000839FE" w:rsidRPr="000839FE" w:rsidRDefault="000839FE" w:rsidP="000839FE">
            <w:pPr>
              <w:spacing w:before="120" w:after="120" w:line="264" w:lineRule="auto"/>
              <w:ind w:left="628" w:hanging="628"/>
              <w:jc w:val="both"/>
              <w:rPr>
                <w:rFonts w:cs="Arial"/>
              </w:rPr>
            </w:pPr>
            <w:r w:rsidRPr="000839FE">
              <w:rPr>
                <w:rFonts w:cs="Arial"/>
              </w:rPr>
              <w:t>(a)</w:t>
            </w:r>
            <w:r w:rsidRPr="000839FE">
              <w:rPr>
                <w:rFonts w:cs="Arial"/>
              </w:rPr>
              <w:tab/>
            </w:r>
            <w:ins w:id="103" w:author="Antony Johnson (ESO)" w:date="2023-06-26T11:15:00Z">
              <w:r w:rsidR="00113076" w:rsidRPr="000839FE">
                <w:rPr>
                  <w:rFonts w:cs="Arial"/>
                </w:rPr>
                <w:t xml:space="preserve">A </w:t>
              </w:r>
              <w:r w:rsidR="00113076" w:rsidRPr="000839FE">
                <w:rPr>
                  <w:rFonts w:cs="Arial"/>
                  <w:b/>
                </w:rPr>
                <w:t>Power Station</w:t>
              </w:r>
              <w:r w:rsidR="00113076" w:rsidRPr="000839FE">
                <w:rPr>
                  <w:rFonts w:cs="Arial"/>
                </w:rPr>
                <w:t xml:space="preserve"> owned by a </w:t>
              </w:r>
              <w:r w:rsidR="00113076" w:rsidRPr="000839FE">
                <w:rPr>
                  <w:rFonts w:cs="Arial"/>
                  <w:b/>
                </w:rPr>
                <w:t>Generator</w:t>
              </w:r>
              <w:r w:rsidR="00113076" w:rsidRPr="000839FE">
                <w:rPr>
                  <w:rFonts w:cs="Arial"/>
                </w:rPr>
                <w:t xml:space="preserve"> who had concluded </w:t>
              </w:r>
              <w:r w:rsidR="00113076" w:rsidRPr="000839FE">
                <w:rPr>
                  <w:rFonts w:cs="Arial"/>
                  <w:b/>
                </w:rPr>
                <w:t>Purchase Contracts</w:t>
              </w:r>
              <w:r w:rsidR="00113076" w:rsidRPr="000839FE">
                <w:rPr>
                  <w:rFonts w:cs="Arial"/>
                </w:rPr>
                <w:t xml:space="preserve"> for its </w:t>
              </w:r>
              <w:r w:rsidR="00113076" w:rsidRPr="000839FE">
                <w:rPr>
                  <w:rFonts w:cs="Arial"/>
                  <w:b/>
                </w:rPr>
                <w:t>Main Plant</w:t>
              </w:r>
              <w:r w:rsidR="00113076" w:rsidRPr="000839FE">
                <w:rPr>
                  <w:rFonts w:cs="Arial"/>
                </w:rPr>
                <w:t xml:space="preserve"> and </w:t>
              </w:r>
              <w:r w:rsidR="00113076" w:rsidRPr="000839FE">
                <w:rPr>
                  <w:rFonts w:cs="Arial"/>
                  <w:b/>
                </w:rPr>
                <w:t>Apparatus</w:t>
              </w:r>
              <w:r w:rsidR="00113076" w:rsidRPr="000839FE">
                <w:rPr>
                  <w:rFonts w:cs="Arial"/>
                </w:rPr>
                <w:t xml:space="preserve"> before </w:t>
              </w:r>
              <w:proofErr w:type="gramStart"/>
              <w:r w:rsidR="00113076" w:rsidRPr="000839FE">
                <w:rPr>
                  <w:rFonts w:cs="Arial"/>
                </w:rPr>
                <w:t>DDMMYY</w:t>
              </w:r>
              <w:proofErr w:type="gramEnd"/>
              <w:r w:rsidR="00113076" w:rsidRPr="000839FE">
                <w:rPr>
                  <w:rFonts w:cs="Arial"/>
                </w:rPr>
                <w:t xml:space="preserve"> and which is </w:t>
              </w:r>
            </w:ins>
            <w:r w:rsidRPr="000839FE">
              <w:rPr>
                <w:rFonts w:cs="Arial"/>
              </w:rPr>
              <w:t>directly connected to:</w:t>
            </w:r>
          </w:p>
          <w:p w14:paraId="74436BF6" w14:textId="77777777" w:rsidR="000839FE" w:rsidRPr="000839FE" w:rsidRDefault="000839FE" w:rsidP="000839FE">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77777777" w:rsidR="000839FE" w:rsidRPr="000839FE" w:rsidRDefault="000839FE" w:rsidP="000839FE">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30MW; or</w:t>
            </w:r>
          </w:p>
          <w:p w14:paraId="467D847A" w14:textId="77777777" w:rsidR="000839FE" w:rsidRPr="000839FE" w:rsidRDefault="000839FE" w:rsidP="000839FE">
            <w:pPr>
              <w:spacing w:before="120" w:after="120" w:line="264" w:lineRule="auto"/>
              <w:ind w:left="1490" w:hanging="770"/>
              <w:jc w:val="both"/>
              <w:rPr>
                <w:rFonts w:cs="Arial"/>
              </w:rPr>
            </w:pPr>
            <w:r w:rsidRPr="000839FE">
              <w:rPr>
                <w:rFonts w:cs="Arial"/>
              </w:rPr>
              <w:t>(iii)</w:t>
            </w:r>
            <w:r w:rsidRPr="000839FE">
              <w:rPr>
                <w:rFonts w:cs="Arial"/>
              </w:rPr>
              <w:tab/>
            </w:r>
            <w:r w:rsidRPr="000839FE">
              <w:rPr>
                <w:rFonts w:cs="Arial"/>
                <w:b/>
                <w:bCs/>
              </w:rPr>
              <w:t>SHETL’s Transmission System</w:t>
            </w:r>
            <w:r w:rsidRPr="000839FE">
              <w:rPr>
                <w:rFonts w:cs="Arial"/>
              </w:rPr>
              <w:t xml:space="preserve"> where such a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10 </w:t>
            </w:r>
            <w:proofErr w:type="gramStart"/>
            <w:r w:rsidRPr="000839FE">
              <w:rPr>
                <w:rFonts w:cs="Arial"/>
              </w:rPr>
              <w:t>MW;</w:t>
            </w:r>
            <w:proofErr w:type="gramEnd"/>
            <w:r w:rsidRPr="000839FE">
              <w:rPr>
                <w:rFonts w:cs="Arial"/>
              </w:rPr>
              <w:t xml:space="preserve"> or</w:t>
            </w:r>
          </w:p>
          <w:p w14:paraId="58501230" w14:textId="77777777" w:rsidR="000839FE" w:rsidRPr="000839FE" w:rsidRDefault="000839FE" w:rsidP="000839FE">
            <w:pPr>
              <w:spacing w:before="120" w:after="120" w:line="264" w:lineRule="auto"/>
              <w:ind w:left="1490" w:hanging="770"/>
              <w:jc w:val="both"/>
              <w:rPr>
                <w:rFonts w:cs="Arial"/>
              </w:rPr>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r w:rsidRPr="000839FE">
              <w:rPr>
                <w:rFonts w:cs="Arial"/>
              </w:rPr>
              <w:t xml:space="preserve"> </w:t>
            </w:r>
          </w:p>
          <w:p w14:paraId="12D69B6C" w14:textId="77777777" w:rsidR="000839FE" w:rsidRPr="000839FE" w:rsidRDefault="000839FE" w:rsidP="000839FE">
            <w:pPr>
              <w:spacing w:before="120" w:after="120" w:line="264" w:lineRule="auto"/>
              <w:jc w:val="both"/>
              <w:rPr>
                <w:rFonts w:cs="Arial"/>
              </w:rPr>
            </w:pPr>
            <w:r w:rsidRPr="000839FE">
              <w:rPr>
                <w:rFonts w:cs="Arial"/>
              </w:rPr>
              <w:t>or,</w:t>
            </w:r>
          </w:p>
          <w:p w14:paraId="4E154BDC" w14:textId="6C4C398E" w:rsidR="000839FE" w:rsidRPr="000839FE" w:rsidRDefault="000839FE" w:rsidP="000839FE">
            <w:pPr>
              <w:spacing w:before="120" w:after="120" w:line="264" w:lineRule="auto"/>
              <w:ind w:left="770" w:hanging="770"/>
              <w:jc w:val="both"/>
              <w:rPr>
                <w:rFonts w:cs="Arial"/>
              </w:rPr>
            </w:pPr>
            <w:r w:rsidRPr="000839FE">
              <w:rPr>
                <w:rFonts w:cs="Arial"/>
              </w:rPr>
              <w:t>(b)</w:t>
            </w:r>
            <w:r w:rsidRPr="000839FE">
              <w:rPr>
                <w:rFonts w:cs="Arial"/>
              </w:rPr>
              <w:tab/>
            </w:r>
            <w:ins w:id="104" w:author="Antony Johnson (ESO)" w:date="2023-06-26T11:17:00Z">
              <w:r w:rsidR="00321ACF" w:rsidRPr="000839FE">
                <w:rPr>
                  <w:rFonts w:cs="Arial"/>
                </w:rPr>
                <w:t xml:space="preserve">A </w:t>
              </w:r>
              <w:r w:rsidR="00321ACF" w:rsidRPr="000839FE">
                <w:rPr>
                  <w:rFonts w:cs="Arial"/>
                  <w:b/>
                </w:rPr>
                <w:t>Power Station</w:t>
              </w:r>
              <w:r w:rsidR="00321ACF" w:rsidRPr="000839FE">
                <w:rPr>
                  <w:rFonts w:cs="Arial"/>
                </w:rPr>
                <w:t xml:space="preserve"> owned by a </w:t>
              </w:r>
              <w:r w:rsidR="00321ACF" w:rsidRPr="000839FE">
                <w:rPr>
                  <w:rFonts w:cs="Arial"/>
                  <w:b/>
                </w:rPr>
                <w:t>Generator</w:t>
              </w:r>
              <w:r w:rsidR="00321ACF" w:rsidRPr="000839FE">
                <w:rPr>
                  <w:rFonts w:cs="Arial"/>
                </w:rPr>
                <w:t xml:space="preserve"> who had concluded </w:t>
              </w:r>
              <w:r w:rsidR="00321ACF" w:rsidRPr="000839FE">
                <w:rPr>
                  <w:rFonts w:cs="Arial"/>
                  <w:b/>
                </w:rPr>
                <w:t>Purchase Contracts</w:t>
              </w:r>
              <w:r w:rsidR="00321ACF" w:rsidRPr="000839FE">
                <w:rPr>
                  <w:rFonts w:cs="Arial"/>
                </w:rPr>
                <w:t xml:space="preserve"> for its </w:t>
              </w:r>
              <w:r w:rsidR="00321ACF" w:rsidRPr="000839FE">
                <w:rPr>
                  <w:rFonts w:cs="Arial"/>
                  <w:b/>
                </w:rPr>
                <w:t>Main Plant</w:t>
              </w:r>
              <w:r w:rsidR="00321ACF" w:rsidRPr="000839FE">
                <w:rPr>
                  <w:rFonts w:cs="Arial"/>
                </w:rPr>
                <w:t xml:space="preserve"> and </w:t>
              </w:r>
              <w:r w:rsidR="00321ACF" w:rsidRPr="000839FE">
                <w:rPr>
                  <w:rFonts w:cs="Arial"/>
                  <w:b/>
                </w:rPr>
                <w:t>Apparatus</w:t>
              </w:r>
              <w:r w:rsidR="00321ACF" w:rsidRPr="000839FE">
                <w:rPr>
                  <w:rFonts w:cs="Arial"/>
                </w:rPr>
                <w:t xml:space="preserve"> before </w:t>
              </w:r>
              <w:proofErr w:type="gramStart"/>
              <w:r w:rsidR="00321ACF" w:rsidRPr="000839FE">
                <w:rPr>
                  <w:rFonts w:cs="Arial"/>
                </w:rPr>
                <w:t>DDMMYY</w:t>
              </w:r>
              <w:proofErr w:type="gramEnd"/>
              <w:r w:rsidR="00321ACF" w:rsidRPr="000839FE">
                <w:rPr>
                  <w:rFonts w:cs="Arial"/>
                </w:rPr>
                <w:t xml:space="preserve"> 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0839FE" w:rsidRPr="000839FE" w:rsidRDefault="000839FE" w:rsidP="000839FE">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77777777" w:rsidR="000839FE" w:rsidRPr="000839FE" w:rsidRDefault="000839FE" w:rsidP="000839FE">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30MW; or </w:t>
            </w:r>
          </w:p>
          <w:p w14:paraId="6B78BAEB" w14:textId="77777777" w:rsidR="000839FE" w:rsidRPr="000839FE" w:rsidRDefault="000839FE" w:rsidP="000839FE">
            <w:pPr>
              <w:spacing w:before="120" w:after="120" w:line="264" w:lineRule="auto"/>
              <w:ind w:left="1490" w:hanging="770"/>
              <w:jc w:val="both"/>
              <w:rPr>
                <w:rFonts w:cs="Arial"/>
              </w:rPr>
            </w:pPr>
            <w:r w:rsidRPr="000839FE">
              <w:rPr>
                <w:rFonts w:cs="Arial"/>
              </w:rPr>
              <w:t>(iii)</w:t>
            </w:r>
            <w:r w:rsidRPr="000839FE">
              <w:rPr>
                <w:rFonts w:cs="Arial"/>
              </w:rPr>
              <w:tab/>
            </w:r>
            <w:r w:rsidRPr="000839FE">
              <w:rPr>
                <w:rFonts w:cs="Arial"/>
                <w:b/>
                <w:bCs/>
              </w:rPr>
              <w:t>SHETL’s Transmission System</w:t>
            </w:r>
            <w:r w:rsidRPr="000839FE">
              <w:rPr>
                <w:rFonts w:cs="Arial"/>
              </w:rPr>
              <w:t xml:space="preserve"> and such </w:t>
            </w:r>
            <w:r w:rsidRPr="000839FE">
              <w:rPr>
                <w:rFonts w:cs="Arial"/>
                <w:b/>
                <w:bCs/>
              </w:rPr>
              <w:t xml:space="preserve">Power </w:t>
            </w:r>
            <w:r w:rsidRPr="000839FE">
              <w:rPr>
                <w:rFonts w:cs="Arial"/>
                <w:b/>
                <w:bCs/>
              </w:rPr>
              <w:lastRenderedPageBreak/>
              <w:t>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p>
          <w:p w14:paraId="11A7BA11" w14:textId="77777777" w:rsidR="000839FE" w:rsidRPr="000839FE" w:rsidRDefault="000839FE" w:rsidP="000839FE">
            <w:pPr>
              <w:spacing w:before="120" w:after="120" w:line="264" w:lineRule="auto"/>
              <w:jc w:val="both"/>
              <w:rPr>
                <w:rFonts w:cs="Arial"/>
              </w:rPr>
            </w:pPr>
            <w:r w:rsidRPr="000839FE">
              <w:rPr>
                <w:rFonts w:cs="Arial"/>
              </w:rPr>
              <w:t>or,</w:t>
            </w:r>
          </w:p>
          <w:p w14:paraId="6A99D8D8" w14:textId="096C104C" w:rsidR="000839FE" w:rsidRPr="000839FE" w:rsidRDefault="000839FE" w:rsidP="000839FE">
            <w:pPr>
              <w:spacing w:before="120" w:after="120" w:line="264" w:lineRule="auto"/>
              <w:ind w:left="770" w:hanging="770"/>
              <w:jc w:val="both"/>
              <w:rPr>
                <w:rFonts w:cs="Arial"/>
              </w:rPr>
            </w:pPr>
            <w:r w:rsidRPr="000839FE">
              <w:rPr>
                <w:rFonts w:cs="Arial"/>
              </w:rPr>
              <w:t>(c)</w:t>
            </w:r>
            <w:r w:rsidRPr="000839FE">
              <w:rPr>
                <w:rFonts w:cs="Arial"/>
              </w:rPr>
              <w:tab/>
            </w:r>
            <w:ins w:id="105" w:author="Antony Johnson (ESO)" w:date="2023-06-26T11:18:00Z">
              <w:r w:rsidR="00D53837" w:rsidRPr="000839FE">
                <w:rPr>
                  <w:rFonts w:cs="Arial"/>
                </w:rPr>
                <w:t xml:space="preserve">A </w:t>
              </w:r>
              <w:r w:rsidR="00D53837" w:rsidRPr="000839FE">
                <w:rPr>
                  <w:rFonts w:cs="Arial"/>
                  <w:b/>
                </w:rPr>
                <w:t>Power Station</w:t>
              </w:r>
              <w:r w:rsidR="00D53837" w:rsidRPr="000839FE">
                <w:rPr>
                  <w:rFonts w:cs="Arial"/>
                </w:rPr>
                <w:t xml:space="preserve"> owned by a </w:t>
              </w:r>
              <w:r w:rsidR="00D53837" w:rsidRPr="000839FE">
                <w:rPr>
                  <w:rFonts w:cs="Arial"/>
                  <w:b/>
                </w:rPr>
                <w:t>Generator</w:t>
              </w:r>
              <w:r w:rsidR="00D53837" w:rsidRPr="000839FE">
                <w:rPr>
                  <w:rFonts w:cs="Arial"/>
                </w:rPr>
                <w:t xml:space="preserve"> who had concluded </w:t>
              </w:r>
              <w:r w:rsidR="00D53837" w:rsidRPr="000839FE">
                <w:rPr>
                  <w:rFonts w:cs="Arial"/>
                  <w:b/>
                </w:rPr>
                <w:t>Purchase Contracts</w:t>
              </w:r>
              <w:r w:rsidR="00D53837" w:rsidRPr="000839FE">
                <w:rPr>
                  <w:rFonts w:cs="Arial"/>
                </w:rPr>
                <w:t xml:space="preserve"> for its </w:t>
              </w:r>
              <w:r w:rsidR="00D53837" w:rsidRPr="000839FE">
                <w:rPr>
                  <w:rFonts w:cs="Arial"/>
                  <w:b/>
                </w:rPr>
                <w:t>Main Plant</w:t>
              </w:r>
              <w:r w:rsidR="00D53837" w:rsidRPr="000839FE">
                <w:rPr>
                  <w:rFonts w:cs="Arial"/>
                </w:rPr>
                <w:t xml:space="preserve"> and </w:t>
              </w:r>
              <w:r w:rsidR="00D53837" w:rsidRPr="000839FE">
                <w:rPr>
                  <w:rFonts w:cs="Arial"/>
                  <w:b/>
                </w:rPr>
                <w:t>Apparatus</w:t>
              </w:r>
              <w:r w:rsidR="00D53837" w:rsidRPr="000839FE">
                <w:rPr>
                  <w:rFonts w:cs="Arial"/>
                </w:rPr>
                <w:t xml:space="preserve"> before DDMMYY and which is</w:t>
              </w:r>
              <w:r w:rsidR="00D53837" w:rsidRPr="000839FE">
                <w:rPr>
                  <w:rFonts w:cs="Arial"/>
                  <w:b/>
                  <w:bCs/>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106" w:author="Antony Johnson (ESO)" w:date="2023-06-26T11:19:00Z">
              <w:r w:rsidR="006C13A5" w:rsidRPr="000839FE">
                <w:rPr>
                  <w:rFonts w:cs="Arial"/>
                </w:rPr>
                <w:t xml:space="preserve">before DDMMYY </w:t>
              </w:r>
            </w:ins>
            <w:r w:rsidRPr="000839FE">
              <w:rPr>
                <w:rFonts w:cs="Arial"/>
              </w:rPr>
              <w:t xml:space="preserve">where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0839FE" w:rsidRPr="000839FE" w:rsidRDefault="000839FE" w:rsidP="000839FE">
            <w:pPr>
              <w:spacing w:before="120" w:after="120" w:line="264" w:lineRule="auto"/>
              <w:ind w:left="1429" w:hanging="709"/>
              <w:jc w:val="both"/>
              <w:rPr>
                <w:rFonts w:cs="Arial"/>
              </w:rPr>
            </w:pPr>
            <w:r w:rsidRPr="000839FE">
              <w:rPr>
                <w:rFonts w:cs="Arial"/>
              </w:rPr>
              <w:t>(i)</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77777777" w:rsidR="000839FE" w:rsidRPr="000839FE" w:rsidRDefault="000839FE" w:rsidP="000839FE">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30MW; or </w:t>
            </w:r>
          </w:p>
          <w:p w14:paraId="743BDF53" w14:textId="77777777" w:rsidR="000839FE" w:rsidRPr="000839FE" w:rsidRDefault="000839FE" w:rsidP="000839FE">
            <w:pPr>
              <w:spacing w:before="120" w:after="120" w:line="264" w:lineRule="auto"/>
              <w:ind w:left="1429" w:hanging="770"/>
              <w:jc w:val="both"/>
              <w:rPr>
                <w:rFonts w:cs="Arial"/>
              </w:rPr>
            </w:pPr>
            <w:r w:rsidRPr="000839FE">
              <w:rPr>
                <w:rFonts w:cs="Arial"/>
              </w:rPr>
              <w:t>(iii)</w:t>
            </w:r>
            <w:r w:rsidRPr="000839FE">
              <w:rPr>
                <w:rFonts w:cs="Arial"/>
              </w:rPr>
              <w:tab/>
            </w:r>
            <w:r w:rsidRPr="000839FE">
              <w:rPr>
                <w:rFonts w:cs="Arial"/>
                <w:b/>
                <w:bCs/>
              </w:rPr>
              <w:t>SHETL’s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p>
          <w:p w14:paraId="37F36C76" w14:textId="77777777" w:rsidR="000839FE" w:rsidRPr="000839FE" w:rsidRDefault="000839FE" w:rsidP="000839FE">
            <w:pPr>
              <w:spacing w:before="120" w:after="120" w:line="264" w:lineRule="auto"/>
              <w:jc w:val="both"/>
              <w:rPr>
                <w:rFonts w:cs="Arial"/>
              </w:rPr>
            </w:pPr>
            <w:r w:rsidRPr="000839FE">
              <w:rPr>
                <w:rFonts w:cs="Arial"/>
              </w:rPr>
              <w:t xml:space="preserve">or, </w:t>
            </w:r>
          </w:p>
          <w:p w14:paraId="3326708D" w14:textId="77777777" w:rsidR="00F25362" w:rsidRPr="000839FE" w:rsidRDefault="00F25362" w:rsidP="00F25362">
            <w:pPr>
              <w:spacing w:before="120" w:after="120" w:line="264" w:lineRule="auto"/>
              <w:ind w:left="628" w:hanging="628"/>
              <w:jc w:val="both"/>
              <w:rPr>
                <w:ins w:id="107" w:author="Antony Johnson (ESO)" w:date="2023-06-26T11:20:00Z"/>
                <w:rFonts w:cs="Arial"/>
              </w:rPr>
            </w:pPr>
            <w:ins w:id="108" w:author="Antony Johnson (ESO)" w:date="2023-06-26T11:20:00Z">
              <w:r w:rsidRPr="000839FE">
                <w:rPr>
                  <w:rFonts w:cs="Arial"/>
                </w:rPr>
                <w:t>(d)</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directly connected to the </w:t>
              </w:r>
              <w:r w:rsidRPr="000839FE">
                <w:rPr>
                  <w:rFonts w:cs="Arial"/>
                  <w:b/>
                  <w:bCs/>
                </w:rPr>
                <w:t>National Electricity</w:t>
              </w:r>
              <w:r w:rsidRPr="000839FE">
                <w:rPr>
                  <w:rFonts w:cs="Arial"/>
                </w:rPr>
                <w:t xml:space="preserve"> </w:t>
              </w:r>
              <w:r w:rsidRPr="000839FE">
                <w:rPr>
                  <w:rFonts w:cs="Arial"/>
                  <w:b/>
                </w:rPr>
                <w:t>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less than 10MW,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less than </w:t>
              </w:r>
              <w:proofErr w:type="gramStart"/>
              <w:r w:rsidRPr="000839FE">
                <w:rPr>
                  <w:rFonts w:cs="Arial"/>
                </w:rPr>
                <w:t>10MW;</w:t>
              </w:r>
              <w:proofErr w:type="gramEnd"/>
            </w:ins>
          </w:p>
          <w:p w14:paraId="64B88E96" w14:textId="77777777" w:rsidR="00F25362" w:rsidRPr="000839FE" w:rsidRDefault="00F25362" w:rsidP="00F25362">
            <w:pPr>
              <w:spacing w:before="120" w:after="120" w:line="264" w:lineRule="auto"/>
              <w:jc w:val="both"/>
              <w:rPr>
                <w:ins w:id="109" w:author="Antony Johnson (ESO)" w:date="2023-06-26T11:20:00Z"/>
                <w:rFonts w:cs="Arial"/>
              </w:rPr>
            </w:pPr>
            <w:ins w:id="110" w:author="Antony Johnson (ESO)" w:date="2023-06-26T11:20:00Z">
              <w:r w:rsidRPr="000839FE">
                <w:rPr>
                  <w:rFonts w:cs="Arial"/>
                </w:rPr>
                <w:t xml:space="preserve">or, </w:t>
              </w:r>
            </w:ins>
          </w:p>
          <w:p w14:paraId="174307A2" w14:textId="77777777" w:rsidR="00F25362" w:rsidRPr="000839FE" w:rsidRDefault="00F25362" w:rsidP="00F25362">
            <w:pPr>
              <w:spacing w:before="120" w:after="120" w:line="264" w:lineRule="auto"/>
              <w:ind w:left="567" w:hanging="567"/>
              <w:jc w:val="both"/>
              <w:rPr>
                <w:ins w:id="111" w:author="Antony Johnson (ESO)" w:date="2023-06-26T11:20:00Z"/>
                <w:rFonts w:cs="Arial"/>
              </w:rPr>
            </w:pPr>
            <w:ins w:id="112" w:author="Antony Johnson (ESO)" w:date="2023-06-26T11:20:00Z">
              <w:r w:rsidRPr="000839FE">
                <w:rPr>
                  <w:rFonts w:cs="Arial"/>
                </w:rPr>
                <w:t>(e)</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such </w:t>
              </w:r>
              <w:r w:rsidRPr="000839FE">
                <w:rPr>
                  <w:rFonts w:cs="Arial"/>
                  <w:b/>
                </w:rPr>
                <w:t>User System</w:t>
              </w:r>
              <w:r w:rsidRPr="000839FE">
                <w:rPr>
                  <w:rFonts w:cs="Arial"/>
                </w:rPr>
                <w:t xml:space="preserve"> (or part thereof) is connected under normal operating conditions to the </w:t>
              </w:r>
              <w:r w:rsidRPr="000839FE">
                <w:rPr>
                  <w:rFonts w:cs="Arial"/>
                  <w:b/>
                  <w:bCs/>
                </w:rPr>
                <w:t>National Electricity</w:t>
              </w:r>
              <w:r w:rsidRPr="000839FE">
                <w:rPr>
                  <w:rFonts w:cs="Arial"/>
                  <w:b/>
                </w:rPr>
                <w:t xml:space="preserve">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less than 10MW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less than 10MW;</w:t>
              </w:r>
            </w:ins>
          </w:p>
          <w:p w14:paraId="01887DFD" w14:textId="77777777" w:rsidR="00F25362" w:rsidRPr="000839FE" w:rsidRDefault="00F25362" w:rsidP="00F25362">
            <w:pPr>
              <w:spacing w:before="120" w:after="120" w:line="264" w:lineRule="auto"/>
              <w:ind w:left="567" w:hanging="567"/>
              <w:jc w:val="both"/>
              <w:rPr>
                <w:ins w:id="113" w:author="Antony Johnson (ESO)" w:date="2023-06-26T11:20:00Z"/>
                <w:rFonts w:cs="Arial"/>
              </w:rPr>
            </w:pPr>
            <w:ins w:id="114" w:author="Antony Johnson (ESO)" w:date="2023-06-26T11:20:00Z">
              <w:r w:rsidRPr="000839FE">
                <w:rPr>
                  <w:rFonts w:cs="Arial"/>
                </w:rPr>
                <w:t>or,</w:t>
              </w:r>
            </w:ins>
          </w:p>
          <w:p w14:paraId="6C5605DC" w14:textId="77777777" w:rsidR="00F25362" w:rsidRPr="000839FE" w:rsidRDefault="00F25362" w:rsidP="00F25362">
            <w:pPr>
              <w:spacing w:before="120" w:after="120" w:line="264" w:lineRule="auto"/>
              <w:ind w:left="567" w:hanging="567"/>
              <w:jc w:val="both"/>
              <w:rPr>
                <w:ins w:id="115" w:author="Antony Johnson (ESO)" w:date="2023-06-26T11:20:00Z"/>
                <w:rFonts w:cs="Arial"/>
              </w:rPr>
            </w:pPr>
            <w:ins w:id="116" w:author="Antony Johnson (ESO)" w:date="2023-06-26T11:20:00Z">
              <w:r w:rsidRPr="000839FE">
                <w:rPr>
                  <w:rFonts w:cs="Arial"/>
                </w:rPr>
                <w:t>(f)</w:t>
              </w:r>
              <w:r w:rsidRPr="000839FE">
                <w:rPr>
                  <w:rFonts w:cs="Arial"/>
                </w:rPr>
                <w:tab/>
                <w:t xml:space="preserve">A </w:t>
              </w:r>
              <w:r w:rsidRPr="000839FE">
                <w:rPr>
                  <w:rFonts w:cs="Arial"/>
                  <w:b/>
                </w:rPr>
                <w:t>Power Station</w:t>
              </w:r>
              <w:r w:rsidRPr="000839FE">
                <w:rPr>
                  <w:rFonts w:cs="Arial"/>
                </w:rPr>
                <w:t xml:space="preserve"> owned by a </w:t>
              </w:r>
              <w:r w:rsidRPr="000839FE">
                <w:rPr>
                  <w:rFonts w:cs="Arial"/>
                  <w:b/>
                </w:rPr>
                <w:t>Generator</w:t>
              </w:r>
              <w:r w:rsidRPr="000839FE">
                <w:rPr>
                  <w:rFonts w:cs="Arial"/>
                </w:rPr>
                <w:t xml:space="preserve"> who had 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 and which is </w:t>
              </w:r>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and 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within the </w:t>
              </w:r>
              <w:r w:rsidRPr="000839FE">
                <w:rPr>
                  <w:rFonts w:cs="Arial"/>
                  <w:b/>
                  <w:bCs/>
                </w:rPr>
                <w:t>GB Synchronous Area</w:t>
              </w:r>
              <w:r w:rsidRPr="000839FE">
                <w:rPr>
                  <w:rFonts w:cs="Arial"/>
                </w:rPr>
                <w:t xml:space="preserve"> and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less than 10MW or where the </w:t>
              </w:r>
              <w:r w:rsidRPr="000839FE">
                <w:rPr>
                  <w:rFonts w:cs="Arial"/>
                  <w:b/>
                </w:rPr>
                <w:t>Generator</w:t>
              </w:r>
              <w:r w:rsidRPr="000839FE">
                <w:rPr>
                  <w:rFonts w:cs="Arial"/>
                </w:rPr>
                <w:t xml:space="preserve"> has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 such that its </w:t>
              </w:r>
              <w:r w:rsidRPr="000839FE">
                <w:rPr>
                  <w:rFonts w:cs="Arial"/>
                  <w:b/>
                  <w:bCs/>
                </w:rPr>
                <w:t>Registered Capacity</w:t>
              </w:r>
              <w:r w:rsidRPr="000839FE">
                <w:rPr>
                  <w:rFonts w:cs="Arial"/>
                </w:rPr>
                <w:t xml:space="preserve"> is less than 10MW.</w:t>
              </w:r>
            </w:ins>
          </w:p>
          <w:p w14:paraId="53745440"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117" w:author="Antony Johnson" w:date="2022-10-13T14:50:00Z"/>
          <w:rFonts w:cs="Arial"/>
          <w:b/>
          <w:i/>
          <w:iCs/>
        </w:rPr>
      </w:pPr>
      <w:r>
        <w:rPr>
          <w:rFonts w:cs="Arial"/>
          <w:b/>
          <w:i/>
          <w:iCs/>
        </w:rPr>
        <w:t>………………………….</w:t>
      </w:r>
    </w:p>
    <w:p w14:paraId="4F343534" w14:textId="111CE6C1" w:rsidR="00D61215" w:rsidRDefault="00D61215" w:rsidP="00070786">
      <w:pPr>
        <w:widowControl/>
        <w:rPr>
          <w:ins w:id="118"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commentRangeStart w:id="119"/>
      <w:r w:rsidRPr="00B35A41">
        <w:rPr>
          <w:rFonts w:cs="Arial"/>
          <w:color w:val="000000" w:themeColor="text1"/>
          <w:u w:val="single"/>
        </w:rPr>
        <w:t>Submissions by Users</w:t>
      </w:r>
      <w:commentRangeEnd w:id="119"/>
      <w:r w:rsidR="00F35A37">
        <w:rPr>
          <w:rStyle w:val="CommentReference"/>
          <w:color w:val="auto"/>
          <w:lang w:val="en-GB"/>
        </w:rPr>
        <w:commentReference w:id="119"/>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lastRenderedPageBreak/>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roofErr w:type="gramStart"/>
      <w:r w:rsidRPr="00B35A41">
        <w:rPr>
          <w:rFonts w:cs="Arial"/>
          <w:color w:val="000000" w:themeColor="text1"/>
        </w:rPr>
        <w:t>);</w:t>
      </w:r>
      <w:proofErr w:type="gramEnd"/>
    </w:p>
    <w:p w14:paraId="664922DB"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PC.4.5 refer</w:t>
      </w:r>
      <w:proofErr w:type="gramStart"/>
      <w:r w:rsidRPr="00B35A41">
        <w:rPr>
          <w:rFonts w:cs="Arial"/>
          <w:color w:val="000000" w:themeColor="text1"/>
        </w:rPr>
        <w:t>);</w:t>
      </w:r>
      <w:proofErr w:type="gramEnd"/>
      <w:r w:rsidRPr="00B35A41">
        <w:rPr>
          <w:rFonts w:cs="Arial"/>
          <w:color w:val="000000" w:themeColor="text1"/>
        </w:rPr>
        <w:t xml:space="preserve"> </w:t>
      </w:r>
    </w:p>
    <w:p w14:paraId="1ECB1D27" w14:textId="77777777" w:rsidR="00600FDF" w:rsidRPr="00B35A41" w:rsidRDefault="00600FDF" w:rsidP="00600FDF">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pursuant to PC.3.2(c) and PC.3.2(d)) until calendar week 28).  In </w:t>
      </w:r>
      <w:proofErr w:type="gramStart"/>
      <w:r w:rsidRPr="00B35A41">
        <w:rPr>
          <w:rFonts w:cs="Arial"/>
          <w:color w:val="000000" w:themeColor="text1"/>
        </w:rPr>
        <w:t>addition</w:t>
      </w:r>
      <w:proofErr w:type="gramEnd"/>
      <w:r w:rsidRPr="00B35A41">
        <w:rPr>
          <w:rFonts w:cs="Arial"/>
          <w:color w:val="000000" w:themeColor="text1"/>
        </w:rPr>
        <w:t xml:space="preserve"> the structural data in DRC Schedule 5 Tables 5(a), 5(b), 5(d), 5(e)</w:t>
      </w:r>
      <w:del w:id="120"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77777777" w:rsidR="00600FDF" w:rsidRPr="00B35A41" w:rsidRDefault="00600FDF" w:rsidP="00600FDF">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writing 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time and date at which the change became, or is expected to become, </w:t>
      </w:r>
      <w:proofErr w:type="gramStart"/>
      <w:r w:rsidRPr="00B35A41">
        <w:rPr>
          <w:rFonts w:cs="Arial"/>
          <w:color w:val="000000" w:themeColor="text1"/>
        </w:rPr>
        <w:t>effective;</w:t>
      </w:r>
      <w:proofErr w:type="gramEnd"/>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w:t>
      </w:r>
      <w:proofErr w:type="gramStart"/>
      <w:r w:rsidRPr="00B35A41">
        <w:rPr>
          <w:rFonts w:cs="Arial"/>
          <w:color w:val="000000" w:themeColor="text1"/>
        </w:rPr>
        <w:t>2.(</w:t>
      </w:r>
      <w:proofErr w:type="gramEnd"/>
      <w:r w:rsidRPr="00B35A41">
        <w:rPr>
          <w:rFonts w:cs="Arial"/>
          <w:color w:val="000000" w:themeColor="text1"/>
        </w:rPr>
        <w:t xml:space="preserve">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121" w:author="Antony Johnson" w:date="2022-10-13T14:44:00Z"/>
          <w:rFonts w:cs="Arial"/>
          <w:color w:val="000000" w:themeColor="text1"/>
        </w:rPr>
      </w:pPr>
      <w:r w:rsidRPr="00B35A41">
        <w:rPr>
          <w:rFonts w:cs="Arial"/>
          <w:color w:val="000000" w:themeColor="text1"/>
        </w:rPr>
        <w:t>PC.A.1.12</w:t>
      </w:r>
      <w:r w:rsidRPr="00B35A41">
        <w:rPr>
          <w:rFonts w:cs="Arial"/>
          <w:color w:val="000000" w:themeColor="text1"/>
        </w:rPr>
        <w:tab/>
      </w:r>
      <w:commentRangeStart w:id="122"/>
      <w:r w:rsidRPr="00B35A41">
        <w:rPr>
          <w:rFonts w:cs="Arial"/>
          <w:color w:val="000000" w:themeColor="text1"/>
        </w:rPr>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commentRangeEnd w:id="122"/>
      <w:r>
        <w:rPr>
          <w:rStyle w:val="CommentReference"/>
          <w:color w:val="auto"/>
          <w:lang w:val="en-GB"/>
        </w:rPr>
        <w:commentReference w:id="122"/>
      </w:r>
    </w:p>
    <w:p w14:paraId="420EC2FF" w14:textId="77777777" w:rsidR="00761B17" w:rsidRDefault="00761B17" w:rsidP="00761B17">
      <w:pPr>
        <w:widowControl/>
        <w:rPr>
          <w:rFonts w:cs="Arial"/>
          <w:b/>
          <w:i/>
          <w:iCs/>
        </w:rPr>
      </w:pPr>
      <w:r>
        <w:rPr>
          <w:rFonts w:cs="Arial"/>
          <w:b/>
          <w:i/>
          <w:iCs/>
        </w:rPr>
        <w:t>………………………….</w:t>
      </w:r>
    </w:p>
    <w:p w14:paraId="28782B65" w14:textId="77777777" w:rsidR="00761B17" w:rsidRDefault="00761B17" w:rsidP="00070786">
      <w:pPr>
        <w:widowControl/>
        <w:rPr>
          <w:rFonts w:cs="Arial"/>
          <w:b/>
        </w:rPr>
      </w:pPr>
    </w:p>
    <w:p w14:paraId="2A13E76C" w14:textId="77777777"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SYSTEM (AND OTSUA) DATA</w:t>
      </w:r>
      <w:r w:rsidRPr="00B35A41">
        <w:rPr>
          <w:rFonts w:cs="Arial"/>
          <w:color w:val="000000" w:themeColor="text1"/>
        </w:rPr>
        <w:fldChar w:fldCharType="begin"/>
      </w:r>
      <w:r w:rsidRPr="00B35A41">
        <w:rPr>
          <w:rFonts w:cs="Arial"/>
          <w:color w:val="000000" w:themeColor="text1"/>
        </w:rPr>
        <w:instrText xml:space="preserve"> TC "</w:instrText>
      </w:r>
      <w:bookmarkStart w:id="123" w:name="_Toc211581634"/>
      <w:bookmarkStart w:id="124" w:name="_Toc503430254"/>
      <w:bookmarkStart w:id="125" w:name="_Toc441610256"/>
      <w:bookmarkStart w:id="126" w:name="_Toc132101492"/>
      <w:r w:rsidRPr="00B35A41">
        <w:rPr>
          <w:rFonts w:cs="Arial"/>
          <w:color w:val="000000" w:themeColor="text1"/>
        </w:rPr>
        <w:instrText>PC.A.2   USER’S SYSTEM (AND OTSUA) DATA</w:instrText>
      </w:r>
      <w:bookmarkEnd w:id="123"/>
      <w:bookmarkEnd w:id="124"/>
      <w:bookmarkEnd w:id="125"/>
      <w:bookmarkEnd w:id="126"/>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lastRenderedPageBreak/>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5DFE4DF4" w:rsidR="00A03452" w:rsidRPr="00C6798B" w:rsidRDefault="00A03452" w:rsidP="00C6798B">
      <w:pPr>
        <w:pStyle w:val="Level1Text"/>
        <w:rPr>
          <w:rFonts w:cs="Arial"/>
        </w:rPr>
      </w:pPr>
      <w:r w:rsidRPr="00B35A41">
        <w:rPr>
          <w:rFonts w:cs="Arial"/>
          <w:color w:val="000000" w:themeColor="text1"/>
        </w:rPr>
        <w:t>PC.A.2.1.3</w:t>
      </w:r>
      <w:r w:rsidRPr="00B35A41">
        <w:rPr>
          <w:rFonts w:cs="Arial"/>
          <w:color w:val="000000" w:themeColor="text1"/>
        </w:rPr>
        <w:tab/>
        <w:t xml:space="preserve">Although not </w:t>
      </w:r>
      <w:proofErr w:type="spellStart"/>
      <w:r w:rsidRPr="00B35A41">
        <w:rPr>
          <w:rFonts w:cs="Arial"/>
          <w:color w:val="000000" w:themeColor="text1"/>
        </w:rPr>
        <w:t>itemised</w:t>
      </w:r>
      <w:proofErr w:type="spellEnd"/>
      <w:r w:rsidRPr="00B35A41">
        <w:rPr>
          <w:rFonts w:cs="Arial"/>
          <w:color w:val="000000" w:themeColor="text1"/>
        </w:rPr>
        <w:t xml:space="preserve">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Embedded</w:t>
      </w:r>
      <w:r w:rsidRPr="00B35A41">
        <w:rPr>
          <w:rFonts w:cs="Arial"/>
          <w:color w:val="000000" w:themeColor="text1"/>
        </w:rPr>
        <w:t xml:space="preserve"> </w:t>
      </w:r>
      <w:r w:rsidRPr="00B35A41">
        <w:rPr>
          <w:rFonts w:cs="Arial"/>
          <w:b/>
          <w:color w:val="000000" w:themeColor="text1"/>
        </w:rPr>
        <w:t>Medium Power Station</w:t>
      </w:r>
      <w:r w:rsidRPr="00B35A41">
        <w:rPr>
          <w:rFonts w:cs="Arial"/>
          <w:color w:val="000000" w:themeColor="text1"/>
        </w:rPr>
        <w:t xml:space="preserve">,  </w:t>
      </w:r>
      <w:r w:rsidRPr="00B35A41">
        <w:rPr>
          <w:rFonts w:cs="Arial"/>
          <w:b/>
          <w:color w:val="000000" w:themeColor="text1"/>
        </w:rPr>
        <w:t xml:space="preserve">Embedded DC Converter Station </w:t>
      </w:r>
      <w:r w:rsidRPr="00B809C9">
        <w:rPr>
          <w:rFonts w:cs="Arial"/>
          <w:bCs/>
          <w:color w:val="000000" w:themeColor="text1"/>
          <w:rPrChange w:id="127" w:author="Antony Johnson (ESO)" w:date="2023-06-26T17:52:00Z">
            <w:rPr>
              <w:rFonts w:cs="Arial"/>
              <w:b/>
              <w:color w:val="000000" w:themeColor="text1"/>
            </w:rPr>
          </w:rPrChange>
        </w:rPr>
        <w:t>or</w:t>
      </w:r>
      <w:r w:rsidRPr="00B35A41">
        <w:rPr>
          <w:rFonts w:cs="Arial"/>
          <w:b/>
          <w:color w:val="000000" w:themeColor="text1"/>
        </w:rPr>
        <w:t xml:space="preserve"> HVDC System </w:t>
      </w:r>
      <w:r w:rsidRPr="00B35A41">
        <w:rPr>
          <w:rFonts w:cs="Arial"/>
          <w:color w:val="000000" w:themeColor="text1"/>
        </w:rPr>
        <w:t xml:space="preserve">with a </w:t>
      </w:r>
      <w:r w:rsidRPr="00B35A41">
        <w:rPr>
          <w:rFonts w:cs="Arial"/>
          <w:b/>
          <w:color w:val="000000" w:themeColor="text1"/>
        </w:rPr>
        <w:t>Registered Capacity</w:t>
      </w:r>
      <w:r w:rsidRPr="00B35A41">
        <w:rPr>
          <w:rFonts w:cs="Arial"/>
          <w:color w:val="000000" w:themeColor="text1"/>
        </w:rPr>
        <w:t xml:space="preserve"> of less than 100MW 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in its </w:t>
      </w:r>
      <w:r w:rsidRPr="00B35A41">
        <w:rPr>
          <w:rFonts w:cs="Arial"/>
          <w:b/>
          <w:color w:val="000000" w:themeColor="text1"/>
        </w:rPr>
        <w:t>User System</w:t>
      </w:r>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details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Embedded Medium Power Station,</w:t>
      </w:r>
      <w:r w:rsidRPr="00B35A41">
        <w:rPr>
          <w:rFonts w:cs="Arial"/>
          <w:color w:val="000000" w:themeColor="text1"/>
        </w:rPr>
        <w:t xml:space="preserve"> </w:t>
      </w:r>
      <w:r w:rsidRPr="00B35A41">
        <w:rPr>
          <w:rFonts w:cs="Arial"/>
          <w:b/>
          <w:color w:val="000000" w:themeColor="text1"/>
        </w:rPr>
        <w:t>Embedded DC Converter Station</w:t>
      </w:r>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HVDC System</w:t>
      </w:r>
      <w:r w:rsidRPr="00B35A41">
        <w:rPr>
          <w:rFonts w:cs="Arial"/>
          <w:color w:val="000000" w:themeColor="text1"/>
        </w:rPr>
        <w:t>.</w:t>
      </w:r>
      <w:ins w:id="128" w:author="Antony Johnson (ESO)" w:date="2023-06-26T17:56:00Z">
        <w:r w:rsidR="006E571E">
          <w:rPr>
            <w:rFonts w:cs="Arial"/>
            <w:color w:val="000000" w:themeColor="text1"/>
          </w:rPr>
          <w:t xml:space="preserve">  In the case of</w:t>
        </w:r>
      </w:ins>
      <w:ins w:id="129" w:author="Antony Johnson (ESO)" w:date="2023-06-26T17:57:00Z">
        <w:r w:rsidR="005B3CC4">
          <w:rPr>
            <w:rFonts w:cs="Arial"/>
            <w:color w:val="000000" w:themeColor="text1"/>
          </w:rPr>
          <w:t xml:space="preserve"> </w:t>
        </w:r>
        <w:del w:id="130" w:author="Mike Kay" w:date="2023-07-09T05:39:00Z">
          <w:r w:rsidR="005B3CC4" w:rsidDel="007121EA">
            <w:rPr>
              <w:rFonts w:cs="Arial"/>
            </w:rPr>
            <w:delText xml:space="preserve">any </w:delText>
          </w:r>
          <w:r w:rsidR="005B3CC4" w:rsidRPr="003B1EE6" w:rsidDel="007121EA">
            <w:rPr>
              <w:rFonts w:cs="Arial"/>
              <w:b/>
              <w:bCs/>
            </w:rPr>
            <w:delText>User</w:delText>
          </w:r>
          <w:r w:rsidR="005B3CC4" w:rsidDel="007121EA">
            <w:rPr>
              <w:rFonts w:cs="Arial"/>
            </w:rPr>
            <w:delText xml:space="preserve"> in respect of </w:delText>
          </w:r>
        </w:del>
        <w:r w:rsidR="005B3CC4">
          <w:rPr>
            <w:rFonts w:cs="Arial"/>
          </w:rPr>
          <w:t>a</w:t>
        </w:r>
      </w:ins>
      <w:ins w:id="131" w:author="Antony Johnson (ESO)" w:date="2023-06-29T18:01:00Z">
        <w:r w:rsidR="00FC3CC7">
          <w:rPr>
            <w:rFonts w:cs="Arial"/>
          </w:rPr>
          <w:t xml:space="preserve">n </w:t>
        </w:r>
        <w:r w:rsidR="00FC3CC7" w:rsidRPr="00FC3CC7">
          <w:rPr>
            <w:rFonts w:cs="Arial"/>
            <w:b/>
            <w:bCs/>
          </w:rPr>
          <w:t>Embedded</w:t>
        </w:r>
      </w:ins>
      <w:ins w:id="132" w:author="Antony Johnson (ESO)" w:date="2023-06-26T17:57:00Z">
        <w:r w:rsidR="005B3CC4" w:rsidRPr="003B1EE6">
          <w:rPr>
            <w:rFonts w:cs="Arial"/>
            <w:b/>
            <w:bCs/>
          </w:rPr>
          <w:t xml:space="preserve"> Large Power Station</w:t>
        </w:r>
        <w:r w:rsidR="005B3CC4">
          <w:rPr>
            <w:rFonts w:cs="Arial"/>
          </w:rPr>
          <w:t xml:space="preserve"> </w:t>
        </w:r>
        <w:del w:id="133" w:author="Mike Kay" w:date="2023-07-09T05:39:00Z">
          <w:r w:rsidR="005B3CC4" w:rsidDel="009121CF">
            <w:rPr>
              <w:rFonts w:cs="Arial"/>
            </w:rPr>
            <w:delText>which</w:delText>
          </w:r>
        </w:del>
      </w:ins>
      <w:ins w:id="134" w:author="Mike Kay" w:date="2023-07-09T05:39:00Z">
        <w:r w:rsidR="009121CF">
          <w:rPr>
            <w:rFonts w:cs="Arial"/>
          </w:rPr>
          <w:t>where the relevant Generator had</w:t>
        </w:r>
      </w:ins>
      <w:ins w:id="135" w:author="Antony Johnson (ESO)" w:date="2023-06-26T17:57:00Z">
        <w:r w:rsidR="005B3CC4">
          <w:rPr>
            <w:rFonts w:cs="Arial"/>
          </w:rPr>
          <w:t xml:space="preserve"> either </w:t>
        </w:r>
        <w:r w:rsidR="005B3CC4" w:rsidRPr="000839FE">
          <w:rPr>
            <w:rFonts w:cs="Arial"/>
          </w:rPr>
          <w:t xml:space="preserve">concluded </w:t>
        </w:r>
        <w:r w:rsidR="005B3CC4" w:rsidRPr="000839FE">
          <w:rPr>
            <w:rFonts w:cs="Arial"/>
            <w:b/>
          </w:rPr>
          <w:t>Purchase Contracts</w:t>
        </w:r>
        <w:r w:rsidR="005B3CC4" w:rsidRPr="000839FE">
          <w:rPr>
            <w:rFonts w:cs="Arial"/>
          </w:rPr>
          <w:t xml:space="preserve"> for its </w:t>
        </w:r>
        <w:r w:rsidR="005B3CC4" w:rsidRPr="000839FE">
          <w:rPr>
            <w:rFonts w:cs="Arial"/>
            <w:b/>
          </w:rPr>
          <w:t>Main Plant</w:t>
        </w:r>
        <w:r w:rsidR="005B3CC4" w:rsidRPr="000839FE">
          <w:rPr>
            <w:rFonts w:cs="Arial"/>
          </w:rPr>
          <w:t xml:space="preserve"> and </w:t>
        </w:r>
        <w:r w:rsidR="005B3CC4" w:rsidRPr="000839FE">
          <w:rPr>
            <w:rFonts w:cs="Arial"/>
            <w:b/>
          </w:rPr>
          <w:t>Apparatus</w:t>
        </w:r>
        <w:r w:rsidR="005B3CC4" w:rsidRPr="000839FE">
          <w:rPr>
            <w:rFonts w:cs="Arial"/>
          </w:rPr>
          <w:t xml:space="preserve"> on or after DDMMYY</w:t>
        </w:r>
      </w:ins>
      <w:ins w:id="136" w:author="Antony Johnson (ESO)" w:date="2023-06-29T18:07:00Z">
        <w:r w:rsidR="008108B8">
          <w:rPr>
            <w:rFonts w:cs="Arial"/>
          </w:rPr>
          <w:t>,</w:t>
        </w:r>
      </w:ins>
      <w:ins w:id="137" w:author="Antony Johnson (ESO)" w:date="2023-06-26T17:57:00Z">
        <w:r w:rsidR="005B3CC4">
          <w:rPr>
            <w:rFonts w:cs="Arial"/>
          </w:rPr>
          <w:t xml:space="preserve"> </w:t>
        </w:r>
        <w:r w:rsidR="005B3CC4" w:rsidRPr="000839FE">
          <w:rPr>
            <w:rFonts w:cs="Arial"/>
          </w:rPr>
          <w:t xml:space="preserve">or where the </w:t>
        </w:r>
        <w:r w:rsidR="005B3CC4" w:rsidRPr="000839FE">
          <w:rPr>
            <w:rFonts w:cs="Arial"/>
            <w:b/>
          </w:rPr>
          <w:t>Generator</w:t>
        </w:r>
        <w:r w:rsidR="005B3CC4" w:rsidRPr="000839FE">
          <w:rPr>
            <w:rFonts w:cs="Arial"/>
          </w:rPr>
          <w:t xml:space="preserve"> ha</w:t>
        </w:r>
        <w:r w:rsidR="005B3CC4">
          <w:rPr>
            <w:rFonts w:cs="Arial"/>
          </w:rPr>
          <w:t>d</w:t>
        </w:r>
        <w:r w:rsidR="005B3CC4" w:rsidRPr="000839FE">
          <w:rPr>
            <w:rFonts w:cs="Arial"/>
          </w:rPr>
          <w:t xml:space="preserve"> concluded </w:t>
        </w:r>
        <w:r w:rsidR="005B3CC4" w:rsidRPr="000839FE">
          <w:rPr>
            <w:rFonts w:cs="Arial"/>
            <w:b/>
          </w:rPr>
          <w:t>Purchase Contracts</w:t>
        </w:r>
        <w:r w:rsidR="005B3CC4" w:rsidRPr="000839FE">
          <w:rPr>
            <w:rFonts w:cs="Arial"/>
          </w:rPr>
          <w:t xml:space="preserve"> relating to a </w:t>
        </w:r>
        <w:r w:rsidR="005B3CC4" w:rsidRPr="000839FE">
          <w:rPr>
            <w:rFonts w:cs="Arial"/>
            <w:b/>
          </w:rPr>
          <w:t>Substantial Modification</w:t>
        </w:r>
        <w:r w:rsidR="005B3CC4" w:rsidRPr="000839FE">
          <w:rPr>
            <w:rFonts w:cs="Arial"/>
          </w:rPr>
          <w:t xml:space="preserve"> on or after DDMMYY</w:t>
        </w:r>
      </w:ins>
      <w:ins w:id="138" w:author="Antony Johnson (ESO)" w:date="2023-06-28T13:08:00Z">
        <w:r w:rsidR="006839A8">
          <w:rPr>
            <w:rFonts w:cs="Arial"/>
          </w:rPr>
          <w:t>,</w:t>
        </w:r>
      </w:ins>
      <w:ins w:id="139" w:author="Antony Johnson (ESO)" w:date="2023-06-26T17:57:00Z">
        <w:r w:rsidR="005B3CC4">
          <w:rPr>
            <w:rFonts w:cs="Arial"/>
          </w:rPr>
          <w:t xml:space="preserve"> </w:t>
        </w:r>
      </w:ins>
      <w:ins w:id="140" w:author="Antony Johnson (ESO)" w:date="2023-06-26T18:08:00Z">
        <w:r w:rsidR="00C97827" w:rsidRPr="004768DA">
          <w:rPr>
            <w:rFonts w:cs="Arial"/>
            <w:b/>
            <w:bCs/>
          </w:rPr>
          <w:t>The Company</w:t>
        </w:r>
        <w:r w:rsidR="00C97827">
          <w:rPr>
            <w:rFonts w:cs="Arial"/>
          </w:rPr>
          <w:t xml:space="preserve"> </w:t>
        </w:r>
      </w:ins>
      <w:ins w:id="141" w:author="Antony Johnson (ESO)" w:date="2023-06-26T18:10:00Z">
        <w:r w:rsidR="00DB4CAA">
          <w:rPr>
            <w:rFonts w:cs="Arial"/>
          </w:rPr>
          <w:t>may</w:t>
        </w:r>
      </w:ins>
      <w:ins w:id="142" w:author="Antony Johnson (ESO)" w:date="2023-06-26T18:08:00Z">
        <w:r w:rsidR="00085D45">
          <w:rPr>
            <w:rFonts w:cs="Arial"/>
          </w:rPr>
          <w:t xml:space="preserve"> agree with the </w:t>
        </w:r>
        <w:commentRangeStart w:id="143"/>
        <w:del w:id="144" w:author="Mike Kay" w:date="2023-07-09T05:40:00Z">
          <w:r w:rsidR="00085D45" w:rsidRPr="004768DA" w:rsidDel="00300D5F">
            <w:rPr>
              <w:rFonts w:cs="Arial"/>
              <w:b/>
              <w:bCs/>
            </w:rPr>
            <w:delText>Network Operator</w:delText>
          </w:r>
          <w:r w:rsidR="00085D45" w:rsidDel="00300D5F">
            <w:rPr>
              <w:rFonts w:cs="Arial"/>
            </w:rPr>
            <w:delText xml:space="preserve"> and the </w:delText>
          </w:r>
        </w:del>
        <w:r w:rsidR="00085D45" w:rsidRPr="004768DA">
          <w:rPr>
            <w:rFonts w:cs="Arial"/>
            <w:b/>
            <w:bCs/>
          </w:rPr>
          <w:t>User</w:t>
        </w:r>
        <w:r w:rsidR="00085D45">
          <w:rPr>
            <w:rFonts w:cs="Arial"/>
          </w:rPr>
          <w:t xml:space="preserve"> </w:t>
        </w:r>
      </w:ins>
      <w:commentRangeEnd w:id="143"/>
      <w:r w:rsidR="00AD25BA">
        <w:rPr>
          <w:rStyle w:val="CommentReference"/>
          <w:color w:val="auto"/>
          <w:lang w:val="en-GB"/>
        </w:rPr>
        <w:commentReference w:id="143"/>
      </w:r>
      <w:ins w:id="145" w:author="Antony Johnson (ESO)" w:date="2023-06-26T18:09:00Z">
        <w:r w:rsidR="00DA1CE2">
          <w:rPr>
            <w:rFonts w:cs="Arial"/>
          </w:rPr>
          <w:t>to an equivalent representation</w:t>
        </w:r>
      </w:ins>
      <w:ins w:id="146" w:author="Antony Johnson (ESO)" w:date="2023-06-26T18:10:00Z">
        <w:r w:rsidR="00DB4CAA">
          <w:rPr>
            <w:rFonts w:cs="Arial"/>
          </w:rPr>
          <w:t xml:space="preserve"> </w:t>
        </w:r>
      </w:ins>
      <w:ins w:id="147" w:author="Antony Johnson (ESO)" w:date="2023-06-26T18:11:00Z">
        <w:del w:id="148" w:author="Mike Kay" w:date="2023-07-09T05:35:00Z">
          <w:r w:rsidR="004768DA" w:rsidDel="007930AF">
            <w:rPr>
              <w:rFonts w:cs="Arial"/>
            </w:rPr>
            <w:delText xml:space="preserve">connection </w:delText>
          </w:r>
        </w:del>
        <w:r w:rsidR="004768DA">
          <w:rPr>
            <w:rFonts w:cs="Arial"/>
          </w:rPr>
          <w:t xml:space="preserve">to the </w:t>
        </w:r>
        <w:proofErr w:type="spellStart"/>
        <w:r w:rsidR="004768DA" w:rsidRPr="004768DA">
          <w:rPr>
            <w:rFonts w:cs="Arial"/>
            <w:b/>
            <w:bCs/>
          </w:rPr>
          <w:t>Subtransmission</w:t>
        </w:r>
        <w:proofErr w:type="spellEnd"/>
        <w:r w:rsidR="004768DA" w:rsidRPr="004768DA">
          <w:rPr>
            <w:rFonts w:cs="Arial"/>
            <w:b/>
            <w:bCs/>
          </w:rPr>
          <w:t xml:space="preserve"> System</w:t>
        </w:r>
        <w:r w:rsidR="004768DA">
          <w:rPr>
            <w:rFonts w:cs="Arial"/>
          </w:rPr>
          <w:t>.</w:t>
        </w:r>
      </w:ins>
    </w:p>
    <w:p w14:paraId="00410E95" w14:textId="77777777" w:rsidR="00A03452" w:rsidRPr="00B35A41" w:rsidRDefault="00A03452" w:rsidP="00A03452">
      <w:pPr>
        <w:pStyle w:val="Level1Text"/>
        <w:rPr>
          <w:rFonts w:cs="Arial"/>
          <w:color w:val="000000" w:themeColor="text1"/>
        </w:rPr>
      </w:pPr>
      <w:r w:rsidRPr="00B35A41">
        <w:rPr>
          <w:rFonts w:cs="Arial"/>
          <w:color w:val="000000" w:themeColor="text1"/>
        </w:rPr>
        <w:t>PC.A.2.1.4</w:t>
      </w:r>
      <w:r w:rsidRPr="00B35A41">
        <w:rPr>
          <w:rFonts w:cs="Arial"/>
          <w:color w:val="000000" w:themeColor="text1"/>
        </w:rPr>
        <w:tab/>
        <w:t xml:space="preserve">At </w:t>
      </w:r>
      <w:proofErr w:type="gramStart"/>
      <w:r w:rsidRPr="00B35A41">
        <w:rPr>
          <w:rFonts w:cs="Arial"/>
          <w:b/>
          <w:color w:val="000000" w:themeColor="text1"/>
        </w:rPr>
        <w:t>The</w:t>
      </w:r>
      <w:proofErr w:type="gramEnd"/>
      <w:r w:rsidRPr="00B35A41">
        <w:rPr>
          <w:rFonts w:cs="Arial"/>
          <w:b/>
          <w:color w:val="000000" w:themeColor="text1"/>
        </w:rPr>
        <w:t xml:space="preserv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 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77777777" w:rsidR="006C25CA" w:rsidRPr="00B35A41" w:rsidRDefault="006C25CA" w:rsidP="006C25CA">
      <w:pPr>
        <w:pStyle w:val="Level1Text"/>
        <w:rPr>
          <w:rFonts w:cs="Arial"/>
          <w:color w:val="000000" w:themeColor="text1"/>
        </w:rPr>
      </w:pPr>
      <w:r w:rsidRPr="00B35A41">
        <w:rPr>
          <w:rFonts w:cs="Arial"/>
          <w:color w:val="000000" w:themeColor="text1"/>
        </w:rPr>
        <w:t>PC.A.2.2.1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shall provide a </w:t>
      </w:r>
      <w:r w:rsidRPr="00B35A41">
        <w:rPr>
          <w:rFonts w:cs="Arial"/>
          <w:b/>
          <w:color w:val="000000" w:themeColor="text1"/>
        </w:rPr>
        <w:t>Single Line Diagram</w:t>
      </w:r>
      <w:r w:rsidRPr="00B35A41">
        <w:rPr>
          <w:rFonts w:cs="Arial"/>
          <w:color w:val="000000" w:themeColor="text1"/>
        </w:rPr>
        <w:t xml:space="preserve">, depicting both its existing and proposed arrangement(s) of load current carrying </w:t>
      </w:r>
      <w:r w:rsidRPr="00B35A41">
        <w:rPr>
          <w:rFonts w:cs="Arial"/>
          <w:b/>
          <w:color w:val="000000" w:themeColor="text1"/>
        </w:rPr>
        <w:t>Apparatus</w:t>
      </w:r>
      <w:r w:rsidRPr="00B35A41">
        <w:rPr>
          <w:rFonts w:cs="Arial"/>
          <w:color w:val="000000" w:themeColor="text1"/>
        </w:rPr>
        <w:t xml:space="preserve"> relating to both existing and proposed </w:t>
      </w:r>
      <w:r w:rsidRPr="00B35A41">
        <w:rPr>
          <w:rFonts w:cs="Arial"/>
          <w:b/>
          <w:color w:val="000000" w:themeColor="text1"/>
        </w:rPr>
        <w:t xml:space="preserve">Connection Points </w:t>
      </w:r>
      <w:r w:rsidRPr="00B35A41">
        <w:rPr>
          <w:rFonts w:cs="Arial"/>
          <w:color w:val="000000" w:themeColor="text1"/>
        </w:rPr>
        <w:t>(including in the case of</w:t>
      </w:r>
      <w:r w:rsidRPr="00B35A41">
        <w:rPr>
          <w:rFonts w:cs="Arial"/>
          <w:b/>
          <w:color w:val="000000" w:themeColor="text1"/>
        </w:rPr>
        <w:t xml:space="preserve"> OTSUA</w:t>
      </w:r>
      <w:r w:rsidRPr="00B35A41">
        <w:rPr>
          <w:rFonts w:cs="Arial"/>
          <w:color w:val="000000" w:themeColor="text1"/>
        </w:rPr>
        <w:t>,</w:t>
      </w:r>
      <w:r w:rsidRPr="00B35A41">
        <w:rPr>
          <w:rFonts w:cs="Arial"/>
          <w:b/>
          <w:color w:val="000000" w:themeColor="text1"/>
        </w:rPr>
        <w:t xml:space="preserve"> Interface Points</w:t>
      </w:r>
      <w:r w:rsidRPr="00B35A41">
        <w:rPr>
          <w:rFonts w:cs="Arial"/>
          <w:color w:val="000000" w:themeColor="text1"/>
        </w:rPr>
        <w:t>).</w:t>
      </w:r>
    </w:p>
    <w:p w14:paraId="28E0B4D8" w14:textId="77777777" w:rsidR="006C25CA" w:rsidRPr="00B35A41" w:rsidRDefault="006C25CA" w:rsidP="006C25CA">
      <w:pPr>
        <w:pStyle w:val="Level1Text"/>
        <w:rPr>
          <w:rFonts w:cs="Arial"/>
          <w:color w:val="000000" w:themeColor="text1"/>
        </w:rPr>
      </w:pPr>
      <w:r w:rsidRPr="00B35A41">
        <w:rPr>
          <w:rFonts w:cs="Arial"/>
          <w:color w:val="000000" w:themeColor="text1"/>
        </w:rPr>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In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w:t>
      </w:r>
      <w:proofErr w:type="gramStart"/>
      <w:r w:rsidRPr="00B35A41">
        <w:rPr>
          <w:rFonts w:cs="Arial"/>
          <w:color w:val="000000" w:themeColor="text1"/>
        </w:rPr>
        <w:t>run in</w:t>
      </w:r>
      <w:proofErr w:type="gramEnd"/>
      <w:r w:rsidRPr="00B35A41">
        <w:rPr>
          <w:rFonts w:cs="Arial"/>
          <w:color w:val="000000" w:themeColor="text1"/>
        </w:rPr>
        <w:t xml:space="preserve"> separate sections; or</w:t>
      </w:r>
    </w:p>
    <w:p w14:paraId="788966FE"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p>
    <w:p w14:paraId="4A4109A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w:t>
      </w:r>
      <w:proofErr w:type="gramStart"/>
      <w:r w:rsidRPr="00B35A41">
        <w:rPr>
          <w:rFonts w:cs="Arial"/>
          <w:color w:val="000000" w:themeColor="text1"/>
        </w:rPr>
        <w:t>and also</w:t>
      </w:r>
      <w:proofErr w:type="gramEnd"/>
      <w:r w:rsidRPr="00B35A41">
        <w:rPr>
          <w:rFonts w:cs="Arial"/>
          <w:color w:val="000000" w:themeColor="text1"/>
        </w:rPr>
        <w:t xml:space="preserve"> details of the transformers connecting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p>
    <w:p w14:paraId="3C1BE40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414436A8" w14:textId="4CD9BBA7" w:rsidR="003C4A1B" w:rsidRPr="00C6798B" w:rsidRDefault="003C4A1B" w:rsidP="00940B4B">
      <w:pPr>
        <w:pStyle w:val="Level1Text"/>
        <w:ind w:left="1843" w:firstLine="0"/>
        <w:rPr>
          <w:ins w:id="149" w:author="Antony Johnson (ESO)" w:date="2023-06-26T18:18:00Z"/>
          <w:rFonts w:cs="Arial"/>
        </w:rPr>
      </w:pPr>
      <w:ins w:id="150" w:author="Antony Johnson (ESO)" w:date="2023-06-26T18:18:00Z">
        <w:r>
          <w:rPr>
            <w:rFonts w:cs="Arial"/>
            <w:color w:val="000000" w:themeColor="text1"/>
          </w:rPr>
          <w:t xml:space="preserve">In the case of </w:t>
        </w:r>
        <w:r>
          <w:rPr>
            <w:rFonts w:cs="Arial"/>
          </w:rPr>
          <w:t xml:space="preserve">any </w:t>
        </w:r>
        <w:del w:id="151" w:author="Mike Kay" w:date="2023-07-09T05:42:00Z">
          <w:r w:rsidRPr="003B1EE6" w:rsidDel="00B8079A">
            <w:rPr>
              <w:rFonts w:cs="Arial"/>
              <w:b/>
              <w:bCs/>
            </w:rPr>
            <w:delText>User</w:delText>
          </w:r>
        </w:del>
      </w:ins>
      <w:ins w:id="152" w:author="Mike Kay" w:date="2023-07-09T05:42:00Z">
        <w:r w:rsidR="00B8079A">
          <w:rPr>
            <w:rFonts w:cs="Arial"/>
            <w:b/>
            <w:bCs/>
          </w:rPr>
          <w:t>Generator</w:t>
        </w:r>
      </w:ins>
      <w:ins w:id="153" w:author="Antony Johnson (ESO)" w:date="2023-06-26T18:18:00Z">
        <w:r>
          <w:rPr>
            <w:rFonts w:cs="Arial"/>
          </w:rPr>
          <w:t xml:space="preserve"> in respect of a</w:t>
        </w:r>
      </w:ins>
      <w:ins w:id="154" w:author="Antony Johnson (ESO)" w:date="2023-06-29T18:01:00Z">
        <w:r w:rsidR="00FC3CC7">
          <w:rPr>
            <w:rFonts w:cs="Arial"/>
          </w:rPr>
          <w:t xml:space="preserve">n </w:t>
        </w:r>
        <w:r w:rsidR="00FC3CC7" w:rsidRPr="00FC3CC7">
          <w:rPr>
            <w:rFonts w:cs="Arial"/>
            <w:b/>
            <w:bCs/>
          </w:rPr>
          <w:t>Embedded</w:t>
        </w:r>
      </w:ins>
      <w:ins w:id="155" w:author="Antony Johnson (ESO)" w:date="2023-06-26T18:18:00Z">
        <w:r w:rsidRPr="003B1EE6">
          <w:rPr>
            <w:rFonts w:cs="Arial"/>
            <w:b/>
            <w:bCs/>
          </w:rPr>
          <w:t xml:space="preserve"> Large Power Station</w:t>
        </w:r>
        <w:r>
          <w:rPr>
            <w:rFonts w:cs="Arial"/>
          </w:rPr>
          <w:t xml:space="preserve"> which either </w:t>
        </w:r>
        <w:r w:rsidRPr="000839FE">
          <w:rPr>
            <w:rFonts w:cs="Arial"/>
          </w:rPr>
          <w:t xml:space="preserve">concluded </w:t>
        </w:r>
        <w:r w:rsidRPr="000839FE">
          <w:rPr>
            <w:rFonts w:cs="Arial"/>
            <w:b/>
          </w:rPr>
          <w:t>Purchase Contracts</w:t>
        </w:r>
        <w:r w:rsidRPr="000839FE">
          <w:rPr>
            <w:rFonts w:cs="Arial"/>
          </w:rPr>
          <w:t xml:space="preserve"> for its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w:t>
        </w:r>
      </w:ins>
      <w:ins w:id="156" w:author="Antony Johnson (ESO)" w:date="2023-06-29T18:07:00Z">
        <w:r w:rsidR="00300F79">
          <w:rPr>
            <w:rFonts w:cs="Arial"/>
          </w:rPr>
          <w:t>,</w:t>
        </w:r>
      </w:ins>
      <w:ins w:id="157" w:author="Antony Johnson (ESO)" w:date="2023-06-26T18:18:00Z">
        <w:r>
          <w:rPr>
            <w:rFonts w:cs="Arial"/>
          </w:rPr>
          <w:t xml:space="preserve"> </w:t>
        </w:r>
        <w:r w:rsidRPr="000839FE">
          <w:rPr>
            <w:rFonts w:cs="Arial"/>
          </w:rPr>
          <w:t xml:space="preserve">or where the </w:t>
        </w:r>
        <w:r w:rsidRPr="000839FE">
          <w:rPr>
            <w:rFonts w:cs="Arial"/>
            <w:b/>
          </w:rPr>
          <w:t>Generator</w:t>
        </w:r>
        <w:r w:rsidRPr="000839FE">
          <w:rPr>
            <w:rFonts w:cs="Arial"/>
          </w:rPr>
          <w:t xml:space="preserve"> ha</w:t>
        </w:r>
        <w:r>
          <w:rPr>
            <w:rFonts w:cs="Arial"/>
          </w:rPr>
          <w:t>d</w:t>
        </w:r>
        <w:r w:rsidRPr="000839FE">
          <w:rPr>
            <w:rFonts w:cs="Arial"/>
          </w:rPr>
          <w:t xml:space="preserve">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w:t>
        </w:r>
      </w:ins>
      <w:ins w:id="158" w:author="Antony Johnson (ESO)" w:date="2023-06-28T13:09:00Z">
        <w:r w:rsidR="004176C9">
          <w:rPr>
            <w:rFonts w:cs="Arial"/>
          </w:rPr>
          <w:t>,</w:t>
        </w:r>
      </w:ins>
      <w:ins w:id="159" w:author="Antony Johnson (ESO)" w:date="2023-06-26T18:18:00Z">
        <w:r>
          <w:rPr>
            <w:rFonts w:cs="Arial"/>
          </w:rPr>
          <w:t xml:space="preserve"> </w:t>
        </w:r>
        <w:r w:rsidRPr="004768DA">
          <w:rPr>
            <w:rFonts w:cs="Arial"/>
            <w:b/>
            <w:bCs/>
          </w:rPr>
          <w:t>The Company</w:t>
        </w:r>
        <w:r>
          <w:rPr>
            <w:rFonts w:cs="Arial"/>
          </w:rPr>
          <w:t xml:space="preserve"> </w:t>
        </w:r>
      </w:ins>
      <w:ins w:id="160" w:author="Antony Johnson (ESO)" w:date="2023-06-28T13:14:00Z">
        <w:r w:rsidR="00DE40B2">
          <w:rPr>
            <w:rFonts w:cs="Arial"/>
          </w:rPr>
          <w:t xml:space="preserve">(subject to the requirements of PC.A.2.2.2 above) </w:t>
        </w:r>
      </w:ins>
      <w:ins w:id="161" w:author="Antony Johnson (ESO)" w:date="2023-06-26T18:18:00Z">
        <w:r>
          <w:rPr>
            <w:rFonts w:cs="Arial"/>
          </w:rPr>
          <w:t xml:space="preserve">may agree with the </w:t>
        </w:r>
        <w:r w:rsidRPr="004768DA">
          <w:rPr>
            <w:rFonts w:cs="Arial"/>
            <w:b/>
            <w:bCs/>
          </w:rPr>
          <w:t>Network Operator</w:t>
        </w:r>
        <w:r>
          <w:rPr>
            <w:rFonts w:cs="Arial"/>
          </w:rPr>
          <w:t xml:space="preserve"> and the </w:t>
        </w:r>
        <w:del w:id="162" w:author="Mike Kay" w:date="2023-07-09T05:43:00Z">
          <w:r w:rsidRPr="004768DA" w:rsidDel="00877965">
            <w:rPr>
              <w:rFonts w:cs="Arial"/>
              <w:b/>
              <w:bCs/>
            </w:rPr>
            <w:delText>User</w:delText>
          </w:r>
        </w:del>
      </w:ins>
      <w:ins w:id="163" w:author="Mike Kay" w:date="2023-07-09T05:43:00Z">
        <w:r w:rsidR="00877965">
          <w:rPr>
            <w:rFonts w:cs="Arial"/>
            <w:b/>
            <w:bCs/>
          </w:rPr>
          <w:t>Generator</w:t>
        </w:r>
      </w:ins>
      <w:ins w:id="164" w:author="Antony Johnson (ESO)" w:date="2023-06-26T18:18:00Z">
        <w:r>
          <w:rPr>
            <w:rFonts w:cs="Arial"/>
          </w:rPr>
          <w:t xml:space="preserve"> to an equivalent representation connection to the </w:t>
        </w:r>
        <w:proofErr w:type="spellStart"/>
        <w:r w:rsidRPr="004768DA">
          <w:rPr>
            <w:rFonts w:cs="Arial"/>
            <w:b/>
            <w:bCs/>
          </w:rPr>
          <w:t>Subtransmission</w:t>
        </w:r>
        <w:proofErr w:type="spellEnd"/>
        <w:r w:rsidRPr="004768DA">
          <w:rPr>
            <w:rFonts w:cs="Arial"/>
            <w:b/>
            <w:bCs/>
          </w:rPr>
          <w:t xml:space="preserve"> System</w:t>
        </w:r>
        <w:r>
          <w:rPr>
            <w:rFonts w:cs="Arial"/>
          </w:rPr>
          <w:t>.</w:t>
        </w:r>
      </w:ins>
    </w:p>
    <w:p w14:paraId="48CAB408" w14:textId="77777777" w:rsidR="00993C9D" w:rsidRPr="00B35A41" w:rsidRDefault="00993C9D" w:rsidP="006C25CA">
      <w:pPr>
        <w:pStyle w:val="Level2Text"/>
        <w:rPr>
          <w:rFonts w:cs="Arial"/>
          <w:color w:val="000000" w:themeColor="text1"/>
        </w:rPr>
      </w:pPr>
    </w:p>
    <w:p w14:paraId="59377581" w14:textId="77777777"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electrical circuitry (</w:t>
      </w:r>
      <w:proofErr w:type="gramStart"/>
      <w:r w:rsidRPr="00B35A41">
        <w:rPr>
          <w:rFonts w:cs="Arial"/>
          <w:color w:val="000000" w:themeColor="text1"/>
        </w:rPr>
        <w:t>i</w:t>
      </w:r>
      <w:r>
        <w:rPr>
          <w:rFonts w:cs="Arial"/>
          <w:color w:val="000000" w:themeColor="text1"/>
        </w:rPr>
        <w:t>.</w:t>
      </w:r>
      <w:r w:rsidRPr="00B35A41">
        <w:rPr>
          <w:rFonts w:cs="Arial"/>
          <w:color w:val="000000" w:themeColor="text1"/>
        </w:rPr>
        <w:t>e.</w:t>
      </w:r>
      <w:proofErr w:type="gramEnd"/>
      <w:r w:rsidRPr="00B35A41">
        <w:rPr>
          <w:rFonts w:cs="Arial"/>
          <w:color w:val="000000" w:themeColor="text1"/>
        </w:rPr>
        <w:t xml:space="preserv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susceptance (both self and mutual)</w:t>
      </w:r>
    </w:p>
    <w:p w14:paraId="747D7096" w14:textId="495C92FE" w:rsidR="006C25CA" w:rsidRPr="00653AA5" w:rsidRDefault="006C25CA" w:rsidP="00653AA5">
      <w:pPr>
        <w:pStyle w:val="Level1Text"/>
        <w:ind w:firstLine="0"/>
        <w:rPr>
          <w:rFonts w:cs="Arial"/>
        </w:rPr>
      </w:pPr>
      <w:r w:rsidRPr="00B35A41">
        <w:rPr>
          <w:rFonts w:cs="Arial"/>
          <w:color w:val="000000" w:themeColor="text1"/>
        </w:rPr>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w:t>
      </w:r>
      <w:proofErr w:type="gramStart"/>
      <w:r w:rsidRPr="00B35A41">
        <w:rPr>
          <w:rFonts w:cs="Arial"/>
          <w:color w:val="000000" w:themeColor="text1"/>
        </w:rPr>
        <w:t>Similarly mutual values,</w:t>
      </w:r>
      <w:proofErr w:type="gramEnd"/>
      <w:r w:rsidRPr="00B35A41">
        <w:rPr>
          <w:rFonts w:cs="Arial"/>
          <w:color w:val="000000" w:themeColor="text1"/>
        </w:rPr>
        <w:t xml:space="preserve">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ins w:id="165" w:author="Antony Johnson (ESO)" w:date="2023-06-28T12:33:00Z">
        <w:r w:rsidR="00653AA5">
          <w:rPr>
            <w:rFonts w:cs="Arial"/>
            <w:color w:val="000000" w:themeColor="text1"/>
          </w:rPr>
          <w:t xml:space="preserve">  In the case of </w:t>
        </w:r>
        <w:r w:rsidR="00653AA5">
          <w:rPr>
            <w:rFonts w:cs="Arial"/>
          </w:rPr>
          <w:t xml:space="preserve">any </w:t>
        </w:r>
        <w:del w:id="166" w:author="Mike Kay" w:date="2023-07-09T05:43:00Z">
          <w:r w:rsidR="00653AA5" w:rsidRPr="003B1EE6" w:rsidDel="00B20D0D">
            <w:rPr>
              <w:rFonts w:cs="Arial"/>
              <w:b/>
              <w:bCs/>
            </w:rPr>
            <w:delText>User</w:delText>
          </w:r>
        </w:del>
      </w:ins>
      <w:ins w:id="167" w:author="Mike Kay" w:date="2023-07-09T05:43:00Z">
        <w:r w:rsidR="00B20D0D">
          <w:rPr>
            <w:rFonts w:cs="Arial"/>
            <w:b/>
            <w:bCs/>
          </w:rPr>
          <w:t>Generator</w:t>
        </w:r>
      </w:ins>
      <w:ins w:id="168" w:author="Antony Johnson (ESO)" w:date="2023-06-28T12:33:00Z">
        <w:r w:rsidR="00653AA5">
          <w:rPr>
            <w:rFonts w:cs="Arial"/>
          </w:rPr>
          <w:t xml:space="preserve"> in respect of a</w:t>
        </w:r>
      </w:ins>
      <w:ins w:id="169" w:author="Antony Johnson (ESO)" w:date="2023-06-29T18:02:00Z">
        <w:r w:rsidR="00FC3CC7">
          <w:rPr>
            <w:rFonts w:cs="Arial"/>
          </w:rPr>
          <w:t xml:space="preserve">n </w:t>
        </w:r>
        <w:r w:rsidR="00FC3CC7" w:rsidRPr="00FC3CC7">
          <w:rPr>
            <w:rFonts w:cs="Arial"/>
            <w:b/>
            <w:bCs/>
          </w:rPr>
          <w:t>Embedded</w:t>
        </w:r>
      </w:ins>
      <w:ins w:id="170" w:author="Antony Johnson (ESO)" w:date="2023-06-28T12:33:00Z">
        <w:r w:rsidR="00653AA5" w:rsidRPr="003B1EE6">
          <w:rPr>
            <w:rFonts w:cs="Arial"/>
            <w:b/>
            <w:bCs/>
          </w:rPr>
          <w:t xml:space="preserve"> Large Power Station</w:t>
        </w:r>
        <w:r w:rsidR="00653AA5">
          <w:rPr>
            <w:rFonts w:cs="Arial"/>
          </w:rPr>
          <w:t xml:space="preserve"> which either </w:t>
        </w:r>
        <w:r w:rsidR="00653AA5" w:rsidRPr="000839FE">
          <w:rPr>
            <w:rFonts w:cs="Arial"/>
          </w:rPr>
          <w:t xml:space="preserve">concluded </w:t>
        </w:r>
        <w:r w:rsidR="00653AA5" w:rsidRPr="000839FE">
          <w:rPr>
            <w:rFonts w:cs="Arial"/>
            <w:b/>
          </w:rPr>
          <w:t>Purchase Contracts</w:t>
        </w:r>
        <w:r w:rsidR="00653AA5" w:rsidRPr="000839FE">
          <w:rPr>
            <w:rFonts w:cs="Arial"/>
          </w:rPr>
          <w:t xml:space="preserve"> for its </w:t>
        </w:r>
        <w:r w:rsidR="00653AA5" w:rsidRPr="000839FE">
          <w:rPr>
            <w:rFonts w:cs="Arial"/>
            <w:b/>
          </w:rPr>
          <w:t>Main Plant</w:t>
        </w:r>
        <w:r w:rsidR="00653AA5" w:rsidRPr="000839FE">
          <w:rPr>
            <w:rFonts w:cs="Arial"/>
          </w:rPr>
          <w:t xml:space="preserve"> and </w:t>
        </w:r>
        <w:r w:rsidR="00653AA5" w:rsidRPr="000839FE">
          <w:rPr>
            <w:rFonts w:cs="Arial"/>
            <w:b/>
          </w:rPr>
          <w:t>Apparatus</w:t>
        </w:r>
        <w:r w:rsidR="00653AA5" w:rsidRPr="000839FE">
          <w:rPr>
            <w:rFonts w:cs="Arial"/>
          </w:rPr>
          <w:t xml:space="preserve"> on or after DDMMYY</w:t>
        </w:r>
      </w:ins>
      <w:ins w:id="171" w:author="Antony Johnson (ESO)" w:date="2023-06-29T18:07:00Z">
        <w:r w:rsidR="00300F79">
          <w:rPr>
            <w:rFonts w:cs="Arial"/>
          </w:rPr>
          <w:t>,</w:t>
        </w:r>
      </w:ins>
      <w:ins w:id="172" w:author="Antony Johnson (ESO)" w:date="2023-06-28T12:33:00Z">
        <w:r w:rsidR="00653AA5">
          <w:rPr>
            <w:rFonts w:cs="Arial"/>
          </w:rPr>
          <w:t xml:space="preserve"> </w:t>
        </w:r>
        <w:r w:rsidR="00653AA5" w:rsidRPr="000839FE">
          <w:rPr>
            <w:rFonts w:cs="Arial"/>
          </w:rPr>
          <w:t xml:space="preserve">or where the </w:t>
        </w:r>
        <w:r w:rsidR="00653AA5" w:rsidRPr="000839FE">
          <w:rPr>
            <w:rFonts w:cs="Arial"/>
            <w:b/>
          </w:rPr>
          <w:t>Generator</w:t>
        </w:r>
        <w:r w:rsidR="00653AA5" w:rsidRPr="000839FE">
          <w:rPr>
            <w:rFonts w:cs="Arial"/>
          </w:rPr>
          <w:t xml:space="preserve"> ha</w:t>
        </w:r>
        <w:r w:rsidR="00653AA5">
          <w:rPr>
            <w:rFonts w:cs="Arial"/>
          </w:rPr>
          <w:t>d</w:t>
        </w:r>
        <w:r w:rsidR="00653AA5" w:rsidRPr="000839FE">
          <w:rPr>
            <w:rFonts w:cs="Arial"/>
          </w:rPr>
          <w:t xml:space="preserve"> concluded </w:t>
        </w:r>
        <w:r w:rsidR="00653AA5" w:rsidRPr="000839FE">
          <w:rPr>
            <w:rFonts w:cs="Arial"/>
            <w:b/>
          </w:rPr>
          <w:t>Purchase Contracts</w:t>
        </w:r>
        <w:r w:rsidR="00653AA5" w:rsidRPr="000839FE">
          <w:rPr>
            <w:rFonts w:cs="Arial"/>
          </w:rPr>
          <w:t xml:space="preserve"> relating to a </w:t>
        </w:r>
        <w:r w:rsidR="00653AA5" w:rsidRPr="000839FE">
          <w:rPr>
            <w:rFonts w:cs="Arial"/>
            <w:b/>
          </w:rPr>
          <w:t>Substantial Modification</w:t>
        </w:r>
        <w:r w:rsidR="00653AA5" w:rsidRPr="000839FE">
          <w:rPr>
            <w:rFonts w:cs="Arial"/>
          </w:rPr>
          <w:t xml:space="preserve"> on or after DDMMYY</w:t>
        </w:r>
      </w:ins>
      <w:ins w:id="173" w:author="Antony Johnson (ESO)" w:date="2023-06-29T18:02:00Z">
        <w:r w:rsidR="00FC3CC7">
          <w:rPr>
            <w:rFonts w:cs="Arial"/>
          </w:rPr>
          <w:t>,</w:t>
        </w:r>
      </w:ins>
      <w:ins w:id="174" w:author="Antony Johnson (ESO)" w:date="2023-06-28T12:33:00Z">
        <w:r w:rsidR="00653AA5">
          <w:rPr>
            <w:rFonts w:cs="Arial"/>
          </w:rPr>
          <w:t xml:space="preserve"> </w:t>
        </w:r>
        <w:r w:rsidR="00653AA5" w:rsidRPr="004768DA">
          <w:rPr>
            <w:rFonts w:cs="Arial"/>
            <w:b/>
            <w:bCs/>
          </w:rPr>
          <w:t>The Company</w:t>
        </w:r>
        <w:r w:rsidR="00653AA5">
          <w:rPr>
            <w:rFonts w:cs="Arial"/>
          </w:rPr>
          <w:t xml:space="preserve"> </w:t>
        </w:r>
      </w:ins>
      <w:ins w:id="175" w:author="Antony Johnson (ESO)" w:date="2023-06-28T13:12:00Z">
        <w:r w:rsidR="008C6B8D">
          <w:rPr>
            <w:rFonts w:cs="Arial"/>
          </w:rPr>
          <w:t xml:space="preserve">(subject to the requirements of PC.A.2.2.2) </w:t>
        </w:r>
      </w:ins>
      <w:ins w:id="176" w:author="Antony Johnson (ESO)" w:date="2023-06-28T12:33:00Z">
        <w:r w:rsidR="00653AA5">
          <w:rPr>
            <w:rFonts w:cs="Arial"/>
          </w:rPr>
          <w:t xml:space="preserve">may agree with the </w:t>
        </w:r>
        <w:r w:rsidR="00653AA5" w:rsidRPr="004768DA">
          <w:rPr>
            <w:rFonts w:cs="Arial"/>
            <w:b/>
            <w:bCs/>
          </w:rPr>
          <w:t>Network Operator</w:t>
        </w:r>
        <w:r w:rsidR="00653AA5">
          <w:rPr>
            <w:rFonts w:cs="Arial"/>
          </w:rPr>
          <w:t xml:space="preserve"> and the </w:t>
        </w:r>
        <w:del w:id="177" w:author="Mike Kay" w:date="2023-07-09T05:43:00Z">
          <w:r w:rsidR="00653AA5" w:rsidRPr="004768DA" w:rsidDel="00877965">
            <w:rPr>
              <w:rFonts w:cs="Arial"/>
              <w:b/>
              <w:bCs/>
            </w:rPr>
            <w:delText>User</w:delText>
          </w:r>
        </w:del>
      </w:ins>
      <w:ins w:id="178" w:author="Mike Kay" w:date="2023-07-09T05:43:00Z">
        <w:r w:rsidR="00877965">
          <w:rPr>
            <w:rFonts w:cs="Arial"/>
            <w:b/>
            <w:bCs/>
          </w:rPr>
          <w:t>Generator</w:t>
        </w:r>
      </w:ins>
      <w:ins w:id="179" w:author="Antony Johnson (ESO)" w:date="2023-06-28T12:33:00Z">
        <w:r w:rsidR="00653AA5">
          <w:rPr>
            <w:rFonts w:cs="Arial"/>
          </w:rPr>
          <w:t xml:space="preserve"> to an equivalent representation connection to the </w:t>
        </w:r>
        <w:proofErr w:type="spellStart"/>
        <w:r w:rsidR="00653AA5" w:rsidRPr="004768DA">
          <w:rPr>
            <w:rFonts w:cs="Arial"/>
            <w:b/>
            <w:bCs/>
          </w:rPr>
          <w:t>Subtransmission</w:t>
        </w:r>
        <w:proofErr w:type="spellEnd"/>
        <w:r w:rsidR="00653AA5" w:rsidRPr="004768DA">
          <w:rPr>
            <w:rFonts w:cs="Arial"/>
            <w:b/>
            <w:bCs/>
          </w:rPr>
          <w:t xml:space="preserve"> System</w:t>
        </w:r>
        <w:r w:rsidR="00653AA5">
          <w:rPr>
            <w:rFonts w:cs="Arial"/>
          </w:rPr>
          <w:t>.</w:t>
        </w:r>
      </w:ins>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Positive sequence reactance (max, </w:t>
      </w:r>
      <w:proofErr w:type="gramStart"/>
      <w:r w:rsidRPr="00B35A41">
        <w:rPr>
          <w:rFonts w:cs="Arial"/>
          <w:color w:val="000000" w:themeColor="text1"/>
        </w:rPr>
        <w:t>min</w:t>
      </w:r>
      <w:proofErr w:type="gramEnd"/>
      <w:r w:rsidRPr="00B35A41">
        <w:rPr>
          <w:rFonts w:cs="Arial"/>
          <w:color w:val="000000" w:themeColor="text1"/>
        </w:rPr>
        <w:t xml:space="preserve">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Positive sequence resistance (max, </w:t>
      </w:r>
      <w:proofErr w:type="gramStart"/>
      <w:r w:rsidRPr="00B35A41">
        <w:rPr>
          <w:rFonts w:cs="Arial"/>
          <w:color w:val="000000" w:themeColor="text1"/>
        </w:rPr>
        <w:t>min</w:t>
      </w:r>
      <w:proofErr w:type="gramEnd"/>
      <w:r w:rsidRPr="00B35A41">
        <w:rPr>
          <w:rFonts w:cs="Arial"/>
          <w:color w:val="000000" w:themeColor="text1"/>
        </w:rPr>
        <w:t xml:space="preserve">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r w:rsidRPr="27786A84">
        <w:rPr>
          <w:rFonts w:cs="Arial"/>
          <w:b/>
          <w:bCs/>
          <w:color w:val="000000" w:themeColor="text1"/>
        </w:rPr>
        <w:t>Supergrid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throughout</w:t>
      </w:r>
      <w:proofErr w:type="gramEnd"/>
      <w:r w:rsidRPr="00B35A41">
        <w:rPr>
          <w:rFonts w:cs="Arial"/>
          <w:color w:val="000000" w:themeColor="text1"/>
        </w:rPr>
        <w:t xml:space="preserve">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 xml:space="preserve">shall supply the following </w:t>
      </w:r>
      <w:commentRangeStart w:id="180"/>
      <w:commentRangeStart w:id="181"/>
      <w:r w:rsidRPr="00B35A41">
        <w:rPr>
          <w:rFonts w:cs="Arial"/>
          <w:color w:val="000000" w:themeColor="text1"/>
        </w:rPr>
        <w:t>information</w:t>
      </w:r>
      <w:commentRangeEnd w:id="180"/>
      <w:r w:rsidR="009401FD">
        <w:rPr>
          <w:rStyle w:val="CommentReference"/>
          <w:color w:val="auto"/>
          <w:lang w:val="en-GB"/>
        </w:rPr>
        <w:commentReference w:id="180"/>
      </w:r>
      <w:commentRangeEnd w:id="181"/>
      <w:r w:rsidR="008F429E">
        <w:rPr>
          <w:rStyle w:val="CommentReference"/>
          <w:color w:val="auto"/>
          <w:lang w:val="en-GB"/>
        </w:rPr>
        <w:commentReference w:id="181"/>
      </w:r>
      <w:r w:rsidRPr="00B35A41">
        <w:rPr>
          <w:rFonts w:cs="Arial"/>
          <w:color w:val="000000" w:themeColor="text1"/>
        </w:rPr>
        <w:t>:-</w:t>
      </w:r>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changer range</w:t>
      </w:r>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 step size</w:t>
      </w:r>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changer type: on load or off circuit</w:t>
      </w:r>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Impedance (if not directly </w:t>
      </w:r>
      <w:proofErr w:type="gramStart"/>
      <w:r w:rsidRPr="00B35A41">
        <w:rPr>
          <w:rFonts w:cs="Arial"/>
          <w:color w:val="000000" w:themeColor="text1"/>
        </w:rPr>
        <w:t>earthed )</w:t>
      </w:r>
      <w:proofErr w:type="gramEnd"/>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proofErr w:type="gramStart"/>
      <w:r w:rsidRPr="00B35A41">
        <w:rPr>
          <w:rFonts w:cs="Arial"/>
          <w:color w:val="000000" w:themeColor="text1"/>
        </w:rPr>
        <w:t>):-</w:t>
      </w:r>
      <w:proofErr w:type="gramEnd"/>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w:t>
      </w:r>
      <w:proofErr w:type="gramStart"/>
      <w:r w:rsidRPr="00B35A41">
        <w:rPr>
          <w:rFonts w:cs="Arial"/>
          <w:color w:val="000000" w:themeColor="text1"/>
        </w:rPr>
        <w:t>breakers:-</w:t>
      </w:r>
      <w:proofErr w:type="gramEnd"/>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etc</w:t>
      </w:r>
      <w:proofErr w:type="gramStart"/>
      <w:r w:rsidRPr="00B35A41">
        <w:rPr>
          <w:rFonts w:cs="Arial"/>
          <w:color w:val="000000" w:themeColor="text1"/>
        </w:rPr>
        <w:t>):-</w:t>
      </w:r>
      <w:proofErr w:type="gramEnd"/>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provided</w:t>
      </w:r>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Intertripping</w:t>
      </w:r>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t>PC.A.2.3.1</w:t>
      </w:r>
      <w:r w:rsidRPr="00B35A41">
        <w:rPr>
          <w:rFonts w:cs="Arial"/>
          <w:color w:val="000000" w:themeColor="text1"/>
        </w:rPr>
        <w:tab/>
        <w:t xml:space="preserve">For all parts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commentRangeStart w:id="182"/>
      <w:commentRangeStart w:id="183"/>
      <w:r w:rsidRPr="00B35A41">
        <w:rPr>
          <w:rFonts w:cs="Arial"/>
          <w:b/>
          <w:color w:val="000000" w:themeColor="text1"/>
        </w:rPr>
        <w:t>Frequency</w:t>
      </w:r>
      <w:commentRangeEnd w:id="182"/>
      <w:r w:rsidR="00492790">
        <w:rPr>
          <w:rStyle w:val="CommentReference"/>
          <w:color w:val="auto"/>
          <w:lang w:val="en-GB"/>
        </w:rPr>
        <w:commentReference w:id="182"/>
      </w:r>
      <w:commentRangeEnd w:id="183"/>
      <w:r w:rsidR="006653F8">
        <w:rPr>
          <w:rStyle w:val="CommentReference"/>
          <w:color w:val="auto"/>
          <w:lang w:val="en-GB"/>
        </w:rPr>
        <w:commentReference w:id="183"/>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(ie.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w:t>
      </w:r>
      <w:proofErr w:type="gramStart"/>
      <w:r w:rsidRPr="00B35A41">
        <w:rPr>
          <w:rFonts w:cs="Arial"/>
          <w:color w:val="000000" w:themeColor="text1"/>
        </w:rPr>
        <w:t>or;</w:t>
      </w:r>
      <w:proofErr w:type="gramEnd"/>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w:t>
      </w:r>
      <w:proofErr w:type="spellStart"/>
      <w:r w:rsidRPr="00B35A41">
        <w:rPr>
          <w:rFonts w:cs="Arial"/>
          <w:color w:val="000000" w:themeColor="text1"/>
        </w:rPr>
        <w:t>eg.</w:t>
      </w:r>
      <w:proofErr w:type="spellEnd"/>
      <w:r w:rsidRPr="00B35A41">
        <w:rPr>
          <w:rFonts w:cs="Arial"/>
          <w:color w:val="000000" w:themeColor="text1"/>
        </w:rPr>
        <w:t xml:space="preserve"> fixed or variable</w:t>
      </w:r>
      <w:proofErr w:type="gramStart"/>
      <w:r w:rsidRPr="00B35A41">
        <w:rPr>
          <w:rFonts w:cs="Arial"/>
          <w:color w:val="000000" w:themeColor="text1"/>
        </w:rPr>
        <w:t>);</w:t>
      </w:r>
      <w:proofErr w:type="gramEnd"/>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capacitive and/or inductive rating or its operating range in </w:t>
      </w:r>
      <w:proofErr w:type="gramStart"/>
      <w:r w:rsidRPr="00B35A41">
        <w:rPr>
          <w:rFonts w:cs="Arial"/>
          <w:color w:val="000000" w:themeColor="text1"/>
        </w:rPr>
        <w:t>MVAr;</w:t>
      </w:r>
      <w:proofErr w:type="gramEnd"/>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details of any automatic control logic to enable operating characteristics to be </w:t>
      </w:r>
      <w:proofErr w:type="gramStart"/>
      <w:r w:rsidRPr="00B35A41">
        <w:rPr>
          <w:rFonts w:cs="Arial"/>
          <w:color w:val="000000" w:themeColor="text1"/>
        </w:rPr>
        <w:t>determined;</w:t>
      </w:r>
      <w:proofErr w:type="gramEnd"/>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w:t>
      </w:r>
      <w:proofErr w:type="gramStart"/>
      <w:r w:rsidRPr="00B35A41">
        <w:rPr>
          <w:rFonts w:cs="Arial"/>
          <w:color w:val="000000" w:themeColor="text1"/>
        </w:rPr>
        <w:t>provide:-</w:t>
      </w:r>
      <w:proofErr w:type="gramEnd"/>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Connection node, </w:t>
      </w:r>
      <w:del w:id="184"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(iii)</w:t>
      </w:r>
      <w:r w:rsidRPr="00B35A41">
        <w:rPr>
          <w:rFonts w:cs="Arial"/>
          <w:color w:val="000000" w:themeColor="text1"/>
        </w:rPr>
        <w:tab/>
        <w:t xml:space="preserve">For Static Var Compensation </w:t>
      </w:r>
      <w:proofErr w:type="gramStart"/>
      <w:r w:rsidRPr="00B35A41">
        <w:rPr>
          <w:rFonts w:cs="Arial"/>
          <w:color w:val="000000" w:themeColor="text1"/>
        </w:rPr>
        <w:t>equipment</w:t>
      </w:r>
      <w:proofErr w:type="gramEnd"/>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68499D" w:rsidRDefault="006C25CA" w:rsidP="006C25CA">
      <w:pPr>
        <w:pStyle w:val="Level4"/>
        <w:rPr>
          <w:rFonts w:cs="Arial"/>
          <w:color w:val="000000" w:themeColor="text1"/>
          <w:lang w:val="nl-NL"/>
        </w:rPr>
      </w:pPr>
      <w:r w:rsidRPr="00B35A41">
        <w:rPr>
          <w:rFonts w:cs="Arial"/>
          <w:color w:val="000000" w:themeColor="text1"/>
        </w:rPr>
        <w:tab/>
      </w:r>
      <w:r w:rsidRPr="0068499D">
        <w:rPr>
          <w:rFonts w:cs="Arial"/>
          <w:color w:val="000000" w:themeColor="text1"/>
          <w:lang w:val="nl-NL"/>
        </w:rPr>
        <w:t>HV Node</w:t>
      </w:r>
    </w:p>
    <w:p w14:paraId="1C7071C6"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LV Node</w:t>
      </w:r>
    </w:p>
    <w:p w14:paraId="20C97147"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Control Node</w:t>
      </w:r>
    </w:p>
    <w:p w14:paraId="6B0B7B0B" w14:textId="77777777" w:rsidR="006C25CA" w:rsidRPr="00B35A41" w:rsidRDefault="006C25CA" w:rsidP="006C25CA">
      <w:pPr>
        <w:pStyle w:val="Level4"/>
        <w:rPr>
          <w:rFonts w:cs="Arial"/>
          <w:color w:val="000000" w:themeColor="text1"/>
          <w:lang w:val="da-DK"/>
        </w:rPr>
      </w:pPr>
      <w:r w:rsidRPr="0068499D">
        <w:rPr>
          <w:rFonts w:cs="Arial"/>
          <w:color w:val="000000" w:themeColor="text1"/>
          <w:lang w:val="nl-NL"/>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Transformer winding type</w:t>
      </w:r>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w:t>
      </w:r>
      <w:proofErr w:type="spellStart"/>
      <w:r w:rsidRPr="00B35A41">
        <w:rPr>
          <w:rFonts w:cs="Arial"/>
          <w:b/>
          <w:color w:val="000000" w:themeColor="text1"/>
        </w:rPr>
        <w:t>Synchronised</w:t>
      </w:r>
      <w:proofErr w:type="spellEnd"/>
      <w:r w:rsidRPr="00B35A41">
        <w:rPr>
          <w:rFonts w:cs="Arial"/>
          <w:b/>
          <w:color w:val="000000" w:themeColor="text1"/>
        </w:rPr>
        <w:t xml:space="preserve">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w:t>
      </w:r>
      <w:proofErr w:type="spellStart"/>
      <w:r w:rsidRPr="00B35A41">
        <w:rPr>
          <w:rFonts w:cs="Arial"/>
          <w:color w:val="000000" w:themeColor="text1"/>
        </w:rPr>
        <w:t>a.c.</w:t>
      </w:r>
      <w:proofErr w:type="spellEnd"/>
      <w:r w:rsidRPr="00B35A41">
        <w:rPr>
          <w:rFonts w:cs="Arial"/>
          <w:color w:val="000000" w:themeColor="text1"/>
        </w:rPr>
        <w:t xml:space="preserve"> load flow that </w:t>
      </w:r>
      <w:proofErr w:type="gramStart"/>
      <w:r w:rsidRPr="00B35A41">
        <w:rPr>
          <w:rFonts w:cs="Arial"/>
          <w:color w:val="000000" w:themeColor="text1"/>
        </w:rPr>
        <w:t>takes into account</w:t>
      </w:r>
      <w:proofErr w:type="gramEnd"/>
      <w:r w:rsidRPr="00B35A41">
        <w:rPr>
          <w:rFonts w:cs="Arial"/>
          <w:color w:val="000000" w:themeColor="text1"/>
        </w:rPr>
        <w:t xml:space="preserve">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185"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w:t>
      </w:r>
      <w:proofErr w:type="gramStart"/>
      <w:r w:rsidRPr="00B35A41">
        <w:rPr>
          <w:rFonts w:cs="Arial"/>
          <w:color w:val="000000" w:themeColor="text1"/>
        </w:rPr>
        <w:t>follows:-</w:t>
      </w:r>
      <w:proofErr w:type="gramEnd"/>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w:t>
      </w:r>
      <w:proofErr w:type="gramStart"/>
      <w:r w:rsidRPr="00B35A41">
        <w:rPr>
          <w:rFonts w:cs="Arial"/>
          <w:color w:val="000000" w:themeColor="text1"/>
        </w:rPr>
        <w:t>6:-</w:t>
      </w:r>
      <w:proofErr w:type="gramEnd"/>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b/>
          <w:color w:val="000000" w:themeColor="text1"/>
        </w:rPr>
        <w:t xml:space="preserve">Maximum Export </w:t>
      </w:r>
      <w:proofErr w:type="gramStart"/>
      <w:r w:rsidRPr="00B35A41">
        <w:rPr>
          <w:rFonts w:cs="Arial"/>
          <w:b/>
          <w:color w:val="000000" w:themeColor="text1"/>
        </w:rPr>
        <w:t>Capacity</w:t>
      </w:r>
      <w:r w:rsidRPr="00B35A41">
        <w:rPr>
          <w:rFonts w:cs="Arial"/>
          <w:color w:val="000000" w:themeColor="text1"/>
        </w:rPr>
        <w:t>;</w:t>
      </w:r>
      <w:proofErr w:type="gramEnd"/>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should be </w:t>
      </w:r>
      <w:proofErr w:type="gramStart"/>
      <w:r w:rsidRPr="00B35A41">
        <w:rPr>
          <w:rFonts w:cs="Arial"/>
          <w:color w:val="000000" w:themeColor="text1"/>
        </w:rPr>
        <w:t>provided:-</w:t>
      </w:r>
      <w:proofErr w:type="gramEnd"/>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(i), (ii) and (v</w:t>
      </w:r>
      <w:proofErr w:type="gramStart"/>
      <w:r w:rsidRPr="00B35A41">
        <w:rPr>
          <w:rFonts w:cs="Arial"/>
          <w:color w:val="000000" w:themeColor="text1"/>
        </w:rPr>
        <w:t>);</w:t>
      </w:r>
      <w:proofErr w:type="gramEnd"/>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 xml:space="preserve">Synchronous Power Generating </w:t>
      </w:r>
      <w:proofErr w:type="gramStart"/>
      <w:r w:rsidRPr="00B35A41">
        <w:rPr>
          <w:rFonts w:cs="Arial"/>
          <w:b/>
          <w:color w:val="000000" w:themeColor="text1"/>
        </w:rPr>
        <w:t>Module</w:t>
      </w:r>
      <w:r w:rsidRPr="00B35A41">
        <w:rPr>
          <w:rFonts w:cs="Arial"/>
          <w:color w:val="000000" w:themeColor="text1"/>
        </w:rPr>
        <w:t>)  step</w:t>
      </w:r>
      <w:proofErr w:type="gramEnd"/>
      <w:r w:rsidRPr="00B35A41">
        <w:rPr>
          <w:rFonts w:cs="Arial"/>
          <w:color w:val="000000" w:themeColor="text1"/>
        </w:rPr>
        <w:t xml:space="preserve">-up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spellStart"/>
      <w:proofErr w:type="gramStart"/>
      <w:r w:rsidRPr="00B35A41">
        <w:rPr>
          <w:rFonts w:cs="Arial"/>
          <w:color w:val="000000" w:themeColor="text1"/>
        </w:rPr>
        <w:t>p.u</w:t>
      </w:r>
      <w:proofErr w:type="spellEnd"/>
      <w:proofErr w:type="gram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186"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xml:space="preserve">, data should be provided for the fault current contribution from each transformer at its high voltage terminals, assuming a fault at that location, as </w:t>
      </w:r>
      <w:proofErr w:type="gramStart"/>
      <w:r w:rsidRPr="00B35A41">
        <w:rPr>
          <w:rFonts w:cs="Arial"/>
          <w:color w:val="000000" w:themeColor="text1"/>
        </w:rPr>
        <w:t>follows:-</w:t>
      </w:r>
      <w:proofErr w:type="gramEnd"/>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t>PC.A.2.5.5.4</w:t>
      </w:r>
      <w:r w:rsidRPr="00B35A41">
        <w:rPr>
          <w:rFonts w:cs="Arial"/>
          <w:color w:val="000000" w:themeColor="text1"/>
        </w:rPr>
        <w:tab/>
        <w:t xml:space="preserve">Data for the fault </w:t>
      </w:r>
      <w:proofErr w:type="spellStart"/>
      <w:r w:rsidRPr="00B35A41">
        <w:rPr>
          <w:rFonts w:cs="Arial"/>
          <w:color w:val="000000" w:themeColor="text1"/>
        </w:rPr>
        <w:t>infeeds</w:t>
      </w:r>
      <w:proofErr w:type="spellEnd"/>
      <w:r w:rsidRPr="00B35A41">
        <w:rPr>
          <w:rFonts w:cs="Arial"/>
          <w:color w:val="000000" w:themeColor="text1"/>
        </w:rPr>
        <w:t xml:space="preserve">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proofErr w:type="spellStart"/>
      <w:r w:rsidRPr="00B35A41">
        <w:rPr>
          <w:rFonts w:cs="Arial"/>
          <w:b/>
          <w:color w:val="000000" w:themeColor="text1"/>
        </w:rPr>
        <w:t>Synchronised</w:t>
      </w:r>
      <w:proofErr w:type="spellEnd"/>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187"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188"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w:t>
      </w:r>
      <w:proofErr w:type="spellStart"/>
      <w:r w:rsidRPr="00B35A41">
        <w:rPr>
          <w:rFonts w:cs="Arial"/>
          <w:color w:val="000000" w:themeColor="text1"/>
        </w:rPr>
        <w:t>eg.</w:t>
      </w:r>
      <w:proofErr w:type="spellEnd"/>
      <w:r w:rsidRPr="00B35A41">
        <w:rPr>
          <w:rFonts w:cs="Arial"/>
          <w:color w:val="000000" w:themeColor="text1"/>
        </w:rPr>
        <w:t xml:space="preserve">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a </w:t>
      </w:r>
      <w:proofErr w:type="gramStart"/>
      <w:r w:rsidRPr="00B35A41">
        <w:rPr>
          <w:rFonts w:cs="Arial"/>
          <w:color w:val="000000" w:themeColor="text1"/>
        </w:rPr>
        <w:t>phase to phase</w:t>
      </w:r>
      <w:proofErr w:type="gramEnd"/>
      <w:r w:rsidRPr="00B35A41">
        <w:rPr>
          <w:rFonts w:cs="Arial"/>
          <w:color w:val="000000" w:themeColor="text1"/>
        </w:rPr>
        <w:t xml:space="preserv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w:t>
      </w:r>
      <w:proofErr w:type="gramStart"/>
      <w:r w:rsidRPr="00B35A41">
        <w:rPr>
          <w:rFonts w:cs="Arial"/>
          <w:color w:val="000000" w:themeColor="text1"/>
        </w:rPr>
        <w:t>at</w:t>
      </w:r>
      <w:r>
        <w:rPr>
          <w:rFonts w:cs="Arial"/>
          <w:color w:val="auto"/>
        </w:rPr>
        <w:t>;</w:t>
      </w:r>
      <w:proofErr w:type="gramEnd"/>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fault for which data is submitted, the data items listed under the following parts of PC.A.2.5.6(a) shall be </w:t>
      </w:r>
      <w:proofErr w:type="gramStart"/>
      <w:r w:rsidRPr="00B35A41">
        <w:rPr>
          <w:rFonts w:cs="Arial"/>
          <w:color w:val="000000" w:themeColor="text1"/>
        </w:rPr>
        <w:t>provided:-</w:t>
      </w:r>
      <w:proofErr w:type="gramEnd"/>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roofErr w:type="gramStart"/>
      <w:r w:rsidRPr="00B35A41">
        <w:rPr>
          <w:rFonts w:cs="Arial"/>
          <w:color w:val="000000" w:themeColor="text1"/>
        </w:rPr>
        <w:t>);</w:t>
      </w:r>
      <w:proofErr w:type="gramEnd"/>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if an equivalent </w:t>
      </w:r>
      <w:r w:rsidRPr="00B35A41">
        <w:rPr>
          <w:rFonts w:cs="Arial"/>
          <w:b/>
          <w:color w:val="000000" w:themeColor="text1"/>
        </w:rPr>
        <w:t xml:space="preserve">Single Line </w:t>
      </w:r>
      <w:commentRangeStart w:id="189"/>
      <w:r w:rsidRPr="00B35A41">
        <w:rPr>
          <w:rFonts w:cs="Arial"/>
          <w:b/>
          <w:color w:val="000000" w:themeColor="text1"/>
        </w:rPr>
        <w:t>Diagram</w:t>
      </w:r>
      <w:commentRangeEnd w:id="189"/>
      <w:r w:rsidR="00A0546D">
        <w:rPr>
          <w:rStyle w:val="CommentReference"/>
          <w:color w:val="auto"/>
          <w:lang w:val="en-GB"/>
        </w:rPr>
        <w:commentReference w:id="189"/>
      </w:r>
      <w:r w:rsidRPr="00B35A41">
        <w:rPr>
          <w:rFonts w:cs="Arial"/>
          <w:color w:val="000000" w:themeColor="text1"/>
        </w:rPr>
        <w:t xml:space="preserve"> has been provided the data items listed under the following parts of PC.A.2.5.6(a) shall be </w:t>
      </w:r>
      <w:proofErr w:type="gramStart"/>
      <w:r w:rsidRPr="00B35A41">
        <w:rPr>
          <w:rFonts w:cs="Arial"/>
          <w:color w:val="000000" w:themeColor="text1"/>
        </w:rPr>
        <w:t>provided:-</w:t>
      </w:r>
      <w:proofErr w:type="gramEnd"/>
      <w:r w:rsidRPr="00B35A41">
        <w:rPr>
          <w:rFonts w:cs="Arial"/>
          <w:color w:val="000000" w:themeColor="text1"/>
        </w:rPr>
        <w:t xml:space="preserve">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roofErr w:type="gramStart"/>
      <w:r w:rsidRPr="00B35A41">
        <w:rPr>
          <w:rFonts w:cs="Arial"/>
          <w:color w:val="000000" w:themeColor="text1"/>
        </w:rPr>
        <w:t>);</w:t>
      </w:r>
      <w:proofErr w:type="gramEnd"/>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w:t>
      </w:r>
      <w:proofErr w:type="gramStart"/>
      <w:r w:rsidRPr="00B35A41">
        <w:rPr>
          <w:rFonts w:cs="Arial"/>
          <w:color w:val="000000" w:themeColor="text1"/>
        </w:rPr>
        <w:t>circuit:-</w:t>
      </w:r>
      <w:proofErr w:type="gramEnd"/>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shall be </w:t>
      </w:r>
      <w:proofErr w:type="gramStart"/>
      <w:r w:rsidRPr="00B35A41">
        <w:rPr>
          <w:rFonts w:cs="Arial"/>
          <w:color w:val="000000" w:themeColor="text1"/>
        </w:rPr>
        <w:t>provided:-</w:t>
      </w:r>
      <w:proofErr w:type="gramEnd"/>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roofErr w:type="gramStart"/>
      <w:r w:rsidRPr="00B35A41">
        <w:rPr>
          <w:rFonts w:cs="Arial"/>
          <w:color w:val="000000" w:themeColor="text1"/>
        </w:rPr>
        <w:t>);</w:t>
      </w:r>
      <w:proofErr w:type="gramEnd"/>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tab/>
      </w:r>
      <w:proofErr w:type="gramStart"/>
      <w:r w:rsidRPr="00B35A41">
        <w:rPr>
          <w:rFonts w:cs="Arial"/>
          <w:color w:val="000000" w:themeColor="text1"/>
        </w:rPr>
        <w:t>All of</w:t>
      </w:r>
      <w:proofErr w:type="gramEnd"/>
      <w:r w:rsidRPr="00B35A41">
        <w:rPr>
          <w:rFonts w:cs="Arial"/>
          <w:color w:val="000000" w:themeColor="text1"/>
        </w:rPr>
        <w:t xml:space="preserve">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Should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w:t>
      </w:r>
      <w:proofErr w:type="gramStart"/>
      <w:r w:rsidRPr="00B35A41">
        <w:rPr>
          <w:rFonts w:cs="Arial"/>
          <w:color w:val="000000" w:themeColor="text1"/>
        </w:rPr>
        <w:t>all of</w:t>
      </w:r>
      <w:proofErr w:type="gramEnd"/>
      <w:r w:rsidRPr="00B35A41">
        <w:rPr>
          <w:rFonts w:cs="Arial"/>
          <w:color w:val="000000" w:themeColor="text1"/>
        </w:rPr>
        <w:t xml:space="preserve"> the plant types being considered, shall be submitted. This data will, as a minimum, </w:t>
      </w:r>
      <w:del w:id="190"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w:t>
      </w:r>
      <w:proofErr w:type="spellStart"/>
      <w:r w:rsidRPr="00B35A41">
        <w:rPr>
          <w:rFonts w:cs="Arial"/>
          <w:color w:val="000000" w:themeColor="text1"/>
        </w:rPr>
        <w:t>utilised</w:t>
      </w:r>
      <w:proofErr w:type="spellEnd"/>
      <w:r w:rsidRPr="00B35A41">
        <w:rPr>
          <w:rFonts w:cs="Arial"/>
          <w:color w:val="000000" w:themeColor="text1"/>
        </w:rPr>
        <w:t xml:space="preserve"> in this part of the </w:t>
      </w:r>
      <w:r w:rsidRPr="00B35A41">
        <w:rPr>
          <w:rFonts w:cs="Arial"/>
          <w:b/>
          <w:color w:val="000000" w:themeColor="text1"/>
        </w:rPr>
        <w:t>PC</w:t>
      </w:r>
      <w:r w:rsidRPr="00B35A41">
        <w:rPr>
          <w:rFonts w:cs="Arial"/>
          <w:color w:val="000000" w:themeColor="text1"/>
        </w:rPr>
        <w:t xml:space="preserve">.  It also contains rules on the data which generally </w:t>
      </w:r>
      <w:proofErr w:type="gramStart"/>
      <w:r w:rsidRPr="00B35A41">
        <w:rPr>
          <w:rFonts w:cs="Arial"/>
          <w:color w:val="000000" w:themeColor="text1"/>
        </w:rPr>
        <w:t>apply:-</w:t>
      </w:r>
      <w:proofErr w:type="gramEnd"/>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Root mean square of the symmetrical three-phase short circuit current after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contribution has substantially decayed,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w:t>
      </w:r>
      <w:proofErr w:type="gramStart"/>
      <w:r w:rsidRPr="00B35A41">
        <w:rPr>
          <w:rFonts w:cs="Arial"/>
          <w:color w:val="000000" w:themeColor="text1"/>
        </w:rPr>
        <w:t>1.(</w:t>
      </w:r>
      <w:proofErr w:type="gramEnd"/>
      <w:r w:rsidRPr="00B35A41">
        <w:rPr>
          <w:rFonts w:cs="Arial"/>
          <w:color w:val="000000" w:themeColor="text1"/>
        </w:rPr>
        <w:t>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root mean square of the pre-fault voltage at which the maximum fault currents were </w:t>
      </w:r>
      <w:proofErr w:type="gramStart"/>
      <w:r w:rsidRPr="00B35A41">
        <w:rPr>
          <w:rFonts w:cs="Arial"/>
          <w:color w:val="000000" w:themeColor="text1"/>
        </w:rPr>
        <w:t>calculated;</w:t>
      </w:r>
      <w:proofErr w:type="gramEnd"/>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lastRenderedPageBreak/>
        <w:t>(v)</w:t>
      </w:r>
      <w:r w:rsidRPr="00B35A41">
        <w:rPr>
          <w:rFonts w:cs="Arial"/>
          <w:color w:val="000000" w:themeColor="text1"/>
        </w:rPr>
        <w:tab/>
        <w:t xml:space="preserve">the positive sequence X/R ratio at the instant of </w:t>
      </w:r>
      <w:proofErr w:type="gramStart"/>
      <w:r w:rsidRPr="00B35A41">
        <w:rPr>
          <w:rFonts w:cs="Arial"/>
          <w:color w:val="000000" w:themeColor="text1"/>
        </w:rPr>
        <w:t>fault;</w:t>
      </w:r>
      <w:proofErr w:type="gramEnd"/>
      <w:r w:rsidRPr="00B35A41">
        <w:rPr>
          <w:rFonts w:cs="Arial"/>
          <w:color w:val="000000" w:themeColor="text1"/>
        </w:rPr>
        <w:t xml:space="preserve">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w:t>
      </w:r>
      <w:proofErr w:type="gramStart"/>
      <w:r w:rsidRPr="00B35A41">
        <w:rPr>
          <w:rFonts w:cs="Arial"/>
          <w:color w:val="000000" w:themeColor="text1"/>
        </w:rPr>
        <w:t>above;</w:t>
      </w:r>
      <w:proofErr w:type="gramEnd"/>
      <w:r w:rsidRPr="00B35A41">
        <w:rPr>
          <w:rFonts w:cs="Arial"/>
          <w:color w:val="000000" w:themeColor="text1"/>
        </w:rPr>
        <w:t xml:space="preser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 xml:space="preserve">A continuous trace and a table showing the root mean square of the positive, negative and zero sequence components of the short circuit current between zero and 140ms at 10ms </w:t>
      </w:r>
      <w:proofErr w:type="gramStart"/>
      <w:r w:rsidRPr="00B35A41">
        <w:rPr>
          <w:rFonts w:cs="Arial"/>
          <w:color w:val="000000" w:themeColor="text1"/>
        </w:rPr>
        <w:t>intervals;</w:t>
      </w:r>
      <w:proofErr w:type="gramEnd"/>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w:t>
      </w:r>
      <w:proofErr w:type="gramStart"/>
      <w:r w:rsidRPr="00B35A41">
        <w:rPr>
          <w:rFonts w:cs="Arial"/>
          <w:color w:val="000000" w:themeColor="text1"/>
        </w:rPr>
        <w:t>in;</w:t>
      </w:r>
      <w:proofErr w:type="gramEnd"/>
      <w:r w:rsidRPr="00B35A41">
        <w:rPr>
          <w:rFonts w:cs="Arial"/>
          <w:color w:val="000000" w:themeColor="text1"/>
        </w:rPr>
        <w:t xml:space="preserve">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 xml:space="preserve">DC Connected Power Park </w:t>
      </w:r>
      <w:proofErr w:type="gramStart"/>
      <w:r w:rsidRPr="00B35A41">
        <w:rPr>
          <w:rFonts w:cs="Arial"/>
          <w:b/>
          <w:color w:val="000000" w:themeColor="text1"/>
        </w:rPr>
        <w:t>Modules</w:t>
      </w:r>
      <w:r w:rsidRPr="00B35A41">
        <w:rPr>
          <w:rFonts w:cs="Arial"/>
          <w:color w:val="000000" w:themeColor="text1"/>
        </w:rPr>
        <w:t>)  and</w:t>
      </w:r>
      <w:proofErr w:type="gramEnd"/>
      <w:r w:rsidRPr="00B35A41">
        <w:rPr>
          <w:rFonts w:cs="Arial"/>
          <w:color w:val="000000" w:themeColor="text1"/>
        </w:rPr>
        <w:t xml:space="preserve">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w:t>
      </w:r>
      <w:proofErr w:type="gramStart"/>
      <w:r w:rsidRPr="00B35A41">
        <w:rPr>
          <w:rFonts w:cs="Arial"/>
          <w:color w:val="000000" w:themeColor="text1"/>
        </w:rPr>
        <w:t>condition;</w:t>
      </w:r>
      <w:proofErr w:type="gramEnd"/>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value for the X/R ratio must reflect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(i)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(f)</w:t>
      </w:r>
      <w:r w:rsidRPr="00B35A41">
        <w:rPr>
          <w:rFonts w:cs="Arial"/>
          <w:color w:val="000000" w:themeColor="text1"/>
        </w:rPr>
        <w:tab/>
        <w:t xml:space="preserve">Where a "time step analysis" is carried out, the X/R ratio may be calculated directly from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The X/R ratio is not that given by the phase angle of the fault current if this is based on a system calculation with shunt loads, but from the </w:t>
      </w:r>
      <w:proofErr w:type="spellStart"/>
      <w:r w:rsidRPr="00B35A41">
        <w:rPr>
          <w:rFonts w:cs="Arial"/>
          <w:color w:val="000000" w:themeColor="text1"/>
        </w:rPr>
        <w:t>Thévenin</w:t>
      </w:r>
      <w:proofErr w:type="spellEnd"/>
      <w:r w:rsidRPr="00B35A41">
        <w:rPr>
          <w:rFonts w:cs="Arial"/>
          <w:color w:val="000000" w:themeColor="text1"/>
        </w:rPr>
        <w:t xml:space="preserve">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191" w:name="_Toc211581640"/>
      <w:bookmarkStart w:id="192" w:name="_Toc503430255"/>
      <w:bookmarkStart w:id="193" w:name="_Toc441610257"/>
      <w:bookmarkStart w:id="194" w:name="_Toc132101493"/>
      <w:r w:rsidRPr="00B35A41">
        <w:rPr>
          <w:rFonts w:cs="Arial"/>
          <w:color w:val="000000" w:themeColor="text1"/>
        </w:rPr>
        <w:instrText>PC.A.3   GENERATING UNIT AND DC CONVERTER DATA</w:instrText>
      </w:r>
      <w:bookmarkEnd w:id="191"/>
      <w:bookmarkEnd w:id="192"/>
      <w:bookmarkEnd w:id="193"/>
      <w:bookmarkEnd w:id="194"/>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t>PC.A.3.1.2</w:t>
      </w:r>
      <w:r w:rsidRPr="00B35A41">
        <w:rPr>
          <w:rFonts w:cs="Arial"/>
          <w:color w:val="000000" w:themeColor="text1"/>
        </w:rPr>
        <w:tab/>
        <w:t>(a)</w:t>
      </w:r>
      <w:r w:rsidRPr="00B35A41">
        <w:rPr>
          <w:rFonts w:cs="Arial"/>
          <w:color w:val="000000" w:themeColor="text1"/>
        </w:rPr>
        <w:tab/>
      </w:r>
      <w:commentRangeStart w:id="195"/>
      <w:r w:rsidRPr="00B35A41">
        <w:rPr>
          <w:rFonts w:cs="Arial"/>
          <w:color w:val="000000" w:themeColor="text1"/>
        </w:rPr>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except:-</w:t>
      </w:r>
      <w:proofErr w:type="gramEnd"/>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commentRangeEnd w:id="195"/>
      <w:r w:rsidR="00B617E0">
        <w:rPr>
          <w:rStyle w:val="CommentReference"/>
        </w:rPr>
        <w:commentReference w:id="195"/>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 xml:space="preserve">PC.A.3.2.2(c)(i) and (ii) and PC.A.3.2.2(i).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w:t>
      </w:r>
      <w:proofErr w:type="gramStart"/>
      <w:r w:rsidRPr="00B35A41">
        <w:rPr>
          <w:rFonts w:cs="Arial"/>
          <w:b/>
          <w:color w:val="000000" w:themeColor="text1"/>
        </w:rPr>
        <w:t>System</w:t>
      </w:r>
      <w:r w:rsidRPr="00B35A41">
        <w:rPr>
          <w:rFonts w:cs="Arial"/>
          <w:color w:val="000000" w:themeColor="text1"/>
        </w:rPr>
        <w:t xml:space="preserve">, </w:t>
      </w:r>
      <w:r w:rsidRPr="00B35A41">
        <w:rPr>
          <w:rFonts w:cs="Arial"/>
          <w:b/>
          <w:color w:val="000000" w:themeColor="text1"/>
        </w:rPr>
        <w:t xml:space="preserve"> Embedded</w:t>
      </w:r>
      <w:proofErr w:type="gramEnd"/>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proofErr w:type="gramStart"/>
      <w:r w:rsidRPr="00B35A41">
        <w:rPr>
          <w:rFonts w:cs="Arial"/>
          <w:b/>
          <w:color w:val="000000" w:themeColor="text1"/>
        </w:rPr>
        <w:t>Embedded</w:t>
      </w:r>
      <w:r w:rsidRPr="00B35A41">
        <w:rPr>
          <w:rFonts w:cs="Arial"/>
          <w:color w:val="000000" w:themeColor="text1"/>
        </w:rPr>
        <w:t xml:space="preserve">  installations</w:t>
      </w:r>
      <w:proofErr w:type="gramEnd"/>
      <w:r w:rsidRPr="00B35A41">
        <w:rPr>
          <w:rFonts w:cs="Arial"/>
          <w:color w:val="000000" w:themeColor="text1"/>
        </w:rPr>
        <w:t xml:space="preserve">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lastRenderedPageBreak/>
        <w:t>1.</w:t>
      </w:r>
      <w:r w:rsidRPr="00B35A41">
        <w:rPr>
          <w:rFonts w:cs="Arial"/>
          <w:color w:val="000000" w:themeColor="text1"/>
        </w:rPr>
        <w:tab/>
        <w:t xml:space="preserve">A reference which is unique to each </w:t>
      </w:r>
      <w:r w:rsidRPr="00B35A41">
        <w:rPr>
          <w:rFonts w:cs="Arial"/>
          <w:b/>
          <w:color w:val="000000" w:themeColor="text1"/>
        </w:rPr>
        <w:t xml:space="preserve">Network </w:t>
      </w:r>
      <w:proofErr w:type="gramStart"/>
      <w:r w:rsidRPr="00B35A41">
        <w:rPr>
          <w:rFonts w:cs="Arial"/>
          <w:b/>
          <w:color w:val="000000" w:themeColor="text1"/>
        </w:rPr>
        <w:t>Operator</w:t>
      </w:r>
      <w:r w:rsidRPr="00B35A41">
        <w:rPr>
          <w:rFonts w:cs="Arial"/>
          <w:color w:val="000000" w:themeColor="text1"/>
        </w:rPr>
        <w:t>;</w:t>
      </w:r>
      <w:proofErr w:type="gramEnd"/>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Biomass;</w:t>
      </w:r>
      <w:proofErr w:type="gramEnd"/>
      <w:r w:rsidRPr="00B35A41">
        <w:rPr>
          <w:rFonts w:cs="Arial"/>
          <w:color w:val="000000" w:themeColor="text1"/>
        </w:rPr>
        <w:t xml:space="preserve">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Fossil brown coal/</w:t>
      </w:r>
      <w:proofErr w:type="gramStart"/>
      <w:r w:rsidRPr="00B35A41">
        <w:rPr>
          <w:rFonts w:cs="Arial"/>
          <w:color w:val="000000" w:themeColor="text1"/>
        </w:rPr>
        <w:t>lignite;</w:t>
      </w:r>
      <w:proofErr w:type="gramEnd"/>
      <w:r w:rsidRPr="00B35A41">
        <w:rPr>
          <w:rFonts w:cs="Arial"/>
          <w:color w:val="000000" w:themeColor="text1"/>
        </w:rPr>
        <w:t xml:space="preserv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w:t>
      </w:r>
      <w:proofErr w:type="gramStart"/>
      <w:r w:rsidRPr="00B35A41">
        <w:rPr>
          <w:rFonts w:cs="Arial"/>
          <w:color w:val="000000" w:themeColor="text1"/>
        </w:rPr>
        <w:t>gas;</w:t>
      </w:r>
      <w:proofErr w:type="gramEnd"/>
      <w:r w:rsidRPr="00B35A41">
        <w:rPr>
          <w:rFonts w:cs="Arial"/>
          <w:color w:val="000000" w:themeColor="text1"/>
        </w:rPr>
        <w:t xml:space="preserve">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gas;</w:t>
      </w:r>
      <w:proofErr w:type="gramEnd"/>
      <w:r w:rsidRPr="00B35A41">
        <w:rPr>
          <w:rFonts w:cs="Arial"/>
          <w:color w:val="000000" w:themeColor="text1"/>
        </w:rPr>
        <w:t xml:space="preserve">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w:t>
      </w:r>
      <w:proofErr w:type="gramStart"/>
      <w:r w:rsidRPr="00B35A41">
        <w:rPr>
          <w:rFonts w:cs="Arial"/>
          <w:color w:val="000000" w:themeColor="text1"/>
        </w:rPr>
        <w:t>coal;</w:t>
      </w:r>
      <w:proofErr w:type="gramEnd"/>
      <w:r w:rsidRPr="00B35A41">
        <w:rPr>
          <w:rFonts w:cs="Arial"/>
          <w:color w:val="000000" w:themeColor="text1"/>
        </w:rPr>
        <w:t xml:space="preserve">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w:t>
      </w:r>
      <w:proofErr w:type="gramStart"/>
      <w:r w:rsidRPr="00B35A41">
        <w:rPr>
          <w:rFonts w:cs="Arial"/>
          <w:color w:val="000000" w:themeColor="text1"/>
        </w:rPr>
        <w:t>oil;</w:t>
      </w:r>
      <w:proofErr w:type="gramEnd"/>
      <w:r w:rsidRPr="00B35A41">
        <w:rPr>
          <w:rFonts w:cs="Arial"/>
          <w:color w:val="000000" w:themeColor="text1"/>
        </w:rPr>
        <w:t xml:space="preserve">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w:t>
      </w:r>
      <w:proofErr w:type="gramStart"/>
      <w:r w:rsidRPr="00B35A41">
        <w:rPr>
          <w:rFonts w:cs="Arial"/>
          <w:color w:val="000000" w:themeColor="text1"/>
        </w:rPr>
        <w:t>shale;</w:t>
      </w:r>
      <w:proofErr w:type="gramEnd"/>
      <w:r w:rsidRPr="00B35A41">
        <w:rPr>
          <w:rFonts w:cs="Arial"/>
          <w:color w:val="000000" w:themeColor="text1"/>
        </w:rPr>
        <w:t xml:space="preserv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peat;</w:t>
      </w:r>
      <w:proofErr w:type="gramEnd"/>
      <w:r w:rsidRPr="00B35A41">
        <w:rPr>
          <w:rFonts w:cs="Arial"/>
          <w:color w:val="000000" w:themeColor="text1"/>
        </w:rPr>
        <w:t xml:space="preserve">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Geothermal;</w:t>
      </w:r>
      <w:proofErr w:type="gramEnd"/>
      <w:r w:rsidRPr="00B35A41">
        <w:rPr>
          <w:rFonts w:cs="Arial"/>
          <w:color w:val="000000" w:themeColor="text1"/>
        </w:rPr>
        <w:t xml:space="preserve">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w:t>
      </w:r>
      <w:proofErr w:type="gramStart"/>
      <w:r w:rsidRPr="00B35A41">
        <w:rPr>
          <w:rFonts w:cs="Arial"/>
          <w:color w:val="000000" w:themeColor="text1"/>
        </w:rPr>
        <w:t>storage;</w:t>
      </w:r>
      <w:proofErr w:type="gramEnd"/>
      <w:r w:rsidRPr="00B35A41">
        <w:rPr>
          <w:rFonts w:cs="Arial"/>
          <w:color w:val="000000" w:themeColor="text1"/>
        </w:rPr>
        <w:t xml:space="preserv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run-of-river and </w:t>
      </w:r>
      <w:proofErr w:type="gramStart"/>
      <w:r w:rsidRPr="00B35A41">
        <w:rPr>
          <w:rFonts w:cs="Arial"/>
          <w:color w:val="000000" w:themeColor="text1"/>
        </w:rPr>
        <w:t>poundage;</w:t>
      </w:r>
      <w:proofErr w:type="gramEnd"/>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w:t>
      </w:r>
      <w:proofErr w:type="gramStart"/>
      <w:r w:rsidRPr="00B35A41">
        <w:rPr>
          <w:rFonts w:cs="Arial"/>
          <w:color w:val="000000" w:themeColor="text1"/>
        </w:rPr>
        <w:t>reservoir;</w:t>
      </w:r>
      <w:proofErr w:type="gramEnd"/>
      <w:r w:rsidRPr="00B35A41">
        <w:rPr>
          <w:rFonts w:cs="Arial"/>
          <w:color w:val="000000" w:themeColor="text1"/>
        </w:rPr>
        <w:t xml:space="preserve">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Marine;</w:t>
      </w:r>
      <w:proofErr w:type="gramEnd"/>
      <w:r w:rsidRPr="00B35A41">
        <w:rPr>
          <w:rFonts w:cs="Arial"/>
          <w:color w:val="000000" w:themeColor="text1"/>
        </w:rPr>
        <w:t xml:space="preserv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r>
      <w:proofErr w:type="gramStart"/>
      <w:r w:rsidRPr="00B35A41">
        <w:rPr>
          <w:rFonts w:cs="Arial"/>
          <w:color w:val="000000" w:themeColor="text1"/>
        </w:rPr>
        <w:t>Nuclear;</w:t>
      </w:r>
      <w:proofErr w:type="gramEnd"/>
      <w:r w:rsidRPr="00B35A41">
        <w:rPr>
          <w:rFonts w:cs="Arial"/>
          <w:color w:val="000000" w:themeColor="text1"/>
        </w:rPr>
        <w:t xml:space="preserve">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w:t>
      </w:r>
      <w:proofErr w:type="gramStart"/>
      <w:r w:rsidRPr="00B35A41">
        <w:rPr>
          <w:rFonts w:cs="Arial"/>
          <w:color w:val="000000" w:themeColor="text1"/>
        </w:rPr>
        <w:t>renewable;</w:t>
      </w:r>
      <w:proofErr w:type="gramEnd"/>
      <w:r w:rsidRPr="00B35A41">
        <w:rPr>
          <w:rFonts w:cs="Arial"/>
          <w:color w:val="000000" w:themeColor="text1"/>
        </w:rPr>
        <w:t xml:space="preserv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Solar;</w:t>
      </w:r>
      <w:proofErr w:type="gramEnd"/>
      <w:r w:rsidRPr="00B35A41">
        <w:rPr>
          <w:rFonts w:cs="Arial"/>
          <w:color w:val="000000" w:themeColor="text1"/>
        </w:rPr>
        <w:t xml:space="preserve">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Waste;</w:t>
      </w:r>
      <w:proofErr w:type="gramEnd"/>
      <w:r w:rsidRPr="00B35A41">
        <w:rPr>
          <w:rFonts w:cs="Arial"/>
          <w:color w:val="000000" w:themeColor="text1"/>
        </w:rPr>
        <w:t xml:space="preserv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w:t>
      </w:r>
      <w:proofErr w:type="gramStart"/>
      <w:r w:rsidRPr="00B35A41">
        <w:rPr>
          <w:rFonts w:cs="Arial"/>
          <w:color w:val="000000" w:themeColor="text1"/>
        </w:rPr>
        <w:t>offshore;</w:t>
      </w:r>
      <w:proofErr w:type="gramEnd"/>
      <w:r w:rsidRPr="00B35A41">
        <w:rPr>
          <w:rFonts w:cs="Arial"/>
          <w:color w:val="000000" w:themeColor="text1"/>
        </w:rPr>
        <w:t xml:space="preserv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Other;</w:t>
      </w:r>
      <w:proofErr w:type="gramEnd"/>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together with a statement as to whether the generation forms part of a CHP </w:t>
      </w:r>
      <w:proofErr w:type="gramStart"/>
      <w:r w:rsidRPr="00B35A41">
        <w:rPr>
          <w:rFonts w:cs="Arial"/>
          <w:color w:val="000000" w:themeColor="text1"/>
        </w:rPr>
        <w:t>scheme;</w:t>
      </w:r>
      <w:proofErr w:type="gramEnd"/>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Embedded Power 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sidRPr="00B35A41">
        <w:rPr>
          <w:rFonts w:cs="Arial"/>
          <w:color w:val="000000" w:themeColor="text1"/>
        </w:rPr>
        <w:t>2007;</w:t>
      </w:r>
      <w:proofErr w:type="gramEnd"/>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w:t>
      </w:r>
      <w:proofErr w:type="gramStart"/>
      <w:r w:rsidRPr="00B35A41">
        <w:rPr>
          <w:rFonts w:cs="Arial"/>
          <w:snapToGrid/>
          <w:color w:val="000000" w:themeColor="text1"/>
          <w:lang w:val="en-US"/>
        </w:rPr>
        <w:t xml:space="preserve"> 2020</w:t>
      </w:r>
      <w:proofErr w:type="gramEnd"/>
      <w:r w:rsidRPr="00B35A41">
        <w:rPr>
          <w:rFonts w:cs="Arial"/>
          <w:snapToGrid/>
          <w:color w:val="000000" w:themeColor="text1"/>
          <w:lang w:val="en-US"/>
        </w:rPr>
        <w:t>,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lastRenderedPageBreak/>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Nickle Chloride (Na-NiCl</w:t>
      </w:r>
      <w:r w:rsidRPr="00E85650">
        <w:rPr>
          <w:rFonts w:cs="Arial"/>
          <w:snapToGrid/>
          <w:color w:val="000000" w:themeColor="text1"/>
          <w:vertAlign w:val="subscript"/>
          <w:lang w:val="nl-NL"/>
        </w:rPr>
        <w:t>2</w:t>
      </w:r>
      <w:r w:rsidRPr="00E85650">
        <w:rPr>
          <w:rFonts w:cs="Arial"/>
          <w:snapToGrid/>
          <w:color w:val="000000" w:themeColor="text1"/>
          <w:lang w:val="nl-NL"/>
        </w:rPr>
        <w:t>)</w:t>
      </w:r>
    </w:p>
    <w:p w14:paraId="51AC41C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Lithium Ion (Li–ion)</w:t>
      </w:r>
    </w:p>
    <w:p w14:paraId="5864E4F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 xml:space="preserve">Sodium </w:t>
      </w:r>
      <w:proofErr w:type="gramStart"/>
      <w:r w:rsidRPr="008C3F76">
        <w:rPr>
          <w:rFonts w:cs="Arial"/>
          <w:snapToGrid/>
          <w:color w:val="000000" w:themeColor="text1"/>
          <w:lang w:val="en-US"/>
        </w:rPr>
        <w:t>Sulphur(</w:t>
      </w:r>
      <w:proofErr w:type="gramEnd"/>
      <w:r w:rsidRPr="008C3F76">
        <w:rPr>
          <w:rFonts w:cs="Arial"/>
          <w:snapToGrid/>
          <w:color w:val="000000" w:themeColor="text1"/>
          <w:lang w:val="en-US"/>
        </w:rPr>
        <w:t>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D616D1" w:rsidRDefault="008D1F4C" w:rsidP="008D1F4C">
      <w:pPr>
        <w:widowControl/>
        <w:ind w:left="2880" w:firstLine="97"/>
        <w:rPr>
          <w:rFonts w:cs="Arial"/>
          <w:snapToGrid/>
          <w:color w:val="000000" w:themeColor="text1"/>
          <w:lang w:val="nl-NL"/>
          <w:rPrChange w:id="196" w:author="Mike Kay" w:date="2023-07-09T10:04:00Z">
            <w:rPr>
              <w:rFonts w:cs="Arial"/>
              <w:snapToGrid/>
              <w:color w:val="000000" w:themeColor="text1"/>
              <w:lang w:val="en-US"/>
            </w:rPr>
          </w:rPrChange>
        </w:rPr>
      </w:pPr>
      <w:r w:rsidRPr="008C3F76">
        <w:rPr>
          <w:rFonts w:cs="Arial"/>
          <w:snapToGrid/>
          <w:color w:val="000000" w:themeColor="text1"/>
          <w:lang w:val="en-US"/>
        </w:rPr>
        <w:tab/>
      </w:r>
      <w:r w:rsidRPr="00D616D1">
        <w:rPr>
          <w:rFonts w:cs="Arial"/>
          <w:snapToGrid/>
          <w:color w:val="000000" w:themeColor="text1"/>
          <w:lang w:val="nl-NL"/>
          <w:rPrChange w:id="197" w:author="Mike Kay" w:date="2023-07-09T10:04:00Z">
            <w:rPr>
              <w:rFonts w:cs="Arial"/>
              <w:snapToGrid/>
              <w:color w:val="000000" w:themeColor="text1"/>
              <w:lang w:val="en-US"/>
            </w:rPr>
          </w:rPrChange>
        </w:rPr>
        <w:t>Vanadium Red-Oxide</w:t>
      </w:r>
    </w:p>
    <w:p w14:paraId="684D0DD6" w14:textId="77777777" w:rsidR="008D1F4C" w:rsidRPr="00D616D1" w:rsidRDefault="008D1F4C" w:rsidP="008D1F4C">
      <w:pPr>
        <w:widowControl/>
        <w:ind w:left="2880" w:firstLine="97"/>
        <w:rPr>
          <w:rFonts w:cs="Arial"/>
          <w:snapToGrid/>
          <w:color w:val="000000" w:themeColor="text1"/>
          <w:lang w:val="nl-NL"/>
          <w:rPrChange w:id="198" w:author="Mike Kay" w:date="2023-07-09T10:04:00Z">
            <w:rPr>
              <w:rFonts w:cs="Arial"/>
              <w:snapToGrid/>
              <w:color w:val="000000" w:themeColor="text1"/>
              <w:lang w:val="en-US"/>
            </w:rPr>
          </w:rPrChange>
        </w:rPr>
      </w:pPr>
      <w:r w:rsidRPr="00D616D1">
        <w:rPr>
          <w:rFonts w:cs="Arial"/>
          <w:snapToGrid/>
          <w:color w:val="000000" w:themeColor="text1"/>
          <w:lang w:val="nl-NL"/>
          <w:rPrChange w:id="199" w:author="Mike Kay" w:date="2023-07-09T10:04:00Z">
            <w:rPr>
              <w:rFonts w:cs="Arial"/>
              <w:snapToGrid/>
              <w:color w:val="000000" w:themeColor="text1"/>
              <w:lang w:val="en-US"/>
            </w:rPr>
          </w:rPrChange>
        </w:rPr>
        <w:tab/>
        <w:t>Zinc – 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D616D1">
        <w:rPr>
          <w:rFonts w:cs="Arial"/>
          <w:snapToGrid/>
          <w:color w:val="000000" w:themeColor="text1"/>
          <w:lang w:val="nl-NL"/>
          <w:rPrChange w:id="200" w:author="Mike Kay" w:date="2023-07-09T10:04:00Z">
            <w:rPr>
              <w:rFonts w:cs="Arial"/>
              <w:snapToGrid/>
              <w:color w:val="000000" w:themeColor="text1"/>
              <w:lang w:val="en-US"/>
            </w:rPr>
          </w:rPrChange>
        </w:rPr>
        <w:tab/>
      </w:r>
      <w:r w:rsidRPr="008C3F76">
        <w:rPr>
          <w:rFonts w:cs="Arial"/>
          <w:snapToGrid/>
          <w:color w:val="000000" w:themeColor="text1"/>
          <w:lang w:val="en-US"/>
        </w:rPr>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xml:space="preserve">) in </w:t>
      </w:r>
      <w:proofErr w:type="gramStart"/>
      <w:r w:rsidRPr="00B35A41">
        <w:rPr>
          <w:rFonts w:cs="Arial"/>
          <w:color w:val="000000" w:themeColor="text1"/>
        </w:rPr>
        <w:t>MW;</w:t>
      </w:r>
      <w:proofErr w:type="gramEnd"/>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w:t>
      </w:r>
      <w:proofErr w:type="gramStart"/>
      <w:r w:rsidRPr="00B35A41">
        <w:rPr>
          <w:rFonts w:cs="Arial"/>
          <w:color w:val="000000" w:themeColor="text1"/>
        </w:rPr>
        <w:t>power;</w:t>
      </w:r>
      <w:proofErr w:type="gramEnd"/>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 xml:space="preserve">Where it generates electricity from wind or PV, the geographical location using either latitude or longitude or grid reference coordinates of the primary or higher voltage substation to which it </w:t>
      </w:r>
      <w:proofErr w:type="gramStart"/>
      <w:r w:rsidRPr="00B35A41">
        <w:rPr>
          <w:rFonts w:cs="Arial"/>
          <w:color w:val="000000" w:themeColor="text1"/>
        </w:rPr>
        <w:t>connects;</w:t>
      </w:r>
      <w:proofErr w:type="gramEnd"/>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w:t>
      </w:r>
      <w:proofErr w:type="gramStart"/>
      <w:r w:rsidRPr="00B35A41">
        <w:rPr>
          <w:rFonts w:cs="Arial"/>
          <w:color w:val="000000" w:themeColor="text1"/>
        </w:rPr>
        <w:t>set-point</w:t>
      </w:r>
      <w:proofErr w:type="gramEnd"/>
      <w:r w:rsidRPr="00B35A41">
        <w:rPr>
          <w:rFonts w:cs="Arial"/>
          <w:color w:val="000000" w:themeColor="text1"/>
        </w:rPr>
        <w:t xml:space="preserve">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lastRenderedPageBreak/>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201" w:name="_Toc503430257"/>
      <w:bookmarkStart w:id="202" w:name="_Toc441610259"/>
      <w:bookmarkStart w:id="203" w:name="_Toc132101495"/>
      <w:r w:rsidRPr="00B35A41">
        <w:rPr>
          <w:rFonts w:cs="Arial"/>
          <w:color w:val="000000" w:themeColor="text1"/>
        </w:rPr>
        <w:instrText>PART 2 - DETAILED PLANNING DATA</w:instrText>
      </w:r>
      <w:bookmarkEnd w:id="201"/>
      <w:bookmarkEnd w:id="202"/>
      <w:bookmarkEnd w:id="203"/>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204" w:name="_Toc211581653"/>
      <w:bookmarkStart w:id="205" w:name="_Toc503430258"/>
      <w:bookmarkStart w:id="206" w:name="_Toc441610260"/>
      <w:bookmarkStart w:id="207" w:name="_Toc132101496"/>
      <w:r w:rsidRPr="00B35A41">
        <w:rPr>
          <w:rFonts w:cs="Arial"/>
          <w:color w:val="000000" w:themeColor="text1"/>
        </w:rPr>
        <w:instrText>PC.A.5   GENERATING UNIT, POWER PARK MODULE, DC CONVERTER AND OTSDUW PLANT AND APPARATUS DATA</w:instrText>
      </w:r>
      <w:bookmarkEnd w:id="204"/>
      <w:bookmarkEnd w:id="205"/>
      <w:bookmarkEnd w:id="206"/>
      <w:bookmarkEnd w:id="207"/>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commentRangeStart w:id="208"/>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commentRangeEnd w:id="208"/>
      <w:r w:rsidR="00AC6436">
        <w:rPr>
          <w:rStyle w:val="CommentReference"/>
          <w:color w:val="auto"/>
          <w:lang w:val="en-GB"/>
        </w:rPr>
        <w:commentReference w:id="208"/>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209"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commentRangeStart w:id="210"/>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211" w:name="_Toc503430262"/>
      <w:bookmarkStart w:id="212" w:name="_Toc441610264"/>
      <w:bookmarkStart w:id="213" w:name="_Toc132101500"/>
      <w:r w:rsidRPr="005900B1">
        <w:rPr>
          <w:rFonts w:cs="Arial"/>
          <w:color w:val="000000" w:themeColor="text1"/>
        </w:rPr>
        <w:instrText>APPENDIX B - SINGLE LINE DIAGRAMS</w:instrText>
      </w:r>
      <w:bookmarkEnd w:id="211"/>
      <w:bookmarkEnd w:id="212"/>
      <w:bookmarkEnd w:id="213"/>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 xml:space="preserve">The diagrams below show three examples of single line diagrams, showing the detail that should be incorporated in the diagram. The first example is for </w:t>
      </w:r>
      <w:proofErr w:type="gramStart"/>
      <w:r w:rsidRPr="005900B1">
        <w:rPr>
          <w:rFonts w:cs="Arial"/>
          <w:color w:val="000000" w:themeColor="text1"/>
        </w:rPr>
        <w:t>an</w:t>
      </w:r>
      <w:proofErr w:type="gramEnd"/>
      <w:r w:rsidRPr="005900B1">
        <w:rPr>
          <w:rFonts w:cs="Arial"/>
          <w:color w:val="000000" w:themeColor="text1"/>
        </w:rPr>
        <w:t xml:space="preserve">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system.</w:t>
      </w:r>
      <w:commentRangeEnd w:id="210"/>
      <w:r>
        <w:rPr>
          <w:rStyle w:val="CommentReference"/>
          <w:color w:val="auto"/>
          <w:lang w:val="en-GB"/>
        </w:rPr>
        <w:commentReference w:id="210"/>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lastRenderedPageBreak/>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7">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w:t>
      </w:r>
      <w:proofErr w:type="gramStart"/>
      <w:r w:rsidRPr="005900B1">
        <w:rPr>
          <w:rFonts w:cs="Arial"/>
          <w:color w:val="000000" w:themeColor="text1"/>
        </w:rPr>
        <w:t>a number of</w:t>
      </w:r>
      <w:proofErr w:type="gramEnd"/>
      <w:r w:rsidRPr="005900B1">
        <w:rPr>
          <w:rFonts w:cs="Arial"/>
          <w:color w:val="000000" w:themeColor="text1"/>
        </w:rPr>
        <w:t xml:space="preserve"> actual </w:t>
      </w:r>
      <w:r w:rsidRPr="005900B1">
        <w:rPr>
          <w:rFonts w:cs="Arial"/>
          <w:b/>
          <w:color w:val="000000" w:themeColor="text1"/>
        </w:rPr>
        <w:t>Power Park Units</w:t>
      </w:r>
      <w:r w:rsidRPr="005900B1">
        <w:rPr>
          <w:rFonts w:cs="Arial"/>
          <w:color w:val="000000" w:themeColor="text1"/>
        </w:rPr>
        <w:t xml:space="preserve"> of the same type ie.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w:t>
      </w:r>
      <w:proofErr w:type="gramStart"/>
      <w:r w:rsidRPr="005900B1">
        <w:rPr>
          <w:rFonts w:cs="Arial"/>
          <w:color w:val="000000" w:themeColor="text1"/>
        </w:rPr>
        <w:t>all of</w:t>
      </w:r>
      <w:proofErr w:type="gramEnd"/>
      <w:r w:rsidRPr="005900B1">
        <w:rPr>
          <w:rFonts w:cs="Arial"/>
          <w:color w:val="000000" w:themeColor="text1"/>
        </w:rPr>
        <w:t xml:space="preserve">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214"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215"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 xml:space="preserve">Balancing </w:t>
      </w:r>
      <w:proofErr w:type="gramStart"/>
      <w:r w:rsidRPr="00BF2CC8">
        <w:rPr>
          <w:b/>
        </w:rPr>
        <w:t>Mechanism</w:t>
      </w:r>
      <w:r w:rsidRPr="00BF2CC8">
        <w:t>;</w:t>
      </w:r>
      <w:proofErr w:type="gramEnd"/>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216" w:name="_DV_M627"/>
      <w:bookmarkEnd w:id="216"/>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w:t>
      </w:r>
      <w:proofErr w:type="gramStart"/>
      <w:r w:rsidRPr="00BF2CC8">
        <w:rPr>
          <w:lang w:val="en-GB"/>
        </w:rPr>
        <w:t>request</w:t>
      </w:r>
      <w:proofErr w:type="gramEnd"/>
      <w:r w:rsidRPr="00BF2CC8">
        <w:rPr>
          <w:lang w:val="en-GB"/>
        </w:rPr>
        <w:t xml:space="preserve">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7F997AC" w14:textId="61526032" w:rsidR="000F437A" w:rsidDel="00B36547" w:rsidRDefault="000F437A" w:rsidP="000F437A">
      <w:pPr>
        <w:pStyle w:val="Level3Text"/>
        <w:rPr>
          <w:ins w:id="217" w:author="Antony Johnson" w:date="2022-10-13T14:53:00Z"/>
          <w:del w:id="218" w:author="Antony Johnson (ESO)" w:date="2023-06-26T11:45:00Z"/>
          <w:rFonts w:cs="Arial"/>
        </w:rPr>
      </w:pPr>
      <w:commentRangeStart w:id="219"/>
      <w:ins w:id="220" w:author="Antony Johnson" w:date="2022-10-13T14:53:00Z">
        <w:del w:id="221" w:author="Antony Johnson (ESO)" w:date="2023-06-26T11:45:00Z">
          <w:r w:rsidDel="00B36547">
            <w:rPr>
              <w:rFonts w:cs="Arial"/>
            </w:rPr>
            <w:delText>or</w:delText>
          </w:r>
        </w:del>
      </w:ins>
    </w:p>
    <w:p w14:paraId="68657763" w14:textId="4813A757" w:rsidR="00B97BBA" w:rsidRPr="000F437A" w:rsidDel="004C3C55" w:rsidRDefault="000F437A" w:rsidP="000F437A">
      <w:pPr>
        <w:pStyle w:val="Level3Text"/>
        <w:rPr>
          <w:del w:id="222" w:author="Antony Johnson (ESO)" w:date="2023-06-26T11:40:00Z"/>
          <w:rFonts w:cs="Arial"/>
        </w:rPr>
      </w:pPr>
      <w:ins w:id="223" w:author="Antony Johnson" w:date="2022-10-13T14:53:00Z">
        <w:del w:id="224" w:author="Antony Johnson (ESO)" w:date="2023-06-26T11:40:00Z">
          <w:r w:rsidDel="004C3C55">
            <w:rPr>
              <w:rFonts w:cs="Arial"/>
            </w:rPr>
            <w:delText>(3)</w:delText>
          </w:r>
          <w:r w:rsidDel="004C3C55">
            <w:rPr>
              <w:rFonts w:cs="Arial"/>
            </w:rPr>
            <w:tab/>
            <w:delText xml:space="preserve">any </w:delText>
          </w:r>
          <w:r w:rsidRPr="00E74DB9" w:rsidDel="004C3C55">
            <w:rPr>
              <w:rFonts w:cs="Arial"/>
              <w:b/>
              <w:bCs/>
            </w:rPr>
            <w:delText>Generator</w:delText>
          </w:r>
          <w:r w:rsidDel="004C3C55">
            <w:rPr>
              <w:rFonts w:cs="Arial"/>
            </w:rPr>
            <w:delText xml:space="preserve"> who owns and operates a</w:delText>
          </w:r>
        </w:del>
        <w:del w:id="225" w:author="Antony Johnson (ESO)" w:date="2023-06-26T11:38:00Z">
          <w:r w:rsidDel="00F050D9">
            <w:rPr>
              <w:rFonts w:cs="Arial"/>
            </w:rPr>
            <w:delText xml:space="preserve"> </w:delText>
          </w:r>
          <w:r w:rsidRPr="00E74DB9" w:rsidDel="00F050D9">
            <w:rPr>
              <w:rFonts w:cs="Arial"/>
              <w:b/>
              <w:bCs/>
            </w:rPr>
            <w:delText xml:space="preserve">Future </w:delText>
          </w:r>
        </w:del>
        <w:del w:id="226" w:author="Antony Johnson (ESO)" w:date="2023-06-26T11:40:00Z">
          <w:r w:rsidRPr="00E74DB9" w:rsidDel="004C3C55">
            <w:rPr>
              <w:rFonts w:cs="Arial"/>
              <w:b/>
              <w:bCs/>
            </w:rPr>
            <w:delText>Large Power Station</w:delText>
          </w:r>
          <w:r w:rsidDel="004C3C55">
            <w:rPr>
              <w:rFonts w:cs="Arial"/>
            </w:rPr>
            <w:delText xml:space="preserve"> </w:delText>
          </w:r>
        </w:del>
      </w:ins>
      <w:commentRangeEnd w:id="219"/>
      <w:r w:rsidR="00AD4F84">
        <w:rPr>
          <w:rStyle w:val="CommentReference"/>
        </w:rPr>
        <w:commentReference w:id="219"/>
      </w:r>
    </w:p>
    <w:p w14:paraId="4B08AD0B" w14:textId="527BFA7A" w:rsidR="00110EFF" w:rsidRDefault="00B97BBA" w:rsidP="00070786">
      <w:pPr>
        <w:widowControl/>
        <w:rPr>
          <w:ins w:id="227"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 xml:space="preserve">Bilateral </w:t>
      </w:r>
      <w:commentRangeStart w:id="228"/>
      <w:commentRangeStart w:id="229"/>
      <w:r w:rsidRPr="00BA05AE">
        <w:rPr>
          <w:b/>
          <w:color w:val="auto"/>
          <w:lang w:val="en-GB"/>
        </w:rPr>
        <w:t>Agreement</w:t>
      </w:r>
      <w:commentRangeEnd w:id="228"/>
      <w:r w:rsidR="00324857">
        <w:rPr>
          <w:rStyle w:val="CommentReference"/>
          <w:color w:val="auto"/>
          <w:lang w:val="en-GB"/>
        </w:rPr>
        <w:commentReference w:id="228"/>
      </w:r>
      <w:commentRangeEnd w:id="229"/>
      <w:r w:rsidR="005A3B61">
        <w:rPr>
          <w:rStyle w:val="CommentReference"/>
          <w:color w:val="auto"/>
          <w:lang w:val="en-GB"/>
        </w:rPr>
        <w:commentReference w:id="229"/>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8E264B6"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230" w:author="Antony Johnson" w:date="2022-10-13T15:38:00Z">
        <w:del w:id="231" w:author="Antony Johnson (ESO)" w:date="2023-06-26T12:25:00Z">
          <w:r w:rsidR="006B7C06" w:rsidDel="00A4273E">
            <w:rPr>
              <w:b/>
            </w:rPr>
            <w:delText xml:space="preserve"> </w:delText>
          </w:r>
          <w:commentRangeStart w:id="232"/>
          <w:r w:rsidR="006B7C06" w:rsidRPr="00384E0F" w:rsidDel="00A4273E">
            <w:rPr>
              <w:bCs/>
            </w:rPr>
            <w:delText xml:space="preserve">(including </w:delText>
          </w:r>
          <w:r w:rsidR="00384E0F" w:rsidDel="00A4273E">
            <w:rPr>
              <w:b/>
            </w:rPr>
            <w:delText xml:space="preserve">Generators </w:delText>
          </w:r>
          <w:r w:rsidR="00384E0F" w:rsidRPr="00384E0F" w:rsidDel="00A4273E">
            <w:rPr>
              <w:bCs/>
            </w:rPr>
            <w:delText xml:space="preserve">who own and operate </w:delText>
          </w:r>
        </w:del>
        <w:del w:id="233" w:author="Antony Johnson (ESO)" w:date="2023-06-26T11:46:00Z">
          <w:r w:rsidR="00384E0F" w:rsidDel="00C4192D">
            <w:rPr>
              <w:b/>
            </w:rPr>
            <w:delText>Futu</w:delText>
          </w:r>
        </w:del>
      </w:ins>
      <w:ins w:id="234" w:author="Antony Johnson" w:date="2022-10-13T15:39:00Z">
        <w:del w:id="235" w:author="Antony Johnson (ESO)" w:date="2023-06-26T11:46:00Z">
          <w:r w:rsidR="00384E0F" w:rsidDel="00C4192D">
            <w:rPr>
              <w:b/>
            </w:rPr>
            <w:delText>r</w:delText>
          </w:r>
        </w:del>
      </w:ins>
      <w:ins w:id="236" w:author="Antony Johnson" w:date="2022-10-13T15:38:00Z">
        <w:del w:id="237" w:author="Antony Johnson (ESO)" w:date="2023-06-26T11:46:00Z">
          <w:r w:rsidR="00384E0F" w:rsidDel="00C4192D">
            <w:rPr>
              <w:b/>
            </w:rPr>
            <w:delText xml:space="preserve">e </w:delText>
          </w:r>
        </w:del>
      </w:ins>
      <w:ins w:id="238" w:author="Antony Johnson" w:date="2022-10-13T15:39:00Z">
        <w:del w:id="239" w:author="Antony Johnson (ESO)" w:date="2023-06-26T12:25:00Z">
          <w:r w:rsidR="00384E0F" w:rsidDel="00A4273E">
            <w:rPr>
              <w:b/>
            </w:rPr>
            <w:delText>Large Power Stations</w:delText>
          </w:r>
        </w:del>
      </w:ins>
      <w:commentRangeEnd w:id="232"/>
      <w:r w:rsidR="00EB7421">
        <w:rPr>
          <w:rStyle w:val="CommentReference"/>
          <w:color w:val="auto"/>
          <w:lang w:val="en-GB"/>
        </w:rPr>
        <w:commentReference w:id="232"/>
      </w:r>
      <w:ins w:id="240" w:author="Antony Johnson" w:date="2022-10-13T15:39:00Z">
        <w:del w:id="241" w:author="Antony Johnson (ESO)" w:date="2023-06-26T12:25:00Z">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242" w:author="Antony Johnson (ESO)" w:date="2023-06-26T12:26:00Z">
        <w:r w:rsidDel="002E7DCD">
          <w:rPr>
            <w:rFonts w:cs="Arial"/>
          </w:rPr>
          <w:delText xml:space="preserve"> a</w:delText>
        </w:r>
      </w:del>
      <w:r>
        <w:rPr>
          <w:rFonts w:cs="Arial"/>
        </w:rPr>
        <w:t xml:space="preserve"> </w:t>
      </w:r>
      <w:r w:rsidRPr="00225B9A">
        <w:rPr>
          <w:rFonts w:cs="Arial"/>
          <w:b/>
        </w:rPr>
        <w:t>Power Station</w:t>
      </w:r>
      <w:ins w:id="243"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244"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245"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246" w:author="Antony Johnson (ESO)" w:date="2023-06-26T12:27:00Z">
        <w:r w:rsidR="00D9009F">
          <w:rPr>
            <w:color w:val="auto"/>
          </w:rPr>
          <w:t xml:space="preserve">  </w:t>
        </w:r>
      </w:ins>
    </w:p>
    <w:p w14:paraId="29FC7572" w14:textId="5B69C34D" w:rsidR="004D6B27" w:rsidRPr="001A0F8F" w:rsidDel="00B80416" w:rsidRDefault="004D6B27">
      <w:pPr>
        <w:pStyle w:val="Level1Text"/>
        <w:spacing w:before="80" w:after="80" w:line="240" w:lineRule="auto"/>
        <w:ind w:left="0" w:firstLine="0"/>
        <w:jc w:val="both"/>
        <w:rPr>
          <w:del w:id="247" w:author="Antony Johnson (ESO)" w:date="2023-06-26T12:37:00Z"/>
          <w:color w:val="auto"/>
        </w:rPr>
        <w:pPrChange w:id="248" w:author="Antony Johnson (ESO)" w:date="2023-06-26T12:37:00Z">
          <w:pPr>
            <w:pStyle w:val="Level1Text"/>
            <w:spacing w:before="80" w:after="80" w:line="240" w:lineRule="auto"/>
            <w:ind w:firstLine="0"/>
            <w:jc w:val="both"/>
          </w:pPr>
        </w:pPrChange>
      </w:pPr>
      <w:del w:id="249"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250"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251" w:name="_DV_M625"/>
      <w:bookmarkEnd w:id="251"/>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252" w:name="_DV_M626"/>
      <w:bookmarkEnd w:id="252"/>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 xml:space="preserve">Balancing </w:t>
      </w:r>
      <w:proofErr w:type="gramStart"/>
      <w:r w:rsidRPr="008038B2">
        <w:rPr>
          <w:rFonts w:cs="Arial"/>
          <w:b/>
        </w:rPr>
        <w:t>Mechanism</w:t>
      </w:r>
      <w:r w:rsidRPr="008038B2">
        <w:rPr>
          <w:rFonts w:cs="Arial"/>
        </w:rPr>
        <w:t>;</w:t>
      </w:r>
      <w:proofErr w:type="gramEnd"/>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253"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83C5BC4" w14:textId="131514EA" w:rsidR="00E620AD" w:rsidDel="00400AD2" w:rsidRDefault="00E620AD" w:rsidP="00E620AD">
      <w:pPr>
        <w:pStyle w:val="Level3Text"/>
        <w:rPr>
          <w:ins w:id="254" w:author="Antony Johnson" w:date="2022-10-13T14:45:00Z"/>
          <w:del w:id="255" w:author="Antony Johnson (ESO)" w:date="2023-06-26T12:52:00Z"/>
          <w:rFonts w:cs="Arial"/>
        </w:rPr>
      </w:pPr>
      <w:ins w:id="256" w:author="Antony Johnson" w:date="2022-10-13T14:45:00Z">
        <w:del w:id="257" w:author="Antony Johnson (ESO)" w:date="2023-06-26T12:52:00Z">
          <w:r w:rsidDel="00400AD2">
            <w:rPr>
              <w:rFonts w:cs="Arial"/>
            </w:rPr>
            <w:delText>or</w:delText>
          </w:r>
        </w:del>
      </w:ins>
    </w:p>
    <w:p w14:paraId="4F65921F" w14:textId="00A5552D" w:rsidR="00E620AD" w:rsidRPr="008038B2" w:rsidDel="00400AD2" w:rsidRDefault="00E620AD" w:rsidP="00E620AD">
      <w:pPr>
        <w:pStyle w:val="Level3Text"/>
        <w:rPr>
          <w:del w:id="258" w:author="Antony Johnson (ESO)" w:date="2023-06-26T12:52:00Z"/>
          <w:rFonts w:cs="Arial"/>
        </w:rPr>
      </w:pPr>
      <w:ins w:id="259" w:author="Antony Johnson" w:date="2022-10-13T14:45:00Z">
        <w:del w:id="260" w:author="Antony Johnson (ESO)" w:date="2023-06-26T12:52:00Z">
          <w:r w:rsidDel="00400AD2">
            <w:rPr>
              <w:rFonts w:cs="Arial"/>
            </w:rPr>
            <w:delText>(3)</w:delText>
          </w:r>
          <w:r w:rsidDel="00400AD2">
            <w:rPr>
              <w:rFonts w:cs="Arial"/>
            </w:rPr>
            <w:tab/>
          </w:r>
        </w:del>
      </w:ins>
      <w:ins w:id="261" w:author="Antony Johnson" w:date="2022-10-13T14:46:00Z">
        <w:del w:id="262" w:author="Antony Johnson (ESO)" w:date="2023-06-26T12:52:00Z">
          <w:r w:rsidDel="00400AD2">
            <w:rPr>
              <w:rFonts w:cs="Arial"/>
            </w:rPr>
            <w:delText xml:space="preserve">any </w:delText>
          </w:r>
          <w:r w:rsidRPr="00E74DB9" w:rsidDel="00400AD2">
            <w:rPr>
              <w:rFonts w:cs="Arial"/>
              <w:b/>
              <w:bCs/>
            </w:rPr>
            <w:delText>Generator</w:delText>
          </w:r>
          <w:r w:rsidDel="00400AD2">
            <w:rPr>
              <w:rFonts w:cs="Arial"/>
            </w:rPr>
            <w:delText xml:space="preserve"> who owns and operates a </w:delText>
          </w:r>
          <w:r w:rsidRPr="00E74DB9" w:rsidDel="00400AD2">
            <w:rPr>
              <w:rFonts w:cs="Arial"/>
              <w:b/>
              <w:bCs/>
            </w:rPr>
            <w:delText>Future Large Power Station</w:delText>
          </w:r>
          <w:r w:rsidDel="00400AD2">
            <w:rPr>
              <w:rFonts w:cs="Arial"/>
            </w:rPr>
            <w:delText xml:space="preserve"> </w:delText>
          </w:r>
        </w:del>
      </w:ins>
    </w:p>
    <w:p w14:paraId="792BA576" w14:textId="77777777" w:rsidR="00E620AD" w:rsidRPr="008038B2" w:rsidDel="002B2096" w:rsidRDefault="00E620AD" w:rsidP="00E620AD">
      <w:pPr>
        <w:pStyle w:val="Level2Text"/>
        <w:rPr>
          <w:del w:id="263"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1F266DE8"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except </w:t>
      </w:r>
      <w:ins w:id="264" w:author="Mike Kay" w:date="2023-07-09T05:54:00Z">
        <w:r w:rsidR="0097140F">
          <w:rPr>
            <w:rFonts w:cs="Arial"/>
            <w:color w:val="auto"/>
            <w:lang w:val="en-GB"/>
          </w:rPr>
          <w:t xml:space="preserve">where </w:t>
        </w:r>
      </w:ins>
      <w:ins w:id="265" w:author="Mike Kay" w:date="2023-07-09T05:55:00Z">
        <w:r w:rsidR="008C66F4">
          <w:rPr>
            <w:rFonts w:cs="Arial"/>
            <w:color w:val="auto"/>
            <w:lang w:val="en-GB"/>
          </w:rPr>
          <w:t xml:space="preserve">a </w:t>
        </w:r>
        <w:r w:rsidR="008C66F4" w:rsidRPr="008C66F4">
          <w:rPr>
            <w:rFonts w:cs="Arial"/>
            <w:b/>
            <w:bCs/>
            <w:color w:val="auto"/>
            <w:lang w:val="en-GB"/>
          </w:rPr>
          <w:t>Generator</w:t>
        </w:r>
        <w:r w:rsidR="008C66F4">
          <w:rPr>
            <w:rFonts w:cs="Arial"/>
            <w:color w:val="auto"/>
            <w:lang w:val="en-GB"/>
          </w:rPr>
          <w:t xml:space="preserve"> </w:t>
        </w:r>
        <w:r w:rsidR="0097140F">
          <w:rPr>
            <w:rFonts w:cs="Arial"/>
          </w:rPr>
          <w:t xml:space="preserve">in in respect of an </w:t>
        </w:r>
        <w:r w:rsidR="0097140F" w:rsidRPr="00B23EC8">
          <w:rPr>
            <w:rFonts w:cs="Arial"/>
            <w:b/>
            <w:bCs/>
          </w:rPr>
          <w:t>Embedded</w:t>
        </w:r>
        <w:r w:rsidR="0097140F" w:rsidRPr="003B1EE6">
          <w:rPr>
            <w:rFonts w:cs="Arial"/>
            <w:b/>
            <w:bCs/>
          </w:rPr>
          <w:t xml:space="preserve"> Large Power Station</w:t>
        </w:r>
        <w:r w:rsidR="0097140F">
          <w:rPr>
            <w:rFonts w:cs="Arial"/>
          </w:rPr>
          <w:t xml:space="preserve"> which either </w:t>
        </w:r>
        <w:r w:rsidR="0097140F" w:rsidRPr="000839FE">
          <w:rPr>
            <w:rFonts w:cs="Arial"/>
          </w:rPr>
          <w:t xml:space="preserve">concluded </w:t>
        </w:r>
        <w:r w:rsidR="0097140F" w:rsidRPr="000839FE">
          <w:rPr>
            <w:rFonts w:cs="Arial"/>
            <w:b/>
          </w:rPr>
          <w:t>Purchase Contracts</w:t>
        </w:r>
        <w:r w:rsidR="0097140F" w:rsidRPr="000839FE">
          <w:rPr>
            <w:rFonts w:cs="Arial"/>
          </w:rPr>
          <w:t xml:space="preserve"> for its </w:t>
        </w:r>
        <w:r w:rsidR="0097140F" w:rsidRPr="000839FE">
          <w:rPr>
            <w:rFonts w:cs="Arial"/>
            <w:b/>
          </w:rPr>
          <w:t>Main Plant</w:t>
        </w:r>
        <w:r w:rsidR="0097140F" w:rsidRPr="000839FE">
          <w:rPr>
            <w:rFonts w:cs="Arial"/>
          </w:rPr>
          <w:t xml:space="preserve"> and </w:t>
        </w:r>
        <w:r w:rsidR="0097140F" w:rsidRPr="000839FE">
          <w:rPr>
            <w:rFonts w:cs="Arial"/>
            <w:b/>
          </w:rPr>
          <w:t>Apparatus</w:t>
        </w:r>
        <w:r w:rsidR="0097140F" w:rsidRPr="000839FE">
          <w:rPr>
            <w:rFonts w:cs="Arial"/>
          </w:rPr>
          <w:t xml:space="preserve"> </w:t>
        </w:r>
        <w:r w:rsidR="0097140F">
          <w:rPr>
            <w:rFonts w:cs="Arial"/>
          </w:rPr>
          <w:t xml:space="preserve">before </w:t>
        </w:r>
        <w:r w:rsidR="0097140F" w:rsidRPr="000839FE">
          <w:rPr>
            <w:rFonts w:cs="Arial"/>
          </w:rPr>
          <w:t>DDMMYY</w:t>
        </w:r>
        <w:r w:rsidR="0097140F">
          <w:rPr>
            <w:rFonts w:cs="Arial"/>
          </w:rPr>
          <w:t xml:space="preserve">, </w:t>
        </w:r>
        <w:r w:rsidR="0097140F" w:rsidRPr="000839FE">
          <w:rPr>
            <w:rFonts w:cs="Arial"/>
          </w:rPr>
          <w:t xml:space="preserve">or where the </w:t>
        </w:r>
        <w:r w:rsidR="0097140F" w:rsidRPr="000839FE">
          <w:rPr>
            <w:rFonts w:cs="Arial"/>
            <w:b/>
          </w:rPr>
          <w:t>Generator</w:t>
        </w:r>
        <w:r w:rsidR="0097140F" w:rsidRPr="000839FE">
          <w:rPr>
            <w:rFonts w:cs="Arial"/>
          </w:rPr>
          <w:t xml:space="preserve"> ha</w:t>
        </w:r>
        <w:r w:rsidR="0097140F">
          <w:rPr>
            <w:rFonts w:cs="Arial"/>
          </w:rPr>
          <w:t>d</w:t>
        </w:r>
        <w:r w:rsidR="0097140F" w:rsidRPr="000839FE">
          <w:rPr>
            <w:rFonts w:cs="Arial"/>
          </w:rPr>
          <w:t xml:space="preserve"> concluded </w:t>
        </w:r>
        <w:r w:rsidR="0097140F" w:rsidRPr="000839FE">
          <w:rPr>
            <w:rFonts w:cs="Arial"/>
            <w:b/>
          </w:rPr>
          <w:t>Purchase Contracts</w:t>
        </w:r>
        <w:r w:rsidR="0097140F" w:rsidRPr="000839FE">
          <w:rPr>
            <w:rFonts w:cs="Arial"/>
          </w:rPr>
          <w:t xml:space="preserve"> relating to a </w:t>
        </w:r>
        <w:r w:rsidR="0097140F" w:rsidRPr="000839FE">
          <w:rPr>
            <w:rFonts w:cs="Arial"/>
            <w:b/>
          </w:rPr>
          <w:t>Substantial Modification</w:t>
        </w:r>
        <w:r w:rsidR="0097140F" w:rsidRPr="000839FE">
          <w:rPr>
            <w:rFonts w:cs="Arial"/>
          </w:rPr>
          <w:t xml:space="preserve"> </w:t>
        </w:r>
      </w:ins>
      <w:ins w:id="266" w:author="Mike Kay" w:date="2023-07-09T05:56:00Z">
        <w:r w:rsidR="004A6065">
          <w:rPr>
            <w:rFonts w:cs="Arial"/>
          </w:rPr>
          <w:t xml:space="preserve">before </w:t>
        </w:r>
      </w:ins>
      <w:ins w:id="267" w:author="Mike Kay" w:date="2023-07-09T05:55:00Z">
        <w:r w:rsidR="0097140F" w:rsidRPr="000839FE">
          <w:rPr>
            <w:rFonts w:cs="Arial"/>
          </w:rPr>
          <w:t>DDMMYY</w:t>
        </w:r>
      </w:ins>
      <w:ins w:id="268" w:author="Mike Kay" w:date="2023-07-09T05:56:00Z">
        <w:r w:rsidR="004A6065">
          <w:rPr>
            <w:rFonts w:cs="Arial"/>
          </w:rPr>
          <w:t>)</w:t>
        </w:r>
      </w:ins>
      <w:r w:rsidRPr="008038B2">
        <w:rPr>
          <w:rFonts w:cs="Arial"/>
          <w:color w:val="auto"/>
          <w:lang w:val="en-GB"/>
        </w:rPr>
        <w:t xml:space="preserve">where the </w:t>
      </w:r>
      <w:r w:rsidRPr="008038B2">
        <w:rPr>
          <w:rFonts w:cs="Arial"/>
          <w:b/>
          <w:color w:val="auto"/>
          <w:lang w:val="en-GB"/>
        </w:rPr>
        <w:t xml:space="preserve">Bilateral </w:t>
      </w:r>
      <w:commentRangeStart w:id="269"/>
      <w:r w:rsidRPr="008038B2">
        <w:rPr>
          <w:rFonts w:cs="Arial"/>
          <w:b/>
          <w:color w:val="auto"/>
          <w:lang w:val="en-GB"/>
        </w:rPr>
        <w:t>Agreement</w:t>
      </w:r>
      <w:commentRangeEnd w:id="269"/>
      <w:r w:rsidR="00A90C7A">
        <w:rPr>
          <w:rStyle w:val="CommentReference"/>
          <w:color w:val="auto"/>
          <w:lang w:val="en-GB"/>
        </w:rPr>
        <w:commentReference w:id="269"/>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270" w:author="Antony Johnson (ESO)" w:date="2023-06-26T12:59:00Z">
        <w:r w:rsidR="00986783">
          <w:rPr>
            <w:rFonts w:cs="Arial"/>
            <w:color w:val="auto"/>
            <w:lang w:val="en-GB"/>
          </w:rPr>
          <w:t xml:space="preserve">  </w:t>
        </w:r>
        <w:del w:id="271" w:author="Mike Kay" w:date="2023-07-09T05:57:00Z">
          <w:r w:rsidR="00986783" w:rsidDel="001A70C1">
            <w:rPr>
              <w:rFonts w:cs="Arial"/>
              <w:color w:val="auto"/>
              <w:lang w:val="en-GB"/>
            </w:rPr>
            <w:delText>For the avoidance of doubt</w:delText>
          </w:r>
        </w:del>
      </w:ins>
      <w:ins w:id="272" w:author="Antony Johnson (ESO)" w:date="2023-06-26T13:11:00Z">
        <w:del w:id="273" w:author="Mike Kay" w:date="2023-07-09T05:57:00Z">
          <w:r w:rsidR="00EE60E0" w:rsidDel="001A70C1">
            <w:rPr>
              <w:rFonts w:cs="Arial"/>
              <w:color w:val="auto"/>
              <w:lang w:val="en-GB"/>
            </w:rPr>
            <w:delText>,</w:delText>
          </w:r>
        </w:del>
      </w:ins>
      <w:ins w:id="274" w:author="Antony Johnson (ESO)" w:date="2023-06-26T12:59:00Z">
        <w:del w:id="275" w:author="Mike Kay" w:date="2023-07-09T05:57:00Z">
          <w:r w:rsidR="00986783" w:rsidDel="001A70C1">
            <w:rPr>
              <w:rFonts w:cs="Arial"/>
              <w:color w:val="auto"/>
              <w:lang w:val="en-GB"/>
            </w:rPr>
            <w:delText xml:space="preserve"> </w:delText>
          </w:r>
        </w:del>
      </w:ins>
      <w:ins w:id="276" w:author="Antony Johnson (ESO)" w:date="2023-06-26T13:00:00Z">
        <w:del w:id="277" w:author="Mike Kay" w:date="2023-07-09T05:57:00Z">
          <w:r w:rsidR="00986783" w:rsidDel="001A70C1">
            <w:rPr>
              <w:rFonts w:cs="Arial"/>
            </w:rPr>
            <w:delText xml:space="preserve">any </w:delText>
          </w:r>
          <w:r w:rsidR="00986783" w:rsidRPr="003B1EE6" w:rsidDel="001A70C1">
            <w:rPr>
              <w:rFonts w:cs="Arial"/>
              <w:b/>
              <w:bCs/>
            </w:rPr>
            <w:delText>User</w:delText>
          </w:r>
          <w:r w:rsidR="00986783" w:rsidDel="001A70C1">
            <w:rPr>
              <w:rFonts w:cs="Arial"/>
            </w:rPr>
            <w:delText xml:space="preserve"> </w:delText>
          </w:r>
        </w:del>
      </w:ins>
      <w:commentRangeStart w:id="278"/>
      <w:ins w:id="279" w:author="Mike Kay" w:date="2023-07-09T05:57:00Z">
        <w:r w:rsidR="001A70C1">
          <w:rPr>
            <w:rFonts w:cs="Arial"/>
          </w:rPr>
          <w:t>Any</w:t>
        </w:r>
        <w:commentRangeEnd w:id="278"/>
        <w:r w:rsidR="001A70C1">
          <w:rPr>
            <w:rStyle w:val="CommentReference"/>
            <w:color w:val="auto"/>
            <w:lang w:val="en-GB"/>
          </w:rPr>
          <w:commentReference w:id="278"/>
        </w:r>
        <w:r w:rsidR="001A70C1">
          <w:rPr>
            <w:rFonts w:cs="Arial"/>
          </w:rPr>
          <w:t xml:space="preserve"> </w:t>
        </w:r>
        <w:r w:rsidR="001A70C1" w:rsidRPr="001A70C1">
          <w:rPr>
            <w:rFonts w:cs="Arial"/>
            <w:b/>
            <w:bCs/>
          </w:rPr>
          <w:t xml:space="preserve">Generator </w:t>
        </w:r>
      </w:ins>
      <w:ins w:id="280" w:author="Antony Johnson (ESO)" w:date="2023-06-26T13:00:00Z">
        <w:r w:rsidR="00986783">
          <w:rPr>
            <w:rFonts w:cs="Arial"/>
          </w:rPr>
          <w:t>in respect of a</w:t>
        </w:r>
      </w:ins>
      <w:ins w:id="281" w:author="Antony Johnson (ESO)" w:date="2023-06-29T18:04:00Z">
        <w:r w:rsidR="00B23EC8">
          <w:rPr>
            <w:rFonts w:cs="Arial"/>
          </w:rPr>
          <w:t xml:space="preserve">n </w:t>
        </w:r>
        <w:r w:rsidR="00B23EC8" w:rsidRPr="00B23EC8">
          <w:rPr>
            <w:rFonts w:cs="Arial"/>
            <w:b/>
            <w:bCs/>
          </w:rPr>
          <w:t>Embedded</w:t>
        </w:r>
      </w:ins>
      <w:ins w:id="282" w:author="Antony Johnson (ESO)" w:date="2023-06-26T13:00:00Z">
        <w:r w:rsidR="00986783" w:rsidRPr="003B1EE6">
          <w:rPr>
            <w:rFonts w:cs="Arial"/>
            <w:b/>
            <w:bCs/>
          </w:rPr>
          <w:t xml:space="preserve"> Large Power Station</w:t>
        </w:r>
        <w:r w:rsidR="00986783">
          <w:rPr>
            <w:rFonts w:cs="Arial"/>
          </w:rPr>
          <w:t xml:space="preserve"> which either </w:t>
        </w:r>
        <w:r w:rsidR="00986783" w:rsidRPr="000839FE">
          <w:rPr>
            <w:rFonts w:cs="Arial"/>
          </w:rPr>
          <w:t xml:space="preserve">concluded </w:t>
        </w:r>
        <w:r w:rsidR="00986783" w:rsidRPr="000839FE">
          <w:rPr>
            <w:rFonts w:cs="Arial"/>
            <w:b/>
          </w:rPr>
          <w:t>Purchase Contracts</w:t>
        </w:r>
        <w:r w:rsidR="00986783" w:rsidRPr="000839FE">
          <w:rPr>
            <w:rFonts w:cs="Arial"/>
          </w:rPr>
          <w:t xml:space="preserve"> for its </w:t>
        </w:r>
        <w:r w:rsidR="00986783" w:rsidRPr="000839FE">
          <w:rPr>
            <w:rFonts w:cs="Arial"/>
            <w:b/>
          </w:rPr>
          <w:t>Main Plant</w:t>
        </w:r>
        <w:r w:rsidR="00986783" w:rsidRPr="000839FE">
          <w:rPr>
            <w:rFonts w:cs="Arial"/>
          </w:rPr>
          <w:t xml:space="preserve"> and </w:t>
        </w:r>
        <w:r w:rsidR="00986783" w:rsidRPr="000839FE">
          <w:rPr>
            <w:rFonts w:cs="Arial"/>
            <w:b/>
          </w:rPr>
          <w:t>Apparatus</w:t>
        </w:r>
        <w:r w:rsidR="00986783" w:rsidRPr="000839FE">
          <w:rPr>
            <w:rFonts w:cs="Arial"/>
          </w:rPr>
          <w:t xml:space="preserve"> on or after DDMMYY</w:t>
        </w:r>
      </w:ins>
      <w:ins w:id="283" w:author="Antony Johnson (ESO)" w:date="2023-06-29T18:08:00Z">
        <w:r w:rsidR="00255158">
          <w:rPr>
            <w:rFonts w:cs="Arial"/>
          </w:rPr>
          <w:t>,</w:t>
        </w:r>
      </w:ins>
      <w:ins w:id="284" w:author="Antony Johnson (ESO)" w:date="2023-06-26T13:00:00Z">
        <w:r w:rsidR="00986783">
          <w:rPr>
            <w:rFonts w:cs="Arial"/>
          </w:rPr>
          <w:t xml:space="preserve"> </w:t>
        </w:r>
        <w:r w:rsidR="00986783" w:rsidRPr="000839FE">
          <w:rPr>
            <w:rFonts w:cs="Arial"/>
          </w:rPr>
          <w:t xml:space="preserve">or where the </w:t>
        </w:r>
        <w:r w:rsidR="00986783" w:rsidRPr="000839FE">
          <w:rPr>
            <w:rFonts w:cs="Arial"/>
            <w:b/>
          </w:rPr>
          <w:t>Generator</w:t>
        </w:r>
        <w:r w:rsidR="00986783" w:rsidRPr="000839FE">
          <w:rPr>
            <w:rFonts w:cs="Arial"/>
          </w:rPr>
          <w:t xml:space="preserve"> ha</w:t>
        </w:r>
        <w:r w:rsidR="00986783">
          <w:rPr>
            <w:rFonts w:cs="Arial"/>
          </w:rPr>
          <w:t>d</w:t>
        </w:r>
        <w:r w:rsidR="00986783" w:rsidRPr="000839FE">
          <w:rPr>
            <w:rFonts w:cs="Arial"/>
          </w:rPr>
          <w:t xml:space="preserve"> concluded </w:t>
        </w:r>
        <w:r w:rsidR="00986783" w:rsidRPr="000839FE">
          <w:rPr>
            <w:rFonts w:cs="Arial"/>
            <w:b/>
          </w:rPr>
          <w:t>Purchase Contracts</w:t>
        </w:r>
        <w:r w:rsidR="00986783" w:rsidRPr="000839FE">
          <w:rPr>
            <w:rFonts w:cs="Arial"/>
          </w:rPr>
          <w:t xml:space="preserve"> relating to a </w:t>
        </w:r>
        <w:r w:rsidR="00986783" w:rsidRPr="000839FE">
          <w:rPr>
            <w:rFonts w:cs="Arial"/>
            <w:b/>
          </w:rPr>
          <w:t>Substantial Modification</w:t>
        </w:r>
        <w:r w:rsidR="00986783" w:rsidRPr="000839FE">
          <w:rPr>
            <w:rFonts w:cs="Arial"/>
          </w:rPr>
          <w:t xml:space="preserve"> on or after DDMMYY</w:t>
        </w:r>
      </w:ins>
      <w:ins w:id="285" w:author="Antony Johnson (ESO)" w:date="2023-06-29T18:08:00Z">
        <w:r w:rsidR="00255158">
          <w:rPr>
            <w:rFonts w:cs="Arial"/>
          </w:rPr>
          <w:t>,</w:t>
        </w:r>
      </w:ins>
      <w:ins w:id="286" w:author="Antony Johnson (ESO)" w:date="2023-06-26T13:00:00Z">
        <w:r w:rsidR="00986783">
          <w:rPr>
            <w:rFonts w:cs="Arial"/>
          </w:rPr>
          <w:t xml:space="preserve"> shall</w:t>
        </w:r>
      </w:ins>
      <w:ins w:id="287"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shall be continuously manned</w:t>
        </w:r>
        <w:r w:rsidR="00FE2242">
          <w:rPr>
            <w:rFonts w:cs="Arial"/>
            <w:color w:val="auto"/>
            <w:lang w:val="en-GB"/>
          </w:rPr>
          <w:t>.</w:t>
        </w:r>
      </w:ins>
    </w:p>
    <w:p w14:paraId="12940ED4" w14:textId="0BF58B8C"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r w:rsidRPr="005E534E">
        <w:rPr>
          <w:b/>
        </w:rPr>
        <w:t>Participants</w:t>
      </w:r>
      <w:r w:rsidR="00357AE6">
        <w:rPr>
          <w:b/>
        </w:rPr>
        <w:t xml:space="preserve"> </w:t>
      </w:r>
      <w:ins w:id="288" w:author="Antony Johnson" w:date="2022-10-13T15:38:00Z">
        <w:del w:id="289" w:author="Antony Johnson (ESO)" w:date="2023-06-26T12:52:00Z">
          <w:r w:rsidR="00357AE6" w:rsidRPr="00384E0F" w:rsidDel="00BD4AC5">
            <w:rPr>
              <w:bCs/>
            </w:rPr>
            <w:delText xml:space="preserve">(including </w:delText>
          </w:r>
          <w:r w:rsidR="00357AE6" w:rsidDel="00BD4AC5">
            <w:rPr>
              <w:b/>
            </w:rPr>
            <w:delText xml:space="preserve">Generators </w:delText>
          </w:r>
          <w:r w:rsidR="00357AE6" w:rsidRPr="00384E0F" w:rsidDel="00BD4AC5">
            <w:rPr>
              <w:bCs/>
            </w:rPr>
            <w:delText xml:space="preserve">who own and operate </w:delText>
          </w:r>
          <w:r w:rsidR="00357AE6" w:rsidDel="00BD4AC5">
            <w:rPr>
              <w:b/>
            </w:rPr>
            <w:delText>Futu</w:delText>
          </w:r>
        </w:del>
      </w:ins>
      <w:ins w:id="290" w:author="Antony Johnson" w:date="2022-10-13T15:39:00Z">
        <w:del w:id="291" w:author="Antony Johnson (ESO)" w:date="2023-06-26T12:52:00Z">
          <w:r w:rsidR="00357AE6" w:rsidDel="00BD4AC5">
            <w:rPr>
              <w:b/>
            </w:rPr>
            <w:delText>r</w:delText>
          </w:r>
        </w:del>
      </w:ins>
      <w:ins w:id="292" w:author="Antony Johnson" w:date="2022-10-13T15:38:00Z">
        <w:del w:id="293" w:author="Antony Johnson (ESO)" w:date="2023-06-26T12:52:00Z">
          <w:r w:rsidR="00357AE6" w:rsidDel="00BD4AC5">
            <w:rPr>
              <w:b/>
            </w:rPr>
            <w:delText xml:space="preserve">e </w:delText>
          </w:r>
        </w:del>
      </w:ins>
      <w:ins w:id="294" w:author="Antony Johnson" w:date="2022-10-13T15:39:00Z">
        <w:del w:id="295" w:author="Antony Johnson (ESO)" w:date="2023-06-26T12:52:00Z">
          <w:r w:rsidR="00357AE6" w:rsidDel="00BD4AC5">
            <w:rPr>
              <w:b/>
            </w:rPr>
            <w:delText>Large Power Stations</w:delText>
          </w:r>
          <w:r w:rsidR="00357AE6" w:rsidRPr="00580D92" w:rsidDel="00BD4AC5">
            <w:rPr>
              <w:bCs/>
            </w:rPr>
            <w:delText>)</w:delText>
          </w:r>
        </w:del>
      </w:ins>
      <w:del w:id="296" w:author="Antony Johnson (ESO)" w:date="2023-06-26T12:52:00Z">
        <w:r w:rsidRPr="001A211A" w:rsidDel="00BD4AC5">
          <w:delText xml:space="preserve">, </w:delText>
        </w:r>
      </w:del>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lastRenderedPageBreak/>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297" w:author="Antony Johnson (ESO)" w:date="2023-06-26T12:55:00Z">
        <w:r w:rsidDel="00772162">
          <w:rPr>
            <w:rFonts w:cs="Arial"/>
          </w:rPr>
          <w:delText xml:space="preserve"> a</w:delText>
        </w:r>
      </w:del>
      <w:r>
        <w:rPr>
          <w:rFonts w:cs="Arial"/>
        </w:rPr>
        <w:t xml:space="preserve"> </w:t>
      </w:r>
      <w:r w:rsidRPr="00216A9D">
        <w:rPr>
          <w:rFonts w:cs="Arial"/>
          <w:b/>
        </w:rPr>
        <w:t>Power Station</w:t>
      </w:r>
      <w:ins w:id="298"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299"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300" w:name="_Toc523742713"/>
      <w:bookmarkStart w:id="301" w:name="_Toc333226556"/>
      <w:bookmarkStart w:id="302" w:name="_Toc503448321"/>
      <w:r>
        <w:rPr>
          <w:color w:val="auto"/>
        </w:rPr>
        <w:instrText>BC1.2   OBJECTIVE</w:instrText>
      </w:r>
      <w:bookmarkEnd w:id="300"/>
      <w:bookmarkEnd w:id="301"/>
      <w:bookmarkEnd w:id="302"/>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 xml:space="preserve">BM </w:t>
      </w:r>
      <w:proofErr w:type="gramStart"/>
      <w:r>
        <w:rPr>
          <w:b/>
          <w:color w:val="auto"/>
        </w:rPr>
        <w:t xml:space="preserve">Units  </w:t>
      </w:r>
      <w:r>
        <w:rPr>
          <w:color w:val="auto"/>
        </w:rPr>
        <w:t>and</w:t>
      </w:r>
      <w:proofErr w:type="gramEnd"/>
      <w:r>
        <w:rPr>
          <w:color w:val="auto"/>
        </w:rPr>
        <w:t xml:space="preserve">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2EB533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ins w:id="303" w:author="Antony Johnson" w:date="2022-10-13T16:00:00Z">
        <w:del w:id="304" w:author="Antony Johnson (ESO)" w:date="2023-06-26T13:04:00Z">
          <w:r w:rsidR="002216D9" w:rsidDel="00447A5E">
            <w:rPr>
              <w:b/>
            </w:rPr>
            <w:delText xml:space="preserve"> </w:delText>
          </w:r>
          <w:r w:rsidR="002216D9" w:rsidRPr="00184D9D" w:rsidDel="00447A5E">
            <w:rPr>
              <w:bCs/>
            </w:rPr>
            <w:delText xml:space="preserve">which are not part of a </w:delText>
          </w:r>
          <w:r w:rsidR="002216D9" w:rsidDel="00447A5E">
            <w:rPr>
              <w:b/>
            </w:rPr>
            <w:delText>Future Large Power Station</w:delText>
          </w:r>
        </w:del>
      </w:ins>
      <w:r>
        <w:t>; and</w:t>
      </w:r>
    </w:p>
    <w:p w14:paraId="2D39F726" w14:textId="5F933CFC" w:rsidR="00BF098D" w:rsidRDefault="00BF098D" w:rsidP="00BF098D">
      <w:pPr>
        <w:pStyle w:val="Level2Text"/>
      </w:pPr>
      <w:r>
        <w:t>(b)</w:t>
      </w:r>
      <w:r>
        <w:tab/>
        <w:t xml:space="preserve">at an </w:t>
      </w:r>
      <w:r>
        <w:rPr>
          <w:b/>
        </w:rPr>
        <w:t xml:space="preserve">Embedded </w:t>
      </w:r>
      <w:proofErr w:type="spellStart"/>
      <w:r>
        <w:rPr>
          <w:b/>
        </w:rPr>
        <w:t>Exemptable</w:t>
      </w:r>
      <w:proofErr w:type="spellEnd"/>
      <w:r>
        <w:rPr>
          <w:b/>
        </w:rPr>
        <w:t xml:space="preserve"> Large Power Station</w:t>
      </w:r>
      <w:r>
        <w:t xml:space="preserve"> </w:t>
      </w:r>
      <w:ins w:id="305" w:author="Antony Johnson" w:date="2022-10-13T16:03:00Z">
        <w:del w:id="306" w:author="Antony Johnson (ESO)" w:date="2023-06-26T13:04:00Z">
          <w:r w:rsidR="00DC5AB3" w:rsidDel="00F368E2">
            <w:delText xml:space="preserve">(which excludes </w:delText>
          </w:r>
          <w:r w:rsidR="007F1285" w:rsidRPr="000813B7" w:rsidDel="00F368E2">
            <w:rPr>
              <w:b/>
              <w:bCs/>
            </w:rPr>
            <w:delText>Generating Units</w:delText>
          </w:r>
          <w:r w:rsidR="007F1285" w:rsidDel="00F368E2">
            <w:delText xml:space="preserve"> and </w:delText>
          </w:r>
          <w:r w:rsidR="007F1285" w:rsidRPr="00E103A8" w:rsidDel="00F368E2">
            <w:rPr>
              <w:b/>
              <w:bCs/>
            </w:rPr>
            <w:delText>Power</w:delText>
          </w:r>
        </w:del>
      </w:ins>
      <w:ins w:id="307" w:author="Antony Johnson" w:date="2022-10-13T16:04:00Z">
        <w:del w:id="308" w:author="Antony Johnson (ESO)" w:date="2023-06-26T13:04:00Z">
          <w:r w:rsidR="000813B7" w:rsidRPr="00E103A8" w:rsidDel="00F368E2">
            <w:rPr>
              <w:b/>
              <w:bCs/>
            </w:rPr>
            <w:delText xml:space="preserve"> Generating Modules</w:delText>
          </w:r>
          <w:r w:rsidR="000813B7" w:rsidDel="00F368E2">
            <w:delText xml:space="preserve"> forming part of a </w:delText>
          </w:r>
          <w:r w:rsidR="000813B7" w:rsidRPr="000813B7" w:rsidDel="00F368E2">
            <w:rPr>
              <w:b/>
              <w:bCs/>
            </w:rPr>
            <w:delText>Future Large Power Station</w:delText>
          </w:r>
          <w:r w:rsidR="000813B7" w:rsidDel="00F368E2">
            <w:delText xml:space="preserve">) </w:delText>
          </w:r>
        </w:del>
      </w:ins>
      <w:r>
        <w:t xml:space="preserve">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(i)</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677F2DBC" w14:textId="73E24241" w:rsidR="009B1B1C" w:rsidRDefault="00E103A8">
      <w:pPr>
        <w:pStyle w:val="Level2Text"/>
        <w:tabs>
          <w:tab w:val="clear" w:pos="1843"/>
          <w:tab w:val="left" w:pos="1418"/>
        </w:tabs>
        <w:ind w:left="1418" w:hanging="1843"/>
        <w:jc w:val="both"/>
        <w:pPrChange w:id="309" w:author="Antony Johnson (ESO)" w:date="2023-06-26T13:34:00Z">
          <w:pPr>
            <w:pStyle w:val="Level2Text"/>
            <w:ind w:hanging="1843"/>
            <w:jc w:val="both"/>
          </w:pPr>
        </w:pPrChange>
      </w:pPr>
      <w:ins w:id="310" w:author="Antony Johnson" w:date="2022-10-13T16:04:00Z">
        <w:r>
          <w:rPr>
            <w:b/>
            <w:bCs/>
          </w:rPr>
          <w:tab/>
        </w:r>
      </w:ins>
      <w:ins w:id="311" w:author="Antony Johnson" w:date="2022-10-13T16:05:00Z">
        <w:del w:id="312" w:author="Mike Kay" w:date="2023-07-09T05:59:00Z">
          <w:r w:rsidRPr="004F1E73" w:rsidDel="00290D66">
            <w:delText>For the av</w:delText>
          </w:r>
        </w:del>
      </w:ins>
      <w:ins w:id="313" w:author="Antony Johnson" w:date="2022-10-13T16:08:00Z">
        <w:del w:id="314" w:author="Mike Kay" w:date="2023-07-09T05:59:00Z">
          <w:r w:rsidR="004F1E73" w:rsidRPr="004F1E73" w:rsidDel="00290D66">
            <w:delText>oidance of doubt</w:delText>
          </w:r>
        </w:del>
      </w:ins>
      <w:ins w:id="315" w:author="Antony Johnson (ESO)" w:date="2023-06-26T13:14:00Z">
        <w:del w:id="316" w:author="Mike Kay" w:date="2023-07-09T05:59:00Z">
          <w:r w:rsidR="00292048" w:rsidDel="00290D66">
            <w:delText>,</w:delText>
          </w:r>
        </w:del>
      </w:ins>
      <w:ins w:id="317" w:author="Antony Johnson" w:date="2022-10-13T16:08:00Z">
        <w:del w:id="318" w:author="Mike Kay" w:date="2023-07-09T05:59:00Z">
          <w:r w:rsidR="004F1E73" w:rsidDel="00290D66">
            <w:delText xml:space="preserve"> </w:delText>
          </w:r>
        </w:del>
        <w:r w:rsidR="004F1E73" w:rsidRPr="00796AD1">
          <w:rPr>
            <w:b/>
            <w:bCs/>
          </w:rPr>
          <w:t>Generators</w:t>
        </w:r>
        <w:r w:rsidR="004F1E73">
          <w:t xml:space="preserve"> who own and operate</w:t>
        </w:r>
      </w:ins>
      <w:ins w:id="319" w:author="Antony Johnson (ESO)" w:date="2023-06-26T13:12:00Z">
        <w:r w:rsidR="00EE60E0" w:rsidRPr="003B1EE6">
          <w:rPr>
            <w:rFonts w:cs="Arial"/>
            <w:b/>
            <w:bCs/>
          </w:rPr>
          <w:t xml:space="preserve"> </w:t>
        </w:r>
      </w:ins>
      <w:ins w:id="320" w:author="Antony Johnson (ESO)" w:date="2023-06-29T18:05:00Z">
        <w:r w:rsidR="00B23EC8">
          <w:rPr>
            <w:rFonts w:cs="Arial"/>
            <w:b/>
            <w:bCs/>
          </w:rPr>
          <w:t xml:space="preserve">Embedded </w:t>
        </w:r>
      </w:ins>
      <w:ins w:id="321" w:author="Antony Johnson (ESO)" w:date="2023-06-26T13:12:00Z">
        <w:r w:rsidR="00EE60E0" w:rsidRPr="003B1EE6">
          <w:rPr>
            <w:rFonts w:cs="Arial"/>
            <w:b/>
            <w:bCs/>
          </w:rPr>
          <w:t>Large Power Station</w:t>
        </w:r>
        <w:r w:rsidR="00EE60E0">
          <w:rPr>
            <w:rFonts w:cs="Arial"/>
            <w:b/>
            <w:bCs/>
          </w:rPr>
          <w:t>s</w:t>
        </w:r>
        <w:r w:rsidR="00EE60E0">
          <w:rPr>
            <w:rFonts w:cs="Arial"/>
          </w:rPr>
          <w:t xml:space="preserve"> which either </w:t>
        </w:r>
        <w:r w:rsidR="00EE60E0" w:rsidRPr="000839FE">
          <w:rPr>
            <w:rFonts w:cs="Arial"/>
          </w:rPr>
          <w:t xml:space="preserve">concluded </w:t>
        </w:r>
        <w:r w:rsidR="00EE60E0" w:rsidRPr="000839FE">
          <w:rPr>
            <w:rFonts w:cs="Arial"/>
            <w:b/>
          </w:rPr>
          <w:t>Purchase Contracts</w:t>
        </w:r>
        <w:r w:rsidR="00EE60E0" w:rsidRPr="000839FE">
          <w:rPr>
            <w:rFonts w:cs="Arial"/>
          </w:rPr>
          <w:t xml:space="preserve"> for </w:t>
        </w:r>
      </w:ins>
      <w:ins w:id="322" w:author="Antony Johnson (ESO)" w:date="2023-06-26T13:13:00Z">
        <w:r w:rsidR="00D62BB0">
          <w:rPr>
            <w:rFonts w:cs="Arial"/>
          </w:rPr>
          <w:t>th</w:t>
        </w:r>
      </w:ins>
      <w:ins w:id="323" w:author="Antony Johnson (ESO)" w:date="2023-06-26T13:14:00Z">
        <w:r w:rsidR="00D62BB0">
          <w:rPr>
            <w:rFonts w:cs="Arial"/>
          </w:rPr>
          <w:t>eir</w:t>
        </w:r>
      </w:ins>
      <w:ins w:id="324" w:author="Antony Johnson (ESO)" w:date="2023-06-26T13:12:00Z">
        <w:r w:rsidR="00EE60E0" w:rsidRPr="000839FE">
          <w:rPr>
            <w:rFonts w:cs="Arial"/>
          </w:rPr>
          <w:t xml:space="preserve"> </w:t>
        </w:r>
        <w:r w:rsidR="00EE60E0" w:rsidRPr="000839FE">
          <w:rPr>
            <w:rFonts w:cs="Arial"/>
            <w:b/>
          </w:rPr>
          <w:t>Main Plant</w:t>
        </w:r>
        <w:r w:rsidR="00EE60E0" w:rsidRPr="000839FE">
          <w:rPr>
            <w:rFonts w:cs="Arial"/>
          </w:rPr>
          <w:t xml:space="preserve"> and </w:t>
        </w:r>
        <w:r w:rsidR="00EE60E0" w:rsidRPr="000839FE">
          <w:rPr>
            <w:rFonts w:cs="Arial"/>
            <w:b/>
          </w:rPr>
          <w:t>Apparatus</w:t>
        </w:r>
        <w:r w:rsidR="00EE60E0" w:rsidRPr="000839FE">
          <w:rPr>
            <w:rFonts w:cs="Arial"/>
          </w:rPr>
          <w:t xml:space="preserve"> on or after DDMMYY</w:t>
        </w:r>
      </w:ins>
      <w:ins w:id="325" w:author="Antony Johnson (ESO)" w:date="2023-06-29T18:05:00Z">
        <w:r w:rsidR="00B23EC8">
          <w:rPr>
            <w:rFonts w:cs="Arial"/>
          </w:rPr>
          <w:t>,</w:t>
        </w:r>
      </w:ins>
      <w:ins w:id="326" w:author="Antony Johnson (ESO)" w:date="2023-06-26T13:12:00Z">
        <w:r w:rsidR="00EE60E0">
          <w:rPr>
            <w:rFonts w:cs="Arial"/>
          </w:rPr>
          <w:t xml:space="preserve"> </w:t>
        </w:r>
        <w:r w:rsidR="00EE60E0" w:rsidRPr="000839FE">
          <w:rPr>
            <w:rFonts w:cs="Arial"/>
          </w:rPr>
          <w:t xml:space="preserve">or where the </w:t>
        </w:r>
        <w:r w:rsidR="00EE60E0" w:rsidRPr="000839FE">
          <w:rPr>
            <w:rFonts w:cs="Arial"/>
            <w:b/>
          </w:rPr>
          <w:t>Generator</w:t>
        </w:r>
        <w:r w:rsidR="00EE60E0" w:rsidRPr="000839FE">
          <w:rPr>
            <w:rFonts w:cs="Arial"/>
          </w:rPr>
          <w:t xml:space="preserve"> ha</w:t>
        </w:r>
        <w:r w:rsidR="00EE60E0">
          <w:rPr>
            <w:rFonts w:cs="Arial"/>
          </w:rPr>
          <w:t>d</w:t>
        </w:r>
        <w:r w:rsidR="00EE60E0" w:rsidRPr="000839FE">
          <w:rPr>
            <w:rFonts w:cs="Arial"/>
          </w:rPr>
          <w:t xml:space="preserve"> concluded </w:t>
        </w:r>
        <w:r w:rsidR="00EE60E0" w:rsidRPr="000839FE">
          <w:rPr>
            <w:rFonts w:cs="Arial"/>
            <w:b/>
          </w:rPr>
          <w:t>Purchase Contracts</w:t>
        </w:r>
        <w:r w:rsidR="00EE60E0" w:rsidRPr="000839FE">
          <w:rPr>
            <w:rFonts w:cs="Arial"/>
          </w:rPr>
          <w:t xml:space="preserve"> relating to a </w:t>
        </w:r>
        <w:r w:rsidR="00EE60E0" w:rsidRPr="000839FE">
          <w:rPr>
            <w:rFonts w:cs="Arial"/>
            <w:b/>
          </w:rPr>
          <w:t>Substantial Modification</w:t>
        </w:r>
        <w:r w:rsidR="00EE60E0" w:rsidRPr="000839FE">
          <w:rPr>
            <w:rFonts w:cs="Arial"/>
          </w:rPr>
          <w:t xml:space="preserve"> on or after DDMMYY</w:t>
        </w:r>
      </w:ins>
      <w:ins w:id="327" w:author="Antony Johnson (ESO)" w:date="2023-06-29T18:05:00Z">
        <w:r w:rsidR="00B23EC8">
          <w:rPr>
            <w:rFonts w:cs="Arial"/>
          </w:rPr>
          <w:t>,</w:t>
        </w:r>
      </w:ins>
      <w:ins w:id="328" w:author="Antony Johnson (ESO)" w:date="2023-06-26T13:12:00Z">
        <w:r w:rsidR="00EE60E0">
          <w:rPr>
            <w:rFonts w:cs="Arial"/>
          </w:rPr>
          <w:t xml:space="preserve"> shall be</w:t>
        </w:r>
      </w:ins>
      <w:ins w:id="329" w:author="Antony Johnson (ESO)" w:date="2023-06-26T13:13:00Z">
        <w:r w:rsidR="00F80290">
          <w:rPr>
            <w:rFonts w:cs="Arial"/>
          </w:rPr>
          <w:t xml:space="preserve"> required to submit </w:t>
        </w:r>
        <w:r w:rsidR="00F35E70" w:rsidRPr="00F35E70">
          <w:rPr>
            <w:rFonts w:cs="Arial"/>
            <w:b/>
            <w:bCs/>
          </w:rPr>
          <w:t>BM Unit Data</w:t>
        </w:r>
        <w:r w:rsidR="00F35E70">
          <w:rPr>
            <w:rFonts w:cs="Arial"/>
          </w:rPr>
          <w:t xml:space="preserve"> and not </w:t>
        </w:r>
        <w:r w:rsidR="00F35E70" w:rsidRPr="00F35E70">
          <w:rPr>
            <w:rFonts w:cs="Arial"/>
            <w:b/>
            <w:bCs/>
          </w:rPr>
          <w:t>Generating Unit Data</w:t>
        </w:r>
      </w:ins>
      <w:ins w:id="330" w:author="Antony Johnson (ESO)" w:date="2023-06-26T13:15:00Z">
        <w:r w:rsidR="00292048" w:rsidRPr="00AF7E2E">
          <w:rPr>
            <w:rFonts w:cs="Arial"/>
          </w:rPr>
          <w:t xml:space="preserve"> as provided for </w:t>
        </w:r>
        <w:r w:rsidR="00AF7E2E" w:rsidRPr="00AF7E2E">
          <w:rPr>
            <w:rFonts w:cs="Arial"/>
          </w:rPr>
          <w:t>in BC1.2(a) or (b)</w:t>
        </w:r>
      </w:ins>
      <w:ins w:id="331" w:author="Antony Johnson (ESO)" w:date="2023-06-26T13:14:00Z">
        <w:r w:rsidR="00D62BB0" w:rsidRPr="00D62BB0">
          <w:rPr>
            <w:rFonts w:cs="Arial"/>
          </w:rPr>
          <w:t>.</w:t>
        </w:r>
      </w:ins>
      <w:ins w:id="332" w:author="Antony Johnson (ESO)" w:date="2023-06-26T13:12:00Z">
        <w:r w:rsidR="00EE60E0">
          <w:rPr>
            <w:rFonts w:cs="Arial"/>
          </w:rPr>
          <w:t xml:space="preserve"> </w:t>
        </w:r>
      </w:ins>
      <w:ins w:id="333" w:author="Antony Johnson" w:date="2022-10-13T16:08:00Z">
        <w:del w:id="334" w:author="Antony Johnson (ESO)" w:date="2023-06-26T13:07:00Z">
          <w:r w:rsidR="004F1E73" w:rsidDel="00086D0B">
            <w:delText xml:space="preserve"> </w:delText>
          </w:r>
          <w:r w:rsidR="004F1E73" w:rsidRPr="00796AD1" w:rsidDel="00086D0B">
            <w:rPr>
              <w:b/>
              <w:bCs/>
            </w:rPr>
            <w:delText>Future Large Power Stations</w:delText>
          </w:r>
          <w:r w:rsidR="004F1E73" w:rsidDel="00086D0B">
            <w:delText xml:space="preserve"> </w:delText>
          </w:r>
          <w:r w:rsidR="00796AD1" w:rsidDel="00086D0B">
            <w:delText xml:space="preserve">shall be </w:delText>
          </w:r>
        </w:del>
      </w:ins>
      <w:ins w:id="335" w:author="Antony Johnson" w:date="2022-10-13T16:09:00Z">
        <w:del w:id="336" w:author="Antony Johnson (ESO)" w:date="2023-06-26T13:07:00Z">
          <w:r w:rsidR="00796AD1" w:rsidDel="00086D0B">
            <w:delText xml:space="preserve">required to submit full </w:delText>
          </w:r>
          <w:r w:rsidR="00796AD1" w:rsidRPr="00796AD1" w:rsidDel="00086D0B">
            <w:rPr>
              <w:b/>
              <w:bCs/>
            </w:rPr>
            <w:delText>BM Unit Data</w:delText>
          </w:r>
          <w:r w:rsidR="00796AD1" w:rsidDel="00086D0B">
            <w:delText xml:space="preserve"> rather than </w:delText>
          </w:r>
          <w:r w:rsidR="00796AD1" w:rsidRPr="00796AD1" w:rsidDel="00086D0B">
            <w:rPr>
              <w:b/>
              <w:bCs/>
            </w:rPr>
            <w:delText>Generating Unit Data</w:delText>
          </w:r>
        </w:del>
        <w:del w:id="337" w:author="Antony Johnson (ESO)" w:date="2023-06-26T13:12:00Z">
          <w:r w:rsidR="00796AD1" w:rsidDel="00F80290">
            <w:delText>.</w:delText>
          </w:r>
        </w:del>
      </w:ins>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338" w:name="_Toc516458338"/>
      <w:bookmarkStart w:id="339" w:name="_Toc523742717"/>
      <w:bookmarkStart w:id="340" w:name="_Toc333226560"/>
      <w:bookmarkStart w:id="341" w:name="_Toc503448325"/>
      <w:r>
        <w:rPr>
          <w:color w:val="auto"/>
        </w:rPr>
        <w:instrText xml:space="preserve">BC1.4.2   </w:instrText>
      </w:r>
      <w:bookmarkEnd w:id="338"/>
      <w:r>
        <w:rPr>
          <w:color w:val="auto"/>
        </w:rPr>
        <w:instrText>Day Ahead Submissions</w:instrText>
      </w:r>
      <w:bookmarkEnd w:id="339"/>
      <w:bookmarkEnd w:id="340"/>
      <w:bookmarkEnd w:id="341"/>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lastRenderedPageBreak/>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w:t>
      </w:r>
      <w:proofErr w:type="spellStart"/>
      <w:r>
        <w:rPr>
          <w:color w:val="auto"/>
        </w:rPr>
        <w:t>utilising</w:t>
      </w:r>
      <w:proofErr w:type="spellEnd"/>
      <w:r>
        <w:rPr>
          <w:color w:val="auto"/>
        </w:rPr>
        <w:t xml:space="preserve"> the provisions of BC1.4.5 if necessary.</w:t>
      </w:r>
    </w:p>
    <w:p w14:paraId="030D6008" w14:textId="77777777" w:rsidR="004B08C6" w:rsidRDefault="004B08C6" w:rsidP="004B08C6">
      <w:pPr>
        <w:pStyle w:val="Level1Text"/>
        <w:rPr>
          <w:color w:val="auto"/>
        </w:rPr>
      </w:pPr>
      <w:r>
        <w:rPr>
          <w:color w:val="auto"/>
        </w:rPr>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w:t>
      </w:r>
      <w:proofErr w:type="spellStart"/>
      <w:r>
        <w:rPr>
          <w:color w:val="auto"/>
        </w:rPr>
        <w:t>utilised</w:t>
      </w:r>
      <w:proofErr w:type="spellEnd"/>
      <w:r>
        <w:rPr>
          <w:color w:val="auto"/>
        </w:rPr>
        <w:t xml:space="preserve"> by </w:t>
      </w:r>
      <w:r>
        <w:rPr>
          <w:b/>
          <w:color w:val="auto"/>
        </w:rPr>
        <w:t>The Company</w:t>
      </w:r>
      <w:r>
        <w:rPr>
          <w:color w:val="auto"/>
        </w:rPr>
        <w:t xml:space="preserve">. In the case of all data items listed below, </w:t>
      </w:r>
      <w:proofErr w:type="gramStart"/>
      <w:r>
        <w:rPr>
          <w:color w:val="auto"/>
        </w:rPr>
        <w:t>with the exception of</w:t>
      </w:r>
      <w:proofErr w:type="gramEnd"/>
      <w:r>
        <w:rPr>
          <w:color w:val="auto"/>
        </w:rPr>
        <w:t xml:space="preserve">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xml:space="preserve">, in respect </w:t>
      </w:r>
      <w:proofErr w:type="gramStart"/>
      <w:r>
        <w:t>of;</w:t>
      </w:r>
      <w:proofErr w:type="gramEnd"/>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(i)</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 xml:space="preserve">SPT’s Transmission </w:t>
      </w:r>
      <w:commentRangeStart w:id="342"/>
      <w:r>
        <w:rPr>
          <w:b/>
        </w:rPr>
        <w:t>Area</w:t>
      </w:r>
      <w:commentRangeEnd w:id="342"/>
      <w:r w:rsidR="00F05F22">
        <w:rPr>
          <w:rStyle w:val="CommentReference"/>
          <w:snapToGrid w:val="0"/>
        </w:rPr>
        <w:commentReference w:id="342"/>
      </w:r>
      <w:r>
        <w:t>; or</w:t>
      </w:r>
    </w:p>
    <w:p w14:paraId="3F05DFFF" w14:textId="143B5E03"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ins w:id="343" w:author="Antony Johnson" w:date="2022-10-13T16:22:00Z">
        <w:del w:id="344" w:author="Antony Johnson (ESO)" w:date="2023-06-26T13:16:00Z">
          <w:r w:rsidR="00900CE7" w:rsidDel="00AF7E2E">
            <w:rPr>
              <w:b/>
            </w:rPr>
            <w:delText xml:space="preserve"> </w:delText>
          </w:r>
          <w:r w:rsidR="00900CE7" w:rsidRPr="00900CE7" w:rsidDel="00AF7E2E">
            <w:rPr>
              <w:bCs/>
              <w:rPrChange w:id="345" w:author="Antony Johnson" w:date="2022-10-13T16:22:00Z">
                <w:rPr>
                  <w:b/>
                </w:rPr>
              </w:rPrChange>
            </w:rPr>
            <w:delText>(including</w:delText>
          </w:r>
          <w:r w:rsidR="00900CE7" w:rsidDel="00AF7E2E">
            <w:rPr>
              <w:b/>
            </w:rPr>
            <w:delText xml:space="preserve"> </w:delText>
          </w:r>
          <w:r w:rsidR="00370D6B" w:rsidDel="00AF7E2E">
            <w:rPr>
              <w:b/>
            </w:rPr>
            <w:delText>Future Large Power Stations)</w:delText>
          </w:r>
        </w:del>
      </w:ins>
      <w:r>
        <w:t xml:space="preserve">, </w:t>
      </w:r>
      <w:r>
        <w:rPr>
          <w:b/>
        </w:rPr>
        <w:t xml:space="preserve">Medium Power Stations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(i)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w:t>
      </w:r>
      <w:proofErr w:type="spellStart"/>
      <w:r>
        <w:t>utilising</w:t>
      </w:r>
      <w:proofErr w:type="spellEnd"/>
      <w:r>
        <w:t xml:space="preserve">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lastRenderedPageBreak/>
        <w:tab/>
        <w:t>These</w:t>
      </w:r>
      <w:r>
        <w:rPr>
          <w:b/>
        </w:rPr>
        <w:t xml:space="preserve"> Physical Notifications</w:t>
      </w:r>
      <w:r>
        <w:t xml:space="preserve"> provide, amongst other things, indicative </w:t>
      </w:r>
      <w:proofErr w:type="spellStart"/>
      <w:r>
        <w:rPr>
          <w:b/>
        </w:rPr>
        <w:t>Synchronising</w:t>
      </w:r>
      <w:proofErr w:type="spellEnd"/>
      <w:r>
        <w:t xml:space="preserve"> and </w:t>
      </w:r>
      <w:r>
        <w:rPr>
          <w:b/>
        </w:rPr>
        <w:t>De-</w:t>
      </w:r>
      <w:proofErr w:type="spellStart"/>
      <w:r>
        <w:rPr>
          <w:b/>
        </w:rPr>
        <w:t>Synchronising</w:t>
      </w:r>
      <w:proofErr w:type="spellEnd"/>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w:t>
      </w:r>
      <w:commentRangeStart w:id="346"/>
      <w:r>
        <w:rPr>
          <w:b/>
        </w:rPr>
        <w:t>Participant</w:t>
      </w:r>
      <w:commentRangeEnd w:id="346"/>
      <w:r w:rsidR="00DC08E0">
        <w:rPr>
          <w:rStyle w:val="CommentReference"/>
          <w:lang w:val="en-GB"/>
        </w:rPr>
        <w:commentReference w:id="346"/>
      </w:r>
      <w:r>
        <w:rPr>
          <w:b/>
        </w:rPr>
        <w:t xml:space="preserve">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 xml:space="preserve">BM </w:t>
      </w:r>
      <w:commentRangeStart w:id="347"/>
      <w:commentRangeStart w:id="348"/>
      <w:r>
        <w:rPr>
          <w:b/>
        </w:rPr>
        <w:t>Units</w:t>
      </w:r>
      <w:commentRangeEnd w:id="347"/>
      <w:r w:rsidR="00ED7E6C">
        <w:rPr>
          <w:rStyle w:val="CommentReference"/>
          <w:lang w:val="en-GB"/>
        </w:rPr>
        <w:commentReference w:id="347"/>
      </w:r>
      <w:commentRangeEnd w:id="348"/>
      <w:r w:rsidR="00B502F0">
        <w:rPr>
          <w:rStyle w:val="CommentReference"/>
          <w:lang w:val="en-GB"/>
        </w:rPr>
        <w:commentReference w:id="348"/>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0707F245"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349" w:author="Antony Johnson" w:date="2022-10-13T16:31:00Z">
        <w:del w:id="350" w:author="Antony Johnson (ESO)" w:date="2023-06-26T13:29:00Z">
          <w:r w:rsidR="007D2A66" w:rsidRPr="001A2808" w:rsidDel="00FE6E0B">
            <w:rPr>
              <w:bCs/>
            </w:rPr>
            <w:delText>(which would include</w:delText>
          </w:r>
          <w:r w:rsidR="007D2A66" w:rsidDel="00FE6E0B">
            <w:rPr>
              <w:b/>
            </w:rPr>
            <w:delText xml:space="preserve"> </w:delText>
          </w:r>
          <w:r w:rsidR="006A06D2" w:rsidDel="00FE6E0B">
            <w:rPr>
              <w:b/>
            </w:rPr>
            <w:delText xml:space="preserve">BM Unit </w:delText>
          </w:r>
        </w:del>
      </w:ins>
      <w:ins w:id="351" w:author="Antony Johnson" w:date="2022-10-13T16:36:00Z">
        <w:del w:id="352" w:author="Antony Johnson (ESO)" w:date="2023-06-26T13:29:00Z">
          <w:r w:rsidR="001A2808" w:rsidDel="00FE6E0B">
            <w:rPr>
              <w:b/>
            </w:rPr>
            <w:delText>D</w:delText>
          </w:r>
        </w:del>
      </w:ins>
      <w:ins w:id="353" w:author="Antony Johnson" w:date="2022-10-13T16:31:00Z">
        <w:del w:id="354" w:author="Antony Johnson (ESO)" w:date="2023-06-26T13:29:00Z">
          <w:r w:rsidR="006A06D2" w:rsidDel="00FE6E0B">
            <w:rPr>
              <w:b/>
            </w:rPr>
            <w:delText xml:space="preserve">ata </w:delText>
          </w:r>
        </w:del>
      </w:ins>
      <w:ins w:id="355" w:author="Antony Johnson" w:date="2022-10-13T16:35:00Z">
        <w:del w:id="356" w:author="Antony Johnson (ESO)" w:date="2023-06-26T13:29:00Z">
          <w:r w:rsidR="003172D2" w:rsidRPr="001A2808" w:rsidDel="00FE6E0B">
            <w:rPr>
              <w:bCs/>
            </w:rPr>
            <w:delText xml:space="preserve">submitted </w:delText>
          </w:r>
          <w:r w:rsidR="00252FE4" w:rsidRPr="001A2808" w:rsidDel="00FE6E0B">
            <w:rPr>
              <w:bCs/>
            </w:rPr>
            <w:delText xml:space="preserve">by </w:delText>
          </w:r>
          <w:r w:rsidR="00252FE4" w:rsidDel="00FE6E0B">
            <w:rPr>
              <w:b/>
            </w:rPr>
            <w:delText>Generat</w:delText>
          </w:r>
        </w:del>
      </w:ins>
      <w:ins w:id="357" w:author="Antony Johnson" w:date="2022-10-13T16:36:00Z">
        <w:del w:id="358" w:author="Antony Johnson (ESO)" w:date="2023-06-26T13:29:00Z">
          <w:r w:rsidR="00252FE4" w:rsidDel="00FE6E0B">
            <w:rPr>
              <w:b/>
            </w:rPr>
            <w:delText xml:space="preserve">ors </w:delText>
          </w:r>
        </w:del>
      </w:ins>
      <w:ins w:id="359" w:author="Antony Johnson" w:date="2022-10-13T16:35:00Z">
        <w:del w:id="360" w:author="Antony Johnson (ESO)" w:date="2023-06-26T13:29:00Z">
          <w:r w:rsidR="003172D2" w:rsidRPr="001A2808" w:rsidDel="00FE6E0B">
            <w:rPr>
              <w:bCs/>
            </w:rPr>
            <w:delText>in respect of</w:delText>
          </w:r>
          <w:r w:rsidR="003172D2" w:rsidDel="00FE6E0B">
            <w:rPr>
              <w:b/>
            </w:rPr>
            <w:delText xml:space="preserve"> </w:delText>
          </w:r>
        </w:del>
      </w:ins>
      <w:ins w:id="361" w:author="Antony Johnson" w:date="2022-10-13T16:36:00Z">
        <w:del w:id="362" w:author="Antony Johnson (ESO)" w:date="2023-06-26T13:29:00Z">
          <w:r w:rsidR="001A2808" w:rsidDel="00FE6E0B">
            <w:rPr>
              <w:b/>
            </w:rPr>
            <w:delText xml:space="preserve">Future Large Power </w:delText>
          </w:r>
          <w:commentRangeStart w:id="363"/>
          <w:commentRangeStart w:id="364"/>
          <w:r w:rsidR="001A2808" w:rsidDel="00FE6E0B">
            <w:rPr>
              <w:b/>
            </w:rPr>
            <w:delText>Stations</w:delText>
          </w:r>
        </w:del>
      </w:ins>
      <w:commentRangeEnd w:id="363"/>
      <w:ins w:id="365" w:author="Antony Johnson" w:date="2022-10-13T16:37:00Z">
        <w:del w:id="366" w:author="Antony Johnson (ESO)" w:date="2023-06-26T13:29:00Z">
          <w:r w:rsidR="001A2808" w:rsidDel="00FE6E0B">
            <w:rPr>
              <w:rStyle w:val="CommentReference"/>
              <w:lang w:val="en-GB"/>
            </w:rPr>
            <w:commentReference w:id="363"/>
          </w:r>
        </w:del>
      </w:ins>
      <w:commentRangeEnd w:id="364"/>
      <w:r w:rsidR="00981F92">
        <w:rPr>
          <w:rStyle w:val="CommentReference"/>
          <w:lang w:val="en-GB"/>
        </w:rPr>
        <w:commentReference w:id="364"/>
      </w:r>
      <w:ins w:id="367" w:author="Antony Johnson" w:date="2022-10-13T16:36:00Z">
        <w:del w:id="368" w:author="Antony Johnson (ESO)" w:date="2023-06-26T13:29:00Z">
          <w:r w:rsidR="001A2808" w:rsidRPr="001A2808" w:rsidDel="00FE6E0B">
            <w:rPr>
              <w:bCs/>
            </w:rPr>
            <w:delText>)</w:delText>
          </w:r>
        </w:del>
      </w:ins>
      <w:ins w:id="369"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w:t>
      </w:r>
      <w:proofErr w:type="gramStart"/>
      <w:r>
        <w:rPr>
          <w:b/>
        </w:rPr>
        <w:t xml:space="preserve">Day </w:t>
      </w:r>
      <w:r>
        <w:t xml:space="preserve"> will</w:t>
      </w:r>
      <w:proofErr w:type="gramEnd"/>
      <w:r>
        <w:t xml:space="preserve"> be those submitted in accordance with BC2.5.3.1.</w:t>
      </w:r>
    </w:p>
    <w:p w14:paraId="6F7C46B1" w14:textId="77777777" w:rsidR="004B08C6" w:rsidRDefault="004B08C6" w:rsidP="004B08C6">
      <w:pPr>
        <w:pStyle w:val="Level2Text"/>
      </w:pPr>
      <w:r>
        <w:t>(f)</w:t>
      </w:r>
      <w:bookmarkStart w:id="370" w:name="_Hlt519331272"/>
      <w:bookmarkEnd w:id="370"/>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(i)</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 xml:space="preserve">Appendix </w:t>
      </w:r>
      <w:proofErr w:type="gramStart"/>
      <w:r>
        <w:t>1;</w:t>
      </w:r>
      <w:proofErr w:type="gramEnd"/>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w:t>
      </w:r>
      <w:proofErr w:type="gramStart"/>
      <w:r>
        <w:t>4.6;</w:t>
      </w:r>
      <w:proofErr w:type="gramEnd"/>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 xml:space="preserve">BM </w:t>
      </w:r>
      <w:proofErr w:type="gramStart"/>
      <w:r>
        <w:rPr>
          <w:b/>
        </w:rPr>
        <w:t>Unit</w:t>
      </w:r>
      <w:r>
        <w:t>;</w:t>
      </w:r>
      <w:proofErr w:type="gramEnd"/>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 xml:space="preserve">BM Unit </w:t>
      </w:r>
      <w:proofErr w:type="gramStart"/>
      <w:r>
        <w:rPr>
          <w:b/>
        </w:rPr>
        <w:t>Data</w:t>
      </w:r>
      <w:r>
        <w:t>;</w:t>
      </w:r>
      <w:proofErr w:type="gramEnd"/>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roofErr w:type="gramStart"/>
      <w:r>
        <w:t>);</w:t>
      </w:r>
      <w:proofErr w:type="gramEnd"/>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w:t>
      </w:r>
      <w:proofErr w:type="gramStart"/>
      <w:r>
        <w:t>1;</w:t>
      </w:r>
      <w:proofErr w:type="gramEnd"/>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w:t>
      </w:r>
      <w:proofErr w:type="gramStart"/>
      <w:r>
        <w:t>1;</w:t>
      </w:r>
      <w:proofErr w:type="gramEnd"/>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371" w:author="Antony Johnson" w:date="2022-10-13T16:45:00Z">
        <w:r w:rsidR="007A1483">
          <w:rPr>
            <w:u w:val="single"/>
          </w:rPr>
          <w:t>o</w:t>
        </w:r>
      </w:ins>
      <w:del w:id="372"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0F7F9EAF" w:rsidR="003B7BAE" w:rsidRDefault="00104173" w:rsidP="00A528F7">
      <w:pPr>
        <w:pStyle w:val="Level3Text"/>
        <w:tabs>
          <w:tab w:val="left" w:pos="1560"/>
        </w:tabs>
        <w:ind w:left="1134" w:firstLine="0"/>
      </w:pPr>
      <w:r w:rsidRPr="00A528F7">
        <w:rPr>
          <w:b/>
          <w:bCs/>
        </w:rPr>
        <w:t>BM Participants</w:t>
      </w:r>
      <w:r>
        <w:t xml:space="preserve"> </w:t>
      </w:r>
      <w:ins w:id="373" w:author="Antony Johnson" w:date="2022-10-13T16:45:00Z">
        <w:del w:id="374" w:author="Antony Johnson (ESO)" w:date="2023-06-26T13:29:00Z">
          <w:r w:rsidR="007A1483" w:rsidDel="005A6A91">
            <w:delText xml:space="preserve">(including </w:delText>
          </w:r>
          <w:r w:rsidR="007A1483" w:rsidRPr="007A1483" w:rsidDel="005A6A91">
            <w:rPr>
              <w:b/>
              <w:bCs/>
            </w:rPr>
            <w:delText>Generators</w:delText>
          </w:r>
          <w:r w:rsidR="007A1483" w:rsidDel="005A6A91">
            <w:delText xml:space="preserve"> in </w:delText>
          </w:r>
        </w:del>
      </w:ins>
      <w:ins w:id="375" w:author="Antony Johnson" w:date="2022-10-13T16:46:00Z">
        <w:del w:id="376" w:author="Antony Johnson (ESO)" w:date="2023-06-26T13:29:00Z">
          <w:r w:rsidR="007A1483" w:rsidDel="005A6A91">
            <w:delText xml:space="preserve">respect of </w:delText>
          </w:r>
          <w:r w:rsidR="007A1483" w:rsidRPr="007A1483" w:rsidDel="005A6A91">
            <w:rPr>
              <w:b/>
              <w:bCs/>
            </w:rPr>
            <w:delText>Future Large Power Stations</w:delText>
          </w:r>
          <w:r w:rsidR="007A1483" w:rsidDel="005A6A91">
            <w:delText xml:space="preserve">) </w:delText>
          </w:r>
        </w:del>
      </w:ins>
      <w:r>
        <w:t xml:space="preserve">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particular </w:t>
      </w:r>
      <w:r w:rsidRPr="00A528F7">
        <w:rPr>
          <w:b/>
          <w:bCs/>
        </w:rPr>
        <w:t>Settlement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w:t>
      </w:r>
      <w:r>
        <w:lastRenderedPageBreak/>
        <w:t xml:space="preserve">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377"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378"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379" w:name="_Toc384028446"/>
      <w:bookmarkStart w:id="380" w:name="_Toc80714958"/>
      <w:r w:rsidRPr="00D20059">
        <w:rPr>
          <w:color w:val="auto"/>
        </w:rPr>
        <w:instrText>BC2.2   OBJECTIVE</w:instrText>
      </w:r>
      <w:bookmarkEnd w:id="379"/>
      <w:bookmarkEnd w:id="380"/>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4D62559F"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ins w:id="381" w:author="Antony Johnson" w:date="2022-10-13T17:40:00Z">
        <w:del w:id="382" w:author="Antony Johnson (ESO)" w:date="2023-06-26T13:33:00Z">
          <w:r w:rsidRPr="005F5E4F" w:rsidDel="006377A2">
            <w:rPr>
              <w:bCs/>
            </w:rPr>
            <w:delText xml:space="preserve"> </w:delText>
          </w:r>
          <w:r w:rsidRPr="00184D9D" w:rsidDel="006377A2">
            <w:rPr>
              <w:bCs/>
            </w:rPr>
            <w:delText xml:space="preserve">which are not part of a </w:delText>
          </w:r>
          <w:r w:rsidDel="006377A2">
            <w:rPr>
              <w:b/>
            </w:rPr>
            <w:delText>Future Large Power Station</w:delText>
          </w:r>
        </w:del>
      </w:ins>
      <w:r w:rsidRPr="003F6546">
        <w:t>; and</w:t>
      </w:r>
    </w:p>
    <w:p w14:paraId="54396518" w14:textId="307C43BE" w:rsidR="005F5E4F" w:rsidRPr="003F6546" w:rsidRDefault="005F5E4F" w:rsidP="005F5E4F">
      <w:pPr>
        <w:pStyle w:val="Level2Text"/>
      </w:pPr>
      <w:r w:rsidRPr="003F6546">
        <w:t>(b)</w:t>
      </w:r>
      <w:r w:rsidRPr="003F6546">
        <w:tab/>
        <w:t xml:space="preserve">at an </w:t>
      </w:r>
      <w:r w:rsidRPr="003F6546">
        <w:rPr>
          <w:b/>
        </w:rPr>
        <w:t xml:space="preserve">Embedded </w:t>
      </w:r>
      <w:proofErr w:type="spellStart"/>
      <w:r w:rsidRPr="003F6546">
        <w:rPr>
          <w:b/>
        </w:rPr>
        <w:t>Exemptable</w:t>
      </w:r>
      <w:proofErr w:type="spellEnd"/>
      <w:r w:rsidRPr="003F6546">
        <w:rPr>
          <w:b/>
        </w:rPr>
        <w:t xml:space="preserve"> Large Power Station</w:t>
      </w:r>
      <w:r w:rsidRPr="003F6546">
        <w:t xml:space="preserve"> </w:t>
      </w:r>
      <w:ins w:id="383" w:author="Antony Johnson" w:date="2022-10-13T17:40:00Z">
        <w:del w:id="384" w:author="Antony Johnson (ESO)" w:date="2023-06-26T13:33:00Z">
          <w:r w:rsidDel="006377A2">
            <w:delText xml:space="preserve">(which excludes </w:delText>
          </w:r>
          <w:r w:rsidRPr="000813B7" w:rsidDel="006377A2">
            <w:rPr>
              <w:b/>
              <w:bCs/>
            </w:rPr>
            <w:delText>Generating Units</w:delText>
          </w:r>
          <w:r w:rsidDel="006377A2">
            <w:delText xml:space="preserve"> and </w:delText>
          </w:r>
          <w:r w:rsidRPr="00E103A8" w:rsidDel="006377A2">
            <w:rPr>
              <w:b/>
              <w:bCs/>
            </w:rPr>
            <w:delText>Power Generating Modules</w:delText>
          </w:r>
          <w:r w:rsidDel="006377A2">
            <w:delText xml:space="preserve"> forming part of a </w:delText>
          </w:r>
          <w:r w:rsidRPr="000813B7" w:rsidDel="006377A2">
            <w:rPr>
              <w:b/>
              <w:bCs/>
            </w:rPr>
            <w:delText>Future Large Power Station</w:delText>
          </w:r>
          <w:r w:rsidDel="006377A2">
            <w:delText xml:space="preserve">) </w:delText>
          </w:r>
        </w:del>
      </w:ins>
      <w:r w:rsidRPr="003F6546">
        <w:t xml:space="preserve">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(i)</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385"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73A8AF19" w14:textId="46EE72D5" w:rsidR="006377A2" w:rsidRPr="003F6546" w:rsidRDefault="006377A2" w:rsidP="006377A2">
      <w:pPr>
        <w:pStyle w:val="Level3Text"/>
        <w:tabs>
          <w:tab w:val="clear" w:pos="2268"/>
          <w:tab w:val="left" w:pos="2410"/>
        </w:tabs>
        <w:ind w:left="1418" w:firstLine="0"/>
      </w:pPr>
      <w:ins w:id="386" w:author="Antony Johnson (ESO)" w:date="2023-06-26T13:34:00Z">
        <w:del w:id="387" w:author="Mike Kay" w:date="2023-07-09T06:04:00Z">
          <w:r w:rsidRPr="004F1E73" w:rsidDel="00DA24A4">
            <w:delText>For the avoidance of doubt</w:delText>
          </w:r>
          <w:r w:rsidDel="00DA24A4">
            <w:delText xml:space="preserve">, </w:delText>
          </w:r>
        </w:del>
        <w:r w:rsidRPr="00796AD1">
          <w:rPr>
            <w:b/>
            <w:bCs/>
          </w:rPr>
          <w:t>Generators</w:t>
        </w:r>
        <w:r>
          <w:t xml:space="preserve"> who own and operate</w:t>
        </w:r>
        <w:r w:rsidRPr="003B1EE6">
          <w:rPr>
            <w:rFonts w:cs="Arial"/>
            <w:b/>
            <w:bCs/>
          </w:rPr>
          <w:t xml:space="preserve"> </w:t>
        </w:r>
      </w:ins>
      <w:ins w:id="388" w:author="Antony Johnson (ESO)" w:date="2023-06-29T18:06:00Z">
        <w:r w:rsidR="00B11509">
          <w:rPr>
            <w:rFonts w:cs="Arial"/>
            <w:b/>
            <w:bCs/>
          </w:rPr>
          <w:t xml:space="preserve">Embedded </w:t>
        </w:r>
      </w:ins>
      <w:ins w:id="389" w:author="Antony Johnson (ESO)" w:date="2023-06-26T13:34:00Z">
        <w:r w:rsidRPr="003B1EE6">
          <w:rPr>
            <w:rFonts w:cs="Arial"/>
            <w:b/>
            <w:bCs/>
          </w:rPr>
          <w:t>Large Power Station</w:t>
        </w:r>
        <w:r>
          <w:rPr>
            <w:rFonts w:cs="Arial"/>
            <w:b/>
            <w:bCs/>
          </w:rPr>
          <w:t>s</w:t>
        </w:r>
        <w:r>
          <w:rPr>
            <w:rFonts w:cs="Arial"/>
          </w:rPr>
          <w:t xml:space="preserve"> which either </w:t>
        </w:r>
        <w:r w:rsidRPr="000839FE">
          <w:rPr>
            <w:rFonts w:cs="Arial"/>
          </w:rPr>
          <w:t xml:space="preserve">concluded </w:t>
        </w:r>
        <w:r w:rsidRPr="000839FE">
          <w:rPr>
            <w:rFonts w:cs="Arial"/>
            <w:b/>
          </w:rPr>
          <w:t>Purchase Contracts</w:t>
        </w:r>
        <w:r w:rsidRPr="000839FE">
          <w:rPr>
            <w:rFonts w:cs="Arial"/>
          </w:rPr>
          <w:t xml:space="preserve"> for </w:t>
        </w:r>
        <w:r>
          <w:rPr>
            <w:rFonts w:cs="Arial"/>
          </w:rPr>
          <w:t>their</w:t>
        </w:r>
        <w:r w:rsidRPr="000839FE">
          <w:rPr>
            <w:rFonts w:cs="Arial"/>
          </w:rPr>
          <w:t xml:space="preserve">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on or after DDMMYY</w:t>
        </w:r>
      </w:ins>
      <w:ins w:id="390" w:author="Antony Johnson (ESO)" w:date="2023-06-29T18:09:00Z">
        <w:r w:rsidR="00731BD1">
          <w:rPr>
            <w:rFonts w:cs="Arial"/>
          </w:rPr>
          <w:t>,</w:t>
        </w:r>
      </w:ins>
      <w:ins w:id="391" w:author="Antony Johnson (ESO)" w:date="2023-06-26T13:34:00Z">
        <w:r>
          <w:rPr>
            <w:rFonts w:cs="Arial"/>
          </w:rPr>
          <w:t xml:space="preserve"> </w:t>
        </w:r>
        <w:r w:rsidRPr="000839FE">
          <w:rPr>
            <w:rFonts w:cs="Arial"/>
          </w:rPr>
          <w:t xml:space="preserve">or where the </w:t>
        </w:r>
        <w:r w:rsidRPr="000839FE">
          <w:rPr>
            <w:rFonts w:cs="Arial"/>
            <w:b/>
          </w:rPr>
          <w:t>Generator</w:t>
        </w:r>
        <w:r w:rsidRPr="000839FE">
          <w:rPr>
            <w:rFonts w:cs="Arial"/>
          </w:rPr>
          <w:t xml:space="preserve"> ha</w:t>
        </w:r>
        <w:r>
          <w:rPr>
            <w:rFonts w:cs="Arial"/>
          </w:rPr>
          <w:t>d</w:t>
        </w:r>
        <w:r w:rsidRPr="000839FE">
          <w:rPr>
            <w:rFonts w:cs="Arial"/>
          </w:rPr>
          <w:t xml:space="preserve"> concluded </w:t>
        </w:r>
        <w:r w:rsidRPr="000839FE">
          <w:rPr>
            <w:rFonts w:cs="Arial"/>
            <w:b/>
          </w:rPr>
          <w:t>Purchase Contracts</w:t>
        </w:r>
        <w:r w:rsidRPr="000839FE">
          <w:rPr>
            <w:rFonts w:cs="Arial"/>
          </w:rPr>
          <w:t xml:space="preserve"> relating to a </w:t>
        </w:r>
        <w:r w:rsidRPr="000839FE">
          <w:rPr>
            <w:rFonts w:cs="Arial"/>
            <w:b/>
          </w:rPr>
          <w:t>Substantial Modification</w:t>
        </w:r>
        <w:r w:rsidRPr="000839FE">
          <w:rPr>
            <w:rFonts w:cs="Arial"/>
          </w:rPr>
          <w:t xml:space="preserve"> on or after DDMMYY</w:t>
        </w:r>
      </w:ins>
      <w:ins w:id="392" w:author="Antony Johnson (ESO)" w:date="2023-06-26T14:44:00Z">
        <w:r w:rsidR="00031982">
          <w:rPr>
            <w:rFonts w:cs="Arial"/>
          </w:rPr>
          <w:t>,</w:t>
        </w:r>
      </w:ins>
      <w:ins w:id="393" w:author="Antony Johnson (ESO)" w:date="2023-06-26T13:34:00Z">
        <w:r>
          <w:rPr>
            <w:rFonts w:cs="Arial"/>
          </w:rPr>
          <w:t xml:space="preserve"> shall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r>
          <w:rPr>
            <w:rFonts w:cs="Arial"/>
          </w:rPr>
          <w:t>2</w:t>
        </w:r>
        <w:r w:rsidRPr="00AF7E2E">
          <w:rPr>
            <w:rFonts w:cs="Arial"/>
          </w:rPr>
          <w:t xml:space="preserve">.2(a) or </w:t>
        </w:r>
      </w:ins>
      <w:ins w:id="394" w:author="Antony Johnson (ESO)" w:date="2023-06-26T14:44:00Z">
        <w:r w:rsidR="00031982">
          <w:rPr>
            <w:rFonts w:cs="Arial"/>
          </w:rPr>
          <w:t>BC2.2</w:t>
        </w:r>
      </w:ins>
      <w:ins w:id="395" w:author="Antony Johnson (ESO)" w:date="2023-06-26T13:34:00Z">
        <w:r w:rsidRPr="00AF7E2E">
          <w:rPr>
            <w:rFonts w:cs="Arial"/>
          </w:rPr>
          <w:t>(b)</w:t>
        </w:r>
        <w:r w:rsidRPr="00D62BB0">
          <w:rPr>
            <w:rFonts w:cs="Arial"/>
          </w:rPr>
          <w:t>.</w:t>
        </w:r>
      </w:ins>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396" w:name="_Toc516469761"/>
      <w:bookmarkStart w:id="397" w:name="_Toc384028449"/>
      <w:bookmarkStart w:id="398" w:name="_Toc80714961"/>
      <w:r w:rsidRPr="00D20059">
        <w:rPr>
          <w:color w:val="auto"/>
        </w:rPr>
        <w:instrText xml:space="preserve">BC2.5   </w:instrText>
      </w:r>
      <w:bookmarkEnd w:id="396"/>
      <w:r w:rsidRPr="00D20059">
        <w:rPr>
          <w:color w:val="auto"/>
        </w:rPr>
        <w:instrText>PHYSICAL OPERATION OF BM UNITS</w:instrText>
      </w:r>
      <w:bookmarkEnd w:id="397"/>
      <w:bookmarkEnd w:id="398"/>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399" w:author="Antony Johnson" w:date="2022-10-13T17:45:00Z">
        <w:r w:rsidR="00E60DA0">
          <w:rPr>
            <w:color w:val="auto"/>
            <w:u w:val="single"/>
          </w:rPr>
          <w:t>o</w:t>
        </w:r>
      </w:ins>
      <w:del w:id="400"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401" w:name="_Toc384028450"/>
      <w:bookmarkStart w:id="402" w:name="_Toc80714962"/>
      <w:r w:rsidRPr="00D20059">
        <w:rPr>
          <w:color w:val="auto"/>
        </w:rPr>
        <w:instrText>BC2.5.1   Accuracy Of Physical Notifications</w:instrText>
      </w:r>
      <w:bookmarkEnd w:id="401"/>
      <w:bookmarkEnd w:id="402"/>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7F0904C1"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w:t>
      </w:r>
      <w:ins w:id="403" w:author="Antony Johnson" w:date="2022-10-13T17:46:00Z">
        <w:del w:id="404" w:author="Antony Johnson (ESO)" w:date="2023-06-26T14:45:00Z">
          <w:r w:rsidR="00E60DA0" w:rsidDel="0073130B">
            <w:rPr>
              <w:color w:val="auto"/>
            </w:rPr>
            <w:delText xml:space="preserve">(which includes </w:delText>
          </w:r>
          <w:r w:rsidR="00E60DA0" w:rsidRPr="00743707" w:rsidDel="0073130B">
            <w:rPr>
              <w:b/>
              <w:bCs/>
              <w:color w:val="auto"/>
            </w:rPr>
            <w:delText>BM Units</w:delText>
          </w:r>
          <w:r w:rsidR="00E60DA0" w:rsidDel="0073130B">
            <w:rPr>
              <w:color w:val="auto"/>
            </w:rPr>
            <w:delText xml:space="preserve"> in re</w:delText>
          </w:r>
        </w:del>
      </w:ins>
      <w:ins w:id="405" w:author="Antony Johnson" w:date="2022-10-13T17:47:00Z">
        <w:del w:id="406" w:author="Antony Johnson (ESO)" w:date="2023-06-26T14:45:00Z">
          <w:r w:rsidR="00E60DA0" w:rsidDel="0073130B">
            <w:rPr>
              <w:color w:val="auto"/>
            </w:rPr>
            <w:delText xml:space="preserve">spect of </w:delText>
          </w:r>
          <w:r w:rsidR="00743707" w:rsidRPr="00743707" w:rsidDel="0073130B">
            <w:rPr>
              <w:b/>
              <w:bCs/>
              <w:color w:val="auto"/>
            </w:rPr>
            <w:delText>Future Large Power Stations</w:delText>
          </w:r>
        </w:del>
      </w:ins>
      <w:ins w:id="407" w:author="Antony Johnson" w:date="2022-10-13T17:48:00Z">
        <w:del w:id="408" w:author="Antony Johnson (ESO)" w:date="2023-06-26T14:45:00Z">
          <w:r w:rsidR="00846FA6" w:rsidRPr="0079326F" w:rsidDel="0073130B">
            <w:rPr>
              <w:color w:val="auto"/>
            </w:rPr>
            <w:delText xml:space="preserve"> as provided for in BC1.4.</w:delText>
          </w:r>
          <w:r w:rsidR="0079326F" w:rsidRPr="0079326F" w:rsidDel="0073130B">
            <w:rPr>
              <w:color w:val="auto"/>
            </w:rPr>
            <w:delText>2(a)(1)</w:delText>
          </w:r>
        </w:del>
      </w:ins>
      <w:ins w:id="409" w:author="Antony Johnson" w:date="2022-10-13T17:47:00Z">
        <w:del w:id="410" w:author="Antony Johnson (ESO)" w:date="2023-06-26T14:45:00Z">
          <w:r w:rsidR="00743707" w:rsidDel="0073130B">
            <w:rPr>
              <w:color w:val="auto"/>
            </w:rPr>
            <w:delText xml:space="preserve">) </w:delText>
          </w:r>
        </w:del>
      </w:ins>
      <w:r w:rsidRPr="00D20059">
        <w:rPr>
          <w:color w:val="auto"/>
        </w:rPr>
        <w:t xml:space="preserve">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w:t>
      </w:r>
      <w:proofErr w:type="spellStart"/>
      <w:r w:rsidRPr="00D20059">
        <w:rPr>
          <w:color w:val="auto"/>
        </w:rPr>
        <w:t>utilised</w:t>
      </w:r>
      <w:proofErr w:type="spellEnd"/>
      <w:r w:rsidRPr="00D20059">
        <w:rPr>
          <w:color w:val="auto"/>
        </w:rPr>
        <w:t xml:space="preserve">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lastRenderedPageBreak/>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w:t>
      </w:r>
      <w:proofErr w:type="spellStart"/>
      <w:r w:rsidRPr="00D20059">
        <w:rPr>
          <w:color w:val="auto"/>
        </w:rPr>
        <w:t>unavoidance</w:t>
      </w:r>
      <w:proofErr w:type="spellEnd"/>
      <w:r w:rsidRPr="00D20059">
        <w:rPr>
          <w:color w:val="auto"/>
        </w:rPr>
        <w:t xml:space="preserv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plant </w:t>
      </w:r>
      <w:proofErr w:type="gramStart"/>
      <w:r w:rsidRPr="00D20059">
        <w:rPr>
          <w:color w:val="auto"/>
        </w:rPr>
        <w:t>breakdowns;</w:t>
      </w:r>
      <w:proofErr w:type="gramEnd"/>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roofErr w:type="gramStart"/>
      <w:r w:rsidRPr="00D20059">
        <w:rPr>
          <w:color w:val="auto"/>
        </w:rPr>
        <w:t>);</w:t>
      </w:r>
      <w:proofErr w:type="gramEnd"/>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411" w:name="_Toc384028454"/>
      <w:bookmarkStart w:id="412" w:name="_Toc80714966"/>
      <w:r w:rsidRPr="00D20059">
        <w:rPr>
          <w:color w:val="auto"/>
        </w:rPr>
        <w:instrText>BC2.5.5   Commencement Or Termination Of Participation In The Balancing Mechanism</w:instrText>
      </w:r>
      <w:bookmarkEnd w:id="411"/>
      <w:bookmarkEnd w:id="412"/>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r>
      <w:commentRangeStart w:id="413"/>
      <w:r w:rsidRPr="00D20059">
        <w:rPr>
          <w:color w:val="auto"/>
        </w:rPr>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commentRangeEnd w:id="413"/>
      <w:r w:rsidR="00AD3407">
        <w:rPr>
          <w:rStyle w:val="CommentReference"/>
          <w:color w:val="auto"/>
          <w:lang w:val="en-GB"/>
        </w:rPr>
        <w:commentReference w:id="413"/>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w:t>
      </w:r>
      <w:proofErr w:type="gramStart"/>
      <w:r w:rsidRPr="003F6546">
        <w:t>applicable)  in</w:t>
      </w:r>
      <w:proofErr w:type="gramEnd"/>
      <w:r w:rsidRPr="003F6546">
        <w:t xml:space="preserve">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w:t>
      </w:r>
      <w:proofErr w:type="gramStart"/>
      <w:r w:rsidRPr="003F6546">
        <w:t>apply;</w:t>
      </w:r>
      <w:proofErr w:type="gramEnd"/>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r>
      <w:commentRangeStart w:id="414"/>
      <w:r w:rsidRPr="00D20059">
        <w:rPr>
          <w:color w:val="auto"/>
        </w:rPr>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w:t>
      </w:r>
      <w:commentRangeEnd w:id="414"/>
      <w:r w:rsidR="007E7055">
        <w:rPr>
          <w:rStyle w:val="CommentReference"/>
          <w:color w:val="auto"/>
          <w:lang w:val="en-GB"/>
        </w:rPr>
        <w:commentReference w:id="414"/>
      </w:r>
      <w:r w:rsidRPr="00D20059">
        <w:rPr>
          <w:color w:val="auto"/>
        </w:rPr>
        <w:t xml:space="preserve">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415" w:author="Antony Johnson" w:date="2022-10-13T18:11:00Z">
        <w:r>
          <w:rPr>
            <w:color w:val="auto"/>
            <w:u w:val="single"/>
          </w:rPr>
          <w:t>o</w:t>
        </w:r>
      </w:ins>
      <w:del w:id="416"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417" w:name="_Toc384028475"/>
      <w:bookmarkStart w:id="418" w:name="_Toc80714987"/>
      <w:r w:rsidRPr="00D20059">
        <w:rPr>
          <w:color w:val="auto"/>
        </w:rPr>
        <w:instrText>BC2.9.2   Implementation Of Emergency Instructions</w:instrText>
      </w:r>
      <w:bookmarkEnd w:id="417"/>
      <w:bookmarkEnd w:id="418"/>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w:t>
      </w:r>
      <w:proofErr w:type="spellStart"/>
      <w:r w:rsidRPr="00D20059">
        <w:rPr>
          <w:color w:val="auto"/>
        </w:rPr>
        <w:t>endeavours</w:t>
      </w:r>
      <w:proofErr w:type="spellEnd"/>
      <w:r w:rsidRPr="00D20059">
        <w:rPr>
          <w:color w:val="auto"/>
        </w:rPr>
        <w:t xml:space="preserve"> to so respond. </w:t>
      </w:r>
      <w:r w:rsidRPr="00D20059">
        <w:rPr>
          <w:b/>
          <w:color w:val="auto"/>
        </w:rPr>
        <w:t>Emergency Instructions</w:t>
      </w:r>
      <w:r w:rsidRPr="00D20059">
        <w:rPr>
          <w:color w:val="auto"/>
        </w:rPr>
        <w:t xml:space="preserve"> may only be rejected by </w:t>
      </w:r>
      <w:commentRangeStart w:id="419"/>
      <w:r w:rsidRPr="00D20059">
        <w:rPr>
          <w:color w:val="auto"/>
        </w:rPr>
        <w:t>a</w:t>
      </w:r>
      <w:del w:id="420" w:author="Antony Johnson" w:date="2022-10-13T18:11:00Z">
        <w:r w:rsidRPr="00D20059" w:rsidDel="00B77C4D">
          <w:rPr>
            <w:color w:val="auto"/>
          </w:rPr>
          <w:delText>n</w:delText>
        </w:r>
      </w:del>
      <w:commentRangeEnd w:id="419"/>
      <w:r>
        <w:rPr>
          <w:rStyle w:val="CommentReference"/>
          <w:color w:val="auto"/>
          <w:lang w:val="en-GB"/>
        </w:rPr>
        <w:commentReference w:id="419"/>
      </w:r>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w:t>
      </w:r>
      <w:proofErr w:type="gramStart"/>
      <w:r w:rsidRPr="003F6546">
        <w:t>telephone</w:t>
      </w:r>
      <w:proofErr w:type="gramEnd"/>
      <w:r w:rsidRPr="003F6546">
        <w:t xml:space="preserv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(i)</w:t>
      </w:r>
      <w:r>
        <w:rPr>
          <w:b/>
        </w:rPr>
        <w:tab/>
      </w:r>
      <w:r w:rsidRPr="003F6546">
        <w:rPr>
          <w:b/>
        </w:rPr>
        <w:t>BM Participants</w:t>
      </w:r>
      <w:r w:rsidRPr="000D218B">
        <w:t xml:space="preserve">, not subject to the provisions of BC2.9.7.2(b)(ii), should </w:t>
      </w:r>
      <w:r w:rsidRPr="003F6546">
        <w:t xml:space="preserve">operate in relation to any </w:t>
      </w:r>
      <w:proofErr w:type="gramStart"/>
      <w:r w:rsidRPr="003F6546">
        <w:t>period of time</w:t>
      </w:r>
      <w:proofErr w:type="gramEnd"/>
      <w:r w:rsidRPr="003F6546">
        <w:t xml:space="preserv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 xml:space="preserve">so </w:t>
      </w:r>
      <w:proofErr w:type="gramStart"/>
      <w:r w:rsidRPr="003F6546">
        <w:t>affected;</w:t>
      </w:r>
      <w:proofErr w:type="gramEnd"/>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50639C">
        <w:rPr>
          <w:rFonts w:eastAsiaTheme="minorHAnsi" w:cs="Arial"/>
          <w:b/>
          <w:bCs/>
          <w:snapToGrid/>
          <w:szCs w:val="22"/>
          <w:rPrChange w:id="421" w:author="Antony Johnson" w:date="2022-10-13T18:18:00Z">
            <w:rPr>
              <w:rFonts w:eastAsiaTheme="minorHAnsi" w:cs="Arial"/>
              <w:snapToGrid/>
              <w:szCs w:val="22"/>
            </w:rPr>
          </w:rPrChange>
        </w:rPr>
        <w:t xml:space="preserve">BM </w:t>
      </w:r>
      <w:commentRangeStart w:id="422"/>
      <w:r w:rsidRPr="0050639C">
        <w:rPr>
          <w:rFonts w:eastAsiaTheme="minorHAnsi" w:cs="Arial"/>
          <w:b/>
          <w:bCs/>
          <w:snapToGrid/>
          <w:szCs w:val="22"/>
          <w:rPrChange w:id="423" w:author="Antony Johnson" w:date="2022-10-13T18:18:00Z">
            <w:rPr>
              <w:rFonts w:eastAsiaTheme="minorHAnsi" w:cs="Arial"/>
              <w:snapToGrid/>
              <w:szCs w:val="22"/>
            </w:rPr>
          </w:rPrChange>
        </w:rPr>
        <w:t>Participants</w:t>
      </w:r>
      <w:commentRangeEnd w:id="422"/>
      <w:r>
        <w:rPr>
          <w:rStyle w:val="CommentReference"/>
          <w:lang w:val="en-GB"/>
        </w:rPr>
        <w:commentReference w:id="422"/>
      </w:r>
      <w:r w:rsidRPr="009816E7">
        <w:rPr>
          <w:rFonts w:eastAsiaTheme="minorHAnsi" w:cs="Arial"/>
          <w:snapToGrid/>
          <w:szCs w:val="22"/>
        </w:rPr>
        <w:t xml:space="preserve"> automatic equipment identifies there has been a computer system </w:t>
      </w:r>
      <w:proofErr w:type="gramStart"/>
      <w:r w:rsidRPr="009816E7">
        <w:rPr>
          <w:rFonts w:eastAsiaTheme="minorHAnsi" w:cs="Arial"/>
          <w:snapToGrid/>
          <w:szCs w:val="22"/>
        </w:rPr>
        <w:t>failure</w:t>
      </w:r>
      <w:proofErr w:type="gramEnd"/>
      <w:r w:rsidRPr="009816E7">
        <w:rPr>
          <w:rFonts w:eastAsiaTheme="minorHAnsi" w:cs="Arial"/>
          <w:snapToGrid/>
          <w:szCs w:val="22"/>
        </w:rPr>
        <w:t xml:space="preserv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 xml:space="preserve">Generating Unit </w:t>
      </w:r>
      <w:commentRangeStart w:id="424"/>
      <w:r w:rsidRPr="009816E7">
        <w:rPr>
          <w:rFonts w:eastAsiaTheme="minorHAnsi" w:cs="Arial"/>
          <w:b/>
          <w:bCs/>
          <w:snapToGrid/>
          <w:szCs w:val="22"/>
        </w:rPr>
        <w:t>Data</w:t>
      </w:r>
      <w:commentRangeEnd w:id="424"/>
      <w:r>
        <w:rPr>
          <w:rStyle w:val="CommentReference"/>
          <w:lang w:val="en-GB"/>
        </w:rPr>
        <w:commentReference w:id="424"/>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(i)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2" w:author="Mike Kay" w:date="2023-07-09T05:28:00Z" w:initials="MK">
    <w:p w14:paraId="316E5E45" w14:textId="24DF02F0" w:rsidR="00A5214E" w:rsidRDefault="00A5214E">
      <w:pPr>
        <w:pStyle w:val="CommentText"/>
      </w:pPr>
      <w:r>
        <w:rPr>
          <w:rStyle w:val="CommentReference"/>
        </w:rPr>
        <w:annotationRef/>
      </w:r>
      <w:r>
        <w:t>This paragraph</w:t>
      </w:r>
      <w:r w:rsidR="0023021E">
        <w:t>, and the proposed amendment above</w:t>
      </w:r>
      <w:r w:rsidR="005C1E52">
        <w:t>,</w:t>
      </w:r>
      <w:r>
        <w:t xml:space="preserve"> would be much better placed in the relevant part of the PC, rather than cluttering up the definition</w:t>
      </w:r>
      <w:r w:rsidR="0023021E">
        <w:t>.</w:t>
      </w:r>
      <w:r w:rsidR="0072262C">
        <w:t xml:space="preserve">  </w:t>
      </w:r>
      <w:r w:rsidR="0072262C" w:rsidRPr="006E6998">
        <w:rPr>
          <w:color w:val="0000FF"/>
        </w:rPr>
        <w:t>AJ comment – not sure about this – one for discussion</w:t>
      </w:r>
      <w:r w:rsidR="006E6998">
        <w:rPr>
          <w:color w:val="0000FF"/>
        </w:rPr>
        <w:t xml:space="preserve"> otherwise it makes the PC very cluttered.</w:t>
      </w:r>
    </w:p>
  </w:comment>
  <w:comment w:id="90" w:author="Mike Kay" w:date="2023-07-09T05:22:00Z" w:initials="MK">
    <w:p w14:paraId="7CF18660" w14:textId="632623EE" w:rsidR="00E2146B" w:rsidRDefault="00E2146B">
      <w:pPr>
        <w:pStyle w:val="CommentText"/>
      </w:pPr>
      <w:r>
        <w:rPr>
          <w:rStyle w:val="CommentReference"/>
        </w:rPr>
        <w:annotationRef/>
      </w:r>
      <w:r w:rsidR="00A659EC">
        <w:t>Including connexion here doesn’t strictly make sense – the equivalent is of the plant, not the connexion point.</w:t>
      </w:r>
      <w:r w:rsidR="006E6998">
        <w:t xml:space="preserve">  </w:t>
      </w:r>
      <w:r w:rsidR="006E6998" w:rsidRPr="007E2368">
        <w:rPr>
          <w:color w:val="0000FF"/>
        </w:rPr>
        <w:t xml:space="preserve">AJ </w:t>
      </w:r>
      <w:r w:rsidR="006E6998" w:rsidRPr="007E2368">
        <w:rPr>
          <w:color w:val="0000FF"/>
        </w:rPr>
        <w:t>Commernt – agree that we can remove the word connection</w:t>
      </w:r>
    </w:p>
  </w:comment>
  <w:comment w:id="89" w:author="Mike Kay" w:date="2023-07-09T05:30:00Z" w:initials="MK">
    <w:p w14:paraId="152A5545" w14:textId="04C1AB63" w:rsidR="005C1E52" w:rsidRDefault="005C1E52">
      <w:pPr>
        <w:pStyle w:val="CommentText"/>
      </w:pPr>
      <w:r>
        <w:rPr>
          <w:rStyle w:val="CommentReference"/>
        </w:rPr>
        <w:annotationRef/>
      </w:r>
      <w:r>
        <w:t xml:space="preserve">This reads as though all embedded large will be connected to the </w:t>
      </w:r>
      <w:r>
        <w:t>subtransmission system – but if large is 10MW this will deifinitely not be the case</w:t>
      </w:r>
      <w:r w:rsidR="00AA23AE">
        <w:t xml:space="preserve"> – so this drafting is not consistent with PC.A.1.</w:t>
      </w:r>
      <w:r w:rsidR="00AA23AE">
        <w:t>12.</w:t>
      </w:r>
      <w:r w:rsidR="00452E32" w:rsidRPr="00602B0C">
        <w:rPr>
          <w:color w:val="0000FF"/>
        </w:rPr>
        <w:t xml:space="preserve">AJ Comment – propose we remove </w:t>
      </w:r>
      <w:r w:rsidR="00602B0C" w:rsidRPr="00602B0C">
        <w:rPr>
          <w:color w:val="0000FF"/>
        </w:rPr>
        <w:t>the last few words “to the Subtransmission System”</w:t>
      </w:r>
      <w:r w:rsidR="00602B0C">
        <w:rPr>
          <w:color w:val="0000FF"/>
        </w:rPr>
        <w:t xml:space="preserve"> – Does that work</w:t>
      </w:r>
    </w:p>
  </w:comment>
  <w:comment w:id="119" w:author="Antony Johnson (ESO)" w:date="2023-06-26T17:40:00Z" w:initials="AJ(">
    <w:p w14:paraId="285763C1" w14:textId="3A45F3A5" w:rsidR="00F35A37" w:rsidRDefault="00F35A37">
      <w:pPr>
        <w:pStyle w:val="CommentText"/>
      </w:pPr>
      <w:r>
        <w:rPr>
          <w:rStyle w:val="CommentReference"/>
        </w:rPr>
        <w:annotationRef/>
      </w:r>
      <w:r>
        <w:t xml:space="preserve">Not sure we need to amend this but have included </w:t>
      </w:r>
      <w:r w:rsidR="00D874D3">
        <w:t>it for completeness.</w:t>
      </w:r>
    </w:p>
  </w:comment>
  <w:comment w:id="122" w:author="Antony Johnson (ESO)" w:date="2023-06-26T17:46:00Z" w:initials="AJ(">
    <w:p w14:paraId="08CC232C" w14:textId="35C2DC2A" w:rsidR="009A57EF" w:rsidRDefault="009A57EF">
      <w:pPr>
        <w:pStyle w:val="CommentText"/>
      </w:pPr>
      <w:r>
        <w:rPr>
          <w:rStyle w:val="CommentReference"/>
        </w:rPr>
        <w:annotationRef/>
      </w:r>
      <w:r>
        <w:t xml:space="preserve">This does not need to </w:t>
      </w:r>
      <w:r>
        <w:t>change</w:t>
      </w:r>
      <w:r w:rsidR="00980872">
        <w:t xml:space="preserve">, however I have included it as </w:t>
      </w:r>
      <w:r w:rsidR="00761B17">
        <w:t>all Large Power Stations will have a CUSC Contract.</w:t>
      </w:r>
      <w:r>
        <w:t xml:space="preserve"> </w:t>
      </w:r>
    </w:p>
  </w:comment>
  <w:comment w:id="143" w:author="Mike Kay" w:date="2023-07-09T05:38:00Z" w:initials="MK">
    <w:p w14:paraId="0EA0EBCE" w14:textId="61A2A007" w:rsidR="00AD25BA" w:rsidRDefault="00AD25BA">
      <w:pPr>
        <w:pStyle w:val="CommentText"/>
      </w:pPr>
      <w:r>
        <w:rPr>
          <w:rStyle w:val="CommentReference"/>
        </w:rPr>
        <w:annotationRef/>
      </w:r>
      <w:r>
        <w:t>This is a bit confused.  User in th</w:t>
      </w:r>
      <w:r w:rsidR="00D616D1">
        <w:t>e</w:t>
      </w:r>
      <w:r>
        <w:t xml:space="preserve"> existing text means network operator</w:t>
      </w:r>
      <w:r w:rsidR="00B279A7">
        <w:t xml:space="preserve">.  But in the new text you’ve used User to mean the embedded generator, and then used network operator specifically.  </w:t>
      </w:r>
      <w:r w:rsidR="00300D5F">
        <w:t xml:space="preserve"> My suggestions make it consistent – but </w:t>
      </w:r>
      <w:r w:rsidR="003909C4">
        <w:t xml:space="preserve">it doesn’t necessarily help to use User when it is not an inclusive </w:t>
      </w:r>
      <w:r w:rsidR="003909C4">
        <w:t xml:space="preserve">term, but means network operator.  It wouldn’t hurt to redraft all of this para to only refer to the </w:t>
      </w:r>
      <w:r w:rsidR="0077148B">
        <w:t>network operator and generator.  This would be inconsistent with other parts of the code, but would be more precise and simple.</w:t>
      </w:r>
      <w:r w:rsidR="00EA5FC6">
        <w:t xml:space="preserve">  </w:t>
      </w:r>
      <w:r w:rsidR="00EA5FC6" w:rsidRPr="00EA5FC6">
        <w:rPr>
          <w:color w:val="0000FF"/>
        </w:rPr>
        <w:t xml:space="preserve">AJ Comment – we need to discuss this </w:t>
      </w:r>
      <w:r w:rsidR="00EA5FC6">
        <w:rPr>
          <w:color w:val="0000FF"/>
        </w:rPr>
        <w:t>because it is complicated and could be developed in several ways.  A User is any User be it a Generator, or Network Operator</w:t>
      </w:r>
      <w:r w:rsidR="00087991">
        <w:rPr>
          <w:color w:val="0000FF"/>
        </w:rPr>
        <w:t xml:space="preserve"> which is the term used in the existing text.  I have simply followed due protocol </w:t>
      </w:r>
      <w:r w:rsidR="00507404">
        <w:rPr>
          <w:color w:val="0000FF"/>
        </w:rPr>
        <w:t>so I do think we need to discuss this.</w:t>
      </w:r>
    </w:p>
  </w:comment>
  <w:comment w:id="180" w:author="Antony Johnson (ESO)" w:date="2023-06-28T12:35:00Z" w:initials="AJ(">
    <w:p w14:paraId="752C2C12" w14:textId="5EB25A7C" w:rsidR="009401FD" w:rsidRDefault="009401FD">
      <w:pPr>
        <w:pStyle w:val="CommentText"/>
      </w:pPr>
      <w:r>
        <w:rPr>
          <w:rStyle w:val="CommentReference"/>
        </w:rPr>
        <w:annotationRef/>
      </w:r>
      <w:r>
        <w:t xml:space="preserve">Do we need anything in here to cover </w:t>
      </w:r>
      <w:r w:rsidR="004678CA">
        <w:t xml:space="preserve">Embedded Large Power Stations connected below the </w:t>
      </w:r>
      <w:r w:rsidR="004678CA">
        <w:t>substranmission level – I think not but happy to be corrected.</w:t>
      </w:r>
    </w:p>
  </w:comment>
  <w:comment w:id="181" w:author="Mike Kay" w:date="2023-07-09T05:44:00Z" w:initials="MK">
    <w:p w14:paraId="6EDE2EB1" w14:textId="2AB52E7B" w:rsidR="008F429E" w:rsidRDefault="008F429E">
      <w:pPr>
        <w:pStyle w:val="CommentText"/>
      </w:pPr>
      <w:r>
        <w:rPr>
          <w:rStyle w:val="CommentReference"/>
        </w:rPr>
        <w:annotationRef/>
      </w:r>
      <w:r>
        <w:t xml:space="preserve">I think if there was to be a change it would need to be specifically justified – so </w:t>
      </w:r>
      <w:r w:rsidR="006653F8">
        <w:t>I currently don’t think there are any changes needed.</w:t>
      </w:r>
      <w:r w:rsidR="00507404" w:rsidRPr="00507404">
        <w:rPr>
          <w:color w:val="0000FF"/>
        </w:rPr>
        <w:t xml:space="preserve"> </w:t>
      </w:r>
      <w:r w:rsidR="00507404" w:rsidRPr="00507404">
        <w:rPr>
          <w:color w:val="0000FF"/>
        </w:rPr>
        <w:t>AJ comment - fine</w:t>
      </w:r>
    </w:p>
  </w:comment>
  <w:comment w:id="182" w:author="Antony Johnson (ESO)" w:date="2023-06-28T12:38:00Z" w:initials="AJ(">
    <w:p w14:paraId="726A55BE" w14:textId="21533D96" w:rsidR="00492790" w:rsidRDefault="00492790">
      <w:pPr>
        <w:pStyle w:val="CommentText"/>
      </w:pPr>
      <w:r>
        <w:rPr>
          <w:rStyle w:val="CommentReference"/>
        </w:rPr>
        <w:annotationRef/>
      </w:r>
      <w:r>
        <w:t>This would still apply for Large Embedded Power Stations down to 10 MW so no change here.</w:t>
      </w:r>
    </w:p>
  </w:comment>
  <w:comment w:id="183" w:author="Mike Kay" w:date="2023-07-09T05:45:00Z" w:initials="MK">
    <w:p w14:paraId="622F952D" w14:textId="58B658FA" w:rsidR="006653F8" w:rsidRDefault="006653F8">
      <w:pPr>
        <w:pStyle w:val="CommentText"/>
      </w:pPr>
      <w:r>
        <w:rPr>
          <w:rStyle w:val="CommentReference"/>
        </w:rPr>
        <w:annotationRef/>
      </w:r>
      <w:r>
        <w:t xml:space="preserve">Don’t understand your </w:t>
      </w:r>
      <w:r>
        <w:t>comment Tony.  User here is the network operator.</w:t>
      </w:r>
      <w:r w:rsidR="0068499D">
        <w:t xml:space="preserve">  But I agree that the change of definition of large doesn’t appear to have any effect on the obligation.</w:t>
      </w:r>
      <w:r w:rsidR="004E469B">
        <w:t xml:space="preserve">  </w:t>
      </w:r>
      <w:r w:rsidR="004E469B" w:rsidRPr="004E469B">
        <w:rPr>
          <w:color w:val="0000FF"/>
        </w:rPr>
        <w:t xml:space="preserve">AJ Comment – that’s fine – </w:t>
      </w:r>
      <w:r w:rsidR="004E469B" w:rsidRPr="004E469B">
        <w:rPr>
          <w:color w:val="0000FF"/>
        </w:rPr>
        <w:t>lets leave as is.</w:t>
      </w:r>
    </w:p>
  </w:comment>
  <w:comment w:id="189" w:author="Antony Johnson (ESO)" w:date="2023-06-28T13:38:00Z" w:initials="AJ(">
    <w:p w14:paraId="1C161926" w14:textId="198EF50B" w:rsidR="00A0546D" w:rsidRDefault="00A0546D">
      <w:pPr>
        <w:pStyle w:val="CommentText"/>
      </w:pPr>
      <w:r>
        <w:rPr>
          <w:rStyle w:val="CommentReference"/>
        </w:rPr>
        <w:annotationRef/>
      </w:r>
      <w:r>
        <w:t xml:space="preserve">This will cover Embedded </w:t>
      </w:r>
      <w:r w:rsidR="00CA5B74">
        <w:t>Large Power Stations</w:t>
      </w:r>
      <w:r w:rsidR="00D27673">
        <w:t xml:space="preserve"> including </w:t>
      </w:r>
      <w:r w:rsidR="00D27673">
        <w:t>th</w:t>
      </w:r>
      <w:r w:rsidR="0064210E">
        <w:t xml:space="preserve">se down to 10MW hence no change </w:t>
      </w:r>
      <w:r w:rsidR="0064210E">
        <w:t>required..</w:t>
      </w:r>
    </w:p>
  </w:comment>
  <w:comment w:id="195" w:author="Antony Johnson (ESO)" w:date="2023-06-28T18:06:00Z" w:initials="AJ(">
    <w:p w14:paraId="3181838F" w14:textId="02692031" w:rsidR="00B617E0" w:rsidRDefault="00B617E0">
      <w:pPr>
        <w:pStyle w:val="CommentText"/>
      </w:pPr>
      <w:r>
        <w:rPr>
          <w:rStyle w:val="CommentReference"/>
        </w:rPr>
        <w:annotationRef/>
      </w:r>
      <w:r>
        <w:t>No change required here as the Generator would need to supply the data directly to the ESO.</w:t>
      </w:r>
    </w:p>
  </w:comment>
  <w:comment w:id="208" w:author="Antony Johnson (ESO)" w:date="2023-06-28T18:31:00Z" w:initials="AJ(">
    <w:p w14:paraId="3FC91E14" w14:textId="69F941DA" w:rsidR="00AC6436" w:rsidRDefault="00AC6436">
      <w:pPr>
        <w:pStyle w:val="CommentText"/>
      </w:pPr>
      <w:r>
        <w:rPr>
          <w:rStyle w:val="CommentReference"/>
        </w:rPr>
        <w:annotationRef/>
      </w:r>
      <w:r>
        <w:t xml:space="preserve">No change required here </w:t>
      </w:r>
      <w:r>
        <w:t>as a result of GC0117</w:t>
      </w:r>
    </w:p>
  </w:comment>
  <w:comment w:id="210" w:author="Antony Johnson (ESO)" w:date="2023-06-28T18:48:00Z" w:initials="AJ(">
    <w:p w14:paraId="2C770DF4" w14:textId="62FEE5C4" w:rsidR="0048122F" w:rsidRDefault="0048122F">
      <w:pPr>
        <w:pStyle w:val="CommentText"/>
      </w:pPr>
      <w:r>
        <w:rPr>
          <w:rStyle w:val="CommentReference"/>
        </w:rPr>
        <w:annotationRef/>
      </w:r>
      <w:r>
        <w:t xml:space="preserve">No change requited here as </w:t>
      </w:r>
      <w:r w:rsidR="00F635E8">
        <w:t>the second example is believed to be sufficient for GC0117</w:t>
      </w:r>
    </w:p>
  </w:comment>
  <w:comment w:id="219" w:author="Mike Kay" w:date="2023-07-09T05:49:00Z" w:initials="MK">
    <w:p w14:paraId="3E687A91" w14:textId="026A0277" w:rsidR="00AD4F84" w:rsidRPr="00CF1FDC" w:rsidRDefault="00AD4F84">
      <w:pPr>
        <w:pStyle w:val="CommentText"/>
        <w:rPr>
          <w:color w:val="0000FF"/>
        </w:rPr>
      </w:pPr>
      <w:r>
        <w:rPr>
          <w:rStyle w:val="CommentReference"/>
        </w:rPr>
        <w:annotationRef/>
      </w:r>
      <w:r>
        <w:t xml:space="preserve">Should this be here – it’s not baseline </w:t>
      </w:r>
      <w:r>
        <w:t>text is it?</w:t>
      </w:r>
      <w:r w:rsidR="004E469B">
        <w:t xml:space="preserve">  </w:t>
      </w:r>
      <w:r w:rsidR="004E469B" w:rsidRPr="00CF1FDC">
        <w:rPr>
          <w:color w:val="0000FF"/>
        </w:rPr>
        <w:t>AJ comment – it was removed from the previous drafting for GC0117 – agree it can be removed</w:t>
      </w:r>
      <w:r w:rsidR="00CF1FDC" w:rsidRPr="00CF1FDC">
        <w:rPr>
          <w:color w:val="0000FF"/>
        </w:rPr>
        <w:t xml:space="preserve"> </w:t>
      </w:r>
      <w:r w:rsidR="00CF1FDC" w:rsidRPr="00CF1FDC">
        <w:rPr>
          <w:color w:val="0000FF"/>
        </w:rPr>
        <w:t>permanetly</w:t>
      </w:r>
    </w:p>
  </w:comment>
  <w:comment w:id="228" w:author="Antony Johnson (ESO)" w:date="2023-06-26T12:43:00Z" w:initials="AJ(">
    <w:p w14:paraId="782F665A" w14:textId="5FA97C67" w:rsidR="00324857" w:rsidRDefault="00324857">
      <w:pPr>
        <w:pStyle w:val="CommentText"/>
      </w:pPr>
      <w:r>
        <w:rPr>
          <w:rStyle w:val="CommentReference"/>
        </w:rPr>
        <w:annotationRef/>
      </w:r>
      <w:r>
        <w:t xml:space="preserve">Going forwards – this option would not be permitted for Large Power Stations </w:t>
      </w:r>
      <w:r w:rsidR="00D74FAB">
        <w:t xml:space="preserve">who concluded </w:t>
      </w:r>
      <w:r w:rsidR="00A77353">
        <w:t xml:space="preserve">contracts for its main Plant and Apparatus </w:t>
      </w:r>
      <w:r w:rsidR="003405E6">
        <w:t>on or after XXX or were subject to a substantial modification after XXX.  Is this clear from the drafting</w:t>
      </w:r>
      <w:r w:rsidR="007027C0">
        <w:t xml:space="preserve"> that said they would be caught by the requirements</w:t>
      </w:r>
      <w:r w:rsidR="00996C55">
        <w:t xml:space="preserve"> but even </w:t>
      </w:r>
      <w:r w:rsidR="00996C55">
        <w:t>then they would be caught by the requirements of the CC’s instead of the ECC’s.</w:t>
      </w:r>
      <w:r w:rsidR="00A77353">
        <w:t xml:space="preserve"> </w:t>
      </w:r>
    </w:p>
  </w:comment>
  <w:comment w:id="229" w:author="Mike Kay" w:date="2023-07-09T05:52:00Z" w:initials="MK">
    <w:p w14:paraId="5384608A" w14:textId="579F3E12" w:rsidR="005A3B61" w:rsidRDefault="005A3B61">
      <w:pPr>
        <w:pStyle w:val="CommentText"/>
      </w:pPr>
      <w:r>
        <w:rPr>
          <w:rStyle w:val="CommentReference"/>
        </w:rPr>
        <w:annotationRef/>
      </w:r>
      <w:r>
        <w:t>Not at all clear to me.</w:t>
      </w:r>
      <w:r w:rsidR="001F1E3C">
        <w:t xml:space="preserve">  Is this a reference to GC0148?  If not… then I’m not sure what’s n</w:t>
      </w:r>
      <w:r w:rsidR="004B0B65">
        <w:t>ot permitted…?</w:t>
      </w:r>
      <w:r w:rsidR="0020499D">
        <w:t xml:space="preserve">  </w:t>
      </w:r>
      <w:r w:rsidR="0020499D" w:rsidRPr="00521D5D">
        <w:rPr>
          <w:color w:val="0000FF"/>
        </w:rPr>
        <w:t>AJ comment – its existing Grid Code – not GC01</w:t>
      </w:r>
      <w:r w:rsidR="00521D5D" w:rsidRPr="00521D5D">
        <w:rPr>
          <w:color w:val="0000FF"/>
        </w:rPr>
        <w:t>48</w:t>
      </w:r>
    </w:p>
    <w:p w14:paraId="5A309CCB" w14:textId="77777777" w:rsidR="00C526B4" w:rsidRDefault="00C526B4">
      <w:pPr>
        <w:pStyle w:val="CommentText"/>
      </w:pPr>
    </w:p>
    <w:p w14:paraId="34DAA58F" w14:textId="42AF8832" w:rsidR="00C526B4" w:rsidRDefault="00C526B4">
      <w:pPr>
        <w:pStyle w:val="CommentText"/>
      </w:pPr>
      <w:r>
        <w:t xml:space="preserve">Or is this assuming that any </w:t>
      </w:r>
      <w:r w:rsidR="00F26191">
        <w:t>significant modification will make a GB Generator become and EU Generator and therefore bound by the ECC requirements?</w:t>
      </w:r>
      <w:r w:rsidR="00521D5D">
        <w:t xml:space="preserve">  </w:t>
      </w:r>
      <w:r w:rsidR="00521D5D" w:rsidRPr="006067A3">
        <w:rPr>
          <w:color w:val="0000FF"/>
        </w:rPr>
        <w:t xml:space="preserve">AJ comment – one for discussion – this </w:t>
      </w:r>
      <w:r w:rsidR="00064520" w:rsidRPr="006067A3">
        <w:rPr>
          <w:color w:val="0000FF"/>
        </w:rPr>
        <w:t xml:space="preserve">is not the intention and the reference to Future Large Power Station can be </w:t>
      </w:r>
      <w:r w:rsidR="00064520" w:rsidRPr="006067A3">
        <w:rPr>
          <w:color w:val="0000FF"/>
        </w:rPr>
        <w:t xml:space="preserve">permanelty deleted as this is part of the </w:t>
      </w:r>
      <w:r w:rsidR="006067A3" w:rsidRPr="006067A3">
        <w:rPr>
          <w:color w:val="0000FF"/>
        </w:rPr>
        <w:t>old wording for GC0117 but not in baseline.</w:t>
      </w:r>
    </w:p>
  </w:comment>
  <w:comment w:id="232" w:author="Mike Kay" w:date="2023-07-09T05:51:00Z" w:initials="MK">
    <w:p w14:paraId="5AE98BC0" w14:textId="44F1DBB0" w:rsidR="00EB7421" w:rsidRDefault="00EB7421">
      <w:pPr>
        <w:pStyle w:val="CommentText"/>
      </w:pPr>
      <w:r>
        <w:rPr>
          <w:rStyle w:val="CommentReference"/>
        </w:rPr>
        <w:annotationRef/>
      </w:r>
      <w:r>
        <w:t>In the baseline text?</w:t>
      </w:r>
      <w:r w:rsidR="006067A3">
        <w:t xml:space="preserve">  </w:t>
      </w:r>
      <w:r w:rsidR="006067A3" w:rsidRPr="006067A3">
        <w:rPr>
          <w:color w:val="0000FF"/>
        </w:rPr>
        <w:t>AJ Comment – No see above comment.</w:t>
      </w:r>
    </w:p>
  </w:comment>
  <w:comment w:id="269" w:author="Antony Johnson (ESO)" w:date="2023-06-26T12:56:00Z" w:initials="AJ(">
    <w:p w14:paraId="619F5B63" w14:textId="2C619C8D" w:rsidR="00A90C7A" w:rsidRDefault="00A90C7A">
      <w:pPr>
        <w:pStyle w:val="CommentText"/>
      </w:pPr>
      <w:r>
        <w:rPr>
          <w:rStyle w:val="CommentReference"/>
        </w:rPr>
        <w:annotationRef/>
      </w:r>
      <w:r>
        <w:t xml:space="preserve">Going forwards – this option would not be permitted for Large Power Stations who concluded contracts for its main Plant and Apparatus on or after XXX or were subject to a substantial modification after XXX.  </w:t>
      </w:r>
      <w:r w:rsidR="00FE2242">
        <w:t xml:space="preserve">To address this </w:t>
      </w:r>
      <w:r w:rsidR="00FE2242">
        <w:t xml:space="preserve">issue I have </w:t>
      </w:r>
      <w:r w:rsidR="008F1EBB">
        <w:t xml:space="preserve">included the requirement in the ECC’s but not the CC’s. </w:t>
      </w:r>
    </w:p>
  </w:comment>
  <w:comment w:id="278" w:author="Mike Kay" w:date="2023-07-09T05:57:00Z" w:initials="MK">
    <w:p w14:paraId="326F4549" w14:textId="31B8DFDB" w:rsidR="001A70C1" w:rsidRPr="006067A3" w:rsidRDefault="001A70C1">
      <w:pPr>
        <w:pStyle w:val="CommentText"/>
        <w:rPr>
          <w:color w:val="0000FF"/>
        </w:rPr>
      </w:pPr>
      <w:r>
        <w:rPr>
          <w:rStyle w:val="CommentReference"/>
        </w:rPr>
        <w:annotationRef/>
      </w:r>
      <w:r w:rsidR="00964AF8">
        <w:t>This new sentence is not a clarification (for the avoidance of doubt) but a specific requirement.</w:t>
      </w:r>
      <w:r w:rsidR="006067A3">
        <w:t xml:space="preserve">  </w:t>
      </w:r>
      <w:r w:rsidR="006067A3" w:rsidRPr="006067A3">
        <w:rPr>
          <w:color w:val="0000FF"/>
        </w:rPr>
        <w:t>AJ Comment – fine happy with this.</w:t>
      </w:r>
    </w:p>
  </w:comment>
  <w:comment w:id="342" w:author="Antony Johnson" w:date="2022-10-13T16:21:00Z" w:initials="J(A">
    <w:p w14:paraId="320DFF9B" w14:textId="459C95A2" w:rsidR="00F05F22" w:rsidRDefault="00F05F22">
      <w:pPr>
        <w:pStyle w:val="CommentText"/>
      </w:pPr>
      <w:r>
        <w:rPr>
          <w:rStyle w:val="CommentReference"/>
        </w:rPr>
        <w:annotationRef/>
      </w:r>
      <w:r>
        <w:t xml:space="preserve">We still need to establish if there is a need to change these thresholds as part of </w:t>
      </w:r>
      <w:r w:rsidR="00900CE7">
        <w:t>the GC0117 modification – this is an issue to be discussed with Elexon.</w:t>
      </w:r>
    </w:p>
  </w:comment>
  <w:comment w:id="346" w:author="Antony Johnson" w:date="2022-10-13T16:27:00Z" w:initials="J(A">
    <w:p w14:paraId="334A38F9" w14:textId="202D55C9" w:rsidR="00DC08E0" w:rsidRDefault="00DC08E0">
      <w:pPr>
        <w:pStyle w:val="CommentText"/>
      </w:pPr>
      <w:r>
        <w:rPr>
          <w:rStyle w:val="CommentReference"/>
        </w:rPr>
        <w:annotationRef/>
      </w:r>
      <w:r>
        <w:t>Th</w:t>
      </w:r>
      <w:r w:rsidR="00E35B97">
        <w:t xml:space="preserve">ere is no need to reference Generators in respect </w:t>
      </w:r>
      <w:r w:rsidR="00E35B97">
        <w:t xml:space="preserve">of  Large Power Stations here </w:t>
      </w:r>
      <w:r w:rsidR="00A67DAE">
        <w:t>as it is implicit through BC1.2 and CC.6.5.8/ECC.6.5.8 that</w:t>
      </w:r>
      <w:r w:rsidR="00A82C12">
        <w:t xml:space="preserve"> Large Power Stations need to submit full BM data not Generating Unit Data.  </w:t>
      </w:r>
      <w:r w:rsidR="00EE7930">
        <w:t xml:space="preserve">I do not </w:t>
      </w:r>
      <w:r w:rsidR="00EE7930">
        <w:t>thinkl there is an issue but worth discussing.</w:t>
      </w:r>
    </w:p>
  </w:comment>
  <w:comment w:id="347" w:author="Antony Johnson" w:date="2022-10-13T16:30:00Z" w:initials="J(A">
    <w:p w14:paraId="0D8315B8" w14:textId="77B036DE" w:rsidR="00ED7E6C" w:rsidRDefault="00ED7E6C" w:rsidP="00ED7E6C">
      <w:pPr>
        <w:pStyle w:val="CommentText"/>
      </w:pPr>
      <w:r>
        <w:rPr>
          <w:rStyle w:val="CommentReference"/>
        </w:rPr>
        <w:annotationRef/>
      </w:r>
      <w:r>
        <w:t>There is no need to reference Generators in respect of Large Power Stations here as it is implicit through BC1.2 and CC.6.5.8/ECC.6.5.8 that Future Large Power Stations need to submit full BM data not Generating Unit Data.  For discussion.</w:t>
      </w:r>
    </w:p>
    <w:p w14:paraId="4CEBD0CA" w14:textId="78E4F0FB" w:rsidR="00ED7E6C" w:rsidRDefault="00ED7E6C">
      <w:pPr>
        <w:pStyle w:val="CommentText"/>
      </w:pPr>
    </w:p>
  </w:comment>
  <w:comment w:id="348" w:author="Mike Kay" w:date="2023-07-09T06:03:00Z" w:initials="MK">
    <w:p w14:paraId="2C2C68B9" w14:textId="2677B0C6" w:rsidR="00B502F0" w:rsidRDefault="00B502F0">
      <w:pPr>
        <w:pStyle w:val="CommentText"/>
      </w:pPr>
      <w:r>
        <w:rPr>
          <w:rStyle w:val="CommentReference"/>
        </w:rPr>
        <w:annotationRef/>
      </w:r>
      <w:r w:rsidR="00C45162">
        <w:t xml:space="preserve">It is </w:t>
      </w:r>
      <w:r w:rsidR="00C45162" w:rsidRPr="00C45162">
        <w:rPr>
          <w:u w:val="single"/>
        </w:rPr>
        <w:t>explicit</w:t>
      </w:r>
      <w:r w:rsidR="00C45162">
        <w:t xml:space="preserve"> in the scope.  </w:t>
      </w:r>
      <w:r w:rsidR="00C45162">
        <w:t>So I agree there is no need.</w:t>
      </w:r>
      <w:r w:rsidR="006067A3" w:rsidRPr="006067A3">
        <w:rPr>
          <w:color w:val="0000FF"/>
        </w:rPr>
        <w:t xml:space="preserve">  AJ comment – fine and noted</w:t>
      </w:r>
    </w:p>
  </w:comment>
  <w:comment w:id="363" w:author="Antony Johnson" w:date="2022-10-13T16:37:00Z" w:initials="J(A">
    <w:p w14:paraId="4AB0DC00" w14:textId="0A73353F" w:rsidR="001A2808" w:rsidRDefault="001A2808">
      <w:pPr>
        <w:pStyle w:val="CommentText"/>
      </w:pPr>
      <w:r>
        <w:rPr>
          <w:rStyle w:val="CommentReference"/>
        </w:rPr>
        <w:annotationRef/>
      </w:r>
      <w:r>
        <w:t xml:space="preserve">We technically do not need </w:t>
      </w:r>
      <w:r>
        <w:t>this but we can decide amongst the workgroup if we decide to remove it.</w:t>
      </w:r>
    </w:p>
  </w:comment>
  <w:comment w:id="364" w:author="Mike Kay" w:date="2023-07-09T06:02:00Z" w:initials="MK">
    <w:p w14:paraId="523F3CF6" w14:textId="2E1816AA" w:rsidR="00981F92" w:rsidRPr="006067A3" w:rsidRDefault="00981F92">
      <w:pPr>
        <w:pStyle w:val="CommentText"/>
        <w:rPr>
          <w:color w:val="0000FF"/>
        </w:rPr>
      </w:pPr>
      <w:r>
        <w:rPr>
          <w:rStyle w:val="CommentReference"/>
        </w:rPr>
        <w:annotationRef/>
      </w:r>
      <w:r w:rsidR="00B502F0">
        <w:t>Not clear what you mean as this deleted text is not in the baseline.</w:t>
      </w:r>
      <w:r w:rsidR="006067A3">
        <w:t xml:space="preserve">  </w:t>
      </w:r>
      <w:r w:rsidR="006067A3" w:rsidRPr="006067A3">
        <w:rPr>
          <w:color w:val="0000FF"/>
        </w:rPr>
        <w:t>AJ comment – my mistake – this can be removed together with comment above.</w:t>
      </w:r>
    </w:p>
  </w:comment>
  <w:comment w:id="413" w:author="Antony Johnson" w:date="2022-10-13T17:59:00Z" w:initials="J(A">
    <w:p w14:paraId="39CB51A1" w14:textId="2BBB3E8F" w:rsidR="00AD3407" w:rsidRDefault="00AD3407">
      <w:pPr>
        <w:pStyle w:val="CommentText"/>
      </w:pPr>
      <w:r>
        <w:rPr>
          <w:rStyle w:val="CommentReference"/>
        </w:rPr>
        <w:annotationRef/>
      </w:r>
      <w:r>
        <w:t xml:space="preserve">As per comment above – we still need to assess if the regional differences </w:t>
      </w:r>
      <w:r w:rsidR="00A43560">
        <w:t>for demand apply – question for Workgroup/Elexon</w:t>
      </w:r>
    </w:p>
  </w:comment>
  <w:comment w:id="414" w:author="Antony Johnson" w:date="2022-10-13T18:01:00Z" w:initials="J(A">
    <w:p w14:paraId="36C1F232" w14:textId="22D9B36C" w:rsidR="007E7055" w:rsidRDefault="007E7055">
      <w:pPr>
        <w:pStyle w:val="CommentText"/>
      </w:pPr>
      <w:r>
        <w:rPr>
          <w:rStyle w:val="CommentReference"/>
        </w:rPr>
        <w:annotationRef/>
      </w:r>
      <w:r>
        <w:t>As above - we still need to assess if the regional differences for demand apply – question for Workgroup/Elexon</w:t>
      </w:r>
    </w:p>
  </w:comment>
  <w:comment w:id="419" w:author="Antony Johnson" w:date="2022-10-13T18:11:00Z" w:initials="J(A">
    <w:p w14:paraId="3622A5DF" w14:textId="2435CC83" w:rsidR="00B77C4D" w:rsidRDefault="00B77C4D">
      <w:pPr>
        <w:pStyle w:val="CommentText"/>
      </w:pPr>
      <w:r>
        <w:rPr>
          <w:rStyle w:val="CommentReference"/>
        </w:rPr>
        <w:annotationRef/>
      </w:r>
      <w:r>
        <w:t>Corrected Typo</w:t>
      </w:r>
    </w:p>
  </w:comment>
  <w:comment w:id="422" w:author="Antony Johnson" w:date="2022-10-13T18:18:00Z" w:initials="J(A">
    <w:p w14:paraId="10D75A16" w14:textId="36D173C0" w:rsidR="0050639C" w:rsidRDefault="0050639C">
      <w:pPr>
        <w:pStyle w:val="CommentText"/>
      </w:pPr>
      <w:r>
        <w:rPr>
          <w:rStyle w:val="CommentReference"/>
        </w:rPr>
        <w:annotationRef/>
      </w:r>
      <w:r>
        <w:t>House Keeping mod</w:t>
      </w:r>
    </w:p>
  </w:comment>
  <w:comment w:id="424" w:author="Antony Johnson" w:date="2022-10-13T18:18:00Z" w:initials="J(A">
    <w:p w14:paraId="1C525F53" w14:textId="42DBE716" w:rsidR="0050639C" w:rsidRDefault="0050639C">
      <w:pPr>
        <w:pStyle w:val="CommentText"/>
      </w:pPr>
      <w:r>
        <w:rPr>
          <w:rStyle w:val="CommentReference"/>
        </w:rPr>
        <w:annotationRef/>
      </w:r>
      <w:r>
        <w:t xml:space="preserve">This brings out the point that </w:t>
      </w:r>
      <w:r w:rsidR="008F43E0">
        <w:t>Large Power Stations</w:t>
      </w:r>
      <w:r w:rsidR="00170374">
        <w:t xml:space="preserve"> in future</w:t>
      </w:r>
      <w:r w:rsidR="008F43E0">
        <w:t xml:space="preserve"> need to submit BM Unit Data – </w:t>
      </w:r>
      <w:r w:rsidR="008F43E0">
        <w:t xml:space="preserve">ie they are full </w:t>
      </w:r>
      <w:r w:rsidR="00215164">
        <w:t>BM Participants whereas this is not required from Generating Unit data – this</w:t>
      </w:r>
      <w:r w:rsidR="007D2550">
        <w:t xml:space="preserve"> however do</w:t>
      </w:r>
      <w:r w:rsidR="00170374">
        <w:t>e</w:t>
      </w:r>
      <w:r w:rsidR="007D2550">
        <w:t>s not need a change to the legal drafting.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6E5E45" w15:done="0"/>
  <w15:commentEx w15:paraId="7CF18660" w15:done="0"/>
  <w15:commentEx w15:paraId="152A5545" w15:done="0"/>
  <w15:commentEx w15:paraId="285763C1" w15:done="0"/>
  <w15:commentEx w15:paraId="08CC232C" w15:done="0"/>
  <w15:commentEx w15:paraId="0EA0EBCE" w15:done="0"/>
  <w15:commentEx w15:paraId="752C2C12" w15:done="0"/>
  <w15:commentEx w15:paraId="6EDE2EB1" w15:paraIdParent="752C2C12" w15:done="0"/>
  <w15:commentEx w15:paraId="726A55BE" w15:done="0"/>
  <w15:commentEx w15:paraId="622F952D" w15:paraIdParent="726A55BE" w15:done="0"/>
  <w15:commentEx w15:paraId="1C161926" w15:done="0"/>
  <w15:commentEx w15:paraId="3181838F" w15:done="0"/>
  <w15:commentEx w15:paraId="3FC91E14" w15:done="0"/>
  <w15:commentEx w15:paraId="2C770DF4" w15:done="0"/>
  <w15:commentEx w15:paraId="3E687A91" w15:done="0"/>
  <w15:commentEx w15:paraId="782F665A" w15:done="0"/>
  <w15:commentEx w15:paraId="34DAA58F" w15:paraIdParent="782F665A" w15:done="0"/>
  <w15:commentEx w15:paraId="5AE98BC0" w15:done="0"/>
  <w15:commentEx w15:paraId="619F5B63" w15:done="0"/>
  <w15:commentEx w15:paraId="326F4549" w15:done="0"/>
  <w15:commentEx w15:paraId="320DFF9B" w15:done="0"/>
  <w15:commentEx w15:paraId="334A38F9" w15:done="0"/>
  <w15:commentEx w15:paraId="4CEBD0CA" w15:done="0"/>
  <w15:commentEx w15:paraId="2C2C68B9" w15:paraIdParent="4CEBD0CA" w15:done="0"/>
  <w15:commentEx w15:paraId="4AB0DC00" w15:done="0"/>
  <w15:commentEx w15:paraId="523F3CF6" w15:paraIdParent="4AB0DC00" w15:done="0"/>
  <w15:commentEx w15:paraId="39CB51A1" w15:done="0"/>
  <w15:commentEx w15:paraId="36C1F232" w15:done="0"/>
  <w15:commentEx w15:paraId="3622A5DF" w15:done="0"/>
  <w15:commentEx w15:paraId="10D75A16" w15:done="0"/>
  <w15:commentEx w15:paraId="1C525F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4C406" w16cex:dateUtc="2023-07-09T04:28:00Z"/>
  <w16cex:commentExtensible w16cex:durableId="2854C2A7" w16cex:dateUtc="2023-07-09T04:22:00Z"/>
  <w16cex:commentExtensible w16cex:durableId="2854C474" w16cex:dateUtc="2023-07-09T04:30:00Z"/>
  <w16cex:commentExtensible w16cex:durableId="28444BF3" w16cex:dateUtc="2023-06-26T16:40:00Z"/>
  <w16cex:commentExtensible w16cex:durableId="28444D61" w16cex:dateUtc="2023-06-26T16:46:00Z"/>
  <w16cex:commentExtensible w16cex:durableId="2854C639" w16cex:dateUtc="2023-07-09T04:38:00Z"/>
  <w16cex:commentExtensible w16cex:durableId="2846A7A5" w16cex:dateUtc="2023-06-28T11:35:00Z"/>
  <w16cex:commentExtensible w16cex:durableId="2854C7C0" w16cex:dateUtc="2023-07-09T04:44:00Z"/>
  <w16cex:commentExtensible w16cex:durableId="2846A839" w16cex:dateUtc="2023-06-28T11:38:00Z"/>
  <w16cex:commentExtensible w16cex:durableId="2854C7FE" w16cex:dateUtc="2023-07-09T04:45:00Z"/>
  <w16cex:commentExtensible w16cex:durableId="2846B63D" w16cex:dateUtc="2023-06-28T12:38:00Z"/>
  <w16cex:commentExtensible w16cex:durableId="2846F512" w16cex:dateUtc="2023-06-28T17:06:00Z"/>
  <w16cex:commentExtensible w16cex:durableId="2846FAFE" w16cex:dateUtc="2023-06-28T17:31:00Z"/>
  <w16cex:commentExtensible w16cex:durableId="2846FEE8" w16cex:dateUtc="2023-06-28T17:48:00Z"/>
  <w16cex:commentExtensible w16cex:durableId="2854C8E7" w16cex:dateUtc="2023-07-09T04:49:00Z"/>
  <w16cex:commentExtensible w16cex:durableId="2844066F" w16cex:dateUtc="2023-06-26T11:43:00Z"/>
  <w16cex:commentExtensible w16cex:durableId="2854C981" w16cex:dateUtc="2023-07-09T04:52:00Z"/>
  <w16cex:commentExtensible w16cex:durableId="2854C95F" w16cex:dateUtc="2023-07-09T04:51:00Z"/>
  <w16cex:commentExtensible w16cex:durableId="2844096A" w16cex:dateUtc="2023-06-26T11:56:00Z"/>
  <w16cex:commentExtensible w16cex:durableId="2854CAD1" w16cex:dateUtc="2023-07-09T04:57:00Z"/>
  <w16cex:commentExtensible w16cex:durableId="26F2B984" w16cex:dateUtc="2022-10-13T15:21:00Z"/>
  <w16cex:commentExtensible w16cex:durableId="26F2BAF9" w16cex:dateUtc="2022-10-13T15:27:00Z"/>
  <w16cex:commentExtensible w16cex:durableId="26F2BB8E" w16cex:dateUtc="2022-10-13T15:30:00Z"/>
  <w16cex:commentExtensible w16cex:durableId="2854CC18" w16cex:dateUtc="2023-07-09T05:03:00Z"/>
  <w16cex:commentExtensible w16cex:durableId="26F2BD54" w16cex:dateUtc="2022-10-13T15:37:00Z"/>
  <w16cex:commentExtensible w16cex:durableId="2854CBF1" w16cex:dateUtc="2023-07-09T05:02:00Z"/>
  <w16cex:commentExtensible w16cex:durableId="26F2D08B" w16cex:dateUtc="2022-10-13T16:59:00Z"/>
  <w16cex:commentExtensible w16cex:durableId="26F2D0F1" w16cex:dateUtc="2022-10-13T17:01:00Z"/>
  <w16cex:commentExtensible w16cex:durableId="26F2D360" w16cex:dateUtc="2022-10-13T17:11:00Z"/>
  <w16cex:commentExtensible w16cex:durableId="26F2D4E2" w16cex:dateUtc="2022-10-13T17:18:00Z"/>
  <w16cex:commentExtensible w16cex:durableId="26F2D505" w16cex:dateUtc="2022-10-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6E5E45" w16cid:durableId="2854C406"/>
  <w16cid:commentId w16cid:paraId="7CF18660" w16cid:durableId="2854C2A7"/>
  <w16cid:commentId w16cid:paraId="152A5545" w16cid:durableId="2854C474"/>
  <w16cid:commentId w16cid:paraId="285763C1" w16cid:durableId="28444BF3"/>
  <w16cid:commentId w16cid:paraId="08CC232C" w16cid:durableId="28444D61"/>
  <w16cid:commentId w16cid:paraId="0EA0EBCE" w16cid:durableId="2854C639"/>
  <w16cid:commentId w16cid:paraId="752C2C12" w16cid:durableId="2846A7A5"/>
  <w16cid:commentId w16cid:paraId="6EDE2EB1" w16cid:durableId="2854C7C0"/>
  <w16cid:commentId w16cid:paraId="726A55BE" w16cid:durableId="2846A839"/>
  <w16cid:commentId w16cid:paraId="622F952D" w16cid:durableId="2854C7FE"/>
  <w16cid:commentId w16cid:paraId="1C161926" w16cid:durableId="2846B63D"/>
  <w16cid:commentId w16cid:paraId="3181838F" w16cid:durableId="2846F512"/>
  <w16cid:commentId w16cid:paraId="3FC91E14" w16cid:durableId="2846FAFE"/>
  <w16cid:commentId w16cid:paraId="2C770DF4" w16cid:durableId="2846FEE8"/>
  <w16cid:commentId w16cid:paraId="3E687A91" w16cid:durableId="2854C8E7"/>
  <w16cid:commentId w16cid:paraId="782F665A" w16cid:durableId="2844066F"/>
  <w16cid:commentId w16cid:paraId="34DAA58F" w16cid:durableId="2854C981"/>
  <w16cid:commentId w16cid:paraId="5AE98BC0" w16cid:durableId="2854C95F"/>
  <w16cid:commentId w16cid:paraId="619F5B63" w16cid:durableId="2844096A"/>
  <w16cid:commentId w16cid:paraId="326F4549" w16cid:durableId="2854CAD1"/>
  <w16cid:commentId w16cid:paraId="320DFF9B" w16cid:durableId="26F2B984"/>
  <w16cid:commentId w16cid:paraId="334A38F9" w16cid:durableId="26F2BAF9"/>
  <w16cid:commentId w16cid:paraId="4CEBD0CA" w16cid:durableId="26F2BB8E"/>
  <w16cid:commentId w16cid:paraId="2C2C68B9" w16cid:durableId="2854CC18"/>
  <w16cid:commentId w16cid:paraId="4AB0DC00" w16cid:durableId="26F2BD54"/>
  <w16cid:commentId w16cid:paraId="523F3CF6" w16cid:durableId="2854CBF1"/>
  <w16cid:commentId w16cid:paraId="39CB51A1" w16cid:durableId="26F2D08B"/>
  <w16cid:commentId w16cid:paraId="36C1F232" w16cid:durableId="26F2D0F1"/>
  <w16cid:commentId w16cid:paraId="3622A5DF" w16cid:durableId="26F2D360"/>
  <w16cid:commentId w16cid:paraId="10D75A16" w16cid:durableId="26F2D4E2"/>
  <w16cid:commentId w16cid:paraId="1C525F53" w16cid:durableId="26F2D5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B7AC9" w14:textId="77777777" w:rsidR="003D6412" w:rsidRDefault="003D6412" w:rsidP="008F1F3E">
      <w:pPr>
        <w:pStyle w:val="Header"/>
      </w:pPr>
      <w:r>
        <w:separator/>
      </w:r>
    </w:p>
  </w:endnote>
  <w:endnote w:type="continuationSeparator" w:id="0">
    <w:p w14:paraId="23619C05" w14:textId="77777777" w:rsidR="003D6412" w:rsidRDefault="003D6412" w:rsidP="008F1F3E">
      <w:pPr>
        <w:pStyle w:val="Header"/>
      </w:pPr>
      <w:r>
        <w:continuationSeparator/>
      </w:r>
    </w:p>
  </w:endnote>
  <w:endnote w:type="continuationNotice" w:id="1">
    <w:p w14:paraId="2D7CC826" w14:textId="77777777" w:rsidR="003D6412" w:rsidRDefault="003D64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6D0C5" w14:textId="77777777" w:rsidR="003D6412" w:rsidRDefault="003D6412" w:rsidP="008F1F3E">
      <w:pPr>
        <w:pStyle w:val="Header"/>
      </w:pPr>
      <w:r>
        <w:separator/>
      </w:r>
    </w:p>
  </w:footnote>
  <w:footnote w:type="continuationSeparator" w:id="0">
    <w:p w14:paraId="0D81C669" w14:textId="77777777" w:rsidR="003D6412" w:rsidRDefault="003D6412" w:rsidP="008F1F3E">
      <w:pPr>
        <w:pStyle w:val="Header"/>
      </w:pPr>
      <w:r>
        <w:continuationSeparator/>
      </w:r>
    </w:p>
  </w:footnote>
  <w:footnote w:type="continuationNotice" w:id="1">
    <w:p w14:paraId="52F6B80F" w14:textId="77777777" w:rsidR="003D6412" w:rsidRDefault="003D64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2"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3"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6"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2"/>
  </w:num>
  <w:num w:numId="2" w16cid:durableId="998729141">
    <w:abstractNumId w:val="1"/>
  </w:num>
  <w:num w:numId="3" w16cid:durableId="1984961972">
    <w:abstractNumId w:val="5"/>
  </w:num>
  <w:num w:numId="4" w16cid:durableId="1027559356">
    <w:abstractNumId w:val="7"/>
  </w:num>
  <w:num w:numId="5" w16cid:durableId="1464540897">
    <w:abstractNumId w:val="3"/>
  </w:num>
  <w:num w:numId="6" w16cid:durableId="1190802014">
    <w:abstractNumId w:val="6"/>
  </w:num>
  <w:num w:numId="7" w16cid:durableId="463541950">
    <w:abstractNumId w:val="8"/>
  </w:num>
  <w:num w:numId="8" w16cid:durableId="566570308">
    <w:abstractNumId w:val="4"/>
  </w:num>
  <w:num w:numId="9" w16cid:durableId="2319178">
    <w:abstractNumId w:val="0"/>
  </w:num>
  <w:num w:numId="10" w16cid:durableId="2073112528">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Antony Johnson">
    <w15:presenceInfo w15:providerId="None" w15:userId="Antony Johnson"/>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3B88"/>
    <w:rsid w:val="00003C71"/>
    <w:rsid w:val="00004980"/>
    <w:rsid w:val="00005F6C"/>
    <w:rsid w:val="000062AE"/>
    <w:rsid w:val="00007774"/>
    <w:rsid w:val="00007EE1"/>
    <w:rsid w:val="0001061B"/>
    <w:rsid w:val="00014126"/>
    <w:rsid w:val="00015A88"/>
    <w:rsid w:val="000161AA"/>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1982"/>
    <w:rsid w:val="0003213A"/>
    <w:rsid w:val="00032390"/>
    <w:rsid w:val="000341A6"/>
    <w:rsid w:val="00034ED5"/>
    <w:rsid w:val="00035985"/>
    <w:rsid w:val="000362F8"/>
    <w:rsid w:val="000363D8"/>
    <w:rsid w:val="000365D6"/>
    <w:rsid w:val="000400ED"/>
    <w:rsid w:val="000414AC"/>
    <w:rsid w:val="0004236F"/>
    <w:rsid w:val="00043536"/>
    <w:rsid w:val="0004439C"/>
    <w:rsid w:val="00044A90"/>
    <w:rsid w:val="00044DD0"/>
    <w:rsid w:val="00046274"/>
    <w:rsid w:val="000527CF"/>
    <w:rsid w:val="00052895"/>
    <w:rsid w:val="00054B19"/>
    <w:rsid w:val="00055DDE"/>
    <w:rsid w:val="000565E7"/>
    <w:rsid w:val="000571BC"/>
    <w:rsid w:val="00057CBA"/>
    <w:rsid w:val="0006008A"/>
    <w:rsid w:val="000619EA"/>
    <w:rsid w:val="00062B73"/>
    <w:rsid w:val="00062D5C"/>
    <w:rsid w:val="0006422E"/>
    <w:rsid w:val="000642CC"/>
    <w:rsid w:val="00064520"/>
    <w:rsid w:val="000649D6"/>
    <w:rsid w:val="00064F96"/>
    <w:rsid w:val="0006512B"/>
    <w:rsid w:val="00066083"/>
    <w:rsid w:val="000705ED"/>
    <w:rsid w:val="00070786"/>
    <w:rsid w:val="00070B7B"/>
    <w:rsid w:val="00070D1B"/>
    <w:rsid w:val="000717FE"/>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D45"/>
    <w:rsid w:val="00086208"/>
    <w:rsid w:val="00086D0B"/>
    <w:rsid w:val="000872E0"/>
    <w:rsid w:val="0008749C"/>
    <w:rsid w:val="00087760"/>
    <w:rsid w:val="00087991"/>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95C"/>
    <w:rsid w:val="000B69EA"/>
    <w:rsid w:val="000B6DF9"/>
    <w:rsid w:val="000C129B"/>
    <w:rsid w:val="000C14D3"/>
    <w:rsid w:val="000C1BB4"/>
    <w:rsid w:val="000C4474"/>
    <w:rsid w:val="000C61D6"/>
    <w:rsid w:val="000C64D4"/>
    <w:rsid w:val="000C77D7"/>
    <w:rsid w:val="000D120A"/>
    <w:rsid w:val="000D4602"/>
    <w:rsid w:val="000D5ABD"/>
    <w:rsid w:val="000D77A7"/>
    <w:rsid w:val="000E0B3A"/>
    <w:rsid w:val="000E18CB"/>
    <w:rsid w:val="000E1C0F"/>
    <w:rsid w:val="000E203C"/>
    <w:rsid w:val="000E4122"/>
    <w:rsid w:val="000E4D6A"/>
    <w:rsid w:val="000F032A"/>
    <w:rsid w:val="000F2089"/>
    <w:rsid w:val="000F2E9E"/>
    <w:rsid w:val="000F437A"/>
    <w:rsid w:val="000F4AC5"/>
    <w:rsid w:val="000F4C96"/>
    <w:rsid w:val="000F50BF"/>
    <w:rsid w:val="000F638B"/>
    <w:rsid w:val="000F69A7"/>
    <w:rsid w:val="00100103"/>
    <w:rsid w:val="0010032A"/>
    <w:rsid w:val="00100EA5"/>
    <w:rsid w:val="0010168A"/>
    <w:rsid w:val="00101A74"/>
    <w:rsid w:val="00103EBE"/>
    <w:rsid w:val="00104173"/>
    <w:rsid w:val="00104B3C"/>
    <w:rsid w:val="00105C6E"/>
    <w:rsid w:val="001075DE"/>
    <w:rsid w:val="00107BE9"/>
    <w:rsid w:val="0011000F"/>
    <w:rsid w:val="00110EFF"/>
    <w:rsid w:val="00112FC3"/>
    <w:rsid w:val="00113076"/>
    <w:rsid w:val="00115668"/>
    <w:rsid w:val="001172A6"/>
    <w:rsid w:val="00120FFF"/>
    <w:rsid w:val="00121224"/>
    <w:rsid w:val="001214C1"/>
    <w:rsid w:val="0012256D"/>
    <w:rsid w:val="00123474"/>
    <w:rsid w:val="00124987"/>
    <w:rsid w:val="00124A50"/>
    <w:rsid w:val="00124C02"/>
    <w:rsid w:val="00127FF6"/>
    <w:rsid w:val="00130486"/>
    <w:rsid w:val="0013182E"/>
    <w:rsid w:val="00131B2E"/>
    <w:rsid w:val="00132166"/>
    <w:rsid w:val="00132D71"/>
    <w:rsid w:val="0013649C"/>
    <w:rsid w:val="00137911"/>
    <w:rsid w:val="00141116"/>
    <w:rsid w:val="00141C7B"/>
    <w:rsid w:val="0014291E"/>
    <w:rsid w:val="001430D8"/>
    <w:rsid w:val="00143AEB"/>
    <w:rsid w:val="0014560E"/>
    <w:rsid w:val="00145B28"/>
    <w:rsid w:val="00146EA7"/>
    <w:rsid w:val="00147586"/>
    <w:rsid w:val="0014796B"/>
    <w:rsid w:val="00150E2D"/>
    <w:rsid w:val="00153389"/>
    <w:rsid w:val="001547C7"/>
    <w:rsid w:val="001553CE"/>
    <w:rsid w:val="001575A6"/>
    <w:rsid w:val="0015789D"/>
    <w:rsid w:val="00161E0D"/>
    <w:rsid w:val="00162F36"/>
    <w:rsid w:val="00163368"/>
    <w:rsid w:val="00165AB2"/>
    <w:rsid w:val="001663A7"/>
    <w:rsid w:val="001663B3"/>
    <w:rsid w:val="00170374"/>
    <w:rsid w:val="001710CF"/>
    <w:rsid w:val="001715BC"/>
    <w:rsid w:val="00171D38"/>
    <w:rsid w:val="00172580"/>
    <w:rsid w:val="0017278F"/>
    <w:rsid w:val="001731C5"/>
    <w:rsid w:val="001738C9"/>
    <w:rsid w:val="001750CE"/>
    <w:rsid w:val="001758AB"/>
    <w:rsid w:val="00176A1D"/>
    <w:rsid w:val="00176F86"/>
    <w:rsid w:val="00177D55"/>
    <w:rsid w:val="001812C8"/>
    <w:rsid w:val="0018137F"/>
    <w:rsid w:val="00182995"/>
    <w:rsid w:val="00184D9D"/>
    <w:rsid w:val="00185002"/>
    <w:rsid w:val="00185EA4"/>
    <w:rsid w:val="001864C9"/>
    <w:rsid w:val="00186F1A"/>
    <w:rsid w:val="00187F6D"/>
    <w:rsid w:val="0019341E"/>
    <w:rsid w:val="00193D98"/>
    <w:rsid w:val="00194632"/>
    <w:rsid w:val="00196A22"/>
    <w:rsid w:val="00197311"/>
    <w:rsid w:val="001A02D3"/>
    <w:rsid w:val="001A2383"/>
    <w:rsid w:val="001A2808"/>
    <w:rsid w:val="001A30E2"/>
    <w:rsid w:val="001A3574"/>
    <w:rsid w:val="001A3852"/>
    <w:rsid w:val="001A38EA"/>
    <w:rsid w:val="001A4103"/>
    <w:rsid w:val="001A5C78"/>
    <w:rsid w:val="001A6C6A"/>
    <w:rsid w:val="001A70C1"/>
    <w:rsid w:val="001A7D19"/>
    <w:rsid w:val="001B1B41"/>
    <w:rsid w:val="001B1B75"/>
    <w:rsid w:val="001B2EA0"/>
    <w:rsid w:val="001B453D"/>
    <w:rsid w:val="001B66AF"/>
    <w:rsid w:val="001B66FE"/>
    <w:rsid w:val="001B6BD7"/>
    <w:rsid w:val="001B7F9C"/>
    <w:rsid w:val="001C00A3"/>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731"/>
    <w:rsid w:val="001E3F22"/>
    <w:rsid w:val="001E3F9E"/>
    <w:rsid w:val="001E5C54"/>
    <w:rsid w:val="001E5C7A"/>
    <w:rsid w:val="001E6459"/>
    <w:rsid w:val="001E6518"/>
    <w:rsid w:val="001E777B"/>
    <w:rsid w:val="001F14D1"/>
    <w:rsid w:val="001F1E3C"/>
    <w:rsid w:val="001F2024"/>
    <w:rsid w:val="001F2CE9"/>
    <w:rsid w:val="001F377B"/>
    <w:rsid w:val="001F38C4"/>
    <w:rsid w:val="001F431D"/>
    <w:rsid w:val="001F43C1"/>
    <w:rsid w:val="001F5AFA"/>
    <w:rsid w:val="00200593"/>
    <w:rsid w:val="00200E24"/>
    <w:rsid w:val="0020174A"/>
    <w:rsid w:val="00201962"/>
    <w:rsid w:val="002035FD"/>
    <w:rsid w:val="00203796"/>
    <w:rsid w:val="00203F0B"/>
    <w:rsid w:val="0020499D"/>
    <w:rsid w:val="00204F8C"/>
    <w:rsid w:val="002060CE"/>
    <w:rsid w:val="00206A9F"/>
    <w:rsid w:val="00207464"/>
    <w:rsid w:val="00210BE6"/>
    <w:rsid w:val="00211721"/>
    <w:rsid w:val="0021242F"/>
    <w:rsid w:val="00212B61"/>
    <w:rsid w:val="002142B8"/>
    <w:rsid w:val="00214C33"/>
    <w:rsid w:val="00215164"/>
    <w:rsid w:val="00216317"/>
    <w:rsid w:val="00216F13"/>
    <w:rsid w:val="002216D9"/>
    <w:rsid w:val="00222BDC"/>
    <w:rsid w:val="002236AD"/>
    <w:rsid w:val="00223703"/>
    <w:rsid w:val="00227CDD"/>
    <w:rsid w:val="00227CFA"/>
    <w:rsid w:val="00230030"/>
    <w:rsid w:val="0023021E"/>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6593"/>
    <w:rsid w:val="002475F8"/>
    <w:rsid w:val="002511C7"/>
    <w:rsid w:val="002512CB"/>
    <w:rsid w:val="00252FE4"/>
    <w:rsid w:val="0025321A"/>
    <w:rsid w:val="00253EEF"/>
    <w:rsid w:val="00254A70"/>
    <w:rsid w:val="00255158"/>
    <w:rsid w:val="002559BE"/>
    <w:rsid w:val="00260AE8"/>
    <w:rsid w:val="00262190"/>
    <w:rsid w:val="002641FF"/>
    <w:rsid w:val="00264E89"/>
    <w:rsid w:val="002662E1"/>
    <w:rsid w:val="002665FF"/>
    <w:rsid w:val="00272C70"/>
    <w:rsid w:val="00273E52"/>
    <w:rsid w:val="00274B57"/>
    <w:rsid w:val="00274FE8"/>
    <w:rsid w:val="00275DAB"/>
    <w:rsid w:val="00275E3C"/>
    <w:rsid w:val="00276B79"/>
    <w:rsid w:val="00277C3C"/>
    <w:rsid w:val="00277E3F"/>
    <w:rsid w:val="00286464"/>
    <w:rsid w:val="0029003F"/>
    <w:rsid w:val="00290178"/>
    <w:rsid w:val="002906EE"/>
    <w:rsid w:val="00290D66"/>
    <w:rsid w:val="00292048"/>
    <w:rsid w:val="002926BE"/>
    <w:rsid w:val="002947EF"/>
    <w:rsid w:val="002A1B94"/>
    <w:rsid w:val="002A2281"/>
    <w:rsid w:val="002A2D51"/>
    <w:rsid w:val="002A36FA"/>
    <w:rsid w:val="002A5305"/>
    <w:rsid w:val="002A5E6F"/>
    <w:rsid w:val="002A6DA8"/>
    <w:rsid w:val="002A7646"/>
    <w:rsid w:val="002B0152"/>
    <w:rsid w:val="002B0296"/>
    <w:rsid w:val="002B0302"/>
    <w:rsid w:val="002B146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A6E"/>
    <w:rsid w:val="002D680A"/>
    <w:rsid w:val="002D775E"/>
    <w:rsid w:val="002D7D65"/>
    <w:rsid w:val="002E0927"/>
    <w:rsid w:val="002E0B1D"/>
    <w:rsid w:val="002E102B"/>
    <w:rsid w:val="002E2435"/>
    <w:rsid w:val="002E3677"/>
    <w:rsid w:val="002E4005"/>
    <w:rsid w:val="002E4C32"/>
    <w:rsid w:val="002E4D10"/>
    <w:rsid w:val="002E5701"/>
    <w:rsid w:val="002E5B44"/>
    <w:rsid w:val="002E6C79"/>
    <w:rsid w:val="002E7875"/>
    <w:rsid w:val="002E7DCD"/>
    <w:rsid w:val="002F2D8C"/>
    <w:rsid w:val="002F46A9"/>
    <w:rsid w:val="002F5283"/>
    <w:rsid w:val="002F6B8C"/>
    <w:rsid w:val="003000A4"/>
    <w:rsid w:val="00300601"/>
    <w:rsid w:val="00300D5F"/>
    <w:rsid w:val="00300F79"/>
    <w:rsid w:val="00301D71"/>
    <w:rsid w:val="00302DC4"/>
    <w:rsid w:val="00303C2B"/>
    <w:rsid w:val="00306436"/>
    <w:rsid w:val="00306887"/>
    <w:rsid w:val="00306AAF"/>
    <w:rsid w:val="00307B51"/>
    <w:rsid w:val="003113C6"/>
    <w:rsid w:val="0031460E"/>
    <w:rsid w:val="00316663"/>
    <w:rsid w:val="00316797"/>
    <w:rsid w:val="003168E5"/>
    <w:rsid w:val="00316BC4"/>
    <w:rsid w:val="00316C1A"/>
    <w:rsid w:val="003172CB"/>
    <w:rsid w:val="003172D2"/>
    <w:rsid w:val="00317A9E"/>
    <w:rsid w:val="0032007A"/>
    <w:rsid w:val="00320A03"/>
    <w:rsid w:val="00320C84"/>
    <w:rsid w:val="00321ACF"/>
    <w:rsid w:val="00321E28"/>
    <w:rsid w:val="0032315F"/>
    <w:rsid w:val="003247A3"/>
    <w:rsid w:val="00324857"/>
    <w:rsid w:val="00324873"/>
    <w:rsid w:val="00324F36"/>
    <w:rsid w:val="00325486"/>
    <w:rsid w:val="00326843"/>
    <w:rsid w:val="00327026"/>
    <w:rsid w:val="00327416"/>
    <w:rsid w:val="00333BC1"/>
    <w:rsid w:val="00333D74"/>
    <w:rsid w:val="00336093"/>
    <w:rsid w:val="00336B96"/>
    <w:rsid w:val="00337897"/>
    <w:rsid w:val="0033794C"/>
    <w:rsid w:val="003405E6"/>
    <w:rsid w:val="003406F5"/>
    <w:rsid w:val="00341E2C"/>
    <w:rsid w:val="00341ED6"/>
    <w:rsid w:val="00342C33"/>
    <w:rsid w:val="003448DD"/>
    <w:rsid w:val="0034495D"/>
    <w:rsid w:val="00345E35"/>
    <w:rsid w:val="003473EA"/>
    <w:rsid w:val="00351BFF"/>
    <w:rsid w:val="00352E12"/>
    <w:rsid w:val="00355760"/>
    <w:rsid w:val="00355A8F"/>
    <w:rsid w:val="00356F07"/>
    <w:rsid w:val="00357AE6"/>
    <w:rsid w:val="00360A16"/>
    <w:rsid w:val="00361A3F"/>
    <w:rsid w:val="00362367"/>
    <w:rsid w:val="003625F1"/>
    <w:rsid w:val="0036288F"/>
    <w:rsid w:val="00363290"/>
    <w:rsid w:val="00363D38"/>
    <w:rsid w:val="00366088"/>
    <w:rsid w:val="00366B0F"/>
    <w:rsid w:val="0037043D"/>
    <w:rsid w:val="0037065B"/>
    <w:rsid w:val="00370D6B"/>
    <w:rsid w:val="003721E7"/>
    <w:rsid w:val="00374794"/>
    <w:rsid w:val="00376F00"/>
    <w:rsid w:val="003774EE"/>
    <w:rsid w:val="0037797A"/>
    <w:rsid w:val="00377F78"/>
    <w:rsid w:val="00381B9F"/>
    <w:rsid w:val="003846DF"/>
    <w:rsid w:val="00384E0F"/>
    <w:rsid w:val="003854C6"/>
    <w:rsid w:val="003870F7"/>
    <w:rsid w:val="00387391"/>
    <w:rsid w:val="00390539"/>
    <w:rsid w:val="003909C4"/>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64A"/>
    <w:rsid w:val="003A5443"/>
    <w:rsid w:val="003A6B14"/>
    <w:rsid w:val="003B1EE6"/>
    <w:rsid w:val="003B3D05"/>
    <w:rsid w:val="003B52AD"/>
    <w:rsid w:val="003B642E"/>
    <w:rsid w:val="003B77D3"/>
    <w:rsid w:val="003B7BAE"/>
    <w:rsid w:val="003C1E8C"/>
    <w:rsid w:val="003C1EC1"/>
    <w:rsid w:val="003C2C7C"/>
    <w:rsid w:val="003C3CDE"/>
    <w:rsid w:val="003C45B5"/>
    <w:rsid w:val="003C4A1B"/>
    <w:rsid w:val="003C58FA"/>
    <w:rsid w:val="003C70EB"/>
    <w:rsid w:val="003C7BA8"/>
    <w:rsid w:val="003D0ECE"/>
    <w:rsid w:val="003D1AD5"/>
    <w:rsid w:val="003D1E65"/>
    <w:rsid w:val="003D2A2C"/>
    <w:rsid w:val="003D2B77"/>
    <w:rsid w:val="003D363F"/>
    <w:rsid w:val="003D3964"/>
    <w:rsid w:val="003D6412"/>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41D3"/>
    <w:rsid w:val="003F46A9"/>
    <w:rsid w:val="003F5B0B"/>
    <w:rsid w:val="003F7434"/>
    <w:rsid w:val="0040077B"/>
    <w:rsid w:val="00400AD2"/>
    <w:rsid w:val="00401EF1"/>
    <w:rsid w:val="004029D5"/>
    <w:rsid w:val="00403363"/>
    <w:rsid w:val="00407B2E"/>
    <w:rsid w:val="00410024"/>
    <w:rsid w:val="00412B27"/>
    <w:rsid w:val="00412E9E"/>
    <w:rsid w:val="00413735"/>
    <w:rsid w:val="00414E36"/>
    <w:rsid w:val="004176C9"/>
    <w:rsid w:val="00417CE1"/>
    <w:rsid w:val="00420259"/>
    <w:rsid w:val="00421805"/>
    <w:rsid w:val="00422E81"/>
    <w:rsid w:val="0042316B"/>
    <w:rsid w:val="00423A90"/>
    <w:rsid w:val="0042480C"/>
    <w:rsid w:val="00424F44"/>
    <w:rsid w:val="00425187"/>
    <w:rsid w:val="00430E59"/>
    <w:rsid w:val="004318C6"/>
    <w:rsid w:val="004320C6"/>
    <w:rsid w:val="004325DC"/>
    <w:rsid w:val="0043323D"/>
    <w:rsid w:val="004339F2"/>
    <w:rsid w:val="004342E0"/>
    <w:rsid w:val="004351C1"/>
    <w:rsid w:val="004372EC"/>
    <w:rsid w:val="00437797"/>
    <w:rsid w:val="0044031F"/>
    <w:rsid w:val="00440E40"/>
    <w:rsid w:val="00442A41"/>
    <w:rsid w:val="00442BCE"/>
    <w:rsid w:val="0044308D"/>
    <w:rsid w:val="00444B91"/>
    <w:rsid w:val="00445433"/>
    <w:rsid w:val="00446C90"/>
    <w:rsid w:val="00447A5E"/>
    <w:rsid w:val="00450AE6"/>
    <w:rsid w:val="00452E32"/>
    <w:rsid w:val="00453C0E"/>
    <w:rsid w:val="00456317"/>
    <w:rsid w:val="00460DE9"/>
    <w:rsid w:val="004616C5"/>
    <w:rsid w:val="00462C48"/>
    <w:rsid w:val="00462D46"/>
    <w:rsid w:val="00463997"/>
    <w:rsid w:val="00464B95"/>
    <w:rsid w:val="00464F60"/>
    <w:rsid w:val="004678CA"/>
    <w:rsid w:val="00467D2F"/>
    <w:rsid w:val="0047024D"/>
    <w:rsid w:val="00470BCD"/>
    <w:rsid w:val="00471EC6"/>
    <w:rsid w:val="004722D7"/>
    <w:rsid w:val="00473AB5"/>
    <w:rsid w:val="00473D8E"/>
    <w:rsid w:val="004743BD"/>
    <w:rsid w:val="00476009"/>
    <w:rsid w:val="004768DA"/>
    <w:rsid w:val="0048122F"/>
    <w:rsid w:val="00482832"/>
    <w:rsid w:val="00484275"/>
    <w:rsid w:val="00484F9B"/>
    <w:rsid w:val="00485185"/>
    <w:rsid w:val="00487486"/>
    <w:rsid w:val="004909DE"/>
    <w:rsid w:val="004911DF"/>
    <w:rsid w:val="00492790"/>
    <w:rsid w:val="00494E72"/>
    <w:rsid w:val="00495A20"/>
    <w:rsid w:val="00496A1B"/>
    <w:rsid w:val="004A1040"/>
    <w:rsid w:val="004A1B8C"/>
    <w:rsid w:val="004A2381"/>
    <w:rsid w:val="004A3906"/>
    <w:rsid w:val="004A529D"/>
    <w:rsid w:val="004A6065"/>
    <w:rsid w:val="004A6593"/>
    <w:rsid w:val="004A6F0D"/>
    <w:rsid w:val="004A78DB"/>
    <w:rsid w:val="004B045B"/>
    <w:rsid w:val="004B08C6"/>
    <w:rsid w:val="004B09FA"/>
    <w:rsid w:val="004B0A07"/>
    <w:rsid w:val="004B0B2C"/>
    <w:rsid w:val="004B0B65"/>
    <w:rsid w:val="004B1291"/>
    <w:rsid w:val="004B1303"/>
    <w:rsid w:val="004B2969"/>
    <w:rsid w:val="004B2F7D"/>
    <w:rsid w:val="004B580E"/>
    <w:rsid w:val="004B585A"/>
    <w:rsid w:val="004B6F56"/>
    <w:rsid w:val="004C1544"/>
    <w:rsid w:val="004C1AB4"/>
    <w:rsid w:val="004C32C0"/>
    <w:rsid w:val="004C3C55"/>
    <w:rsid w:val="004C4A32"/>
    <w:rsid w:val="004C632E"/>
    <w:rsid w:val="004C652C"/>
    <w:rsid w:val="004C77B9"/>
    <w:rsid w:val="004D0F3D"/>
    <w:rsid w:val="004D17B6"/>
    <w:rsid w:val="004D5F5A"/>
    <w:rsid w:val="004D6B27"/>
    <w:rsid w:val="004D7245"/>
    <w:rsid w:val="004E056D"/>
    <w:rsid w:val="004E0E0F"/>
    <w:rsid w:val="004E122F"/>
    <w:rsid w:val="004E3CAD"/>
    <w:rsid w:val="004E4312"/>
    <w:rsid w:val="004E469B"/>
    <w:rsid w:val="004E520D"/>
    <w:rsid w:val="004E6B17"/>
    <w:rsid w:val="004E7A2B"/>
    <w:rsid w:val="004E7F0F"/>
    <w:rsid w:val="004E7FE5"/>
    <w:rsid w:val="004F1113"/>
    <w:rsid w:val="004F1C45"/>
    <w:rsid w:val="004F1E73"/>
    <w:rsid w:val="004F3D36"/>
    <w:rsid w:val="004F40BD"/>
    <w:rsid w:val="004F4358"/>
    <w:rsid w:val="004F512D"/>
    <w:rsid w:val="004F64D0"/>
    <w:rsid w:val="004F73AF"/>
    <w:rsid w:val="005011BD"/>
    <w:rsid w:val="00501DCE"/>
    <w:rsid w:val="00502C4E"/>
    <w:rsid w:val="00502DD0"/>
    <w:rsid w:val="005030FE"/>
    <w:rsid w:val="00503261"/>
    <w:rsid w:val="00503378"/>
    <w:rsid w:val="005051B4"/>
    <w:rsid w:val="00505BEB"/>
    <w:rsid w:val="005060AD"/>
    <w:rsid w:val="0050639C"/>
    <w:rsid w:val="005069C2"/>
    <w:rsid w:val="00507404"/>
    <w:rsid w:val="00507A27"/>
    <w:rsid w:val="00510F5E"/>
    <w:rsid w:val="005116DB"/>
    <w:rsid w:val="00512128"/>
    <w:rsid w:val="00512A27"/>
    <w:rsid w:val="0051441C"/>
    <w:rsid w:val="00516389"/>
    <w:rsid w:val="0051676F"/>
    <w:rsid w:val="00516DDF"/>
    <w:rsid w:val="0051737E"/>
    <w:rsid w:val="005205DD"/>
    <w:rsid w:val="00521D5D"/>
    <w:rsid w:val="0052218A"/>
    <w:rsid w:val="005226D7"/>
    <w:rsid w:val="00522E05"/>
    <w:rsid w:val="005230B1"/>
    <w:rsid w:val="00523654"/>
    <w:rsid w:val="005324A2"/>
    <w:rsid w:val="005328CA"/>
    <w:rsid w:val="005334A5"/>
    <w:rsid w:val="005342C6"/>
    <w:rsid w:val="00535401"/>
    <w:rsid w:val="00535D26"/>
    <w:rsid w:val="00535F51"/>
    <w:rsid w:val="00537F3F"/>
    <w:rsid w:val="00540280"/>
    <w:rsid w:val="00542B80"/>
    <w:rsid w:val="00544D07"/>
    <w:rsid w:val="005460C0"/>
    <w:rsid w:val="005466BF"/>
    <w:rsid w:val="00546BD1"/>
    <w:rsid w:val="00550FDB"/>
    <w:rsid w:val="00551D62"/>
    <w:rsid w:val="00552F47"/>
    <w:rsid w:val="005557F6"/>
    <w:rsid w:val="005625DD"/>
    <w:rsid w:val="00564137"/>
    <w:rsid w:val="00564A1D"/>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80D92"/>
    <w:rsid w:val="00581622"/>
    <w:rsid w:val="00582A16"/>
    <w:rsid w:val="00582A9E"/>
    <w:rsid w:val="00583258"/>
    <w:rsid w:val="00584DFB"/>
    <w:rsid w:val="00584F25"/>
    <w:rsid w:val="00584F88"/>
    <w:rsid w:val="00586884"/>
    <w:rsid w:val="00591469"/>
    <w:rsid w:val="00592A54"/>
    <w:rsid w:val="00592AAD"/>
    <w:rsid w:val="00593B61"/>
    <w:rsid w:val="00595F8D"/>
    <w:rsid w:val="005A0FEC"/>
    <w:rsid w:val="005A1ECC"/>
    <w:rsid w:val="005A36CE"/>
    <w:rsid w:val="005A3AE6"/>
    <w:rsid w:val="005A3B61"/>
    <w:rsid w:val="005A443F"/>
    <w:rsid w:val="005A5BBE"/>
    <w:rsid w:val="005A6A91"/>
    <w:rsid w:val="005B2CDA"/>
    <w:rsid w:val="005B2D63"/>
    <w:rsid w:val="005B3CC4"/>
    <w:rsid w:val="005B437C"/>
    <w:rsid w:val="005B5242"/>
    <w:rsid w:val="005B68B2"/>
    <w:rsid w:val="005B79C2"/>
    <w:rsid w:val="005C0772"/>
    <w:rsid w:val="005C07E4"/>
    <w:rsid w:val="005C119B"/>
    <w:rsid w:val="005C1B88"/>
    <w:rsid w:val="005C1E52"/>
    <w:rsid w:val="005C2450"/>
    <w:rsid w:val="005C2FFC"/>
    <w:rsid w:val="005C64BE"/>
    <w:rsid w:val="005C6D03"/>
    <w:rsid w:val="005C724C"/>
    <w:rsid w:val="005D06E1"/>
    <w:rsid w:val="005D0E4F"/>
    <w:rsid w:val="005D10B8"/>
    <w:rsid w:val="005D33BF"/>
    <w:rsid w:val="005D43D3"/>
    <w:rsid w:val="005D5087"/>
    <w:rsid w:val="005E34D3"/>
    <w:rsid w:val="005E4A21"/>
    <w:rsid w:val="005E62A9"/>
    <w:rsid w:val="005E6514"/>
    <w:rsid w:val="005F052A"/>
    <w:rsid w:val="005F0F8B"/>
    <w:rsid w:val="005F15E1"/>
    <w:rsid w:val="005F57D9"/>
    <w:rsid w:val="005F5E4F"/>
    <w:rsid w:val="005F6E7D"/>
    <w:rsid w:val="00600FDF"/>
    <w:rsid w:val="0060121F"/>
    <w:rsid w:val="00602B0C"/>
    <w:rsid w:val="006042C9"/>
    <w:rsid w:val="0060530E"/>
    <w:rsid w:val="006053B6"/>
    <w:rsid w:val="00605A09"/>
    <w:rsid w:val="006067A3"/>
    <w:rsid w:val="006070F3"/>
    <w:rsid w:val="00607162"/>
    <w:rsid w:val="00607316"/>
    <w:rsid w:val="006077FA"/>
    <w:rsid w:val="0061100A"/>
    <w:rsid w:val="00612E81"/>
    <w:rsid w:val="00613026"/>
    <w:rsid w:val="006141B3"/>
    <w:rsid w:val="0061433E"/>
    <w:rsid w:val="006201CC"/>
    <w:rsid w:val="00621452"/>
    <w:rsid w:val="00622B0D"/>
    <w:rsid w:val="00623005"/>
    <w:rsid w:val="006254BD"/>
    <w:rsid w:val="00627976"/>
    <w:rsid w:val="00631FFD"/>
    <w:rsid w:val="00632E68"/>
    <w:rsid w:val="006334A8"/>
    <w:rsid w:val="0063389C"/>
    <w:rsid w:val="00634805"/>
    <w:rsid w:val="00635958"/>
    <w:rsid w:val="00635B53"/>
    <w:rsid w:val="006377A2"/>
    <w:rsid w:val="0064034B"/>
    <w:rsid w:val="0064062F"/>
    <w:rsid w:val="0064210E"/>
    <w:rsid w:val="00642879"/>
    <w:rsid w:val="00643EE8"/>
    <w:rsid w:val="00644655"/>
    <w:rsid w:val="006479A6"/>
    <w:rsid w:val="00650E3E"/>
    <w:rsid w:val="00650F65"/>
    <w:rsid w:val="0065150E"/>
    <w:rsid w:val="00652944"/>
    <w:rsid w:val="00653AA5"/>
    <w:rsid w:val="0065415E"/>
    <w:rsid w:val="00655166"/>
    <w:rsid w:val="006557D8"/>
    <w:rsid w:val="006607DA"/>
    <w:rsid w:val="00662C0E"/>
    <w:rsid w:val="00664636"/>
    <w:rsid w:val="00664C8E"/>
    <w:rsid w:val="006653F8"/>
    <w:rsid w:val="0066591B"/>
    <w:rsid w:val="00666076"/>
    <w:rsid w:val="006678DA"/>
    <w:rsid w:val="0067145B"/>
    <w:rsid w:val="00671AAB"/>
    <w:rsid w:val="00671C1E"/>
    <w:rsid w:val="006720B4"/>
    <w:rsid w:val="0067266C"/>
    <w:rsid w:val="00673010"/>
    <w:rsid w:val="006739EB"/>
    <w:rsid w:val="00674AFE"/>
    <w:rsid w:val="00675DC9"/>
    <w:rsid w:val="0067767F"/>
    <w:rsid w:val="00680149"/>
    <w:rsid w:val="0068351E"/>
    <w:rsid w:val="0068362D"/>
    <w:rsid w:val="006839A8"/>
    <w:rsid w:val="006840AC"/>
    <w:rsid w:val="0068499D"/>
    <w:rsid w:val="00685277"/>
    <w:rsid w:val="00685D7C"/>
    <w:rsid w:val="00687AA8"/>
    <w:rsid w:val="0069016F"/>
    <w:rsid w:val="00690A4C"/>
    <w:rsid w:val="00690E2E"/>
    <w:rsid w:val="00691A7B"/>
    <w:rsid w:val="00694E36"/>
    <w:rsid w:val="0069559A"/>
    <w:rsid w:val="006958B7"/>
    <w:rsid w:val="006A06D2"/>
    <w:rsid w:val="006A08CD"/>
    <w:rsid w:val="006A21C1"/>
    <w:rsid w:val="006A2358"/>
    <w:rsid w:val="006A3F03"/>
    <w:rsid w:val="006A502B"/>
    <w:rsid w:val="006A5B9B"/>
    <w:rsid w:val="006A5C8D"/>
    <w:rsid w:val="006A5E83"/>
    <w:rsid w:val="006A60D9"/>
    <w:rsid w:val="006A6BF7"/>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657F"/>
    <w:rsid w:val="006C68C7"/>
    <w:rsid w:val="006D14B9"/>
    <w:rsid w:val="006D2784"/>
    <w:rsid w:val="006D3148"/>
    <w:rsid w:val="006D4159"/>
    <w:rsid w:val="006E14E8"/>
    <w:rsid w:val="006E2992"/>
    <w:rsid w:val="006E33CA"/>
    <w:rsid w:val="006E4B34"/>
    <w:rsid w:val="006E571E"/>
    <w:rsid w:val="006E6998"/>
    <w:rsid w:val="006E764F"/>
    <w:rsid w:val="006F0921"/>
    <w:rsid w:val="006F0BFE"/>
    <w:rsid w:val="006F10C4"/>
    <w:rsid w:val="006F2525"/>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E57"/>
    <w:rsid w:val="0071063D"/>
    <w:rsid w:val="00710FF3"/>
    <w:rsid w:val="007118D7"/>
    <w:rsid w:val="007121EA"/>
    <w:rsid w:val="007146A1"/>
    <w:rsid w:val="00715FAF"/>
    <w:rsid w:val="00716093"/>
    <w:rsid w:val="00716D33"/>
    <w:rsid w:val="00717008"/>
    <w:rsid w:val="0071765D"/>
    <w:rsid w:val="00720E95"/>
    <w:rsid w:val="00721A8D"/>
    <w:rsid w:val="0072262C"/>
    <w:rsid w:val="007244F5"/>
    <w:rsid w:val="00727237"/>
    <w:rsid w:val="007276FE"/>
    <w:rsid w:val="0073130B"/>
    <w:rsid w:val="00731325"/>
    <w:rsid w:val="00731BD1"/>
    <w:rsid w:val="007323AE"/>
    <w:rsid w:val="00733388"/>
    <w:rsid w:val="0073489C"/>
    <w:rsid w:val="00737AD2"/>
    <w:rsid w:val="00740627"/>
    <w:rsid w:val="00742964"/>
    <w:rsid w:val="00743707"/>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57869"/>
    <w:rsid w:val="00760898"/>
    <w:rsid w:val="00760EA2"/>
    <w:rsid w:val="00761B17"/>
    <w:rsid w:val="00761B88"/>
    <w:rsid w:val="00762C75"/>
    <w:rsid w:val="007640EA"/>
    <w:rsid w:val="00764DA2"/>
    <w:rsid w:val="007654F2"/>
    <w:rsid w:val="00766B45"/>
    <w:rsid w:val="007708EF"/>
    <w:rsid w:val="0077148B"/>
    <w:rsid w:val="00772162"/>
    <w:rsid w:val="007725BD"/>
    <w:rsid w:val="00772927"/>
    <w:rsid w:val="007735DA"/>
    <w:rsid w:val="007738F9"/>
    <w:rsid w:val="00773CB8"/>
    <w:rsid w:val="00775B78"/>
    <w:rsid w:val="00776B28"/>
    <w:rsid w:val="00781A4D"/>
    <w:rsid w:val="0078466C"/>
    <w:rsid w:val="00785A83"/>
    <w:rsid w:val="0078708D"/>
    <w:rsid w:val="007871A3"/>
    <w:rsid w:val="00787455"/>
    <w:rsid w:val="0079139F"/>
    <w:rsid w:val="0079166F"/>
    <w:rsid w:val="00791E12"/>
    <w:rsid w:val="00791ED2"/>
    <w:rsid w:val="00791F43"/>
    <w:rsid w:val="00792155"/>
    <w:rsid w:val="00792F6D"/>
    <w:rsid w:val="007930AF"/>
    <w:rsid w:val="0079326F"/>
    <w:rsid w:val="00794410"/>
    <w:rsid w:val="00794648"/>
    <w:rsid w:val="00794E9E"/>
    <w:rsid w:val="007956C9"/>
    <w:rsid w:val="00795DDB"/>
    <w:rsid w:val="00796AD1"/>
    <w:rsid w:val="007A0FD7"/>
    <w:rsid w:val="007A1483"/>
    <w:rsid w:val="007A36BA"/>
    <w:rsid w:val="007A53C3"/>
    <w:rsid w:val="007A68BF"/>
    <w:rsid w:val="007B17F3"/>
    <w:rsid w:val="007B25D9"/>
    <w:rsid w:val="007B2F64"/>
    <w:rsid w:val="007B537D"/>
    <w:rsid w:val="007B549B"/>
    <w:rsid w:val="007B5936"/>
    <w:rsid w:val="007B6405"/>
    <w:rsid w:val="007B6A5A"/>
    <w:rsid w:val="007B6C1B"/>
    <w:rsid w:val="007C229E"/>
    <w:rsid w:val="007C2ADC"/>
    <w:rsid w:val="007C4A43"/>
    <w:rsid w:val="007C7628"/>
    <w:rsid w:val="007D18C2"/>
    <w:rsid w:val="007D1906"/>
    <w:rsid w:val="007D2550"/>
    <w:rsid w:val="007D28C3"/>
    <w:rsid w:val="007D2A66"/>
    <w:rsid w:val="007D2F1D"/>
    <w:rsid w:val="007D7792"/>
    <w:rsid w:val="007D7840"/>
    <w:rsid w:val="007E02D3"/>
    <w:rsid w:val="007E071E"/>
    <w:rsid w:val="007E0AE5"/>
    <w:rsid w:val="007E0B31"/>
    <w:rsid w:val="007E1DD4"/>
    <w:rsid w:val="007E2368"/>
    <w:rsid w:val="007E2599"/>
    <w:rsid w:val="007E38EF"/>
    <w:rsid w:val="007E61E2"/>
    <w:rsid w:val="007E6318"/>
    <w:rsid w:val="007E7055"/>
    <w:rsid w:val="007E74BD"/>
    <w:rsid w:val="007E77C9"/>
    <w:rsid w:val="007E77E6"/>
    <w:rsid w:val="007F119D"/>
    <w:rsid w:val="007F1285"/>
    <w:rsid w:val="007F154B"/>
    <w:rsid w:val="007F1DFE"/>
    <w:rsid w:val="007F1FA1"/>
    <w:rsid w:val="007F2219"/>
    <w:rsid w:val="007F3AA4"/>
    <w:rsid w:val="007F5638"/>
    <w:rsid w:val="007F68E5"/>
    <w:rsid w:val="007F7C49"/>
    <w:rsid w:val="008006DB"/>
    <w:rsid w:val="008010D5"/>
    <w:rsid w:val="00802165"/>
    <w:rsid w:val="00802571"/>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CBF"/>
    <w:rsid w:val="00820E7F"/>
    <w:rsid w:val="008212CB"/>
    <w:rsid w:val="00821FEB"/>
    <w:rsid w:val="0082234C"/>
    <w:rsid w:val="00822E0A"/>
    <w:rsid w:val="0082391D"/>
    <w:rsid w:val="008254F8"/>
    <w:rsid w:val="00825830"/>
    <w:rsid w:val="0082632E"/>
    <w:rsid w:val="00826A18"/>
    <w:rsid w:val="00827788"/>
    <w:rsid w:val="008279C7"/>
    <w:rsid w:val="00830768"/>
    <w:rsid w:val="00830921"/>
    <w:rsid w:val="0083126F"/>
    <w:rsid w:val="00831321"/>
    <w:rsid w:val="00831F5E"/>
    <w:rsid w:val="00834884"/>
    <w:rsid w:val="00834EFD"/>
    <w:rsid w:val="00835722"/>
    <w:rsid w:val="00835EAC"/>
    <w:rsid w:val="0084066A"/>
    <w:rsid w:val="00841327"/>
    <w:rsid w:val="00842219"/>
    <w:rsid w:val="00844F8C"/>
    <w:rsid w:val="008450DA"/>
    <w:rsid w:val="00845BD2"/>
    <w:rsid w:val="00845D55"/>
    <w:rsid w:val="00846FA6"/>
    <w:rsid w:val="00847F4F"/>
    <w:rsid w:val="00850272"/>
    <w:rsid w:val="00852F78"/>
    <w:rsid w:val="00855025"/>
    <w:rsid w:val="00860658"/>
    <w:rsid w:val="00860B3B"/>
    <w:rsid w:val="0086198C"/>
    <w:rsid w:val="00862098"/>
    <w:rsid w:val="00862A8F"/>
    <w:rsid w:val="00862E42"/>
    <w:rsid w:val="00865244"/>
    <w:rsid w:val="00865A94"/>
    <w:rsid w:val="0087417E"/>
    <w:rsid w:val="00874268"/>
    <w:rsid w:val="0087454F"/>
    <w:rsid w:val="0087495B"/>
    <w:rsid w:val="00874F37"/>
    <w:rsid w:val="00875477"/>
    <w:rsid w:val="0087630F"/>
    <w:rsid w:val="00876983"/>
    <w:rsid w:val="008777E1"/>
    <w:rsid w:val="00877965"/>
    <w:rsid w:val="008803D9"/>
    <w:rsid w:val="0088165A"/>
    <w:rsid w:val="008840D5"/>
    <w:rsid w:val="0088729E"/>
    <w:rsid w:val="008873B6"/>
    <w:rsid w:val="00887F08"/>
    <w:rsid w:val="0089100D"/>
    <w:rsid w:val="00891D68"/>
    <w:rsid w:val="00893212"/>
    <w:rsid w:val="008938F9"/>
    <w:rsid w:val="0089459A"/>
    <w:rsid w:val="0089771B"/>
    <w:rsid w:val="00897BA2"/>
    <w:rsid w:val="008A07FF"/>
    <w:rsid w:val="008A1D07"/>
    <w:rsid w:val="008A2CDC"/>
    <w:rsid w:val="008A3746"/>
    <w:rsid w:val="008A4A36"/>
    <w:rsid w:val="008A66CC"/>
    <w:rsid w:val="008A73E0"/>
    <w:rsid w:val="008B06AB"/>
    <w:rsid w:val="008B09E4"/>
    <w:rsid w:val="008B1135"/>
    <w:rsid w:val="008B1CD4"/>
    <w:rsid w:val="008B2356"/>
    <w:rsid w:val="008B34C1"/>
    <w:rsid w:val="008B449A"/>
    <w:rsid w:val="008B45B8"/>
    <w:rsid w:val="008B46F2"/>
    <w:rsid w:val="008B53AB"/>
    <w:rsid w:val="008B5CD4"/>
    <w:rsid w:val="008B629F"/>
    <w:rsid w:val="008B65C2"/>
    <w:rsid w:val="008B7BBE"/>
    <w:rsid w:val="008C0FEF"/>
    <w:rsid w:val="008C66F4"/>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BC8"/>
    <w:rsid w:val="008E6317"/>
    <w:rsid w:val="008F1EBB"/>
    <w:rsid w:val="008F1F3E"/>
    <w:rsid w:val="008F429E"/>
    <w:rsid w:val="008F43E0"/>
    <w:rsid w:val="00900CE7"/>
    <w:rsid w:val="00901962"/>
    <w:rsid w:val="00901BEC"/>
    <w:rsid w:val="00902D1A"/>
    <w:rsid w:val="00904F96"/>
    <w:rsid w:val="00905501"/>
    <w:rsid w:val="00905B79"/>
    <w:rsid w:val="009061A0"/>
    <w:rsid w:val="00906265"/>
    <w:rsid w:val="00907E5B"/>
    <w:rsid w:val="00907FF7"/>
    <w:rsid w:val="00911817"/>
    <w:rsid w:val="009121CF"/>
    <w:rsid w:val="00913C8F"/>
    <w:rsid w:val="00914385"/>
    <w:rsid w:val="00915098"/>
    <w:rsid w:val="00916A01"/>
    <w:rsid w:val="00917915"/>
    <w:rsid w:val="0092447D"/>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37C39"/>
    <w:rsid w:val="009401FD"/>
    <w:rsid w:val="00940B4B"/>
    <w:rsid w:val="00941876"/>
    <w:rsid w:val="00943BB7"/>
    <w:rsid w:val="00943D68"/>
    <w:rsid w:val="00945964"/>
    <w:rsid w:val="00946F2C"/>
    <w:rsid w:val="00950FBF"/>
    <w:rsid w:val="009511FE"/>
    <w:rsid w:val="009521C2"/>
    <w:rsid w:val="00953EEC"/>
    <w:rsid w:val="00955275"/>
    <w:rsid w:val="00955C61"/>
    <w:rsid w:val="00957999"/>
    <w:rsid w:val="009638D5"/>
    <w:rsid w:val="0096443C"/>
    <w:rsid w:val="009646AD"/>
    <w:rsid w:val="00964AF8"/>
    <w:rsid w:val="00965250"/>
    <w:rsid w:val="00965E71"/>
    <w:rsid w:val="0096671B"/>
    <w:rsid w:val="00967476"/>
    <w:rsid w:val="00967A04"/>
    <w:rsid w:val="00967B5F"/>
    <w:rsid w:val="0097017C"/>
    <w:rsid w:val="0097140F"/>
    <w:rsid w:val="00971DA9"/>
    <w:rsid w:val="0097314F"/>
    <w:rsid w:val="00973343"/>
    <w:rsid w:val="0097382F"/>
    <w:rsid w:val="009744C8"/>
    <w:rsid w:val="00975050"/>
    <w:rsid w:val="0097582C"/>
    <w:rsid w:val="00980872"/>
    <w:rsid w:val="009809AD"/>
    <w:rsid w:val="00981F92"/>
    <w:rsid w:val="00983ECC"/>
    <w:rsid w:val="00984884"/>
    <w:rsid w:val="00986783"/>
    <w:rsid w:val="0098680A"/>
    <w:rsid w:val="009873E3"/>
    <w:rsid w:val="00987C19"/>
    <w:rsid w:val="00990BA3"/>
    <w:rsid w:val="0099115E"/>
    <w:rsid w:val="00991F03"/>
    <w:rsid w:val="009923F4"/>
    <w:rsid w:val="009934F6"/>
    <w:rsid w:val="0099355C"/>
    <w:rsid w:val="00993B79"/>
    <w:rsid w:val="00993C9D"/>
    <w:rsid w:val="0099521A"/>
    <w:rsid w:val="00996C55"/>
    <w:rsid w:val="009A4964"/>
    <w:rsid w:val="009A57EF"/>
    <w:rsid w:val="009A5925"/>
    <w:rsid w:val="009A5C7D"/>
    <w:rsid w:val="009A7AAE"/>
    <w:rsid w:val="009B143A"/>
    <w:rsid w:val="009B1AA8"/>
    <w:rsid w:val="009B1B1C"/>
    <w:rsid w:val="009B3B1D"/>
    <w:rsid w:val="009B4737"/>
    <w:rsid w:val="009B68A9"/>
    <w:rsid w:val="009B697E"/>
    <w:rsid w:val="009C00B0"/>
    <w:rsid w:val="009C4870"/>
    <w:rsid w:val="009C4EA3"/>
    <w:rsid w:val="009C7C6E"/>
    <w:rsid w:val="009D007C"/>
    <w:rsid w:val="009D047A"/>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960"/>
    <w:rsid w:val="009E6157"/>
    <w:rsid w:val="009E7F1A"/>
    <w:rsid w:val="009F013F"/>
    <w:rsid w:val="009F11EF"/>
    <w:rsid w:val="009F1333"/>
    <w:rsid w:val="009F29FB"/>
    <w:rsid w:val="009F46BE"/>
    <w:rsid w:val="009F55AD"/>
    <w:rsid w:val="009F5A06"/>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5DE"/>
    <w:rsid w:val="00A30A34"/>
    <w:rsid w:val="00A31B7E"/>
    <w:rsid w:val="00A3211E"/>
    <w:rsid w:val="00A321F4"/>
    <w:rsid w:val="00A34C81"/>
    <w:rsid w:val="00A3544C"/>
    <w:rsid w:val="00A35498"/>
    <w:rsid w:val="00A358EC"/>
    <w:rsid w:val="00A361E5"/>
    <w:rsid w:val="00A36833"/>
    <w:rsid w:val="00A415D4"/>
    <w:rsid w:val="00A4273E"/>
    <w:rsid w:val="00A43560"/>
    <w:rsid w:val="00A44642"/>
    <w:rsid w:val="00A502EA"/>
    <w:rsid w:val="00A504C8"/>
    <w:rsid w:val="00A509E9"/>
    <w:rsid w:val="00A5214E"/>
    <w:rsid w:val="00A528F7"/>
    <w:rsid w:val="00A53A03"/>
    <w:rsid w:val="00A54484"/>
    <w:rsid w:val="00A549C8"/>
    <w:rsid w:val="00A550C3"/>
    <w:rsid w:val="00A57570"/>
    <w:rsid w:val="00A6044C"/>
    <w:rsid w:val="00A61C60"/>
    <w:rsid w:val="00A62BB2"/>
    <w:rsid w:val="00A63EE9"/>
    <w:rsid w:val="00A659EC"/>
    <w:rsid w:val="00A678E7"/>
    <w:rsid w:val="00A67DAE"/>
    <w:rsid w:val="00A70311"/>
    <w:rsid w:val="00A70F7F"/>
    <w:rsid w:val="00A72623"/>
    <w:rsid w:val="00A72997"/>
    <w:rsid w:val="00A72ACD"/>
    <w:rsid w:val="00A733EA"/>
    <w:rsid w:val="00A77353"/>
    <w:rsid w:val="00A7751D"/>
    <w:rsid w:val="00A77D2B"/>
    <w:rsid w:val="00A8089D"/>
    <w:rsid w:val="00A80EBD"/>
    <w:rsid w:val="00A8193E"/>
    <w:rsid w:val="00A82AAE"/>
    <w:rsid w:val="00A82C12"/>
    <w:rsid w:val="00A838CA"/>
    <w:rsid w:val="00A83DB8"/>
    <w:rsid w:val="00A84ADB"/>
    <w:rsid w:val="00A861C4"/>
    <w:rsid w:val="00A8672F"/>
    <w:rsid w:val="00A87826"/>
    <w:rsid w:val="00A90C7A"/>
    <w:rsid w:val="00A927A9"/>
    <w:rsid w:val="00A978C8"/>
    <w:rsid w:val="00AA23AE"/>
    <w:rsid w:val="00AA259D"/>
    <w:rsid w:val="00AA3EEE"/>
    <w:rsid w:val="00AA4108"/>
    <w:rsid w:val="00AA5601"/>
    <w:rsid w:val="00AA64E2"/>
    <w:rsid w:val="00AA7697"/>
    <w:rsid w:val="00AB2565"/>
    <w:rsid w:val="00AB27DD"/>
    <w:rsid w:val="00AB4225"/>
    <w:rsid w:val="00AB614E"/>
    <w:rsid w:val="00AB73F0"/>
    <w:rsid w:val="00AC0B68"/>
    <w:rsid w:val="00AC1AD4"/>
    <w:rsid w:val="00AC213F"/>
    <w:rsid w:val="00AC3AB9"/>
    <w:rsid w:val="00AC6436"/>
    <w:rsid w:val="00AC6FB7"/>
    <w:rsid w:val="00AC7841"/>
    <w:rsid w:val="00AD0ADC"/>
    <w:rsid w:val="00AD0B5A"/>
    <w:rsid w:val="00AD1CC8"/>
    <w:rsid w:val="00AD25BA"/>
    <w:rsid w:val="00AD2ACD"/>
    <w:rsid w:val="00AD3407"/>
    <w:rsid w:val="00AD4F84"/>
    <w:rsid w:val="00AD5523"/>
    <w:rsid w:val="00AD677E"/>
    <w:rsid w:val="00AD69D1"/>
    <w:rsid w:val="00AD708A"/>
    <w:rsid w:val="00AD7EE2"/>
    <w:rsid w:val="00AE00A4"/>
    <w:rsid w:val="00AE08BB"/>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2F3A"/>
    <w:rsid w:val="00B13174"/>
    <w:rsid w:val="00B156F3"/>
    <w:rsid w:val="00B1589B"/>
    <w:rsid w:val="00B165B5"/>
    <w:rsid w:val="00B167D4"/>
    <w:rsid w:val="00B17954"/>
    <w:rsid w:val="00B202E3"/>
    <w:rsid w:val="00B206DE"/>
    <w:rsid w:val="00B20AC0"/>
    <w:rsid w:val="00B20B12"/>
    <w:rsid w:val="00B20BBD"/>
    <w:rsid w:val="00B20D0D"/>
    <w:rsid w:val="00B228A1"/>
    <w:rsid w:val="00B22F75"/>
    <w:rsid w:val="00B23D37"/>
    <w:rsid w:val="00B23EC8"/>
    <w:rsid w:val="00B24D5F"/>
    <w:rsid w:val="00B2521B"/>
    <w:rsid w:val="00B25A30"/>
    <w:rsid w:val="00B265E1"/>
    <w:rsid w:val="00B26817"/>
    <w:rsid w:val="00B27176"/>
    <w:rsid w:val="00B279A7"/>
    <w:rsid w:val="00B27C81"/>
    <w:rsid w:val="00B30395"/>
    <w:rsid w:val="00B320B7"/>
    <w:rsid w:val="00B341EF"/>
    <w:rsid w:val="00B35AFA"/>
    <w:rsid w:val="00B36547"/>
    <w:rsid w:val="00B402FE"/>
    <w:rsid w:val="00B4121E"/>
    <w:rsid w:val="00B4122C"/>
    <w:rsid w:val="00B417F8"/>
    <w:rsid w:val="00B43630"/>
    <w:rsid w:val="00B449D5"/>
    <w:rsid w:val="00B502F0"/>
    <w:rsid w:val="00B5137F"/>
    <w:rsid w:val="00B518C8"/>
    <w:rsid w:val="00B520FB"/>
    <w:rsid w:val="00B53509"/>
    <w:rsid w:val="00B53B86"/>
    <w:rsid w:val="00B53F5E"/>
    <w:rsid w:val="00B546B1"/>
    <w:rsid w:val="00B575A8"/>
    <w:rsid w:val="00B60743"/>
    <w:rsid w:val="00B617E0"/>
    <w:rsid w:val="00B645FA"/>
    <w:rsid w:val="00B64B06"/>
    <w:rsid w:val="00B654B1"/>
    <w:rsid w:val="00B67357"/>
    <w:rsid w:val="00B7072B"/>
    <w:rsid w:val="00B71636"/>
    <w:rsid w:val="00B71FB4"/>
    <w:rsid w:val="00B765FB"/>
    <w:rsid w:val="00B77ABB"/>
    <w:rsid w:val="00B77C4D"/>
    <w:rsid w:val="00B80416"/>
    <w:rsid w:val="00B8079A"/>
    <w:rsid w:val="00B809C9"/>
    <w:rsid w:val="00B81F4E"/>
    <w:rsid w:val="00B8555A"/>
    <w:rsid w:val="00B86158"/>
    <w:rsid w:val="00B87646"/>
    <w:rsid w:val="00B91721"/>
    <w:rsid w:val="00B927C6"/>
    <w:rsid w:val="00B928E5"/>
    <w:rsid w:val="00B942AA"/>
    <w:rsid w:val="00B95495"/>
    <w:rsid w:val="00B9558F"/>
    <w:rsid w:val="00B96086"/>
    <w:rsid w:val="00B96F1E"/>
    <w:rsid w:val="00B978FE"/>
    <w:rsid w:val="00B97BBA"/>
    <w:rsid w:val="00BA0D71"/>
    <w:rsid w:val="00BA0DB4"/>
    <w:rsid w:val="00BA26FA"/>
    <w:rsid w:val="00BA4344"/>
    <w:rsid w:val="00BA6C5B"/>
    <w:rsid w:val="00BA7BAE"/>
    <w:rsid w:val="00BA7EE4"/>
    <w:rsid w:val="00BB3C86"/>
    <w:rsid w:val="00BB45B0"/>
    <w:rsid w:val="00BB6540"/>
    <w:rsid w:val="00BB795C"/>
    <w:rsid w:val="00BB7D02"/>
    <w:rsid w:val="00BC0A6C"/>
    <w:rsid w:val="00BC1CEA"/>
    <w:rsid w:val="00BC398E"/>
    <w:rsid w:val="00BC4860"/>
    <w:rsid w:val="00BD0213"/>
    <w:rsid w:val="00BD14FE"/>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2C14"/>
    <w:rsid w:val="00BF3168"/>
    <w:rsid w:val="00BF3AD7"/>
    <w:rsid w:val="00BF3B6F"/>
    <w:rsid w:val="00BF4072"/>
    <w:rsid w:val="00BF40B1"/>
    <w:rsid w:val="00C0030D"/>
    <w:rsid w:val="00C01268"/>
    <w:rsid w:val="00C01981"/>
    <w:rsid w:val="00C01D78"/>
    <w:rsid w:val="00C05471"/>
    <w:rsid w:val="00C05BF3"/>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5162"/>
    <w:rsid w:val="00C46017"/>
    <w:rsid w:val="00C46B3D"/>
    <w:rsid w:val="00C4790F"/>
    <w:rsid w:val="00C5005A"/>
    <w:rsid w:val="00C51D39"/>
    <w:rsid w:val="00C526B4"/>
    <w:rsid w:val="00C526D4"/>
    <w:rsid w:val="00C53DFC"/>
    <w:rsid w:val="00C552C0"/>
    <w:rsid w:val="00C57D44"/>
    <w:rsid w:val="00C614EB"/>
    <w:rsid w:val="00C620F1"/>
    <w:rsid w:val="00C63006"/>
    <w:rsid w:val="00C6406F"/>
    <w:rsid w:val="00C64BCE"/>
    <w:rsid w:val="00C64E13"/>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2FC"/>
    <w:rsid w:val="00C82E1D"/>
    <w:rsid w:val="00C83565"/>
    <w:rsid w:val="00C83664"/>
    <w:rsid w:val="00C8582C"/>
    <w:rsid w:val="00C85A3A"/>
    <w:rsid w:val="00C85A8C"/>
    <w:rsid w:val="00C861BD"/>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63EF"/>
    <w:rsid w:val="00CB6B01"/>
    <w:rsid w:val="00CB7EF6"/>
    <w:rsid w:val="00CC0007"/>
    <w:rsid w:val="00CC03A0"/>
    <w:rsid w:val="00CC18EE"/>
    <w:rsid w:val="00CC1D6E"/>
    <w:rsid w:val="00CC1E11"/>
    <w:rsid w:val="00CC5812"/>
    <w:rsid w:val="00CC6503"/>
    <w:rsid w:val="00CC7B6C"/>
    <w:rsid w:val="00CD0CA5"/>
    <w:rsid w:val="00CD0E77"/>
    <w:rsid w:val="00CD1359"/>
    <w:rsid w:val="00CD3B63"/>
    <w:rsid w:val="00CD3F74"/>
    <w:rsid w:val="00CD5624"/>
    <w:rsid w:val="00CD5E77"/>
    <w:rsid w:val="00CD68EB"/>
    <w:rsid w:val="00CE235F"/>
    <w:rsid w:val="00CE3311"/>
    <w:rsid w:val="00CE4842"/>
    <w:rsid w:val="00CE5FF5"/>
    <w:rsid w:val="00CE73D5"/>
    <w:rsid w:val="00CF1CC8"/>
    <w:rsid w:val="00CF1FDC"/>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58B0"/>
    <w:rsid w:val="00D1590D"/>
    <w:rsid w:val="00D1651E"/>
    <w:rsid w:val="00D2009C"/>
    <w:rsid w:val="00D21E61"/>
    <w:rsid w:val="00D231D9"/>
    <w:rsid w:val="00D23324"/>
    <w:rsid w:val="00D24878"/>
    <w:rsid w:val="00D24BC2"/>
    <w:rsid w:val="00D25D2E"/>
    <w:rsid w:val="00D26555"/>
    <w:rsid w:val="00D26683"/>
    <w:rsid w:val="00D26D09"/>
    <w:rsid w:val="00D27673"/>
    <w:rsid w:val="00D27D14"/>
    <w:rsid w:val="00D30BA2"/>
    <w:rsid w:val="00D314F2"/>
    <w:rsid w:val="00D31B9E"/>
    <w:rsid w:val="00D31C6F"/>
    <w:rsid w:val="00D321CF"/>
    <w:rsid w:val="00D32B1C"/>
    <w:rsid w:val="00D32C84"/>
    <w:rsid w:val="00D343D4"/>
    <w:rsid w:val="00D4038D"/>
    <w:rsid w:val="00D40F6F"/>
    <w:rsid w:val="00D411CA"/>
    <w:rsid w:val="00D41C63"/>
    <w:rsid w:val="00D43AA4"/>
    <w:rsid w:val="00D46FD0"/>
    <w:rsid w:val="00D4744F"/>
    <w:rsid w:val="00D47673"/>
    <w:rsid w:val="00D5025E"/>
    <w:rsid w:val="00D50FC9"/>
    <w:rsid w:val="00D51151"/>
    <w:rsid w:val="00D523BB"/>
    <w:rsid w:val="00D52CDB"/>
    <w:rsid w:val="00D533DB"/>
    <w:rsid w:val="00D53837"/>
    <w:rsid w:val="00D54012"/>
    <w:rsid w:val="00D547EB"/>
    <w:rsid w:val="00D549B7"/>
    <w:rsid w:val="00D54C18"/>
    <w:rsid w:val="00D55938"/>
    <w:rsid w:val="00D56512"/>
    <w:rsid w:val="00D56EB7"/>
    <w:rsid w:val="00D5712D"/>
    <w:rsid w:val="00D61215"/>
    <w:rsid w:val="00D6146B"/>
    <w:rsid w:val="00D616D1"/>
    <w:rsid w:val="00D6191B"/>
    <w:rsid w:val="00D6240D"/>
    <w:rsid w:val="00D62BB0"/>
    <w:rsid w:val="00D63210"/>
    <w:rsid w:val="00D675CD"/>
    <w:rsid w:val="00D67C90"/>
    <w:rsid w:val="00D7086D"/>
    <w:rsid w:val="00D734EE"/>
    <w:rsid w:val="00D735D5"/>
    <w:rsid w:val="00D7456C"/>
    <w:rsid w:val="00D74C6B"/>
    <w:rsid w:val="00D74FAB"/>
    <w:rsid w:val="00D80301"/>
    <w:rsid w:val="00D8060F"/>
    <w:rsid w:val="00D807AF"/>
    <w:rsid w:val="00D821FB"/>
    <w:rsid w:val="00D82A3D"/>
    <w:rsid w:val="00D82AFC"/>
    <w:rsid w:val="00D83C49"/>
    <w:rsid w:val="00D84BBC"/>
    <w:rsid w:val="00D856F1"/>
    <w:rsid w:val="00D8689F"/>
    <w:rsid w:val="00D87429"/>
    <w:rsid w:val="00D874D3"/>
    <w:rsid w:val="00D8764F"/>
    <w:rsid w:val="00D9009F"/>
    <w:rsid w:val="00D917AF"/>
    <w:rsid w:val="00D91C71"/>
    <w:rsid w:val="00D91F5C"/>
    <w:rsid w:val="00D9224A"/>
    <w:rsid w:val="00D94463"/>
    <w:rsid w:val="00D94547"/>
    <w:rsid w:val="00D9459E"/>
    <w:rsid w:val="00D95428"/>
    <w:rsid w:val="00D95CC0"/>
    <w:rsid w:val="00DA03CF"/>
    <w:rsid w:val="00DA1CE2"/>
    <w:rsid w:val="00DA24A4"/>
    <w:rsid w:val="00DA741B"/>
    <w:rsid w:val="00DA7965"/>
    <w:rsid w:val="00DB1E62"/>
    <w:rsid w:val="00DB45D8"/>
    <w:rsid w:val="00DB4CAA"/>
    <w:rsid w:val="00DB5131"/>
    <w:rsid w:val="00DB5776"/>
    <w:rsid w:val="00DB5F7E"/>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315"/>
    <w:rsid w:val="00DD25EF"/>
    <w:rsid w:val="00DD2906"/>
    <w:rsid w:val="00DD33C6"/>
    <w:rsid w:val="00DD4D04"/>
    <w:rsid w:val="00DD4DA6"/>
    <w:rsid w:val="00DD6954"/>
    <w:rsid w:val="00DD71AF"/>
    <w:rsid w:val="00DD71DC"/>
    <w:rsid w:val="00DD79CA"/>
    <w:rsid w:val="00DD7E1A"/>
    <w:rsid w:val="00DD7E45"/>
    <w:rsid w:val="00DE0AA9"/>
    <w:rsid w:val="00DE0FB4"/>
    <w:rsid w:val="00DE40B2"/>
    <w:rsid w:val="00DE5710"/>
    <w:rsid w:val="00DE584B"/>
    <w:rsid w:val="00DE6304"/>
    <w:rsid w:val="00DE788D"/>
    <w:rsid w:val="00DF1C9D"/>
    <w:rsid w:val="00DF2BDF"/>
    <w:rsid w:val="00DF3354"/>
    <w:rsid w:val="00DF35B6"/>
    <w:rsid w:val="00DF4542"/>
    <w:rsid w:val="00DF54AB"/>
    <w:rsid w:val="00DF650D"/>
    <w:rsid w:val="00DF7E5F"/>
    <w:rsid w:val="00E015A2"/>
    <w:rsid w:val="00E01839"/>
    <w:rsid w:val="00E01981"/>
    <w:rsid w:val="00E031D5"/>
    <w:rsid w:val="00E04AB4"/>
    <w:rsid w:val="00E05374"/>
    <w:rsid w:val="00E06136"/>
    <w:rsid w:val="00E07476"/>
    <w:rsid w:val="00E103A8"/>
    <w:rsid w:val="00E121E8"/>
    <w:rsid w:val="00E1349B"/>
    <w:rsid w:val="00E14E89"/>
    <w:rsid w:val="00E157FF"/>
    <w:rsid w:val="00E15F90"/>
    <w:rsid w:val="00E167FF"/>
    <w:rsid w:val="00E16990"/>
    <w:rsid w:val="00E16DF9"/>
    <w:rsid w:val="00E17D0C"/>
    <w:rsid w:val="00E17ED9"/>
    <w:rsid w:val="00E200D9"/>
    <w:rsid w:val="00E20603"/>
    <w:rsid w:val="00E209FD"/>
    <w:rsid w:val="00E21277"/>
    <w:rsid w:val="00E21378"/>
    <w:rsid w:val="00E2146B"/>
    <w:rsid w:val="00E2482A"/>
    <w:rsid w:val="00E26718"/>
    <w:rsid w:val="00E27292"/>
    <w:rsid w:val="00E27ACB"/>
    <w:rsid w:val="00E30137"/>
    <w:rsid w:val="00E30411"/>
    <w:rsid w:val="00E30F37"/>
    <w:rsid w:val="00E312C8"/>
    <w:rsid w:val="00E32900"/>
    <w:rsid w:val="00E33DEC"/>
    <w:rsid w:val="00E35B97"/>
    <w:rsid w:val="00E36ECF"/>
    <w:rsid w:val="00E370BB"/>
    <w:rsid w:val="00E40971"/>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2628"/>
    <w:rsid w:val="00E52BDF"/>
    <w:rsid w:val="00E52F74"/>
    <w:rsid w:val="00E551F0"/>
    <w:rsid w:val="00E57C60"/>
    <w:rsid w:val="00E60DA0"/>
    <w:rsid w:val="00E60DCC"/>
    <w:rsid w:val="00E61A96"/>
    <w:rsid w:val="00E61CEA"/>
    <w:rsid w:val="00E61DC7"/>
    <w:rsid w:val="00E620AD"/>
    <w:rsid w:val="00E633E3"/>
    <w:rsid w:val="00E63626"/>
    <w:rsid w:val="00E64134"/>
    <w:rsid w:val="00E64608"/>
    <w:rsid w:val="00E653BD"/>
    <w:rsid w:val="00E67316"/>
    <w:rsid w:val="00E67641"/>
    <w:rsid w:val="00E700DA"/>
    <w:rsid w:val="00E70554"/>
    <w:rsid w:val="00E71684"/>
    <w:rsid w:val="00E73A7E"/>
    <w:rsid w:val="00E74DB9"/>
    <w:rsid w:val="00E759AF"/>
    <w:rsid w:val="00E76BFD"/>
    <w:rsid w:val="00E76C00"/>
    <w:rsid w:val="00E77189"/>
    <w:rsid w:val="00E80794"/>
    <w:rsid w:val="00E829B9"/>
    <w:rsid w:val="00E841A5"/>
    <w:rsid w:val="00E8452A"/>
    <w:rsid w:val="00E845ED"/>
    <w:rsid w:val="00E8462C"/>
    <w:rsid w:val="00E85256"/>
    <w:rsid w:val="00E85650"/>
    <w:rsid w:val="00E86FEA"/>
    <w:rsid w:val="00E87C29"/>
    <w:rsid w:val="00E9653D"/>
    <w:rsid w:val="00E96D23"/>
    <w:rsid w:val="00EA0874"/>
    <w:rsid w:val="00EA102C"/>
    <w:rsid w:val="00EA1124"/>
    <w:rsid w:val="00EA1D5A"/>
    <w:rsid w:val="00EA292D"/>
    <w:rsid w:val="00EA2BAC"/>
    <w:rsid w:val="00EA32D9"/>
    <w:rsid w:val="00EA3401"/>
    <w:rsid w:val="00EA3784"/>
    <w:rsid w:val="00EA3B95"/>
    <w:rsid w:val="00EA47E5"/>
    <w:rsid w:val="00EA53B7"/>
    <w:rsid w:val="00EA5FC6"/>
    <w:rsid w:val="00EB05DD"/>
    <w:rsid w:val="00EB1918"/>
    <w:rsid w:val="00EB22E7"/>
    <w:rsid w:val="00EB3DB6"/>
    <w:rsid w:val="00EB6EA4"/>
    <w:rsid w:val="00EB7300"/>
    <w:rsid w:val="00EB7421"/>
    <w:rsid w:val="00EB7718"/>
    <w:rsid w:val="00EC1828"/>
    <w:rsid w:val="00EC3BE1"/>
    <w:rsid w:val="00EC4D7F"/>
    <w:rsid w:val="00EC64C7"/>
    <w:rsid w:val="00EC745A"/>
    <w:rsid w:val="00ED0862"/>
    <w:rsid w:val="00ED3C1F"/>
    <w:rsid w:val="00ED4E0B"/>
    <w:rsid w:val="00ED5885"/>
    <w:rsid w:val="00ED60A3"/>
    <w:rsid w:val="00ED7399"/>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4E5E"/>
    <w:rsid w:val="00EF6608"/>
    <w:rsid w:val="00EF6675"/>
    <w:rsid w:val="00EF695B"/>
    <w:rsid w:val="00F009F6"/>
    <w:rsid w:val="00F01FB8"/>
    <w:rsid w:val="00F0212B"/>
    <w:rsid w:val="00F0297E"/>
    <w:rsid w:val="00F03D2D"/>
    <w:rsid w:val="00F050D9"/>
    <w:rsid w:val="00F0556E"/>
    <w:rsid w:val="00F05F22"/>
    <w:rsid w:val="00F06905"/>
    <w:rsid w:val="00F07E1D"/>
    <w:rsid w:val="00F10D3A"/>
    <w:rsid w:val="00F1112D"/>
    <w:rsid w:val="00F152B7"/>
    <w:rsid w:val="00F15A71"/>
    <w:rsid w:val="00F17782"/>
    <w:rsid w:val="00F17E46"/>
    <w:rsid w:val="00F20770"/>
    <w:rsid w:val="00F227F9"/>
    <w:rsid w:val="00F22CC5"/>
    <w:rsid w:val="00F24825"/>
    <w:rsid w:val="00F24EEC"/>
    <w:rsid w:val="00F25362"/>
    <w:rsid w:val="00F26191"/>
    <w:rsid w:val="00F26F44"/>
    <w:rsid w:val="00F306AE"/>
    <w:rsid w:val="00F30B79"/>
    <w:rsid w:val="00F31047"/>
    <w:rsid w:val="00F312A5"/>
    <w:rsid w:val="00F324F3"/>
    <w:rsid w:val="00F33E95"/>
    <w:rsid w:val="00F35A37"/>
    <w:rsid w:val="00F35E70"/>
    <w:rsid w:val="00F368E2"/>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4B09"/>
    <w:rsid w:val="00F553AA"/>
    <w:rsid w:val="00F554EE"/>
    <w:rsid w:val="00F55954"/>
    <w:rsid w:val="00F5609C"/>
    <w:rsid w:val="00F56331"/>
    <w:rsid w:val="00F603F8"/>
    <w:rsid w:val="00F60FD8"/>
    <w:rsid w:val="00F61739"/>
    <w:rsid w:val="00F620F3"/>
    <w:rsid w:val="00F628BB"/>
    <w:rsid w:val="00F62F49"/>
    <w:rsid w:val="00F635E8"/>
    <w:rsid w:val="00F64063"/>
    <w:rsid w:val="00F66009"/>
    <w:rsid w:val="00F66661"/>
    <w:rsid w:val="00F675E5"/>
    <w:rsid w:val="00F700E3"/>
    <w:rsid w:val="00F718C6"/>
    <w:rsid w:val="00F71EB1"/>
    <w:rsid w:val="00F72477"/>
    <w:rsid w:val="00F731C2"/>
    <w:rsid w:val="00F73BE3"/>
    <w:rsid w:val="00F80290"/>
    <w:rsid w:val="00F818DE"/>
    <w:rsid w:val="00F83765"/>
    <w:rsid w:val="00F8432E"/>
    <w:rsid w:val="00F85E7A"/>
    <w:rsid w:val="00F8711C"/>
    <w:rsid w:val="00F90114"/>
    <w:rsid w:val="00F90395"/>
    <w:rsid w:val="00F90F8E"/>
    <w:rsid w:val="00F9141B"/>
    <w:rsid w:val="00F91A48"/>
    <w:rsid w:val="00F939A3"/>
    <w:rsid w:val="00F94891"/>
    <w:rsid w:val="00F94A20"/>
    <w:rsid w:val="00F95478"/>
    <w:rsid w:val="00F95779"/>
    <w:rsid w:val="00F9617B"/>
    <w:rsid w:val="00F9655A"/>
    <w:rsid w:val="00FA130C"/>
    <w:rsid w:val="00FA1538"/>
    <w:rsid w:val="00FA3B51"/>
    <w:rsid w:val="00FA3F8D"/>
    <w:rsid w:val="00FA5E48"/>
    <w:rsid w:val="00FA6A07"/>
    <w:rsid w:val="00FA7F34"/>
    <w:rsid w:val="00FB04D1"/>
    <w:rsid w:val="00FB0E69"/>
    <w:rsid w:val="00FB1296"/>
    <w:rsid w:val="00FB3DE1"/>
    <w:rsid w:val="00FB43E1"/>
    <w:rsid w:val="00FB56CB"/>
    <w:rsid w:val="00FC10E1"/>
    <w:rsid w:val="00FC164A"/>
    <w:rsid w:val="00FC186F"/>
    <w:rsid w:val="00FC1CE8"/>
    <w:rsid w:val="00FC20D2"/>
    <w:rsid w:val="00FC2F0A"/>
    <w:rsid w:val="00FC3CC7"/>
    <w:rsid w:val="00FC42E1"/>
    <w:rsid w:val="00FC5F4C"/>
    <w:rsid w:val="00FC7436"/>
    <w:rsid w:val="00FC7A27"/>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purl.org/dc/terms/"/>
    <ds:schemaRef ds:uri="2e3132a0-aaf2-4326-8928-c084593c093d"/>
    <ds:schemaRef ds:uri="http://schemas.microsoft.com/office/2006/documentManagement/types"/>
    <ds:schemaRef ds:uri="http://schemas.microsoft.com/office/infopath/2007/PartnerControls"/>
    <ds:schemaRef ds:uri="http://schemas.openxmlformats.org/package/2006/metadata/core-properties"/>
    <ds:schemaRef ds:uri="cadce026-d35b-4a62-a2ee-1436bb44fb55"/>
    <ds:schemaRef ds:uri="http://purl.org/dc/elements/1.1/"/>
    <ds:schemaRef ds:uri="6032ed8b-3e71-4b2f-ab7b-020545ac21c9"/>
    <ds:schemaRef ds:uri="http://www.w3.org/XML/1998/namespace"/>
    <ds:schemaRef ds:uri="http://purl.org/dc/dcmitype/"/>
  </ds:schemaRefs>
</ds:datastoreItem>
</file>

<file path=customXml/itemProps2.xml><?xml version="1.0" encoding="utf-8"?>
<ds:datastoreItem xmlns:ds="http://schemas.openxmlformats.org/officeDocument/2006/customXml" ds:itemID="{0EAB62A2-45D8-451F-A6CA-688858FFB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13324</Words>
  <Characters>75952</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89098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ESO Code Admin</cp:lastModifiedBy>
  <cp:revision>2</cp:revision>
  <cp:lastPrinted>2019-12-12T14:04:00Z</cp:lastPrinted>
  <dcterms:created xsi:type="dcterms:W3CDTF">2023-07-19T08:57:00Z</dcterms:created>
  <dcterms:modified xsi:type="dcterms:W3CDTF">2023-07-19T08:57:00Z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y fmtid="{D5CDD505-2E9C-101B-9397-08002B2CF9AE}" pid="11" name="MediaServiceImageTags">
    <vt:lpwstr/>
  </property>
</Properties>
</file>