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E928E" w14:textId="77777777" w:rsidR="00470B5B" w:rsidRPr="005603D9" w:rsidRDefault="00470B5B" w:rsidP="005603D9"/>
    <w:tbl>
      <w:tblPr>
        <w:tblpPr w:leftFromText="180" w:rightFromText="180" w:vertAnchor="page" w:horzAnchor="page" w:tblpX="912" w:tblpY="1474"/>
        <w:tblW w:w="1006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846"/>
        <w:gridCol w:w="4111"/>
      </w:tblGrid>
      <w:tr w:rsidR="009A206C" w:rsidRPr="005603D9" w14:paraId="7D105F9D" w14:textId="77777777" w:rsidTr="05F3FC91">
        <w:trPr>
          <w:trHeight w:val="217"/>
        </w:trPr>
        <w:tc>
          <w:tcPr>
            <w:tcW w:w="10060" w:type="dxa"/>
            <w:gridSpan w:val="4"/>
            <w:shd w:val="clear" w:color="auto" w:fill="F26522" w:themeFill="accent1"/>
          </w:tcPr>
          <w:p w14:paraId="6F391CBD" w14:textId="77777777" w:rsidR="009A206C" w:rsidRPr="005603D9" w:rsidRDefault="004B767D" w:rsidP="00A747AE">
            <w:pPr>
              <w:pStyle w:val="Documentname"/>
              <w:framePr w:hSpace="0" w:wrap="auto" w:vAnchor="margin" w:hAnchor="text" w:xAlign="left" w:yAlign="inline"/>
            </w:pPr>
            <w:r>
              <w:rPr>
                <w:rFonts w:cs="Arial"/>
                <w:szCs w:val="28"/>
              </w:rPr>
              <w:t xml:space="preserve">Workgroup </w:t>
            </w:r>
            <w:r w:rsidR="00CC5D94">
              <w:rPr>
                <w:rFonts w:cs="Arial"/>
                <w:szCs w:val="28"/>
              </w:rPr>
              <w:t>Consultation</w:t>
            </w:r>
          </w:p>
        </w:tc>
      </w:tr>
      <w:tr w:rsidR="00470B5B" w:rsidRPr="005603D9" w14:paraId="0798B630" w14:textId="77777777" w:rsidTr="05F3FC91">
        <w:trPr>
          <w:trHeight w:val="5669"/>
        </w:trPr>
        <w:tc>
          <w:tcPr>
            <w:tcW w:w="5103" w:type="dxa"/>
            <w:gridSpan w:val="2"/>
            <w:shd w:val="clear" w:color="auto" w:fill="auto"/>
          </w:tcPr>
          <w:p w14:paraId="78310C08" w14:textId="3938144A" w:rsidR="00514EED" w:rsidRDefault="00514EED" w:rsidP="009D3CD2">
            <w:pPr>
              <w:ind w:right="113"/>
              <w:rPr>
                <w:rFonts w:cs="Arial"/>
                <w:b/>
                <w:color w:val="F26522" w:themeColor="accent1"/>
                <w:sz w:val="56"/>
                <w:szCs w:val="56"/>
              </w:rPr>
            </w:pPr>
            <w:r w:rsidRPr="00437A4D">
              <w:rPr>
                <w:rFonts w:cs="Arial"/>
                <w:b/>
                <w:color w:val="F26522" w:themeColor="accent1"/>
                <w:sz w:val="56"/>
                <w:szCs w:val="56"/>
              </w:rPr>
              <w:t>GC</w:t>
            </w:r>
            <w:r w:rsidR="007B05D5">
              <w:rPr>
                <w:rFonts w:cs="Arial"/>
                <w:b/>
                <w:color w:val="F26522" w:themeColor="accent1"/>
                <w:sz w:val="56"/>
                <w:szCs w:val="56"/>
              </w:rPr>
              <w:t>0155</w:t>
            </w:r>
            <w:r>
              <w:rPr>
                <w:rFonts w:cs="Arial"/>
                <w:b/>
                <w:color w:val="F26522" w:themeColor="accent1"/>
                <w:sz w:val="56"/>
                <w:szCs w:val="56"/>
              </w:rPr>
              <w:t>:</w:t>
            </w:r>
          </w:p>
          <w:p w14:paraId="31E806E1" w14:textId="77777777" w:rsidR="00437A4D" w:rsidRPr="00437A4D" w:rsidRDefault="00437A4D" w:rsidP="00437A4D">
            <w:pPr>
              <w:ind w:right="113"/>
              <w:rPr>
                <w:rFonts w:cs="Arial"/>
                <w:b/>
                <w:color w:val="F26522" w:themeColor="accent1"/>
                <w:sz w:val="44"/>
                <w:szCs w:val="44"/>
              </w:rPr>
            </w:pPr>
            <w:r w:rsidRPr="00437A4D">
              <w:rPr>
                <w:rFonts w:cs="Arial"/>
                <w:b/>
                <w:color w:val="F26522" w:themeColor="accent1"/>
                <w:sz w:val="44"/>
                <w:szCs w:val="44"/>
              </w:rPr>
              <w:t>Clarification of Fault Ride Through Technical Requirements</w:t>
            </w:r>
          </w:p>
          <w:p w14:paraId="14046D18" w14:textId="20732A3E" w:rsidR="00CC5D94" w:rsidRDefault="00514EED" w:rsidP="00CC5D94">
            <w:pPr>
              <w:spacing w:line="240" w:lineRule="auto"/>
              <w:rPr>
                <w:rFonts w:ascii="Times New Roman" w:hAnsi="Times New Roman"/>
              </w:rPr>
            </w:pPr>
            <w:r>
              <w:rPr>
                <w:rFonts w:cs="Arial"/>
                <w:b/>
              </w:rPr>
              <w:t>Overview:</w:t>
            </w:r>
            <w:r w:rsidRPr="6DC9E538">
              <w:rPr>
                <w:noProof/>
              </w:rPr>
              <w:t xml:space="preserve"> </w:t>
            </w:r>
            <w:r w:rsidR="00CC5D94" w:rsidRPr="005705A0">
              <w:rPr>
                <w:i/>
                <w:noProof/>
                <w:color w:val="FF0000"/>
              </w:rPr>
              <w:t xml:space="preserve"> </w:t>
            </w:r>
            <w:sdt>
              <w:sdtPr>
                <w:alias w:val="Insert text"/>
                <w:tag w:val="Insert text"/>
                <w:id w:val="-94557287"/>
                <w:placeholder>
                  <w:docPart w:val="334D39BD212A441088623A8D7B3D2A2B"/>
                </w:placeholder>
              </w:sdtPr>
              <w:sdtEndPr/>
              <w:sdtContent>
                <w:r w:rsidR="00FA0B41" w:rsidRPr="006F6078">
                  <w:t>An alternative to GC0151 which addressed the Fault Ride Through (FRT) compliance process and proposed minor improvements to the FRT technical requirements. This alternative was insufficiently scrutinised as part of the GC0151 urgent modification process hence Ofgem, while rejecting it in their decision letter dated 8 November 2021, noted that it had merit and should be brought forward subsequently</w:t>
                </w:r>
                <w:r w:rsidR="00FA0B41" w:rsidRPr="006F6078">
                  <w:rPr>
                    <w:i/>
                    <w:iCs/>
                    <w:sz w:val="22"/>
                    <w:szCs w:val="20"/>
                  </w:rPr>
                  <w:t>.</w:t>
                </w:r>
              </w:sdtContent>
            </w:sdt>
          </w:p>
          <w:p w14:paraId="08D9E56C" w14:textId="77777777" w:rsidR="005603D9" w:rsidRPr="005603D9" w:rsidRDefault="005603D9" w:rsidP="009D3CD2"/>
        </w:tc>
        <w:tc>
          <w:tcPr>
            <w:tcW w:w="4957" w:type="dxa"/>
            <w:gridSpan w:val="2"/>
            <w:shd w:val="clear" w:color="auto" w:fill="auto"/>
          </w:tcPr>
          <w:p w14:paraId="2A432073" w14:textId="77777777" w:rsidR="008B5413" w:rsidRDefault="00470B5B" w:rsidP="009D3CD2">
            <w:pPr>
              <w:rPr>
                <w:b/>
              </w:rPr>
            </w:pPr>
            <w:r w:rsidRPr="005603D9">
              <w:rPr>
                <w:b/>
              </w:rPr>
              <w:t xml:space="preserve">Modification process &amp; timetable     </w:t>
            </w:r>
          </w:p>
          <w:p w14:paraId="6C40A8CD" w14:textId="77777777" w:rsidR="00470B5B" w:rsidRPr="005603D9" w:rsidRDefault="008B5413" w:rsidP="009D3CD2">
            <w:pPr>
              <w:rPr>
                <w:b/>
              </w:rPr>
            </w:pPr>
            <w:r>
              <w:rPr>
                <w:noProof/>
              </w:rPr>
              <mc:AlternateContent>
                <mc:Choice Requires="wpg">
                  <w:drawing>
                    <wp:anchor distT="0" distB="0" distL="114300" distR="114300" simplePos="0" relativeHeight="251658240" behindDoc="0" locked="0" layoutInCell="1" allowOverlap="1" wp14:anchorId="75C76DA4" wp14:editId="7EC6347F">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A74D14"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09922B7D625841EABDD4F0248A68F26A"/>
                                      </w:placeholder>
                                      <w:date w:fullDate="2021-12-16T00:00:00Z">
                                        <w:dateFormat w:val="dd MMMM yyyy"/>
                                        <w:lid w:val="en-GB"/>
                                        <w:storeMappedDataAs w:val="dateTime"/>
                                        <w:calendar w:val="gregorian"/>
                                      </w:date>
                                    </w:sdtPr>
                                    <w:sdtEndPr/>
                                    <w:sdtContent>
                                      <w:p w14:paraId="1144CB5E" w14:textId="6FC07E31" w:rsidR="009446C6" w:rsidRPr="00644FFB" w:rsidRDefault="0064139A" w:rsidP="008B5413">
                                        <w:pPr>
                                          <w:rPr>
                                            <w:color w:val="000000"/>
                                            <w:sz w:val="20"/>
                                          </w:rPr>
                                        </w:pPr>
                                        <w:r>
                                          <w:rPr>
                                            <w:color w:val="000000"/>
                                            <w:sz w:val="20"/>
                                          </w:rPr>
                                          <w:t>16 December 2021</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D1B136" w14:textId="77777777" w:rsidR="009446C6" w:rsidRPr="00E50C1D" w:rsidRDefault="009446C6" w:rsidP="008B5413">
                                    <w:pPr>
                                      <w:rPr>
                                        <w:b/>
                                        <w:color w:val="FFFFFF" w:themeColor="background1"/>
                                        <w:sz w:val="22"/>
                                      </w:rPr>
                                    </w:pPr>
                                    <w:r w:rsidRPr="00E50C1D">
                                      <w:rPr>
                                        <w:b/>
                                        <w:color w:val="FFFFFF" w:themeColor="background1"/>
                                        <w:sz w:val="22"/>
                                      </w:rPr>
                                      <w:t>Workgroup Consultation</w:t>
                                    </w:r>
                                  </w:p>
                                  <w:p w14:paraId="7688384F" w14:textId="27655257" w:rsidR="009446C6" w:rsidRPr="00E50C1D" w:rsidRDefault="00A002CC" w:rsidP="008B5413">
                                    <w:pPr>
                                      <w:rPr>
                                        <w:color w:val="FFFFFF" w:themeColor="background1"/>
                                      </w:rPr>
                                    </w:pPr>
                                    <w:sdt>
                                      <w:sdtPr>
                                        <w:rPr>
                                          <w:rStyle w:val="TimelineChar"/>
                                          <w:color w:val="FFFFFF" w:themeColor="background1"/>
                                        </w:rPr>
                                        <w:alias w:val="Code Administrator Use"/>
                                        <w:tag w:val="Code Administrator Use"/>
                                        <w:id w:val="-2121677914"/>
                                        <w:date w:fullDate="2023-08-07T00:00:00Z">
                                          <w:dateFormat w:val="dd MMMM yyyy"/>
                                          <w:lid w:val="en-GB"/>
                                          <w:storeMappedDataAs w:val="dateTime"/>
                                          <w:calendar w:val="gregorian"/>
                                        </w:date>
                                      </w:sdtPr>
                                      <w:sdtEndPr>
                                        <w:rPr>
                                          <w:rStyle w:val="TimelineChar"/>
                                        </w:rPr>
                                      </w:sdtEndPr>
                                      <w:sdtContent>
                                        <w:r w:rsidR="00EC7104">
                                          <w:rPr>
                                            <w:rStyle w:val="TimelineChar"/>
                                            <w:color w:val="FFFFFF" w:themeColor="background1"/>
                                          </w:rPr>
                                          <w:t>07 August 2023</w:t>
                                        </w:r>
                                      </w:sdtContent>
                                    </w:sdt>
                                    <w:r w:rsidR="009446C6" w:rsidRPr="00E50C1D">
                                      <w:rPr>
                                        <w:color w:val="FFFFFF" w:themeColor="background1"/>
                                      </w:rPr>
                                      <w:t xml:space="preserve"> </w:t>
                                    </w:r>
                                    <w:r w:rsidR="00952EBB">
                                      <w:rPr>
                                        <w:color w:val="FFFFFF" w:themeColor="background1"/>
                                      </w:rPr>
                                      <w:t>–</w:t>
                                    </w:r>
                                    <w:r w:rsidR="009446C6" w:rsidRPr="00E50C1D">
                                      <w:rPr>
                                        <w:color w:val="FFFFFF" w:themeColor="background1"/>
                                      </w:rPr>
                                      <w:t xml:space="preserve"> </w:t>
                                    </w:r>
                                    <w:sdt>
                                      <w:sdtPr>
                                        <w:rPr>
                                          <w:rStyle w:val="TimelineChar"/>
                                          <w:color w:val="FFFFFF" w:themeColor="background1"/>
                                        </w:rPr>
                                        <w:alias w:val="Code Administrator Use"/>
                                        <w:tag w:val="Code Administrator Use"/>
                                        <w:id w:val="610788143"/>
                                        <w:date w:fullDate="2023-08-29T00:00:00Z">
                                          <w:dateFormat w:val="dd MMMM yyyy"/>
                                          <w:lid w:val="en-GB"/>
                                          <w:storeMappedDataAs w:val="dateTime"/>
                                          <w:calendar w:val="gregorian"/>
                                        </w:date>
                                      </w:sdtPr>
                                      <w:sdtEndPr>
                                        <w:rPr>
                                          <w:rStyle w:val="TimelineChar"/>
                                        </w:rPr>
                                      </w:sdtEndPr>
                                      <w:sdtContent>
                                        <w:r w:rsidR="004342D3">
                                          <w:rPr>
                                            <w:rStyle w:val="TimelineChar"/>
                                            <w:color w:val="FFFFFF" w:themeColor="background1"/>
                                          </w:rPr>
                                          <w:t>29 August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A70CB5"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3-11-15T00:00:00Z">
                                        <w:dateFormat w:val="dd MMMM yyyy"/>
                                        <w:lid w:val="en-GB"/>
                                        <w:storeMappedDataAs w:val="dateTime"/>
                                        <w:calendar w:val="gregorian"/>
                                      </w:date>
                                    </w:sdtPr>
                                    <w:sdtEndPr/>
                                    <w:sdtContent>
                                      <w:p w14:paraId="7F9F2B41" w14:textId="32E1DC05" w:rsidR="009446C6" w:rsidRPr="00E50C1D" w:rsidRDefault="004342D3" w:rsidP="004162CB">
                                        <w:pPr>
                                          <w:pStyle w:val="Timeline"/>
                                        </w:pPr>
                                        <w:r>
                                          <w:t>15 November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204512"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340684E1" w14:textId="68F8DDE7" w:rsidR="009446C6" w:rsidRPr="004162CB" w:rsidRDefault="00A002CC" w:rsidP="004162CB">
                                    <w:pPr>
                                      <w:pStyle w:val="Timeline"/>
                                    </w:pPr>
                                    <w:sdt>
                                      <w:sdtPr>
                                        <w:rPr>
                                          <w:rStyle w:val="TimelineChar"/>
                                        </w:rPr>
                                        <w:alias w:val="Code Administrator Use"/>
                                        <w:tag w:val="Code Administrator Use"/>
                                        <w:id w:val="-1327815135"/>
                                        <w:date w:fullDate="2023-11-28T00:00:00Z">
                                          <w:dateFormat w:val="dd MMMM yyyy"/>
                                          <w:lid w:val="en-GB"/>
                                          <w:storeMappedDataAs w:val="dateTime"/>
                                          <w:calendar w:val="gregorian"/>
                                        </w:date>
                                      </w:sdtPr>
                                      <w:sdtEndPr>
                                        <w:rPr>
                                          <w:rStyle w:val="TimelineChar"/>
                                        </w:rPr>
                                      </w:sdtEndPr>
                                      <w:sdtContent>
                                        <w:r w:rsidR="004342D3">
                                          <w:rPr>
                                            <w:rStyle w:val="TimelineChar"/>
                                          </w:rPr>
                                          <w:t>28 November 2023</w:t>
                                        </w:r>
                                      </w:sdtContent>
                                    </w:sdt>
                                    <w:r w:rsidR="009446C6" w:rsidRPr="004162CB">
                                      <w:t xml:space="preserve"> </w:t>
                                    </w:r>
                                    <w:r w:rsidR="00071DE9">
                                      <w:t>–</w:t>
                                    </w:r>
                                    <w:r w:rsidR="009446C6" w:rsidRPr="004162CB">
                                      <w:t xml:space="preserve"> </w:t>
                                    </w:r>
                                    <w:sdt>
                                      <w:sdtPr>
                                        <w:rPr>
                                          <w:rStyle w:val="TimelineChar"/>
                                        </w:rPr>
                                        <w:alias w:val="Code Administrator Use"/>
                                        <w:tag w:val="Code Administrator Use"/>
                                        <w:id w:val="-5523772"/>
                                        <w:date w:fullDate="2024-01-02T00:00:00Z">
                                          <w:dateFormat w:val="dd MMMM yyyy"/>
                                          <w:lid w:val="en-GB"/>
                                          <w:storeMappedDataAs w:val="dateTime"/>
                                          <w:calendar w:val="gregorian"/>
                                        </w:date>
                                      </w:sdtPr>
                                      <w:sdtEndPr>
                                        <w:rPr>
                                          <w:rStyle w:val="TimelineChar"/>
                                        </w:rPr>
                                      </w:sdtEndPr>
                                      <w:sdtContent>
                                        <w:r w:rsidR="00093082">
                                          <w:rPr>
                                            <w:rStyle w:val="TimelineChar"/>
                                          </w:rPr>
                                          <w:t>02 January 2024</w:t>
                                        </w:r>
                                      </w:sdtContent>
                                    </w:sdt>
                                    <w:r w:rsidR="009423D6">
                                      <w:rPr>
                                        <w:rStyle w:val="TimelineChar"/>
                                      </w:rPr>
                                      <w:t xml:space="preserve"> November 2023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A478CB" w14:textId="3F45A117" w:rsidR="009446C6" w:rsidRPr="000F26AE" w:rsidRDefault="009446C6" w:rsidP="008B5413">
                                    <w:pPr>
                                      <w:rPr>
                                        <w:b/>
                                        <w:color w:val="F26522" w:themeColor="accent1"/>
                                        <w:sz w:val="22"/>
                                      </w:rPr>
                                    </w:pPr>
                                    <w:r w:rsidRPr="000F26AE">
                                      <w:rPr>
                                        <w:b/>
                                        <w:color w:val="F26522" w:themeColor="accent1"/>
                                        <w:sz w:val="22"/>
                                      </w:rPr>
                                      <w:t>Draft Modification Report</w:t>
                                    </w:r>
                                  </w:p>
                                  <w:sdt>
                                    <w:sdtPr>
                                      <w:rPr>
                                        <w:rStyle w:val="TimelineChar"/>
                                      </w:rPr>
                                      <w:alias w:val="Code Administrator Use"/>
                                      <w:tag w:val="Code Administrator Use"/>
                                      <w:id w:val="-761446121"/>
                                      <w:date w:fullDate="2024-01-17T00:00:00Z">
                                        <w:dateFormat w:val="dd MMMM yyyy"/>
                                        <w:lid w:val="en-GB"/>
                                        <w:storeMappedDataAs w:val="dateTime"/>
                                        <w:calendar w:val="gregorian"/>
                                      </w:date>
                                    </w:sdtPr>
                                    <w:sdtEndPr>
                                      <w:rPr>
                                        <w:rStyle w:val="TimelineChar"/>
                                      </w:rPr>
                                    </w:sdtEndPr>
                                    <w:sdtContent>
                                      <w:p w14:paraId="11BAA458" w14:textId="149A365F" w:rsidR="009446C6" w:rsidRPr="004F10E6" w:rsidRDefault="00093082" w:rsidP="008B5413">
                                        <w:pPr>
                                          <w:rPr>
                                            <w:color w:val="000000"/>
                                          </w:rPr>
                                        </w:pPr>
                                        <w:r>
                                          <w:rPr>
                                            <w:rStyle w:val="TimelineChar"/>
                                          </w:rPr>
                                          <w:t>17 January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EA412E" w14:textId="4A3554C0"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4-02-07T00:00:00Z">
                                        <w:dateFormat w:val="dd MMMM yyyy"/>
                                        <w:lid w:val="en-GB"/>
                                        <w:storeMappedDataAs w:val="dateTime"/>
                                        <w:calendar w:val="gregorian"/>
                                      </w:date>
                                    </w:sdtPr>
                                    <w:sdtEndPr>
                                      <w:rPr>
                                        <w:rStyle w:val="TimelineChar"/>
                                      </w:rPr>
                                    </w:sdtEndPr>
                                    <w:sdtContent>
                                      <w:p w14:paraId="7ED3649D" w14:textId="52D81ACC" w:rsidR="009446C6" w:rsidRPr="004F10E6" w:rsidRDefault="002976A5" w:rsidP="008B5413">
                                        <w:pPr>
                                          <w:rPr>
                                            <w:color w:val="000000"/>
                                          </w:rPr>
                                        </w:pPr>
                                        <w:r>
                                          <w:rPr>
                                            <w:rStyle w:val="TimelineChar"/>
                                          </w:rPr>
                                          <w:t>07 February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D9946E"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color w:val="000000"/>
                                        <w:sz w:val="20"/>
                                        <w:szCs w:val="18"/>
                                      </w:rPr>
                                      <w:alias w:val="Code Administrator Use"/>
                                      <w:tag w:val="Code Administrator Use"/>
                                      <w:id w:val="-399981992"/>
                                      <w:date>
                                        <w:dateFormat w:val="dd MMMM yyyy"/>
                                        <w:lid w:val="en-GB"/>
                                        <w:storeMappedDataAs w:val="dateTime"/>
                                        <w:calendar w:val="gregorian"/>
                                      </w:date>
                                    </w:sdtPr>
                                    <w:sdtEndPr/>
                                    <w:sdtContent>
                                      <w:p w14:paraId="45E24276" w14:textId="77777777" w:rsidR="00157228" w:rsidRPr="004F10E6" w:rsidRDefault="00157228" w:rsidP="00157228">
                                        <w:pPr>
                                          <w:rPr>
                                            <w:color w:val="000000"/>
                                          </w:rPr>
                                        </w:pPr>
                                        <w:r w:rsidRPr="00FB4843">
                                          <w:rPr>
                                            <w:color w:val="000000"/>
                                            <w:sz w:val="20"/>
                                            <w:szCs w:val="18"/>
                                          </w:rPr>
                                          <w:t>Within 10 working days of Ofgem decision</w:t>
                                        </w:r>
                                      </w:p>
                                    </w:sdtContent>
                                  </w:sdt>
                                  <w:p w14:paraId="101FF5C3" w14:textId="0BA7F803" w:rsidR="009446C6" w:rsidRPr="004F10E6" w:rsidRDefault="009446C6" w:rsidP="00157228">
                                    <w:pPr>
                                      <w:rPr>
                                        <w:color w:val="00000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0BB326C"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D63194"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57012F8"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B93199"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893AF7"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FD8CF5"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436E19"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5C76DA4" id="Group 30" o:spid="_x0000_s1026" style="position:absolute;margin-left:.2pt;margin-top:.55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34A74D14"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09922B7D625841EABDD4F0248A68F26A"/>
                                </w:placeholder>
                                <w:date w:fullDate="2021-12-16T00:00:00Z">
                                  <w:dateFormat w:val="dd MMMM yyyy"/>
                                  <w:lid w:val="en-GB"/>
                                  <w:storeMappedDataAs w:val="dateTime"/>
                                  <w:calendar w:val="gregorian"/>
                                </w:date>
                              </w:sdtPr>
                              <w:sdtContent>
                                <w:p w14:paraId="1144CB5E" w14:textId="6FC07E31" w:rsidR="009446C6" w:rsidRPr="00644FFB" w:rsidRDefault="0064139A" w:rsidP="008B5413">
                                  <w:pPr>
                                    <w:rPr>
                                      <w:color w:val="000000"/>
                                      <w:sz w:val="20"/>
                                    </w:rPr>
                                  </w:pPr>
                                  <w:r>
                                    <w:rPr>
                                      <w:color w:val="000000"/>
                                      <w:sz w:val="20"/>
                                    </w:rPr>
                                    <w:t>16 December 2021</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" fillcolor="#f26522 [3204]" strokecolor="#f26522 [3204]" strokeweight="2pt">
                        <v:textbox inset="0,0,0,0">
                          <w:txbxContent>
                            <w:p w14:paraId="3BD1B136" w14:textId="77777777" w:rsidR="009446C6" w:rsidRPr="00E50C1D" w:rsidRDefault="009446C6" w:rsidP="008B5413">
                              <w:pPr>
                                <w:rPr>
                                  <w:b/>
                                  <w:color w:val="FFFFFF" w:themeColor="background1"/>
                                  <w:sz w:val="22"/>
                                </w:rPr>
                              </w:pPr>
                              <w:r w:rsidRPr="00E50C1D">
                                <w:rPr>
                                  <w:b/>
                                  <w:color w:val="FFFFFF" w:themeColor="background1"/>
                                  <w:sz w:val="22"/>
                                </w:rPr>
                                <w:t>Workgroup Consultation</w:t>
                              </w:r>
                            </w:p>
                            <w:p w14:paraId="7688384F" w14:textId="27655257" w:rsidR="009446C6" w:rsidRPr="00E50C1D" w:rsidRDefault="00000000" w:rsidP="008B5413">
                              <w:pPr>
                                <w:rPr>
                                  <w:color w:val="FFFFFF" w:themeColor="background1"/>
                                </w:rPr>
                              </w:pPr>
                              <w:sdt>
                                <w:sdtPr>
                                  <w:rPr>
                                    <w:rStyle w:val="TimelineChar"/>
                                    <w:color w:val="FFFFFF" w:themeColor="background1"/>
                                  </w:rPr>
                                  <w:alias w:val="Code Administrator Use"/>
                                  <w:tag w:val="Code Administrator Use"/>
                                  <w:id w:val="-2121677914"/>
                                  <w:date w:fullDate="2023-08-07T00:00:00Z">
                                    <w:dateFormat w:val="dd MMMM yyyy"/>
                                    <w:lid w:val="en-GB"/>
                                    <w:storeMappedDataAs w:val="dateTime"/>
                                    <w:calendar w:val="gregorian"/>
                                  </w:date>
                                </w:sdtPr>
                                <w:sdtContent>
                                  <w:r w:rsidR="00EC7104">
                                    <w:rPr>
                                      <w:rStyle w:val="TimelineChar"/>
                                      <w:color w:val="FFFFFF" w:themeColor="background1"/>
                                    </w:rPr>
                                    <w:t>07 August 2023</w:t>
                                  </w:r>
                                </w:sdtContent>
                              </w:sdt>
                              <w:r w:rsidR="009446C6" w:rsidRPr="00E50C1D">
                                <w:rPr>
                                  <w:color w:val="FFFFFF" w:themeColor="background1"/>
                                </w:rPr>
                                <w:t xml:space="preserve"> </w:t>
                              </w:r>
                              <w:r w:rsidR="00952EBB">
                                <w:rPr>
                                  <w:color w:val="FFFFFF" w:themeColor="background1"/>
                                </w:rPr>
                                <w:t>–</w:t>
                              </w:r>
                              <w:r w:rsidR="009446C6" w:rsidRPr="00E50C1D">
                                <w:rPr>
                                  <w:color w:val="FFFFFF" w:themeColor="background1"/>
                                </w:rPr>
                                <w:t xml:space="preserve"> </w:t>
                              </w:r>
                              <w:sdt>
                                <w:sdtPr>
                                  <w:rPr>
                                    <w:rStyle w:val="TimelineChar"/>
                                    <w:color w:val="FFFFFF" w:themeColor="background1"/>
                                  </w:rPr>
                                  <w:alias w:val="Code Administrator Use"/>
                                  <w:tag w:val="Code Administrator Use"/>
                                  <w:id w:val="610788143"/>
                                  <w:date w:fullDate="2023-08-29T00:00:00Z">
                                    <w:dateFormat w:val="dd MMMM yyyy"/>
                                    <w:lid w:val="en-GB"/>
                                    <w:storeMappedDataAs w:val="dateTime"/>
                                    <w:calendar w:val="gregorian"/>
                                  </w:date>
                                </w:sdtPr>
                                <w:sdtContent>
                                  <w:r w:rsidR="004342D3">
                                    <w:rPr>
                                      <w:rStyle w:val="TimelineChar"/>
                                      <w:color w:val="FFFFFF" w:themeColor="background1"/>
                                    </w:rPr>
                                    <w:t>29 August 2023</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0CA70CB5"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3-11-15T00:00:00Z">
                                  <w:dateFormat w:val="dd MMMM yyyy"/>
                                  <w:lid w:val="en-GB"/>
                                  <w:storeMappedDataAs w:val="dateTime"/>
                                  <w:calendar w:val="gregorian"/>
                                </w:date>
                              </w:sdtPr>
                              <w:sdtContent>
                                <w:p w14:paraId="7F9F2B41" w14:textId="32E1DC05" w:rsidR="009446C6" w:rsidRPr="00E50C1D" w:rsidRDefault="004342D3" w:rsidP="004162CB">
                                  <w:pPr>
                                    <w:pStyle w:val="Timeline"/>
                                  </w:pPr>
                                  <w:r>
                                    <w:t>15 November 2023</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1F204512"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340684E1" w14:textId="68F8DDE7" w:rsidR="009446C6" w:rsidRPr="004162CB" w:rsidRDefault="00000000" w:rsidP="004162CB">
                              <w:pPr>
                                <w:pStyle w:val="Timeline"/>
                              </w:pPr>
                              <w:sdt>
                                <w:sdtPr>
                                  <w:rPr>
                                    <w:rStyle w:val="TimelineChar"/>
                                  </w:rPr>
                                  <w:alias w:val="Code Administrator Use"/>
                                  <w:tag w:val="Code Administrator Use"/>
                                  <w:id w:val="-1327815135"/>
                                  <w:date w:fullDate="2023-11-28T00:00:00Z">
                                    <w:dateFormat w:val="dd MMMM yyyy"/>
                                    <w:lid w:val="en-GB"/>
                                    <w:storeMappedDataAs w:val="dateTime"/>
                                    <w:calendar w:val="gregorian"/>
                                  </w:date>
                                </w:sdtPr>
                                <w:sdtContent>
                                  <w:r w:rsidR="004342D3">
                                    <w:rPr>
                                      <w:rStyle w:val="TimelineChar"/>
                                    </w:rPr>
                                    <w:t>28 November 2023</w:t>
                                  </w:r>
                                </w:sdtContent>
                              </w:sdt>
                              <w:r w:rsidR="009446C6" w:rsidRPr="004162CB">
                                <w:t xml:space="preserve"> </w:t>
                              </w:r>
                              <w:r w:rsidR="00071DE9">
                                <w:t>–</w:t>
                              </w:r>
                              <w:r w:rsidR="009446C6" w:rsidRPr="004162CB">
                                <w:t xml:space="preserve"> </w:t>
                              </w:r>
                              <w:sdt>
                                <w:sdtPr>
                                  <w:rPr>
                                    <w:rStyle w:val="TimelineChar"/>
                                  </w:rPr>
                                  <w:alias w:val="Code Administrator Use"/>
                                  <w:tag w:val="Code Administrator Use"/>
                                  <w:id w:val="-5523772"/>
                                  <w:date w:fullDate="2024-01-02T00:00:00Z">
                                    <w:dateFormat w:val="dd MMMM yyyy"/>
                                    <w:lid w:val="en-GB"/>
                                    <w:storeMappedDataAs w:val="dateTime"/>
                                    <w:calendar w:val="gregorian"/>
                                  </w:date>
                                </w:sdtPr>
                                <w:sdtContent>
                                  <w:r w:rsidR="00093082">
                                    <w:rPr>
                                      <w:rStyle w:val="TimelineChar"/>
                                    </w:rPr>
                                    <w:t>02 January 2024</w:t>
                                  </w:r>
                                </w:sdtContent>
                              </w:sdt>
                              <w:r w:rsidR="009423D6">
                                <w:rPr>
                                  <w:rStyle w:val="TimelineChar"/>
                                </w:rPr>
                                <w:t xml:space="preserve"> November 2023</w:t>
                              </w:r>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05A478CB" w14:textId="3F45A117" w:rsidR="009446C6" w:rsidRPr="000F26AE" w:rsidRDefault="009446C6" w:rsidP="008B5413">
                              <w:pPr>
                                <w:rPr>
                                  <w:b/>
                                  <w:color w:val="F26522" w:themeColor="accent1"/>
                                  <w:sz w:val="22"/>
                                </w:rPr>
                              </w:pPr>
                              <w:r w:rsidRPr="000F26AE">
                                <w:rPr>
                                  <w:b/>
                                  <w:color w:val="F26522" w:themeColor="accent1"/>
                                  <w:sz w:val="22"/>
                                </w:rPr>
                                <w:t>Draft Modification Report</w:t>
                              </w:r>
                            </w:p>
                            <w:sdt>
                              <w:sdtPr>
                                <w:rPr>
                                  <w:rStyle w:val="TimelineChar"/>
                                </w:rPr>
                                <w:alias w:val="Code Administrator Use"/>
                                <w:tag w:val="Code Administrator Use"/>
                                <w:id w:val="-761446121"/>
                                <w:date w:fullDate="2024-01-17T00:00:00Z">
                                  <w:dateFormat w:val="dd MMMM yyyy"/>
                                  <w:lid w:val="en-GB"/>
                                  <w:storeMappedDataAs w:val="dateTime"/>
                                  <w:calendar w:val="gregorian"/>
                                </w:date>
                              </w:sdtPr>
                              <w:sdtContent>
                                <w:p w14:paraId="11BAA458" w14:textId="149A365F" w:rsidR="009446C6" w:rsidRPr="004F10E6" w:rsidRDefault="00093082" w:rsidP="008B5413">
                                  <w:pPr>
                                    <w:rPr>
                                      <w:color w:val="000000"/>
                                    </w:rPr>
                                  </w:pPr>
                                  <w:r>
                                    <w:rPr>
                                      <w:rStyle w:val="TimelineChar"/>
                                    </w:rPr>
                                    <w:t>17 January 2024</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5DEA412E" w14:textId="4A3554C0"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4-02-07T00:00:00Z">
                                  <w:dateFormat w:val="dd MMMM yyyy"/>
                                  <w:lid w:val="en-GB"/>
                                  <w:storeMappedDataAs w:val="dateTime"/>
                                  <w:calendar w:val="gregorian"/>
                                </w:date>
                              </w:sdtPr>
                              <w:sdtContent>
                                <w:p w14:paraId="7ED3649D" w14:textId="52D81ACC" w:rsidR="009446C6" w:rsidRPr="004F10E6" w:rsidRDefault="002976A5" w:rsidP="008B5413">
                                  <w:pPr>
                                    <w:rPr>
                                      <w:color w:val="000000"/>
                                    </w:rPr>
                                  </w:pPr>
                                  <w:r>
                                    <w:rPr>
                                      <w:rStyle w:val="TimelineChar"/>
                                    </w:rPr>
                                    <w:t>07 February 2024</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22D9946E"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color w:val="000000"/>
                                  <w:sz w:val="20"/>
                                  <w:szCs w:val="18"/>
                                </w:rPr>
                                <w:alias w:val="Code Administrator Use"/>
                                <w:tag w:val="Code Administrator Use"/>
                                <w:id w:val="-399981992"/>
                                <w:date>
                                  <w:dateFormat w:val="dd MMMM yyyy"/>
                                  <w:lid w:val="en-GB"/>
                                  <w:storeMappedDataAs w:val="dateTime"/>
                                  <w:calendar w:val="gregorian"/>
                                </w:date>
                              </w:sdtPr>
                              <w:sdtContent>
                                <w:p w14:paraId="45E24276" w14:textId="77777777" w:rsidR="00157228" w:rsidRPr="004F10E6" w:rsidRDefault="00157228" w:rsidP="00157228">
                                  <w:pPr>
                                    <w:rPr>
                                      <w:color w:val="000000"/>
                                    </w:rPr>
                                  </w:pPr>
                                  <w:r w:rsidRPr="00FB4843">
                                    <w:rPr>
                                      <w:color w:val="000000"/>
                                      <w:sz w:val="20"/>
                                      <w:szCs w:val="18"/>
                                    </w:rPr>
                                    <w:t>Within 10 working days of Ofgem decision</w:t>
                                  </w:r>
                                </w:p>
                              </w:sdtContent>
                            </w:sdt>
                            <w:p w14:paraId="101FF5C3" w14:textId="0BA7F803" w:rsidR="009446C6" w:rsidRPr="004F10E6" w:rsidRDefault="009446C6" w:rsidP="00157228">
                              <w:pPr>
                                <w:rPr>
                                  <w:color w:val="000000"/>
                                </w:rPr>
                              </w:pPr>
                            </w:p>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40BB326C"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18D63194"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557012F8"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2CB93199"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27893AF7"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02FD8CF5"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4F436E19"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5F3FC91">
              <w:rPr>
                <w:b/>
                <w:bCs/>
              </w:rPr>
              <w:t xml:space="preserve">                     </w:t>
            </w:r>
          </w:p>
        </w:tc>
      </w:tr>
      <w:tr w:rsidR="00E52308" w:rsidRPr="005603D9" w14:paraId="5105BF7B" w14:textId="77777777" w:rsidTr="05F3FC91">
        <w:trPr>
          <w:trHeight w:val="792"/>
        </w:trPr>
        <w:tc>
          <w:tcPr>
            <w:tcW w:w="10060" w:type="dxa"/>
            <w:gridSpan w:val="4"/>
            <w:shd w:val="clear" w:color="auto" w:fill="auto"/>
          </w:tcPr>
          <w:p w14:paraId="089210B4" w14:textId="77777777" w:rsidR="00A132B4"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669784E2" w14:textId="77777777" w:rsidR="00A132B4" w:rsidRDefault="00A132B4" w:rsidP="009D3CD2">
            <w:pPr>
              <w:pStyle w:val="BodyText2"/>
              <w:spacing w:before="0" w:after="0"/>
              <w:rPr>
                <w:rStyle w:val="Hyperlink"/>
                <w:rFonts w:eastAsiaTheme="majorEastAsia"/>
                <w:sz w:val="24"/>
              </w:rPr>
            </w:pPr>
            <w:r w:rsidRPr="00657D3D">
              <w:rPr>
                <w:b/>
                <w:noProof/>
                <w:sz w:val="24"/>
              </w:rPr>
              <w:t>Have 20 minutes?</w:t>
            </w:r>
            <w:r w:rsidRPr="0034387B">
              <w:rPr>
                <w:noProof/>
                <w:sz w:val="24"/>
              </w:rPr>
              <w:t xml:space="preserve"> Read the full </w:t>
            </w:r>
            <w:hyperlink w:anchor="_Why_change?" w:history="1">
              <w:r w:rsidR="0039436B" w:rsidRPr="00157228">
                <w:rPr>
                  <w:rStyle w:val="Hyperlink"/>
                  <w:rFonts w:eastAsiaTheme="majorEastAsia"/>
                  <w:sz w:val="24"/>
                </w:rPr>
                <w:t>Workgroup</w:t>
              </w:r>
              <w:r w:rsidR="0039436B" w:rsidRPr="005705A0">
                <w:rPr>
                  <w:rStyle w:val="Hyperlink"/>
                  <w:rFonts w:eastAsiaTheme="majorEastAsia"/>
                  <w:sz w:val="24"/>
                </w:rPr>
                <w:t xml:space="preserve"> </w:t>
              </w:r>
              <w:r w:rsidR="005705A0" w:rsidRPr="005705A0">
                <w:rPr>
                  <w:rStyle w:val="Hyperlink"/>
                  <w:rFonts w:eastAsiaTheme="majorEastAsia"/>
                  <w:sz w:val="24"/>
                </w:rPr>
                <w:t>Consultation</w:t>
              </w:r>
            </w:hyperlink>
          </w:p>
          <w:p w14:paraId="5DD1B47B" w14:textId="77777777" w:rsidR="00E52308" w:rsidRPr="005603D9" w:rsidRDefault="00A132B4" w:rsidP="009D3CD2">
            <w:pPr>
              <w:pStyle w:val="BodyText2"/>
              <w:spacing w:before="0" w:after="0"/>
              <w:rPr>
                <w:b/>
              </w:rPr>
            </w:pPr>
            <w:r w:rsidRPr="00657D3D">
              <w:rPr>
                <w:rFonts w:cs="Arial"/>
                <w:b/>
                <w:bCs/>
                <w:sz w:val="24"/>
              </w:rPr>
              <w:t>Have 30 minutes?</w:t>
            </w:r>
            <w:r w:rsidRPr="002025C5">
              <w:rPr>
                <w:rFonts w:cs="Arial"/>
                <w:bCs/>
                <w:sz w:val="24"/>
              </w:rPr>
              <w:t xml:space="preserve"> Read the full </w:t>
            </w:r>
            <w:r w:rsidR="0039436B">
              <w:rPr>
                <w:rFonts w:cs="Arial"/>
                <w:bCs/>
                <w:sz w:val="24"/>
              </w:rPr>
              <w:t xml:space="preserve">Workgroup </w:t>
            </w:r>
            <w:r w:rsidR="005705A0">
              <w:rPr>
                <w:rFonts w:cs="Arial"/>
                <w:bCs/>
                <w:sz w:val="24"/>
              </w:rPr>
              <w:t xml:space="preserve">Consultation </w:t>
            </w:r>
            <w:r w:rsidRPr="002025C5">
              <w:rPr>
                <w:rFonts w:cs="Arial"/>
                <w:bCs/>
                <w:sz w:val="24"/>
              </w:rPr>
              <w:t xml:space="preserve">and </w:t>
            </w:r>
            <w:r w:rsidR="00771DE2">
              <w:rPr>
                <w:rFonts w:cs="Arial"/>
                <w:bCs/>
                <w:sz w:val="24"/>
              </w:rPr>
              <w:t>A</w:t>
            </w:r>
            <w:r w:rsidRPr="002025C5">
              <w:rPr>
                <w:rFonts w:cs="Arial"/>
                <w:bCs/>
                <w:sz w:val="24"/>
              </w:rPr>
              <w:t>nnexes.</w:t>
            </w:r>
          </w:p>
        </w:tc>
      </w:tr>
      <w:tr w:rsidR="00470B5B" w:rsidRPr="005603D9" w14:paraId="7538966B" w14:textId="77777777" w:rsidTr="05F3FC91">
        <w:trPr>
          <w:trHeight w:val="585"/>
        </w:trPr>
        <w:tc>
          <w:tcPr>
            <w:tcW w:w="10060" w:type="dxa"/>
            <w:gridSpan w:val="4"/>
            <w:shd w:val="clear" w:color="auto" w:fill="auto"/>
          </w:tcPr>
          <w:p w14:paraId="648FA1A1" w14:textId="77777777" w:rsidR="00470B5B" w:rsidRPr="001D05D0" w:rsidRDefault="00470B5B" w:rsidP="001D05D0">
            <w:pPr>
              <w:spacing w:line="240" w:lineRule="auto"/>
              <w:rPr>
                <w:rFonts w:ascii="Times New Roman" w:hAnsi="Times New Roman"/>
              </w:rPr>
            </w:pPr>
            <w:r w:rsidRPr="005603D9">
              <w:rPr>
                <w:b/>
              </w:rPr>
              <w:t>Status summary:</w:t>
            </w:r>
            <w:r w:rsidR="00270EB2">
              <w:rPr>
                <w:rFonts w:cs="Arial"/>
              </w:rPr>
              <w:t xml:space="preserve"> The Workgroup are seeking your views on the work completed to date to form the final solution(s) to the issue raised.</w:t>
            </w:r>
            <w:r w:rsidR="00B85154">
              <w:rPr>
                <w:rFonts w:ascii="Times New Roman" w:hAnsi="Times New Roman"/>
              </w:rPr>
              <w:t xml:space="preserve"> </w:t>
            </w:r>
          </w:p>
        </w:tc>
      </w:tr>
      <w:tr w:rsidR="00470B5B" w:rsidRPr="005603D9" w14:paraId="7F14EA86" w14:textId="77777777" w:rsidTr="05F3FC91">
        <w:trPr>
          <w:trHeight w:val="395"/>
        </w:trPr>
        <w:tc>
          <w:tcPr>
            <w:tcW w:w="10060" w:type="dxa"/>
            <w:gridSpan w:val="4"/>
            <w:shd w:val="clear" w:color="auto" w:fill="FFFFFF" w:themeFill="background1"/>
          </w:tcPr>
          <w:p w14:paraId="16EF8D85" w14:textId="7E58920C" w:rsidR="00E22836" w:rsidRPr="000F7116" w:rsidRDefault="000F7116" w:rsidP="009D3CD2">
            <w:pPr>
              <w:spacing w:line="240" w:lineRule="auto"/>
              <w:rPr>
                <w:rFonts w:cs="Arial"/>
                <w:b/>
                <w:color w:val="00B050"/>
              </w:rPr>
            </w:pPr>
            <w:r w:rsidRPr="00B00090">
              <w:rPr>
                <w:rFonts w:cs="Arial"/>
                <w:b/>
              </w:rPr>
              <w:t xml:space="preserve">This modification is expected to </w:t>
            </w:r>
            <w:r>
              <w:rPr>
                <w:rFonts w:cs="Arial"/>
                <w:b/>
              </w:rPr>
              <w:t xml:space="preserve">have a: </w:t>
            </w:r>
            <w:r w:rsidR="00315F98" w:rsidRPr="002850C0">
              <w:rPr>
                <w:rFonts w:cs="Arial"/>
                <w:bCs/>
              </w:rPr>
              <w:t>medium</w:t>
            </w:r>
            <w:r w:rsidR="002850C0" w:rsidRPr="002850C0">
              <w:rPr>
                <w:rFonts w:cs="Arial"/>
                <w:bCs/>
              </w:rPr>
              <w:t xml:space="preserve"> impact on Generators, Transmission System Operators, Interconnectors, Transmission Owners, Distribution Owners</w:t>
            </w:r>
          </w:p>
        </w:tc>
      </w:tr>
      <w:tr w:rsidR="000F7116" w:rsidRPr="005603D9" w14:paraId="2CF4124D" w14:textId="77777777" w:rsidTr="05F3FC91">
        <w:trPr>
          <w:trHeight w:val="395"/>
        </w:trPr>
        <w:tc>
          <w:tcPr>
            <w:tcW w:w="10060" w:type="dxa"/>
            <w:gridSpan w:val="4"/>
            <w:shd w:val="clear" w:color="auto" w:fill="FFFFFF" w:themeFill="background1"/>
          </w:tcPr>
          <w:p w14:paraId="60761442" w14:textId="2BC62052" w:rsidR="000F7116" w:rsidRPr="00B00090" w:rsidRDefault="00C3241B" w:rsidP="009D3CD2">
            <w:pPr>
              <w:spacing w:line="240" w:lineRule="auto"/>
              <w:rPr>
                <w:rFonts w:cs="Arial"/>
                <w:b/>
              </w:rPr>
            </w:pPr>
            <w:r>
              <w:rPr>
                <w:rFonts w:cs="Arial"/>
                <w:b/>
              </w:rPr>
              <w:t xml:space="preserve">Modification drivers: </w:t>
            </w:r>
            <w:r w:rsidR="006A17EF" w:rsidRPr="006A17EF">
              <w:rPr>
                <w:rFonts w:cs="Arial"/>
                <w:iCs/>
              </w:rPr>
              <w:t>GB Compliance, Ofgem-led Code Review, System Operability, System Security,</w:t>
            </w:r>
            <w:r w:rsidR="006A17EF" w:rsidRPr="006A17EF">
              <w:rPr>
                <w:rFonts w:cs="Arial"/>
                <w:b/>
                <w:iCs/>
              </w:rPr>
              <w:t xml:space="preserve"> </w:t>
            </w:r>
            <w:r w:rsidR="006A17EF" w:rsidRPr="006A17EF">
              <w:rPr>
                <w:rFonts w:cs="Arial"/>
                <w:iCs/>
              </w:rPr>
              <w:t>Efficiency,</w:t>
            </w:r>
            <w:r w:rsidR="006A17EF" w:rsidRPr="006A17EF">
              <w:rPr>
                <w:rFonts w:cs="Arial"/>
                <w:b/>
                <w:iCs/>
              </w:rPr>
              <w:t xml:space="preserve"> </w:t>
            </w:r>
            <w:r w:rsidR="006A17EF" w:rsidRPr="006A17EF">
              <w:rPr>
                <w:rFonts w:cs="Arial"/>
                <w:iCs/>
              </w:rPr>
              <w:t>New Technologies</w:t>
            </w:r>
          </w:p>
        </w:tc>
      </w:tr>
      <w:tr w:rsidR="0056792D" w:rsidRPr="005603D9" w14:paraId="7934794A" w14:textId="77777777" w:rsidTr="05F3FC91">
        <w:trPr>
          <w:trHeight w:val="388"/>
        </w:trPr>
        <w:tc>
          <w:tcPr>
            <w:tcW w:w="2268" w:type="dxa"/>
            <w:shd w:val="clear" w:color="auto" w:fill="FFFFFF" w:themeFill="background1"/>
          </w:tcPr>
          <w:p w14:paraId="2A6EE426"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792" w:type="dxa"/>
            <w:gridSpan w:val="3"/>
            <w:shd w:val="clear" w:color="auto" w:fill="auto"/>
          </w:tcPr>
          <w:p w14:paraId="7B3346EA" w14:textId="6517F743" w:rsidR="0056792D" w:rsidRPr="006F6078" w:rsidRDefault="006F6078" w:rsidP="009D3CD2">
            <w:pPr>
              <w:spacing w:line="240" w:lineRule="auto"/>
              <w:rPr>
                <w:rFonts w:ascii="Times New Roman" w:hAnsi="Times New Roman"/>
                <w:iCs/>
              </w:rPr>
            </w:pPr>
            <w:r w:rsidRPr="006F6078">
              <w:rPr>
                <w:rFonts w:cs="Arial"/>
                <w:iCs/>
              </w:rPr>
              <w:t>Standard Governance modification with assessment by a Workgroup</w:t>
            </w:r>
          </w:p>
        </w:tc>
      </w:tr>
      <w:tr w:rsidR="00A03471" w:rsidRPr="005603D9" w14:paraId="236AD591" w14:textId="77777777" w:rsidTr="05F3FC91">
        <w:trPr>
          <w:trHeight w:val="1302"/>
        </w:trPr>
        <w:tc>
          <w:tcPr>
            <w:tcW w:w="2268" w:type="dxa"/>
            <w:shd w:val="clear" w:color="auto" w:fill="FFFFFF" w:themeFill="background1"/>
          </w:tcPr>
          <w:p w14:paraId="6D1DF681" w14:textId="77777777" w:rsidR="00A03471" w:rsidRPr="005603D9" w:rsidRDefault="00A03471" w:rsidP="00A03471">
            <w:pPr>
              <w:rPr>
                <w:b/>
              </w:rPr>
            </w:pPr>
            <w:r w:rsidRPr="005603D9">
              <w:rPr>
                <w:b/>
              </w:rPr>
              <w:t>Who can I talk to about the change?</w:t>
            </w:r>
          </w:p>
          <w:p w14:paraId="31869EFC" w14:textId="77777777" w:rsidR="00A03471" w:rsidRPr="005603D9" w:rsidRDefault="00A03471" w:rsidP="00A03471"/>
        </w:tc>
        <w:tc>
          <w:tcPr>
            <w:tcW w:w="3681" w:type="dxa"/>
            <w:gridSpan w:val="2"/>
            <w:shd w:val="clear" w:color="auto" w:fill="FFFFFF" w:themeFill="background1"/>
          </w:tcPr>
          <w:p w14:paraId="52780F2F" w14:textId="2E0A4AED" w:rsidR="00486C3B" w:rsidRDefault="00A03471" w:rsidP="00A03471">
            <w:pPr>
              <w:tabs>
                <w:tab w:val="left" w:pos="1650"/>
              </w:tabs>
              <w:rPr>
                <w:rFonts w:cs="Arial"/>
                <w:b/>
                <w:szCs w:val="20"/>
              </w:rPr>
            </w:pPr>
            <w:r>
              <w:rPr>
                <w:rFonts w:cs="Arial"/>
                <w:b/>
                <w:szCs w:val="20"/>
              </w:rPr>
              <w:t>Proposer:</w:t>
            </w:r>
          </w:p>
          <w:p w14:paraId="196FC39A" w14:textId="77777777" w:rsidR="00277B72" w:rsidRDefault="00277B72" w:rsidP="00A03471">
            <w:pPr>
              <w:tabs>
                <w:tab w:val="left" w:pos="1650"/>
              </w:tabs>
              <w:rPr>
                <w:rFonts w:cs="Arial"/>
                <w:b/>
                <w:szCs w:val="20"/>
              </w:rPr>
            </w:pPr>
          </w:p>
          <w:p w14:paraId="37B5A326" w14:textId="77777777" w:rsidR="00277B72" w:rsidRPr="00277B72" w:rsidRDefault="00277B72" w:rsidP="00277B72">
            <w:pPr>
              <w:tabs>
                <w:tab w:val="left" w:pos="1650"/>
              </w:tabs>
              <w:rPr>
                <w:rFonts w:cs="Arial"/>
                <w:sz w:val="22"/>
                <w:szCs w:val="18"/>
              </w:rPr>
            </w:pPr>
            <w:r w:rsidRPr="00277B72">
              <w:rPr>
                <w:rFonts w:cs="Arial"/>
                <w:sz w:val="22"/>
                <w:szCs w:val="18"/>
              </w:rPr>
              <w:t>Terry Baldwin</w:t>
            </w:r>
          </w:p>
          <w:p w14:paraId="4103F3E5" w14:textId="77777777" w:rsidR="00277B72" w:rsidRPr="00277B72" w:rsidRDefault="00277B72" w:rsidP="00277B72">
            <w:pPr>
              <w:tabs>
                <w:tab w:val="left" w:pos="1650"/>
              </w:tabs>
              <w:rPr>
                <w:rFonts w:cs="Arial"/>
                <w:sz w:val="22"/>
                <w:szCs w:val="18"/>
              </w:rPr>
            </w:pPr>
          </w:p>
          <w:p w14:paraId="4038A163" w14:textId="7750265C" w:rsidR="00277B72" w:rsidRPr="00277B72" w:rsidRDefault="00A002CC" w:rsidP="00277B72">
            <w:pPr>
              <w:tabs>
                <w:tab w:val="left" w:pos="1650"/>
              </w:tabs>
              <w:rPr>
                <w:rFonts w:cs="Arial"/>
                <w:sz w:val="22"/>
                <w:szCs w:val="18"/>
              </w:rPr>
            </w:pPr>
            <w:hyperlink r:id="rId11" w:history="1">
              <w:r w:rsidR="00277B72" w:rsidRPr="00277B72">
                <w:rPr>
                  <w:rStyle w:val="Hyperlink"/>
                  <w:rFonts w:cs="Arial"/>
                  <w:sz w:val="22"/>
                  <w:szCs w:val="18"/>
                </w:rPr>
                <w:t>Terry.Baldwin@nationalgrideso.com</w:t>
              </w:r>
            </w:hyperlink>
          </w:p>
          <w:p w14:paraId="4E40C80A" w14:textId="4FB079AC" w:rsidR="00277B72" w:rsidRDefault="00277B72" w:rsidP="00277B72">
            <w:pPr>
              <w:tabs>
                <w:tab w:val="left" w:pos="1650"/>
              </w:tabs>
              <w:rPr>
                <w:rFonts w:cs="Arial"/>
                <w:sz w:val="22"/>
                <w:szCs w:val="18"/>
              </w:rPr>
            </w:pPr>
            <w:r w:rsidRPr="00277B72">
              <w:rPr>
                <w:rFonts w:cs="Arial"/>
                <w:sz w:val="22"/>
                <w:szCs w:val="18"/>
              </w:rPr>
              <w:t xml:space="preserve"> </w:t>
            </w:r>
          </w:p>
          <w:p w14:paraId="7873DA58" w14:textId="77777777" w:rsidR="00305F30" w:rsidRPr="00277B72" w:rsidRDefault="00305F30" w:rsidP="00277B72">
            <w:pPr>
              <w:tabs>
                <w:tab w:val="left" w:pos="1650"/>
              </w:tabs>
              <w:rPr>
                <w:rFonts w:cs="Arial"/>
                <w:sz w:val="22"/>
                <w:szCs w:val="18"/>
              </w:rPr>
            </w:pPr>
          </w:p>
          <w:p w14:paraId="6719767B" w14:textId="3B706DBC" w:rsidR="00A03471" w:rsidRPr="005603D9" w:rsidRDefault="00277B72" w:rsidP="00277B72">
            <w:r w:rsidRPr="00277B72">
              <w:rPr>
                <w:rFonts w:cs="Arial"/>
                <w:sz w:val="22"/>
                <w:szCs w:val="18"/>
              </w:rPr>
              <w:t>0781</w:t>
            </w:r>
            <w:r w:rsidR="002A3BB7">
              <w:rPr>
                <w:rFonts w:cs="Arial"/>
                <w:sz w:val="22"/>
                <w:szCs w:val="18"/>
              </w:rPr>
              <w:t xml:space="preserve"> </w:t>
            </w:r>
            <w:r w:rsidRPr="00277B72">
              <w:rPr>
                <w:rFonts w:cs="Arial"/>
                <w:sz w:val="22"/>
                <w:szCs w:val="18"/>
              </w:rPr>
              <w:t>4778</w:t>
            </w:r>
            <w:r w:rsidR="002A3BB7">
              <w:rPr>
                <w:rFonts w:cs="Arial"/>
                <w:sz w:val="22"/>
                <w:szCs w:val="18"/>
              </w:rPr>
              <w:t xml:space="preserve"> </w:t>
            </w:r>
            <w:r w:rsidRPr="00277B72">
              <w:rPr>
                <w:rFonts w:cs="Arial"/>
                <w:sz w:val="22"/>
                <w:szCs w:val="18"/>
              </w:rPr>
              <w:t>118</w:t>
            </w:r>
          </w:p>
        </w:tc>
        <w:tc>
          <w:tcPr>
            <w:tcW w:w="4111" w:type="dxa"/>
            <w:shd w:val="clear" w:color="auto" w:fill="FFFFFF" w:themeFill="background1"/>
          </w:tcPr>
          <w:p w14:paraId="076D794B" w14:textId="77777777" w:rsidR="0017724D" w:rsidRDefault="00A03471" w:rsidP="0017724D">
            <w:pPr>
              <w:tabs>
                <w:tab w:val="left" w:pos="1650"/>
              </w:tabs>
              <w:rPr>
                <w:rFonts w:cs="Arial"/>
                <w:szCs w:val="20"/>
              </w:rPr>
            </w:pPr>
            <w:r>
              <w:rPr>
                <w:rFonts w:cs="Arial"/>
                <w:b/>
                <w:szCs w:val="20"/>
              </w:rPr>
              <w:t>Code Administrator</w:t>
            </w:r>
            <w:r>
              <w:rPr>
                <w:rFonts w:cs="Arial"/>
                <w:szCs w:val="20"/>
              </w:rPr>
              <w:t xml:space="preserve"> </w:t>
            </w:r>
            <w:r>
              <w:rPr>
                <w:rFonts w:cs="Arial"/>
                <w:b/>
                <w:szCs w:val="20"/>
              </w:rPr>
              <w:t>Chair</w:t>
            </w:r>
            <w:r>
              <w:rPr>
                <w:rFonts w:cs="Arial"/>
                <w:szCs w:val="20"/>
              </w:rPr>
              <w:t>:</w:t>
            </w:r>
          </w:p>
          <w:p w14:paraId="35E4C071" w14:textId="77777777" w:rsidR="0017724D" w:rsidRDefault="00A03471" w:rsidP="0017724D">
            <w:pPr>
              <w:tabs>
                <w:tab w:val="left" w:pos="1650"/>
              </w:tabs>
            </w:pPr>
            <w:r>
              <w:rPr>
                <w:rFonts w:cs="Arial"/>
                <w:szCs w:val="20"/>
              </w:rPr>
              <w:t xml:space="preserve"> </w:t>
            </w:r>
            <w:r w:rsidR="0017724D">
              <w:t xml:space="preserve"> </w:t>
            </w:r>
          </w:p>
          <w:p w14:paraId="059FC7F2" w14:textId="3B7398DB" w:rsidR="0017724D" w:rsidRDefault="00C11A8B" w:rsidP="0017724D">
            <w:pPr>
              <w:tabs>
                <w:tab w:val="left" w:pos="1650"/>
              </w:tabs>
              <w:rPr>
                <w:rFonts w:cs="Arial"/>
                <w:sz w:val="22"/>
                <w:szCs w:val="18"/>
              </w:rPr>
            </w:pPr>
            <w:r>
              <w:rPr>
                <w:rFonts w:cs="Arial"/>
                <w:sz w:val="22"/>
                <w:szCs w:val="18"/>
              </w:rPr>
              <w:t>Milly Lewis</w:t>
            </w:r>
          </w:p>
          <w:p w14:paraId="542DB770" w14:textId="77777777" w:rsidR="0017724D" w:rsidRPr="0017724D" w:rsidRDefault="0017724D" w:rsidP="0017724D">
            <w:pPr>
              <w:tabs>
                <w:tab w:val="left" w:pos="1650"/>
              </w:tabs>
              <w:rPr>
                <w:rFonts w:cs="Arial"/>
                <w:sz w:val="22"/>
                <w:szCs w:val="18"/>
              </w:rPr>
            </w:pPr>
          </w:p>
          <w:p w14:paraId="2E7981C6" w14:textId="3799107B" w:rsidR="0017724D" w:rsidRPr="0017724D" w:rsidRDefault="00A002CC" w:rsidP="0017724D">
            <w:pPr>
              <w:tabs>
                <w:tab w:val="left" w:pos="1650"/>
              </w:tabs>
              <w:rPr>
                <w:rFonts w:cs="Arial"/>
                <w:sz w:val="22"/>
                <w:szCs w:val="18"/>
              </w:rPr>
            </w:pPr>
            <w:hyperlink r:id="rId12" w:history="1">
              <w:r w:rsidR="003E2F13" w:rsidRPr="006F6E04">
                <w:rPr>
                  <w:rStyle w:val="Hyperlink"/>
                  <w:rFonts w:cs="Arial"/>
                  <w:sz w:val="22"/>
                  <w:szCs w:val="18"/>
                </w:rPr>
                <w:t>Milly.Lewis@nationalgrideso.com</w:t>
              </w:r>
            </w:hyperlink>
          </w:p>
          <w:p w14:paraId="5DC642FD" w14:textId="50141BC0" w:rsidR="0017724D" w:rsidRPr="0017724D" w:rsidRDefault="0017724D" w:rsidP="0017724D">
            <w:pPr>
              <w:tabs>
                <w:tab w:val="left" w:pos="1650"/>
              </w:tabs>
              <w:rPr>
                <w:rFonts w:cs="Arial"/>
                <w:sz w:val="22"/>
                <w:szCs w:val="18"/>
              </w:rPr>
            </w:pPr>
            <w:r w:rsidRPr="0017724D">
              <w:rPr>
                <w:rFonts w:cs="Arial"/>
                <w:sz w:val="22"/>
                <w:szCs w:val="18"/>
              </w:rPr>
              <w:t xml:space="preserve">  </w:t>
            </w:r>
          </w:p>
          <w:p w14:paraId="75FA6E6A" w14:textId="3FC1A9AA" w:rsidR="00A03471" w:rsidRPr="005603D9" w:rsidRDefault="003E2F13" w:rsidP="0017724D">
            <w:r>
              <w:rPr>
                <w:rFonts w:ascii="Arial" w:hAnsi="Arial" w:cs="Arial"/>
                <w:color w:val="000000"/>
                <w:sz w:val="22"/>
              </w:rPr>
              <w:t>07811036380</w:t>
            </w:r>
          </w:p>
        </w:tc>
      </w:tr>
      <w:tr w:rsidR="00A03471" w:rsidRPr="005603D9" w14:paraId="0A54E888" w14:textId="77777777" w:rsidTr="05F3FC91">
        <w:trPr>
          <w:trHeight w:val="938"/>
        </w:trPr>
        <w:tc>
          <w:tcPr>
            <w:tcW w:w="2268" w:type="dxa"/>
            <w:shd w:val="clear" w:color="auto" w:fill="FFFFFF" w:themeFill="background1"/>
          </w:tcPr>
          <w:p w14:paraId="548FD54B" w14:textId="77777777" w:rsidR="00A03471" w:rsidRPr="005603D9" w:rsidRDefault="00A03471" w:rsidP="00A03471">
            <w:pPr>
              <w:rPr>
                <w:b/>
              </w:rPr>
            </w:pPr>
            <w:r>
              <w:rPr>
                <w:rFonts w:cs="Arial"/>
                <w:b/>
                <w:noProof/>
                <w:lang w:val="en-US"/>
              </w:rPr>
              <w:t>How do I respond?</w:t>
            </w:r>
          </w:p>
        </w:tc>
        <w:tc>
          <w:tcPr>
            <w:tcW w:w="7792" w:type="dxa"/>
            <w:gridSpan w:val="3"/>
            <w:shd w:val="clear" w:color="auto" w:fill="FFFFFF" w:themeFill="background1"/>
          </w:tcPr>
          <w:p w14:paraId="2CF6923D" w14:textId="6B1609A9" w:rsidR="00A03471" w:rsidRDefault="00A03471" w:rsidP="00A03471">
            <w:pPr>
              <w:tabs>
                <w:tab w:val="left" w:pos="1650"/>
              </w:tabs>
              <w:rPr>
                <w:rFonts w:cs="Arial"/>
                <w:b/>
                <w:szCs w:val="20"/>
              </w:rPr>
            </w:pPr>
            <w:r>
              <w:rPr>
                <w:rFonts w:cs="Arial"/>
              </w:rPr>
              <w:t>Send your response proforma to</w:t>
            </w:r>
            <w:r>
              <w:rPr>
                <w:rFonts w:cs="Arial"/>
                <w:b/>
              </w:rPr>
              <w:t xml:space="preserve"> </w:t>
            </w:r>
            <w:hyperlink r:id="rId13" w:history="1">
              <w:r w:rsidRPr="0017724D">
                <w:rPr>
                  <w:rStyle w:val="Hyperlink"/>
                  <w:rFonts w:cs="Arial"/>
                </w:rPr>
                <w:t>grid.code@nationalgrideso.com</w:t>
              </w:r>
            </w:hyperlink>
            <w:r w:rsidRPr="0017724D">
              <w:rPr>
                <w:rStyle w:val="CommentReference"/>
              </w:rPr>
              <w:t xml:space="preserve"> </w:t>
            </w:r>
            <w:r w:rsidRPr="0017724D">
              <w:rPr>
                <w:rFonts w:cs="Arial"/>
                <w:b/>
              </w:rPr>
              <w:t xml:space="preserve">by </w:t>
            </w:r>
            <w:r w:rsidRPr="00EF1B87">
              <w:rPr>
                <w:rFonts w:cs="Arial"/>
                <w:b/>
                <w:highlight w:val="yellow"/>
              </w:rPr>
              <w:t xml:space="preserve">5pm on </w:t>
            </w:r>
            <w:r w:rsidR="00C01A8C">
              <w:rPr>
                <w:rFonts w:cs="Arial"/>
                <w:b/>
                <w:highlight w:val="yellow"/>
              </w:rPr>
              <w:t>x</w:t>
            </w:r>
            <w:r w:rsidR="00EF1B87" w:rsidRPr="00EF1B87">
              <w:rPr>
                <w:rFonts w:cs="Arial"/>
                <w:b/>
                <w:highlight w:val="yellow"/>
              </w:rPr>
              <w:t xml:space="preserve"> </w:t>
            </w:r>
            <w:proofErr w:type="spellStart"/>
            <w:r w:rsidR="00C01A8C">
              <w:rPr>
                <w:rFonts w:cs="Arial"/>
                <w:b/>
                <w:highlight w:val="yellow"/>
              </w:rPr>
              <w:t>xxxxxx</w:t>
            </w:r>
            <w:proofErr w:type="spellEnd"/>
            <w:r w:rsidR="00EF1B87" w:rsidRPr="00EF1B87">
              <w:rPr>
                <w:rFonts w:cs="Arial"/>
                <w:b/>
                <w:highlight w:val="yellow"/>
              </w:rPr>
              <w:t xml:space="preserve"> 2</w:t>
            </w:r>
            <w:r w:rsidR="00EF1B87" w:rsidRPr="002976A5">
              <w:rPr>
                <w:rFonts w:cs="Arial"/>
                <w:b/>
                <w:highlight w:val="yellow"/>
              </w:rPr>
              <w:t>02</w:t>
            </w:r>
            <w:r w:rsidR="002976A5" w:rsidRPr="002976A5">
              <w:rPr>
                <w:rFonts w:cs="Arial"/>
                <w:b/>
                <w:highlight w:val="yellow"/>
              </w:rPr>
              <w:t>3</w:t>
            </w:r>
          </w:p>
        </w:tc>
      </w:tr>
    </w:tbl>
    <w:p w14:paraId="26E2CE84" w14:textId="77777777" w:rsidR="009A206C" w:rsidRDefault="009A206C" w:rsidP="009A206C">
      <w:pPr>
        <w:pStyle w:val="Heading1"/>
      </w:pPr>
      <w:bookmarkStart w:id="0" w:name="_Executive_Summary"/>
      <w:bookmarkStart w:id="1" w:name="_Workgroup_Consultation_Introduction"/>
      <w:bookmarkStart w:id="2" w:name="_Toc106981165"/>
      <w:bookmarkEnd w:id="0"/>
      <w:bookmarkEnd w:id="1"/>
      <w:r>
        <w:lastRenderedPageBreak/>
        <w:t>Contents</w:t>
      </w:r>
      <w:bookmarkEnd w:id="2"/>
    </w:p>
    <w:p w14:paraId="66195F97" w14:textId="77777777" w:rsidR="009A206C" w:rsidRPr="009A206C" w:rsidRDefault="009A206C" w:rsidP="009A206C"/>
    <w:p w14:paraId="469B5676" w14:textId="5F3AC6B6" w:rsidR="002A3BB7"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106981165" w:history="1">
        <w:r w:rsidR="002A3BB7" w:rsidRPr="002779EC">
          <w:rPr>
            <w:rStyle w:val="Hyperlink"/>
            <w:noProof/>
          </w:rPr>
          <w:t>Contents</w:t>
        </w:r>
        <w:r w:rsidR="002A3BB7">
          <w:rPr>
            <w:noProof/>
            <w:webHidden/>
          </w:rPr>
          <w:tab/>
        </w:r>
        <w:r w:rsidR="002A3BB7">
          <w:rPr>
            <w:noProof/>
            <w:webHidden/>
          </w:rPr>
          <w:fldChar w:fldCharType="begin"/>
        </w:r>
        <w:r w:rsidR="002A3BB7">
          <w:rPr>
            <w:noProof/>
            <w:webHidden/>
          </w:rPr>
          <w:instrText xml:space="preserve"> PAGEREF _Toc106981165 \h </w:instrText>
        </w:r>
        <w:r w:rsidR="002A3BB7">
          <w:rPr>
            <w:noProof/>
            <w:webHidden/>
          </w:rPr>
        </w:r>
        <w:r w:rsidR="002A3BB7">
          <w:rPr>
            <w:noProof/>
            <w:webHidden/>
          </w:rPr>
          <w:fldChar w:fldCharType="separate"/>
        </w:r>
        <w:r w:rsidR="00E02F4E">
          <w:rPr>
            <w:noProof/>
            <w:webHidden/>
          </w:rPr>
          <w:t>2</w:t>
        </w:r>
        <w:r w:rsidR="002A3BB7">
          <w:rPr>
            <w:noProof/>
            <w:webHidden/>
          </w:rPr>
          <w:fldChar w:fldCharType="end"/>
        </w:r>
      </w:hyperlink>
    </w:p>
    <w:p w14:paraId="5050D731" w14:textId="4E8333DE" w:rsidR="002A3BB7" w:rsidRDefault="00A002CC">
      <w:pPr>
        <w:pStyle w:val="TOC1"/>
        <w:rPr>
          <w:rFonts w:eastAsiaTheme="minorEastAsia"/>
          <w:b w:val="0"/>
          <w:noProof/>
          <w:sz w:val="22"/>
          <w:lang w:eastAsia="en-GB"/>
        </w:rPr>
      </w:pPr>
      <w:hyperlink w:anchor="_Toc106981166" w:history="1">
        <w:r w:rsidR="002A3BB7" w:rsidRPr="002779EC">
          <w:rPr>
            <w:rStyle w:val="Hyperlink"/>
            <w:noProof/>
          </w:rPr>
          <w:t>Executive summary</w:t>
        </w:r>
        <w:r w:rsidR="002A3BB7">
          <w:rPr>
            <w:noProof/>
            <w:webHidden/>
          </w:rPr>
          <w:tab/>
        </w:r>
        <w:r w:rsidR="002A3BB7">
          <w:rPr>
            <w:noProof/>
            <w:webHidden/>
          </w:rPr>
          <w:fldChar w:fldCharType="begin"/>
        </w:r>
        <w:r w:rsidR="002A3BB7">
          <w:rPr>
            <w:noProof/>
            <w:webHidden/>
          </w:rPr>
          <w:instrText xml:space="preserve"> PAGEREF _Toc106981166 \h </w:instrText>
        </w:r>
        <w:r w:rsidR="002A3BB7">
          <w:rPr>
            <w:noProof/>
            <w:webHidden/>
          </w:rPr>
        </w:r>
        <w:r w:rsidR="002A3BB7">
          <w:rPr>
            <w:noProof/>
            <w:webHidden/>
          </w:rPr>
          <w:fldChar w:fldCharType="separate"/>
        </w:r>
        <w:r w:rsidR="00E02F4E">
          <w:rPr>
            <w:noProof/>
            <w:webHidden/>
          </w:rPr>
          <w:t>3</w:t>
        </w:r>
        <w:r w:rsidR="002A3BB7">
          <w:rPr>
            <w:noProof/>
            <w:webHidden/>
          </w:rPr>
          <w:fldChar w:fldCharType="end"/>
        </w:r>
      </w:hyperlink>
    </w:p>
    <w:p w14:paraId="485C42F9" w14:textId="657995FD" w:rsidR="002A3BB7" w:rsidRDefault="00A002CC">
      <w:pPr>
        <w:pStyle w:val="TOC2"/>
        <w:tabs>
          <w:tab w:val="right" w:leader="dot" w:pos="9486"/>
        </w:tabs>
        <w:rPr>
          <w:rFonts w:eastAsiaTheme="minorEastAsia"/>
          <w:noProof/>
          <w:sz w:val="22"/>
          <w:lang w:eastAsia="en-GB"/>
        </w:rPr>
      </w:pPr>
      <w:hyperlink w:anchor="_Toc106981167" w:history="1">
        <w:r w:rsidR="002A3BB7" w:rsidRPr="002779EC">
          <w:rPr>
            <w:rStyle w:val="Hyperlink"/>
            <w:noProof/>
          </w:rPr>
          <w:t>Why change?</w:t>
        </w:r>
        <w:r w:rsidR="002A3BB7">
          <w:rPr>
            <w:noProof/>
            <w:webHidden/>
          </w:rPr>
          <w:tab/>
        </w:r>
        <w:r w:rsidR="002A3BB7">
          <w:rPr>
            <w:noProof/>
            <w:webHidden/>
          </w:rPr>
          <w:fldChar w:fldCharType="begin"/>
        </w:r>
        <w:r w:rsidR="002A3BB7">
          <w:rPr>
            <w:noProof/>
            <w:webHidden/>
          </w:rPr>
          <w:instrText xml:space="preserve"> PAGEREF _Toc106981167 \h </w:instrText>
        </w:r>
        <w:r w:rsidR="002A3BB7">
          <w:rPr>
            <w:noProof/>
            <w:webHidden/>
          </w:rPr>
        </w:r>
        <w:r w:rsidR="002A3BB7">
          <w:rPr>
            <w:noProof/>
            <w:webHidden/>
          </w:rPr>
          <w:fldChar w:fldCharType="separate"/>
        </w:r>
        <w:r w:rsidR="00E02F4E">
          <w:rPr>
            <w:noProof/>
            <w:webHidden/>
          </w:rPr>
          <w:t>3</w:t>
        </w:r>
        <w:r w:rsidR="002A3BB7">
          <w:rPr>
            <w:noProof/>
            <w:webHidden/>
          </w:rPr>
          <w:fldChar w:fldCharType="end"/>
        </w:r>
      </w:hyperlink>
    </w:p>
    <w:p w14:paraId="168231F0" w14:textId="23F73DE7" w:rsidR="002A3BB7" w:rsidRDefault="00A002CC">
      <w:pPr>
        <w:pStyle w:val="TOC1"/>
        <w:rPr>
          <w:rFonts w:eastAsiaTheme="minorEastAsia"/>
          <w:b w:val="0"/>
          <w:noProof/>
          <w:sz w:val="22"/>
          <w:lang w:eastAsia="en-GB"/>
        </w:rPr>
      </w:pPr>
      <w:hyperlink w:anchor="_Toc106981168" w:history="1">
        <w:r w:rsidR="002A3BB7" w:rsidRPr="002779EC">
          <w:rPr>
            <w:rStyle w:val="Hyperlink"/>
            <w:noProof/>
          </w:rPr>
          <w:t>What is the issue?</w:t>
        </w:r>
        <w:r w:rsidR="002A3BB7">
          <w:rPr>
            <w:noProof/>
            <w:webHidden/>
          </w:rPr>
          <w:tab/>
        </w:r>
        <w:r w:rsidR="002A3BB7">
          <w:rPr>
            <w:noProof/>
            <w:webHidden/>
          </w:rPr>
          <w:fldChar w:fldCharType="begin"/>
        </w:r>
        <w:r w:rsidR="002A3BB7">
          <w:rPr>
            <w:noProof/>
            <w:webHidden/>
          </w:rPr>
          <w:instrText xml:space="preserve"> PAGEREF _Toc106981168 \h </w:instrText>
        </w:r>
        <w:r w:rsidR="002A3BB7">
          <w:rPr>
            <w:noProof/>
            <w:webHidden/>
          </w:rPr>
        </w:r>
        <w:r w:rsidR="002A3BB7">
          <w:rPr>
            <w:noProof/>
            <w:webHidden/>
          </w:rPr>
          <w:fldChar w:fldCharType="separate"/>
        </w:r>
        <w:r w:rsidR="00E02F4E">
          <w:rPr>
            <w:noProof/>
            <w:webHidden/>
          </w:rPr>
          <w:t>4</w:t>
        </w:r>
        <w:r w:rsidR="002A3BB7">
          <w:rPr>
            <w:noProof/>
            <w:webHidden/>
          </w:rPr>
          <w:fldChar w:fldCharType="end"/>
        </w:r>
      </w:hyperlink>
    </w:p>
    <w:p w14:paraId="1BC271BF" w14:textId="4A7CFAB9" w:rsidR="002A3BB7" w:rsidRDefault="00A002CC">
      <w:pPr>
        <w:pStyle w:val="TOC2"/>
        <w:tabs>
          <w:tab w:val="right" w:leader="dot" w:pos="9486"/>
        </w:tabs>
        <w:rPr>
          <w:rFonts w:eastAsiaTheme="minorEastAsia"/>
          <w:noProof/>
          <w:sz w:val="22"/>
          <w:lang w:eastAsia="en-GB"/>
        </w:rPr>
      </w:pPr>
      <w:hyperlink w:anchor="_Toc106981169" w:history="1">
        <w:r w:rsidR="002A3BB7" w:rsidRPr="002779EC">
          <w:rPr>
            <w:rStyle w:val="Hyperlink"/>
            <w:noProof/>
          </w:rPr>
          <w:t>Why change?</w:t>
        </w:r>
        <w:r w:rsidR="002A3BB7">
          <w:rPr>
            <w:noProof/>
            <w:webHidden/>
          </w:rPr>
          <w:tab/>
        </w:r>
        <w:r w:rsidR="002A3BB7">
          <w:rPr>
            <w:noProof/>
            <w:webHidden/>
          </w:rPr>
          <w:fldChar w:fldCharType="begin"/>
        </w:r>
        <w:r w:rsidR="002A3BB7">
          <w:rPr>
            <w:noProof/>
            <w:webHidden/>
          </w:rPr>
          <w:instrText xml:space="preserve"> PAGEREF _Toc106981169 \h </w:instrText>
        </w:r>
        <w:r w:rsidR="002A3BB7">
          <w:rPr>
            <w:noProof/>
            <w:webHidden/>
          </w:rPr>
        </w:r>
        <w:r w:rsidR="002A3BB7">
          <w:rPr>
            <w:noProof/>
            <w:webHidden/>
          </w:rPr>
          <w:fldChar w:fldCharType="separate"/>
        </w:r>
        <w:r w:rsidR="00E02F4E">
          <w:rPr>
            <w:noProof/>
            <w:webHidden/>
          </w:rPr>
          <w:t>4</w:t>
        </w:r>
        <w:r w:rsidR="002A3BB7">
          <w:rPr>
            <w:noProof/>
            <w:webHidden/>
          </w:rPr>
          <w:fldChar w:fldCharType="end"/>
        </w:r>
      </w:hyperlink>
    </w:p>
    <w:p w14:paraId="0D9270A6" w14:textId="4727B9D2" w:rsidR="002A3BB7" w:rsidRDefault="00A002CC">
      <w:pPr>
        <w:pStyle w:val="TOC1"/>
        <w:rPr>
          <w:rFonts w:eastAsiaTheme="minorEastAsia"/>
          <w:b w:val="0"/>
          <w:noProof/>
          <w:sz w:val="22"/>
          <w:lang w:eastAsia="en-GB"/>
        </w:rPr>
      </w:pPr>
      <w:hyperlink w:anchor="_Toc106981170" w:history="1">
        <w:r w:rsidR="002A3BB7" w:rsidRPr="002779EC">
          <w:rPr>
            <w:rStyle w:val="Hyperlink"/>
            <w:noProof/>
          </w:rPr>
          <w:t>What is the solution?</w:t>
        </w:r>
        <w:r w:rsidR="002A3BB7">
          <w:rPr>
            <w:noProof/>
            <w:webHidden/>
          </w:rPr>
          <w:tab/>
        </w:r>
        <w:r w:rsidR="002A3BB7">
          <w:rPr>
            <w:noProof/>
            <w:webHidden/>
          </w:rPr>
          <w:fldChar w:fldCharType="begin"/>
        </w:r>
        <w:r w:rsidR="002A3BB7">
          <w:rPr>
            <w:noProof/>
            <w:webHidden/>
          </w:rPr>
          <w:instrText xml:space="preserve"> PAGEREF _Toc106981170 \h </w:instrText>
        </w:r>
        <w:r w:rsidR="002A3BB7">
          <w:rPr>
            <w:noProof/>
            <w:webHidden/>
          </w:rPr>
        </w:r>
        <w:r w:rsidR="002A3BB7">
          <w:rPr>
            <w:noProof/>
            <w:webHidden/>
          </w:rPr>
          <w:fldChar w:fldCharType="separate"/>
        </w:r>
        <w:r w:rsidR="00E02F4E">
          <w:rPr>
            <w:noProof/>
            <w:webHidden/>
          </w:rPr>
          <w:t>4</w:t>
        </w:r>
        <w:r w:rsidR="002A3BB7">
          <w:rPr>
            <w:noProof/>
            <w:webHidden/>
          </w:rPr>
          <w:fldChar w:fldCharType="end"/>
        </w:r>
      </w:hyperlink>
    </w:p>
    <w:p w14:paraId="45F855FD" w14:textId="493EF617" w:rsidR="002A3BB7" w:rsidRDefault="00A002CC">
      <w:pPr>
        <w:pStyle w:val="TOC2"/>
        <w:tabs>
          <w:tab w:val="right" w:leader="dot" w:pos="9486"/>
        </w:tabs>
        <w:rPr>
          <w:rFonts w:eastAsiaTheme="minorEastAsia"/>
          <w:noProof/>
          <w:sz w:val="22"/>
          <w:lang w:eastAsia="en-GB"/>
        </w:rPr>
      </w:pPr>
      <w:hyperlink w:anchor="_Toc106981171" w:history="1">
        <w:r w:rsidR="002A3BB7" w:rsidRPr="002779EC">
          <w:rPr>
            <w:rStyle w:val="Hyperlink"/>
            <w:noProof/>
          </w:rPr>
          <w:t>Proposer’s solution</w:t>
        </w:r>
        <w:r w:rsidR="002A3BB7">
          <w:rPr>
            <w:noProof/>
            <w:webHidden/>
          </w:rPr>
          <w:tab/>
        </w:r>
        <w:r w:rsidR="002A3BB7">
          <w:rPr>
            <w:noProof/>
            <w:webHidden/>
          </w:rPr>
          <w:fldChar w:fldCharType="begin"/>
        </w:r>
        <w:r w:rsidR="002A3BB7">
          <w:rPr>
            <w:noProof/>
            <w:webHidden/>
          </w:rPr>
          <w:instrText xml:space="preserve"> PAGEREF _Toc106981171 \h </w:instrText>
        </w:r>
        <w:r w:rsidR="002A3BB7">
          <w:rPr>
            <w:noProof/>
            <w:webHidden/>
          </w:rPr>
        </w:r>
        <w:r w:rsidR="002A3BB7">
          <w:rPr>
            <w:noProof/>
            <w:webHidden/>
          </w:rPr>
          <w:fldChar w:fldCharType="separate"/>
        </w:r>
        <w:r w:rsidR="00E02F4E">
          <w:rPr>
            <w:noProof/>
            <w:webHidden/>
          </w:rPr>
          <w:t>4</w:t>
        </w:r>
        <w:r w:rsidR="002A3BB7">
          <w:rPr>
            <w:noProof/>
            <w:webHidden/>
          </w:rPr>
          <w:fldChar w:fldCharType="end"/>
        </w:r>
      </w:hyperlink>
    </w:p>
    <w:p w14:paraId="6307A1E6" w14:textId="60E82DC5" w:rsidR="002A3BB7" w:rsidRDefault="00A002CC">
      <w:pPr>
        <w:pStyle w:val="TOC1"/>
        <w:rPr>
          <w:rFonts w:eastAsiaTheme="minorEastAsia"/>
          <w:b w:val="0"/>
          <w:noProof/>
          <w:sz w:val="22"/>
          <w:lang w:eastAsia="en-GB"/>
        </w:rPr>
      </w:pPr>
      <w:hyperlink w:anchor="_Toc106981172" w:history="1">
        <w:r w:rsidR="002A3BB7" w:rsidRPr="002779EC">
          <w:rPr>
            <w:rStyle w:val="Hyperlink"/>
            <w:noProof/>
          </w:rPr>
          <w:t>Workgroup considerations</w:t>
        </w:r>
        <w:r w:rsidR="002A3BB7">
          <w:rPr>
            <w:noProof/>
            <w:webHidden/>
          </w:rPr>
          <w:tab/>
        </w:r>
        <w:r w:rsidR="002A3BB7">
          <w:rPr>
            <w:noProof/>
            <w:webHidden/>
          </w:rPr>
          <w:fldChar w:fldCharType="begin"/>
        </w:r>
        <w:r w:rsidR="002A3BB7">
          <w:rPr>
            <w:noProof/>
            <w:webHidden/>
          </w:rPr>
          <w:instrText xml:space="preserve"> PAGEREF _Toc106981172 \h </w:instrText>
        </w:r>
        <w:r w:rsidR="002A3BB7">
          <w:rPr>
            <w:noProof/>
            <w:webHidden/>
          </w:rPr>
        </w:r>
        <w:r w:rsidR="002A3BB7">
          <w:rPr>
            <w:noProof/>
            <w:webHidden/>
          </w:rPr>
          <w:fldChar w:fldCharType="separate"/>
        </w:r>
        <w:r w:rsidR="00E02F4E">
          <w:rPr>
            <w:noProof/>
            <w:webHidden/>
          </w:rPr>
          <w:t>12</w:t>
        </w:r>
        <w:r w:rsidR="002A3BB7">
          <w:rPr>
            <w:noProof/>
            <w:webHidden/>
          </w:rPr>
          <w:fldChar w:fldCharType="end"/>
        </w:r>
      </w:hyperlink>
    </w:p>
    <w:p w14:paraId="36DAF056" w14:textId="5738F2C7" w:rsidR="002A3BB7" w:rsidRDefault="00A002CC">
      <w:pPr>
        <w:pStyle w:val="TOC2"/>
        <w:tabs>
          <w:tab w:val="right" w:leader="dot" w:pos="9486"/>
        </w:tabs>
        <w:rPr>
          <w:rFonts w:eastAsiaTheme="minorEastAsia"/>
          <w:noProof/>
          <w:sz w:val="22"/>
          <w:lang w:eastAsia="en-GB"/>
        </w:rPr>
      </w:pPr>
      <w:hyperlink w:anchor="_Toc106981173" w:history="1">
        <w:r w:rsidR="002A3BB7" w:rsidRPr="002779EC">
          <w:rPr>
            <w:rStyle w:val="Hyperlink"/>
            <w:noProof/>
          </w:rPr>
          <w:t>Draft legal text</w:t>
        </w:r>
        <w:r w:rsidR="002A3BB7">
          <w:rPr>
            <w:noProof/>
            <w:webHidden/>
          </w:rPr>
          <w:tab/>
        </w:r>
        <w:r w:rsidR="002A3BB7">
          <w:rPr>
            <w:noProof/>
            <w:webHidden/>
          </w:rPr>
          <w:fldChar w:fldCharType="begin"/>
        </w:r>
        <w:r w:rsidR="002A3BB7">
          <w:rPr>
            <w:noProof/>
            <w:webHidden/>
          </w:rPr>
          <w:instrText xml:space="preserve"> PAGEREF _Toc106981173 \h </w:instrText>
        </w:r>
        <w:r w:rsidR="002A3BB7">
          <w:rPr>
            <w:noProof/>
            <w:webHidden/>
          </w:rPr>
        </w:r>
        <w:r w:rsidR="002A3BB7">
          <w:rPr>
            <w:noProof/>
            <w:webHidden/>
          </w:rPr>
          <w:fldChar w:fldCharType="separate"/>
        </w:r>
        <w:r w:rsidR="00E02F4E">
          <w:rPr>
            <w:noProof/>
            <w:webHidden/>
          </w:rPr>
          <w:t>20</w:t>
        </w:r>
        <w:r w:rsidR="002A3BB7">
          <w:rPr>
            <w:noProof/>
            <w:webHidden/>
          </w:rPr>
          <w:fldChar w:fldCharType="end"/>
        </w:r>
      </w:hyperlink>
    </w:p>
    <w:p w14:paraId="0842EFC8" w14:textId="6620C980" w:rsidR="002A3BB7" w:rsidRDefault="00A002CC">
      <w:pPr>
        <w:pStyle w:val="TOC1"/>
        <w:rPr>
          <w:rFonts w:eastAsiaTheme="minorEastAsia"/>
          <w:b w:val="0"/>
          <w:noProof/>
          <w:sz w:val="22"/>
          <w:lang w:eastAsia="en-GB"/>
        </w:rPr>
      </w:pPr>
      <w:hyperlink w:anchor="_Toc106981174" w:history="1">
        <w:r w:rsidR="002A3BB7" w:rsidRPr="002779EC">
          <w:rPr>
            <w:rStyle w:val="Hyperlink"/>
            <w:noProof/>
          </w:rPr>
          <w:t>What is the impact of this change?</w:t>
        </w:r>
        <w:r w:rsidR="002A3BB7">
          <w:rPr>
            <w:noProof/>
            <w:webHidden/>
          </w:rPr>
          <w:tab/>
        </w:r>
        <w:r w:rsidR="002A3BB7">
          <w:rPr>
            <w:noProof/>
            <w:webHidden/>
          </w:rPr>
          <w:fldChar w:fldCharType="begin"/>
        </w:r>
        <w:r w:rsidR="002A3BB7">
          <w:rPr>
            <w:noProof/>
            <w:webHidden/>
          </w:rPr>
          <w:instrText xml:space="preserve"> PAGEREF _Toc106981174 \h </w:instrText>
        </w:r>
        <w:r w:rsidR="002A3BB7">
          <w:rPr>
            <w:noProof/>
            <w:webHidden/>
          </w:rPr>
        </w:r>
        <w:r w:rsidR="002A3BB7">
          <w:rPr>
            <w:noProof/>
            <w:webHidden/>
          </w:rPr>
          <w:fldChar w:fldCharType="separate"/>
        </w:r>
        <w:r w:rsidR="00E02F4E">
          <w:rPr>
            <w:noProof/>
            <w:webHidden/>
          </w:rPr>
          <w:t>20</w:t>
        </w:r>
        <w:r w:rsidR="002A3BB7">
          <w:rPr>
            <w:noProof/>
            <w:webHidden/>
          </w:rPr>
          <w:fldChar w:fldCharType="end"/>
        </w:r>
      </w:hyperlink>
    </w:p>
    <w:p w14:paraId="23BE8C50" w14:textId="15B8AA1F" w:rsidR="002A3BB7" w:rsidRDefault="00A002CC">
      <w:pPr>
        <w:pStyle w:val="TOC1"/>
        <w:rPr>
          <w:rFonts w:eastAsiaTheme="minorEastAsia"/>
          <w:b w:val="0"/>
          <w:noProof/>
          <w:sz w:val="22"/>
          <w:lang w:eastAsia="en-GB"/>
        </w:rPr>
      </w:pPr>
      <w:hyperlink w:anchor="_Toc106981177" w:history="1">
        <w:r w:rsidR="002A3BB7" w:rsidRPr="002779EC">
          <w:rPr>
            <w:rStyle w:val="Hyperlink"/>
            <w:noProof/>
          </w:rPr>
          <w:t>When will this change take place?</w:t>
        </w:r>
        <w:r w:rsidR="002A3BB7">
          <w:rPr>
            <w:noProof/>
            <w:webHidden/>
          </w:rPr>
          <w:tab/>
        </w:r>
        <w:r w:rsidR="002A3BB7">
          <w:rPr>
            <w:noProof/>
            <w:webHidden/>
          </w:rPr>
          <w:fldChar w:fldCharType="begin"/>
        </w:r>
        <w:r w:rsidR="002A3BB7">
          <w:rPr>
            <w:noProof/>
            <w:webHidden/>
          </w:rPr>
          <w:instrText xml:space="preserve"> PAGEREF _Toc106981177 \h </w:instrText>
        </w:r>
        <w:r w:rsidR="002A3BB7">
          <w:rPr>
            <w:noProof/>
            <w:webHidden/>
          </w:rPr>
        </w:r>
        <w:r w:rsidR="002A3BB7">
          <w:rPr>
            <w:noProof/>
            <w:webHidden/>
          </w:rPr>
          <w:fldChar w:fldCharType="separate"/>
        </w:r>
        <w:r w:rsidR="00E02F4E">
          <w:rPr>
            <w:noProof/>
            <w:webHidden/>
          </w:rPr>
          <w:t>21</w:t>
        </w:r>
        <w:r w:rsidR="002A3BB7">
          <w:rPr>
            <w:noProof/>
            <w:webHidden/>
          </w:rPr>
          <w:fldChar w:fldCharType="end"/>
        </w:r>
      </w:hyperlink>
    </w:p>
    <w:p w14:paraId="60199920" w14:textId="3CD79867" w:rsidR="002A3BB7" w:rsidRDefault="00A002CC">
      <w:pPr>
        <w:pStyle w:val="TOC3"/>
        <w:tabs>
          <w:tab w:val="right" w:leader="dot" w:pos="9486"/>
        </w:tabs>
        <w:rPr>
          <w:rFonts w:eastAsiaTheme="minorEastAsia"/>
          <w:noProof/>
          <w:sz w:val="22"/>
          <w:lang w:eastAsia="en-GB"/>
        </w:rPr>
      </w:pPr>
      <w:hyperlink w:anchor="_Toc106981178" w:history="1">
        <w:r w:rsidR="002A3BB7" w:rsidRPr="002779EC">
          <w:rPr>
            <w:rStyle w:val="Hyperlink"/>
            <w:noProof/>
          </w:rPr>
          <w:t>Implementation date</w:t>
        </w:r>
        <w:r w:rsidR="002A3BB7">
          <w:rPr>
            <w:noProof/>
            <w:webHidden/>
          </w:rPr>
          <w:tab/>
        </w:r>
        <w:r w:rsidR="002A3BB7">
          <w:rPr>
            <w:noProof/>
            <w:webHidden/>
          </w:rPr>
          <w:fldChar w:fldCharType="begin"/>
        </w:r>
        <w:r w:rsidR="002A3BB7">
          <w:rPr>
            <w:noProof/>
            <w:webHidden/>
          </w:rPr>
          <w:instrText xml:space="preserve"> PAGEREF _Toc106981178 \h </w:instrText>
        </w:r>
        <w:r w:rsidR="002A3BB7">
          <w:rPr>
            <w:noProof/>
            <w:webHidden/>
          </w:rPr>
        </w:r>
        <w:r w:rsidR="002A3BB7">
          <w:rPr>
            <w:noProof/>
            <w:webHidden/>
          </w:rPr>
          <w:fldChar w:fldCharType="separate"/>
        </w:r>
        <w:r w:rsidR="00E02F4E">
          <w:rPr>
            <w:noProof/>
            <w:webHidden/>
          </w:rPr>
          <w:t>21</w:t>
        </w:r>
        <w:r w:rsidR="002A3BB7">
          <w:rPr>
            <w:noProof/>
            <w:webHidden/>
          </w:rPr>
          <w:fldChar w:fldCharType="end"/>
        </w:r>
      </w:hyperlink>
    </w:p>
    <w:p w14:paraId="51144614" w14:textId="7E02660B" w:rsidR="002A3BB7" w:rsidRDefault="00A002CC">
      <w:pPr>
        <w:pStyle w:val="TOC3"/>
        <w:tabs>
          <w:tab w:val="right" w:leader="dot" w:pos="9486"/>
        </w:tabs>
        <w:rPr>
          <w:rFonts w:eastAsiaTheme="minorEastAsia"/>
          <w:noProof/>
          <w:sz w:val="22"/>
          <w:lang w:eastAsia="en-GB"/>
        </w:rPr>
      </w:pPr>
      <w:hyperlink w:anchor="_Toc106981179" w:history="1">
        <w:r w:rsidR="002A3BB7" w:rsidRPr="002779EC">
          <w:rPr>
            <w:rStyle w:val="Hyperlink"/>
            <w:noProof/>
          </w:rPr>
          <w:t>Date decision required by</w:t>
        </w:r>
        <w:r w:rsidR="002A3BB7">
          <w:rPr>
            <w:noProof/>
            <w:webHidden/>
          </w:rPr>
          <w:tab/>
        </w:r>
        <w:r w:rsidR="002A3BB7">
          <w:rPr>
            <w:noProof/>
            <w:webHidden/>
          </w:rPr>
          <w:fldChar w:fldCharType="begin"/>
        </w:r>
        <w:r w:rsidR="002A3BB7">
          <w:rPr>
            <w:noProof/>
            <w:webHidden/>
          </w:rPr>
          <w:instrText xml:space="preserve"> PAGEREF _Toc106981179 \h </w:instrText>
        </w:r>
        <w:r w:rsidR="002A3BB7">
          <w:rPr>
            <w:noProof/>
            <w:webHidden/>
          </w:rPr>
        </w:r>
        <w:r w:rsidR="002A3BB7">
          <w:rPr>
            <w:noProof/>
            <w:webHidden/>
          </w:rPr>
          <w:fldChar w:fldCharType="separate"/>
        </w:r>
        <w:r w:rsidR="00E02F4E">
          <w:rPr>
            <w:noProof/>
            <w:webHidden/>
          </w:rPr>
          <w:t>22</w:t>
        </w:r>
        <w:r w:rsidR="002A3BB7">
          <w:rPr>
            <w:noProof/>
            <w:webHidden/>
          </w:rPr>
          <w:fldChar w:fldCharType="end"/>
        </w:r>
      </w:hyperlink>
    </w:p>
    <w:p w14:paraId="11D144DC" w14:textId="6BD0538C" w:rsidR="002A3BB7" w:rsidRDefault="00A002CC">
      <w:pPr>
        <w:pStyle w:val="TOC3"/>
        <w:tabs>
          <w:tab w:val="right" w:leader="dot" w:pos="9486"/>
        </w:tabs>
        <w:rPr>
          <w:rFonts w:eastAsiaTheme="minorEastAsia"/>
          <w:noProof/>
          <w:sz w:val="22"/>
          <w:lang w:eastAsia="en-GB"/>
        </w:rPr>
      </w:pPr>
      <w:hyperlink w:anchor="_Toc106981180" w:history="1">
        <w:r w:rsidR="002A3BB7" w:rsidRPr="002779EC">
          <w:rPr>
            <w:rStyle w:val="Hyperlink"/>
            <w:noProof/>
          </w:rPr>
          <w:t>Implementation approach</w:t>
        </w:r>
        <w:r w:rsidR="002A3BB7">
          <w:rPr>
            <w:noProof/>
            <w:webHidden/>
          </w:rPr>
          <w:tab/>
        </w:r>
        <w:r w:rsidR="002A3BB7">
          <w:rPr>
            <w:noProof/>
            <w:webHidden/>
          </w:rPr>
          <w:fldChar w:fldCharType="begin"/>
        </w:r>
        <w:r w:rsidR="002A3BB7">
          <w:rPr>
            <w:noProof/>
            <w:webHidden/>
          </w:rPr>
          <w:instrText xml:space="preserve"> PAGEREF _Toc106981180 \h </w:instrText>
        </w:r>
        <w:r w:rsidR="002A3BB7">
          <w:rPr>
            <w:noProof/>
            <w:webHidden/>
          </w:rPr>
        </w:r>
        <w:r w:rsidR="002A3BB7">
          <w:rPr>
            <w:noProof/>
            <w:webHidden/>
          </w:rPr>
          <w:fldChar w:fldCharType="separate"/>
        </w:r>
        <w:r w:rsidR="00E02F4E">
          <w:rPr>
            <w:noProof/>
            <w:webHidden/>
          </w:rPr>
          <w:t>22</w:t>
        </w:r>
        <w:r w:rsidR="002A3BB7">
          <w:rPr>
            <w:noProof/>
            <w:webHidden/>
          </w:rPr>
          <w:fldChar w:fldCharType="end"/>
        </w:r>
      </w:hyperlink>
    </w:p>
    <w:p w14:paraId="244B6C5D" w14:textId="601D4D2E" w:rsidR="002A3BB7" w:rsidRDefault="00A002CC">
      <w:pPr>
        <w:pStyle w:val="TOC1"/>
        <w:rPr>
          <w:rFonts w:eastAsiaTheme="minorEastAsia"/>
          <w:b w:val="0"/>
          <w:noProof/>
          <w:sz w:val="22"/>
          <w:lang w:eastAsia="en-GB"/>
        </w:rPr>
      </w:pPr>
      <w:hyperlink w:anchor="_Toc106981181" w:history="1">
        <w:r w:rsidR="002A3BB7" w:rsidRPr="002779EC">
          <w:rPr>
            <w:rStyle w:val="Hyperlink"/>
            <w:noProof/>
          </w:rPr>
          <w:t>Interactions</w:t>
        </w:r>
        <w:r w:rsidR="002A3BB7">
          <w:rPr>
            <w:noProof/>
            <w:webHidden/>
          </w:rPr>
          <w:tab/>
        </w:r>
        <w:r w:rsidR="002A3BB7">
          <w:rPr>
            <w:noProof/>
            <w:webHidden/>
          </w:rPr>
          <w:fldChar w:fldCharType="begin"/>
        </w:r>
        <w:r w:rsidR="002A3BB7">
          <w:rPr>
            <w:noProof/>
            <w:webHidden/>
          </w:rPr>
          <w:instrText xml:space="preserve"> PAGEREF _Toc106981181 \h </w:instrText>
        </w:r>
        <w:r w:rsidR="002A3BB7">
          <w:rPr>
            <w:noProof/>
            <w:webHidden/>
          </w:rPr>
        </w:r>
        <w:r w:rsidR="002A3BB7">
          <w:rPr>
            <w:noProof/>
            <w:webHidden/>
          </w:rPr>
          <w:fldChar w:fldCharType="separate"/>
        </w:r>
        <w:r w:rsidR="00E02F4E">
          <w:rPr>
            <w:noProof/>
            <w:webHidden/>
          </w:rPr>
          <w:t>22</w:t>
        </w:r>
        <w:r w:rsidR="002A3BB7">
          <w:rPr>
            <w:noProof/>
            <w:webHidden/>
          </w:rPr>
          <w:fldChar w:fldCharType="end"/>
        </w:r>
      </w:hyperlink>
    </w:p>
    <w:p w14:paraId="7C88E75A" w14:textId="6CB27E81" w:rsidR="002A3BB7" w:rsidRDefault="00A002CC">
      <w:pPr>
        <w:pStyle w:val="TOC1"/>
        <w:rPr>
          <w:rFonts w:eastAsiaTheme="minorEastAsia"/>
          <w:b w:val="0"/>
          <w:noProof/>
          <w:sz w:val="22"/>
          <w:lang w:eastAsia="en-GB"/>
        </w:rPr>
      </w:pPr>
      <w:hyperlink w:anchor="_Toc106981182" w:history="1">
        <w:r w:rsidR="002A3BB7" w:rsidRPr="002779EC">
          <w:rPr>
            <w:rStyle w:val="Hyperlink"/>
            <w:noProof/>
          </w:rPr>
          <w:t>How to respond</w:t>
        </w:r>
        <w:r w:rsidR="002A3BB7">
          <w:rPr>
            <w:noProof/>
            <w:webHidden/>
          </w:rPr>
          <w:tab/>
        </w:r>
        <w:r w:rsidR="002A3BB7">
          <w:rPr>
            <w:noProof/>
            <w:webHidden/>
          </w:rPr>
          <w:fldChar w:fldCharType="begin"/>
        </w:r>
        <w:r w:rsidR="002A3BB7">
          <w:rPr>
            <w:noProof/>
            <w:webHidden/>
          </w:rPr>
          <w:instrText xml:space="preserve"> PAGEREF _Toc106981182 \h </w:instrText>
        </w:r>
        <w:r w:rsidR="002A3BB7">
          <w:rPr>
            <w:noProof/>
            <w:webHidden/>
          </w:rPr>
        </w:r>
        <w:r w:rsidR="002A3BB7">
          <w:rPr>
            <w:noProof/>
            <w:webHidden/>
          </w:rPr>
          <w:fldChar w:fldCharType="separate"/>
        </w:r>
        <w:r w:rsidR="00E02F4E">
          <w:rPr>
            <w:noProof/>
            <w:webHidden/>
          </w:rPr>
          <w:t>22</w:t>
        </w:r>
        <w:r w:rsidR="002A3BB7">
          <w:rPr>
            <w:noProof/>
            <w:webHidden/>
          </w:rPr>
          <w:fldChar w:fldCharType="end"/>
        </w:r>
      </w:hyperlink>
    </w:p>
    <w:p w14:paraId="3FB6858D" w14:textId="5F05417B" w:rsidR="002A3BB7" w:rsidRDefault="00A002CC">
      <w:pPr>
        <w:pStyle w:val="TOC1"/>
        <w:rPr>
          <w:rFonts w:eastAsiaTheme="minorEastAsia"/>
          <w:b w:val="0"/>
          <w:noProof/>
          <w:sz w:val="22"/>
          <w:lang w:eastAsia="en-GB"/>
        </w:rPr>
      </w:pPr>
      <w:hyperlink w:anchor="_Toc106981185" w:history="1">
        <w:r w:rsidR="002A3BB7" w:rsidRPr="002779EC">
          <w:rPr>
            <w:rStyle w:val="Hyperlink"/>
            <w:noProof/>
          </w:rPr>
          <w:t>Acronyms, key terms and reference material</w:t>
        </w:r>
        <w:r w:rsidR="002A3BB7">
          <w:rPr>
            <w:noProof/>
            <w:webHidden/>
          </w:rPr>
          <w:tab/>
        </w:r>
        <w:r w:rsidR="002A3BB7">
          <w:rPr>
            <w:noProof/>
            <w:webHidden/>
          </w:rPr>
          <w:fldChar w:fldCharType="begin"/>
        </w:r>
        <w:r w:rsidR="002A3BB7">
          <w:rPr>
            <w:noProof/>
            <w:webHidden/>
          </w:rPr>
          <w:instrText xml:space="preserve"> PAGEREF _Toc106981185 \h </w:instrText>
        </w:r>
        <w:r w:rsidR="002A3BB7">
          <w:rPr>
            <w:noProof/>
            <w:webHidden/>
          </w:rPr>
        </w:r>
        <w:r w:rsidR="002A3BB7">
          <w:rPr>
            <w:noProof/>
            <w:webHidden/>
          </w:rPr>
          <w:fldChar w:fldCharType="separate"/>
        </w:r>
        <w:r w:rsidR="00E02F4E">
          <w:rPr>
            <w:noProof/>
            <w:webHidden/>
          </w:rPr>
          <w:t>23</w:t>
        </w:r>
        <w:r w:rsidR="002A3BB7">
          <w:rPr>
            <w:noProof/>
            <w:webHidden/>
          </w:rPr>
          <w:fldChar w:fldCharType="end"/>
        </w:r>
      </w:hyperlink>
    </w:p>
    <w:p w14:paraId="582E3907" w14:textId="195E8869" w:rsidR="002A3BB7" w:rsidRDefault="00A002CC">
      <w:pPr>
        <w:pStyle w:val="TOC3"/>
        <w:tabs>
          <w:tab w:val="right" w:leader="dot" w:pos="9486"/>
        </w:tabs>
        <w:rPr>
          <w:rFonts w:eastAsiaTheme="minorEastAsia"/>
          <w:noProof/>
          <w:sz w:val="22"/>
          <w:lang w:eastAsia="en-GB"/>
        </w:rPr>
      </w:pPr>
      <w:hyperlink w:anchor="_Toc106981186" w:history="1">
        <w:r w:rsidR="002A3BB7" w:rsidRPr="002779EC">
          <w:rPr>
            <w:rStyle w:val="Hyperlink"/>
            <w:noProof/>
          </w:rPr>
          <w:t>Reference material</w:t>
        </w:r>
        <w:r w:rsidR="002A3BB7">
          <w:rPr>
            <w:noProof/>
            <w:webHidden/>
          </w:rPr>
          <w:tab/>
        </w:r>
        <w:r w:rsidR="002A3BB7">
          <w:rPr>
            <w:noProof/>
            <w:webHidden/>
          </w:rPr>
          <w:fldChar w:fldCharType="begin"/>
        </w:r>
        <w:r w:rsidR="002A3BB7">
          <w:rPr>
            <w:noProof/>
            <w:webHidden/>
          </w:rPr>
          <w:instrText xml:space="preserve"> PAGEREF _Toc106981186 \h </w:instrText>
        </w:r>
        <w:r w:rsidR="002A3BB7">
          <w:rPr>
            <w:noProof/>
            <w:webHidden/>
          </w:rPr>
        </w:r>
        <w:r w:rsidR="002A3BB7">
          <w:rPr>
            <w:noProof/>
            <w:webHidden/>
          </w:rPr>
          <w:fldChar w:fldCharType="separate"/>
        </w:r>
        <w:r w:rsidR="00E02F4E">
          <w:rPr>
            <w:noProof/>
            <w:webHidden/>
          </w:rPr>
          <w:t>23</w:t>
        </w:r>
        <w:r w:rsidR="002A3BB7">
          <w:rPr>
            <w:noProof/>
            <w:webHidden/>
          </w:rPr>
          <w:fldChar w:fldCharType="end"/>
        </w:r>
      </w:hyperlink>
    </w:p>
    <w:p w14:paraId="004EB456" w14:textId="5A8B20D2" w:rsidR="002A3BB7" w:rsidRDefault="00A002CC">
      <w:pPr>
        <w:pStyle w:val="TOC1"/>
        <w:rPr>
          <w:rFonts w:eastAsiaTheme="minorEastAsia"/>
          <w:b w:val="0"/>
          <w:noProof/>
          <w:sz w:val="22"/>
          <w:lang w:eastAsia="en-GB"/>
        </w:rPr>
      </w:pPr>
      <w:hyperlink w:anchor="_Toc106981187" w:history="1">
        <w:r w:rsidR="002A3BB7" w:rsidRPr="002779EC">
          <w:rPr>
            <w:rStyle w:val="Hyperlink"/>
            <w:noProof/>
          </w:rPr>
          <w:t>Annexes</w:t>
        </w:r>
        <w:r w:rsidR="002A3BB7">
          <w:rPr>
            <w:noProof/>
            <w:webHidden/>
          </w:rPr>
          <w:tab/>
        </w:r>
        <w:r w:rsidR="002A3BB7">
          <w:rPr>
            <w:noProof/>
            <w:webHidden/>
          </w:rPr>
          <w:fldChar w:fldCharType="begin"/>
        </w:r>
        <w:r w:rsidR="002A3BB7">
          <w:rPr>
            <w:noProof/>
            <w:webHidden/>
          </w:rPr>
          <w:instrText xml:space="preserve"> PAGEREF _Toc106981187 \h </w:instrText>
        </w:r>
        <w:r w:rsidR="002A3BB7">
          <w:rPr>
            <w:noProof/>
            <w:webHidden/>
          </w:rPr>
        </w:r>
        <w:r w:rsidR="002A3BB7">
          <w:rPr>
            <w:noProof/>
            <w:webHidden/>
          </w:rPr>
          <w:fldChar w:fldCharType="separate"/>
        </w:r>
        <w:r w:rsidR="00E02F4E">
          <w:rPr>
            <w:noProof/>
            <w:webHidden/>
          </w:rPr>
          <w:t>23</w:t>
        </w:r>
        <w:r w:rsidR="002A3BB7">
          <w:rPr>
            <w:noProof/>
            <w:webHidden/>
          </w:rPr>
          <w:fldChar w:fldCharType="end"/>
        </w:r>
      </w:hyperlink>
    </w:p>
    <w:p w14:paraId="389FD365" w14:textId="66690535" w:rsidR="005603D9" w:rsidRDefault="005603D9" w:rsidP="005603D9">
      <w:r>
        <w:fldChar w:fldCharType="end"/>
      </w:r>
    </w:p>
    <w:p w14:paraId="667D9538" w14:textId="77777777" w:rsidR="005603D9" w:rsidRPr="005603D9" w:rsidRDefault="005603D9" w:rsidP="005603D9"/>
    <w:p w14:paraId="7AD262C7" w14:textId="77777777" w:rsidR="009A206C" w:rsidRDefault="009A206C">
      <w:pPr>
        <w:rPr>
          <w:rFonts w:asciiTheme="majorHAnsi" w:eastAsiaTheme="majorEastAsia" w:hAnsiTheme="majorHAnsi" w:cstheme="majorBidi"/>
          <w:b/>
          <w:color w:val="FFFFFF" w:themeColor="background1"/>
          <w:sz w:val="28"/>
          <w:szCs w:val="32"/>
        </w:rPr>
      </w:pPr>
      <w:bookmarkStart w:id="3" w:name="_Toc58482270"/>
      <w:r>
        <w:br w:type="page"/>
      </w:r>
    </w:p>
    <w:p w14:paraId="74245989" w14:textId="77777777" w:rsidR="001E1568" w:rsidRDefault="005E188C" w:rsidP="005E188C">
      <w:pPr>
        <w:pStyle w:val="Heading1"/>
      </w:pPr>
      <w:bookmarkStart w:id="4" w:name="_Executive_summary_1"/>
      <w:bookmarkStart w:id="5" w:name="_Toc106981166"/>
      <w:bookmarkStart w:id="6" w:name="_Toc58837630"/>
      <w:bookmarkEnd w:id="3"/>
      <w:bookmarkEnd w:id="4"/>
      <w:r>
        <w:lastRenderedPageBreak/>
        <w:t xml:space="preserve">Executive </w:t>
      </w:r>
      <w:r w:rsidR="0014503B">
        <w:t>s</w:t>
      </w:r>
      <w:r>
        <w:t>ummary</w:t>
      </w:r>
      <w:bookmarkEnd w:id="5"/>
    </w:p>
    <w:p w14:paraId="0B072169" w14:textId="46B57050" w:rsidR="00F57666" w:rsidRPr="00696A5C" w:rsidRDefault="00540807" w:rsidP="00D3031A">
      <w:pPr>
        <w:pStyle w:val="Style8"/>
      </w:pPr>
      <w:bookmarkStart w:id="7" w:name="_Hlk31885141"/>
      <w:r w:rsidRPr="00696A5C">
        <w:t>What is the issue?</w:t>
      </w:r>
    </w:p>
    <w:bookmarkEnd w:id="7"/>
    <w:p w14:paraId="41CA8305" w14:textId="5E665A6A" w:rsidR="00F5719E" w:rsidRPr="000178A7" w:rsidRDefault="00F5719E" w:rsidP="00001844">
      <w:pPr>
        <w:spacing w:after="160"/>
        <w:jc w:val="both"/>
        <w:rPr>
          <w:rFonts w:cs="Arial"/>
        </w:rPr>
      </w:pPr>
      <w:r w:rsidRPr="000178A7">
        <w:rPr>
          <w:rFonts w:cs="Arial"/>
        </w:rPr>
        <w:t xml:space="preserve">This proposal is based on an alternative proposal (WAGCM2) to </w:t>
      </w:r>
      <w:hyperlink r:id="rId14" w:history="1">
        <w:r w:rsidRPr="000178A7">
          <w:rPr>
            <w:rStyle w:val="Hyperlink"/>
            <w:rFonts w:cs="Arial"/>
          </w:rPr>
          <w:t>GC0151</w:t>
        </w:r>
      </w:hyperlink>
      <w:r w:rsidRPr="000178A7">
        <w:rPr>
          <w:rFonts w:cs="Arial"/>
        </w:rPr>
        <w:t xml:space="preserve"> </w:t>
      </w:r>
      <w:r w:rsidRPr="000178A7">
        <w:rPr>
          <w:rFonts w:cs="Arial"/>
          <w:i/>
          <w:iCs/>
        </w:rPr>
        <w:t>‘</w:t>
      </w:r>
      <w:r w:rsidR="003A596D">
        <w:rPr>
          <w:rFonts w:cs="Arial"/>
          <w:i/>
          <w:iCs/>
        </w:rPr>
        <w:t>Grid Code</w:t>
      </w:r>
      <w:r w:rsidRPr="000178A7">
        <w:rPr>
          <w:rFonts w:cs="Arial"/>
          <w:i/>
          <w:iCs/>
        </w:rPr>
        <w:t xml:space="preserve"> Compliance with Fault Ride Through Requirements</w:t>
      </w:r>
      <w:r w:rsidR="00D74FC9">
        <w:rPr>
          <w:rFonts w:cs="Arial"/>
          <w:i/>
          <w:iCs/>
        </w:rPr>
        <w:t xml:space="preserve"> (FRT)</w:t>
      </w:r>
      <w:r w:rsidRPr="000178A7">
        <w:rPr>
          <w:rFonts w:cs="Arial"/>
          <w:i/>
          <w:iCs/>
        </w:rPr>
        <w:t>’</w:t>
      </w:r>
      <w:r w:rsidR="007F320E">
        <w:rPr>
          <w:rFonts w:cs="Arial"/>
        </w:rPr>
        <w:t xml:space="preserve"> </w:t>
      </w:r>
      <w:r w:rsidRPr="000178A7">
        <w:rPr>
          <w:rFonts w:cs="Arial"/>
        </w:rPr>
        <w:t xml:space="preserve">proposed by Drax Power Ltd to clarify the technical requirements for </w:t>
      </w:r>
      <w:r w:rsidR="007F320E">
        <w:rPr>
          <w:rFonts w:cs="Arial"/>
        </w:rPr>
        <w:t>FRT</w:t>
      </w:r>
      <w:r w:rsidRPr="000178A7">
        <w:rPr>
          <w:rFonts w:cs="Arial"/>
        </w:rPr>
        <w:t xml:space="preserve"> capability set out in the </w:t>
      </w:r>
      <w:r w:rsidR="003A596D">
        <w:rPr>
          <w:rFonts w:cs="Arial"/>
        </w:rPr>
        <w:t>Grid Code</w:t>
      </w:r>
      <w:r w:rsidRPr="000178A7">
        <w:rPr>
          <w:rFonts w:cs="Arial"/>
        </w:rPr>
        <w:t xml:space="preserve"> to improve consistency, accuracy and understanding and to help prevent non-compliance with the </w:t>
      </w:r>
      <w:r w:rsidR="003A596D">
        <w:rPr>
          <w:rFonts w:cs="Arial"/>
        </w:rPr>
        <w:t>Grid Code</w:t>
      </w:r>
      <w:r w:rsidRPr="000178A7">
        <w:rPr>
          <w:rFonts w:cs="Arial"/>
        </w:rPr>
        <w:t>.</w:t>
      </w:r>
    </w:p>
    <w:p w14:paraId="5D6FF896" w14:textId="123A84B7" w:rsidR="00F5719E" w:rsidRPr="000178A7" w:rsidRDefault="00F5719E" w:rsidP="00001844">
      <w:pPr>
        <w:spacing w:after="160"/>
        <w:jc w:val="both"/>
        <w:rPr>
          <w:rFonts w:cs="Arial"/>
        </w:rPr>
      </w:pPr>
      <w:r w:rsidRPr="000178A7">
        <w:rPr>
          <w:rFonts w:cs="Arial"/>
        </w:rPr>
        <w:t xml:space="preserve">This modification therefore proposes minor changes and improvements to the existing </w:t>
      </w:r>
      <w:r w:rsidR="003A596D">
        <w:rPr>
          <w:rFonts w:cs="Arial"/>
        </w:rPr>
        <w:t>Grid Code</w:t>
      </w:r>
      <w:r w:rsidRPr="000178A7">
        <w:rPr>
          <w:rFonts w:cs="Arial"/>
        </w:rPr>
        <w:t xml:space="preserve"> FRT requirements as a minimum but not limited to the following:</w:t>
      </w:r>
    </w:p>
    <w:p w14:paraId="2BA08416" w14:textId="77777777" w:rsidR="00F5719E" w:rsidRPr="000178A7" w:rsidRDefault="00F5719E" w:rsidP="00001844">
      <w:pPr>
        <w:numPr>
          <w:ilvl w:val="0"/>
          <w:numId w:val="27"/>
        </w:numPr>
        <w:spacing w:before="120" w:after="120" w:line="300" w:lineRule="atLeast"/>
        <w:contextualSpacing/>
        <w:jc w:val="both"/>
        <w:rPr>
          <w:rFonts w:ascii="Arial" w:eastAsia="Times New Roman" w:hAnsi="Arial" w:cs="Times New Roman"/>
          <w:szCs w:val="24"/>
          <w:lang w:eastAsia="en-GB"/>
        </w:rPr>
      </w:pPr>
      <w:r w:rsidRPr="000178A7">
        <w:rPr>
          <w:rFonts w:ascii="Arial" w:eastAsia="Times New Roman" w:hAnsi="Arial" w:cs="Arial"/>
          <w:szCs w:val="24"/>
          <w:lang w:eastAsia="en-GB"/>
        </w:rPr>
        <w:t xml:space="preserve">To clarify instances where User plant is permitted to trip where required </w:t>
      </w:r>
      <w:proofErr w:type="gramStart"/>
      <w:r w:rsidRPr="000178A7">
        <w:rPr>
          <w:rFonts w:ascii="Arial" w:eastAsia="Times New Roman" w:hAnsi="Arial" w:cs="Arial"/>
          <w:szCs w:val="24"/>
          <w:lang w:eastAsia="en-GB"/>
        </w:rPr>
        <w:t>in order to</w:t>
      </w:r>
      <w:proofErr w:type="gramEnd"/>
      <w:r w:rsidRPr="000178A7">
        <w:rPr>
          <w:rFonts w:ascii="Arial" w:eastAsia="Times New Roman" w:hAnsi="Arial" w:cs="Arial"/>
          <w:szCs w:val="24"/>
          <w:lang w:eastAsia="en-GB"/>
        </w:rPr>
        <w:t xml:space="preserve"> clear the fault from the transmission system. </w:t>
      </w:r>
    </w:p>
    <w:p w14:paraId="47F8018E" w14:textId="77777777" w:rsidR="00F5719E" w:rsidRPr="000178A7" w:rsidRDefault="00F5719E" w:rsidP="00001844">
      <w:pPr>
        <w:numPr>
          <w:ilvl w:val="0"/>
          <w:numId w:val="27"/>
        </w:numPr>
        <w:spacing w:before="120" w:after="120" w:line="300" w:lineRule="atLeast"/>
        <w:contextualSpacing/>
        <w:jc w:val="both"/>
        <w:rPr>
          <w:rFonts w:ascii="Arial" w:eastAsia="Times New Roman" w:hAnsi="Arial" w:cs="Times New Roman"/>
          <w:szCs w:val="24"/>
          <w:lang w:eastAsia="en-GB"/>
        </w:rPr>
      </w:pPr>
      <w:r w:rsidRPr="000178A7">
        <w:rPr>
          <w:rFonts w:ascii="Arial" w:eastAsia="Times New Roman" w:hAnsi="Arial" w:cs="Arial"/>
          <w:szCs w:val="24"/>
          <w:lang w:eastAsia="en-GB"/>
        </w:rPr>
        <w:t xml:space="preserve">To amend requirements for generating maximum reactive current during faults which may be unachievable for many Generators. </w:t>
      </w:r>
    </w:p>
    <w:p w14:paraId="10607BF5" w14:textId="77777777" w:rsidR="00F5719E" w:rsidRPr="000178A7" w:rsidRDefault="00F5719E" w:rsidP="00001844">
      <w:pPr>
        <w:numPr>
          <w:ilvl w:val="0"/>
          <w:numId w:val="27"/>
        </w:numPr>
        <w:spacing w:before="120" w:after="120" w:line="300" w:lineRule="atLeast"/>
        <w:contextualSpacing/>
        <w:jc w:val="both"/>
        <w:rPr>
          <w:rFonts w:ascii="Arial" w:eastAsia="Times New Roman" w:hAnsi="Arial" w:cs="Times New Roman"/>
          <w:szCs w:val="24"/>
          <w:lang w:eastAsia="en-GB"/>
        </w:rPr>
      </w:pPr>
      <w:r w:rsidRPr="000178A7">
        <w:rPr>
          <w:rFonts w:ascii="Arial" w:eastAsia="Times New Roman" w:hAnsi="Arial" w:cs="Arial"/>
          <w:szCs w:val="24"/>
          <w:lang w:eastAsia="en-GB"/>
        </w:rPr>
        <w:t>To amend post fault active power requirements to reflect that low load Generators may have greater oscillations than the requirements currently allow for.</w:t>
      </w:r>
    </w:p>
    <w:p w14:paraId="6E332EFE" w14:textId="39CED45C" w:rsidR="00DD58CE" w:rsidRPr="00210F34" w:rsidRDefault="00F5719E" w:rsidP="00001844">
      <w:pPr>
        <w:numPr>
          <w:ilvl w:val="0"/>
          <w:numId w:val="27"/>
        </w:numPr>
        <w:spacing w:before="120" w:after="120" w:line="300" w:lineRule="atLeast"/>
        <w:contextualSpacing/>
        <w:jc w:val="both"/>
        <w:rPr>
          <w:rFonts w:ascii="Arial" w:eastAsia="Times New Roman" w:hAnsi="Arial" w:cs="Times New Roman"/>
          <w:szCs w:val="24"/>
          <w:lang w:eastAsia="en-GB"/>
        </w:rPr>
      </w:pPr>
      <w:r w:rsidRPr="000178A7">
        <w:rPr>
          <w:rFonts w:ascii="Arial" w:eastAsia="Times New Roman" w:hAnsi="Arial" w:cs="Arial"/>
          <w:szCs w:val="24"/>
          <w:lang w:eastAsia="en-GB"/>
        </w:rPr>
        <w:t>To provide requirements for overvoltage events following a fault.</w:t>
      </w:r>
    </w:p>
    <w:p w14:paraId="3C9EAFEC" w14:textId="77777777" w:rsidR="00DD58CE" w:rsidRDefault="00DD58CE" w:rsidP="00001844">
      <w:pPr>
        <w:pStyle w:val="Heading2"/>
        <w:jc w:val="both"/>
      </w:pPr>
      <w:bookmarkStart w:id="8" w:name="_Toc58482271"/>
      <w:bookmarkStart w:id="9" w:name="_Toc89793714"/>
      <w:bookmarkStart w:id="10" w:name="_Toc106981167"/>
      <w:r w:rsidRPr="005603D9">
        <w:t>Why change?</w:t>
      </w:r>
      <w:bookmarkEnd w:id="8"/>
      <w:bookmarkEnd w:id="9"/>
      <w:bookmarkEnd w:id="10"/>
    </w:p>
    <w:p w14:paraId="45B32103" w14:textId="5C1AC5E9" w:rsidR="00F5719E" w:rsidRPr="00F5719E" w:rsidRDefault="00DD58CE" w:rsidP="00001844">
      <w:pPr>
        <w:spacing w:before="120" w:after="120" w:line="300" w:lineRule="atLeast"/>
        <w:contextualSpacing/>
        <w:jc w:val="both"/>
        <w:rPr>
          <w:rFonts w:ascii="Arial" w:eastAsia="Times New Roman" w:hAnsi="Arial" w:cs="Times New Roman"/>
          <w:szCs w:val="24"/>
          <w:lang w:eastAsia="en-GB"/>
        </w:rPr>
      </w:pPr>
      <w:r>
        <w:t>To enable Generators to better assess their compliance to FRT requirements, which will enhance system security during fault conditions, and to avoid unnecessary compliance proceedings following an incident where a Generator may have tripped for</w:t>
      </w:r>
      <w:r w:rsidR="00E962C2">
        <w:t xml:space="preserve"> allowable reasons by achieving greater clarity for all parties.</w:t>
      </w:r>
    </w:p>
    <w:p w14:paraId="39022D53" w14:textId="09BA2892" w:rsidR="00FC7012" w:rsidRDefault="00FC7012" w:rsidP="00001844">
      <w:pPr>
        <w:pStyle w:val="Style9"/>
        <w:jc w:val="both"/>
      </w:pPr>
      <w:r>
        <w:t>What is the solution and when will it come into effect?</w:t>
      </w:r>
    </w:p>
    <w:p w14:paraId="23918A31" w14:textId="452E114B" w:rsidR="001E62A5" w:rsidRDefault="00FC7012" w:rsidP="00001844">
      <w:pPr>
        <w:jc w:val="both"/>
        <w:rPr>
          <w:i/>
          <w:noProof/>
          <w:color w:val="FF0000"/>
        </w:rPr>
      </w:pPr>
      <w:r w:rsidRPr="00E6107E">
        <w:rPr>
          <w:b/>
        </w:rPr>
        <w:t>Proposer’s solution</w:t>
      </w:r>
      <w:r w:rsidR="00E6107E">
        <w:rPr>
          <w:b/>
        </w:rPr>
        <w:t>:</w:t>
      </w:r>
      <w:r w:rsidR="0092758C">
        <w:rPr>
          <w:b/>
        </w:rPr>
        <w:t xml:space="preserve"> </w:t>
      </w:r>
    </w:p>
    <w:p w14:paraId="5233DBA7" w14:textId="6F11B529" w:rsidR="000A353B" w:rsidRPr="000A353B" w:rsidRDefault="000960CF" w:rsidP="000A353B">
      <w:pPr>
        <w:jc w:val="both"/>
        <w:rPr>
          <w:rFonts w:cs="Arial"/>
          <w:bCs/>
        </w:rPr>
      </w:pPr>
      <w:r w:rsidRPr="006732B5">
        <w:t xml:space="preserve">The sections of the code to which changes are proposed are CC.6.3.15 and ECC.6.3.15 which together form the </w:t>
      </w:r>
      <w:r>
        <w:t>FRT</w:t>
      </w:r>
      <w:r w:rsidRPr="006732B5">
        <w:t xml:space="preserve"> technical conditions for all applicable plant.</w:t>
      </w:r>
      <w:r w:rsidR="00210F34">
        <w:t xml:space="preserve"> </w:t>
      </w:r>
      <w:r w:rsidRPr="006732B5">
        <w:rPr>
          <w:rFonts w:cs="Arial"/>
          <w:bCs/>
        </w:rPr>
        <w:t xml:space="preserve">There are several other issues within the existing legal text in the </w:t>
      </w:r>
      <w:r w:rsidR="003A596D">
        <w:rPr>
          <w:rFonts w:cs="Arial"/>
          <w:bCs/>
        </w:rPr>
        <w:t>Grid Code</w:t>
      </w:r>
      <w:r w:rsidRPr="006732B5">
        <w:rPr>
          <w:rFonts w:cs="Arial"/>
          <w:bCs/>
        </w:rPr>
        <w:t xml:space="preserve"> relating to FRT</w:t>
      </w:r>
      <w:r w:rsidR="006E275B">
        <w:rPr>
          <w:rFonts w:cs="Arial"/>
          <w:bCs/>
        </w:rPr>
        <w:t xml:space="preserve"> –</w:t>
      </w:r>
      <w:r w:rsidR="000A353B" w:rsidRPr="000A353B">
        <w:rPr>
          <w:rFonts w:cs="Arial"/>
          <w:bCs/>
        </w:rPr>
        <w:t xml:space="preserve"> </w:t>
      </w:r>
      <w:r w:rsidR="006E275B">
        <w:rPr>
          <w:rFonts w:cs="Arial"/>
          <w:bCs/>
        </w:rPr>
        <w:t>stemming from the</w:t>
      </w:r>
      <w:r w:rsidR="000A353B" w:rsidRPr="000A353B">
        <w:rPr>
          <w:rFonts w:cs="Arial"/>
          <w:bCs/>
        </w:rPr>
        <w:t xml:space="preserve"> current drafting and understanding of the legal text</w:t>
      </w:r>
      <w:r w:rsidR="006E275B">
        <w:rPr>
          <w:rFonts w:cs="Arial"/>
          <w:bCs/>
        </w:rPr>
        <w:t>.</w:t>
      </w:r>
    </w:p>
    <w:p w14:paraId="216F46C1" w14:textId="77777777" w:rsidR="00FC7012" w:rsidRPr="00B7060C" w:rsidRDefault="00FC7012" w:rsidP="00001844">
      <w:pPr>
        <w:jc w:val="both"/>
        <w:rPr>
          <w:iCs/>
          <w:color w:val="00B050"/>
        </w:rPr>
      </w:pPr>
    </w:p>
    <w:p w14:paraId="7182D624" w14:textId="77777777" w:rsidR="007638B7" w:rsidRDefault="00FC7012" w:rsidP="00001844">
      <w:pPr>
        <w:jc w:val="both"/>
      </w:pPr>
      <w:r w:rsidRPr="00E6107E">
        <w:rPr>
          <w:b/>
        </w:rPr>
        <w:t>Implementation date:</w:t>
      </w:r>
      <w:r>
        <w:t xml:space="preserve"> </w:t>
      </w:r>
    </w:p>
    <w:p w14:paraId="44FA227E" w14:textId="5AEE9F51" w:rsidR="001E62A5" w:rsidRDefault="00A002CC" w:rsidP="00001844">
      <w:pPr>
        <w:jc w:val="both"/>
        <w:rPr>
          <w:i/>
          <w:color w:val="FF0000"/>
          <w:sz w:val="20"/>
        </w:rPr>
      </w:pPr>
      <w:sdt>
        <w:sdtPr>
          <w:rPr>
            <w:iCs/>
          </w:rPr>
          <w:alias w:val="Insert text"/>
          <w:tag w:val="Insert text"/>
          <w:id w:val="1166442126"/>
          <w:placeholder>
            <w:docPart w:val="F8CA4C53068243CB9751B4B8EA47ABF6"/>
          </w:placeholder>
        </w:sdtPr>
        <w:sdtEndPr/>
        <w:sdtContent>
          <w:r w:rsidR="000F75C1">
            <w:rPr>
              <w:iCs/>
            </w:rPr>
            <w:t>10 d</w:t>
          </w:r>
          <w:r w:rsidR="007638B7" w:rsidRPr="00F72814">
            <w:rPr>
              <w:iCs/>
            </w:rPr>
            <w:t>ays after</w:t>
          </w:r>
          <w:r w:rsidR="000F75C1">
            <w:rPr>
              <w:iCs/>
            </w:rPr>
            <w:t xml:space="preserve"> authority</w:t>
          </w:r>
          <w:r w:rsidR="007638B7" w:rsidRPr="00F72814">
            <w:rPr>
              <w:iCs/>
            </w:rPr>
            <w:t xml:space="preserve"> approval</w:t>
          </w:r>
          <w:r w:rsidR="000F75C1">
            <w:rPr>
              <w:iCs/>
            </w:rPr>
            <w:t>.</w:t>
          </w:r>
        </w:sdtContent>
      </w:sdt>
    </w:p>
    <w:p w14:paraId="4B0A2772" w14:textId="77777777" w:rsidR="00FC7012" w:rsidRDefault="00FC7012" w:rsidP="00001844">
      <w:pPr>
        <w:jc w:val="both"/>
      </w:pPr>
    </w:p>
    <w:p w14:paraId="5F981AED" w14:textId="77777777" w:rsidR="003011FF" w:rsidRDefault="003011FF" w:rsidP="00001844">
      <w:pPr>
        <w:jc w:val="both"/>
        <w:rPr>
          <w:b/>
          <w:noProof/>
        </w:rPr>
      </w:pPr>
      <w:r>
        <w:rPr>
          <w:b/>
          <w:noProof/>
        </w:rPr>
        <w:t>Summary of potential alternative solution(s) and implementation date(s):</w:t>
      </w:r>
    </w:p>
    <w:p w14:paraId="5C2A59A8" w14:textId="6086E3BF" w:rsidR="00D9195E" w:rsidRDefault="0043746B" w:rsidP="00D9195E">
      <w:pPr>
        <w:pStyle w:val="TOCMOD"/>
        <w:framePr w:hSpace="0" w:vSpace="0" w:wrap="auto" w:vAnchor="margin" w:yAlign="inline"/>
        <w:spacing w:before="0" w:after="0" w:line="360" w:lineRule="atLeast"/>
        <w:rPr>
          <w:rFonts w:cs="Arial"/>
          <w:b w:val="0"/>
          <w:bCs w:val="0"/>
          <w:noProof w:val="0"/>
          <w:color w:val="auto"/>
          <w:lang w:eastAsia="en-US"/>
        </w:rPr>
      </w:pPr>
      <w:r>
        <w:rPr>
          <w:iCs/>
        </w:rPr>
        <w:t xml:space="preserve">WAGCM1 </w:t>
      </w:r>
      <w:r w:rsidR="00D9195E">
        <w:rPr>
          <w:rFonts w:cs="Arial"/>
          <w:b w:val="0"/>
          <w:bCs w:val="0"/>
          <w:noProof w:val="0"/>
          <w:color w:val="auto"/>
          <w:lang w:eastAsia="en-US"/>
        </w:rPr>
        <w:t>In general this Alternative Modification Proposal will have the same effect as the Original Modification Proposal except that it will not be retrospective</w:t>
      </w:r>
      <w:ins w:id="11" w:author="Alastair Frew" w:date="2023-06-12T10:19:00Z">
        <w:r w:rsidR="003E452D">
          <w:rPr>
            <w:rFonts w:cs="Arial"/>
            <w:b w:val="0"/>
            <w:bCs w:val="0"/>
            <w:noProof w:val="0"/>
            <w:color w:val="auto"/>
            <w:lang w:eastAsia="en-US"/>
          </w:rPr>
          <w:t>l</w:t>
        </w:r>
        <w:r w:rsidR="006B14AB">
          <w:rPr>
            <w:rFonts w:cs="Arial"/>
            <w:b w:val="0"/>
            <w:bCs w:val="0"/>
            <w:noProof w:val="0"/>
            <w:color w:val="auto"/>
            <w:lang w:eastAsia="en-US"/>
          </w:rPr>
          <w:t>y</w:t>
        </w:r>
      </w:ins>
      <w:r w:rsidR="00D9195E">
        <w:rPr>
          <w:rFonts w:cs="Arial"/>
          <w:b w:val="0"/>
          <w:bCs w:val="0"/>
          <w:noProof w:val="0"/>
          <w:color w:val="auto"/>
          <w:lang w:eastAsia="en-US"/>
        </w:rPr>
        <w:t xml:space="preserve"> (whereas the Original would be)</w:t>
      </w:r>
      <w:ins w:id="12" w:author="Alastair Frew" w:date="2023-06-12T10:19:00Z">
        <w:r w:rsidR="006B14AB">
          <w:rPr>
            <w:rFonts w:cs="Arial"/>
            <w:b w:val="0"/>
            <w:bCs w:val="0"/>
            <w:noProof w:val="0"/>
            <w:color w:val="auto"/>
            <w:lang w:eastAsia="en-US"/>
          </w:rPr>
          <w:t xml:space="preserve"> apply </w:t>
        </w:r>
        <w:r w:rsidR="00CF7996">
          <w:rPr>
            <w:rFonts w:cs="Arial"/>
            <w:b w:val="0"/>
            <w:bCs w:val="0"/>
            <w:noProof w:val="0"/>
            <w:color w:val="auto"/>
            <w:lang w:eastAsia="en-US"/>
          </w:rPr>
          <w:t xml:space="preserve">the </w:t>
        </w:r>
      </w:ins>
      <w:ins w:id="13" w:author="Alastair Frew" w:date="2023-06-12T10:20:00Z">
        <w:r w:rsidR="00CF7996">
          <w:rPr>
            <w:rFonts w:cs="Arial"/>
            <w:b w:val="0"/>
            <w:bCs w:val="0"/>
            <w:noProof w:val="0"/>
            <w:color w:val="auto"/>
            <w:lang w:eastAsia="en-US"/>
          </w:rPr>
          <w:t xml:space="preserve">high voltage ride though </w:t>
        </w:r>
      </w:ins>
      <w:ins w:id="14" w:author="Alastair Frew" w:date="2023-06-13T12:42:00Z">
        <w:r w:rsidR="007046B0">
          <w:rPr>
            <w:rFonts w:cs="Arial"/>
            <w:b w:val="0"/>
            <w:bCs w:val="0"/>
            <w:noProof w:val="0"/>
            <w:color w:val="auto"/>
            <w:lang w:eastAsia="en-US"/>
          </w:rPr>
          <w:t>requirements</w:t>
        </w:r>
      </w:ins>
      <w:r w:rsidR="00D9195E">
        <w:rPr>
          <w:rFonts w:cs="Arial"/>
          <w:b w:val="0"/>
          <w:bCs w:val="0"/>
          <w:noProof w:val="0"/>
          <w:color w:val="auto"/>
          <w:lang w:eastAsia="en-US"/>
        </w:rPr>
        <w:t xml:space="preserve">. </w:t>
      </w:r>
    </w:p>
    <w:p w14:paraId="694DE01E" w14:textId="5FBE5786" w:rsidR="003011FF" w:rsidRPr="005B5CC6" w:rsidRDefault="003011FF" w:rsidP="00001844">
      <w:pPr>
        <w:jc w:val="both"/>
        <w:rPr>
          <w:iCs/>
        </w:rPr>
      </w:pPr>
    </w:p>
    <w:p w14:paraId="6B9BDFEC" w14:textId="77777777" w:rsidR="00FC7012" w:rsidRDefault="00FC7012" w:rsidP="00001844">
      <w:pPr>
        <w:pStyle w:val="Style10"/>
        <w:jc w:val="both"/>
      </w:pPr>
      <w:r>
        <w:t>What is the impact if this change is made?</w:t>
      </w:r>
    </w:p>
    <w:p w14:paraId="55EA58B2" w14:textId="219523B1" w:rsidR="003C41A8" w:rsidRPr="000F75C1" w:rsidRDefault="000F75C1" w:rsidP="00001844">
      <w:pPr>
        <w:spacing w:after="160" w:line="256" w:lineRule="auto"/>
        <w:jc w:val="both"/>
        <w:rPr>
          <w:iCs/>
        </w:rPr>
      </w:pPr>
      <w:r w:rsidRPr="000F75C1">
        <w:rPr>
          <w:iCs/>
        </w:rPr>
        <w:t>No identified impacts</w:t>
      </w:r>
    </w:p>
    <w:p w14:paraId="1A59772A" w14:textId="77777777" w:rsidR="00FC7012" w:rsidRDefault="00FC7012" w:rsidP="00001844">
      <w:pPr>
        <w:pStyle w:val="Style11"/>
        <w:jc w:val="both"/>
      </w:pPr>
      <w:r>
        <w:t>Interactions</w:t>
      </w:r>
    </w:p>
    <w:p w14:paraId="445AEAB9" w14:textId="103F566F" w:rsidR="00FC7012" w:rsidRPr="00BC3F9D" w:rsidRDefault="000A353B" w:rsidP="00001844">
      <w:pPr>
        <w:spacing w:after="160" w:line="256" w:lineRule="auto"/>
        <w:jc w:val="both"/>
        <w:rPr>
          <w:iCs/>
        </w:rPr>
      </w:pPr>
      <w:r w:rsidRPr="00BC3F9D">
        <w:rPr>
          <w:iCs/>
        </w:rPr>
        <w:lastRenderedPageBreak/>
        <w:t>Th</w:t>
      </w:r>
      <w:r w:rsidR="00BC3F9D" w:rsidRPr="00BC3F9D">
        <w:rPr>
          <w:iCs/>
        </w:rPr>
        <w:t>is modification proposal if implemented</w:t>
      </w:r>
      <w:r w:rsidR="00BC3F9D">
        <w:rPr>
          <w:iCs/>
        </w:rPr>
        <w:t>,</w:t>
      </w:r>
      <w:r w:rsidR="00BC3F9D" w:rsidRPr="00BC3F9D">
        <w:rPr>
          <w:iCs/>
        </w:rPr>
        <w:t xml:space="preserve"> will have no impacts</w:t>
      </w:r>
      <w:r w:rsidR="005B5CC6">
        <w:rPr>
          <w:iCs/>
        </w:rPr>
        <w:t xml:space="preserve"> on the EBR or</w:t>
      </w:r>
      <w:r w:rsidR="00BC3F9D" w:rsidRPr="00BC3F9D">
        <w:rPr>
          <w:iCs/>
        </w:rPr>
        <w:t xml:space="preserve"> </w:t>
      </w:r>
      <w:r w:rsidR="007D35A3">
        <w:rPr>
          <w:iCs/>
        </w:rPr>
        <w:t>on</w:t>
      </w:r>
      <w:r w:rsidR="00BC3F9D" w:rsidRPr="00BC3F9D">
        <w:rPr>
          <w:iCs/>
        </w:rPr>
        <w:t xml:space="preserve"> other codes</w:t>
      </w:r>
      <w:r w:rsidR="005B5CC6">
        <w:rPr>
          <w:iCs/>
        </w:rPr>
        <w:t>.</w:t>
      </w:r>
    </w:p>
    <w:p w14:paraId="4739DC63" w14:textId="77777777" w:rsidR="000A353B" w:rsidRPr="004F3053" w:rsidRDefault="000A353B" w:rsidP="00001844">
      <w:pPr>
        <w:spacing w:after="160" w:line="256" w:lineRule="auto"/>
        <w:jc w:val="both"/>
        <w:rPr>
          <w:i/>
          <w:color w:val="FF0000"/>
        </w:rPr>
      </w:pPr>
    </w:p>
    <w:p w14:paraId="6EEB9B7D" w14:textId="77777777" w:rsidR="00043548" w:rsidRPr="005603D9" w:rsidRDefault="00043548" w:rsidP="00043548">
      <w:pPr>
        <w:pStyle w:val="CA2"/>
      </w:pPr>
      <w:bookmarkStart w:id="15" w:name="_Toc106981168"/>
      <w:r w:rsidRPr="005603D9">
        <w:t>What is the issue?</w:t>
      </w:r>
      <w:bookmarkEnd w:id="6"/>
      <w:bookmarkEnd w:id="15"/>
    </w:p>
    <w:p w14:paraId="6F5B6DD1" w14:textId="538915F0" w:rsidR="007C3E30" w:rsidRPr="007C3E30" w:rsidRDefault="007C3E30" w:rsidP="00001844">
      <w:pPr>
        <w:jc w:val="both"/>
        <w:rPr>
          <w:iCs/>
        </w:rPr>
      </w:pPr>
      <w:bookmarkStart w:id="16" w:name="_Why_change?"/>
      <w:bookmarkStart w:id="17" w:name="_Toc58482272"/>
      <w:bookmarkEnd w:id="16"/>
      <w:r w:rsidRPr="007C3E30">
        <w:rPr>
          <w:iCs/>
        </w:rPr>
        <w:t>This proposal is based on an alternative proposal (WAGCM2) to GC0151 ‘</w:t>
      </w:r>
      <w:r w:rsidR="003A596D">
        <w:rPr>
          <w:iCs/>
        </w:rPr>
        <w:t>Grid Code</w:t>
      </w:r>
      <w:r w:rsidRPr="007C3E30">
        <w:rPr>
          <w:iCs/>
        </w:rPr>
        <w:t xml:space="preserve"> Compliance with Fault Ride Through Requirements’. It was proposed during the GC0151 workgroup by Drax Power Ltd and aimed to clarify the technical requirements for </w:t>
      </w:r>
      <w:r w:rsidR="00B312E1">
        <w:rPr>
          <w:iCs/>
        </w:rPr>
        <w:t>FRT</w:t>
      </w:r>
      <w:r w:rsidRPr="007C3E30">
        <w:rPr>
          <w:iCs/>
        </w:rPr>
        <w:t xml:space="preserve"> capability set out in the </w:t>
      </w:r>
      <w:r w:rsidR="003A596D">
        <w:rPr>
          <w:iCs/>
        </w:rPr>
        <w:t>Grid Code</w:t>
      </w:r>
      <w:r w:rsidRPr="007C3E30">
        <w:rPr>
          <w:iCs/>
        </w:rPr>
        <w:t xml:space="preserve"> to improve consistency, accuracy and understanding and to help prevent non-compliance with the </w:t>
      </w:r>
      <w:r w:rsidR="003A596D">
        <w:rPr>
          <w:iCs/>
        </w:rPr>
        <w:t>Grid Code</w:t>
      </w:r>
      <w:r w:rsidRPr="007C3E30">
        <w:rPr>
          <w:iCs/>
        </w:rPr>
        <w:t>.</w:t>
      </w:r>
    </w:p>
    <w:p w14:paraId="2190CB49" w14:textId="7B247073" w:rsidR="007C3E30" w:rsidRPr="007C3E30" w:rsidRDefault="007C3E30" w:rsidP="00001844">
      <w:pPr>
        <w:jc w:val="both"/>
        <w:rPr>
          <w:iCs/>
        </w:rPr>
      </w:pPr>
      <w:r w:rsidRPr="007C3E30">
        <w:rPr>
          <w:iCs/>
        </w:rPr>
        <w:t>Ofgem in their decision letter on GC0151 noted the views of various stakeholders and Panel members that while WAGCM2 had merit it had been insufficiently scrutinised as part of the urgent development process undertaken for GC0151. Following the implementation of GC0151</w:t>
      </w:r>
      <w:r w:rsidR="00B23F1A">
        <w:rPr>
          <w:iCs/>
        </w:rPr>
        <w:t>,</w:t>
      </w:r>
      <w:r w:rsidRPr="007C3E30">
        <w:rPr>
          <w:iCs/>
        </w:rPr>
        <w:t xml:space="preserve"> the ESO agreed to raise a modification embodying the GC0151 WAGCM2 proposals which the ESO had also broadly supported.</w:t>
      </w:r>
    </w:p>
    <w:p w14:paraId="284F034C" w14:textId="2FFB1357" w:rsidR="00915D2F" w:rsidRDefault="007C3E30" w:rsidP="00001844">
      <w:pPr>
        <w:jc w:val="both"/>
        <w:rPr>
          <w:iCs/>
        </w:rPr>
      </w:pPr>
      <w:r w:rsidRPr="007C3E30">
        <w:rPr>
          <w:iCs/>
        </w:rPr>
        <w:t xml:space="preserve">This modification therefore proposes minor changes and improvements to the existing </w:t>
      </w:r>
      <w:r w:rsidR="003A596D">
        <w:rPr>
          <w:iCs/>
        </w:rPr>
        <w:t>Grid Code</w:t>
      </w:r>
      <w:r w:rsidRPr="007C3E30">
        <w:rPr>
          <w:iCs/>
        </w:rPr>
        <w:t xml:space="preserve"> Fault Ride Through requirements as a minimum but not limited to the following:</w:t>
      </w:r>
    </w:p>
    <w:p w14:paraId="62C99FFD" w14:textId="77777777" w:rsidR="00B23F1A" w:rsidRPr="007C3E30" w:rsidRDefault="00B23F1A" w:rsidP="00001844">
      <w:pPr>
        <w:jc w:val="both"/>
        <w:rPr>
          <w:iCs/>
        </w:rPr>
      </w:pPr>
    </w:p>
    <w:p w14:paraId="2DF37AFF" w14:textId="77777777" w:rsidR="007C3E30" w:rsidRPr="007C3E30" w:rsidRDefault="007C3E30" w:rsidP="00001844">
      <w:pPr>
        <w:jc w:val="both"/>
        <w:rPr>
          <w:iCs/>
        </w:rPr>
      </w:pPr>
      <w:r w:rsidRPr="007C3E30">
        <w:rPr>
          <w:iCs/>
        </w:rPr>
        <w:t>•</w:t>
      </w:r>
      <w:r w:rsidRPr="007C3E30">
        <w:rPr>
          <w:iCs/>
        </w:rPr>
        <w:tab/>
        <w:t xml:space="preserve">To clarify instances where User plant is permitted to trip where required </w:t>
      </w:r>
      <w:proofErr w:type="gramStart"/>
      <w:r w:rsidRPr="007C3E30">
        <w:rPr>
          <w:iCs/>
        </w:rPr>
        <w:t>in order to</w:t>
      </w:r>
      <w:proofErr w:type="gramEnd"/>
      <w:r w:rsidRPr="007C3E30">
        <w:rPr>
          <w:iCs/>
        </w:rPr>
        <w:t xml:space="preserve"> clear the fault from the transmission system. </w:t>
      </w:r>
    </w:p>
    <w:p w14:paraId="70C248D9" w14:textId="77777777" w:rsidR="007C3E30" w:rsidRPr="007C3E30" w:rsidRDefault="007C3E30" w:rsidP="00001844">
      <w:pPr>
        <w:jc w:val="both"/>
        <w:rPr>
          <w:iCs/>
        </w:rPr>
      </w:pPr>
      <w:r w:rsidRPr="007C3E30">
        <w:rPr>
          <w:iCs/>
        </w:rPr>
        <w:t>•</w:t>
      </w:r>
      <w:r w:rsidRPr="007C3E30">
        <w:rPr>
          <w:iCs/>
        </w:rPr>
        <w:tab/>
        <w:t xml:space="preserve">To amend requirements for generating maximum reactive current during faults which may be unachievable for many Generators. </w:t>
      </w:r>
    </w:p>
    <w:p w14:paraId="6871A038" w14:textId="77777777" w:rsidR="007C3E30" w:rsidRPr="007C3E30" w:rsidRDefault="007C3E30" w:rsidP="00001844">
      <w:pPr>
        <w:jc w:val="both"/>
        <w:rPr>
          <w:iCs/>
        </w:rPr>
      </w:pPr>
      <w:r w:rsidRPr="007C3E30">
        <w:rPr>
          <w:iCs/>
        </w:rPr>
        <w:t>•</w:t>
      </w:r>
      <w:r w:rsidRPr="007C3E30">
        <w:rPr>
          <w:iCs/>
        </w:rPr>
        <w:tab/>
        <w:t>To amend post fault active power requirements to reflect that low load Generators may have greater oscillations than the requirements currently allow for.</w:t>
      </w:r>
    </w:p>
    <w:p w14:paraId="6A1C7A0E" w14:textId="77777777" w:rsidR="007C3E30" w:rsidRDefault="007C3E30" w:rsidP="00001844">
      <w:pPr>
        <w:jc w:val="both"/>
        <w:rPr>
          <w:iCs/>
        </w:rPr>
      </w:pPr>
      <w:r w:rsidRPr="007C3E30">
        <w:rPr>
          <w:iCs/>
        </w:rPr>
        <w:t>•</w:t>
      </w:r>
      <w:r w:rsidRPr="007C3E30">
        <w:rPr>
          <w:iCs/>
        </w:rPr>
        <w:tab/>
        <w:t>To provide requirements for overvoltage events following a fault.</w:t>
      </w:r>
    </w:p>
    <w:p w14:paraId="4FCAF7F7" w14:textId="77777777" w:rsidR="00915D2F" w:rsidRPr="007C3E30" w:rsidRDefault="00915D2F" w:rsidP="00001844">
      <w:pPr>
        <w:jc w:val="both"/>
        <w:rPr>
          <w:iCs/>
        </w:rPr>
      </w:pPr>
    </w:p>
    <w:p w14:paraId="557201E4" w14:textId="77777777" w:rsidR="00BE213C" w:rsidRDefault="00BE213C" w:rsidP="00001844">
      <w:pPr>
        <w:pStyle w:val="Heading2"/>
        <w:jc w:val="both"/>
      </w:pPr>
      <w:bookmarkStart w:id="18" w:name="_Toc106981169"/>
      <w:r>
        <w:t>Why change?</w:t>
      </w:r>
      <w:bookmarkEnd w:id="18"/>
    </w:p>
    <w:p w14:paraId="17A0C729" w14:textId="0941F1E6" w:rsidR="00090953" w:rsidRPr="00090953" w:rsidRDefault="00090953" w:rsidP="00001844">
      <w:pPr>
        <w:jc w:val="both"/>
        <w:rPr>
          <w:iCs/>
        </w:rPr>
      </w:pPr>
      <w:bookmarkStart w:id="19" w:name="_Toc58837632"/>
      <w:r w:rsidRPr="00090953">
        <w:rPr>
          <w:iCs/>
        </w:rPr>
        <w:t>To enable Generators to better assess their compliance to FRT requirements, which will enhance system security during fault conditions, and to avoid unnecessary compliance proceedings following an incident where a Generator may have tripped for allowable reasons by achieving greater clarity for all parties.</w:t>
      </w:r>
    </w:p>
    <w:p w14:paraId="79292B3A" w14:textId="77777777" w:rsidR="00043548" w:rsidRPr="005603D9" w:rsidRDefault="00043548" w:rsidP="00001844">
      <w:pPr>
        <w:pStyle w:val="CA3"/>
        <w:jc w:val="both"/>
      </w:pPr>
      <w:bookmarkStart w:id="20" w:name="_Toc106981170"/>
      <w:r w:rsidRPr="005603D9">
        <w:t xml:space="preserve">What is the </w:t>
      </w:r>
      <w:r w:rsidR="005E3456">
        <w:t>s</w:t>
      </w:r>
      <w:r w:rsidRPr="005603D9">
        <w:t>olution?</w:t>
      </w:r>
      <w:bookmarkEnd w:id="17"/>
      <w:bookmarkEnd w:id="19"/>
      <w:bookmarkEnd w:id="20"/>
    </w:p>
    <w:p w14:paraId="3B6C3B12" w14:textId="77777777" w:rsidR="00DC39DC" w:rsidRDefault="00DC39DC" w:rsidP="00DC39DC">
      <w:pPr>
        <w:pStyle w:val="Heading2"/>
      </w:pPr>
      <w:bookmarkStart w:id="21" w:name="_Toc106981171"/>
      <w:r>
        <w:t>Proposer’s solution</w:t>
      </w:r>
      <w:bookmarkEnd w:id="21"/>
    </w:p>
    <w:p w14:paraId="7F701514" w14:textId="1DD3166F" w:rsidR="003E6C75" w:rsidRPr="003E6C75" w:rsidRDefault="003E6C75" w:rsidP="003E6C75">
      <w:pPr>
        <w:spacing w:after="160"/>
      </w:pPr>
      <w:r w:rsidRPr="003E6C75">
        <w:t xml:space="preserve">The sections of the code to which changes are </w:t>
      </w:r>
      <w:commentRangeStart w:id="22"/>
      <w:r w:rsidRPr="003E6C75">
        <w:t xml:space="preserve">proposed are CC.6.3.15 and ECC.6.3.15 </w:t>
      </w:r>
      <w:commentRangeEnd w:id="22"/>
      <w:r w:rsidR="001E534E">
        <w:rPr>
          <w:rStyle w:val="CommentReference"/>
          <w:rFonts w:ascii="Arial" w:eastAsia="Times New Roman" w:hAnsi="Arial" w:cs="Times New Roman"/>
          <w:lang w:eastAsia="en-GB"/>
        </w:rPr>
        <w:commentReference w:id="22"/>
      </w:r>
      <w:r w:rsidRPr="003E6C75">
        <w:t>which together form the FRT technical conditions for all applicable plant.</w:t>
      </w:r>
    </w:p>
    <w:p w14:paraId="09E591EF" w14:textId="6609807D" w:rsidR="003E6C75" w:rsidRPr="003E6C75" w:rsidRDefault="003E6C75" w:rsidP="003E6C75">
      <w:pPr>
        <w:spacing w:after="160" w:line="240" w:lineRule="auto"/>
        <w:jc w:val="both"/>
        <w:textAlignment w:val="baseline"/>
        <w:rPr>
          <w:rFonts w:cs="Arial"/>
          <w:bCs/>
        </w:rPr>
      </w:pPr>
      <w:r w:rsidRPr="003E6C75">
        <w:rPr>
          <w:rFonts w:cs="Arial"/>
          <w:bCs/>
        </w:rPr>
        <w:t xml:space="preserve">There are several issues within the existing legal text in the </w:t>
      </w:r>
      <w:r w:rsidR="003A596D">
        <w:rPr>
          <w:rFonts w:cs="Arial"/>
          <w:bCs/>
        </w:rPr>
        <w:t>Grid Code</w:t>
      </w:r>
      <w:r w:rsidRPr="003E6C75">
        <w:rPr>
          <w:rFonts w:cs="Arial"/>
          <w:bCs/>
        </w:rPr>
        <w:t xml:space="preserve"> relating to FRT</w:t>
      </w:r>
      <w:r w:rsidR="004E7A71">
        <w:rPr>
          <w:rFonts w:cs="Arial"/>
          <w:bCs/>
        </w:rPr>
        <w:t xml:space="preserve">: </w:t>
      </w:r>
      <w:r w:rsidRPr="003E6C75">
        <w:rPr>
          <w:rFonts w:cs="Arial"/>
          <w:bCs/>
        </w:rPr>
        <w:t>technical compliance issues due to the current drafting and understanding of the current legal text. The following sections explain the various issues and proposed solutions</w:t>
      </w:r>
      <w:r w:rsidR="00010A4F">
        <w:rPr>
          <w:rFonts w:cs="Arial"/>
          <w:bCs/>
        </w:rPr>
        <w:t>.</w:t>
      </w:r>
      <w:r w:rsidRPr="003E6C75">
        <w:rPr>
          <w:rFonts w:cs="Arial"/>
          <w:bCs/>
        </w:rPr>
        <w:t xml:space="preserve"> </w:t>
      </w:r>
    </w:p>
    <w:p w14:paraId="471C466E" w14:textId="77777777" w:rsidR="003E6C75" w:rsidRPr="003E6C75" w:rsidRDefault="003E6C75" w:rsidP="003E6C75">
      <w:pPr>
        <w:spacing w:after="160" w:line="240" w:lineRule="auto"/>
        <w:jc w:val="both"/>
        <w:textAlignment w:val="baseline"/>
        <w:rPr>
          <w:rFonts w:cs="Arial"/>
          <w:bCs/>
          <w:sz w:val="20"/>
        </w:rPr>
      </w:pPr>
    </w:p>
    <w:p w14:paraId="22C6C42D" w14:textId="77777777" w:rsidR="003E6C75" w:rsidRPr="003E6C75" w:rsidRDefault="003E6C75" w:rsidP="003E6C75">
      <w:pPr>
        <w:spacing w:after="160" w:line="240" w:lineRule="auto"/>
        <w:jc w:val="both"/>
        <w:textAlignment w:val="baseline"/>
        <w:rPr>
          <w:rFonts w:cs="Arial"/>
          <w:b/>
          <w:u w:val="single"/>
        </w:rPr>
      </w:pPr>
      <w:r w:rsidRPr="003E6C75">
        <w:rPr>
          <w:rFonts w:cs="Arial"/>
          <w:b/>
          <w:u w:val="single"/>
        </w:rPr>
        <w:t>Clarification of Fault Ride Through Requirement</w:t>
      </w:r>
    </w:p>
    <w:p w14:paraId="3E60C080" w14:textId="76A54909" w:rsidR="003E6C75" w:rsidRPr="003E6C75" w:rsidRDefault="003E6C75" w:rsidP="003E6C75">
      <w:pPr>
        <w:spacing w:after="160" w:line="240" w:lineRule="auto"/>
        <w:jc w:val="both"/>
        <w:textAlignment w:val="baseline"/>
        <w:rPr>
          <w:rFonts w:cs="Arial"/>
          <w:bCs/>
        </w:rPr>
      </w:pPr>
      <w:r w:rsidRPr="003E6C75">
        <w:rPr>
          <w:rFonts w:cs="Arial"/>
          <w:bCs/>
        </w:rPr>
        <w:t>The way CC.6.3.15(a)(</w:t>
      </w:r>
      <w:proofErr w:type="spellStart"/>
      <w:r w:rsidRPr="003E6C75">
        <w:rPr>
          <w:rFonts w:cs="Arial"/>
          <w:bCs/>
        </w:rPr>
        <w:t>i</w:t>
      </w:r>
      <w:proofErr w:type="spellEnd"/>
      <w:r w:rsidRPr="003E6C75">
        <w:rPr>
          <w:rFonts w:cs="Arial"/>
          <w:bCs/>
        </w:rPr>
        <w:t>) is written deals both with plant capability and actions to be taken during a fault, however, it does not clearly distinguish between either</w:t>
      </w:r>
      <w:r w:rsidR="001C5BAB">
        <w:rPr>
          <w:rFonts w:cs="Arial"/>
          <w:bCs/>
        </w:rPr>
        <w:t>,</w:t>
      </w:r>
      <w:r w:rsidRPr="003E6C75">
        <w:rPr>
          <w:rFonts w:cs="Arial"/>
          <w:bCs/>
        </w:rPr>
        <w:t xml:space="preserve"> leading to confusion.</w:t>
      </w:r>
    </w:p>
    <w:p w14:paraId="137F1453" w14:textId="32BD169A" w:rsidR="003E6C75" w:rsidRPr="003E6C75" w:rsidRDefault="003E6C75" w:rsidP="003E6C75">
      <w:pPr>
        <w:spacing w:after="160" w:line="240" w:lineRule="auto"/>
        <w:jc w:val="both"/>
        <w:textAlignment w:val="baseline"/>
        <w:rPr>
          <w:rFonts w:cs="Arial"/>
          <w:bCs/>
        </w:rPr>
      </w:pPr>
      <w:r w:rsidRPr="003E6C75">
        <w:rPr>
          <w:rFonts w:cs="Arial"/>
          <w:bCs/>
        </w:rPr>
        <w:t>It is suggested that the current CC.6.3.</w:t>
      </w:r>
      <w:r w:rsidR="00E740FE">
        <w:rPr>
          <w:rFonts w:cs="Arial"/>
          <w:bCs/>
        </w:rPr>
        <w:t>1</w:t>
      </w:r>
      <w:r w:rsidRPr="003E6C75">
        <w:rPr>
          <w:rFonts w:cs="Arial"/>
          <w:bCs/>
        </w:rPr>
        <w:t>5(a)(</w:t>
      </w:r>
      <w:proofErr w:type="spellStart"/>
      <w:r w:rsidRPr="003E6C75">
        <w:rPr>
          <w:rFonts w:cs="Arial"/>
          <w:bCs/>
        </w:rPr>
        <w:t>i</w:t>
      </w:r>
      <w:proofErr w:type="spellEnd"/>
      <w:r w:rsidRPr="003E6C75">
        <w:rPr>
          <w:rFonts w:cs="Arial"/>
          <w:bCs/>
        </w:rPr>
        <w:t xml:space="preserve">) is split into </w:t>
      </w:r>
      <w:ins w:id="23" w:author="Alastair Frew" w:date="2023-06-12T15:28:00Z">
        <w:r w:rsidR="006F5BA5">
          <w:rPr>
            <w:rFonts w:cs="Arial"/>
            <w:bCs/>
          </w:rPr>
          <w:t>sub</w:t>
        </w:r>
      </w:ins>
      <w:del w:id="24" w:author="Alastair Frew" w:date="2023-06-12T15:28:00Z">
        <w:r w:rsidRPr="003E6C75" w:rsidDel="006F5BA5">
          <w:rPr>
            <w:rFonts w:cs="Arial"/>
            <w:bCs/>
          </w:rPr>
          <w:delText>two</w:delText>
        </w:r>
      </w:del>
      <w:r w:rsidRPr="003E6C75">
        <w:rPr>
          <w:rFonts w:cs="Arial"/>
          <w:bCs/>
        </w:rPr>
        <w:t xml:space="preserve"> sections, </w:t>
      </w:r>
      <w:ins w:id="25" w:author="Alastair Frew" w:date="2023-06-12T10:49:00Z">
        <w:r w:rsidR="00672248">
          <w:rPr>
            <w:rFonts w:cs="Arial"/>
            <w:bCs/>
          </w:rPr>
          <w:t>with the initial main section</w:t>
        </w:r>
        <w:r w:rsidR="00763E63">
          <w:rPr>
            <w:rFonts w:cs="Arial"/>
            <w:bCs/>
          </w:rPr>
          <w:t xml:space="preserve"> onl</w:t>
        </w:r>
      </w:ins>
      <w:ins w:id="26" w:author="Alastair Frew" w:date="2023-06-12T10:50:00Z">
        <w:r w:rsidR="00763E63">
          <w:rPr>
            <w:rFonts w:cs="Arial"/>
            <w:bCs/>
          </w:rPr>
          <w:t xml:space="preserve">y dealing with plant capabilities </w:t>
        </w:r>
        <w:r w:rsidR="00746ABE">
          <w:rPr>
            <w:rFonts w:cs="Arial"/>
            <w:bCs/>
          </w:rPr>
          <w:t>then the first</w:t>
        </w:r>
        <w:r w:rsidR="001E6604">
          <w:rPr>
            <w:rFonts w:cs="Arial"/>
            <w:bCs/>
          </w:rPr>
          <w:t xml:space="preserve"> s</w:t>
        </w:r>
      </w:ins>
      <w:ins w:id="27" w:author="Alastair Frew" w:date="2023-06-12T10:51:00Z">
        <w:r w:rsidR="001E6604">
          <w:rPr>
            <w:rFonts w:cs="Arial"/>
            <w:bCs/>
          </w:rPr>
          <w:t xml:space="preserve">ubsection </w:t>
        </w:r>
      </w:ins>
      <w:del w:id="28" w:author="Alastair Frew" w:date="2023-06-12T10:51:00Z">
        <w:r w:rsidRPr="003E6C75" w:rsidDel="001E6604">
          <w:rPr>
            <w:rFonts w:cs="Arial"/>
            <w:bCs/>
          </w:rPr>
          <w:delText xml:space="preserve">one dealing with </w:delText>
        </w:r>
        <w:r w:rsidRPr="003E6C75" w:rsidDel="001E6604">
          <w:rPr>
            <w:rFonts w:cs="Arial"/>
            <w:bCs/>
          </w:rPr>
          <w:lastRenderedPageBreak/>
          <w:delText xml:space="preserve">the required capability </w:delText>
        </w:r>
      </w:del>
      <w:r w:rsidRPr="003E6C75">
        <w:rPr>
          <w:rFonts w:cs="Arial"/>
          <w:bCs/>
        </w:rPr>
        <w:t>CC.6.3.15(a)(</w:t>
      </w:r>
      <w:proofErr w:type="spellStart"/>
      <w:r w:rsidRPr="003E6C75">
        <w:rPr>
          <w:rFonts w:cs="Arial"/>
          <w:bCs/>
        </w:rPr>
        <w:t>i</w:t>
      </w:r>
      <w:proofErr w:type="spellEnd"/>
      <w:r w:rsidRPr="003E6C75">
        <w:rPr>
          <w:rFonts w:cs="Arial"/>
          <w:bCs/>
        </w:rPr>
        <w:t xml:space="preserve">)(a) </w:t>
      </w:r>
      <w:ins w:id="29" w:author="Alastair Frew" w:date="2023-06-12T10:51:00Z">
        <w:r w:rsidR="001E6604">
          <w:rPr>
            <w:rFonts w:cs="Arial"/>
            <w:bCs/>
          </w:rPr>
          <w:t xml:space="preserve">dealing purely with </w:t>
        </w:r>
      </w:ins>
      <w:ins w:id="30" w:author="Alastair Frew" w:date="2023-06-12T11:33:00Z">
        <w:r w:rsidR="006F518F">
          <w:rPr>
            <w:rFonts w:cs="Arial"/>
            <w:bCs/>
          </w:rPr>
          <w:t xml:space="preserve">the existing </w:t>
        </w:r>
      </w:ins>
      <w:ins w:id="31" w:author="Alastair Frew" w:date="2023-06-12T10:51:00Z">
        <w:r w:rsidR="001E6604">
          <w:rPr>
            <w:rFonts w:cs="Arial"/>
            <w:bCs/>
          </w:rPr>
          <w:t>O</w:t>
        </w:r>
        <w:r w:rsidR="00AA15C4">
          <w:rPr>
            <w:rFonts w:cs="Arial"/>
            <w:bCs/>
          </w:rPr>
          <w:t xml:space="preserve">ffshore requirements </w:t>
        </w:r>
      </w:ins>
      <w:r w:rsidRPr="003E6C75">
        <w:rPr>
          <w:rFonts w:cs="Arial"/>
          <w:bCs/>
        </w:rPr>
        <w:t xml:space="preserve">and a </w:t>
      </w:r>
      <w:ins w:id="32" w:author="Alastair Frew" w:date="2023-06-12T10:51:00Z">
        <w:r w:rsidR="00AA15C4">
          <w:rPr>
            <w:rFonts w:cs="Arial"/>
            <w:bCs/>
          </w:rPr>
          <w:t xml:space="preserve">new </w:t>
        </w:r>
      </w:ins>
      <w:r w:rsidRPr="003E6C75">
        <w:rPr>
          <w:rFonts w:cs="Arial"/>
          <w:bCs/>
        </w:rPr>
        <w:t>second section CC.6.3.15(a)(</w:t>
      </w:r>
      <w:proofErr w:type="spellStart"/>
      <w:r w:rsidRPr="003E6C75">
        <w:rPr>
          <w:rFonts w:cs="Arial"/>
          <w:bCs/>
        </w:rPr>
        <w:t>i</w:t>
      </w:r>
      <w:proofErr w:type="spellEnd"/>
      <w:r w:rsidRPr="003E6C75">
        <w:rPr>
          <w:rFonts w:cs="Arial"/>
          <w:bCs/>
        </w:rPr>
        <w:t>)(b) dealing with actions to be taken during a fault.</w:t>
      </w:r>
    </w:p>
    <w:p w14:paraId="0D3B780A" w14:textId="77777777" w:rsidR="003E6C75" w:rsidRPr="003E6C75" w:rsidRDefault="003E6C75" w:rsidP="003E6C75">
      <w:pPr>
        <w:spacing w:after="160" w:line="240" w:lineRule="auto"/>
        <w:jc w:val="both"/>
        <w:textAlignment w:val="baseline"/>
        <w:rPr>
          <w:rFonts w:cs="Arial"/>
          <w:b/>
        </w:rPr>
      </w:pPr>
      <w:r w:rsidRPr="003E6C75">
        <w:rPr>
          <w:rFonts w:cs="Arial"/>
          <w:b/>
        </w:rPr>
        <w:t>Plant Capabilities</w:t>
      </w:r>
    </w:p>
    <w:p w14:paraId="3D78E0D7" w14:textId="0E2B7045" w:rsidR="003E6C75" w:rsidRPr="003E6C75" w:rsidRDefault="003E6C75" w:rsidP="003E6C75">
      <w:pPr>
        <w:spacing w:after="160" w:line="240" w:lineRule="auto"/>
        <w:jc w:val="both"/>
        <w:textAlignment w:val="baseline"/>
        <w:rPr>
          <w:rFonts w:cs="Arial"/>
          <w:bCs/>
        </w:rPr>
      </w:pPr>
      <w:r w:rsidRPr="003E6C75">
        <w:rPr>
          <w:rFonts w:cs="Arial"/>
          <w:bCs/>
        </w:rPr>
        <w:t xml:space="preserve">The </w:t>
      </w:r>
      <w:ins w:id="33" w:author="Alastair Frew" w:date="2023-06-12T15:29:00Z">
        <w:r w:rsidR="007D29F2">
          <w:rPr>
            <w:rFonts w:cs="Arial"/>
            <w:bCs/>
          </w:rPr>
          <w:t xml:space="preserve">main </w:t>
        </w:r>
      </w:ins>
      <w:del w:id="34" w:author="Alastair Frew" w:date="2023-06-12T15:29:00Z">
        <w:r w:rsidRPr="003E6C75" w:rsidDel="007D29F2">
          <w:rPr>
            <w:rFonts w:cs="Arial"/>
            <w:bCs/>
          </w:rPr>
          <w:delText xml:space="preserve">new </w:delText>
        </w:r>
      </w:del>
      <w:r w:rsidRPr="003E6C75">
        <w:rPr>
          <w:rFonts w:cs="Arial"/>
          <w:bCs/>
        </w:rPr>
        <w:t>section CC.6.3.15(a)(</w:t>
      </w:r>
      <w:proofErr w:type="spellStart"/>
      <w:r w:rsidRPr="003E6C75">
        <w:rPr>
          <w:rFonts w:cs="Arial"/>
          <w:bCs/>
        </w:rPr>
        <w:t>i</w:t>
      </w:r>
      <w:proofErr w:type="spellEnd"/>
      <w:r w:rsidRPr="003E6C75">
        <w:rPr>
          <w:rFonts w:cs="Arial"/>
          <w:bCs/>
        </w:rPr>
        <w:t>)</w:t>
      </w:r>
      <w:del w:id="35" w:author="Alastair Frew" w:date="2023-06-12T15:29:00Z">
        <w:r w:rsidRPr="003E6C75" w:rsidDel="007D29F2">
          <w:rPr>
            <w:rFonts w:cs="Arial"/>
            <w:bCs/>
          </w:rPr>
          <w:delText>(a)</w:delText>
        </w:r>
      </w:del>
      <w:r w:rsidRPr="003E6C75">
        <w:rPr>
          <w:rFonts w:cs="Arial"/>
          <w:bCs/>
        </w:rPr>
        <w:t xml:space="preserve"> will only deal with plant capabilities by clarifying that the plant </w:t>
      </w:r>
      <w:proofErr w:type="gramStart"/>
      <w:r w:rsidRPr="003E6C75">
        <w:rPr>
          <w:rFonts w:cs="Arial"/>
          <w:bCs/>
        </w:rPr>
        <w:t>has to</w:t>
      </w:r>
      <w:proofErr w:type="gramEnd"/>
      <w:r w:rsidRPr="003E6C75">
        <w:rPr>
          <w:rFonts w:cs="Arial"/>
          <w:bCs/>
        </w:rPr>
        <w:t xml:space="preserve"> be capable of riding through the worst fault that the network could impose which is a 3-phase short circuit at the connection point which lasts for up to 140ms as shown in figure 1 below. </w:t>
      </w:r>
      <w:del w:id="36" w:author="Alastair Frew" w:date="2023-06-12T10:52:00Z">
        <w:r w:rsidRPr="003E6C75" w:rsidDel="009D4374">
          <w:rPr>
            <w:rFonts w:cs="Arial"/>
            <w:bCs/>
          </w:rPr>
          <w:delText>To achieve this, the words “be design to” will be added to section CC.6.3.15(a)(i)(a) as can be seen in the legal text in appendix 1.</w:delText>
        </w:r>
      </w:del>
    </w:p>
    <w:p w14:paraId="61565D56" w14:textId="77777777" w:rsidR="003E6C75" w:rsidRPr="003E6C75" w:rsidRDefault="003E6C75" w:rsidP="003E6C75">
      <w:pPr>
        <w:spacing w:after="160" w:line="240" w:lineRule="auto"/>
        <w:jc w:val="both"/>
        <w:textAlignment w:val="baseline"/>
        <w:rPr>
          <w:rFonts w:cs="Arial"/>
          <w:bCs/>
        </w:rPr>
      </w:pPr>
    </w:p>
    <w:p w14:paraId="4947A626" w14:textId="77777777" w:rsidR="003E6C75" w:rsidRPr="003E6C75" w:rsidRDefault="003E6C75" w:rsidP="003E6C75">
      <w:pPr>
        <w:spacing w:after="160" w:line="240" w:lineRule="auto"/>
        <w:jc w:val="both"/>
        <w:textAlignment w:val="baseline"/>
        <w:rPr>
          <w:rFonts w:cs="Arial"/>
          <w:bCs/>
        </w:rPr>
      </w:pPr>
      <w:r w:rsidRPr="003E6C75">
        <w:rPr>
          <w:rFonts w:cs="Arial"/>
          <w:noProof/>
        </w:rPr>
        <w:drawing>
          <wp:inline distT="0" distB="0" distL="0" distR="0" wp14:anchorId="6AD5282D" wp14:editId="0E734009">
            <wp:extent cx="3391535" cy="1782445"/>
            <wp:effectExtent l="0" t="0" r="0" b="8255"/>
            <wp:docPr id="61" name="Picture 61"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agram, schematic&#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391535" cy="1782445"/>
                    </a:xfrm>
                    <a:prstGeom prst="rect">
                      <a:avLst/>
                    </a:prstGeom>
                    <a:noFill/>
                    <a:ln>
                      <a:noFill/>
                    </a:ln>
                  </pic:spPr>
                </pic:pic>
              </a:graphicData>
            </a:graphic>
          </wp:inline>
        </w:drawing>
      </w:r>
      <w:r w:rsidRPr="003E6C75">
        <w:rPr>
          <w:rFonts w:cs="Arial"/>
          <w:bCs/>
        </w:rPr>
        <w:t xml:space="preserve"> </w:t>
      </w:r>
      <w:r w:rsidRPr="003E6C75">
        <w:rPr>
          <w:rFonts w:cs="Arial"/>
          <w:noProof/>
        </w:rPr>
        <w:drawing>
          <wp:inline distT="0" distB="0" distL="0" distR="0" wp14:anchorId="766C4C25" wp14:editId="33B20E18">
            <wp:extent cx="2482850" cy="1585595"/>
            <wp:effectExtent l="0" t="0" r="0" b="0"/>
            <wp:docPr id="60" name="Picture 60"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art&#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82850" cy="1585595"/>
                    </a:xfrm>
                    <a:prstGeom prst="rect">
                      <a:avLst/>
                    </a:prstGeom>
                    <a:noFill/>
                    <a:ln>
                      <a:noFill/>
                    </a:ln>
                  </pic:spPr>
                </pic:pic>
              </a:graphicData>
            </a:graphic>
          </wp:inline>
        </w:drawing>
      </w:r>
    </w:p>
    <w:p w14:paraId="5CBDEDF3" w14:textId="77777777" w:rsidR="003E6C75" w:rsidRPr="003E6C75" w:rsidRDefault="003E6C75" w:rsidP="003E6C75">
      <w:pPr>
        <w:spacing w:after="160" w:line="240" w:lineRule="auto"/>
        <w:jc w:val="both"/>
        <w:textAlignment w:val="baseline"/>
        <w:rPr>
          <w:rFonts w:cs="Arial"/>
          <w:bCs/>
        </w:rPr>
      </w:pPr>
      <w:r w:rsidRPr="003E6C75">
        <w:rPr>
          <w:rFonts w:cs="Arial"/>
          <w:bCs/>
        </w:rPr>
        <w:t xml:space="preserve">Figure 1 showing theoretical worse case fault which plant must be capable of riding though </w:t>
      </w:r>
    </w:p>
    <w:p w14:paraId="283858CC" w14:textId="3740AD30" w:rsidR="003E6C75" w:rsidRPr="003E6C75" w:rsidRDefault="003E6C75" w:rsidP="003E6C75">
      <w:pPr>
        <w:spacing w:after="160" w:line="256" w:lineRule="auto"/>
        <w:rPr>
          <w:rFonts w:cs="Arial"/>
          <w:b/>
        </w:rPr>
      </w:pPr>
    </w:p>
    <w:p w14:paraId="3D485E67" w14:textId="77777777" w:rsidR="003E6C75" w:rsidRPr="003E6C75" w:rsidRDefault="003E6C75" w:rsidP="003E6C75">
      <w:pPr>
        <w:spacing w:after="160" w:line="240" w:lineRule="auto"/>
        <w:jc w:val="both"/>
        <w:textAlignment w:val="baseline"/>
        <w:rPr>
          <w:rFonts w:cs="Arial"/>
          <w:b/>
        </w:rPr>
      </w:pPr>
      <w:r w:rsidRPr="003E6C75">
        <w:rPr>
          <w:rFonts w:cs="Arial"/>
          <w:b/>
        </w:rPr>
        <w:t>Operating Requirements During a Fault</w:t>
      </w:r>
    </w:p>
    <w:p w14:paraId="1C5A7268" w14:textId="6B13992A" w:rsidR="003E6C75" w:rsidRPr="003E6C75" w:rsidRDefault="007368C8" w:rsidP="003E6C75">
      <w:pPr>
        <w:spacing w:after="160" w:line="240" w:lineRule="auto"/>
        <w:jc w:val="both"/>
        <w:textAlignment w:val="baseline"/>
        <w:rPr>
          <w:rFonts w:cs="Arial"/>
          <w:bCs/>
        </w:rPr>
      </w:pPr>
      <w:ins w:id="37" w:author="Alastair Frew" w:date="2023-06-12T11:08:00Z">
        <w:r>
          <w:rPr>
            <w:rFonts w:cs="Arial"/>
            <w:bCs/>
          </w:rPr>
          <w:t xml:space="preserve">Currently </w:t>
        </w:r>
        <w:r w:rsidR="00DC3295">
          <w:rPr>
            <w:rFonts w:cs="Arial"/>
            <w:bCs/>
          </w:rPr>
          <w:t xml:space="preserve">as drafted </w:t>
        </w:r>
        <w:r>
          <w:rPr>
            <w:rFonts w:cs="Arial"/>
            <w:bCs/>
          </w:rPr>
          <w:t>the Gri</w:t>
        </w:r>
      </w:ins>
      <w:ins w:id="38" w:author="Alastair Frew" w:date="2023-06-12T11:09:00Z">
        <w:r w:rsidR="00020CFA">
          <w:rPr>
            <w:rFonts w:cs="Arial"/>
            <w:bCs/>
          </w:rPr>
          <w:t>d</w:t>
        </w:r>
      </w:ins>
      <w:ins w:id="39" w:author="Alastair Frew" w:date="2023-06-12T11:08:00Z">
        <w:r w:rsidR="00020CFA">
          <w:rPr>
            <w:rFonts w:cs="Arial"/>
            <w:bCs/>
          </w:rPr>
          <w:t xml:space="preserve"> C</w:t>
        </w:r>
      </w:ins>
      <w:ins w:id="40" w:author="Alastair Frew" w:date="2023-06-12T11:09:00Z">
        <w:r w:rsidR="00020CFA">
          <w:rPr>
            <w:rFonts w:cs="Arial"/>
            <w:bCs/>
          </w:rPr>
          <w:t xml:space="preserve">ode implies the plants should ride </w:t>
        </w:r>
      </w:ins>
      <w:ins w:id="41" w:author="Alastair Frew" w:date="2023-06-12T11:13:00Z">
        <w:r w:rsidR="008417C6">
          <w:rPr>
            <w:rFonts w:cs="Arial"/>
            <w:bCs/>
          </w:rPr>
          <w:t>through</w:t>
        </w:r>
      </w:ins>
      <w:ins w:id="42" w:author="Alastair Frew" w:date="2023-06-12T11:09:00Z">
        <w:r w:rsidR="00020CFA">
          <w:rPr>
            <w:rFonts w:cs="Arial"/>
            <w:bCs/>
          </w:rPr>
          <w:t xml:space="preserve"> all faults</w:t>
        </w:r>
        <w:r w:rsidR="002A717B">
          <w:rPr>
            <w:rFonts w:cs="Arial"/>
            <w:bCs/>
          </w:rPr>
          <w:t xml:space="preserve"> and this is reasonable </w:t>
        </w:r>
      </w:ins>
      <w:ins w:id="43" w:author="Alastair Frew" w:date="2023-06-12T11:10:00Z">
        <w:r w:rsidR="002A717B">
          <w:rPr>
            <w:rFonts w:cs="Arial"/>
            <w:bCs/>
          </w:rPr>
          <w:t>for faults</w:t>
        </w:r>
      </w:ins>
      <w:ins w:id="44" w:author="Alastair Frew" w:date="2023-06-12T11:09:00Z">
        <w:r w:rsidR="00020CFA">
          <w:rPr>
            <w:rFonts w:cs="Arial"/>
            <w:bCs/>
          </w:rPr>
          <w:t xml:space="preserve"> </w:t>
        </w:r>
      </w:ins>
      <w:del w:id="45" w:author="Alastair Frew" w:date="2023-06-12T11:10:00Z">
        <w:r w:rsidR="003E6C75" w:rsidRPr="003E6C75" w:rsidDel="00506881">
          <w:rPr>
            <w:rFonts w:cs="Arial"/>
            <w:bCs/>
          </w:rPr>
          <w:delText xml:space="preserve">The new section CC.6.3.15(a)(i)(b) will specify the actions to be taken if a fault occurs by requiring that plants ride through faults </w:delText>
        </w:r>
      </w:del>
      <w:r w:rsidR="003E6C75" w:rsidRPr="003E6C75">
        <w:rPr>
          <w:rFonts w:cs="Arial"/>
          <w:bCs/>
        </w:rPr>
        <w:t>in the transmission system which can be cleared by the transmission system circuit breaker</w:t>
      </w:r>
      <w:ins w:id="46" w:author="Alastair Frew" w:date="2023-06-13T12:45:00Z">
        <w:r w:rsidR="00691655">
          <w:rPr>
            <w:rFonts w:cs="Arial"/>
            <w:bCs/>
          </w:rPr>
          <w:t>s</w:t>
        </w:r>
      </w:ins>
      <w:r w:rsidR="003E6C75" w:rsidRPr="003E6C75">
        <w:rPr>
          <w:rFonts w:cs="Arial"/>
          <w:bCs/>
        </w:rPr>
        <w:t xml:space="preserve"> as shown in figure 2</w:t>
      </w:r>
      <w:del w:id="47" w:author="Alastair Frew" w:date="2023-06-12T11:11:00Z">
        <w:r w:rsidR="003E6C75" w:rsidRPr="003E6C75" w:rsidDel="00506881">
          <w:rPr>
            <w:rFonts w:cs="Arial"/>
            <w:bCs/>
          </w:rPr>
          <w:delText xml:space="preserve"> below and by adding the following text as the introduction to the section</w:delText>
        </w:r>
      </w:del>
      <w:r w:rsidR="007A5159">
        <w:rPr>
          <w:rFonts w:cs="Arial"/>
          <w:bCs/>
        </w:rPr>
        <w:t>.</w:t>
      </w:r>
      <w:r w:rsidR="003E6C75" w:rsidRPr="003E6C75">
        <w:rPr>
          <w:rFonts w:cs="Arial"/>
          <w:bCs/>
        </w:rPr>
        <w:t xml:space="preserve"> </w:t>
      </w:r>
    </w:p>
    <w:p w14:paraId="54E3C337" w14:textId="2F32B9FD" w:rsidR="003E6C75" w:rsidRPr="003E6C75" w:rsidDel="00316F6A" w:rsidRDefault="003E6C75" w:rsidP="003E6C75">
      <w:pPr>
        <w:spacing w:after="160" w:line="240" w:lineRule="auto"/>
        <w:jc w:val="both"/>
        <w:textAlignment w:val="baseline"/>
        <w:rPr>
          <w:del w:id="48" w:author="Alastair Frew" w:date="2023-06-12T11:11:00Z"/>
          <w:rFonts w:cs="Arial"/>
          <w:bCs/>
          <w:sz w:val="20"/>
        </w:rPr>
      </w:pPr>
    </w:p>
    <w:p w14:paraId="40C5011A" w14:textId="52865B17" w:rsidR="003E6C75" w:rsidRPr="003E6C75" w:rsidDel="00316F6A" w:rsidRDefault="003E6C75" w:rsidP="003E6C75">
      <w:pPr>
        <w:widowControl w:val="0"/>
        <w:snapToGrid w:val="0"/>
        <w:spacing w:after="120" w:line="264" w:lineRule="auto"/>
        <w:ind w:left="426" w:hanging="425"/>
        <w:jc w:val="both"/>
        <w:rPr>
          <w:del w:id="49" w:author="Alastair Frew" w:date="2023-06-12T11:11:00Z"/>
          <w:rFonts w:ascii="Arial" w:eastAsia="Times New Roman" w:hAnsi="Arial" w:cs="Times New Roman"/>
          <w:szCs w:val="24"/>
        </w:rPr>
      </w:pPr>
      <w:del w:id="50" w:author="Alastair Frew" w:date="2023-06-12T11:11:00Z">
        <w:r w:rsidRPr="003E6C75" w:rsidDel="00316F6A">
          <w:rPr>
            <w:rFonts w:ascii="Arial" w:eastAsia="Times New Roman" w:hAnsi="Arial" w:cs="Times New Roman"/>
            <w:szCs w:val="24"/>
          </w:rPr>
          <w:delText xml:space="preserve">(b) </w:delText>
        </w:r>
        <w:r w:rsidRPr="003E6C75" w:rsidDel="00316F6A">
          <w:rPr>
            <w:rFonts w:ascii="Arial" w:eastAsia="Times New Roman" w:hAnsi="Arial" w:cs="Times New Roman"/>
            <w:szCs w:val="24"/>
          </w:rPr>
          <w:tab/>
          <w:delText xml:space="preserve">Each </w:delText>
        </w:r>
        <w:r w:rsidRPr="003E6C75" w:rsidDel="00316F6A">
          <w:rPr>
            <w:rFonts w:ascii="Arial" w:eastAsia="Times New Roman" w:hAnsi="Arial" w:cs="Times New Roman"/>
            <w:b/>
            <w:szCs w:val="24"/>
          </w:rPr>
          <w:delText>Generating Unit</w:delText>
        </w:r>
        <w:r w:rsidRPr="003E6C75" w:rsidDel="00316F6A">
          <w:rPr>
            <w:rFonts w:ascii="Arial" w:eastAsia="Times New Roman" w:hAnsi="Arial" w:cs="Times New Roman"/>
            <w:szCs w:val="24"/>
          </w:rPr>
          <w:delText>,</w:delText>
        </w:r>
        <w:r w:rsidRPr="003E6C75" w:rsidDel="00316F6A">
          <w:rPr>
            <w:rFonts w:ascii="Arial" w:eastAsia="Times New Roman" w:hAnsi="Arial" w:cs="Times New Roman"/>
            <w:b/>
            <w:szCs w:val="24"/>
          </w:rPr>
          <w:delText xml:space="preserve"> DC Converter</w:delText>
        </w:r>
        <w:r w:rsidRPr="003E6C75" w:rsidDel="00316F6A">
          <w:rPr>
            <w:rFonts w:ascii="Arial" w:eastAsia="Times New Roman" w:hAnsi="Arial" w:cs="Times New Roman"/>
            <w:szCs w:val="24"/>
          </w:rPr>
          <w:delText>, or</w:delText>
        </w:r>
        <w:r w:rsidRPr="003E6C75" w:rsidDel="00316F6A">
          <w:rPr>
            <w:rFonts w:ascii="Arial" w:eastAsia="Times New Roman" w:hAnsi="Arial" w:cs="Times New Roman"/>
            <w:b/>
            <w:szCs w:val="24"/>
          </w:rPr>
          <w:delText xml:space="preserve"> Power Park Module</w:delText>
        </w:r>
        <w:r w:rsidRPr="003E6C75" w:rsidDel="00316F6A">
          <w:rPr>
            <w:rFonts w:ascii="Arial" w:eastAsia="Times New Roman" w:hAnsi="Arial" w:cs="Times New Roman"/>
            <w:szCs w:val="24"/>
          </w:rPr>
          <w:delText xml:space="preserve"> and any constituent </w:delText>
        </w:r>
        <w:r w:rsidRPr="003E6C75" w:rsidDel="00316F6A">
          <w:rPr>
            <w:rFonts w:ascii="Arial" w:eastAsia="Times New Roman" w:hAnsi="Arial" w:cs="Times New Roman"/>
            <w:b/>
            <w:szCs w:val="24"/>
          </w:rPr>
          <w:delText>Power Park Unit</w:delText>
        </w:r>
        <w:r w:rsidRPr="003E6C75" w:rsidDel="00316F6A">
          <w:rPr>
            <w:rFonts w:ascii="Arial" w:eastAsia="Times New Roman" w:hAnsi="Arial" w:cs="Times New Roman"/>
            <w:szCs w:val="24"/>
          </w:rPr>
          <w:delText xml:space="preserve"> thereof and </w:delText>
        </w:r>
        <w:r w:rsidRPr="003E6C75" w:rsidDel="00316F6A">
          <w:rPr>
            <w:rFonts w:ascii="Arial" w:eastAsia="Times New Roman" w:hAnsi="Arial" w:cs="Times New Roman"/>
            <w:b/>
            <w:bCs/>
            <w:szCs w:val="24"/>
          </w:rPr>
          <w:delText>OTSDUW Plant and Apparatus</w:delText>
        </w:r>
        <w:r w:rsidRPr="003E6C75" w:rsidDel="00316F6A">
          <w:rPr>
            <w:rFonts w:ascii="Arial" w:eastAsia="Times New Roman" w:hAnsi="Arial" w:cs="Times New Roman"/>
            <w:szCs w:val="24"/>
          </w:rPr>
          <w:delText xml:space="preserve"> shall remain transiently stable and connected to the </w:delText>
        </w:r>
        <w:r w:rsidRPr="003E6C75" w:rsidDel="00316F6A">
          <w:rPr>
            <w:rFonts w:ascii="Arial" w:eastAsia="Times New Roman" w:hAnsi="Arial" w:cs="Times New Roman"/>
            <w:b/>
            <w:szCs w:val="24"/>
          </w:rPr>
          <w:delText>System</w:delText>
        </w:r>
        <w:r w:rsidRPr="003E6C75" w:rsidDel="00316F6A">
          <w:rPr>
            <w:rFonts w:ascii="Arial" w:eastAsia="Times New Roman" w:hAnsi="Arial" w:cs="Times New Roman"/>
            <w:szCs w:val="24"/>
          </w:rPr>
          <w:delText xml:space="preserve"> without tripping of any </w:delText>
        </w:r>
        <w:r w:rsidRPr="003E6C75" w:rsidDel="00316F6A">
          <w:rPr>
            <w:rFonts w:ascii="Arial" w:eastAsia="Times New Roman" w:hAnsi="Arial" w:cs="Times New Roman"/>
            <w:b/>
            <w:szCs w:val="24"/>
          </w:rPr>
          <w:delText>Generating Unit</w:delText>
        </w:r>
        <w:r w:rsidRPr="003E6C75" w:rsidDel="00316F6A">
          <w:rPr>
            <w:rFonts w:ascii="Arial" w:eastAsia="Times New Roman" w:hAnsi="Arial" w:cs="Times New Roman"/>
            <w:szCs w:val="24"/>
          </w:rPr>
          <w:delText>,</w:delText>
        </w:r>
        <w:r w:rsidRPr="003E6C75" w:rsidDel="00316F6A">
          <w:rPr>
            <w:rFonts w:ascii="Arial" w:eastAsia="Times New Roman" w:hAnsi="Arial" w:cs="Times New Roman"/>
            <w:b/>
            <w:szCs w:val="24"/>
          </w:rPr>
          <w:delText xml:space="preserve"> DC Converter</w:delText>
        </w:r>
        <w:r w:rsidRPr="003E6C75" w:rsidDel="00316F6A">
          <w:rPr>
            <w:rFonts w:ascii="Arial" w:eastAsia="Times New Roman" w:hAnsi="Arial" w:cs="Times New Roman"/>
            <w:szCs w:val="24"/>
          </w:rPr>
          <w:delText xml:space="preserve"> or</w:delText>
        </w:r>
        <w:r w:rsidRPr="003E6C75" w:rsidDel="00316F6A">
          <w:rPr>
            <w:rFonts w:ascii="Arial" w:eastAsia="Times New Roman" w:hAnsi="Arial" w:cs="Times New Roman"/>
            <w:b/>
            <w:szCs w:val="24"/>
          </w:rPr>
          <w:delText xml:space="preserve"> Power Park Module</w:delText>
        </w:r>
        <w:r w:rsidRPr="003E6C75" w:rsidDel="00316F6A">
          <w:rPr>
            <w:rFonts w:ascii="Arial" w:eastAsia="Times New Roman" w:hAnsi="Arial" w:cs="Times New Roman"/>
            <w:szCs w:val="24"/>
          </w:rPr>
          <w:delText xml:space="preserve"> and / or any constituent </w:delText>
        </w:r>
        <w:r w:rsidRPr="003E6C75" w:rsidDel="00316F6A">
          <w:rPr>
            <w:rFonts w:ascii="Arial" w:eastAsia="Times New Roman" w:hAnsi="Arial" w:cs="Times New Roman"/>
            <w:b/>
            <w:szCs w:val="24"/>
          </w:rPr>
          <w:delText>Power Park Unit</w:delText>
        </w:r>
        <w:r w:rsidRPr="003E6C75" w:rsidDel="00316F6A">
          <w:rPr>
            <w:rFonts w:ascii="Arial" w:eastAsia="Times New Roman" w:hAnsi="Arial" w:cs="Times New Roman"/>
            <w:szCs w:val="24"/>
          </w:rPr>
          <w:delText xml:space="preserve">, </w:delText>
        </w:r>
        <w:r w:rsidRPr="003E6C75" w:rsidDel="00316F6A">
          <w:rPr>
            <w:rFonts w:ascii="Arial" w:eastAsia="Times New Roman" w:hAnsi="Arial" w:cs="Times New Roman"/>
            <w:b/>
            <w:bCs/>
            <w:szCs w:val="24"/>
          </w:rPr>
          <w:delText>OTSDUW Plant and Apparatus</w:delText>
        </w:r>
        <w:r w:rsidRPr="003E6C75" w:rsidDel="00316F6A">
          <w:rPr>
            <w:rFonts w:ascii="Arial" w:eastAsia="Times New Roman" w:hAnsi="Arial" w:cs="Times New Roman"/>
            <w:szCs w:val="24"/>
          </w:rPr>
          <w:delText xml:space="preserve">, and for </w:delText>
        </w:r>
        <w:r w:rsidRPr="003E6C75" w:rsidDel="00316F6A">
          <w:rPr>
            <w:rFonts w:ascii="Arial" w:eastAsia="Times New Roman" w:hAnsi="Arial" w:cs="Times New Roman"/>
            <w:b/>
            <w:szCs w:val="24"/>
          </w:rPr>
          <w:delText>Plant and Apparatus</w:delText>
        </w:r>
        <w:r w:rsidRPr="003E6C75" w:rsidDel="00316F6A">
          <w:rPr>
            <w:rFonts w:ascii="Arial" w:eastAsia="Times New Roman" w:hAnsi="Arial" w:cs="Times New Roman"/>
            <w:szCs w:val="24"/>
          </w:rPr>
          <w:delText xml:space="preserve"> installed on or after 1 December 2017, reactive compensation equipment, </w:delText>
        </w:r>
        <w:r w:rsidRPr="003E6C75" w:rsidDel="00316F6A">
          <w:rPr>
            <w:rFonts w:ascii="Arial" w:eastAsia="Times New Roman" w:hAnsi="Arial" w:cs="Arial"/>
            <w:szCs w:val="24"/>
          </w:rPr>
          <w:delText xml:space="preserve">for any balanced and unbalanced fault </w:delText>
        </w:r>
        <w:r w:rsidRPr="003E6C75" w:rsidDel="00316F6A">
          <w:rPr>
            <w:rFonts w:ascii="Arial" w:eastAsia="Times New Roman" w:hAnsi="Arial" w:cs="Times New Roman"/>
            <w:szCs w:val="24"/>
          </w:rPr>
          <w:delText xml:space="preserve">where subjected to a voltage dip at either the </w:delText>
        </w:r>
        <w:r w:rsidRPr="003E6C75" w:rsidDel="00316F6A">
          <w:rPr>
            <w:rFonts w:ascii="Arial" w:eastAsia="Times New Roman" w:hAnsi="Arial" w:cs="Times New Roman"/>
            <w:b/>
            <w:bCs/>
            <w:szCs w:val="24"/>
          </w:rPr>
          <w:delText>Onshore Grid Entry Point</w:delText>
        </w:r>
        <w:r w:rsidRPr="003E6C75" w:rsidDel="00316F6A">
          <w:rPr>
            <w:rFonts w:ascii="Arial" w:eastAsia="Times New Roman" w:hAnsi="Arial" w:cs="Times New Roman"/>
            <w:szCs w:val="24"/>
          </w:rPr>
          <w:delText xml:space="preserve"> or </w:delText>
        </w:r>
        <w:r w:rsidRPr="003E6C75" w:rsidDel="00316F6A">
          <w:rPr>
            <w:rFonts w:ascii="Arial" w:eastAsia="Times New Roman" w:hAnsi="Arial" w:cs="Times New Roman"/>
            <w:b/>
            <w:bCs/>
            <w:szCs w:val="24"/>
          </w:rPr>
          <w:delText xml:space="preserve">Interface Point </w:delText>
        </w:r>
        <w:r w:rsidRPr="003E6C75" w:rsidDel="00316F6A">
          <w:rPr>
            <w:rFonts w:ascii="Arial" w:eastAsia="Times New Roman" w:hAnsi="Arial" w:cs="Times New Roman"/>
            <w:szCs w:val="24"/>
          </w:rPr>
          <w:delText>as applicable</w:delText>
        </w:r>
        <w:r w:rsidRPr="003E6C75" w:rsidDel="00316F6A">
          <w:rPr>
            <w:rFonts w:ascii="Arial" w:eastAsia="Times New Roman" w:hAnsi="Arial" w:cs="Times New Roman"/>
            <w:sz w:val="20"/>
            <w:szCs w:val="20"/>
          </w:rPr>
          <w:delText xml:space="preserve"> </w:delText>
        </w:r>
        <w:r w:rsidRPr="003E6C75" w:rsidDel="00316F6A">
          <w:rPr>
            <w:rFonts w:ascii="Arial" w:eastAsia="Times New Roman" w:hAnsi="Arial" w:cs="Times New Roman"/>
            <w:szCs w:val="24"/>
          </w:rPr>
          <w:delText>where the voltage remains either on or within the envelope shown in figure CC.6.3.15(a)(i)(a) except where:</w:delText>
        </w:r>
      </w:del>
    </w:p>
    <w:p w14:paraId="60C82067" w14:textId="77777777" w:rsidR="003E6C75" w:rsidRPr="003E6C75" w:rsidRDefault="003E6C75" w:rsidP="003E6C75">
      <w:pPr>
        <w:widowControl w:val="0"/>
        <w:tabs>
          <w:tab w:val="left" w:pos="2268"/>
        </w:tabs>
        <w:snapToGrid w:val="0"/>
        <w:spacing w:after="120" w:line="264" w:lineRule="auto"/>
        <w:ind w:left="1134"/>
        <w:jc w:val="both"/>
        <w:rPr>
          <w:rFonts w:ascii="Arial" w:eastAsia="Times New Roman" w:hAnsi="Arial" w:cs="Times New Roman"/>
          <w:color w:val="FF0000"/>
          <w:szCs w:val="24"/>
          <w:u w:val="single"/>
        </w:rPr>
      </w:pPr>
    </w:p>
    <w:p w14:paraId="78900713" w14:textId="77777777" w:rsidR="003E6C75" w:rsidRPr="003E6C75" w:rsidRDefault="003E6C75" w:rsidP="003E6C75">
      <w:pPr>
        <w:spacing w:after="160" w:line="240" w:lineRule="auto"/>
        <w:jc w:val="both"/>
        <w:textAlignment w:val="baseline"/>
        <w:rPr>
          <w:rFonts w:cs="Arial"/>
          <w:bCs/>
          <w:sz w:val="20"/>
          <w:szCs w:val="24"/>
        </w:rPr>
      </w:pPr>
    </w:p>
    <w:p w14:paraId="486C672D" w14:textId="77777777" w:rsidR="003E6C75" w:rsidRPr="003E6C75" w:rsidRDefault="003E6C75" w:rsidP="003E6C75">
      <w:pPr>
        <w:spacing w:after="160" w:line="240" w:lineRule="auto"/>
        <w:jc w:val="both"/>
        <w:textAlignment w:val="baseline"/>
        <w:rPr>
          <w:rFonts w:cs="Arial"/>
          <w:bCs/>
        </w:rPr>
      </w:pPr>
      <w:r w:rsidRPr="003E6C75">
        <w:rPr>
          <w:rFonts w:cs="Arial"/>
          <w:noProof/>
        </w:rPr>
        <w:lastRenderedPageBreak/>
        <w:drawing>
          <wp:inline distT="0" distB="0" distL="0" distR="0" wp14:anchorId="50D382DD" wp14:editId="5D503173">
            <wp:extent cx="6029960" cy="2579370"/>
            <wp:effectExtent l="0" t="0" r="8890" b="0"/>
            <wp:docPr id="59" name="Picture 59" descr="Diagram, schematic&#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iagram, schematic&#10;&#10;Description automatically generated with medium confidenc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29960" cy="2579370"/>
                    </a:xfrm>
                    <a:prstGeom prst="rect">
                      <a:avLst/>
                    </a:prstGeom>
                    <a:noFill/>
                    <a:ln>
                      <a:noFill/>
                    </a:ln>
                  </pic:spPr>
                </pic:pic>
              </a:graphicData>
            </a:graphic>
          </wp:inline>
        </w:drawing>
      </w:r>
    </w:p>
    <w:p w14:paraId="01BF0C2F" w14:textId="77777777" w:rsidR="003E6C75" w:rsidRPr="003E6C75" w:rsidRDefault="003E6C75" w:rsidP="003E6C75">
      <w:pPr>
        <w:spacing w:after="160" w:line="240" w:lineRule="auto"/>
        <w:jc w:val="both"/>
        <w:textAlignment w:val="baseline"/>
        <w:rPr>
          <w:rFonts w:cs="Arial"/>
          <w:bCs/>
        </w:rPr>
      </w:pPr>
      <w:r w:rsidRPr="003E6C75">
        <w:rPr>
          <w:rFonts w:cs="Arial"/>
          <w:bCs/>
        </w:rPr>
        <w:t>Figure 2 showing a fault which can be cleared by transmission system breakers TCB3 &amp; 4</w:t>
      </w:r>
    </w:p>
    <w:p w14:paraId="05BB7AE0" w14:textId="0CB1BDCB" w:rsidR="003E6C75" w:rsidRDefault="007D4EE9" w:rsidP="007E722E">
      <w:pPr>
        <w:spacing w:after="160" w:line="240" w:lineRule="auto"/>
        <w:jc w:val="both"/>
        <w:textAlignment w:val="baseline"/>
        <w:rPr>
          <w:rFonts w:cs="Arial"/>
          <w:bCs/>
        </w:rPr>
      </w:pPr>
      <w:ins w:id="51" w:author="Alastair Frew" w:date="2023-06-12T11:14:00Z">
        <w:r>
          <w:rPr>
            <w:rFonts w:cs="Arial"/>
            <w:bCs/>
          </w:rPr>
          <w:t>The problem with the current dra</w:t>
        </w:r>
      </w:ins>
      <w:ins w:id="52" w:author="Alastair Frew" w:date="2023-06-12T11:15:00Z">
        <w:r>
          <w:rPr>
            <w:rFonts w:cs="Arial"/>
            <w:bCs/>
          </w:rPr>
          <w:t>fting of the Grid Code</w:t>
        </w:r>
      </w:ins>
      <w:del w:id="53" w:author="Alastair Frew" w:date="2023-06-12T11:15:00Z">
        <w:r w:rsidR="003E6C75" w:rsidRPr="003E6C75" w:rsidDel="00421DE5">
          <w:rPr>
            <w:rFonts w:cs="Arial"/>
            <w:bCs/>
          </w:rPr>
          <w:delText xml:space="preserve">Whilst the introduction to this section deals with plants riding through faults as it is currently drafted in the </w:delText>
        </w:r>
        <w:r w:rsidR="003A596D" w:rsidDel="00421DE5">
          <w:rPr>
            <w:rFonts w:cs="Arial"/>
            <w:bCs/>
          </w:rPr>
          <w:delText>Grid Code</w:delText>
        </w:r>
      </w:del>
      <w:r w:rsidR="003E6C75" w:rsidRPr="003E6C75">
        <w:rPr>
          <w:rFonts w:cs="Arial"/>
          <w:bCs/>
        </w:rPr>
        <w:t>,</w:t>
      </w:r>
      <w:ins w:id="54" w:author="Alastair Frew" w:date="2023-06-12T15:30:00Z">
        <w:r w:rsidR="008846A6">
          <w:rPr>
            <w:rFonts w:cs="Arial"/>
            <w:bCs/>
          </w:rPr>
          <w:t xml:space="preserve"> </w:t>
        </w:r>
        <w:r w:rsidR="002B7CE3">
          <w:rPr>
            <w:rFonts w:cs="Arial"/>
            <w:bCs/>
          </w:rPr>
          <w:t>is</w:t>
        </w:r>
      </w:ins>
      <w:r w:rsidR="003E6C75" w:rsidRPr="003E6C75">
        <w:rPr>
          <w:rFonts w:cs="Arial"/>
          <w:bCs/>
        </w:rPr>
        <w:t xml:space="preserve"> it is not clear what is supposed to happen where the plant’s circuit breaker has to open to clear the fault. There are concerns that the current text could be interpreted that the plant shall remain connected feeding the fault for 140ms which could lead to dangerous situations. It</w:t>
      </w:r>
      <w:r w:rsidR="003E6C75" w:rsidRPr="003E6C75">
        <w:rPr>
          <w:rFonts w:ascii="Arial" w:eastAsia="Times New Roman" w:hAnsi="Arial" w:cs="Times New Roman"/>
          <w:sz w:val="16"/>
          <w:szCs w:val="16"/>
          <w:lang w:eastAsia="en-GB"/>
        </w:rPr>
        <w:t xml:space="preserve"> </w:t>
      </w:r>
      <w:r w:rsidR="003E6C75" w:rsidRPr="003E6C75">
        <w:rPr>
          <w:rFonts w:cs="Arial"/>
          <w:bCs/>
        </w:rPr>
        <w:t xml:space="preserve">is clear this is not the intent, and that plant should trip during these circumstances. It is proposed that </w:t>
      </w:r>
      <w:del w:id="55" w:author="Alastair Frew" w:date="2023-06-12T15:31:00Z">
        <w:r w:rsidR="003E6C75" w:rsidRPr="003E6C75" w:rsidDel="00D363C3">
          <w:rPr>
            <w:rFonts w:cs="Arial"/>
            <w:bCs/>
          </w:rPr>
          <w:delText>the following</w:delText>
        </w:r>
      </w:del>
      <w:r w:rsidR="003E6C75" w:rsidRPr="003E6C75">
        <w:rPr>
          <w:rFonts w:cs="Arial"/>
          <w:bCs/>
        </w:rPr>
        <w:t xml:space="preserve"> subclauses are added to clarify each situation where tripping is permitted.</w:t>
      </w:r>
    </w:p>
    <w:p w14:paraId="46F17139" w14:textId="77777777" w:rsidR="007E722E" w:rsidRPr="003E6C75" w:rsidRDefault="007E722E" w:rsidP="007E722E">
      <w:pPr>
        <w:spacing w:after="160" w:line="240" w:lineRule="auto"/>
        <w:jc w:val="both"/>
        <w:textAlignment w:val="baseline"/>
        <w:rPr>
          <w:rFonts w:cs="Arial"/>
          <w:bCs/>
        </w:rPr>
      </w:pPr>
    </w:p>
    <w:p w14:paraId="0465A577" w14:textId="752F07B5" w:rsidR="003E6C75" w:rsidRPr="003E6C75" w:rsidRDefault="003E6C75" w:rsidP="003E6C75">
      <w:pPr>
        <w:spacing w:after="160" w:line="240" w:lineRule="auto"/>
        <w:jc w:val="both"/>
        <w:textAlignment w:val="baseline"/>
        <w:rPr>
          <w:rFonts w:cs="Arial"/>
          <w:bCs/>
        </w:rPr>
      </w:pPr>
      <w:r w:rsidRPr="003E6C75">
        <w:rPr>
          <w:rFonts w:cs="Arial"/>
          <w:bCs/>
        </w:rPr>
        <w:t>Firstly</w:t>
      </w:r>
      <w:r w:rsidR="007E722E">
        <w:rPr>
          <w:rFonts w:cs="Arial"/>
          <w:bCs/>
        </w:rPr>
        <w:t>,</w:t>
      </w:r>
      <w:r w:rsidRPr="003E6C75">
        <w:rPr>
          <w:rFonts w:cs="Arial"/>
          <w:bCs/>
        </w:rPr>
        <w:t xml:space="preserve"> if the fault is on the Generator’s equipment</w:t>
      </w:r>
      <w:ins w:id="56" w:author="Alastair Frew" w:date="2023-06-12T11:16:00Z">
        <w:r w:rsidR="00B618DA">
          <w:rPr>
            <w:rFonts w:cs="Arial"/>
            <w:bCs/>
          </w:rPr>
          <w:t>, as shown in figure 3</w:t>
        </w:r>
        <w:r w:rsidR="00917F33">
          <w:rPr>
            <w:rFonts w:cs="Arial"/>
            <w:bCs/>
          </w:rPr>
          <w:t>,</w:t>
        </w:r>
      </w:ins>
      <w:r w:rsidRPr="003E6C75">
        <w:rPr>
          <w:rFonts w:cs="Arial"/>
          <w:bCs/>
        </w:rPr>
        <w:t xml:space="preserve"> then the Generator </w:t>
      </w:r>
      <w:ins w:id="57" w:author="Alastair Frew" w:date="2023-06-12T11:17:00Z">
        <w:r w:rsidR="00F71402">
          <w:rPr>
            <w:rFonts w:cs="Arial"/>
            <w:bCs/>
          </w:rPr>
          <w:t>is</w:t>
        </w:r>
      </w:ins>
      <w:del w:id="58" w:author="Alastair Frew" w:date="2023-06-12T11:17:00Z">
        <w:r w:rsidRPr="003E6C75" w:rsidDel="00F71402">
          <w:rPr>
            <w:rFonts w:cs="Arial"/>
            <w:bCs/>
          </w:rPr>
          <w:delText>shall be</w:delText>
        </w:r>
      </w:del>
      <w:r w:rsidRPr="003E6C75">
        <w:rPr>
          <w:rFonts w:cs="Arial"/>
          <w:bCs/>
        </w:rPr>
        <w:t xml:space="preserve"> required to trip to clear the fault from the transmission system as detailed in the proposed new section CC.6.3.15(a)</w:t>
      </w:r>
      <w:ins w:id="59" w:author="Alastair Frew" w:date="2023-06-12T11:21:00Z">
        <w:r w:rsidR="00C6132C">
          <w:rPr>
            <w:rFonts w:cs="Arial"/>
            <w:bCs/>
          </w:rPr>
          <w:t>(</w:t>
        </w:r>
        <w:proofErr w:type="spellStart"/>
        <w:r w:rsidR="00DB4DE0">
          <w:rPr>
            <w:rFonts w:cs="Arial"/>
            <w:bCs/>
          </w:rPr>
          <w:t>i</w:t>
        </w:r>
        <w:proofErr w:type="spellEnd"/>
        <w:r w:rsidR="00DB4DE0">
          <w:rPr>
            <w:rFonts w:cs="Arial"/>
            <w:bCs/>
          </w:rPr>
          <w:t>)(b)</w:t>
        </w:r>
      </w:ins>
      <w:del w:id="60" w:author="Alastair Frew" w:date="2023-06-12T11:21:00Z">
        <w:r w:rsidRPr="003E6C75" w:rsidDel="00DB4DE0">
          <w:rPr>
            <w:rFonts w:cs="Arial"/>
            <w:bCs/>
          </w:rPr>
          <w:delText>(ii)</w:delText>
        </w:r>
      </w:del>
      <w:del w:id="61" w:author="Alastair Frew" w:date="2023-06-12T11:17:00Z">
        <w:r w:rsidRPr="003E6C75" w:rsidDel="008C613B">
          <w:rPr>
            <w:rFonts w:cs="Arial"/>
            <w:bCs/>
          </w:rPr>
          <w:delText>(b)(i)</w:delText>
        </w:r>
      </w:del>
      <w:r w:rsidRPr="003E6C75">
        <w:rPr>
          <w:rFonts w:cs="Arial"/>
          <w:bCs/>
        </w:rPr>
        <w:t xml:space="preserve"> (note that this is already permitted in the ECCs)</w:t>
      </w:r>
      <w:ins w:id="62" w:author="Alastair Frew" w:date="2023-06-12T11:19:00Z">
        <w:r w:rsidR="00E317B3">
          <w:rPr>
            <w:rFonts w:cs="Arial"/>
            <w:bCs/>
          </w:rPr>
          <w:t>.</w:t>
        </w:r>
      </w:ins>
      <w:del w:id="63" w:author="Alastair Frew" w:date="2023-06-12T11:19:00Z">
        <w:r w:rsidRPr="003E6C75" w:rsidDel="00AA2A7C">
          <w:rPr>
            <w:rFonts w:cs="Arial"/>
            <w:bCs/>
          </w:rPr>
          <w:delText xml:space="preserve">, as </w:delText>
        </w:r>
        <w:r w:rsidR="00FC2256" w:rsidRPr="003E6C75" w:rsidDel="00AA2A7C">
          <w:rPr>
            <w:rFonts w:cs="Arial"/>
            <w:bCs/>
          </w:rPr>
          <w:delText>follows: -</w:delText>
        </w:r>
      </w:del>
    </w:p>
    <w:p w14:paraId="4A8981A6" w14:textId="77777777" w:rsidR="003E6C75" w:rsidRPr="003E6C75" w:rsidRDefault="003E6C75" w:rsidP="003E6C75">
      <w:pPr>
        <w:spacing w:after="160" w:line="240" w:lineRule="auto"/>
        <w:jc w:val="both"/>
        <w:textAlignment w:val="baseline"/>
        <w:rPr>
          <w:rFonts w:cs="Arial"/>
          <w:bCs/>
        </w:rPr>
      </w:pPr>
    </w:p>
    <w:p w14:paraId="183F98B8" w14:textId="0CAE30B0" w:rsidR="003E6C75" w:rsidRPr="003E6C75" w:rsidDel="001E4566" w:rsidRDefault="003E6C75" w:rsidP="003E6C75">
      <w:pPr>
        <w:widowControl w:val="0"/>
        <w:tabs>
          <w:tab w:val="left" w:pos="2268"/>
        </w:tabs>
        <w:spacing w:after="120" w:line="264" w:lineRule="auto"/>
        <w:jc w:val="both"/>
        <w:rPr>
          <w:del w:id="64" w:author="Alastair Frew" w:date="2023-06-12T11:18:00Z"/>
          <w:rFonts w:ascii="Arial" w:eastAsia="Times New Roman" w:hAnsi="Arial" w:cs="Times New Roman"/>
          <w:b/>
          <w:bCs/>
          <w:sz w:val="20"/>
          <w:szCs w:val="20"/>
        </w:rPr>
      </w:pPr>
      <w:del w:id="65" w:author="Alastair Frew" w:date="2023-06-12T11:18:00Z">
        <w:r w:rsidRPr="003E6C75" w:rsidDel="001E4566">
          <w:rPr>
            <w:rFonts w:ascii="Arial" w:eastAsia="Times New Roman" w:hAnsi="Arial" w:cs="Times New Roman"/>
            <w:b/>
            <w:szCs w:val="24"/>
          </w:rPr>
          <w:delText>Power Park Module</w:delText>
        </w:r>
        <w:r w:rsidRPr="003E6C75" w:rsidDel="001E4566">
          <w:rPr>
            <w:rFonts w:ascii="Arial" w:eastAsia="Times New Roman" w:hAnsi="Arial" w:cs="Times New Roman"/>
            <w:szCs w:val="24"/>
          </w:rPr>
          <w:delText xml:space="preserve"> and any constituent </w:delText>
        </w:r>
        <w:r w:rsidRPr="003E6C75" w:rsidDel="001E4566">
          <w:rPr>
            <w:rFonts w:ascii="Arial" w:eastAsia="Times New Roman" w:hAnsi="Arial" w:cs="Times New Roman"/>
            <w:b/>
            <w:szCs w:val="24"/>
          </w:rPr>
          <w:delText>Power Park Unit</w:delText>
        </w:r>
        <w:r w:rsidRPr="003E6C75" w:rsidDel="001E4566">
          <w:rPr>
            <w:rFonts w:ascii="Arial" w:eastAsia="Times New Roman" w:hAnsi="Arial" w:cs="Times New Roman"/>
            <w:szCs w:val="24"/>
          </w:rPr>
          <w:delText xml:space="preserve"> thereof and </w:delText>
        </w:r>
        <w:r w:rsidRPr="003E6C75" w:rsidDel="001E4566">
          <w:rPr>
            <w:rFonts w:ascii="Arial" w:eastAsia="Times New Roman" w:hAnsi="Arial" w:cs="Times New Roman"/>
            <w:b/>
            <w:bCs/>
            <w:szCs w:val="24"/>
          </w:rPr>
          <w:delText xml:space="preserve">OTSDUW Plant and Apparatus </w:delText>
        </w:r>
        <w:r w:rsidRPr="003E6C75" w:rsidDel="001E4566">
          <w:rPr>
            <w:rFonts w:ascii="Arial" w:eastAsia="Times New Roman" w:hAnsi="Arial" w:cs="Times New Roman"/>
            <w:szCs w:val="24"/>
          </w:rPr>
          <w:delText xml:space="preserve">shall trip to clear the fault from the </w:delText>
        </w:r>
        <w:r w:rsidRPr="003E6C75" w:rsidDel="001E4566">
          <w:rPr>
            <w:rFonts w:ascii="Arial" w:eastAsia="Times New Roman" w:hAnsi="Arial" w:cs="Times New Roman"/>
            <w:b/>
            <w:bCs/>
            <w:szCs w:val="24"/>
          </w:rPr>
          <w:delText>Transmission System.</w:delText>
        </w:r>
        <w:r w:rsidRPr="003E6C75" w:rsidDel="001E4566">
          <w:rPr>
            <w:rFonts w:ascii="Arial" w:eastAsia="Times New Roman" w:hAnsi="Arial" w:cs="Arial"/>
            <w:color w:val="FF0000"/>
            <w:szCs w:val="24"/>
          </w:rPr>
          <w:delText xml:space="preserve"> </w:delText>
        </w:r>
        <w:r w:rsidRPr="003E6C75" w:rsidDel="001E4566">
          <w:rPr>
            <w:rFonts w:ascii="Arial" w:eastAsia="Times New Roman" w:hAnsi="Arial" w:cs="Arial"/>
            <w:szCs w:val="24"/>
          </w:rPr>
          <w:delText xml:space="preserve">The protection schemes and settings should not jeopardise </w:delText>
        </w:r>
        <w:r w:rsidRPr="003E6C75" w:rsidDel="001E4566">
          <w:rPr>
            <w:rFonts w:ascii="Arial" w:eastAsia="Times New Roman" w:hAnsi="Arial" w:cs="Arial"/>
            <w:b/>
            <w:szCs w:val="24"/>
          </w:rPr>
          <w:delText>Fault Ride Through</w:delText>
        </w:r>
        <w:r w:rsidRPr="003E6C75" w:rsidDel="001E4566">
          <w:rPr>
            <w:rFonts w:ascii="Arial" w:eastAsia="Times New Roman" w:hAnsi="Arial" w:cs="Arial"/>
            <w:szCs w:val="24"/>
          </w:rPr>
          <w:delText xml:space="preserve"> performance as specified in CC.6.3.15.1</w:delText>
        </w:r>
      </w:del>
    </w:p>
    <w:p w14:paraId="5AD29565" w14:textId="77777777" w:rsidR="003E6C75" w:rsidRPr="003E6C75" w:rsidRDefault="003E6C75" w:rsidP="003E6C75">
      <w:pPr>
        <w:spacing w:after="160" w:line="240" w:lineRule="auto"/>
        <w:jc w:val="both"/>
        <w:textAlignment w:val="baseline"/>
        <w:rPr>
          <w:rFonts w:cs="Arial"/>
          <w:bCs/>
        </w:rPr>
      </w:pPr>
      <w:r w:rsidRPr="003E6C75">
        <w:rPr>
          <w:rFonts w:cs="Arial"/>
          <w:noProof/>
        </w:rPr>
        <w:drawing>
          <wp:inline distT="0" distB="0" distL="0" distR="0" wp14:anchorId="6885E875" wp14:editId="7433CEFB">
            <wp:extent cx="6029960" cy="2245360"/>
            <wp:effectExtent l="0" t="0" r="8890" b="2540"/>
            <wp:docPr id="58" name="Picture 58"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imeline&#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29960" cy="2245360"/>
                    </a:xfrm>
                    <a:prstGeom prst="rect">
                      <a:avLst/>
                    </a:prstGeom>
                    <a:noFill/>
                    <a:ln>
                      <a:noFill/>
                    </a:ln>
                  </pic:spPr>
                </pic:pic>
              </a:graphicData>
            </a:graphic>
          </wp:inline>
        </w:drawing>
      </w:r>
    </w:p>
    <w:p w14:paraId="5BBA39A1" w14:textId="77777777" w:rsidR="003E6C75" w:rsidRPr="003E6C75" w:rsidRDefault="003E6C75" w:rsidP="003E6C75">
      <w:pPr>
        <w:spacing w:after="160" w:line="240" w:lineRule="auto"/>
        <w:jc w:val="both"/>
        <w:textAlignment w:val="baseline"/>
        <w:rPr>
          <w:rFonts w:cs="Arial"/>
          <w:bCs/>
        </w:rPr>
      </w:pPr>
      <w:r w:rsidRPr="003E6C75">
        <w:rPr>
          <w:rFonts w:cs="Arial"/>
          <w:bCs/>
        </w:rPr>
        <w:t>Figure 3 showing a fault which can only be cleared by generator breakers GCB1</w:t>
      </w:r>
    </w:p>
    <w:p w14:paraId="1241AB96" w14:textId="24DB36F2" w:rsidR="003E6C75" w:rsidRPr="003E6C75" w:rsidRDefault="003E6C75" w:rsidP="003E6C75">
      <w:pPr>
        <w:spacing w:after="160" w:line="240" w:lineRule="auto"/>
        <w:jc w:val="both"/>
        <w:textAlignment w:val="baseline"/>
        <w:rPr>
          <w:rFonts w:cs="Arial"/>
          <w:bCs/>
        </w:rPr>
      </w:pPr>
      <w:r w:rsidRPr="003E6C75">
        <w:rPr>
          <w:rFonts w:cs="Arial"/>
          <w:bCs/>
        </w:rPr>
        <w:lastRenderedPageBreak/>
        <w:t>Secondly if the location of the fault on the network that means that the fault can only be cleared by operation of both Transmission and the Generator circuit breaker as shown in figure 4, again the Generator will be permitted to trip to clear the fault as detailed in the proposed new section CC.6.3.15(a)(</w:t>
      </w:r>
      <w:proofErr w:type="spellStart"/>
      <w:r w:rsidRPr="003E6C75">
        <w:rPr>
          <w:rFonts w:cs="Arial"/>
          <w:bCs/>
        </w:rPr>
        <w:t>i</w:t>
      </w:r>
      <w:proofErr w:type="spellEnd"/>
      <w:r w:rsidRPr="003E6C75">
        <w:rPr>
          <w:rFonts w:cs="Arial"/>
          <w:bCs/>
        </w:rPr>
        <w:t>)(b)</w:t>
      </w:r>
      <w:del w:id="66" w:author="Alastair Frew" w:date="2023-06-12T11:20:00Z">
        <w:r w:rsidRPr="003E6C75" w:rsidDel="00982308">
          <w:rPr>
            <w:rFonts w:cs="Arial"/>
            <w:bCs/>
          </w:rPr>
          <w:delText>(ii)</w:delText>
        </w:r>
      </w:del>
      <w:r w:rsidRPr="003E6C75">
        <w:rPr>
          <w:rFonts w:cs="Arial"/>
          <w:bCs/>
        </w:rPr>
        <w:t xml:space="preserve"> and </w:t>
      </w:r>
      <w:r w:rsidRPr="001A6C74">
        <w:rPr>
          <w:rFonts w:cs="Arial"/>
          <w:highlight w:val="yellow"/>
          <w:rPrChange w:id="67" w:author="Alastair Frew" w:date="2023-06-12T11:30:00Z">
            <w:rPr>
              <w:rFonts w:cs="Arial"/>
            </w:rPr>
          </w:rPrChange>
        </w:rPr>
        <w:t>ECC.6.3.15.8(vi)(</w:t>
      </w:r>
      <w:proofErr w:type="spellStart"/>
      <w:r w:rsidRPr="001A6C74">
        <w:rPr>
          <w:rFonts w:cs="Arial"/>
          <w:highlight w:val="yellow"/>
          <w:rPrChange w:id="68" w:author="Alastair Frew" w:date="2023-06-12T11:30:00Z">
            <w:rPr>
              <w:rFonts w:cs="Arial"/>
            </w:rPr>
          </w:rPrChange>
        </w:rPr>
        <w:t>i</w:t>
      </w:r>
      <w:proofErr w:type="spellEnd"/>
      <w:r w:rsidRPr="001A6C74">
        <w:rPr>
          <w:rFonts w:cs="Arial"/>
          <w:highlight w:val="yellow"/>
          <w:rPrChange w:id="69" w:author="Alastair Frew" w:date="2023-06-12T11:30:00Z">
            <w:rPr>
              <w:rFonts w:cs="Arial"/>
            </w:rPr>
          </w:rPrChange>
        </w:rPr>
        <w:t>)</w:t>
      </w:r>
      <w:r w:rsidRPr="001A6C74">
        <w:rPr>
          <w:rFonts w:cs="Arial"/>
          <w:bCs/>
          <w:highlight w:val="yellow"/>
          <w:rPrChange w:id="70" w:author="Alastair Frew" w:date="2023-06-12T11:30:00Z">
            <w:rPr>
              <w:rFonts w:cs="Arial"/>
              <w:bCs/>
            </w:rPr>
          </w:rPrChange>
        </w:rPr>
        <w:t>,</w:t>
      </w:r>
      <w:del w:id="71" w:author="Alastair Frew" w:date="2023-06-12T11:19:00Z">
        <w:r w:rsidRPr="003E6C75" w:rsidDel="00E317B3">
          <w:rPr>
            <w:rFonts w:cs="Arial"/>
            <w:bCs/>
          </w:rPr>
          <w:delText xml:space="preserve"> as </w:delText>
        </w:r>
        <w:r w:rsidR="00FC2256" w:rsidRPr="003E6C75" w:rsidDel="00E317B3">
          <w:rPr>
            <w:rFonts w:cs="Arial"/>
            <w:bCs/>
          </w:rPr>
          <w:delText>follows: -</w:delText>
        </w:r>
      </w:del>
    </w:p>
    <w:p w14:paraId="7C6041A7" w14:textId="319DE8B6" w:rsidR="003E6C75" w:rsidRPr="003E6C75" w:rsidDel="00E317B3" w:rsidRDefault="003E6C75" w:rsidP="003E6C75">
      <w:pPr>
        <w:spacing w:after="160" w:line="240" w:lineRule="auto"/>
        <w:jc w:val="both"/>
        <w:textAlignment w:val="baseline"/>
        <w:rPr>
          <w:del w:id="72" w:author="Alastair Frew" w:date="2023-06-12T11:19:00Z"/>
          <w:rFonts w:cs="Arial"/>
          <w:bCs/>
        </w:rPr>
      </w:pPr>
    </w:p>
    <w:p w14:paraId="13C38B4C" w14:textId="6621C77C" w:rsidR="003E6C75" w:rsidRPr="003E6C75" w:rsidDel="00E317B3" w:rsidRDefault="003E6C75" w:rsidP="003E6C75">
      <w:pPr>
        <w:widowControl w:val="0"/>
        <w:tabs>
          <w:tab w:val="left" w:pos="2268"/>
        </w:tabs>
        <w:spacing w:after="120" w:line="264" w:lineRule="auto"/>
        <w:ind w:right="140"/>
        <w:jc w:val="both"/>
        <w:rPr>
          <w:del w:id="73" w:author="Alastair Frew" w:date="2023-06-12T11:19:00Z"/>
          <w:rFonts w:ascii="Arial" w:eastAsia="Times New Roman" w:hAnsi="Arial" w:cs="Times New Roman"/>
          <w:szCs w:val="24"/>
        </w:rPr>
      </w:pPr>
      <w:del w:id="74" w:author="Alastair Frew" w:date="2023-06-12T11:19:00Z">
        <w:r w:rsidRPr="003E6C75" w:rsidDel="00E317B3">
          <w:rPr>
            <w:rFonts w:ascii="Arial" w:eastAsia="Times New Roman" w:hAnsi="Arial" w:cs="Times New Roman"/>
            <w:szCs w:val="24"/>
          </w:rPr>
          <w:delText>the location of the fault means it cannot be fully cleared without tripping the of</w:delText>
        </w:r>
        <w:r w:rsidRPr="003E6C75" w:rsidDel="00E317B3">
          <w:rPr>
            <w:rFonts w:ascii="Arial" w:eastAsia="Times New Roman" w:hAnsi="Arial" w:cs="Times New Roman"/>
            <w:b/>
            <w:szCs w:val="24"/>
          </w:rPr>
          <w:delText xml:space="preserve"> Generating Unit</w:delText>
        </w:r>
        <w:r w:rsidRPr="003E6C75" w:rsidDel="00E317B3">
          <w:rPr>
            <w:rFonts w:ascii="Arial" w:eastAsia="Times New Roman" w:hAnsi="Arial" w:cs="Times New Roman"/>
            <w:szCs w:val="24"/>
          </w:rPr>
          <w:delText>,</w:delText>
        </w:r>
        <w:r w:rsidRPr="003E6C75" w:rsidDel="00E317B3">
          <w:rPr>
            <w:rFonts w:ascii="Arial" w:eastAsia="Times New Roman" w:hAnsi="Arial" w:cs="Times New Roman"/>
            <w:b/>
            <w:szCs w:val="24"/>
          </w:rPr>
          <w:delText xml:space="preserve"> DC Converter</w:delText>
        </w:r>
        <w:r w:rsidRPr="003E6C75" w:rsidDel="00E317B3">
          <w:rPr>
            <w:rFonts w:ascii="Arial" w:eastAsia="Times New Roman" w:hAnsi="Arial" w:cs="Times New Roman"/>
            <w:szCs w:val="24"/>
          </w:rPr>
          <w:delText>, or</w:delText>
        </w:r>
        <w:r w:rsidRPr="003E6C75" w:rsidDel="00E317B3">
          <w:rPr>
            <w:rFonts w:ascii="Arial" w:eastAsia="Times New Roman" w:hAnsi="Arial" w:cs="Times New Roman"/>
            <w:b/>
            <w:szCs w:val="24"/>
          </w:rPr>
          <w:delText xml:space="preserve"> Power Park Module</w:delText>
        </w:r>
        <w:r w:rsidRPr="003E6C75" w:rsidDel="00E317B3">
          <w:rPr>
            <w:rFonts w:ascii="Arial" w:eastAsia="Times New Roman" w:hAnsi="Arial" w:cs="Times New Roman"/>
            <w:szCs w:val="24"/>
          </w:rPr>
          <w:delText xml:space="preserve"> and any constituent </w:delText>
        </w:r>
        <w:r w:rsidRPr="003E6C75" w:rsidDel="00E317B3">
          <w:rPr>
            <w:rFonts w:ascii="Arial" w:eastAsia="Times New Roman" w:hAnsi="Arial" w:cs="Times New Roman"/>
            <w:b/>
            <w:szCs w:val="24"/>
          </w:rPr>
          <w:delText>Power Park Unit</w:delText>
        </w:r>
        <w:r w:rsidRPr="003E6C75" w:rsidDel="00E317B3">
          <w:rPr>
            <w:rFonts w:ascii="Arial" w:eastAsia="Times New Roman" w:hAnsi="Arial" w:cs="Times New Roman"/>
            <w:szCs w:val="24"/>
          </w:rPr>
          <w:delText xml:space="preserve"> thereof and the </w:delText>
        </w:r>
        <w:r w:rsidRPr="003E6C75" w:rsidDel="00E317B3">
          <w:rPr>
            <w:rFonts w:ascii="Arial" w:eastAsia="Times New Roman" w:hAnsi="Arial" w:cs="Times New Roman"/>
            <w:b/>
            <w:bCs/>
            <w:szCs w:val="24"/>
          </w:rPr>
          <w:delText xml:space="preserve">OTSDUW Plant </w:delText>
        </w:r>
        <w:r w:rsidRPr="003E6C75" w:rsidDel="00E317B3">
          <w:rPr>
            <w:rFonts w:ascii="Arial" w:eastAsia="Times New Roman" w:hAnsi="Arial" w:cs="Times New Roman"/>
            <w:szCs w:val="24"/>
          </w:rPr>
          <w:delText>shall trip as required.</w:delText>
        </w:r>
      </w:del>
    </w:p>
    <w:p w14:paraId="4FC39E2D" w14:textId="77777777" w:rsidR="003E6C75" w:rsidRPr="003E6C75" w:rsidRDefault="003E6C75" w:rsidP="003E6C75">
      <w:pPr>
        <w:spacing w:after="160" w:line="240" w:lineRule="auto"/>
        <w:jc w:val="both"/>
        <w:textAlignment w:val="baseline"/>
        <w:rPr>
          <w:rFonts w:cs="Arial"/>
          <w:bCs/>
          <w:sz w:val="20"/>
          <w:szCs w:val="24"/>
        </w:rPr>
      </w:pPr>
    </w:p>
    <w:p w14:paraId="1E980DB3" w14:textId="77777777" w:rsidR="003E6C75" w:rsidRPr="003E6C75" w:rsidRDefault="003E6C75" w:rsidP="003E6C75">
      <w:pPr>
        <w:spacing w:after="160" w:line="240" w:lineRule="auto"/>
        <w:jc w:val="both"/>
        <w:textAlignment w:val="baseline"/>
        <w:rPr>
          <w:rFonts w:cs="Arial"/>
          <w:bCs/>
        </w:rPr>
      </w:pPr>
      <w:r w:rsidRPr="003E6C75">
        <w:rPr>
          <w:rFonts w:cs="Arial"/>
          <w:noProof/>
        </w:rPr>
        <w:drawing>
          <wp:inline distT="0" distB="0" distL="0" distR="0" wp14:anchorId="02986468" wp14:editId="2B508894">
            <wp:extent cx="6029960" cy="2239645"/>
            <wp:effectExtent l="0" t="0" r="8890" b="8255"/>
            <wp:docPr id="57" name="Picture 57"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imeline&#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29960" cy="2239645"/>
                    </a:xfrm>
                    <a:prstGeom prst="rect">
                      <a:avLst/>
                    </a:prstGeom>
                    <a:noFill/>
                    <a:ln>
                      <a:noFill/>
                    </a:ln>
                  </pic:spPr>
                </pic:pic>
              </a:graphicData>
            </a:graphic>
          </wp:inline>
        </w:drawing>
      </w:r>
    </w:p>
    <w:p w14:paraId="4A524E57" w14:textId="77777777" w:rsidR="003E6C75" w:rsidRPr="003E6C75" w:rsidRDefault="003E6C75" w:rsidP="003E6C75">
      <w:pPr>
        <w:spacing w:after="160" w:line="240" w:lineRule="auto"/>
        <w:jc w:val="both"/>
        <w:textAlignment w:val="baseline"/>
        <w:rPr>
          <w:rFonts w:cs="Arial"/>
          <w:bCs/>
        </w:rPr>
      </w:pPr>
      <w:r w:rsidRPr="003E6C75">
        <w:rPr>
          <w:rFonts w:cs="Arial"/>
          <w:bCs/>
        </w:rPr>
        <w:t>Figure 4 showing a fault which can only be cleared by generator breaker GCB1 &amp; transmission circuit breaker TCB1</w:t>
      </w:r>
    </w:p>
    <w:p w14:paraId="52942FEE" w14:textId="77777777" w:rsidR="003E6C75" w:rsidRPr="003E6C75" w:rsidRDefault="003E6C75" w:rsidP="003E6C75">
      <w:pPr>
        <w:spacing w:after="160" w:line="240" w:lineRule="auto"/>
        <w:jc w:val="both"/>
        <w:textAlignment w:val="baseline"/>
        <w:rPr>
          <w:rFonts w:cs="Arial"/>
          <w:bCs/>
        </w:rPr>
      </w:pPr>
    </w:p>
    <w:p w14:paraId="19FF8C83" w14:textId="1E670877" w:rsidR="003E6C75" w:rsidRPr="003E6C75" w:rsidDel="004148D0" w:rsidRDefault="003E6C75" w:rsidP="004148D0">
      <w:pPr>
        <w:spacing w:after="160" w:line="240" w:lineRule="auto"/>
        <w:jc w:val="both"/>
        <w:textAlignment w:val="baseline"/>
        <w:rPr>
          <w:del w:id="75" w:author="Alastair Frew" w:date="2023-06-12T11:29:00Z"/>
          <w:rFonts w:cs="Arial"/>
          <w:bCs/>
        </w:rPr>
      </w:pPr>
      <w:r w:rsidRPr="003E6C75">
        <w:rPr>
          <w:rFonts w:cs="Arial"/>
          <w:bCs/>
        </w:rPr>
        <w:t>Thirdly, if the location of the fault on the network means that the Generator will become islanded by the operation of the transmission circuit breakers as shown in figure 5 then it shall be permitted to trip as detailed in the proposed new sections CC.6.3.15(a)(</w:t>
      </w:r>
      <w:proofErr w:type="spellStart"/>
      <w:r w:rsidRPr="003E6C75">
        <w:rPr>
          <w:rFonts w:cs="Arial"/>
          <w:bCs/>
        </w:rPr>
        <w:t>i</w:t>
      </w:r>
      <w:proofErr w:type="spellEnd"/>
      <w:del w:id="76" w:author="Alastair Frew" w:date="2023-06-12T11:29:00Z">
        <w:r w:rsidRPr="003E6C75" w:rsidDel="001A6C74">
          <w:rPr>
            <w:rFonts w:cs="Arial"/>
            <w:bCs/>
          </w:rPr>
          <w:delText>i</w:delText>
        </w:r>
      </w:del>
      <w:r w:rsidRPr="003E6C75">
        <w:rPr>
          <w:rFonts w:cs="Arial"/>
          <w:bCs/>
        </w:rPr>
        <w:t>)(b)</w:t>
      </w:r>
      <w:del w:id="77" w:author="Alastair Frew" w:date="2023-06-12T11:29:00Z">
        <w:r w:rsidRPr="003E6C75" w:rsidDel="001A6C74">
          <w:rPr>
            <w:rFonts w:cs="Arial"/>
            <w:bCs/>
          </w:rPr>
          <w:delText>(iii)</w:delText>
        </w:r>
      </w:del>
      <w:r w:rsidRPr="003E6C75">
        <w:rPr>
          <w:rFonts w:cs="Arial"/>
          <w:bCs/>
        </w:rPr>
        <w:t xml:space="preserve"> and </w:t>
      </w:r>
      <w:r w:rsidRPr="001A6C74">
        <w:rPr>
          <w:rFonts w:cs="Arial"/>
          <w:highlight w:val="yellow"/>
          <w:rPrChange w:id="78" w:author="Alastair Frew" w:date="2023-06-12T11:30:00Z">
            <w:rPr>
              <w:rFonts w:cs="Arial"/>
            </w:rPr>
          </w:rPrChange>
        </w:rPr>
        <w:t>ECC.6.3.15.8(vi)(ii)</w:t>
      </w:r>
      <w:ins w:id="79" w:author="Alastair Frew" w:date="2023-06-12T11:29:00Z">
        <w:r w:rsidR="004148D0" w:rsidRPr="001A6C74">
          <w:rPr>
            <w:rFonts w:cs="Arial"/>
            <w:bCs/>
            <w:highlight w:val="yellow"/>
            <w:rPrChange w:id="80" w:author="Alastair Frew" w:date="2023-06-12T11:30:00Z">
              <w:rPr>
                <w:rFonts w:cs="Arial"/>
                <w:bCs/>
              </w:rPr>
            </w:rPrChange>
          </w:rPr>
          <w:t>.</w:t>
        </w:r>
      </w:ins>
      <w:del w:id="81" w:author="Alastair Frew" w:date="2023-06-12T11:29:00Z">
        <w:r w:rsidRPr="001A6C74" w:rsidDel="004148D0">
          <w:rPr>
            <w:rFonts w:cs="Arial"/>
            <w:bCs/>
            <w:highlight w:val="yellow"/>
            <w:rPrChange w:id="82" w:author="Alastair Frew" w:date="2023-06-12T11:30:00Z">
              <w:rPr>
                <w:rFonts w:cs="Arial"/>
                <w:bCs/>
              </w:rPr>
            </w:rPrChange>
          </w:rPr>
          <w:delText>,</w:delText>
        </w:r>
      </w:del>
      <w:r w:rsidRPr="003E6C75">
        <w:rPr>
          <w:rFonts w:cs="Arial"/>
          <w:bCs/>
        </w:rPr>
        <w:t xml:space="preserve"> </w:t>
      </w:r>
      <w:del w:id="83" w:author="Alastair Frew" w:date="2023-06-12T11:29:00Z">
        <w:r w:rsidRPr="003E6C75" w:rsidDel="004148D0">
          <w:rPr>
            <w:rFonts w:cs="Arial"/>
            <w:bCs/>
          </w:rPr>
          <w:delText xml:space="preserve">as </w:delText>
        </w:r>
        <w:r w:rsidR="00FC2256" w:rsidRPr="003E6C75" w:rsidDel="004148D0">
          <w:rPr>
            <w:rFonts w:cs="Arial"/>
            <w:bCs/>
          </w:rPr>
          <w:delText>follows: -</w:delText>
        </w:r>
      </w:del>
    </w:p>
    <w:p w14:paraId="7BBE4944" w14:textId="0F3F854A" w:rsidR="003E6C75" w:rsidRPr="003E6C75" w:rsidRDefault="003E6C75">
      <w:pPr>
        <w:spacing w:after="160" w:line="240" w:lineRule="auto"/>
        <w:jc w:val="both"/>
        <w:textAlignment w:val="baseline"/>
        <w:rPr>
          <w:rFonts w:ascii="Arial" w:eastAsia="Times New Roman" w:hAnsi="Arial" w:cs="Times New Roman"/>
          <w:szCs w:val="24"/>
        </w:rPr>
        <w:pPrChange w:id="84" w:author="Alastair Frew" w:date="2023-06-12T11:29:00Z">
          <w:pPr>
            <w:widowControl w:val="0"/>
            <w:tabs>
              <w:tab w:val="left" w:pos="2268"/>
            </w:tabs>
            <w:spacing w:after="120" w:line="264" w:lineRule="auto"/>
            <w:jc w:val="both"/>
          </w:pPr>
        </w:pPrChange>
      </w:pPr>
      <w:del w:id="85" w:author="Alastair Frew" w:date="2023-06-12T11:29:00Z">
        <w:r w:rsidRPr="003E6C75" w:rsidDel="004148D0">
          <w:rPr>
            <w:rFonts w:ascii="Arial" w:eastAsia="Times New Roman" w:hAnsi="Arial" w:cs="Times New Roman"/>
            <w:szCs w:val="24"/>
          </w:rPr>
          <w:delText xml:space="preserve">clearance of the fault results in the </w:delText>
        </w:r>
        <w:r w:rsidRPr="003E6C75" w:rsidDel="004148D0">
          <w:rPr>
            <w:rFonts w:ascii="Arial" w:eastAsia="Times New Roman" w:hAnsi="Arial" w:cs="Times New Roman"/>
            <w:b/>
            <w:szCs w:val="24"/>
          </w:rPr>
          <w:delText>Generating Unit</w:delText>
        </w:r>
        <w:r w:rsidRPr="003E6C75" w:rsidDel="004148D0">
          <w:rPr>
            <w:rFonts w:ascii="Arial" w:eastAsia="Times New Roman" w:hAnsi="Arial" w:cs="Times New Roman"/>
            <w:szCs w:val="24"/>
          </w:rPr>
          <w:delText>,</w:delText>
        </w:r>
        <w:r w:rsidRPr="003E6C75" w:rsidDel="004148D0">
          <w:rPr>
            <w:rFonts w:ascii="Arial" w:eastAsia="Times New Roman" w:hAnsi="Arial" w:cs="Times New Roman"/>
            <w:b/>
            <w:szCs w:val="24"/>
          </w:rPr>
          <w:delText xml:space="preserve"> DC Converter</w:delText>
        </w:r>
        <w:r w:rsidRPr="003E6C75" w:rsidDel="004148D0">
          <w:rPr>
            <w:rFonts w:ascii="Arial" w:eastAsia="Times New Roman" w:hAnsi="Arial" w:cs="Times New Roman"/>
            <w:szCs w:val="24"/>
          </w:rPr>
          <w:delText>, or</w:delText>
        </w:r>
        <w:r w:rsidRPr="003E6C75" w:rsidDel="004148D0">
          <w:rPr>
            <w:rFonts w:ascii="Arial" w:eastAsia="Times New Roman" w:hAnsi="Arial" w:cs="Times New Roman"/>
            <w:b/>
            <w:szCs w:val="24"/>
          </w:rPr>
          <w:delText xml:space="preserve"> Power Park Module</w:delText>
        </w:r>
        <w:r w:rsidRPr="003E6C75" w:rsidDel="004148D0">
          <w:rPr>
            <w:rFonts w:ascii="Arial" w:eastAsia="Times New Roman" w:hAnsi="Arial" w:cs="Times New Roman"/>
            <w:szCs w:val="24"/>
          </w:rPr>
          <w:delText xml:space="preserve"> or </w:delText>
        </w:r>
        <w:r w:rsidRPr="003E6C75" w:rsidDel="004148D0">
          <w:rPr>
            <w:rFonts w:ascii="Arial" w:eastAsia="Times New Roman" w:hAnsi="Arial" w:cs="Times New Roman"/>
            <w:b/>
            <w:bCs/>
            <w:szCs w:val="24"/>
          </w:rPr>
          <w:delText xml:space="preserve">OTSDUW Plant </w:delText>
        </w:r>
        <w:r w:rsidRPr="003E6C75" w:rsidDel="004148D0">
          <w:rPr>
            <w:rFonts w:ascii="Arial" w:eastAsia="Times New Roman" w:hAnsi="Arial" w:cs="Times New Roman"/>
            <w:szCs w:val="24"/>
          </w:rPr>
          <w:delText xml:space="preserve">becoming islanded and disconnected from the </w:delText>
        </w:r>
        <w:r w:rsidRPr="003E6C75" w:rsidDel="004148D0">
          <w:rPr>
            <w:rFonts w:ascii="Arial" w:eastAsia="Times New Roman" w:hAnsi="Arial" w:cs="Times New Roman"/>
            <w:b/>
            <w:bCs/>
            <w:szCs w:val="24"/>
          </w:rPr>
          <w:delText xml:space="preserve">Total System </w:delText>
        </w:r>
        <w:r w:rsidRPr="003E6C75" w:rsidDel="004148D0">
          <w:rPr>
            <w:rFonts w:ascii="Arial" w:eastAsia="Times New Roman" w:hAnsi="Arial" w:cs="Times New Roman"/>
            <w:szCs w:val="24"/>
          </w:rPr>
          <w:delText>and not supplying</w:delText>
        </w:r>
        <w:r w:rsidRPr="003E6C75" w:rsidDel="004148D0">
          <w:rPr>
            <w:rFonts w:ascii="Arial" w:eastAsia="Times New Roman" w:hAnsi="Arial" w:cs="Times New Roman"/>
            <w:b/>
            <w:bCs/>
            <w:szCs w:val="24"/>
          </w:rPr>
          <w:delText xml:space="preserve"> Customers </w:delText>
        </w:r>
        <w:r w:rsidRPr="003E6C75" w:rsidDel="004148D0">
          <w:rPr>
            <w:rFonts w:ascii="Arial" w:eastAsia="Times New Roman" w:hAnsi="Arial" w:cs="Times New Roman"/>
            <w:szCs w:val="24"/>
          </w:rPr>
          <w:delText>(where CC.6.3.7(c)(i) applies)</w:delText>
        </w:r>
        <w:r w:rsidRPr="003E6C75" w:rsidDel="004148D0">
          <w:rPr>
            <w:rFonts w:ascii="Arial" w:eastAsia="Times New Roman" w:hAnsi="Arial" w:cs="Times New Roman"/>
            <w:bCs/>
            <w:szCs w:val="24"/>
          </w:rPr>
          <w:delText>,</w:delText>
        </w:r>
        <w:r w:rsidRPr="003E6C75" w:rsidDel="004148D0">
          <w:rPr>
            <w:rFonts w:ascii="Arial" w:eastAsia="Times New Roman" w:hAnsi="Arial" w:cs="Times New Roman"/>
            <w:b/>
            <w:bCs/>
            <w:szCs w:val="24"/>
          </w:rPr>
          <w:delText xml:space="preserve"> </w:delText>
        </w:r>
        <w:r w:rsidRPr="003E6C75" w:rsidDel="004148D0">
          <w:rPr>
            <w:rFonts w:ascii="Arial" w:eastAsia="Times New Roman" w:hAnsi="Arial" w:cs="Times New Roman"/>
            <w:szCs w:val="24"/>
          </w:rPr>
          <w:delText xml:space="preserve">then the </w:delText>
        </w:r>
        <w:r w:rsidRPr="003E6C75" w:rsidDel="004148D0">
          <w:rPr>
            <w:rFonts w:ascii="Arial" w:eastAsia="Times New Roman" w:hAnsi="Arial" w:cs="Times New Roman"/>
            <w:b/>
            <w:szCs w:val="24"/>
          </w:rPr>
          <w:delText>Generating Unit</w:delText>
        </w:r>
        <w:r w:rsidRPr="003E6C75" w:rsidDel="004148D0">
          <w:rPr>
            <w:rFonts w:ascii="Arial" w:eastAsia="Times New Roman" w:hAnsi="Arial" w:cs="Times New Roman"/>
            <w:szCs w:val="24"/>
          </w:rPr>
          <w:delText>,</w:delText>
        </w:r>
        <w:r w:rsidRPr="003E6C75" w:rsidDel="004148D0">
          <w:rPr>
            <w:rFonts w:ascii="Arial" w:eastAsia="Times New Roman" w:hAnsi="Arial" w:cs="Times New Roman"/>
            <w:b/>
            <w:szCs w:val="24"/>
          </w:rPr>
          <w:delText xml:space="preserve"> DC Converter</w:delText>
        </w:r>
        <w:r w:rsidRPr="003E6C75" w:rsidDel="004148D0">
          <w:rPr>
            <w:rFonts w:ascii="Arial" w:eastAsia="Times New Roman" w:hAnsi="Arial" w:cs="Times New Roman"/>
            <w:szCs w:val="24"/>
          </w:rPr>
          <w:delText>, or</w:delText>
        </w:r>
        <w:r w:rsidRPr="003E6C75" w:rsidDel="004148D0">
          <w:rPr>
            <w:rFonts w:ascii="Arial" w:eastAsia="Times New Roman" w:hAnsi="Arial" w:cs="Times New Roman"/>
            <w:b/>
            <w:szCs w:val="24"/>
          </w:rPr>
          <w:delText xml:space="preserve"> </w:delText>
        </w:r>
        <w:r w:rsidRPr="003E6C75" w:rsidDel="004148D0">
          <w:rPr>
            <w:rFonts w:ascii="Arial" w:eastAsia="Times New Roman" w:hAnsi="Arial" w:cs="Times New Roman"/>
            <w:b/>
            <w:bCs/>
            <w:szCs w:val="24"/>
          </w:rPr>
          <w:delText xml:space="preserve">OTSDUW Plants </w:delText>
        </w:r>
        <w:r w:rsidRPr="003E6C75" w:rsidDel="004148D0">
          <w:rPr>
            <w:rFonts w:ascii="Arial" w:eastAsia="Times New Roman" w:hAnsi="Arial" w:cs="Times New Roman"/>
            <w:szCs w:val="24"/>
          </w:rPr>
          <w:delText>shall be permitted to trip as required</w:delText>
        </w:r>
        <w:r w:rsidRPr="003E6C75" w:rsidDel="004148D0">
          <w:rPr>
            <w:rFonts w:ascii="Arial" w:eastAsia="Times New Roman" w:hAnsi="Arial" w:cs="Times New Roman"/>
            <w:b/>
            <w:bCs/>
            <w:szCs w:val="24"/>
          </w:rPr>
          <w:delText>.</w:delText>
        </w:r>
        <w:r w:rsidRPr="003E6C75" w:rsidDel="004148D0">
          <w:rPr>
            <w:rFonts w:ascii="Arial" w:eastAsia="Times New Roman" w:hAnsi="Arial" w:cs="Times New Roman"/>
            <w:szCs w:val="24"/>
          </w:rPr>
          <w:delText xml:space="preserve">  </w:delText>
        </w:r>
      </w:del>
    </w:p>
    <w:p w14:paraId="4E0DA113" w14:textId="77777777" w:rsidR="003E6C75" w:rsidRPr="003E6C75" w:rsidRDefault="003E6C75" w:rsidP="003E6C75">
      <w:pPr>
        <w:spacing w:after="160" w:line="240" w:lineRule="auto"/>
        <w:jc w:val="both"/>
        <w:textAlignment w:val="baseline"/>
        <w:rPr>
          <w:rFonts w:cs="Arial"/>
          <w:bCs/>
          <w:sz w:val="20"/>
          <w:szCs w:val="24"/>
        </w:rPr>
      </w:pPr>
    </w:p>
    <w:p w14:paraId="7BE93AFA" w14:textId="77777777" w:rsidR="003E6C75" w:rsidRPr="003E6C75" w:rsidRDefault="003E6C75" w:rsidP="003E6C75">
      <w:pPr>
        <w:spacing w:after="160" w:line="240" w:lineRule="auto"/>
        <w:jc w:val="both"/>
        <w:textAlignment w:val="baseline"/>
        <w:rPr>
          <w:rFonts w:cs="Arial"/>
          <w:bCs/>
        </w:rPr>
      </w:pPr>
    </w:p>
    <w:p w14:paraId="3D888A4C" w14:textId="77777777" w:rsidR="003E6C75" w:rsidRPr="003E6C75" w:rsidRDefault="003E6C75" w:rsidP="003E6C75">
      <w:pPr>
        <w:spacing w:after="160" w:line="240" w:lineRule="auto"/>
        <w:jc w:val="both"/>
        <w:textAlignment w:val="baseline"/>
        <w:rPr>
          <w:rFonts w:cs="Arial"/>
          <w:bCs/>
        </w:rPr>
      </w:pPr>
      <w:r w:rsidRPr="003E6C75">
        <w:rPr>
          <w:rFonts w:cs="Arial"/>
          <w:noProof/>
        </w:rPr>
        <w:lastRenderedPageBreak/>
        <w:drawing>
          <wp:inline distT="0" distB="0" distL="0" distR="0" wp14:anchorId="4B946258" wp14:editId="168DACE0">
            <wp:extent cx="6029960" cy="2563495"/>
            <wp:effectExtent l="0" t="0" r="8890" b="8255"/>
            <wp:docPr id="56" name="Picture 56"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iagram, schematic&#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29960" cy="2563495"/>
                    </a:xfrm>
                    <a:prstGeom prst="rect">
                      <a:avLst/>
                    </a:prstGeom>
                    <a:noFill/>
                    <a:ln>
                      <a:noFill/>
                    </a:ln>
                  </pic:spPr>
                </pic:pic>
              </a:graphicData>
            </a:graphic>
          </wp:inline>
        </w:drawing>
      </w:r>
    </w:p>
    <w:p w14:paraId="3A2E5AA7" w14:textId="77777777" w:rsidR="003E6C75" w:rsidRPr="003E6C75" w:rsidRDefault="003E6C75" w:rsidP="003E6C75">
      <w:pPr>
        <w:spacing w:after="160" w:line="240" w:lineRule="auto"/>
        <w:jc w:val="both"/>
        <w:textAlignment w:val="baseline"/>
        <w:rPr>
          <w:rFonts w:cs="Arial"/>
          <w:bCs/>
        </w:rPr>
      </w:pPr>
      <w:r w:rsidRPr="003E6C75">
        <w:rPr>
          <w:rFonts w:cs="Arial"/>
          <w:bCs/>
        </w:rPr>
        <w:t xml:space="preserve">Figure 5 showing a fault which can be cleared by transmission breakers TCB1,2&amp;3, however this results in the Generator being islanded from the main transmission system and needs to come off </w:t>
      </w:r>
    </w:p>
    <w:p w14:paraId="1F5898BA" w14:textId="77777777" w:rsidR="003E6C75" w:rsidRPr="003E6C75" w:rsidRDefault="003E6C75" w:rsidP="003E6C75">
      <w:pPr>
        <w:spacing w:after="160" w:line="240" w:lineRule="auto"/>
        <w:jc w:val="both"/>
        <w:textAlignment w:val="baseline"/>
        <w:rPr>
          <w:rFonts w:cs="Arial"/>
          <w:bCs/>
        </w:rPr>
      </w:pPr>
    </w:p>
    <w:p w14:paraId="24E7EC2B" w14:textId="00898442" w:rsidR="003E6C75" w:rsidRPr="003E6C75" w:rsidRDefault="00CE0AE7" w:rsidP="003E6C75">
      <w:pPr>
        <w:spacing w:after="160" w:line="240" w:lineRule="auto"/>
        <w:jc w:val="both"/>
        <w:textAlignment w:val="baseline"/>
        <w:rPr>
          <w:rFonts w:cs="Arial"/>
          <w:bCs/>
        </w:rPr>
      </w:pPr>
      <w:ins w:id="86" w:author="Alastair Frew" w:date="2023-06-12T11:31:00Z">
        <w:r>
          <w:rPr>
            <w:rFonts w:cs="Arial"/>
            <w:bCs/>
          </w:rPr>
          <w:t xml:space="preserve">Finally </w:t>
        </w:r>
      </w:ins>
      <w:del w:id="87" w:author="Alastair Frew" w:date="2023-06-12T11:31:00Z">
        <w:r w:rsidR="003E6C75" w:rsidRPr="003E6C75" w:rsidDel="00CE0AE7">
          <w:rPr>
            <w:rFonts w:cs="Arial"/>
            <w:bCs/>
          </w:rPr>
          <w:delText>Also,</w:delText>
        </w:r>
      </w:del>
      <w:r w:rsidR="003E6C75" w:rsidRPr="003E6C75">
        <w:rPr>
          <w:rFonts w:cs="Arial"/>
          <w:bCs/>
        </w:rPr>
        <w:t xml:space="preserve"> if there are inter-trip arrangements with the TO or ESO in relation to protection schemes to prevent cascade overloading, etc then plants shall be required to trip as per these arrangements as detailed in the proposed new section CC.6.3.15(a)(</w:t>
      </w:r>
      <w:proofErr w:type="spellStart"/>
      <w:r w:rsidR="003E6C75" w:rsidRPr="003E6C75">
        <w:rPr>
          <w:rFonts w:cs="Arial"/>
          <w:bCs/>
        </w:rPr>
        <w:t>i</w:t>
      </w:r>
      <w:proofErr w:type="spellEnd"/>
      <w:r w:rsidR="003E6C75" w:rsidRPr="003E6C75">
        <w:rPr>
          <w:rFonts w:cs="Arial"/>
          <w:bCs/>
        </w:rPr>
        <w:t>)(b</w:t>
      </w:r>
      <w:ins w:id="88" w:author="Alastair Frew" w:date="2023-06-12T15:32:00Z">
        <w:r w:rsidR="00787C16">
          <w:rPr>
            <w:rFonts w:cs="Arial"/>
            <w:bCs/>
          </w:rPr>
          <w:t xml:space="preserve">) </w:t>
        </w:r>
      </w:ins>
      <w:del w:id="89" w:author="Alastair Frew" w:date="2023-06-12T11:31:00Z">
        <w:r w:rsidR="003E6C75" w:rsidRPr="003E6C75" w:rsidDel="00291F43">
          <w:rPr>
            <w:rFonts w:cs="Arial"/>
            <w:bCs/>
          </w:rPr>
          <w:delText xml:space="preserve">)(iv &amp; v) </w:delText>
        </w:r>
      </w:del>
      <w:r w:rsidR="003E6C75" w:rsidRPr="003E6C75">
        <w:rPr>
          <w:rFonts w:cs="Arial"/>
          <w:bCs/>
        </w:rPr>
        <w:t xml:space="preserve">and </w:t>
      </w:r>
      <w:r w:rsidR="003E6C75" w:rsidRPr="00291F43">
        <w:rPr>
          <w:rFonts w:cs="Arial"/>
          <w:highlight w:val="yellow"/>
          <w:rPrChange w:id="90" w:author="Alastair Frew" w:date="2023-06-12T11:32:00Z">
            <w:rPr>
              <w:rFonts w:cs="Arial"/>
            </w:rPr>
          </w:rPrChange>
        </w:rPr>
        <w:t>ECC.6.3.15.8(iii &amp; iv)</w:t>
      </w:r>
      <w:ins w:id="91" w:author="Alastair Frew" w:date="2023-06-12T11:31:00Z">
        <w:r w:rsidR="00291F43" w:rsidRPr="00291F43">
          <w:rPr>
            <w:rFonts w:cs="Arial"/>
            <w:bCs/>
            <w:highlight w:val="yellow"/>
            <w:rPrChange w:id="92" w:author="Alastair Frew" w:date="2023-06-12T11:32:00Z">
              <w:rPr>
                <w:rFonts w:cs="Arial"/>
                <w:bCs/>
              </w:rPr>
            </w:rPrChange>
          </w:rPr>
          <w:t>.</w:t>
        </w:r>
      </w:ins>
      <w:del w:id="93" w:author="Alastair Frew" w:date="2023-06-12T11:31:00Z">
        <w:r w:rsidR="003E6C75" w:rsidRPr="00291F43" w:rsidDel="00291F43">
          <w:rPr>
            <w:rFonts w:cs="Arial"/>
            <w:bCs/>
            <w:highlight w:val="yellow"/>
            <w:rPrChange w:id="94" w:author="Alastair Frew" w:date="2023-06-12T11:32:00Z">
              <w:rPr>
                <w:rFonts w:cs="Arial"/>
                <w:bCs/>
              </w:rPr>
            </w:rPrChange>
          </w:rPr>
          <w:delText>,</w:delText>
        </w:r>
        <w:r w:rsidR="003E6C75" w:rsidRPr="003E6C75" w:rsidDel="00291F43">
          <w:rPr>
            <w:rFonts w:cs="Arial"/>
            <w:bCs/>
          </w:rPr>
          <w:delText>as follows:-</w:delText>
        </w:r>
      </w:del>
      <w:r w:rsidR="003E6C75" w:rsidRPr="003E6C75">
        <w:rPr>
          <w:rFonts w:cs="Arial"/>
          <w:bCs/>
        </w:rPr>
        <w:t xml:space="preserve"> </w:t>
      </w:r>
    </w:p>
    <w:p w14:paraId="705BE3DE" w14:textId="74C04E07" w:rsidR="003E6C75" w:rsidRPr="003E6C75" w:rsidDel="00291F43" w:rsidRDefault="003E6C75" w:rsidP="003E6C75">
      <w:pPr>
        <w:widowControl w:val="0"/>
        <w:tabs>
          <w:tab w:val="left" w:pos="2268"/>
        </w:tabs>
        <w:spacing w:after="120" w:line="264" w:lineRule="auto"/>
        <w:jc w:val="both"/>
        <w:rPr>
          <w:del w:id="95" w:author="Alastair Frew" w:date="2023-06-12T11:32:00Z"/>
          <w:rFonts w:ascii="Arial" w:eastAsia="Times New Roman" w:hAnsi="Arial" w:cs="Times New Roman"/>
          <w:szCs w:val="24"/>
        </w:rPr>
      </w:pPr>
      <w:del w:id="96" w:author="Alastair Frew" w:date="2023-06-12T11:32:00Z">
        <w:r w:rsidRPr="003E6C75" w:rsidDel="00291F43">
          <w:rPr>
            <w:rFonts w:ascii="Arial" w:eastAsia="Times New Roman" w:hAnsi="Arial" w:cs="Times New Roman"/>
            <w:szCs w:val="24"/>
          </w:rPr>
          <w:delText xml:space="preserve">the </w:delText>
        </w:r>
        <w:r w:rsidRPr="003E6C75" w:rsidDel="00291F43">
          <w:rPr>
            <w:rFonts w:ascii="Arial" w:eastAsia="Times New Roman" w:hAnsi="Arial" w:cs="Times New Roman"/>
            <w:b/>
            <w:szCs w:val="24"/>
          </w:rPr>
          <w:delText>Generating Unit</w:delText>
        </w:r>
        <w:r w:rsidRPr="003E6C75" w:rsidDel="00291F43">
          <w:rPr>
            <w:rFonts w:ascii="Arial" w:eastAsia="Times New Roman" w:hAnsi="Arial" w:cs="Times New Roman"/>
            <w:szCs w:val="24"/>
          </w:rPr>
          <w:delText>,</w:delText>
        </w:r>
        <w:r w:rsidRPr="003E6C75" w:rsidDel="00291F43">
          <w:rPr>
            <w:rFonts w:ascii="Arial" w:eastAsia="Times New Roman" w:hAnsi="Arial" w:cs="Times New Roman"/>
            <w:b/>
            <w:szCs w:val="24"/>
          </w:rPr>
          <w:delText xml:space="preserve"> DC Converter</w:delText>
        </w:r>
        <w:r w:rsidRPr="003E6C75" w:rsidDel="00291F43">
          <w:rPr>
            <w:rFonts w:ascii="Arial" w:eastAsia="Times New Roman" w:hAnsi="Arial" w:cs="Times New Roman"/>
            <w:szCs w:val="24"/>
          </w:rPr>
          <w:delText>, or</w:delText>
        </w:r>
        <w:r w:rsidRPr="003E6C75" w:rsidDel="00291F43">
          <w:rPr>
            <w:rFonts w:ascii="Arial" w:eastAsia="Times New Roman" w:hAnsi="Arial" w:cs="Times New Roman"/>
            <w:b/>
            <w:szCs w:val="24"/>
          </w:rPr>
          <w:delText xml:space="preserve"> Power Park Module</w:delText>
        </w:r>
        <w:r w:rsidRPr="003E6C75" w:rsidDel="00291F43">
          <w:rPr>
            <w:rFonts w:ascii="Arial" w:eastAsia="Times New Roman" w:hAnsi="Arial" w:cs="Times New Roman"/>
            <w:szCs w:val="24"/>
          </w:rPr>
          <w:delText xml:space="preserve"> and any constituent </w:delText>
        </w:r>
        <w:r w:rsidRPr="003E6C75" w:rsidDel="00291F43">
          <w:rPr>
            <w:rFonts w:ascii="Arial" w:eastAsia="Times New Roman" w:hAnsi="Arial" w:cs="Times New Roman"/>
            <w:b/>
            <w:szCs w:val="24"/>
          </w:rPr>
          <w:delText>Power Park Unit</w:delText>
        </w:r>
        <w:r w:rsidRPr="003E6C75" w:rsidDel="00291F43">
          <w:rPr>
            <w:rFonts w:ascii="Arial" w:eastAsia="Times New Roman" w:hAnsi="Arial" w:cs="Times New Roman"/>
            <w:szCs w:val="24"/>
          </w:rPr>
          <w:delText xml:space="preserve"> thereof and </w:delText>
        </w:r>
        <w:r w:rsidRPr="003E6C75" w:rsidDel="00291F43">
          <w:rPr>
            <w:rFonts w:ascii="Arial" w:eastAsia="Times New Roman" w:hAnsi="Arial" w:cs="Times New Roman"/>
            <w:b/>
            <w:bCs/>
            <w:szCs w:val="24"/>
          </w:rPr>
          <w:delText xml:space="preserve">OTSDUW Plant </w:delText>
        </w:r>
        <w:r w:rsidRPr="003E6C75" w:rsidDel="00291F43">
          <w:rPr>
            <w:rFonts w:ascii="Arial" w:eastAsia="Times New Roman" w:hAnsi="Arial" w:cs="Times New Roman"/>
            <w:szCs w:val="24"/>
          </w:rPr>
          <w:delText xml:space="preserve">is part of combined protection scheme with the </w:delText>
        </w:r>
        <w:r w:rsidRPr="003E6C75" w:rsidDel="00291F43">
          <w:rPr>
            <w:rFonts w:ascii="Arial" w:eastAsia="Times New Roman" w:hAnsi="Arial" w:cs="Times New Roman"/>
            <w:b/>
            <w:bCs/>
            <w:szCs w:val="24"/>
          </w:rPr>
          <w:delText>Transmission Operator</w:delText>
        </w:r>
        <w:r w:rsidRPr="003E6C75" w:rsidDel="00291F43">
          <w:rPr>
            <w:rFonts w:ascii="Arial" w:eastAsia="Times New Roman" w:hAnsi="Arial" w:cs="Times New Roman"/>
            <w:bCs/>
            <w:szCs w:val="24"/>
          </w:rPr>
          <w:delText>,</w:delText>
        </w:r>
        <w:r w:rsidRPr="003E6C75" w:rsidDel="00291F43">
          <w:rPr>
            <w:rFonts w:ascii="Arial" w:eastAsia="Times New Roman" w:hAnsi="Arial" w:cs="Times New Roman"/>
            <w:b/>
            <w:bCs/>
            <w:szCs w:val="24"/>
          </w:rPr>
          <w:delText xml:space="preserve"> </w:delText>
        </w:r>
        <w:r w:rsidRPr="003E6C75" w:rsidDel="00291F43">
          <w:rPr>
            <w:rFonts w:ascii="Arial" w:eastAsia="Times New Roman" w:hAnsi="Arial" w:cs="Times New Roman"/>
            <w:szCs w:val="24"/>
          </w:rPr>
          <w:delText xml:space="preserve">then the </w:delText>
        </w:r>
        <w:r w:rsidRPr="003E6C75" w:rsidDel="00291F43">
          <w:rPr>
            <w:rFonts w:ascii="Arial" w:eastAsia="Times New Roman" w:hAnsi="Arial" w:cs="Times New Roman"/>
            <w:b/>
            <w:szCs w:val="24"/>
          </w:rPr>
          <w:delText>Generating Unit</w:delText>
        </w:r>
        <w:r w:rsidRPr="003E6C75" w:rsidDel="00291F43">
          <w:rPr>
            <w:rFonts w:ascii="Arial" w:eastAsia="Times New Roman" w:hAnsi="Arial" w:cs="Times New Roman"/>
            <w:szCs w:val="24"/>
          </w:rPr>
          <w:delText>,</w:delText>
        </w:r>
        <w:r w:rsidRPr="003E6C75" w:rsidDel="00291F43">
          <w:rPr>
            <w:rFonts w:ascii="Arial" w:eastAsia="Times New Roman" w:hAnsi="Arial" w:cs="Times New Roman"/>
            <w:b/>
            <w:szCs w:val="24"/>
          </w:rPr>
          <w:delText xml:space="preserve"> DC Converter</w:delText>
        </w:r>
        <w:r w:rsidRPr="003E6C75" w:rsidDel="00291F43">
          <w:rPr>
            <w:rFonts w:ascii="Arial" w:eastAsia="Times New Roman" w:hAnsi="Arial" w:cs="Times New Roman"/>
            <w:szCs w:val="24"/>
          </w:rPr>
          <w:delText>, or</w:delText>
        </w:r>
        <w:r w:rsidRPr="003E6C75" w:rsidDel="00291F43">
          <w:rPr>
            <w:rFonts w:ascii="Arial" w:eastAsia="Times New Roman" w:hAnsi="Arial" w:cs="Times New Roman"/>
            <w:b/>
            <w:szCs w:val="24"/>
          </w:rPr>
          <w:delText xml:space="preserve"> Power Park Module</w:delText>
        </w:r>
        <w:r w:rsidRPr="003E6C75" w:rsidDel="00291F43">
          <w:rPr>
            <w:rFonts w:ascii="Arial" w:eastAsia="Times New Roman" w:hAnsi="Arial" w:cs="Times New Roman"/>
            <w:szCs w:val="24"/>
          </w:rPr>
          <w:delText xml:space="preserve"> and any constituent </w:delText>
        </w:r>
        <w:r w:rsidRPr="003E6C75" w:rsidDel="00291F43">
          <w:rPr>
            <w:rFonts w:ascii="Arial" w:eastAsia="Times New Roman" w:hAnsi="Arial" w:cs="Times New Roman"/>
            <w:b/>
            <w:szCs w:val="24"/>
          </w:rPr>
          <w:delText>Power Park Unit</w:delText>
        </w:r>
        <w:r w:rsidRPr="003E6C75" w:rsidDel="00291F43">
          <w:rPr>
            <w:rFonts w:ascii="Arial" w:eastAsia="Times New Roman" w:hAnsi="Arial" w:cs="Times New Roman"/>
            <w:szCs w:val="24"/>
          </w:rPr>
          <w:delText xml:space="preserve"> thereof and </w:delText>
        </w:r>
        <w:r w:rsidRPr="003E6C75" w:rsidDel="00291F43">
          <w:rPr>
            <w:rFonts w:ascii="Arial" w:eastAsia="Times New Roman" w:hAnsi="Arial" w:cs="Times New Roman"/>
            <w:b/>
            <w:bCs/>
            <w:szCs w:val="24"/>
          </w:rPr>
          <w:delText xml:space="preserve">OTSDUW Plants </w:delText>
        </w:r>
        <w:r w:rsidRPr="003E6C75" w:rsidDel="00291F43">
          <w:rPr>
            <w:rFonts w:ascii="Arial" w:eastAsia="Times New Roman" w:hAnsi="Arial" w:cs="Times New Roman"/>
            <w:szCs w:val="24"/>
          </w:rPr>
          <w:delText>shall be permitted to trip as required</w:delText>
        </w:r>
        <w:r w:rsidRPr="003E6C75" w:rsidDel="00291F43">
          <w:rPr>
            <w:rFonts w:ascii="Arial" w:eastAsia="Times New Roman" w:hAnsi="Arial" w:cs="Times New Roman"/>
            <w:b/>
            <w:bCs/>
            <w:szCs w:val="24"/>
          </w:rPr>
          <w:delText>.</w:delText>
        </w:r>
        <w:r w:rsidRPr="003E6C75" w:rsidDel="00291F43">
          <w:rPr>
            <w:rFonts w:ascii="Arial" w:eastAsia="Times New Roman" w:hAnsi="Arial" w:cs="Times New Roman"/>
            <w:szCs w:val="24"/>
          </w:rPr>
          <w:delText xml:space="preserve">  </w:delText>
        </w:r>
      </w:del>
    </w:p>
    <w:p w14:paraId="1041A8F9" w14:textId="5791BA59" w:rsidR="003E6C75" w:rsidRPr="003E6C75" w:rsidDel="00291F43" w:rsidRDefault="003E6C75" w:rsidP="003E6C75">
      <w:pPr>
        <w:widowControl w:val="0"/>
        <w:tabs>
          <w:tab w:val="left" w:pos="2268"/>
        </w:tabs>
        <w:spacing w:after="120" w:line="264" w:lineRule="auto"/>
        <w:jc w:val="both"/>
        <w:rPr>
          <w:del w:id="97" w:author="Alastair Frew" w:date="2023-06-12T11:32:00Z"/>
          <w:rFonts w:ascii="Arial" w:eastAsia="Times New Roman" w:hAnsi="Arial" w:cs="Times New Roman"/>
          <w:szCs w:val="24"/>
        </w:rPr>
      </w:pPr>
      <w:del w:id="98" w:author="Alastair Frew" w:date="2023-06-12T11:32:00Z">
        <w:r w:rsidRPr="003E6C75" w:rsidDel="00291F43">
          <w:rPr>
            <w:rFonts w:ascii="Arial" w:eastAsia="Times New Roman" w:hAnsi="Arial" w:cs="Times New Roman"/>
            <w:bCs/>
            <w:szCs w:val="24"/>
          </w:rPr>
          <w:delText>the</w:delText>
        </w:r>
        <w:r w:rsidRPr="003E6C75" w:rsidDel="00291F43">
          <w:rPr>
            <w:rFonts w:ascii="Arial" w:eastAsia="Times New Roman" w:hAnsi="Arial" w:cs="Times New Roman"/>
            <w:b/>
            <w:szCs w:val="24"/>
          </w:rPr>
          <w:delText xml:space="preserve"> Generating Unit</w:delText>
        </w:r>
        <w:r w:rsidRPr="003E6C75" w:rsidDel="00291F43">
          <w:rPr>
            <w:rFonts w:ascii="Arial" w:eastAsia="Times New Roman" w:hAnsi="Arial" w:cs="Times New Roman"/>
            <w:szCs w:val="24"/>
          </w:rPr>
          <w:delText>,</w:delText>
        </w:r>
        <w:r w:rsidRPr="003E6C75" w:rsidDel="00291F43">
          <w:rPr>
            <w:rFonts w:ascii="Arial" w:eastAsia="Times New Roman" w:hAnsi="Arial" w:cs="Times New Roman"/>
            <w:b/>
            <w:szCs w:val="24"/>
          </w:rPr>
          <w:delText xml:space="preserve"> DC Converter</w:delText>
        </w:r>
        <w:r w:rsidRPr="003E6C75" w:rsidDel="00291F43">
          <w:rPr>
            <w:rFonts w:ascii="Arial" w:eastAsia="Times New Roman" w:hAnsi="Arial" w:cs="Times New Roman"/>
            <w:szCs w:val="24"/>
          </w:rPr>
          <w:delText>, or</w:delText>
        </w:r>
        <w:r w:rsidRPr="003E6C75" w:rsidDel="00291F43">
          <w:rPr>
            <w:rFonts w:ascii="Arial" w:eastAsia="Times New Roman" w:hAnsi="Arial" w:cs="Times New Roman"/>
            <w:b/>
            <w:szCs w:val="24"/>
          </w:rPr>
          <w:delText xml:space="preserve"> Power Park Module</w:delText>
        </w:r>
        <w:r w:rsidRPr="003E6C75" w:rsidDel="00291F43">
          <w:rPr>
            <w:rFonts w:ascii="Arial" w:eastAsia="Times New Roman" w:hAnsi="Arial" w:cs="Times New Roman"/>
            <w:szCs w:val="24"/>
          </w:rPr>
          <w:delText xml:space="preserve"> and any constituent </w:delText>
        </w:r>
        <w:r w:rsidRPr="003E6C75" w:rsidDel="00291F43">
          <w:rPr>
            <w:rFonts w:ascii="Arial" w:eastAsia="Times New Roman" w:hAnsi="Arial" w:cs="Times New Roman"/>
            <w:b/>
            <w:szCs w:val="24"/>
          </w:rPr>
          <w:delText>Power Park Unit</w:delText>
        </w:r>
        <w:r w:rsidRPr="003E6C75" w:rsidDel="00291F43">
          <w:rPr>
            <w:rFonts w:ascii="Arial" w:eastAsia="Times New Roman" w:hAnsi="Arial" w:cs="Times New Roman"/>
            <w:szCs w:val="24"/>
          </w:rPr>
          <w:delText xml:space="preserve"> thereof and </w:delText>
        </w:r>
        <w:r w:rsidRPr="003E6C75" w:rsidDel="00291F43">
          <w:rPr>
            <w:rFonts w:ascii="Arial" w:eastAsia="Times New Roman" w:hAnsi="Arial" w:cs="Times New Roman"/>
            <w:b/>
            <w:bCs/>
            <w:szCs w:val="24"/>
          </w:rPr>
          <w:delText xml:space="preserve">OTSDUW Plant </w:delText>
        </w:r>
        <w:r w:rsidRPr="003E6C75" w:rsidDel="00291F43">
          <w:rPr>
            <w:rFonts w:ascii="Arial" w:eastAsia="Times New Roman" w:hAnsi="Arial" w:cs="Times New Roman"/>
            <w:szCs w:val="24"/>
          </w:rPr>
          <w:delText xml:space="preserve">is part of and intertrip scheme which is switched into service and triggered, then the </w:delText>
        </w:r>
        <w:r w:rsidRPr="003E6C75" w:rsidDel="00291F43">
          <w:rPr>
            <w:rFonts w:ascii="Arial" w:eastAsia="Times New Roman" w:hAnsi="Arial" w:cs="Times New Roman"/>
            <w:b/>
            <w:szCs w:val="24"/>
          </w:rPr>
          <w:delText>Generating Unit</w:delText>
        </w:r>
        <w:r w:rsidRPr="003E6C75" w:rsidDel="00291F43">
          <w:rPr>
            <w:rFonts w:ascii="Arial" w:eastAsia="Times New Roman" w:hAnsi="Arial" w:cs="Times New Roman"/>
            <w:szCs w:val="24"/>
          </w:rPr>
          <w:delText>,</w:delText>
        </w:r>
        <w:r w:rsidRPr="003E6C75" w:rsidDel="00291F43">
          <w:rPr>
            <w:rFonts w:ascii="Arial" w:eastAsia="Times New Roman" w:hAnsi="Arial" w:cs="Times New Roman"/>
            <w:b/>
            <w:szCs w:val="24"/>
          </w:rPr>
          <w:delText xml:space="preserve"> DC Converter</w:delText>
        </w:r>
        <w:r w:rsidRPr="003E6C75" w:rsidDel="00291F43">
          <w:rPr>
            <w:rFonts w:ascii="Arial" w:eastAsia="Times New Roman" w:hAnsi="Arial" w:cs="Times New Roman"/>
            <w:szCs w:val="24"/>
          </w:rPr>
          <w:delText>, or</w:delText>
        </w:r>
        <w:r w:rsidRPr="003E6C75" w:rsidDel="00291F43">
          <w:rPr>
            <w:rFonts w:ascii="Arial" w:eastAsia="Times New Roman" w:hAnsi="Arial" w:cs="Times New Roman"/>
            <w:b/>
            <w:szCs w:val="24"/>
          </w:rPr>
          <w:delText xml:space="preserve"> Power Park Module</w:delText>
        </w:r>
        <w:r w:rsidRPr="003E6C75" w:rsidDel="00291F43">
          <w:rPr>
            <w:rFonts w:ascii="Arial" w:eastAsia="Times New Roman" w:hAnsi="Arial" w:cs="Times New Roman"/>
            <w:szCs w:val="24"/>
          </w:rPr>
          <w:delText xml:space="preserve"> and any constituent </w:delText>
        </w:r>
        <w:r w:rsidRPr="003E6C75" w:rsidDel="00291F43">
          <w:rPr>
            <w:rFonts w:ascii="Arial" w:eastAsia="Times New Roman" w:hAnsi="Arial" w:cs="Times New Roman"/>
            <w:b/>
            <w:szCs w:val="24"/>
          </w:rPr>
          <w:delText>Power Park Unit</w:delText>
        </w:r>
        <w:r w:rsidRPr="003E6C75" w:rsidDel="00291F43">
          <w:rPr>
            <w:rFonts w:ascii="Arial" w:eastAsia="Times New Roman" w:hAnsi="Arial" w:cs="Times New Roman"/>
            <w:szCs w:val="24"/>
          </w:rPr>
          <w:delText xml:space="preserve"> thereof and </w:delText>
        </w:r>
        <w:r w:rsidRPr="003E6C75" w:rsidDel="00291F43">
          <w:rPr>
            <w:rFonts w:ascii="Arial" w:eastAsia="Times New Roman" w:hAnsi="Arial" w:cs="Times New Roman"/>
            <w:b/>
            <w:bCs/>
            <w:szCs w:val="24"/>
          </w:rPr>
          <w:delText xml:space="preserve">OTSDUW Plants </w:delText>
        </w:r>
        <w:r w:rsidRPr="003E6C75" w:rsidDel="00291F43">
          <w:rPr>
            <w:rFonts w:ascii="Arial" w:eastAsia="Times New Roman" w:hAnsi="Arial" w:cs="Times New Roman"/>
            <w:szCs w:val="24"/>
          </w:rPr>
          <w:delText>shall be permitted to trip as required</w:delText>
        </w:r>
        <w:r w:rsidRPr="003E6C75" w:rsidDel="00291F43">
          <w:rPr>
            <w:rFonts w:ascii="Arial" w:eastAsia="Times New Roman" w:hAnsi="Arial" w:cs="Times New Roman"/>
            <w:b/>
            <w:bCs/>
            <w:szCs w:val="24"/>
          </w:rPr>
          <w:delText>.</w:delText>
        </w:r>
        <w:r w:rsidRPr="003E6C75" w:rsidDel="00291F43">
          <w:rPr>
            <w:rFonts w:ascii="Arial" w:eastAsia="Times New Roman" w:hAnsi="Arial" w:cs="Times New Roman"/>
            <w:szCs w:val="24"/>
          </w:rPr>
          <w:delText xml:space="preserve">  </w:delText>
        </w:r>
      </w:del>
    </w:p>
    <w:p w14:paraId="134C3724" w14:textId="77777777" w:rsidR="00CF7B55" w:rsidRDefault="00132830" w:rsidP="003E6C75">
      <w:pPr>
        <w:spacing w:after="160" w:line="256" w:lineRule="auto"/>
        <w:rPr>
          <w:ins w:id="99" w:author="Alastair Frew" w:date="2023-06-12T11:35:00Z"/>
          <w:rFonts w:cs="Arial"/>
          <w:bCs/>
        </w:rPr>
      </w:pPr>
      <w:ins w:id="100" w:author="Alastair Frew" w:date="2023-06-12T11:33:00Z">
        <w:r>
          <w:rPr>
            <w:rFonts w:cs="Arial"/>
            <w:bCs/>
          </w:rPr>
          <w:t>The new section CC.6.3.15(a)</w:t>
        </w:r>
      </w:ins>
      <w:ins w:id="101" w:author="Alastair Frew" w:date="2023-06-12T11:34:00Z">
        <w:r>
          <w:rPr>
            <w:rFonts w:cs="Arial"/>
            <w:bCs/>
          </w:rPr>
          <w:t>(</w:t>
        </w:r>
        <w:proofErr w:type="spellStart"/>
        <w:r>
          <w:rPr>
            <w:rFonts w:cs="Arial"/>
            <w:bCs/>
          </w:rPr>
          <w:t>i</w:t>
        </w:r>
        <w:proofErr w:type="spellEnd"/>
        <w:r>
          <w:rPr>
            <w:rFonts w:cs="Arial"/>
            <w:bCs/>
          </w:rPr>
          <w:t>)</w:t>
        </w:r>
        <w:r w:rsidR="0037282C">
          <w:rPr>
            <w:rFonts w:cs="Arial"/>
            <w:bCs/>
          </w:rPr>
          <w:t xml:space="preserve">(b) </w:t>
        </w:r>
        <w:r w:rsidR="00F658FC">
          <w:rPr>
            <w:rFonts w:cs="Arial"/>
            <w:bCs/>
          </w:rPr>
          <w:t xml:space="preserve">deal with all these issues using the following </w:t>
        </w:r>
        <w:proofErr w:type="gramStart"/>
        <w:r w:rsidR="00F658FC">
          <w:rPr>
            <w:rFonts w:cs="Arial"/>
            <w:bCs/>
          </w:rPr>
          <w:t>text</w:t>
        </w:r>
      </w:ins>
      <w:ins w:id="102" w:author="Alastair Frew" w:date="2023-06-12T11:35:00Z">
        <w:r w:rsidR="00F658FC">
          <w:rPr>
            <w:rFonts w:cs="Arial"/>
            <w:bCs/>
          </w:rPr>
          <w:t>:-</w:t>
        </w:r>
        <w:proofErr w:type="gramEnd"/>
      </w:ins>
    </w:p>
    <w:p w14:paraId="355724CF" w14:textId="77777777" w:rsidR="00CF7B55" w:rsidRDefault="00CF7B55" w:rsidP="00CF7B55">
      <w:pPr>
        <w:ind w:left="2880" w:hanging="720"/>
        <w:rPr>
          <w:ins w:id="103" w:author="Alastair Frew" w:date="2023-06-12T11:35:00Z"/>
          <w:color w:val="FF0000"/>
        </w:rPr>
      </w:pPr>
      <w:ins w:id="104" w:author="Alastair Frew" w:date="2023-06-12T11:35:00Z">
        <w:r w:rsidRPr="00251FF7">
          <w:rPr>
            <w:color w:val="FF0000"/>
          </w:rPr>
          <w:t>(</w:t>
        </w:r>
        <w:r>
          <w:rPr>
            <w:color w:val="FF0000"/>
          </w:rPr>
          <w:t>b</w:t>
        </w:r>
        <w:r w:rsidRPr="00251FF7">
          <w:rPr>
            <w:color w:val="FF0000"/>
          </w:rPr>
          <w:t xml:space="preserve">) </w:t>
        </w:r>
        <w:r w:rsidRPr="00251FF7">
          <w:rPr>
            <w:color w:val="FF0000"/>
          </w:rPr>
          <w:tab/>
        </w:r>
        <w:r>
          <w:rPr>
            <w:color w:val="FF0000"/>
          </w:rPr>
          <w:t xml:space="preserve">A </w:t>
        </w:r>
        <w:r w:rsidRPr="00961B05">
          <w:rPr>
            <w:color w:val="FF0000"/>
          </w:rPr>
          <w:t xml:space="preserve">Generating Unit, DC Converter, or Power Park Module and any constituent Power Park Unit thereof and OTSDUW Plant and Apparatus </w:t>
        </w:r>
        <w:r>
          <w:rPr>
            <w:color w:val="FF0000"/>
          </w:rPr>
          <w:t xml:space="preserve">is not required to ride through a fault if it is required to be disconnected </w:t>
        </w:r>
      </w:ins>
    </w:p>
    <w:p w14:paraId="6C6590AD" w14:textId="77777777" w:rsidR="00CF7B55" w:rsidRDefault="00CF7B55" w:rsidP="00CF7B55">
      <w:pPr>
        <w:ind w:left="2880" w:hanging="720"/>
        <w:rPr>
          <w:ins w:id="105" w:author="Alastair Frew" w:date="2023-06-12T11:35:00Z"/>
          <w:color w:val="FF0000"/>
        </w:rPr>
      </w:pPr>
    </w:p>
    <w:p w14:paraId="6B2BE71F" w14:textId="77777777" w:rsidR="00CF7B55" w:rsidRDefault="00CF7B55" w:rsidP="00CF7B55">
      <w:pPr>
        <w:pStyle w:val="ListParagraph"/>
        <w:numPr>
          <w:ilvl w:val="0"/>
          <w:numId w:val="40"/>
        </w:numPr>
        <w:spacing w:before="0" w:after="160" w:line="259" w:lineRule="auto"/>
        <w:rPr>
          <w:ins w:id="106" w:author="Alastair Frew" w:date="2023-06-12T11:35:00Z"/>
          <w:color w:val="FF0000"/>
        </w:rPr>
      </w:pPr>
      <w:proofErr w:type="gramStart"/>
      <w:ins w:id="107" w:author="Alastair Frew" w:date="2023-06-12T11:35:00Z">
        <w:r w:rsidRPr="006D1F0F">
          <w:rPr>
            <w:color w:val="FF0000"/>
          </w:rPr>
          <w:t>in order to</w:t>
        </w:r>
        <w:proofErr w:type="gramEnd"/>
        <w:r w:rsidRPr="006D1F0F">
          <w:rPr>
            <w:color w:val="FF0000"/>
          </w:rPr>
          <w:t xml:space="preserve"> clear the fault</w:t>
        </w:r>
        <w:r>
          <w:rPr>
            <w:color w:val="FF0000"/>
          </w:rPr>
          <w:t>,</w:t>
        </w:r>
      </w:ins>
    </w:p>
    <w:p w14:paraId="0E4E8CDF" w14:textId="77777777" w:rsidR="00CF7B55" w:rsidRDefault="00CF7B55" w:rsidP="00CF7B55">
      <w:pPr>
        <w:pStyle w:val="ListParagraph"/>
        <w:numPr>
          <w:ilvl w:val="0"/>
          <w:numId w:val="40"/>
        </w:numPr>
        <w:spacing w:before="0" w:after="160" w:line="259" w:lineRule="auto"/>
        <w:rPr>
          <w:ins w:id="108" w:author="Alastair Frew" w:date="2023-06-12T11:35:00Z"/>
          <w:color w:val="FF0000"/>
        </w:rPr>
      </w:pPr>
      <w:ins w:id="109" w:author="Alastair Frew" w:date="2023-06-12T11:35:00Z">
        <w:r w:rsidRPr="006D1F0F">
          <w:rPr>
            <w:color w:val="FF0000"/>
          </w:rPr>
          <w:t xml:space="preserve">in response to a signal from an </w:t>
        </w:r>
        <w:proofErr w:type="spellStart"/>
        <w:r w:rsidRPr="006D1F0F">
          <w:rPr>
            <w:color w:val="FF0000"/>
          </w:rPr>
          <w:t>intertripping</w:t>
        </w:r>
        <w:proofErr w:type="spellEnd"/>
        <w:r w:rsidRPr="006D1F0F">
          <w:rPr>
            <w:color w:val="FF0000"/>
          </w:rPr>
          <w:t xml:space="preserve"> scheme that is armed in accordance </w:t>
        </w:r>
        <w:proofErr w:type="gramStart"/>
        <w:r w:rsidRPr="006D1F0F">
          <w:rPr>
            <w:color w:val="FF0000"/>
          </w:rPr>
          <w:t>to</w:t>
        </w:r>
        <w:proofErr w:type="gramEnd"/>
        <w:r w:rsidRPr="006D1F0F">
          <w:rPr>
            <w:color w:val="FF0000"/>
          </w:rPr>
          <w:t xml:space="preserve"> an instruction from The Company</w:t>
        </w:r>
        <w:r>
          <w:rPr>
            <w:color w:val="FF0000"/>
          </w:rPr>
          <w:t>,</w:t>
        </w:r>
        <w:r w:rsidRPr="006D1F0F">
          <w:rPr>
            <w:color w:val="FF0000"/>
          </w:rPr>
          <w:t xml:space="preserve"> </w:t>
        </w:r>
      </w:ins>
    </w:p>
    <w:p w14:paraId="767EFD2F" w14:textId="7DD83DD7" w:rsidR="00CF7B55" w:rsidRDefault="00CF7B55" w:rsidP="00CF7B55">
      <w:pPr>
        <w:pStyle w:val="ListParagraph"/>
        <w:numPr>
          <w:ilvl w:val="0"/>
          <w:numId w:val="40"/>
        </w:numPr>
        <w:spacing w:before="0" w:after="160" w:line="259" w:lineRule="auto"/>
        <w:rPr>
          <w:ins w:id="110" w:author="Alastair Frew" w:date="2023-06-12T11:35:00Z"/>
          <w:color w:val="FF0000"/>
        </w:rPr>
      </w:pPr>
      <w:ins w:id="111" w:author="Alastair Frew" w:date="2023-06-12T11:35:00Z">
        <w:r>
          <w:rPr>
            <w:color w:val="FF0000"/>
          </w:rPr>
          <w:t xml:space="preserve">is </w:t>
        </w:r>
        <w:proofErr w:type="gramStart"/>
        <w:r>
          <w:rPr>
            <w:color w:val="FF0000"/>
          </w:rPr>
          <w:t>order</w:t>
        </w:r>
        <w:proofErr w:type="gramEnd"/>
        <w:r>
          <w:rPr>
            <w:color w:val="FF0000"/>
          </w:rPr>
          <w:t xml:space="preserve"> to protect itself from a temporary overvol</w:t>
        </w:r>
      </w:ins>
      <w:ins w:id="112" w:author="Alastair Frew" w:date="2023-06-12T14:57:00Z">
        <w:r w:rsidR="003521DF">
          <w:rPr>
            <w:color w:val="FF0000"/>
          </w:rPr>
          <w:t>t</w:t>
        </w:r>
      </w:ins>
      <w:ins w:id="113" w:author="Alastair Frew" w:date="2023-06-12T11:35:00Z">
        <w:r>
          <w:rPr>
            <w:color w:val="FF0000"/>
          </w:rPr>
          <w:t>a</w:t>
        </w:r>
      </w:ins>
      <w:ins w:id="114" w:author="Alastair Frew" w:date="2023-06-12T14:57:00Z">
        <w:r w:rsidR="003521DF">
          <w:rPr>
            <w:color w:val="FF0000"/>
          </w:rPr>
          <w:t>g</w:t>
        </w:r>
      </w:ins>
      <w:ins w:id="115" w:author="Alastair Frew" w:date="2023-06-12T11:35:00Z">
        <w:r>
          <w:rPr>
            <w:color w:val="FF0000"/>
          </w:rPr>
          <w:t>e in excess of the levels specified in CC.6.1.11, or</w:t>
        </w:r>
      </w:ins>
    </w:p>
    <w:p w14:paraId="00C3DA6E" w14:textId="77777777" w:rsidR="00CF7B55" w:rsidRDefault="00CF7B55" w:rsidP="00CF7B55">
      <w:pPr>
        <w:pStyle w:val="ListParagraph"/>
        <w:numPr>
          <w:ilvl w:val="0"/>
          <w:numId w:val="40"/>
        </w:numPr>
        <w:spacing w:before="0" w:after="160" w:line="259" w:lineRule="auto"/>
        <w:rPr>
          <w:ins w:id="116" w:author="Alastair Frew" w:date="2023-06-12T11:35:00Z"/>
          <w:color w:val="FF0000"/>
        </w:rPr>
      </w:pPr>
      <w:ins w:id="117" w:author="Alastair Frew" w:date="2023-06-12T11:35:00Z">
        <w:r>
          <w:rPr>
            <w:color w:val="FF0000"/>
          </w:rPr>
          <w:t>in accordance with CC.6.3.15.3 (iv),</w:t>
        </w:r>
      </w:ins>
    </w:p>
    <w:p w14:paraId="749F663B" w14:textId="77777777" w:rsidR="00CF7B55" w:rsidRDefault="00CF7B55" w:rsidP="00CF7B55">
      <w:pPr>
        <w:ind w:left="2880"/>
        <w:rPr>
          <w:ins w:id="118" w:author="Alastair Frew" w:date="2023-06-12T11:35:00Z"/>
          <w:color w:val="FF0000"/>
        </w:rPr>
      </w:pPr>
      <w:ins w:id="119" w:author="Alastair Frew" w:date="2023-06-12T11:35:00Z">
        <w:r>
          <w:rPr>
            <w:color w:val="FF0000"/>
          </w:rPr>
          <w:lastRenderedPageBreak/>
          <w:t>or if it has become isolated from the Total System with no sufficient frequency response margins to regulate the frequency within the range specified in CC.6.1.3 following fault clearance.</w:t>
        </w:r>
      </w:ins>
    </w:p>
    <w:p w14:paraId="762AC060" w14:textId="77777777" w:rsidR="00C00BD3" w:rsidRDefault="00C00BD3" w:rsidP="003E6C75">
      <w:pPr>
        <w:spacing w:after="160" w:line="256" w:lineRule="auto"/>
        <w:rPr>
          <w:ins w:id="120" w:author="Alastair Frew" w:date="2023-06-12T15:26:00Z"/>
          <w:rFonts w:cs="Arial"/>
          <w:bCs/>
        </w:rPr>
      </w:pPr>
    </w:p>
    <w:p w14:paraId="41FC0C88" w14:textId="610BC999" w:rsidR="003E6C75" w:rsidRPr="003E6C75" w:rsidRDefault="00C00BD3" w:rsidP="003E6C75">
      <w:pPr>
        <w:spacing w:after="160" w:line="256" w:lineRule="auto"/>
        <w:rPr>
          <w:rFonts w:cs="Arial"/>
          <w:bCs/>
          <w:szCs w:val="24"/>
        </w:rPr>
      </w:pPr>
      <w:ins w:id="121" w:author="Alastair Frew" w:date="2023-06-12T15:26:00Z">
        <w:r>
          <w:rPr>
            <w:rFonts w:cs="Arial"/>
            <w:bCs/>
          </w:rPr>
          <w:t xml:space="preserve">Consultation question </w:t>
        </w:r>
        <w:r w:rsidRPr="00B07D8A">
          <w:rPr>
            <w:rFonts w:cs="Arial"/>
            <w:bCs/>
            <w:highlight w:val="yellow"/>
            <w:rPrChange w:id="122" w:author="Alastair Frew" w:date="2023-06-12T15:28:00Z">
              <w:rPr>
                <w:rFonts w:cs="Arial"/>
                <w:bCs/>
              </w:rPr>
            </w:rPrChange>
          </w:rPr>
          <w:t>*</w:t>
        </w:r>
        <w:r>
          <w:rPr>
            <w:rFonts w:cs="Arial"/>
            <w:bCs/>
          </w:rPr>
          <w:t xml:space="preserve"> </w:t>
        </w:r>
        <w:r w:rsidR="00C400BF">
          <w:rPr>
            <w:rFonts w:cs="Arial"/>
            <w:bCs/>
          </w:rPr>
          <w:t>Do see any problems with these additions or can yo</w:t>
        </w:r>
      </w:ins>
      <w:ins w:id="123" w:author="Alastair Frew" w:date="2023-06-12T15:27:00Z">
        <w:r w:rsidR="00C400BF">
          <w:rPr>
            <w:rFonts w:cs="Arial"/>
            <w:bCs/>
          </w:rPr>
          <w:t xml:space="preserve">u see any other justifiable reason for a </w:t>
        </w:r>
        <w:r w:rsidR="00745D07">
          <w:rPr>
            <w:rFonts w:cs="Arial"/>
            <w:bCs/>
          </w:rPr>
          <w:t>party disconnecting which is not cover by this text?</w:t>
        </w:r>
      </w:ins>
      <w:r w:rsidR="003E6C75" w:rsidRPr="003E6C75">
        <w:rPr>
          <w:rFonts w:cs="Arial"/>
          <w:bCs/>
        </w:rPr>
        <w:br w:type="page"/>
      </w:r>
    </w:p>
    <w:p w14:paraId="7D79A075" w14:textId="53360B7C" w:rsidR="003E6C75" w:rsidRPr="003E6C75" w:rsidDel="00CF7B55" w:rsidRDefault="003E6C75" w:rsidP="003E6C75">
      <w:pPr>
        <w:spacing w:after="160" w:line="240" w:lineRule="auto"/>
        <w:jc w:val="both"/>
        <w:textAlignment w:val="baseline"/>
        <w:rPr>
          <w:del w:id="124" w:author="Alastair Frew" w:date="2023-06-12T11:35:00Z"/>
          <w:rFonts w:cs="Arial"/>
          <w:bCs/>
        </w:rPr>
      </w:pPr>
      <w:del w:id="125" w:author="Alastair Frew" w:date="2023-06-12T11:35:00Z">
        <w:r w:rsidRPr="003E6C75" w:rsidDel="00CF7B55">
          <w:rPr>
            <w:rFonts w:cs="Arial"/>
            <w:bCs/>
          </w:rPr>
          <w:lastRenderedPageBreak/>
          <w:delText xml:space="preserve">There is a final section on Offshore transmission which already exists and has just been moved as it relates to operational actions and is not a capability, this is basically the original text as detailed in section CC.6.3.15(a)(i)(b)(vi) (note there was no original text equivalent to this in the ECCs so it has not been added) as </w:delText>
        </w:r>
        <w:r w:rsidR="006B30D5" w:rsidRPr="003E6C75" w:rsidDel="00CF7B55">
          <w:rPr>
            <w:rFonts w:cs="Arial"/>
            <w:bCs/>
          </w:rPr>
          <w:delText>follows: -</w:delText>
        </w:r>
      </w:del>
    </w:p>
    <w:p w14:paraId="3E0DADA7" w14:textId="77777777" w:rsidR="003E6C75" w:rsidRPr="003E6C75" w:rsidRDefault="003E6C75" w:rsidP="003E6C75">
      <w:pPr>
        <w:spacing w:after="160" w:line="240" w:lineRule="auto"/>
        <w:jc w:val="both"/>
        <w:textAlignment w:val="baseline"/>
        <w:rPr>
          <w:rFonts w:cs="Arial"/>
          <w:bCs/>
          <w:sz w:val="20"/>
        </w:rPr>
      </w:pPr>
    </w:p>
    <w:p w14:paraId="2DCBB0F7" w14:textId="753C082D" w:rsidR="003E6C75" w:rsidRPr="003E6C75" w:rsidDel="00045422" w:rsidRDefault="003E6C75" w:rsidP="003E6C75">
      <w:pPr>
        <w:widowControl w:val="0"/>
        <w:tabs>
          <w:tab w:val="left" w:pos="2268"/>
        </w:tabs>
        <w:spacing w:after="120" w:line="264" w:lineRule="auto"/>
        <w:jc w:val="both"/>
        <w:rPr>
          <w:del w:id="126" w:author="Alastair Frew" w:date="2023-06-12T11:32:00Z"/>
          <w:rFonts w:ascii="Arial" w:eastAsia="Times New Roman" w:hAnsi="Arial" w:cs="Times New Roman"/>
          <w:szCs w:val="24"/>
        </w:rPr>
      </w:pPr>
      <w:del w:id="127" w:author="Alastair Frew" w:date="2023-06-12T11:32:00Z">
        <w:r w:rsidRPr="003E6C75" w:rsidDel="00045422">
          <w:rPr>
            <w:rFonts w:ascii="Arial" w:eastAsia="Times New Roman" w:hAnsi="Arial" w:cs="Times New Roman"/>
            <w:szCs w:val="24"/>
          </w:rPr>
          <w:delText xml:space="preserve">in the case of an </w:delText>
        </w:r>
        <w:r w:rsidRPr="003E6C75" w:rsidDel="00045422">
          <w:rPr>
            <w:rFonts w:ascii="Arial" w:eastAsia="Times New Roman" w:hAnsi="Arial" w:cs="Times New Roman"/>
            <w:b/>
            <w:szCs w:val="24"/>
          </w:rPr>
          <w:delText>Offshore Generating Unit</w:delText>
        </w:r>
        <w:r w:rsidRPr="003E6C75" w:rsidDel="00045422">
          <w:rPr>
            <w:rFonts w:ascii="Arial" w:eastAsia="Times New Roman" w:hAnsi="Arial" w:cs="Times New Roman"/>
            <w:szCs w:val="24"/>
          </w:rPr>
          <w:delText xml:space="preserve">, </w:delText>
        </w:r>
        <w:r w:rsidRPr="003E6C75" w:rsidDel="00045422">
          <w:rPr>
            <w:rFonts w:ascii="Arial" w:eastAsia="Times New Roman" w:hAnsi="Arial" w:cs="Times New Roman"/>
            <w:b/>
            <w:szCs w:val="24"/>
          </w:rPr>
          <w:delText>Offshore DC Converter</w:delText>
        </w:r>
        <w:r w:rsidRPr="003E6C75" w:rsidDel="00045422">
          <w:rPr>
            <w:rFonts w:ascii="Arial" w:eastAsia="Times New Roman" w:hAnsi="Arial" w:cs="Times New Roman"/>
            <w:szCs w:val="24"/>
          </w:rPr>
          <w:delText xml:space="preserve"> or </w:delText>
        </w:r>
        <w:r w:rsidRPr="003E6C75" w:rsidDel="00045422">
          <w:rPr>
            <w:rFonts w:ascii="Arial" w:eastAsia="Times New Roman" w:hAnsi="Arial" w:cs="Times New Roman"/>
            <w:b/>
            <w:szCs w:val="24"/>
          </w:rPr>
          <w:delText>Offshore Power Park Module</w:delText>
        </w:r>
        <w:r w:rsidRPr="003E6C75" w:rsidDel="00045422">
          <w:rPr>
            <w:rFonts w:ascii="Arial" w:eastAsia="Times New Roman" w:hAnsi="Arial" w:cs="Times New Roman"/>
            <w:szCs w:val="24"/>
          </w:rPr>
          <w:delText xml:space="preserve"> (including any </w:delText>
        </w:r>
        <w:r w:rsidRPr="003E6C75" w:rsidDel="00045422">
          <w:rPr>
            <w:rFonts w:ascii="Arial" w:eastAsia="Times New Roman" w:hAnsi="Arial" w:cs="Times New Roman"/>
            <w:b/>
            <w:szCs w:val="24"/>
          </w:rPr>
          <w:delText>Offshore Power Park Unit</w:delText>
        </w:r>
        <w:r w:rsidRPr="003E6C75" w:rsidDel="00045422">
          <w:rPr>
            <w:rFonts w:ascii="Arial" w:eastAsia="Times New Roman" w:hAnsi="Arial" w:cs="Times New Roman"/>
            <w:szCs w:val="24"/>
          </w:rPr>
          <w:delText xml:space="preserve"> thereof) which is connected to an </w:delText>
        </w:r>
        <w:r w:rsidRPr="003E6C75" w:rsidDel="00045422">
          <w:rPr>
            <w:rFonts w:ascii="Arial" w:eastAsia="Times New Roman" w:hAnsi="Arial" w:cs="Times New Roman"/>
            <w:b/>
            <w:szCs w:val="24"/>
          </w:rPr>
          <w:delText>Offshore Transmission System</w:delText>
        </w:r>
        <w:r w:rsidRPr="003E6C75" w:rsidDel="00045422">
          <w:rPr>
            <w:rFonts w:ascii="Arial" w:eastAsia="Times New Roman" w:hAnsi="Arial" w:cs="Times New Roman"/>
            <w:szCs w:val="24"/>
          </w:rPr>
          <w:delText xml:space="preserve"> which includes a </w:delText>
        </w:r>
        <w:r w:rsidRPr="003E6C75" w:rsidDel="00045422">
          <w:rPr>
            <w:rFonts w:ascii="Arial" w:eastAsia="Times New Roman" w:hAnsi="Arial" w:cs="Times New Roman"/>
            <w:b/>
            <w:bCs/>
            <w:szCs w:val="24"/>
          </w:rPr>
          <w:delText>Transmission DC Converter</w:delText>
        </w:r>
        <w:r w:rsidRPr="003E6C75" w:rsidDel="00045422">
          <w:rPr>
            <w:rFonts w:ascii="Arial" w:eastAsia="Times New Roman" w:hAnsi="Arial" w:cs="Times New Roman"/>
            <w:szCs w:val="24"/>
          </w:rPr>
          <w:delText xml:space="preserve"> as part of that </w:delText>
        </w:r>
        <w:r w:rsidRPr="003E6C75" w:rsidDel="00045422">
          <w:rPr>
            <w:rFonts w:ascii="Arial" w:eastAsia="Times New Roman" w:hAnsi="Arial" w:cs="Times New Roman"/>
            <w:b/>
            <w:szCs w:val="24"/>
          </w:rPr>
          <w:delText>Offshore Transmission System</w:delText>
        </w:r>
        <w:r w:rsidRPr="003E6C75" w:rsidDel="00045422">
          <w:rPr>
            <w:rFonts w:ascii="Arial" w:eastAsia="Times New Roman" w:hAnsi="Arial" w:cs="Times New Roman"/>
            <w:szCs w:val="24"/>
          </w:rPr>
          <w:delText xml:space="preserve">, the </w:delText>
        </w:r>
        <w:r w:rsidRPr="003E6C75" w:rsidDel="00045422">
          <w:rPr>
            <w:rFonts w:ascii="Arial" w:eastAsia="Times New Roman" w:hAnsi="Arial" w:cs="Times New Roman"/>
            <w:b/>
            <w:szCs w:val="24"/>
          </w:rPr>
          <w:delText>Offshore Grid Entry Point</w:delText>
        </w:r>
        <w:r w:rsidRPr="003E6C75" w:rsidDel="00045422">
          <w:rPr>
            <w:rFonts w:ascii="Arial" w:eastAsia="Times New Roman" w:hAnsi="Arial" w:cs="Times New Roman"/>
            <w:szCs w:val="24"/>
          </w:rPr>
          <w:delText xml:space="preserve"> voltage may not indicate the presence of a fault on the </w:delText>
        </w:r>
        <w:r w:rsidRPr="003E6C75" w:rsidDel="00045422">
          <w:rPr>
            <w:rFonts w:ascii="Arial" w:eastAsia="Times New Roman" w:hAnsi="Arial" w:cs="Times New Roman"/>
            <w:b/>
            <w:szCs w:val="24"/>
          </w:rPr>
          <w:delText>Onshore Transmission System</w:delText>
        </w:r>
        <w:r w:rsidRPr="003E6C75" w:rsidDel="00045422">
          <w:rPr>
            <w:rFonts w:ascii="Arial" w:eastAsia="Times New Roman" w:hAnsi="Arial" w:cs="Times New Roman"/>
            <w:szCs w:val="24"/>
          </w:rPr>
          <w:delText xml:space="preserve">. The fault will affect the level of </w:delText>
        </w:r>
        <w:r w:rsidRPr="003E6C75" w:rsidDel="00045422">
          <w:rPr>
            <w:rFonts w:ascii="Arial" w:eastAsia="Times New Roman" w:hAnsi="Arial" w:cs="Times New Roman"/>
            <w:b/>
            <w:szCs w:val="24"/>
          </w:rPr>
          <w:delText>Active Power</w:delText>
        </w:r>
        <w:r w:rsidRPr="003E6C75" w:rsidDel="00045422">
          <w:rPr>
            <w:rFonts w:ascii="Arial" w:eastAsia="Times New Roman" w:hAnsi="Arial" w:cs="Times New Roman"/>
            <w:szCs w:val="24"/>
          </w:rPr>
          <w:delText xml:space="preserve"> that can be transferred to the </w:delText>
        </w:r>
        <w:r w:rsidRPr="003E6C75" w:rsidDel="00045422">
          <w:rPr>
            <w:rFonts w:ascii="Arial" w:eastAsia="Times New Roman" w:hAnsi="Arial" w:cs="Times New Roman"/>
            <w:b/>
            <w:szCs w:val="24"/>
          </w:rPr>
          <w:delText>Onshore Transmission System</w:delText>
        </w:r>
        <w:r w:rsidRPr="003E6C75" w:rsidDel="00045422">
          <w:rPr>
            <w:rFonts w:ascii="Arial" w:eastAsia="Times New Roman" w:hAnsi="Arial" w:cs="Times New Roman"/>
            <w:szCs w:val="24"/>
          </w:rPr>
          <w:delText xml:space="preserve"> and therefore subject the </w:delText>
        </w:r>
        <w:r w:rsidRPr="003E6C75" w:rsidDel="00045422">
          <w:rPr>
            <w:rFonts w:ascii="Arial" w:eastAsia="Times New Roman" w:hAnsi="Arial" w:cs="Times New Roman"/>
            <w:b/>
            <w:szCs w:val="24"/>
          </w:rPr>
          <w:delText>Offshore Generating Unit</w:delText>
        </w:r>
        <w:r w:rsidRPr="003E6C75" w:rsidDel="00045422">
          <w:rPr>
            <w:rFonts w:ascii="Arial" w:eastAsia="Times New Roman" w:hAnsi="Arial" w:cs="Times New Roman"/>
            <w:szCs w:val="24"/>
          </w:rPr>
          <w:delText xml:space="preserve">, </w:delText>
        </w:r>
        <w:r w:rsidRPr="003E6C75" w:rsidDel="00045422">
          <w:rPr>
            <w:rFonts w:ascii="Arial" w:eastAsia="Times New Roman" w:hAnsi="Arial" w:cs="Times New Roman"/>
            <w:b/>
            <w:szCs w:val="24"/>
          </w:rPr>
          <w:delText>Offshore DC Converter</w:delText>
        </w:r>
        <w:r w:rsidRPr="003E6C75" w:rsidDel="00045422">
          <w:rPr>
            <w:rFonts w:ascii="Arial" w:eastAsia="Times New Roman" w:hAnsi="Arial" w:cs="Times New Roman"/>
            <w:szCs w:val="24"/>
          </w:rPr>
          <w:delText xml:space="preserve"> or </w:delText>
        </w:r>
        <w:r w:rsidRPr="003E6C75" w:rsidDel="00045422">
          <w:rPr>
            <w:rFonts w:ascii="Arial" w:eastAsia="Times New Roman" w:hAnsi="Arial" w:cs="Times New Roman"/>
            <w:b/>
            <w:szCs w:val="24"/>
          </w:rPr>
          <w:delText>Offshore Power Park Module</w:delText>
        </w:r>
        <w:r w:rsidRPr="003E6C75" w:rsidDel="00045422">
          <w:rPr>
            <w:rFonts w:ascii="Arial" w:eastAsia="Times New Roman" w:hAnsi="Arial" w:cs="Times New Roman"/>
            <w:szCs w:val="24"/>
          </w:rPr>
          <w:delText xml:space="preserve"> (including any </w:delText>
        </w:r>
        <w:r w:rsidRPr="003E6C75" w:rsidDel="00045422">
          <w:rPr>
            <w:rFonts w:ascii="Arial" w:eastAsia="Times New Roman" w:hAnsi="Arial" w:cs="Times New Roman"/>
            <w:b/>
            <w:szCs w:val="24"/>
          </w:rPr>
          <w:delText>Offshore Power Park Unit</w:delText>
        </w:r>
        <w:r w:rsidRPr="003E6C75" w:rsidDel="00045422">
          <w:rPr>
            <w:rFonts w:ascii="Arial" w:eastAsia="Times New Roman" w:hAnsi="Arial" w:cs="Times New Roman"/>
            <w:szCs w:val="24"/>
          </w:rPr>
          <w:delText xml:space="preserve"> thereof) to a load rejection</w:delText>
        </w:r>
      </w:del>
    </w:p>
    <w:p w14:paraId="7A50D0A3" w14:textId="379164CF" w:rsidR="003E6C75" w:rsidRPr="003E6C75" w:rsidRDefault="003E6C75" w:rsidP="003E6C75">
      <w:pPr>
        <w:spacing w:after="160" w:line="256" w:lineRule="auto"/>
        <w:rPr>
          <w:rFonts w:cs="Arial"/>
          <w:b/>
        </w:rPr>
      </w:pPr>
    </w:p>
    <w:p w14:paraId="0961066A" w14:textId="77777777" w:rsidR="003E6C75" w:rsidRPr="003E6C75" w:rsidRDefault="003E6C75" w:rsidP="003E6C75">
      <w:pPr>
        <w:spacing w:after="160" w:line="240" w:lineRule="auto"/>
        <w:jc w:val="both"/>
        <w:textAlignment w:val="baseline"/>
        <w:rPr>
          <w:rFonts w:cs="Arial"/>
          <w:b/>
        </w:rPr>
      </w:pPr>
      <w:r w:rsidRPr="003E6C75">
        <w:rPr>
          <w:rFonts w:cs="Arial"/>
          <w:b/>
        </w:rPr>
        <w:t>Fault Current Injection</w:t>
      </w:r>
    </w:p>
    <w:p w14:paraId="6A3FB419" w14:textId="77777777" w:rsidR="003E6C75" w:rsidRPr="003E6C75" w:rsidRDefault="003E6C75" w:rsidP="003E6C75">
      <w:pPr>
        <w:spacing w:after="160" w:line="240" w:lineRule="auto"/>
        <w:jc w:val="both"/>
        <w:textAlignment w:val="baseline"/>
        <w:rPr>
          <w:rFonts w:cs="Arial"/>
          <w:bCs/>
        </w:rPr>
      </w:pPr>
      <w:r w:rsidRPr="003E6C75">
        <w:rPr>
          <w:rFonts w:cs="Arial"/>
          <w:bCs/>
        </w:rPr>
        <w:t>The area of the current legal text which technically creates the biggest problem in relation to compliance are in sections CC.6.3.15 (a)(ii) and ECC.6.3.15.9.2.1(a)(</w:t>
      </w:r>
      <w:proofErr w:type="spellStart"/>
      <w:r w:rsidRPr="003E6C75">
        <w:rPr>
          <w:rFonts w:cs="Arial"/>
          <w:bCs/>
        </w:rPr>
        <w:t>i</w:t>
      </w:r>
      <w:proofErr w:type="spellEnd"/>
      <w:r w:rsidRPr="003E6C75">
        <w:rPr>
          <w:rFonts w:cs="Arial"/>
          <w:bCs/>
        </w:rPr>
        <w:t>) which currently state “for which the voltage at the Grid Entry Point (or Interface Point in the case of OTSDUW Plant and Apparatus) is outside the limits specified in CC.6.1.4, each Generating Unit or Power Park Module or OTSDUW Plant and Apparatus shall generate maximum reactive current". If this requirement is drawn out on the figure 6 below where the current and voltage must always either be within the green shaded area or on the red line.</w:t>
      </w:r>
    </w:p>
    <w:p w14:paraId="28ED07A3" w14:textId="77777777" w:rsidR="003E6C75" w:rsidRPr="003E6C75" w:rsidRDefault="003E6C75" w:rsidP="003E6C75">
      <w:pPr>
        <w:spacing w:after="160" w:line="240" w:lineRule="auto"/>
        <w:jc w:val="both"/>
        <w:textAlignment w:val="baseline"/>
        <w:rPr>
          <w:rFonts w:cs="Arial"/>
          <w:bCs/>
          <w:sz w:val="20"/>
        </w:rPr>
      </w:pPr>
      <w:r w:rsidRPr="003E6C75">
        <w:rPr>
          <w:rFonts w:cs="Arial"/>
          <w:noProof/>
        </w:rPr>
        <w:drawing>
          <wp:inline distT="0" distB="0" distL="0" distR="0" wp14:anchorId="542DDE39" wp14:editId="7EB30A2B">
            <wp:extent cx="6029960" cy="3431894"/>
            <wp:effectExtent l="0" t="0" r="8890" b="0"/>
            <wp:docPr id="55" name="Picture 5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hart&#10;&#10;Description automatically generate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44831" cy="3440358"/>
                    </a:xfrm>
                    <a:prstGeom prst="rect">
                      <a:avLst/>
                    </a:prstGeom>
                    <a:noFill/>
                    <a:ln>
                      <a:noFill/>
                    </a:ln>
                  </pic:spPr>
                </pic:pic>
              </a:graphicData>
            </a:graphic>
          </wp:inline>
        </w:drawing>
      </w:r>
    </w:p>
    <w:p w14:paraId="284AC8EA" w14:textId="77777777" w:rsidR="003E6C75" w:rsidRPr="003E6C75" w:rsidRDefault="003E6C75" w:rsidP="003E6C75">
      <w:pPr>
        <w:spacing w:after="160" w:line="240" w:lineRule="auto"/>
        <w:jc w:val="both"/>
        <w:textAlignment w:val="baseline"/>
        <w:rPr>
          <w:rFonts w:cs="Arial"/>
          <w:bCs/>
        </w:rPr>
      </w:pPr>
      <w:r w:rsidRPr="003E6C75">
        <w:rPr>
          <w:rFonts w:cs="Arial"/>
          <w:bCs/>
        </w:rPr>
        <w:t xml:space="preserve">Figure 6 showing an interpretation of the existing legal text requiring the current to either be in the green box or on the red line </w:t>
      </w:r>
    </w:p>
    <w:p w14:paraId="580A8489" w14:textId="77777777" w:rsidR="003E6C75" w:rsidRPr="003E6C75" w:rsidRDefault="003E6C75" w:rsidP="003E6C75">
      <w:pPr>
        <w:spacing w:after="160" w:line="240" w:lineRule="auto"/>
        <w:jc w:val="both"/>
        <w:textAlignment w:val="baseline"/>
        <w:rPr>
          <w:rFonts w:cs="Arial"/>
          <w:bCs/>
        </w:rPr>
      </w:pPr>
    </w:p>
    <w:p w14:paraId="268B5935" w14:textId="0E6D4A43" w:rsidR="003E6C75" w:rsidRPr="003E6C75" w:rsidRDefault="003E6C75" w:rsidP="003E6C75">
      <w:pPr>
        <w:spacing w:after="160" w:line="240" w:lineRule="auto"/>
        <w:jc w:val="both"/>
        <w:textAlignment w:val="baseline"/>
        <w:rPr>
          <w:rFonts w:cs="Arial"/>
          <w:bCs/>
        </w:rPr>
      </w:pPr>
      <w:r w:rsidRPr="003E6C75">
        <w:rPr>
          <w:rFonts w:cs="Arial"/>
          <w:bCs/>
        </w:rPr>
        <w:lastRenderedPageBreak/>
        <w:t xml:space="preserve">The reason this creates compliance issues </w:t>
      </w:r>
      <w:proofErr w:type="gramStart"/>
      <w:r w:rsidRPr="003E6C75">
        <w:rPr>
          <w:rFonts w:cs="Arial"/>
          <w:bCs/>
        </w:rPr>
        <w:t>is:</w:t>
      </w:r>
      <w:proofErr w:type="gramEnd"/>
      <w:r w:rsidRPr="003E6C75">
        <w:rPr>
          <w:rFonts w:cs="Arial"/>
          <w:bCs/>
        </w:rPr>
        <w:t xml:space="preserve"> as drafted, very few plants (if any) actually do this and it has presumably drifted in as a drafting oversight relating to PPM requirements.  This issue has previously been identified in the workgroup GC0111 on Fast Fault Current injection and in the GC0137 VSM workgroup and has been fixed for new PPMs, however currently all synchronous Generator and older PPM will technically be non-compliant with this FRT requirement as drafted. This issue was dealt with in GC0111 by adding a new </w:t>
      </w:r>
      <w:r w:rsidRPr="003E6C75">
        <w:t xml:space="preserve">Figure ECC.6.3.16(a), however this is more onerous than is required for GB Users </w:t>
      </w:r>
      <w:del w:id="128" w:author="Alastair Frew" w:date="2023-06-12T15:10:00Z">
        <w:r w:rsidRPr="003E6C75" w:rsidDel="00AD090A">
          <w:delText xml:space="preserve">so the graph </w:delText>
        </w:r>
        <w:r w:rsidRPr="003E6C75" w:rsidDel="00AD090A">
          <w:rPr>
            <w:rFonts w:cs="Arial"/>
            <w:bCs/>
          </w:rPr>
          <w:delText xml:space="preserve">shown in figure 7 is </w:delText>
        </w:r>
      </w:del>
      <w:del w:id="129" w:author="Alastair Frew" w:date="2023-06-12T15:09:00Z">
        <w:r w:rsidRPr="003E6C75" w:rsidDel="004501CD">
          <w:rPr>
            <w:rFonts w:cs="Arial"/>
            <w:bCs/>
          </w:rPr>
          <w:delText>proposed with</w:delText>
        </w:r>
      </w:del>
      <w:r w:rsidRPr="003E6C75">
        <w:rPr>
          <w:rFonts w:cs="Arial"/>
          <w:bCs/>
        </w:rPr>
        <w:t xml:space="preserve"> </w:t>
      </w:r>
      <w:ins w:id="130" w:author="Alastair Frew" w:date="2023-06-12T15:10:00Z">
        <w:r w:rsidR="00AD090A">
          <w:rPr>
            <w:rFonts w:cs="Arial"/>
            <w:bCs/>
          </w:rPr>
          <w:t xml:space="preserve">so </w:t>
        </w:r>
      </w:ins>
      <w:ins w:id="131" w:author="Alastair Frew" w:date="2023-06-12T15:11:00Z">
        <w:r w:rsidR="0031234D">
          <w:rPr>
            <w:rFonts w:cs="Arial"/>
            <w:bCs/>
          </w:rPr>
          <w:t>in CC</w:t>
        </w:r>
      </w:ins>
      <w:ins w:id="132" w:author="Alastair Frew" w:date="2023-06-12T15:12:00Z">
        <w:r w:rsidR="00B8499D">
          <w:rPr>
            <w:rFonts w:cs="Arial"/>
            <w:bCs/>
          </w:rPr>
          <w:t xml:space="preserve">.6.3.15.1(a)(ii) </w:t>
        </w:r>
      </w:ins>
      <w:ins w:id="133" w:author="Alastair Frew" w:date="2023-06-12T15:17:00Z">
        <w:r w:rsidR="007D64B3">
          <w:rPr>
            <w:rFonts w:cs="Arial"/>
            <w:bCs/>
          </w:rPr>
          <w:t xml:space="preserve">and </w:t>
        </w:r>
        <w:r w:rsidR="007D64B3" w:rsidRPr="00395C64">
          <w:rPr>
            <w:rFonts w:cs="Arial"/>
            <w:bCs/>
            <w:highlight w:val="yellow"/>
            <w:rPrChange w:id="134" w:author="Alastair Frew" w:date="2023-06-13T12:47:00Z">
              <w:rPr>
                <w:rFonts w:cs="Arial"/>
                <w:bCs/>
              </w:rPr>
            </w:rPrChange>
          </w:rPr>
          <w:t>ECC.</w:t>
        </w:r>
      </w:ins>
      <w:ins w:id="135" w:author="Alastair Frew" w:date="2023-06-13T12:47:00Z">
        <w:r w:rsidR="00395C64">
          <w:rPr>
            <w:rFonts w:cs="Arial"/>
            <w:bCs/>
          </w:rPr>
          <w:t xml:space="preserve"> </w:t>
        </w:r>
      </w:ins>
      <w:ins w:id="136" w:author="Alastair Frew" w:date="2023-06-12T15:13:00Z">
        <w:r w:rsidR="00CC7EE7">
          <w:rPr>
            <w:rFonts w:cs="Arial"/>
            <w:bCs/>
          </w:rPr>
          <w:t>the proposed chang</w:t>
        </w:r>
      </w:ins>
      <w:ins w:id="137" w:author="Alastair Frew" w:date="2023-06-12T15:14:00Z">
        <w:r w:rsidR="00740590">
          <w:rPr>
            <w:rFonts w:cs="Arial"/>
            <w:bCs/>
          </w:rPr>
          <w:t>es shall</w:t>
        </w:r>
      </w:ins>
      <w:ins w:id="138" w:author="Alastair Frew" w:date="2023-06-12T15:10:00Z">
        <w:r w:rsidR="00AD090A">
          <w:rPr>
            <w:rFonts w:cs="Arial"/>
            <w:bCs/>
          </w:rPr>
          <w:t xml:space="preserve"> firstly remove the</w:t>
        </w:r>
        <w:r w:rsidR="002A0E1B">
          <w:rPr>
            <w:rFonts w:cs="Arial"/>
            <w:bCs/>
          </w:rPr>
          <w:t xml:space="preserve"> requirement to inject </w:t>
        </w:r>
        <w:r w:rsidR="00A61CEB">
          <w:rPr>
            <w:rFonts w:cs="Arial"/>
            <w:bCs/>
          </w:rPr>
          <w:t>reactive</w:t>
        </w:r>
      </w:ins>
      <w:ins w:id="139" w:author="Alastair Frew" w:date="2023-06-12T15:11:00Z">
        <w:r w:rsidR="00A61CEB">
          <w:rPr>
            <w:rFonts w:cs="Arial"/>
            <w:bCs/>
          </w:rPr>
          <w:t xml:space="preserve"> current </w:t>
        </w:r>
      </w:ins>
      <w:ins w:id="140" w:author="Alastair Frew" w:date="2023-06-12T15:14:00Z">
        <w:r w:rsidR="00740590">
          <w:rPr>
            <w:rFonts w:cs="Arial"/>
            <w:bCs/>
          </w:rPr>
          <w:t xml:space="preserve">when the voltage is greater than the </w:t>
        </w:r>
      </w:ins>
      <w:ins w:id="141" w:author="Alastair Frew" w:date="2023-06-12T15:15:00Z">
        <w:r w:rsidR="00C91A05">
          <w:rPr>
            <w:rFonts w:cs="Arial"/>
            <w:bCs/>
          </w:rPr>
          <w:t xml:space="preserve">limits in </w:t>
        </w:r>
      </w:ins>
      <w:ins w:id="142" w:author="Alastair Frew" w:date="2023-06-12T15:14:00Z">
        <w:r w:rsidR="00740590">
          <w:rPr>
            <w:rFonts w:cs="Arial"/>
            <w:bCs/>
          </w:rPr>
          <w:t>CC6.1.4</w:t>
        </w:r>
        <w:r w:rsidR="00136D2C">
          <w:rPr>
            <w:rFonts w:cs="Arial"/>
            <w:bCs/>
          </w:rPr>
          <w:t xml:space="preserve"> </w:t>
        </w:r>
      </w:ins>
      <w:ins w:id="143" w:author="Alastair Frew" w:date="2023-06-13T12:48:00Z">
        <w:r w:rsidR="008D29C0">
          <w:rPr>
            <w:rFonts w:cs="Arial"/>
            <w:bCs/>
          </w:rPr>
          <w:t>b</w:t>
        </w:r>
        <w:r w:rsidR="000D337E">
          <w:rPr>
            <w:rFonts w:cs="Arial"/>
            <w:bCs/>
          </w:rPr>
          <w:t xml:space="preserve">y removing </w:t>
        </w:r>
      </w:ins>
      <w:ins w:id="144" w:author="Alastair Frew" w:date="2023-06-12T15:11:00Z">
        <w:r w:rsidR="00A61CEB">
          <w:rPr>
            <w:rFonts w:cs="Arial"/>
            <w:bCs/>
          </w:rPr>
          <w:t xml:space="preserve">the word </w:t>
        </w:r>
      </w:ins>
      <w:ins w:id="145" w:author="Alastair Frew" w:date="2023-06-13T12:48:00Z">
        <w:r w:rsidR="000D337E">
          <w:rPr>
            <w:rFonts w:cs="Arial"/>
            <w:bCs/>
          </w:rPr>
          <w:t>“</w:t>
        </w:r>
      </w:ins>
      <w:ins w:id="146" w:author="Alastair Frew" w:date="2023-06-12T15:11:00Z">
        <w:r w:rsidR="00A61CEB">
          <w:rPr>
            <w:rFonts w:cs="Arial"/>
            <w:bCs/>
          </w:rPr>
          <w:t>outside</w:t>
        </w:r>
      </w:ins>
      <w:ins w:id="147" w:author="Alastair Frew" w:date="2023-06-13T12:48:00Z">
        <w:r w:rsidR="000D337E">
          <w:rPr>
            <w:rFonts w:cs="Arial"/>
            <w:bCs/>
          </w:rPr>
          <w:t>”</w:t>
        </w:r>
      </w:ins>
      <w:ins w:id="148" w:author="Alastair Frew" w:date="2023-06-12T15:11:00Z">
        <w:r w:rsidR="00A61CEB">
          <w:rPr>
            <w:rFonts w:cs="Arial"/>
            <w:bCs/>
          </w:rPr>
          <w:t xml:space="preserve"> </w:t>
        </w:r>
      </w:ins>
      <w:ins w:id="149" w:author="Alastair Frew" w:date="2023-06-13T12:48:00Z">
        <w:r w:rsidR="000D337E">
          <w:rPr>
            <w:rFonts w:cs="Arial"/>
            <w:bCs/>
          </w:rPr>
          <w:t>and</w:t>
        </w:r>
      </w:ins>
      <w:ins w:id="150" w:author="Alastair Frew" w:date="2023-06-12T15:11:00Z">
        <w:r w:rsidR="00A61CEB">
          <w:rPr>
            <w:rFonts w:cs="Arial"/>
            <w:bCs/>
          </w:rPr>
          <w:t xml:space="preserve"> </w:t>
        </w:r>
      </w:ins>
      <w:ins w:id="151" w:author="Alastair Frew" w:date="2023-06-13T12:48:00Z">
        <w:r w:rsidR="000D337E">
          <w:rPr>
            <w:rFonts w:cs="Arial"/>
            <w:bCs/>
          </w:rPr>
          <w:t>replacing it</w:t>
        </w:r>
      </w:ins>
      <w:ins w:id="152" w:author="Alastair Frew" w:date="2023-06-12T15:11:00Z">
        <w:r w:rsidR="00A61CEB">
          <w:rPr>
            <w:rFonts w:cs="Arial"/>
            <w:bCs/>
          </w:rPr>
          <w:t xml:space="preserve"> by </w:t>
        </w:r>
      </w:ins>
      <w:ins w:id="153" w:author="Alastair Frew" w:date="2023-06-13T12:49:00Z">
        <w:r w:rsidR="00D879FD">
          <w:rPr>
            <w:rFonts w:cs="Arial"/>
            <w:bCs/>
          </w:rPr>
          <w:t>“</w:t>
        </w:r>
      </w:ins>
      <w:ins w:id="154" w:author="Alastair Frew" w:date="2023-06-12T15:11:00Z">
        <w:r w:rsidR="00A61CEB">
          <w:rPr>
            <w:rFonts w:cs="Arial"/>
            <w:bCs/>
          </w:rPr>
          <w:t>below</w:t>
        </w:r>
      </w:ins>
      <w:ins w:id="155" w:author="Alastair Frew" w:date="2023-06-13T12:49:00Z">
        <w:r w:rsidR="00D879FD">
          <w:rPr>
            <w:rFonts w:cs="Arial"/>
            <w:bCs/>
          </w:rPr>
          <w:t>”</w:t>
        </w:r>
      </w:ins>
      <w:ins w:id="156" w:author="Alastair Frew" w:date="2023-06-12T15:11:00Z">
        <w:r w:rsidR="00A61CEB">
          <w:rPr>
            <w:rFonts w:cs="Arial"/>
            <w:bCs/>
          </w:rPr>
          <w:t xml:space="preserve"> </w:t>
        </w:r>
      </w:ins>
      <w:ins w:id="157" w:author="Alastair Frew" w:date="2023-06-12T15:14:00Z">
        <w:r w:rsidR="00136D2C">
          <w:rPr>
            <w:rFonts w:cs="Arial"/>
            <w:bCs/>
          </w:rPr>
          <w:t>and secondly</w:t>
        </w:r>
      </w:ins>
      <w:ins w:id="158" w:author="Alastair Frew" w:date="2023-06-12T15:15:00Z">
        <w:r w:rsidR="00C91A05">
          <w:rPr>
            <w:rFonts w:cs="Arial"/>
            <w:bCs/>
          </w:rPr>
          <w:t xml:space="preserve"> additional text </w:t>
        </w:r>
        <w:r w:rsidR="009A402B">
          <w:rPr>
            <w:rFonts w:cs="Arial"/>
            <w:bCs/>
          </w:rPr>
          <w:t>shall be added to</w:t>
        </w:r>
      </w:ins>
      <w:ins w:id="159" w:author="Alastair Frew" w:date="2023-06-12T15:16:00Z">
        <w:r w:rsidR="009A402B">
          <w:rPr>
            <w:rFonts w:cs="Arial"/>
            <w:bCs/>
          </w:rPr>
          <w:t xml:space="preserve"> </w:t>
        </w:r>
        <w:r w:rsidR="00EE60EF">
          <w:rPr>
            <w:rFonts w:cs="Arial"/>
            <w:bCs/>
          </w:rPr>
          <w:t>exempt synchronous generators</w:t>
        </w:r>
      </w:ins>
      <w:ins w:id="160" w:author="Alastair Frew" w:date="2023-06-12T15:14:00Z">
        <w:r w:rsidR="00136D2C">
          <w:rPr>
            <w:rFonts w:cs="Arial"/>
            <w:bCs/>
          </w:rPr>
          <w:t xml:space="preserve"> </w:t>
        </w:r>
      </w:ins>
      <w:del w:id="161" w:author="Alastair Frew" w:date="2023-06-12T15:16:00Z">
        <w:r w:rsidRPr="003E6C75" w:rsidDel="00EE60EF">
          <w:rPr>
            <w:rFonts w:cs="Arial"/>
            <w:bCs/>
          </w:rPr>
          <w:delText>text changes</w:delText>
        </w:r>
      </w:del>
      <w:del w:id="162" w:author="Alastair Frew" w:date="2023-06-13T12:49:00Z">
        <w:r w:rsidRPr="003E6C75" w:rsidDel="00D00F45">
          <w:rPr>
            <w:rFonts w:cs="Arial"/>
            <w:bCs/>
          </w:rPr>
          <w:delText xml:space="preserve"> </w:delText>
        </w:r>
      </w:del>
      <w:r w:rsidRPr="003E6C75">
        <w:rPr>
          <w:rFonts w:cs="Arial"/>
          <w:bCs/>
        </w:rPr>
        <w:t xml:space="preserve">as </w:t>
      </w:r>
      <w:r w:rsidR="006B30D5" w:rsidRPr="003E6C75">
        <w:rPr>
          <w:rFonts w:cs="Arial"/>
          <w:bCs/>
        </w:rPr>
        <w:t>follows: -</w:t>
      </w:r>
    </w:p>
    <w:p w14:paraId="4AEA0D23" w14:textId="4DF41214" w:rsidR="003E6C75" w:rsidRDefault="003E6C75" w:rsidP="003E6C75">
      <w:pPr>
        <w:widowControl w:val="0"/>
        <w:tabs>
          <w:tab w:val="left" w:pos="2268"/>
        </w:tabs>
        <w:snapToGrid w:val="0"/>
        <w:spacing w:after="120" w:line="264" w:lineRule="auto"/>
        <w:ind w:left="1559" w:hanging="425"/>
        <w:jc w:val="both"/>
        <w:rPr>
          <w:ins w:id="163" w:author="Alastair Frew" w:date="2023-06-12T15:18:00Z"/>
          <w:color w:val="FF0000"/>
        </w:rPr>
      </w:pPr>
      <w:del w:id="164" w:author="Alastair Frew" w:date="2023-06-12T15:16:00Z">
        <w:r w:rsidRPr="003E6C75" w:rsidDel="00EE60EF">
          <w:rPr>
            <w:rFonts w:ascii="Arial" w:eastAsia="Times New Roman" w:hAnsi="Arial" w:cs="Times New Roman"/>
            <w:szCs w:val="24"/>
          </w:rPr>
          <w:delText>(iv)</w:delText>
        </w:r>
        <w:r w:rsidRPr="003E6C75" w:rsidDel="00EE60EF">
          <w:rPr>
            <w:rFonts w:ascii="Arial" w:eastAsia="Times New Roman" w:hAnsi="Arial" w:cs="Times New Roman"/>
            <w:szCs w:val="24"/>
          </w:rPr>
          <w:tab/>
        </w:r>
      </w:del>
      <w:r w:rsidRPr="003E6C75">
        <w:rPr>
          <w:rFonts w:ascii="Arial" w:eastAsia="Times New Roman" w:hAnsi="Arial" w:cs="Times New Roman"/>
          <w:szCs w:val="24"/>
        </w:rPr>
        <w:t>During the period of the fault as detailed in CC.6.3.15.1 (a) (</w:t>
      </w:r>
      <w:proofErr w:type="spellStart"/>
      <w:r w:rsidRPr="003E6C75">
        <w:rPr>
          <w:rFonts w:ascii="Arial" w:eastAsia="Times New Roman" w:hAnsi="Arial" w:cs="Times New Roman"/>
          <w:szCs w:val="24"/>
        </w:rPr>
        <w:t>i</w:t>
      </w:r>
      <w:proofErr w:type="spellEnd"/>
      <w:r w:rsidRPr="003E6C75">
        <w:rPr>
          <w:rFonts w:ascii="Arial" w:eastAsia="Times New Roman" w:hAnsi="Arial" w:cs="Times New Roman"/>
          <w:szCs w:val="24"/>
        </w:rPr>
        <w:t xml:space="preserve">) for which the voltage at the </w:t>
      </w:r>
      <w:r w:rsidRPr="003E6C75">
        <w:rPr>
          <w:rFonts w:ascii="Arial" w:eastAsia="Times New Roman" w:hAnsi="Arial" w:cs="Times New Roman"/>
          <w:b/>
          <w:szCs w:val="24"/>
        </w:rPr>
        <w:t>Grid Entry Point</w:t>
      </w:r>
      <w:r w:rsidRPr="003E6C75">
        <w:rPr>
          <w:rFonts w:ascii="Arial" w:eastAsia="Times New Roman" w:hAnsi="Arial" w:cs="Times New Roman"/>
          <w:szCs w:val="24"/>
        </w:rPr>
        <w:t xml:space="preserve"> (or </w:t>
      </w:r>
      <w:r w:rsidRPr="003E6C75">
        <w:rPr>
          <w:rFonts w:ascii="Arial" w:eastAsia="Times New Roman" w:hAnsi="Arial" w:cs="Times New Roman"/>
          <w:b/>
          <w:bCs/>
          <w:szCs w:val="24"/>
        </w:rPr>
        <w:t xml:space="preserve">Interface Point </w:t>
      </w:r>
      <w:r w:rsidRPr="003E6C75">
        <w:rPr>
          <w:rFonts w:ascii="Arial" w:eastAsia="Times New Roman" w:hAnsi="Arial" w:cs="Times New Roman"/>
          <w:szCs w:val="24"/>
        </w:rPr>
        <w:t xml:space="preserve">in the case of </w:t>
      </w:r>
      <w:r w:rsidRPr="003E6C75">
        <w:rPr>
          <w:rFonts w:ascii="Arial" w:eastAsia="Times New Roman" w:hAnsi="Arial" w:cs="Times New Roman"/>
          <w:b/>
          <w:bCs/>
          <w:szCs w:val="24"/>
        </w:rPr>
        <w:t>OTSDUW Plant and Apparatus</w:t>
      </w:r>
      <w:r w:rsidRPr="003E6C75">
        <w:rPr>
          <w:rFonts w:ascii="Arial" w:eastAsia="Times New Roman" w:hAnsi="Arial" w:cs="Times New Roman"/>
          <w:szCs w:val="24"/>
        </w:rPr>
        <w:t xml:space="preserve">) is </w:t>
      </w:r>
      <w:r w:rsidRPr="00DC34F8">
        <w:rPr>
          <w:rFonts w:ascii="Arial" w:eastAsia="Times New Roman" w:hAnsi="Arial" w:cs="Times New Roman"/>
          <w:strike/>
          <w:color w:val="FF0000"/>
          <w:szCs w:val="24"/>
          <w:rPrChange w:id="165" w:author="Alastair Frew" w:date="2023-06-12T15:07:00Z">
            <w:rPr>
              <w:rFonts w:ascii="Arial" w:eastAsia="Times New Roman" w:hAnsi="Arial" w:cs="Times New Roman"/>
              <w:szCs w:val="24"/>
            </w:rPr>
          </w:rPrChange>
        </w:rPr>
        <w:t>outside</w:t>
      </w:r>
      <w:r w:rsidRPr="003E6C75">
        <w:rPr>
          <w:rFonts w:ascii="Arial" w:eastAsia="Times New Roman" w:hAnsi="Arial" w:cs="Times New Roman"/>
          <w:szCs w:val="24"/>
        </w:rPr>
        <w:t xml:space="preserve"> </w:t>
      </w:r>
      <w:ins w:id="166" w:author="Alastair Frew" w:date="2023-06-12T15:07:00Z">
        <w:r w:rsidR="00DC34F8" w:rsidRPr="00D00F45">
          <w:rPr>
            <w:rFonts w:ascii="Arial" w:eastAsia="Times New Roman" w:hAnsi="Arial" w:cs="Times New Roman"/>
            <w:color w:val="FF0000"/>
            <w:szCs w:val="24"/>
            <w:rPrChange w:id="167" w:author="Alastair Frew" w:date="2023-06-13T12:49:00Z">
              <w:rPr>
                <w:rFonts w:ascii="Arial" w:eastAsia="Times New Roman" w:hAnsi="Arial" w:cs="Times New Roman"/>
                <w:szCs w:val="24"/>
              </w:rPr>
            </w:rPrChange>
          </w:rPr>
          <w:t>below</w:t>
        </w:r>
        <w:r w:rsidR="00DC34F8">
          <w:rPr>
            <w:rFonts w:ascii="Arial" w:eastAsia="Times New Roman" w:hAnsi="Arial" w:cs="Times New Roman"/>
            <w:szCs w:val="24"/>
          </w:rPr>
          <w:t xml:space="preserve"> </w:t>
        </w:r>
      </w:ins>
      <w:r w:rsidRPr="003E6C75">
        <w:rPr>
          <w:rFonts w:ascii="Arial" w:eastAsia="Times New Roman" w:hAnsi="Arial" w:cs="Times New Roman"/>
          <w:szCs w:val="24"/>
        </w:rPr>
        <w:t xml:space="preserve">the limits specified in CC.6.1.4, each </w:t>
      </w:r>
      <w:r w:rsidRPr="003E6C75">
        <w:rPr>
          <w:rFonts w:ascii="Arial" w:eastAsia="Times New Roman" w:hAnsi="Arial" w:cs="Times New Roman"/>
          <w:b/>
          <w:szCs w:val="24"/>
        </w:rPr>
        <w:t>Generating Unit</w:t>
      </w:r>
      <w:r w:rsidRPr="003E6C75">
        <w:rPr>
          <w:rFonts w:ascii="Arial" w:eastAsia="Times New Roman" w:hAnsi="Arial" w:cs="Times New Roman"/>
          <w:szCs w:val="24"/>
        </w:rPr>
        <w:t xml:space="preserve"> or </w:t>
      </w:r>
      <w:r w:rsidRPr="003E6C75">
        <w:rPr>
          <w:rFonts w:ascii="Arial" w:eastAsia="Times New Roman" w:hAnsi="Arial" w:cs="Times New Roman"/>
          <w:b/>
          <w:szCs w:val="24"/>
        </w:rPr>
        <w:t xml:space="preserve">Power Park Module </w:t>
      </w:r>
      <w:r w:rsidRPr="003E6C75">
        <w:rPr>
          <w:rFonts w:ascii="Arial" w:eastAsia="Times New Roman" w:hAnsi="Arial" w:cs="Times New Roman"/>
          <w:szCs w:val="24"/>
        </w:rPr>
        <w:t>or</w:t>
      </w:r>
      <w:r w:rsidRPr="003E6C75">
        <w:rPr>
          <w:rFonts w:ascii="Arial" w:eastAsia="Times New Roman" w:hAnsi="Arial" w:cs="Times New Roman"/>
          <w:b/>
          <w:bCs/>
          <w:szCs w:val="24"/>
        </w:rPr>
        <w:t xml:space="preserve"> OTSDUW Plant and Apparatus </w:t>
      </w:r>
      <w:r w:rsidRPr="003E6C75">
        <w:rPr>
          <w:rFonts w:ascii="Arial" w:eastAsia="Times New Roman" w:hAnsi="Arial" w:cs="Times New Roman"/>
          <w:szCs w:val="24"/>
        </w:rPr>
        <w:t xml:space="preserve">shall </w:t>
      </w:r>
      <w:r w:rsidRPr="003E6C75">
        <w:rPr>
          <w:rFonts w:ascii="Arial" w:eastAsia="Times New Roman" w:hAnsi="Arial" w:cstheme="minorHAnsi"/>
          <w:color w:val="FF0000"/>
          <w:szCs w:val="24"/>
        </w:rPr>
        <w:t xml:space="preserve"> </w:t>
      </w:r>
      <w:r w:rsidRPr="003E6C75">
        <w:rPr>
          <w:rFonts w:ascii="Arial" w:eastAsia="Times New Roman" w:hAnsi="Arial" w:cs="Times New Roman"/>
          <w:szCs w:val="24"/>
        </w:rPr>
        <w:t>inject a reactive current above the heavy black line shown in Figure CC.6.3.15(b)</w:t>
      </w:r>
      <w:r w:rsidRPr="003E6C75">
        <w:rPr>
          <w:rFonts w:ascii="Arial" w:eastAsia="Times New Roman" w:hAnsi="Arial" w:cstheme="minorHAnsi"/>
          <w:color w:val="FF0000"/>
          <w:szCs w:val="24"/>
        </w:rPr>
        <w:t xml:space="preserve"> </w:t>
      </w:r>
      <w:r w:rsidRPr="003E6C75">
        <w:rPr>
          <w:rFonts w:ascii="Arial" w:eastAsia="Times New Roman" w:hAnsi="Arial" w:cs="Times New Roman"/>
          <w:szCs w:val="24"/>
        </w:rPr>
        <w:t>without exceeding the transient rating limit of the</w:t>
      </w:r>
      <w:r w:rsidRPr="003E6C75">
        <w:rPr>
          <w:rFonts w:ascii="Arial" w:eastAsia="Times New Roman" w:hAnsi="Arial" w:cs="Times New Roman"/>
          <w:b/>
          <w:szCs w:val="24"/>
        </w:rPr>
        <w:t xml:space="preserve"> Generating Unit</w:t>
      </w:r>
      <w:r w:rsidRPr="003E6C75">
        <w:rPr>
          <w:rFonts w:ascii="Arial" w:eastAsia="Times New Roman" w:hAnsi="Arial" w:cs="Times New Roman"/>
          <w:szCs w:val="24"/>
        </w:rPr>
        <w:t xml:space="preserve">, </w:t>
      </w:r>
      <w:r w:rsidRPr="003E6C75">
        <w:rPr>
          <w:rFonts w:ascii="Arial" w:eastAsia="Times New Roman" w:hAnsi="Arial" w:cs="Times New Roman"/>
          <w:b/>
          <w:bCs/>
          <w:szCs w:val="24"/>
        </w:rPr>
        <w:t>OTSDUW Plant and Apparatus</w:t>
      </w:r>
      <w:r w:rsidRPr="003E6C75">
        <w:rPr>
          <w:rFonts w:ascii="Arial" w:eastAsia="Times New Roman" w:hAnsi="Arial" w:cs="Times New Roman"/>
          <w:szCs w:val="24"/>
        </w:rPr>
        <w:t xml:space="preserve"> or </w:t>
      </w:r>
      <w:r w:rsidRPr="003E6C75">
        <w:rPr>
          <w:rFonts w:ascii="Arial" w:eastAsia="Times New Roman" w:hAnsi="Arial" w:cs="Times New Roman"/>
          <w:b/>
          <w:szCs w:val="24"/>
        </w:rPr>
        <w:t xml:space="preserve">Power Park Module </w:t>
      </w:r>
      <w:r w:rsidRPr="003E6C75">
        <w:rPr>
          <w:rFonts w:ascii="Arial" w:eastAsia="Times New Roman" w:hAnsi="Arial" w:cs="Times New Roman"/>
          <w:szCs w:val="24"/>
        </w:rPr>
        <w:t xml:space="preserve">and  / or any constituent </w:t>
      </w:r>
      <w:r w:rsidRPr="003E6C75">
        <w:rPr>
          <w:rFonts w:ascii="Arial" w:eastAsia="Times New Roman" w:hAnsi="Arial" w:cs="Times New Roman"/>
          <w:b/>
          <w:szCs w:val="24"/>
        </w:rPr>
        <w:t>Power Park Unit</w:t>
      </w:r>
      <w:r w:rsidRPr="003E6C75">
        <w:rPr>
          <w:rFonts w:ascii="Arial" w:eastAsia="Times New Roman" w:hAnsi="Arial" w:cs="Times New Roman"/>
          <w:szCs w:val="24"/>
        </w:rPr>
        <w:t xml:space="preserve"> or</w:t>
      </w:r>
      <w:r w:rsidRPr="003E6C75">
        <w:rPr>
          <w:rFonts w:ascii="Arial" w:eastAsia="Times New Roman" w:hAnsi="Arial" w:cs="Times New Roman"/>
          <w:b/>
          <w:szCs w:val="24"/>
        </w:rPr>
        <w:t xml:space="preserve"> </w:t>
      </w:r>
      <w:r w:rsidRPr="003E6C75">
        <w:rPr>
          <w:rFonts w:ascii="Arial" w:eastAsia="Times New Roman" w:hAnsi="Arial" w:cs="Times New Roman"/>
          <w:spacing w:val="-2"/>
          <w:szCs w:val="24"/>
        </w:rPr>
        <w:t>reactive compensation equipment</w:t>
      </w:r>
      <w:r w:rsidRPr="003E6C75">
        <w:rPr>
          <w:rFonts w:ascii="Arial" w:eastAsia="Times New Roman" w:hAnsi="Arial" w:cs="Times New Roman"/>
          <w:szCs w:val="24"/>
        </w:rPr>
        <w:t xml:space="preserve">. </w:t>
      </w:r>
      <w:ins w:id="168" w:author="Alastair Frew" w:date="2023-06-12T15:07:00Z">
        <w:r w:rsidR="00360F12" w:rsidRPr="00AE103E">
          <w:rPr>
            <w:color w:val="FF0000"/>
          </w:rPr>
          <w:t>It should be noted that</w:t>
        </w:r>
        <w:r w:rsidR="00360F12">
          <w:rPr>
            <w:color w:val="FF0000"/>
          </w:rPr>
          <w:t xml:space="preserve">, for Synchronous Generating Units, </w:t>
        </w:r>
        <w:r w:rsidR="00360F12" w:rsidRPr="00AE103E">
          <w:rPr>
            <w:color w:val="FF0000"/>
          </w:rPr>
          <w:t xml:space="preserve">the </w:t>
        </w:r>
        <w:r w:rsidR="00360F12">
          <w:rPr>
            <w:color w:val="FF0000"/>
          </w:rPr>
          <w:t xml:space="preserve">magnitude of the </w:t>
        </w:r>
        <w:r w:rsidR="00360F12" w:rsidRPr="00AE103E">
          <w:rPr>
            <w:color w:val="FF0000"/>
          </w:rPr>
          <w:t xml:space="preserve">maximum reactive current </w:t>
        </w:r>
        <w:r w:rsidR="00360F12">
          <w:rPr>
            <w:color w:val="FF0000"/>
          </w:rPr>
          <w:t xml:space="preserve">to be </w:t>
        </w:r>
        <w:r w:rsidR="00360F12" w:rsidRPr="00AE103E">
          <w:rPr>
            <w:color w:val="FF0000"/>
          </w:rPr>
          <w:t>provided is dependent on the voltage at the Grid Entry Point</w:t>
        </w:r>
      </w:ins>
    </w:p>
    <w:p w14:paraId="78E9228A" w14:textId="27E95227" w:rsidR="00F429AE" w:rsidRPr="003E6C75" w:rsidRDefault="00F429AE">
      <w:pPr>
        <w:widowControl w:val="0"/>
        <w:tabs>
          <w:tab w:val="left" w:pos="2268"/>
        </w:tabs>
        <w:snapToGrid w:val="0"/>
        <w:spacing w:after="120" w:line="264" w:lineRule="auto"/>
        <w:jc w:val="both"/>
        <w:rPr>
          <w:rFonts w:ascii="Arial" w:eastAsia="Times New Roman" w:hAnsi="Arial" w:cs="Times New Roman"/>
          <w:szCs w:val="24"/>
        </w:rPr>
        <w:pPrChange w:id="169" w:author="Alastair Frew" w:date="2023-06-12T15:18:00Z">
          <w:pPr>
            <w:widowControl w:val="0"/>
            <w:tabs>
              <w:tab w:val="left" w:pos="2268"/>
            </w:tabs>
            <w:snapToGrid w:val="0"/>
            <w:spacing w:after="120" w:line="264" w:lineRule="auto"/>
            <w:ind w:left="1559" w:hanging="425"/>
            <w:jc w:val="both"/>
          </w:pPr>
        </w:pPrChange>
      </w:pPr>
      <w:ins w:id="170" w:author="Alastair Frew" w:date="2023-06-12T15:18:00Z">
        <w:r w:rsidRPr="002E1833">
          <w:rPr>
            <w:rFonts w:ascii="Arial" w:eastAsia="Times New Roman" w:hAnsi="Arial" w:cs="Times New Roman"/>
            <w:szCs w:val="24"/>
            <w:highlight w:val="yellow"/>
            <w:rPrChange w:id="171" w:author="Alastair Frew" w:date="2023-06-12T15:19:00Z">
              <w:rPr>
                <w:rFonts w:ascii="Arial" w:eastAsia="Times New Roman" w:hAnsi="Arial" w:cs="Times New Roman"/>
                <w:szCs w:val="24"/>
              </w:rPr>
            </w:rPrChange>
          </w:rPr>
          <w:t xml:space="preserve">Note </w:t>
        </w:r>
      </w:ins>
      <w:ins w:id="172" w:author="Alastair Frew" w:date="2023-06-12T15:19:00Z">
        <w:r w:rsidR="002E1833" w:rsidRPr="002E1833">
          <w:rPr>
            <w:rFonts w:ascii="Arial" w:eastAsia="Times New Roman" w:hAnsi="Arial" w:cs="Times New Roman"/>
            <w:szCs w:val="24"/>
            <w:highlight w:val="yellow"/>
            <w:rPrChange w:id="173" w:author="Alastair Frew" w:date="2023-06-12T15:19:00Z">
              <w:rPr>
                <w:rFonts w:ascii="Arial" w:eastAsia="Times New Roman" w:hAnsi="Arial" w:cs="Times New Roman"/>
                <w:szCs w:val="24"/>
              </w:rPr>
            </w:rPrChange>
          </w:rPr>
          <w:t>Does any thing need do for Power Park Modules?</w:t>
        </w:r>
      </w:ins>
    </w:p>
    <w:p w14:paraId="1006CB1D" w14:textId="20F43FC9" w:rsidR="003E6C75" w:rsidRPr="003E6C75" w:rsidRDefault="003E6C75" w:rsidP="003E6C75">
      <w:pPr>
        <w:spacing w:after="160" w:line="240" w:lineRule="auto"/>
        <w:jc w:val="both"/>
        <w:textAlignment w:val="baseline"/>
        <w:rPr>
          <w:rFonts w:cs="Arial"/>
          <w:bCs/>
        </w:rPr>
      </w:pPr>
      <w:del w:id="174" w:author="Alastair Frew" w:date="2023-06-12T15:06:00Z">
        <w:r w:rsidRPr="003E6C75" w:rsidDel="00E443EA">
          <w:rPr>
            <w:rFonts w:cs="Arial"/>
            <w:noProof/>
          </w:rPr>
          <w:drawing>
            <wp:inline distT="0" distB="0" distL="0" distR="0" wp14:anchorId="359A0F2E" wp14:editId="553FC408">
              <wp:extent cx="5659755" cy="3999230"/>
              <wp:effectExtent l="0" t="0" r="0" b="1270"/>
              <wp:docPr id="54" name="Picture 54" descr="Chart,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hart, diagram&#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659755" cy="3999230"/>
                      </a:xfrm>
                      <a:prstGeom prst="rect">
                        <a:avLst/>
                      </a:prstGeom>
                      <a:noFill/>
                      <a:ln>
                        <a:noFill/>
                      </a:ln>
                    </pic:spPr>
                  </pic:pic>
                </a:graphicData>
              </a:graphic>
            </wp:inline>
          </w:drawing>
        </w:r>
      </w:del>
      <w:r w:rsidRPr="003E6C75">
        <w:rPr>
          <w:rFonts w:cs="Arial"/>
          <w:bCs/>
        </w:rPr>
        <w:t xml:space="preserve"> </w:t>
      </w:r>
    </w:p>
    <w:p w14:paraId="6FAAD161" w14:textId="4C1F32DB" w:rsidR="003E6C75" w:rsidRPr="003E6C75" w:rsidDel="004073A9" w:rsidRDefault="003E6C75" w:rsidP="003E6C75">
      <w:pPr>
        <w:spacing w:after="160" w:line="240" w:lineRule="auto"/>
        <w:jc w:val="both"/>
        <w:textAlignment w:val="baseline"/>
        <w:rPr>
          <w:del w:id="175" w:author="Alastair Frew" w:date="2023-06-12T15:19:00Z"/>
          <w:rFonts w:cs="Arial"/>
          <w:bCs/>
        </w:rPr>
      </w:pPr>
      <w:del w:id="176" w:author="Alastair Frew" w:date="2023-06-12T15:19:00Z">
        <w:r w:rsidRPr="003E6C75" w:rsidDel="004073A9">
          <w:rPr>
            <w:rFonts w:cs="Arial"/>
            <w:bCs/>
          </w:rPr>
          <w:delText xml:space="preserve">Figure 7 showing the proposed reactive current injection requirements, requiring the current to always remain above the black line </w:delText>
        </w:r>
        <w:r w:rsidRPr="003E6C75" w:rsidDel="004073A9">
          <w:delText xml:space="preserve"> </w:delText>
        </w:r>
      </w:del>
    </w:p>
    <w:p w14:paraId="072F58C6" w14:textId="77777777" w:rsidR="003E6C75" w:rsidRPr="003E6C75" w:rsidRDefault="003E6C75" w:rsidP="003E6C75">
      <w:pPr>
        <w:spacing w:after="160" w:line="240" w:lineRule="auto"/>
        <w:jc w:val="both"/>
        <w:textAlignment w:val="baseline"/>
        <w:rPr>
          <w:rFonts w:cs="Arial"/>
          <w:bCs/>
          <w:sz w:val="20"/>
        </w:rPr>
      </w:pPr>
    </w:p>
    <w:p w14:paraId="3E6D5203" w14:textId="77777777" w:rsidR="003E6C75" w:rsidRPr="003E6C75" w:rsidRDefault="003E6C75" w:rsidP="003E6C75">
      <w:pPr>
        <w:spacing w:after="160" w:line="256" w:lineRule="auto"/>
        <w:rPr>
          <w:rFonts w:cs="Arial"/>
          <w:b/>
        </w:rPr>
      </w:pPr>
      <w:r w:rsidRPr="003E6C75">
        <w:rPr>
          <w:rFonts w:cs="Arial"/>
          <w:b/>
        </w:rPr>
        <w:br w:type="page"/>
      </w:r>
    </w:p>
    <w:p w14:paraId="02F00BC5" w14:textId="77777777" w:rsidR="003E6C75" w:rsidRPr="003E6C75" w:rsidRDefault="003E6C75" w:rsidP="003E6C75">
      <w:pPr>
        <w:spacing w:after="160" w:line="240" w:lineRule="auto"/>
        <w:jc w:val="both"/>
        <w:textAlignment w:val="baseline"/>
        <w:rPr>
          <w:rFonts w:cs="Arial"/>
          <w:b/>
        </w:rPr>
      </w:pPr>
      <w:r w:rsidRPr="003E6C75">
        <w:rPr>
          <w:rFonts w:cs="Arial"/>
          <w:b/>
        </w:rPr>
        <w:lastRenderedPageBreak/>
        <w:t>Active Power Requirements</w:t>
      </w:r>
    </w:p>
    <w:p w14:paraId="4E002D67" w14:textId="77777777" w:rsidR="003E6C75" w:rsidRPr="003E6C75" w:rsidRDefault="003E6C75" w:rsidP="003E6C75">
      <w:pPr>
        <w:spacing w:after="160" w:line="240" w:lineRule="auto"/>
        <w:jc w:val="both"/>
        <w:textAlignment w:val="baseline"/>
        <w:rPr>
          <w:rFonts w:cs="Arial"/>
          <w:bCs/>
        </w:rPr>
      </w:pPr>
      <w:r w:rsidRPr="003E6C75">
        <w:rPr>
          <w:rFonts w:cs="Arial"/>
          <w:bCs/>
        </w:rPr>
        <w:t xml:space="preserve">The final area of concern is the minimum active Power requirements after the fault has cleared because within </w:t>
      </w:r>
      <w:r w:rsidRPr="003E6C75">
        <w:t>CC.6.3.15.1 a) ii) it states:</w:t>
      </w:r>
    </w:p>
    <w:p w14:paraId="77DAA208" w14:textId="7C4A5EBE" w:rsidR="003E6C75" w:rsidRPr="003E6C75" w:rsidRDefault="003E6C75" w:rsidP="003E6C75">
      <w:pPr>
        <w:spacing w:after="160" w:line="240" w:lineRule="auto"/>
        <w:jc w:val="both"/>
        <w:textAlignment w:val="baseline"/>
      </w:pPr>
      <w:r w:rsidRPr="003E6C75">
        <w:t xml:space="preserve">(or within 0.5 seconds of restoration of the voltage at the </w:t>
      </w:r>
      <w:r w:rsidRPr="003E6C75">
        <w:rPr>
          <w:b/>
        </w:rPr>
        <w:t>User System Entry</w:t>
      </w:r>
      <w:bookmarkStart w:id="177" w:name="_DV_M481"/>
      <w:bookmarkStart w:id="178" w:name="_DV_M482"/>
      <w:bookmarkEnd w:id="177"/>
      <w:bookmarkEnd w:id="178"/>
      <w:r w:rsidRPr="003E6C75">
        <w:rPr>
          <w:b/>
        </w:rPr>
        <w:t xml:space="preserve"> Point</w:t>
      </w:r>
      <w:r w:rsidRPr="003E6C75">
        <w:t xml:space="preserve"> to 90% of nominal or greater if </w:t>
      </w:r>
      <w:r w:rsidRPr="003E6C75">
        <w:rPr>
          <w:b/>
        </w:rPr>
        <w:t>Embedded</w:t>
      </w:r>
      <w:r w:rsidRPr="003E6C75">
        <w:t xml:space="preserve">), Active Power output or in the case of OTSDUW Plant and Apparatus, Active Power transfer capability, shall be restored to at least 90% of the level available immediately before the fault. Once the Active Power output, or in the case of OTSDUW Plant and Apparatus, Active Power transfer capability, has been restored to the required level, Active Power oscillations shall be acceptable provided that: </w:t>
      </w:r>
    </w:p>
    <w:p w14:paraId="1987070B" w14:textId="77777777" w:rsidR="003E6C75" w:rsidRPr="003E6C75" w:rsidRDefault="003E6C75" w:rsidP="003E6C75">
      <w:pPr>
        <w:spacing w:after="160" w:line="240" w:lineRule="auto"/>
        <w:ind w:left="709"/>
        <w:jc w:val="both"/>
        <w:textAlignment w:val="baseline"/>
      </w:pPr>
      <w:r w:rsidRPr="003E6C75">
        <w:t>- the total Active Energy delivered during the period of the oscillations is at least that which would have been delivered if the Active Power was constant</w:t>
      </w:r>
    </w:p>
    <w:p w14:paraId="6C25E777" w14:textId="77777777" w:rsidR="003E6C75" w:rsidRPr="003E6C75" w:rsidRDefault="003E6C75" w:rsidP="003E6C75">
      <w:pPr>
        <w:spacing w:after="160" w:line="240" w:lineRule="auto"/>
        <w:ind w:left="709"/>
        <w:jc w:val="both"/>
        <w:textAlignment w:val="baseline"/>
      </w:pPr>
      <w:r w:rsidRPr="003E6C75">
        <w:t>- the oscillations are adequately damped</w:t>
      </w:r>
    </w:p>
    <w:p w14:paraId="052DC276" w14:textId="77777777" w:rsidR="003E6C75" w:rsidRPr="003E6C75" w:rsidRDefault="003E6C75" w:rsidP="003E6C75">
      <w:pPr>
        <w:spacing w:after="160" w:line="240" w:lineRule="auto"/>
        <w:jc w:val="both"/>
        <w:textAlignment w:val="baseline"/>
      </w:pPr>
      <w:r w:rsidRPr="003E6C75">
        <w:t>Whilst this works in principle at higher loads, it does create an issue at lower loads if you consider a real event for a unit operating as a synchronous condenser in figure 8.</w:t>
      </w:r>
    </w:p>
    <w:p w14:paraId="4789D0A7" w14:textId="77777777" w:rsidR="003E6C75" w:rsidRPr="003E6C75" w:rsidRDefault="003E6C75" w:rsidP="003E6C75">
      <w:pPr>
        <w:spacing w:after="160" w:line="240" w:lineRule="auto"/>
        <w:jc w:val="both"/>
        <w:textAlignment w:val="baseline"/>
        <w:rPr>
          <w:rFonts w:cs="Arial"/>
          <w:bCs/>
        </w:rPr>
      </w:pPr>
      <w:r w:rsidRPr="003E6C75">
        <w:rPr>
          <w:rFonts w:cs="Arial"/>
          <w:noProof/>
        </w:rPr>
        <w:drawing>
          <wp:inline distT="0" distB="0" distL="0" distR="0" wp14:anchorId="60D31F31" wp14:editId="1E60740B">
            <wp:extent cx="6024880" cy="3131185"/>
            <wp:effectExtent l="0" t="0" r="0" b="0"/>
            <wp:docPr id="53" name="Picture 5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24880" cy="3131185"/>
                    </a:xfrm>
                    <a:prstGeom prst="rect">
                      <a:avLst/>
                    </a:prstGeom>
                    <a:noFill/>
                    <a:ln>
                      <a:noFill/>
                    </a:ln>
                  </pic:spPr>
                </pic:pic>
              </a:graphicData>
            </a:graphic>
          </wp:inline>
        </w:drawing>
      </w:r>
    </w:p>
    <w:p w14:paraId="0D1681D2" w14:textId="77777777" w:rsidR="003E6C75" w:rsidRPr="003E6C75" w:rsidRDefault="003E6C75" w:rsidP="003E6C75">
      <w:pPr>
        <w:spacing w:after="160" w:line="240" w:lineRule="auto"/>
        <w:jc w:val="both"/>
        <w:textAlignment w:val="baseline"/>
        <w:rPr>
          <w:rFonts w:cs="Arial"/>
          <w:bCs/>
        </w:rPr>
      </w:pPr>
      <w:r w:rsidRPr="003E6C75">
        <w:rPr>
          <w:rFonts w:cs="Arial"/>
          <w:bCs/>
        </w:rPr>
        <w:t>Figure 8 showing a typical active power response of a unit at low load to a fault</w:t>
      </w:r>
    </w:p>
    <w:p w14:paraId="337EFF06" w14:textId="0E67DA3C" w:rsidR="003E6C75" w:rsidRDefault="003E6C75" w:rsidP="003E6C75">
      <w:pPr>
        <w:spacing w:after="160" w:line="240" w:lineRule="auto"/>
        <w:jc w:val="both"/>
        <w:textAlignment w:val="baseline"/>
        <w:rPr>
          <w:ins w:id="179" w:author="Alastair Frew" w:date="2023-06-12T15:22:00Z"/>
          <w:rFonts w:cs="Arial"/>
          <w:bCs/>
        </w:rPr>
      </w:pPr>
      <w:r w:rsidRPr="003E6C75">
        <w:rPr>
          <w:rFonts w:cs="Arial"/>
          <w:bCs/>
        </w:rPr>
        <w:t xml:space="preserve">If you look at the initial load which is 0.02 </w:t>
      </w:r>
      <w:proofErr w:type="spellStart"/>
      <w:r w:rsidRPr="003E6C75">
        <w:rPr>
          <w:rFonts w:cs="Arial"/>
          <w:bCs/>
        </w:rPr>
        <w:t>pu</w:t>
      </w:r>
      <w:proofErr w:type="spellEnd"/>
      <w:r w:rsidRPr="003E6C75">
        <w:rPr>
          <w:rFonts w:cs="Arial"/>
          <w:bCs/>
        </w:rPr>
        <w:t xml:space="preserve"> then 90% of this small number you get a very small number, it is also difficult to see how a sensible compliance assessment can be carried out at these levels and it is hence suggested that under these circumstances the tolerance</w:t>
      </w:r>
      <w:ins w:id="180" w:author="Alastair Frew" w:date="2023-06-12T15:22:00Z">
        <w:r w:rsidR="009D2A2C">
          <w:rPr>
            <w:rFonts w:cs="Arial"/>
            <w:bCs/>
          </w:rPr>
          <w:t xml:space="preserve">. It is proposed that the text shall be changed to </w:t>
        </w:r>
        <w:r w:rsidR="00882D3E">
          <w:rPr>
            <w:rFonts w:cs="Arial"/>
            <w:bCs/>
          </w:rPr>
          <w:t xml:space="preserve">give an option for </w:t>
        </w:r>
      </w:ins>
      <w:ins w:id="181" w:author="Alastair Frew" w:date="2023-06-12T15:23:00Z">
        <w:r w:rsidR="00882D3E">
          <w:rPr>
            <w:rFonts w:cs="Arial"/>
            <w:bCs/>
          </w:rPr>
          <w:t xml:space="preserve">lower power operation to </w:t>
        </w:r>
        <w:r w:rsidR="0091112A">
          <w:rPr>
            <w:rFonts w:cs="Arial"/>
            <w:bCs/>
          </w:rPr>
          <w:t xml:space="preserve">permit the change to be 10% </w:t>
        </w:r>
        <w:r w:rsidR="0014329C">
          <w:rPr>
            <w:rFonts w:cs="Arial"/>
            <w:bCs/>
          </w:rPr>
          <w:t xml:space="preserve">of the </w:t>
        </w:r>
      </w:ins>
      <w:ins w:id="182" w:author="Alastair Frew" w:date="2023-06-12T15:24:00Z">
        <w:r w:rsidR="0014329C">
          <w:rPr>
            <w:rFonts w:cs="Arial"/>
            <w:bCs/>
          </w:rPr>
          <w:t>Registered Capacity</w:t>
        </w:r>
      </w:ins>
      <w:r w:rsidRPr="003E6C75">
        <w:rPr>
          <w:rFonts w:cs="Arial"/>
          <w:bCs/>
        </w:rPr>
        <w:t xml:space="preserve"> </w:t>
      </w:r>
      <w:ins w:id="183" w:author="Alastair Frew" w:date="2023-06-12T15:24:00Z">
        <w:r w:rsidR="006C7068">
          <w:rPr>
            <w:rFonts w:cs="Arial"/>
            <w:bCs/>
          </w:rPr>
          <w:t xml:space="preserve">as </w:t>
        </w:r>
        <w:proofErr w:type="gramStart"/>
        <w:r w:rsidR="006C7068">
          <w:rPr>
            <w:rFonts w:cs="Arial"/>
            <w:bCs/>
          </w:rPr>
          <w:t>follows:-</w:t>
        </w:r>
      </w:ins>
      <w:proofErr w:type="gramEnd"/>
      <w:del w:id="184" w:author="Alastair Frew" w:date="2023-06-12T15:24:00Z">
        <w:r w:rsidRPr="003E6C75" w:rsidDel="006C7068">
          <w:rPr>
            <w:rFonts w:cs="Arial"/>
            <w:bCs/>
          </w:rPr>
          <w:delText>should be changed</w:delText>
        </w:r>
      </w:del>
      <w:ins w:id="185" w:author="Alastair Frew" w:date="2023-06-12T15:21:00Z">
        <w:r w:rsidR="000F26BE">
          <w:rPr>
            <w:rFonts w:cs="Arial"/>
            <w:bCs/>
          </w:rPr>
          <w:t>:-</w:t>
        </w:r>
      </w:ins>
      <w:del w:id="186" w:author="Alastair Frew" w:date="2023-06-12T15:20:00Z">
        <w:r w:rsidRPr="003E6C75" w:rsidDel="0025077D">
          <w:rPr>
            <w:rFonts w:cs="Arial"/>
            <w:bCs/>
          </w:rPr>
          <w:delText>.</w:delText>
        </w:r>
      </w:del>
    </w:p>
    <w:p w14:paraId="436AF18B" w14:textId="07177A06" w:rsidR="00B37358" w:rsidRPr="003E6C75" w:rsidRDefault="00B65BC6" w:rsidP="003E6C75">
      <w:pPr>
        <w:spacing w:after="160" w:line="240" w:lineRule="auto"/>
        <w:jc w:val="both"/>
        <w:textAlignment w:val="baseline"/>
      </w:pPr>
      <w:ins w:id="187" w:author="Alastair Frew" w:date="2023-06-12T15:25:00Z">
        <w:r>
          <w:t>…</w:t>
        </w:r>
      </w:ins>
      <w:ins w:id="188" w:author="Alastair Frew" w:date="2023-06-12T15:22:00Z">
        <w:r w:rsidR="00B37358">
          <w:t xml:space="preserve">Active Power output or in the case of OTSDUW Plant and Apparatus, Active Power transfer capability, shall be restored to </w:t>
        </w:r>
        <w:r w:rsidR="00B37358" w:rsidRPr="00462F24">
          <w:rPr>
            <w:color w:val="FF0000"/>
          </w:rPr>
          <w:t>either</w:t>
        </w:r>
        <w:r w:rsidR="00B37358">
          <w:t xml:space="preserve"> at least 90% of the level available immediately before the fault </w:t>
        </w:r>
        <w:r w:rsidR="00B37358" w:rsidRPr="00FC6DD1">
          <w:rPr>
            <w:color w:val="FF0000"/>
          </w:rPr>
          <w:t xml:space="preserve">or the level available immediately before the fault within a tolerance of plus or minus </w:t>
        </w:r>
        <w:commentRangeStart w:id="189"/>
        <w:r w:rsidR="00B37358" w:rsidRPr="00FC6DD1">
          <w:rPr>
            <w:color w:val="FF0000"/>
          </w:rPr>
          <w:t>5%</w:t>
        </w:r>
        <w:commentRangeEnd w:id="189"/>
        <w:r w:rsidR="00B37358">
          <w:rPr>
            <w:rStyle w:val="CommentReference"/>
          </w:rPr>
          <w:commentReference w:id="189"/>
        </w:r>
        <w:r w:rsidR="00B37358" w:rsidRPr="00FC6DD1">
          <w:rPr>
            <w:color w:val="FF0000"/>
          </w:rPr>
          <w:t xml:space="preserve"> of the Registered Capacity</w:t>
        </w:r>
        <w:r w:rsidR="00B37358">
          <w:rPr>
            <w:color w:val="FF0000"/>
          </w:rPr>
          <w:t xml:space="preserve"> whichever is feasible</w:t>
        </w:r>
      </w:ins>
      <w:ins w:id="190" w:author="Alastair Frew" w:date="2023-06-12T15:25:00Z">
        <w:r w:rsidR="00C44430">
          <w:rPr>
            <w:color w:val="FF0000"/>
          </w:rPr>
          <w:t>…</w:t>
        </w:r>
      </w:ins>
    </w:p>
    <w:p w14:paraId="2A0A69B0" w14:textId="605E5440" w:rsidR="003E6C75" w:rsidRPr="003E6C75" w:rsidRDefault="003E6C75" w:rsidP="003E6C75">
      <w:pPr>
        <w:spacing w:after="160" w:line="240" w:lineRule="auto"/>
        <w:ind w:left="426" w:right="565"/>
        <w:jc w:val="both"/>
        <w:textAlignment w:val="baseline"/>
        <w:rPr>
          <w:b/>
        </w:rPr>
      </w:pPr>
      <w:bookmarkStart w:id="191" w:name="_Hlk89193025"/>
    </w:p>
    <w:p w14:paraId="6C855CFA" w14:textId="77777777" w:rsidR="003E6C75" w:rsidRPr="003E6C75" w:rsidRDefault="003E6C75" w:rsidP="003E6C75">
      <w:pPr>
        <w:spacing w:after="160"/>
        <w:rPr>
          <w:u w:val="single"/>
        </w:rPr>
      </w:pPr>
    </w:p>
    <w:p w14:paraId="534CCD11" w14:textId="77777777" w:rsidR="003E6C75" w:rsidRPr="003E6C75" w:rsidRDefault="003E6C75" w:rsidP="003E6C75">
      <w:pPr>
        <w:spacing w:after="160"/>
        <w:rPr>
          <w:u w:val="single"/>
        </w:rPr>
      </w:pPr>
    </w:p>
    <w:p w14:paraId="4463F4E5" w14:textId="77777777" w:rsidR="003E6C75" w:rsidRPr="003E6C75" w:rsidRDefault="003E6C75" w:rsidP="003E6C75">
      <w:pPr>
        <w:spacing w:after="160"/>
        <w:rPr>
          <w:u w:val="single"/>
        </w:rPr>
      </w:pPr>
    </w:p>
    <w:p w14:paraId="49B6C85D" w14:textId="77777777" w:rsidR="003E6C75" w:rsidRPr="003E6C75" w:rsidRDefault="003E6C75" w:rsidP="003E6C75">
      <w:pPr>
        <w:spacing w:after="160"/>
        <w:rPr>
          <w:u w:val="single"/>
        </w:rPr>
      </w:pPr>
    </w:p>
    <w:p w14:paraId="04316318" w14:textId="77777777" w:rsidR="003E6C75" w:rsidRPr="003E6C75" w:rsidRDefault="003E6C75" w:rsidP="003E6C75">
      <w:pPr>
        <w:spacing w:after="160"/>
        <w:rPr>
          <w:u w:val="single"/>
        </w:rPr>
      </w:pPr>
    </w:p>
    <w:p w14:paraId="75B331E2" w14:textId="77777777" w:rsidR="003E6C75" w:rsidRPr="003E6C75" w:rsidRDefault="003E6C75" w:rsidP="003E6C75">
      <w:pPr>
        <w:spacing w:after="160"/>
        <w:rPr>
          <w:u w:val="single"/>
        </w:rPr>
      </w:pPr>
    </w:p>
    <w:p w14:paraId="768DA4B5" w14:textId="77777777" w:rsidR="003E6C75" w:rsidRPr="003E6C75" w:rsidRDefault="003E6C75" w:rsidP="003E6C75">
      <w:pPr>
        <w:spacing w:after="160"/>
        <w:rPr>
          <w:u w:val="single"/>
        </w:rPr>
      </w:pPr>
      <w:r w:rsidRPr="003E6C75">
        <w:rPr>
          <w:u w:val="single"/>
        </w:rPr>
        <w:t xml:space="preserve">Voltage Protection Settings </w:t>
      </w:r>
      <w:bookmarkEnd w:id="191"/>
    </w:p>
    <w:p w14:paraId="32F4AC77" w14:textId="77777777" w:rsidR="003E6C75" w:rsidRPr="003E6C75" w:rsidRDefault="003E6C75" w:rsidP="00001844">
      <w:pPr>
        <w:spacing w:after="160"/>
        <w:jc w:val="both"/>
      </w:pPr>
      <w:r w:rsidRPr="003E6C75">
        <w:t>The Original proposal for GC0151 included looking at the relationship between voltage and FRT criteria however no text was included in either the Original or WAGCM2 as it was deemed too difficult for the urgent time scale.</w:t>
      </w:r>
    </w:p>
    <w:p w14:paraId="6F891CAE" w14:textId="5EE8AFA8" w:rsidR="003E6C75" w:rsidRPr="003E6C75" w:rsidRDefault="003E6C75" w:rsidP="00001844">
      <w:pPr>
        <w:spacing w:after="160"/>
        <w:jc w:val="both"/>
      </w:pPr>
      <w:r w:rsidRPr="003E6C75">
        <w:t xml:space="preserve">Whilst the </w:t>
      </w:r>
      <w:r w:rsidR="003A596D">
        <w:t>Grid Code</w:t>
      </w:r>
      <w:r w:rsidRPr="003E6C75">
        <w:t xml:space="preserve"> defines in detail the FRT requirements for voltage dips, it is silent on the need for Users or Network Operators to remain connected for transient over-voltages, particularly those that are expected to occur after the clearance of a fault. </w:t>
      </w:r>
      <w:r w:rsidR="006B30D5" w:rsidRPr="003E6C75">
        <w:t>Therefore,</w:t>
      </w:r>
      <w:r w:rsidRPr="003E6C75">
        <w:t xml:space="preserve"> it is possible, for example, that currently a Generator or Interconnector may successfully ride through a voltage dip, but trip when the fault is cleared as the resulting over-voltage transient is sufficiently high or sustained that it could trigger over-voltage protection that would ordinarily be expected to be fitted by the User (or Network Operator) to protect their equipment.</w:t>
      </w:r>
    </w:p>
    <w:p w14:paraId="7A1E3C0A" w14:textId="77777777" w:rsidR="003E6C75" w:rsidRPr="003E6C75" w:rsidRDefault="003E6C75" w:rsidP="00001844">
      <w:pPr>
        <w:spacing w:after="160"/>
        <w:jc w:val="both"/>
      </w:pPr>
      <w:r w:rsidRPr="003E6C75">
        <w:t>It is also possible a User site or Network Operator asset could ride through a low voltage fault but incorrectly configured protection settings result in the User site or Network Operator asset(s) tripping or de-loading.</w:t>
      </w:r>
    </w:p>
    <w:p w14:paraId="74F23D25" w14:textId="77777777" w:rsidR="003E6C75" w:rsidRPr="003E6C75" w:rsidRDefault="003E6C75" w:rsidP="00001844">
      <w:pPr>
        <w:spacing w:after="160"/>
        <w:jc w:val="both"/>
      </w:pPr>
      <w:r w:rsidRPr="003E6C75">
        <w:t xml:space="preserve">To provide further clarity to Users and Network Operators, it is proposed that wording along the following lines would be added to Section CC.6.3.15.3 and ECC.6.3.15.10 (‘Other Fault Ride Through Requirements’): </w:t>
      </w:r>
    </w:p>
    <w:p w14:paraId="0C20BBD7" w14:textId="77777777" w:rsidR="003E6C75" w:rsidRPr="003E6C75" w:rsidRDefault="003E6C75" w:rsidP="00001844">
      <w:pPr>
        <w:spacing w:after="160"/>
        <w:ind w:left="284"/>
        <w:jc w:val="both"/>
      </w:pPr>
      <w:r w:rsidRPr="003E6C75">
        <w:t xml:space="preserve">• Users and Network Operators shall ensure voltage sensitive relays installed to protect the User’s plant and / or apparatus or Network Operator’s asset are configured such that they will not prevent correct operation of the Fault-Ride-Through capability of the User’s equipment (or Network Operator’s assets) against the relevant Voltage-Time curves. For example, </w:t>
      </w:r>
    </w:p>
    <w:p w14:paraId="5ED2E345" w14:textId="77777777" w:rsidR="003E6C75" w:rsidRPr="003E6C75" w:rsidRDefault="003E6C75" w:rsidP="00001844">
      <w:pPr>
        <w:spacing w:after="160"/>
        <w:ind w:left="1276"/>
        <w:jc w:val="both"/>
      </w:pPr>
      <w:r w:rsidRPr="003E6C75">
        <w:t xml:space="preserve">o Over-voltage protection shall be configured to be insensitive to transient </w:t>
      </w:r>
      <w:proofErr w:type="spellStart"/>
      <w:r w:rsidRPr="003E6C75">
        <w:t>overvoltages</w:t>
      </w:r>
      <w:proofErr w:type="spellEnd"/>
      <w:r w:rsidRPr="003E6C75">
        <w:t xml:space="preserve"> of at least 1.20pu for at least 0.5 seconds. </w:t>
      </w:r>
    </w:p>
    <w:p w14:paraId="4F8632C7" w14:textId="37F2E86A" w:rsidR="00470B5B" w:rsidRDefault="003E6C75" w:rsidP="00001844">
      <w:pPr>
        <w:spacing w:after="160"/>
        <w:ind w:left="1276"/>
        <w:jc w:val="both"/>
        <w:rPr>
          <w:ins w:id="192" w:author="Alastair Frew" w:date="2023-06-12T15:40:00Z"/>
        </w:rPr>
      </w:pPr>
      <w:r w:rsidRPr="003E6C75">
        <w:t xml:space="preserve">o Under-voltage protection shall be configured to be insensitive for transient </w:t>
      </w:r>
      <w:proofErr w:type="spellStart"/>
      <w:r w:rsidRPr="003E6C75">
        <w:t>undervoltages</w:t>
      </w:r>
      <w:proofErr w:type="spellEnd"/>
      <w:r w:rsidRPr="003E6C75">
        <w:t xml:space="preserve"> of below 0.8pu for at least 3 seconds</w:t>
      </w:r>
    </w:p>
    <w:p w14:paraId="597F807D" w14:textId="4B646083" w:rsidR="005D0D21" w:rsidRPr="00AF7CB9" w:rsidRDefault="00AD5C0A" w:rsidP="00486833">
      <w:pPr>
        <w:spacing w:after="160"/>
        <w:jc w:val="both"/>
        <w:rPr>
          <w:ins w:id="193" w:author="Alastair Frew" w:date="2023-06-12T15:42:00Z"/>
          <w:highlight w:val="yellow"/>
          <w:rPrChange w:id="194" w:author="Alastair Frew" w:date="2023-06-13T12:50:00Z">
            <w:rPr>
              <w:ins w:id="195" w:author="Alastair Frew" w:date="2023-06-12T15:42:00Z"/>
            </w:rPr>
          </w:rPrChange>
        </w:rPr>
      </w:pPr>
      <w:ins w:id="196" w:author="Alastair Frew" w:date="2023-06-12T15:47:00Z">
        <w:r w:rsidRPr="00AF7CB9">
          <w:rPr>
            <w:highlight w:val="yellow"/>
            <w:rPrChange w:id="197" w:author="Alastair Frew" w:date="2023-06-13T12:50:00Z">
              <w:rPr/>
            </w:rPrChange>
          </w:rPr>
          <w:t>Possible Consultation</w:t>
        </w:r>
      </w:ins>
      <w:ins w:id="198" w:author="Alastair Frew" w:date="2023-06-12T15:40:00Z">
        <w:r w:rsidR="00486833" w:rsidRPr="00AF7CB9">
          <w:rPr>
            <w:highlight w:val="yellow"/>
            <w:rPrChange w:id="199" w:author="Alastair Frew" w:date="2023-06-13T12:50:00Z">
              <w:rPr/>
            </w:rPrChange>
          </w:rPr>
          <w:t xml:space="preserve"> question</w:t>
        </w:r>
      </w:ins>
      <w:ins w:id="200" w:author="Alastair Frew" w:date="2023-06-12T15:47:00Z">
        <w:r w:rsidRPr="00AF7CB9">
          <w:rPr>
            <w:highlight w:val="yellow"/>
            <w:rPrChange w:id="201" w:author="Alastair Frew" w:date="2023-06-13T12:50:00Z">
              <w:rPr/>
            </w:rPrChange>
          </w:rPr>
          <w:t xml:space="preserve"> *</w:t>
        </w:r>
      </w:ins>
      <w:ins w:id="202" w:author="Alastair Frew" w:date="2023-06-12T15:40:00Z">
        <w:r w:rsidR="00486833" w:rsidRPr="00AF7CB9">
          <w:rPr>
            <w:highlight w:val="yellow"/>
            <w:rPrChange w:id="203" w:author="Alastair Frew" w:date="2023-06-13T12:50:00Z">
              <w:rPr/>
            </w:rPrChange>
          </w:rPr>
          <w:t xml:space="preserve"> </w:t>
        </w:r>
        <w:r w:rsidR="0060626A" w:rsidRPr="00AF7CB9">
          <w:rPr>
            <w:highlight w:val="yellow"/>
            <w:rPrChange w:id="204" w:author="Alastair Frew" w:date="2023-06-13T12:50:00Z">
              <w:rPr/>
            </w:rPrChange>
          </w:rPr>
          <w:t xml:space="preserve">What </w:t>
        </w:r>
      </w:ins>
      <w:ins w:id="205" w:author="Alastair Frew" w:date="2023-06-12T15:42:00Z">
        <w:r w:rsidR="005D0D21" w:rsidRPr="00AF7CB9">
          <w:rPr>
            <w:highlight w:val="yellow"/>
            <w:rPrChange w:id="206" w:author="Alastair Frew" w:date="2023-06-13T12:50:00Z">
              <w:rPr/>
            </w:rPrChange>
          </w:rPr>
          <w:t xml:space="preserve">types of </w:t>
        </w:r>
      </w:ins>
      <w:ins w:id="207" w:author="Alastair Frew" w:date="2023-06-12T15:40:00Z">
        <w:r w:rsidR="0060626A" w:rsidRPr="00AF7CB9">
          <w:rPr>
            <w:highlight w:val="yellow"/>
            <w:rPrChange w:id="208" w:author="Alastair Frew" w:date="2023-06-13T12:50:00Z">
              <w:rPr/>
            </w:rPrChange>
          </w:rPr>
          <w:t>active ove</w:t>
        </w:r>
      </w:ins>
      <w:ins w:id="209" w:author="Alastair Frew" w:date="2023-06-12T15:41:00Z">
        <w:r w:rsidR="0060626A" w:rsidRPr="00AF7CB9">
          <w:rPr>
            <w:highlight w:val="yellow"/>
            <w:rPrChange w:id="210" w:author="Alastair Frew" w:date="2023-06-13T12:50:00Z">
              <w:rPr/>
            </w:rPrChange>
          </w:rPr>
          <w:t>rvoltage protection</w:t>
        </w:r>
      </w:ins>
      <w:ins w:id="211" w:author="Alastair Frew" w:date="2023-06-12T15:42:00Z">
        <w:r w:rsidR="005D0D21" w:rsidRPr="00AF7CB9">
          <w:rPr>
            <w:highlight w:val="yellow"/>
            <w:rPrChange w:id="212" w:author="Alastair Frew" w:date="2023-06-13T12:50:00Z">
              <w:rPr/>
            </w:rPrChange>
          </w:rPr>
          <w:t xml:space="preserve"> does your plant have and can you provide the following </w:t>
        </w:r>
        <w:proofErr w:type="gramStart"/>
        <w:r w:rsidR="005D0D21" w:rsidRPr="00AF7CB9">
          <w:rPr>
            <w:highlight w:val="yellow"/>
            <w:rPrChange w:id="213" w:author="Alastair Frew" w:date="2023-06-13T12:50:00Z">
              <w:rPr/>
            </w:rPrChange>
          </w:rPr>
          <w:t>details:-</w:t>
        </w:r>
        <w:proofErr w:type="gramEnd"/>
      </w:ins>
    </w:p>
    <w:p w14:paraId="294DE7E9" w14:textId="6FEE61FD" w:rsidR="00D346CC" w:rsidRPr="00AF7CB9" w:rsidRDefault="005D0D21">
      <w:pPr>
        <w:spacing w:after="160"/>
        <w:ind w:firstLine="720"/>
        <w:jc w:val="both"/>
        <w:rPr>
          <w:ins w:id="214" w:author="Alastair Frew" w:date="2023-06-12T15:43:00Z"/>
          <w:highlight w:val="yellow"/>
          <w:rPrChange w:id="215" w:author="Alastair Frew" w:date="2023-06-13T12:50:00Z">
            <w:rPr>
              <w:ins w:id="216" w:author="Alastair Frew" w:date="2023-06-12T15:43:00Z"/>
            </w:rPr>
          </w:rPrChange>
        </w:rPr>
        <w:pPrChange w:id="217" w:author="Alastair Frew" w:date="2023-06-12T15:50:00Z">
          <w:pPr>
            <w:spacing w:after="160"/>
            <w:jc w:val="both"/>
          </w:pPr>
        </w:pPrChange>
      </w:pPr>
      <w:ins w:id="218" w:author="Alastair Frew" w:date="2023-06-12T15:43:00Z">
        <w:r w:rsidRPr="00AF7CB9">
          <w:rPr>
            <w:highlight w:val="yellow"/>
            <w:rPrChange w:id="219" w:author="Alastair Frew" w:date="2023-06-13T12:50:00Z">
              <w:rPr/>
            </w:rPrChange>
          </w:rPr>
          <w:t xml:space="preserve">Plant type </w:t>
        </w:r>
      </w:ins>
      <w:ins w:id="220" w:author="Alastair Frew" w:date="2023-06-12T15:44:00Z">
        <w:r w:rsidR="004A7743" w:rsidRPr="00AF7CB9">
          <w:rPr>
            <w:highlight w:val="yellow"/>
            <w:rPrChange w:id="221" w:author="Alastair Frew" w:date="2023-06-13T12:50:00Z">
              <w:rPr/>
            </w:rPrChange>
          </w:rPr>
          <w:t>(</w:t>
        </w:r>
      </w:ins>
      <w:ins w:id="222" w:author="Alastair Frew" w:date="2023-06-12T15:43:00Z">
        <w:r w:rsidRPr="00AF7CB9">
          <w:rPr>
            <w:highlight w:val="yellow"/>
            <w:rPrChange w:id="223" w:author="Alastair Frew" w:date="2023-06-13T12:50:00Z">
              <w:rPr/>
            </w:rPrChange>
          </w:rPr>
          <w:t>synchronous</w:t>
        </w:r>
      </w:ins>
      <w:ins w:id="224" w:author="Alastair Frew" w:date="2023-06-12T15:46:00Z">
        <w:r w:rsidR="00AD5C0A" w:rsidRPr="00AF7CB9">
          <w:rPr>
            <w:highlight w:val="yellow"/>
            <w:rPrChange w:id="225" w:author="Alastair Frew" w:date="2023-06-13T12:50:00Z">
              <w:rPr/>
            </w:rPrChange>
          </w:rPr>
          <w:t xml:space="preserve"> </w:t>
        </w:r>
      </w:ins>
      <w:ins w:id="226" w:author="Alastair Frew" w:date="2023-06-12T15:43:00Z">
        <w:r w:rsidRPr="00AF7CB9">
          <w:rPr>
            <w:highlight w:val="yellow"/>
            <w:rPrChange w:id="227" w:author="Alastair Frew" w:date="2023-06-13T12:50:00Z">
              <w:rPr/>
            </w:rPrChange>
          </w:rPr>
          <w:t>/</w:t>
        </w:r>
      </w:ins>
      <w:ins w:id="228" w:author="Alastair Frew" w:date="2023-06-12T15:47:00Z">
        <w:r w:rsidR="00AD5C0A" w:rsidRPr="00AF7CB9">
          <w:rPr>
            <w:highlight w:val="yellow"/>
            <w:rPrChange w:id="229" w:author="Alastair Frew" w:date="2023-06-13T12:50:00Z">
              <w:rPr/>
            </w:rPrChange>
          </w:rPr>
          <w:t xml:space="preserve"> </w:t>
        </w:r>
      </w:ins>
      <w:ins w:id="230" w:author="Alastair Frew" w:date="2023-06-12T15:43:00Z">
        <w:r w:rsidRPr="00AF7CB9">
          <w:rPr>
            <w:highlight w:val="yellow"/>
            <w:rPrChange w:id="231" w:author="Alastair Frew" w:date="2023-06-13T12:50:00Z">
              <w:rPr/>
            </w:rPrChange>
          </w:rPr>
          <w:t>no</w:t>
        </w:r>
        <w:r w:rsidR="00D346CC" w:rsidRPr="00AF7CB9">
          <w:rPr>
            <w:highlight w:val="yellow"/>
            <w:rPrChange w:id="232" w:author="Alastair Frew" w:date="2023-06-13T12:50:00Z">
              <w:rPr/>
            </w:rPrChange>
          </w:rPr>
          <w:t>n-synchronous</w:t>
        </w:r>
      </w:ins>
      <w:ins w:id="233" w:author="Alastair Frew" w:date="2023-06-12T15:44:00Z">
        <w:r w:rsidR="004A7743" w:rsidRPr="00AF7CB9">
          <w:rPr>
            <w:highlight w:val="yellow"/>
            <w:rPrChange w:id="234" w:author="Alastair Frew" w:date="2023-06-13T12:50:00Z">
              <w:rPr/>
            </w:rPrChange>
          </w:rPr>
          <w:t>)</w:t>
        </w:r>
      </w:ins>
    </w:p>
    <w:p w14:paraId="1DD51309" w14:textId="0218D181" w:rsidR="00486833" w:rsidRPr="00AF7CB9" w:rsidRDefault="004A7743">
      <w:pPr>
        <w:spacing w:after="160"/>
        <w:ind w:firstLine="720"/>
        <w:jc w:val="both"/>
        <w:rPr>
          <w:ins w:id="235" w:author="Alastair Frew" w:date="2023-06-12T15:45:00Z"/>
          <w:highlight w:val="yellow"/>
          <w:rPrChange w:id="236" w:author="Alastair Frew" w:date="2023-06-13T12:50:00Z">
            <w:rPr>
              <w:ins w:id="237" w:author="Alastair Frew" w:date="2023-06-12T15:45:00Z"/>
            </w:rPr>
          </w:rPrChange>
        </w:rPr>
        <w:pPrChange w:id="238" w:author="Alastair Frew" w:date="2023-06-12T15:50:00Z">
          <w:pPr>
            <w:spacing w:after="160"/>
            <w:jc w:val="both"/>
          </w:pPr>
        </w:pPrChange>
      </w:pPr>
      <w:ins w:id="239" w:author="Alastair Frew" w:date="2023-06-12T15:43:00Z">
        <w:r w:rsidRPr="00AF7CB9">
          <w:rPr>
            <w:highlight w:val="yellow"/>
            <w:rPrChange w:id="240" w:author="Alastair Frew" w:date="2023-06-13T12:50:00Z">
              <w:rPr/>
            </w:rPrChange>
          </w:rPr>
          <w:t>Prot</w:t>
        </w:r>
      </w:ins>
      <w:ins w:id="241" w:author="Alastair Frew" w:date="2023-06-12T15:44:00Z">
        <w:r w:rsidRPr="00AF7CB9">
          <w:rPr>
            <w:highlight w:val="yellow"/>
            <w:rPrChange w:id="242" w:author="Alastair Frew" w:date="2023-06-13T12:50:00Z">
              <w:rPr/>
            </w:rPrChange>
          </w:rPr>
          <w:t>e</w:t>
        </w:r>
      </w:ins>
      <w:ins w:id="243" w:author="Alastair Frew" w:date="2023-06-12T15:43:00Z">
        <w:r w:rsidRPr="00AF7CB9">
          <w:rPr>
            <w:highlight w:val="yellow"/>
            <w:rPrChange w:id="244" w:author="Alastair Frew" w:date="2023-06-13T12:50:00Z">
              <w:rPr/>
            </w:rPrChange>
          </w:rPr>
          <w:t xml:space="preserve">ction </w:t>
        </w:r>
      </w:ins>
      <w:ins w:id="245" w:author="Alastair Frew" w:date="2023-06-12T15:44:00Z">
        <w:r w:rsidRPr="00AF7CB9">
          <w:rPr>
            <w:highlight w:val="yellow"/>
            <w:rPrChange w:id="246" w:author="Alastair Frew" w:date="2023-06-13T12:50:00Z">
              <w:rPr/>
            </w:rPrChange>
          </w:rPr>
          <w:t>type</w:t>
        </w:r>
      </w:ins>
      <w:ins w:id="247" w:author="Alastair Frew" w:date="2023-06-12T15:41:00Z">
        <w:r w:rsidR="0060626A" w:rsidRPr="00AF7CB9">
          <w:rPr>
            <w:highlight w:val="yellow"/>
            <w:rPrChange w:id="248" w:author="Alastair Frew" w:date="2023-06-13T12:50:00Z">
              <w:rPr/>
            </w:rPrChange>
          </w:rPr>
          <w:t xml:space="preserve"> </w:t>
        </w:r>
      </w:ins>
      <w:ins w:id="249" w:author="Alastair Frew" w:date="2023-06-12T15:44:00Z">
        <w:r w:rsidRPr="00AF7CB9">
          <w:rPr>
            <w:highlight w:val="yellow"/>
            <w:rPrChange w:id="250" w:author="Alastair Frew" w:date="2023-06-13T12:50:00Z">
              <w:rPr/>
            </w:rPrChange>
          </w:rPr>
          <w:t>(protection relay</w:t>
        </w:r>
      </w:ins>
      <w:ins w:id="251" w:author="Alastair Frew" w:date="2023-06-12T15:46:00Z">
        <w:r w:rsidR="00B961DB" w:rsidRPr="00AF7CB9">
          <w:rPr>
            <w:highlight w:val="yellow"/>
            <w:rPrChange w:id="252" w:author="Alastair Frew" w:date="2023-06-13T12:50:00Z">
              <w:rPr/>
            </w:rPrChange>
          </w:rPr>
          <w:t xml:space="preserve"> </w:t>
        </w:r>
      </w:ins>
      <w:ins w:id="253" w:author="Alastair Frew" w:date="2023-06-12T15:44:00Z">
        <w:r w:rsidRPr="00AF7CB9">
          <w:rPr>
            <w:highlight w:val="yellow"/>
            <w:rPrChange w:id="254" w:author="Alastair Frew" w:date="2023-06-13T12:50:00Z">
              <w:rPr/>
            </w:rPrChange>
          </w:rPr>
          <w:t>/</w:t>
        </w:r>
        <w:r w:rsidR="003746C2" w:rsidRPr="00AF7CB9">
          <w:rPr>
            <w:highlight w:val="yellow"/>
            <w:rPrChange w:id="255" w:author="Alastair Frew" w:date="2023-06-13T12:50:00Z">
              <w:rPr/>
            </w:rPrChange>
          </w:rPr>
          <w:t xml:space="preserve"> control syste</w:t>
        </w:r>
      </w:ins>
      <w:ins w:id="256" w:author="Alastair Frew" w:date="2023-06-12T15:45:00Z">
        <w:r w:rsidR="003746C2" w:rsidRPr="00AF7CB9">
          <w:rPr>
            <w:highlight w:val="yellow"/>
            <w:rPrChange w:id="257" w:author="Alastair Frew" w:date="2023-06-13T12:50:00Z">
              <w:rPr/>
            </w:rPrChange>
          </w:rPr>
          <w:t>m</w:t>
        </w:r>
      </w:ins>
      <w:ins w:id="258" w:author="Alastair Frew" w:date="2023-06-12T15:46:00Z">
        <w:r w:rsidR="00B961DB" w:rsidRPr="00AF7CB9">
          <w:rPr>
            <w:highlight w:val="yellow"/>
            <w:rPrChange w:id="259" w:author="Alastair Frew" w:date="2023-06-13T12:50:00Z">
              <w:rPr/>
            </w:rPrChange>
          </w:rPr>
          <w:t xml:space="preserve"> </w:t>
        </w:r>
      </w:ins>
      <w:ins w:id="260" w:author="Alastair Frew" w:date="2023-06-12T15:45:00Z">
        <w:r w:rsidR="003746C2" w:rsidRPr="00AF7CB9">
          <w:rPr>
            <w:highlight w:val="yellow"/>
            <w:rPrChange w:id="261" w:author="Alastair Frew" w:date="2023-06-13T12:50:00Z">
              <w:rPr/>
            </w:rPrChange>
          </w:rPr>
          <w:t>/</w:t>
        </w:r>
      </w:ins>
      <w:ins w:id="262" w:author="Alastair Frew" w:date="2023-06-12T15:46:00Z">
        <w:r w:rsidR="00B961DB" w:rsidRPr="00AF7CB9">
          <w:rPr>
            <w:highlight w:val="yellow"/>
            <w:rPrChange w:id="263" w:author="Alastair Frew" w:date="2023-06-13T12:50:00Z">
              <w:rPr/>
            </w:rPrChange>
          </w:rPr>
          <w:t xml:space="preserve"> </w:t>
        </w:r>
      </w:ins>
      <w:ins w:id="264" w:author="Alastair Frew" w:date="2023-06-12T15:45:00Z">
        <w:r w:rsidR="003746C2" w:rsidRPr="00AF7CB9">
          <w:rPr>
            <w:highlight w:val="yellow"/>
            <w:rPrChange w:id="265" w:author="Alastair Frew" w:date="2023-06-13T12:50:00Z">
              <w:rPr/>
            </w:rPrChange>
          </w:rPr>
          <w:t>other)</w:t>
        </w:r>
      </w:ins>
    </w:p>
    <w:p w14:paraId="680593C8" w14:textId="7423672D" w:rsidR="00C2126D" w:rsidRPr="00AF7CB9" w:rsidRDefault="00C2126D">
      <w:pPr>
        <w:spacing w:after="160"/>
        <w:ind w:firstLine="720"/>
        <w:jc w:val="both"/>
        <w:rPr>
          <w:ins w:id="266" w:author="Alastair Frew" w:date="2023-06-12T15:45:00Z"/>
          <w:highlight w:val="yellow"/>
          <w:rPrChange w:id="267" w:author="Alastair Frew" w:date="2023-06-13T12:50:00Z">
            <w:rPr>
              <w:ins w:id="268" w:author="Alastair Frew" w:date="2023-06-12T15:45:00Z"/>
            </w:rPr>
          </w:rPrChange>
        </w:rPr>
        <w:pPrChange w:id="269" w:author="Alastair Frew" w:date="2023-06-12T15:50:00Z">
          <w:pPr>
            <w:spacing w:after="160"/>
            <w:jc w:val="both"/>
          </w:pPr>
        </w:pPrChange>
      </w:pPr>
      <w:ins w:id="270" w:author="Alastair Frew" w:date="2023-06-12T15:45:00Z">
        <w:r w:rsidRPr="00AF7CB9">
          <w:rPr>
            <w:highlight w:val="yellow"/>
            <w:rPrChange w:id="271" w:author="Alastair Frew" w:date="2023-06-13T12:50:00Z">
              <w:rPr/>
            </w:rPrChange>
          </w:rPr>
          <w:t>Settings (Voltage and time duration</w:t>
        </w:r>
        <w:r w:rsidR="005B49DF" w:rsidRPr="00AF7CB9">
          <w:rPr>
            <w:highlight w:val="yellow"/>
            <w:rPrChange w:id="272" w:author="Alastair Frew" w:date="2023-06-13T12:50:00Z">
              <w:rPr/>
            </w:rPrChange>
          </w:rPr>
          <w:t>s)</w:t>
        </w:r>
      </w:ins>
    </w:p>
    <w:p w14:paraId="11627F24" w14:textId="51EE89F9" w:rsidR="005B49DF" w:rsidRDefault="005B49DF">
      <w:pPr>
        <w:spacing w:after="160"/>
        <w:ind w:firstLine="720"/>
        <w:jc w:val="both"/>
        <w:pPrChange w:id="273" w:author="Alastair Frew" w:date="2023-06-12T15:50:00Z">
          <w:pPr>
            <w:spacing w:after="160"/>
            <w:ind w:left="1276"/>
            <w:jc w:val="both"/>
          </w:pPr>
        </w:pPrChange>
      </w:pPr>
      <w:ins w:id="274" w:author="Alastair Frew" w:date="2023-06-12T15:46:00Z">
        <w:r w:rsidRPr="00AF7CB9">
          <w:rPr>
            <w:highlight w:val="yellow"/>
            <w:rPrChange w:id="275" w:author="Alastair Frew" w:date="2023-06-13T12:50:00Z">
              <w:rPr/>
            </w:rPrChange>
          </w:rPr>
          <w:t>Resulting action (trip</w:t>
        </w:r>
        <w:r w:rsidR="00B961DB" w:rsidRPr="00AF7CB9">
          <w:rPr>
            <w:highlight w:val="yellow"/>
            <w:rPrChange w:id="276" w:author="Alastair Frew" w:date="2023-06-13T12:50:00Z">
              <w:rPr/>
            </w:rPrChange>
          </w:rPr>
          <w:t xml:space="preserve"> </w:t>
        </w:r>
        <w:r w:rsidRPr="00AF7CB9">
          <w:rPr>
            <w:highlight w:val="yellow"/>
            <w:rPrChange w:id="277" w:author="Alastair Frew" w:date="2023-06-13T12:50:00Z">
              <w:rPr/>
            </w:rPrChange>
          </w:rPr>
          <w:t>/ block</w:t>
        </w:r>
        <w:r w:rsidR="00B961DB" w:rsidRPr="00AF7CB9">
          <w:rPr>
            <w:highlight w:val="yellow"/>
            <w:rPrChange w:id="278" w:author="Alastair Frew" w:date="2023-06-13T12:50:00Z">
              <w:rPr/>
            </w:rPrChange>
          </w:rPr>
          <w:t xml:space="preserve"> / </w:t>
        </w:r>
        <w:proofErr w:type="spellStart"/>
        <w:r w:rsidR="00B961DB" w:rsidRPr="00AF7CB9">
          <w:rPr>
            <w:highlight w:val="yellow"/>
            <w:rPrChange w:id="279" w:author="Alastair Frew" w:date="2023-06-13T12:50:00Z">
              <w:rPr/>
            </w:rPrChange>
          </w:rPr>
          <w:t>deload</w:t>
        </w:r>
        <w:proofErr w:type="spellEnd"/>
        <w:r w:rsidR="00B961DB" w:rsidRPr="00AF7CB9">
          <w:rPr>
            <w:highlight w:val="yellow"/>
            <w:rPrChange w:id="280" w:author="Alastair Frew" w:date="2023-06-13T12:50:00Z">
              <w:rPr/>
            </w:rPrChange>
          </w:rPr>
          <w:t xml:space="preserve"> / other)</w:t>
        </w:r>
      </w:ins>
    </w:p>
    <w:p w14:paraId="6A56D395" w14:textId="5B07B3A2" w:rsidR="00050444" w:rsidRDefault="00050444" w:rsidP="00BD3E26">
      <w:pPr>
        <w:pStyle w:val="CA3"/>
      </w:pPr>
      <w:bookmarkStart w:id="281" w:name="_Toc106981172"/>
      <w:r>
        <w:lastRenderedPageBreak/>
        <w:t xml:space="preserve">Workgroup </w:t>
      </w:r>
      <w:r w:rsidR="005E3456">
        <w:t>c</w:t>
      </w:r>
      <w:r>
        <w:t>onsiderations</w:t>
      </w:r>
      <w:bookmarkEnd w:id="281"/>
    </w:p>
    <w:p w14:paraId="7BE0951A" w14:textId="15F91273" w:rsidR="00EC0D97" w:rsidRDefault="00D16700" w:rsidP="00D16700">
      <w:pPr>
        <w:spacing w:line="240" w:lineRule="auto"/>
        <w:jc w:val="both"/>
        <w:textAlignment w:val="baseline"/>
        <w:rPr>
          <w:rFonts w:cs="Arial"/>
        </w:rPr>
      </w:pPr>
      <w:r>
        <w:rPr>
          <w:rFonts w:cs="Arial"/>
        </w:rPr>
        <w:t xml:space="preserve">The Workgroup convened </w:t>
      </w:r>
      <w:r>
        <w:rPr>
          <w:highlight w:val="yellow"/>
        </w:rPr>
        <w:t xml:space="preserve">XX </w:t>
      </w:r>
      <w:r>
        <w:rPr>
          <w:rFonts w:cs="Arial"/>
          <w:highlight w:val="yellow"/>
        </w:rPr>
        <w:t>times</w:t>
      </w:r>
      <w:r>
        <w:rPr>
          <w:rFonts w:cs="Arial"/>
        </w:rPr>
        <w:t xml:space="preserve"> to discuss the perceived issue, detail the scope of the proposed defect, devise potential </w:t>
      </w:r>
      <w:proofErr w:type="gramStart"/>
      <w:r>
        <w:rPr>
          <w:rFonts w:cs="Arial"/>
        </w:rPr>
        <w:t>solutions</w:t>
      </w:r>
      <w:proofErr w:type="gramEnd"/>
      <w:r>
        <w:rPr>
          <w:rFonts w:cs="Arial"/>
        </w:rPr>
        <w:t xml:space="preserve"> and assess the proposal in terms of the Applicable Code Objectives. </w:t>
      </w:r>
      <w:r w:rsidR="00CE7A06">
        <w:rPr>
          <w:rFonts w:cs="Arial"/>
        </w:rPr>
        <w:t xml:space="preserve">The Workgroup were well represented </w:t>
      </w:r>
      <w:r w:rsidR="00501C09">
        <w:rPr>
          <w:rFonts w:cs="Arial"/>
        </w:rPr>
        <w:t xml:space="preserve">with various industry experts and in some cases other stakeholders </w:t>
      </w:r>
      <w:r w:rsidR="00586BF2">
        <w:rPr>
          <w:rFonts w:cs="Arial"/>
        </w:rPr>
        <w:t>were</w:t>
      </w:r>
      <w:r w:rsidR="00501C09">
        <w:rPr>
          <w:rFonts w:cs="Arial"/>
        </w:rPr>
        <w:t xml:space="preserve"> consulted by the ESO as required.</w:t>
      </w:r>
    </w:p>
    <w:p w14:paraId="06FFCB1B" w14:textId="77777777" w:rsidR="005B18E1" w:rsidRDefault="005B18E1" w:rsidP="00D16700">
      <w:pPr>
        <w:spacing w:line="240" w:lineRule="auto"/>
        <w:jc w:val="both"/>
        <w:textAlignment w:val="baseline"/>
        <w:rPr>
          <w:rFonts w:cs="Arial"/>
        </w:rPr>
      </w:pPr>
    </w:p>
    <w:p w14:paraId="303ACD6E" w14:textId="250FF094" w:rsidR="00EC0D97" w:rsidRPr="00F627D4" w:rsidRDefault="00DD4556" w:rsidP="00D16700">
      <w:pPr>
        <w:spacing w:line="240" w:lineRule="auto"/>
        <w:jc w:val="both"/>
        <w:textAlignment w:val="baseline"/>
        <w:rPr>
          <w:rFonts w:cs="Arial"/>
          <w:b/>
          <w:bCs/>
          <w:u w:val="single"/>
        </w:rPr>
      </w:pPr>
      <w:r w:rsidRPr="00F627D4">
        <w:rPr>
          <w:rFonts w:cs="Arial"/>
          <w:b/>
          <w:bCs/>
          <w:u w:val="single"/>
        </w:rPr>
        <w:t>Clarification of</w:t>
      </w:r>
      <w:r w:rsidR="00A87123" w:rsidRPr="00F627D4">
        <w:rPr>
          <w:rFonts w:cs="Arial"/>
          <w:b/>
          <w:bCs/>
          <w:u w:val="single"/>
        </w:rPr>
        <w:t xml:space="preserve"> requirements for</w:t>
      </w:r>
      <w:r w:rsidRPr="00F627D4">
        <w:rPr>
          <w:rFonts w:cs="Arial"/>
          <w:b/>
          <w:bCs/>
          <w:u w:val="single"/>
        </w:rPr>
        <w:t xml:space="preserve"> over-voltage </w:t>
      </w:r>
      <w:r w:rsidR="00A87123" w:rsidRPr="00F627D4">
        <w:rPr>
          <w:rFonts w:cs="Arial"/>
          <w:b/>
          <w:bCs/>
          <w:u w:val="single"/>
        </w:rPr>
        <w:t>during a fault</w:t>
      </w:r>
    </w:p>
    <w:p w14:paraId="7B2A52B4" w14:textId="7D08C332" w:rsidR="00A87123" w:rsidRDefault="00893013" w:rsidP="00D16700">
      <w:pPr>
        <w:spacing w:line="240" w:lineRule="auto"/>
        <w:jc w:val="both"/>
        <w:textAlignment w:val="baseline"/>
        <w:rPr>
          <w:rFonts w:cs="Arial"/>
          <w:lang w:val="en-US"/>
        </w:rPr>
      </w:pPr>
      <w:r>
        <w:rPr>
          <w:rFonts w:cs="Arial"/>
          <w:lang w:val="en-US"/>
        </w:rPr>
        <w:t>T</w:t>
      </w:r>
      <w:r w:rsidR="00FB5F2A" w:rsidRPr="00FB5F2A">
        <w:rPr>
          <w:rFonts w:cs="Arial"/>
          <w:lang w:val="en-US"/>
        </w:rPr>
        <w:t xml:space="preserve">he Proposer confirmed that the current expectation is that systems will be designed in accordance to the definition in </w:t>
      </w:r>
      <w:hyperlink r:id="rId28">
        <w:r w:rsidR="00FB5F2A" w:rsidRPr="00FB5F2A">
          <w:rPr>
            <w:rStyle w:val="Hyperlink"/>
            <w:rFonts w:cs="Arial"/>
            <w:lang w:val="en-US"/>
          </w:rPr>
          <w:t>TGN288.</w:t>
        </w:r>
      </w:hyperlink>
      <w:r w:rsidR="00FB5F2A" w:rsidRPr="00FB5F2A">
        <w:rPr>
          <w:rFonts w:cs="Arial"/>
          <w:lang w:val="en-US"/>
        </w:rPr>
        <w:t xml:space="preserve"> The</w:t>
      </w:r>
      <w:r w:rsidR="00DC712D">
        <w:rPr>
          <w:rFonts w:cs="Arial"/>
          <w:lang w:val="en-US"/>
        </w:rPr>
        <w:t xml:space="preserve"> </w:t>
      </w:r>
      <w:r w:rsidR="003A596D">
        <w:rPr>
          <w:rFonts w:cs="Arial"/>
          <w:lang w:val="en-US"/>
        </w:rPr>
        <w:t>ESO representative</w:t>
      </w:r>
      <w:r w:rsidR="00FB5F2A" w:rsidRPr="00FB5F2A">
        <w:rPr>
          <w:rFonts w:cs="Arial"/>
          <w:lang w:val="en-US"/>
        </w:rPr>
        <w:t xml:space="preserve"> acknowledged that there is no requirement for compliance for over voltage in the </w:t>
      </w:r>
      <w:r w:rsidR="003A596D">
        <w:rPr>
          <w:rFonts w:cs="Arial"/>
          <w:lang w:val="en-US"/>
        </w:rPr>
        <w:t>Grid Code</w:t>
      </w:r>
      <w:r w:rsidR="00FB5F2A" w:rsidRPr="00FB5F2A">
        <w:rPr>
          <w:rFonts w:cs="Arial"/>
          <w:lang w:val="en-US"/>
        </w:rPr>
        <w:t xml:space="preserve"> but</w:t>
      </w:r>
      <w:r w:rsidR="009F24C0">
        <w:rPr>
          <w:rFonts w:cs="Arial"/>
          <w:lang w:val="en-US"/>
        </w:rPr>
        <w:t>,</w:t>
      </w:r>
      <w:r w:rsidR="00FB5F2A" w:rsidRPr="00FB5F2A">
        <w:rPr>
          <w:rFonts w:cs="Arial"/>
          <w:lang w:val="en-US"/>
        </w:rPr>
        <w:t xml:space="preserve"> there is provision for compliance to outages.</w:t>
      </w:r>
    </w:p>
    <w:p w14:paraId="36DCBCF5" w14:textId="77777777" w:rsidR="00893013" w:rsidRDefault="00893013" w:rsidP="00D16700">
      <w:pPr>
        <w:spacing w:line="240" w:lineRule="auto"/>
        <w:jc w:val="both"/>
        <w:textAlignment w:val="baseline"/>
        <w:rPr>
          <w:rFonts w:cs="Arial"/>
          <w:lang w:val="en-US"/>
        </w:rPr>
      </w:pPr>
    </w:p>
    <w:p w14:paraId="2C321718" w14:textId="73C39A55" w:rsidR="00974862" w:rsidRPr="0085255B" w:rsidRDefault="00893013" w:rsidP="00D16700">
      <w:pPr>
        <w:spacing w:line="240" w:lineRule="auto"/>
        <w:jc w:val="both"/>
        <w:textAlignment w:val="baseline"/>
        <w:rPr>
          <w:rFonts w:cs="Arial"/>
        </w:rPr>
      </w:pPr>
      <w:r w:rsidRPr="00893013">
        <w:rPr>
          <w:rFonts w:cs="Arial"/>
        </w:rPr>
        <w:t xml:space="preserve">There were mixed views as to whether the overvoltage requirement if considered within this modification, should apply retrospectively. Some </w:t>
      </w:r>
      <w:r w:rsidR="003A596D">
        <w:rPr>
          <w:rFonts w:cs="Arial"/>
        </w:rPr>
        <w:t>Workgroup members</w:t>
      </w:r>
      <w:r w:rsidRPr="00893013">
        <w:rPr>
          <w:rFonts w:cs="Arial"/>
        </w:rPr>
        <w:t xml:space="preserve"> suggested that this will raise an element of cost and </w:t>
      </w:r>
      <w:r w:rsidR="00BC7CF9">
        <w:rPr>
          <w:rFonts w:cs="Arial"/>
        </w:rPr>
        <w:t xml:space="preserve">would </w:t>
      </w:r>
      <w:r w:rsidRPr="00893013">
        <w:rPr>
          <w:rFonts w:cs="Arial"/>
        </w:rPr>
        <w:t>need to be considered in detail a</w:t>
      </w:r>
      <w:r w:rsidR="00A62B50">
        <w:rPr>
          <w:rFonts w:cs="Arial"/>
        </w:rPr>
        <w:t>nd</w:t>
      </w:r>
      <w:r w:rsidRPr="00893013">
        <w:rPr>
          <w:rFonts w:cs="Arial"/>
        </w:rPr>
        <w:t xml:space="preserve"> decided by the</w:t>
      </w:r>
      <w:r w:rsidR="00BC7CF9">
        <w:rPr>
          <w:rFonts w:cs="Arial"/>
        </w:rPr>
        <w:t xml:space="preserve"> </w:t>
      </w:r>
      <w:r w:rsidRPr="00893013">
        <w:rPr>
          <w:rFonts w:cs="Arial"/>
        </w:rPr>
        <w:t xml:space="preserve">ESO. </w:t>
      </w:r>
      <w:r w:rsidR="0018278F">
        <w:rPr>
          <w:rFonts w:cs="Arial"/>
        </w:rPr>
        <w:t>However, i</w:t>
      </w:r>
      <w:r w:rsidRPr="00893013">
        <w:rPr>
          <w:rFonts w:cs="Arial"/>
        </w:rPr>
        <w:t>t</w:t>
      </w:r>
      <w:r w:rsidR="0018278F">
        <w:rPr>
          <w:rFonts w:cs="Arial"/>
        </w:rPr>
        <w:t xml:space="preserve"> was highlighted that</w:t>
      </w:r>
      <w:r w:rsidRPr="00893013">
        <w:rPr>
          <w:rFonts w:cs="Arial"/>
        </w:rPr>
        <w:t xml:space="preserve"> concerns about cost</w:t>
      </w:r>
      <w:r w:rsidR="00BC7CF9">
        <w:rPr>
          <w:rFonts w:cs="Arial"/>
        </w:rPr>
        <w:t>s</w:t>
      </w:r>
      <w:r w:rsidRPr="00893013">
        <w:rPr>
          <w:rFonts w:cs="Arial"/>
        </w:rPr>
        <w:t xml:space="preserve"> do not only apply </w:t>
      </w:r>
      <w:r w:rsidR="003E343B">
        <w:rPr>
          <w:rFonts w:cs="Arial"/>
        </w:rPr>
        <w:t xml:space="preserve">where the requirements are </w:t>
      </w:r>
      <w:r w:rsidRPr="00893013">
        <w:rPr>
          <w:rFonts w:cs="Arial"/>
        </w:rPr>
        <w:t xml:space="preserve">retrospective </w:t>
      </w:r>
      <w:r w:rsidR="003E343B">
        <w:rPr>
          <w:rFonts w:cs="Arial"/>
        </w:rPr>
        <w:t>because</w:t>
      </w:r>
      <w:r w:rsidR="0018278F">
        <w:rPr>
          <w:rFonts w:cs="Arial"/>
        </w:rPr>
        <w:t xml:space="preserve"> o</w:t>
      </w:r>
      <w:r w:rsidRPr="00893013">
        <w:rPr>
          <w:rFonts w:cs="Arial"/>
        </w:rPr>
        <w:t xml:space="preserve">vervoltage ride through requirements </w:t>
      </w:r>
      <w:r w:rsidR="003E343B">
        <w:rPr>
          <w:rFonts w:cs="Arial"/>
        </w:rPr>
        <w:t>w</w:t>
      </w:r>
      <w:r w:rsidRPr="00893013">
        <w:rPr>
          <w:rFonts w:cs="Arial"/>
        </w:rPr>
        <w:t xml:space="preserve">ould </w:t>
      </w:r>
      <w:r w:rsidR="003E343B">
        <w:rPr>
          <w:rFonts w:cs="Arial"/>
        </w:rPr>
        <w:t>bring about</w:t>
      </w:r>
      <w:r w:rsidRPr="00893013">
        <w:rPr>
          <w:rFonts w:cs="Arial"/>
        </w:rPr>
        <w:t xml:space="preserve"> significant cost </w:t>
      </w:r>
      <w:r w:rsidR="008751BC">
        <w:rPr>
          <w:rFonts w:cs="Arial"/>
        </w:rPr>
        <w:t xml:space="preserve">of </w:t>
      </w:r>
      <w:r w:rsidRPr="00893013">
        <w:rPr>
          <w:rFonts w:cs="Arial"/>
        </w:rPr>
        <w:t xml:space="preserve">new equipment </w:t>
      </w:r>
      <w:r w:rsidR="003E343B">
        <w:rPr>
          <w:rFonts w:cs="Arial"/>
        </w:rPr>
        <w:t xml:space="preserve">especially </w:t>
      </w:r>
      <w:r w:rsidRPr="00893013">
        <w:rPr>
          <w:rFonts w:cs="Arial"/>
        </w:rPr>
        <w:t>if</w:t>
      </w:r>
      <w:r w:rsidR="003E343B">
        <w:rPr>
          <w:rFonts w:cs="Arial"/>
        </w:rPr>
        <w:t xml:space="preserve"> the</w:t>
      </w:r>
      <w:r w:rsidRPr="00893013">
        <w:rPr>
          <w:rFonts w:cs="Arial"/>
        </w:rPr>
        <w:t xml:space="preserve"> requirements are </w:t>
      </w:r>
      <w:proofErr w:type="spellStart"/>
      <w:r w:rsidR="003E343B">
        <w:rPr>
          <w:rFonts w:cs="Arial"/>
        </w:rPr>
        <w:t>oneorous</w:t>
      </w:r>
      <w:proofErr w:type="spellEnd"/>
      <w:r w:rsidRPr="00893013">
        <w:rPr>
          <w:rFonts w:cs="Arial"/>
        </w:rPr>
        <w:t xml:space="preserve">. </w:t>
      </w:r>
      <w:r w:rsidR="008751BC">
        <w:rPr>
          <w:rFonts w:cs="Arial"/>
        </w:rPr>
        <w:t xml:space="preserve">Some </w:t>
      </w:r>
      <w:r w:rsidR="003A596D">
        <w:rPr>
          <w:rFonts w:cs="Arial"/>
        </w:rPr>
        <w:t>Workgroup members</w:t>
      </w:r>
      <w:r w:rsidR="008751BC">
        <w:rPr>
          <w:rFonts w:cs="Arial"/>
        </w:rPr>
        <w:t xml:space="preserve"> suggested that a c</w:t>
      </w:r>
      <w:r w:rsidRPr="00893013">
        <w:rPr>
          <w:rFonts w:cs="Arial"/>
        </w:rPr>
        <w:t>omparison with other international standards (and commercially available equipment) could help minimise over or under specifying requirements impacting cost and security of supply respectively. This international comparison should not just be wa</w:t>
      </w:r>
      <w:r w:rsidR="00A62B50">
        <w:rPr>
          <w:rFonts w:cs="Arial"/>
        </w:rPr>
        <w:t>i</w:t>
      </w:r>
      <w:r w:rsidRPr="00893013">
        <w:rPr>
          <w:rFonts w:cs="Arial"/>
        </w:rPr>
        <w:t xml:space="preserve">ting for a new, </w:t>
      </w:r>
      <w:proofErr w:type="gramStart"/>
      <w:r w:rsidRPr="00893013">
        <w:rPr>
          <w:rFonts w:cs="Arial"/>
        </w:rPr>
        <w:t>as yet</w:t>
      </w:r>
      <w:proofErr w:type="gramEnd"/>
      <w:r w:rsidRPr="00893013">
        <w:rPr>
          <w:rFonts w:cs="Arial"/>
        </w:rPr>
        <w:t xml:space="preserve"> unpublished standard from ENTSO–E which may not fit with the timescale of </w:t>
      </w:r>
      <w:r w:rsidR="008868C1">
        <w:rPr>
          <w:rFonts w:cs="Arial"/>
        </w:rPr>
        <w:t>this</w:t>
      </w:r>
      <w:r w:rsidRPr="00893013">
        <w:rPr>
          <w:rFonts w:cs="Arial"/>
        </w:rPr>
        <w:t xml:space="preserve"> modification</w:t>
      </w:r>
      <w:r w:rsidR="008751BC">
        <w:rPr>
          <w:rFonts w:cs="Arial"/>
        </w:rPr>
        <w:t xml:space="preserve"> but</w:t>
      </w:r>
      <w:r w:rsidR="00FD09A6">
        <w:rPr>
          <w:rFonts w:cs="Arial"/>
        </w:rPr>
        <w:t>,</w:t>
      </w:r>
      <w:r w:rsidR="008751BC">
        <w:rPr>
          <w:rFonts w:cs="Arial"/>
        </w:rPr>
        <w:t xml:space="preserve"> it </w:t>
      </w:r>
      <w:r w:rsidRPr="00893013">
        <w:rPr>
          <w:rFonts w:cs="Arial"/>
        </w:rPr>
        <w:t xml:space="preserve">could </w:t>
      </w:r>
      <w:r w:rsidR="00FD09A6">
        <w:rPr>
          <w:rFonts w:cs="Arial"/>
        </w:rPr>
        <w:t>form</w:t>
      </w:r>
      <w:r w:rsidRPr="00893013">
        <w:rPr>
          <w:rFonts w:cs="Arial"/>
        </w:rPr>
        <w:t xml:space="preserve"> part of the justification for limits proposed within any future strawman.</w:t>
      </w:r>
    </w:p>
    <w:p w14:paraId="787FB82A" w14:textId="77777777" w:rsidR="002A6239" w:rsidRDefault="002A6239" w:rsidP="00DF1460">
      <w:pPr>
        <w:spacing w:line="240" w:lineRule="auto"/>
        <w:jc w:val="both"/>
        <w:textAlignment w:val="baseline"/>
        <w:rPr>
          <w:rFonts w:cs="Arial"/>
        </w:rPr>
      </w:pPr>
    </w:p>
    <w:p w14:paraId="6376A112" w14:textId="77777777" w:rsidR="005B18E1" w:rsidRDefault="005B18E1" w:rsidP="00DF1460">
      <w:pPr>
        <w:spacing w:line="240" w:lineRule="auto"/>
        <w:jc w:val="both"/>
        <w:textAlignment w:val="baseline"/>
        <w:rPr>
          <w:rFonts w:cs="Arial"/>
        </w:rPr>
      </w:pPr>
    </w:p>
    <w:p w14:paraId="76AF8191" w14:textId="0BB31D03" w:rsidR="00FD1BD1" w:rsidRPr="00FD1BD1" w:rsidRDefault="00FD1BD1" w:rsidP="00DF1460">
      <w:pPr>
        <w:spacing w:line="240" w:lineRule="auto"/>
        <w:jc w:val="both"/>
        <w:textAlignment w:val="baseline"/>
        <w:rPr>
          <w:rFonts w:cs="Arial"/>
          <w:b/>
          <w:bCs/>
          <w:u w:val="single"/>
        </w:rPr>
      </w:pPr>
      <w:r w:rsidRPr="00FD1BD1">
        <w:rPr>
          <w:rFonts w:cs="Arial"/>
          <w:b/>
          <w:bCs/>
          <w:u w:val="single"/>
        </w:rPr>
        <w:t>Phase Angle Jumps</w:t>
      </w:r>
      <w:r w:rsidR="00B0364D">
        <w:rPr>
          <w:rFonts w:cs="Arial"/>
          <w:b/>
          <w:bCs/>
          <w:u w:val="single"/>
        </w:rPr>
        <w:t xml:space="preserve"> and S</w:t>
      </w:r>
      <w:r w:rsidR="00D36951">
        <w:rPr>
          <w:rFonts w:cs="Arial"/>
          <w:b/>
          <w:bCs/>
          <w:u w:val="single"/>
        </w:rPr>
        <w:t xml:space="preserve">hort </w:t>
      </w:r>
      <w:r w:rsidR="00B0364D">
        <w:rPr>
          <w:rFonts w:cs="Arial"/>
          <w:b/>
          <w:bCs/>
          <w:u w:val="single"/>
        </w:rPr>
        <w:t>C</w:t>
      </w:r>
      <w:r w:rsidR="00D36951">
        <w:rPr>
          <w:rFonts w:cs="Arial"/>
          <w:b/>
          <w:bCs/>
          <w:u w:val="single"/>
        </w:rPr>
        <w:t xml:space="preserve">ircuit </w:t>
      </w:r>
      <w:r w:rsidR="00B0364D">
        <w:rPr>
          <w:rFonts w:cs="Arial"/>
          <w:b/>
          <w:bCs/>
          <w:u w:val="single"/>
        </w:rPr>
        <w:t>L</w:t>
      </w:r>
      <w:r w:rsidR="00D36951">
        <w:rPr>
          <w:rFonts w:cs="Arial"/>
          <w:b/>
          <w:bCs/>
          <w:u w:val="single"/>
        </w:rPr>
        <w:t>evel</w:t>
      </w:r>
    </w:p>
    <w:p w14:paraId="2343FB75" w14:textId="1F0AD3F6" w:rsidR="005E1FFF" w:rsidRPr="00FD1BD1" w:rsidRDefault="00FD1BD1" w:rsidP="005E1FFF">
      <w:pPr>
        <w:jc w:val="both"/>
        <w:rPr>
          <w:rFonts w:ascii="Arial" w:hAnsi="Arial" w:cs="Arial"/>
          <w:szCs w:val="24"/>
        </w:rPr>
      </w:pPr>
      <w:r>
        <w:rPr>
          <w:rFonts w:cs="Arial"/>
        </w:rPr>
        <w:t>T</w:t>
      </w:r>
      <w:r w:rsidR="005E1FFF" w:rsidRPr="00FD1BD1">
        <w:rPr>
          <w:rFonts w:ascii="Arial" w:hAnsi="Arial" w:cs="Arial"/>
          <w:szCs w:val="24"/>
        </w:rPr>
        <w:t>he topic of phase angle jumps was raised</w:t>
      </w:r>
      <w:r w:rsidR="00114521">
        <w:rPr>
          <w:rFonts w:ascii="Arial" w:hAnsi="Arial" w:cs="Arial"/>
          <w:szCs w:val="24"/>
        </w:rPr>
        <w:t xml:space="preserve"> s</w:t>
      </w:r>
      <w:r w:rsidR="005E1FFF" w:rsidRPr="00FD1BD1">
        <w:rPr>
          <w:rFonts w:ascii="Arial" w:hAnsi="Arial" w:cs="Arial"/>
          <w:szCs w:val="24"/>
        </w:rPr>
        <w:t>pecifically with respect to P</w:t>
      </w:r>
      <w:r w:rsidR="00F7742C">
        <w:rPr>
          <w:rFonts w:ascii="Arial" w:hAnsi="Arial" w:cs="Arial"/>
          <w:szCs w:val="24"/>
        </w:rPr>
        <w:t xml:space="preserve">hased </w:t>
      </w:r>
      <w:r w:rsidR="005E1FFF" w:rsidRPr="00FD1BD1">
        <w:rPr>
          <w:rFonts w:ascii="Arial" w:hAnsi="Arial" w:cs="Arial"/>
          <w:szCs w:val="24"/>
        </w:rPr>
        <w:t>L</w:t>
      </w:r>
      <w:r w:rsidR="00F7742C">
        <w:rPr>
          <w:rFonts w:ascii="Arial" w:hAnsi="Arial" w:cs="Arial"/>
          <w:szCs w:val="24"/>
        </w:rPr>
        <w:t xml:space="preserve">ocked </w:t>
      </w:r>
      <w:r w:rsidR="005E1FFF" w:rsidRPr="00FD1BD1">
        <w:rPr>
          <w:rFonts w:ascii="Arial" w:hAnsi="Arial" w:cs="Arial"/>
          <w:szCs w:val="24"/>
        </w:rPr>
        <w:t>L</w:t>
      </w:r>
      <w:r w:rsidR="00F7742C">
        <w:rPr>
          <w:rFonts w:ascii="Arial" w:hAnsi="Arial" w:cs="Arial"/>
          <w:szCs w:val="24"/>
        </w:rPr>
        <w:t>oop</w:t>
      </w:r>
      <w:r w:rsidR="005E1FFF" w:rsidRPr="00FD1BD1">
        <w:rPr>
          <w:rFonts w:ascii="Arial" w:hAnsi="Arial" w:cs="Arial"/>
          <w:szCs w:val="24"/>
        </w:rPr>
        <w:t xml:space="preserve"> fault ride th</w:t>
      </w:r>
      <w:r w:rsidR="00992C15">
        <w:rPr>
          <w:rFonts w:ascii="Arial" w:hAnsi="Arial" w:cs="Arial"/>
          <w:szCs w:val="24"/>
        </w:rPr>
        <w:t>r</w:t>
      </w:r>
      <w:r w:rsidR="005E1FFF" w:rsidRPr="00FD1BD1">
        <w:rPr>
          <w:rFonts w:ascii="Arial" w:hAnsi="Arial" w:cs="Arial"/>
          <w:szCs w:val="24"/>
        </w:rPr>
        <w:t xml:space="preserve">ough capability. </w:t>
      </w:r>
      <w:r>
        <w:rPr>
          <w:rFonts w:ascii="Arial" w:hAnsi="Arial" w:cs="Arial"/>
          <w:szCs w:val="24"/>
        </w:rPr>
        <w:t>A Workgroup member shared the table below</w:t>
      </w:r>
      <w:r w:rsidR="00D37546">
        <w:rPr>
          <w:rFonts w:ascii="Arial" w:hAnsi="Arial" w:cs="Arial"/>
          <w:szCs w:val="24"/>
        </w:rPr>
        <w:t xml:space="preserve">, </w:t>
      </w:r>
      <w:r>
        <w:rPr>
          <w:rFonts w:ascii="Arial" w:hAnsi="Arial" w:cs="Arial"/>
          <w:szCs w:val="24"/>
        </w:rPr>
        <w:t>a</w:t>
      </w:r>
      <w:r w:rsidR="005E1FFF" w:rsidRPr="00FD1BD1">
        <w:rPr>
          <w:rFonts w:ascii="Arial" w:hAnsi="Arial" w:cs="Arial"/>
          <w:szCs w:val="24"/>
        </w:rPr>
        <w:t>n example</w:t>
      </w:r>
      <w:r>
        <w:rPr>
          <w:rFonts w:ascii="Arial" w:hAnsi="Arial" w:cs="Arial"/>
          <w:szCs w:val="24"/>
        </w:rPr>
        <w:t xml:space="preserve"> </w:t>
      </w:r>
      <w:r w:rsidR="005E1FFF" w:rsidRPr="00FD1BD1">
        <w:rPr>
          <w:rFonts w:ascii="Arial" w:hAnsi="Arial" w:cs="Arial"/>
          <w:szCs w:val="24"/>
        </w:rPr>
        <w:t xml:space="preserve">given was of large phase angle jumps in Scotland being caused by transmission network faults in North Wales, showing </w:t>
      </w:r>
      <w:r w:rsidR="00E477A5">
        <w:rPr>
          <w:rFonts w:ascii="Arial" w:hAnsi="Arial" w:cs="Arial"/>
          <w:szCs w:val="24"/>
        </w:rPr>
        <w:t xml:space="preserve">that </w:t>
      </w:r>
      <w:r w:rsidR="005E1FFF" w:rsidRPr="00FD1BD1">
        <w:rPr>
          <w:rFonts w:ascii="Arial" w:hAnsi="Arial" w:cs="Arial"/>
          <w:szCs w:val="24"/>
        </w:rPr>
        <w:t xml:space="preserve">this is already a problem in the GB grid as </w:t>
      </w:r>
      <w:r w:rsidR="00B312E1">
        <w:rPr>
          <w:rFonts w:ascii="Arial" w:hAnsi="Arial" w:cs="Arial"/>
          <w:szCs w:val="24"/>
        </w:rPr>
        <w:t>G</w:t>
      </w:r>
      <w:r w:rsidR="005E1FFF" w:rsidRPr="00FD1BD1">
        <w:rPr>
          <w:rFonts w:ascii="Arial" w:hAnsi="Arial" w:cs="Arial"/>
          <w:szCs w:val="24"/>
        </w:rPr>
        <w:t xml:space="preserve">enerators with PLL are not designed for these conditions and this could lead to </w:t>
      </w:r>
      <w:r w:rsidR="00B312E1">
        <w:rPr>
          <w:rFonts w:ascii="Arial" w:hAnsi="Arial" w:cs="Arial"/>
          <w:szCs w:val="24"/>
        </w:rPr>
        <w:t>G</w:t>
      </w:r>
      <w:r w:rsidR="005E1FFF" w:rsidRPr="00FD1BD1">
        <w:rPr>
          <w:rFonts w:ascii="Arial" w:hAnsi="Arial" w:cs="Arial"/>
          <w:szCs w:val="24"/>
        </w:rPr>
        <w:t>enerators</w:t>
      </w:r>
      <w:r w:rsidR="00E477A5">
        <w:rPr>
          <w:rFonts w:ascii="Arial" w:hAnsi="Arial" w:cs="Arial"/>
          <w:szCs w:val="24"/>
        </w:rPr>
        <w:t>’</w:t>
      </w:r>
      <w:r w:rsidR="005E1FFF" w:rsidRPr="00FD1BD1">
        <w:rPr>
          <w:rFonts w:ascii="Arial" w:hAnsi="Arial" w:cs="Arial"/>
          <w:szCs w:val="24"/>
        </w:rPr>
        <w:t xml:space="preserve"> tripping. Although it was </w:t>
      </w:r>
      <w:r w:rsidR="00E477A5" w:rsidRPr="00FD1BD1">
        <w:rPr>
          <w:rFonts w:ascii="Arial" w:hAnsi="Arial" w:cs="Arial"/>
          <w:szCs w:val="24"/>
        </w:rPr>
        <w:t>discussed</w:t>
      </w:r>
      <w:r w:rsidR="005E1FFF" w:rsidRPr="00FD1BD1">
        <w:rPr>
          <w:rFonts w:ascii="Arial" w:hAnsi="Arial" w:cs="Arial"/>
          <w:szCs w:val="24"/>
        </w:rPr>
        <w:t xml:space="preserve"> that there are no specified FRT requirements for phase angle jumps </w:t>
      </w:r>
      <w:r w:rsidR="000533A9">
        <w:rPr>
          <w:rFonts w:ascii="Arial" w:hAnsi="Arial" w:cs="Arial"/>
          <w:szCs w:val="24"/>
        </w:rPr>
        <w:t xml:space="preserve">but, whilst the ESO expressed </w:t>
      </w:r>
      <w:r w:rsidR="00544E73">
        <w:rPr>
          <w:rFonts w:ascii="Arial" w:hAnsi="Arial" w:cs="Arial"/>
          <w:szCs w:val="24"/>
        </w:rPr>
        <w:t>support for th</w:t>
      </w:r>
      <w:r w:rsidR="0084337F">
        <w:rPr>
          <w:rFonts w:ascii="Arial" w:hAnsi="Arial" w:cs="Arial"/>
          <w:szCs w:val="24"/>
        </w:rPr>
        <w:t>ese</w:t>
      </w:r>
      <w:r w:rsidR="00544E73">
        <w:rPr>
          <w:rFonts w:ascii="Arial" w:hAnsi="Arial" w:cs="Arial"/>
          <w:szCs w:val="24"/>
        </w:rPr>
        <w:t xml:space="preserve"> requirements, it was clearly stated that </w:t>
      </w:r>
      <w:r w:rsidR="000533A9">
        <w:rPr>
          <w:rFonts w:ascii="Arial" w:hAnsi="Arial" w:cs="Arial"/>
          <w:szCs w:val="24"/>
        </w:rPr>
        <w:t xml:space="preserve">this </w:t>
      </w:r>
      <w:r w:rsidR="00544E73">
        <w:rPr>
          <w:rFonts w:ascii="Arial" w:hAnsi="Arial" w:cs="Arial"/>
          <w:szCs w:val="24"/>
        </w:rPr>
        <w:t>subject area</w:t>
      </w:r>
      <w:r w:rsidR="004A1B1A">
        <w:rPr>
          <w:rFonts w:ascii="Arial" w:hAnsi="Arial" w:cs="Arial"/>
          <w:szCs w:val="24"/>
        </w:rPr>
        <w:t xml:space="preserve"> was outside of scope and</w:t>
      </w:r>
      <w:r w:rsidR="00544E73">
        <w:rPr>
          <w:rFonts w:ascii="Arial" w:hAnsi="Arial" w:cs="Arial"/>
          <w:szCs w:val="24"/>
        </w:rPr>
        <w:t xml:space="preserve"> </w:t>
      </w:r>
      <w:r w:rsidR="000533A9">
        <w:rPr>
          <w:rFonts w:ascii="Arial" w:hAnsi="Arial" w:cs="Arial"/>
          <w:szCs w:val="24"/>
        </w:rPr>
        <w:t>w</w:t>
      </w:r>
      <w:r w:rsidR="004A1B1A">
        <w:rPr>
          <w:rFonts w:ascii="Arial" w:hAnsi="Arial" w:cs="Arial"/>
          <w:szCs w:val="24"/>
        </w:rPr>
        <w:t xml:space="preserve">ould </w:t>
      </w:r>
      <w:r w:rsidR="000533A9">
        <w:rPr>
          <w:rFonts w:ascii="Arial" w:hAnsi="Arial" w:cs="Arial"/>
          <w:szCs w:val="24"/>
        </w:rPr>
        <w:t>not be considered within</w:t>
      </w:r>
      <w:r w:rsidR="004A1B1A">
        <w:rPr>
          <w:rFonts w:ascii="Arial" w:hAnsi="Arial" w:cs="Arial"/>
          <w:szCs w:val="24"/>
        </w:rPr>
        <w:t xml:space="preserve"> the requirements of</w:t>
      </w:r>
      <w:r w:rsidR="000533A9">
        <w:rPr>
          <w:rFonts w:ascii="Arial" w:hAnsi="Arial" w:cs="Arial"/>
          <w:szCs w:val="24"/>
        </w:rPr>
        <w:t xml:space="preserve"> this modification</w:t>
      </w:r>
      <w:r w:rsidR="00544E73">
        <w:rPr>
          <w:rFonts w:ascii="Arial" w:hAnsi="Arial" w:cs="Arial"/>
          <w:szCs w:val="24"/>
        </w:rPr>
        <w:t>.</w:t>
      </w:r>
    </w:p>
    <w:p w14:paraId="74816671" w14:textId="77777777" w:rsidR="005E1FFF" w:rsidRDefault="005E1FFF" w:rsidP="00DF1460">
      <w:pPr>
        <w:spacing w:line="240" w:lineRule="auto"/>
        <w:jc w:val="both"/>
        <w:textAlignment w:val="baseline"/>
        <w:rPr>
          <w:rFonts w:cs="Arial"/>
        </w:rPr>
      </w:pPr>
    </w:p>
    <w:p w14:paraId="3EEDE481" w14:textId="47641177" w:rsidR="005E1FFF" w:rsidRDefault="005E1FFF" w:rsidP="00DF1460">
      <w:pPr>
        <w:spacing w:line="240" w:lineRule="auto"/>
        <w:jc w:val="both"/>
        <w:textAlignment w:val="baseline"/>
        <w:rPr>
          <w:rFonts w:cs="Arial"/>
        </w:rPr>
      </w:pPr>
      <w:r w:rsidRPr="00D13F81">
        <w:rPr>
          <w:rFonts w:ascii="Arial" w:hAnsi="Arial" w:cs="Arial"/>
          <w:noProof/>
          <w:szCs w:val="24"/>
        </w:rPr>
        <w:lastRenderedPageBreak/>
        <w:drawing>
          <wp:inline distT="0" distB="0" distL="0" distR="0" wp14:anchorId="64FECB95" wp14:editId="35A9B5A8">
            <wp:extent cx="3334972" cy="2910214"/>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3348526" cy="2922042"/>
                    </a:xfrm>
                    <a:prstGeom prst="rect">
                      <a:avLst/>
                    </a:prstGeom>
                    <a:noFill/>
                    <a:ln>
                      <a:noFill/>
                    </a:ln>
                  </pic:spPr>
                </pic:pic>
              </a:graphicData>
            </a:graphic>
          </wp:inline>
        </w:drawing>
      </w:r>
    </w:p>
    <w:p w14:paraId="1B9C974C" w14:textId="77777777" w:rsidR="00ED79DC" w:rsidRDefault="00ED79DC" w:rsidP="00DF1460">
      <w:pPr>
        <w:spacing w:line="240" w:lineRule="auto"/>
        <w:jc w:val="both"/>
        <w:textAlignment w:val="baseline"/>
        <w:rPr>
          <w:rFonts w:cs="Arial"/>
        </w:rPr>
      </w:pPr>
    </w:p>
    <w:p w14:paraId="03D80A24" w14:textId="13F8331F" w:rsidR="008E04D0" w:rsidRPr="005F0427" w:rsidRDefault="00ED79DC" w:rsidP="005F0427">
      <w:pPr>
        <w:spacing w:line="240" w:lineRule="auto"/>
        <w:jc w:val="both"/>
        <w:textAlignment w:val="baseline"/>
        <w:rPr>
          <w:rFonts w:cs="Arial"/>
        </w:rPr>
      </w:pPr>
      <w:r>
        <w:rPr>
          <w:rFonts w:cs="Arial"/>
        </w:rPr>
        <w:t xml:space="preserve">A Workgroup member suggested that if </w:t>
      </w:r>
      <w:r w:rsidRPr="00ED79DC">
        <w:rPr>
          <w:rFonts w:cs="Arial"/>
        </w:rPr>
        <w:t xml:space="preserve">these topics of phase steps and SCL are not to be considered with </w:t>
      </w:r>
      <w:r w:rsidR="00CA14BE">
        <w:rPr>
          <w:rFonts w:cs="Arial"/>
        </w:rPr>
        <w:t>this modification</w:t>
      </w:r>
      <w:r w:rsidRPr="00ED79DC">
        <w:rPr>
          <w:rFonts w:cs="Arial"/>
        </w:rPr>
        <w:t xml:space="preserve"> </w:t>
      </w:r>
      <w:r>
        <w:rPr>
          <w:rFonts w:cs="Arial"/>
        </w:rPr>
        <w:t xml:space="preserve">it should </w:t>
      </w:r>
      <w:r w:rsidR="0086081D">
        <w:rPr>
          <w:rFonts w:cs="Arial"/>
        </w:rPr>
        <w:t>be decided whether it w</w:t>
      </w:r>
      <w:r w:rsidR="005F0427">
        <w:rPr>
          <w:rFonts w:cs="Arial"/>
        </w:rPr>
        <w:t>ould</w:t>
      </w:r>
      <w:r w:rsidR="0086081D">
        <w:rPr>
          <w:rFonts w:cs="Arial"/>
        </w:rPr>
        <w:t xml:space="preserve"> be</w:t>
      </w:r>
      <w:r w:rsidRPr="00ED79DC">
        <w:rPr>
          <w:rFonts w:cs="Arial"/>
        </w:rPr>
        <w:t xml:space="preserve"> address</w:t>
      </w:r>
      <w:r w:rsidR="0086081D">
        <w:rPr>
          <w:rFonts w:cs="Arial"/>
        </w:rPr>
        <w:t>ed</w:t>
      </w:r>
      <w:r w:rsidRPr="00ED79DC">
        <w:rPr>
          <w:rFonts w:cs="Arial"/>
        </w:rPr>
        <w:t xml:space="preserve"> in later modifications, or </w:t>
      </w:r>
      <w:r w:rsidR="00E91238">
        <w:rPr>
          <w:rFonts w:cs="Arial"/>
        </w:rPr>
        <w:t>whether</w:t>
      </w:r>
      <w:r w:rsidRPr="00ED79DC">
        <w:rPr>
          <w:rFonts w:cs="Arial"/>
        </w:rPr>
        <w:t xml:space="preserve"> the</w:t>
      </w:r>
      <w:r w:rsidR="005F0427">
        <w:rPr>
          <w:rFonts w:cs="Arial"/>
        </w:rPr>
        <w:t>se issues</w:t>
      </w:r>
      <w:r w:rsidRPr="00ED79DC">
        <w:rPr>
          <w:rFonts w:cs="Arial"/>
        </w:rPr>
        <w:t xml:space="preserve"> pose</w:t>
      </w:r>
      <w:r w:rsidR="005F0427">
        <w:rPr>
          <w:rFonts w:cs="Arial"/>
        </w:rPr>
        <w:t>d</w:t>
      </w:r>
      <w:r w:rsidRPr="00ED79DC">
        <w:rPr>
          <w:rFonts w:cs="Arial"/>
        </w:rPr>
        <w:t xml:space="preserve"> such low risk that they c</w:t>
      </w:r>
      <w:r w:rsidR="005F0427">
        <w:rPr>
          <w:rFonts w:cs="Arial"/>
        </w:rPr>
        <w:t>ould</w:t>
      </w:r>
      <w:r w:rsidRPr="00ED79DC">
        <w:rPr>
          <w:rFonts w:cs="Arial"/>
        </w:rPr>
        <w:t xml:space="preserve"> be safely ignored</w:t>
      </w:r>
      <w:r w:rsidR="00E91238">
        <w:rPr>
          <w:rFonts w:cs="Arial"/>
        </w:rPr>
        <w:t>.</w:t>
      </w:r>
      <w:r w:rsidR="005F0427">
        <w:rPr>
          <w:rFonts w:cs="Arial"/>
        </w:rPr>
        <w:t xml:space="preserve"> </w:t>
      </w:r>
      <w:r w:rsidR="00255285">
        <w:rPr>
          <w:rFonts w:cs="Arial"/>
        </w:rPr>
        <w:t xml:space="preserve">The </w:t>
      </w:r>
      <w:r w:rsidR="003A596D">
        <w:rPr>
          <w:rFonts w:cs="Arial"/>
        </w:rPr>
        <w:t>ESO representative</w:t>
      </w:r>
      <w:r w:rsidR="00255285">
        <w:rPr>
          <w:rFonts w:cs="Arial"/>
        </w:rPr>
        <w:t xml:space="preserve"> </w:t>
      </w:r>
      <w:r w:rsidR="00255285">
        <w:t>requested that</w:t>
      </w:r>
      <w:r w:rsidR="00B21BC9">
        <w:t>, to</w:t>
      </w:r>
      <w:r w:rsidR="00B21BC9">
        <w:rPr>
          <w:color w:val="000000"/>
        </w:rPr>
        <w:t xml:space="preserve"> better understand the issues and identify whether needed to be addressed or investigated further, </w:t>
      </w:r>
      <w:r w:rsidR="00255285">
        <w:t xml:space="preserve">the </w:t>
      </w:r>
      <w:r w:rsidR="003A596D">
        <w:t>Workgroup members</w:t>
      </w:r>
      <w:r w:rsidR="00B21BC9">
        <w:t xml:space="preserve"> </w:t>
      </w:r>
      <w:r w:rsidR="00342D15">
        <w:t xml:space="preserve">should </w:t>
      </w:r>
      <w:r w:rsidR="00255285">
        <w:t xml:space="preserve">share examples of issues caused by </w:t>
      </w:r>
      <w:r w:rsidR="00255285">
        <w:rPr>
          <w:color w:val="000000"/>
        </w:rPr>
        <w:t>sudden changes in phase angles</w:t>
      </w:r>
      <w:r w:rsidR="00922A0D">
        <w:rPr>
          <w:color w:val="000000"/>
        </w:rPr>
        <w:t>;</w:t>
      </w:r>
      <w:r w:rsidR="00255285">
        <w:rPr>
          <w:color w:val="000000"/>
        </w:rPr>
        <w:t xml:space="preserve"> how the</w:t>
      </w:r>
      <w:r w:rsidR="00922A0D">
        <w:rPr>
          <w:color w:val="000000"/>
        </w:rPr>
        <w:t>y</w:t>
      </w:r>
      <w:r w:rsidR="00255285">
        <w:rPr>
          <w:color w:val="000000"/>
        </w:rPr>
        <w:t xml:space="preserve"> affect the control systems and any implications associated with retuning these control systems</w:t>
      </w:r>
      <w:r w:rsidR="000004A3">
        <w:rPr>
          <w:color w:val="000000"/>
        </w:rPr>
        <w:t>.</w:t>
      </w:r>
    </w:p>
    <w:p w14:paraId="564D5F89" w14:textId="77777777" w:rsidR="00E3246B" w:rsidRDefault="00E3246B" w:rsidP="00DF1460">
      <w:pPr>
        <w:spacing w:line="240" w:lineRule="auto"/>
        <w:jc w:val="both"/>
        <w:textAlignment w:val="baseline"/>
        <w:rPr>
          <w:rFonts w:cs="Arial"/>
        </w:rPr>
      </w:pPr>
    </w:p>
    <w:p w14:paraId="373495D9" w14:textId="77777777" w:rsidR="00BD793C" w:rsidRDefault="00BD793C" w:rsidP="00DF1460">
      <w:pPr>
        <w:spacing w:line="240" w:lineRule="auto"/>
        <w:jc w:val="both"/>
        <w:textAlignment w:val="baseline"/>
        <w:rPr>
          <w:rFonts w:cs="Arial"/>
        </w:rPr>
      </w:pPr>
    </w:p>
    <w:p w14:paraId="7A3E2BF7" w14:textId="760C9AEA" w:rsidR="008E04D0" w:rsidRPr="00F627D4" w:rsidRDefault="008E04D0" w:rsidP="00DF1460">
      <w:pPr>
        <w:spacing w:line="240" w:lineRule="auto"/>
        <w:jc w:val="both"/>
        <w:textAlignment w:val="baseline"/>
        <w:rPr>
          <w:rFonts w:cs="Arial"/>
          <w:b/>
          <w:bCs/>
          <w:u w:val="single"/>
        </w:rPr>
      </w:pPr>
      <w:r w:rsidRPr="00F627D4">
        <w:rPr>
          <w:rFonts w:cs="Arial"/>
          <w:b/>
          <w:bCs/>
          <w:u w:val="single"/>
        </w:rPr>
        <w:t xml:space="preserve">Multiple Fault Ride Through </w:t>
      </w:r>
      <w:r w:rsidR="009C178C" w:rsidRPr="00F627D4">
        <w:rPr>
          <w:rFonts w:cs="Arial"/>
          <w:b/>
          <w:bCs/>
          <w:u w:val="single"/>
        </w:rPr>
        <w:t>Scenarios</w:t>
      </w:r>
    </w:p>
    <w:p w14:paraId="74499455" w14:textId="0FC1C342" w:rsidR="00722411" w:rsidRPr="00722411" w:rsidRDefault="008E04D0" w:rsidP="00F10E51">
      <w:pPr>
        <w:jc w:val="both"/>
        <w:textAlignment w:val="baseline"/>
        <w:rPr>
          <w:rFonts w:cs="Arial"/>
        </w:rPr>
      </w:pPr>
      <w:r>
        <w:rPr>
          <w:rFonts w:cs="Arial"/>
        </w:rPr>
        <w:t xml:space="preserve">Some </w:t>
      </w:r>
      <w:r w:rsidR="003A596D">
        <w:rPr>
          <w:rFonts w:cs="Arial"/>
        </w:rPr>
        <w:t>Workgroup members</w:t>
      </w:r>
      <w:r>
        <w:rPr>
          <w:rFonts w:cs="Arial"/>
        </w:rPr>
        <w:t xml:space="preserve"> raised concerns </w:t>
      </w:r>
      <w:r w:rsidR="007C578D">
        <w:rPr>
          <w:rFonts w:cs="Arial"/>
        </w:rPr>
        <w:t>over</w:t>
      </w:r>
      <w:r w:rsidR="0018290C">
        <w:rPr>
          <w:rFonts w:cs="Arial"/>
        </w:rPr>
        <w:t xml:space="preserve"> lack of</w:t>
      </w:r>
      <w:r w:rsidR="00E33F0B">
        <w:rPr>
          <w:rFonts w:cs="Arial"/>
        </w:rPr>
        <w:t xml:space="preserve"> clear requirements </w:t>
      </w:r>
      <w:r w:rsidR="009C178C">
        <w:rPr>
          <w:rFonts w:cs="Arial"/>
        </w:rPr>
        <w:t>in the case of multiple FRTs</w:t>
      </w:r>
      <w:r w:rsidR="00E33F0B">
        <w:rPr>
          <w:rFonts w:cs="Arial"/>
        </w:rPr>
        <w:t xml:space="preserve">. </w:t>
      </w:r>
      <w:r w:rsidR="00722411" w:rsidRPr="00722411">
        <w:rPr>
          <w:rFonts w:cs="Arial"/>
        </w:rPr>
        <w:t>This h</w:t>
      </w:r>
      <w:r w:rsidR="00722411">
        <w:rPr>
          <w:rFonts w:cs="Arial"/>
        </w:rPr>
        <w:t>ad</w:t>
      </w:r>
      <w:r w:rsidR="00722411" w:rsidRPr="00722411">
        <w:rPr>
          <w:rFonts w:cs="Arial"/>
        </w:rPr>
        <w:t xml:space="preserve"> been highlighted as a concern due to incident</w:t>
      </w:r>
      <w:r w:rsidR="00722411">
        <w:rPr>
          <w:rFonts w:cs="Arial"/>
        </w:rPr>
        <w:t>s</w:t>
      </w:r>
      <w:r w:rsidR="00722411" w:rsidRPr="00722411">
        <w:rPr>
          <w:rFonts w:cs="Arial"/>
        </w:rPr>
        <w:t xml:space="preserve"> </w:t>
      </w:r>
      <w:r w:rsidR="00722411">
        <w:rPr>
          <w:rFonts w:cs="Arial"/>
        </w:rPr>
        <w:t xml:space="preserve">that occurred </w:t>
      </w:r>
      <w:r w:rsidR="00E3246B">
        <w:rPr>
          <w:rFonts w:cs="Arial"/>
        </w:rPr>
        <w:t>i</w:t>
      </w:r>
      <w:r w:rsidR="00722411">
        <w:rPr>
          <w:rFonts w:cs="Arial"/>
        </w:rPr>
        <w:t>n other countries</w:t>
      </w:r>
      <w:r w:rsidR="00722411" w:rsidRPr="00722411">
        <w:rPr>
          <w:rFonts w:cs="Arial"/>
        </w:rPr>
        <w:t xml:space="preserve">.  </w:t>
      </w:r>
      <w:r w:rsidR="00F10E51">
        <w:rPr>
          <w:rFonts w:cs="Arial"/>
        </w:rPr>
        <w:t>The</w:t>
      </w:r>
      <w:r w:rsidR="00342D15">
        <w:rPr>
          <w:rFonts w:cs="Arial"/>
        </w:rPr>
        <w:t xml:space="preserve"> </w:t>
      </w:r>
      <w:r w:rsidR="003A596D">
        <w:rPr>
          <w:rFonts w:cs="Arial"/>
        </w:rPr>
        <w:t>ESO representative</w:t>
      </w:r>
      <w:r w:rsidR="00F10E51">
        <w:rPr>
          <w:rFonts w:cs="Arial"/>
        </w:rPr>
        <w:t xml:space="preserve"> advised that</w:t>
      </w:r>
      <w:proofErr w:type="gramStart"/>
      <w:r w:rsidR="00F10E51">
        <w:rPr>
          <w:rFonts w:cs="Arial"/>
        </w:rPr>
        <w:t xml:space="preserve">, </w:t>
      </w:r>
      <w:r w:rsidR="00371FCC">
        <w:rPr>
          <w:rFonts w:cs="Arial"/>
        </w:rPr>
        <w:t>f</w:t>
      </w:r>
      <w:r w:rsidR="00371FCC" w:rsidRPr="00722411">
        <w:rPr>
          <w:rFonts w:cs="Arial"/>
        </w:rPr>
        <w:t>ollowing</w:t>
      </w:r>
      <w:r w:rsidR="00722411" w:rsidRPr="00722411">
        <w:rPr>
          <w:rFonts w:cs="Arial"/>
        </w:rPr>
        <w:t xml:space="preserve"> a review</w:t>
      </w:r>
      <w:r w:rsidR="00F10E51">
        <w:rPr>
          <w:rFonts w:cs="Arial"/>
        </w:rPr>
        <w:t>,</w:t>
      </w:r>
      <w:r w:rsidR="00722411" w:rsidRPr="00722411">
        <w:rPr>
          <w:rFonts w:cs="Arial"/>
        </w:rPr>
        <w:t xml:space="preserve"> it</w:t>
      </w:r>
      <w:proofErr w:type="gramEnd"/>
      <w:r w:rsidR="00722411" w:rsidRPr="00722411">
        <w:rPr>
          <w:rFonts w:cs="Arial"/>
        </w:rPr>
        <w:t xml:space="preserve"> was </w:t>
      </w:r>
      <w:r w:rsidR="00371FCC">
        <w:rPr>
          <w:rFonts w:cs="Arial"/>
        </w:rPr>
        <w:t>e</w:t>
      </w:r>
      <w:r w:rsidR="00F10E51">
        <w:rPr>
          <w:rFonts w:cs="Arial"/>
        </w:rPr>
        <w:t>stablished</w:t>
      </w:r>
      <w:r w:rsidR="00722411" w:rsidRPr="00722411">
        <w:rPr>
          <w:rFonts w:cs="Arial"/>
        </w:rPr>
        <w:t xml:space="preserve"> that</w:t>
      </w:r>
      <w:r w:rsidR="00371FCC">
        <w:rPr>
          <w:rFonts w:cs="Arial"/>
        </w:rPr>
        <w:t xml:space="preserve"> it would be highly unlikely that this would occur in the UK due to the</w:t>
      </w:r>
      <w:r w:rsidR="00722411" w:rsidRPr="00722411">
        <w:rPr>
          <w:rFonts w:cs="Arial"/>
        </w:rPr>
        <w:t xml:space="preserve"> weather </w:t>
      </w:r>
      <w:r w:rsidR="00371FCC">
        <w:rPr>
          <w:rFonts w:cs="Arial"/>
        </w:rPr>
        <w:t>conditions</w:t>
      </w:r>
      <w:r w:rsidR="00722411" w:rsidRPr="00722411">
        <w:rPr>
          <w:rFonts w:cs="Arial"/>
        </w:rPr>
        <w:t>.</w:t>
      </w:r>
      <w:r w:rsidR="00371FCC">
        <w:rPr>
          <w:rFonts w:cs="Arial"/>
        </w:rPr>
        <w:t xml:space="preserve"> It was therefore noted that</w:t>
      </w:r>
      <w:r w:rsidR="00722411" w:rsidRPr="00722411">
        <w:rPr>
          <w:rFonts w:cs="Arial"/>
        </w:rPr>
        <w:t xml:space="preserve"> </w:t>
      </w:r>
      <w:r w:rsidR="00371FCC">
        <w:rPr>
          <w:rFonts w:cs="Arial"/>
        </w:rPr>
        <w:t>a</w:t>
      </w:r>
      <w:r w:rsidR="00722411" w:rsidRPr="00722411">
        <w:rPr>
          <w:rFonts w:cs="Arial"/>
        </w:rPr>
        <w:t xml:space="preserve">s multiple </w:t>
      </w:r>
      <w:r w:rsidR="00B312E1">
        <w:rPr>
          <w:rFonts w:cs="Arial"/>
        </w:rPr>
        <w:t>FRT</w:t>
      </w:r>
      <w:r w:rsidR="00722411" w:rsidRPr="00722411">
        <w:rPr>
          <w:rFonts w:cs="Arial"/>
        </w:rPr>
        <w:t xml:space="preserve"> currently has a low needs case, </w:t>
      </w:r>
      <w:r w:rsidR="00371FCC">
        <w:rPr>
          <w:rFonts w:cs="Arial"/>
        </w:rPr>
        <w:t xml:space="preserve">the ESO </w:t>
      </w:r>
      <w:r w:rsidR="00342D15">
        <w:rPr>
          <w:rFonts w:cs="Arial"/>
        </w:rPr>
        <w:t xml:space="preserve">is </w:t>
      </w:r>
      <w:r w:rsidR="00371FCC">
        <w:rPr>
          <w:rFonts w:cs="Arial"/>
        </w:rPr>
        <w:t>not</w:t>
      </w:r>
      <w:r w:rsidR="00722411" w:rsidRPr="00722411">
        <w:rPr>
          <w:rFonts w:cs="Arial"/>
        </w:rPr>
        <w:t xml:space="preserve"> </w:t>
      </w:r>
      <w:r w:rsidR="00342D15">
        <w:rPr>
          <w:rFonts w:cs="Arial"/>
        </w:rPr>
        <w:t>looking</w:t>
      </w:r>
      <w:r w:rsidR="00722411" w:rsidRPr="00722411">
        <w:rPr>
          <w:rFonts w:cs="Arial"/>
        </w:rPr>
        <w:t xml:space="preserve"> to progress it </w:t>
      </w:r>
      <w:r w:rsidR="00371FCC">
        <w:rPr>
          <w:rFonts w:cs="Arial"/>
        </w:rPr>
        <w:t xml:space="preserve">within </w:t>
      </w:r>
      <w:r w:rsidR="00B312E1">
        <w:rPr>
          <w:rFonts w:cs="Arial"/>
        </w:rPr>
        <w:t>this modification</w:t>
      </w:r>
      <w:r w:rsidR="00722411" w:rsidRPr="00722411">
        <w:rPr>
          <w:rFonts w:cs="Arial"/>
        </w:rPr>
        <w:t>.</w:t>
      </w:r>
    </w:p>
    <w:p w14:paraId="3B5FEFBD" w14:textId="45CC6608" w:rsidR="00FB5F2A" w:rsidRDefault="00FB5F2A" w:rsidP="00D16700">
      <w:pPr>
        <w:spacing w:line="240" w:lineRule="auto"/>
        <w:jc w:val="both"/>
        <w:textAlignment w:val="baseline"/>
        <w:rPr>
          <w:rFonts w:cs="Arial"/>
        </w:rPr>
      </w:pPr>
    </w:p>
    <w:p w14:paraId="61C9580D" w14:textId="77777777" w:rsidR="00BD793C" w:rsidRDefault="00BD793C" w:rsidP="00D16700">
      <w:pPr>
        <w:spacing w:line="240" w:lineRule="auto"/>
        <w:jc w:val="both"/>
        <w:textAlignment w:val="baseline"/>
        <w:rPr>
          <w:rFonts w:cs="Arial"/>
        </w:rPr>
      </w:pPr>
    </w:p>
    <w:p w14:paraId="5803D672" w14:textId="5585AE38" w:rsidR="00D32698" w:rsidRPr="00F627D4" w:rsidRDefault="00D32698" w:rsidP="00D16700">
      <w:pPr>
        <w:spacing w:line="240" w:lineRule="auto"/>
        <w:jc w:val="both"/>
        <w:textAlignment w:val="baseline"/>
        <w:rPr>
          <w:rFonts w:cs="Arial"/>
          <w:b/>
          <w:bCs/>
          <w:u w:val="single"/>
        </w:rPr>
      </w:pPr>
      <w:r w:rsidRPr="00F627D4">
        <w:rPr>
          <w:rFonts w:cs="Arial"/>
          <w:b/>
          <w:bCs/>
          <w:u w:val="single"/>
        </w:rPr>
        <w:t>ENTSO-E</w:t>
      </w:r>
      <w:r w:rsidR="002A4238" w:rsidRPr="00F627D4">
        <w:rPr>
          <w:rFonts w:cs="Arial"/>
          <w:b/>
          <w:bCs/>
          <w:u w:val="single"/>
        </w:rPr>
        <w:t xml:space="preserve"> </w:t>
      </w:r>
      <w:r w:rsidR="00A35F14" w:rsidRPr="00F627D4">
        <w:rPr>
          <w:rFonts w:cs="Arial"/>
          <w:b/>
          <w:bCs/>
          <w:u w:val="single"/>
        </w:rPr>
        <w:t>High</w:t>
      </w:r>
      <w:r w:rsidR="002A4238" w:rsidRPr="00F627D4">
        <w:rPr>
          <w:rFonts w:cs="Arial"/>
          <w:b/>
          <w:bCs/>
          <w:u w:val="single"/>
        </w:rPr>
        <w:t xml:space="preserve"> Voltage Ride Through</w:t>
      </w:r>
      <w:r w:rsidR="003A596D">
        <w:rPr>
          <w:rFonts w:cs="Arial"/>
          <w:b/>
          <w:bCs/>
          <w:u w:val="single"/>
        </w:rPr>
        <w:t xml:space="preserve"> (HVRT)</w:t>
      </w:r>
      <w:r w:rsidR="002A4238" w:rsidRPr="00F627D4">
        <w:rPr>
          <w:rFonts w:cs="Arial"/>
          <w:b/>
          <w:bCs/>
          <w:u w:val="single"/>
        </w:rPr>
        <w:t xml:space="preserve"> Requirements </w:t>
      </w:r>
    </w:p>
    <w:p w14:paraId="07AA5001" w14:textId="69F52A79" w:rsidR="009A7429" w:rsidRDefault="009A7429" w:rsidP="00D16700">
      <w:pPr>
        <w:spacing w:line="240" w:lineRule="auto"/>
        <w:jc w:val="both"/>
        <w:textAlignment w:val="baseline"/>
        <w:rPr>
          <w:rFonts w:cs="Arial"/>
        </w:rPr>
      </w:pPr>
      <w:r w:rsidRPr="009A7429">
        <w:rPr>
          <w:rFonts w:cs="Arial"/>
        </w:rPr>
        <w:t xml:space="preserve">It was mentioned that ENTSO-E are looking at entering </w:t>
      </w:r>
      <w:r w:rsidR="003A596D">
        <w:rPr>
          <w:rFonts w:cs="Arial"/>
        </w:rPr>
        <w:t>HVRT</w:t>
      </w:r>
      <w:r w:rsidRPr="009A7429">
        <w:rPr>
          <w:rFonts w:cs="Arial"/>
        </w:rPr>
        <w:t xml:space="preserve"> requirements into the R</w:t>
      </w:r>
      <w:r w:rsidR="001916E1">
        <w:rPr>
          <w:rFonts w:cs="Arial"/>
        </w:rPr>
        <w:t xml:space="preserve">equirement </w:t>
      </w:r>
      <w:r w:rsidRPr="009A7429">
        <w:rPr>
          <w:rFonts w:cs="Arial"/>
        </w:rPr>
        <w:t>f</w:t>
      </w:r>
      <w:r w:rsidR="001916E1">
        <w:rPr>
          <w:rFonts w:cs="Arial"/>
        </w:rPr>
        <w:t xml:space="preserve">or </w:t>
      </w:r>
      <w:r w:rsidRPr="009A7429">
        <w:rPr>
          <w:rFonts w:cs="Arial"/>
        </w:rPr>
        <w:t>G</w:t>
      </w:r>
      <w:r w:rsidR="001916E1">
        <w:rPr>
          <w:rFonts w:cs="Arial"/>
        </w:rPr>
        <w:t>enerators (</w:t>
      </w:r>
      <w:proofErr w:type="spellStart"/>
      <w:r w:rsidR="001916E1">
        <w:rPr>
          <w:rFonts w:cs="Arial"/>
        </w:rPr>
        <w:t>RfG</w:t>
      </w:r>
      <w:proofErr w:type="spellEnd"/>
      <w:r w:rsidR="001916E1">
        <w:rPr>
          <w:rFonts w:cs="Arial"/>
        </w:rPr>
        <w:t>)</w:t>
      </w:r>
      <w:r w:rsidRPr="009A7429">
        <w:rPr>
          <w:rFonts w:cs="Arial"/>
        </w:rPr>
        <w:t xml:space="preserve">.  This would be </w:t>
      </w:r>
      <w:r w:rsidR="008D1926">
        <w:rPr>
          <w:rFonts w:cs="Arial"/>
        </w:rPr>
        <w:t xml:space="preserve">consider </w:t>
      </w:r>
      <w:r w:rsidRPr="009A7429">
        <w:rPr>
          <w:rFonts w:cs="Arial"/>
        </w:rPr>
        <w:t xml:space="preserve">creating thresholds for duration and </w:t>
      </w:r>
      <w:r w:rsidR="00DC6F7C">
        <w:rPr>
          <w:rFonts w:cs="Arial"/>
        </w:rPr>
        <w:t>voltage</w:t>
      </w:r>
      <w:r w:rsidR="00D1327A">
        <w:rPr>
          <w:rFonts w:cs="Arial"/>
        </w:rPr>
        <w:t xml:space="preserve"> </w:t>
      </w:r>
      <w:r w:rsidRPr="009A7429">
        <w:rPr>
          <w:rFonts w:cs="Arial"/>
        </w:rPr>
        <w:t>level</w:t>
      </w:r>
      <w:r w:rsidR="00B30DA8">
        <w:rPr>
          <w:rFonts w:cs="Arial"/>
        </w:rPr>
        <w:t xml:space="preserve">. </w:t>
      </w:r>
      <w:r w:rsidR="0094744F">
        <w:rPr>
          <w:rFonts w:cs="Arial"/>
        </w:rPr>
        <w:t xml:space="preserve">The </w:t>
      </w:r>
      <w:r w:rsidR="003A596D">
        <w:rPr>
          <w:rFonts w:cs="Arial"/>
        </w:rPr>
        <w:t>ESO representative</w:t>
      </w:r>
      <w:r w:rsidR="00D1327A">
        <w:rPr>
          <w:rFonts w:cs="Arial"/>
        </w:rPr>
        <w:t xml:space="preserve"> confirmed that the ESO </w:t>
      </w:r>
      <w:r w:rsidR="0094744F">
        <w:rPr>
          <w:rFonts w:cs="Arial"/>
        </w:rPr>
        <w:t>are</w:t>
      </w:r>
      <w:r w:rsidRPr="009A7429">
        <w:rPr>
          <w:rFonts w:cs="Arial"/>
        </w:rPr>
        <w:t xml:space="preserve"> no longer members of ENTSO</w:t>
      </w:r>
      <w:r w:rsidR="008D1926">
        <w:rPr>
          <w:rFonts w:cs="Arial"/>
        </w:rPr>
        <w:t>-</w:t>
      </w:r>
      <w:r w:rsidRPr="009A7429">
        <w:rPr>
          <w:rFonts w:cs="Arial"/>
        </w:rPr>
        <w:t xml:space="preserve">E and have no visibility of the draft document </w:t>
      </w:r>
      <w:r w:rsidR="00312FC9">
        <w:rPr>
          <w:rFonts w:cs="Arial"/>
        </w:rPr>
        <w:t xml:space="preserve">in relation to this </w:t>
      </w:r>
      <w:r w:rsidR="00D1327A">
        <w:rPr>
          <w:rFonts w:cs="Arial"/>
        </w:rPr>
        <w:t xml:space="preserve">but advised that </w:t>
      </w:r>
      <w:r w:rsidR="00312FC9">
        <w:rPr>
          <w:rFonts w:cs="Arial"/>
        </w:rPr>
        <w:t>the</w:t>
      </w:r>
      <w:r w:rsidR="00D1327A">
        <w:rPr>
          <w:rFonts w:cs="Arial"/>
        </w:rPr>
        <w:t xml:space="preserve"> </w:t>
      </w:r>
      <w:r w:rsidR="00312FC9" w:rsidRPr="009A7429">
        <w:rPr>
          <w:rFonts w:cs="Arial"/>
        </w:rPr>
        <w:t>ENTSO</w:t>
      </w:r>
      <w:r w:rsidR="008D1926">
        <w:rPr>
          <w:rFonts w:cs="Arial"/>
        </w:rPr>
        <w:t>-</w:t>
      </w:r>
      <w:r w:rsidR="00312FC9" w:rsidRPr="009A7429">
        <w:rPr>
          <w:rFonts w:cs="Arial"/>
        </w:rPr>
        <w:t>E</w:t>
      </w:r>
      <w:r w:rsidR="00312FC9">
        <w:rPr>
          <w:rFonts w:cs="Arial"/>
        </w:rPr>
        <w:t xml:space="preserve"> </w:t>
      </w:r>
      <w:r w:rsidR="00D1327A">
        <w:rPr>
          <w:rFonts w:cs="Arial"/>
        </w:rPr>
        <w:t>document</w:t>
      </w:r>
      <w:r w:rsidRPr="009A7429">
        <w:rPr>
          <w:rFonts w:cs="Arial"/>
        </w:rPr>
        <w:t xml:space="preserve"> </w:t>
      </w:r>
      <w:r w:rsidR="001112C5">
        <w:rPr>
          <w:rFonts w:cs="Arial"/>
        </w:rPr>
        <w:t xml:space="preserve">should be </w:t>
      </w:r>
      <w:r w:rsidR="00361526">
        <w:rPr>
          <w:rFonts w:cs="Arial"/>
        </w:rPr>
        <w:t>published</w:t>
      </w:r>
      <w:r w:rsidRPr="009A7429">
        <w:rPr>
          <w:rFonts w:cs="Arial"/>
        </w:rPr>
        <w:t xml:space="preserve"> </w:t>
      </w:r>
      <w:r w:rsidR="00FD081C">
        <w:rPr>
          <w:rFonts w:cs="Arial"/>
        </w:rPr>
        <w:t>sometime in 2023</w:t>
      </w:r>
      <w:r w:rsidR="00312FC9">
        <w:rPr>
          <w:rFonts w:cs="Arial"/>
        </w:rPr>
        <w:t xml:space="preserve"> and once</w:t>
      </w:r>
      <w:r w:rsidR="00163DB8">
        <w:rPr>
          <w:rFonts w:cs="Arial"/>
        </w:rPr>
        <w:t xml:space="preserve"> publis</w:t>
      </w:r>
      <w:r w:rsidR="00E74046">
        <w:rPr>
          <w:rFonts w:cs="Arial"/>
        </w:rPr>
        <w:t>hed</w:t>
      </w:r>
      <w:r w:rsidR="00312FC9">
        <w:rPr>
          <w:rFonts w:cs="Arial"/>
        </w:rPr>
        <w:t>,</w:t>
      </w:r>
      <w:r w:rsidR="00E74046">
        <w:rPr>
          <w:rFonts w:cs="Arial"/>
        </w:rPr>
        <w:t xml:space="preserve"> </w:t>
      </w:r>
      <w:r w:rsidR="00FD081C">
        <w:rPr>
          <w:rFonts w:cs="Arial"/>
        </w:rPr>
        <w:t>the</w:t>
      </w:r>
      <w:r w:rsidR="00E74046">
        <w:rPr>
          <w:rFonts w:cs="Arial"/>
        </w:rPr>
        <w:t xml:space="preserve"> ESO</w:t>
      </w:r>
      <w:r w:rsidR="00FD081C">
        <w:rPr>
          <w:rFonts w:cs="Arial"/>
        </w:rPr>
        <w:t xml:space="preserve"> will </w:t>
      </w:r>
      <w:r w:rsidRPr="009A7429">
        <w:rPr>
          <w:rFonts w:cs="Arial"/>
        </w:rPr>
        <w:t xml:space="preserve">review the document and </w:t>
      </w:r>
      <w:r w:rsidR="00412492">
        <w:rPr>
          <w:rFonts w:cs="Arial"/>
        </w:rPr>
        <w:t>de</w:t>
      </w:r>
      <w:r w:rsidR="00E74046">
        <w:rPr>
          <w:rFonts w:cs="Arial"/>
        </w:rPr>
        <w:t>termine</w:t>
      </w:r>
      <w:r w:rsidR="00412492">
        <w:rPr>
          <w:rFonts w:cs="Arial"/>
        </w:rPr>
        <w:t xml:space="preserve"> </w:t>
      </w:r>
      <w:r w:rsidRPr="009A7429">
        <w:rPr>
          <w:rFonts w:cs="Arial"/>
        </w:rPr>
        <w:t>elements</w:t>
      </w:r>
      <w:r w:rsidR="008D1926">
        <w:rPr>
          <w:rFonts w:cs="Arial"/>
        </w:rPr>
        <w:t xml:space="preserve"> that</w:t>
      </w:r>
      <w:r w:rsidRPr="009A7429">
        <w:rPr>
          <w:rFonts w:cs="Arial"/>
        </w:rPr>
        <w:t xml:space="preserve"> </w:t>
      </w:r>
      <w:r w:rsidR="00412492">
        <w:rPr>
          <w:rFonts w:cs="Arial"/>
        </w:rPr>
        <w:t>need</w:t>
      </w:r>
      <w:r w:rsidRPr="009A7429">
        <w:rPr>
          <w:rFonts w:cs="Arial"/>
        </w:rPr>
        <w:t xml:space="preserve"> to </w:t>
      </w:r>
      <w:r w:rsidR="00EB5C68">
        <w:rPr>
          <w:rFonts w:cs="Arial"/>
        </w:rPr>
        <w:t xml:space="preserve">be </w:t>
      </w:r>
      <w:r w:rsidRPr="009A7429">
        <w:rPr>
          <w:rFonts w:cs="Arial"/>
        </w:rPr>
        <w:t>add</w:t>
      </w:r>
      <w:r w:rsidR="00412492">
        <w:rPr>
          <w:rFonts w:cs="Arial"/>
        </w:rPr>
        <w:t>ed</w:t>
      </w:r>
      <w:r w:rsidRPr="009A7429">
        <w:rPr>
          <w:rFonts w:cs="Arial"/>
        </w:rPr>
        <w:t xml:space="preserve"> </w:t>
      </w:r>
      <w:r w:rsidR="00312FC9">
        <w:rPr>
          <w:rFonts w:cs="Arial"/>
        </w:rPr>
        <w:t>in</w:t>
      </w:r>
      <w:r w:rsidRPr="009A7429">
        <w:rPr>
          <w:rFonts w:cs="Arial"/>
        </w:rPr>
        <w:t xml:space="preserve">to </w:t>
      </w:r>
      <w:r w:rsidR="00412492">
        <w:rPr>
          <w:rFonts w:cs="Arial"/>
        </w:rPr>
        <w:t>the</w:t>
      </w:r>
      <w:r w:rsidRPr="009A7429">
        <w:rPr>
          <w:rFonts w:cs="Arial"/>
        </w:rPr>
        <w:t xml:space="preserve"> </w:t>
      </w:r>
      <w:r w:rsidR="008D1926">
        <w:rPr>
          <w:rFonts w:cs="Arial"/>
        </w:rPr>
        <w:t>C</w:t>
      </w:r>
      <w:r w:rsidRPr="009A7429">
        <w:rPr>
          <w:rFonts w:cs="Arial"/>
        </w:rPr>
        <w:t>odes.</w:t>
      </w:r>
    </w:p>
    <w:p w14:paraId="4A108259" w14:textId="77777777" w:rsidR="00184E68" w:rsidRDefault="00184E68" w:rsidP="00D16700">
      <w:pPr>
        <w:spacing w:line="240" w:lineRule="auto"/>
        <w:jc w:val="both"/>
        <w:textAlignment w:val="baseline"/>
        <w:rPr>
          <w:rFonts w:cs="Arial"/>
        </w:rPr>
      </w:pPr>
    </w:p>
    <w:p w14:paraId="65F49EAC" w14:textId="7588EA0E" w:rsidR="00BD793C" w:rsidDel="006727E0" w:rsidRDefault="00BD793C" w:rsidP="00D16700">
      <w:pPr>
        <w:spacing w:line="240" w:lineRule="auto"/>
        <w:jc w:val="both"/>
        <w:textAlignment w:val="baseline"/>
        <w:rPr>
          <w:del w:id="282" w:author="Alastair Frew" w:date="2023-06-12T15:38:00Z"/>
          <w:rFonts w:cs="Arial"/>
        </w:rPr>
      </w:pPr>
    </w:p>
    <w:p w14:paraId="2C05C764" w14:textId="1E04F4CE" w:rsidR="00184E68" w:rsidRPr="00F627D4" w:rsidDel="006727E0" w:rsidRDefault="00184E68" w:rsidP="00D16700">
      <w:pPr>
        <w:spacing w:line="240" w:lineRule="auto"/>
        <w:jc w:val="both"/>
        <w:textAlignment w:val="baseline"/>
        <w:rPr>
          <w:del w:id="283" w:author="Alastair Frew" w:date="2023-06-12T15:38:00Z"/>
          <w:rFonts w:cs="Arial"/>
          <w:b/>
          <w:bCs/>
          <w:u w:val="single"/>
        </w:rPr>
      </w:pPr>
      <w:del w:id="284" w:author="Alastair Frew" w:date="2023-06-12T15:38:00Z">
        <w:r w:rsidRPr="00F627D4" w:rsidDel="006727E0">
          <w:rPr>
            <w:rFonts w:cs="Arial"/>
            <w:b/>
            <w:bCs/>
            <w:u w:val="single"/>
          </w:rPr>
          <w:delText>Amendments to the Draft Legal Text</w:delText>
        </w:r>
      </w:del>
    </w:p>
    <w:p w14:paraId="4FFA7967" w14:textId="3114714D" w:rsidR="00184E68" w:rsidDel="006727E0" w:rsidRDefault="00184E68" w:rsidP="00184E68">
      <w:pPr>
        <w:spacing w:line="240" w:lineRule="auto"/>
        <w:jc w:val="both"/>
        <w:textAlignment w:val="baseline"/>
        <w:rPr>
          <w:del w:id="285" w:author="Alastair Frew" w:date="2023-06-12T15:38:00Z"/>
          <w:rFonts w:cs="Arial"/>
        </w:rPr>
      </w:pPr>
      <w:del w:id="286" w:author="Alastair Frew" w:date="2023-06-12T15:38:00Z">
        <w:r w:rsidRPr="00184E68" w:rsidDel="006727E0">
          <w:rPr>
            <w:rFonts w:cs="Arial"/>
          </w:rPr>
          <w:delText>The following amendments were made to the initial draft</w:delText>
        </w:r>
        <w:r w:rsidDel="006727E0">
          <w:rPr>
            <w:rFonts w:cs="Arial"/>
          </w:rPr>
          <w:delText xml:space="preserve"> following </w:delText>
        </w:r>
        <w:r w:rsidR="00C549E4" w:rsidDel="006727E0">
          <w:rPr>
            <w:rFonts w:cs="Arial"/>
          </w:rPr>
          <w:delText>workgroup deliberations:</w:delText>
        </w:r>
      </w:del>
    </w:p>
    <w:p w14:paraId="6463EED0" w14:textId="784B7587" w:rsidR="00F128D4" w:rsidRPr="0007705B" w:rsidDel="006727E0" w:rsidRDefault="00F128D4" w:rsidP="001B7CE4">
      <w:pPr>
        <w:spacing w:line="240" w:lineRule="auto"/>
        <w:jc w:val="both"/>
        <w:textAlignment w:val="baseline"/>
        <w:rPr>
          <w:del w:id="287" w:author="Alastair Frew" w:date="2023-06-12T15:38:00Z"/>
          <w:rFonts w:cs="Arial"/>
        </w:rPr>
      </w:pPr>
    </w:p>
    <w:p w14:paraId="19F37AAB" w14:textId="22172A18" w:rsidR="005B528E" w:rsidRPr="0007705B" w:rsidDel="006727E0" w:rsidRDefault="00F128D4" w:rsidP="006B58A7">
      <w:pPr>
        <w:spacing w:line="240" w:lineRule="auto"/>
        <w:jc w:val="both"/>
        <w:textAlignment w:val="baseline"/>
        <w:rPr>
          <w:del w:id="288" w:author="Alastair Frew" w:date="2023-06-12T15:38:00Z"/>
          <w:rFonts w:eastAsia="Times New Roman" w:cs="Arial"/>
        </w:rPr>
      </w:pPr>
      <w:del w:id="289" w:author="Alastair Frew" w:date="2023-06-12T15:38:00Z">
        <w:r w:rsidRPr="0007705B" w:rsidDel="006727E0">
          <w:rPr>
            <w:rFonts w:eastAsiaTheme="minorEastAsia" w:cs="Arial"/>
          </w:rPr>
          <w:delText xml:space="preserve">Graph removed and </w:delText>
        </w:r>
        <w:r w:rsidR="001B7CE4" w:rsidRPr="0007705B" w:rsidDel="006727E0">
          <w:rPr>
            <w:rFonts w:eastAsiaTheme="minorEastAsia" w:cs="Arial"/>
          </w:rPr>
          <w:delText xml:space="preserve">modified </w:delText>
        </w:r>
        <w:r w:rsidR="001C5E3B" w:rsidRPr="0007705B" w:rsidDel="006727E0">
          <w:rPr>
            <w:rFonts w:eastAsiaTheme="minorEastAsia" w:cs="Arial"/>
          </w:rPr>
          <w:delText>text</w:delText>
        </w:r>
        <w:r w:rsidRPr="0007705B" w:rsidDel="006727E0">
          <w:rPr>
            <w:rFonts w:eastAsiaTheme="minorEastAsia" w:cs="Arial"/>
          </w:rPr>
          <w:delText xml:space="preserve"> for sections CC.6.3.15a(iii) </w:delText>
        </w:r>
        <w:r w:rsidR="001C5E3B" w:rsidRPr="0007705B" w:rsidDel="006727E0">
          <w:rPr>
            <w:rFonts w:eastAsiaTheme="minorEastAsia" w:cs="Arial"/>
          </w:rPr>
          <w:delText>as shown below:</w:delText>
        </w:r>
      </w:del>
    </w:p>
    <w:p w14:paraId="0D3A7D45" w14:textId="677C49C0" w:rsidR="00312FC9" w:rsidRPr="0007705B" w:rsidDel="006727E0" w:rsidRDefault="00B0290D" w:rsidP="0060543F">
      <w:pPr>
        <w:spacing w:before="200" w:line="216" w:lineRule="auto"/>
        <w:jc w:val="both"/>
        <w:rPr>
          <w:del w:id="290" w:author="Alastair Frew" w:date="2023-06-12T15:38:00Z"/>
          <w:i/>
          <w:iCs/>
          <w:kern w:val="24"/>
        </w:rPr>
      </w:pPr>
      <w:del w:id="291" w:author="Alastair Frew" w:date="2023-06-12T15:38:00Z">
        <w:r w:rsidRPr="0007705B" w:rsidDel="006727E0">
          <w:rPr>
            <w:i/>
            <w:iCs/>
            <w:kern w:val="24"/>
          </w:rPr>
          <w:lastRenderedPageBreak/>
          <w:delText xml:space="preserve">“(iii) </w:delText>
        </w:r>
        <w:r w:rsidR="001B7CE4" w:rsidRPr="0007705B" w:rsidDel="006727E0">
          <w:rPr>
            <w:i/>
            <w:iCs/>
            <w:kern w:val="24"/>
          </w:rPr>
          <w:delText xml:space="preserve">During the period of the fault as detailed in CC.6.3.15.1 (a) (i)(a) for which the voltage at the </w:delText>
        </w:r>
        <w:r w:rsidR="001B7CE4" w:rsidRPr="0007705B" w:rsidDel="006727E0">
          <w:rPr>
            <w:b/>
            <w:bCs/>
            <w:i/>
            <w:iCs/>
            <w:kern w:val="24"/>
          </w:rPr>
          <w:delText>Grid Entry Point</w:delText>
        </w:r>
        <w:r w:rsidR="001B7CE4" w:rsidRPr="0007705B" w:rsidDel="006727E0">
          <w:rPr>
            <w:i/>
            <w:iCs/>
            <w:kern w:val="24"/>
          </w:rPr>
          <w:delText xml:space="preserve"> (or </w:delText>
        </w:r>
        <w:r w:rsidR="001B7CE4" w:rsidRPr="0007705B" w:rsidDel="006727E0">
          <w:rPr>
            <w:b/>
            <w:bCs/>
            <w:i/>
            <w:iCs/>
            <w:kern w:val="24"/>
          </w:rPr>
          <w:delText xml:space="preserve">Interface Point </w:delText>
        </w:r>
        <w:r w:rsidR="001B7CE4" w:rsidRPr="0007705B" w:rsidDel="006727E0">
          <w:rPr>
            <w:i/>
            <w:iCs/>
            <w:kern w:val="24"/>
          </w:rPr>
          <w:delText xml:space="preserve">in the case of </w:delText>
        </w:r>
        <w:r w:rsidR="001B7CE4" w:rsidRPr="0007705B" w:rsidDel="006727E0">
          <w:rPr>
            <w:b/>
            <w:bCs/>
            <w:i/>
            <w:iCs/>
            <w:kern w:val="24"/>
          </w:rPr>
          <w:delText>OTSDUW Plant and Apparatus</w:delText>
        </w:r>
        <w:r w:rsidR="001B7CE4" w:rsidRPr="0007705B" w:rsidDel="006727E0">
          <w:rPr>
            <w:i/>
            <w:iCs/>
            <w:kern w:val="24"/>
          </w:rPr>
          <w:delText xml:space="preserve">) is zero volts </w:delText>
        </w:r>
        <w:r w:rsidR="001B7CE4" w:rsidRPr="0007705B" w:rsidDel="006727E0">
          <w:rPr>
            <w:i/>
            <w:iCs/>
            <w:strike/>
            <w:kern w:val="24"/>
          </w:rPr>
          <w:delText>outside the limits specified in CC.6.1.4</w:delText>
        </w:r>
        <w:r w:rsidR="001B7CE4" w:rsidRPr="0007705B" w:rsidDel="006727E0">
          <w:rPr>
            <w:i/>
            <w:iCs/>
            <w:kern w:val="24"/>
          </w:rPr>
          <w:delText xml:space="preserve">, each </w:delText>
        </w:r>
        <w:r w:rsidR="001B7CE4" w:rsidRPr="0007705B" w:rsidDel="006727E0">
          <w:rPr>
            <w:b/>
            <w:bCs/>
            <w:i/>
            <w:iCs/>
            <w:kern w:val="24"/>
          </w:rPr>
          <w:delText>Generating Unit</w:delText>
        </w:r>
        <w:r w:rsidR="001B7CE4" w:rsidRPr="0007705B" w:rsidDel="006727E0">
          <w:rPr>
            <w:i/>
            <w:iCs/>
            <w:kern w:val="24"/>
          </w:rPr>
          <w:delText xml:space="preserve"> or </w:delText>
        </w:r>
        <w:r w:rsidR="001B7CE4" w:rsidRPr="0007705B" w:rsidDel="006727E0">
          <w:rPr>
            <w:b/>
            <w:bCs/>
            <w:i/>
            <w:iCs/>
            <w:kern w:val="24"/>
          </w:rPr>
          <w:delText xml:space="preserve">Power Park Module </w:delText>
        </w:r>
        <w:r w:rsidR="001B7CE4" w:rsidRPr="0007705B" w:rsidDel="006727E0">
          <w:rPr>
            <w:i/>
            <w:iCs/>
            <w:kern w:val="24"/>
          </w:rPr>
          <w:delText>or</w:delText>
        </w:r>
        <w:r w:rsidR="001B7CE4" w:rsidRPr="0007705B" w:rsidDel="006727E0">
          <w:rPr>
            <w:b/>
            <w:bCs/>
            <w:i/>
            <w:iCs/>
            <w:kern w:val="24"/>
          </w:rPr>
          <w:delText xml:space="preserve"> OTSDUW Plant and Apparatus </w:delText>
        </w:r>
        <w:r w:rsidR="001B7CE4" w:rsidRPr="0007705B" w:rsidDel="006727E0">
          <w:rPr>
            <w:i/>
            <w:iCs/>
            <w:kern w:val="24"/>
          </w:rPr>
          <w:delText>shall generate maximum reactive current</w:delText>
        </w:r>
        <w:r w:rsidR="001B7CE4" w:rsidRPr="0007705B" w:rsidDel="006727E0">
          <w:rPr>
            <w:rFonts w:cs="Calibri"/>
            <w:i/>
            <w:iCs/>
            <w:kern w:val="24"/>
            <w:u w:val="single"/>
          </w:rPr>
          <w:delText xml:space="preserve"> </w:delText>
        </w:r>
        <w:r w:rsidR="001B7CE4" w:rsidRPr="0007705B" w:rsidDel="006727E0">
          <w:rPr>
            <w:i/>
            <w:iCs/>
            <w:kern w:val="24"/>
          </w:rPr>
          <w:delText>without exceeding the transient rating limit of the</w:delText>
        </w:r>
        <w:r w:rsidR="001B7CE4" w:rsidRPr="0007705B" w:rsidDel="006727E0">
          <w:rPr>
            <w:b/>
            <w:bCs/>
            <w:i/>
            <w:iCs/>
            <w:kern w:val="24"/>
          </w:rPr>
          <w:delText xml:space="preserve"> Generating Unit</w:delText>
        </w:r>
        <w:r w:rsidR="001B7CE4" w:rsidRPr="0007705B" w:rsidDel="006727E0">
          <w:rPr>
            <w:i/>
            <w:iCs/>
            <w:kern w:val="24"/>
          </w:rPr>
          <w:delText xml:space="preserve">, </w:delText>
        </w:r>
        <w:r w:rsidR="001B7CE4" w:rsidRPr="0007705B" w:rsidDel="006727E0">
          <w:rPr>
            <w:b/>
            <w:bCs/>
            <w:i/>
            <w:iCs/>
            <w:kern w:val="24"/>
          </w:rPr>
          <w:delText>OTSDUW Plant and Apparatus</w:delText>
        </w:r>
        <w:r w:rsidR="001B7CE4" w:rsidRPr="0007705B" w:rsidDel="006727E0">
          <w:rPr>
            <w:i/>
            <w:iCs/>
            <w:kern w:val="24"/>
          </w:rPr>
          <w:delText xml:space="preserve"> or </w:delText>
        </w:r>
        <w:r w:rsidR="001B7CE4" w:rsidRPr="0007705B" w:rsidDel="006727E0">
          <w:rPr>
            <w:b/>
            <w:bCs/>
            <w:i/>
            <w:iCs/>
            <w:kern w:val="24"/>
          </w:rPr>
          <w:delText xml:space="preserve">Power Park Module </w:delText>
        </w:r>
        <w:r w:rsidR="001B7CE4" w:rsidRPr="0007705B" w:rsidDel="006727E0">
          <w:rPr>
            <w:i/>
            <w:iCs/>
            <w:kern w:val="24"/>
          </w:rPr>
          <w:delText xml:space="preserve">and  / or any constituent </w:delText>
        </w:r>
        <w:r w:rsidR="001B7CE4" w:rsidRPr="0007705B" w:rsidDel="006727E0">
          <w:rPr>
            <w:b/>
            <w:bCs/>
            <w:i/>
            <w:iCs/>
            <w:kern w:val="24"/>
          </w:rPr>
          <w:delText xml:space="preserve">Power Park Unit </w:delText>
        </w:r>
        <w:r w:rsidR="001B7CE4" w:rsidRPr="0007705B" w:rsidDel="006727E0">
          <w:rPr>
            <w:i/>
            <w:iCs/>
            <w:kern w:val="24"/>
          </w:rPr>
          <w:delText xml:space="preserve">or </w:delText>
        </w:r>
        <w:r w:rsidR="001B7CE4" w:rsidRPr="0007705B" w:rsidDel="006727E0">
          <w:rPr>
            <w:i/>
            <w:iCs/>
            <w:spacing w:val="-2"/>
            <w:kern w:val="24"/>
          </w:rPr>
          <w:delText>reactive compensation equipment</w:delText>
        </w:r>
        <w:r w:rsidR="001B7CE4" w:rsidRPr="0007705B" w:rsidDel="006727E0">
          <w:rPr>
            <w:i/>
            <w:iCs/>
            <w:kern w:val="24"/>
          </w:rPr>
          <w:delText xml:space="preserve">.” </w:delText>
        </w:r>
      </w:del>
    </w:p>
    <w:p w14:paraId="1DA91C3F" w14:textId="08DDDB92" w:rsidR="00505073" w:rsidRPr="0007705B" w:rsidDel="006727E0" w:rsidRDefault="00505073" w:rsidP="003B5395">
      <w:pPr>
        <w:spacing w:line="240" w:lineRule="auto"/>
        <w:jc w:val="both"/>
        <w:textAlignment w:val="baseline"/>
        <w:rPr>
          <w:del w:id="292" w:author="Alastair Frew" w:date="2023-06-12T15:38:00Z"/>
          <w:rFonts w:cs="Arial"/>
        </w:rPr>
      </w:pPr>
      <w:del w:id="293" w:author="Alastair Frew" w:date="2023-06-12T15:38:00Z">
        <w:r w:rsidRPr="0007705B" w:rsidDel="006727E0">
          <w:rPr>
            <w:rFonts w:cs="Arial"/>
          </w:rPr>
          <w:delText>It was noted that</w:delText>
        </w:r>
        <w:r w:rsidR="00536CF0" w:rsidRPr="0007705B" w:rsidDel="006727E0">
          <w:rPr>
            <w:rFonts w:cs="Arial"/>
          </w:rPr>
          <w:delText xml:space="preserve"> in</w:delText>
        </w:r>
        <w:r w:rsidRPr="0007705B" w:rsidDel="006727E0">
          <w:rPr>
            <w:rFonts w:cs="Arial"/>
          </w:rPr>
          <w:delText xml:space="preserve"> the original H04 modification the text </w:delText>
        </w:r>
        <w:r w:rsidRPr="0007705B" w:rsidDel="006727E0">
          <w:rPr>
            <w:rFonts w:cs="Arial"/>
            <w:i/>
            <w:iCs/>
          </w:rPr>
          <w:delText>“is outside the limits specified in CC.6.1.4”</w:delText>
        </w:r>
        <w:r w:rsidRPr="0007705B" w:rsidDel="006727E0">
          <w:rPr>
            <w:rFonts w:cs="Arial"/>
          </w:rPr>
          <w:delText xml:space="preserve"> did not exist and appears to have been added </w:delText>
        </w:r>
        <w:r w:rsidR="00772525" w:rsidRPr="0007705B" w:rsidDel="006727E0">
          <w:rPr>
            <w:rFonts w:cs="Arial"/>
          </w:rPr>
          <w:delText>for clarification</w:delText>
        </w:r>
        <w:r w:rsidR="00536CF0" w:rsidRPr="0007705B" w:rsidDel="006727E0">
          <w:rPr>
            <w:rFonts w:cs="Arial"/>
          </w:rPr>
          <w:delText xml:space="preserve"> only</w:delText>
        </w:r>
        <w:r w:rsidRPr="0007705B" w:rsidDel="006727E0">
          <w:rPr>
            <w:rFonts w:cs="Arial"/>
          </w:rPr>
          <w:delText>, however</w:delText>
        </w:r>
        <w:r w:rsidR="00772525" w:rsidRPr="0007705B" w:rsidDel="006727E0">
          <w:rPr>
            <w:rFonts w:cs="Arial"/>
          </w:rPr>
          <w:delText>,</w:delText>
        </w:r>
        <w:r w:rsidRPr="0007705B" w:rsidDel="006727E0">
          <w:rPr>
            <w:rFonts w:cs="Arial"/>
          </w:rPr>
          <w:delText xml:space="preserve"> the fault described in CC.6.3.15.1 is a hard 140ms 0volt fault so there are no other voltages</w:delText>
        </w:r>
        <w:r w:rsidR="00FF3C23" w:rsidRPr="0007705B" w:rsidDel="006727E0">
          <w:rPr>
            <w:rFonts w:cs="Arial"/>
          </w:rPr>
          <w:delText xml:space="preserve"> therefore replacing with</w:delText>
        </w:r>
        <w:r w:rsidRPr="0007705B" w:rsidDel="006727E0">
          <w:rPr>
            <w:rFonts w:cs="Arial"/>
          </w:rPr>
          <w:delText xml:space="preserve"> “zero volts” </w:delText>
        </w:r>
        <w:r w:rsidR="00FF3C23" w:rsidRPr="0007705B" w:rsidDel="006727E0">
          <w:rPr>
            <w:rFonts w:cs="Arial"/>
          </w:rPr>
          <w:delText xml:space="preserve">better </w:delText>
        </w:r>
        <w:r w:rsidRPr="0007705B" w:rsidDel="006727E0">
          <w:rPr>
            <w:rFonts w:cs="Arial"/>
          </w:rPr>
          <w:delText>describes the actual situation.</w:delText>
        </w:r>
      </w:del>
    </w:p>
    <w:p w14:paraId="5179C73F" w14:textId="423D3559" w:rsidR="003B5395" w:rsidRPr="0007705B" w:rsidDel="006727E0" w:rsidRDefault="003B5395" w:rsidP="003B5395">
      <w:pPr>
        <w:spacing w:line="240" w:lineRule="auto"/>
        <w:jc w:val="both"/>
        <w:textAlignment w:val="baseline"/>
        <w:rPr>
          <w:del w:id="294" w:author="Alastair Frew" w:date="2023-06-12T15:38:00Z"/>
          <w:rFonts w:eastAsiaTheme="minorEastAsia" w:cs="Arial"/>
        </w:rPr>
      </w:pPr>
    </w:p>
    <w:p w14:paraId="767F8F03" w14:textId="0CD4FA05" w:rsidR="003B5395" w:rsidRPr="0007705B" w:rsidDel="006727E0" w:rsidRDefault="001B7CE4" w:rsidP="003B5395">
      <w:pPr>
        <w:spacing w:line="240" w:lineRule="auto"/>
        <w:jc w:val="both"/>
        <w:textAlignment w:val="baseline"/>
        <w:rPr>
          <w:del w:id="295" w:author="Alastair Frew" w:date="2023-06-12T15:38:00Z"/>
          <w:rFonts w:eastAsiaTheme="minorEastAsia" w:cstheme="minorHAnsi"/>
          <w:kern w:val="24"/>
        </w:rPr>
      </w:pPr>
      <w:del w:id="296" w:author="Alastair Frew" w:date="2023-06-12T15:38:00Z">
        <w:r w:rsidRPr="0007705B" w:rsidDel="006727E0">
          <w:rPr>
            <w:rFonts w:eastAsiaTheme="minorEastAsia" w:cs="Arial"/>
          </w:rPr>
          <w:delText xml:space="preserve">Graph removed and modified text for sections </w:delText>
        </w:r>
        <w:r w:rsidRPr="0007705B" w:rsidDel="006727E0">
          <w:rPr>
            <w:rFonts w:eastAsiaTheme="minorEastAsia" w:cstheme="minorHAnsi"/>
            <w:kern w:val="24"/>
          </w:rPr>
          <w:delText>CC.6.3.15.1 1b(ii), CC.6.3.15.1 2b(ii), CC.6.3.15.2 a(ii), CC.6.3.15.2 1b(ii), CC.6.3.15.2 2b(ii), &amp; ECC.6.3.15.9.2.1a(ii)</w:delText>
        </w:r>
        <w:r w:rsidR="003B5395" w:rsidRPr="0007705B" w:rsidDel="006727E0">
          <w:rPr>
            <w:rFonts w:eastAsiaTheme="minorEastAsia" w:cstheme="minorHAnsi"/>
            <w:kern w:val="24"/>
          </w:rPr>
          <w:delText xml:space="preserve"> as shown below:</w:delText>
        </w:r>
      </w:del>
    </w:p>
    <w:p w14:paraId="011F932A" w14:textId="43C300D3" w:rsidR="001B7CE4" w:rsidRPr="0007705B" w:rsidDel="006727E0" w:rsidRDefault="001B7CE4" w:rsidP="003B5395">
      <w:pPr>
        <w:spacing w:line="240" w:lineRule="auto"/>
        <w:jc w:val="both"/>
        <w:textAlignment w:val="baseline"/>
        <w:rPr>
          <w:del w:id="297" w:author="Alastair Frew" w:date="2023-06-12T15:38:00Z"/>
          <w:rFonts w:eastAsia="Times New Roman" w:cstheme="minorHAnsi"/>
        </w:rPr>
      </w:pPr>
      <w:del w:id="298" w:author="Alastair Frew" w:date="2023-06-12T15:38:00Z">
        <w:r w:rsidRPr="0007705B" w:rsidDel="006727E0">
          <w:rPr>
            <w:rFonts w:eastAsiaTheme="minorEastAsia" w:cstheme="minorHAnsi"/>
            <w:kern w:val="24"/>
          </w:rPr>
          <w:delText xml:space="preserve"> </w:delText>
        </w:r>
      </w:del>
    </w:p>
    <w:p w14:paraId="335D613D" w14:textId="1840FBE0" w:rsidR="001B7CE4" w:rsidRPr="0007705B" w:rsidDel="006727E0" w:rsidRDefault="00BF1E8A" w:rsidP="00B0290D">
      <w:pPr>
        <w:spacing w:line="216" w:lineRule="auto"/>
        <w:contextualSpacing/>
        <w:jc w:val="both"/>
        <w:rPr>
          <w:del w:id="299" w:author="Alastair Frew" w:date="2023-06-12T15:38:00Z"/>
          <w:rFonts w:eastAsia="Times New Roman" w:cstheme="minorHAnsi"/>
          <w:i/>
          <w:iCs/>
          <w:szCs w:val="24"/>
          <w:lang w:eastAsia="en-GB"/>
        </w:rPr>
      </w:pPr>
      <w:del w:id="300" w:author="Alastair Frew" w:date="2023-06-12T15:38:00Z">
        <w:r w:rsidRPr="0007705B" w:rsidDel="006727E0">
          <w:rPr>
            <w:rFonts w:eastAsia="Times New Roman" w:cstheme="minorHAnsi"/>
            <w:i/>
            <w:iCs/>
            <w:kern w:val="24"/>
            <w:szCs w:val="24"/>
            <w:lang w:eastAsia="en-GB"/>
          </w:rPr>
          <w:delText xml:space="preserve">“(ii) </w:delText>
        </w:r>
        <w:r w:rsidR="001B7CE4" w:rsidRPr="0007705B" w:rsidDel="006727E0">
          <w:rPr>
            <w:rFonts w:eastAsia="Times New Roman" w:cstheme="minorHAnsi"/>
            <w:i/>
            <w:iCs/>
            <w:kern w:val="24"/>
            <w:szCs w:val="24"/>
            <w:lang w:eastAsia="en-GB"/>
          </w:rPr>
          <w:delText xml:space="preserve">provide </w:delText>
        </w:r>
        <w:r w:rsidR="001B7CE4" w:rsidRPr="0007705B" w:rsidDel="006727E0">
          <w:rPr>
            <w:rFonts w:eastAsia="Times New Roman" w:cstheme="minorHAnsi"/>
            <w:b/>
            <w:bCs/>
            <w:i/>
            <w:iCs/>
            <w:kern w:val="24"/>
            <w:szCs w:val="24"/>
            <w:lang w:eastAsia="en-GB"/>
          </w:rPr>
          <w:delText xml:space="preserve">Active Power </w:delText>
        </w:r>
        <w:r w:rsidR="001B7CE4" w:rsidRPr="0007705B" w:rsidDel="006727E0">
          <w:rPr>
            <w:rFonts w:eastAsia="Times New Roman" w:cstheme="minorHAnsi"/>
            <w:i/>
            <w:iCs/>
            <w:kern w:val="24"/>
            <w:szCs w:val="24"/>
            <w:lang w:eastAsia="en-GB"/>
          </w:rPr>
          <w:delText xml:space="preserve">output at the </w:delText>
        </w:r>
        <w:r w:rsidR="001B7CE4" w:rsidRPr="0007705B" w:rsidDel="006727E0">
          <w:rPr>
            <w:rFonts w:eastAsia="Times New Roman" w:cstheme="minorHAnsi"/>
            <w:b/>
            <w:bCs/>
            <w:i/>
            <w:iCs/>
            <w:kern w:val="24"/>
            <w:szCs w:val="24"/>
            <w:lang w:eastAsia="en-GB"/>
          </w:rPr>
          <w:delText>Grid Entry Point</w:delText>
        </w:r>
        <w:r w:rsidR="001B7CE4" w:rsidRPr="0007705B" w:rsidDel="006727E0">
          <w:rPr>
            <w:rFonts w:eastAsia="Times New Roman" w:cstheme="minorHAnsi"/>
            <w:i/>
            <w:iCs/>
            <w:kern w:val="24"/>
            <w:szCs w:val="24"/>
            <w:lang w:eastAsia="en-GB"/>
          </w:rPr>
          <w:delText xml:space="preserve">, during </w:delText>
        </w:r>
        <w:r w:rsidR="001B7CE4" w:rsidRPr="0007705B" w:rsidDel="006727E0">
          <w:rPr>
            <w:rFonts w:eastAsia="Times New Roman" w:cstheme="minorHAnsi"/>
            <w:b/>
            <w:bCs/>
            <w:i/>
            <w:iCs/>
            <w:kern w:val="24"/>
            <w:szCs w:val="24"/>
            <w:lang w:eastAsia="en-GB"/>
          </w:rPr>
          <w:delText>Supergrid Voltage</w:delText>
        </w:r>
        <w:r w:rsidR="001B7CE4" w:rsidRPr="0007705B" w:rsidDel="006727E0">
          <w:rPr>
            <w:rFonts w:eastAsia="Times New Roman" w:cstheme="minorHAnsi"/>
            <w:i/>
            <w:iCs/>
            <w:kern w:val="24"/>
            <w:szCs w:val="24"/>
            <w:lang w:eastAsia="en-GB"/>
          </w:rPr>
          <w:delText xml:space="preserve"> dips on the </w:delText>
        </w:r>
        <w:r w:rsidR="001B7CE4" w:rsidRPr="0007705B" w:rsidDel="006727E0">
          <w:rPr>
            <w:rFonts w:eastAsia="Times New Roman" w:cstheme="minorHAnsi"/>
            <w:b/>
            <w:bCs/>
            <w:i/>
            <w:iCs/>
            <w:kern w:val="24"/>
            <w:szCs w:val="24"/>
            <w:lang w:eastAsia="en-GB"/>
          </w:rPr>
          <w:delText>Onshore Transmission System</w:delText>
        </w:r>
        <w:r w:rsidR="001B7CE4" w:rsidRPr="0007705B" w:rsidDel="006727E0">
          <w:rPr>
            <w:rFonts w:eastAsia="Times New Roman" w:cstheme="minorHAnsi"/>
            <w:i/>
            <w:iCs/>
            <w:kern w:val="24"/>
            <w:szCs w:val="24"/>
            <w:lang w:eastAsia="en-GB"/>
          </w:rPr>
          <w:delText xml:space="preserve"> as described in Figure 5a, at least in proportion to the retained balanced voltage at the</w:delText>
        </w:r>
        <w:r w:rsidR="001B7CE4" w:rsidRPr="0007705B" w:rsidDel="006727E0">
          <w:rPr>
            <w:rFonts w:eastAsia="Times New Roman" w:cstheme="minorHAnsi"/>
            <w:b/>
            <w:bCs/>
            <w:i/>
            <w:iCs/>
            <w:kern w:val="24"/>
            <w:szCs w:val="24"/>
            <w:lang w:eastAsia="en-GB"/>
          </w:rPr>
          <w:delText xml:space="preserve"> Onshore Grid Entry Point </w:delText>
        </w:r>
        <w:r w:rsidR="001B7CE4" w:rsidRPr="0007705B" w:rsidDel="006727E0">
          <w:rPr>
            <w:rFonts w:eastAsia="Times New Roman" w:cstheme="minorHAnsi"/>
            <w:i/>
            <w:iCs/>
            <w:kern w:val="24"/>
            <w:szCs w:val="24"/>
            <w:lang w:eastAsia="en-GB"/>
          </w:rPr>
          <w:delText>(for</w:delText>
        </w:r>
        <w:r w:rsidR="001B7CE4" w:rsidRPr="0007705B" w:rsidDel="006727E0">
          <w:rPr>
            <w:rFonts w:eastAsia="Times New Roman" w:cstheme="minorHAnsi"/>
            <w:b/>
            <w:bCs/>
            <w:i/>
            <w:iCs/>
            <w:kern w:val="24"/>
            <w:szCs w:val="24"/>
            <w:lang w:eastAsia="en-GB"/>
          </w:rPr>
          <w:delText xml:space="preserve"> Onshore Synchronous Generating Units) </w:delText>
        </w:r>
        <w:r w:rsidR="001B7CE4" w:rsidRPr="0007705B" w:rsidDel="006727E0">
          <w:rPr>
            <w:rFonts w:eastAsia="Times New Roman" w:cstheme="minorHAnsi"/>
            <w:i/>
            <w:iCs/>
            <w:kern w:val="24"/>
            <w:szCs w:val="24"/>
            <w:lang w:eastAsia="en-GB"/>
          </w:rPr>
          <w:delText>or</w:delText>
        </w:r>
        <w:r w:rsidR="001B7CE4" w:rsidRPr="0007705B" w:rsidDel="006727E0">
          <w:rPr>
            <w:rFonts w:eastAsia="Times New Roman" w:cstheme="minorHAnsi"/>
            <w:b/>
            <w:bCs/>
            <w:i/>
            <w:iCs/>
            <w:kern w:val="24"/>
            <w:szCs w:val="24"/>
            <w:lang w:eastAsia="en-GB"/>
          </w:rPr>
          <w:delText xml:space="preserve"> Interface Point </w:delText>
        </w:r>
        <w:r w:rsidR="001B7CE4" w:rsidRPr="0007705B" w:rsidDel="006727E0">
          <w:rPr>
            <w:rFonts w:eastAsia="Times New Roman" w:cstheme="minorHAnsi"/>
            <w:i/>
            <w:iCs/>
            <w:kern w:val="24"/>
            <w:szCs w:val="24"/>
            <w:lang w:eastAsia="en-GB"/>
          </w:rPr>
          <w:delText>(for</w:delText>
        </w:r>
        <w:r w:rsidR="001B7CE4" w:rsidRPr="0007705B" w:rsidDel="006727E0">
          <w:rPr>
            <w:rFonts w:eastAsia="Times New Roman" w:cstheme="minorHAnsi"/>
            <w:b/>
            <w:bCs/>
            <w:i/>
            <w:iCs/>
            <w:kern w:val="24"/>
            <w:szCs w:val="24"/>
            <w:lang w:eastAsia="en-GB"/>
          </w:rPr>
          <w:delText xml:space="preserve"> Offshore Synchronous Generating Units) </w:delText>
        </w:r>
        <w:r w:rsidR="001B7CE4" w:rsidRPr="0007705B" w:rsidDel="006727E0">
          <w:rPr>
            <w:rFonts w:eastAsia="Times New Roman" w:cstheme="minorHAnsi"/>
            <w:i/>
            <w:iCs/>
            <w:kern w:val="24"/>
            <w:szCs w:val="24"/>
            <w:lang w:eastAsia="en-GB"/>
          </w:rPr>
          <w:delText>(or the</w:delText>
        </w:r>
        <w:r w:rsidR="001B7CE4" w:rsidRPr="0007705B" w:rsidDel="006727E0">
          <w:rPr>
            <w:rFonts w:eastAsia="Times New Roman" w:cstheme="minorHAnsi"/>
            <w:b/>
            <w:bCs/>
            <w:i/>
            <w:iCs/>
            <w:kern w:val="24"/>
            <w:szCs w:val="24"/>
            <w:lang w:eastAsia="en-GB"/>
          </w:rPr>
          <w:delText xml:space="preserve"> </w:delText>
        </w:r>
        <w:r w:rsidR="001B7CE4" w:rsidRPr="0007705B" w:rsidDel="006727E0">
          <w:rPr>
            <w:rFonts w:eastAsia="Times New Roman" w:cstheme="minorHAnsi"/>
            <w:i/>
            <w:iCs/>
            <w:kern w:val="24"/>
            <w:szCs w:val="24"/>
            <w:lang w:eastAsia="en-GB"/>
          </w:rPr>
          <w:delText>retained balanced voltage at the</w:delText>
        </w:r>
        <w:r w:rsidR="001B7CE4" w:rsidRPr="0007705B" w:rsidDel="006727E0">
          <w:rPr>
            <w:rFonts w:eastAsia="Times New Roman" w:cstheme="minorHAnsi"/>
            <w:b/>
            <w:bCs/>
            <w:i/>
            <w:iCs/>
            <w:kern w:val="24"/>
            <w:szCs w:val="24"/>
            <w:lang w:eastAsia="en-GB"/>
          </w:rPr>
          <w:delText xml:space="preserve"> User System Entry Point </w:delText>
        </w:r>
        <w:r w:rsidR="001B7CE4" w:rsidRPr="0007705B" w:rsidDel="006727E0">
          <w:rPr>
            <w:rFonts w:eastAsia="Times New Roman" w:cstheme="minorHAnsi"/>
            <w:i/>
            <w:iCs/>
            <w:kern w:val="24"/>
            <w:szCs w:val="24"/>
            <w:lang w:eastAsia="en-GB"/>
          </w:rPr>
          <w:delText xml:space="preserve">if </w:delText>
        </w:r>
        <w:r w:rsidR="001B7CE4" w:rsidRPr="0007705B" w:rsidDel="006727E0">
          <w:rPr>
            <w:rFonts w:eastAsia="Times New Roman" w:cstheme="minorHAnsi"/>
            <w:b/>
            <w:bCs/>
            <w:i/>
            <w:iCs/>
            <w:kern w:val="24"/>
            <w:szCs w:val="24"/>
            <w:lang w:eastAsia="en-GB"/>
          </w:rPr>
          <w:delText>Embedded</w:delText>
        </w:r>
        <w:r w:rsidR="001B7CE4" w:rsidRPr="0007705B" w:rsidDel="006727E0">
          <w:rPr>
            <w:rFonts w:eastAsia="Times New Roman" w:cstheme="minorHAnsi"/>
            <w:i/>
            <w:iCs/>
            <w:kern w:val="24"/>
            <w:szCs w:val="24"/>
            <w:lang w:eastAsia="en-GB"/>
          </w:rPr>
          <w:delText xml:space="preserve">) </w:delText>
        </w:r>
        <w:r w:rsidR="001B7CE4" w:rsidRPr="0007705B" w:rsidDel="006727E0">
          <w:rPr>
            <w:rFonts w:eastAsia="Times New Roman" w:cstheme="minorHAnsi"/>
            <w:b/>
            <w:bCs/>
            <w:i/>
            <w:iCs/>
            <w:kern w:val="24"/>
            <w:szCs w:val="24"/>
            <w:lang w:eastAsia="en-GB"/>
          </w:rPr>
          <w:delText xml:space="preserve"> </w:delText>
        </w:r>
        <w:r w:rsidR="001B7CE4" w:rsidRPr="0007705B" w:rsidDel="006727E0">
          <w:rPr>
            <w:rFonts w:eastAsia="Times New Roman" w:cstheme="minorHAnsi"/>
            <w:i/>
            <w:iCs/>
            <w:kern w:val="24"/>
            <w:szCs w:val="24"/>
            <w:lang w:eastAsia="en-GB"/>
          </w:rPr>
          <w:delText xml:space="preserve">and shall correspondingly generate proportionate </w:delText>
        </w:r>
        <w:r w:rsidR="001B7CE4" w:rsidRPr="0007705B" w:rsidDel="006727E0">
          <w:rPr>
            <w:rFonts w:eastAsia="Times New Roman" w:cstheme="minorHAnsi"/>
            <w:i/>
            <w:iCs/>
            <w:strike/>
            <w:kern w:val="24"/>
            <w:szCs w:val="24"/>
            <w:lang w:eastAsia="en-GB"/>
          </w:rPr>
          <w:delText>maximum</w:delText>
        </w:r>
        <w:r w:rsidR="001B7CE4" w:rsidRPr="0007705B" w:rsidDel="006727E0">
          <w:rPr>
            <w:rFonts w:eastAsia="Times New Roman" w:cstheme="minorHAnsi"/>
            <w:i/>
            <w:iCs/>
            <w:kern w:val="24"/>
            <w:szCs w:val="24"/>
            <w:lang w:eastAsia="en-GB"/>
          </w:rPr>
          <w:delText xml:space="preserve"> reactive current</w:delText>
        </w:r>
        <w:r w:rsidR="001B7CE4" w:rsidRPr="0007705B" w:rsidDel="006727E0">
          <w:rPr>
            <w:rFonts w:eastAsia="Times New Roman" w:cstheme="minorHAnsi"/>
            <w:i/>
            <w:iCs/>
            <w:kern w:val="24"/>
            <w:szCs w:val="24"/>
            <w:u w:val="single"/>
            <w:lang w:eastAsia="en-GB"/>
          </w:rPr>
          <w:delText xml:space="preserve"> </w:delText>
        </w:r>
        <w:r w:rsidR="001B7CE4" w:rsidRPr="0007705B" w:rsidDel="006727E0">
          <w:rPr>
            <w:rFonts w:eastAsia="Times New Roman" w:cstheme="minorHAnsi"/>
            <w:i/>
            <w:iCs/>
            <w:kern w:val="24"/>
            <w:szCs w:val="24"/>
            <w:lang w:eastAsia="en-GB"/>
          </w:rPr>
          <w:delText xml:space="preserve">(where the voltage at the </w:delText>
        </w:r>
        <w:r w:rsidR="001B7CE4" w:rsidRPr="0007705B" w:rsidDel="006727E0">
          <w:rPr>
            <w:rFonts w:eastAsia="Times New Roman" w:cstheme="minorHAnsi"/>
            <w:b/>
            <w:bCs/>
            <w:i/>
            <w:iCs/>
            <w:kern w:val="24"/>
            <w:szCs w:val="24"/>
            <w:lang w:eastAsia="en-GB"/>
          </w:rPr>
          <w:delText xml:space="preserve">Grid Entry Point </w:delText>
        </w:r>
        <w:r w:rsidR="001B7CE4" w:rsidRPr="0007705B" w:rsidDel="006727E0">
          <w:rPr>
            <w:rFonts w:eastAsia="Times New Roman" w:cstheme="minorHAnsi"/>
            <w:i/>
            <w:iCs/>
            <w:kern w:val="24"/>
            <w:szCs w:val="24"/>
            <w:lang w:eastAsia="en-GB"/>
          </w:rPr>
          <w:delText>is outside the limits specified in CC.6.1.4) without exceeding the transient rating limits of the</w:delText>
        </w:r>
        <w:r w:rsidR="001B7CE4" w:rsidRPr="0007705B" w:rsidDel="006727E0">
          <w:rPr>
            <w:rFonts w:eastAsia="Times New Roman" w:cstheme="minorHAnsi"/>
            <w:b/>
            <w:bCs/>
            <w:i/>
            <w:iCs/>
            <w:kern w:val="24"/>
            <w:szCs w:val="24"/>
            <w:lang w:eastAsia="en-GB"/>
          </w:rPr>
          <w:delText xml:space="preserve"> Synchronous</w:delText>
        </w:r>
        <w:r w:rsidR="001B7CE4" w:rsidRPr="0007705B" w:rsidDel="006727E0">
          <w:rPr>
            <w:rFonts w:eastAsia="Times New Roman" w:cstheme="minorHAnsi"/>
            <w:i/>
            <w:iCs/>
            <w:kern w:val="24"/>
            <w:szCs w:val="24"/>
            <w:lang w:eastAsia="en-GB"/>
          </w:rPr>
          <w:delText xml:space="preserve"> </w:delText>
        </w:r>
        <w:r w:rsidR="001B7CE4" w:rsidRPr="0007705B" w:rsidDel="006727E0">
          <w:rPr>
            <w:rFonts w:eastAsia="Times New Roman" w:cstheme="minorHAnsi"/>
            <w:b/>
            <w:bCs/>
            <w:i/>
            <w:iCs/>
            <w:kern w:val="24"/>
            <w:szCs w:val="24"/>
            <w:lang w:eastAsia="en-GB"/>
          </w:rPr>
          <w:delText xml:space="preserve">Generating Unit </w:delText>
        </w:r>
        <w:r w:rsidR="001B7CE4" w:rsidRPr="0007705B" w:rsidDel="006727E0">
          <w:rPr>
            <w:rFonts w:eastAsia="Times New Roman" w:cstheme="minorHAnsi"/>
            <w:i/>
            <w:iCs/>
            <w:kern w:val="24"/>
            <w:szCs w:val="24"/>
            <w:lang w:eastAsia="en-GB"/>
          </w:rPr>
          <w:delText>and</w:delText>
        </w:r>
        <w:r w:rsidRPr="0007705B" w:rsidDel="006727E0">
          <w:rPr>
            <w:rFonts w:eastAsia="Times New Roman" w:cstheme="minorHAnsi"/>
            <w:i/>
            <w:iCs/>
            <w:kern w:val="24"/>
            <w:szCs w:val="24"/>
            <w:lang w:eastAsia="en-GB"/>
          </w:rPr>
          <w:delText xml:space="preserve"> …..”</w:delText>
        </w:r>
      </w:del>
    </w:p>
    <w:p w14:paraId="13A5779E" w14:textId="100B823D" w:rsidR="0002115B" w:rsidDel="006727E0" w:rsidRDefault="0002115B" w:rsidP="00D16700">
      <w:pPr>
        <w:spacing w:line="240" w:lineRule="auto"/>
        <w:jc w:val="both"/>
        <w:textAlignment w:val="baseline"/>
        <w:rPr>
          <w:del w:id="301" w:author="Alastair Frew" w:date="2023-06-12T15:38:00Z"/>
          <w:rFonts w:cs="Arial"/>
          <w:b/>
        </w:rPr>
      </w:pPr>
    </w:p>
    <w:p w14:paraId="696EC200" w14:textId="590B715F" w:rsidR="00211B1A" w:rsidRPr="007E722E" w:rsidDel="006727E0" w:rsidRDefault="007E722E" w:rsidP="00D16700">
      <w:pPr>
        <w:spacing w:line="240" w:lineRule="auto"/>
        <w:jc w:val="both"/>
        <w:textAlignment w:val="baseline"/>
        <w:rPr>
          <w:del w:id="302" w:author="Alastair Frew" w:date="2023-06-12T15:38:00Z"/>
          <w:rFonts w:cs="Arial"/>
          <w:b/>
          <w:bCs/>
          <w:iCs/>
          <w:u w:val="single"/>
        </w:rPr>
      </w:pPr>
      <w:del w:id="303" w:author="Alastair Frew" w:date="2023-06-12T15:38:00Z">
        <w:r w:rsidDel="006727E0">
          <w:rPr>
            <w:rFonts w:cs="Arial"/>
            <w:bCs/>
          </w:rPr>
          <w:delText xml:space="preserve">Note: </w:delText>
        </w:r>
        <w:r w:rsidR="00211B1A" w:rsidRPr="007E722E" w:rsidDel="006727E0">
          <w:rPr>
            <w:rFonts w:cs="Arial"/>
            <w:bCs/>
          </w:rPr>
          <w:delText>Th</w:delText>
        </w:r>
        <w:r w:rsidDel="006727E0">
          <w:rPr>
            <w:rFonts w:cs="Arial"/>
            <w:bCs/>
          </w:rPr>
          <w:delText>is</w:delText>
        </w:r>
        <w:r w:rsidR="00211B1A" w:rsidRPr="007E722E" w:rsidDel="006727E0">
          <w:rPr>
            <w:rFonts w:cs="Arial"/>
            <w:bCs/>
          </w:rPr>
          <w:delText xml:space="preserve"> cha</w:delText>
        </w:r>
        <w:r w:rsidRPr="007E722E" w:rsidDel="006727E0">
          <w:rPr>
            <w:rFonts w:cs="Arial"/>
            <w:bCs/>
          </w:rPr>
          <w:delText>nge above</w:delText>
        </w:r>
        <w:r w:rsidDel="006727E0">
          <w:rPr>
            <w:rFonts w:cs="Arial"/>
            <w:bCs/>
          </w:rPr>
          <w:delText xml:space="preserve"> would</w:delText>
        </w:r>
        <w:r w:rsidRPr="007E722E" w:rsidDel="006727E0">
          <w:rPr>
            <w:rFonts w:cs="Arial"/>
            <w:bCs/>
          </w:rPr>
          <w:delText xml:space="preserve"> </w:delText>
        </w:r>
        <w:r w:rsidR="0014194A" w:rsidDel="006727E0">
          <w:rPr>
            <w:rFonts w:cs="Arial"/>
            <w:bCs/>
          </w:rPr>
          <w:delText xml:space="preserve">affect </w:delText>
        </w:r>
        <w:r w:rsidRPr="007E722E" w:rsidDel="006727E0">
          <w:rPr>
            <w:rFonts w:cs="Arial"/>
            <w:bCs/>
          </w:rPr>
          <w:delText xml:space="preserve">the </w:delText>
        </w:r>
        <w:r w:rsidDel="006727E0">
          <w:rPr>
            <w:rFonts w:cs="Arial"/>
            <w:bCs/>
          </w:rPr>
          <w:delText xml:space="preserve">graph depicted in </w:delText>
        </w:r>
        <w:r w:rsidRPr="007E722E" w:rsidDel="006727E0">
          <w:rPr>
            <w:rFonts w:cs="Arial"/>
            <w:bCs/>
          </w:rPr>
          <w:delText xml:space="preserve">figure 7 </w:delText>
        </w:r>
        <w:r w:rsidR="00312FC9" w:rsidDel="006727E0">
          <w:rPr>
            <w:rFonts w:cs="Arial"/>
            <w:bCs/>
          </w:rPr>
          <w:delText>with</w:delText>
        </w:r>
        <w:r w:rsidRPr="007E722E" w:rsidDel="006727E0">
          <w:rPr>
            <w:rFonts w:cs="Arial"/>
            <w:bCs/>
          </w:rPr>
          <w:delText xml:space="preserve">in the </w:delText>
        </w:r>
        <w:r w:rsidDel="006727E0">
          <w:rPr>
            <w:rFonts w:cs="Arial"/>
            <w:bCs/>
          </w:rPr>
          <w:delText>“</w:delText>
        </w:r>
        <w:r w:rsidRPr="007E722E" w:rsidDel="006727E0">
          <w:rPr>
            <w:rFonts w:cs="Arial"/>
            <w:bCs/>
          </w:rPr>
          <w:delText>Proposer’s Solution</w:delText>
        </w:r>
        <w:r w:rsidDel="006727E0">
          <w:rPr>
            <w:rFonts w:cs="Arial"/>
            <w:bCs/>
          </w:rPr>
          <w:delText>”</w:delText>
        </w:r>
        <w:r w:rsidRPr="007E722E" w:rsidDel="006727E0">
          <w:rPr>
            <w:rFonts w:cs="Arial"/>
            <w:bCs/>
          </w:rPr>
          <w:delText xml:space="preserve"> section</w:delText>
        </w:r>
        <w:r w:rsidR="00312FC9" w:rsidDel="006727E0">
          <w:rPr>
            <w:rFonts w:cs="Arial"/>
            <w:bCs/>
          </w:rPr>
          <w:delText xml:space="preserve"> above</w:delText>
        </w:r>
        <w:r w:rsidR="00312FC9" w:rsidDel="006727E0">
          <w:rPr>
            <w:rFonts w:cs="Arial"/>
            <w:iCs/>
          </w:rPr>
          <w:delText>.</w:delText>
        </w:r>
      </w:del>
    </w:p>
    <w:p w14:paraId="7B2BC6A9" w14:textId="77777777" w:rsidR="00BD793C" w:rsidRDefault="00BD793C" w:rsidP="00D16700">
      <w:pPr>
        <w:spacing w:line="240" w:lineRule="auto"/>
        <w:jc w:val="both"/>
        <w:textAlignment w:val="baseline"/>
        <w:rPr>
          <w:rFonts w:cs="Arial"/>
          <w:b/>
          <w:bCs/>
          <w:iCs/>
          <w:u w:val="single"/>
        </w:rPr>
      </w:pPr>
    </w:p>
    <w:p w14:paraId="0DC9B949" w14:textId="77777777" w:rsidR="00CC0C9D" w:rsidRPr="00F627D4" w:rsidRDefault="00CC0C9D" w:rsidP="00CC0C9D">
      <w:pPr>
        <w:spacing w:line="240" w:lineRule="auto"/>
        <w:jc w:val="both"/>
        <w:textAlignment w:val="baseline"/>
        <w:rPr>
          <w:rFonts w:cs="Arial"/>
          <w:b/>
          <w:bCs/>
          <w:u w:val="single"/>
        </w:rPr>
      </w:pPr>
      <w:r w:rsidRPr="00F627D4">
        <w:rPr>
          <w:rFonts w:cs="Arial"/>
          <w:b/>
          <w:bCs/>
          <w:u w:val="single"/>
        </w:rPr>
        <w:t>Implementation Costs</w:t>
      </w:r>
    </w:p>
    <w:p w14:paraId="0ED5CCDC" w14:textId="77777777" w:rsidR="00CC0C9D" w:rsidRPr="00233D61" w:rsidRDefault="00CC0C9D" w:rsidP="00CC0C9D">
      <w:pPr>
        <w:spacing w:line="240" w:lineRule="auto"/>
        <w:jc w:val="both"/>
        <w:textAlignment w:val="baseline"/>
        <w:rPr>
          <w:rFonts w:cs="Arial"/>
        </w:rPr>
      </w:pPr>
      <w:r>
        <w:rPr>
          <w:rFonts w:cs="Arial"/>
          <w:highlight w:val="yellow"/>
        </w:rPr>
        <w:t>…</w:t>
      </w:r>
      <w:proofErr w:type="gramStart"/>
      <w:r>
        <w:rPr>
          <w:rFonts w:cs="Arial"/>
          <w:highlight w:val="yellow"/>
        </w:rPr>
        <w:t>….If</w:t>
      </w:r>
      <w:proofErr w:type="gramEnd"/>
      <w:r w:rsidRPr="005B18E1">
        <w:rPr>
          <w:rFonts w:cs="Arial"/>
          <w:highlight w:val="yellow"/>
        </w:rPr>
        <w:t xml:space="preserve"> the Overvoltage compliance requirements will not be considered within this modification, there are no associated implementation costs.</w:t>
      </w:r>
    </w:p>
    <w:p w14:paraId="3B20D543" w14:textId="77777777" w:rsidR="00CC0C9D" w:rsidRDefault="00CC0C9D" w:rsidP="00CC0C9D">
      <w:pPr>
        <w:spacing w:line="240" w:lineRule="auto"/>
        <w:jc w:val="both"/>
        <w:textAlignment w:val="baseline"/>
        <w:rPr>
          <w:rFonts w:cs="Arial"/>
        </w:rPr>
      </w:pPr>
    </w:p>
    <w:p w14:paraId="75A22DCC" w14:textId="77777777" w:rsidR="00CC0C9D" w:rsidRDefault="00CC0C9D" w:rsidP="00CC0C9D">
      <w:pPr>
        <w:spacing w:line="240" w:lineRule="auto"/>
        <w:jc w:val="both"/>
        <w:textAlignment w:val="baseline"/>
        <w:rPr>
          <w:rFonts w:cs="Arial"/>
        </w:rPr>
      </w:pPr>
    </w:p>
    <w:p w14:paraId="69C3EFBB" w14:textId="77777777" w:rsidR="00CC0C9D" w:rsidRPr="00BB34B4" w:rsidRDefault="00CC0C9D" w:rsidP="00CC0C9D">
      <w:pPr>
        <w:spacing w:line="240" w:lineRule="auto"/>
        <w:jc w:val="both"/>
        <w:textAlignment w:val="baseline"/>
        <w:rPr>
          <w:rFonts w:cs="Arial"/>
          <w:b/>
          <w:bCs/>
          <w:u w:val="single"/>
        </w:rPr>
      </w:pPr>
      <w:r w:rsidRPr="00BB34B4">
        <w:rPr>
          <w:rFonts w:cs="Arial"/>
          <w:b/>
          <w:bCs/>
          <w:u w:val="single"/>
        </w:rPr>
        <w:t>Operating Requirements during a fault</w:t>
      </w:r>
    </w:p>
    <w:p w14:paraId="1CD0C642" w14:textId="0B4CB0B2" w:rsidR="00CC0C9D" w:rsidRDefault="00CC0C9D" w:rsidP="00CC0C9D">
      <w:pPr>
        <w:spacing w:line="240" w:lineRule="auto"/>
        <w:rPr>
          <w:rFonts w:cs="Arial"/>
        </w:rPr>
      </w:pPr>
      <w:r>
        <w:rPr>
          <w:rFonts w:cs="Arial"/>
        </w:rPr>
        <w:t xml:space="preserve">The Proposer highlighted concerns that the </w:t>
      </w:r>
      <w:r w:rsidRPr="001E7A20">
        <w:rPr>
          <w:rFonts w:cs="Arial"/>
        </w:rPr>
        <w:t>current text could be interpreted that the plant sh</w:t>
      </w:r>
      <w:r>
        <w:rPr>
          <w:rFonts w:cs="Arial"/>
        </w:rPr>
        <w:t>ould</w:t>
      </w:r>
      <w:r w:rsidRPr="001E7A20">
        <w:rPr>
          <w:rFonts w:cs="Arial"/>
        </w:rPr>
        <w:t xml:space="preserve"> remain connected feeding the fault for 140ms which could lead to dangerous </w:t>
      </w:r>
      <w:r w:rsidR="004276B9">
        <w:rPr>
          <w:rFonts w:cs="Arial"/>
        </w:rPr>
        <w:t>outcomes</w:t>
      </w:r>
      <w:r w:rsidRPr="001E7A20">
        <w:rPr>
          <w:rFonts w:cs="Arial"/>
        </w:rPr>
        <w:t xml:space="preserve">. </w:t>
      </w:r>
      <w:proofErr w:type="gramStart"/>
      <w:r>
        <w:rPr>
          <w:rFonts w:cs="Arial"/>
        </w:rPr>
        <w:t>But</w:t>
      </w:r>
      <w:r w:rsidR="00866938">
        <w:rPr>
          <w:rFonts w:cs="Arial"/>
        </w:rPr>
        <w:t>,</w:t>
      </w:r>
      <w:proofErr w:type="gramEnd"/>
      <w:r>
        <w:rPr>
          <w:rFonts w:cs="Arial"/>
        </w:rPr>
        <w:t xml:space="preserve"> the intention is</w:t>
      </w:r>
      <w:r w:rsidRPr="001E7A20">
        <w:rPr>
          <w:rFonts w:cs="Arial"/>
        </w:rPr>
        <w:t xml:space="preserve"> that plant should trip during these circumstances</w:t>
      </w:r>
      <w:r w:rsidR="00866938">
        <w:rPr>
          <w:rFonts w:cs="Arial"/>
        </w:rPr>
        <w:t xml:space="preserve"> h</w:t>
      </w:r>
      <w:r>
        <w:rPr>
          <w:rFonts w:cs="Arial"/>
        </w:rPr>
        <w:t xml:space="preserve">ence, it was proposed that 3 subclauses </w:t>
      </w:r>
      <w:r w:rsidR="00866938">
        <w:rPr>
          <w:rFonts w:cs="Arial"/>
        </w:rPr>
        <w:t xml:space="preserve">should </w:t>
      </w:r>
      <w:r>
        <w:rPr>
          <w:rFonts w:cs="Arial"/>
        </w:rPr>
        <w:t xml:space="preserve">be added to </w:t>
      </w:r>
      <w:r w:rsidRPr="001D1D8E">
        <w:rPr>
          <w:rFonts w:cs="Arial"/>
          <w:highlight w:val="yellow"/>
        </w:rPr>
        <w:t>section CC.6.3.15(a)</w:t>
      </w:r>
      <w:r>
        <w:rPr>
          <w:rFonts w:cs="Arial"/>
        </w:rPr>
        <w:t xml:space="preserve"> to clarify each situation where tripping is permitted. This was agreed by the Workgroup.</w:t>
      </w:r>
    </w:p>
    <w:p w14:paraId="5DABECDF" w14:textId="77777777" w:rsidR="00CC0C9D" w:rsidRPr="001E7A20" w:rsidRDefault="00CC0C9D" w:rsidP="00CC0C9D">
      <w:pPr>
        <w:spacing w:line="240" w:lineRule="auto"/>
        <w:rPr>
          <w:rFonts w:cs="Arial"/>
        </w:rPr>
      </w:pPr>
    </w:p>
    <w:p w14:paraId="105285FB" w14:textId="77777777" w:rsidR="00CC0C9D" w:rsidRPr="00F627D4" w:rsidRDefault="00CC0C9D" w:rsidP="00CC0C9D">
      <w:pPr>
        <w:spacing w:line="240" w:lineRule="auto"/>
        <w:jc w:val="both"/>
        <w:textAlignment w:val="baseline"/>
        <w:rPr>
          <w:rFonts w:cs="Arial"/>
          <w:b/>
          <w:bCs/>
          <w:u w:val="single"/>
        </w:rPr>
      </w:pPr>
      <w:r w:rsidRPr="00F627D4">
        <w:rPr>
          <w:rFonts w:cs="Arial"/>
          <w:b/>
          <w:bCs/>
          <w:u w:val="single"/>
        </w:rPr>
        <w:t xml:space="preserve">Expectations </w:t>
      </w:r>
      <w:r>
        <w:rPr>
          <w:rFonts w:cs="Arial"/>
          <w:b/>
          <w:bCs/>
          <w:u w:val="single"/>
        </w:rPr>
        <w:t xml:space="preserve">to </w:t>
      </w:r>
      <w:r w:rsidRPr="00F627D4">
        <w:rPr>
          <w:rFonts w:cs="Arial"/>
          <w:b/>
          <w:bCs/>
          <w:u w:val="single"/>
        </w:rPr>
        <w:t>clear transmissions system faults</w:t>
      </w:r>
    </w:p>
    <w:p w14:paraId="48EAA3E8" w14:textId="5FE9C25A" w:rsidR="00CC0C9D" w:rsidRDefault="00CC0C9D" w:rsidP="00CC0C9D">
      <w:pPr>
        <w:spacing w:line="240" w:lineRule="auto"/>
        <w:jc w:val="both"/>
        <w:textAlignment w:val="baseline"/>
      </w:pPr>
      <w:r>
        <w:t>The i</w:t>
      </w:r>
      <w:r w:rsidRPr="009F7B4A">
        <w:t xml:space="preserve">nstances where User plant is required to trip </w:t>
      </w:r>
      <w:proofErr w:type="gramStart"/>
      <w:r w:rsidRPr="009F7B4A">
        <w:t>in order to</w:t>
      </w:r>
      <w:proofErr w:type="gramEnd"/>
      <w:r w:rsidRPr="009F7B4A">
        <w:t xml:space="preserve"> clear transmission system faults</w:t>
      </w:r>
      <w:r>
        <w:t xml:space="preserve"> were clarified in </w:t>
      </w:r>
      <w:commentRangeStart w:id="304"/>
      <w:r w:rsidRPr="00443E4E">
        <w:rPr>
          <w:highlight w:val="yellow"/>
        </w:rPr>
        <w:t>section CC.6.3.15(a)(</w:t>
      </w:r>
      <w:proofErr w:type="spellStart"/>
      <w:r w:rsidRPr="00443E4E">
        <w:rPr>
          <w:highlight w:val="yellow"/>
        </w:rPr>
        <w:t>i</w:t>
      </w:r>
      <w:proofErr w:type="spellEnd"/>
      <w:r w:rsidRPr="00443E4E">
        <w:rPr>
          <w:highlight w:val="yellow"/>
        </w:rPr>
        <w:t xml:space="preserve">)(a) </w:t>
      </w:r>
      <w:commentRangeEnd w:id="304"/>
      <w:r>
        <w:rPr>
          <w:rStyle w:val="CommentReference"/>
          <w:rFonts w:ascii="Arial" w:eastAsia="Times New Roman" w:hAnsi="Arial" w:cs="Times New Roman"/>
          <w:lang w:eastAsia="en-GB"/>
        </w:rPr>
        <w:commentReference w:id="304"/>
      </w:r>
      <w:r>
        <w:t xml:space="preserve">of the legal text available in Annex </w:t>
      </w:r>
      <w:r w:rsidR="00F424B8">
        <w:t>3</w:t>
      </w:r>
      <w:r>
        <w:t>.</w:t>
      </w:r>
    </w:p>
    <w:p w14:paraId="6C9EDE2F" w14:textId="77777777" w:rsidR="00CC0C9D" w:rsidRDefault="00CC0C9D" w:rsidP="00CC0C9D">
      <w:pPr>
        <w:spacing w:line="240" w:lineRule="auto"/>
        <w:jc w:val="both"/>
        <w:textAlignment w:val="baseline"/>
        <w:rPr>
          <w:rFonts w:cs="Arial"/>
        </w:rPr>
      </w:pPr>
    </w:p>
    <w:p w14:paraId="25BEA849" w14:textId="77777777" w:rsidR="00CC0C9D" w:rsidRDefault="00CC0C9D" w:rsidP="00CC0C9D">
      <w:pPr>
        <w:spacing w:line="240" w:lineRule="auto"/>
        <w:jc w:val="both"/>
        <w:textAlignment w:val="baseline"/>
        <w:rPr>
          <w:rFonts w:cs="Arial"/>
        </w:rPr>
      </w:pPr>
    </w:p>
    <w:p w14:paraId="1E4AD210" w14:textId="52A37075" w:rsidR="00CC0C9D" w:rsidRPr="00F627D4" w:rsidRDefault="00CC0C9D" w:rsidP="00CC0C9D">
      <w:pPr>
        <w:spacing w:line="240" w:lineRule="auto"/>
        <w:jc w:val="both"/>
        <w:textAlignment w:val="baseline"/>
        <w:rPr>
          <w:rFonts w:cs="Arial"/>
          <w:b/>
          <w:bCs/>
          <w:u w:val="single"/>
        </w:rPr>
      </w:pPr>
      <w:r w:rsidRPr="00F627D4">
        <w:rPr>
          <w:rFonts w:cs="Arial"/>
          <w:b/>
          <w:bCs/>
          <w:u w:val="single"/>
        </w:rPr>
        <w:t xml:space="preserve">Maximum Reactive </w:t>
      </w:r>
      <w:r w:rsidR="00D34571">
        <w:rPr>
          <w:rFonts w:cs="Arial"/>
          <w:b/>
          <w:bCs/>
          <w:u w:val="single"/>
        </w:rPr>
        <w:t>C</w:t>
      </w:r>
      <w:r w:rsidRPr="00F627D4">
        <w:rPr>
          <w:rFonts w:cs="Arial"/>
          <w:b/>
          <w:bCs/>
          <w:u w:val="single"/>
        </w:rPr>
        <w:t xml:space="preserve">urrent during faults </w:t>
      </w:r>
      <w:r w:rsidR="004D668D">
        <w:rPr>
          <w:rFonts w:cs="Arial"/>
          <w:b/>
          <w:bCs/>
          <w:u w:val="single"/>
        </w:rPr>
        <w:t>&amp; Short Circuit Levels</w:t>
      </w:r>
      <w:r w:rsidR="003A596D">
        <w:rPr>
          <w:rFonts w:cs="Arial"/>
          <w:b/>
          <w:bCs/>
          <w:u w:val="single"/>
        </w:rPr>
        <w:t xml:space="preserve"> (SCL)</w:t>
      </w:r>
      <w:r w:rsidR="004D668D">
        <w:rPr>
          <w:rFonts w:cs="Arial"/>
          <w:b/>
          <w:bCs/>
          <w:u w:val="single"/>
        </w:rPr>
        <w:t xml:space="preserve"> </w:t>
      </w:r>
    </w:p>
    <w:p w14:paraId="3769659D" w14:textId="5B0C94E2" w:rsidR="00CC0C9D" w:rsidRPr="00547A7E" w:rsidRDefault="00CC0C9D" w:rsidP="00547A7E">
      <w:pPr>
        <w:tabs>
          <w:tab w:val="left" w:pos="1843"/>
        </w:tabs>
        <w:spacing w:before="60" w:after="60" w:line="240" w:lineRule="auto"/>
        <w:jc w:val="both"/>
        <w:rPr>
          <w:rFonts w:eastAsiaTheme="minorEastAsia"/>
        </w:rPr>
      </w:pPr>
      <w:r>
        <w:rPr>
          <w:rFonts w:cs="Arial"/>
        </w:rPr>
        <w:t xml:space="preserve">The proposed requirements for generating maximum reactive current during faults were agreed and are documented in </w:t>
      </w:r>
      <w:r w:rsidRPr="00687DE6">
        <w:rPr>
          <w:rFonts w:cs="Arial"/>
          <w:highlight w:val="yellow"/>
        </w:rPr>
        <w:t xml:space="preserve">sec </w:t>
      </w:r>
      <w:proofErr w:type="spellStart"/>
      <w:r w:rsidRPr="00687DE6">
        <w:rPr>
          <w:rFonts w:cs="Arial"/>
          <w:highlight w:val="yellow"/>
        </w:rPr>
        <w:t>xxxxxx</w:t>
      </w:r>
      <w:proofErr w:type="spellEnd"/>
      <w:r>
        <w:rPr>
          <w:rFonts w:cs="Arial"/>
        </w:rPr>
        <w:t xml:space="preserve"> of the legal text </w:t>
      </w:r>
      <w:r>
        <w:t xml:space="preserve">available in </w:t>
      </w:r>
      <w:r w:rsidRPr="00D34571">
        <w:rPr>
          <w:highlight w:val="yellow"/>
        </w:rPr>
        <w:t xml:space="preserve">Annex </w:t>
      </w:r>
      <w:r w:rsidR="00F424B8" w:rsidRPr="007F6C26">
        <w:rPr>
          <w:highlight w:val="yellow"/>
        </w:rPr>
        <w:t>3</w:t>
      </w:r>
      <w:r>
        <w:t>.</w:t>
      </w:r>
      <w:r w:rsidR="00C9503E" w:rsidRPr="00C9503E">
        <w:rPr>
          <w:rFonts w:eastAsiaTheme="minorEastAsia"/>
        </w:rPr>
        <w:t xml:space="preserve"> </w:t>
      </w:r>
      <w:r w:rsidR="00C9503E">
        <w:rPr>
          <w:rFonts w:eastAsiaTheme="minorEastAsia"/>
        </w:rPr>
        <w:t>A Workgroup member</w:t>
      </w:r>
      <w:r w:rsidR="00C9503E" w:rsidRPr="00C9503E">
        <w:rPr>
          <w:rFonts w:eastAsiaTheme="minorEastAsia"/>
        </w:rPr>
        <w:t xml:space="preserve"> highlighted concerns around </w:t>
      </w:r>
      <w:r w:rsidR="007F6C26">
        <w:rPr>
          <w:rFonts w:eastAsiaTheme="minorEastAsia"/>
        </w:rPr>
        <w:t>T</w:t>
      </w:r>
      <w:r w:rsidR="00C9503E" w:rsidRPr="00C9503E">
        <w:rPr>
          <w:rFonts w:eastAsiaTheme="minorEastAsia"/>
        </w:rPr>
        <w:t xml:space="preserve">ransient </w:t>
      </w:r>
      <w:r w:rsidR="007F6C26">
        <w:rPr>
          <w:rFonts w:eastAsiaTheme="minorEastAsia"/>
        </w:rPr>
        <w:t>O</w:t>
      </w:r>
      <w:r w:rsidR="00C9503E" w:rsidRPr="00C9503E">
        <w:rPr>
          <w:rFonts w:eastAsiaTheme="minorEastAsia"/>
        </w:rPr>
        <w:t>vervoltage stating that during fault clearance through to the transient state where the voltage is recovering to its steady state value, there are significant voltage oscillations before the voltage settles back down. A</w:t>
      </w:r>
      <w:r w:rsidR="00B5651D">
        <w:rPr>
          <w:rFonts w:eastAsiaTheme="minorEastAsia"/>
        </w:rPr>
        <w:t>nother</w:t>
      </w:r>
      <w:r w:rsidR="00C9503E" w:rsidRPr="00C9503E">
        <w:rPr>
          <w:rFonts w:eastAsiaTheme="minorEastAsia"/>
        </w:rPr>
        <w:t xml:space="preserve"> Workgroup member stated that to tackle this, the ESO may need to refine the </w:t>
      </w:r>
      <w:r w:rsidR="00C9503E" w:rsidRPr="00C9503E">
        <w:rPr>
          <w:rFonts w:eastAsiaTheme="minorEastAsia"/>
        </w:rPr>
        <w:lastRenderedPageBreak/>
        <w:t>requirements of reactive current injection within that recovery time</w:t>
      </w:r>
      <w:r w:rsidR="00630AA9">
        <w:rPr>
          <w:rFonts w:eastAsiaTheme="minorEastAsia"/>
        </w:rPr>
        <w:t xml:space="preserve"> a</w:t>
      </w:r>
      <w:r w:rsidR="0085255B">
        <w:rPr>
          <w:rFonts w:eastAsiaTheme="minorEastAsia"/>
        </w:rPr>
        <w:t>long with</w:t>
      </w:r>
      <w:r w:rsidR="00C9503E" w:rsidRPr="00C9503E">
        <w:rPr>
          <w:rFonts w:eastAsiaTheme="minorEastAsia"/>
        </w:rPr>
        <w:t xml:space="preserve"> defining the minimum </w:t>
      </w:r>
      <w:r w:rsidR="003A596D">
        <w:rPr>
          <w:rFonts w:eastAsiaTheme="minorEastAsia"/>
        </w:rPr>
        <w:t>SCL</w:t>
      </w:r>
      <w:r w:rsidR="00C9503E" w:rsidRPr="00C9503E">
        <w:rPr>
          <w:rFonts w:eastAsiaTheme="minorEastAsia"/>
        </w:rPr>
        <w:t xml:space="preserve"> required to allow Users connect at certain megawatt ratings. </w:t>
      </w:r>
    </w:p>
    <w:p w14:paraId="616BFB8B" w14:textId="77777777" w:rsidR="00CC0C9D" w:rsidRDefault="00CC0C9D" w:rsidP="00CC0C9D">
      <w:pPr>
        <w:spacing w:line="240" w:lineRule="auto"/>
        <w:jc w:val="both"/>
        <w:textAlignment w:val="baseline"/>
        <w:rPr>
          <w:rFonts w:cs="Arial"/>
        </w:rPr>
      </w:pPr>
    </w:p>
    <w:p w14:paraId="079762A4" w14:textId="101ADBDE" w:rsidR="00D34571" w:rsidRPr="00CC0C9D" w:rsidRDefault="00D34571" w:rsidP="00D34571">
      <w:pPr>
        <w:spacing w:line="240" w:lineRule="auto"/>
        <w:jc w:val="both"/>
        <w:textAlignment w:val="baseline"/>
        <w:rPr>
          <w:rFonts w:cs="Arial"/>
          <w:szCs w:val="24"/>
        </w:rPr>
      </w:pPr>
      <w:r w:rsidRPr="00CC0C9D">
        <w:rPr>
          <w:rFonts w:cs="Arial"/>
          <w:szCs w:val="24"/>
          <w:lang w:val="en-US"/>
        </w:rPr>
        <w:t xml:space="preserve">The </w:t>
      </w:r>
      <w:r w:rsidR="003A596D">
        <w:rPr>
          <w:rFonts w:cs="Arial"/>
          <w:szCs w:val="24"/>
          <w:lang w:val="en-US"/>
        </w:rPr>
        <w:t>ESO representative</w:t>
      </w:r>
      <w:r w:rsidRPr="00CC0C9D">
        <w:rPr>
          <w:rFonts w:cs="Arial"/>
          <w:szCs w:val="24"/>
          <w:lang w:val="en-US"/>
        </w:rPr>
        <w:t xml:space="preserve"> acknowledged that there is an issue with </w:t>
      </w:r>
      <w:r w:rsidRPr="00CC0C9D">
        <w:rPr>
          <w:rFonts w:cs="Arial"/>
          <w:szCs w:val="24"/>
        </w:rPr>
        <w:t xml:space="preserve">decreasing </w:t>
      </w:r>
      <w:r w:rsidR="00411078">
        <w:rPr>
          <w:rFonts w:cs="Arial"/>
          <w:szCs w:val="24"/>
        </w:rPr>
        <w:t xml:space="preserve">SCL </w:t>
      </w:r>
      <w:r w:rsidRPr="00CC0C9D">
        <w:rPr>
          <w:rFonts w:cs="Arial"/>
          <w:szCs w:val="24"/>
        </w:rPr>
        <w:t xml:space="preserve">and that whilst it </w:t>
      </w:r>
      <w:r w:rsidR="00411078">
        <w:rPr>
          <w:rFonts w:cs="Arial"/>
          <w:szCs w:val="24"/>
        </w:rPr>
        <w:t xml:space="preserve">may </w:t>
      </w:r>
      <w:r w:rsidR="00892F98">
        <w:rPr>
          <w:rFonts w:cs="Arial"/>
          <w:szCs w:val="24"/>
        </w:rPr>
        <w:t xml:space="preserve">impact </w:t>
      </w:r>
      <w:r w:rsidRPr="00CC0C9D">
        <w:rPr>
          <w:rFonts w:cs="Arial"/>
          <w:szCs w:val="24"/>
        </w:rPr>
        <w:t xml:space="preserve">achieving the clarifications identified within this modification, it is a much bigger piece of work than the scope of this modification and </w:t>
      </w:r>
      <w:r w:rsidR="00892F98">
        <w:rPr>
          <w:rFonts w:cs="Arial"/>
          <w:szCs w:val="24"/>
        </w:rPr>
        <w:t>was</w:t>
      </w:r>
      <w:r w:rsidRPr="00CC0C9D">
        <w:rPr>
          <w:rFonts w:cs="Arial"/>
          <w:szCs w:val="24"/>
        </w:rPr>
        <w:t xml:space="preserve"> being assessed within a System Operability Framework (SOF). It was noted that the SOF had published a </w:t>
      </w:r>
      <w:hyperlink r:id="rId31" w:history="1">
        <w:r w:rsidRPr="00CC0C9D">
          <w:rPr>
            <w:rStyle w:val="Hyperlink"/>
            <w:rFonts w:cs="Arial"/>
            <w:szCs w:val="24"/>
          </w:rPr>
          <w:t>paper</w:t>
        </w:r>
      </w:hyperlink>
      <w:r w:rsidRPr="00CC0C9D">
        <w:rPr>
          <w:rFonts w:cs="Arial"/>
          <w:szCs w:val="24"/>
        </w:rPr>
        <w:t xml:space="preserve"> to discuss the current and future requirements for SCL data and was seeking feedback from stakeholders on this topic including whether a minimum </w:t>
      </w:r>
      <w:r w:rsidR="003154F5">
        <w:rPr>
          <w:rFonts w:cs="Arial"/>
          <w:szCs w:val="24"/>
        </w:rPr>
        <w:t>SCL</w:t>
      </w:r>
      <w:r w:rsidRPr="00CC0C9D">
        <w:rPr>
          <w:rFonts w:cs="Arial"/>
          <w:szCs w:val="24"/>
        </w:rPr>
        <w:t xml:space="preserve"> needs to be defined.</w:t>
      </w:r>
      <w:r w:rsidRPr="00CC0C9D">
        <w:rPr>
          <w:rFonts w:ascii="Arial" w:hAnsi="Arial" w:cs="Arial"/>
          <w:i/>
          <w:iCs/>
          <w:szCs w:val="24"/>
        </w:rPr>
        <w:t xml:space="preserve"> </w:t>
      </w:r>
      <w:r w:rsidRPr="00CC0C9D">
        <w:rPr>
          <w:rFonts w:ascii="Arial" w:hAnsi="Arial" w:cs="Arial"/>
          <w:szCs w:val="24"/>
        </w:rPr>
        <w:t xml:space="preserve">The </w:t>
      </w:r>
      <w:r w:rsidR="003A596D">
        <w:rPr>
          <w:rFonts w:ascii="Arial" w:hAnsi="Arial" w:cs="Arial"/>
          <w:szCs w:val="24"/>
        </w:rPr>
        <w:t>ESO representative</w:t>
      </w:r>
      <w:r w:rsidRPr="00CC0C9D">
        <w:rPr>
          <w:rFonts w:ascii="Arial" w:hAnsi="Arial" w:cs="Arial"/>
          <w:szCs w:val="24"/>
        </w:rPr>
        <w:t xml:space="preserve"> advised the Workgroup that </w:t>
      </w:r>
      <w:r w:rsidRPr="00CC0C9D">
        <w:rPr>
          <w:rFonts w:cs="Arial"/>
          <w:szCs w:val="24"/>
        </w:rPr>
        <w:t xml:space="preserve">if </w:t>
      </w:r>
      <w:r>
        <w:rPr>
          <w:rFonts w:cs="Arial"/>
          <w:szCs w:val="24"/>
        </w:rPr>
        <w:t>the need for</w:t>
      </w:r>
      <w:r w:rsidRPr="00CC0C9D">
        <w:rPr>
          <w:rFonts w:cs="Arial"/>
          <w:szCs w:val="24"/>
        </w:rPr>
        <w:t xml:space="preserve"> </w:t>
      </w:r>
      <w:r w:rsidR="003A596D">
        <w:rPr>
          <w:rFonts w:cs="Arial"/>
          <w:szCs w:val="24"/>
        </w:rPr>
        <w:t>Grid Code</w:t>
      </w:r>
      <w:r w:rsidRPr="00CC0C9D">
        <w:rPr>
          <w:rFonts w:cs="Arial"/>
          <w:szCs w:val="24"/>
        </w:rPr>
        <w:t xml:space="preserve"> changes </w:t>
      </w:r>
      <w:proofErr w:type="gramStart"/>
      <w:r w:rsidRPr="00CC0C9D">
        <w:rPr>
          <w:rFonts w:cs="Arial"/>
          <w:szCs w:val="24"/>
        </w:rPr>
        <w:t>are</w:t>
      </w:r>
      <w:proofErr w:type="gramEnd"/>
      <w:r w:rsidRPr="00CC0C9D">
        <w:rPr>
          <w:rFonts w:cs="Arial"/>
          <w:szCs w:val="24"/>
        </w:rPr>
        <w:t xml:space="preserve"> identified</w:t>
      </w:r>
      <w:r w:rsidRPr="00CC0C9D">
        <w:rPr>
          <w:rFonts w:ascii="Arial" w:hAnsi="Arial" w:cs="Arial"/>
          <w:szCs w:val="24"/>
        </w:rPr>
        <w:t xml:space="preserve"> </w:t>
      </w:r>
      <w:r w:rsidRPr="00CC0C9D">
        <w:rPr>
          <w:rFonts w:cs="Arial"/>
          <w:szCs w:val="24"/>
        </w:rPr>
        <w:t xml:space="preserve">a new </w:t>
      </w:r>
      <w:r w:rsidR="003A596D">
        <w:rPr>
          <w:rFonts w:cs="Arial"/>
          <w:szCs w:val="24"/>
        </w:rPr>
        <w:t>Grid Code</w:t>
      </w:r>
      <w:r w:rsidRPr="00CC0C9D">
        <w:rPr>
          <w:rFonts w:cs="Arial"/>
          <w:szCs w:val="24"/>
        </w:rPr>
        <w:t xml:space="preserve"> modification w</w:t>
      </w:r>
      <w:r w:rsidR="003154F5">
        <w:rPr>
          <w:rFonts w:cs="Arial"/>
          <w:szCs w:val="24"/>
        </w:rPr>
        <w:t>ould</w:t>
      </w:r>
      <w:r w:rsidRPr="00CC0C9D">
        <w:rPr>
          <w:rFonts w:cs="Arial"/>
          <w:szCs w:val="24"/>
        </w:rPr>
        <w:t xml:space="preserve"> be raised to address </w:t>
      </w:r>
      <w:r>
        <w:rPr>
          <w:rFonts w:cs="Arial"/>
          <w:szCs w:val="24"/>
        </w:rPr>
        <w:t>them</w:t>
      </w:r>
      <w:r w:rsidRPr="00CC0C9D">
        <w:rPr>
          <w:rFonts w:cs="Arial"/>
          <w:szCs w:val="24"/>
        </w:rPr>
        <w:t>. </w:t>
      </w:r>
    </w:p>
    <w:p w14:paraId="50A5E6E3" w14:textId="77777777" w:rsidR="00D34571" w:rsidRDefault="00D34571" w:rsidP="00CC0C9D">
      <w:pPr>
        <w:spacing w:line="240" w:lineRule="auto"/>
        <w:jc w:val="both"/>
        <w:textAlignment w:val="baseline"/>
        <w:rPr>
          <w:rFonts w:cs="Arial"/>
        </w:rPr>
      </w:pPr>
    </w:p>
    <w:p w14:paraId="1E465CB6" w14:textId="1BC33FE3" w:rsidR="00E54DCD" w:rsidRPr="00E54DCD" w:rsidRDefault="00E54DCD" w:rsidP="00E54DCD">
      <w:pPr>
        <w:spacing w:before="60" w:after="60" w:line="240" w:lineRule="auto"/>
        <w:jc w:val="both"/>
        <w:rPr>
          <w:rFonts w:eastAsiaTheme="minorEastAsia"/>
          <w:lang w:val="en-NZ"/>
        </w:rPr>
      </w:pPr>
      <w:r>
        <w:rPr>
          <w:rFonts w:eastAsiaTheme="minorEastAsia"/>
          <w:lang w:val="en-NZ"/>
        </w:rPr>
        <w:t xml:space="preserve">The </w:t>
      </w:r>
      <w:r w:rsidR="003A596D">
        <w:rPr>
          <w:rFonts w:eastAsiaTheme="minorEastAsia"/>
          <w:lang w:val="en-NZ"/>
        </w:rPr>
        <w:t>ESO representative</w:t>
      </w:r>
      <w:r>
        <w:rPr>
          <w:rFonts w:eastAsiaTheme="minorEastAsia"/>
          <w:lang w:val="en-NZ"/>
        </w:rPr>
        <w:t xml:space="preserve"> </w:t>
      </w:r>
      <w:r w:rsidRPr="00E54DCD">
        <w:rPr>
          <w:rFonts w:eastAsiaTheme="minorEastAsia"/>
          <w:lang w:val="en-NZ"/>
        </w:rPr>
        <w:t xml:space="preserve">highlighted interactions with Frequency Management and explained that </w:t>
      </w:r>
      <w:r w:rsidRPr="00E54DCD">
        <w:rPr>
          <w:rFonts w:eastAsiaTheme="minorEastAsia"/>
        </w:rPr>
        <w:t xml:space="preserve">reactive current injection during a fault supports the system voltage and contributes towards rapid voltage recovery. This reduces the risk of further generation tripping and changes to this could increase simultaneous tripping of generation (low frequency demand disconnection). This last occurred on 9 August 2019 and had significant repercussions. The ESO would find it very difficult to manage this risk as they would either </w:t>
      </w:r>
      <w:proofErr w:type="gramStart"/>
      <w:r w:rsidRPr="00E54DCD">
        <w:rPr>
          <w:rFonts w:eastAsiaTheme="minorEastAsia"/>
        </w:rPr>
        <w:t>have to</w:t>
      </w:r>
      <w:proofErr w:type="gramEnd"/>
      <w:r w:rsidRPr="00E54DCD">
        <w:rPr>
          <w:rFonts w:eastAsiaTheme="minorEastAsia"/>
        </w:rPr>
        <w:t>:</w:t>
      </w:r>
    </w:p>
    <w:p w14:paraId="0C5F67FE" w14:textId="77777777" w:rsidR="00E54DCD" w:rsidRPr="00624CBE" w:rsidRDefault="00E54DCD" w:rsidP="00E54DCD">
      <w:pPr>
        <w:pStyle w:val="ListParagraph"/>
        <w:numPr>
          <w:ilvl w:val="0"/>
          <w:numId w:val="38"/>
        </w:numPr>
        <w:spacing w:before="60" w:after="60" w:line="240" w:lineRule="auto"/>
        <w:jc w:val="both"/>
        <w:rPr>
          <w:rFonts w:eastAsiaTheme="minorEastAsia"/>
          <w:lang w:val="en-NZ"/>
        </w:rPr>
      </w:pPr>
      <w:r w:rsidRPr="00624CBE">
        <w:rPr>
          <w:rFonts w:eastAsiaTheme="minorEastAsia"/>
        </w:rPr>
        <w:t xml:space="preserve">Carry out </w:t>
      </w:r>
      <w:r>
        <w:rPr>
          <w:rFonts w:eastAsiaTheme="minorEastAsia"/>
        </w:rPr>
        <w:t xml:space="preserve">further EMT simulations – which they do not have the resource or time to do. </w:t>
      </w:r>
    </w:p>
    <w:p w14:paraId="432545C1" w14:textId="77777777" w:rsidR="00E54DCD" w:rsidRPr="0067722D" w:rsidRDefault="00E54DCD" w:rsidP="00E54DCD">
      <w:pPr>
        <w:pStyle w:val="ListParagraph"/>
        <w:numPr>
          <w:ilvl w:val="0"/>
          <w:numId w:val="38"/>
        </w:numPr>
        <w:spacing w:before="60" w:after="60" w:line="240" w:lineRule="auto"/>
        <w:jc w:val="both"/>
        <w:rPr>
          <w:rFonts w:eastAsiaTheme="minorEastAsia"/>
          <w:lang w:val="en-NZ"/>
        </w:rPr>
      </w:pPr>
      <w:r>
        <w:rPr>
          <w:rFonts w:eastAsiaTheme="minorEastAsia"/>
        </w:rPr>
        <w:t xml:space="preserve">Set a low limit and procure frequency response to manage the risk – which would cost too much.  </w:t>
      </w:r>
    </w:p>
    <w:p w14:paraId="193B9817" w14:textId="77777777" w:rsidR="00E54DCD" w:rsidRDefault="00E54DCD" w:rsidP="00CC0C9D">
      <w:pPr>
        <w:spacing w:line="240" w:lineRule="auto"/>
        <w:jc w:val="both"/>
        <w:textAlignment w:val="baseline"/>
        <w:rPr>
          <w:rFonts w:cs="Arial"/>
        </w:rPr>
      </w:pPr>
    </w:p>
    <w:p w14:paraId="069DF697" w14:textId="77777777" w:rsidR="00CC0C9D" w:rsidRDefault="00CC0C9D" w:rsidP="00CC0C9D">
      <w:pPr>
        <w:spacing w:line="240" w:lineRule="auto"/>
        <w:jc w:val="both"/>
        <w:textAlignment w:val="baseline"/>
        <w:rPr>
          <w:rFonts w:cs="Arial"/>
        </w:rPr>
      </w:pPr>
    </w:p>
    <w:p w14:paraId="7509B254" w14:textId="77777777" w:rsidR="00CC0C9D" w:rsidRPr="00F627D4" w:rsidRDefault="00CC0C9D" w:rsidP="00CC0C9D">
      <w:pPr>
        <w:spacing w:line="240" w:lineRule="auto"/>
        <w:jc w:val="both"/>
        <w:textAlignment w:val="baseline"/>
        <w:rPr>
          <w:rFonts w:cs="Arial"/>
          <w:b/>
          <w:bCs/>
          <w:u w:val="single"/>
        </w:rPr>
      </w:pPr>
      <w:r w:rsidRPr="00F627D4">
        <w:rPr>
          <w:rFonts w:cs="Arial"/>
          <w:b/>
          <w:bCs/>
          <w:u w:val="single"/>
        </w:rPr>
        <w:t xml:space="preserve">Post-active fault power requirements </w:t>
      </w:r>
    </w:p>
    <w:p w14:paraId="100B388E" w14:textId="77777777" w:rsidR="00CC0C9D" w:rsidRDefault="00CC0C9D" w:rsidP="00CC0C9D">
      <w:pPr>
        <w:spacing w:line="240" w:lineRule="auto"/>
        <w:jc w:val="both"/>
        <w:textAlignment w:val="baseline"/>
        <w:rPr>
          <w:rFonts w:cs="Arial"/>
        </w:rPr>
      </w:pPr>
      <w:r>
        <w:rPr>
          <w:rFonts w:cs="Arial"/>
        </w:rPr>
        <w:t xml:space="preserve">There was an initial discussion on </w:t>
      </w:r>
      <w:r w:rsidRPr="008A3586">
        <w:rPr>
          <w:rFonts w:cs="Arial"/>
        </w:rPr>
        <w:t xml:space="preserve">post-fault active power requirements </w:t>
      </w:r>
      <w:r>
        <w:rPr>
          <w:rFonts w:cs="Arial"/>
        </w:rPr>
        <w:t>and</w:t>
      </w:r>
      <w:r w:rsidRPr="008A3586">
        <w:rPr>
          <w:rFonts w:cs="Arial"/>
        </w:rPr>
        <w:t xml:space="preserve"> consider</w:t>
      </w:r>
      <w:r>
        <w:rPr>
          <w:rFonts w:cs="Arial"/>
        </w:rPr>
        <w:t>ation as to</w:t>
      </w:r>
      <w:r w:rsidRPr="008A3586">
        <w:rPr>
          <w:rFonts w:cs="Arial"/>
        </w:rPr>
        <w:t xml:space="preserve"> whether </w:t>
      </w:r>
      <w:r>
        <w:rPr>
          <w:rFonts w:cs="Arial"/>
        </w:rPr>
        <w:t>G</w:t>
      </w:r>
      <w:r w:rsidRPr="008A3586">
        <w:rPr>
          <w:rFonts w:cs="Arial"/>
        </w:rPr>
        <w:t>enerators at low load may have greater levels of oscillation than permitted</w:t>
      </w:r>
      <w:r>
        <w:rPr>
          <w:rFonts w:cs="Arial"/>
        </w:rPr>
        <w:t xml:space="preserve"> and, it was noted that </w:t>
      </w:r>
      <w:r w:rsidRPr="00CC0C9D">
        <w:rPr>
          <w:rFonts w:cs="Arial"/>
          <w:highlight w:val="yellow"/>
        </w:rPr>
        <w:t>……………………………</w:t>
      </w:r>
    </w:p>
    <w:p w14:paraId="761E91BB" w14:textId="77777777" w:rsidR="00CC0C9D" w:rsidRDefault="00CC0C9D" w:rsidP="00D16700">
      <w:pPr>
        <w:spacing w:line="240" w:lineRule="auto"/>
        <w:jc w:val="both"/>
        <w:textAlignment w:val="baseline"/>
        <w:rPr>
          <w:rFonts w:cs="Arial"/>
          <w:b/>
          <w:bCs/>
          <w:iCs/>
          <w:u w:val="single"/>
        </w:rPr>
      </w:pPr>
    </w:p>
    <w:p w14:paraId="345F5500" w14:textId="77777777" w:rsidR="000C0348" w:rsidRDefault="000C0348" w:rsidP="00D16700">
      <w:pPr>
        <w:spacing w:line="240" w:lineRule="auto"/>
        <w:jc w:val="both"/>
        <w:textAlignment w:val="baseline"/>
        <w:rPr>
          <w:rFonts w:cs="Arial"/>
          <w:b/>
          <w:bCs/>
          <w:iCs/>
          <w:u w:val="single"/>
        </w:rPr>
      </w:pPr>
    </w:p>
    <w:p w14:paraId="4B566209" w14:textId="50EEFB4E" w:rsidR="0002115B" w:rsidRPr="00594711" w:rsidRDefault="00044A7F" w:rsidP="00D16700">
      <w:pPr>
        <w:spacing w:line="240" w:lineRule="auto"/>
        <w:jc w:val="both"/>
        <w:textAlignment w:val="baseline"/>
        <w:rPr>
          <w:rFonts w:cs="Arial"/>
          <w:b/>
          <w:bCs/>
          <w:iCs/>
          <w:u w:val="single"/>
        </w:rPr>
      </w:pPr>
      <w:r w:rsidRPr="00594711">
        <w:rPr>
          <w:rFonts w:cs="Arial"/>
          <w:b/>
          <w:bCs/>
          <w:iCs/>
          <w:u w:val="single"/>
        </w:rPr>
        <w:t>SSE HVRT Strawman</w:t>
      </w:r>
    </w:p>
    <w:p w14:paraId="424A0D54" w14:textId="3A05CFB4" w:rsidR="00A52B46" w:rsidRDefault="00A52B46" w:rsidP="00D16700">
      <w:pPr>
        <w:spacing w:line="240" w:lineRule="auto"/>
        <w:jc w:val="both"/>
        <w:textAlignment w:val="baseline"/>
        <w:rPr>
          <w:rFonts w:cs="Arial"/>
          <w:iCs/>
        </w:rPr>
      </w:pPr>
      <w:r w:rsidRPr="00A52B46">
        <w:rPr>
          <w:rFonts w:cs="Arial"/>
          <w:iCs/>
        </w:rPr>
        <w:t>A workgroup member presented a strawman</w:t>
      </w:r>
      <w:r w:rsidR="00B312E1">
        <w:rPr>
          <w:rFonts w:cs="Arial"/>
          <w:iCs/>
        </w:rPr>
        <w:t xml:space="preserve"> (available in annex </w:t>
      </w:r>
      <w:r w:rsidR="003362C6">
        <w:rPr>
          <w:rFonts w:cs="Arial"/>
          <w:iCs/>
        </w:rPr>
        <w:t>2)</w:t>
      </w:r>
      <w:r w:rsidRPr="00A52B46">
        <w:rPr>
          <w:rFonts w:cs="Arial"/>
          <w:iCs/>
        </w:rPr>
        <w:t xml:space="preserve"> </w:t>
      </w:r>
      <w:r>
        <w:rPr>
          <w:rFonts w:cs="Arial"/>
          <w:iCs/>
        </w:rPr>
        <w:t xml:space="preserve">in relation to </w:t>
      </w:r>
      <w:r w:rsidR="003A596D">
        <w:rPr>
          <w:rFonts w:cs="Arial"/>
          <w:iCs/>
        </w:rPr>
        <w:t>HVRT</w:t>
      </w:r>
      <w:r w:rsidR="00312FC9">
        <w:rPr>
          <w:rFonts w:cs="Arial"/>
          <w:iCs/>
        </w:rPr>
        <w:t xml:space="preserve"> and outlined the following points for discussion:</w:t>
      </w:r>
    </w:p>
    <w:p w14:paraId="304C5E28" w14:textId="77777777" w:rsidR="00A52B46" w:rsidRPr="00A52B46" w:rsidRDefault="00A52B46" w:rsidP="00D16700">
      <w:pPr>
        <w:spacing w:line="240" w:lineRule="auto"/>
        <w:jc w:val="both"/>
        <w:textAlignment w:val="baseline"/>
        <w:rPr>
          <w:rFonts w:cs="Arial"/>
          <w:iCs/>
        </w:rPr>
      </w:pPr>
    </w:p>
    <w:p w14:paraId="003D971C" w14:textId="77777777" w:rsidR="0002115B" w:rsidRPr="0002115B" w:rsidRDefault="0002115B" w:rsidP="0002115B">
      <w:pPr>
        <w:spacing w:line="240" w:lineRule="auto"/>
        <w:jc w:val="both"/>
        <w:textAlignment w:val="baseline"/>
        <w:rPr>
          <w:rFonts w:cs="Arial"/>
          <w:iCs/>
          <w:u w:val="single"/>
        </w:rPr>
      </w:pPr>
      <w:r w:rsidRPr="0002115B">
        <w:rPr>
          <w:rFonts w:cs="Arial"/>
          <w:iCs/>
          <w:u w:val="single"/>
        </w:rPr>
        <w:t>Weaker Grids Transient Stability Issues: Background</w:t>
      </w:r>
    </w:p>
    <w:p w14:paraId="55DAB2A3" w14:textId="77777777" w:rsidR="0002115B" w:rsidRPr="0002115B" w:rsidRDefault="0002115B" w:rsidP="0002115B">
      <w:pPr>
        <w:numPr>
          <w:ilvl w:val="0"/>
          <w:numId w:val="31"/>
        </w:numPr>
        <w:spacing w:line="240" w:lineRule="auto"/>
        <w:jc w:val="both"/>
        <w:textAlignment w:val="baseline"/>
        <w:rPr>
          <w:rFonts w:cs="Arial"/>
          <w:iCs/>
        </w:rPr>
      </w:pPr>
      <w:r w:rsidRPr="0002115B">
        <w:rPr>
          <w:rFonts w:cs="Arial"/>
          <w:iCs/>
        </w:rPr>
        <w:t>During a fault ride-through event, a transient over-voltage often develops on fault recovery which can often exceed 1.10pu – particularly in weaker grids.</w:t>
      </w:r>
    </w:p>
    <w:p w14:paraId="4203EA2A" w14:textId="77777777" w:rsidR="0002115B" w:rsidRPr="0002115B" w:rsidRDefault="0002115B" w:rsidP="0002115B">
      <w:pPr>
        <w:numPr>
          <w:ilvl w:val="0"/>
          <w:numId w:val="31"/>
        </w:numPr>
        <w:spacing w:line="240" w:lineRule="auto"/>
        <w:jc w:val="both"/>
        <w:textAlignment w:val="baseline"/>
        <w:rPr>
          <w:rFonts w:cs="Arial"/>
          <w:iCs/>
        </w:rPr>
      </w:pPr>
      <w:r w:rsidRPr="0002115B">
        <w:rPr>
          <w:rFonts w:cs="Arial"/>
          <w:iCs/>
        </w:rPr>
        <w:t xml:space="preserve">Phase angle jump on fault recovery due to weak grid conditions: existing users should not be penalised for not being able to ride through large phase jumps, as this was not an original requirement. </w:t>
      </w:r>
    </w:p>
    <w:p w14:paraId="2B3B120B" w14:textId="2F281C75" w:rsidR="0002115B" w:rsidRPr="0002115B" w:rsidRDefault="0002115B" w:rsidP="0002115B">
      <w:pPr>
        <w:numPr>
          <w:ilvl w:val="0"/>
          <w:numId w:val="31"/>
        </w:numPr>
        <w:spacing w:line="240" w:lineRule="auto"/>
        <w:jc w:val="both"/>
        <w:textAlignment w:val="baseline"/>
        <w:rPr>
          <w:rFonts w:cs="Arial"/>
          <w:iCs/>
        </w:rPr>
      </w:pPr>
      <w:r w:rsidRPr="0002115B">
        <w:rPr>
          <w:rFonts w:cs="Arial"/>
          <w:iCs/>
        </w:rPr>
        <w:t xml:space="preserve">Lack of detail in the GB </w:t>
      </w:r>
      <w:r w:rsidR="003A596D">
        <w:rPr>
          <w:rFonts w:cs="Arial"/>
          <w:iCs/>
        </w:rPr>
        <w:t>Grid Code</w:t>
      </w:r>
      <w:r w:rsidRPr="0002115B">
        <w:rPr>
          <w:rFonts w:cs="Arial"/>
          <w:iCs/>
        </w:rPr>
        <w:t xml:space="preserve"> on appropriate overvoltage generator protection settings. </w:t>
      </w:r>
    </w:p>
    <w:p w14:paraId="14300019" w14:textId="1F05327D" w:rsidR="0002115B" w:rsidRPr="0002115B" w:rsidRDefault="0002115B" w:rsidP="0002115B">
      <w:pPr>
        <w:numPr>
          <w:ilvl w:val="1"/>
          <w:numId w:val="31"/>
        </w:numPr>
        <w:spacing w:line="240" w:lineRule="auto"/>
        <w:jc w:val="both"/>
        <w:textAlignment w:val="baseline"/>
        <w:rPr>
          <w:rFonts w:cs="Arial"/>
          <w:iCs/>
        </w:rPr>
      </w:pPr>
      <w:r w:rsidRPr="0002115B">
        <w:rPr>
          <w:rFonts w:cs="Arial"/>
          <w:iCs/>
        </w:rPr>
        <w:t xml:space="preserve">ENA Standard G99 contains some guidance for over-voltage protection settings for </w:t>
      </w:r>
      <w:r w:rsidR="00B312E1">
        <w:rPr>
          <w:rFonts w:cs="Arial"/>
          <w:iCs/>
        </w:rPr>
        <w:t>G</w:t>
      </w:r>
      <w:r w:rsidRPr="0002115B">
        <w:rPr>
          <w:rFonts w:cs="Arial"/>
          <w:iCs/>
        </w:rPr>
        <w:t>enerators connected to the distribution system and introduces a delay to ‘avoid nuisance tripping for short duration excursions’</w:t>
      </w:r>
    </w:p>
    <w:p w14:paraId="1080793B" w14:textId="77777777" w:rsidR="0002115B" w:rsidRDefault="0002115B" w:rsidP="0002115B">
      <w:pPr>
        <w:numPr>
          <w:ilvl w:val="0"/>
          <w:numId w:val="31"/>
        </w:numPr>
        <w:spacing w:line="240" w:lineRule="auto"/>
        <w:jc w:val="both"/>
        <w:textAlignment w:val="baseline"/>
        <w:rPr>
          <w:rFonts w:cs="Arial"/>
          <w:iCs/>
        </w:rPr>
      </w:pPr>
      <w:r w:rsidRPr="0002115B">
        <w:rPr>
          <w:rFonts w:cs="Arial"/>
          <w:iCs/>
        </w:rPr>
        <w:t xml:space="preserve">The intention of GC0155 is to clarify what </w:t>
      </w:r>
      <w:r w:rsidRPr="0002115B">
        <w:rPr>
          <w:rFonts w:cs="Arial"/>
          <w:i/>
          <w:iCs/>
        </w:rPr>
        <w:t xml:space="preserve">minimum </w:t>
      </w:r>
      <w:r w:rsidRPr="0002115B">
        <w:rPr>
          <w:rFonts w:cs="Arial"/>
          <w:iCs/>
        </w:rPr>
        <w:t xml:space="preserve">over-voltage protection settings should be applied by Users, irrespective of connection voltage, </w:t>
      </w:r>
      <w:proofErr w:type="gramStart"/>
      <w:r w:rsidRPr="0002115B">
        <w:rPr>
          <w:rFonts w:cs="Arial"/>
          <w:iCs/>
        </w:rPr>
        <w:t>in particular to</w:t>
      </w:r>
      <w:proofErr w:type="gramEnd"/>
      <w:r w:rsidRPr="0002115B">
        <w:rPr>
          <w:rFonts w:cs="Arial"/>
          <w:iCs/>
        </w:rPr>
        <w:t xml:space="preserve"> avoid WTG tripping following a low-voltage FRT event.</w:t>
      </w:r>
    </w:p>
    <w:p w14:paraId="10582D91" w14:textId="77777777" w:rsidR="0002115B" w:rsidRPr="0002115B" w:rsidRDefault="0002115B" w:rsidP="006D0CF6">
      <w:pPr>
        <w:spacing w:line="240" w:lineRule="auto"/>
        <w:ind w:left="720"/>
        <w:jc w:val="both"/>
        <w:textAlignment w:val="baseline"/>
        <w:rPr>
          <w:rFonts w:cs="Arial"/>
          <w:iCs/>
        </w:rPr>
      </w:pPr>
    </w:p>
    <w:p w14:paraId="579689F2" w14:textId="6FDAEDAC" w:rsidR="00044A7F" w:rsidRDefault="006D0CF6" w:rsidP="00D16700">
      <w:pPr>
        <w:spacing w:line="240" w:lineRule="auto"/>
        <w:jc w:val="both"/>
        <w:textAlignment w:val="baseline"/>
        <w:rPr>
          <w:rFonts w:cs="Arial"/>
          <w:iCs/>
          <w:u w:val="single"/>
        </w:rPr>
      </w:pPr>
      <w:r w:rsidRPr="006D0CF6">
        <w:rPr>
          <w:rFonts w:cs="Arial"/>
          <w:iCs/>
          <w:noProof/>
          <w:u w:val="single"/>
        </w:rPr>
        <w:lastRenderedPageBreak/>
        <w:drawing>
          <wp:inline distT="0" distB="0" distL="0" distR="0" wp14:anchorId="3CDCC457" wp14:editId="543EA5E7">
            <wp:extent cx="3876040" cy="2154105"/>
            <wp:effectExtent l="0" t="0" r="0" b="0"/>
            <wp:docPr id="7" name="Picture 6">
              <a:extLst xmlns:a="http://schemas.openxmlformats.org/drawingml/2006/main">
                <a:ext uri="{FF2B5EF4-FFF2-40B4-BE49-F238E27FC236}">
                  <a16:creationId xmlns:a16="http://schemas.microsoft.com/office/drawing/2014/main" id="{E9226147-ED6E-45FA-B871-905DA194CBF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E9226147-ED6E-45FA-B871-905DA194CBF0}"/>
                        </a:ext>
                      </a:extLst>
                    </pic:cNvPr>
                    <pic:cNvPicPr>
                      <a:picLocks noChangeAspect="1"/>
                    </pic:cNvPicPr>
                  </pic:nvPicPr>
                  <pic:blipFill>
                    <a:blip r:embed="rId32"/>
                    <a:stretch>
                      <a:fillRect/>
                    </a:stretch>
                  </pic:blipFill>
                  <pic:spPr>
                    <a:xfrm>
                      <a:off x="0" y="0"/>
                      <a:ext cx="3899051" cy="2166893"/>
                    </a:xfrm>
                    <a:prstGeom prst="rect">
                      <a:avLst/>
                    </a:prstGeom>
                  </pic:spPr>
                </pic:pic>
              </a:graphicData>
            </a:graphic>
          </wp:inline>
        </w:drawing>
      </w:r>
    </w:p>
    <w:p w14:paraId="28F2DC15" w14:textId="77777777" w:rsidR="006D0CF6" w:rsidRDefault="006D0CF6" w:rsidP="00D16700">
      <w:pPr>
        <w:spacing w:line="240" w:lineRule="auto"/>
        <w:jc w:val="both"/>
        <w:textAlignment w:val="baseline"/>
        <w:rPr>
          <w:rFonts w:cs="Arial"/>
          <w:iCs/>
          <w:u w:val="single"/>
        </w:rPr>
      </w:pPr>
    </w:p>
    <w:p w14:paraId="0B36880C" w14:textId="77777777" w:rsidR="006D0CF6" w:rsidRPr="006D0CF6" w:rsidRDefault="006D0CF6" w:rsidP="006D0CF6">
      <w:pPr>
        <w:spacing w:line="240" w:lineRule="auto"/>
        <w:jc w:val="both"/>
        <w:textAlignment w:val="baseline"/>
        <w:rPr>
          <w:rFonts w:cs="Arial"/>
          <w:iCs/>
          <w:u w:val="single"/>
        </w:rPr>
      </w:pPr>
      <w:r w:rsidRPr="006D0CF6">
        <w:rPr>
          <w:rFonts w:cs="Arial"/>
          <w:iCs/>
          <w:u w:val="single"/>
        </w:rPr>
        <w:t>High-Voltage Ride Through: ‘Strawman’ Proposal</w:t>
      </w:r>
    </w:p>
    <w:p w14:paraId="460DEE47" w14:textId="7C66F3D5" w:rsidR="006D0CF6" w:rsidRPr="006D0CF6" w:rsidRDefault="006D0CF6" w:rsidP="006D0CF6">
      <w:pPr>
        <w:numPr>
          <w:ilvl w:val="0"/>
          <w:numId w:val="32"/>
        </w:numPr>
        <w:spacing w:line="240" w:lineRule="auto"/>
        <w:jc w:val="both"/>
        <w:textAlignment w:val="baseline"/>
        <w:rPr>
          <w:rFonts w:cs="Arial"/>
          <w:iCs/>
        </w:rPr>
      </w:pPr>
      <w:r w:rsidRPr="006D0CF6">
        <w:rPr>
          <w:rFonts w:cs="Arial"/>
          <w:iCs/>
        </w:rPr>
        <w:t xml:space="preserve">Proposed technical strawman is as shown opposite, based on different </w:t>
      </w:r>
      <w:r w:rsidR="003A596D">
        <w:rPr>
          <w:rFonts w:cs="Arial"/>
          <w:iCs/>
        </w:rPr>
        <w:t>Grid Code</w:t>
      </w:r>
      <w:r w:rsidRPr="006D0CF6">
        <w:rPr>
          <w:rFonts w:cs="Arial"/>
          <w:iCs/>
        </w:rPr>
        <w:t>s. However, it should be NGESO’s operational requirements that should be setting the final HVRT requirements.</w:t>
      </w:r>
    </w:p>
    <w:p w14:paraId="1F7B034B" w14:textId="77777777" w:rsidR="006D0CF6" w:rsidRPr="006D0CF6" w:rsidRDefault="006D0CF6" w:rsidP="006D0CF6">
      <w:pPr>
        <w:numPr>
          <w:ilvl w:val="0"/>
          <w:numId w:val="32"/>
        </w:numPr>
        <w:spacing w:line="240" w:lineRule="auto"/>
        <w:jc w:val="both"/>
        <w:textAlignment w:val="baseline"/>
        <w:rPr>
          <w:rFonts w:cs="Arial"/>
          <w:iCs/>
        </w:rPr>
      </w:pPr>
      <w:r w:rsidRPr="006D0CF6">
        <w:rPr>
          <w:rFonts w:cs="Arial"/>
          <w:b/>
          <w:bCs/>
          <w:iCs/>
        </w:rPr>
        <w:t>Forward-looking only:</w:t>
      </w:r>
    </w:p>
    <w:p w14:paraId="4D3A247E" w14:textId="77777777" w:rsidR="006D0CF6" w:rsidRPr="006D0CF6" w:rsidRDefault="006D0CF6" w:rsidP="006D0CF6">
      <w:pPr>
        <w:numPr>
          <w:ilvl w:val="1"/>
          <w:numId w:val="32"/>
        </w:numPr>
        <w:spacing w:line="240" w:lineRule="auto"/>
        <w:jc w:val="both"/>
        <w:textAlignment w:val="baseline"/>
        <w:rPr>
          <w:rFonts w:cs="Arial"/>
          <w:iCs/>
        </w:rPr>
      </w:pPr>
      <w:r w:rsidRPr="006D0CF6">
        <w:rPr>
          <w:rFonts w:cs="Arial"/>
          <w:iCs/>
        </w:rPr>
        <w:t>WG consultation to ask about practicality of retrospective changes to HV settings.</w:t>
      </w:r>
    </w:p>
    <w:p w14:paraId="4A96E438" w14:textId="77777777" w:rsidR="006D0CF6" w:rsidRPr="006D0CF6" w:rsidRDefault="006D0CF6" w:rsidP="006D0CF6">
      <w:pPr>
        <w:numPr>
          <w:ilvl w:val="1"/>
          <w:numId w:val="32"/>
        </w:numPr>
        <w:spacing w:line="240" w:lineRule="auto"/>
        <w:jc w:val="both"/>
        <w:textAlignment w:val="baseline"/>
        <w:rPr>
          <w:rFonts w:cs="Arial"/>
          <w:iCs/>
        </w:rPr>
      </w:pPr>
      <w:r w:rsidRPr="006D0CF6">
        <w:rPr>
          <w:rFonts w:cs="Arial"/>
          <w:iCs/>
        </w:rPr>
        <w:t>Confirm if HVRT requirements will be applied across GB and if so confirm whether HVRT requirements set out in BCAs (for connections in England &amp; Wales) would be updated.</w:t>
      </w:r>
    </w:p>
    <w:p w14:paraId="19BE0825" w14:textId="77777777" w:rsidR="006D0CF6" w:rsidRPr="006D0CF6" w:rsidRDefault="006D0CF6" w:rsidP="006D0CF6">
      <w:pPr>
        <w:numPr>
          <w:ilvl w:val="0"/>
          <w:numId w:val="32"/>
        </w:numPr>
        <w:spacing w:line="240" w:lineRule="auto"/>
        <w:jc w:val="both"/>
        <w:textAlignment w:val="baseline"/>
        <w:rPr>
          <w:rFonts w:cs="Arial"/>
          <w:iCs/>
        </w:rPr>
      </w:pPr>
      <w:r w:rsidRPr="006D0CF6">
        <w:rPr>
          <w:rFonts w:cs="Arial"/>
          <w:iCs/>
        </w:rPr>
        <w:t>HVRT requirements to apply at the point of connection, rather than at the HV terminals of User’s plant/equipment.</w:t>
      </w:r>
    </w:p>
    <w:p w14:paraId="2A4B3814" w14:textId="77777777" w:rsidR="006D0CF6" w:rsidRDefault="006D0CF6" w:rsidP="006D0CF6">
      <w:pPr>
        <w:numPr>
          <w:ilvl w:val="0"/>
          <w:numId w:val="32"/>
        </w:numPr>
        <w:spacing w:line="240" w:lineRule="auto"/>
        <w:jc w:val="both"/>
        <w:textAlignment w:val="baseline"/>
        <w:rPr>
          <w:rFonts w:cs="Arial"/>
          <w:iCs/>
        </w:rPr>
      </w:pPr>
      <w:r w:rsidRPr="006D0CF6">
        <w:rPr>
          <w:rFonts w:cs="Arial"/>
          <w:iCs/>
        </w:rPr>
        <w:t>Requirement for repeatability of response to be defined (also required for Low-Voltage Ride-Through requirements).</w:t>
      </w:r>
    </w:p>
    <w:p w14:paraId="0842B186" w14:textId="77777777" w:rsidR="006D0CF6" w:rsidRPr="006D0CF6" w:rsidRDefault="006D0CF6" w:rsidP="00DA4245">
      <w:pPr>
        <w:spacing w:line="240" w:lineRule="auto"/>
        <w:ind w:left="720"/>
        <w:jc w:val="both"/>
        <w:textAlignment w:val="baseline"/>
        <w:rPr>
          <w:rFonts w:cs="Arial"/>
          <w:iCs/>
        </w:rPr>
      </w:pPr>
    </w:p>
    <w:p w14:paraId="62A1BD47" w14:textId="11D51702" w:rsidR="006D0CF6" w:rsidRDefault="00DA4245" w:rsidP="00D16700">
      <w:pPr>
        <w:spacing w:line="240" w:lineRule="auto"/>
        <w:jc w:val="both"/>
        <w:textAlignment w:val="baseline"/>
        <w:rPr>
          <w:rFonts w:cs="Arial"/>
          <w:iCs/>
        </w:rPr>
      </w:pPr>
      <w:r w:rsidRPr="00DA4245">
        <w:rPr>
          <w:rFonts w:cs="Arial"/>
          <w:iCs/>
          <w:noProof/>
        </w:rPr>
        <w:lastRenderedPageBreak/>
        <w:drawing>
          <wp:inline distT="0" distB="0" distL="0" distR="0" wp14:anchorId="36E05B6E" wp14:editId="633C2425">
            <wp:extent cx="4693920" cy="4693920"/>
            <wp:effectExtent l="0" t="0" r="0" b="0"/>
            <wp:docPr id="1026" name="Picture 1">
              <a:extLst xmlns:a="http://schemas.openxmlformats.org/drawingml/2006/main">
                <a:ext uri="{FF2B5EF4-FFF2-40B4-BE49-F238E27FC236}">
                  <a16:creationId xmlns:a16="http://schemas.microsoft.com/office/drawing/2014/main" id="{E85A21E6-DB4F-4DF5-A6FD-F9B462CE9B5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1">
                      <a:extLst>
                        <a:ext uri="{FF2B5EF4-FFF2-40B4-BE49-F238E27FC236}">
                          <a16:creationId xmlns:a16="http://schemas.microsoft.com/office/drawing/2014/main" id="{E85A21E6-DB4F-4DF5-A6FD-F9B462CE9B59}"/>
                        </a:ext>
                      </a:extLst>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694169" cy="4694169"/>
                    </a:xfrm>
                    <a:prstGeom prst="rect">
                      <a:avLst/>
                    </a:prstGeom>
                    <a:noFill/>
                    <a:ln>
                      <a:noFill/>
                    </a:ln>
                  </pic:spPr>
                </pic:pic>
              </a:graphicData>
            </a:graphic>
          </wp:inline>
        </w:drawing>
      </w:r>
    </w:p>
    <w:p w14:paraId="18E3C231" w14:textId="77777777" w:rsidR="0014194A" w:rsidRDefault="0014194A" w:rsidP="00D16700">
      <w:pPr>
        <w:spacing w:line="240" w:lineRule="auto"/>
        <w:jc w:val="both"/>
        <w:textAlignment w:val="baseline"/>
        <w:rPr>
          <w:rFonts w:cs="Arial"/>
          <w:iCs/>
        </w:rPr>
      </w:pPr>
    </w:p>
    <w:p w14:paraId="4EEDD2D3" w14:textId="7EBF8986" w:rsidR="00DA4245" w:rsidRDefault="00BE6EA3" w:rsidP="00D16700">
      <w:pPr>
        <w:spacing w:line="240" w:lineRule="auto"/>
        <w:jc w:val="both"/>
        <w:textAlignment w:val="baseline"/>
        <w:rPr>
          <w:rFonts w:cs="Arial"/>
          <w:iCs/>
        </w:rPr>
      </w:pPr>
      <w:r>
        <w:rPr>
          <w:rFonts w:cs="Arial"/>
          <w:iCs/>
        </w:rPr>
        <w:t xml:space="preserve">The Workgroup </w:t>
      </w:r>
      <w:r w:rsidR="00312FC9">
        <w:rPr>
          <w:rFonts w:cs="Arial"/>
          <w:iCs/>
        </w:rPr>
        <w:t xml:space="preserve">discussed these points and </w:t>
      </w:r>
      <w:r w:rsidR="00A87985">
        <w:rPr>
          <w:rFonts w:cs="Arial"/>
          <w:iCs/>
        </w:rPr>
        <w:t>concluded that this strawman should be considered by the ESO</w:t>
      </w:r>
      <w:r w:rsidR="00312FC9">
        <w:rPr>
          <w:rFonts w:cs="Arial"/>
          <w:iCs/>
        </w:rPr>
        <w:t>. They</w:t>
      </w:r>
      <w:r w:rsidR="00A87985">
        <w:rPr>
          <w:rFonts w:cs="Arial"/>
          <w:iCs/>
        </w:rPr>
        <w:t xml:space="preserve"> </w:t>
      </w:r>
      <w:r>
        <w:rPr>
          <w:rFonts w:cs="Arial"/>
          <w:iCs/>
        </w:rPr>
        <w:t>requested that the ESO take away the following questions and provide</w:t>
      </w:r>
      <w:r w:rsidR="00A87985">
        <w:rPr>
          <w:rFonts w:cs="Arial"/>
          <w:iCs/>
        </w:rPr>
        <w:t xml:space="preserve"> </w:t>
      </w:r>
      <w:r>
        <w:rPr>
          <w:rFonts w:cs="Arial"/>
          <w:iCs/>
        </w:rPr>
        <w:t>feedback</w:t>
      </w:r>
      <w:r w:rsidR="0095213A">
        <w:rPr>
          <w:rFonts w:cs="Arial"/>
          <w:iCs/>
        </w:rPr>
        <w:t>:</w:t>
      </w:r>
    </w:p>
    <w:p w14:paraId="580B53AA" w14:textId="19E03967" w:rsidR="00D303B7" w:rsidRPr="00D303B7" w:rsidRDefault="001E4B76" w:rsidP="00D303B7">
      <w:pPr>
        <w:numPr>
          <w:ilvl w:val="0"/>
          <w:numId w:val="33"/>
        </w:numPr>
        <w:spacing w:line="240" w:lineRule="auto"/>
        <w:jc w:val="both"/>
        <w:textAlignment w:val="baseline"/>
        <w:rPr>
          <w:rFonts w:cs="Arial"/>
          <w:iCs/>
        </w:rPr>
      </w:pPr>
      <w:r>
        <w:rPr>
          <w:rFonts w:cs="Arial"/>
          <w:iCs/>
        </w:rPr>
        <w:t>Clarity</w:t>
      </w:r>
      <w:r w:rsidR="00D303B7" w:rsidRPr="00D303B7">
        <w:rPr>
          <w:rFonts w:cs="Arial"/>
          <w:iCs/>
        </w:rPr>
        <w:t xml:space="preserve"> on how User’s plant/equipment should respond during over-voltage transient</w:t>
      </w:r>
      <w:r w:rsidR="00D303B7">
        <w:rPr>
          <w:rFonts w:cs="Arial"/>
          <w:iCs/>
        </w:rPr>
        <w:t xml:space="preserve"> </w:t>
      </w:r>
      <w:proofErr w:type="gramStart"/>
      <w:r w:rsidR="00D303B7">
        <w:rPr>
          <w:rFonts w:cs="Arial"/>
          <w:iCs/>
        </w:rPr>
        <w:t>e</w:t>
      </w:r>
      <w:r w:rsidR="00D303B7" w:rsidRPr="00D303B7">
        <w:rPr>
          <w:rFonts w:cs="Arial"/>
          <w:iCs/>
        </w:rPr>
        <w:t>.g.</w:t>
      </w:r>
      <w:proofErr w:type="gramEnd"/>
      <w:r w:rsidR="00D303B7" w:rsidRPr="00D303B7">
        <w:rPr>
          <w:rFonts w:cs="Arial"/>
          <w:iCs/>
        </w:rPr>
        <w:t xml:space="preserve"> reactive power set point could vary upon reaching 1.0pu during recovery </w:t>
      </w:r>
    </w:p>
    <w:p w14:paraId="45958131" w14:textId="1D287731" w:rsidR="00D303B7" w:rsidRPr="00D303B7" w:rsidRDefault="000F6655" w:rsidP="00D303B7">
      <w:pPr>
        <w:numPr>
          <w:ilvl w:val="0"/>
          <w:numId w:val="33"/>
        </w:numPr>
        <w:spacing w:line="240" w:lineRule="auto"/>
        <w:jc w:val="both"/>
        <w:textAlignment w:val="baseline"/>
        <w:rPr>
          <w:rFonts w:cs="Arial"/>
          <w:iCs/>
        </w:rPr>
      </w:pPr>
      <w:r>
        <w:rPr>
          <w:rFonts w:cs="Arial"/>
          <w:iCs/>
        </w:rPr>
        <w:t xml:space="preserve">What happens with </w:t>
      </w:r>
      <w:r w:rsidR="00D303B7" w:rsidRPr="00D303B7">
        <w:rPr>
          <w:rFonts w:cs="Arial"/>
          <w:iCs/>
        </w:rPr>
        <w:t xml:space="preserve">TGN 288 </w:t>
      </w:r>
      <w:r>
        <w:rPr>
          <w:rFonts w:cs="Arial"/>
          <w:iCs/>
        </w:rPr>
        <w:t>if</w:t>
      </w:r>
      <w:r w:rsidR="00D303B7" w:rsidRPr="00D303B7">
        <w:rPr>
          <w:rFonts w:cs="Arial"/>
          <w:iCs/>
        </w:rPr>
        <w:t xml:space="preserve"> HVRT requirements are included in the </w:t>
      </w:r>
      <w:r w:rsidR="003A596D">
        <w:rPr>
          <w:rFonts w:cs="Arial"/>
          <w:iCs/>
        </w:rPr>
        <w:t>Grid Code</w:t>
      </w:r>
    </w:p>
    <w:p w14:paraId="138A05E0" w14:textId="6EB0D500" w:rsidR="00D303B7" w:rsidRPr="00D303B7" w:rsidRDefault="001E4B76" w:rsidP="00D303B7">
      <w:pPr>
        <w:numPr>
          <w:ilvl w:val="0"/>
          <w:numId w:val="33"/>
        </w:numPr>
        <w:spacing w:line="240" w:lineRule="auto"/>
        <w:jc w:val="both"/>
        <w:textAlignment w:val="baseline"/>
        <w:rPr>
          <w:rFonts w:cs="Arial"/>
          <w:iCs/>
        </w:rPr>
      </w:pPr>
      <w:r>
        <w:rPr>
          <w:rFonts w:cs="Arial"/>
          <w:iCs/>
        </w:rPr>
        <w:t xml:space="preserve">Whether </w:t>
      </w:r>
      <w:r w:rsidR="00D303B7" w:rsidRPr="00D303B7">
        <w:rPr>
          <w:rFonts w:cs="Arial"/>
          <w:iCs/>
        </w:rPr>
        <w:t xml:space="preserve">WTG manufacturers </w:t>
      </w:r>
      <w:r>
        <w:rPr>
          <w:rFonts w:cs="Arial"/>
          <w:iCs/>
        </w:rPr>
        <w:t xml:space="preserve">need to </w:t>
      </w:r>
      <w:r w:rsidR="00D303B7" w:rsidRPr="00D303B7">
        <w:rPr>
          <w:rFonts w:cs="Arial"/>
          <w:iCs/>
        </w:rPr>
        <w:t>carry out type tests or just simulations</w:t>
      </w:r>
      <w:r w:rsidRPr="001E4B76">
        <w:rPr>
          <w:rFonts w:cs="Arial"/>
          <w:iCs/>
        </w:rPr>
        <w:t xml:space="preserve"> </w:t>
      </w:r>
      <w:r>
        <w:rPr>
          <w:rFonts w:cs="Arial"/>
          <w:iCs/>
        </w:rPr>
        <w:t>t</w:t>
      </w:r>
      <w:r w:rsidR="00D303B7" w:rsidRPr="00D303B7">
        <w:rPr>
          <w:rFonts w:cs="Arial"/>
          <w:iCs/>
        </w:rPr>
        <w:t>o demonstrate HVRT compliance</w:t>
      </w:r>
    </w:p>
    <w:p w14:paraId="31102A62" w14:textId="77777777" w:rsidR="00D303B7" w:rsidRPr="00D303B7" w:rsidRDefault="00D303B7" w:rsidP="00D303B7">
      <w:pPr>
        <w:numPr>
          <w:ilvl w:val="0"/>
          <w:numId w:val="33"/>
        </w:numPr>
        <w:spacing w:line="240" w:lineRule="auto"/>
        <w:jc w:val="both"/>
        <w:textAlignment w:val="baseline"/>
        <w:rPr>
          <w:rFonts w:cs="Arial"/>
          <w:iCs/>
        </w:rPr>
      </w:pPr>
      <w:r w:rsidRPr="00D303B7">
        <w:rPr>
          <w:rFonts w:cs="Arial"/>
          <w:iCs/>
        </w:rPr>
        <w:t>Currently there is set of scenarios for FRT simulations (refer to ECP.A.3.5), what would be the set of scenarios for HVRT simulations?</w:t>
      </w:r>
    </w:p>
    <w:p w14:paraId="5436BA6E" w14:textId="03EDC7B4" w:rsidR="00D303B7" w:rsidRPr="00D303B7" w:rsidRDefault="00CA7678" w:rsidP="00D303B7">
      <w:pPr>
        <w:numPr>
          <w:ilvl w:val="0"/>
          <w:numId w:val="33"/>
        </w:numPr>
        <w:spacing w:line="240" w:lineRule="auto"/>
        <w:jc w:val="both"/>
        <w:textAlignment w:val="baseline"/>
        <w:rPr>
          <w:rFonts w:cs="Arial"/>
          <w:iCs/>
        </w:rPr>
      </w:pPr>
      <w:r>
        <w:rPr>
          <w:rFonts w:cs="Arial"/>
          <w:iCs/>
        </w:rPr>
        <w:t>What</w:t>
      </w:r>
      <w:r w:rsidR="00D303B7" w:rsidRPr="00D303B7">
        <w:rPr>
          <w:rFonts w:cs="Arial"/>
          <w:iCs/>
        </w:rPr>
        <w:t xml:space="preserve"> types of fault</w:t>
      </w:r>
      <w:r>
        <w:rPr>
          <w:rFonts w:cs="Arial"/>
          <w:iCs/>
        </w:rPr>
        <w:t>s</w:t>
      </w:r>
      <w:r w:rsidR="00D303B7" w:rsidRPr="00D303B7">
        <w:rPr>
          <w:rFonts w:cs="Arial"/>
          <w:iCs/>
        </w:rPr>
        <w:t xml:space="preserve"> HVRT </w:t>
      </w:r>
      <w:r w:rsidR="003451A9">
        <w:rPr>
          <w:rFonts w:cs="Arial"/>
          <w:iCs/>
        </w:rPr>
        <w:t xml:space="preserve">definition </w:t>
      </w:r>
      <w:r>
        <w:rPr>
          <w:rFonts w:cs="Arial"/>
          <w:iCs/>
        </w:rPr>
        <w:t>will apply to</w:t>
      </w:r>
      <w:r w:rsidR="00D303B7" w:rsidRPr="00D303B7">
        <w:rPr>
          <w:rFonts w:cs="Arial"/>
          <w:iCs/>
        </w:rPr>
        <w:t xml:space="preserve"> (</w:t>
      </w:r>
      <w:proofErr w:type="gramStart"/>
      <w:r w:rsidR="00D303B7" w:rsidRPr="00D303B7">
        <w:rPr>
          <w:rFonts w:cs="Arial"/>
          <w:iCs/>
        </w:rPr>
        <w:t>e.g</w:t>
      </w:r>
      <w:r w:rsidR="003451A9">
        <w:rPr>
          <w:rFonts w:cs="Arial"/>
          <w:iCs/>
        </w:rPr>
        <w:t>.</w:t>
      </w:r>
      <w:proofErr w:type="gramEnd"/>
      <w:r w:rsidR="00D303B7" w:rsidRPr="00D303B7">
        <w:rPr>
          <w:rFonts w:cs="Arial"/>
          <w:iCs/>
        </w:rPr>
        <w:t xml:space="preserve"> single phase, phase to phase, etc)</w:t>
      </w:r>
      <w:r>
        <w:rPr>
          <w:rFonts w:cs="Arial"/>
          <w:iCs/>
        </w:rPr>
        <w:t>;</w:t>
      </w:r>
      <w:r w:rsidR="003D5580">
        <w:rPr>
          <w:rFonts w:cs="Arial"/>
          <w:iCs/>
        </w:rPr>
        <w:t xml:space="preserve"> is </w:t>
      </w:r>
      <w:r w:rsidR="00D303B7" w:rsidRPr="00D303B7">
        <w:rPr>
          <w:rFonts w:cs="Arial"/>
          <w:iCs/>
        </w:rPr>
        <w:t xml:space="preserve">it </w:t>
      </w:r>
      <w:r w:rsidR="003451A9">
        <w:rPr>
          <w:rFonts w:cs="Arial"/>
          <w:iCs/>
        </w:rPr>
        <w:t xml:space="preserve">is </w:t>
      </w:r>
      <w:r w:rsidR="00D303B7" w:rsidRPr="00D303B7">
        <w:rPr>
          <w:rFonts w:cs="Arial"/>
          <w:iCs/>
        </w:rPr>
        <w:t>a</w:t>
      </w:r>
      <w:r w:rsidR="003451A9">
        <w:rPr>
          <w:rFonts w:cs="Arial"/>
          <w:iCs/>
        </w:rPr>
        <w:t xml:space="preserve"> </w:t>
      </w:r>
      <w:r w:rsidR="00D303B7" w:rsidRPr="00D303B7">
        <w:rPr>
          <w:rFonts w:cs="Arial"/>
          <w:iCs/>
        </w:rPr>
        <w:t>TGN 288 requirement</w:t>
      </w:r>
      <w:r w:rsidR="003451A9">
        <w:rPr>
          <w:rFonts w:cs="Arial"/>
          <w:iCs/>
        </w:rPr>
        <w:t xml:space="preserve"> </w:t>
      </w:r>
      <w:r w:rsidR="00D303B7" w:rsidRPr="00D303B7">
        <w:rPr>
          <w:rFonts w:cs="Arial"/>
          <w:iCs/>
        </w:rPr>
        <w:t>that only aims to define overvoltage withstand capabilities of the plant</w:t>
      </w:r>
      <w:r w:rsidR="003451A9">
        <w:rPr>
          <w:rFonts w:cs="Arial"/>
          <w:iCs/>
        </w:rPr>
        <w:t xml:space="preserve"> o</w:t>
      </w:r>
      <w:r w:rsidR="00D303B7" w:rsidRPr="00D303B7">
        <w:rPr>
          <w:rFonts w:cs="Arial"/>
          <w:iCs/>
        </w:rPr>
        <w:t>r a requirement during fault clearance only</w:t>
      </w:r>
    </w:p>
    <w:p w14:paraId="529AFD14" w14:textId="77777777" w:rsidR="00D303B7" w:rsidRDefault="00D303B7" w:rsidP="00D303B7">
      <w:pPr>
        <w:numPr>
          <w:ilvl w:val="0"/>
          <w:numId w:val="33"/>
        </w:numPr>
        <w:spacing w:line="240" w:lineRule="auto"/>
        <w:jc w:val="both"/>
        <w:textAlignment w:val="baseline"/>
        <w:rPr>
          <w:rFonts w:cs="Arial"/>
          <w:iCs/>
        </w:rPr>
      </w:pPr>
      <w:r w:rsidRPr="00D303B7">
        <w:rPr>
          <w:rFonts w:cs="Arial"/>
          <w:iCs/>
        </w:rPr>
        <w:t xml:space="preserve">The requirement shall be technology neutral, so what will the HVRT requirement be for synchronous plant? </w:t>
      </w:r>
    </w:p>
    <w:p w14:paraId="7EE1E49A" w14:textId="77777777" w:rsidR="00D7054E" w:rsidRPr="00D303B7" w:rsidRDefault="00D7054E" w:rsidP="00D7054E">
      <w:pPr>
        <w:spacing w:line="240" w:lineRule="auto"/>
        <w:ind w:left="720"/>
        <w:jc w:val="both"/>
        <w:textAlignment w:val="baseline"/>
        <w:rPr>
          <w:rFonts w:cs="Arial"/>
          <w:iCs/>
        </w:rPr>
      </w:pPr>
    </w:p>
    <w:p w14:paraId="6094468F" w14:textId="0610B62A" w:rsidR="00D7054E" w:rsidRPr="00D7054E" w:rsidRDefault="00D7054E" w:rsidP="003A00F8">
      <w:pPr>
        <w:spacing w:line="240" w:lineRule="auto"/>
        <w:jc w:val="both"/>
        <w:textAlignment w:val="baseline"/>
        <w:rPr>
          <w:rFonts w:ascii="Arial" w:hAnsi="Arial" w:cs="Arial"/>
          <w:szCs w:val="24"/>
        </w:rPr>
      </w:pPr>
      <w:r>
        <w:rPr>
          <w:rFonts w:cs="Arial"/>
          <w:iCs/>
        </w:rPr>
        <w:t>The ESO’s response to the above strawman and the discussions on it</w:t>
      </w:r>
      <w:r w:rsidR="00646E16">
        <w:rPr>
          <w:rFonts w:cs="Arial"/>
          <w:iCs/>
        </w:rPr>
        <w:t xml:space="preserve"> was</w:t>
      </w:r>
      <w:r w:rsidR="005D4154">
        <w:rPr>
          <w:rFonts w:cs="Arial"/>
          <w:iCs/>
        </w:rPr>
        <w:t xml:space="preserve"> that</w:t>
      </w:r>
      <w:r w:rsidR="00646E16">
        <w:rPr>
          <w:rFonts w:cs="Arial"/>
          <w:iCs/>
        </w:rPr>
        <w:t xml:space="preserve"> whilst </w:t>
      </w:r>
      <w:r w:rsidR="00E63213">
        <w:rPr>
          <w:rFonts w:cs="Arial"/>
          <w:iCs/>
        </w:rPr>
        <w:t>the ESO</w:t>
      </w:r>
      <w:r w:rsidR="00646E16">
        <w:rPr>
          <w:rFonts w:cs="Arial"/>
          <w:iCs/>
        </w:rPr>
        <w:t xml:space="preserve"> </w:t>
      </w:r>
      <w:r w:rsidRPr="00D7054E">
        <w:rPr>
          <w:rFonts w:ascii="Arial" w:hAnsi="Arial" w:cs="Arial"/>
          <w:szCs w:val="24"/>
        </w:rPr>
        <w:t>recognise</w:t>
      </w:r>
      <w:r w:rsidR="00646E16">
        <w:rPr>
          <w:rFonts w:ascii="Arial" w:hAnsi="Arial" w:cs="Arial"/>
          <w:szCs w:val="24"/>
        </w:rPr>
        <w:t>d</w:t>
      </w:r>
      <w:r w:rsidRPr="00D7054E">
        <w:rPr>
          <w:rFonts w:ascii="Arial" w:hAnsi="Arial" w:cs="Arial"/>
          <w:szCs w:val="24"/>
        </w:rPr>
        <w:t xml:space="preserve"> that the overvoltage requirements in the </w:t>
      </w:r>
      <w:r w:rsidR="003A596D">
        <w:rPr>
          <w:rFonts w:ascii="Arial" w:hAnsi="Arial" w:cs="Arial"/>
          <w:szCs w:val="24"/>
        </w:rPr>
        <w:t>Grid Code</w:t>
      </w:r>
      <w:r w:rsidRPr="00D7054E">
        <w:rPr>
          <w:rFonts w:ascii="Arial" w:hAnsi="Arial" w:cs="Arial"/>
          <w:szCs w:val="24"/>
        </w:rPr>
        <w:t xml:space="preserve"> on generators following a fault are not clear and require further guidance</w:t>
      </w:r>
      <w:r w:rsidR="00265BC1">
        <w:rPr>
          <w:rFonts w:ascii="Arial" w:hAnsi="Arial" w:cs="Arial"/>
          <w:szCs w:val="24"/>
        </w:rPr>
        <w:t>, o</w:t>
      </w:r>
      <w:r w:rsidR="00265BC1" w:rsidRPr="00D7054E">
        <w:rPr>
          <w:rFonts w:ascii="Arial" w:hAnsi="Arial" w:cs="Arial"/>
          <w:szCs w:val="24"/>
        </w:rPr>
        <w:t>vervoltage</w:t>
      </w:r>
      <w:r w:rsidRPr="00D7054E">
        <w:rPr>
          <w:rFonts w:ascii="Arial" w:hAnsi="Arial" w:cs="Arial"/>
          <w:szCs w:val="24"/>
        </w:rPr>
        <w:t xml:space="preserve"> </w:t>
      </w:r>
      <w:r w:rsidR="00265BC1">
        <w:rPr>
          <w:rFonts w:ascii="Arial" w:hAnsi="Arial" w:cs="Arial"/>
          <w:szCs w:val="24"/>
        </w:rPr>
        <w:t>is</w:t>
      </w:r>
      <w:r w:rsidRPr="00D7054E">
        <w:rPr>
          <w:rFonts w:ascii="Arial" w:hAnsi="Arial" w:cs="Arial"/>
          <w:szCs w:val="24"/>
        </w:rPr>
        <w:t xml:space="preserve"> also addressed in TGN288 and setting out the right </w:t>
      </w:r>
      <w:r w:rsidR="003A596D">
        <w:rPr>
          <w:rFonts w:ascii="Arial" w:hAnsi="Arial" w:cs="Arial"/>
          <w:szCs w:val="24"/>
        </w:rPr>
        <w:t>Grid Code</w:t>
      </w:r>
      <w:r w:rsidRPr="00D7054E">
        <w:rPr>
          <w:rFonts w:ascii="Arial" w:hAnsi="Arial" w:cs="Arial"/>
          <w:szCs w:val="24"/>
        </w:rPr>
        <w:t xml:space="preserve"> details is likely to mean considering both these and the relationships between system security and consumer value.</w:t>
      </w:r>
      <w:r w:rsidR="003A00F8">
        <w:rPr>
          <w:rFonts w:ascii="Arial" w:hAnsi="Arial" w:cs="Arial"/>
          <w:szCs w:val="24"/>
        </w:rPr>
        <w:t xml:space="preserve"> The ESO therefore propose</w:t>
      </w:r>
      <w:r w:rsidR="00E63213">
        <w:rPr>
          <w:rFonts w:ascii="Arial" w:hAnsi="Arial" w:cs="Arial"/>
          <w:szCs w:val="24"/>
        </w:rPr>
        <w:t>s</w:t>
      </w:r>
      <w:r w:rsidR="003A00F8">
        <w:rPr>
          <w:rFonts w:ascii="Arial" w:hAnsi="Arial" w:cs="Arial"/>
          <w:szCs w:val="24"/>
        </w:rPr>
        <w:t xml:space="preserve"> that, </w:t>
      </w:r>
      <w:r w:rsidRPr="00D7054E">
        <w:rPr>
          <w:rFonts w:ascii="Arial" w:hAnsi="Arial" w:cs="Arial"/>
          <w:szCs w:val="24"/>
        </w:rPr>
        <w:t>to be able to properly assess this</w:t>
      </w:r>
      <w:r w:rsidR="003A00F8">
        <w:rPr>
          <w:rFonts w:ascii="Arial" w:hAnsi="Arial" w:cs="Arial"/>
          <w:szCs w:val="24"/>
        </w:rPr>
        <w:t xml:space="preserve"> </w:t>
      </w:r>
      <w:r w:rsidR="001C5065">
        <w:rPr>
          <w:rFonts w:ascii="Arial" w:hAnsi="Arial" w:cs="Arial"/>
          <w:szCs w:val="24"/>
        </w:rPr>
        <w:t xml:space="preserve">requirement it would be best to </w:t>
      </w:r>
      <w:r w:rsidRPr="00D7054E">
        <w:rPr>
          <w:rFonts w:ascii="Arial" w:hAnsi="Arial" w:cs="Arial"/>
          <w:szCs w:val="24"/>
        </w:rPr>
        <w:t xml:space="preserve">progress this </w:t>
      </w:r>
      <w:r w:rsidR="001C5065">
        <w:rPr>
          <w:rFonts w:ascii="Arial" w:hAnsi="Arial" w:cs="Arial"/>
          <w:szCs w:val="24"/>
        </w:rPr>
        <w:t>it</w:t>
      </w:r>
      <w:r w:rsidRPr="00D7054E">
        <w:rPr>
          <w:rFonts w:ascii="Arial" w:hAnsi="Arial" w:cs="Arial"/>
          <w:szCs w:val="24"/>
        </w:rPr>
        <w:t xml:space="preserve"> </w:t>
      </w:r>
      <w:r w:rsidR="00373814">
        <w:rPr>
          <w:rFonts w:ascii="Arial" w:hAnsi="Arial" w:cs="Arial"/>
          <w:szCs w:val="24"/>
        </w:rPr>
        <w:t>via</w:t>
      </w:r>
      <w:r w:rsidRPr="00D7054E">
        <w:rPr>
          <w:rFonts w:ascii="Arial" w:hAnsi="Arial" w:cs="Arial"/>
          <w:szCs w:val="24"/>
        </w:rPr>
        <w:t xml:space="preserve"> a separate </w:t>
      </w:r>
      <w:r w:rsidR="003A596D">
        <w:rPr>
          <w:rFonts w:ascii="Arial" w:hAnsi="Arial" w:cs="Arial"/>
          <w:szCs w:val="24"/>
        </w:rPr>
        <w:t>Grid Code</w:t>
      </w:r>
      <w:r w:rsidRPr="00D7054E">
        <w:rPr>
          <w:rFonts w:ascii="Arial" w:hAnsi="Arial" w:cs="Arial"/>
          <w:szCs w:val="24"/>
        </w:rPr>
        <w:t xml:space="preserve"> modification rather than within GC0155 which was intended to agree </w:t>
      </w:r>
      <w:r w:rsidR="00373814">
        <w:rPr>
          <w:rFonts w:ascii="Arial" w:hAnsi="Arial" w:cs="Arial"/>
          <w:szCs w:val="24"/>
        </w:rPr>
        <w:t xml:space="preserve">on </w:t>
      </w:r>
      <w:r w:rsidRPr="00D7054E">
        <w:rPr>
          <w:rFonts w:ascii="Arial" w:hAnsi="Arial" w:cs="Arial"/>
          <w:szCs w:val="24"/>
        </w:rPr>
        <w:t xml:space="preserve">reasonably straightforward clarifications to the technical detail of </w:t>
      </w:r>
      <w:r w:rsidRPr="00D7054E">
        <w:rPr>
          <w:rFonts w:ascii="Arial" w:hAnsi="Arial" w:cs="Arial"/>
          <w:szCs w:val="24"/>
        </w:rPr>
        <w:lastRenderedPageBreak/>
        <w:t>FRT requirements</w:t>
      </w:r>
      <w:r w:rsidR="00373814">
        <w:rPr>
          <w:rFonts w:ascii="Arial" w:hAnsi="Arial" w:cs="Arial"/>
          <w:szCs w:val="24"/>
        </w:rPr>
        <w:t>.</w:t>
      </w:r>
      <w:r w:rsidR="00023EC3">
        <w:rPr>
          <w:rFonts w:ascii="Arial" w:hAnsi="Arial" w:cs="Arial"/>
          <w:szCs w:val="24"/>
        </w:rPr>
        <w:t xml:space="preserve"> </w:t>
      </w:r>
      <w:r w:rsidRPr="00D7054E">
        <w:rPr>
          <w:rFonts w:ascii="Arial" w:hAnsi="Arial" w:cs="Arial"/>
          <w:szCs w:val="24"/>
        </w:rPr>
        <w:t>This will enable the ESO to allocate resources to fully scrutinise the issue, assess potential solutions and consult with industry.</w:t>
      </w:r>
    </w:p>
    <w:p w14:paraId="6FDBF6A4" w14:textId="77777777" w:rsidR="00D7054E" w:rsidRPr="00740409" w:rsidRDefault="00D7054E" w:rsidP="00D16700">
      <w:pPr>
        <w:spacing w:line="240" w:lineRule="auto"/>
        <w:jc w:val="both"/>
        <w:textAlignment w:val="baseline"/>
        <w:rPr>
          <w:rFonts w:cs="Arial"/>
          <w:iCs/>
        </w:rPr>
      </w:pPr>
    </w:p>
    <w:p w14:paraId="5CFF7288" w14:textId="365D43BC" w:rsidR="00001D81" w:rsidRPr="00740409" w:rsidRDefault="00740409" w:rsidP="00001D81">
      <w:pPr>
        <w:spacing w:line="240" w:lineRule="auto"/>
        <w:jc w:val="both"/>
        <w:textAlignment w:val="baseline"/>
        <w:rPr>
          <w:rFonts w:cs="Arial"/>
          <w:iCs/>
        </w:rPr>
      </w:pPr>
      <w:r w:rsidRPr="00740409">
        <w:rPr>
          <w:rFonts w:cs="Arial"/>
          <w:iCs/>
        </w:rPr>
        <w:t>Following th</w:t>
      </w:r>
      <w:r w:rsidR="00373814">
        <w:rPr>
          <w:rFonts w:cs="Arial"/>
          <w:iCs/>
        </w:rPr>
        <w:t>e ESO response</w:t>
      </w:r>
      <w:r w:rsidRPr="00740409">
        <w:rPr>
          <w:rFonts w:cs="Arial"/>
          <w:iCs/>
        </w:rPr>
        <w:t xml:space="preserve">, some </w:t>
      </w:r>
      <w:r w:rsidR="003A596D">
        <w:rPr>
          <w:rFonts w:cs="Arial"/>
          <w:iCs/>
        </w:rPr>
        <w:t>Workgroup members</w:t>
      </w:r>
      <w:r w:rsidRPr="00740409">
        <w:rPr>
          <w:rFonts w:cs="Arial"/>
          <w:iCs/>
        </w:rPr>
        <w:t xml:space="preserve"> </w:t>
      </w:r>
      <w:r w:rsidR="00441DC8">
        <w:rPr>
          <w:rFonts w:cs="Arial"/>
          <w:iCs/>
        </w:rPr>
        <w:t xml:space="preserve">(from SSE, Drax and Scottish Power) </w:t>
      </w:r>
      <w:r>
        <w:rPr>
          <w:rFonts w:cs="Arial"/>
          <w:iCs/>
        </w:rPr>
        <w:t>expressed</w:t>
      </w:r>
      <w:r w:rsidRPr="00740409">
        <w:rPr>
          <w:rFonts w:cs="Arial"/>
          <w:iCs/>
        </w:rPr>
        <w:t xml:space="preserve"> that the high-voltage ride through requirements should be clarified for users as part of </w:t>
      </w:r>
      <w:r>
        <w:rPr>
          <w:rFonts w:cs="Arial"/>
          <w:iCs/>
        </w:rPr>
        <w:t>this modification</w:t>
      </w:r>
      <w:r w:rsidR="00001D81">
        <w:rPr>
          <w:rFonts w:cs="Arial"/>
          <w:iCs/>
        </w:rPr>
        <w:t xml:space="preserve">. They developed a </w:t>
      </w:r>
      <w:r w:rsidR="00001D81" w:rsidRPr="00740409">
        <w:rPr>
          <w:rFonts w:cs="Arial"/>
          <w:iCs/>
        </w:rPr>
        <w:t xml:space="preserve">draft legal text which </w:t>
      </w:r>
      <w:r w:rsidR="00001D81">
        <w:rPr>
          <w:rFonts w:cs="Arial"/>
          <w:iCs/>
        </w:rPr>
        <w:t>was discussed with the rest of the Workgroup</w:t>
      </w:r>
      <w:r w:rsidR="00001D81" w:rsidRPr="00740409">
        <w:rPr>
          <w:rFonts w:cs="Arial"/>
          <w:iCs/>
        </w:rPr>
        <w:t>. The</w:t>
      </w:r>
      <w:r w:rsidR="00441DC8">
        <w:rPr>
          <w:rFonts w:cs="Arial"/>
          <w:iCs/>
        </w:rPr>
        <w:t>ir</w:t>
      </w:r>
      <w:r w:rsidR="00001D81" w:rsidRPr="00740409">
        <w:rPr>
          <w:rFonts w:cs="Arial"/>
          <w:iCs/>
        </w:rPr>
        <w:t xml:space="preserve"> proposal – which requires an EU Generator to ride through 1.3pu for 0.1s and 1.25pu for 60s </w:t>
      </w:r>
      <w:r w:rsidR="00D574BB">
        <w:rPr>
          <w:rFonts w:cs="Arial"/>
          <w:iCs/>
        </w:rPr>
        <w:t>was</w:t>
      </w:r>
      <w:r w:rsidR="00001D81" w:rsidRPr="00740409">
        <w:rPr>
          <w:rFonts w:cs="Arial"/>
          <w:iCs/>
        </w:rPr>
        <w:t xml:space="preserve"> based on </w:t>
      </w:r>
      <w:r w:rsidR="00DE7F0C">
        <w:rPr>
          <w:rFonts w:cs="Arial"/>
          <w:iCs/>
        </w:rPr>
        <w:t>an</w:t>
      </w:r>
      <w:r w:rsidR="00001D81" w:rsidRPr="00740409">
        <w:rPr>
          <w:rFonts w:cs="Arial"/>
          <w:iCs/>
        </w:rPr>
        <w:t xml:space="preserve"> extract from the German </w:t>
      </w:r>
      <w:r w:rsidR="003A596D">
        <w:rPr>
          <w:rFonts w:cs="Arial"/>
          <w:iCs/>
        </w:rPr>
        <w:t>Grid Code</w:t>
      </w:r>
      <w:r w:rsidR="004832B0">
        <w:rPr>
          <w:rFonts w:cs="Arial"/>
          <w:iCs/>
        </w:rPr>
        <w:t xml:space="preserve"> and the</w:t>
      </w:r>
      <w:r w:rsidR="00864096">
        <w:rPr>
          <w:rFonts w:cs="Arial"/>
          <w:iCs/>
        </w:rPr>
        <w:t>ir</w:t>
      </w:r>
      <w:r w:rsidR="004832B0">
        <w:rPr>
          <w:rFonts w:cs="Arial"/>
          <w:iCs/>
        </w:rPr>
        <w:t xml:space="preserve"> rationale is outlined below:</w:t>
      </w:r>
    </w:p>
    <w:p w14:paraId="0B6FDB0D" w14:textId="77777777" w:rsidR="006E4B5B" w:rsidRPr="00740409" w:rsidRDefault="006E4B5B" w:rsidP="006E4B5B">
      <w:pPr>
        <w:spacing w:line="240" w:lineRule="auto"/>
        <w:jc w:val="both"/>
        <w:textAlignment w:val="baseline"/>
        <w:rPr>
          <w:rFonts w:cs="Arial"/>
          <w:iCs/>
        </w:rPr>
      </w:pPr>
    </w:p>
    <w:p w14:paraId="5D332922" w14:textId="70D537B0" w:rsidR="006E4B5B" w:rsidRPr="00740409" w:rsidRDefault="006E4B5B" w:rsidP="006E4B5B">
      <w:pPr>
        <w:numPr>
          <w:ilvl w:val="0"/>
          <w:numId w:val="34"/>
        </w:numPr>
        <w:spacing w:line="240" w:lineRule="auto"/>
        <w:jc w:val="both"/>
        <w:textAlignment w:val="baseline"/>
        <w:rPr>
          <w:rFonts w:cs="Arial"/>
          <w:iCs/>
        </w:rPr>
      </w:pPr>
      <w:r w:rsidRPr="00740409">
        <w:rPr>
          <w:rFonts w:cs="Arial"/>
          <w:iCs/>
        </w:rPr>
        <w:t xml:space="preserve">The requirement would be applicable to all EU Generators. The exact numbers, wording, and graphical representation </w:t>
      </w:r>
      <w:r w:rsidR="00CC0C9D" w:rsidRPr="00CC0C9D">
        <w:rPr>
          <w:rFonts w:cs="Arial"/>
          <w:iCs/>
          <w:highlight w:val="yellow"/>
        </w:rPr>
        <w:t xml:space="preserve">were </w:t>
      </w:r>
      <w:r w:rsidR="00A64E73" w:rsidRPr="00CC0C9D">
        <w:rPr>
          <w:rFonts w:cs="Arial"/>
          <w:iCs/>
          <w:highlight w:val="yellow"/>
        </w:rPr>
        <w:t xml:space="preserve">to </w:t>
      </w:r>
      <w:r w:rsidR="00A64E73" w:rsidRPr="00A64E73">
        <w:rPr>
          <w:rFonts w:cs="Arial"/>
          <w:iCs/>
          <w:highlight w:val="yellow"/>
        </w:rPr>
        <w:t>be decided</w:t>
      </w:r>
      <w:r w:rsidRPr="00740409">
        <w:rPr>
          <w:rFonts w:cs="Arial"/>
          <w:iCs/>
        </w:rPr>
        <w:t>.</w:t>
      </w:r>
    </w:p>
    <w:p w14:paraId="0EBDEC06" w14:textId="77777777" w:rsidR="006E4B5B" w:rsidRPr="00740409" w:rsidRDefault="006E4B5B" w:rsidP="006E4B5B">
      <w:pPr>
        <w:numPr>
          <w:ilvl w:val="0"/>
          <w:numId w:val="34"/>
        </w:numPr>
        <w:spacing w:line="240" w:lineRule="auto"/>
        <w:jc w:val="both"/>
        <w:textAlignment w:val="baseline"/>
        <w:rPr>
          <w:rFonts w:cs="Arial"/>
          <w:iCs/>
        </w:rPr>
      </w:pPr>
      <w:r w:rsidRPr="00740409">
        <w:rPr>
          <w:rFonts w:cs="Arial"/>
          <w:iCs/>
        </w:rPr>
        <w:t>The fact that the high voltage transient typically occurs immediately following fault clearance has been accounted for in the voltage-against-time graphs by using equations for ‘tov1’ and ‘tov2’, such that they depend on the time at which fault clearance occurs. For high voltage transient faults which do not have a preceding low-voltage element, the requirement applies from the instant the voltage exceeds normal limits.</w:t>
      </w:r>
    </w:p>
    <w:p w14:paraId="27146086" w14:textId="1D45AC43" w:rsidR="006E4B5B" w:rsidRPr="00740409" w:rsidRDefault="006E4B5B" w:rsidP="006E4B5B">
      <w:pPr>
        <w:numPr>
          <w:ilvl w:val="0"/>
          <w:numId w:val="34"/>
        </w:numPr>
        <w:spacing w:line="240" w:lineRule="auto"/>
        <w:jc w:val="both"/>
        <w:textAlignment w:val="baseline"/>
        <w:rPr>
          <w:rFonts w:cs="Arial"/>
          <w:iCs/>
        </w:rPr>
      </w:pPr>
      <w:commentRangeStart w:id="305"/>
      <w:r w:rsidRPr="00740409">
        <w:rPr>
          <w:rFonts w:cs="Arial"/>
          <w:iCs/>
        </w:rPr>
        <w:t xml:space="preserve">The proposal </w:t>
      </w:r>
      <w:r w:rsidR="00A64E73">
        <w:rPr>
          <w:rFonts w:cs="Arial"/>
          <w:iCs/>
        </w:rPr>
        <w:t>will apply on</w:t>
      </w:r>
      <w:r w:rsidRPr="00740409">
        <w:rPr>
          <w:rFonts w:cs="Arial"/>
          <w:iCs/>
        </w:rPr>
        <w:t xml:space="preserve"> a forward-looking basis only. A comprehensive check of the over-voltage ride through capabilities of those WTG models which must adhere to the ECCs is still ongoing, but at present our understanding is that 1.3pu for 0.1s and 1.25pu for 60s is easily achievable</w:t>
      </w:r>
      <w:commentRangeEnd w:id="305"/>
      <w:r w:rsidR="00196C40">
        <w:rPr>
          <w:rStyle w:val="CommentReference"/>
          <w:rFonts w:ascii="Arial" w:eastAsia="Times New Roman" w:hAnsi="Arial" w:cs="Times New Roman"/>
          <w:lang w:eastAsia="en-GB"/>
        </w:rPr>
        <w:commentReference w:id="305"/>
      </w:r>
      <w:r w:rsidRPr="00740409">
        <w:rPr>
          <w:rFonts w:cs="Arial"/>
          <w:iCs/>
        </w:rPr>
        <w:t xml:space="preserve">. </w:t>
      </w:r>
    </w:p>
    <w:p w14:paraId="79C6DC54" w14:textId="7FF248FC" w:rsidR="00001D81" w:rsidRDefault="00196C40" w:rsidP="00C4572D">
      <w:pPr>
        <w:numPr>
          <w:ilvl w:val="0"/>
          <w:numId w:val="34"/>
        </w:numPr>
        <w:spacing w:line="240" w:lineRule="auto"/>
        <w:jc w:val="both"/>
        <w:textAlignment w:val="baseline"/>
        <w:rPr>
          <w:rFonts w:cs="Arial"/>
          <w:iCs/>
        </w:rPr>
      </w:pPr>
      <w:commentRangeStart w:id="306"/>
      <w:r w:rsidRPr="00B71BA2">
        <w:rPr>
          <w:rFonts w:cs="Arial"/>
          <w:iCs/>
        </w:rPr>
        <w:t>I</w:t>
      </w:r>
      <w:r w:rsidR="006E4B5B" w:rsidRPr="00740409">
        <w:rPr>
          <w:rFonts w:cs="Arial"/>
          <w:iCs/>
        </w:rPr>
        <w:t xml:space="preserve">t would be beneficial (for all parties) to have clarity on the </w:t>
      </w:r>
      <w:r w:rsidRPr="00B71BA2">
        <w:rPr>
          <w:rFonts w:cs="Arial"/>
          <w:iCs/>
        </w:rPr>
        <w:t xml:space="preserve">HVRT </w:t>
      </w:r>
      <w:r w:rsidR="006E4B5B" w:rsidRPr="00740409">
        <w:rPr>
          <w:rFonts w:cs="Arial"/>
          <w:iCs/>
        </w:rPr>
        <w:t xml:space="preserve">requirements, </w:t>
      </w:r>
      <w:proofErr w:type="gramStart"/>
      <w:r w:rsidR="006E4B5B" w:rsidRPr="00740409">
        <w:rPr>
          <w:rFonts w:cs="Arial"/>
          <w:iCs/>
        </w:rPr>
        <w:t>but</w:t>
      </w:r>
      <w:r w:rsidRPr="00B71BA2">
        <w:rPr>
          <w:rFonts w:cs="Arial"/>
          <w:iCs/>
        </w:rPr>
        <w:t>,</w:t>
      </w:r>
      <w:proofErr w:type="gramEnd"/>
      <w:r w:rsidR="006E4B5B" w:rsidRPr="00740409">
        <w:rPr>
          <w:rFonts w:cs="Arial"/>
          <w:iCs/>
        </w:rPr>
        <w:t xml:space="preserve"> any equivalent addition to the CC</w:t>
      </w:r>
      <w:r w:rsidR="00864096" w:rsidRPr="00B71BA2">
        <w:rPr>
          <w:rFonts w:cs="Arial"/>
          <w:iCs/>
        </w:rPr>
        <w:t>s</w:t>
      </w:r>
      <w:r w:rsidR="006E4B5B" w:rsidRPr="00740409">
        <w:rPr>
          <w:rFonts w:cs="Arial"/>
          <w:iCs/>
        </w:rPr>
        <w:t xml:space="preserve"> on a retrospective basis ought to be set at a level which does not then necessitate further action, i.e. the </w:t>
      </w:r>
      <w:r w:rsidR="00864096" w:rsidRPr="00B71BA2">
        <w:rPr>
          <w:rFonts w:cs="Arial"/>
          <w:iCs/>
        </w:rPr>
        <w:t>HVRT</w:t>
      </w:r>
      <w:r w:rsidR="006E4B5B" w:rsidRPr="00740409">
        <w:rPr>
          <w:rFonts w:cs="Arial"/>
          <w:iCs/>
        </w:rPr>
        <w:t xml:space="preserve"> requirement </w:t>
      </w:r>
      <w:r w:rsidR="00864096" w:rsidRPr="00B71BA2">
        <w:rPr>
          <w:rFonts w:cs="Arial"/>
          <w:iCs/>
        </w:rPr>
        <w:t xml:space="preserve">should be based </w:t>
      </w:r>
      <w:r w:rsidR="006E4B5B" w:rsidRPr="00740409">
        <w:rPr>
          <w:rFonts w:cs="Arial"/>
          <w:iCs/>
        </w:rPr>
        <w:t xml:space="preserve">on the existing </w:t>
      </w:r>
      <w:r w:rsidR="00864096" w:rsidRPr="00B71BA2">
        <w:rPr>
          <w:rFonts w:cs="Arial"/>
          <w:iCs/>
        </w:rPr>
        <w:t>HVRT</w:t>
      </w:r>
      <w:r w:rsidR="006E4B5B" w:rsidRPr="00740409">
        <w:rPr>
          <w:rFonts w:cs="Arial"/>
          <w:iCs/>
        </w:rPr>
        <w:t xml:space="preserve"> capability. </w:t>
      </w:r>
      <w:commentRangeEnd w:id="306"/>
      <w:r w:rsidR="00B71BA2">
        <w:rPr>
          <w:rStyle w:val="CommentReference"/>
          <w:rFonts w:ascii="Arial" w:eastAsia="Times New Roman" w:hAnsi="Arial" w:cs="Times New Roman"/>
          <w:lang w:eastAsia="en-GB"/>
        </w:rPr>
        <w:commentReference w:id="306"/>
      </w:r>
    </w:p>
    <w:p w14:paraId="0F712FD6" w14:textId="77777777" w:rsidR="00732E16" w:rsidRDefault="00732E16" w:rsidP="00732E16">
      <w:pPr>
        <w:spacing w:line="240" w:lineRule="auto"/>
        <w:jc w:val="both"/>
        <w:textAlignment w:val="baseline"/>
        <w:rPr>
          <w:rFonts w:cs="Arial"/>
          <w:iCs/>
        </w:rPr>
      </w:pPr>
    </w:p>
    <w:p w14:paraId="07F5022B" w14:textId="77777777" w:rsidR="00C7039D" w:rsidRDefault="00C7039D" w:rsidP="00732E16">
      <w:pPr>
        <w:spacing w:line="240" w:lineRule="auto"/>
        <w:jc w:val="both"/>
        <w:textAlignment w:val="baseline"/>
        <w:rPr>
          <w:rFonts w:cs="Arial"/>
          <w:iCs/>
        </w:rPr>
      </w:pPr>
    </w:p>
    <w:p w14:paraId="7934EC05" w14:textId="7AAC1201" w:rsidR="00732E16" w:rsidRPr="00732E16" w:rsidRDefault="00732E16" w:rsidP="00732E16">
      <w:pPr>
        <w:spacing w:line="240" w:lineRule="auto"/>
        <w:jc w:val="both"/>
        <w:textAlignment w:val="baseline"/>
        <w:rPr>
          <w:rFonts w:cs="Arial"/>
          <w:b/>
          <w:bCs/>
          <w:iCs/>
          <w:u w:val="single"/>
        </w:rPr>
      </w:pPr>
      <w:r>
        <w:rPr>
          <w:rFonts w:cs="Arial"/>
          <w:b/>
          <w:bCs/>
          <w:iCs/>
          <w:u w:val="single"/>
        </w:rPr>
        <w:t xml:space="preserve">ESO proposed approach to address </w:t>
      </w:r>
      <w:r w:rsidRPr="00732E16">
        <w:rPr>
          <w:rFonts w:cs="Arial"/>
          <w:b/>
          <w:bCs/>
          <w:iCs/>
          <w:u w:val="single"/>
        </w:rPr>
        <w:t>Temporary Overvoltage</w:t>
      </w:r>
      <w:r>
        <w:rPr>
          <w:rFonts w:cs="Arial"/>
          <w:b/>
          <w:bCs/>
          <w:iCs/>
          <w:u w:val="single"/>
        </w:rPr>
        <w:t xml:space="preserve"> Requirements</w:t>
      </w:r>
    </w:p>
    <w:p w14:paraId="702A72CA" w14:textId="1634BD66" w:rsidR="007944B4" w:rsidRDefault="007944B4" w:rsidP="00016B4B">
      <w:pPr>
        <w:spacing w:line="240" w:lineRule="auto"/>
        <w:jc w:val="both"/>
        <w:textAlignment w:val="baseline"/>
        <w:rPr>
          <w:rFonts w:cs="Arial"/>
          <w:iCs/>
        </w:rPr>
      </w:pPr>
      <w:r>
        <w:rPr>
          <w:rFonts w:cs="Arial"/>
          <w:iCs/>
        </w:rPr>
        <w:t xml:space="preserve">The ESO and NGET </w:t>
      </w:r>
      <w:r w:rsidR="003A596D">
        <w:rPr>
          <w:rFonts w:cs="Arial"/>
          <w:iCs/>
        </w:rPr>
        <w:t>Workgroup members</w:t>
      </w:r>
      <w:r w:rsidR="00016B4B" w:rsidRPr="00016B4B">
        <w:rPr>
          <w:rFonts w:cs="Arial"/>
          <w:iCs/>
        </w:rPr>
        <w:t xml:space="preserve"> </w:t>
      </w:r>
      <w:r w:rsidRPr="00016B4B">
        <w:rPr>
          <w:rFonts w:cs="Arial"/>
          <w:iCs/>
        </w:rPr>
        <w:t xml:space="preserve">explained </w:t>
      </w:r>
      <w:r w:rsidR="005E70BA">
        <w:rPr>
          <w:rFonts w:cs="Arial"/>
          <w:iCs/>
        </w:rPr>
        <w:t xml:space="preserve">to the rest of the Workgroup </w:t>
      </w:r>
      <w:r w:rsidRPr="00016B4B">
        <w:rPr>
          <w:rFonts w:cs="Arial"/>
          <w:iCs/>
        </w:rPr>
        <w:t>how they propose to set the expected TOV level using TGN 288 (which was presented at a previous Workgroup) as a starting point.</w:t>
      </w:r>
      <w:r>
        <w:rPr>
          <w:rFonts w:cs="Arial"/>
          <w:iCs/>
        </w:rPr>
        <w:t xml:space="preserve"> </w:t>
      </w:r>
      <w:r w:rsidR="00016B4B" w:rsidRPr="00016B4B">
        <w:rPr>
          <w:rFonts w:cs="Arial"/>
          <w:iCs/>
        </w:rPr>
        <w:t>proposed</w:t>
      </w:r>
      <w:r>
        <w:rPr>
          <w:rFonts w:cs="Arial"/>
          <w:iCs/>
        </w:rPr>
        <w:t xml:space="preserve"> that</w:t>
      </w:r>
      <w:r w:rsidR="00016B4B" w:rsidRPr="00016B4B">
        <w:rPr>
          <w:rFonts w:cs="Arial"/>
          <w:iCs/>
        </w:rPr>
        <w:t xml:space="preserve"> the Workgroup consider</w:t>
      </w:r>
      <w:r w:rsidR="00CA0F6A">
        <w:rPr>
          <w:rFonts w:cs="Arial"/>
          <w:iCs/>
        </w:rPr>
        <w:t>ed</w:t>
      </w:r>
      <w:r w:rsidR="00016B4B" w:rsidRPr="00016B4B">
        <w:rPr>
          <w:rFonts w:cs="Arial"/>
          <w:iCs/>
        </w:rPr>
        <w:t xml:space="preserve"> </w:t>
      </w:r>
      <w:r>
        <w:rPr>
          <w:rFonts w:cs="Arial"/>
          <w:iCs/>
        </w:rPr>
        <w:t xml:space="preserve">these </w:t>
      </w:r>
      <w:r w:rsidR="00016B4B" w:rsidRPr="00016B4B">
        <w:rPr>
          <w:rFonts w:cs="Arial"/>
          <w:iCs/>
        </w:rPr>
        <w:t xml:space="preserve">two </w:t>
      </w:r>
      <w:r>
        <w:rPr>
          <w:rFonts w:cs="Arial"/>
          <w:iCs/>
        </w:rPr>
        <w:t>steps when</w:t>
      </w:r>
      <w:r w:rsidR="00016B4B" w:rsidRPr="00016B4B">
        <w:rPr>
          <w:rFonts w:cs="Arial"/>
          <w:iCs/>
        </w:rPr>
        <w:t xml:space="preserve"> setting requirements for FRT: </w:t>
      </w:r>
    </w:p>
    <w:p w14:paraId="7D8B0A92" w14:textId="77777777" w:rsidR="00CA0F6A" w:rsidRDefault="00CA0F6A" w:rsidP="00016B4B">
      <w:pPr>
        <w:spacing w:line="240" w:lineRule="auto"/>
        <w:jc w:val="both"/>
        <w:textAlignment w:val="baseline"/>
        <w:rPr>
          <w:rFonts w:cs="Arial"/>
          <w:iCs/>
        </w:rPr>
      </w:pPr>
    </w:p>
    <w:p w14:paraId="5635F6D3" w14:textId="2A49E6DD" w:rsidR="00016B4B" w:rsidRPr="00016B4B" w:rsidRDefault="00016B4B" w:rsidP="00016B4B">
      <w:pPr>
        <w:spacing w:line="240" w:lineRule="auto"/>
        <w:jc w:val="both"/>
        <w:textAlignment w:val="baseline"/>
        <w:rPr>
          <w:rFonts w:cs="Arial"/>
          <w:iCs/>
        </w:rPr>
      </w:pPr>
      <w:r w:rsidRPr="00016B4B">
        <w:rPr>
          <w:rFonts w:cs="Arial"/>
          <w:iCs/>
        </w:rPr>
        <w:t xml:space="preserve">1) TOV withstand capability of equipment; and </w:t>
      </w:r>
    </w:p>
    <w:p w14:paraId="6F4AE8D9" w14:textId="144DE738" w:rsidR="00016B4B" w:rsidRPr="00016B4B" w:rsidRDefault="00016B4B" w:rsidP="00016B4B">
      <w:pPr>
        <w:spacing w:line="240" w:lineRule="auto"/>
        <w:jc w:val="both"/>
        <w:textAlignment w:val="baseline"/>
        <w:rPr>
          <w:rFonts w:cs="Arial"/>
          <w:iCs/>
        </w:rPr>
      </w:pPr>
      <w:r w:rsidRPr="00016B4B">
        <w:rPr>
          <w:rFonts w:cs="Arial"/>
          <w:iCs/>
        </w:rPr>
        <w:t xml:space="preserve">2) Power Electronic (PE) equipment performance during and after an event. </w:t>
      </w:r>
    </w:p>
    <w:p w14:paraId="2CE99C2D" w14:textId="54A3AA71" w:rsidR="00312FC9" w:rsidRDefault="007944B4" w:rsidP="00016B4B">
      <w:pPr>
        <w:spacing w:line="240" w:lineRule="auto"/>
        <w:jc w:val="both"/>
        <w:textAlignment w:val="baseline"/>
        <w:rPr>
          <w:rFonts w:cs="Arial"/>
          <w:iCs/>
        </w:rPr>
      </w:pPr>
      <w:r>
        <w:rPr>
          <w:rFonts w:cs="Arial"/>
          <w:iCs/>
        </w:rPr>
        <w:t xml:space="preserve">It was also suggested that </w:t>
      </w:r>
      <w:r w:rsidR="00016B4B" w:rsidRPr="00016B4B">
        <w:rPr>
          <w:rFonts w:cs="Arial"/>
          <w:iCs/>
        </w:rPr>
        <w:t xml:space="preserve">the </w:t>
      </w:r>
      <w:r w:rsidR="003A596D">
        <w:rPr>
          <w:rFonts w:cs="Arial"/>
          <w:iCs/>
        </w:rPr>
        <w:t>Grid Code</w:t>
      </w:r>
      <w:r w:rsidR="00016B4B" w:rsidRPr="00016B4B">
        <w:rPr>
          <w:rFonts w:cs="Arial"/>
          <w:iCs/>
        </w:rPr>
        <w:t xml:space="preserve"> definition of earth fault factor </w:t>
      </w:r>
      <w:r>
        <w:rPr>
          <w:rFonts w:cs="Arial"/>
          <w:iCs/>
        </w:rPr>
        <w:t>should</w:t>
      </w:r>
      <w:r w:rsidR="00016B4B" w:rsidRPr="00016B4B">
        <w:rPr>
          <w:rFonts w:cs="Arial"/>
          <w:iCs/>
        </w:rPr>
        <w:t xml:space="preserve"> be considered when establishing these requirements</w:t>
      </w:r>
      <w:r>
        <w:rPr>
          <w:rFonts w:cs="Arial"/>
          <w:iCs/>
        </w:rPr>
        <w:t>.</w:t>
      </w:r>
    </w:p>
    <w:p w14:paraId="44AE3954" w14:textId="77777777" w:rsidR="001766EE" w:rsidRDefault="001766EE" w:rsidP="00016B4B">
      <w:pPr>
        <w:spacing w:line="240" w:lineRule="auto"/>
        <w:jc w:val="both"/>
        <w:textAlignment w:val="baseline"/>
        <w:rPr>
          <w:rFonts w:cs="Arial"/>
          <w:iCs/>
        </w:rPr>
      </w:pPr>
    </w:p>
    <w:p w14:paraId="4C56B70F" w14:textId="0125EDD2" w:rsidR="001766EE" w:rsidRDefault="00FB4433" w:rsidP="00016B4B">
      <w:pPr>
        <w:spacing w:line="240" w:lineRule="auto"/>
        <w:jc w:val="both"/>
        <w:textAlignment w:val="baseline"/>
        <w:rPr>
          <w:rFonts w:eastAsiaTheme="minorEastAsia"/>
          <w:szCs w:val="24"/>
          <w:lang w:eastAsia="en-GB"/>
        </w:rPr>
      </w:pPr>
      <w:r>
        <w:rPr>
          <w:rFonts w:eastAsiaTheme="minorEastAsia"/>
          <w:szCs w:val="24"/>
          <w:lang w:eastAsia="en-GB"/>
        </w:rPr>
        <w:t xml:space="preserve">The </w:t>
      </w:r>
      <w:r w:rsidR="003A596D">
        <w:rPr>
          <w:rFonts w:eastAsiaTheme="minorEastAsia"/>
          <w:szCs w:val="24"/>
          <w:lang w:eastAsia="en-GB"/>
        </w:rPr>
        <w:t>ESO representative</w:t>
      </w:r>
      <w:r>
        <w:rPr>
          <w:rFonts w:eastAsiaTheme="minorEastAsia"/>
          <w:szCs w:val="24"/>
          <w:lang w:eastAsia="en-GB"/>
        </w:rPr>
        <w:t xml:space="preserve"> explained </w:t>
      </w:r>
      <w:r w:rsidR="001766EE" w:rsidRPr="00430F22">
        <w:rPr>
          <w:rFonts w:eastAsiaTheme="minorEastAsia"/>
          <w:szCs w:val="24"/>
          <w:lang w:eastAsia="en-GB"/>
        </w:rPr>
        <w:t>that a significant drop in voltage means that a Generating Unit will not be able to deliver its full output for that period. This is because the mechanical input for the Generating Unit is unlikely to change fast enough</w:t>
      </w:r>
      <w:r w:rsidR="00DC26D8">
        <w:rPr>
          <w:rFonts w:eastAsiaTheme="minorEastAsia"/>
          <w:szCs w:val="24"/>
          <w:lang w:eastAsia="en-GB"/>
        </w:rPr>
        <w:t xml:space="preserve"> </w:t>
      </w:r>
      <w:r w:rsidR="00DC26D8" w:rsidRPr="00430F22">
        <w:rPr>
          <w:rFonts w:eastAsiaTheme="minorEastAsia"/>
          <w:szCs w:val="24"/>
          <w:lang w:eastAsia="en-GB"/>
        </w:rPr>
        <w:t xml:space="preserve">so the power imbalance will cause the rotor of a synchronous machine to accelerate, as well as a rise within the DC link voltage within a wind turbine. If this persists for a long period of time, the low voltage is likely to cause pole slipping for synchronous machines and excessive heating for the DC link chopper resistor. </w:t>
      </w:r>
      <w:r w:rsidR="00AC1598">
        <w:rPr>
          <w:rFonts w:eastAsiaTheme="minorEastAsia"/>
          <w:szCs w:val="24"/>
          <w:lang w:eastAsia="en-GB"/>
        </w:rPr>
        <w:t>C</w:t>
      </w:r>
      <w:r w:rsidR="00DC26D8" w:rsidRPr="00430F22">
        <w:rPr>
          <w:rFonts w:eastAsiaTheme="minorEastAsia"/>
          <w:szCs w:val="24"/>
          <w:lang w:eastAsia="en-GB"/>
        </w:rPr>
        <w:t>urrently</w:t>
      </w:r>
      <w:r w:rsidR="00AC1598">
        <w:rPr>
          <w:rFonts w:eastAsiaTheme="minorEastAsia"/>
          <w:szCs w:val="24"/>
          <w:lang w:eastAsia="en-GB"/>
        </w:rPr>
        <w:t>, there are</w:t>
      </w:r>
      <w:r w:rsidR="00DC26D8" w:rsidRPr="00430F22">
        <w:rPr>
          <w:rFonts w:eastAsiaTheme="minorEastAsia"/>
          <w:szCs w:val="24"/>
          <w:lang w:eastAsia="en-GB"/>
        </w:rPr>
        <w:t xml:space="preserve"> no limits on high voltages </w:t>
      </w:r>
      <w:r w:rsidR="00DC26D8">
        <w:rPr>
          <w:rFonts w:eastAsiaTheme="minorEastAsia"/>
          <w:szCs w:val="24"/>
          <w:lang w:eastAsia="en-GB"/>
        </w:rPr>
        <w:t xml:space="preserve">within the </w:t>
      </w:r>
      <w:r w:rsidR="003A596D">
        <w:rPr>
          <w:rFonts w:eastAsiaTheme="minorEastAsia"/>
          <w:szCs w:val="24"/>
          <w:lang w:eastAsia="en-GB"/>
        </w:rPr>
        <w:t>Grid Code</w:t>
      </w:r>
      <w:r w:rsidR="00DC26D8">
        <w:rPr>
          <w:rFonts w:eastAsiaTheme="minorEastAsia"/>
          <w:szCs w:val="24"/>
          <w:lang w:eastAsia="en-GB"/>
        </w:rPr>
        <w:t xml:space="preserve"> and Users were required to ride through any faults above the black line within the diagram below.</w:t>
      </w:r>
    </w:p>
    <w:p w14:paraId="1EF383D0" w14:textId="77777777" w:rsidR="007A70F0" w:rsidRDefault="007A70F0" w:rsidP="00016B4B">
      <w:pPr>
        <w:spacing w:line="240" w:lineRule="auto"/>
        <w:jc w:val="both"/>
        <w:textAlignment w:val="baseline"/>
        <w:rPr>
          <w:rFonts w:eastAsiaTheme="minorEastAsia"/>
          <w:szCs w:val="24"/>
          <w:lang w:eastAsia="en-GB"/>
        </w:rPr>
      </w:pPr>
    </w:p>
    <w:p w14:paraId="3748C25A" w14:textId="5ED8FDA2" w:rsidR="00665FCB" w:rsidRPr="00665FCB" w:rsidRDefault="00250D10" w:rsidP="00665FCB">
      <w:pPr>
        <w:spacing w:before="60" w:after="60"/>
        <w:jc w:val="both"/>
        <w:rPr>
          <w:rFonts w:eastAsiaTheme="minorEastAsia"/>
        </w:rPr>
      </w:pPr>
      <w:r>
        <w:rPr>
          <w:rFonts w:eastAsiaTheme="minorEastAsia"/>
          <w:lang w:val="en-NZ"/>
        </w:rPr>
        <w:t>It was decided that the following steps will be taken to define overvoltage requirements</w:t>
      </w:r>
      <w:r w:rsidR="00665FCB" w:rsidRPr="00665FCB">
        <w:rPr>
          <w:rFonts w:eastAsiaTheme="minorEastAsia"/>
          <w:lang w:val="en-NZ"/>
        </w:rPr>
        <w:t xml:space="preserve">: </w:t>
      </w:r>
    </w:p>
    <w:p w14:paraId="79DF980A" w14:textId="77777777" w:rsidR="00C77787" w:rsidRDefault="00665FCB" w:rsidP="00C77787">
      <w:pPr>
        <w:pStyle w:val="ListParagraph"/>
        <w:numPr>
          <w:ilvl w:val="0"/>
          <w:numId w:val="39"/>
        </w:numPr>
        <w:spacing w:before="60" w:after="60" w:line="240" w:lineRule="auto"/>
        <w:jc w:val="both"/>
        <w:rPr>
          <w:rFonts w:eastAsiaTheme="minorEastAsia"/>
        </w:rPr>
      </w:pPr>
      <w:r w:rsidRPr="00BF389B">
        <w:rPr>
          <w:rFonts w:eastAsiaTheme="minorEastAsia"/>
          <w:lang w:val="en-NZ"/>
        </w:rPr>
        <w:t xml:space="preserve">Define a ceiling for TOV which would have to be guaranteed by design by the Transmission Owners (TO’s) for the network. There would also be a requirement on </w:t>
      </w:r>
      <w:r w:rsidRPr="00BF389B">
        <w:rPr>
          <w:rFonts w:eastAsiaTheme="minorEastAsia"/>
          <w:lang w:val="en-NZ"/>
        </w:rPr>
        <w:lastRenderedPageBreak/>
        <w:t xml:space="preserve">generators not to cause it to exceed those values. </w:t>
      </w:r>
      <w:r w:rsidRPr="00BF389B">
        <w:rPr>
          <w:rFonts w:eastAsiaTheme="minorEastAsia"/>
        </w:rPr>
        <w:t>The</w:t>
      </w:r>
      <w:r w:rsidRPr="00BF389B">
        <w:rPr>
          <w:rFonts w:eastAsiaTheme="minorEastAsia"/>
          <w:lang w:val="en-NZ"/>
        </w:rPr>
        <w:t xml:space="preserve"> ESO preference is to use the limits already available within TGN 288 as the ceiling, as this is consistently used by all the TO’s and should also be the minimum </w:t>
      </w:r>
      <w:r w:rsidRPr="00BF389B">
        <w:rPr>
          <w:rFonts w:eastAsiaTheme="minorEastAsia"/>
        </w:rPr>
        <w:t>capability of Users’ plant.</w:t>
      </w:r>
    </w:p>
    <w:p w14:paraId="3A9180C7" w14:textId="3A0556CC" w:rsidR="00665FCB" w:rsidRDefault="00665FCB" w:rsidP="00C77787">
      <w:pPr>
        <w:pStyle w:val="ListParagraph"/>
        <w:numPr>
          <w:ilvl w:val="0"/>
          <w:numId w:val="39"/>
        </w:numPr>
        <w:spacing w:before="60" w:after="60" w:line="240" w:lineRule="auto"/>
        <w:jc w:val="both"/>
        <w:rPr>
          <w:rFonts w:eastAsiaTheme="minorEastAsia"/>
        </w:rPr>
      </w:pPr>
      <w:r w:rsidRPr="00C77787">
        <w:rPr>
          <w:rFonts w:eastAsiaTheme="minorEastAsia"/>
          <w:lang w:val="en-NZ"/>
        </w:rPr>
        <w:t xml:space="preserve">Review other related plant performance and FRT requirements to understand how the plant is going to respond to TOV and not </w:t>
      </w:r>
      <w:r w:rsidRPr="00C77787">
        <w:rPr>
          <w:rFonts w:eastAsiaTheme="minorEastAsia"/>
        </w:rPr>
        <w:t>exacerbate any such an event.</w:t>
      </w:r>
    </w:p>
    <w:p w14:paraId="63887565" w14:textId="77777777" w:rsidR="00927B6A" w:rsidRPr="00C77787" w:rsidRDefault="00927B6A" w:rsidP="00927B6A">
      <w:pPr>
        <w:pStyle w:val="ListParagraph"/>
        <w:spacing w:before="60" w:after="60" w:line="240" w:lineRule="auto"/>
        <w:jc w:val="both"/>
        <w:rPr>
          <w:rFonts w:eastAsiaTheme="minorEastAsia"/>
        </w:rPr>
      </w:pPr>
    </w:p>
    <w:p w14:paraId="06AA60C2" w14:textId="62201CA4" w:rsidR="00350795" w:rsidRPr="00350795" w:rsidRDefault="00350795" w:rsidP="00350795">
      <w:pPr>
        <w:spacing w:before="60" w:after="60" w:line="240" w:lineRule="auto"/>
        <w:jc w:val="both"/>
        <w:rPr>
          <w:rFonts w:eastAsiaTheme="minorEastAsia" w:cs="Times New Roman"/>
        </w:rPr>
      </w:pPr>
      <w:r w:rsidRPr="00350795">
        <w:rPr>
          <w:rFonts w:eastAsiaTheme="minorEastAsia"/>
        </w:rPr>
        <w:t xml:space="preserve">A Workgroup member noted that these requirements had not been included in any previous grid compliance simulations, so they were already in a situation where it is unclear what the </w:t>
      </w:r>
      <w:r w:rsidR="003A596D">
        <w:rPr>
          <w:rFonts w:eastAsiaTheme="minorEastAsia"/>
        </w:rPr>
        <w:t>HVRT</w:t>
      </w:r>
      <w:r w:rsidRPr="00350795">
        <w:rPr>
          <w:rFonts w:eastAsiaTheme="minorEastAsia"/>
        </w:rPr>
        <w:t xml:space="preserve"> capability of the equipment installed to date is. Therefore, the ESO may still need to procure some frequency response reserve in case there is tripping within these overvoltage limits. The Workgroup member also suggested a more pragmatic approach to address the capability of equipment installed to date and future plant installations separately.</w:t>
      </w:r>
    </w:p>
    <w:p w14:paraId="3E0740AB" w14:textId="77777777" w:rsidR="00665FCB" w:rsidRDefault="00665FCB" w:rsidP="00016B4B">
      <w:pPr>
        <w:spacing w:line="240" w:lineRule="auto"/>
        <w:jc w:val="both"/>
        <w:textAlignment w:val="baseline"/>
        <w:rPr>
          <w:rFonts w:eastAsiaTheme="minorEastAsia"/>
          <w:szCs w:val="24"/>
          <w:lang w:eastAsia="en-GB"/>
        </w:rPr>
      </w:pPr>
    </w:p>
    <w:p w14:paraId="4F8B2919" w14:textId="28B477A1" w:rsidR="007A70F0" w:rsidRPr="00016B4B" w:rsidRDefault="007A70F0" w:rsidP="00016B4B">
      <w:pPr>
        <w:spacing w:line="240" w:lineRule="auto"/>
        <w:jc w:val="both"/>
        <w:textAlignment w:val="baseline"/>
        <w:rPr>
          <w:rFonts w:cs="Arial"/>
          <w:iCs/>
        </w:rPr>
      </w:pPr>
      <w:r w:rsidRPr="00A60187">
        <w:rPr>
          <w:rFonts w:ascii="Arial" w:hAnsi="Arial"/>
          <w:noProof/>
          <w:sz w:val="22"/>
        </w:rPr>
        <w:drawing>
          <wp:inline distT="0" distB="0" distL="0" distR="0" wp14:anchorId="2E5E2345" wp14:editId="7A692987">
            <wp:extent cx="4584940" cy="2555795"/>
            <wp:effectExtent l="0" t="0" r="6350" b="0"/>
            <wp:docPr id="3" name="Picture 21">
              <a:extLst xmlns:a="http://schemas.openxmlformats.org/drawingml/2006/main">
                <a:ext uri="{FF2B5EF4-FFF2-40B4-BE49-F238E27FC236}">
                  <a16:creationId xmlns:a16="http://schemas.microsoft.com/office/drawing/2014/main" id="{1351065B-B278-43AD-B178-8348E80893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a:extLst>
                        <a:ext uri="{FF2B5EF4-FFF2-40B4-BE49-F238E27FC236}">
                          <a16:creationId xmlns:a16="http://schemas.microsoft.com/office/drawing/2014/main" id="{1351065B-B278-43AD-B178-8348E808936D}"/>
                        </a:ext>
                      </a:extLst>
                    </pic:cNvPr>
                    <pic:cNvPicPr>
                      <a:picLocks noChangeAspect="1"/>
                    </pic:cNvPicPr>
                  </pic:nvPicPr>
                  <pic:blipFill>
                    <a:blip r:embed="rId34"/>
                    <a:stretch>
                      <a:fillRect/>
                    </a:stretch>
                  </pic:blipFill>
                  <pic:spPr>
                    <a:xfrm>
                      <a:off x="0" y="0"/>
                      <a:ext cx="4649654" cy="2591869"/>
                    </a:xfrm>
                    <a:prstGeom prst="rect">
                      <a:avLst/>
                    </a:prstGeom>
                  </pic:spPr>
                </pic:pic>
              </a:graphicData>
            </a:graphic>
          </wp:inline>
        </w:drawing>
      </w:r>
    </w:p>
    <w:p w14:paraId="23F257D7" w14:textId="7F79AEFF" w:rsidR="00732E16" w:rsidRPr="00B92134" w:rsidRDefault="004D1882" w:rsidP="00D16700">
      <w:pPr>
        <w:spacing w:line="240" w:lineRule="auto"/>
        <w:jc w:val="both"/>
        <w:textAlignment w:val="baseline"/>
        <w:rPr>
          <w:rFonts w:cs="Arial"/>
          <w:iCs/>
        </w:rPr>
      </w:pPr>
      <w:r>
        <w:rPr>
          <w:rFonts w:cs="Arial"/>
          <w:iCs/>
        </w:rPr>
        <w:t xml:space="preserve">Some of the comments from </w:t>
      </w:r>
      <w:r w:rsidR="003A596D">
        <w:rPr>
          <w:rFonts w:cs="Arial"/>
          <w:iCs/>
        </w:rPr>
        <w:t>Workgroup members</w:t>
      </w:r>
      <w:r>
        <w:rPr>
          <w:rFonts w:cs="Arial"/>
          <w:iCs/>
        </w:rPr>
        <w:t xml:space="preserve"> were:</w:t>
      </w:r>
    </w:p>
    <w:p w14:paraId="3214539C" w14:textId="7543BBB9" w:rsidR="00693AAC" w:rsidRPr="00C7177C" w:rsidRDefault="008C381E" w:rsidP="00693AAC">
      <w:pPr>
        <w:pStyle w:val="ListParagraph"/>
        <w:numPr>
          <w:ilvl w:val="0"/>
          <w:numId w:val="35"/>
        </w:numPr>
        <w:spacing w:before="60" w:after="60" w:line="240" w:lineRule="auto"/>
        <w:ind w:left="1701" w:hanging="425"/>
        <w:jc w:val="both"/>
        <w:rPr>
          <w:rFonts w:eastAsiaTheme="minorEastAsia"/>
        </w:rPr>
      </w:pPr>
      <w:r>
        <w:rPr>
          <w:rFonts w:eastAsiaTheme="minorEastAsia"/>
        </w:rPr>
        <w:t xml:space="preserve">On the query as to whether the </w:t>
      </w:r>
      <w:r w:rsidR="00693AAC" w:rsidRPr="00AA6770">
        <w:rPr>
          <w:rFonts w:eastAsiaTheme="minorEastAsia"/>
        </w:rPr>
        <w:t xml:space="preserve">withstand capability </w:t>
      </w:r>
      <w:r>
        <w:rPr>
          <w:rFonts w:eastAsiaTheme="minorEastAsia"/>
        </w:rPr>
        <w:t>implies</w:t>
      </w:r>
      <w:r w:rsidR="00693AAC" w:rsidRPr="00AA6770">
        <w:rPr>
          <w:rFonts w:eastAsiaTheme="minorEastAsia"/>
        </w:rPr>
        <w:t xml:space="preserve"> ride </w:t>
      </w:r>
      <w:r w:rsidR="00246D9C">
        <w:rPr>
          <w:rFonts w:eastAsiaTheme="minorEastAsia"/>
        </w:rPr>
        <w:t>through,</w:t>
      </w:r>
      <w:r w:rsidR="00693AAC" w:rsidRPr="00AA6770">
        <w:rPr>
          <w:rFonts w:eastAsiaTheme="minorEastAsia"/>
        </w:rPr>
        <w:t xml:space="preserve"> </w:t>
      </w:r>
      <w:r>
        <w:rPr>
          <w:rFonts w:eastAsiaTheme="minorEastAsia"/>
        </w:rPr>
        <w:t xml:space="preserve">the ESO and </w:t>
      </w:r>
      <w:r w:rsidR="003A596D">
        <w:rPr>
          <w:rFonts w:eastAsiaTheme="minorEastAsia"/>
        </w:rPr>
        <w:t>NGET representative</w:t>
      </w:r>
      <w:r w:rsidR="00693AAC" w:rsidRPr="00AA6770">
        <w:rPr>
          <w:rFonts w:eastAsiaTheme="minorEastAsia"/>
        </w:rPr>
        <w:t xml:space="preserve"> clarified that </w:t>
      </w:r>
      <w:r w:rsidR="00693AAC">
        <w:rPr>
          <w:rFonts w:eastAsiaTheme="minorEastAsia"/>
        </w:rPr>
        <w:t>the</w:t>
      </w:r>
      <w:r w:rsidR="00693AAC" w:rsidRPr="00AA6770">
        <w:rPr>
          <w:rFonts w:eastAsiaTheme="minorEastAsia"/>
        </w:rPr>
        <w:t xml:space="preserve"> expectation</w:t>
      </w:r>
      <w:r w:rsidR="00693AAC">
        <w:rPr>
          <w:rFonts w:eastAsiaTheme="minorEastAsia"/>
        </w:rPr>
        <w:t xml:space="preserve"> is that the </w:t>
      </w:r>
      <w:r w:rsidR="00693AAC" w:rsidRPr="00AA6770">
        <w:rPr>
          <w:rFonts w:eastAsiaTheme="minorEastAsia"/>
        </w:rPr>
        <w:t>equipment will need to have design and performance capability to withstand and ride through faults</w:t>
      </w:r>
      <w:r w:rsidR="00693AAC">
        <w:rPr>
          <w:rFonts w:eastAsiaTheme="minorEastAsia"/>
        </w:rPr>
        <w:t xml:space="preserve"> - t</w:t>
      </w:r>
      <w:r w:rsidR="00693AAC" w:rsidRPr="00AA6770">
        <w:rPr>
          <w:rFonts w:eastAsiaTheme="minorEastAsia"/>
        </w:rPr>
        <w:t xml:space="preserve">he </w:t>
      </w:r>
      <w:r w:rsidR="00693AAC">
        <w:rPr>
          <w:rFonts w:eastAsiaTheme="minorEastAsia"/>
        </w:rPr>
        <w:t>problem had been categorised in</w:t>
      </w:r>
      <w:r w:rsidR="00693AAC" w:rsidRPr="00AA6770">
        <w:rPr>
          <w:rFonts w:eastAsiaTheme="minorEastAsia"/>
        </w:rPr>
        <w:t xml:space="preserve"> two </w:t>
      </w:r>
      <w:r w:rsidR="00693AAC">
        <w:rPr>
          <w:rFonts w:eastAsiaTheme="minorEastAsia"/>
        </w:rPr>
        <w:t xml:space="preserve">parts. </w:t>
      </w:r>
    </w:p>
    <w:p w14:paraId="2FD3DDF6" w14:textId="51CBD6B1" w:rsidR="00EE791B" w:rsidRPr="00A638F1" w:rsidRDefault="00D2617E" w:rsidP="00A638F1">
      <w:pPr>
        <w:pStyle w:val="ListParagraph"/>
        <w:numPr>
          <w:ilvl w:val="0"/>
          <w:numId w:val="35"/>
        </w:numPr>
        <w:spacing w:before="60" w:after="60" w:line="240" w:lineRule="auto"/>
        <w:ind w:left="1701" w:hanging="425"/>
        <w:jc w:val="both"/>
        <w:textAlignment w:val="baseline"/>
        <w:rPr>
          <w:rFonts w:cs="Arial"/>
          <w:b/>
          <w:bCs/>
          <w:iCs/>
          <w:u w:val="single"/>
        </w:rPr>
      </w:pPr>
      <w:r w:rsidRPr="008A31E5">
        <w:rPr>
          <w:rFonts w:eastAsiaTheme="minorEastAsia"/>
        </w:rPr>
        <w:t>In relation to c</w:t>
      </w:r>
      <w:r w:rsidR="00693AAC" w:rsidRPr="008A31E5">
        <w:rPr>
          <w:rFonts w:eastAsiaTheme="minorEastAsia"/>
        </w:rPr>
        <w:t>hallenges posed by high voltage FRT and capability at the point of connection</w:t>
      </w:r>
      <w:r w:rsidRPr="008A31E5">
        <w:rPr>
          <w:rFonts w:eastAsiaTheme="minorEastAsia"/>
        </w:rPr>
        <w:t>, s</w:t>
      </w:r>
      <w:r w:rsidR="00693AAC" w:rsidRPr="008A31E5">
        <w:rPr>
          <w:rFonts w:eastAsiaTheme="minorEastAsia"/>
        </w:rPr>
        <w:t xml:space="preserve">everal </w:t>
      </w:r>
      <w:r w:rsidR="003A596D">
        <w:rPr>
          <w:rFonts w:eastAsiaTheme="minorEastAsia"/>
        </w:rPr>
        <w:t>Workgroup members</w:t>
      </w:r>
      <w:r w:rsidR="00693AAC" w:rsidRPr="008A31E5">
        <w:rPr>
          <w:rFonts w:eastAsiaTheme="minorEastAsia"/>
        </w:rPr>
        <w:t xml:space="preserve"> questioned whether the ESO had carried out simulations for high voltage FRT as part of their </w:t>
      </w:r>
      <w:r w:rsidR="003A596D">
        <w:rPr>
          <w:rFonts w:eastAsiaTheme="minorEastAsia"/>
        </w:rPr>
        <w:t>Grid Code</w:t>
      </w:r>
      <w:r w:rsidR="00693AAC" w:rsidRPr="008A31E5">
        <w:rPr>
          <w:rFonts w:eastAsiaTheme="minorEastAsia"/>
        </w:rPr>
        <w:t xml:space="preserve"> compliance checks before allowing parties to connect. They felt that parties should have been informed at </w:t>
      </w:r>
      <w:r w:rsidR="00A638F1">
        <w:rPr>
          <w:rFonts w:eastAsiaTheme="minorEastAsia"/>
        </w:rPr>
        <w:t>that</w:t>
      </w:r>
      <w:r w:rsidR="00693AAC" w:rsidRPr="00A638F1">
        <w:rPr>
          <w:rFonts w:eastAsiaTheme="minorEastAsia"/>
        </w:rPr>
        <w:t xml:space="preserve"> stage that their equipment was non-compliant, rather than </w:t>
      </w:r>
      <w:r w:rsidR="00A638F1">
        <w:rPr>
          <w:rFonts w:eastAsiaTheme="minorEastAsia"/>
        </w:rPr>
        <w:t>permitting</w:t>
      </w:r>
      <w:r w:rsidR="00693AAC" w:rsidRPr="00A638F1">
        <w:rPr>
          <w:rFonts w:eastAsiaTheme="minorEastAsia"/>
        </w:rPr>
        <w:t xml:space="preserve"> them to connect and then expecting them to ride though. </w:t>
      </w:r>
    </w:p>
    <w:p w14:paraId="7DE0FBFC" w14:textId="55F298F0" w:rsidR="00EA09B3" w:rsidRPr="00EA09B3" w:rsidRDefault="003D59FB" w:rsidP="00EA09B3">
      <w:pPr>
        <w:pStyle w:val="ListParagraph"/>
        <w:numPr>
          <w:ilvl w:val="0"/>
          <w:numId w:val="35"/>
        </w:numPr>
        <w:spacing w:before="60" w:after="60" w:line="240" w:lineRule="auto"/>
        <w:ind w:left="1701" w:hanging="425"/>
        <w:jc w:val="both"/>
        <w:textAlignment w:val="baseline"/>
        <w:rPr>
          <w:rFonts w:cs="Arial"/>
          <w:b/>
          <w:bCs/>
          <w:iCs/>
          <w:u w:val="single"/>
        </w:rPr>
      </w:pPr>
      <w:r>
        <w:rPr>
          <w:rFonts w:eastAsiaTheme="minorEastAsia"/>
        </w:rPr>
        <w:t xml:space="preserve">The </w:t>
      </w:r>
      <w:r w:rsidR="00A638F1" w:rsidRPr="00EE791B">
        <w:rPr>
          <w:rFonts w:eastAsiaTheme="minorEastAsia"/>
        </w:rPr>
        <w:t>earth fault factor</w:t>
      </w:r>
      <w:r w:rsidR="00A638F1">
        <w:rPr>
          <w:rFonts w:eastAsiaTheme="minorEastAsia"/>
        </w:rPr>
        <w:t xml:space="preserve"> would need to be considered</w:t>
      </w:r>
      <w:r w:rsidR="00EE791B" w:rsidRPr="00EE791B">
        <w:rPr>
          <w:rFonts w:eastAsiaTheme="minorEastAsia"/>
        </w:rPr>
        <w:t xml:space="preserve"> future simulations</w:t>
      </w:r>
      <w:r w:rsidR="004657DD">
        <w:rPr>
          <w:rFonts w:eastAsiaTheme="minorEastAsia"/>
        </w:rPr>
        <w:t>.</w:t>
      </w:r>
      <w:r>
        <w:rPr>
          <w:rFonts w:eastAsiaTheme="minorEastAsia"/>
        </w:rPr>
        <w:t xml:space="preserve"> There i</w:t>
      </w:r>
      <w:r w:rsidR="00EE791B" w:rsidRPr="00EE791B">
        <w:rPr>
          <w:rFonts w:eastAsiaTheme="minorEastAsia"/>
        </w:rPr>
        <w:t>s a physical limit to design constraint</w:t>
      </w:r>
      <w:r>
        <w:rPr>
          <w:rFonts w:eastAsiaTheme="minorEastAsia"/>
        </w:rPr>
        <w:t>;</w:t>
      </w:r>
      <w:r w:rsidR="00EE791B" w:rsidRPr="00EE791B">
        <w:rPr>
          <w:rFonts w:eastAsiaTheme="minorEastAsia"/>
        </w:rPr>
        <w:t xml:space="preserve"> Silicon </w:t>
      </w:r>
      <w:r>
        <w:rPr>
          <w:rFonts w:eastAsiaTheme="minorEastAsia"/>
        </w:rPr>
        <w:t>C</w:t>
      </w:r>
      <w:r w:rsidR="00EE791B" w:rsidRPr="00EE791B">
        <w:rPr>
          <w:rFonts w:eastAsiaTheme="minorEastAsia"/>
        </w:rPr>
        <w:t xml:space="preserve">onvertors are more sensitive to over voltage than other devices in high voltage networks. </w:t>
      </w:r>
      <w:r w:rsidR="00EA09B3">
        <w:rPr>
          <w:rFonts w:eastAsiaTheme="minorEastAsia"/>
        </w:rPr>
        <w:t>Thus</w:t>
      </w:r>
      <w:r w:rsidR="00EE791B" w:rsidRPr="00EE791B">
        <w:rPr>
          <w:rFonts w:eastAsiaTheme="minorEastAsia"/>
        </w:rPr>
        <w:t>, to make them more robust the</w:t>
      </w:r>
      <w:r w:rsidR="00EA09B3">
        <w:rPr>
          <w:rFonts w:eastAsiaTheme="minorEastAsia"/>
        </w:rPr>
        <w:t xml:space="preserve"> ESO</w:t>
      </w:r>
      <w:r w:rsidR="00EE791B" w:rsidRPr="00EE791B">
        <w:rPr>
          <w:rFonts w:eastAsiaTheme="minorEastAsia"/>
        </w:rPr>
        <w:t xml:space="preserve"> would need to design for that and explore the relationship between high voltage tolerance over specific periods of time. </w:t>
      </w:r>
    </w:p>
    <w:p w14:paraId="73126F96" w14:textId="529A6ACD" w:rsidR="00EE791B" w:rsidRPr="00EA09B3" w:rsidRDefault="003D59FB" w:rsidP="00EA09B3">
      <w:pPr>
        <w:pStyle w:val="ListParagraph"/>
        <w:numPr>
          <w:ilvl w:val="0"/>
          <w:numId w:val="35"/>
        </w:numPr>
        <w:spacing w:before="60" w:after="60" w:line="240" w:lineRule="auto"/>
        <w:ind w:left="1701" w:hanging="425"/>
        <w:jc w:val="both"/>
        <w:textAlignment w:val="baseline"/>
        <w:rPr>
          <w:rFonts w:cs="Arial"/>
          <w:b/>
          <w:bCs/>
          <w:iCs/>
          <w:u w:val="single"/>
        </w:rPr>
      </w:pPr>
      <w:r>
        <w:rPr>
          <w:rFonts w:eastAsiaTheme="minorEastAsia"/>
        </w:rPr>
        <w:t>D</w:t>
      </w:r>
      <w:r w:rsidR="00EE791B" w:rsidRPr="00EA09B3">
        <w:rPr>
          <w:rFonts w:eastAsiaTheme="minorEastAsia"/>
        </w:rPr>
        <w:t xml:space="preserve">uring a </w:t>
      </w:r>
      <w:r w:rsidR="00F70510">
        <w:rPr>
          <w:rFonts w:eastAsiaTheme="minorEastAsia"/>
        </w:rPr>
        <w:t>HVRT</w:t>
      </w:r>
      <w:r w:rsidR="00EE791B" w:rsidRPr="00EA09B3">
        <w:rPr>
          <w:rFonts w:eastAsiaTheme="minorEastAsia"/>
        </w:rPr>
        <w:t xml:space="preserve">, there is a reverse power flow from the Grid to the DC link, which causes a stress on it. This can only be tuned and managed to a certain degree, beyond which there is a threat to the wind turbine which causes it to De-load. </w:t>
      </w:r>
      <w:r w:rsidR="00522165">
        <w:rPr>
          <w:rFonts w:eastAsiaTheme="minorEastAsia"/>
        </w:rPr>
        <w:t xml:space="preserve">They advised that </w:t>
      </w:r>
      <w:r w:rsidR="00EE791B" w:rsidRPr="00EA09B3">
        <w:rPr>
          <w:rFonts w:eastAsiaTheme="minorEastAsia"/>
        </w:rPr>
        <w:t xml:space="preserve">it is globally acknowledged that </w:t>
      </w:r>
      <w:r w:rsidR="00EE791B" w:rsidRPr="00EA09B3">
        <w:rPr>
          <w:rFonts w:eastAsiaTheme="minorEastAsia"/>
        </w:rPr>
        <w:lastRenderedPageBreak/>
        <w:t xml:space="preserve">there is an upper limit, beyond which parties should be allowed to trip, and from assessment this is currently 1.3 </w:t>
      </w:r>
      <w:proofErr w:type="spellStart"/>
      <w:r w:rsidR="00EE791B" w:rsidRPr="00EA09B3">
        <w:rPr>
          <w:rFonts w:eastAsiaTheme="minorEastAsia"/>
        </w:rPr>
        <w:t>pu</w:t>
      </w:r>
      <w:proofErr w:type="spellEnd"/>
      <w:r w:rsidR="00EE791B" w:rsidRPr="00EA09B3">
        <w:rPr>
          <w:rFonts w:eastAsiaTheme="minorEastAsia"/>
        </w:rPr>
        <w:t xml:space="preserve">. </w:t>
      </w:r>
    </w:p>
    <w:p w14:paraId="496E4153" w14:textId="77777777" w:rsidR="00665FCB" w:rsidRDefault="00665FCB" w:rsidP="008A31E5">
      <w:pPr>
        <w:spacing w:before="60" w:after="60" w:line="240" w:lineRule="auto"/>
        <w:jc w:val="both"/>
        <w:textAlignment w:val="baseline"/>
        <w:rPr>
          <w:rFonts w:cs="Arial"/>
          <w:b/>
          <w:bCs/>
          <w:iCs/>
          <w:u w:val="single"/>
        </w:rPr>
      </w:pPr>
    </w:p>
    <w:p w14:paraId="1001619D" w14:textId="63ACE412" w:rsidR="007E14EC" w:rsidRPr="00594711" w:rsidRDefault="007E14EC" w:rsidP="007E14EC">
      <w:pPr>
        <w:spacing w:line="240" w:lineRule="auto"/>
        <w:jc w:val="both"/>
        <w:textAlignment w:val="baseline"/>
        <w:rPr>
          <w:rFonts w:cs="Arial"/>
          <w:b/>
          <w:bCs/>
          <w:iCs/>
          <w:color w:val="FF0000"/>
          <w:u w:val="single"/>
        </w:rPr>
      </w:pPr>
      <w:r>
        <w:rPr>
          <w:rFonts w:cs="Arial"/>
          <w:b/>
          <w:bCs/>
          <w:iCs/>
          <w:u w:val="single"/>
        </w:rPr>
        <w:t>W</w:t>
      </w:r>
      <w:r w:rsidR="00E7723C">
        <w:rPr>
          <w:rFonts w:cs="Arial"/>
          <w:b/>
          <w:bCs/>
          <w:iCs/>
          <w:u w:val="single"/>
        </w:rPr>
        <w:t>AGCM1 Outline</w:t>
      </w:r>
    </w:p>
    <w:p w14:paraId="4A662B51" w14:textId="77777777" w:rsidR="007E14EC" w:rsidRDefault="007E14EC" w:rsidP="008A31E5">
      <w:pPr>
        <w:spacing w:before="60" w:after="60" w:line="240" w:lineRule="auto"/>
        <w:jc w:val="both"/>
        <w:textAlignment w:val="baseline"/>
        <w:rPr>
          <w:rFonts w:cs="Arial"/>
          <w:b/>
          <w:bCs/>
          <w:iCs/>
          <w:u w:val="single"/>
        </w:rPr>
      </w:pPr>
    </w:p>
    <w:p w14:paraId="14651D40" w14:textId="77777777" w:rsidR="007E14EC" w:rsidRPr="008A31E5" w:rsidRDefault="007E14EC" w:rsidP="008A31E5">
      <w:pPr>
        <w:spacing w:before="60" w:after="60" w:line="240" w:lineRule="auto"/>
        <w:jc w:val="both"/>
        <w:textAlignment w:val="baseline"/>
        <w:rPr>
          <w:rFonts w:cs="Arial"/>
          <w:b/>
          <w:bCs/>
          <w:iCs/>
          <w:u w:val="single"/>
        </w:rPr>
      </w:pPr>
    </w:p>
    <w:p w14:paraId="456DEB1D" w14:textId="09060D46" w:rsidR="00D16700" w:rsidRPr="00594711" w:rsidRDefault="00CA67E1" w:rsidP="00D16700">
      <w:pPr>
        <w:spacing w:line="240" w:lineRule="auto"/>
        <w:jc w:val="both"/>
        <w:textAlignment w:val="baseline"/>
        <w:rPr>
          <w:rFonts w:cs="Arial"/>
          <w:b/>
          <w:bCs/>
          <w:iCs/>
          <w:color w:val="FF0000"/>
          <w:u w:val="single"/>
        </w:rPr>
      </w:pPr>
      <w:r w:rsidRPr="00594711">
        <w:rPr>
          <w:rFonts w:cs="Arial"/>
          <w:b/>
          <w:bCs/>
          <w:iCs/>
          <w:u w:val="single"/>
        </w:rPr>
        <w:t>Cross code impacts</w:t>
      </w:r>
    </w:p>
    <w:p w14:paraId="24E19293" w14:textId="2A9C34BD" w:rsidR="00D16700" w:rsidRPr="008F3CA3" w:rsidRDefault="008F3CA3" w:rsidP="00D16700">
      <w:pPr>
        <w:spacing w:line="240" w:lineRule="auto"/>
        <w:jc w:val="both"/>
        <w:textAlignment w:val="baseline"/>
        <w:rPr>
          <w:rFonts w:cs="Arial"/>
          <w:bCs/>
        </w:rPr>
      </w:pPr>
      <w:commentRangeStart w:id="307"/>
      <w:r w:rsidRPr="00312FC9">
        <w:rPr>
          <w:rFonts w:cs="Arial"/>
          <w:bCs/>
        </w:rPr>
        <w:t>The</w:t>
      </w:r>
      <w:commentRangeEnd w:id="307"/>
      <w:r w:rsidR="000A353B" w:rsidRPr="00312FC9">
        <w:rPr>
          <w:rStyle w:val="CommentReference"/>
          <w:rFonts w:ascii="Arial" w:eastAsia="Times New Roman" w:hAnsi="Arial" w:cs="Times New Roman"/>
          <w:lang w:eastAsia="en-GB"/>
        </w:rPr>
        <w:commentReference w:id="307"/>
      </w:r>
      <w:r w:rsidRPr="00312FC9">
        <w:rPr>
          <w:rFonts w:cs="Arial"/>
          <w:bCs/>
        </w:rPr>
        <w:t xml:space="preserve"> Workgroup considered</w:t>
      </w:r>
      <w:r w:rsidR="00312FC9" w:rsidRPr="00312FC9">
        <w:rPr>
          <w:rFonts w:cs="Arial"/>
          <w:bCs/>
        </w:rPr>
        <w:t xml:space="preserve"> whether there were</w:t>
      </w:r>
      <w:r w:rsidRPr="00312FC9">
        <w:rPr>
          <w:rFonts w:cs="Arial"/>
          <w:bCs/>
        </w:rPr>
        <w:t xml:space="preserve"> potential impacts on the G99 </w:t>
      </w:r>
      <w:proofErr w:type="gramStart"/>
      <w:r w:rsidRPr="00312FC9">
        <w:rPr>
          <w:rFonts w:cs="Arial"/>
          <w:bCs/>
        </w:rPr>
        <w:t>requirements</w:t>
      </w:r>
      <w:proofErr w:type="gramEnd"/>
      <w:r w:rsidRPr="00312FC9">
        <w:rPr>
          <w:rFonts w:cs="Arial"/>
          <w:bCs/>
        </w:rPr>
        <w:t xml:space="preserve"> </w:t>
      </w:r>
      <w:r w:rsidR="00211B1A" w:rsidRPr="00312FC9">
        <w:rPr>
          <w:rFonts w:cs="Arial"/>
          <w:bCs/>
        </w:rPr>
        <w:t xml:space="preserve">and it was noted </w:t>
      </w:r>
      <w:r w:rsidR="00312FC9" w:rsidRPr="00312FC9">
        <w:rPr>
          <w:rFonts w:cs="Arial"/>
          <w:bCs/>
        </w:rPr>
        <w:t>that</w:t>
      </w:r>
      <w:r w:rsidR="002B26AB">
        <w:rPr>
          <w:rFonts w:cs="Arial"/>
          <w:bCs/>
        </w:rPr>
        <w:t xml:space="preserve"> there were no consequential impact.</w:t>
      </w:r>
    </w:p>
    <w:p w14:paraId="7E59CBC5" w14:textId="77777777" w:rsidR="008F3CA3" w:rsidRDefault="008F3CA3" w:rsidP="00D16700">
      <w:pPr>
        <w:spacing w:line="240" w:lineRule="auto"/>
        <w:jc w:val="both"/>
        <w:textAlignment w:val="baseline"/>
        <w:rPr>
          <w:rFonts w:cs="Arial"/>
          <w:bCs/>
          <w:color w:val="FF0000"/>
        </w:rPr>
      </w:pPr>
    </w:p>
    <w:p w14:paraId="3E47AC9C" w14:textId="77777777" w:rsidR="00D32698" w:rsidRPr="00CA67E1" w:rsidRDefault="00D32698" w:rsidP="00D16700">
      <w:pPr>
        <w:spacing w:line="240" w:lineRule="auto"/>
        <w:jc w:val="both"/>
        <w:textAlignment w:val="baseline"/>
        <w:rPr>
          <w:rFonts w:cs="Arial"/>
          <w:bCs/>
          <w:color w:val="FF0000"/>
        </w:rPr>
      </w:pPr>
    </w:p>
    <w:p w14:paraId="0E4A2F81" w14:textId="0C951384" w:rsidR="006A46D4" w:rsidRDefault="00D16700" w:rsidP="00312FC9">
      <w:pPr>
        <w:spacing w:line="240" w:lineRule="auto"/>
        <w:jc w:val="both"/>
        <w:textAlignment w:val="baseline"/>
        <w:rPr>
          <w:rFonts w:cs="Arial"/>
          <w:b/>
          <w:bCs/>
          <w:iCs/>
          <w:color w:val="F26522" w:themeColor="accent1"/>
        </w:rPr>
      </w:pPr>
      <w:r>
        <w:rPr>
          <w:rFonts w:cs="Arial"/>
          <w:b/>
          <w:bCs/>
          <w:iCs/>
          <w:color w:val="F26522" w:themeColor="accent1"/>
        </w:rPr>
        <w:t xml:space="preserve">Workgroup </w:t>
      </w:r>
      <w:r w:rsidR="00C20613">
        <w:rPr>
          <w:rFonts w:cs="Arial"/>
          <w:b/>
          <w:bCs/>
          <w:iCs/>
          <w:color w:val="F26522" w:themeColor="accent1"/>
        </w:rPr>
        <w:t>c</w:t>
      </w:r>
      <w:r>
        <w:rPr>
          <w:rFonts w:cs="Arial"/>
          <w:b/>
          <w:bCs/>
          <w:iCs/>
          <w:color w:val="F26522" w:themeColor="accent1"/>
        </w:rPr>
        <w:t xml:space="preserve">onsultation question: </w:t>
      </w:r>
      <w:proofErr w:type="spellStart"/>
      <w:r>
        <w:rPr>
          <w:rFonts w:cs="Arial"/>
          <w:b/>
          <w:bCs/>
          <w:iCs/>
          <w:color w:val="F26522" w:themeColor="accent1"/>
        </w:rPr>
        <w:t>Xxxxx</w:t>
      </w:r>
      <w:proofErr w:type="spellEnd"/>
      <w:r>
        <w:rPr>
          <w:rFonts w:cs="Arial"/>
          <w:b/>
          <w:bCs/>
          <w:iCs/>
          <w:color w:val="F26522" w:themeColor="accent1"/>
        </w:rPr>
        <w:t>?</w:t>
      </w:r>
    </w:p>
    <w:p w14:paraId="1C3E6BD1" w14:textId="77777777" w:rsidR="0039297A" w:rsidRPr="00312FC9" w:rsidRDefault="0039297A" w:rsidP="00312FC9">
      <w:pPr>
        <w:spacing w:line="240" w:lineRule="auto"/>
        <w:jc w:val="both"/>
        <w:textAlignment w:val="baseline"/>
        <w:rPr>
          <w:rFonts w:cs="Arial"/>
          <w:b/>
          <w:bCs/>
          <w:iCs/>
          <w:color w:val="F26522" w:themeColor="accent1"/>
        </w:rPr>
      </w:pPr>
    </w:p>
    <w:p w14:paraId="4F0D15CB" w14:textId="3D35F07A" w:rsidR="006A46D4" w:rsidRDefault="00D16700" w:rsidP="006A46D4">
      <w:pPr>
        <w:pStyle w:val="Heading2"/>
      </w:pPr>
      <w:bookmarkStart w:id="308" w:name="_Toc106981173"/>
      <w:r>
        <w:t xml:space="preserve">Draft </w:t>
      </w:r>
      <w:r w:rsidR="00C20613">
        <w:t>l</w:t>
      </w:r>
      <w:r w:rsidR="006A46D4">
        <w:t>egal text</w:t>
      </w:r>
      <w:bookmarkEnd w:id="308"/>
    </w:p>
    <w:p w14:paraId="0126F795" w14:textId="03027110" w:rsidR="00F472DF" w:rsidRPr="002A74B4" w:rsidRDefault="00184E68" w:rsidP="00F472DF">
      <w:pPr>
        <w:spacing w:after="160"/>
        <w:rPr>
          <w:highlight w:val="yellow"/>
        </w:rPr>
      </w:pPr>
      <w:r w:rsidRPr="00F472DF">
        <w:t>The draft legal text created as part of GC0151 WAGCM2 Alternative Proposal Legal Text</w:t>
      </w:r>
      <w:r>
        <w:t xml:space="preserve"> has been further developed and is available in</w:t>
      </w:r>
      <w:r w:rsidRPr="00F472DF">
        <w:t xml:space="preserve"> </w:t>
      </w:r>
      <w:r w:rsidR="002B26AB">
        <w:rPr>
          <w:highlight w:val="yellow"/>
        </w:rPr>
        <w:t>A</w:t>
      </w:r>
      <w:r w:rsidRPr="00F472DF">
        <w:rPr>
          <w:highlight w:val="yellow"/>
        </w:rPr>
        <w:t xml:space="preserve">nnex </w:t>
      </w:r>
      <w:r w:rsidR="00F424B8">
        <w:rPr>
          <w:highlight w:val="yellow"/>
        </w:rPr>
        <w:t>3</w:t>
      </w:r>
      <w:r w:rsidRPr="00586BF2">
        <w:rPr>
          <w:highlight w:val="yellow"/>
        </w:rPr>
        <w:t>.</w:t>
      </w:r>
    </w:p>
    <w:p w14:paraId="2D7D84BD" w14:textId="265BC167" w:rsidR="003F7C8D" w:rsidRPr="00FE3BAB" w:rsidRDefault="00470B5B" w:rsidP="00FE3BAB">
      <w:pPr>
        <w:pStyle w:val="CA6"/>
      </w:pPr>
      <w:bookmarkStart w:id="309" w:name="_Toc106981174"/>
      <w:r w:rsidRPr="005603D9">
        <w:t>What is the impact of this change?</w:t>
      </w:r>
      <w:bookmarkEnd w:id="309"/>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573795" w:rsidRPr="00573795" w14:paraId="22C7983C" w14:textId="77777777" w:rsidTr="004A05BB">
        <w:trPr>
          <w:trHeight w:hRule="exact" w:val="561"/>
        </w:trPr>
        <w:tc>
          <w:tcPr>
            <w:tcW w:w="9493" w:type="dxa"/>
            <w:gridSpan w:val="2"/>
            <w:shd w:val="clear" w:color="auto" w:fill="F26522" w:themeFill="accent1"/>
            <w:vAlign w:val="center"/>
          </w:tcPr>
          <w:p w14:paraId="2C3FB320" w14:textId="53CAED20" w:rsidR="00573795" w:rsidRPr="00573795" w:rsidRDefault="00573795" w:rsidP="00573795">
            <w:pPr>
              <w:keepNext/>
              <w:keepLines/>
              <w:spacing w:before="40" w:line="300" w:lineRule="atLeast"/>
              <w:outlineLvl w:val="2"/>
              <w:rPr>
                <w:rFonts w:asciiTheme="majorHAnsi" w:eastAsiaTheme="majorEastAsia" w:hAnsiTheme="majorHAnsi" w:cstheme="majorBidi"/>
                <w:b/>
                <w:szCs w:val="24"/>
                <w:lang w:eastAsia="en-GB"/>
              </w:rPr>
            </w:pPr>
            <w:bookmarkStart w:id="310" w:name="_Toc89793718"/>
            <w:bookmarkStart w:id="311" w:name="_Toc106824184"/>
            <w:bookmarkStart w:id="312" w:name="_Toc106981175"/>
            <w:r w:rsidRPr="00573795">
              <w:rPr>
                <w:rFonts w:asciiTheme="majorHAnsi" w:eastAsiaTheme="majorEastAsia" w:hAnsiTheme="majorHAnsi" w:cstheme="majorBidi"/>
                <w:b/>
                <w:color w:val="FFFFFF" w:themeColor="background1"/>
                <w:szCs w:val="24"/>
                <w:lang w:eastAsia="en-GB"/>
              </w:rPr>
              <w:t xml:space="preserve">Proposer’s assessment against </w:t>
            </w:r>
            <w:r w:rsidR="003A596D">
              <w:rPr>
                <w:rFonts w:asciiTheme="majorHAnsi" w:eastAsiaTheme="majorEastAsia" w:hAnsiTheme="majorHAnsi" w:cstheme="majorBidi"/>
                <w:b/>
                <w:color w:val="FFFFFF" w:themeColor="background1"/>
                <w:szCs w:val="24"/>
                <w:lang w:eastAsia="en-GB"/>
              </w:rPr>
              <w:t>Grid Code</w:t>
            </w:r>
            <w:r w:rsidRPr="00573795">
              <w:rPr>
                <w:rFonts w:asciiTheme="majorHAnsi" w:eastAsiaTheme="majorEastAsia" w:hAnsiTheme="majorHAnsi" w:cstheme="majorBidi"/>
                <w:b/>
                <w:color w:val="FFFFFF" w:themeColor="background1"/>
                <w:szCs w:val="24"/>
                <w:lang w:eastAsia="en-GB"/>
              </w:rPr>
              <w:t xml:space="preserve"> Objectives</w:t>
            </w:r>
            <w:bookmarkEnd w:id="310"/>
            <w:bookmarkEnd w:id="311"/>
            <w:bookmarkEnd w:id="312"/>
            <w:r w:rsidRPr="00573795">
              <w:rPr>
                <w:rFonts w:asciiTheme="majorHAnsi" w:eastAsiaTheme="majorEastAsia" w:hAnsiTheme="majorHAnsi" w:cstheme="majorBidi"/>
                <w:b/>
                <w:color w:val="FFFFFF" w:themeColor="background1"/>
                <w:szCs w:val="24"/>
                <w:lang w:eastAsia="en-GB"/>
              </w:rPr>
              <w:t xml:space="preserve">  </w:t>
            </w:r>
          </w:p>
        </w:tc>
      </w:tr>
      <w:tr w:rsidR="00573795" w:rsidRPr="00573795" w14:paraId="4268FB2D" w14:textId="77777777" w:rsidTr="004A05BB">
        <w:trPr>
          <w:trHeight w:val="397"/>
        </w:trPr>
        <w:tc>
          <w:tcPr>
            <w:tcW w:w="6478" w:type="dxa"/>
          </w:tcPr>
          <w:p w14:paraId="5E2805D2" w14:textId="77777777" w:rsidR="00573795" w:rsidRPr="00573795" w:rsidRDefault="00573795" w:rsidP="00573795">
            <w:pPr>
              <w:spacing w:after="160"/>
              <w:rPr>
                <w:b/>
              </w:rPr>
            </w:pPr>
            <w:r w:rsidRPr="00573795">
              <w:rPr>
                <w:b/>
              </w:rPr>
              <w:t>Relevant Objective</w:t>
            </w:r>
          </w:p>
        </w:tc>
        <w:tc>
          <w:tcPr>
            <w:tcW w:w="3015" w:type="dxa"/>
          </w:tcPr>
          <w:p w14:paraId="407422D4" w14:textId="77777777" w:rsidR="00573795" w:rsidRPr="00573795" w:rsidRDefault="00573795" w:rsidP="00573795">
            <w:pPr>
              <w:spacing w:after="160"/>
              <w:rPr>
                <w:b/>
              </w:rPr>
            </w:pPr>
            <w:r w:rsidRPr="00573795">
              <w:rPr>
                <w:b/>
              </w:rPr>
              <w:t>Identified impact</w:t>
            </w:r>
          </w:p>
        </w:tc>
      </w:tr>
      <w:tr w:rsidR="00573795" w:rsidRPr="00573795" w14:paraId="7281AAED" w14:textId="77777777" w:rsidTr="004A05BB">
        <w:trPr>
          <w:trHeight w:val="397"/>
        </w:trPr>
        <w:tc>
          <w:tcPr>
            <w:tcW w:w="6478" w:type="dxa"/>
          </w:tcPr>
          <w:p w14:paraId="5078D738" w14:textId="77777777" w:rsidR="00573795" w:rsidRPr="00573795" w:rsidRDefault="00573795" w:rsidP="00573795">
            <w:pPr>
              <w:spacing w:after="160"/>
            </w:pPr>
            <w:r w:rsidRPr="00573795">
              <w:rPr>
                <w:szCs w:val="20"/>
              </w:rPr>
              <w:t xml:space="preserve">(a) To permit the development, </w:t>
            </w:r>
            <w:proofErr w:type="gramStart"/>
            <w:r w:rsidRPr="00573795">
              <w:rPr>
                <w:szCs w:val="20"/>
              </w:rPr>
              <w:t>maintenance</w:t>
            </w:r>
            <w:proofErr w:type="gramEnd"/>
            <w:r w:rsidRPr="00573795">
              <w:rPr>
                <w:szCs w:val="20"/>
              </w:rPr>
              <w:t xml:space="preserve"> and operation of an efficient, coordinated and economical system for the transmission of electricity</w:t>
            </w:r>
          </w:p>
        </w:tc>
        <w:tc>
          <w:tcPr>
            <w:tcW w:w="3015" w:type="dxa"/>
          </w:tcPr>
          <w:sdt>
            <w:sdtPr>
              <w:rPr>
                <w:rFonts w:ascii="Arial" w:hAnsi="Arial"/>
                <w:b/>
              </w:rPr>
              <w:alias w:val="Impact assessment"/>
              <w:tag w:val="Impact assessment"/>
              <w:id w:val="1488983676"/>
              <w:placeholder>
                <w:docPart w:val="B019662F95C54B6F818312B38CB24B0D"/>
              </w:placeholder>
              <w:dropDownList>
                <w:listItem w:displayText="Positive" w:value="Positive"/>
                <w:listItem w:displayText="Negative" w:value="Negative"/>
                <w:listItem w:displayText="Neutral" w:value="Neutral"/>
              </w:dropDownList>
            </w:sdtPr>
            <w:sdtEndPr/>
            <w:sdtContent>
              <w:p w14:paraId="46E5726F" w14:textId="77777777" w:rsidR="00573795" w:rsidRPr="00573795" w:rsidRDefault="00573795" w:rsidP="00573795">
                <w:pPr>
                  <w:spacing w:after="160"/>
                </w:pPr>
                <w:r w:rsidRPr="00573795">
                  <w:rPr>
                    <w:rFonts w:ascii="Arial" w:hAnsi="Arial"/>
                    <w:b/>
                  </w:rPr>
                  <w:t>Positive</w:t>
                </w:r>
              </w:p>
            </w:sdtContent>
          </w:sdt>
          <w:sdt>
            <w:sdtPr>
              <w:alias w:val="Insert text"/>
              <w:tag w:val="Insert text"/>
              <w:id w:val="-254058859"/>
              <w:placeholder>
                <w:docPart w:val="4C2657E42BE94A38B6F5ED1F5DA163F8"/>
              </w:placeholder>
            </w:sdtPr>
            <w:sdtEndPr/>
            <w:sdtContent>
              <w:p w14:paraId="6B63E629" w14:textId="77777777" w:rsidR="00573795" w:rsidRPr="00573795" w:rsidRDefault="00573795" w:rsidP="00573795">
                <w:pPr>
                  <w:spacing w:after="160"/>
                </w:pPr>
                <w:r w:rsidRPr="00573795">
                  <w:t>By improving Generator confidence in their ability to comply with FRT requirements and lessening the likelihood of compliance proceedings including following an incident where a Generator has tripped for allowable reasons.</w:t>
                </w:r>
              </w:p>
            </w:sdtContent>
          </w:sdt>
        </w:tc>
      </w:tr>
      <w:tr w:rsidR="00573795" w:rsidRPr="00573795" w14:paraId="354CCC0E" w14:textId="77777777" w:rsidTr="004A05BB">
        <w:trPr>
          <w:trHeight w:val="397"/>
        </w:trPr>
        <w:tc>
          <w:tcPr>
            <w:tcW w:w="6478" w:type="dxa"/>
          </w:tcPr>
          <w:p w14:paraId="738745FF" w14:textId="77777777" w:rsidR="00573795" w:rsidRPr="00573795" w:rsidRDefault="00573795" w:rsidP="00573795">
            <w:pPr>
              <w:spacing w:after="160"/>
            </w:pPr>
            <w:r w:rsidRPr="00573795">
              <w:rPr>
                <w:szCs w:val="20"/>
              </w:rPr>
              <w:t>(b)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tc>
        <w:tc>
          <w:tcPr>
            <w:tcW w:w="3015" w:type="dxa"/>
          </w:tcPr>
          <w:sdt>
            <w:sdtPr>
              <w:rPr>
                <w:rFonts w:ascii="Arial" w:hAnsi="Arial"/>
                <w:b/>
              </w:rPr>
              <w:alias w:val="Impact assessment"/>
              <w:tag w:val="Impact assessment"/>
              <w:id w:val="-1016308784"/>
              <w:placeholder>
                <w:docPart w:val="4A102CEE39D040BAAF5DF95879524349"/>
              </w:placeholder>
              <w:dropDownList>
                <w:listItem w:displayText="Positive" w:value="Positive"/>
                <w:listItem w:displayText="Negative" w:value="Negative"/>
                <w:listItem w:displayText="Neutral" w:value="Neutral"/>
              </w:dropDownList>
            </w:sdtPr>
            <w:sdtEndPr/>
            <w:sdtContent>
              <w:p w14:paraId="27954A3D" w14:textId="77777777" w:rsidR="00573795" w:rsidRPr="00573795" w:rsidRDefault="00573795" w:rsidP="00573795">
                <w:pPr>
                  <w:spacing w:after="160"/>
                </w:pPr>
                <w:r w:rsidRPr="00573795">
                  <w:rPr>
                    <w:rFonts w:ascii="Arial" w:hAnsi="Arial"/>
                    <w:b/>
                  </w:rPr>
                  <w:t>Neutral</w:t>
                </w:r>
              </w:p>
            </w:sdtContent>
          </w:sdt>
          <w:sdt>
            <w:sdtPr>
              <w:alias w:val="Insert text"/>
              <w:tag w:val="Insert text"/>
              <w:id w:val="-36277221"/>
              <w:placeholder>
                <w:docPart w:val="72755F14BC1346C383EA3734A8B88674"/>
              </w:placeholder>
              <w:showingPlcHdr/>
            </w:sdtPr>
            <w:sdtEndPr/>
            <w:sdtContent>
              <w:p w14:paraId="254DD0B7" w14:textId="77777777" w:rsidR="00573795" w:rsidRPr="00573795" w:rsidRDefault="00573795" w:rsidP="00573795">
                <w:pPr>
                  <w:spacing w:after="160"/>
                </w:pPr>
                <w:r w:rsidRPr="00573795">
                  <w:rPr>
                    <w:color w:val="808080"/>
                  </w:rPr>
                  <w:t>[Please provide your rationale]</w:t>
                </w:r>
              </w:p>
            </w:sdtContent>
          </w:sdt>
        </w:tc>
      </w:tr>
      <w:tr w:rsidR="00573795" w:rsidRPr="00573795" w14:paraId="25770418" w14:textId="77777777" w:rsidTr="004A05BB">
        <w:trPr>
          <w:trHeight w:val="397"/>
        </w:trPr>
        <w:tc>
          <w:tcPr>
            <w:tcW w:w="6478" w:type="dxa"/>
          </w:tcPr>
          <w:p w14:paraId="5E3D0B2D" w14:textId="77777777" w:rsidR="00573795" w:rsidRPr="00573795" w:rsidRDefault="00573795" w:rsidP="00573795">
            <w:pPr>
              <w:spacing w:after="160"/>
            </w:pPr>
            <w:r w:rsidRPr="00573795">
              <w:rPr>
                <w:szCs w:val="20"/>
              </w:rPr>
              <w:t>(c) Subject to sub-paragraphs (</w:t>
            </w:r>
            <w:proofErr w:type="spellStart"/>
            <w:r w:rsidRPr="00573795">
              <w:rPr>
                <w:szCs w:val="20"/>
              </w:rPr>
              <w:t>i</w:t>
            </w:r>
            <w:proofErr w:type="spellEnd"/>
            <w:r w:rsidRPr="00573795">
              <w:rPr>
                <w:szCs w:val="20"/>
              </w:rPr>
              <w:t>) and (ii), to promote the security and efficiency of the electricity generation, transmission and distribution systems in the national electricity transmission system operator area taken as a whole;</w:t>
            </w:r>
          </w:p>
        </w:tc>
        <w:tc>
          <w:tcPr>
            <w:tcW w:w="3015" w:type="dxa"/>
          </w:tcPr>
          <w:sdt>
            <w:sdtPr>
              <w:rPr>
                <w:rFonts w:ascii="Arial" w:hAnsi="Arial"/>
                <w:b/>
              </w:rPr>
              <w:alias w:val="Impact assessment"/>
              <w:tag w:val="Impact assessment"/>
              <w:id w:val="-1936194240"/>
              <w:placeholder>
                <w:docPart w:val="8C4BF580D75B40438D2A777DC06AF08C"/>
              </w:placeholder>
              <w:dropDownList>
                <w:listItem w:displayText="Positive" w:value="Positive"/>
                <w:listItem w:displayText="Negative" w:value="Negative"/>
                <w:listItem w:displayText="Neutral" w:value="Neutral"/>
              </w:dropDownList>
            </w:sdtPr>
            <w:sdtEndPr/>
            <w:sdtContent>
              <w:p w14:paraId="66E2B23C" w14:textId="77777777" w:rsidR="00573795" w:rsidRPr="00573795" w:rsidRDefault="00573795" w:rsidP="00573795">
                <w:pPr>
                  <w:spacing w:after="160"/>
                </w:pPr>
                <w:r w:rsidRPr="00573795">
                  <w:rPr>
                    <w:rFonts w:ascii="Arial" w:hAnsi="Arial"/>
                    <w:b/>
                  </w:rPr>
                  <w:t>Positive</w:t>
                </w:r>
              </w:p>
            </w:sdtContent>
          </w:sdt>
          <w:sdt>
            <w:sdtPr>
              <w:alias w:val="Insert text"/>
              <w:tag w:val="Insert text"/>
              <w:id w:val="-1536581747"/>
              <w:placeholder>
                <w:docPart w:val="58A0F7ED94FA447DBF06991BC1BEB707"/>
              </w:placeholder>
            </w:sdtPr>
            <w:sdtEndPr/>
            <w:sdtContent>
              <w:p w14:paraId="21DC8F6D" w14:textId="77777777" w:rsidR="00573795" w:rsidRPr="00573795" w:rsidRDefault="00573795" w:rsidP="00573795">
                <w:pPr>
                  <w:spacing w:after="160"/>
                </w:pPr>
                <w:r w:rsidRPr="00573795">
                  <w:t xml:space="preserve">By providing clearer guidance on expected behaviour following a fault, Generators </w:t>
                </w:r>
                <w:proofErr w:type="gramStart"/>
                <w:r w:rsidRPr="00573795">
                  <w:t>are able to</w:t>
                </w:r>
                <w:proofErr w:type="gramEnd"/>
                <w:r w:rsidRPr="00573795">
                  <w:t xml:space="preserve"> prepare more effectively and be more resilient as a </w:t>
                </w:r>
                <w:r w:rsidRPr="00573795">
                  <w:lastRenderedPageBreak/>
                  <w:t>result so improving system security.</w:t>
                </w:r>
              </w:p>
            </w:sdtContent>
          </w:sdt>
        </w:tc>
      </w:tr>
      <w:tr w:rsidR="00573795" w:rsidRPr="00573795" w14:paraId="2EFDC3B2" w14:textId="77777777" w:rsidTr="004A05BB">
        <w:trPr>
          <w:trHeight w:val="397"/>
        </w:trPr>
        <w:tc>
          <w:tcPr>
            <w:tcW w:w="6478" w:type="dxa"/>
          </w:tcPr>
          <w:p w14:paraId="61E4C8BC" w14:textId="77777777" w:rsidR="00573795" w:rsidRPr="00573795" w:rsidRDefault="00573795" w:rsidP="00573795">
            <w:pPr>
              <w:spacing w:after="160"/>
            </w:pPr>
            <w:r w:rsidRPr="00573795">
              <w:rPr>
                <w:szCs w:val="20"/>
              </w:rPr>
              <w:lastRenderedPageBreak/>
              <w:t xml:space="preserve">(d) To efficiently discharge the obligations imposed upon the licensee by this license and to comply with the Electricity Regulation and any relevant legally binding decisions of the European Commission and/or the Agency; and  </w:t>
            </w:r>
          </w:p>
        </w:tc>
        <w:tc>
          <w:tcPr>
            <w:tcW w:w="3015" w:type="dxa"/>
          </w:tcPr>
          <w:sdt>
            <w:sdtPr>
              <w:rPr>
                <w:rFonts w:ascii="Arial" w:hAnsi="Arial"/>
                <w:b/>
              </w:rPr>
              <w:alias w:val="Impact assessment"/>
              <w:tag w:val="Impact assessment"/>
              <w:id w:val="-1453706893"/>
              <w:placeholder>
                <w:docPart w:val="31418DBE6872407C82CBAE0C71934B55"/>
              </w:placeholder>
              <w:dropDownList>
                <w:listItem w:displayText="Positive" w:value="Positive"/>
                <w:listItem w:displayText="Negative" w:value="Negative"/>
                <w:listItem w:displayText="Neutral" w:value="Neutral"/>
              </w:dropDownList>
            </w:sdtPr>
            <w:sdtEndPr/>
            <w:sdtContent>
              <w:p w14:paraId="20F5C118" w14:textId="77777777" w:rsidR="00573795" w:rsidRPr="00573795" w:rsidRDefault="00573795" w:rsidP="00573795">
                <w:pPr>
                  <w:spacing w:after="160"/>
                </w:pPr>
                <w:r w:rsidRPr="00573795">
                  <w:rPr>
                    <w:rFonts w:ascii="Arial" w:hAnsi="Arial"/>
                    <w:b/>
                  </w:rPr>
                  <w:t>Neutral</w:t>
                </w:r>
              </w:p>
            </w:sdtContent>
          </w:sdt>
          <w:sdt>
            <w:sdtPr>
              <w:alias w:val="Insert text"/>
              <w:tag w:val="Insert text"/>
              <w:id w:val="1574623521"/>
              <w:placeholder>
                <w:docPart w:val="0ADDC29E53784AB28247733D34023C20"/>
              </w:placeholder>
              <w:showingPlcHdr/>
            </w:sdtPr>
            <w:sdtEndPr/>
            <w:sdtContent>
              <w:p w14:paraId="0EFD85AC" w14:textId="77777777" w:rsidR="00573795" w:rsidRPr="00573795" w:rsidRDefault="00573795" w:rsidP="00573795">
                <w:pPr>
                  <w:spacing w:after="160"/>
                </w:pPr>
                <w:r w:rsidRPr="00573795">
                  <w:rPr>
                    <w:color w:val="808080"/>
                  </w:rPr>
                  <w:t>[Please provide your rationale]</w:t>
                </w:r>
              </w:p>
            </w:sdtContent>
          </w:sdt>
        </w:tc>
      </w:tr>
      <w:tr w:rsidR="00573795" w:rsidRPr="00573795" w14:paraId="00FE60BF" w14:textId="77777777" w:rsidTr="004A05BB">
        <w:trPr>
          <w:trHeight w:val="397"/>
        </w:trPr>
        <w:tc>
          <w:tcPr>
            <w:tcW w:w="6478" w:type="dxa"/>
          </w:tcPr>
          <w:p w14:paraId="58493D95" w14:textId="69D71A58" w:rsidR="00573795" w:rsidRPr="00573795" w:rsidRDefault="00573795" w:rsidP="00573795">
            <w:pPr>
              <w:spacing w:after="160"/>
            </w:pPr>
            <w:r w:rsidRPr="00573795">
              <w:rPr>
                <w:szCs w:val="20"/>
              </w:rPr>
              <w:t xml:space="preserve">(e) To promote efficiency in the implementation and administration of the </w:t>
            </w:r>
            <w:r w:rsidR="003A596D">
              <w:rPr>
                <w:szCs w:val="20"/>
              </w:rPr>
              <w:t>Grid Code</w:t>
            </w:r>
            <w:r w:rsidRPr="00573795">
              <w:rPr>
                <w:szCs w:val="20"/>
              </w:rPr>
              <w:t xml:space="preserve"> arrangements</w:t>
            </w:r>
          </w:p>
        </w:tc>
        <w:tc>
          <w:tcPr>
            <w:tcW w:w="3015" w:type="dxa"/>
          </w:tcPr>
          <w:sdt>
            <w:sdtPr>
              <w:rPr>
                <w:rFonts w:ascii="Arial" w:hAnsi="Arial"/>
                <w:b/>
              </w:rPr>
              <w:alias w:val="Impact assessment"/>
              <w:tag w:val="Impact assessment"/>
              <w:id w:val="-632713019"/>
              <w:placeholder>
                <w:docPart w:val="78C59E81560B4E61B3E4E83760B6CA15"/>
              </w:placeholder>
              <w:dropDownList>
                <w:listItem w:displayText="Positive" w:value="Positive"/>
                <w:listItem w:displayText="Negative" w:value="Negative"/>
                <w:listItem w:displayText="Neutral" w:value="Neutral"/>
              </w:dropDownList>
            </w:sdtPr>
            <w:sdtEndPr/>
            <w:sdtContent>
              <w:p w14:paraId="0CCC66A2" w14:textId="77777777" w:rsidR="00573795" w:rsidRPr="00573795" w:rsidRDefault="00573795" w:rsidP="00573795">
                <w:pPr>
                  <w:spacing w:after="160"/>
                </w:pPr>
                <w:r w:rsidRPr="00573795">
                  <w:rPr>
                    <w:rFonts w:ascii="Arial" w:hAnsi="Arial"/>
                    <w:b/>
                  </w:rPr>
                  <w:t>Positive</w:t>
                </w:r>
              </w:p>
            </w:sdtContent>
          </w:sdt>
          <w:sdt>
            <w:sdtPr>
              <w:alias w:val="Insert text"/>
              <w:tag w:val="Insert text"/>
              <w:id w:val="1086035023"/>
              <w:placeholder>
                <w:docPart w:val="1A145F7C78144647B9ED03C70FD01726"/>
              </w:placeholder>
            </w:sdtPr>
            <w:sdtEndPr/>
            <w:sdtContent>
              <w:p w14:paraId="1889FEBD" w14:textId="77777777" w:rsidR="00573795" w:rsidRPr="00573795" w:rsidRDefault="00573795" w:rsidP="00573795">
                <w:pPr>
                  <w:spacing w:after="160"/>
                </w:pPr>
                <w:r w:rsidRPr="00573795">
                  <w:t>By improving clarity in FRT requirements this will help to improve efficiency.</w:t>
                </w:r>
              </w:p>
            </w:sdtContent>
          </w:sdt>
        </w:tc>
      </w:tr>
    </w:tbl>
    <w:p w14:paraId="7210F204" w14:textId="77777777" w:rsidR="00470B5B" w:rsidRDefault="00470B5B" w:rsidP="005603D9">
      <w:pPr>
        <w:rPr>
          <w:rFonts w:cs="Arial"/>
          <w:bCs/>
          <w:kern w:val="32"/>
        </w:rPr>
      </w:pPr>
    </w:p>
    <w:tbl>
      <w:tblPr>
        <w:tblpPr w:leftFromText="180" w:rightFromText="180" w:bottomFromText="16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3397"/>
        <w:gridCol w:w="6096"/>
      </w:tblGrid>
      <w:tr w:rsidR="00F2691E" w:rsidRPr="00F2691E" w14:paraId="0D506BDB" w14:textId="77777777" w:rsidTr="004A05BB">
        <w:trPr>
          <w:trHeight w:val="861"/>
        </w:trPr>
        <w:tc>
          <w:tcPr>
            <w:tcW w:w="9493" w:type="dxa"/>
            <w:gridSpan w:val="2"/>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vAlign w:val="center"/>
            <w:hideMark/>
          </w:tcPr>
          <w:p w14:paraId="02AEF743" w14:textId="77777777" w:rsidR="00F2691E" w:rsidRPr="00F2691E" w:rsidRDefault="00F2691E" w:rsidP="00F2691E">
            <w:pPr>
              <w:keepNext/>
              <w:keepLines/>
              <w:spacing w:before="40" w:line="300" w:lineRule="atLeast"/>
              <w:outlineLvl w:val="2"/>
              <w:rPr>
                <w:rFonts w:asciiTheme="majorHAnsi" w:eastAsiaTheme="majorEastAsia" w:hAnsiTheme="majorHAnsi" w:cstheme="majorBidi"/>
                <w:b/>
                <w:szCs w:val="24"/>
              </w:rPr>
            </w:pPr>
            <w:bookmarkStart w:id="313" w:name="_Toc58837636"/>
            <w:bookmarkStart w:id="314" w:name="_Toc58844718"/>
            <w:bookmarkStart w:id="315" w:name="_Toc58847323"/>
            <w:bookmarkStart w:id="316" w:name="_Toc89793719"/>
            <w:bookmarkStart w:id="317" w:name="_Toc106824185"/>
            <w:bookmarkStart w:id="318" w:name="_Toc106981176"/>
            <w:r w:rsidRPr="00F2691E">
              <w:rPr>
                <w:rFonts w:asciiTheme="majorHAnsi" w:eastAsiaTheme="majorEastAsia" w:hAnsiTheme="majorHAnsi" w:cstheme="majorBidi"/>
                <w:b/>
                <w:color w:val="FFFFFF" w:themeColor="background1"/>
                <w:szCs w:val="24"/>
              </w:rPr>
              <w:t>Proposer’s assessment of the impact of the modification on the stakeholder / consumer benefit categories</w:t>
            </w:r>
            <w:bookmarkEnd w:id="313"/>
            <w:bookmarkEnd w:id="314"/>
            <w:bookmarkEnd w:id="315"/>
            <w:bookmarkEnd w:id="316"/>
            <w:bookmarkEnd w:id="317"/>
            <w:bookmarkEnd w:id="318"/>
          </w:p>
        </w:tc>
      </w:tr>
      <w:tr w:rsidR="00F2691E" w:rsidRPr="00F2691E" w14:paraId="2045C8E4" w14:textId="77777777" w:rsidTr="004A05BB">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614671F9" w14:textId="77777777" w:rsidR="00F2691E" w:rsidRPr="00F2691E" w:rsidRDefault="00F2691E" w:rsidP="00F2691E">
            <w:pPr>
              <w:spacing w:after="160"/>
              <w:rPr>
                <w:b/>
              </w:rPr>
            </w:pPr>
            <w:r w:rsidRPr="00F2691E">
              <w:rPr>
                <w:b/>
              </w:rPr>
              <w:t>Stakeholder / consumer benefit categories</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668F3DE1" w14:textId="77777777" w:rsidR="00F2691E" w:rsidRPr="00F2691E" w:rsidRDefault="00F2691E" w:rsidP="00F2691E">
            <w:pPr>
              <w:spacing w:after="160"/>
              <w:rPr>
                <w:b/>
              </w:rPr>
            </w:pPr>
            <w:r w:rsidRPr="00F2691E">
              <w:rPr>
                <w:b/>
              </w:rPr>
              <w:t>Identified impact</w:t>
            </w:r>
          </w:p>
        </w:tc>
      </w:tr>
      <w:tr w:rsidR="00F2691E" w:rsidRPr="00F2691E" w14:paraId="75D3DD00" w14:textId="77777777" w:rsidTr="004A05BB">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303898BD" w14:textId="77777777" w:rsidR="00F2691E" w:rsidRPr="00F2691E" w:rsidRDefault="00F2691E" w:rsidP="00F2691E">
            <w:pPr>
              <w:spacing w:after="160"/>
            </w:pPr>
            <w:r w:rsidRPr="00F2691E">
              <w:t>Improved safety and reliability of the system</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Fonts w:ascii="Arial" w:hAnsi="Arial"/>
                <w:b/>
              </w:rPr>
              <w:alias w:val="Impact assessment"/>
              <w:tag w:val="Impact assessment"/>
              <w:id w:val="426155213"/>
              <w:placeholder>
                <w:docPart w:val="E09CA1CF051046E4ACF2112C987DF564"/>
              </w:placeholder>
              <w:dropDownList>
                <w:listItem w:displayText="Positive" w:value="Positive"/>
                <w:listItem w:displayText="Negative" w:value="Negative"/>
                <w:listItem w:displayText="Neutral" w:value="Neutral"/>
              </w:dropDownList>
            </w:sdtPr>
            <w:sdtEndPr/>
            <w:sdtContent>
              <w:p w14:paraId="06485033" w14:textId="77777777" w:rsidR="00F2691E" w:rsidRPr="00F2691E" w:rsidRDefault="00F2691E" w:rsidP="00F2691E">
                <w:pPr>
                  <w:spacing w:after="160"/>
                </w:pPr>
                <w:r w:rsidRPr="00F2691E">
                  <w:rPr>
                    <w:rFonts w:ascii="Arial" w:hAnsi="Arial"/>
                    <w:b/>
                  </w:rPr>
                  <w:t>Positive</w:t>
                </w:r>
              </w:p>
            </w:sdtContent>
          </w:sdt>
          <w:sdt>
            <w:sdtPr>
              <w:rPr>
                <w:rFonts w:ascii="Arial" w:eastAsia="Times New Roman" w:hAnsi="Arial" w:cs="Times New Roman"/>
                <w:color w:val="808080"/>
                <w:sz w:val="20"/>
                <w:szCs w:val="24"/>
                <w:lang w:eastAsia="en-GB"/>
              </w:rPr>
              <w:id w:val="1093585100"/>
              <w:placeholder>
                <w:docPart w:val="9AD8927EC2D6483DB2C2227F7086998B"/>
              </w:placeholder>
            </w:sdtPr>
            <w:sdtEndPr>
              <w:rPr>
                <w:rFonts w:asciiTheme="minorHAnsi" w:eastAsiaTheme="minorHAnsi" w:hAnsiTheme="minorHAnsi" w:cstheme="minorBidi"/>
                <w:szCs w:val="22"/>
                <w:lang w:eastAsia="en-US"/>
              </w:rPr>
            </w:sdtEndPr>
            <w:sdtContent>
              <w:p w14:paraId="1F395739" w14:textId="77777777" w:rsidR="00F2691E" w:rsidRPr="00F2691E" w:rsidRDefault="00F2691E" w:rsidP="00F2691E">
                <w:pPr>
                  <w:spacing w:after="160"/>
                  <w:rPr>
                    <w:color w:val="808080"/>
                  </w:rPr>
                </w:pPr>
                <w:r w:rsidRPr="00F2691E">
                  <w:rPr>
                    <w:szCs w:val="28"/>
                  </w:rPr>
                  <w:t>This change should improve compliance to FRT as the obligations will be clearer meaning a more stable system during fault conditions</w:t>
                </w:r>
                <w:r w:rsidRPr="00F2691E">
                  <w:rPr>
                    <w:sz w:val="20"/>
                  </w:rPr>
                  <w:t>.</w:t>
                </w:r>
              </w:p>
            </w:sdtContent>
          </w:sdt>
        </w:tc>
      </w:tr>
      <w:tr w:rsidR="00F2691E" w:rsidRPr="00F2691E" w14:paraId="745BD8C7" w14:textId="77777777" w:rsidTr="004A05BB">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5BD24B26" w14:textId="77777777" w:rsidR="00F2691E" w:rsidRPr="00F2691E" w:rsidRDefault="00F2691E" w:rsidP="00F2691E">
            <w:pPr>
              <w:spacing w:after="160"/>
            </w:pPr>
            <w:r w:rsidRPr="00F2691E">
              <w:t>Lower bills than would otherwise be the case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Fonts w:ascii="Arial" w:hAnsi="Arial"/>
                <w:b/>
              </w:rPr>
              <w:alias w:val="Impact assessment"/>
              <w:tag w:val="Impact assessment"/>
              <w:id w:val="-1228303639"/>
              <w:placeholder>
                <w:docPart w:val="A07D71B2131D413997E4675D130473C9"/>
              </w:placeholder>
              <w:dropDownList>
                <w:listItem w:displayText="Positive" w:value="Positive"/>
                <w:listItem w:displayText="Negative" w:value="Negative"/>
                <w:listItem w:displayText="Neutral" w:value="Neutral"/>
              </w:dropDownList>
            </w:sdtPr>
            <w:sdtEndPr/>
            <w:sdtContent>
              <w:p w14:paraId="2D99DE47" w14:textId="77777777" w:rsidR="00F2691E" w:rsidRPr="00F2691E" w:rsidRDefault="00F2691E" w:rsidP="00F2691E">
                <w:pPr>
                  <w:spacing w:after="160"/>
                </w:pPr>
                <w:r w:rsidRPr="00F2691E">
                  <w:rPr>
                    <w:rFonts w:ascii="Arial" w:hAnsi="Arial"/>
                    <w:b/>
                  </w:rPr>
                  <w:t>Positive</w:t>
                </w:r>
              </w:p>
            </w:sdtContent>
          </w:sdt>
          <w:sdt>
            <w:sdtPr>
              <w:rPr>
                <w:rFonts w:ascii="Arial" w:eastAsia="Times New Roman" w:hAnsi="Arial" w:cs="Times New Roman"/>
                <w:color w:val="808080"/>
                <w:szCs w:val="32"/>
                <w:lang w:eastAsia="en-GB"/>
              </w:rPr>
              <w:id w:val="130373928"/>
              <w:placeholder>
                <w:docPart w:val="9AD8927EC2D6483DB2C2227F7086998B"/>
              </w:placeholder>
            </w:sdtPr>
            <w:sdtEndPr>
              <w:rPr>
                <w:rFonts w:asciiTheme="minorHAnsi" w:eastAsiaTheme="minorHAnsi" w:hAnsiTheme="minorHAnsi" w:cstheme="minorBidi"/>
                <w:color w:val="auto"/>
                <w:sz w:val="32"/>
                <w:szCs w:val="28"/>
                <w:lang w:eastAsia="en-US"/>
              </w:rPr>
            </w:sdtEndPr>
            <w:sdtContent>
              <w:p w14:paraId="02F10BBC" w14:textId="0E978E74" w:rsidR="00F2691E" w:rsidRPr="00F2691E" w:rsidRDefault="00F2691E" w:rsidP="00F2691E">
                <w:pPr>
                  <w:spacing w:after="160"/>
                  <w:rPr>
                    <w:rFonts w:ascii="Arial" w:eastAsia="Times New Roman" w:hAnsi="Arial" w:cs="Times New Roman"/>
                    <w:szCs w:val="24"/>
                    <w:lang w:eastAsia="en-GB"/>
                  </w:rPr>
                </w:pPr>
                <w:r w:rsidRPr="00F2691E">
                  <w:rPr>
                    <w:rFonts w:ascii="Arial" w:eastAsia="Times New Roman" w:hAnsi="Arial" w:cs="Times New Roman"/>
                    <w:szCs w:val="32"/>
                    <w:lang w:eastAsia="en-GB"/>
                  </w:rPr>
                  <w:t xml:space="preserve">By reducing non-conformities this should reduce the need to constrain </w:t>
                </w:r>
                <w:r w:rsidR="00B312E1">
                  <w:rPr>
                    <w:rFonts w:ascii="Arial" w:eastAsia="Times New Roman" w:hAnsi="Arial" w:cs="Times New Roman"/>
                    <w:szCs w:val="32"/>
                    <w:lang w:eastAsia="en-GB"/>
                  </w:rPr>
                  <w:t>G</w:t>
                </w:r>
                <w:r w:rsidRPr="00F2691E">
                  <w:rPr>
                    <w:rFonts w:ascii="Arial" w:eastAsia="Times New Roman" w:hAnsi="Arial" w:cs="Times New Roman"/>
                    <w:szCs w:val="32"/>
                    <w:lang w:eastAsia="en-GB"/>
                  </w:rPr>
                  <w:t>enerators following a fault.</w:t>
                </w:r>
              </w:p>
            </w:sdtContent>
          </w:sdt>
        </w:tc>
      </w:tr>
      <w:tr w:rsidR="00F2691E" w:rsidRPr="00F2691E" w14:paraId="19E4A88C" w14:textId="77777777" w:rsidTr="004A05BB">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02982DF4" w14:textId="77777777" w:rsidR="00F2691E" w:rsidRPr="00F2691E" w:rsidRDefault="00F2691E" w:rsidP="00F2691E">
            <w:pPr>
              <w:spacing w:after="160"/>
            </w:pPr>
            <w:r w:rsidRPr="00F2691E">
              <w:t>Benefits for society as a whole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Fonts w:ascii="Arial" w:hAnsi="Arial"/>
                <w:b/>
              </w:rPr>
              <w:alias w:val="Impact assessment"/>
              <w:tag w:val="Impact assessment"/>
              <w:id w:val="1947185236"/>
              <w:placeholder>
                <w:docPart w:val="26F614DCCD144BB79FAE78788AD3E4A0"/>
              </w:placeholder>
              <w:dropDownList>
                <w:listItem w:displayText="Positive" w:value="Positive"/>
                <w:listItem w:displayText="Negative" w:value="Negative"/>
                <w:listItem w:displayText="Neutral" w:value="Neutral"/>
              </w:dropDownList>
            </w:sdtPr>
            <w:sdtEndPr/>
            <w:sdtContent>
              <w:p w14:paraId="2327A429" w14:textId="77777777" w:rsidR="00F2691E" w:rsidRPr="00F2691E" w:rsidRDefault="00F2691E" w:rsidP="00F2691E">
                <w:pPr>
                  <w:spacing w:after="160"/>
                </w:pPr>
                <w:r w:rsidRPr="00F2691E">
                  <w:rPr>
                    <w:rFonts w:ascii="Arial" w:hAnsi="Arial"/>
                    <w:b/>
                  </w:rPr>
                  <w:t>Positive</w:t>
                </w:r>
              </w:p>
            </w:sdtContent>
          </w:sdt>
          <w:sdt>
            <w:sdtPr>
              <w:rPr>
                <w:rFonts w:ascii="Arial" w:hAnsi="Arial"/>
                <w:b/>
                <w:sz w:val="20"/>
              </w:rPr>
              <w:id w:val="1400941745"/>
              <w:placeholder>
                <w:docPart w:val="5E78E5353BD74CFCBAC3080E361ECD6A"/>
              </w:placeholder>
            </w:sdtPr>
            <w:sdtEndPr/>
            <w:sdtContent>
              <w:p w14:paraId="42D18D6B" w14:textId="77777777" w:rsidR="00F2691E" w:rsidRPr="00F2691E" w:rsidRDefault="00F2691E" w:rsidP="00F2691E">
                <w:pPr>
                  <w:spacing w:after="160"/>
                </w:pPr>
                <w:r w:rsidRPr="00F2691E">
                  <w:t>Reducing tripping will provide a more stable network ensuring security of supply.</w:t>
                </w:r>
              </w:p>
              <w:p w14:paraId="7C2B0827" w14:textId="77777777" w:rsidR="00F2691E" w:rsidRPr="00F2691E" w:rsidRDefault="00A002CC" w:rsidP="00F2691E">
                <w:pPr>
                  <w:spacing w:after="160"/>
                  <w:rPr>
                    <w:rFonts w:ascii="Arial" w:hAnsi="Arial"/>
                  </w:rPr>
                </w:pPr>
              </w:p>
            </w:sdtContent>
          </w:sdt>
        </w:tc>
      </w:tr>
      <w:tr w:rsidR="00F2691E" w:rsidRPr="00F2691E" w14:paraId="4A966BF2" w14:textId="77777777" w:rsidTr="004A05BB">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7422B762" w14:textId="77777777" w:rsidR="00F2691E" w:rsidRPr="00F2691E" w:rsidRDefault="00F2691E" w:rsidP="00F2691E">
            <w:pPr>
              <w:spacing w:after="160"/>
            </w:pPr>
            <w:r w:rsidRPr="00F2691E">
              <w:t>Reduced environmental damage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Fonts w:ascii="Arial" w:hAnsi="Arial"/>
                <w:b/>
              </w:rPr>
              <w:alias w:val="Impact assessment"/>
              <w:tag w:val="Impact assessment"/>
              <w:id w:val="1622806143"/>
              <w:placeholder>
                <w:docPart w:val="0F6B61D091484CF388431251A709D93E"/>
              </w:placeholder>
              <w:dropDownList>
                <w:listItem w:displayText="Positive" w:value="Positive"/>
                <w:listItem w:displayText="Negative" w:value="Negative"/>
                <w:listItem w:displayText="Neutral" w:value="Neutral"/>
              </w:dropDownList>
            </w:sdtPr>
            <w:sdtEndPr/>
            <w:sdtContent>
              <w:p w14:paraId="72E2111A" w14:textId="77777777" w:rsidR="00F2691E" w:rsidRPr="00F2691E" w:rsidRDefault="00F2691E" w:rsidP="00F2691E">
                <w:pPr>
                  <w:spacing w:after="160"/>
                </w:pPr>
                <w:r w:rsidRPr="00F2691E">
                  <w:rPr>
                    <w:rFonts w:ascii="Arial" w:hAnsi="Arial"/>
                    <w:b/>
                  </w:rPr>
                  <w:t>Neutral</w:t>
                </w:r>
              </w:p>
            </w:sdtContent>
          </w:sdt>
          <w:sdt>
            <w:sdtPr>
              <w:rPr>
                <w:rFonts w:ascii="Arial" w:hAnsi="Arial"/>
                <w:sz w:val="20"/>
              </w:rPr>
              <w:id w:val="1242526806"/>
              <w:placeholder>
                <w:docPart w:val="B413DC638A3D4C258EFBD0E4E6DB93ED"/>
              </w:placeholder>
            </w:sdtPr>
            <w:sdtEndPr/>
            <w:sdtContent>
              <w:p w14:paraId="65B6FEDD" w14:textId="77777777" w:rsidR="00F2691E" w:rsidRPr="00F2691E" w:rsidRDefault="00F2691E" w:rsidP="00F2691E">
                <w:pPr>
                  <w:spacing w:after="160"/>
                </w:pPr>
                <w:r w:rsidRPr="00F2691E">
                  <w:rPr>
                    <w:sz w:val="20"/>
                  </w:rPr>
                  <w:t xml:space="preserve"> </w:t>
                </w:r>
                <w:r w:rsidRPr="00F2691E">
                  <w:rPr>
                    <w:szCs w:val="28"/>
                  </w:rPr>
                  <w:t>No Impact</w:t>
                </w:r>
              </w:p>
              <w:p w14:paraId="385C5E32" w14:textId="77777777" w:rsidR="00F2691E" w:rsidRPr="00F2691E" w:rsidRDefault="00A002CC" w:rsidP="00F2691E">
                <w:pPr>
                  <w:spacing w:after="160"/>
                  <w:rPr>
                    <w:rFonts w:ascii="Arial" w:hAnsi="Arial"/>
                    <w:b/>
                  </w:rPr>
                </w:pPr>
              </w:p>
            </w:sdtContent>
          </w:sdt>
        </w:tc>
      </w:tr>
      <w:tr w:rsidR="00F2691E" w:rsidRPr="00F2691E" w14:paraId="2D18D496" w14:textId="77777777" w:rsidTr="004A05BB">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07B7FD35" w14:textId="77777777" w:rsidR="00F2691E" w:rsidRPr="00F2691E" w:rsidRDefault="00F2691E" w:rsidP="00F2691E">
            <w:pPr>
              <w:spacing w:after="160"/>
            </w:pPr>
            <w:r w:rsidRPr="00F2691E">
              <w:t>Improved quality of service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b/>
              </w:rPr>
              <w:alias w:val="Impact assessment"/>
              <w:tag w:val="Impact assessment"/>
              <w:id w:val="-491413719"/>
              <w:placeholder>
                <w:docPart w:val="C047BE777CBF411BA8C9C53787D06EF4"/>
              </w:placeholder>
              <w:dropDownList>
                <w:listItem w:displayText="Positive" w:value="Positive"/>
                <w:listItem w:displayText="Negative" w:value="Negative"/>
                <w:listItem w:displayText="Neutral" w:value="Neutral"/>
              </w:dropDownList>
            </w:sdtPr>
            <w:sdtEndPr/>
            <w:sdtContent>
              <w:p w14:paraId="38798903" w14:textId="77777777" w:rsidR="00F2691E" w:rsidRPr="00F2691E" w:rsidRDefault="00F2691E" w:rsidP="00F2691E">
                <w:pPr>
                  <w:spacing w:after="160"/>
                </w:pPr>
                <w:r w:rsidRPr="00F2691E">
                  <w:rPr>
                    <w:b/>
                  </w:rPr>
                  <w:t>Positive</w:t>
                </w:r>
              </w:p>
            </w:sdtContent>
          </w:sdt>
          <w:sdt>
            <w:sdtPr>
              <w:rPr>
                <w:sz w:val="20"/>
              </w:rPr>
              <w:id w:val="1382827864"/>
              <w:placeholder>
                <w:docPart w:val="30E27C2D466F43A892401618A3637F90"/>
              </w:placeholder>
            </w:sdtPr>
            <w:sdtEndPr/>
            <w:sdtContent>
              <w:p w14:paraId="2989F8C1" w14:textId="77777777" w:rsidR="00F2691E" w:rsidRPr="00F2691E" w:rsidRDefault="00F2691E" w:rsidP="00F2691E">
                <w:pPr>
                  <w:spacing w:after="160"/>
                  <w:rPr>
                    <w:b/>
                  </w:rPr>
                </w:pPr>
                <w:r w:rsidRPr="00F2691E">
                  <w:rPr>
                    <w:szCs w:val="28"/>
                  </w:rPr>
                  <w:t>Providing clearer guidance to new and existing connections on their obligations.</w:t>
                </w:r>
              </w:p>
            </w:sdtContent>
          </w:sdt>
        </w:tc>
      </w:tr>
    </w:tbl>
    <w:p w14:paraId="18F75AB2" w14:textId="77777777" w:rsidR="00704AF2" w:rsidRDefault="00704AF2" w:rsidP="005603D9">
      <w:pPr>
        <w:rPr>
          <w:rFonts w:cs="Arial"/>
          <w:bCs/>
          <w:kern w:val="32"/>
        </w:rPr>
      </w:pPr>
    </w:p>
    <w:p w14:paraId="12B0A232" w14:textId="40D40E7C" w:rsidR="008441B9" w:rsidRDefault="008441B9" w:rsidP="00586BF2">
      <w:pPr>
        <w:pStyle w:val="ListParagraph"/>
        <w:keepLines/>
        <w:widowControl w:val="0"/>
        <w:tabs>
          <w:tab w:val="left" w:pos="1418"/>
        </w:tabs>
        <w:spacing w:before="0" w:line="264" w:lineRule="auto"/>
        <w:ind w:left="0"/>
        <w:rPr>
          <w:rFonts w:cs="Arial"/>
          <w:bCs/>
          <w:kern w:val="32"/>
        </w:rPr>
      </w:pPr>
      <w:r>
        <w:rPr>
          <w:b/>
          <w:color w:val="F26522" w:themeColor="accent1"/>
        </w:rPr>
        <w:t xml:space="preserve">Standard Workgroup </w:t>
      </w:r>
      <w:r w:rsidR="00C20613">
        <w:rPr>
          <w:b/>
          <w:color w:val="F26522" w:themeColor="accent1"/>
        </w:rPr>
        <w:t>c</w:t>
      </w:r>
      <w:r>
        <w:rPr>
          <w:b/>
          <w:color w:val="F26522" w:themeColor="accent1"/>
        </w:rPr>
        <w:t>onsultation question</w:t>
      </w:r>
      <w:r>
        <w:rPr>
          <w:rFonts w:cs="Arial"/>
          <w:b/>
          <w:bCs/>
          <w:color w:val="F26522" w:themeColor="accent1"/>
          <w:kern w:val="32"/>
        </w:rPr>
        <w:t>:</w:t>
      </w:r>
      <w:r>
        <w:rPr>
          <w:color w:val="F26522" w:themeColor="accent1"/>
        </w:rPr>
        <w:t xml:space="preserve"> </w:t>
      </w:r>
      <w:r w:rsidRPr="00294685">
        <w:rPr>
          <w:rFonts w:cs="Arial"/>
          <w:bCs/>
          <w:kern w:val="32"/>
        </w:rPr>
        <w:t>Do you believe that GC</w:t>
      </w:r>
      <w:r w:rsidR="000D2309" w:rsidRPr="00294685">
        <w:rPr>
          <w:rFonts w:cs="Arial"/>
          <w:bCs/>
          <w:kern w:val="32"/>
        </w:rPr>
        <w:t>0155</w:t>
      </w:r>
      <w:r w:rsidRPr="00294685">
        <w:rPr>
          <w:rFonts w:cs="Arial"/>
          <w:bCs/>
          <w:kern w:val="32"/>
        </w:rPr>
        <w:t xml:space="preserve"> Original proposal better facilitates the Applicable Objectives?</w:t>
      </w:r>
    </w:p>
    <w:p w14:paraId="1A9AF317" w14:textId="77777777" w:rsidR="00704AF2" w:rsidRPr="00586BF2" w:rsidRDefault="00704AF2" w:rsidP="00586BF2">
      <w:pPr>
        <w:pStyle w:val="ListParagraph"/>
        <w:keepLines/>
        <w:widowControl w:val="0"/>
        <w:tabs>
          <w:tab w:val="left" w:pos="1418"/>
        </w:tabs>
        <w:spacing w:before="0" w:line="264" w:lineRule="auto"/>
        <w:ind w:left="0"/>
        <w:rPr>
          <w:b/>
          <w:snapToGrid w:val="0"/>
          <w:color w:val="000000"/>
          <w:szCs w:val="20"/>
          <w:lang w:eastAsia="en-US"/>
        </w:rPr>
      </w:pPr>
    </w:p>
    <w:p w14:paraId="1D4B1E26" w14:textId="77777777" w:rsidR="00470B5B" w:rsidRPr="005603D9" w:rsidRDefault="00470B5B" w:rsidP="009A206C">
      <w:pPr>
        <w:pStyle w:val="CA4"/>
      </w:pPr>
      <w:bookmarkStart w:id="319" w:name="_Toc106981177"/>
      <w:r w:rsidRPr="005603D9">
        <w:t>When will this change take place?</w:t>
      </w:r>
      <w:bookmarkEnd w:id="319"/>
    </w:p>
    <w:p w14:paraId="65D0644E" w14:textId="77777777" w:rsidR="00470B5B" w:rsidRDefault="00470B5B" w:rsidP="00E47B59">
      <w:pPr>
        <w:pStyle w:val="Heading3"/>
      </w:pPr>
      <w:bookmarkStart w:id="320" w:name="_Toc106981178"/>
      <w:r w:rsidRPr="009A206C">
        <w:t>Implementation date</w:t>
      </w:r>
      <w:bookmarkEnd w:id="320"/>
    </w:p>
    <w:p w14:paraId="06A4EFA3" w14:textId="10563826" w:rsidR="008441B9" w:rsidRPr="00F72814" w:rsidRDefault="00F72814" w:rsidP="00F72814">
      <w:pPr>
        <w:spacing w:after="160"/>
      </w:pPr>
      <w:bookmarkStart w:id="321" w:name="_Hlk106018755"/>
      <w:r w:rsidRPr="00F72814">
        <w:t xml:space="preserve">10 </w:t>
      </w:r>
      <w:sdt>
        <w:sdtPr>
          <w:alias w:val="Insert text"/>
          <w:tag w:val="Insert text"/>
          <w:id w:val="975099323"/>
          <w:placeholder>
            <w:docPart w:val="7B2454058B5E43588E0F16D93E60CFDA"/>
          </w:placeholder>
        </w:sdtPr>
        <w:sdtEndPr/>
        <w:sdtContent>
          <w:r w:rsidR="000F75C1">
            <w:t>d</w:t>
          </w:r>
          <w:r w:rsidRPr="00F72814">
            <w:t xml:space="preserve">ays after </w:t>
          </w:r>
          <w:r w:rsidR="000F75C1">
            <w:t xml:space="preserve">authority </w:t>
          </w:r>
          <w:r w:rsidRPr="00F72814">
            <w:t>approval</w:t>
          </w:r>
        </w:sdtContent>
      </w:sdt>
      <w:bookmarkEnd w:id="321"/>
      <w:r w:rsidR="008441B9">
        <w:rPr>
          <w:i/>
          <w:color w:val="FF0000"/>
        </w:rPr>
        <w:t>.</w:t>
      </w:r>
    </w:p>
    <w:p w14:paraId="0089F7E4" w14:textId="77777777" w:rsidR="00470B5B" w:rsidRPr="009A206C" w:rsidRDefault="00470B5B" w:rsidP="009A206C">
      <w:pPr>
        <w:pStyle w:val="Heading3"/>
      </w:pPr>
      <w:bookmarkStart w:id="322" w:name="_Toc106981179"/>
      <w:r w:rsidRPr="009A206C">
        <w:lastRenderedPageBreak/>
        <w:t>Date decision required by</w:t>
      </w:r>
      <w:bookmarkEnd w:id="322"/>
    </w:p>
    <w:sdt>
      <w:sdtPr>
        <w:alias w:val="Insert text"/>
        <w:tag w:val="Insert text"/>
        <w:id w:val="-2033334967"/>
        <w:placeholder>
          <w:docPart w:val="9C3A618DF4494E47A67102507EF17383"/>
        </w:placeholder>
      </w:sdtPr>
      <w:sdtEndPr>
        <w:rPr>
          <w:highlight w:val="yellow"/>
        </w:rPr>
      </w:sdtEndPr>
      <w:sdtContent>
        <w:p w14:paraId="11004D4E" w14:textId="77777777" w:rsidR="0050324B" w:rsidRPr="0050324B" w:rsidRDefault="0050324B" w:rsidP="0050324B">
          <w:pPr>
            <w:spacing w:after="160"/>
            <w:rPr>
              <w:highlight w:val="yellow"/>
            </w:rPr>
          </w:pPr>
          <w:r w:rsidRPr="0050324B">
            <w:rPr>
              <w:bCs/>
            </w:rPr>
            <w:t>The decision is required from the Authority as soon as reasonably practicable</w:t>
          </w:r>
        </w:p>
      </w:sdtContent>
    </w:sdt>
    <w:p w14:paraId="0084B9BB" w14:textId="77777777" w:rsidR="00470B5B" w:rsidRPr="009A206C" w:rsidRDefault="00470B5B" w:rsidP="009A206C">
      <w:pPr>
        <w:pStyle w:val="Heading3"/>
      </w:pPr>
      <w:bookmarkStart w:id="323" w:name="_Toc106981180"/>
      <w:r w:rsidRPr="009A206C">
        <w:t>Implementation approach</w:t>
      </w:r>
      <w:bookmarkEnd w:id="323"/>
    </w:p>
    <w:sdt>
      <w:sdtPr>
        <w:alias w:val="Insert text"/>
        <w:tag w:val="Insert text"/>
        <w:id w:val="-1959724088"/>
        <w:placeholder>
          <w:docPart w:val="E56BA5AF78F648579F02ED3EFA8F976C"/>
        </w:placeholder>
      </w:sdtPr>
      <w:sdtEndPr/>
      <w:sdtContent>
        <w:p w14:paraId="11675D9A" w14:textId="77777777" w:rsidR="00623B3B" w:rsidRDefault="00623B3B" w:rsidP="00623B3B">
          <w:r>
            <w:t>The implementation approach will depend on the level of change required by industry following clarifications provided by the workgroup.</w:t>
          </w:r>
        </w:p>
      </w:sdtContent>
    </w:sdt>
    <w:p w14:paraId="2A4DD9B0" w14:textId="77777777" w:rsidR="002003DE" w:rsidRPr="00AA6DE9" w:rsidRDefault="002003DE" w:rsidP="000F5F87">
      <w:pPr>
        <w:keepLines/>
        <w:widowControl w:val="0"/>
        <w:tabs>
          <w:tab w:val="left" w:pos="1418"/>
        </w:tabs>
        <w:spacing w:line="264" w:lineRule="auto"/>
        <w:rPr>
          <w:rFonts w:cs="Arial"/>
          <w:iCs/>
          <w:color w:val="FF0000"/>
        </w:rPr>
      </w:pPr>
    </w:p>
    <w:p w14:paraId="60E1E82E" w14:textId="77777777" w:rsidR="00470B5B" w:rsidRPr="005603D9" w:rsidRDefault="00470B5B" w:rsidP="009A206C">
      <w:pPr>
        <w:pStyle w:val="CA5"/>
      </w:pPr>
      <w:bookmarkStart w:id="324" w:name="_Workgroup_Consultation_1"/>
      <w:bookmarkStart w:id="325" w:name="_Toc106981181"/>
      <w:bookmarkEnd w:id="324"/>
      <w:r w:rsidRPr="005603D9">
        <w:t>Interactions</w:t>
      </w:r>
      <w:bookmarkEnd w:id="32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346537EB" w14:textId="77777777" w:rsidTr="006277ED">
        <w:tc>
          <w:tcPr>
            <w:tcW w:w="2371" w:type="dxa"/>
          </w:tcPr>
          <w:p w14:paraId="55952917" w14:textId="232E5648" w:rsidR="00C53337" w:rsidRDefault="00950875" w:rsidP="00950875">
            <w:r>
              <w:rPr>
                <w:rFonts w:ascii="MS Gothic" w:eastAsia="MS Gothic" w:hAnsi="MS Gothic" w:hint="eastAsia"/>
              </w:rPr>
              <w:t>☐</w:t>
            </w:r>
            <w:r w:rsidR="003A596D">
              <w:t>Grid Code</w:t>
            </w:r>
          </w:p>
        </w:tc>
        <w:tc>
          <w:tcPr>
            <w:tcW w:w="2371" w:type="dxa"/>
          </w:tcPr>
          <w:p w14:paraId="56564546" w14:textId="77777777" w:rsidR="00C53337" w:rsidRDefault="00866060" w:rsidP="00950875">
            <w:r>
              <w:rPr>
                <w:rFonts w:ascii="MS Gothic" w:eastAsia="MS Gothic" w:hAnsi="MS Gothic" w:hint="eastAsia"/>
              </w:rPr>
              <w:t>☐</w:t>
            </w:r>
            <w:r>
              <w:t>BSC</w:t>
            </w:r>
          </w:p>
        </w:tc>
        <w:tc>
          <w:tcPr>
            <w:tcW w:w="2372" w:type="dxa"/>
          </w:tcPr>
          <w:p w14:paraId="46AC7A2D" w14:textId="77777777" w:rsidR="00C53337" w:rsidRDefault="00866060" w:rsidP="00950875">
            <w:r>
              <w:rPr>
                <w:rFonts w:ascii="MS Gothic" w:eastAsia="MS Gothic" w:hAnsi="MS Gothic" w:hint="eastAsia"/>
              </w:rPr>
              <w:t>☐</w:t>
            </w:r>
            <w:r>
              <w:t>STC</w:t>
            </w:r>
          </w:p>
        </w:tc>
        <w:tc>
          <w:tcPr>
            <w:tcW w:w="2372" w:type="dxa"/>
          </w:tcPr>
          <w:p w14:paraId="61D7F1D4" w14:textId="77777777" w:rsidR="00C53337" w:rsidRDefault="00C53337" w:rsidP="00950875">
            <w:r>
              <w:rPr>
                <w:rFonts w:ascii="MS Gothic" w:eastAsia="MS Gothic" w:hAnsi="MS Gothic" w:hint="eastAsia"/>
              </w:rPr>
              <w:t>☐</w:t>
            </w:r>
            <w:r>
              <w:t>SQSS</w:t>
            </w:r>
          </w:p>
        </w:tc>
      </w:tr>
      <w:tr w:rsidR="00950875" w14:paraId="553BA69B" w14:textId="77777777" w:rsidTr="006277ED">
        <w:tc>
          <w:tcPr>
            <w:tcW w:w="2371" w:type="dxa"/>
          </w:tcPr>
          <w:p w14:paraId="2A1F0D69" w14:textId="77777777" w:rsidR="00950875" w:rsidRDefault="006277ED" w:rsidP="00950875">
            <w:r>
              <w:rPr>
                <w:rFonts w:ascii="MS Gothic" w:eastAsia="MS Gothic" w:hAnsi="MS Gothic" w:hint="eastAsia"/>
              </w:rPr>
              <w:t>☐</w:t>
            </w:r>
            <w:r>
              <w:t xml:space="preserve">European Network Codes </w:t>
            </w:r>
          </w:p>
          <w:p w14:paraId="04524339" w14:textId="77777777" w:rsidR="00950875" w:rsidRDefault="00950875" w:rsidP="00C53337"/>
        </w:tc>
        <w:tc>
          <w:tcPr>
            <w:tcW w:w="2371" w:type="dxa"/>
          </w:tcPr>
          <w:p w14:paraId="62E99F85" w14:textId="77777777" w:rsidR="00950875" w:rsidRDefault="006277ED" w:rsidP="006277ED">
            <w:r>
              <w:rPr>
                <w:rFonts w:ascii="MS Gothic" w:eastAsia="MS Gothic" w:hAnsi="MS Gothic" w:hint="eastAsia"/>
              </w:rPr>
              <w:t>☐</w:t>
            </w:r>
            <w:r w:rsidRPr="005603D9">
              <w:t xml:space="preserve"> </w:t>
            </w:r>
            <w:r w:rsidR="00327060">
              <w:t>EBR</w:t>
            </w:r>
            <w:r w:rsidRPr="005603D9">
              <w:t xml:space="preserve"> Article 18 T&amp;Cs</w:t>
            </w:r>
            <w:r>
              <w:rPr>
                <w:rStyle w:val="FootnoteReference"/>
              </w:rPr>
              <w:footnoteReference w:id="2"/>
            </w:r>
          </w:p>
        </w:tc>
        <w:tc>
          <w:tcPr>
            <w:tcW w:w="2372" w:type="dxa"/>
          </w:tcPr>
          <w:p w14:paraId="3799ABE6" w14:textId="77777777" w:rsidR="00951276" w:rsidRDefault="00951276" w:rsidP="00951276">
            <w:r>
              <w:rPr>
                <w:rFonts w:ascii="MS Gothic" w:eastAsia="MS Gothic" w:hAnsi="MS Gothic" w:hint="eastAsia"/>
              </w:rPr>
              <w:t>☐</w:t>
            </w:r>
            <w:r>
              <w:t>Other modifications</w:t>
            </w:r>
          </w:p>
          <w:p w14:paraId="1D6476B1" w14:textId="77777777" w:rsidR="00950875" w:rsidRDefault="00950875" w:rsidP="00950875"/>
        </w:tc>
        <w:tc>
          <w:tcPr>
            <w:tcW w:w="2372" w:type="dxa"/>
          </w:tcPr>
          <w:p w14:paraId="322A1980" w14:textId="77777777" w:rsidR="00950875" w:rsidRDefault="00950875" w:rsidP="00950875">
            <w:r>
              <w:rPr>
                <w:rFonts w:ascii="MS Gothic" w:eastAsia="MS Gothic" w:hAnsi="MS Gothic" w:hint="eastAsia"/>
              </w:rPr>
              <w:t>☐</w:t>
            </w:r>
            <w:r>
              <w:t>Other</w:t>
            </w:r>
          </w:p>
          <w:p w14:paraId="14211BFE" w14:textId="77777777" w:rsidR="00950875" w:rsidRDefault="00950875" w:rsidP="00C53337"/>
        </w:tc>
      </w:tr>
    </w:tbl>
    <w:p w14:paraId="211622A7" w14:textId="4927DE38" w:rsidR="004D7B86" w:rsidRPr="000D2309" w:rsidRDefault="004D7B86" w:rsidP="000D2309">
      <w:pPr>
        <w:rPr>
          <w:rStyle w:val="normaltextrun"/>
          <w:color w:val="FF0000"/>
        </w:rPr>
      </w:pPr>
      <w:bookmarkStart w:id="326" w:name="_How_to_respond"/>
      <w:bookmarkEnd w:id="326"/>
    </w:p>
    <w:p w14:paraId="693C1F3B" w14:textId="77777777" w:rsidR="004D7B86" w:rsidRPr="004D7B86" w:rsidRDefault="004D7B86" w:rsidP="004D7B86">
      <w:pPr>
        <w:pStyle w:val="CA7"/>
      </w:pPr>
      <w:bookmarkStart w:id="327" w:name="_Toc106981182"/>
      <w:r>
        <w:t>How to respond</w:t>
      </w:r>
      <w:bookmarkEnd w:id="327"/>
    </w:p>
    <w:p w14:paraId="4282E807" w14:textId="1FE9BD8A" w:rsidR="005E6F8D" w:rsidRDefault="005E6F8D" w:rsidP="005E6F8D">
      <w:r>
        <w:t xml:space="preserve">The Workgroup is seeking the views of </w:t>
      </w:r>
      <w:r w:rsidR="003A596D">
        <w:t>Grid Code</w:t>
      </w:r>
      <w:r>
        <w:t xml:space="preserve"> Users and other interested parties in relation to the issues noted in this document and specifically in response to the questions above. </w:t>
      </w:r>
    </w:p>
    <w:p w14:paraId="330C3F9E" w14:textId="77777777" w:rsidR="005E6F8D" w:rsidRDefault="005E6F8D" w:rsidP="005E6F8D">
      <w:bookmarkStart w:id="328" w:name="_Hlk50543467"/>
      <w:r>
        <w:t xml:space="preserve">Please send your response to </w:t>
      </w:r>
      <w:hyperlink r:id="rId35" w:history="1">
        <w:r w:rsidRPr="000B79B4">
          <w:rPr>
            <w:rStyle w:val="Hyperlink"/>
            <w:rFonts w:cs="Arial"/>
          </w:rPr>
          <w:t>grid.code@nationalgrideso.com</w:t>
        </w:r>
      </w:hyperlink>
      <w:r w:rsidRPr="000B79B4">
        <w:rPr>
          <w:rStyle w:val="CommentReference"/>
        </w:rPr>
        <w:t xml:space="preserve"> </w:t>
      </w:r>
      <w:r w:rsidRPr="000B79B4">
        <w:t xml:space="preserve">using the response pro-forma which can be found on the </w:t>
      </w:r>
      <w:hyperlink r:id="rId36" w:history="1">
        <w:r w:rsidRPr="000B79B4">
          <w:rPr>
            <w:rStyle w:val="Hyperlink"/>
          </w:rPr>
          <w:t>GC0155</w:t>
        </w:r>
      </w:hyperlink>
      <w:r>
        <w:t xml:space="preserve"> modification page.</w:t>
      </w:r>
    </w:p>
    <w:bookmarkEnd w:id="328"/>
    <w:p w14:paraId="77F15986" w14:textId="77777777" w:rsidR="005E6F8D" w:rsidRDefault="005E6F8D" w:rsidP="005E6F8D">
      <w:r>
        <w:t>In accordance with Governance Rules if you wish to raise a Workgroup Consultation Alternative Request please fill in the form which you can find at the above link.</w:t>
      </w:r>
    </w:p>
    <w:p w14:paraId="010474AD" w14:textId="77777777" w:rsidR="005E6F8D" w:rsidRDefault="005E6F8D" w:rsidP="005E6F8D">
      <w:pPr>
        <w:tabs>
          <w:tab w:val="left" w:pos="1490"/>
        </w:tabs>
      </w:pPr>
    </w:p>
    <w:p w14:paraId="58520433" w14:textId="77777777" w:rsidR="00226910" w:rsidRDefault="00226910" w:rsidP="005E6F8D">
      <w:pPr>
        <w:tabs>
          <w:tab w:val="left" w:pos="1490"/>
        </w:tabs>
      </w:pPr>
    </w:p>
    <w:p w14:paraId="22FCC23A" w14:textId="77777777" w:rsidR="005E6F8D" w:rsidRPr="00226910" w:rsidRDefault="005E6F8D" w:rsidP="00226910">
      <w:pPr>
        <w:jc w:val="both"/>
        <w:rPr>
          <w:i/>
          <w:sz w:val="18"/>
          <w:szCs w:val="20"/>
        </w:rPr>
      </w:pPr>
      <w:bookmarkStart w:id="329" w:name="_Hlk66255880"/>
      <w:r w:rsidRPr="00226910">
        <w:rPr>
          <w:i/>
          <w:sz w:val="22"/>
          <w:szCs w:val="20"/>
        </w:rPr>
        <w:t xml:space="preserve">If you wish to submit a confidential response, mark the relevant box on your consultation proforma. Confidential responses will be disclosed to the Authority in full but, unless agreed otherwise, will not be shared with the Panel, Workgroup or the </w:t>
      </w:r>
      <w:proofErr w:type="gramStart"/>
      <w:r w:rsidRPr="00226910">
        <w:rPr>
          <w:i/>
          <w:sz w:val="22"/>
          <w:szCs w:val="20"/>
        </w:rPr>
        <w:t>industry</w:t>
      </w:r>
      <w:proofErr w:type="gramEnd"/>
      <w:r w:rsidRPr="00226910">
        <w:rPr>
          <w:i/>
          <w:sz w:val="22"/>
          <w:szCs w:val="20"/>
        </w:rPr>
        <w:t xml:space="preserve"> and may therefore not influence the debate to the same extent as a non-confidential response.</w:t>
      </w:r>
    </w:p>
    <w:bookmarkEnd w:id="329"/>
    <w:p w14:paraId="0330F0F2" w14:textId="77777777" w:rsidR="005E6F8D" w:rsidRDefault="005E6F8D" w:rsidP="004D7B86">
      <w:pPr>
        <w:pStyle w:val="Heading2"/>
      </w:pPr>
    </w:p>
    <w:p w14:paraId="4B6426E6" w14:textId="77777777" w:rsidR="000F5B98" w:rsidRPr="000F5B98" w:rsidRDefault="000F5B98" w:rsidP="000F5B98"/>
    <w:p w14:paraId="42870DF9" w14:textId="10DCD701" w:rsidR="004D7B86" w:rsidRDefault="004D7B86" w:rsidP="004D7B86">
      <w:pPr>
        <w:pStyle w:val="Heading2"/>
      </w:pPr>
      <w:bookmarkStart w:id="330" w:name="_Toc106981183"/>
      <w:r>
        <w:t xml:space="preserve">Standard Workgroup </w:t>
      </w:r>
      <w:r w:rsidR="00C20613">
        <w:t>c</w:t>
      </w:r>
      <w:r>
        <w:t>onsultation questions</w:t>
      </w:r>
      <w:bookmarkEnd w:id="330"/>
    </w:p>
    <w:p w14:paraId="522FE6BE" w14:textId="5A897F71" w:rsidR="004D7B86" w:rsidRDefault="004D7B86" w:rsidP="004D7B86">
      <w:pPr>
        <w:numPr>
          <w:ilvl w:val="0"/>
          <w:numId w:val="26"/>
        </w:numPr>
        <w:spacing w:line="300" w:lineRule="atLeast"/>
        <w:ind w:left="709" w:hanging="425"/>
      </w:pPr>
      <w:r>
        <w:t xml:space="preserve">Do you believe that </w:t>
      </w:r>
      <w:r w:rsidRPr="00586BF2">
        <w:t>GC</w:t>
      </w:r>
      <w:r w:rsidR="002F3D4B" w:rsidRPr="00586BF2">
        <w:t>0155</w:t>
      </w:r>
      <w:r>
        <w:t xml:space="preserve"> Original proposal better facilitates the Applicable Objectives?</w:t>
      </w:r>
    </w:p>
    <w:p w14:paraId="12B3E656" w14:textId="77777777" w:rsidR="004D7B86" w:rsidRDefault="004D7B86" w:rsidP="004D7B86">
      <w:pPr>
        <w:numPr>
          <w:ilvl w:val="0"/>
          <w:numId w:val="26"/>
        </w:numPr>
        <w:spacing w:line="300" w:lineRule="atLeast"/>
        <w:ind w:left="709" w:hanging="425"/>
      </w:pPr>
      <w:r>
        <w:t>Do you support the proposed implementation approach?</w:t>
      </w:r>
    </w:p>
    <w:p w14:paraId="1A982685" w14:textId="77777777" w:rsidR="004D7B86" w:rsidRDefault="004D7B86" w:rsidP="004D7B86">
      <w:pPr>
        <w:numPr>
          <w:ilvl w:val="0"/>
          <w:numId w:val="26"/>
        </w:numPr>
        <w:spacing w:line="300" w:lineRule="atLeast"/>
        <w:ind w:left="709" w:hanging="425"/>
      </w:pPr>
      <w:r>
        <w:t>Do you have any other comments?</w:t>
      </w:r>
    </w:p>
    <w:p w14:paraId="5A0A7569" w14:textId="77777777" w:rsidR="004D7B86" w:rsidRDefault="004D7B86" w:rsidP="004D7B86">
      <w:pPr>
        <w:numPr>
          <w:ilvl w:val="0"/>
          <w:numId w:val="26"/>
        </w:numPr>
        <w:spacing w:after="120" w:line="300" w:lineRule="atLeast"/>
        <w:ind w:left="709" w:hanging="425"/>
      </w:pPr>
      <w:r>
        <w:t xml:space="preserve">Do you wish to raise a Workgroup Consultation Alternative request for the Workgroup to consider? </w:t>
      </w:r>
    </w:p>
    <w:p w14:paraId="5F6481C5" w14:textId="77777777" w:rsidR="004D7B86" w:rsidRDefault="004D7B86" w:rsidP="004D7B86">
      <w:pPr>
        <w:pStyle w:val="Heading2"/>
      </w:pPr>
      <w:bookmarkStart w:id="331" w:name="_Toc106981184"/>
      <w:r>
        <w:t xml:space="preserve">Specific Workgroup </w:t>
      </w:r>
      <w:r w:rsidR="00C20613">
        <w:t>c</w:t>
      </w:r>
      <w:r>
        <w:t>onsultation questions</w:t>
      </w:r>
      <w:bookmarkEnd w:id="331"/>
    </w:p>
    <w:p w14:paraId="60D149CC" w14:textId="4CFC96EB" w:rsidR="0039297A" w:rsidRDefault="004D7B86" w:rsidP="002B26AB">
      <w:pPr>
        <w:numPr>
          <w:ilvl w:val="0"/>
          <w:numId w:val="26"/>
        </w:numPr>
        <w:spacing w:line="300" w:lineRule="atLeast"/>
        <w:ind w:left="709" w:hanging="349"/>
      </w:pPr>
      <w:proofErr w:type="spellStart"/>
      <w:r>
        <w:t>Xxxxxxxx</w:t>
      </w:r>
      <w:proofErr w:type="spellEnd"/>
    </w:p>
    <w:p w14:paraId="7537DB40" w14:textId="77777777" w:rsidR="002B26AB" w:rsidRDefault="002B26AB" w:rsidP="002B26AB">
      <w:pPr>
        <w:spacing w:line="300" w:lineRule="atLeast"/>
      </w:pPr>
    </w:p>
    <w:p w14:paraId="7804B959" w14:textId="77777777" w:rsidR="002B26AB" w:rsidRDefault="002B26AB" w:rsidP="002B26AB">
      <w:pPr>
        <w:spacing w:line="300" w:lineRule="atLeast"/>
      </w:pPr>
    </w:p>
    <w:p w14:paraId="1C399316" w14:textId="77777777" w:rsidR="002B26AB" w:rsidRDefault="002B26AB" w:rsidP="002B26AB">
      <w:pPr>
        <w:spacing w:line="300" w:lineRule="atLeast"/>
      </w:pPr>
    </w:p>
    <w:p w14:paraId="2B4C8FAF" w14:textId="77777777" w:rsidR="002B26AB" w:rsidRDefault="002B26AB" w:rsidP="002B26AB">
      <w:pPr>
        <w:spacing w:line="300" w:lineRule="atLeast"/>
      </w:pPr>
    </w:p>
    <w:p w14:paraId="79969046" w14:textId="77777777" w:rsidR="002B26AB" w:rsidRDefault="002B26AB" w:rsidP="002B26AB">
      <w:pPr>
        <w:spacing w:line="300" w:lineRule="atLeast"/>
      </w:pPr>
    </w:p>
    <w:p w14:paraId="7D050591" w14:textId="77777777" w:rsidR="002B26AB" w:rsidRPr="002B26AB" w:rsidRDefault="002B26AB" w:rsidP="002B26AB">
      <w:pPr>
        <w:spacing w:line="300" w:lineRule="atLeast"/>
        <w:rPr>
          <w:rStyle w:val="normaltextrun"/>
        </w:rPr>
      </w:pPr>
    </w:p>
    <w:p w14:paraId="21E381E1" w14:textId="77777777" w:rsidR="0039297A" w:rsidRPr="004D7B86" w:rsidRDefault="0039297A">
      <w:pPr>
        <w:spacing w:after="160"/>
        <w:rPr>
          <w:rStyle w:val="normaltextrun"/>
          <w:rFonts w:ascii="Arial" w:hAnsi="Arial" w:cs="Arial"/>
          <w:b/>
          <w:bCs/>
          <w:color w:val="FFFFFF"/>
          <w:sz w:val="28"/>
          <w:szCs w:val="28"/>
          <w:shd w:val="clear" w:color="auto" w:fill="727274"/>
        </w:rPr>
      </w:pPr>
    </w:p>
    <w:p w14:paraId="27112774" w14:textId="1E3AF5ED" w:rsidR="007F6EF8" w:rsidRPr="007F6EF8" w:rsidRDefault="007F6EF8" w:rsidP="007F6EF8">
      <w:pPr>
        <w:pStyle w:val="CA7"/>
      </w:pPr>
      <w:bookmarkStart w:id="332" w:name="_Toc89793726"/>
      <w:bookmarkStart w:id="333" w:name="_Toc106981185"/>
      <w:r w:rsidRPr="007F6EF8">
        <w:t xml:space="preserve">Acronyms, key </w:t>
      </w:r>
      <w:proofErr w:type="gramStart"/>
      <w:r w:rsidRPr="007F6EF8">
        <w:t>terms</w:t>
      </w:r>
      <w:proofErr w:type="gramEnd"/>
      <w:r w:rsidRPr="007F6EF8">
        <w:t xml:space="preserve"> and reference material</w:t>
      </w:r>
      <w:bookmarkEnd w:id="332"/>
      <w:bookmarkEnd w:id="333"/>
    </w:p>
    <w:tbl>
      <w:tblPr>
        <w:tblStyle w:val="TableGrid2"/>
        <w:tblW w:w="9493" w:type="dxa"/>
        <w:tblLook w:val="04A0" w:firstRow="1" w:lastRow="0" w:firstColumn="1" w:lastColumn="0" w:noHBand="0" w:noVBand="1"/>
      </w:tblPr>
      <w:tblGrid>
        <w:gridCol w:w="2547"/>
        <w:gridCol w:w="6946"/>
      </w:tblGrid>
      <w:tr w:rsidR="007F6EF8" w:rsidRPr="007F6EF8" w14:paraId="1864CD16" w14:textId="77777777" w:rsidTr="004A05BB">
        <w:tc>
          <w:tcPr>
            <w:tcW w:w="2547" w:type="dxa"/>
            <w:shd w:val="clear" w:color="auto" w:fill="727274" w:themeFill="text2"/>
          </w:tcPr>
          <w:p w14:paraId="58235EA9" w14:textId="77777777" w:rsidR="007F6EF8" w:rsidRPr="007F6EF8" w:rsidRDefault="007F6EF8" w:rsidP="007F6EF8">
            <w:pPr>
              <w:rPr>
                <w:b/>
                <w:color w:val="FFFFFF" w:themeColor="background1"/>
              </w:rPr>
            </w:pPr>
            <w:r w:rsidRPr="007F6EF8">
              <w:rPr>
                <w:b/>
                <w:color w:val="FFFFFF" w:themeColor="background1"/>
              </w:rPr>
              <w:t>Acronym / key term</w:t>
            </w:r>
          </w:p>
        </w:tc>
        <w:tc>
          <w:tcPr>
            <w:tcW w:w="6946" w:type="dxa"/>
            <w:shd w:val="clear" w:color="auto" w:fill="727274" w:themeFill="text2"/>
          </w:tcPr>
          <w:p w14:paraId="5FF36B35" w14:textId="77777777" w:rsidR="007F6EF8" w:rsidRPr="007F6EF8" w:rsidRDefault="007F6EF8" w:rsidP="007F6EF8">
            <w:pPr>
              <w:rPr>
                <w:b/>
                <w:color w:val="FFFFFF" w:themeColor="background1"/>
              </w:rPr>
            </w:pPr>
            <w:r w:rsidRPr="007F6EF8">
              <w:rPr>
                <w:b/>
                <w:color w:val="FFFFFF" w:themeColor="background1"/>
              </w:rPr>
              <w:t>Meaning</w:t>
            </w:r>
          </w:p>
        </w:tc>
      </w:tr>
      <w:tr w:rsidR="007F6EF8" w:rsidRPr="007F6EF8" w14:paraId="4B059CC3" w14:textId="77777777" w:rsidTr="004A05BB">
        <w:tc>
          <w:tcPr>
            <w:tcW w:w="2547" w:type="dxa"/>
          </w:tcPr>
          <w:p w14:paraId="6E1C8FFE" w14:textId="77777777" w:rsidR="007F6EF8" w:rsidRPr="007F6EF8" w:rsidRDefault="007F6EF8" w:rsidP="007F6EF8">
            <w:r w:rsidRPr="007F6EF8">
              <w:t>BSC</w:t>
            </w:r>
          </w:p>
        </w:tc>
        <w:tc>
          <w:tcPr>
            <w:tcW w:w="6946" w:type="dxa"/>
          </w:tcPr>
          <w:p w14:paraId="58CCFCA8" w14:textId="77777777" w:rsidR="007F6EF8" w:rsidRPr="007F6EF8" w:rsidRDefault="007F6EF8" w:rsidP="007F6EF8">
            <w:r w:rsidRPr="007F6EF8">
              <w:t>Balancing and Settlement Code</w:t>
            </w:r>
          </w:p>
        </w:tc>
      </w:tr>
      <w:tr w:rsidR="004211E0" w:rsidRPr="007F6EF8" w14:paraId="4796D3FA" w14:textId="77777777" w:rsidTr="004A05BB">
        <w:tc>
          <w:tcPr>
            <w:tcW w:w="2547" w:type="dxa"/>
          </w:tcPr>
          <w:p w14:paraId="1DBBE8A9" w14:textId="7F092ED9" w:rsidR="004211E0" w:rsidRPr="007F6EF8" w:rsidRDefault="004211E0" w:rsidP="007F6EF8">
            <w:r>
              <w:t>CC</w:t>
            </w:r>
          </w:p>
        </w:tc>
        <w:tc>
          <w:tcPr>
            <w:tcW w:w="6946" w:type="dxa"/>
          </w:tcPr>
          <w:p w14:paraId="4CD94E1F" w14:textId="13570815" w:rsidR="004211E0" w:rsidRPr="007F6EF8" w:rsidRDefault="004211E0" w:rsidP="007F6EF8">
            <w:r>
              <w:t>Connection Conditions</w:t>
            </w:r>
          </w:p>
        </w:tc>
      </w:tr>
      <w:tr w:rsidR="00226910" w:rsidRPr="007F6EF8" w14:paraId="3625E356" w14:textId="77777777" w:rsidTr="004A05BB">
        <w:tc>
          <w:tcPr>
            <w:tcW w:w="2547" w:type="dxa"/>
          </w:tcPr>
          <w:p w14:paraId="4893E70F" w14:textId="1F0D1875" w:rsidR="00226910" w:rsidRPr="007F6EF8" w:rsidRDefault="00226910" w:rsidP="007F6EF8">
            <w:r>
              <w:t>CP</w:t>
            </w:r>
          </w:p>
        </w:tc>
        <w:tc>
          <w:tcPr>
            <w:tcW w:w="6946" w:type="dxa"/>
          </w:tcPr>
          <w:p w14:paraId="6D1412E6" w14:textId="473D338D" w:rsidR="00226910" w:rsidRPr="007F6EF8" w:rsidRDefault="00226910" w:rsidP="007F6EF8">
            <w:r>
              <w:t>Compliance Process</w:t>
            </w:r>
          </w:p>
        </w:tc>
      </w:tr>
      <w:tr w:rsidR="007F6EF8" w:rsidRPr="007F6EF8" w14:paraId="5D2DACB8" w14:textId="77777777" w:rsidTr="004A05BB">
        <w:tc>
          <w:tcPr>
            <w:tcW w:w="2547" w:type="dxa"/>
          </w:tcPr>
          <w:p w14:paraId="315BB59D" w14:textId="77777777" w:rsidR="007F6EF8" w:rsidRPr="007F6EF8" w:rsidRDefault="007F6EF8" w:rsidP="007F6EF8">
            <w:r w:rsidRPr="007F6EF8">
              <w:t>CUSC</w:t>
            </w:r>
          </w:p>
        </w:tc>
        <w:tc>
          <w:tcPr>
            <w:tcW w:w="6946" w:type="dxa"/>
          </w:tcPr>
          <w:p w14:paraId="26531A88" w14:textId="77777777" w:rsidR="007F6EF8" w:rsidRPr="007F6EF8" w:rsidRDefault="007F6EF8" w:rsidP="007F6EF8">
            <w:r w:rsidRPr="007F6EF8">
              <w:t>Connection and Use of System Code</w:t>
            </w:r>
          </w:p>
        </w:tc>
      </w:tr>
      <w:tr w:rsidR="007F6EF8" w:rsidRPr="007F6EF8" w14:paraId="7F41A468" w14:textId="77777777" w:rsidTr="004A05BB">
        <w:tc>
          <w:tcPr>
            <w:tcW w:w="2547" w:type="dxa"/>
          </w:tcPr>
          <w:p w14:paraId="3C47FC77" w14:textId="77777777" w:rsidR="007F6EF8" w:rsidRPr="007F6EF8" w:rsidRDefault="007F6EF8" w:rsidP="007F6EF8">
            <w:r w:rsidRPr="007F6EF8">
              <w:t>EBR</w:t>
            </w:r>
          </w:p>
        </w:tc>
        <w:tc>
          <w:tcPr>
            <w:tcW w:w="6946" w:type="dxa"/>
          </w:tcPr>
          <w:p w14:paraId="30AD311B" w14:textId="77777777" w:rsidR="007F6EF8" w:rsidRPr="007F6EF8" w:rsidRDefault="007F6EF8" w:rsidP="007F6EF8">
            <w:r w:rsidRPr="007F6EF8">
              <w:t>Electricity Balancing Regulation</w:t>
            </w:r>
          </w:p>
        </w:tc>
      </w:tr>
      <w:tr w:rsidR="00226910" w:rsidRPr="007F6EF8" w14:paraId="07C0B6BA" w14:textId="77777777" w:rsidTr="004A05BB">
        <w:tc>
          <w:tcPr>
            <w:tcW w:w="2547" w:type="dxa"/>
          </w:tcPr>
          <w:p w14:paraId="1A3D9CD2" w14:textId="5F8E1001" w:rsidR="00226910" w:rsidRPr="007F6EF8" w:rsidRDefault="00226910" w:rsidP="007F6EF8">
            <w:r>
              <w:t xml:space="preserve">ECP </w:t>
            </w:r>
          </w:p>
        </w:tc>
        <w:tc>
          <w:tcPr>
            <w:tcW w:w="6946" w:type="dxa"/>
          </w:tcPr>
          <w:p w14:paraId="48B5F68F" w14:textId="78D0CF6D" w:rsidR="00226910" w:rsidRPr="007F6EF8" w:rsidRDefault="00226910" w:rsidP="007F6EF8">
            <w:r>
              <w:t>European Compliance Process</w:t>
            </w:r>
          </w:p>
        </w:tc>
      </w:tr>
      <w:tr w:rsidR="00226910" w:rsidRPr="007F6EF8" w14:paraId="5E78BD91" w14:textId="77777777" w:rsidTr="004A05BB">
        <w:tc>
          <w:tcPr>
            <w:tcW w:w="2547" w:type="dxa"/>
          </w:tcPr>
          <w:p w14:paraId="3D04AF8A" w14:textId="024C82F1" w:rsidR="00226910" w:rsidRDefault="00226910" w:rsidP="007F6EF8">
            <w:r>
              <w:t>FRT</w:t>
            </w:r>
          </w:p>
        </w:tc>
        <w:tc>
          <w:tcPr>
            <w:tcW w:w="6946" w:type="dxa"/>
          </w:tcPr>
          <w:p w14:paraId="77CF1580" w14:textId="35EE4B89" w:rsidR="00226910" w:rsidRDefault="00226910" w:rsidP="007F6EF8">
            <w:r>
              <w:t>Fault Ride Through</w:t>
            </w:r>
          </w:p>
        </w:tc>
      </w:tr>
      <w:tr w:rsidR="007F6EF8" w:rsidRPr="007F6EF8" w14:paraId="3A35E251" w14:textId="77777777" w:rsidTr="004A05BB">
        <w:tc>
          <w:tcPr>
            <w:tcW w:w="2547" w:type="dxa"/>
          </w:tcPr>
          <w:p w14:paraId="144D348D" w14:textId="77777777" w:rsidR="007F6EF8" w:rsidRPr="007F6EF8" w:rsidRDefault="007F6EF8" w:rsidP="007F6EF8">
            <w:r w:rsidRPr="007F6EF8">
              <w:t>GC</w:t>
            </w:r>
          </w:p>
        </w:tc>
        <w:tc>
          <w:tcPr>
            <w:tcW w:w="6946" w:type="dxa"/>
          </w:tcPr>
          <w:p w14:paraId="70E5C7FB" w14:textId="0CBBB438" w:rsidR="007F6EF8" w:rsidRPr="007F6EF8" w:rsidRDefault="003A596D" w:rsidP="007F6EF8">
            <w:r>
              <w:t>Grid Code</w:t>
            </w:r>
          </w:p>
        </w:tc>
      </w:tr>
      <w:tr w:rsidR="00F449B7" w:rsidRPr="007F6EF8" w14:paraId="06B72847" w14:textId="77777777" w:rsidTr="004A05BB">
        <w:tc>
          <w:tcPr>
            <w:tcW w:w="2547" w:type="dxa"/>
          </w:tcPr>
          <w:p w14:paraId="5D64537F" w14:textId="041B5012" w:rsidR="00F449B7" w:rsidRPr="007F6EF8" w:rsidRDefault="00F449B7" w:rsidP="007F6EF8">
            <w:r>
              <w:t>NGESO</w:t>
            </w:r>
          </w:p>
        </w:tc>
        <w:tc>
          <w:tcPr>
            <w:tcW w:w="6946" w:type="dxa"/>
          </w:tcPr>
          <w:p w14:paraId="6CE42047" w14:textId="70515C7C" w:rsidR="00F449B7" w:rsidRPr="007F6EF8" w:rsidRDefault="00F449B7" w:rsidP="007F6EF8">
            <w:r>
              <w:t>National Grid Electricity System Operator</w:t>
            </w:r>
          </w:p>
        </w:tc>
      </w:tr>
      <w:tr w:rsidR="003C0461" w:rsidRPr="007F6EF8" w14:paraId="4EE620C6" w14:textId="77777777" w:rsidTr="004A05BB">
        <w:tc>
          <w:tcPr>
            <w:tcW w:w="2547" w:type="dxa"/>
          </w:tcPr>
          <w:p w14:paraId="7A585938" w14:textId="27E4A20F" w:rsidR="003C0461" w:rsidRDefault="003C0461" w:rsidP="007F6EF8">
            <w:r>
              <w:t>PLL</w:t>
            </w:r>
          </w:p>
        </w:tc>
        <w:tc>
          <w:tcPr>
            <w:tcW w:w="6946" w:type="dxa"/>
          </w:tcPr>
          <w:p w14:paraId="2A63BA12" w14:textId="24F8F49A" w:rsidR="003C0461" w:rsidRDefault="00F7742C" w:rsidP="007F6EF8">
            <w:r>
              <w:t>Phase Lock(ed) Loop</w:t>
            </w:r>
          </w:p>
        </w:tc>
      </w:tr>
      <w:tr w:rsidR="004F6873" w:rsidRPr="007F6EF8" w14:paraId="79B0964A" w14:textId="77777777" w:rsidTr="004A05BB">
        <w:tc>
          <w:tcPr>
            <w:tcW w:w="2547" w:type="dxa"/>
          </w:tcPr>
          <w:p w14:paraId="16F12037" w14:textId="57E4AFFC" w:rsidR="004F6873" w:rsidRPr="007F6EF8" w:rsidRDefault="004F6873" w:rsidP="007F6EF8">
            <w:proofErr w:type="spellStart"/>
            <w:r>
              <w:t>RfG</w:t>
            </w:r>
            <w:proofErr w:type="spellEnd"/>
          </w:p>
        </w:tc>
        <w:tc>
          <w:tcPr>
            <w:tcW w:w="6946" w:type="dxa"/>
          </w:tcPr>
          <w:p w14:paraId="3B6DADC8" w14:textId="1C8D03E4" w:rsidR="004F6873" w:rsidRPr="007F6EF8" w:rsidRDefault="004F6873" w:rsidP="007F6EF8">
            <w:r>
              <w:t>Request for Generators</w:t>
            </w:r>
          </w:p>
        </w:tc>
      </w:tr>
      <w:tr w:rsidR="003C0461" w:rsidRPr="007F6EF8" w14:paraId="0779CDD5" w14:textId="77777777" w:rsidTr="004A05BB">
        <w:tc>
          <w:tcPr>
            <w:tcW w:w="2547" w:type="dxa"/>
          </w:tcPr>
          <w:p w14:paraId="16C383EA" w14:textId="0EF680C8" w:rsidR="003C0461" w:rsidRDefault="003C0461" w:rsidP="007F6EF8">
            <w:r>
              <w:t>SCL</w:t>
            </w:r>
          </w:p>
        </w:tc>
        <w:tc>
          <w:tcPr>
            <w:tcW w:w="6946" w:type="dxa"/>
          </w:tcPr>
          <w:p w14:paraId="65A8600D" w14:textId="66E8567B" w:rsidR="003C0461" w:rsidRDefault="00D36951" w:rsidP="007F6EF8">
            <w:r>
              <w:t>Short Circuit Levels</w:t>
            </w:r>
          </w:p>
        </w:tc>
      </w:tr>
      <w:tr w:rsidR="00041A0F" w:rsidRPr="007F6EF8" w14:paraId="29FFBF61" w14:textId="77777777" w:rsidTr="004A05BB">
        <w:tc>
          <w:tcPr>
            <w:tcW w:w="2547" w:type="dxa"/>
          </w:tcPr>
          <w:p w14:paraId="75CE5703" w14:textId="3AE2B411" w:rsidR="00041A0F" w:rsidRDefault="00041A0F" w:rsidP="007F6EF8">
            <w:r>
              <w:t>SOF</w:t>
            </w:r>
          </w:p>
        </w:tc>
        <w:tc>
          <w:tcPr>
            <w:tcW w:w="6946" w:type="dxa"/>
          </w:tcPr>
          <w:p w14:paraId="07ECFF03" w14:textId="1CFC18CE" w:rsidR="00041A0F" w:rsidRDefault="00041A0F" w:rsidP="007F6EF8">
            <w:r>
              <w:t>System Operability Framework</w:t>
            </w:r>
          </w:p>
        </w:tc>
      </w:tr>
      <w:tr w:rsidR="007F6EF8" w:rsidRPr="007F6EF8" w14:paraId="15C890E5" w14:textId="77777777" w:rsidTr="004A05BB">
        <w:tc>
          <w:tcPr>
            <w:tcW w:w="2547" w:type="dxa"/>
          </w:tcPr>
          <w:p w14:paraId="40381A43" w14:textId="77777777" w:rsidR="007F6EF8" w:rsidRPr="007F6EF8" w:rsidRDefault="007F6EF8" w:rsidP="007F6EF8">
            <w:r w:rsidRPr="007F6EF8">
              <w:t>STC</w:t>
            </w:r>
          </w:p>
        </w:tc>
        <w:tc>
          <w:tcPr>
            <w:tcW w:w="6946" w:type="dxa"/>
          </w:tcPr>
          <w:p w14:paraId="43545834" w14:textId="77777777" w:rsidR="007F6EF8" w:rsidRPr="007F6EF8" w:rsidRDefault="007F6EF8" w:rsidP="007F6EF8">
            <w:r w:rsidRPr="007F6EF8">
              <w:t>System Operator Transmission Owner Code</w:t>
            </w:r>
          </w:p>
        </w:tc>
      </w:tr>
      <w:tr w:rsidR="007F6EF8" w:rsidRPr="007F6EF8" w14:paraId="6691E337" w14:textId="77777777" w:rsidTr="004A05BB">
        <w:tc>
          <w:tcPr>
            <w:tcW w:w="2547" w:type="dxa"/>
          </w:tcPr>
          <w:p w14:paraId="4A6B580A" w14:textId="77777777" w:rsidR="007F6EF8" w:rsidRPr="007F6EF8" w:rsidRDefault="007F6EF8" w:rsidP="007F6EF8">
            <w:r w:rsidRPr="007F6EF8">
              <w:t>SQSS</w:t>
            </w:r>
          </w:p>
        </w:tc>
        <w:tc>
          <w:tcPr>
            <w:tcW w:w="6946" w:type="dxa"/>
          </w:tcPr>
          <w:p w14:paraId="131D4FFA" w14:textId="77777777" w:rsidR="007F6EF8" w:rsidRPr="007F6EF8" w:rsidRDefault="007F6EF8" w:rsidP="007F6EF8">
            <w:r w:rsidRPr="007F6EF8">
              <w:t>Security and Quality of Supply Standards</w:t>
            </w:r>
          </w:p>
        </w:tc>
      </w:tr>
      <w:tr w:rsidR="007F6EF8" w:rsidRPr="007F6EF8" w14:paraId="461AAE1A" w14:textId="77777777" w:rsidTr="004A05BB">
        <w:tc>
          <w:tcPr>
            <w:tcW w:w="2547" w:type="dxa"/>
          </w:tcPr>
          <w:p w14:paraId="05C69411" w14:textId="77777777" w:rsidR="007F6EF8" w:rsidRPr="007F6EF8" w:rsidRDefault="007F6EF8" w:rsidP="007F6EF8">
            <w:r w:rsidRPr="007F6EF8">
              <w:t>T&amp;Cs</w:t>
            </w:r>
          </w:p>
        </w:tc>
        <w:tc>
          <w:tcPr>
            <w:tcW w:w="6946" w:type="dxa"/>
          </w:tcPr>
          <w:p w14:paraId="2E2B16E9" w14:textId="77777777" w:rsidR="007F6EF8" w:rsidRPr="007F6EF8" w:rsidRDefault="007F6EF8" w:rsidP="007F6EF8">
            <w:r w:rsidRPr="007F6EF8">
              <w:t>Terms and Conditions</w:t>
            </w:r>
          </w:p>
        </w:tc>
      </w:tr>
      <w:tr w:rsidR="007F6EF8" w:rsidRPr="007F6EF8" w14:paraId="56D49C57" w14:textId="77777777" w:rsidTr="004A05BB">
        <w:tc>
          <w:tcPr>
            <w:tcW w:w="2547" w:type="dxa"/>
          </w:tcPr>
          <w:p w14:paraId="43082591" w14:textId="7750EE52" w:rsidR="007F6EF8" w:rsidRPr="007F6EF8" w:rsidRDefault="00633DF6" w:rsidP="007F6EF8">
            <w:r>
              <w:t>TO</w:t>
            </w:r>
          </w:p>
        </w:tc>
        <w:tc>
          <w:tcPr>
            <w:tcW w:w="6946" w:type="dxa"/>
          </w:tcPr>
          <w:p w14:paraId="2A95FB40" w14:textId="0490DCBE" w:rsidR="007F6EF8" w:rsidRPr="007F6EF8" w:rsidRDefault="00633DF6" w:rsidP="007F6EF8">
            <w:r>
              <w:t xml:space="preserve">Transmission Owner </w:t>
            </w:r>
          </w:p>
        </w:tc>
      </w:tr>
      <w:tr w:rsidR="007F6EF8" w:rsidRPr="007F6EF8" w14:paraId="0773A9EA" w14:textId="77777777" w:rsidTr="004A05BB">
        <w:tc>
          <w:tcPr>
            <w:tcW w:w="2547" w:type="dxa"/>
          </w:tcPr>
          <w:p w14:paraId="357EAA7F" w14:textId="77777777" w:rsidR="007F6EF8" w:rsidRPr="007F6EF8" w:rsidRDefault="007F6EF8" w:rsidP="007F6EF8"/>
        </w:tc>
        <w:tc>
          <w:tcPr>
            <w:tcW w:w="6946" w:type="dxa"/>
          </w:tcPr>
          <w:p w14:paraId="575F8B66" w14:textId="77777777" w:rsidR="007F6EF8" w:rsidRPr="007F6EF8" w:rsidRDefault="007F6EF8" w:rsidP="007F6EF8"/>
        </w:tc>
      </w:tr>
    </w:tbl>
    <w:p w14:paraId="627AA03E" w14:textId="77777777" w:rsidR="00470B5B" w:rsidRPr="005603D9" w:rsidRDefault="00470B5B" w:rsidP="005603D9"/>
    <w:p w14:paraId="156243C4" w14:textId="77777777" w:rsidR="00470B5B" w:rsidRPr="005603D9" w:rsidRDefault="00470B5B" w:rsidP="009A206C">
      <w:pPr>
        <w:pStyle w:val="Heading3"/>
      </w:pPr>
      <w:bookmarkStart w:id="334" w:name="_Toc106981186"/>
      <w:r w:rsidRPr="005603D9">
        <w:t>Reference material</w:t>
      </w:r>
      <w:bookmarkEnd w:id="334"/>
    </w:p>
    <w:p w14:paraId="75CE767D" w14:textId="77777777" w:rsidR="00470B5B" w:rsidRDefault="00470B5B" w:rsidP="005603D9"/>
    <w:sdt>
      <w:sdtPr>
        <w:alias w:val="Insert text"/>
        <w:tag w:val="Insert text"/>
        <w:id w:val="1587108592"/>
        <w:placeholder>
          <w:docPart w:val="C2B637987F8D499399B44D10FE027B1C"/>
        </w:placeholder>
      </w:sdtPr>
      <w:sdtEndPr/>
      <w:sdtContent>
        <w:p w14:paraId="02AE0620" w14:textId="77777777" w:rsidR="000D7C32" w:rsidRPr="00321173" w:rsidRDefault="00A002CC" w:rsidP="000D7C32">
          <w:pPr>
            <w:pStyle w:val="ListParagraph"/>
            <w:numPr>
              <w:ilvl w:val="0"/>
              <w:numId w:val="16"/>
            </w:numPr>
            <w:rPr>
              <w:rStyle w:val="Hyperlink"/>
              <w:color w:val="auto"/>
              <w:u w:val="none"/>
            </w:rPr>
          </w:pPr>
          <w:hyperlink r:id="rId37" w:history="1">
            <w:r w:rsidR="000D7C32" w:rsidRPr="00E02B74">
              <w:rPr>
                <w:rStyle w:val="Hyperlink"/>
              </w:rPr>
              <w:t>GC</w:t>
            </w:r>
            <w:r w:rsidR="000D7C32">
              <w:rPr>
                <w:rStyle w:val="Hyperlink"/>
              </w:rPr>
              <w:t>0</w:t>
            </w:r>
            <w:r w:rsidR="000D7C32" w:rsidRPr="00E02B74">
              <w:rPr>
                <w:rStyle w:val="Hyperlink"/>
              </w:rPr>
              <w:t>151</w:t>
            </w:r>
          </w:hyperlink>
        </w:p>
        <w:p w14:paraId="692DB258" w14:textId="77777777" w:rsidR="000D7C32" w:rsidRDefault="00A002CC" w:rsidP="000D7C32">
          <w:pPr>
            <w:pStyle w:val="ListParagraph"/>
            <w:numPr>
              <w:ilvl w:val="0"/>
              <w:numId w:val="16"/>
            </w:numPr>
          </w:pPr>
          <w:hyperlink r:id="rId38" w:history="1">
            <w:r w:rsidR="000D7C32" w:rsidRPr="00B9288F">
              <w:rPr>
                <w:rStyle w:val="Hyperlink"/>
              </w:rPr>
              <w:t>OFGEM Decision</w:t>
            </w:r>
          </w:hyperlink>
        </w:p>
      </w:sdtContent>
    </w:sdt>
    <w:p w14:paraId="5C2BAE8A" w14:textId="657B16CF" w:rsidR="00AF0BDD" w:rsidRPr="000D7C32" w:rsidRDefault="000D7C32" w:rsidP="00AF0BDD">
      <w:pPr>
        <w:rPr>
          <w:rFonts w:cs="Arial"/>
          <w:b/>
          <w:snapToGrid w:val="0"/>
          <w:u w:val="single"/>
        </w:rPr>
      </w:pPr>
      <w:r>
        <w:rPr>
          <w:rFonts w:cs="Arial"/>
          <w:b/>
          <w:snapToGrid w:val="0"/>
          <w:u w:val="single"/>
        </w:rPr>
        <w:t xml:space="preserve"> </w:t>
      </w:r>
    </w:p>
    <w:p w14:paraId="12D3DDBF" w14:textId="77777777" w:rsidR="00AF0BDD" w:rsidRPr="007A770E" w:rsidRDefault="00AF0BDD" w:rsidP="007A770E">
      <w:pPr>
        <w:pStyle w:val="CA7"/>
      </w:pPr>
      <w:bookmarkStart w:id="335" w:name="_Toc106981187"/>
      <w:r w:rsidRPr="007A770E">
        <w:t>Annexes</w:t>
      </w:r>
      <w:bookmarkEnd w:id="335"/>
    </w:p>
    <w:tbl>
      <w:tblPr>
        <w:tblStyle w:val="TableGrid1"/>
        <w:tblW w:w="9493" w:type="dxa"/>
        <w:tblLook w:val="04A0" w:firstRow="1" w:lastRow="0" w:firstColumn="1" w:lastColumn="0" w:noHBand="0" w:noVBand="1"/>
      </w:tblPr>
      <w:tblGrid>
        <w:gridCol w:w="2263"/>
        <w:gridCol w:w="7230"/>
      </w:tblGrid>
      <w:tr w:rsidR="00923426" w:rsidRPr="00B27233" w14:paraId="575A4F6F" w14:textId="77777777" w:rsidTr="002B17F9">
        <w:tc>
          <w:tcPr>
            <w:tcW w:w="2263" w:type="dxa"/>
            <w:shd w:val="clear" w:color="auto" w:fill="727274" w:themeFill="text2"/>
          </w:tcPr>
          <w:p w14:paraId="64EE944B" w14:textId="77777777" w:rsidR="00923426" w:rsidRPr="00B27233" w:rsidRDefault="00923426" w:rsidP="00197ECB">
            <w:pPr>
              <w:rPr>
                <w:b/>
                <w:color w:val="FFFFFF" w:themeColor="background1"/>
              </w:rPr>
            </w:pPr>
            <w:r>
              <w:rPr>
                <w:b/>
                <w:color w:val="FFFFFF" w:themeColor="background1"/>
              </w:rPr>
              <w:t>Annex</w:t>
            </w:r>
          </w:p>
        </w:tc>
        <w:tc>
          <w:tcPr>
            <w:tcW w:w="7230" w:type="dxa"/>
            <w:shd w:val="clear" w:color="auto" w:fill="727274" w:themeFill="text2"/>
          </w:tcPr>
          <w:p w14:paraId="2FBBEC05" w14:textId="77777777" w:rsidR="00923426" w:rsidRPr="00B27233" w:rsidRDefault="00923426" w:rsidP="00197ECB">
            <w:pPr>
              <w:rPr>
                <w:b/>
                <w:color w:val="FFFFFF" w:themeColor="background1"/>
              </w:rPr>
            </w:pPr>
            <w:r>
              <w:rPr>
                <w:b/>
                <w:color w:val="FFFFFF" w:themeColor="background1"/>
              </w:rPr>
              <w:t>Information</w:t>
            </w:r>
          </w:p>
        </w:tc>
      </w:tr>
      <w:tr w:rsidR="00923426" w:rsidRPr="00B27233" w14:paraId="0596270E" w14:textId="77777777" w:rsidTr="002B17F9">
        <w:tc>
          <w:tcPr>
            <w:tcW w:w="2263" w:type="dxa"/>
            <w:shd w:val="clear" w:color="auto" w:fill="auto"/>
          </w:tcPr>
          <w:p w14:paraId="3EA64A70" w14:textId="77777777" w:rsidR="00923426" w:rsidRPr="006806B0" w:rsidRDefault="00923426" w:rsidP="00197ECB">
            <w:r w:rsidRPr="006806B0">
              <w:t>Annex 1</w:t>
            </w:r>
          </w:p>
        </w:tc>
        <w:tc>
          <w:tcPr>
            <w:tcW w:w="7230" w:type="dxa"/>
            <w:shd w:val="clear" w:color="auto" w:fill="auto"/>
          </w:tcPr>
          <w:p w14:paraId="0C8280DC" w14:textId="77777777" w:rsidR="00923426" w:rsidRPr="006806B0" w:rsidRDefault="00923426" w:rsidP="00197ECB">
            <w:r w:rsidRPr="006806B0">
              <w:t>Proposal form</w:t>
            </w:r>
          </w:p>
        </w:tc>
      </w:tr>
      <w:tr w:rsidR="00923426" w:rsidRPr="00B27233" w14:paraId="11CB98E9" w14:textId="77777777" w:rsidTr="002B17F9">
        <w:tc>
          <w:tcPr>
            <w:tcW w:w="2263" w:type="dxa"/>
            <w:shd w:val="clear" w:color="auto" w:fill="auto"/>
          </w:tcPr>
          <w:p w14:paraId="6C65013A" w14:textId="77777777" w:rsidR="00923426" w:rsidRPr="006806B0" w:rsidRDefault="00923426" w:rsidP="00197ECB">
            <w:r w:rsidRPr="006806B0">
              <w:t xml:space="preserve">Annex 2 </w:t>
            </w:r>
          </w:p>
        </w:tc>
        <w:tc>
          <w:tcPr>
            <w:tcW w:w="7230" w:type="dxa"/>
            <w:shd w:val="clear" w:color="auto" w:fill="auto"/>
          </w:tcPr>
          <w:p w14:paraId="79ECF04C" w14:textId="2D54ACC7" w:rsidR="00923426" w:rsidRPr="006806B0" w:rsidRDefault="00F424B8" w:rsidP="00197ECB">
            <w:r>
              <w:t>SSE HVRT Strawman</w:t>
            </w:r>
          </w:p>
        </w:tc>
      </w:tr>
      <w:tr w:rsidR="00923426" w:rsidRPr="00B27233" w14:paraId="1D9D5658" w14:textId="77777777" w:rsidTr="002B17F9">
        <w:tc>
          <w:tcPr>
            <w:tcW w:w="2263" w:type="dxa"/>
            <w:shd w:val="clear" w:color="auto" w:fill="auto"/>
          </w:tcPr>
          <w:p w14:paraId="4AB5DB84" w14:textId="4A5E8EB7" w:rsidR="00923426" w:rsidRPr="006806B0" w:rsidRDefault="00923426" w:rsidP="00197ECB">
            <w:r w:rsidRPr="006806B0">
              <w:t xml:space="preserve">Annex </w:t>
            </w:r>
            <w:r w:rsidR="00F424B8">
              <w:t>3</w:t>
            </w:r>
          </w:p>
        </w:tc>
        <w:tc>
          <w:tcPr>
            <w:tcW w:w="7230" w:type="dxa"/>
            <w:shd w:val="clear" w:color="auto" w:fill="auto"/>
          </w:tcPr>
          <w:p w14:paraId="3DB32B9F" w14:textId="40A803DC" w:rsidR="00923426" w:rsidRPr="006806B0" w:rsidRDefault="00F424B8" w:rsidP="00197ECB">
            <w:r>
              <w:t>Draft legal text</w:t>
            </w:r>
          </w:p>
        </w:tc>
      </w:tr>
      <w:tr w:rsidR="00923426" w:rsidRPr="00B27233" w14:paraId="55C6C4F7" w14:textId="77777777" w:rsidTr="002B17F9">
        <w:tc>
          <w:tcPr>
            <w:tcW w:w="2263" w:type="dxa"/>
            <w:shd w:val="clear" w:color="auto" w:fill="auto"/>
          </w:tcPr>
          <w:p w14:paraId="380630CE" w14:textId="77777777" w:rsidR="00923426" w:rsidRPr="006806B0" w:rsidRDefault="00923426" w:rsidP="00197ECB">
            <w:r w:rsidRPr="006806B0">
              <w:t xml:space="preserve">Annex </w:t>
            </w:r>
            <w:r>
              <w:t>X</w:t>
            </w:r>
          </w:p>
        </w:tc>
        <w:tc>
          <w:tcPr>
            <w:tcW w:w="7230" w:type="dxa"/>
            <w:shd w:val="clear" w:color="auto" w:fill="auto"/>
          </w:tcPr>
          <w:p w14:paraId="608B2993" w14:textId="52AC445E" w:rsidR="00923426" w:rsidRPr="006806B0" w:rsidRDefault="00923426" w:rsidP="00197ECB"/>
        </w:tc>
      </w:tr>
      <w:tr w:rsidR="00923426" w:rsidRPr="00B27233" w14:paraId="62F8375D" w14:textId="77777777" w:rsidTr="002B17F9">
        <w:tc>
          <w:tcPr>
            <w:tcW w:w="2263" w:type="dxa"/>
            <w:shd w:val="clear" w:color="auto" w:fill="auto"/>
          </w:tcPr>
          <w:p w14:paraId="457F2C65" w14:textId="77777777" w:rsidR="00923426" w:rsidRPr="006806B0" w:rsidRDefault="00923426" w:rsidP="00197ECB">
            <w:r w:rsidRPr="006806B0">
              <w:t xml:space="preserve">Annex </w:t>
            </w:r>
            <w:r>
              <w:t>X</w:t>
            </w:r>
          </w:p>
        </w:tc>
        <w:tc>
          <w:tcPr>
            <w:tcW w:w="7230" w:type="dxa"/>
            <w:shd w:val="clear" w:color="auto" w:fill="auto"/>
          </w:tcPr>
          <w:p w14:paraId="3AD6F16A" w14:textId="77777777" w:rsidR="00923426" w:rsidRPr="006806B0" w:rsidRDefault="00923426" w:rsidP="00197ECB"/>
        </w:tc>
      </w:tr>
      <w:tr w:rsidR="00923426" w:rsidRPr="00B27233" w14:paraId="472401AD" w14:textId="77777777" w:rsidTr="002B17F9">
        <w:tc>
          <w:tcPr>
            <w:tcW w:w="2263" w:type="dxa"/>
            <w:shd w:val="clear" w:color="auto" w:fill="auto"/>
          </w:tcPr>
          <w:p w14:paraId="6770CC0A" w14:textId="77777777" w:rsidR="00923426" w:rsidRPr="006806B0" w:rsidRDefault="00923426" w:rsidP="00197ECB">
            <w:r w:rsidRPr="006806B0">
              <w:t xml:space="preserve">Annex </w:t>
            </w:r>
            <w:r>
              <w:t>X</w:t>
            </w:r>
          </w:p>
        </w:tc>
        <w:tc>
          <w:tcPr>
            <w:tcW w:w="7230" w:type="dxa"/>
            <w:shd w:val="clear" w:color="auto" w:fill="auto"/>
          </w:tcPr>
          <w:p w14:paraId="6D5092FE" w14:textId="77777777" w:rsidR="00923426" w:rsidRPr="006806B0" w:rsidRDefault="00923426" w:rsidP="00197ECB"/>
        </w:tc>
      </w:tr>
      <w:tr w:rsidR="00923426" w:rsidRPr="00B27233" w14:paraId="35735CDE" w14:textId="77777777" w:rsidTr="002B17F9">
        <w:tc>
          <w:tcPr>
            <w:tcW w:w="2263" w:type="dxa"/>
            <w:shd w:val="clear" w:color="auto" w:fill="auto"/>
          </w:tcPr>
          <w:p w14:paraId="4B6116CC" w14:textId="77777777" w:rsidR="00923426" w:rsidRPr="006806B0" w:rsidRDefault="00923426" w:rsidP="00197ECB">
            <w:r w:rsidRPr="006806B0">
              <w:t xml:space="preserve">Annex </w:t>
            </w:r>
            <w:r>
              <w:t>X</w:t>
            </w:r>
          </w:p>
        </w:tc>
        <w:tc>
          <w:tcPr>
            <w:tcW w:w="7230" w:type="dxa"/>
            <w:shd w:val="clear" w:color="auto" w:fill="auto"/>
          </w:tcPr>
          <w:p w14:paraId="66B47EDA" w14:textId="77777777" w:rsidR="00923426" w:rsidRPr="006806B0" w:rsidRDefault="00923426" w:rsidP="00197ECB"/>
        </w:tc>
      </w:tr>
      <w:tr w:rsidR="00923426" w:rsidRPr="00B27233" w14:paraId="496A4B09" w14:textId="77777777" w:rsidTr="002B17F9">
        <w:tc>
          <w:tcPr>
            <w:tcW w:w="2263" w:type="dxa"/>
            <w:shd w:val="clear" w:color="auto" w:fill="auto"/>
          </w:tcPr>
          <w:p w14:paraId="25BE8B2A" w14:textId="77777777" w:rsidR="00923426" w:rsidRPr="006806B0" w:rsidRDefault="00923426" w:rsidP="00197ECB"/>
        </w:tc>
        <w:tc>
          <w:tcPr>
            <w:tcW w:w="7230" w:type="dxa"/>
            <w:shd w:val="clear" w:color="auto" w:fill="auto"/>
          </w:tcPr>
          <w:p w14:paraId="19ED8DEC" w14:textId="77777777" w:rsidR="00923426" w:rsidRPr="006806B0" w:rsidRDefault="00923426" w:rsidP="00197ECB"/>
        </w:tc>
      </w:tr>
      <w:tr w:rsidR="00923426" w:rsidRPr="00B27233" w14:paraId="260450E3" w14:textId="77777777" w:rsidTr="002B17F9">
        <w:tc>
          <w:tcPr>
            <w:tcW w:w="2263" w:type="dxa"/>
            <w:shd w:val="clear" w:color="auto" w:fill="auto"/>
          </w:tcPr>
          <w:p w14:paraId="0DCD69DF" w14:textId="77777777" w:rsidR="00923426" w:rsidRPr="00470CA5" w:rsidRDefault="00923426" w:rsidP="00197ECB">
            <w:pPr>
              <w:rPr>
                <w:i/>
                <w:color w:val="00B050"/>
              </w:rPr>
            </w:pPr>
          </w:p>
        </w:tc>
        <w:tc>
          <w:tcPr>
            <w:tcW w:w="7230" w:type="dxa"/>
            <w:shd w:val="clear" w:color="auto" w:fill="auto"/>
          </w:tcPr>
          <w:p w14:paraId="1C633C12" w14:textId="77777777" w:rsidR="00923426" w:rsidRPr="00DD5A24" w:rsidRDefault="00923426" w:rsidP="00197ECB"/>
        </w:tc>
      </w:tr>
      <w:tr w:rsidR="00923426" w:rsidRPr="00B27233" w14:paraId="13726939" w14:textId="77777777" w:rsidTr="002B17F9">
        <w:tc>
          <w:tcPr>
            <w:tcW w:w="2263" w:type="dxa"/>
            <w:shd w:val="clear" w:color="auto" w:fill="auto"/>
          </w:tcPr>
          <w:p w14:paraId="0E9FDFD9" w14:textId="77777777" w:rsidR="00923426" w:rsidRPr="006806B0" w:rsidRDefault="00923426" w:rsidP="00197ECB"/>
        </w:tc>
        <w:tc>
          <w:tcPr>
            <w:tcW w:w="7230" w:type="dxa"/>
            <w:shd w:val="clear" w:color="auto" w:fill="auto"/>
          </w:tcPr>
          <w:p w14:paraId="265B30F8" w14:textId="77777777" w:rsidR="00923426" w:rsidRPr="006806B0" w:rsidRDefault="00923426" w:rsidP="00197ECB"/>
        </w:tc>
      </w:tr>
      <w:tr w:rsidR="00923426" w:rsidRPr="00B27233" w14:paraId="0C586A47" w14:textId="77777777" w:rsidTr="002B17F9">
        <w:tc>
          <w:tcPr>
            <w:tcW w:w="2263" w:type="dxa"/>
            <w:shd w:val="clear" w:color="auto" w:fill="auto"/>
          </w:tcPr>
          <w:p w14:paraId="273B5BFE" w14:textId="77777777" w:rsidR="00923426" w:rsidRPr="006806B0" w:rsidRDefault="00923426" w:rsidP="00197ECB"/>
        </w:tc>
        <w:tc>
          <w:tcPr>
            <w:tcW w:w="7230" w:type="dxa"/>
            <w:shd w:val="clear" w:color="auto" w:fill="auto"/>
          </w:tcPr>
          <w:p w14:paraId="2B44E02A" w14:textId="77777777" w:rsidR="00923426" w:rsidRPr="006806B0" w:rsidRDefault="00923426" w:rsidP="00197ECB"/>
        </w:tc>
      </w:tr>
    </w:tbl>
    <w:p w14:paraId="36F1D00E" w14:textId="77777777" w:rsidR="00923426" w:rsidRPr="00923426" w:rsidRDefault="00923426" w:rsidP="00923426"/>
    <w:sectPr w:rsidR="00923426" w:rsidRPr="00923426" w:rsidSect="00FB5A3B">
      <w:headerReference w:type="default" r:id="rId39"/>
      <w:footerReference w:type="default" r:id="rId40"/>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 w:author="John-Okwesa(ESO), Banke" w:date="2023-03-30T13:50:00Z" w:initials="JOB">
    <w:p w14:paraId="3056224E" w14:textId="4264EC43" w:rsidR="001E534E" w:rsidRDefault="001E534E">
      <w:pPr>
        <w:pStyle w:val="CommentText"/>
      </w:pPr>
      <w:r>
        <w:rPr>
          <w:rStyle w:val="CommentReference"/>
        </w:rPr>
        <w:annotationRef/>
      </w:r>
      <w:r>
        <w:t>There will be additional texts due to the HVRT element</w:t>
      </w:r>
    </w:p>
  </w:comment>
  <w:comment w:id="189" w:author="Awad (ESO), Bieshoy" w:date="2023-06-07T12:51:00Z" w:initials="A(B">
    <w:p w14:paraId="43AF9079" w14:textId="77777777" w:rsidR="00B37358" w:rsidRDefault="00B37358" w:rsidP="00B37358">
      <w:pPr>
        <w:pStyle w:val="CommentText"/>
      </w:pPr>
      <w:r>
        <w:rPr>
          <w:rStyle w:val="CommentReference"/>
          <w:rFonts w:eastAsiaTheme="majorEastAsia"/>
        </w:rPr>
        <w:annotationRef/>
      </w:r>
      <w:r>
        <w:t>TBC</w:t>
      </w:r>
    </w:p>
  </w:comment>
  <w:comment w:id="304" w:author="John-Okwesa(ESO), Banke" w:date="2022-06-24T15:55:00Z" w:initials="JOB">
    <w:p w14:paraId="198552C4" w14:textId="77777777" w:rsidR="00CC0C9D" w:rsidRDefault="00CC0C9D" w:rsidP="00CC0C9D">
      <w:pPr>
        <w:pStyle w:val="CommentText"/>
      </w:pPr>
      <w:r>
        <w:rPr>
          <w:rStyle w:val="CommentReference"/>
        </w:rPr>
        <w:annotationRef/>
      </w:r>
      <w:r>
        <w:t>Check with TB</w:t>
      </w:r>
    </w:p>
  </w:comment>
  <w:comment w:id="305" w:author="John-Okwesa(ESO), Banke" w:date="2022-07-04T18:35:00Z" w:initials="JOB">
    <w:p w14:paraId="14EE3DDD" w14:textId="27D60CD1" w:rsidR="00196C40" w:rsidRDefault="00196C40">
      <w:pPr>
        <w:pStyle w:val="CommentText"/>
      </w:pPr>
      <w:r>
        <w:rPr>
          <w:rStyle w:val="CommentReference"/>
        </w:rPr>
        <w:annotationRef/>
      </w:r>
      <w:r w:rsidR="00B71BA2">
        <w:t>FN s</w:t>
      </w:r>
      <w:r>
        <w:t xml:space="preserve">uggested that </w:t>
      </w:r>
      <w:r>
        <w:rPr>
          <w:rFonts w:cs="Arial"/>
          <w:iCs/>
        </w:rPr>
        <w:t>a</w:t>
      </w:r>
      <w:r w:rsidRPr="00740409">
        <w:rPr>
          <w:rFonts w:cs="Arial"/>
          <w:iCs/>
        </w:rPr>
        <w:t xml:space="preserve"> consultation question could be drafted to confirm this.</w:t>
      </w:r>
    </w:p>
  </w:comment>
  <w:comment w:id="306" w:author="John-Okwesa(ESO), Banke" w:date="2022-07-04T18:37:00Z" w:initials="JOB">
    <w:p w14:paraId="0AA33BDD" w14:textId="5A306A77" w:rsidR="00B71BA2" w:rsidRDefault="00B71BA2" w:rsidP="00B71BA2">
      <w:pPr>
        <w:spacing w:line="240" w:lineRule="auto"/>
        <w:jc w:val="both"/>
        <w:textAlignment w:val="baseline"/>
        <w:rPr>
          <w:rFonts w:cs="Arial"/>
          <w:iCs/>
        </w:rPr>
      </w:pPr>
      <w:r>
        <w:rPr>
          <w:rStyle w:val="CommentReference"/>
        </w:rPr>
        <w:annotationRef/>
      </w:r>
      <w:r>
        <w:t xml:space="preserve">FN suggested that </w:t>
      </w:r>
      <w:r>
        <w:rPr>
          <w:rFonts w:cs="Arial"/>
          <w:iCs/>
        </w:rPr>
        <w:t>a</w:t>
      </w:r>
      <w:r w:rsidRPr="00740409">
        <w:rPr>
          <w:rFonts w:cs="Arial"/>
          <w:iCs/>
        </w:rPr>
        <w:t xml:space="preserve"> consultation question could be drafted to gather feedback on what the existing high voltage ride through / high voltage withstand capability is.</w:t>
      </w:r>
    </w:p>
    <w:p w14:paraId="4EEDB1A4" w14:textId="333C45C8" w:rsidR="00B71BA2" w:rsidRDefault="00B71BA2">
      <w:pPr>
        <w:pStyle w:val="CommentText"/>
      </w:pPr>
    </w:p>
  </w:comment>
  <w:comment w:id="307" w:author="John-Okwesa(ESO), Banke" w:date="2022-06-24T13:44:00Z" w:initials="JOB">
    <w:p w14:paraId="67F06817" w14:textId="2C6FC874" w:rsidR="000A353B" w:rsidRDefault="000A353B">
      <w:pPr>
        <w:pStyle w:val="CommentText"/>
      </w:pPr>
      <w:r>
        <w:rPr>
          <w:rStyle w:val="CommentReference"/>
        </w:rPr>
        <w:annotationRef/>
      </w:r>
      <w:r>
        <w:t>Update</w:t>
      </w:r>
      <w:r w:rsidR="00312FC9">
        <w:t xml:space="preserve"> as re</w:t>
      </w:r>
      <w:r w:rsidR="00F70510">
        <w:t>quired</w:t>
      </w:r>
    </w:p>
    <w:p w14:paraId="0CD626B5" w14:textId="53A4121E" w:rsidR="00B71BA2" w:rsidRPr="008F3CA3" w:rsidRDefault="00413B07" w:rsidP="00B71BA2">
      <w:pPr>
        <w:spacing w:line="240" w:lineRule="auto"/>
        <w:jc w:val="both"/>
        <w:textAlignment w:val="baseline"/>
        <w:rPr>
          <w:rFonts w:cs="Arial"/>
          <w:bCs/>
        </w:rPr>
      </w:pPr>
      <w:r>
        <w:rPr>
          <w:rFonts w:cs="Arial"/>
          <w:bCs/>
        </w:rPr>
        <w:t xml:space="preserve">As </w:t>
      </w:r>
      <w:r w:rsidR="00B71BA2" w:rsidRPr="00312FC9">
        <w:rPr>
          <w:rFonts w:cs="Arial"/>
          <w:bCs/>
        </w:rPr>
        <w:t xml:space="preserve">overvoltage compliance </w:t>
      </w:r>
      <w:r>
        <w:rPr>
          <w:rFonts w:cs="Arial"/>
          <w:bCs/>
        </w:rPr>
        <w:t xml:space="preserve">is </w:t>
      </w:r>
      <w:r w:rsidR="00B71BA2" w:rsidRPr="00312FC9">
        <w:rPr>
          <w:rFonts w:cs="Arial"/>
          <w:bCs/>
        </w:rPr>
        <w:t>no</w:t>
      </w:r>
      <w:r>
        <w:rPr>
          <w:rFonts w:cs="Arial"/>
          <w:bCs/>
        </w:rPr>
        <w:t>w</w:t>
      </w:r>
      <w:r w:rsidR="00B71BA2" w:rsidRPr="00312FC9">
        <w:rPr>
          <w:rFonts w:cs="Arial"/>
          <w:bCs/>
        </w:rPr>
        <w:t xml:space="preserve"> </w:t>
      </w:r>
      <w:r>
        <w:rPr>
          <w:rFonts w:cs="Arial"/>
          <w:bCs/>
        </w:rPr>
        <w:t xml:space="preserve">being </w:t>
      </w:r>
      <w:r w:rsidR="00B71BA2" w:rsidRPr="00312FC9">
        <w:rPr>
          <w:rFonts w:cs="Arial"/>
          <w:bCs/>
        </w:rPr>
        <w:t xml:space="preserve">considered within this modification there </w:t>
      </w:r>
      <w:r>
        <w:rPr>
          <w:rFonts w:cs="Arial"/>
          <w:bCs/>
        </w:rPr>
        <w:t>may</w:t>
      </w:r>
      <w:r w:rsidR="0039297A">
        <w:rPr>
          <w:rFonts w:cs="Arial"/>
          <w:bCs/>
        </w:rPr>
        <w:t xml:space="preserve"> be</w:t>
      </w:r>
      <w:r w:rsidR="00B71BA2" w:rsidRPr="00312FC9">
        <w:rPr>
          <w:rFonts w:cs="Arial"/>
          <w:bCs/>
        </w:rPr>
        <w:t xml:space="preserve"> cross code impacts.</w:t>
      </w:r>
    </w:p>
    <w:p w14:paraId="5ED3728A" w14:textId="34276F95" w:rsidR="00B71BA2" w:rsidRDefault="00B71BA2">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056224E" w15:done="0"/>
  <w15:commentEx w15:paraId="43AF9079" w15:done="0"/>
  <w15:commentEx w15:paraId="198552C4" w15:done="0"/>
  <w15:commentEx w15:paraId="14EE3DDD" w15:done="0"/>
  <w15:commentEx w15:paraId="4EEDB1A4" w15:done="0"/>
  <w15:commentEx w15:paraId="5ED3728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0120C" w16cex:dateUtc="2023-03-30T12:50:00Z"/>
  <w16cex:commentExtensible w16cex:durableId="282AFBBE" w16cex:dateUtc="2023-06-07T11:51:00Z"/>
  <w16cex:commentExtensible w16cex:durableId="26605CF3" w16cex:dateUtc="2022-06-24T14:55:00Z"/>
  <w16cex:commentExtensible w16cex:durableId="266DB17E" w16cex:dateUtc="2022-07-04T17:35:00Z"/>
  <w16cex:commentExtensible w16cex:durableId="266DB205" w16cex:dateUtc="2022-07-04T17:37:00Z"/>
  <w16cex:commentExtensible w16cex:durableId="26603E2A" w16cex:dateUtc="2022-06-24T12: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56224E" w16cid:durableId="27D0120C"/>
  <w16cid:commentId w16cid:paraId="43AF9079" w16cid:durableId="282AFBBE"/>
  <w16cid:commentId w16cid:paraId="198552C4" w16cid:durableId="26605CF3"/>
  <w16cid:commentId w16cid:paraId="14EE3DDD" w16cid:durableId="266DB17E"/>
  <w16cid:commentId w16cid:paraId="4EEDB1A4" w16cid:durableId="266DB205"/>
  <w16cid:commentId w16cid:paraId="5ED3728A" w16cid:durableId="26603E2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6618F" w14:textId="77777777" w:rsidR="00B017CB" w:rsidRDefault="00B017CB" w:rsidP="00B72663">
      <w:pPr>
        <w:spacing w:line="240" w:lineRule="auto"/>
      </w:pPr>
      <w:r>
        <w:separator/>
      </w:r>
    </w:p>
  </w:endnote>
  <w:endnote w:type="continuationSeparator" w:id="0">
    <w:p w14:paraId="3A548F99" w14:textId="77777777" w:rsidR="00B017CB" w:rsidRDefault="00B017CB" w:rsidP="00B72663">
      <w:pPr>
        <w:spacing w:line="240" w:lineRule="auto"/>
      </w:pPr>
      <w:r>
        <w:continuationSeparator/>
      </w:r>
    </w:p>
  </w:endnote>
  <w:endnote w:type="continuationNotice" w:id="1">
    <w:p w14:paraId="312A9815" w14:textId="77777777" w:rsidR="00B017CB" w:rsidRDefault="00B017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680F0"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2C6F3" w14:textId="77777777" w:rsidR="00B017CB" w:rsidRDefault="00B017CB" w:rsidP="00B72663">
      <w:pPr>
        <w:spacing w:line="240" w:lineRule="auto"/>
      </w:pPr>
      <w:r>
        <w:separator/>
      </w:r>
    </w:p>
  </w:footnote>
  <w:footnote w:type="continuationSeparator" w:id="0">
    <w:p w14:paraId="2D71FA3E" w14:textId="77777777" w:rsidR="00B017CB" w:rsidRDefault="00B017CB" w:rsidP="00B72663">
      <w:pPr>
        <w:spacing w:line="240" w:lineRule="auto"/>
      </w:pPr>
      <w:r>
        <w:continuationSeparator/>
      </w:r>
    </w:p>
  </w:footnote>
  <w:footnote w:type="continuationNotice" w:id="1">
    <w:p w14:paraId="13AD150F" w14:textId="77777777" w:rsidR="00B017CB" w:rsidRDefault="00B017CB">
      <w:pPr>
        <w:spacing w:line="240" w:lineRule="auto"/>
      </w:pPr>
    </w:p>
  </w:footnote>
  <w:footnote w:id="2">
    <w:p w14:paraId="3D5BB399" w14:textId="77777777" w:rsidR="006277ED" w:rsidRDefault="006277ED" w:rsidP="006277ED">
      <w:pPr>
        <w:pStyle w:val="FootnoteText"/>
      </w:pPr>
      <w:r>
        <w:rPr>
          <w:rStyle w:val="FootnoteReference"/>
        </w:rPr>
        <w:footnoteRef/>
      </w:r>
      <w:r>
        <w:t xml:space="preserve"> If </w:t>
      </w:r>
      <w:r w:rsidR="00423A09">
        <w:t>t</w:t>
      </w:r>
      <w:r w:rsidR="008E13FB">
        <w:t>he</w:t>
      </w:r>
      <w:r>
        <w:t xml:space="preserve"> modification </w:t>
      </w:r>
      <w:r w:rsidR="00F44CB8">
        <w:t>has an impact on Article 18 T</w:t>
      </w:r>
      <w:r w:rsidR="00A74296">
        <w:t xml:space="preserve">&amp;Cs, it </w:t>
      </w:r>
      <w:r>
        <w:t xml:space="preserve">will need to follow the process </w:t>
      </w:r>
      <w:r w:rsidRPr="005603D9">
        <w:t xml:space="preserve">set out in Article 18 of the </w:t>
      </w:r>
      <w:r w:rsidR="00327060">
        <w:t>Electricity Balancing Regulation</w:t>
      </w:r>
      <w:r w:rsidRPr="005603D9">
        <w:t xml:space="preserve"> (</w:t>
      </w:r>
      <w:r w:rsidR="00327060">
        <w:t>EBR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D5BBC" w14:textId="5F924552" w:rsidR="000E6646" w:rsidRDefault="009446C6" w:rsidP="000E6646">
    <w:pPr>
      <w:pStyle w:val="Header"/>
      <w:ind w:left="720" w:firstLine="720"/>
      <w:jc w:val="right"/>
    </w:pPr>
    <w:bookmarkStart w:id="336" w:name="_Hlk31876634"/>
    <w:bookmarkStart w:id="337" w:name="_Hlk31876635"/>
    <w:r w:rsidRPr="00184853">
      <w:rPr>
        <w:noProof/>
      </w:rPr>
      <w:drawing>
        <wp:anchor distT="0" distB="0" distL="114300" distR="114300" simplePos="0" relativeHeight="251658240" behindDoc="0" locked="1" layoutInCell="1" allowOverlap="1" wp14:anchorId="46327F21" wp14:editId="1A43FD5E">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bookmarkEnd w:id="336"/>
    <w:bookmarkEnd w:id="337"/>
    <w:r w:rsidR="004B767D">
      <w:t xml:space="preserve">Workgroup </w:t>
    </w:r>
    <w:r w:rsidR="00CC5D94">
      <w:t>Consultation</w:t>
    </w:r>
    <w:r w:rsidR="000E6646">
      <w:t xml:space="preserve"> </w:t>
    </w:r>
    <w:r w:rsidR="000E6646" w:rsidRPr="00E00F04">
      <w:t>GC</w:t>
    </w:r>
    <w:r w:rsidR="00E00F04" w:rsidRPr="00E00F04">
      <w:t>0155</w:t>
    </w:r>
    <w:r w:rsidR="000E6646">
      <w:t xml:space="preserve"> </w:t>
    </w:r>
  </w:p>
  <w:p w14:paraId="4DB52CBD" w14:textId="77777777" w:rsidR="000E6646" w:rsidRDefault="000E6646" w:rsidP="000E6646">
    <w:pPr>
      <w:pStyle w:val="Header"/>
      <w:ind w:left="720" w:firstLine="720"/>
      <w:jc w:val="right"/>
    </w:pPr>
    <w:r>
      <w:t xml:space="preserve">Published on </w:t>
    </w:r>
    <w:r w:rsidRPr="00B27233">
      <w:rPr>
        <w:highlight w:val="yellow"/>
      </w:rPr>
      <w:t>XX</w:t>
    </w:r>
    <w:r>
      <w:rPr>
        <w:highlight w:val="yellow"/>
      </w:rPr>
      <w:t xml:space="preserve"> Month </w:t>
    </w:r>
    <w:r w:rsidRPr="00B27233">
      <w:rPr>
        <w:highlight w:val="yellow"/>
      </w:rPr>
      <w:t>XXXX</w:t>
    </w:r>
  </w:p>
  <w:p w14:paraId="3A8228CD" w14:textId="77777777" w:rsidR="009446C6" w:rsidRDefault="009446C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6E0FDB"/>
    <w:multiLevelType w:val="hybridMultilevel"/>
    <w:tmpl w:val="8AE87E06"/>
    <w:lvl w:ilvl="0" w:tplc="6666C8C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3D74FB7"/>
    <w:multiLevelType w:val="hybridMultilevel"/>
    <w:tmpl w:val="B90A3C7A"/>
    <w:lvl w:ilvl="0" w:tplc="5EA8B4C0">
      <w:start w:val="2"/>
      <w:numFmt w:val="lowerRoman"/>
      <w:lvlText w:val="(%1)"/>
      <w:lvlJc w:val="right"/>
      <w:pPr>
        <w:tabs>
          <w:tab w:val="num" w:pos="720"/>
        </w:tabs>
        <w:ind w:left="720" w:hanging="360"/>
      </w:pPr>
    </w:lvl>
    <w:lvl w:ilvl="1" w:tplc="CD746AA6" w:tentative="1">
      <w:start w:val="1"/>
      <w:numFmt w:val="lowerRoman"/>
      <w:lvlText w:val="(%2)"/>
      <w:lvlJc w:val="right"/>
      <w:pPr>
        <w:tabs>
          <w:tab w:val="num" w:pos="1440"/>
        </w:tabs>
        <w:ind w:left="1440" w:hanging="360"/>
      </w:pPr>
    </w:lvl>
    <w:lvl w:ilvl="2" w:tplc="BDDC488C" w:tentative="1">
      <w:start w:val="1"/>
      <w:numFmt w:val="lowerRoman"/>
      <w:lvlText w:val="(%3)"/>
      <w:lvlJc w:val="right"/>
      <w:pPr>
        <w:tabs>
          <w:tab w:val="num" w:pos="2160"/>
        </w:tabs>
        <w:ind w:left="2160" w:hanging="360"/>
      </w:pPr>
    </w:lvl>
    <w:lvl w:ilvl="3" w:tplc="B9D0CFE6" w:tentative="1">
      <w:start w:val="1"/>
      <w:numFmt w:val="lowerRoman"/>
      <w:lvlText w:val="(%4)"/>
      <w:lvlJc w:val="right"/>
      <w:pPr>
        <w:tabs>
          <w:tab w:val="num" w:pos="2880"/>
        </w:tabs>
        <w:ind w:left="2880" w:hanging="360"/>
      </w:pPr>
    </w:lvl>
    <w:lvl w:ilvl="4" w:tplc="56847AF2" w:tentative="1">
      <w:start w:val="1"/>
      <w:numFmt w:val="lowerRoman"/>
      <w:lvlText w:val="(%5)"/>
      <w:lvlJc w:val="right"/>
      <w:pPr>
        <w:tabs>
          <w:tab w:val="num" w:pos="3600"/>
        </w:tabs>
        <w:ind w:left="3600" w:hanging="360"/>
      </w:pPr>
    </w:lvl>
    <w:lvl w:ilvl="5" w:tplc="157CB4DA" w:tentative="1">
      <w:start w:val="1"/>
      <w:numFmt w:val="lowerRoman"/>
      <w:lvlText w:val="(%6)"/>
      <w:lvlJc w:val="right"/>
      <w:pPr>
        <w:tabs>
          <w:tab w:val="num" w:pos="4320"/>
        </w:tabs>
        <w:ind w:left="4320" w:hanging="360"/>
      </w:pPr>
    </w:lvl>
    <w:lvl w:ilvl="6" w:tplc="BF7434F8" w:tentative="1">
      <w:start w:val="1"/>
      <w:numFmt w:val="lowerRoman"/>
      <w:lvlText w:val="(%7)"/>
      <w:lvlJc w:val="right"/>
      <w:pPr>
        <w:tabs>
          <w:tab w:val="num" w:pos="5040"/>
        </w:tabs>
        <w:ind w:left="5040" w:hanging="360"/>
      </w:pPr>
    </w:lvl>
    <w:lvl w:ilvl="7" w:tplc="596847B8" w:tentative="1">
      <w:start w:val="1"/>
      <w:numFmt w:val="lowerRoman"/>
      <w:lvlText w:val="(%8)"/>
      <w:lvlJc w:val="right"/>
      <w:pPr>
        <w:tabs>
          <w:tab w:val="num" w:pos="5760"/>
        </w:tabs>
        <w:ind w:left="5760" w:hanging="360"/>
      </w:pPr>
    </w:lvl>
    <w:lvl w:ilvl="8" w:tplc="E37CAD9C" w:tentative="1">
      <w:start w:val="1"/>
      <w:numFmt w:val="lowerRoman"/>
      <w:lvlText w:val="(%9)"/>
      <w:lvlJc w:val="right"/>
      <w:pPr>
        <w:tabs>
          <w:tab w:val="num" w:pos="6480"/>
        </w:tabs>
        <w:ind w:left="6480" w:hanging="360"/>
      </w:pPr>
    </w:lvl>
  </w:abstractNum>
  <w:abstractNum w:abstractNumId="4"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15:restartNumberingAfterBreak="0">
    <w:nsid w:val="1B1F340D"/>
    <w:multiLevelType w:val="hybridMultilevel"/>
    <w:tmpl w:val="F30C99D2"/>
    <w:lvl w:ilvl="0" w:tplc="493033A8">
      <w:start w:val="1"/>
      <w:numFmt w:val="bullet"/>
      <w:lvlText w:val=""/>
      <w:lvlJc w:val="left"/>
      <w:pPr>
        <w:tabs>
          <w:tab w:val="num" w:pos="720"/>
        </w:tabs>
        <w:ind w:left="720" w:hanging="360"/>
      </w:pPr>
      <w:rPr>
        <w:rFonts w:ascii="Wingdings 2" w:hAnsi="Wingdings 2" w:hint="default"/>
      </w:rPr>
    </w:lvl>
    <w:lvl w:ilvl="1" w:tplc="08090001">
      <w:start w:val="1"/>
      <w:numFmt w:val="bullet"/>
      <w:lvlText w:val=""/>
      <w:lvlJc w:val="left"/>
      <w:pPr>
        <w:tabs>
          <w:tab w:val="num" w:pos="1440"/>
        </w:tabs>
        <w:ind w:left="1440" w:hanging="360"/>
      </w:pPr>
      <w:rPr>
        <w:rFonts w:ascii="Symbol" w:hAnsi="Symbol" w:hint="default"/>
      </w:rPr>
    </w:lvl>
    <w:lvl w:ilvl="2" w:tplc="0298CE6A">
      <w:numFmt w:val="bullet"/>
      <w:lvlText w:val="-"/>
      <w:lvlJc w:val="left"/>
      <w:pPr>
        <w:ind w:left="2160" w:hanging="360"/>
      </w:pPr>
      <w:rPr>
        <w:rFonts w:ascii="Arial" w:eastAsiaTheme="minorEastAsia" w:hAnsi="Arial" w:cs="Arial" w:hint="default"/>
      </w:rPr>
    </w:lvl>
    <w:lvl w:ilvl="3" w:tplc="408CC18E" w:tentative="1">
      <w:start w:val="1"/>
      <w:numFmt w:val="bullet"/>
      <w:lvlText w:val=""/>
      <w:lvlJc w:val="left"/>
      <w:pPr>
        <w:tabs>
          <w:tab w:val="num" w:pos="2880"/>
        </w:tabs>
        <w:ind w:left="2880" w:hanging="360"/>
      </w:pPr>
      <w:rPr>
        <w:rFonts w:ascii="Wingdings 2" w:hAnsi="Wingdings 2" w:hint="default"/>
      </w:rPr>
    </w:lvl>
    <w:lvl w:ilvl="4" w:tplc="F52A0588" w:tentative="1">
      <w:start w:val="1"/>
      <w:numFmt w:val="bullet"/>
      <w:lvlText w:val=""/>
      <w:lvlJc w:val="left"/>
      <w:pPr>
        <w:tabs>
          <w:tab w:val="num" w:pos="3600"/>
        </w:tabs>
        <w:ind w:left="3600" w:hanging="360"/>
      </w:pPr>
      <w:rPr>
        <w:rFonts w:ascii="Wingdings 2" w:hAnsi="Wingdings 2" w:hint="default"/>
      </w:rPr>
    </w:lvl>
    <w:lvl w:ilvl="5" w:tplc="6B369396" w:tentative="1">
      <w:start w:val="1"/>
      <w:numFmt w:val="bullet"/>
      <w:lvlText w:val=""/>
      <w:lvlJc w:val="left"/>
      <w:pPr>
        <w:tabs>
          <w:tab w:val="num" w:pos="4320"/>
        </w:tabs>
        <w:ind w:left="4320" w:hanging="360"/>
      </w:pPr>
      <w:rPr>
        <w:rFonts w:ascii="Wingdings 2" w:hAnsi="Wingdings 2" w:hint="default"/>
      </w:rPr>
    </w:lvl>
    <w:lvl w:ilvl="6" w:tplc="5924109E" w:tentative="1">
      <w:start w:val="1"/>
      <w:numFmt w:val="bullet"/>
      <w:lvlText w:val=""/>
      <w:lvlJc w:val="left"/>
      <w:pPr>
        <w:tabs>
          <w:tab w:val="num" w:pos="5040"/>
        </w:tabs>
        <w:ind w:left="5040" w:hanging="360"/>
      </w:pPr>
      <w:rPr>
        <w:rFonts w:ascii="Wingdings 2" w:hAnsi="Wingdings 2" w:hint="default"/>
      </w:rPr>
    </w:lvl>
    <w:lvl w:ilvl="7" w:tplc="F91A2742" w:tentative="1">
      <w:start w:val="1"/>
      <w:numFmt w:val="bullet"/>
      <w:lvlText w:val=""/>
      <w:lvlJc w:val="left"/>
      <w:pPr>
        <w:tabs>
          <w:tab w:val="num" w:pos="5760"/>
        </w:tabs>
        <w:ind w:left="5760" w:hanging="360"/>
      </w:pPr>
      <w:rPr>
        <w:rFonts w:ascii="Wingdings 2" w:hAnsi="Wingdings 2" w:hint="default"/>
      </w:rPr>
    </w:lvl>
    <w:lvl w:ilvl="8" w:tplc="54D2857E"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1B943705"/>
    <w:multiLevelType w:val="hybridMultilevel"/>
    <w:tmpl w:val="1B6453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9C027D"/>
    <w:multiLevelType w:val="hybridMultilevel"/>
    <w:tmpl w:val="38160516"/>
    <w:lvl w:ilvl="0" w:tplc="08090003">
      <w:start w:val="1"/>
      <w:numFmt w:val="bullet"/>
      <w:lvlText w:val="o"/>
      <w:lvlJc w:val="left"/>
      <w:pPr>
        <w:ind w:left="1996" w:hanging="360"/>
      </w:pPr>
      <w:rPr>
        <w:rFonts w:ascii="Courier New" w:hAnsi="Courier New" w:cs="Courier New" w:hint="default"/>
      </w:rPr>
    </w:lvl>
    <w:lvl w:ilvl="1" w:tplc="08090003" w:tentative="1">
      <w:start w:val="1"/>
      <w:numFmt w:val="bullet"/>
      <w:lvlText w:val="o"/>
      <w:lvlJc w:val="left"/>
      <w:pPr>
        <w:ind w:left="2716" w:hanging="360"/>
      </w:pPr>
      <w:rPr>
        <w:rFonts w:ascii="Courier New" w:hAnsi="Courier New" w:cs="Courier New" w:hint="default"/>
      </w:rPr>
    </w:lvl>
    <w:lvl w:ilvl="2" w:tplc="08090005">
      <w:start w:val="1"/>
      <w:numFmt w:val="bullet"/>
      <w:lvlText w:val=""/>
      <w:lvlJc w:val="left"/>
      <w:pPr>
        <w:ind w:left="3436" w:hanging="360"/>
      </w:pPr>
      <w:rPr>
        <w:rFonts w:ascii="Wingdings" w:hAnsi="Wingdings" w:hint="default"/>
      </w:rPr>
    </w:lvl>
    <w:lvl w:ilvl="3" w:tplc="08090001" w:tentative="1">
      <w:start w:val="1"/>
      <w:numFmt w:val="bullet"/>
      <w:lvlText w:val=""/>
      <w:lvlJc w:val="left"/>
      <w:pPr>
        <w:ind w:left="4156" w:hanging="360"/>
      </w:pPr>
      <w:rPr>
        <w:rFonts w:ascii="Symbol" w:hAnsi="Symbol" w:hint="default"/>
      </w:rPr>
    </w:lvl>
    <w:lvl w:ilvl="4" w:tplc="08090003" w:tentative="1">
      <w:start w:val="1"/>
      <w:numFmt w:val="bullet"/>
      <w:lvlText w:val="o"/>
      <w:lvlJc w:val="left"/>
      <w:pPr>
        <w:ind w:left="4876" w:hanging="360"/>
      </w:pPr>
      <w:rPr>
        <w:rFonts w:ascii="Courier New" w:hAnsi="Courier New" w:cs="Courier New" w:hint="default"/>
      </w:rPr>
    </w:lvl>
    <w:lvl w:ilvl="5" w:tplc="08090005" w:tentative="1">
      <w:start w:val="1"/>
      <w:numFmt w:val="bullet"/>
      <w:lvlText w:val=""/>
      <w:lvlJc w:val="left"/>
      <w:pPr>
        <w:ind w:left="5596" w:hanging="360"/>
      </w:pPr>
      <w:rPr>
        <w:rFonts w:ascii="Wingdings" w:hAnsi="Wingdings" w:hint="default"/>
      </w:rPr>
    </w:lvl>
    <w:lvl w:ilvl="6" w:tplc="08090001" w:tentative="1">
      <w:start w:val="1"/>
      <w:numFmt w:val="bullet"/>
      <w:lvlText w:val=""/>
      <w:lvlJc w:val="left"/>
      <w:pPr>
        <w:ind w:left="6316" w:hanging="360"/>
      </w:pPr>
      <w:rPr>
        <w:rFonts w:ascii="Symbol" w:hAnsi="Symbol" w:hint="default"/>
      </w:rPr>
    </w:lvl>
    <w:lvl w:ilvl="7" w:tplc="08090003" w:tentative="1">
      <w:start w:val="1"/>
      <w:numFmt w:val="bullet"/>
      <w:lvlText w:val="o"/>
      <w:lvlJc w:val="left"/>
      <w:pPr>
        <w:ind w:left="7036" w:hanging="360"/>
      </w:pPr>
      <w:rPr>
        <w:rFonts w:ascii="Courier New" w:hAnsi="Courier New" w:cs="Courier New" w:hint="default"/>
      </w:rPr>
    </w:lvl>
    <w:lvl w:ilvl="8" w:tplc="08090005" w:tentative="1">
      <w:start w:val="1"/>
      <w:numFmt w:val="bullet"/>
      <w:lvlText w:val=""/>
      <w:lvlJc w:val="left"/>
      <w:pPr>
        <w:ind w:left="7756" w:hanging="360"/>
      </w:pPr>
      <w:rPr>
        <w:rFonts w:ascii="Wingdings" w:hAnsi="Wingdings" w:hint="default"/>
      </w:rPr>
    </w:lvl>
  </w:abstractNum>
  <w:abstractNum w:abstractNumId="9" w15:restartNumberingAfterBreak="0">
    <w:nsid w:val="24B7464E"/>
    <w:multiLevelType w:val="hybridMultilevel"/>
    <w:tmpl w:val="223A527A"/>
    <w:lvl w:ilvl="0" w:tplc="A53A293A">
      <w:numFmt w:val="bullet"/>
      <w:lvlText w:val="-"/>
      <w:lvlJc w:val="left"/>
      <w:pPr>
        <w:ind w:left="3240" w:hanging="360"/>
      </w:pPr>
      <w:rPr>
        <w:rFonts w:ascii="Calibri" w:eastAsiaTheme="minorHAnsi" w:hAnsi="Calibri" w:cs="Calibri"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0"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547A3C"/>
    <w:multiLevelType w:val="hybridMultilevel"/>
    <w:tmpl w:val="209667F0"/>
    <w:lvl w:ilvl="0" w:tplc="CDBEA5A8">
      <w:start w:val="1"/>
      <w:numFmt w:val="bullet"/>
      <w:lvlText w:val="-"/>
      <w:lvlJc w:val="left"/>
      <w:pPr>
        <w:tabs>
          <w:tab w:val="num" w:pos="720"/>
        </w:tabs>
        <w:ind w:left="720" w:hanging="360"/>
      </w:pPr>
      <w:rPr>
        <w:rFonts w:ascii="Times New Roman" w:hAnsi="Times New Roman" w:hint="default"/>
      </w:rPr>
    </w:lvl>
    <w:lvl w:ilvl="1" w:tplc="864CB64C">
      <w:numFmt w:val="bullet"/>
      <w:lvlText w:val="-"/>
      <w:lvlJc w:val="left"/>
      <w:pPr>
        <w:tabs>
          <w:tab w:val="num" w:pos="1440"/>
        </w:tabs>
        <w:ind w:left="1440" w:hanging="360"/>
      </w:pPr>
      <w:rPr>
        <w:rFonts w:ascii="Times New Roman" w:hAnsi="Times New Roman" w:hint="default"/>
      </w:rPr>
    </w:lvl>
    <w:lvl w:ilvl="2" w:tplc="21E6E4FC" w:tentative="1">
      <w:start w:val="1"/>
      <w:numFmt w:val="bullet"/>
      <w:lvlText w:val="-"/>
      <w:lvlJc w:val="left"/>
      <w:pPr>
        <w:tabs>
          <w:tab w:val="num" w:pos="2160"/>
        </w:tabs>
        <w:ind w:left="2160" w:hanging="360"/>
      </w:pPr>
      <w:rPr>
        <w:rFonts w:ascii="Times New Roman" w:hAnsi="Times New Roman" w:hint="default"/>
      </w:rPr>
    </w:lvl>
    <w:lvl w:ilvl="3" w:tplc="29809782" w:tentative="1">
      <w:start w:val="1"/>
      <w:numFmt w:val="bullet"/>
      <w:lvlText w:val="-"/>
      <w:lvlJc w:val="left"/>
      <w:pPr>
        <w:tabs>
          <w:tab w:val="num" w:pos="2880"/>
        </w:tabs>
        <w:ind w:left="2880" w:hanging="360"/>
      </w:pPr>
      <w:rPr>
        <w:rFonts w:ascii="Times New Roman" w:hAnsi="Times New Roman" w:hint="default"/>
      </w:rPr>
    </w:lvl>
    <w:lvl w:ilvl="4" w:tplc="C2AA8AEA" w:tentative="1">
      <w:start w:val="1"/>
      <w:numFmt w:val="bullet"/>
      <w:lvlText w:val="-"/>
      <w:lvlJc w:val="left"/>
      <w:pPr>
        <w:tabs>
          <w:tab w:val="num" w:pos="3600"/>
        </w:tabs>
        <w:ind w:left="3600" w:hanging="360"/>
      </w:pPr>
      <w:rPr>
        <w:rFonts w:ascii="Times New Roman" w:hAnsi="Times New Roman" w:hint="default"/>
      </w:rPr>
    </w:lvl>
    <w:lvl w:ilvl="5" w:tplc="C98A681A" w:tentative="1">
      <w:start w:val="1"/>
      <w:numFmt w:val="bullet"/>
      <w:lvlText w:val="-"/>
      <w:lvlJc w:val="left"/>
      <w:pPr>
        <w:tabs>
          <w:tab w:val="num" w:pos="4320"/>
        </w:tabs>
        <w:ind w:left="4320" w:hanging="360"/>
      </w:pPr>
      <w:rPr>
        <w:rFonts w:ascii="Times New Roman" w:hAnsi="Times New Roman" w:hint="default"/>
      </w:rPr>
    </w:lvl>
    <w:lvl w:ilvl="6" w:tplc="173A8FD4" w:tentative="1">
      <w:start w:val="1"/>
      <w:numFmt w:val="bullet"/>
      <w:lvlText w:val="-"/>
      <w:lvlJc w:val="left"/>
      <w:pPr>
        <w:tabs>
          <w:tab w:val="num" w:pos="5040"/>
        </w:tabs>
        <w:ind w:left="5040" w:hanging="360"/>
      </w:pPr>
      <w:rPr>
        <w:rFonts w:ascii="Times New Roman" w:hAnsi="Times New Roman" w:hint="default"/>
      </w:rPr>
    </w:lvl>
    <w:lvl w:ilvl="7" w:tplc="3D4637B8" w:tentative="1">
      <w:start w:val="1"/>
      <w:numFmt w:val="bullet"/>
      <w:lvlText w:val="-"/>
      <w:lvlJc w:val="left"/>
      <w:pPr>
        <w:tabs>
          <w:tab w:val="num" w:pos="5760"/>
        </w:tabs>
        <w:ind w:left="5760" w:hanging="360"/>
      </w:pPr>
      <w:rPr>
        <w:rFonts w:ascii="Times New Roman" w:hAnsi="Times New Roman" w:hint="default"/>
      </w:rPr>
    </w:lvl>
    <w:lvl w:ilvl="8" w:tplc="1C52C37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98C3E86"/>
    <w:multiLevelType w:val="hybridMultilevel"/>
    <w:tmpl w:val="9E1AC0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C261470"/>
    <w:multiLevelType w:val="hybridMultilevel"/>
    <w:tmpl w:val="6982341C"/>
    <w:lvl w:ilvl="0" w:tplc="84CAD87A">
      <w:start w:val="1"/>
      <w:numFmt w:val="bullet"/>
      <w:lvlText w:val="-"/>
      <w:lvlJc w:val="left"/>
      <w:pPr>
        <w:tabs>
          <w:tab w:val="num" w:pos="720"/>
        </w:tabs>
        <w:ind w:left="720" w:hanging="360"/>
      </w:pPr>
      <w:rPr>
        <w:rFonts w:ascii="Times New Roman" w:hAnsi="Times New Roman" w:hint="default"/>
      </w:rPr>
    </w:lvl>
    <w:lvl w:ilvl="1" w:tplc="61E2AAE8">
      <w:numFmt w:val="bullet"/>
      <w:lvlText w:val="-"/>
      <w:lvlJc w:val="left"/>
      <w:pPr>
        <w:tabs>
          <w:tab w:val="num" w:pos="1440"/>
        </w:tabs>
        <w:ind w:left="1440" w:hanging="360"/>
      </w:pPr>
      <w:rPr>
        <w:rFonts w:ascii="Times New Roman" w:hAnsi="Times New Roman" w:hint="default"/>
      </w:rPr>
    </w:lvl>
    <w:lvl w:ilvl="2" w:tplc="1E8C5284" w:tentative="1">
      <w:start w:val="1"/>
      <w:numFmt w:val="bullet"/>
      <w:lvlText w:val="-"/>
      <w:lvlJc w:val="left"/>
      <w:pPr>
        <w:tabs>
          <w:tab w:val="num" w:pos="2160"/>
        </w:tabs>
        <w:ind w:left="2160" w:hanging="360"/>
      </w:pPr>
      <w:rPr>
        <w:rFonts w:ascii="Times New Roman" w:hAnsi="Times New Roman" w:hint="default"/>
      </w:rPr>
    </w:lvl>
    <w:lvl w:ilvl="3" w:tplc="16121454" w:tentative="1">
      <w:start w:val="1"/>
      <w:numFmt w:val="bullet"/>
      <w:lvlText w:val="-"/>
      <w:lvlJc w:val="left"/>
      <w:pPr>
        <w:tabs>
          <w:tab w:val="num" w:pos="2880"/>
        </w:tabs>
        <w:ind w:left="2880" w:hanging="360"/>
      </w:pPr>
      <w:rPr>
        <w:rFonts w:ascii="Times New Roman" w:hAnsi="Times New Roman" w:hint="default"/>
      </w:rPr>
    </w:lvl>
    <w:lvl w:ilvl="4" w:tplc="30E66B9A" w:tentative="1">
      <w:start w:val="1"/>
      <w:numFmt w:val="bullet"/>
      <w:lvlText w:val="-"/>
      <w:lvlJc w:val="left"/>
      <w:pPr>
        <w:tabs>
          <w:tab w:val="num" w:pos="3600"/>
        </w:tabs>
        <w:ind w:left="3600" w:hanging="360"/>
      </w:pPr>
      <w:rPr>
        <w:rFonts w:ascii="Times New Roman" w:hAnsi="Times New Roman" w:hint="default"/>
      </w:rPr>
    </w:lvl>
    <w:lvl w:ilvl="5" w:tplc="49665AD4" w:tentative="1">
      <w:start w:val="1"/>
      <w:numFmt w:val="bullet"/>
      <w:lvlText w:val="-"/>
      <w:lvlJc w:val="left"/>
      <w:pPr>
        <w:tabs>
          <w:tab w:val="num" w:pos="4320"/>
        </w:tabs>
        <w:ind w:left="4320" w:hanging="360"/>
      </w:pPr>
      <w:rPr>
        <w:rFonts w:ascii="Times New Roman" w:hAnsi="Times New Roman" w:hint="default"/>
      </w:rPr>
    </w:lvl>
    <w:lvl w:ilvl="6" w:tplc="CEFC1560" w:tentative="1">
      <w:start w:val="1"/>
      <w:numFmt w:val="bullet"/>
      <w:lvlText w:val="-"/>
      <w:lvlJc w:val="left"/>
      <w:pPr>
        <w:tabs>
          <w:tab w:val="num" w:pos="5040"/>
        </w:tabs>
        <w:ind w:left="5040" w:hanging="360"/>
      </w:pPr>
      <w:rPr>
        <w:rFonts w:ascii="Times New Roman" w:hAnsi="Times New Roman" w:hint="default"/>
      </w:rPr>
    </w:lvl>
    <w:lvl w:ilvl="7" w:tplc="71F2C7E0" w:tentative="1">
      <w:start w:val="1"/>
      <w:numFmt w:val="bullet"/>
      <w:lvlText w:val="-"/>
      <w:lvlJc w:val="left"/>
      <w:pPr>
        <w:tabs>
          <w:tab w:val="num" w:pos="5760"/>
        </w:tabs>
        <w:ind w:left="5760" w:hanging="360"/>
      </w:pPr>
      <w:rPr>
        <w:rFonts w:ascii="Times New Roman" w:hAnsi="Times New Roman" w:hint="default"/>
      </w:rPr>
    </w:lvl>
    <w:lvl w:ilvl="8" w:tplc="98988C36"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F810D2"/>
    <w:multiLevelType w:val="hybridMultilevel"/>
    <w:tmpl w:val="F61E9D22"/>
    <w:lvl w:ilvl="0" w:tplc="A5146CD2">
      <w:start w:val="1"/>
      <w:numFmt w:val="bullet"/>
      <w:lvlText w:val="-"/>
      <w:lvlJc w:val="left"/>
      <w:pPr>
        <w:tabs>
          <w:tab w:val="num" w:pos="720"/>
        </w:tabs>
        <w:ind w:left="720" w:hanging="360"/>
      </w:pPr>
      <w:rPr>
        <w:rFonts w:ascii="Times New Roman" w:hAnsi="Times New Roman" w:hint="default"/>
      </w:rPr>
    </w:lvl>
    <w:lvl w:ilvl="1" w:tplc="3A0EA7C2">
      <w:numFmt w:val="bullet"/>
      <w:lvlText w:val="-"/>
      <w:lvlJc w:val="left"/>
      <w:pPr>
        <w:tabs>
          <w:tab w:val="num" w:pos="1440"/>
        </w:tabs>
        <w:ind w:left="1440" w:hanging="360"/>
      </w:pPr>
      <w:rPr>
        <w:rFonts w:ascii="Times New Roman" w:hAnsi="Times New Roman" w:hint="default"/>
      </w:rPr>
    </w:lvl>
    <w:lvl w:ilvl="2" w:tplc="5762E67E" w:tentative="1">
      <w:start w:val="1"/>
      <w:numFmt w:val="bullet"/>
      <w:lvlText w:val="-"/>
      <w:lvlJc w:val="left"/>
      <w:pPr>
        <w:tabs>
          <w:tab w:val="num" w:pos="2160"/>
        </w:tabs>
        <w:ind w:left="2160" w:hanging="360"/>
      </w:pPr>
      <w:rPr>
        <w:rFonts w:ascii="Times New Roman" w:hAnsi="Times New Roman" w:hint="default"/>
      </w:rPr>
    </w:lvl>
    <w:lvl w:ilvl="3" w:tplc="2AD0B72C" w:tentative="1">
      <w:start w:val="1"/>
      <w:numFmt w:val="bullet"/>
      <w:lvlText w:val="-"/>
      <w:lvlJc w:val="left"/>
      <w:pPr>
        <w:tabs>
          <w:tab w:val="num" w:pos="2880"/>
        </w:tabs>
        <w:ind w:left="2880" w:hanging="360"/>
      </w:pPr>
      <w:rPr>
        <w:rFonts w:ascii="Times New Roman" w:hAnsi="Times New Roman" w:hint="default"/>
      </w:rPr>
    </w:lvl>
    <w:lvl w:ilvl="4" w:tplc="B38E03D6" w:tentative="1">
      <w:start w:val="1"/>
      <w:numFmt w:val="bullet"/>
      <w:lvlText w:val="-"/>
      <w:lvlJc w:val="left"/>
      <w:pPr>
        <w:tabs>
          <w:tab w:val="num" w:pos="3600"/>
        </w:tabs>
        <w:ind w:left="3600" w:hanging="360"/>
      </w:pPr>
      <w:rPr>
        <w:rFonts w:ascii="Times New Roman" w:hAnsi="Times New Roman" w:hint="default"/>
      </w:rPr>
    </w:lvl>
    <w:lvl w:ilvl="5" w:tplc="9968983E" w:tentative="1">
      <w:start w:val="1"/>
      <w:numFmt w:val="bullet"/>
      <w:lvlText w:val="-"/>
      <w:lvlJc w:val="left"/>
      <w:pPr>
        <w:tabs>
          <w:tab w:val="num" w:pos="4320"/>
        </w:tabs>
        <w:ind w:left="4320" w:hanging="360"/>
      </w:pPr>
      <w:rPr>
        <w:rFonts w:ascii="Times New Roman" w:hAnsi="Times New Roman" w:hint="default"/>
      </w:rPr>
    </w:lvl>
    <w:lvl w:ilvl="6" w:tplc="0018F0BC" w:tentative="1">
      <w:start w:val="1"/>
      <w:numFmt w:val="bullet"/>
      <w:lvlText w:val="-"/>
      <w:lvlJc w:val="left"/>
      <w:pPr>
        <w:tabs>
          <w:tab w:val="num" w:pos="5040"/>
        </w:tabs>
        <w:ind w:left="5040" w:hanging="360"/>
      </w:pPr>
      <w:rPr>
        <w:rFonts w:ascii="Times New Roman" w:hAnsi="Times New Roman" w:hint="default"/>
      </w:rPr>
    </w:lvl>
    <w:lvl w:ilvl="7" w:tplc="013CA026" w:tentative="1">
      <w:start w:val="1"/>
      <w:numFmt w:val="bullet"/>
      <w:lvlText w:val="-"/>
      <w:lvlJc w:val="left"/>
      <w:pPr>
        <w:tabs>
          <w:tab w:val="num" w:pos="5760"/>
        </w:tabs>
        <w:ind w:left="5760" w:hanging="360"/>
      </w:pPr>
      <w:rPr>
        <w:rFonts w:ascii="Times New Roman" w:hAnsi="Times New Roman" w:hint="default"/>
      </w:rPr>
    </w:lvl>
    <w:lvl w:ilvl="8" w:tplc="719A847C"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55FE43AF"/>
    <w:multiLevelType w:val="hybridMultilevel"/>
    <w:tmpl w:val="990E2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8CC32D1"/>
    <w:multiLevelType w:val="hybridMultilevel"/>
    <w:tmpl w:val="8BACF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6"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7"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E7B0CEC"/>
    <w:multiLevelType w:val="hybridMultilevel"/>
    <w:tmpl w:val="CB5AED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4713528">
    <w:abstractNumId w:val="15"/>
  </w:num>
  <w:num w:numId="2" w16cid:durableId="1930380557">
    <w:abstractNumId w:val="4"/>
  </w:num>
  <w:num w:numId="3" w16cid:durableId="2121869776">
    <w:abstractNumId w:val="31"/>
  </w:num>
  <w:num w:numId="4" w16cid:durableId="669790931">
    <w:abstractNumId w:val="33"/>
  </w:num>
  <w:num w:numId="5" w16cid:durableId="1037895242">
    <w:abstractNumId w:val="21"/>
  </w:num>
  <w:num w:numId="6" w16cid:durableId="1832133217">
    <w:abstractNumId w:val="12"/>
  </w:num>
  <w:num w:numId="7" w16cid:durableId="1752770860">
    <w:abstractNumId w:val="22"/>
  </w:num>
  <w:num w:numId="8" w16cid:durableId="513156756">
    <w:abstractNumId w:val="1"/>
  </w:num>
  <w:num w:numId="9" w16cid:durableId="712735311">
    <w:abstractNumId w:val="30"/>
  </w:num>
  <w:num w:numId="10" w16cid:durableId="1998261174">
    <w:abstractNumId w:val="10"/>
  </w:num>
  <w:num w:numId="11" w16cid:durableId="1222251556">
    <w:abstractNumId w:val="14"/>
  </w:num>
  <w:num w:numId="12" w16cid:durableId="1869096944">
    <w:abstractNumId w:val="27"/>
  </w:num>
  <w:num w:numId="13" w16cid:durableId="143936251">
    <w:abstractNumId w:val="29"/>
  </w:num>
  <w:num w:numId="14" w16cid:durableId="1451440580">
    <w:abstractNumId w:val="37"/>
  </w:num>
  <w:num w:numId="15" w16cid:durableId="1504081105">
    <w:abstractNumId w:val="28"/>
  </w:num>
  <w:num w:numId="16" w16cid:durableId="967931908">
    <w:abstractNumId w:val="16"/>
  </w:num>
  <w:num w:numId="17" w16cid:durableId="1160852597">
    <w:abstractNumId w:val="13"/>
  </w:num>
  <w:num w:numId="18" w16cid:durableId="309604668">
    <w:abstractNumId w:val="26"/>
  </w:num>
  <w:num w:numId="19" w16cid:durableId="1154642553">
    <w:abstractNumId w:val="34"/>
  </w:num>
  <w:num w:numId="20" w16cid:durableId="1235772531">
    <w:abstractNumId w:val="0"/>
  </w:num>
  <w:num w:numId="21" w16cid:durableId="9817376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34249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1984528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868151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609408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884255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1433824">
    <w:abstractNumId w:val="38"/>
  </w:num>
  <w:num w:numId="28" w16cid:durableId="1206068563">
    <w:abstractNumId w:val="5"/>
  </w:num>
  <w:num w:numId="29" w16cid:durableId="1065177774">
    <w:abstractNumId w:val="32"/>
  </w:num>
  <w:num w:numId="30" w16cid:durableId="410155180">
    <w:abstractNumId w:val="3"/>
  </w:num>
  <w:num w:numId="31" w16cid:durableId="402683475">
    <w:abstractNumId w:val="17"/>
  </w:num>
  <w:num w:numId="32" w16cid:durableId="1751005401">
    <w:abstractNumId w:val="19"/>
  </w:num>
  <w:num w:numId="33" w16cid:durableId="1359312150">
    <w:abstractNumId w:val="23"/>
  </w:num>
  <w:num w:numId="34" w16cid:durableId="811563915">
    <w:abstractNumId w:val="18"/>
  </w:num>
  <w:num w:numId="35" w16cid:durableId="1344165883">
    <w:abstractNumId w:val="8"/>
  </w:num>
  <w:num w:numId="36" w16cid:durableId="36973444">
    <w:abstractNumId w:val="6"/>
  </w:num>
  <w:num w:numId="37" w16cid:durableId="1790854609">
    <w:abstractNumId w:val="7"/>
  </w:num>
  <w:num w:numId="38" w16cid:durableId="526715919">
    <w:abstractNumId w:val="2"/>
  </w:num>
  <w:num w:numId="39" w16cid:durableId="2058162616">
    <w:abstractNumId w:val="24"/>
  </w:num>
  <w:num w:numId="40" w16cid:durableId="46362263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astair Frew">
    <w15:presenceInfo w15:providerId="AD" w15:userId="S::Alastair.Frew@drax.com::1e553653-6586-4b02-a73c-b24730dc59a5"/>
  </w15:person>
  <w15:person w15:author="John-Okwesa(ESO), Banke">
    <w15:presenceInfo w15:providerId="AD" w15:userId="S::banke.johnokwesa1@uk.nationalgrid.com::7315efe0-d579-47dc-8bf8-ea28e6ed01dd"/>
  </w15:person>
  <w15:person w15:author="Awad (ESO), Bieshoy">
    <w15:presenceInfo w15:providerId="AD" w15:userId="S::Bieshoy.Awad@uk.nationalgrid.com::bf0ed189-922e-4eb1-abad-0eadda8283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445"/>
    <w:rsid w:val="000004A3"/>
    <w:rsid w:val="00001844"/>
    <w:rsid w:val="00001D81"/>
    <w:rsid w:val="00001E89"/>
    <w:rsid w:val="00004AB9"/>
    <w:rsid w:val="0000735F"/>
    <w:rsid w:val="00010A4F"/>
    <w:rsid w:val="0001641F"/>
    <w:rsid w:val="00016B4B"/>
    <w:rsid w:val="000178A7"/>
    <w:rsid w:val="00020CFA"/>
    <w:rsid w:val="0002115B"/>
    <w:rsid w:val="00023EC3"/>
    <w:rsid w:val="00041A0F"/>
    <w:rsid w:val="00043548"/>
    <w:rsid w:val="00044494"/>
    <w:rsid w:val="00044A7F"/>
    <w:rsid w:val="00045422"/>
    <w:rsid w:val="00050444"/>
    <w:rsid w:val="000524C8"/>
    <w:rsid w:val="000533A9"/>
    <w:rsid w:val="00054F28"/>
    <w:rsid w:val="00056BEE"/>
    <w:rsid w:val="00056DC8"/>
    <w:rsid w:val="00060B91"/>
    <w:rsid w:val="00071DE9"/>
    <w:rsid w:val="0007329D"/>
    <w:rsid w:val="00074151"/>
    <w:rsid w:val="0007705B"/>
    <w:rsid w:val="00084406"/>
    <w:rsid w:val="00090953"/>
    <w:rsid w:val="00093082"/>
    <w:rsid w:val="00093E36"/>
    <w:rsid w:val="000960CF"/>
    <w:rsid w:val="000A353B"/>
    <w:rsid w:val="000A705B"/>
    <w:rsid w:val="000B513F"/>
    <w:rsid w:val="000B79B4"/>
    <w:rsid w:val="000C0348"/>
    <w:rsid w:val="000C058E"/>
    <w:rsid w:val="000C3BAF"/>
    <w:rsid w:val="000D2309"/>
    <w:rsid w:val="000D337E"/>
    <w:rsid w:val="000D61EF"/>
    <w:rsid w:val="000D74DF"/>
    <w:rsid w:val="000D7C32"/>
    <w:rsid w:val="000D7C65"/>
    <w:rsid w:val="000E18C2"/>
    <w:rsid w:val="000E2957"/>
    <w:rsid w:val="000E60A3"/>
    <w:rsid w:val="000E6646"/>
    <w:rsid w:val="000E7929"/>
    <w:rsid w:val="000F0E64"/>
    <w:rsid w:val="000F26AE"/>
    <w:rsid w:val="000F26BE"/>
    <w:rsid w:val="000F5B98"/>
    <w:rsid w:val="000F5F82"/>
    <w:rsid w:val="000F5F87"/>
    <w:rsid w:val="000F6655"/>
    <w:rsid w:val="000F7116"/>
    <w:rsid w:val="000F75C1"/>
    <w:rsid w:val="001112C5"/>
    <w:rsid w:val="00113C17"/>
    <w:rsid w:val="00114521"/>
    <w:rsid w:val="00114732"/>
    <w:rsid w:val="00114F81"/>
    <w:rsid w:val="00115280"/>
    <w:rsid w:val="0012276C"/>
    <w:rsid w:val="001243A6"/>
    <w:rsid w:val="001307EF"/>
    <w:rsid w:val="00132830"/>
    <w:rsid w:val="00136D2C"/>
    <w:rsid w:val="0014194A"/>
    <w:rsid w:val="001423B8"/>
    <w:rsid w:val="0014329C"/>
    <w:rsid w:val="0014503B"/>
    <w:rsid w:val="00153022"/>
    <w:rsid w:val="00155C07"/>
    <w:rsid w:val="00157228"/>
    <w:rsid w:val="00161EBD"/>
    <w:rsid w:val="00163DB8"/>
    <w:rsid w:val="001654DE"/>
    <w:rsid w:val="00165A7D"/>
    <w:rsid w:val="00165E9B"/>
    <w:rsid w:val="00170B88"/>
    <w:rsid w:val="00170C6F"/>
    <w:rsid w:val="0017158C"/>
    <w:rsid w:val="00172C15"/>
    <w:rsid w:val="001766EE"/>
    <w:rsid w:val="0017724D"/>
    <w:rsid w:val="00180ECC"/>
    <w:rsid w:val="001826EC"/>
    <w:rsid w:val="0018278F"/>
    <w:rsid w:val="0018290C"/>
    <w:rsid w:val="00184D3D"/>
    <w:rsid w:val="00184E68"/>
    <w:rsid w:val="001916E1"/>
    <w:rsid w:val="001960B5"/>
    <w:rsid w:val="0019651A"/>
    <w:rsid w:val="00196C40"/>
    <w:rsid w:val="001A0DD8"/>
    <w:rsid w:val="001A10AC"/>
    <w:rsid w:val="001A24F1"/>
    <w:rsid w:val="001A56FD"/>
    <w:rsid w:val="001A6C74"/>
    <w:rsid w:val="001B67BB"/>
    <w:rsid w:val="001B7BC4"/>
    <w:rsid w:val="001B7CE4"/>
    <w:rsid w:val="001C5065"/>
    <w:rsid w:val="001C5BAB"/>
    <w:rsid w:val="001C5E3B"/>
    <w:rsid w:val="001C731C"/>
    <w:rsid w:val="001D05D0"/>
    <w:rsid w:val="001D1D8E"/>
    <w:rsid w:val="001D6FA3"/>
    <w:rsid w:val="001E1568"/>
    <w:rsid w:val="001E22EA"/>
    <w:rsid w:val="001E2D15"/>
    <w:rsid w:val="001E4566"/>
    <w:rsid w:val="001E4B76"/>
    <w:rsid w:val="001E534E"/>
    <w:rsid w:val="001E62A5"/>
    <w:rsid w:val="001E6604"/>
    <w:rsid w:val="001E7A20"/>
    <w:rsid w:val="001E7D01"/>
    <w:rsid w:val="001F2C94"/>
    <w:rsid w:val="001F30CE"/>
    <w:rsid w:val="001F5441"/>
    <w:rsid w:val="001F7251"/>
    <w:rsid w:val="00200103"/>
    <w:rsid w:val="002003DE"/>
    <w:rsid w:val="00201533"/>
    <w:rsid w:val="00201813"/>
    <w:rsid w:val="00210F34"/>
    <w:rsid w:val="00211B1A"/>
    <w:rsid w:val="00211F18"/>
    <w:rsid w:val="00212E1F"/>
    <w:rsid w:val="0021749E"/>
    <w:rsid w:val="00224793"/>
    <w:rsid w:val="002254FD"/>
    <w:rsid w:val="00226910"/>
    <w:rsid w:val="00233D61"/>
    <w:rsid w:val="0024102D"/>
    <w:rsid w:val="00242148"/>
    <w:rsid w:val="0024298B"/>
    <w:rsid w:val="00243D34"/>
    <w:rsid w:val="00244B63"/>
    <w:rsid w:val="00246D9C"/>
    <w:rsid w:val="0025077D"/>
    <w:rsid w:val="00250D10"/>
    <w:rsid w:val="0025181E"/>
    <w:rsid w:val="00251E4A"/>
    <w:rsid w:val="00253BAE"/>
    <w:rsid w:val="00253CEE"/>
    <w:rsid w:val="00255285"/>
    <w:rsid w:val="00261D90"/>
    <w:rsid w:val="00265BC1"/>
    <w:rsid w:val="0026734E"/>
    <w:rsid w:val="00270BA6"/>
    <w:rsid w:val="00270EB2"/>
    <w:rsid w:val="00270F36"/>
    <w:rsid w:val="002729E3"/>
    <w:rsid w:val="00277B72"/>
    <w:rsid w:val="002850C0"/>
    <w:rsid w:val="00286700"/>
    <w:rsid w:val="00291F43"/>
    <w:rsid w:val="00294408"/>
    <w:rsid w:val="00294685"/>
    <w:rsid w:val="00295D74"/>
    <w:rsid w:val="002976A5"/>
    <w:rsid w:val="002A0E1B"/>
    <w:rsid w:val="002A32BC"/>
    <w:rsid w:val="002A344B"/>
    <w:rsid w:val="002A3BB7"/>
    <w:rsid w:val="002A4238"/>
    <w:rsid w:val="002A4C64"/>
    <w:rsid w:val="002A5369"/>
    <w:rsid w:val="002A5DEB"/>
    <w:rsid w:val="002A6239"/>
    <w:rsid w:val="002A717B"/>
    <w:rsid w:val="002A74B4"/>
    <w:rsid w:val="002B17F9"/>
    <w:rsid w:val="002B26AB"/>
    <w:rsid w:val="002B3D9E"/>
    <w:rsid w:val="002B7CE3"/>
    <w:rsid w:val="002C03E1"/>
    <w:rsid w:val="002C44EC"/>
    <w:rsid w:val="002C7437"/>
    <w:rsid w:val="002D28DB"/>
    <w:rsid w:val="002D4196"/>
    <w:rsid w:val="002E1833"/>
    <w:rsid w:val="002F2733"/>
    <w:rsid w:val="002F3D4B"/>
    <w:rsid w:val="002F6092"/>
    <w:rsid w:val="002F7919"/>
    <w:rsid w:val="003011FF"/>
    <w:rsid w:val="003017F4"/>
    <w:rsid w:val="00305F30"/>
    <w:rsid w:val="00305FA1"/>
    <w:rsid w:val="0031234D"/>
    <w:rsid w:val="00312FC9"/>
    <w:rsid w:val="003154F5"/>
    <w:rsid w:val="00315F98"/>
    <w:rsid w:val="00316F6A"/>
    <w:rsid w:val="0031740D"/>
    <w:rsid w:val="00320AB4"/>
    <w:rsid w:val="00327060"/>
    <w:rsid w:val="00332DFE"/>
    <w:rsid w:val="003332D9"/>
    <w:rsid w:val="003362C6"/>
    <w:rsid w:val="00337740"/>
    <w:rsid w:val="00342D15"/>
    <w:rsid w:val="0034456B"/>
    <w:rsid w:val="003451A9"/>
    <w:rsid w:val="00346A99"/>
    <w:rsid w:val="00350795"/>
    <w:rsid w:val="003521DF"/>
    <w:rsid w:val="00357AAD"/>
    <w:rsid w:val="00360F12"/>
    <w:rsid w:val="00360F2C"/>
    <w:rsid w:val="00361526"/>
    <w:rsid w:val="003647DA"/>
    <w:rsid w:val="00371FCC"/>
    <w:rsid w:val="0037282C"/>
    <w:rsid w:val="00373651"/>
    <w:rsid w:val="00373814"/>
    <w:rsid w:val="003746C2"/>
    <w:rsid w:val="003775BF"/>
    <w:rsid w:val="003829DB"/>
    <w:rsid w:val="0038716D"/>
    <w:rsid w:val="0039297A"/>
    <w:rsid w:val="0039436B"/>
    <w:rsid w:val="00395C64"/>
    <w:rsid w:val="003A00F8"/>
    <w:rsid w:val="003A0208"/>
    <w:rsid w:val="003A596D"/>
    <w:rsid w:val="003A690D"/>
    <w:rsid w:val="003B5395"/>
    <w:rsid w:val="003C0161"/>
    <w:rsid w:val="003C0461"/>
    <w:rsid w:val="003C41A8"/>
    <w:rsid w:val="003D13EB"/>
    <w:rsid w:val="003D5580"/>
    <w:rsid w:val="003D59FB"/>
    <w:rsid w:val="003D7383"/>
    <w:rsid w:val="003E1BF8"/>
    <w:rsid w:val="003E2F13"/>
    <w:rsid w:val="003E343B"/>
    <w:rsid w:val="003E452D"/>
    <w:rsid w:val="003E6C75"/>
    <w:rsid w:val="003F7C8D"/>
    <w:rsid w:val="00402F89"/>
    <w:rsid w:val="004073A9"/>
    <w:rsid w:val="00407886"/>
    <w:rsid w:val="00411078"/>
    <w:rsid w:val="00412492"/>
    <w:rsid w:val="00413B07"/>
    <w:rsid w:val="0041450E"/>
    <w:rsid w:val="004148D0"/>
    <w:rsid w:val="004162CB"/>
    <w:rsid w:val="004211E0"/>
    <w:rsid w:val="00421DE5"/>
    <w:rsid w:val="00423A09"/>
    <w:rsid w:val="004276B9"/>
    <w:rsid w:val="004342D3"/>
    <w:rsid w:val="00437253"/>
    <w:rsid w:val="0043746B"/>
    <w:rsid w:val="00437A4D"/>
    <w:rsid w:val="00441DC8"/>
    <w:rsid w:val="00443E4E"/>
    <w:rsid w:val="00444E7E"/>
    <w:rsid w:val="004501CD"/>
    <w:rsid w:val="00456CDE"/>
    <w:rsid w:val="0045757D"/>
    <w:rsid w:val="004657DD"/>
    <w:rsid w:val="0047084F"/>
    <w:rsid w:val="00470B5B"/>
    <w:rsid w:val="00470CA5"/>
    <w:rsid w:val="00470FE1"/>
    <w:rsid w:val="004832B0"/>
    <w:rsid w:val="00486833"/>
    <w:rsid w:val="00486A97"/>
    <w:rsid w:val="00486C3B"/>
    <w:rsid w:val="0049281A"/>
    <w:rsid w:val="00494910"/>
    <w:rsid w:val="004A1380"/>
    <w:rsid w:val="004A1B1A"/>
    <w:rsid w:val="004A6C31"/>
    <w:rsid w:val="004A7743"/>
    <w:rsid w:val="004B0932"/>
    <w:rsid w:val="004B2CE1"/>
    <w:rsid w:val="004B2DC2"/>
    <w:rsid w:val="004B52E4"/>
    <w:rsid w:val="004B6551"/>
    <w:rsid w:val="004B767D"/>
    <w:rsid w:val="004B7DD4"/>
    <w:rsid w:val="004C38D2"/>
    <w:rsid w:val="004C39E3"/>
    <w:rsid w:val="004D12C6"/>
    <w:rsid w:val="004D1882"/>
    <w:rsid w:val="004D668D"/>
    <w:rsid w:val="004D7B86"/>
    <w:rsid w:val="004E402B"/>
    <w:rsid w:val="004E7A71"/>
    <w:rsid w:val="004F10E6"/>
    <w:rsid w:val="004F3053"/>
    <w:rsid w:val="004F369A"/>
    <w:rsid w:val="004F4375"/>
    <w:rsid w:val="004F6873"/>
    <w:rsid w:val="00501C09"/>
    <w:rsid w:val="0050324B"/>
    <w:rsid w:val="00505073"/>
    <w:rsid w:val="005051F9"/>
    <w:rsid w:val="00506881"/>
    <w:rsid w:val="00510045"/>
    <w:rsid w:val="0051070E"/>
    <w:rsid w:val="00513DBF"/>
    <w:rsid w:val="00514EE2"/>
    <w:rsid w:val="00514EED"/>
    <w:rsid w:val="00517106"/>
    <w:rsid w:val="0052061F"/>
    <w:rsid w:val="005216D1"/>
    <w:rsid w:val="00522165"/>
    <w:rsid w:val="005310F4"/>
    <w:rsid w:val="00536CF0"/>
    <w:rsid w:val="00540807"/>
    <w:rsid w:val="00544E73"/>
    <w:rsid w:val="00545D7E"/>
    <w:rsid w:val="00547A7E"/>
    <w:rsid w:val="005510E9"/>
    <w:rsid w:val="005529CA"/>
    <w:rsid w:val="005534F6"/>
    <w:rsid w:val="00554AB0"/>
    <w:rsid w:val="00557AF5"/>
    <w:rsid w:val="005603D9"/>
    <w:rsid w:val="005615C8"/>
    <w:rsid w:val="00564462"/>
    <w:rsid w:val="00566ABB"/>
    <w:rsid w:val="0056792D"/>
    <w:rsid w:val="005705A0"/>
    <w:rsid w:val="00573795"/>
    <w:rsid w:val="005764EC"/>
    <w:rsid w:val="005766CB"/>
    <w:rsid w:val="00583DF8"/>
    <w:rsid w:val="00584BBB"/>
    <w:rsid w:val="00586BF2"/>
    <w:rsid w:val="00591634"/>
    <w:rsid w:val="00592099"/>
    <w:rsid w:val="00593CC1"/>
    <w:rsid w:val="00594711"/>
    <w:rsid w:val="0059567B"/>
    <w:rsid w:val="005B18E1"/>
    <w:rsid w:val="005B49DF"/>
    <w:rsid w:val="005B528E"/>
    <w:rsid w:val="005B5CC6"/>
    <w:rsid w:val="005B778B"/>
    <w:rsid w:val="005C221F"/>
    <w:rsid w:val="005C2E4D"/>
    <w:rsid w:val="005C34DD"/>
    <w:rsid w:val="005C388B"/>
    <w:rsid w:val="005C5ED9"/>
    <w:rsid w:val="005D0D21"/>
    <w:rsid w:val="005D4154"/>
    <w:rsid w:val="005D7AD1"/>
    <w:rsid w:val="005E188C"/>
    <w:rsid w:val="005E1FFF"/>
    <w:rsid w:val="005E262E"/>
    <w:rsid w:val="005E3456"/>
    <w:rsid w:val="005E6F8D"/>
    <w:rsid w:val="005E70BA"/>
    <w:rsid w:val="005F0427"/>
    <w:rsid w:val="005F4E32"/>
    <w:rsid w:val="005F7701"/>
    <w:rsid w:val="0060367A"/>
    <w:rsid w:val="00604BFB"/>
    <w:rsid w:val="00604C97"/>
    <w:rsid w:val="0060543F"/>
    <w:rsid w:val="0060626A"/>
    <w:rsid w:val="00614E7D"/>
    <w:rsid w:val="00616962"/>
    <w:rsid w:val="006219D8"/>
    <w:rsid w:val="00623B3B"/>
    <w:rsid w:val="006277ED"/>
    <w:rsid w:val="00630AA9"/>
    <w:rsid w:val="00633DF6"/>
    <w:rsid w:val="0064139A"/>
    <w:rsid w:val="006423C4"/>
    <w:rsid w:val="00644FFB"/>
    <w:rsid w:val="00646E16"/>
    <w:rsid w:val="00652550"/>
    <w:rsid w:val="0065298C"/>
    <w:rsid w:val="006533F7"/>
    <w:rsid w:val="00657D3D"/>
    <w:rsid w:val="00665FCB"/>
    <w:rsid w:val="00671493"/>
    <w:rsid w:val="00672248"/>
    <w:rsid w:val="006727E0"/>
    <w:rsid w:val="00687DE6"/>
    <w:rsid w:val="00690D22"/>
    <w:rsid w:val="00691655"/>
    <w:rsid w:val="00693AAC"/>
    <w:rsid w:val="006953BB"/>
    <w:rsid w:val="00696607"/>
    <w:rsid w:val="00696A5C"/>
    <w:rsid w:val="006A17EF"/>
    <w:rsid w:val="006A46D4"/>
    <w:rsid w:val="006B14AB"/>
    <w:rsid w:val="006B30D5"/>
    <w:rsid w:val="006B58A7"/>
    <w:rsid w:val="006C072F"/>
    <w:rsid w:val="006C2553"/>
    <w:rsid w:val="006C258E"/>
    <w:rsid w:val="006C7068"/>
    <w:rsid w:val="006D0CF6"/>
    <w:rsid w:val="006D212A"/>
    <w:rsid w:val="006D290F"/>
    <w:rsid w:val="006E275B"/>
    <w:rsid w:val="006E4B5B"/>
    <w:rsid w:val="006F1EF7"/>
    <w:rsid w:val="006F2180"/>
    <w:rsid w:val="006F27D8"/>
    <w:rsid w:val="006F518F"/>
    <w:rsid w:val="006F5BA5"/>
    <w:rsid w:val="006F6078"/>
    <w:rsid w:val="0070195A"/>
    <w:rsid w:val="00703A06"/>
    <w:rsid w:val="007046B0"/>
    <w:rsid w:val="00704AF2"/>
    <w:rsid w:val="007101E1"/>
    <w:rsid w:val="00714E8E"/>
    <w:rsid w:val="00716992"/>
    <w:rsid w:val="007216FB"/>
    <w:rsid w:val="00722411"/>
    <w:rsid w:val="00727AF5"/>
    <w:rsid w:val="00732E16"/>
    <w:rsid w:val="007368C8"/>
    <w:rsid w:val="00737726"/>
    <w:rsid w:val="00740090"/>
    <w:rsid w:val="00740409"/>
    <w:rsid w:val="00740590"/>
    <w:rsid w:val="00745D07"/>
    <w:rsid w:val="00746ABE"/>
    <w:rsid w:val="00751E50"/>
    <w:rsid w:val="0075403F"/>
    <w:rsid w:val="00754356"/>
    <w:rsid w:val="00756C77"/>
    <w:rsid w:val="007638B7"/>
    <w:rsid w:val="00763E63"/>
    <w:rsid w:val="00764293"/>
    <w:rsid w:val="00771DE2"/>
    <w:rsid w:val="00772525"/>
    <w:rsid w:val="00784122"/>
    <w:rsid w:val="00784A16"/>
    <w:rsid w:val="00787C16"/>
    <w:rsid w:val="007944B4"/>
    <w:rsid w:val="00795251"/>
    <w:rsid w:val="007A5159"/>
    <w:rsid w:val="007A70F0"/>
    <w:rsid w:val="007A7123"/>
    <w:rsid w:val="007A770E"/>
    <w:rsid w:val="007B05D5"/>
    <w:rsid w:val="007B493A"/>
    <w:rsid w:val="007B497D"/>
    <w:rsid w:val="007B4C9F"/>
    <w:rsid w:val="007B5008"/>
    <w:rsid w:val="007C3E30"/>
    <w:rsid w:val="007C578D"/>
    <w:rsid w:val="007C5B52"/>
    <w:rsid w:val="007D29F2"/>
    <w:rsid w:val="007D35A3"/>
    <w:rsid w:val="007D4EE9"/>
    <w:rsid w:val="007D64B3"/>
    <w:rsid w:val="007D6C8E"/>
    <w:rsid w:val="007E14EC"/>
    <w:rsid w:val="007E722E"/>
    <w:rsid w:val="007F320E"/>
    <w:rsid w:val="007F6C26"/>
    <w:rsid w:val="007F6EF8"/>
    <w:rsid w:val="0080290C"/>
    <w:rsid w:val="00812A45"/>
    <w:rsid w:val="00820EAF"/>
    <w:rsid w:val="00833FC9"/>
    <w:rsid w:val="0083597F"/>
    <w:rsid w:val="00836119"/>
    <w:rsid w:val="00836223"/>
    <w:rsid w:val="00840929"/>
    <w:rsid w:val="00840E11"/>
    <w:rsid w:val="008417C6"/>
    <w:rsid w:val="0084337F"/>
    <w:rsid w:val="008441B9"/>
    <w:rsid w:val="008519EE"/>
    <w:rsid w:val="0085255B"/>
    <w:rsid w:val="0086039B"/>
    <w:rsid w:val="0086081D"/>
    <w:rsid w:val="00863991"/>
    <w:rsid w:val="00864096"/>
    <w:rsid w:val="008652B4"/>
    <w:rsid w:val="00866060"/>
    <w:rsid w:val="00866938"/>
    <w:rsid w:val="008751BC"/>
    <w:rsid w:val="0087566A"/>
    <w:rsid w:val="008767E3"/>
    <w:rsid w:val="00877A04"/>
    <w:rsid w:val="00882D3E"/>
    <w:rsid w:val="008837C4"/>
    <w:rsid w:val="008846A6"/>
    <w:rsid w:val="00885BAE"/>
    <w:rsid w:val="008860B4"/>
    <w:rsid w:val="008867A1"/>
    <w:rsid w:val="008868C1"/>
    <w:rsid w:val="008905D8"/>
    <w:rsid w:val="00891A77"/>
    <w:rsid w:val="00892F98"/>
    <w:rsid w:val="00893013"/>
    <w:rsid w:val="008978F6"/>
    <w:rsid w:val="008A3128"/>
    <w:rsid w:val="008A31E5"/>
    <w:rsid w:val="008A3586"/>
    <w:rsid w:val="008A4199"/>
    <w:rsid w:val="008A6965"/>
    <w:rsid w:val="008B1B52"/>
    <w:rsid w:val="008B1C4F"/>
    <w:rsid w:val="008B1CE9"/>
    <w:rsid w:val="008B3EAD"/>
    <w:rsid w:val="008B5413"/>
    <w:rsid w:val="008B5FA4"/>
    <w:rsid w:val="008C1F38"/>
    <w:rsid w:val="008C381E"/>
    <w:rsid w:val="008C613B"/>
    <w:rsid w:val="008D1926"/>
    <w:rsid w:val="008D197F"/>
    <w:rsid w:val="008D29C0"/>
    <w:rsid w:val="008D2BD4"/>
    <w:rsid w:val="008E0179"/>
    <w:rsid w:val="008E04D0"/>
    <w:rsid w:val="008E1078"/>
    <w:rsid w:val="008E13FB"/>
    <w:rsid w:val="008E2468"/>
    <w:rsid w:val="008E3D3F"/>
    <w:rsid w:val="008F0CED"/>
    <w:rsid w:val="008F19A7"/>
    <w:rsid w:val="008F19B4"/>
    <w:rsid w:val="008F3CA3"/>
    <w:rsid w:val="008F6B2A"/>
    <w:rsid w:val="00901E29"/>
    <w:rsid w:val="009027DA"/>
    <w:rsid w:val="00903D12"/>
    <w:rsid w:val="00903EBA"/>
    <w:rsid w:val="00906D49"/>
    <w:rsid w:val="00910115"/>
    <w:rsid w:val="0091112A"/>
    <w:rsid w:val="009112D8"/>
    <w:rsid w:val="00914787"/>
    <w:rsid w:val="00915D2F"/>
    <w:rsid w:val="0091783A"/>
    <w:rsid w:val="00917F33"/>
    <w:rsid w:val="00922A0D"/>
    <w:rsid w:val="00922BD0"/>
    <w:rsid w:val="00923426"/>
    <w:rsid w:val="0092758C"/>
    <w:rsid w:val="00927B6A"/>
    <w:rsid w:val="00932A8E"/>
    <w:rsid w:val="0093312D"/>
    <w:rsid w:val="00936098"/>
    <w:rsid w:val="009423D6"/>
    <w:rsid w:val="009446C6"/>
    <w:rsid w:val="009456D1"/>
    <w:rsid w:val="0094744F"/>
    <w:rsid w:val="00950875"/>
    <w:rsid w:val="00951276"/>
    <w:rsid w:val="0095213A"/>
    <w:rsid w:val="00952445"/>
    <w:rsid w:val="00952EBB"/>
    <w:rsid w:val="00966DF4"/>
    <w:rsid w:val="00972B27"/>
    <w:rsid w:val="00973D5A"/>
    <w:rsid w:val="00974862"/>
    <w:rsid w:val="00975A35"/>
    <w:rsid w:val="009765EA"/>
    <w:rsid w:val="00982308"/>
    <w:rsid w:val="00982FBE"/>
    <w:rsid w:val="009850A7"/>
    <w:rsid w:val="00991C0B"/>
    <w:rsid w:val="00992C15"/>
    <w:rsid w:val="0099316F"/>
    <w:rsid w:val="00995A52"/>
    <w:rsid w:val="009A206C"/>
    <w:rsid w:val="009A402B"/>
    <w:rsid w:val="009A7429"/>
    <w:rsid w:val="009A7732"/>
    <w:rsid w:val="009A7C76"/>
    <w:rsid w:val="009B0AD1"/>
    <w:rsid w:val="009C178C"/>
    <w:rsid w:val="009C2965"/>
    <w:rsid w:val="009C29E3"/>
    <w:rsid w:val="009C36B4"/>
    <w:rsid w:val="009C52A3"/>
    <w:rsid w:val="009D2A2C"/>
    <w:rsid w:val="009D3CD2"/>
    <w:rsid w:val="009D4374"/>
    <w:rsid w:val="009D4FE5"/>
    <w:rsid w:val="009D57EB"/>
    <w:rsid w:val="009D6930"/>
    <w:rsid w:val="009E5216"/>
    <w:rsid w:val="009F24C0"/>
    <w:rsid w:val="00A002CC"/>
    <w:rsid w:val="00A03471"/>
    <w:rsid w:val="00A1200C"/>
    <w:rsid w:val="00A132B4"/>
    <w:rsid w:val="00A14136"/>
    <w:rsid w:val="00A15775"/>
    <w:rsid w:val="00A24464"/>
    <w:rsid w:val="00A25D09"/>
    <w:rsid w:val="00A3267F"/>
    <w:rsid w:val="00A35A30"/>
    <w:rsid w:val="00A35F14"/>
    <w:rsid w:val="00A407B0"/>
    <w:rsid w:val="00A43F55"/>
    <w:rsid w:val="00A52B46"/>
    <w:rsid w:val="00A57385"/>
    <w:rsid w:val="00A61CEB"/>
    <w:rsid w:val="00A62B50"/>
    <w:rsid w:val="00A638F1"/>
    <w:rsid w:val="00A64E73"/>
    <w:rsid w:val="00A659EF"/>
    <w:rsid w:val="00A664C0"/>
    <w:rsid w:val="00A667C5"/>
    <w:rsid w:val="00A66929"/>
    <w:rsid w:val="00A70AD0"/>
    <w:rsid w:val="00A74296"/>
    <w:rsid w:val="00A747AE"/>
    <w:rsid w:val="00A74A94"/>
    <w:rsid w:val="00A74E36"/>
    <w:rsid w:val="00A76164"/>
    <w:rsid w:val="00A812C4"/>
    <w:rsid w:val="00A82D2E"/>
    <w:rsid w:val="00A83239"/>
    <w:rsid w:val="00A8564A"/>
    <w:rsid w:val="00A87123"/>
    <w:rsid w:val="00A87985"/>
    <w:rsid w:val="00A91BA7"/>
    <w:rsid w:val="00A936A1"/>
    <w:rsid w:val="00AA15C4"/>
    <w:rsid w:val="00AA2A7C"/>
    <w:rsid w:val="00AA6DE9"/>
    <w:rsid w:val="00AB1535"/>
    <w:rsid w:val="00AC067A"/>
    <w:rsid w:val="00AC1063"/>
    <w:rsid w:val="00AC1598"/>
    <w:rsid w:val="00AD090A"/>
    <w:rsid w:val="00AD226B"/>
    <w:rsid w:val="00AD34A7"/>
    <w:rsid w:val="00AD5C0A"/>
    <w:rsid w:val="00AD6445"/>
    <w:rsid w:val="00AD6D90"/>
    <w:rsid w:val="00AE1E56"/>
    <w:rsid w:val="00AE3043"/>
    <w:rsid w:val="00AE3BAD"/>
    <w:rsid w:val="00AE46F6"/>
    <w:rsid w:val="00AE657B"/>
    <w:rsid w:val="00AF0BDD"/>
    <w:rsid w:val="00AF6A2B"/>
    <w:rsid w:val="00AF7CB9"/>
    <w:rsid w:val="00B017CB"/>
    <w:rsid w:val="00B0290D"/>
    <w:rsid w:val="00B0364D"/>
    <w:rsid w:val="00B07D8A"/>
    <w:rsid w:val="00B2143A"/>
    <w:rsid w:val="00B21BC9"/>
    <w:rsid w:val="00B21C62"/>
    <w:rsid w:val="00B23F1A"/>
    <w:rsid w:val="00B2667F"/>
    <w:rsid w:val="00B2731C"/>
    <w:rsid w:val="00B30DA8"/>
    <w:rsid w:val="00B312E1"/>
    <w:rsid w:val="00B3145E"/>
    <w:rsid w:val="00B31C39"/>
    <w:rsid w:val="00B37358"/>
    <w:rsid w:val="00B44C61"/>
    <w:rsid w:val="00B509A3"/>
    <w:rsid w:val="00B53147"/>
    <w:rsid w:val="00B531A8"/>
    <w:rsid w:val="00B554B1"/>
    <w:rsid w:val="00B55903"/>
    <w:rsid w:val="00B5602C"/>
    <w:rsid w:val="00B5651D"/>
    <w:rsid w:val="00B618DA"/>
    <w:rsid w:val="00B65BC6"/>
    <w:rsid w:val="00B65F80"/>
    <w:rsid w:val="00B67596"/>
    <w:rsid w:val="00B7060C"/>
    <w:rsid w:val="00B7116D"/>
    <w:rsid w:val="00B71BA2"/>
    <w:rsid w:val="00B72663"/>
    <w:rsid w:val="00B74A63"/>
    <w:rsid w:val="00B76099"/>
    <w:rsid w:val="00B8499D"/>
    <w:rsid w:val="00B85154"/>
    <w:rsid w:val="00B92134"/>
    <w:rsid w:val="00B9422D"/>
    <w:rsid w:val="00B961DB"/>
    <w:rsid w:val="00BA440E"/>
    <w:rsid w:val="00BA6453"/>
    <w:rsid w:val="00BB34B4"/>
    <w:rsid w:val="00BB5D4A"/>
    <w:rsid w:val="00BC3F9D"/>
    <w:rsid w:val="00BC51C8"/>
    <w:rsid w:val="00BC7CF9"/>
    <w:rsid w:val="00BD0ED2"/>
    <w:rsid w:val="00BD266F"/>
    <w:rsid w:val="00BD3E26"/>
    <w:rsid w:val="00BD6374"/>
    <w:rsid w:val="00BD793C"/>
    <w:rsid w:val="00BE0981"/>
    <w:rsid w:val="00BE213C"/>
    <w:rsid w:val="00BE6E10"/>
    <w:rsid w:val="00BE6EA3"/>
    <w:rsid w:val="00BF1E8A"/>
    <w:rsid w:val="00BF389B"/>
    <w:rsid w:val="00C00BD3"/>
    <w:rsid w:val="00C01A8C"/>
    <w:rsid w:val="00C02D56"/>
    <w:rsid w:val="00C030E2"/>
    <w:rsid w:val="00C06491"/>
    <w:rsid w:val="00C11A8B"/>
    <w:rsid w:val="00C20613"/>
    <w:rsid w:val="00C20FAC"/>
    <w:rsid w:val="00C2126D"/>
    <w:rsid w:val="00C2197C"/>
    <w:rsid w:val="00C222E7"/>
    <w:rsid w:val="00C269F4"/>
    <w:rsid w:val="00C27F89"/>
    <w:rsid w:val="00C3241B"/>
    <w:rsid w:val="00C33D59"/>
    <w:rsid w:val="00C3652B"/>
    <w:rsid w:val="00C400BF"/>
    <w:rsid w:val="00C43F6D"/>
    <w:rsid w:val="00C44430"/>
    <w:rsid w:val="00C447CE"/>
    <w:rsid w:val="00C46AEB"/>
    <w:rsid w:val="00C52EC0"/>
    <w:rsid w:val="00C53337"/>
    <w:rsid w:val="00C549E4"/>
    <w:rsid w:val="00C6132C"/>
    <w:rsid w:val="00C7039D"/>
    <w:rsid w:val="00C77787"/>
    <w:rsid w:val="00C842EE"/>
    <w:rsid w:val="00C86CE0"/>
    <w:rsid w:val="00C87666"/>
    <w:rsid w:val="00C91A05"/>
    <w:rsid w:val="00C92E92"/>
    <w:rsid w:val="00C9503E"/>
    <w:rsid w:val="00CA0F6A"/>
    <w:rsid w:val="00CA14BE"/>
    <w:rsid w:val="00CA5691"/>
    <w:rsid w:val="00CA67E1"/>
    <w:rsid w:val="00CA7678"/>
    <w:rsid w:val="00CA7D4A"/>
    <w:rsid w:val="00CB6A53"/>
    <w:rsid w:val="00CC0C9D"/>
    <w:rsid w:val="00CC5D94"/>
    <w:rsid w:val="00CC6916"/>
    <w:rsid w:val="00CC69B0"/>
    <w:rsid w:val="00CC6D48"/>
    <w:rsid w:val="00CC7EE7"/>
    <w:rsid w:val="00CD0E32"/>
    <w:rsid w:val="00CD3571"/>
    <w:rsid w:val="00CD466F"/>
    <w:rsid w:val="00CE0AE7"/>
    <w:rsid w:val="00CE5D52"/>
    <w:rsid w:val="00CE6F55"/>
    <w:rsid w:val="00CE7A06"/>
    <w:rsid w:val="00CF6F13"/>
    <w:rsid w:val="00CF7996"/>
    <w:rsid w:val="00CF7B55"/>
    <w:rsid w:val="00D00F45"/>
    <w:rsid w:val="00D0178A"/>
    <w:rsid w:val="00D042E7"/>
    <w:rsid w:val="00D0594B"/>
    <w:rsid w:val="00D112CA"/>
    <w:rsid w:val="00D122F0"/>
    <w:rsid w:val="00D12F29"/>
    <w:rsid w:val="00D1327A"/>
    <w:rsid w:val="00D1347E"/>
    <w:rsid w:val="00D16700"/>
    <w:rsid w:val="00D20E29"/>
    <w:rsid w:val="00D244D8"/>
    <w:rsid w:val="00D24FEC"/>
    <w:rsid w:val="00D2617E"/>
    <w:rsid w:val="00D3031A"/>
    <w:rsid w:val="00D303B7"/>
    <w:rsid w:val="00D32698"/>
    <w:rsid w:val="00D32C27"/>
    <w:rsid w:val="00D342ED"/>
    <w:rsid w:val="00D34571"/>
    <w:rsid w:val="00D346CC"/>
    <w:rsid w:val="00D34CB9"/>
    <w:rsid w:val="00D363C3"/>
    <w:rsid w:val="00D36951"/>
    <w:rsid w:val="00D37546"/>
    <w:rsid w:val="00D5204C"/>
    <w:rsid w:val="00D574BB"/>
    <w:rsid w:val="00D7054E"/>
    <w:rsid w:val="00D74FC9"/>
    <w:rsid w:val="00D770F8"/>
    <w:rsid w:val="00D879FD"/>
    <w:rsid w:val="00D9195E"/>
    <w:rsid w:val="00D9674C"/>
    <w:rsid w:val="00DA1C10"/>
    <w:rsid w:val="00DA3913"/>
    <w:rsid w:val="00DA4245"/>
    <w:rsid w:val="00DA6C38"/>
    <w:rsid w:val="00DB0BF2"/>
    <w:rsid w:val="00DB0E3D"/>
    <w:rsid w:val="00DB1489"/>
    <w:rsid w:val="00DB4DE0"/>
    <w:rsid w:val="00DB6D1A"/>
    <w:rsid w:val="00DC1364"/>
    <w:rsid w:val="00DC26D8"/>
    <w:rsid w:val="00DC2DEB"/>
    <w:rsid w:val="00DC3295"/>
    <w:rsid w:val="00DC34F8"/>
    <w:rsid w:val="00DC39DC"/>
    <w:rsid w:val="00DC6F7C"/>
    <w:rsid w:val="00DC712D"/>
    <w:rsid w:val="00DD32D4"/>
    <w:rsid w:val="00DD4556"/>
    <w:rsid w:val="00DD58CE"/>
    <w:rsid w:val="00DD5A24"/>
    <w:rsid w:val="00DE1574"/>
    <w:rsid w:val="00DE7F0C"/>
    <w:rsid w:val="00DF1460"/>
    <w:rsid w:val="00DF2437"/>
    <w:rsid w:val="00E00F04"/>
    <w:rsid w:val="00E018D1"/>
    <w:rsid w:val="00E024B5"/>
    <w:rsid w:val="00E02DC4"/>
    <w:rsid w:val="00E02F4E"/>
    <w:rsid w:val="00E03016"/>
    <w:rsid w:val="00E0319F"/>
    <w:rsid w:val="00E11875"/>
    <w:rsid w:val="00E11E4A"/>
    <w:rsid w:val="00E220E2"/>
    <w:rsid w:val="00E22836"/>
    <w:rsid w:val="00E277C2"/>
    <w:rsid w:val="00E317B3"/>
    <w:rsid w:val="00E3246B"/>
    <w:rsid w:val="00E32767"/>
    <w:rsid w:val="00E33F0B"/>
    <w:rsid w:val="00E41D6E"/>
    <w:rsid w:val="00E43130"/>
    <w:rsid w:val="00E443EA"/>
    <w:rsid w:val="00E477A5"/>
    <w:rsid w:val="00E47B59"/>
    <w:rsid w:val="00E50C1D"/>
    <w:rsid w:val="00E52308"/>
    <w:rsid w:val="00E54DCD"/>
    <w:rsid w:val="00E55782"/>
    <w:rsid w:val="00E56A91"/>
    <w:rsid w:val="00E608BB"/>
    <w:rsid w:val="00E6107E"/>
    <w:rsid w:val="00E63213"/>
    <w:rsid w:val="00E65559"/>
    <w:rsid w:val="00E70251"/>
    <w:rsid w:val="00E74046"/>
    <w:rsid w:val="00E740FE"/>
    <w:rsid w:val="00E74F10"/>
    <w:rsid w:val="00E7723C"/>
    <w:rsid w:val="00E826BE"/>
    <w:rsid w:val="00E83EC6"/>
    <w:rsid w:val="00E91238"/>
    <w:rsid w:val="00E962C2"/>
    <w:rsid w:val="00EA09B3"/>
    <w:rsid w:val="00EA0DFC"/>
    <w:rsid w:val="00EB5C68"/>
    <w:rsid w:val="00EB7561"/>
    <w:rsid w:val="00EC0D97"/>
    <w:rsid w:val="00EC31CF"/>
    <w:rsid w:val="00EC68D0"/>
    <w:rsid w:val="00EC7104"/>
    <w:rsid w:val="00ED79DC"/>
    <w:rsid w:val="00EE60EF"/>
    <w:rsid w:val="00EE791B"/>
    <w:rsid w:val="00EF1B87"/>
    <w:rsid w:val="00EF286D"/>
    <w:rsid w:val="00EF5FB7"/>
    <w:rsid w:val="00EF6375"/>
    <w:rsid w:val="00F03711"/>
    <w:rsid w:val="00F0406E"/>
    <w:rsid w:val="00F10E51"/>
    <w:rsid w:val="00F1276A"/>
    <w:rsid w:val="00F128D4"/>
    <w:rsid w:val="00F16AD9"/>
    <w:rsid w:val="00F16C3F"/>
    <w:rsid w:val="00F25785"/>
    <w:rsid w:val="00F2691E"/>
    <w:rsid w:val="00F34ACF"/>
    <w:rsid w:val="00F36416"/>
    <w:rsid w:val="00F424B8"/>
    <w:rsid w:val="00F429AE"/>
    <w:rsid w:val="00F42DAD"/>
    <w:rsid w:val="00F449B7"/>
    <w:rsid w:val="00F44CB8"/>
    <w:rsid w:val="00F464CC"/>
    <w:rsid w:val="00F472DF"/>
    <w:rsid w:val="00F51E2E"/>
    <w:rsid w:val="00F5719E"/>
    <w:rsid w:val="00F57666"/>
    <w:rsid w:val="00F627D4"/>
    <w:rsid w:val="00F63AB1"/>
    <w:rsid w:val="00F64477"/>
    <w:rsid w:val="00F6575D"/>
    <w:rsid w:val="00F658FC"/>
    <w:rsid w:val="00F67A13"/>
    <w:rsid w:val="00F70510"/>
    <w:rsid w:val="00F71402"/>
    <w:rsid w:val="00F72814"/>
    <w:rsid w:val="00F75759"/>
    <w:rsid w:val="00F7742C"/>
    <w:rsid w:val="00F82FEA"/>
    <w:rsid w:val="00F83C09"/>
    <w:rsid w:val="00F84E44"/>
    <w:rsid w:val="00F85788"/>
    <w:rsid w:val="00FA0B41"/>
    <w:rsid w:val="00FB4433"/>
    <w:rsid w:val="00FB5900"/>
    <w:rsid w:val="00FB5A3B"/>
    <w:rsid w:val="00FB5F2A"/>
    <w:rsid w:val="00FC12E4"/>
    <w:rsid w:val="00FC2256"/>
    <w:rsid w:val="00FC6A4F"/>
    <w:rsid w:val="00FC7012"/>
    <w:rsid w:val="00FC75B8"/>
    <w:rsid w:val="00FD0259"/>
    <w:rsid w:val="00FD081C"/>
    <w:rsid w:val="00FD09A6"/>
    <w:rsid w:val="00FD139A"/>
    <w:rsid w:val="00FD1BD1"/>
    <w:rsid w:val="00FD60FB"/>
    <w:rsid w:val="00FE1AA8"/>
    <w:rsid w:val="00FE318E"/>
    <w:rsid w:val="00FE3BAB"/>
    <w:rsid w:val="00FE626A"/>
    <w:rsid w:val="00FF1894"/>
    <w:rsid w:val="00FF3C23"/>
    <w:rsid w:val="00FF65EA"/>
    <w:rsid w:val="00FF6E6E"/>
    <w:rsid w:val="05F3FC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BB3CEF"/>
  <w15:chartTrackingRefBased/>
  <w15:docId w15:val="{FDFBE633-B2DE-4469-8A69-57E61166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paragraph" w:styleId="Heading9">
    <w:name w:val="heading 9"/>
    <w:basedOn w:val="Normal"/>
    <w:next w:val="Normal"/>
    <w:link w:val="Heading9Char"/>
    <w:uiPriority w:val="9"/>
    <w:semiHidden/>
    <w:unhideWhenUsed/>
    <w:qFormat/>
    <w:rsid w:val="00DD58CE"/>
    <w:pPr>
      <w:keepNext/>
      <w:keepLines/>
      <w:spacing w:before="4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semiHidden/>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semiHidden/>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semiHidden/>
    <w:unhideWhenUsed/>
    <w:rsid w:val="005705A0"/>
    <w:rPr>
      <w:color w:val="605E5C"/>
      <w:shd w:val="clear" w:color="auto" w:fill="E1DFDD"/>
    </w:rPr>
  </w:style>
  <w:style w:type="character" w:customStyle="1" w:styleId="Heading9Char">
    <w:name w:val="Heading 9 Char"/>
    <w:basedOn w:val="DefaultParagraphFont"/>
    <w:link w:val="Heading9"/>
    <w:uiPriority w:val="9"/>
    <w:semiHidden/>
    <w:rsid w:val="00DD58CE"/>
    <w:rPr>
      <w:rFonts w:asciiTheme="majorHAnsi" w:eastAsiaTheme="majorEastAsia" w:hAnsiTheme="majorHAnsi" w:cstheme="majorBidi"/>
      <w:i/>
      <w:iCs/>
      <w:color w:val="616161" w:themeColor="text1" w:themeTint="D8"/>
      <w:sz w:val="21"/>
      <w:szCs w:val="21"/>
    </w:rPr>
  </w:style>
  <w:style w:type="table" w:customStyle="1" w:styleId="TableGrid2">
    <w:name w:val="Table Grid2"/>
    <w:basedOn w:val="TableNormal"/>
    <w:next w:val="TableGrid"/>
    <w:uiPriority w:val="39"/>
    <w:rsid w:val="007F6EF8"/>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278606157">
      <w:bodyDiv w:val="1"/>
      <w:marLeft w:val="0"/>
      <w:marRight w:val="0"/>
      <w:marTop w:val="0"/>
      <w:marBottom w:val="0"/>
      <w:divBdr>
        <w:top w:val="none" w:sz="0" w:space="0" w:color="auto"/>
        <w:left w:val="none" w:sz="0" w:space="0" w:color="auto"/>
        <w:bottom w:val="none" w:sz="0" w:space="0" w:color="auto"/>
        <w:right w:val="none" w:sz="0" w:space="0" w:color="auto"/>
      </w:divBdr>
      <w:divsChild>
        <w:div w:id="329140890">
          <w:marLeft w:val="446"/>
          <w:marRight w:val="0"/>
          <w:marTop w:val="0"/>
          <w:marBottom w:val="0"/>
          <w:divBdr>
            <w:top w:val="none" w:sz="0" w:space="0" w:color="auto"/>
            <w:left w:val="none" w:sz="0" w:space="0" w:color="auto"/>
            <w:bottom w:val="none" w:sz="0" w:space="0" w:color="auto"/>
            <w:right w:val="none" w:sz="0" w:space="0" w:color="auto"/>
          </w:divBdr>
        </w:div>
        <w:div w:id="1304504385">
          <w:marLeft w:val="1166"/>
          <w:marRight w:val="0"/>
          <w:marTop w:val="0"/>
          <w:marBottom w:val="0"/>
          <w:divBdr>
            <w:top w:val="none" w:sz="0" w:space="0" w:color="auto"/>
            <w:left w:val="none" w:sz="0" w:space="0" w:color="auto"/>
            <w:bottom w:val="none" w:sz="0" w:space="0" w:color="auto"/>
            <w:right w:val="none" w:sz="0" w:space="0" w:color="auto"/>
          </w:divBdr>
        </w:div>
        <w:div w:id="1347754552">
          <w:marLeft w:val="446"/>
          <w:marRight w:val="0"/>
          <w:marTop w:val="0"/>
          <w:marBottom w:val="0"/>
          <w:divBdr>
            <w:top w:val="none" w:sz="0" w:space="0" w:color="auto"/>
            <w:left w:val="none" w:sz="0" w:space="0" w:color="auto"/>
            <w:bottom w:val="none" w:sz="0" w:space="0" w:color="auto"/>
            <w:right w:val="none" w:sz="0" w:space="0" w:color="auto"/>
          </w:divBdr>
        </w:div>
        <w:div w:id="868493464">
          <w:marLeft w:val="446"/>
          <w:marRight w:val="0"/>
          <w:marTop w:val="0"/>
          <w:marBottom w:val="0"/>
          <w:divBdr>
            <w:top w:val="none" w:sz="0" w:space="0" w:color="auto"/>
            <w:left w:val="none" w:sz="0" w:space="0" w:color="auto"/>
            <w:bottom w:val="none" w:sz="0" w:space="0" w:color="auto"/>
            <w:right w:val="none" w:sz="0" w:space="0" w:color="auto"/>
          </w:divBdr>
        </w:div>
        <w:div w:id="521481319">
          <w:marLeft w:val="446"/>
          <w:marRight w:val="0"/>
          <w:marTop w:val="0"/>
          <w:marBottom w:val="0"/>
          <w:divBdr>
            <w:top w:val="none" w:sz="0" w:space="0" w:color="auto"/>
            <w:left w:val="none" w:sz="0" w:space="0" w:color="auto"/>
            <w:bottom w:val="none" w:sz="0" w:space="0" w:color="auto"/>
            <w:right w:val="none" w:sz="0" w:space="0" w:color="auto"/>
          </w:divBdr>
        </w:div>
        <w:div w:id="1598362684">
          <w:marLeft w:val="446"/>
          <w:marRight w:val="0"/>
          <w:marTop w:val="0"/>
          <w:marBottom w:val="0"/>
          <w:divBdr>
            <w:top w:val="none" w:sz="0" w:space="0" w:color="auto"/>
            <w:left w:val="none" w:sz="0" w:space="0" w:color="auto"/>
            <w:bottom w:val="none" w:sz="0" w:space="0" w:color="auto"/>
            <w:right w:val="none" w:sz="0" w:space="0" w:color="auto"/>
          </w:divBdr>
        </w:div>
        <w:div w:id="1042631926">
          <w:marLeft w:val="446"/>
          <w:marRight w:val="0"/>
          <w:marTop w:val="0"/>
          <w:marBottom w:val="0"/>
          <w:divBdr>
            <w:top w:val="none" w:sz="0" w:space="0" w:color="auto"/>
            <w:left w:val="none" w:sz="0" w:space="0" w:color="auto"/>
            <w:bottom w:val="none" w:sz="0" w:space="0" w:color="auto"/>
            <w:right w:val="none" w:sz="0" w:space="0" w:color="auto"/>
          </w:divBdr>
        </w:div>
      </w:divsChild>
    </w:div>
    <w:div w:id="299967458">
      <w:bodyDiv w:val="1"/>
      <w:marLeft w:val="0"/>
      <w:marRight w:val="0"/>
      <w:marTop w:val="0"/>
      <w:marBottom w:val="0"/>
      <w:divBdr>
        <w:top w:val="none" w:sz="0" w:space="0" w:color="auto"/>
        <w:left w:val="none" w:sz="0" w:space="0" w:color="auto"/>
        <w:bottom w:val="none" w:sz="0" w:space="0" w:color="auto"/>
        <w:right w:val="none" w:sz="0" w:space="0" w:color="auto"/>
      </w:divBdr>
      <w:divsChild>
        <w:div w:id="1150293549">
          <w:marLeft w:val="446"/>
          <w:marRight w:val="0"/>
          <w:marTop w:val="0"/>
          <w:marBottom w:val="0"/>
          <w:divBdr>
            <w:top w:val="none" w:sz="0" w:space="0" w:color="auto"/>
            <w:left w:val="none" w:sz="0" w:space="0" w:color="auto"/>
            <w:bottom w:val="none" w:sz="0" w:space="0" w:color="auto"/>
            <w:right w:val="none" w:sz="0" w:space="0" w:color="auto"/>
          </w:divBdr>
        </w:div>
        <w:div w:id="152262082">
          <w:marLeft w:val="446"/>
          <w:marRight w:val="0"/>
          <w:marTop w:val="0"/>
          <w:marBottom w:val="0"/>
          <w:divBdr>
            <w:top w:val="none" w:sz="0" w:space="0" w:color="auto"/>
            <w:left w:val="none" w:sz="0" w:space="0" w:color="auto"/>
            <w:bottom w:val="none" w:sz="0" w:space="0" w:color="auto"/>
            <w:right w:val="none" w:sz="0" w:space="0" w:color="auto"/>
          </w:divBdr>
        </w:div>
        <w:div w:id="1367027245">
          <w:marLeft w:val="446"/>
          <w:marRight w:val="0"/>
          <w:marTop w:val="0"/>
          <w:marBottom w:val="0"/>
          <w:divBdr>
            <w:top w:val="none" w:sz="0" w:space="0" w:color="auto"/>
            <w:left w:val="none" w:sz="0" w:space="0" w:color="auto"/>
            <w:bottom w:val="none" w:sz="0" w:space="0" w:color="auto"/>
            <w:right w:val="none" w:sz="0" w:space="0" w:color="auto"/>
          </w:divBdr>
        </w:div>
        <w:div w:id="1952662590">
          <w:marLeft w:val="1166"/>
          <w:marRight w:val="0"/>
          <w:marTop w:val="0"/>
          <w:marBottom w:val="0"/>
          <w:divBdr>
            <w:top w:val="none" w:sz="0" w:space="0" w:color="auto"/>
            <w:left w:val="none" w:sz="0" w:space="0" w:color="auto"/>
            <w:bottom w:val="none" w:sz="0" w:space="0" w:color="auto"/>
            <w:right w:val="none" w:sz="0" w:space="0" w:color="auto"/>
          </w:divBdr>
        </w:div>
        <w:div w:id="1155337794">
          <w:marLeft w:val="446"/>
          <w:marRight w:val="0"/>
          <w:marTop w:val="0"/>
          <w:marBottom w:val="0"/>
          <w:divBdr>
            <w:top w:val="none" w:sz="0" w:space="0" w:color="auto"/>
            <w:left w:val="none" w:sz="0" w:space="0" w:color="auto"/>
            <w:bottom w:val="none" w:sz="0" w:space="0" w:color="auto"/>
            <w:right w:val="none" w:sz="0" w:space="0" w:color="auto"/>
          </w:divBdr>
        </w:div>
      </w:divsChild>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05106708">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482432145">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570430570">
      <w:bodyDiv w:val="1"/>
      <w:marLeft w:val="0"/>
      <w:marRight w:val="0"/>
      <w:marTop w:val="0"/>
      <w:marBottom w:val="0"/>
      <w:divBdr>
        <w:top w:val="none" w:sz="0" w:space="0" w:color="auto"/>
        <w:left w:val="none" w:sz="0" w:space="0" w:color="auto"/>
        <w:bottom w:val="none" w:sz="0" w:space="0" w:color="auto"/>
        <w:right w:val="none" w:sz="0" w:space="0" w:color="auto"/>
      </w:divBdr>
      <w:divsChild>
        <w:div w:id="1619753788">
          <w:marLeft w:val="446"/>
          <w:marRight w:val="0"/>
          <w:marTop w:val="0"/>
          <w:marBottom w:val="0"/>
          <w:divBdr>
            <w:top w:val="none" w:sz="0" w:space="0" w:color="auto"/>
            <w:left w:val="none" w:sz="0" w:space="0" w:color="auto"/>
            <w:bottom w:val="none" w:sz="0" w:space="0" w:color="auto"/>
            <w:right w:val="none" w:sz="0" w:space="0" w:color="auto"/>
          </w:divBdr>
        </w:div>
        <w:div w:id="528301624">
          <w:marLeft w:val="446"/>
          <w:marRight w:val="0"/>
          <w:marTop w:val="0"/>
          <w:marBottom w:val="0"/>
          <w:divBdr>
            <w:top w:val="none" w:sz="0" w:space="0" w:color="auto"/>
            <w:left w:val="none" w:sz="0" w:space="0" w:color="auto"/>
            <w:bottom w:val="none" w:sz="0" w:space="0" w:color="auto"/>
            <w:right w:val="none" w:sz="0" w:space="0" w:color="auto"/>
          </w:divBdr>
        </w:div>
        <w:div w:id="482308097">
          <w:marLeft w:val="1166"/>
          <w:marRight w:val="0"/>
          <w:marTop w:val="0"/>
          <w:marBottom w:val="0"/>
          <w:divBdr>
            <w:top w:val="none" w:sz="0" w:space="0" w:color="auto"/>
            <w:left w:val="none" w:sz="0" w:space="0" w:color="auto"/>
            <w:bottom w:val="none" w:sz="0" w:space="0" w:color="auto"/>
            <w:right w:val="none" w:sz="0" w:space="0" w:color="auto"/>
          </w:divBdr>
        </w:div>
        <w:div w:id="1357344861">
          <w:marLeft w:val="1166"/>
          <w:marRight w:val="0"/>
          <w:marTop w:val="0"/>
          <w:marBottom w:val="0"/>
          <w:divBdr>
            <w:top w:val="none" w:sz="0" w:space="0" w:color="auto"/>
            <w:left w:val="none" w:sz="0" w:space="0" w:color="auto"/>
            <w:bottom w:val="none" w:sz="0" w:space="0" w:color="auto"/>
            <w:right w:val="none" w:sz="0" w:space="0" w:color="auto"/>
          </w:divBdr>
        </w:div>
        <w:div w:id="2079860980">
          <w:marLeft w:val="446"/>
          <w:marRight w:val="0"/>
          <w:marTop w:val="0"/>
          <w:marBottom w:val="0"/>
          <w:divBdr>
            <w:top w:val="none" w:sz="0" w:space="0" w:color="auto"/>
            <w:left w:val="none" w:sz="0" w:space="0" w:color="auto"/>
            <w:bottom w:val="none" w:sz="0" w:space="0" w:color="auto"/>
            <w:right w:val="none" w:sz="0" w:space="0" w:color="auto"/>
          </w:divBdr>
        </w:div>
        <w:div w:id="1305549520">
          <w:marLeft w:val="446"/>
          <w:marRight w:val="0"/>
          <w:marTop w:val="0"/>
          <w:marBottom w:val="0"/>
          <w:divBdr>
            <w:top w:val="none" w:sz="0" w:space="0" w:color="auto"/>
            <w:left w:val="none" w:sz="0" w:space="0" w:color="auto"/>
            <w:bottom w:val="none" w:sz="0" w:space="0" w:color="auto"/>
            <w:right w:val="none" w:sz="0" w:space="0" w:color="auto"/>
          </w:divBdr>
        </w:div>
      </w:divsChild>
    </w:div>
    <w:div w:id="584384869">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776171334">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79243658">
      <w:bodyDiv w:val="1"/>
      <w:marLeft w:val="0"/>
      <w:marRight w:val="0"/>
      <w:marTop w:val="0"/>
      <w:marBottom w:val="0"/>
      <w:divBdr>
        <w:top w:val="none" w:sz="0" w:space="0" w:color="auto"/>
        <w:left w:val="none" w:sz="0" w:space="0" w:color="auto"/>
        <w:bottom w:val="none" w:sz="0" w:space="0" w:color="auto"/>
        <w:right w:val="none" w:sz="0" w:space="0" w:color="auto"/>
      </w:divBdr>
    </w:div>
    <w:div w:id="882212386">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41034942">
      <w:bodyDiv w:val="1"/>
      <w:marLeft w:val="0"/>
      <w:marRight w:val="0"/>
      <w:marTop w:val="0"/>
      <w:marBottom w:val="0"/>
      <w:divBdr>
        <w:top w:val="none" w:sz="0" w:space="0" w:color="auto"/>
        <w:left w:val="none" w:sz="0" w:space="0" w:color="auto"/>
        <w:bottom w:val="none" w:sz="0" w:space="0" w:color="auto"/>
        <w:right w:val="none" w:sz="0" w:space="0" w:color="auto"/>
      </w:divBdr>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345355396">
      <w:bodyDiv w:val="1"/>
      <w:marLeft w:val="0"/>
      <w:marRight w:val="0"/>
      <w:marTop w:val="0"/>
      <w:marBottom w:val="0"/>
      <w:divBdr>
        <w:top w:val="none" w:sz="0" w:space="0" w:color="auto"/>
        <w:left w:val="none" w:sz="0" w:space="0" w:color="auto"/>
        <w:bottom w:val="none" w:sz="0" w:space="0" w:color="auto"/>
        <w:right w:val="none" w:sz="0" w:space="0" w:color="auto"/>
      </w:divBdr>
    </w:div>
    <w:div w:id="1463963957">
      <w:bodyDiv w:val="1"/>
      <w:marLeft w:val="0"/>
      <w:marRight w:val="0"/>
      <w:marTop w:val="0"/>
      <w:marBottom w:val="0"/>
      <w:divBdr>
        <w:top w:val="none" w:sz="0" w:space="0" w:color="auto"/>
        <w:left w:val="none" w:sz="0" w:space="0" w:color="auto"/>
        <w:bottom w:val="none" w:sz="0" w:space="0" w:color="auto"/>
        <w:right w:val="none" w:sz="0" w:space="0" w:color="auto"/>
      </w:divBdr>
    </w:div>
    <w:div w:id="1474756639">
      <w:bodyDiv w:val="1"/>
      <w:marLeft w:val="0"/>
      <w:marRight w:val="0"/>
      <w:marTop w:val="0"/>
      <w:marBottom w:val="0"/>
      <w:divBdr>
        <w:top w:val="none" w:sz="0" w:space="0" w:color="auto"/>
        <w:left w:val="none" w:sz="0" w:space="0" w:color="auto"/>
        <w:bottom w:val="none" w:sz="0" w:space="0" w:color="auto"/>
        <w:right w:val="none" w:sz="0" w:space="0" w:color="auto"/>
      </w:divBdr>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566055">
      <w:bodyDiv w:val="1"/>
      <w:marLeft w:val="0"/>
      <w:marRight w:val="0"/>
      <w:marTop w:val="0"/>
      <w:marBottom w:val="0"/>
      <w:divBdr>
        <w:top w:val="none" w:sz="0" w:space="0" w:color="auto"/>
        <w:left w:val="none" w:sz="0" w:space="0" w:color="auto"/>
        <w:bottom w:val="none" w:sz="0" w:space="0" w:color="auto"/>
        <w:right w:val="none" w:sz="0" w:space="0" w:color="auto"/>
      </w:divBdr>
      <w:divsChild>
        <w:div w:id="178399477">
          <w:marLeft w:val="634"/>
          <w:marRight w:val="0"/>
          <w:marTop w:val="200"/>
          <w:marBottom w:val="0"/>
          <w:divBdr>
            <w:top w:val="none" w:sz="0" w:space="0" w:color="auto"/>
            <w:left w:val="none" w:sz="0" w:space="0" w:color="auto"/>
            <w:bottom w:val="none" w:sz="0" w:space="0" w:color="auto"/>
            <w:right w:val="none" w:sz="0" w:space="0" w:color="auto"/>
          </w:divBdr>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769159082">
      <w:bodyDiv w:val="1"/>
      <w:marLeft w:val="0"/>
      <w:marRight w:val="0"/>
      <w:marTop w:val="0"/>
      <w:marBottom w:val="0"/>
      <w:divBdr>
        <w:top w:val="none" w:sz="0" w:space="0" w:color="auto"/>
        <w:left w:val="none" w:sz="0" w:space="0" w:color="auto"/>
        <w:bottom w:val="none" w:sz="0" w:space="0" w:color="auto"/>
        <w:right w:val="none" w:sz="0" w:space="0" w:color="auto"/>
      </w:divBdr>
      <w:divsChild>
        <w:div w:id="1135021861">
          <w:marLeft w:val="446"/>
          <w:marRight w:val="0"/>
          <w:marTop w:val="0"/>
          <w:marBottom w:val="0"/>
          <w:divBdr>
            <w:top w:val="none" w:sz="0" w:space="0" w:color="auto"/>
            <w:left w:val="none" w:sz="0" w:space="0" w:color="auto"/>
            <w:bottom w:val="none" w:sz="0" w:space="0" w:color="auto"/>
            <w:right w:val="none" w:sz="0" w:space="0" w:color="auto"/>
          </w:divBdr>
        </w:div>
        <w:div w:id="302665351">
          <w:marLeft w:val="446"/>
          <w:marRight w:val="0"/>
          <w:marTop w:val="0"/>
          <w:marBottom w:val="0"/>
          <w:divBdr>
            <w:top w:val="none" w:sz="0" w:space="0" w:color="auto"/>
            <w:left w:val="none" w:sz="0" w:space="0" w:color="auto"/>
            <w:bottom w:val="none" w:sz="0" w:space="0" w:color="auto"/>
            <w:right w:val="none" w:sz="0" w:space="0" w:color="auto"/>
          </w:divBdr>
        </w:div>
        <w:div w:id="1346634507">
          <w:marLeft w:val="1166"/>
          <w:marRight w:val="0"/>
          <w:marTop w:val="0"/>
          <w:marBottom w:val="0"/>
          <w:divBdr>
            <w:top w:val="none" w:sz="0" w:space="0" w:color="auto"/>
            <w:left w:val="none" w:sz="0" w:space="0" w:color="auto"/>
            <w:bottom w:val="none" w:sz="0" w:space="0" w:color="auto"/>
            <w:right w:val="none" w:sz="0" w:space="0" w:color="auto"/>
          </w:divBdr>
        </w:div>
        <w:div w:id="2072923712">
          <w:marLeft w:val="1166"/>
          <w:marRight w:val="0"/>
          <w:marTop w:val="0"/>
          <w:marBottom w:val="0"/>
          <w:divBdr>
            <w:top w:val="none" w:sz="0" w:space="0" w:color="auto"/>
            <w:left w:val="none" w:sz="0" w:space="0" w:color="auto"/>
            <w:bottom w:val="none" w:sz="0" w:space="0" w:color="auto"/>
            <w:right w:val="none" w:sz="0" w:space="0" w:color="auto"/>
          </w:divBdr>
        </w:div>
        <w:div w:id="168101720">
          <w:marLeft w:val="446"/>
          <w:marRight w:val="0"/>
          <w:marTop w:val="0"/>
          <w:marBottom w:val="0"/>
          <w:divBdr>
            <w:top w:val="none" w:sz="0" w:space="0" w:color="auto"/>
            <w:left w:val="none" w:sz="0" w:space="0" w:color="auto"/>
            <w:bottom w:val="none" w:sz="0" w:space="0" w:color="auto"/>
            <w:right w:val="none" w:sz="0" w:space="0" w:color="auto"/>
          </w:divBdr>
        </w:div>
        <w:div w:id="1323392626">
          <w:marLeft w:val="446"/>
          <w:marRight w:val="0"/>
          <w:marTop w:val="0"/>
          <w:marBottom w:val="0"/>
          <w:divBdr>
            <w:top w:val="none" w:sz="0" w:space="0" w:color="auto"/>
            <w:left w:val="none" w:sz="0" w:space="0" w:color="auto"/>
            <w:bottom w:val="none" w:sz="0" w:space="0" w:color="auto"/>
            <w:right w:val="none" w:sz="0" w:space="0" w:color="auto"/>
          </w:divBdr>
        </w:div>
      </w:divsChild>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id.code@nationalgrideso.com" TargetMode="External"/><Relationship Id="rId18" Type="http://schemas.microsoft.com/office/2018/08/relationships/commentsExtensible" Target="commentsExtensible.xml"/><Relationship Id="rId26" Type="http://schemas.openxmlformats.org/officeDocument/2006/relationships/image" Target="media/image8.jpeg"/><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3.jpeg"/><Relationship Id="rId34" Type="http://schemas.openxmlformats.org/officeDocument/2006/relationships/image" Target="media/image13.png"/><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Milly.Lewis@nationalgrideso.com" TargetMode="External"/><Relationship Id="rId17" Type="http://schemas.microsoft.com/office/2016/09/relationships/commentsIds" Target="commentsIds.xml"/><Relationship Id="rId25" Type="http://schemas.openxmlformats.org/officeDocument/2006/relationships/image" Target="media/image7.jpeg"/><Relationship Id="rId33" Type="http://schemas.openxmlformats.org/officeDocument/2006/relationships/image" Target="media/image12.jpeg"/><Relationship Id="rId38" Type="http://schemas.openxmlformats.org/officeDocument/2006/relationships/hyperlink" Target="https://www.ofgem.gov.uk/sites/default/files/2021-11/GC0151%20Authority%20Decision.pdf" TargetMode="Externa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image" Target="media/image2.jpeg"/><Relationship Id="rId29" Type="http://schemas.openxmlformats.org/officeDocument/2006/relationships/image" Target="media/image10.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rry.Baldwin@nationalgrideso.com" TargetMode="External"/><Relationship Id="rId24" Type="http://schemas.openxmlformats.org/officeDocument/2006/relationships/image" Target="media/image6.jpeg"/><Relationship Id="rId32" Type="http://schemas.openxmlformats.org/officeDocument/2006/relationships/image" Target="media/image11.png"/><Relationship Id="rId37" Type="http://schemas.openxmlformats.org/officeDocument/2006/relationships/hyperlink" Target="https://www.nationalgrideso.com/industry-information/codes/grid-code-old/modifications/gc0151-grid-code-compliance-fault-ride"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image" Target="media/image5.jpeg"/><Relationship Id="rId28" Type="http://schemas.openxmlformats.org/officeDocument/2006/relationships/hyperlink" Target="https://www.nationalgrid.com/sites/default/files/documents/TGN%28E%29_288_0.pdf" TargetMode="External"/><Relationship Id="rId36" Type="http://schemas.openxmlformats.org/officeDocument/2006/relationships/hyperlink" Target="https://www.nationalgrideso.com/industry-information/codes/grid-code-old/modifications/gc0155-clarification-fault-ride-through" TargetMode="External"/><Relationship Id="rId10" Type="http://schemas.openxmlformats.org/officeDocument/2006/relationships/endnotes" Target="endnotes.xml"/><Relationship Id="rId19" Type="http://schemas.openxmlformats.org/officeDocument/2006/relationships/image" Target="media/image1.jpeg"/><Relationship Id="rId31" Type="http://schemas.openxmlformats.org/officeDocument/2006/relationships/hyperlink" Target="https://www.nationalgrideso.com/document/238741/download"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ationalgrideso.com/industry-information/codes/grid-code-old/modifications/gc0151-grid-code-compliance-fault-ride" TargetMode="External"/><Relationship Id="rId22" Type="http://schemas.openxmlformats.org/officeDocument/2006/relationships/image" Target="media/image4.jpeg"/><Relationship Id="rId27" Type="http://schemas.openxmlformats.org/officeDocument/2006/relationships/image" Target="media/image9.jpeg"/><Relationship Id="rId30" Type="http://schemas.openxmlformats.org/officeDocument/2006/relationships/image" Target="cid:image001.png@01D8815A.861F5630" TargetMode="External"/><Relationship Id="rId35" Type="http://schemas.openxmlformats.org/officeDocument/2006/relationships/hyperlink" Target="mailto:grid.code@nationalgrideso.com" TargetMode="External"/><Relationship Id="rId43"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nke.johnokwesa1\OneDrive%20-%20National%20Grid\Team%20documents\SOPs%20and%20Templates\Modification%20and%20Panel%20templates\2.%20Report%20templates\Workgroup%20Consultation%20template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9922B7D625841EABDD4F0248A68F26A"/>
        <w:category>
          <w:name w:val="General"/>
          <w:gallery w:val="placeholder"/>
        </w:category>
        <w:types>
          <w:type w:val="bbPlcHdr"/>
        </w:types>
        <w:behaviors>
          <w:behavior w:val="content"/>
        </w:behaviors>
        <w:guid w:val="{B1B90656-ED0F-4C27-B9E3-4BC4DAFB6A69}"/>
      </w:docPartPr>
      <w:docPartBody>
        <w:p w:rsidR="00253CEE" w:rsidRDefault="005051F9">
          <w:pPr>
            <w:pStyle w:val="09922B7D625841EABDD4F0248A68F26A"/>
          </w:pPr>
          <w:r w:rsidRPr="00625C74">
            <w:rPr>
              <w:rStyle w:val="PlaceholderText"/>
            </w:rPr>
            <w:t>Click or tap to enter a date.</w:t>
          </w:r>
        </w:p>
      </w:docPartBody>
    </w:docPart>
    <w:docPart>
      <w:docPartPr>
        <w:name w:val="334D39BD212A441088623A8D7B3D2A2B"/>
        <w:category>
          <w:name w:val="General"/>
          <w:gallery w:val="placeholder"/>
        </w:category>
        <w:types>
          <w:type w:val="bbPlcHdr"/>
        </w:types>
        <w:behaviors>
          <w:behavior w:val="content"/>
        </w:behaviors>
        <w:guid w:val="{36B9563F-8676-44D7-B240-04F79B5F66C7}"/>
      </w:docPartPr>
      <w:docPartBody>
        <w:p w:rsidR="00D7373E" w:rsidRDefault="00253CEE" w:rsidP="00253CEE">
          <w:pPr>
            <w:pStyle w:val="334D39BD212A441088623A8D7B3D2A2B"/>
          </w:pPr>
          <w:r w:rsidRPr="00C2197C">
            <w:rPr>
              <w:rStyle w:val="PlaceholderText"/>
            </w:rPr>
            <w:t>[</w:t>
          </w:r>
          <w:r w:rsidRPr="008867A1">
            <w:rPr>
              <w:rStyle w:val="PlaceholderText"/>
              <w:b/>
            </w:rPr>
            <w:t>Insert a summary of the modification</w:t>
          </w:r>
          <w:r>
            <w:rPr>
              <w:rStyle w:val="PlaceholderText"/>
            </w:rPr>
            <w:t xml:space="preserve">. </w:t>
          </w:r>
          <w:r w:rsidRPr="008867A1">
            <w:rPr>
              <w:rStyle w:val="PlaceholderText"/>
            </w:rPr>
            <w:t>This should be short and clearly identify the topic the modification relates to. This should not be any longer than the timetable section.</w:t>
          </w:r>
          <w:r w:rsidRPr="00C2197C">
            <w:rPr>
              <w:rStyle w:val="PlaceholderText"/>
            </w:rPr>
            <w:t>]</w:t>
          </w:r>
        </w:p>
      </w:docPartBody>
    </w:docPart>
    <w:docPart>
      <w:docPartPr>
        <w:name w:val="B019662F95C54B6F818312B38CB24B0D"/>
        <w:category>
          <w:name w:val="General"/>
          <w:gallery w:val="placeholder"/>
        </w:category>
        <w:types>
          <w:type w:val="bbPlcHdr"/>
        </w:types>
        <w:behaviors>
          <w:behavior w:val="content"/>
        </w:behaviors>
        <w:guid w:val="{E0A34DF9-9F75-4294-9AEE-C86B3217FBDC}"/>
      </w:docPartPr>
      <w:docPartBody>
        <w:p w:rsidR="00D7373E" w:rsidRDefault="00253CEE" w:rsidP="00253CEE">
          <w:pPr>
            <w:pStyle w:val="B019662F95C54B6F818312B38CB24B0D"/>
          </w:pPr>
          <w:r w:rsidRPr="00625C74">
            <w:rPr>
              <w:rStyle w:val="PlaceholderText"/>
            </w:rPr>
            <w:t>Choose an item.</w:t>
          </w:r>
        </w:p>
      </w:docPartBody>
    </w:docPart>
    <w:docPart>
      <w:docPartPr>
        <w:name w:val="4C2657E42BE94A38B6F5ED1F5DA163F8"/>
        <w:category>
          <w:name w:val="General"/>
          <w:gallery w:val="placeholder"/>
        </w:category>
        <w:types>
          <w:type w:val="bbPlcHdr"/>
        </w:types>
        <w:behaviors>
          <w:behavior w:val="content"/>
        </w:behaviors>
        <w:guid w:val="{6FB44FD3-317A-4BB8-96E7-430538772CC1}"/>
      </w:docPartPr>
      <w:docPartBody>
        <w:p w:rsidR="00D7373E" w:rsidRDefault="00253CEE" w:rsidP="00253CEE">
          <w:pPr>
            <w:pStyle w:val="4C2657E42BE94A38B6F5ED1F5DA163F8"/>
          </w:pPr>
          <w:r>
            <w:rPr>
              <w:rStyle w:val="PlaceholderText"/>
            </w:rPr>
            <w:t>[Please provide your rationale]</w:t>
          </w:r>
        </w:p>
      </w:docPartBody>
    </w:docPart>
    <w:docPart>
      <w:docPartPr>
        <w:name w:val="4A102CEE39D040BAAF5DF95879524349"/>
        <w:category>
          <w:name w:val="General"/>
          <w:gallery w:val="placeholder"/>
        </w:category>
        <w:types>
          <w:type w:val="bbPlcHdr"/>
        </w:types>
        <w:behaviors>
          <w:behavior w:val="content"/>
        </w:behaviors>
        <w:guid w:val="{DC470D81-9F4E-4037-B8E7-9788857DB216}"/>
      </w:docPartPr>
      <w:docPartBody>
        <w:p w:rsidR="00D7373E" w:rsidRDefault="00253CEE" w:rsidP="00253CEE">
          <w:pPr>
            <w:pStyle w:val="4A102CEE39D040BAAF5DF95879524349"/>
          </w:pPr>
          <w:r w:rsidRPr="00625C74">
            <w:rPr>
              <w:rStyle w:val="PlaceholderText"/>
            </w:rPr>
            <w:t>Choose an item.</w:t>
          </w:r>
        </w:p>
      </w:docPartBody>
    </w:docPart>
    <w:docPart>
      <w:docPartPr>
        <w:name w:val="72755F14BC1346C383EA3734A8B88674"/>
        <w:category>
          <w:name w:val="General"/>
          <w:gallery w:val="placeholder"/>
        </w:category>
        <w:types>
          <w:type w:val="bbPlcHdr"/>
        </w:types>
        <w:behaviors>
          <w:behavior w:val="content"/>
        </w:behaviors>
        <w:guid w:val="{5E7BE447-4DD5-42AB-A4DD-BFFB998972B9}"/>
      </w:docPartPr>
      <w:docPartBody>
        <w:p w:rsidR="00D7373E" w:rsidRDefault="00253CEE" w:rsidP="00253CEE">
          <w:pPr>
            <w:pStyle w:val="72755F14BC1346C383EA3734A8B88674"/>
          </w:pPr>
          <w:r>
            <w:rPr>
              <w:rStyle w:val="PlaceholderText"/>
            </w:rPr>
            <w:t>[Please provide your rationale]</w:t>
          </w:r>
        </w:p>
      </w:docPartBody>
    </w:docPart>
    <w:docPart>
      <w:docPartPr>
        <w:name w:val="8C4BF580D75B40438D2A777DC06AF08C"/>
        <w:category>
          <w:name w:val="General"/>
          <w:gallery w:val="placeholder"/>
        </w:category>
        <w:types>
          <w:type w:val="bbPlcHdr"/>
        </w:types>
        <w:behaviors>
          <w:behavior w:val="content"/>
        </w:behaviors>
        <w:guid w:val="{F26CC16F-CCFC-4F09-9C18-98F5B6FAC937}"/>
      </w:docPartPr>
      <w:docPartBody>
        <w:p w:rsidR="00D7373E" w:rsidRDefault="00253CEE" w:rsidP="00253CEE">
          <w:pPr>
            <w:pStyle w:val="8C4BF580D75B40438D2A777DC06AF08C"/>
          </w:pPr>
          <w:r w:rsidRPr="00625C74">
            <w:rPr>
              <w:rStyle w:val="PlaceholderText"/>
            </w:rPr>
            <w:t>Choose an item.</w:t>
          </w:r>
        </w:p>
      </w:docPartBody>
    </w:docPart>
    <w:docPart>
      <w:docPartPr>
        <w:name w:val="58A0F7ED94FA447DBF06991BC1BEB707"/>
        <w:category>
          <w:name w:val="General"/>
          <w:gallery w:val="placeholder"/>
        </w:category>
        <w:types>
          <w:type w:val="bbPlcHdr"/>
        </w:types>
        <w:behaviors>
          <w:behavior w:val="content"/>
        </w:behaviors>
        <w:guid w:val="{4DB3FE0E-8188-41C0-83BB-2409BEF68A79}"/>
      </w:docPartPr>
      <w:docPartBody>
        <w:p w:rsidR="00D7373E" w:rsidRDefault="00253CEE" w:rsidP="00253CEE">
          <w:pPr>
            <w:pStyle w:val="58A0F7ED94FA447DBF06991BC1BEB707"/>
          </w:pPr>
          <w:r>
            <w:rPr>
              <w:rStyle w:val="PlaceholderText"/>
            </w:rPr>
            <w:t>[Please provide your rationale]</w:t>
          </w:r>
        </w:p>
      </w:docPartBody>
    </w:docPart>
    <w:docPart>
      <w:docPartPr>
        <w:name w:val="31418DBE6872407C82CBAE0C71934B55"/>
        <w:category>
          <w:name w:val="General"/>
          <w:gallery w:val="placeholder"/>
        </w:category>
        <w:types>
          <w:type w:val="bbPlcHdr"/>
        </w:types>
        <w:behaviors>
          <w:behavior w:val="content"/>
        </w:behaviors>
        <w:guid w:val="{F890CF70-FB12-48EB-B874-11AE7D452818}"/>
      </w:docPartPr>
      <w:docPartBody>
        <w:p w:rsidR="00D7373E" w:rsidRDefault="00253CEE" w:rsidP="00253CEE">
          <w:pPr>
            <w:pStyle w:val="31418DBE6872407C82CBAE0C71934B55"/>
          </w:pPr>
          <w:r w:rsidRPr="00625C74">
            <w:rPr>
              <w:rStyle w:val="PlaceholderText"/>
            </w:rPr>
            <w:t>Choose an item.</w:t>
          </w:r>
        </w:p>
      </w:docPartBody>
    </w:docPart>
    <w:docPart>
      <w:docPartPr>
        <w:name w:val="0ADDC29E53784AB28247733D34023C20"/>
        <w:category>
          <w:name w:val="General"/>
          <w:gallery w:val="placeholder"/>
        </w:category>
        <w:types>
          <w:type w:val="bbPlcHdr"/>
        </w:types>
        <w:behaviors>
          <w:behavior w:val="content"/>
        </w:behaviors>
        <w:guid w:val="{81E615E9-1DD4-41F6-AC57-45C0509463EF}"/>
      </w:docPartPr>
      <w:docPartBody>
        <w:p w:rsidR="00D7373E" w:rsidRDefault="00253CEE" w:rsidP="00253CEE">
          <w:pPr>
            <w:pStyle w:val="0ADDC29E53784AB28247733D34023C20"/>
          </w:pPr>
          <w:r>
            <w:rPr>
              <w:rStyle w:val="PlaceholderText"/>
            </w:rPr>
            <w:t>[Please provide your rationale]</w:t>
          </w:r>
        </w:p>
      </w:docPartBody>
    </w:docPart>
    <w:docPart>
      <w:docPartPr>
        <w:name w:val="78C59E81560B4E61B3E4E83760B6CA15"/>
        <w:category>
          <w:name w:val="General"/>
          <w:gallery w:val="placeholder"/>
        </w:category>
        <w:types>
          <w:type w:val="bbPlcHdr"/>
        </w:types>
        <w:behaviors>
          <w:behavior w:val="content"/>
        </w:behaviors>
        <w:guid w:val="{E508939A-2408-4FF9-AEAD-C145BACED3A1}"/>
      </w:docPartPr>
      <w:docPartBody>
        <w:p w:rsidR="00D7373E" w:rsidRDefault="00253CEE" w:rsidP="00253CEE">
          <w:pPr>
            <w:pStyle w:val="78C59E81560B4E61B3E4E83760B6CA15"/>
          </w:pPr>
          <w:r w:rsidRPr="00625C74">
            <w:rPr>
              <w:rStyle w:val="PlaceholderText"/>
            </w:rPr>
            <w:t>Choose an item.</w:t>
          </w:r>
        </w:p>
      </w:docPartBody>
    </w:docPart>
    <w:docPart>
      <w:docPartPr>
        <w:name w:val="1A145F7C78144647B9ED03C70FD01726"/>
        <w:category>
          <w:name w:val="General"/>
          <w:gallery w:val="placeholder"/>
        </w:category>
        <w:types>
          <w:type w:val="bbPlcHdr"/>
        </w:types>
        <w:behaviors>
          <w:behavior w:val="content"/>
        </w:behaviors>
        <w:guid w:val="{B3675CD8-41B8-42B1-9665-779491587637}"/>
      </w:docPartPr>
      <w:docPartBody>
        <w:p w:rsidR="00D7373E" w:rsidRDefault="00253CEE" w:rsidP="00253CEE">
          <w:pPr>
            <w:pStyle w:val="1A145F7C78144647B9ED03C70FD01726"/>
          </w:pPr>
          <w:r>
            <w:rPr>
              <w:rStyle w:val="PlaceholderText"/>
            </w:rPr>
            <w:t>[Please provide your rationale]</w:t>
          </w:r>
        </w:p>
      </w:docPartBody>
    </w:docPart>
    <w:docPart>
      <w:docPartPr>
        <w:name w:val="E09CA1CF051046E4ACF2112C987DF564"/>
        <w:category>
          <w:name w:val="General"/>
          <w:gallery w:val="placeholder"/>
        </w:category>
        <w:types>
          <w:type w:val="bbPlcHdr"/>
        </w:types>
        <w:behaviors>
          <w:behavior w:val="content"/>
        </w:behaviors>
        <w:guid w:val="{7D9D0046-0034-4F6E-B610-8ABF39D8074D}"/>
      </w:docPartPr>
      <w:docPartBody>
        <w:p w:rsidR="00D7373E" w:rsidRDefault="00253CEE" w:rsidP="00253CEE">
          <w:pPr>
            <w:pStyle w:val="E09CA1CF051046E4ACF2112C987DF564"/>
          </w:pPr>
          <w:r>
            <w:rPr>
              <w:rStyle w:val="PlaceholderText"/>
            </w:rPr>
            <w:t>Choose an item.</w:t>
          </w:r>
        </w:p>
      </w:docPartBody>
    </w:docPart>
    <w:docPart>
      <w:docPartPr>
        <w:name w:val="9AD8927EC2D6483DB2C2227F7086998B"/>
        <w:category>
          <w:name w:val="General"/>
          <w:gallery w:val="placeholder"/>
        </w:category>
        <w:types>
          <w:type w:val="bbPlcHdr"/>
        </w:types>
        <w:behaviors>
          <w:behavior w:val="content"/>
        </w:behaviors>
        <w:guid w:val="{913678B4-D57B-4FA5-8C38-EE00D9D2957F}"/>
      </w:docPartPr>
      <w:docPartBody>
        <w:p w:rsidR="00D7373E" w:rsidRDefault="00253CEE" w:rsidP="00253CEE">
          <w:pPr>
            <w:pStyle w:val="9AD8927EC2D6483DB2C2227F7086998B"/>
          </w:pPr>
          <w:r>
            <w:rPr>
              <w:rStyle w:val="PlaceholderText"/>
            </w:rPr>
            <w:t>Click or tap here to enter text.</w:t>
          </w:r>
        </w:p>
      </w:docPartBody>
    </w:docPart>
    <w:docPart>
      <w:docPartPr>
        <w:name w:val="A07D71B2131D413997E4675D130473C9"/>
        <w:category>
          <w:name w:val="General"/>
          <w:gallery w:val="placeholder"/>
        </w:category>
        <w:types>
          <w:type w:val="bbPlcHdr"/>
        </w:types>
        <w:behaviors>
          <w:behavior w:val="content"/>
        </w:behaviors>
        <w:guid w:val="{60E333A8-1283-491F-A20E-357E76078A43}"/>
      </w:docPartPr>
      <w:docPartBody>
        <w:p w:rsidR="00D7373E" w:rsidRDefault="00253CEE" w:rsidP="00253CEE">
          <w:pPr>
            <w:pStyle w:val="A07D71B2131D413997E4675D130473C9"/>
          </w:pPr>
          <w:r>
            <w:rPr>
              <w:rStyle w:val="PlaceholderText"/>
            </w:rPr>
            <w:t>Choose an item.</w:t>
          </w:r>
        </w:p>
      </w:docPartBody>
    </w:docPart>
    <w:docPart>
      <w:docPartPr>
        <w:name w:val="26F614DCCD144BB79FAE78788AD3E4A0"/>
        <w:category>
          <w:name w:val="General"/>
          <w:gallery w:val="placeholder"/>
        </w:category>
        <w:types>
          <w:type w:val="bbPlcHdr"/>
        </w:types>
        <w:behaviors>
          <w:behavior w:val="content"/>
        </w:behaviors>
        <w:guid w:val="{323C5B1D-1643-4566-A5B7-B63188065078}"/>
      </w:docPartPr>
      <w:docPartBody>
        <w:p w:rsidR="00D7373E" w:rsidRDefault="00253CEE" w:rsidP="00253CEE">
          <w:pPr>
            <w:pStyle w:val="26F614DCCD144BB79FAE78788AD3E4A0"/>
          </w:pPr>
          <w:r>
            <w:rPr>
              <w:rStyle w:val="PlaceholderText"/>
            </w:rPr>
            <w:t>Choose an item.</w:t>
          </w:r>
        </w:p>
      </w:docPartBody>
    </w:docPart>
    <w:docPart>
      <w:docPartPr>
        <w:name w:val="5E78E5353BD74CFCBAC3080E361ECD6A"/>
        <w:category>
          <w:name w:val="General"/>
          <w:gallery w:val="placeholder"/>
        </w:category>
        <w:types>
          <w:type w:val="bbPlcHdr"/>
        </w:types>
        <w:behaviors>
          <w:behavior w:val="content"/>
        </w:behaviors>
        <w:guid w:val="{8D3AD8BF-5E19-4DDE-BB69-E27D099AC461}"/>
      </w:docPartPr>
      <w:docPartBody>
        <w:p w:rsidR="00D7373E" w:rsidRDefault="00253CEE" w:rsidP="00253CEE">
          <w:pPr>
            <w:pStyle w:val="5E78E5353BD74CFCBAC3080E361ECD6A"/>
          </w:pPr>
          <w:r>
            <w:rPr>
              <w:rStyle w:val="PlaceholderText"/>
            </w:rPr>
            <w:t>Click or tap here to enter text.</w:t>
          </w:r>
        </w:p>
      </w:docPartBody>
    </w:docPart>
    <w:docPart>
      <w:docPartPr>
        <w:name w:val="0F6B61D091484CF388431251A709D93E"/>
        <w:category>
          <w:name w:val="General"/>
          <w:gallery w:val="placeholder"/>
        </w:category>
        <w:types>
          <w:type w:val="bbPlcHdr"/>
        </w:types>
        <w:behaviors>
          <w:behavior w:val="content"/>
        </w:behaviors>
        <w:guid w:val="{0EA158F6-8C6A-4ECB-BC9E-CD786E526076}"/>
      </w:docPartPr>
      <w:docPartBody>
        <w:p w:rsidR="00D7373E" w:rsidRDefault="00253CEE" w:rsidP="00253CEE">
          <w:pPr>
            <w:pStyle w:val="0F6B61D091484CF388431251A709D93E"/>
          </w:pPr>
          <w:r>
            <w:rPr>
              <w:rStyle w:val="PlaceholderText"/>
            </w:rPr>
            <w:t>Choose an item.</w:t>
          </w:r>
        </w:p>
      </w:docPartBody>
    </w:docPart>
    <w:docPart>
      <w:docPartPr>
        <w:name w:val="B413DC638A3D4C258EFBD0E4E6DB93ED"/>
        <w:category>
          <w:name w:val="General"/>
          <w:gallery w:val="placeholder"/>
        </w:category>
        <w:types>
          <w:type w:val="bbPlcHdr"/>
        </w:types>
        <w:behaviors>
          <w:behavior w:val="content"/>
        </w:behaviors>
        <w:guid w:val="{B9C444E9-C160-4DB5-89C3-359663DB22B3}"/>
      </w:docPartPr>
      <w:docPartBody>
        <w:p w:rsidR="00D7373E" w:rsidRDefault="00253CEE" w:rsidP="00253CEE">
          <w:pPr>
            <w:pStyle w:val="B413DC638A3D4C258EFBD0E4E6DB93ED"/>
          </w:pPr>
          <w:r>
            <w:rPr>
              <w:rStyle w:val="PlaceholderText"/>
            </w:rPr>
            <w:t>Click or tap here to enter text.</w:t>
          </w:r>
        </w:p>
      </w:docPartBody>
    </w:docPart>
    <w:docPart>
      <w:docPartPr>
        <w:name w:val="C047BE777CBF411BA8C9C53787D06EF4"/>
        <w:category>
          <w:name w:val="General"/>
          <w:gallery w:val="placeholder"/>
        </w:category>
        <w:types>
          <w:type w:val="bbPlcHdr"/>
        </w:types>
        <w:behaviors>
          <w:behavior w:val="content"/>
        </w:behaviors>
        <w:guid w:val="{3E4DF5C9-D745-4BE1-AD51-460383DC4F91}"/>
      </w:docPartPr>
      <w:docPartBody>
        <w:p w:rsidR="00D7373E" w:rsidRDefault="00253CEE" w:rsidP="00253CEE">
          <w:pPr>
            <w:pStyle w:val="C047BE777CBF411BA8C9C53787D06EF4"/>
          </w:pPr>
          <w:r>
            <w:rPr>
              <w:rStyle w:val="PlaceholderText"/>
            </w:rPr>
            <w:t>Choose an item.</w:t>
          </w:r>
        </w:p>
      </w:docPartBody>
    </w:docPart>
    <w:docPart>
      <w:docPartPr>
        <w:name w:val="30E27C2D466F43A892401618A3637F90"/>
        <w:category>
          <w:name w:val="General"/>
          <w:gallery w:val="placeholder"/>
        </w:category>
        <w:types>
          <w:type w:val="bbPlcHdr"/>
        </w:types>
        <w:behaviors>
          <w:behavior w:val="content"/>
        </w:behaviors>
        <w:guid w:val="{A7C5D8B0-599D-4DF6-ABB0-81DD079B36AC}"/>
      </w:docPartPr>
      <w:docPartBody>
        <w:p w:rsidR="00D7373E" w:rsidRDefault="00253CEE" w:rsidP="00253CEE">
          <w:pPr>
            <w:pStyle w:val="30E27C2D466F43A892401618A3637F90"/>
          </w:pPr>
          <w:r>
            <w:rPr>
              <w:rStyle w:val="PlaceholderText"/>
            </w:rPr>
            <w:t>Click or tap here to enter text.</w:t>
          </w:r>
        </w:p>
      </w:docPartBody>
    </w:docPart>
    <w:docPart>
      <w:docPartPr>
        <w:name w:val="7B2454058B5E43588E0F16D93E60CFDA"/>
        <w:category>
          <w:name w:val="General"/>
          <w:gallery w:val="placeholder"/>
        </w:category>
        <w:types>
          <w:type w:val="bbPlcHdr"/>
        </w:types>
        <w:behaviors>
          <w:behavior w:val="content"/>
        </w:behaviors>
        <w:guid w:val="{C9638117-3AC8-4934-AE8D-E71711498AB1}"/>
      </w:docPartPr>
      <w:docPartBody>
        <w:p w:rsidR="00D7373E" w:rsidRDefault="00253CEE" w:rsidP="00253CEE">
          <w:pPr>
            <w:pStyle w:val="7B2454058B5E43588E0F16D93E60CFDA"/>
          </w:pPr>
          <w:r w:rsidRPr="00B149E1">
            <w:rPr>
              <w:rStyle w:val="PlaceholderText"/>
            </w:rPr>
            <w:t>[Insert the date which you are proposing the change is made to the code</w:t>
          </w:r>
          <w:r>
            <w:rPr>
              <w:rStyle w:val="PlaceholderText"/>
            </w:rPr>
            <w:t>]</w:t>
          </w:r>
        </w:p>
      </w:docPartBody>
    </w:docPart>
    <w:docPart>
      <w:docPartPr>
        <w:name w:val="9C3A618DF4494E47A67102507EF17383"/>
        <w:category>
          <w:name w:val="General"/>
          <w:gallery w:val="placeholder"/>
        </w:category>
        <w:types>
          <w:type w:val="bbPlcHdr"/>
        </w:types>
        <w:behaviors>
          <w:behavior w:val="content"/>
        </w:behaviors>
        <w:guid w:val="{0430FB9E-471D-4995-BA8C-FF0BCA08D526}"/>
      </w:docPartPr>
      <w:docPartBody>
        <w:p w:rsidR="00D7373E" w:rsidRDefault="00253CEE" w:rsidP="00253CEE">
          <w:pPr>
            <w:pStyle w:val="9C3A618DF4494E47A67102507EF17383"/>
          </w:pPr>
          <w:r w:rsidRPr="00114732">
            <w:rPr>
              <w:rStyle w:val="PlaceholderText"/>
            </w:rPr>
            <w:t>[</w:t>
          </w:r>
          <w:r w:rsidRPr="004B0932">
            <w:rPr>
              <w:rStyle w:val="PlaceholderText"/>
            </w:rPr>
            <w:t>Insert the date which the decision is required from the Authority - or Panel (if</w:t>
          </w:r>
          <w:r>
            <w:rPr>
              <w:rStyle w:val="PlaceholderText"/>
            </w:rPr>
            <w:t xml:space="preserve"> S</w:t>
          </w:r>
          <w:r w:rsidRPr="004B0932">
            <w:rPr>
              <w:rStyle w:val="PlaceholderText"/>
            </w:rPr>
            <w:t>elf-</w:t>
          </w:r>
          <w:r>
            <w:rPr>
              <w:rStyle w:val="PlaceholderText"/>
            </w:rPr>
            <w:t>G</w:t>
          </w:r>
          <w:r w:rsidRPr="004B0932">
            <w:rPr>
              <w:rStyle w:val="PlaceholderText"/>
            </w:rPr>
            <w:t>overnance</w:t>
          </w:r>
          <w:r>
            <w:rPr>
              <w:rStyle w:val="PlaceholderText"/>
            </w:rPr>
            <w:t>]</w:t>
          </w:r>
        </w:p>
      </w:docPartBody>
    </w:docPart>
    <w:docPart>
      <w:docPartPr>
        <w:name w:val="E56BA5AF78F648579F02ED3EFA8F976C"/>
        <w:category>
          <w:name w:val="General"/>
          <w:gallery w:val="placeholder"/>
        </w:category>
        <w:types>
          <w:type w:val="bbPlcHdr"/>
        </w:types>
        <w:behaviors>
          <w:behavior w:val="content"/>
        </w:behaviors>
        <w:guid w:val="{B5292B86-5362-498A-AD03-E302144671D0}"/>
      </w:docPartPr>
      <w:docPartBody>
        <w:p w:rsidR="00D7373E" w:rsidRDefault="00253CEE" w:rsidP="00253CEE">
          <w:pPr>
            <w:pStyle w:val="E56BA5AF78F648579F02ED3EFA8F976C"/>
          </w:pPr>
          <w:r w:rsidRPr="004B0932">
            <w:rPr>
              <w:rStyle w:val="PlaceholderText"/>
            </w:rPr>
            <w:t>[</w:t>
          </w:r>
          <w:r>
            <w:rPr>
              <w:rStyle w:val="PlaceholderText"/>
            </w:rPr>
            <w:t>L</w:t>
          </w:r>
          <w:r w:rsidRPr="004B0932">
            <w:rPr>
              <w:rStyle w:val="PlaceholderText"/>
            </w:rPr>
            <w:t>ist any systems or processes that will need to change as a result of this proposal.]</w:t>
          </w:r>
        </w:p>
      </w:docPartBody>
    </w:docPart>
    <w:docPart>
      <w:docPartPr>
        <w:name w:val="C2B637987F8D499399B44D10FE027B1C"/>
        <w:category>
          <w:name w:val="General"/>
          <w:gallery w:val="placeholder"/>
        </w:category>
        <w:types>
          <w:type w:val="bbPlcHdr"/>
        </w:types>
        <w:behaviors>
          <w:behavior w:val="content"/>
        </w:behaviors>
        <w:guid w:val="{BBF229AF-D590-4F42-978A-54BD33F9BAB1}"/>
      </w:docPartPr>
      <w:docPartBody>
        <w:p w:rsidR="00D7373E" w:rsidRDefault="00253CEE" w:rsidP="00253CEE">
          <w:pPr>
            <w:pStyle w:val="C2B637987F8D499399B44D10FE027B1C"/>
          </w:pPr>
          <w:r>
            <w:rPr>
              <w:rStyle w:val="PlaceholderText"/>
            </w:rPr>
            <w:t>Add links to reference material</w:t>
          </w:r>
        </w:p>
      </w:docPartBody>
    </w:docPart>
    <w:docPart>
      <w:docPartPr>
        <w:name w:val="F8CA4C53068243CB9751B4B8EA47ABF6"/>
        <w:category>
          <w:name w:val="General"/>
          <w:gallery w:val="placeholder"/>
        </w:category>
        <w:types>
          <w:type w:val="bbPlcHdr"/>
        </w:types>
        <w:behaviors>
          <w:behavior w:val="content"/>
        </w:behaviors>
        <w:guid w:val="{5AD88D34-47EB-4731-BD73-8648499A4515}"/>
      </w:docPartPr>
      <w:docPartBody>
        <w:p w:rsidR="00D7373E" w:rsidRDefault="00253CEE" w:rsidP="00253CEE">
          <w:pPr>
            <w:pStyle w:val="F8CA4C53068243CB9751B4B8EA47ABF6"/>
          </w:pPr>
          <w:r w:rsidRPr="00B149E1">
            <w:rPr>
              <w:rStyle w:val="PlaceholderText"/>
            </w:rPr>
            <w:t>[Insert the date which you are proposing the change is made to the code</w:t>
          </w:r>
          <w:r>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CEE"/>
    <w:rsid w:val="00193203"/>
    <w:rsid w:val="00253CEE"/>
    <w:rsid w:val="003D6938"/>
    <w:rsid w:val="0046418C"/>
    <w:rsid w:val="004D341A"/>
    <w:rsid w:val="005051F9"/>
    <w:rsid w:val="00557E3B"/>
    <w:rsid w:val="00634C8B"/>
    <w:rsid w:val="0069149D"/>
    <w:rsid w:val="0077456E"/>
    <w:rsid w:val="008F7026"/>
    <w:rsid w:val="009E2BD5"/>
    <w:rsid w:val="00A52CEE"/>
    <w:rsid w:val="00B136BB"/>
    <w:rsid w:val="00B63C0E"/>
    <w:rsid w:val="00BC275E"/>
    <w:rsid w:val="00CC0F15"/>
    <w:rsid w:val="00CE3547"/>
    <w:rsid w:val="00D7373E"/>
    <w:rsid w:val="00D941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53CEE"/>
  </w:style>
  <w:style w:type="paragraph" w:customStyle="1" w:styleId="09922B7D625841EABDD4F0248A68F26A">
    <w:name w:val="09922B7D625841EABDD4F0248A68F26A"/>
  </w:style>
  <w:style w:type="paragraph" w:customStyle="1" w:styleId="334D39BD212A441088623A8D7B3D2A2B">
    <w:name w:val="334D39BD212A441088623A8D7B3D2A2B"/>
    <w:rsid w:val="00253CEE"/>
  </w:style>
  <w:style w:type="paragraph" w:customStyle="1" w:styleId="F9DF4C1455DA40BDBA87F6DCC8E15246">
    <w:name w:val="F9DF4C1455DA40BDBA87F6DCC8E15246"/>
    <w:rsid w:val="00253CEE"/>
  </w:style>
  <w:style w:type="paragraph" w:customStyle="1" w:styleId="BACB712B997E41B885EF60CA50E01637">
    <w:name w:val="BACB712B997E41B885EF60CA50E01637"/>
    <w:rsid w:val="00253CEE"/>
  </w:style>
  <w:style w:type="paragraph" w:customStyle="1" w:styleId="4573429B49BC4A0386D15C6C90FA46E7">
    <w:name w:val="4573429B49BC4A0386D15C6C90FA46E7"/>
    <w:rsid w:val="00253CEE"/>
  </w:style>
  <w:style w:type="paragraph" w:customStyle="1" w:styleId="E0E8F1EBB92A452B87FA2BFDE663C5CF">
    <w:name w:val="E0E8F1EBB92A452B87FA2BFDE663C5CF"/>
    <w:rsid w:val="00253CEE"/>
  </w:style>
  <w:style w:type="paragraph" w:customStyle="1" w:styleId="B08A9036BBD240D69CAE360DAA807AFB">
    <w:name w:val="B08A9036BBD240D69CAE360DAA807AFB"/>
    <w:rsid w:val="00253CEE"/>
  </w:style>
  <w:style w:type="paragraph" w:customStyle="1" w:styleId="40AC934C3D654D4F8C365440ACE56F36">
    <w:name w:val="40AC934C3D654D4F8C365440ACE56F36"/>
    <w:rsid w:val="00253CEE"/>
  </w:style>
  <w:style w:type="paragraph" w:customStyle="1" w:styleId="3873F85405004CE6BF27910D9F642FDF">
    <w:name w:val="3873F85405004CE6BF27910D9F642FDF"/>
    <w:rsid w:val="00253CEE"/>
  </w:style>
  <w:style w:type="paragraph" w:customStyle="1" w:styleId="0E2681747FBB424BB473E72DF1386927">
    <w:name w:val="0E2681747FBB424BB473E72DF1386927"/>
    <w:rsid w:val="00253CEE"/>
  </w:style>
  <w:style w:type="paragraph" w:customStyle="1" w:styleId="20892F330B2843ABA417E4E6C75F31E5">
    <w:name w:val="20892F330B2843ABA417E4E6C75F31E5"/>
    <w:rsid w:val="00253CEE"/>
  </w:style>
  <w:style w:type="paragraph" w:customStyle="1" w:styleId="287127D8F78F48D2AFE4A42CB8650D78">
    <w:name w:val="287127D8F78F48D2AFE4A42CB8650D78"/>
    <w:rsid w:val="00253CEE"/>
  </w:style>
  <w:style w:type="paragraph" w:customStyle="1" w:styleId="9BA7318E05DC444EB86F7CA7CB86EAED">
    <w:name w:val="9BA7318E05DC444EB86F7CA7CB86EAED"/>
    <w:rsid w:val="00253CEE"/>
  </w:style>
  <w:style w:type="paragraph" w:customStyle="1" w:styleId="5FE5A307BFE84EF292324DA3B0BB8B21">
    <w:name w:val="5FE5A307BFE84EF292324DA3B0BB8B21"/>
    <w:rsid w:val="00253CEE"/>
  </w:style>
  <w:style w:type="paragraph" w:customStyle="1" w:styleId="7110C33B666B4CA18A194B306927881E">
    <w:name w:val="7110C33B666B4CA18A194B306927881E"/>
    <w:rsid w:val="00253CEE"/>
  </w:style>
  <w:style w:type="paragraph" w:customStyle="1" w:styleId="3B0530D3B93B433E953AA6C11E93B71B">
    <w:name w:val="3B0530D3B93B433E953AA6C11E93B71B"/>
    <w:rsid w:val="00253CEE"/>
  </w:style>
  <w:style w:type="paragraph" w:customStyle="1" w:styleId="4A57452539464C899D05FF89D6D7355F">
    <w:name w:val="4A57452539464C899D05FF89D6D7355F"/>
    <w:rsid w:val="00253CEE"/>
  </w:style>
  <w:style w:type="paragraph" w:customStyle="1" w:styleId="14AF3FD34A534335B396C733D2FEBF2B">
    <w:name w:val="14AF3FD34A534335B396C733D2FEBF2B"/>
    <w:rsid w:val="00253CEE"/>
  </w:style>
  <w:style w:type="paragraph" w:customStyle="1" w:styleId="B019662F95C54B6F818312B38CB24B0D">
    <w:name w:val="B019662F95C54B6F818312B38CB24B0D"/>
    <w:rsid w:val="00253CEE"/>
  </w:style>
  <w:style w:type="paragraph" w:customStyle="1" w:styleId="4C2657E42BE94A38B6F5ED1F5DA163F8">
    <w:name w:val="4C2657E42BE94A38B6F5ED1F5DA163F8"/>
    <w:rsid w:val="00253CEE"/>
  </w:style>
  <w:style w:type="paragraph" w:customStyle="1" w:styleId="4A102CEE39D040BAAF5DF95879524349">
    <w:name w:val="4A102CEE39D040BAAF5DF95879524349"/>
    <w:rsid w:val="00253CEE"/>
  </w:style>
  <w:style w:type="paragraph" w:customStyle="1" w:styleId="72755F14BC1346C383EA3734A8B88674">
    <w:name w:val="72755F14BC1346C383EA3734A8B88674"/>
    <w:rsid w:val="00253CEE"/>
  </w:style>
  <w:style w:type="paragraph" w:customStyle="1" w:styleId="8C4BF580D75B40438D2A777DC06AF08C">
    <w:name w:val="8C4BF580D75B40438D2A777DC06AF08C"/>
    <w:rsid w:val="00253CEE"/>
  </w:style>
  <w:style w:type="paragraph" w:customStyle="1" w:styleId="58A0F7ED94FA447DBF06991BC1BEB707">
    <w:name w:val="58A0F7ED94FA447DBF06991BC1BEB707"/>
    <w:rsid w:val="00253CEE"/>
  </w:style>
  <w:style w:type="paragraph" w:customStyle="1" w:styleId="31418DBE6872407C82CBAE0C71934B55">
    <w:name w:val="31418DBE6872407C82CBAE0C71934B55"/>
    <w:rsid w:val="00253CEE"/>
  </w:style>
  <w:style w:type="paragraph" w:customStyle="1" w:styleId="0ADDC29E53784AB28247733D34023C20">
    <w:name w:val="0ADDC29E53784AB28247733D34023C20"/>
    <w:rsid w:val="00253CEE"/>
  </w:style>
  <w:style w:type="paragraph" w:customStyle="1" w:styleId="78C59E81560B4E61B3E4E83760B6CA15">
    <w:name w:val="78C59E81560B4E61B3E4E83760B6CA15"/>
    <w:rsid w:val="00253CEE"/>
  </w:style>
  <w:style w:type="paragraph" w:customStyle="1" w:styleId="1A145F7C78144647B9ED03C70FD01726">
    <w:name w:val="1A145F7C78144647B9ED03C70FD01726"/>
    <w:rsid w:val="00253CEE"/>
  </w:style>
  <w:style w:type="paragraph" w:customStyle="1" w:styleId="E09CA1CF051046E4ACF2112C987DF564">
    <w:name w:val="E09CA1CF051046E4ACF2112C987DF564"/>
    <w:rsid w:val="00253CEE"/>
  </w:style>
  <w:style w:type="paragraph" w:customStyle="1" w:styleId="9AD8927EC2D6483DB2C2227F7086998B">
    <w:name w:val="9AD8927EC2D6483DB2C2227F7086998B"/>
    <w:rsid w:val="00253CEE"/>
  </w:style>
  <w:style w:type="paragraph" w:customStyle="1" w:styleId="A07D71B2131D413997E4675D130473C9">
    <w:name w:val="A07D71B2131D413997E4675D130473C9"/>
    <w:rsid w:val="00253CEE"/>
  </w:style>
  <w:style w:type="paragraph" w:customStyle="1" w:styleId="26F614DCCD144BB79FAE78788AD3E4A0">
    <w:name w:val="26F614DCCD144BB79FAE78788AD3E4A0"/>
    <w:rsid w:val="00253CEE"/>
  </w:style>
  <w:style w:type="paragraph" w:customStyle="1" w:styleId="5E78E5353BD74CFCBAC3080E361ECD6A">
    <w:name w:val="5E78E5353BD74CFCBAC3080E361ECD6A"/>
    <w:rsid w:val="00253CEE"/>
  </w:style>
  <w:style w:type="paragraph" w:customStyle="1" w:styleId="0F6B61D091484CF388431251A709D93E">
    <w:name w:val="0F6B61D091484CF388431251A709D93E"/>
    <w:rsid w:val="00253CEE"/>
  </w:style>
  <w:style w:type="paragraph" w:customStyle="1" w:styleId="B413DC638A3D4C258EFBD0E4E6DB93ED">
    <w:name w:val="B413DC638A3D4C258EFBD0E4E6DB93ED"/>
    <w:rsid w:val="00253CEE"/>
  </w:style>
  <w:style w:type="paragraph" w:customStyle="1" w:styleId="C047BE777CBF411BA8C9C53787D06EF4">
    <w:name w:val="C047BE777CBF411BA8C9C53787D06EF4"/>
    <w:rsid w:val="00253CEE"/>
  </w:style>
  <w:style w:type="paragraph" w:customStyle="1" w:styleId="30E27C2D466F43A892401618A3637F90">
    <w:name w:val="30E27C2D466F43A892401618A3637F90"/>
    <w:rsid w:val="00253CEE"/>
  </w:style>
  <w:style w:type="paragraph" w:customStyle="1" w:styleId="7B2454058B5E43588E0F16D93E60CFDA">
    <w:name w:val="7B2454058B5E43588E0F16D93E60CFDA"/>
    <w:rsid w:val="00253CEE"/>
  </w:style>
  <w:style w:type="paragraph" w:customStyle="1" w:styleId="FA61595E73494F88912805AF73AAA3D8">
    <w:name w:val="FA61595E73494F88912805AF73AAA3D8"/>
    <w:rsid w:val="00253CEE"/>
  </w:style>
  <w:style w:type="paragraph" w:customStyle="1" w:styleId="9C3A618DF4494E47A67102507EF17383">
    <w:name w:val="9C3A618DF4494E47A67102507EF17383"/>
    <w:rsid w:val="00253CEE"/>
  </w:style>
  <w:style w:type="paragraph" w:customStyle="1" w:styleId="E56BA5AF78F648579F02ED3EFA8F976C">
    <w:name w:val="E56BA5AF78F648579F02ED3EFA8F976C"/>
    <w:rsid w:val="00253CEE"/>
  </w:style>
  <w:style w:type="paragraph" w:customStyle="1" w:styleId="43202EF28DA34F57B370E030756B1464">
    <w:name w:val="43202EF28DA34F57B370E030756B1464"/>
    <w:rsid w:val="00253CEE"/>
  </w:style>
  <w:style w:type="paragraph" w:customStyle="1" w:styleId="C2B637987F8D499399B44D10FE027B1C">
    <w:name w:val="C2B637987F8D499399B44D10FE027B1C"/>
    <w:rsid w:val="00253CEE"/>
  </w:style>
  <w:style w:type="paragraph" w:customStyle="1" w:styleId="F8CA4C53068243CB9751B4B8EA47ABF6">
    <w:name w:val="F8CA4C53068243CB9751B4B8EA47ABF6"/>
    <w:rsid w:val="00253C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4" ma:contentTypeDescription="Create a new document." ma:contentTypeScope="" ma:versionID="0cebdf25b5b0d64f8d21ed3506227bb1">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5df10afbbaee692dec918f6ab028b251"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5053F5-7D87-48C3-B2C4-8F9D3BF3A24E}">
  <ds:schemaRefs>
    <ds:schemaRef ds:uri="http://schemas.openxmlformats.org/officeDocument/2006/bibliography"/>
  </ds:schemaRefs>
</ds:datastoreItem>
</file>

<file path=customXml/itemProps2.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3.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F9DA0F-72A3-43D7-BFA4-283A517FB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Workgroup Consultation templatev4.dotx</Template>
  <TotalTime>156</TotalTime>
  <Pages>26</Pages>
  <Words>7294</Words>
  <Characters>41576</Characters>
  <Application>Microsoft Office Word</Application>
  <DocSecurity>0</DocSecurity>
  <Lines>346</Lines>
  <Paragraphs>97</Paragraphs>
  <ScaleCrop>false</ScaleCrop>
  <Company/>
  <LinksUpToDate>false</LinksUpToDate>
  <CharactersWithSpaces>48773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John-Okwesa(ESO), Banke</dc:creator>
  <cp:keywords/>
  <dc:description/>
  <cp:lastModifiedBy>ESO Code Admin</cp:lastModifiedBy>
  <cp:revision>118</cp:revision>
  <cp:lastPrinted>2023-06-02T06:15:00Z</cp:lastPrinted>
  <dcterms:created xsi:type="dcterms:W3CDTF">2023-06-12T09:17:00Z</dcterms:created>
  <dcterms:modified xsi:type="dcterms:W3CDTF">2023-07-21T07:30:00Z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