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89E8" w14:textId="7D5E243F" w:rsidR="00756550" w:rsidRDefault="00D61215" w:rsidP="00D61215">
      <w:pPr>
        <w:widowControl/>
        <w:jc w:val="center"/>
        <w:rPr>
          <w:rFonts w:cs="Arial"/>
          <w:b/>
        </w:rPr>
      </w:pPr>
      <w:r>
        <w:rPr>
          <w:rFonts w:cs="Arial"/>
          <w:b/>
        </w:rPr>
        <w:t xml:space="preserve">GC0117 LEGAL TEXT – </w:t>
      </w:r>
      <w:r w:rsidR="00EF695B">
        <w:rPr>
          <w:rFonts w:cs="Arial"/>
          <w:b/>
        </w:rPr>
        <w:t>ORIGINAL</w:t>
      </w:r>
    </w:p>
    <w:p w14:paraId="3DAE6E95" w14:textId="55679BC0" w:rsidR="00D61215" w:rsidRDefault="00535F51" w:rsidP="00D61215">
      <w:pPr>
        <w:widowControl/>
        <w:jc w:val="center"/>
        <w:rPr>
          <w:rFonts w:cs="Arial"/>
          <w:b/>
        </w:rPr>
      </w:pPr>
      <w:r>
        <w:rPr>
          <w:rFonts w:cs="Arial"/>
          <w:b/>
        </w:rPr>
        <w:t xml:space="preserve">DATED </w:t>
      </w:r>
      <w:ins w:id="0" w:author="Antony Johnson (ESO)" w:date="2023-06-26T10:43:00Z">
        <w:r w:rsidR="00D8060F">
          <w:rPr>
            <w:rFonts w:cs="Arial"/>
            <w:b/>
          </w:rPr>
          <w:t>26</w:t>
        </w:r>
      </w:ins>
      <w:del w:id="1" w:author="Antony Johnson" w:date="2022-10-13T14:24:00Z">
        <w:r w:rsidR="00B978FE" w:rsidDel="00E167FF">
          <w:rPr>
            <w:rFonts w:cs="Arial"/>
            <w:b/>
          </w:rPr>
          <w:delText>5</w:delText>
        </w:r>
      </w:del>
      <w:r w:rsidR="00B978FE">
        <w:rPr>
          <w:rFonts w:cs="Arial"/>
          <w:b/>
        </w:rPr>
        <w:t xml:space="preserve"> </w:t>
      </w:r>
      <w:del w:id="2" w:author="Antony Johnson" w:date="2022-10-13T14:24:00Z">
        <w:r w:rsidR="00B978FE" w:rsidDel="00E167FF">
          <w:rPr>
            <w:rFonts w:cs="Arial"/>
            <w:b/>
          </w:rPr>
          <w:delText>JULY</w:delText>
        </w:r>
      </w:del>
      <w:ins w:id="3" w:author="Antony Johnson" w:date="2022-10-13T14:24:00Z">
        <w:del w:id="4" w:author="Antony Johnson (ESO)" w:date="2023-06-26T10:43:00Z">
          <w:r w:rsidR="00E167FF" w:rsidDel="00D8060F">
            <w:rPr>
              <w:rFonts w:cs="Arial"/>
              <w:b/>
            </w:rPr>
            <w:delText>OCTOBER</w:delText>
          </w:r>
        </w:del>
      </w:ins>
      <w:ins w:id="5" w:author="Antony Johnson (ESO)" w:date="2023-06-26T10:43:00Z">
        <w:r w:rsidR="00D8060F">
          <w:rPr>
            <w:rFonts w:cs="Arial"/>
            <w:b/>
          </w:rPr>
          <w:t>JUNE</w:t>
        </w:r>
      </w:ins>
      <w:r>
        <w:rPr>
          <w:rFonts w:cs="Arial"/>
          <w:b/>
        </w:rPr>
        <w:t xml:space="preserve"> 202</w:t>
      </w:r>
      <w:ins w:id="6" w:author="Antony Johnson (ESO)" w:date="2023-06-26T10:43:00Z">
        <w:r w:rsidR="00D8060F">
          <w:rPr>
            <w:rFonts w:cs="Arial"/>
            <w:b/>
          </w:rPr>
          <w:t>3</w:t>
        </w:r>
      </w:ins>
      <w:del w:id="7" w:author="Antony Johnson (ESO)" w:date="2023-06-26T10:43:00Z">
        <w:r w:rsidDel="00D8060F">
          <w:rPr>
            <w:rFonts w:cs="Arial"/>
            <w:b/>
          </w:rPr>
          <w:delText>2</w:delText>
        </w:r>
      </w:del>
    </w:p>
    <w:p w14:paraId="0BBBAE4A" w14:textId="3A19F2DF" w:rsidR="000565E7" w:rsidRDefault="000565E7" w:rsidP="00D61215">
      <w:pPr>
        <w:widowControl/>
        <w:jc w:val="center"/>
        <w:rPr>
          <w:rFonts w:cs="Arial"/>
          <w:b/>
        </w:rPr>
      </w:pPr>
    </w:p>
    <w:p w14:paraId="2AA7E105" w14:textId="77777777" w:rsidR="000565E7" w:rsidRDefault="000565E7" w:rsidP="000565E7">
      <w:pPr>
        <w:widowControl/>
        <w:rPr>
          <w:rFonts w:cs="Arial"/>
          <w:b/>
          <w:i/>
          <w:iCs/>
        </w:rPr>
      </w:pPr>
      <w:r w:rsidRPr="00700254">
        <w:rPr>
          <w:rFonts w:cs="Arial"/>
          <w:b/>
          <w:i/>
          <w:iCs/>
        </w:rPr>
        <w:t>Extracts from the Glossary and Definitions</w:t>
      </w:r>
    </w:p>
    <w:p w14:paraId="05704CEB" w14:textId="77777777" w:rsidR="000565E7" w:rsidRDefault="000565E7" w:rsidP="000565E7">
      <w:pPr>
        <w:widowControl/>
        <w:rPr>
          <w:rFonts w:cs="Arial"/>
          <w:b/>
          <w:i/>
          <w:iCs/>
        </w:rPr>
      </w:pPr>
    </w:p>
    <w:p w14:paraId="40438D84" w14:textId="77777777" w:rsidR="000565E7" w:rsidRPr="00700254" w:rsidRDefault="000565E7" w:rsidP="000565E7">
      <w:pPr>
        <w:widowControl/>
        <w:rPr>
          <w:ins w:id="8" w:author="Antony Johnson" w:date="2022-05-13T13:19:00Z"/>
          <w:rFonts w:cs="Arial"/>
          <w:b/>
          <w:i/>
          <w:iCs/>
        </w:rPr>
      </w:pPr>
      <w:r>
        <w:rPr>
          <w:rFonts w:cs="Arial"/>
          <w:b/>
          <w:i/>
          <w:iCs/>
        </w:rPr>
        <w:t>………………..</w:t>
      </w:r>
    </w:p>
    <w:tbl>
      <w:tblPr>
        <w:tblW w:w="927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9A5C7D" w:rsidRPr="000839FE" w14:paraId="1070C7FF" w14:textId="77777777" w:rsidTr="006B293E">
        <w:tc>
          <w:tcPr>
            <w:tcW w:w="2552" w:type="dxa"/>
          </w:tcPr>
          <w:p w14:paraId="57E31728" w14:textId="137D8DD2" w:rsidR="00CF5E3C" w:rsidRPr="000839FE" w:rsidRDefault="00B341EF" w:rsidP="000839FE">
            <w:pPr>
              <w:spacing w:before="120" w:after="120"/>
              <w:rPr>
                <w:rFonts w:cs="Arial"/>
                <w:b/>
              </w:rPr>
            </w:pPr>
            <w:r>
              <w:rPr>
                <w:rFonts w:cs="Arial"/>
                <w:b/>
              </w:rPr>
              <w:t>BM Participant</w:t>
            </w:r>
          </w:p>
        </w:tc>
        <w:tc>
          <w:tcPr>
            <w:tcW w:w="6720" w:type="dxa"/>
          </w:tcPr>
          <w:p w14:paraId="08D8A30D" w14:textId="2BAE5194" w:rsidR="00CF5E3C" w:rsidRDefault="006B293E" w:rsidP="006B293E">
            <w:pPr>
              <w:spacing w:before="120" w:after="120" w:line="264" w:lineRule="auto"/>
              <w:ind w:left="567" w:right="121" w:hanging="567"/>
              <w:jc w:val="both"/>
              <w:rPr>
                <w:ins w:id="9" w:author="Antony Johnson (ESO)" w:date="2023-06-26T12:03:00Z"/>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w:t>
            </w:r>
            <w:r w:rsidR="00B228A1">
              <w:rPr>
                <w:rFonts w:cs="Arial"/>
              </w:rPr>
              <w:t xml:space="preserve"> </w:t>
            </w:r>
            <w:r w:rsidRPr="007E0B31">
              <w:rPr>
                <w:rFonts w:cs="Arial"/>
              </w:rPr>
              <w:t>where a</w:t>
            </w:r>
            <w:r w:rsidRPr="007E0B31">
              <w:rPr>
                <w:rFonts w:cs="Arial"/>
                <w:b/>
              </w:rPr>
              <w:t xml:space="preserve"> Bilateral Agreement </w:t>
            </w:r>
            <w:r w:rsidRPr="007E0B31">
              <w:rPr>
                <w:rFonts w:cs="Arial"/>
              </w:rPr>
              <w:t>specifies that a</w:t>
            </w:r>
            <w:r w:rsidRPr="007E0B31">
              <w:rPr>
                <w:rFonts w:cs="Arial"/>
                <w:b/>
              </w:rPr>
              <w:t xml:space="preserve"> User </w:t>
            </w:r>
            <w:ins w:id="10" w:author="Antony Johnson (ESO)" w:date="2023-06-26T12:00:00Z">
              <w:r w:rsidR="00437797" w:rsidRPr="00437797">
                <w:rPr>
                  <w:rFonts w:cs="Arial"/>
                  <w:bCs/>
                </w:rPr>
                <w:t>in respect of its</w:t>
              </w:r>
              <w:r w:rsidR="00437797">
                <w:rPr>
                  <w:rFonts w:cs="Arial"/>
                  <w:b/>
                </w:rPr>
                <w:t xml:space="preserve"> Generating Units </w:t>
              </w:r>
            </w:ins>
            <w:ins w:id="11" w:author="Antony Johnson (ESO)" w:date="2023-06-26T12:01:00Z">
              <w:r w:rsidR="005D10B8" w:rsidRPr="00066083">
                <w:rPr>
                  <w:rFonts w:cs="Arial"/>
                  <w:bCs/>
                </w:rPr>
                <w:t>as specified in BC.1.</w:t>
              </w:r>
              <w:r w:rsidR="00066083" w:rsidRPr="00066083">
                <w:rPr>
                  <w:rFonts w:cs="Arial"/>
                  <w:bCs/>
                </w:rPr>
                <w:t>2</w:t>
              </w:r>
              <w:r w:rsidR="00066083">
                <w:rPr>
                  <w:rFonts w:cs="Arial"/>
                  <w:b/>
                </w:rPr>
                <w:t xml:space="preserve"> </w:t>
              </w:r>
            </w:ins>
            <w:ins w:id="12" w:author="Antony Johnson (ESO)" w:date="2023-06-26T12:35:00Z">
              <w:r w:rsidR="00FE09B8" w:rsidRPr="00356F07">
                <w:rPr>
                  <w:rFonts w:cs="Arial"/>
                  <w:bCs/>
                  <w:rPrChange w:id="13" w:author="Antony Johnson (ESO)" w:date="2023-06-26T12:35:00Z">
                    <w:rPr>
                      <w:rFonts w:cs="Arial"/>
                      <w:b/>
                    </w:rPr>
                  </w:rPrChange>
                </w:rPr>
                <w:t>and BC2.2</w:t>
              </w:r>
              <w:r w:rsidR="00356F07">
                <w:rPr>
                  <w:rFonts w:cs="Arial"/>
                  <w:b/>
                </w:rPr>
                <w:t xml:space="preserve"> </w:t>
              </w:r>
            </w:ins>
            <w:r w:rsidRPr="007E0B31">
              <w:rPr>
                <w:rFonts w:cs="Arial"/>
              </w:rPr>
              <w:t>is required to be treated as a</w:t>
            </w:r>
            <w:r w:rsidRPr="007E0B31">
              <w:rPr>
                <w:rFonts w:cs="Arial"/>
                <w:b/>
              </w:rPr>
              <w:t xml:space="preserve"> BM Participant</w:t>
            </w:r>
            <w:del w:id="14" w:author="Antony Johnson (ESO)" w:date="2023-06-26T12:02:00Z">
              <w:r w:rsidRPr="007E0B31" w:rsidDel="002C6C8E">
                <w:rPr>
                  <w:rFonts w:cs="Arial"/>
                  <w:b/>
                </w:rPr>
                <w:delText xml:space="preserve"> </w:delText>
              </w:r>
              <w:r w:rsidRPr="007E0B31" w:rsidDel="002C6C8E">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p w14:paraId="3DFC3B03" w14:textId="1AFB00B3" w:rsidR="009A5C7D" w:rsidDel="004F1113" w:rsidRDefault="00FE20CA" w:rsidP="009A5C7D">
            <w:pPr>
              <w:spacing w:before="120" w:after="120" w:line="264" w:lineRule="auto"/>
              <w:ind w:right="121"/>
              <w:jc w:val="both"/>
              <w:rPr>
                <w:rFonts w:cs="Arial"/>
              </w:rPr>
            </w:pPr>
            <w:ins w:id="15" w:author="Antony Johnson (ESO)" w:date="2023-06-29T17:57:00Z">
              <w:r>
                <w:rPr>
                  <w:rFonts w:cs="Arial"/>
                </w:rPr>
                <w:t>A</w:t>
              </w:r>
            </w:ins>
            <w:ins w:id="16" w:author="Antony Johnson (ESO)" w:date="2023-06-26T12:04:00Z">
              <w:r w:rsidR="00203796">
                <w:rPr>
                  <w:rFonts w:cs="Arial"/>
                </w:rPr>
                <w:t>ny</w:t>
              </w:r>
              <w:r w:rsidR="001758AB">
                <w:rPr>
                  <w:rFonts w:cs="Arial"/>
                </w:rPr>
                <w:t xml:space="preserve"> </w:t>
              </w:r>
              <w:r w:rsidR="001758AB" w:rsidRPr="003B1EE6">
                <w:rPr>
                  <w:rFonts w:cs="Arial"/>
                  <w:b/>
                  <w:bCs/>
                </w:rPr>
                <w:t>User</w:t>
              </w:r>
              <w:r w:rsidR="001758AB">
                <w:rPr>
                  <w:rFonts w:cs="Arial"/>
                </w:rPr>
                <w:t xml:space="preserve"> in respect of a</w:t>
              </w:r>
            </w:ins>
            <w:ins w:id="17" w:author="Antony Johnson (ESO)" w:date="2023-06-29T17:57:00Z">
              <w:r>
                <w:rPr>
                  <w:rFonts w:cs="Arial"/>
                </w:rPr>
                <w:t>n</w:t>
              </w:r>
            </w:ins>
            <w:ins w:id="18" w:author="Antony Johnson (ESO)" w:date="2023-06-26T12:04:00Z">
              <w:r w:rsidR="001758AB" w:rsidRPr="003B1EE6">
                <w:rPr>
                  <w:rFonts w:cs="Arial"/>
                  <w:b/>
                  <w:bCs/>
                </w:rPr>
                <w:t xml:space="preserve"> </w:t>
              </w:r>
            </w:ins>
            <w:ins w:id="19" w:author="Antony Johnson (ESO)" w:date="2023-06-28T13:43:00Z">
              <w:r w:rsidR="0064210E">
                <w:rPr>
                  <w:rFonts w:cs="Arial"/>
                  <w:b/>
                  <w:bCs/>
                </w:rPr>
                <w:t xml:space="preserve">Embedded </w:t>
              </w:r>
            </w:ins>
            <w:ins w:id="20" w:author="Antony Johnson (ESO)" w:date="2023-06-26T12:04:00Z">
              <w:r w:rsidR="001758AB" w:rsidRPr="003B1EE6">
                <w:rPr>
                  <w:rFonts w:cs="Arial"/>
                  <w:b/>
                  <w:bCs/>
                </w:rPr>
                <w:t xml:space="preserve">Large Power </w:t>
              </w:r>
            </w:ins>
            <w:ins w:id="21" w:author="Antony Johnson (ESO)" w:date="2023-06-26T12:05:00Z">
              <w:r w:rsidR="001758AB" w:rsidRPr="003B1EE6">
                <w:rPr>
                  <w:rFonts w:cs="Arial"/>
                  <w:b/>
                  <w:bCs/>
                </w:rPr>
                <w:t>Station</w:t>
              </w:r>
              <w:r w:rsidR="001758AB">
                <w:rPr>
                  <w:rFonts w:cs="Arial"/>
                </w:rPr>
                <w:t xml:space="preserve"> which either</w:t>
              </w:r>
            </w:ins>
            <w:ins w:id="22" w:author="Antony Johnson (ESO)" w:date="2023-06-26T12:06:00Z">
              <w:r w:rsidR="00FD7EF9">
                <w:rPr>
                  <w:rFonts w:cs="Arial"/>
                </w:rPr>
                <w:t xml:space="preserve"> </w:t>
              </w:r>
              <w:r w:rsidR="00FD7EF9" w:rsidRPr="000839FE">
                <w:rPr>
                  <w:rFonts w:cs="Arial"/>
                </w:rPr>
                <w:t xml:space="preserve">concluded </w:t>
              </w:r>
              <w:r w:rsidR="00FD7EF9" w:rsidRPr="000839FE">
                <w:rPr>
                  <w:rFonts w:cs="Arial"/>
                  <w:b/>
                </w:rPr>
                <w:t>Purchase Contracts</w:t>
              </w:r>
              <w:r w:rsidR="00FD7EF9" w:rsidRPr="000839FE">
                <w:rPr>
                  <w:rFonts w:cs="Arial"/>
                </w:rPr>
                <w:t xml:space="preserve"> for its </w:t>
              </w:r>
              <w:r w:rsidR="00FD7EF9" w:rsidRPr="000839FE">
                <w:rPr>
                  <w:rFonts w:cs="Arial"/>
                  <w:b/>
                </w:rPr>
                <w:t>Main Plant</w:t>
              </w:r>
              <w:r w:rsidR="00FD7EF9" w:rsidRPr="000839FE">
                <w:rPr>
                  <w:rFonts w:cs="Arial"/>
                </w:rPr>
                <w:t xml:space="preserve"> and </w:t>
              </w:r>
              <w:r w:rsidR="00FD7EF9" w:rsidRPr="000839FE">
                <w:rPr>
                  <w:rFonts w:cs="Arial"/>
                  <w:b/>
                </w:rPr>
                <w:t>Apparatus</w:t>
              </w:r>
              <w:r w:rsidR="00FD7EF9" w:rsidRPr="000839FE">
                <w:rPr>
                  <w:rFonts w:cs="Arial"/>
                </w:rPr>
                <w:t xml:space="preserve"> on or after DDMMYY</w:t>
              </w:r>
            </w:ins>
            <w:ins w:id="23" w:author="Antony Johnson (ESO)" w:date="2023-06-26T12:07:00Z">
              <w:r w:rsidR="00082725">
                <w:rPr>
                  <w:rFonts w:cs="Arial"/>
                </w:rPr>
                <w:t xml:space="preserve"> </w:t>
              </w:r>
              <w:r w:rsidR="00082725" w:rsidRPr="000839FE">
                <w:rPr>
                  <w:rFonts w:cs="Arial"/>
                </w:rPr>
                <w:t xml:space="preserve">or where the </w:t>
              </w:r>
              <w:r w:rsidR="00082725" w:rsidRPr="000839FE">
                <w:rPr>
                  <w:rFonts w:cs="Arial"/>
                  <w:b/>
                </w:rPr>
                <w:t>Generator</w:t>
              </w:r>
              <w:r w:rsidR="00082725" w:rsidRPr="000839FE">
                <w:rPr>
                  <w:rFonts w:cs="Arial"/>
                </w:rPr>
                <w:t xml:space="preserve"> ha</w:t>
              </w:r>
              <w:r w:rsidR="00082725">
                <w:rPr>
                  <w:rFonts w:cs="Arial"/>
                </w:rPr>
                <w:t>d</w:t>
              </w:r>
              <w:r w:rsidR="00082725" w:rsidRPr="000839FE">
                <w:rPr>
                  <w:rFonts w:cs="Arial"/>
                </w:rPr>
                <w:t xml:space="preserve"> concluded </w:t>
              </w:r>
              <w:r w:rsidR="00082725" w:rsidRPr="000839FE">
                <w:rPr>
                  <w:rFonts w:cs="Arial"/>
                  <w:b/>
                </w:rPr>
                <w:t>Purchase Contracts</w:t>
              </w:r>
              <w:r w:rsidR="00082725" w:rsidRPr="000839FE">
                <w:rPr>
                  <w:rFonts w:cs="Arial"/>
                </w:rPr>
                <w:t xml:space="preserve"> relating to a </w:t>
              </w:r>
              <w:r w:rsidR="00082725" w:rsidRPr="000839FE">
                <w:rPr>
                  <w:rFonts w:cs="Arial"/>
                  <w:b/>
                </w:rPr>
                <w:t>Substantial Modification</w:t>
              </w:r>
              <w:r w:rsidR="00082725" w:rsidRPr="000839FE">
                <w:rPr>
                  <w:rFonts w:cs="Arial"/>
                </w:rPr>
                <w:t xml:space="preserve"> on or after DDMMYY</w:t>
              </w:r>
              <w:r w:rsidR="00082725">
                <w:rPr>
                  <w:rFonts w:cs="Arial"/>
                </w:rPr>
                <w:t xml:space="preserve"> shall be treated as a </w:t>
              </w:r>
            </w:ins>
            <w:ins w:id="24" w:author="Antony Johnson (ESO)" w:date="2023-06-26T12:08:00Z">
              <w:r w:rsidR="00115668">
                <w:rPr>
                  <w:rFonts w:cs="Arial"/>
                </w:rPr>
                <w:t xml:space="preserve">full </w:t>
              </w:r>
              <w:r w:rsidR="00115668" w:rsidRPr="00115668">
                <w:rPr>
                  <w:rFonts w:cs="Arial"/>
                  <w:b/>
                  <w:bCs/>
                </w:rPr>
                <w:t>BM Unit</w:t>
              </w:r>
              <w:r w:rsidR="00115668">
                <w:rPr>
                  <w:rFonts w:cs="Arial"/>
                </w:rPr>
                <w:t xml:space="preserve"> and not a </w:t>
              </w:r>
              <w:r w:rsidR="00115668" w:rsidRPr="00115668">
                <w:rPr>
                  <w:rFonts w:cs="Arial"/>
                  <w:b/>
                  <w:bCs/>
                </w:rPr>
                <w:t>Generating Unit</w:t>
              </w:r>
              <w:r w:rsidR="00115668">
                <w:rPr>
                  <w:rFonts w:cs="Arial"/>
                </w:rPr>
                <w:t xml:space="preserve"> as detailed in BC.1.2</w:t>
              </w:r>
            </w:ins>
            <w:ins w:id="25" w:author="Antony Johnson (ESO)" w:date="2023-06-26T12:10:00Z">
              <w:r w:rsidR="00540280">
                <w:rPr>
                  <w:rFonts w:cs="Arial"/>
                </w:rPr>
                <w:t>(a)</w:t>
              </w:r>
              <w:r w:rsidR="007118D7">
                <w:rPr>
                  <w:rFonts w:cs="Arial"/>
                </w:rPr>
                <w:t xml:space="preserve"> or BC.1.2</w:t>
              </w:r>
            </w:ins>
            <w:ins w:id="26" w:author="Antony Johnson (ESO)" w:date="2023-06-26T12:11:00Z">
              <w:r w:rsidR="007118D7">
                <w:rPr>
                  <w:rFonts w:cs="Arial"/>
                </w:rPr>
                <w:t>(b)</w:t>
              </w:r>
            </w:ins>
            <w:ins w:id="27" w:author="Antony Johnson (ESO)" w:date="2023-06-26T12:36:00Z">
              <w:r w:rsidR="00356F07">
                <w:rPr>
                  <w:rFonts w:cs="Arial"/>
                </w:rPr>
                <w:t xml:space="preserve"> or BC2.2(</w:t>
              </w:r>
              <w:r w:rsidR="005C07E4">
                <w:rPr>
                  <w:rFonts w:cs="Arial"/>
                </w:rPr>
                <w:t>a) or BC</w:t>
              </w:r>
            </w:ins>
            <w:ins w:id="28" w:author="Antony Johnson (ESO)" w:date="2023-06-26T12:37:00Z">
              <w:r w:rsidR="00B80416">
                <w:rPr>
                  <w:rFonts w:cs="Arial"/>
                </w:rPr>
                <w:t>2.2(b)</w:t>
              </w:r>
            </w:ins>
            <w:ins w:id="29" w:author="Antony Johnson (ESO)" w:date="2023-06-26T12:11:00Z">
              <w:r w:rsidR="007118D7">
                <w:rPr>
                  <w:rFonts w:cs="Arial"/>
                </w:rPr>
                <w:t>.</w:t>
              </w:r>
            </w:ins>
          </w:p>
        </w:tc>
      </w:tr>
      <w:tr w:rsidR="009A5C7D" w:rsidRPr="000839FE" w14:paraId="7B515B0B" w14:textId="77777777" w:rsidTr="006B293E">
        <w:tc>
          <w:tcPr>
            <w:tcW w:w="2552" w:type="dxa"/>
          </w:tcPr>
          <w:p w14:paraId="2C78C76B" w14:textId="77777777" w:rsidR="000839FE" w:rsidRPr="000839FE" w:rsidRDefault="000839FE" w:rsidP="000839FE">
            <w:pPr>
              <w:spacing w:before="120" w:after="120"/>
              <w:rPr>
                <w:rFonts w:cs="Arial"/>
                <w:b/>
              </w:rPr>
            </w:pPr>
            <w:r w:rsidRPr="000839FE">
              <w:rPr>
                <w:rFonts w:cs="Arial"/>
                <w:b/>
              </w:rPr>
              <w:t>Large Power Station</w:t>
            </w:r>
          </w:p>
        </w:tc>
        <w:tc>
          <w:tcPr>
            <w:tcW w:w="6720" w:type="dxa"/>
          </w:tcPr>
          <w:p w14:paraId="69591D17" w14:textId="04A246FE" w:rsidR="000B24DE" w:rsidDel="004F1113" w:rsidRDefault="000B24DE" w:rsidP="000B24DE">
            <w:pPr>
              <w:spacing w:before="120" w:after="120" w:line="264" w:lineRule="auto"/>
              <w:ind w:left="567" w:hanging="567"/>
              <w:jc w:val="both"/>
              <w:rPr>
                <w:del w:id="30" w:author="Antony Johnson (ESO)" w:date="2023-06-26T11:25:00Z"/>
                <w:rFonts w:cs="Arial"/>
              </w:rPr>
            </w:pPr>
            <w:del w:id="31" w:author="Antony Johnson (ESO)" w:date="2023-06-26T11:25:00Z">
              <w:r w:rsidDel="004F1113">
                <w:rPr>
                  <w:rFonts w:cs="Arial"/>
                </w:rPr>
                <w:delText xml:space="preserve">A </w:delText>
              </w:r>
              <w:r w:rsidRPr="004F1113" w:rsidDel="004F1113">
                <w:rPr>
                  <w:rFonts w:cs="Arial"/>
                  <w:b/>
                  <w:bCs/>
                </w:rPr>
                <w:delText>Power Station</w:delText>
              </w:r>
              <w:r w:rsidDel="004F1113">
                <w:rPr>
                  <w:rFonts w:cs="Arial"/>
                </w:rPr>
                <w:delText xml:space="preserve"> is </w:delText>
              </w:r>
            </w:del>
          </w:p>
          <w:p w14:paraId="30871D87" w14:textId="44CB4277" w:rsidR="000839FE" w:rsidRPr="000839FE" w:rsidRDefault="000839FE" w:rsidP="000839FE">
            <w:pPr>
              <w:spacing w:before="120" w:after="120" w:line="264" w:lineRule="auto"/>
              <w:ind w:left="567" w:hanging="567"/>
              <w:jc w:val="both"/>
              <w:rPr>
                <w:rFonts w:cs="Arial"/>
              </w:rPr>
            </w:pPr>
            <w:r w:rsidRPr="000839FE">
              <w:rPr>
                <w:rFonts w:cs="Arial"/>
              </w:rPr>
              <w:t>(a)</w:t>
            </w:r>
            <w:r w:rsidRPr="000839FE">
              <w:rPr>
                <w:rFonts w:cs="Arial"/>
              </w:rPr>
              <w:tab/>
            </w:r>
            <w:ins w:id="32" w:author="Antony Johnson (ESO)" w:date="2023-06-26T10:49:00Z">
              <w:r w:rsidR="006F10C4" w:rsidRPr="000839FE">
                <w:rPr>
                  <w:rFonts w:cs="Arial"/>
                </w:rPr>
                <w:t xml:space="preserve">A </w:t>
              </w:r>
              <w:r w:rsidR="006F10C4" w:rsidRPr="000839FE">
                <w:rPr>
                  <w:rFonts w:cs="Arial"/>
                  <w:b/>
                </w:rPr>
                <w:t>Power Station</w:t>
              </w:r>
              <w:r w:rsidR="006F10C4" w:rsidRPr="000839FE">
                <w:rPr>
                  <w:rFonts w:cs="Arial"/>
                </w:rPr>
                <w:t xml:space="preserve"> owned by a </w:t>
              </w:r>
              <w:r w:rsidR="006F10C4" w:rsidRPr="000839FE">
                <w:rPr>
                  <w:rFonts w:cs="Arial"/>
                  <w:b/>
                </w:rPr>
                <w:t>Generator</w:t>
              </w:r>
              <w:r w:rsidR="006F10C4" w:rsidRPr="000839FE">
                <w:rPr>
                  <w:rFonts w:cs="Arial"/>
                </w:rPr>
                <w:t xml:space="preserve"> who had concluded </w:t>
              </w:r>
              <w:r w:rsidR="006F10C4" w:rsidRPr="000839FE">
                <w:rPr>
                  <w:rFonts w:cs="Arial"/>
                  <w:b/>
                </w:rPr>
                <w:t>Purchase Contracts</w:t>
              </w:r>
              <w:r w:rsidR="006F10C4" w:rsidRPr="000839FE">
                <w:rPr>
                  <w:rFonts w:cs="Arial"/>
                </w:rPr>
                <w:t xml:space="preserve"> for its </w:t>
              </w:r>
              <w:r w:rsidR="006F10C4" w:rsidRPr="000839FE">
                <w:rPr>
                  <w:rFonts w:cs="Arial"/>
                  <w:b/>
                </w:rPr>
                <w:t>Main Plant</w:t>
              </w:r>
              <w:r w:rsidR="006F10C4" w:rsidRPr="000839FE">
                <w:rPr>
                  <w:rFonts w:cs="Arial"/>
                </w:rPr>
                <w:t xml:space="preserve"> and </w:t>
              </w:r>
              <w:r w:rsidR="006F10C4" w:rsidRPr="000839FE">
                <w:rPr>
                  <w:rFonts w:cs="Arial"/>
                  <w:b/>
                </w:rPr>
                <w:t>Apparatus</w:t>
              </w:r>
              <w:r w:rsidR="006F10C4" w:rsidRPr="000839FE">
                <w:rPr>
                  <w:rFonts w:cs="Arial"/>
                </w:rPr>
                <w:t xml:space="preserve"> before </w:t>
              </w:r>
              <w:proofErr w:type="gramStart"/>
              <w:r w:rsidR="006F10C4" w:rsidRPr="000839FE">
                <w:rPr>
                  <w:rFonts w:cs="Arial"/>
                </w:rPr>
                <w:t>DDMMYY</w:t>
              </w:r>
              <w:proofErr w:type="gramEnd"/>
              <w:r w:rsidR="006F10C4" w:rsidRPr="000839FE">
                <w:rPr>
                  <w:rFonts w:cs="Arial"/>
                </w:rPr>
                <w:t xml:space="preserve"> and which is </w:t>
              </w:r>
            </w:ins>
            <w:r w:rsidRPr="000839FE">
              <w:rPr>
                <w:rFonts w:cs="Arial"/>
              </w:rPr>
              <w:t>directly connected to:</w:t>
            </w:r>
          </w:p>
          <w:p w14:paraId="4A848CB9"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A177663"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5125A45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w:t>
            </w:r>
          </w:p>
          <w:p w14:paraId="2C1F2295" w14:textId="77777777" w:rsidR="000839FE" w:rsidRPr="000839FE" w:rsidRDefault="000839FE" w:rsidP="000839FE">
            <w:pPr>
              <w:spacing w:before="120" w:after="120" w:line="264" w:lineRule="auto"/>
              <w:ind w:left="1134" w:hanging="567"/>
              <w:jc w:val="both"/>
              <w:rPr>
                <w:rFonts w:cs="Arial"/>
              </w:rPr>
            </w:pPr>
            <w:r w:rsidRPr="000839FE">
              <w:rPr>
                <w:rFonts w:cs="Arial"/>
              </w:rPr>
              <w:t>(iv)</w:t>
            </w:r>
            <w:r w:rsidRPr="000839FE">
              <w:rPr>
                <w:rFonts w:cs="Arial"/>
              </w:rPr>
              <w:tab/>
              <w:t xml:space="preserve">an </w:t>
            </w:r>
            <w:r w:rsidRPr="000839FE">
              <w:rPr>
                <w:rFonts w:cs="Arial"/>
                <w:b/>
              </w:rPr>
              <w:t>Offshore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417E7AB5"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2C363DA8" w14:textId="3D53D684" w:rsidR="000839FE" w:rsidRPr="000839FE" w:rsidRDefault="000839FE" w:rsidP="000839FE">
            <w:pPr>
              <w:spacing w:before="120" w:after="120" w:line="264" w:lineRule="auto"/>
              <w:ind w:left="567" w:hanging="567"/>
              <w:jc w:val="both"/>
              <w:rPr>
                <w:rFonts w:cs="Arial"/>
              </w:rPr>
            </w:pPr>
            <w:r w:rsidRPr="000839FE">
              <w:rPr>
                <w:rFonts w:cs="Arial"/>
              </w:rPr>
              <w:t>(b)</w:t>
            </w:r>
            <w:r w:rsidRPr="000839FE">
              <w:rPr>
                <w:rFonts w:cs="Arial"/>
              </w:rPr>
              <w:tab/>
            </w:r>
            <w:ins w:id="33" w:author="Antony Johnson (ESO)" w:date="2023-06-26T10:50:00Z">
              <w:r w:rsidR="00F818DE" w:rsidRPr="000839FE">
                <w:rPr>
                  <w:rFonts w:cs="Arial"/>
                </w:rPr>
                <w:t xml:space="preserve">A </w:t>
              </w:r>
              <w:r w:rsidR="00F818DE" w:rsidRPr="000839FE">
                <w:rPr>
                  <w:rFonts w:cs="Arial"/>
                  <w:b/>
                </w:rPr>
                <w:t>Power Station</w:t>
              </w:r>
              <w:r w:rsidR="00F818DE" w:rsidRPr="000839FE">
                <w:rPr>
                  <w:rFonts w:cs="Arial"/>
                </w:rPr>
                <w:t xml:space="preserve"> owned by a </w:t>
              </w:r>
              <w:r w:rsidR="00F818DE" w:rsidRPr="000839FE">
                <w:rPr>
                  <w:rFonts w:cs="Arial"/>
                  <w:b/>
                </w:rPr>
                <w:t>Generator</w:t>
              </w:r>
              <w:r w:rsidR="00F818DE" w:rsidRPr="000839FE">
                <w:rPr>
                  <w:rFonts w:cs="Arial"/>
                </w:rPr>
                <w:t xml:space="preserve"> who had concluded </w:t>
              </w:r>
              <w:r w:rsidR="00F818DE" w:rsidRPr="000839FE">
                <w:rPr>
                  <w:rFonts w:cs="Arial"/>
                  <w:b/>
                </w:rPr>
                <w:t>Purchase Contracts</w:t>
              </w:r>
              <w:r w:rsidR="00F818DE" w:rsidRPr="000839FE">
                <w:rPr>
                  <w:rFonts w:cs="Arial"/>
                </w:rPr>
                <w:t xml:space="preserve"> for its </w:t>
              </w:r>
              <w:r w:rsidR="00F818DE" w:rsidRPr="000839FE">
                <w:rPr>
                  <w:rFonts w:cs="Arial"/>
                  <w:b/>
                </w:rPr>
                <w:t>Main Plant</w:t>
              </w:r>
              <w:r w:rsidR="00F818DE" w:rsidRPr="000839FE">
                <w:rPr>
                  <w:rFonts w:cs="Arial"/>
                </w:rPr>
                <w:t xml:space="preserve"> and </w:t>
              </w:r>
              <w:r w:rsidR="00F818DE" w:rsidRPr="000839FE">
                <w:rPr>
                  <w:rFonts w:cs="Arial"/>
                  <w:b/>
                </w:rPr>
                <w:t>Apparatus</w:t>
              </w:r>
              <w:r w:rsidR="00F818DE" w:rsidRPr="000839FE">
                <w:rPr>
                  <w:rFonts w:cs="Arial"/>
                </w:rPr>
                <w:t xml:space="preserve"> before </w:t>
              </w:r>
              <w:proofErr w:type="gramStart"/>
              <w:r w:rsidR="00F818DE" w:rsidRPr="000839FE">
                <w:rPr>
                  <w:rFonts w:cs="Arial"/>
                </w:rPr>
                <w:t>DDMMYY</w:t>
              </w:r>
              <w:proofErr w:type="gramEnd"/>
              <w:r w:rsidR="00F818DE" w:rsidRPr="000839FE">
                <w:rPr>
                  <w:rFonts w:cs="Arial"/>
                </w:rPr>
                <w:t xml:space="preserve"> and which is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34" w:author="Antony Johnson (ESO)" w:date="2023-06-26T10:51:00Z">
              <w:r w:rsidR="00193D98">
                <w:rPr>
                  <w:rFonts w:cs="Arial"/>
                </w:rPr>
                <w:t>and</w:t>
              </w:r>
            </w:ins>
            <w:r w:rsidRPr="000839FE">
              <w:rPr>
                <w:rFonts w:cs="Arial"/>
              </w:rPr>
              <w:t xml:space="preserve"> where such </w:t>
            </w:r>
            <w:r w:rsidRPr="000839FE">
              <w:rPr>
                <w:rFonts w:cs="Arial"/>
                <w:b/>
              </w:rPr>
              <w:t>User System</w:t>
            </w:r>
            <w:r w:rsidRPr="000839FE">
              <w:rPr>
                <w:rFonts w:cs="Arial"/>
              </w:rPr>
              <w:t xml:space="preserve"> (or part thereof) is connected under normal operating conditions to:</w:t>
            </w:r>
          </w:p>
          <w:p w14:paraId="37E82FF2"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61842F8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27212FD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3F35B329"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0A26F421" w14:textId="6AA45CDD" w:rsidR="000839FE" w:rsidRPr="000839FE" w:rsidRDefault="000839FE" w:rsidP="000839FE">
            <w:pPr>
              <w:spacing w:before="120" w:after="120" w:line="264" w:lineRule="auto"/>
              <w:ind w:left="567" w:hanging="567"/>
              <w:jc w:val="both"/>
              <w:rPr>
                <w:rFonts w:cs="Arial"/>
              </w:rPr>
            </w:pPr>
            <w:r w:rsidRPr="000839FE">
              <w:rPr>
                <w:rFonts w:cs="Arial"/>
              </w:rPr>
              <w:t>(c)</w:t>
            </w:r>
            <w:r w:rsidRPr="000839FE">
              <w:rPr>
                <w:rFonts w:cs="Arial"/>
              </w:rPr>
              <w:tab/>
            </w:r>
            <w:ins w:id="35" w:author="Antony Johnson (ESO)" w:date="2023-06-26T10:52:00Z">
              <w:r w:rsidR="00A838CA" w:rsidRPr="000839FE">
                <w:rPr>
                  <w:rFonts w:cs="Arial"/>
                </w:rPr>
                <w:t xml:space="preserve">A </w:t>
              </w:r>
              <w:r w:rsidR="00A838CA" w:rsidRPr="000839FE">
                <w:rPr>
                  <w:rFonts w:cs="Arial"/>
                  <w:b/>
                </w:rPr>
                <w:t>Power Station</w:t>
              </w:r>
              <w:r w:rsidR="00A838CA" w:rsidRPr="000839FE">
                <w:rPr>
                  <w:rFonts w:cs="Arial"/>
                </w:rPr>
                <w:t xml:space="preserve"> owned by a </w:t>
              </w:r>
              <w:r w:rsidR="00A838CA" w:rsidRPr="000839FE">
                <w:rPr>
                  <w:rFonts w:cs="Arial"/>
                  <w:b/>
                </w:rPr>
                <w:t>Generator</w:t>
              </w:r>
              <w:r w:rsidR="00A838CA" w:rsidRPr="000839FE">
                <w:rPr>
                  <w:rFonts w:cs="Arial"/>
                </w:rPr>
                <w:t xml:space="preserve"> who had concluded </w:t>
              </w:r>
              <w:r w:rsidR="00A838CA" w:rsidRPr="000839FE">
                <w:rPr>
                  <w:rFonts w:cs="Arial"/>
                  <w:b/>
                </w:rPr>
                <w:t>Purchase Contracts</w:t>
              </w:r>
              <w:r w:rsidR="00A838CA" w:rsidRPr="000839FE">
                <w:rPr>
                  <w:rFonts w:cs="Arial"/>
                </w:rPr>
                <w:t xml:space="preserve"> for its </w:t>
              </w:r>
              <w:r w:rsidR="00A838CA" w:rsidRPr="000839FE">
                <w:rPr>
                  <w:rFonts w:cs="Arial"/>
                  <w:b/>
                </w:rPr>
                <w:t>Main Plant</w:t>
              </w:r>
              <w:r w:rsidR="00A838CA" w:rsidRPr="000839FE">
                <w:rPr>
                  <w:rFonts w:cs="Arial"/>
                </w:rPr>
                <w:t xml:space="preserve"> and </w:t>
              </w:r>
              <w:r w:rsidR="00A838CA" w:rsidRPr="000839FE">
                <w:rPr>
                  <w:rFonts w:cs="Arial"/>
                  <w:b/>
                </w:rPr>
                <w:t>Apparatus</w:t>
              </w:r>
              <w:r w:rsidR="00A838CA" w:rsidRPr="000839FE">
                <w:rPr>
                  <w:rFonts w:cs="Arial"/>
                </w:rPr>
                <w:t xml:space="preserve"> before DDMMYY and which is</w:t>
              </w:r>
              <w:r w:rsidR="00A838CA" w:rsidRPr="000839FE">
                <w:rPr>
                  <w:rFonts w:cs="Arial"/>
                  <w:b/>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36" w:author="Antony Johnson (ESO)" w:date="2023-06-26T10:52:00Z">
              <w:r w:rsidR="000F4AC5">
                <w:rPr>
                  <w:rFonts w:cs="Arial"/>
                </w:rPr>
                <w:t xml:space="preserve">and </w:t>
              </w:r>
            </w:ins>
            <w:r w:rsidRPr="000839FE">
              <w:rPr>
                <w:rFonts w:cs="Arial"/>
              </w:rPr>
              <w:t xml:space="preserve">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r w:rsidRPr="000839FE">
              <w:rPr>
                <w:rFonts w:cs="Arial"/>
              </w:rPr>
              <w:t xml:space="preserve">, although such </w:t>
            </w:r>
            <w:r w:rsidRPr="000839FE">
              <w:rPr>
                <w:rFonts w:cs="Arial"/>
                <w:b/>
              </w:rPr>
              <w:t>Power Station</w:t>
            </w:r>
            <w:r w:rsidRPr="000839FE">
              <w:rPr>
                <w:rFonts w:cs="Arial"/>
              </w:rPr>
              <w:t xml:space="preserve"> is in:</w:t>
            </w:r>
          </w:p>
          <w:p w14:paraId="13704D5D" w14:textId="77777777" w:rsidR="000839FE" w:rsidRPr="000839FE" w:rsidRDefault="000839FE" w:rsidP="000839FE">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654A52D" w14:textId="77777777" w:rsidR="000839FE" w:rsidRPr="000839FE" w:rsidRDefault="000839FE" w:rsidP="000839FE">
            <w:pPr>
              <w:spacing w:before="120" w:after="120" w:line="264" w:lineRule="auto"/>
              <w:ind w:left="1134" w:hanging="567"/>
              <w:jc w:val="both"/>
              <w:rPr>
                <w:rFonts w:cs="Arial"/>
              </w:rPr>
            </w:pPr>
            <w:r w:rsidRPr="000839FE">
              <w:rPr>
                <w:rFonts w:cs="Arial"/>
              </w:rPr>
              <w:lastRenderedPageBreak/>
              <w:t>(ii)</w:t>
            </w:r>
            <w:r w:rsidRPr="000839FE">
              <w:rPr>
                <w:rFonts w:cs="Arial"/>
              </w:rPr>
              <w:tab/>
            </w:r>
            <w:r w:rsidRPr="000839FE">
              <w:rPr>
                <w:rFonts w:cs="Arial"/>
                <w:b/>
              </w:rPr>
              <w:t>SPT’s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085198A0" w14:textId="77777777" w:rsidR="000839FE" w:rsidRPr="000839FE" w:rsidRDefault="000839FE" w:rsidP="000839FE">
            <w:pPr>
              <w:numPr>
                <w:ilvl w:val="0"/>
                <w:numId w:val="4"/>
              </w:numPr>
              <w:spacing w:before="120" w:after="120" w:line="264" w:lineRule="auto"/>
              <w:ind w:hanging="593"/>
              <w:jc w:val="both"/>
              <w:rPr>
                <w:rFonts w:cs="Arial"/>
              </w:rPr>
            </w:pPr>
            <w:r w:rsidRPr="000839FE">
              <w:rPr>
                <w:rFonts w:cs="Arial"/>
                <w:b/>
              </w:rPr>
              <w:t>SHETL’s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06525C1D" w14:textId="77777777" w:rsidR="00A549C8" w:rsidRPr="000839FE" w:rsidRDefault="00A549C8" w:rsidP="00A549C8">
            <w:pPr>
              <w:spacing w:before="120" w:after="120" w:line="264" w:lineRule="auto"/>
              <w:jc w:val="both"/>
              <w:rPr>
                <w:ins w:id="37" w:author="Antony Johnson (ESO)" w:date="2023-06-26T10:53:00Z"/>
                <w:rFonts w:cs="Arial"/>
              </w:rPr>
            </w:pPr>
            <w:ins w:id="38" w:author="Antony Johnson (ESO)" w:date="2023-06-26T10:53:00Z">
              <w:r w:rsidRPr="000839FE">
                <w:rPr>
                  <w:rFonts w:cs="Arial"/>
                </w:rPr>
                <w:t xml:space="preserve">or, </w:t>
              </w:r>
            </w:ins>
          </w:p>
          <w:p w14:paraId="20A48739" w14:textId="77777777" w:rsidR="00A549C8" w:rsidRPr="000839FE" w:rsidRDefault="00A549C8" w:rsidP="00A549C8">
            <w:pPr>
              <w:spacing w:before="120" w:after="120" w:line="264" w:lineRule="auto"/>
              <w:ind w:left="628" w:hanging="628"/>
              <w:jc w:val="both"/>
              <w:rPr>
                <w:ins w:id="39" w:author="Antony Johnson (ESO)" w:date="2023-06-26T10:53:00Z"/>
                <w:rFonts w:cs="Arial"/>
              </w:rPr>
            </w:pPr>
            <w:ins w:id="40" w:author="Antony Johnson (ESO)" w:date="2023-06-26T10:53:00Z">
              <w:r w:rsidRPr="000839FE">
                <w:rPr>
                  <w:rFonts w:cs="Arial"/>
                </w:rPr>
                <w:t>(d)</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directly connected to the </w:t>
              </w:r>
              <w:r w:rsidRPr="000839FE">
                <w:rPr>
                  <w:rFonts w:cs="Arial"/>
                  <w:b/>
                  <w:bCs/>
                </w:rPr>
                <w:t>National Electricity</w:t>
              </w:r>
              <w:r w:rsidRPr="000839FE">
                <w:rPr>
                  <w:rFonts w:cs="Arial"/>
                </w:rPr>
                <w:t xml:space="preserve"> </w:t>
              </w:r>
              <w:r w:rsidRPr="000839FE">
                <w:rPr>
                  <w:rFonts w:cs="Arial"/>
                  <w:b/>
                </w:rPr>
                <w:t>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10MW or more.</w:t>
              </w:r>
            </w:ins>
          </w:p>
          <w:p w14:paraId="2CEAF34F" w14:textId="62E46282" w:rsidR="000839FE" w:rsidRPr="000839FE" w:rsidRDefault="00A549C8" w:rsidP="00A549C8">
            <w:pPr>
              <w:spacing w:before="120" w:after="120" w:line="264" w:lineRule="auto"/>
              <w:jc w:val="both"/>
              <w:rPr>
                <w:rFonts w:cs="Arial"/>
              </w:rPr>
            </w:pPr>
            <w:ins w:id="41" w:author="Antony Johnson (ESO)" w:date="2023-06-26T10:53:00Z">
              <w:r w:rsidRPr="000839FE">
                <w:rPr>
                  <w:rFonts w:cs="Arial"/>
                </w:rPr>
                <w:t xml:space="preserve">or, </w:t>
              </w:r>
            </w:ins>
            <w:r w:rsidR="000839FE" w:rsidRPr="000839FE">
              <w:rPr>
                <w:rFonts w:cs="Arial"/>
              </w:rPr>
              <w:t xml:space="preserve"> </w:t>
            </w:r>
          </w:p>
          <w:p w14:paraId="53E91C0B" w14:textId="77777777" w:rsidR="00E43D57" w:rsidRPr="000839FE" w:rsidRDefault="00E43D57" w:rsidP="00E43D57">
            <w:pPr>
              <w:spacing w:before="120" w:after="120" w:line="264" w:lineRule="auto"/>
              <w:ind w:left="567" w:hanging="567"/>
              <w:jc w:val="both"/>
              <w:rPr>
                <w:ins w:id="42" w:author="Antony Johnson (ESO)" w:date="2023-06-26T10:55:00Z"/>
                <w:rFonts w:cs="Arial"/>
              </w:rPr>
            </w:pPr>
            <w:ins w:id="43" w:author="Antony Johnson (ESO)" w:date="2023-06-26T10:55:00Z">
              <w:r w:rsidRPr="000839FE">
                <w:rPr>
                  <w:rFonts w:cs="Arial"/>
                </w:rPr>
                <w:t>(e)</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w:t>
              </w:r>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and where such </w:t>
              </w:r>
              <w:r w:rsidRPr="000839FE">
                <w:rPr>
                  <w:rFonts w:cs="Arial"/>
                  <w:b/>
                </w:rPr>
                <w:t>User System</w:t>
              </w:r>
              <w:r w:rsidRPr="000839FE">
                <w:rPr>
                  <w:rFonts w:cs="Arial"/>
                </w:rPr>
                <w:t xml:space="preserve"> (or part thereof) is connected under normal operating conditions to the </w:t>
              </w:r>
              <w:r w:rsidRPr="000839FE">
                <w:rPr>
                  <w:rFonts w:cs="Arial"/>
                  <w:b/>
                  <w:bCs/>
                </w:rPr>
                <w:t>National Electricity</w:t>
              </w:r>
              <w:r w:rsidRPr="000839FE">
                <w:rPr>
                  <w:rFonts w:cs="Arial"/>
                  <w:b/>
                </w:rPr>
                <w:t xml:space="preserve">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10MW or more.</w:t>
              </w:r>
            </w:ins>
          </w:p>
          <w:p w14:paraId="30E5B31B" w14:textId="77777777" w:rsidR="00E43D57" w:rsidRPr="000839FE" w:rsidRDefault="00E43D57" w:rsidP="00E43D57">
            <w:pPr>
              <w:spacing w:before="120" w:after="120" w:line="264" w:lineRule="auto"/>
              <w:ind w:left="567" w:hanging="567"/>
              <w:jc w:val="both"/>
              <w:rPr>
                <w:ins w:id="44" w:author="Antony Johnson (ESO)" w:date="2023-06-26T10:55:00Z"/>
                <w:rFonts w:cs="Arial"/>
              </w:rPr>
            </w:pPr>
            <w:ins w:id="45" w:author="Antony Johnson (ESO)" w:date="2023-06-26T10:55:00Z">
              <w:r w:rsidRPr="000839FE">
                <w:rPr>
                  <w:rFonts w:cs="Arial"/>
                </w:rPr>
                <w:t>or,</w:t>
              </w:r>
            </w:ins>
          </w:p>
          <w:p w14:paraId="7714D5DE" w14:textId="77777777" w:rsidR="00E43D57" w:rsidRPr="000839FE" w:rsidRDefault="00E43D57" w:rsidP="00E43D57">
            <w:pPr>
              <w:spacing w:before="120" w:after="120" w:line="264" w:lineRule="auto"/>
              <w:ind w:left="567" w:hanging="567"/>
              <w:jc w:val="both"/>
              <w:rPr>
                <w:ins w:id="46" w:author="Antony Johnson (ESO)" w:date="2023-06-26T10:55:00Z"/>
                <w:rFonts w:cs="Arial"/>
              </w:rPr>
            </w:pPr>
            <w:ins w:id="47" w:author="Antony Johnson (ESO)" w:date="2023-06-26T10:55:00Z">
              <w:r w:rsidRPr="000839FE">
                <w:rPr>
                  <w:rFonts w:cs="Arial"/>
                </w:rPr>
                <w:t>(f)</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w:t>
              </w:r>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and 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r w:rsidRPr="000839FE">
                <w:rPr>
                  <w:rFonts w:cs="Arial"/>
                </w:rPr>
                <w:t xml:space="preserve">, although such </w:t>
              </w:r>
              <w:r w:rsidRPr="000839FE">
                <w:rPr>
                  <w:rFonts w:cs="Arial"/>
                  <w:b/>
                </w:rPr>
                <w:t>Power Station</w:t>
              </w:r>
              <w:r w:rsidRPr="000839FE">
                <w:rPr>
                  <w:rFonts w:cs="Arial"/>
                </w:rPr>
                <w:t xml:space="preserve"> is within the </w:t>
              </w:r>
              <w:r w:rsidRPr="000839FE">
                <w:rPr>
                  <w:rFonts w:cs="Arial"/>
                  <w:b/>
                  <w:bCs/>
                </w:rPr>
                <w:t>GB Synchronous Area</w:t>
              </w:r>
              <w:r w:rsidRPr="000839FE">
                <w:rPr>
                  <w:rFonts w:cs="Arial"/>
                </w:rPr>
                <w:t xml:space="preserve"> and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10MW or more;</w:t>
              </w:r>
            </w:ins>
          </w:p>
          <w:p w14:paraId="118375F8" w14:textId="77777777"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rPr>
              <w:t>Large Power Station</w:t>
            </w:r>
            <w:r w:rsidRPr="000839FE">
              <w:rPr>
                <w:rFonts w:cs="Arial"/>
              </w:rPr>
              <w:t xml:space="preserve"> could comprise of </w:t>
            </w:r>
            <w:r w:rsidRPr="000839FE">
              <w:rPr>
                <w:rFonts w:cs="Arial"/>
                <w:b/>
              </w:rPr>
              <w:t>Type A</w:t>
            </w:r>
            <w:r w:rsidRPr="000839FE">
              <w:rPr>
                <w:rFonts w:cs="Arial"/>
              </w:rPr>
              <w:t xml:space="preserve">, </w:t>
            </w:r>
            <w:r w:rsidRPr="000839FE">
              <w:rPr>
                <w:rFonts w:cs="Arial"/>
                <w:b/>
              </w:rPr>
              <w:t>Type B</w:t>
            </w:r>
            <w:r w:rsidRPr="000839FE">
              <w:rPr>
                <w:rFonts w:cs="Arial"/>
              </w:rPr>
              <w:t xml:space="preserve">, </w:t>
            </w:r>
            <w:r w:rsidRPr="000839FE">
              <w:rPr>
                <w:rFonts w:cs="Arial"/>
                <w:b/>
              </w:rPr>
              <w:t>Type C</w:t>
            </w:r>
            <w:r w:rsidRPr="000839FE">
              <w:rPr>
                <w:rFonts w:cs="Arial"/>
              </w:rPr>
              <w:t xml:space="preserve"> or </w:t>
            </w:r>
            <w:r w:rsidRPr="000839FE">
              <w:rPr>
                <w:rFonts w:cs="Arial"/>
                <w:b/>
              </w:rPr>
              <w:t>Type D</w:t>
            </w:r>
            <w:r w:rsidRPr="000839FE">
              <w:rPr>
                <w:rFonts w:cs="Arial"/>
              </w:rPr>
              <w:t xml:space="preserve"> </w:t>
            </w:r>
            <w:r w:rsidRPr="000839FE">
              <w:rPr>
                <w:rFonts w:cs="Arial"/>
                <w:b/>
              </w:rPr>
              <w:t>Power Generating Modules</w:t>
            </w:r>
            <w:r w:rsidRPr="000839FE">
              <w:rPr>
                <w:rFonts w:cs="Arial"/>
              </w:rPr>
              <w:t>.</w:t>
            </w:r>
          </w:p>
        </w:tc>
      </w:tr>
      <w:tr w:rsidR="009A5C7D" w:rsidRPr="000839FE" w14:paraId="227F2C0E" w14:textId="77777777" w:rsidTr="006B293E">
        <w:tc>
          <w:tcPr>
            <w:tcW w:w="2552" w:type="dxa"/>
            <w:tcBorders>
              <w:top w:val="single" w:sz="4" w:space="0" w:color="auto"/>
              <w:left w:val="single" w:sz="4" w:space="0" w:color="auto"/>
              <w:bottom w:val="single" w:sz="4" w:space="0" w:color="auto"/>
              <w:right w:val="single" w:sz="4" w:space="0" w:color="auto"/>
            </w:tcBorders>
          </w:tcPr>
          <w:p w14:paraId="7B1EBEC9" w14:textId="77777777" w:rsidR="000839FE" w:rsidRPr="000839FE" w:rsidRDefault="000839FE" w:rsidP="000839FE">
            <w:pPr>
              <w:spacing w:before="120" w:after="120"/>
              <w:rPr>
                <w:rFonts w:cs="Arial"/>
                <w:b/>
              </w:rPr>
            </w:pPr>
            <w:r w:rsidRPr="000839FE">
              <w:rPr>
                <w:rFonts w:cs="Arial"/>
                <w:b/>
              </w:rPr>
              <w:lastRenderedPageBreak/>
              <w:t>Medium Power Station</w:t>
            </w:r>
          </w:p>
        </w:tc>
        <w:tc>
          <w:tcPr>
            <w:tcW w:w="6720" w:type="dxa"/>
            <w:tcBorders>
              <w:top w:val="single" w:sz="4" w:space="0" w:color="auto"/>
              <w:left w:val="single" w:sz="4" w:space="0" w:color="auto"/>
              <w:bottom w:val="single" w:sz="4" w:space="0" w:color="auto"/>
              <w:right w:val="single" w:sz="4" w:space="0" w:color="auto"/>
            </w:tcBorders>
          </w:tcPr>
          <w:p w14:paraId="3BA76719" w14:textId="77777777" w:rsidR="00137911" w:rsidRDefault="00FA5E48">
            <w:pPr>
              <w:pStyle w:val="ListParagraph"/>
              <w:spacing w:before="120" w:after="120" w:line="264" w:lineRule="auto"/>
              <w:ind w:left="990"/>
              <w:jc w:val="both"/>
              <w:rPr>
                <w:ins w:id="48" w:author="Antony Johnson (ESO)" w:date="2023-06-29T17:59:00Z"/>
                <w:rFonts w:ascii="Arial" w:hAnsi="Arial" w:cs="Arial"/>
                <w:sz w:val="20"/>
                <w:szCs w:val="20"/>
              </w:rPr>
            </w:pPr>
            <w:del w:id="49" w:author="Antony Johnson (ESO)" w:date="2023-06-26T11:04:00Z">
              <w:r w:rsidRPr="0067266C" w:rsidDel="00ED0862">
                <w:rPr>
                  <w:rFonts w:ascii="Arial" w:hAnsi="Arial" w:cs="Arial"/>
                  <w:sz w:val="20"/>
                  <w:szCs w:val="20"/>
                </w:rPr>
                <w:delText xml:space="preserve">A </w:delText>
              </w:r>
              <w:r w:rsidRPr="0067266C" w:rsidDel="00ED0862">
                <w:rPr>
                  <w:rFonts w:ascii="Arial" w:hAnsi="Arial" w:cs="Arial"/>
                  <w:b/>
                  <w:bCs/>
                  <w:sz w:val="20"/>
                  <w:szCs w:val="20"/>
                </w:rPr>
                <w:delText>Power Station</w:delText>
              </w:r>
              <w:r w:rsidRPr="0067266C" w:rsidDel="00ED0862">
                <w:rPr>
                  <w:rFonts w:ascii="Arial" w:hAnsi="Arial" w:cs="Arial"/>
                  <w:sz w:val="20"/>
                  <w:szCs w:val="20"/>
                </w:rPr>
                <w:delText xml:space="preserve"> which is</w:delText>
              </w:r>
            </w:del>
          </w:p>
          <w:p w14:paraId="571EEAD4" w14:textId="77777777" w:rsidR="00137911" w:rsidRDefault="00137911">
            <w:pPr>
              <w:pStyle w:val="ListParagraph"/>
              <w:spacing w:before="120" w:after="120" w:line="264" w:lineRule="auto"/>
              <w:ind w:left="990"/>
              <w:jc w:val="both"/>
              <w:rPr>
                <w:ins w:id="50" w:author="Antony Johnson (ESO)" w:date="2023-06-29T17:59:00Z"/>
                <w:rFonts w:ascii="Arial" w:hAnsi="Arial" w:cs="Arial"/>
                <w:sz w:val="20"/>
                <w:szCs w:val="20"/>
              </w:rPr>
            </w:pPr>
          </w:p>
          <w:p w14:paraId="658A26B8" w14:textId="6DAB13AE" w:rsidR="000839FE" w:rsidRPr="0067266C" w:rsidRDefault="000839FE" w:rsidP="00137911">
            <w:pPr>
              <w:pStyle w:val="ListParagraph"/>
              <w:spacing w:before="120" w:after="120" w:line="264" w:lineRule="auto"/>
              <w:ind w:left="990"/>
              <w:jc w:val="both"/>
              <w:rPr>
                <w:rFonts w:cs="Arial"/>
              </w:rPr>
            </w:pPr>
            <w:del w:id="51" w:author="Antony Johnson (ESO)" w:date="2023-06-28T13:43:00Z">
              <w:r w:rsidRPr="0067266C" w:rsidDel="0064210E">
                <w:rPr>
                  <w:rFonts w:ascii="Arial" w:hAnsi="Arial" w:cs="Arial"/>
                  <w:sz w:val="20"/>
                  <w:szCs w:val="20"/>
                </w:rPr>
                <w:delText>(</w:delText>
              </w:r>
            </w:del>
            <w:r w:rsidRPr="0067266C">
              <w:rPr>
                <w:rFonts w:ascii="Arial" w:hAnsi="Arial" w:cs="Arial"/>
                <w:sz w:val="20"/>
                <w:szCs w:val="20"/>
              </w:rPr>
              <w:t>a)</w:t>
            </w:r>
            <w:r w:rsidRPr="0067266C">
              <w:rPr>
                <w:rFonts w:ascii="Arial" w:hAnsi="Arial" w:cs="Arial"/>
                <w:sz w:val="20"/>
                <w:szCs w:val="20"/>
              </w:rPr>
              <w:tab/>
            </w:r>
            <w:ins w:id="52" w:author="Antony Johnson (ESO)" w:date="2023-06-26T11:05:00Z">
              <w:r w:rsidR="003A2E05" w:rsidRPr="0067266C">
                <w:rPr>
                  <w:rFonts w:ascii="Arial" w:hAnsi="Arial" w:cs="Arial"/>
                  <w:sz w:val="20"/>
                  <w:szCs w:val="20"/>
                </w:rPr>
                <w:t xml:space="preserve">A </w:t>
              </w:r>
              <w:r w:rsidR="003A2E05" w:rsidRPr="0067266C">
                <w:rPr>
                  <w:rFonts w:ascii="Arial" w:hAnsi="Arial" w:cs="Arial"/>
                  <w:b/>
                  <w:sz w:val="20"/>
                  <w:szCs w:val="20"/>
                </w:rPr>
                <w:t>Power Station</w:t>
              </w:r>
              <w:r w:rsidR="003A2E05" w:rsidRPr="0067266C">
                <w:rPr>
                  <w:rFonts w:ascii="Arial" w:hAnsi="Arial" w:cs="Arial"/>
                  <w:sz w:val="20"/>
                  <w:szCs w:val="20"/>
                </w:rPr>
                <w:t xml:space="preserve"> owned by a </w:t>
              </w:r>
              <w:r w:rsidR="003A2E05" w:rsidRPr="0067266C">
                <w:rPr>
                  <w:rFonts w:ascii="Arial" w:hAnsi="Arial" w:cs="Arial"/>
                  <w:b/>
                  <w:sz w:val="20"/>
                  <w:szCs w:val="20"/>
                </w:rPr>
                <w:t>Generator</w:t>
              </w:r>
              <w:r w:rsidR="003A2E05" w:rsidRPr="0067266C">
                <w:rPr>
                  <w:rFonts w:ascii="Arial" w:hAnsi="Arial" w:cs="Arial"/>
                  <w:sz w:val="20"/>
                  <w:szCs w:val="20"/>
                </w:rPr>
                <w:t xml:space="preserve"> who had concluded </w:t>
              </w:r>
              <w:r w:rsidR="003A2E05" w:rsidRPr="0067266C">
                <w:rPr>
                  <w:rFonts w:ascii="Arial" w:hAnsi="Arial" w:cs="Arial"/>
                  <w:b/>
                  <w:sz w:val="20"/>
                  <w:szCs w:val="20"/>
                </w:rPr>
                <w:t>Purchase Contracts</w:t>
              </w:r>
              <w:r w:rsidR="003A2E05" w:rsidRPr="0067266C">
                <w:rPr>
                  <w:rFonts w:ascii="Arial" w:hAnsi="Arial" w:cs="Arial"/>
                  <w:sz w:val="20"/>
                  <w:szCs w:val="20"/>
                </w:rPr>
                <w:t xml:space="preserve"> for its </w:t>
              </w:r>
              <w:r w:rsidR="003A2E05" w:rsidRPr="0067266C">
                <w:rPr>
                  <w:rFonts w:ascii="Arial" w:hAnsi="Arial" w:cs="Arial"/>
                  <w:b/>
                  <w:sz w:val="20"/>
                  <w:szCs w:val="20"/>
                </w:rPr>
                <w:t>Main Plant</w:t>
              </w:r>
              <w:r w:rsidR="003A2E05" w:rsidRPr="0067266C">
                <w:rPr>
                  <w:rFonts w:ascii="Arial" w:hAnsi="Arial" w:cs="Arial"/>
                  <w:sz w:val="20"/>
                  <w:szCs w:val="20"/>
                </w:rPr>
                <w:t xml:space="preserve"> and </w:t>
              </w:r>
              <w:r w:rsidR="003A2E05" w:rsidRPr="0067266C">
                <w:rPr>
                  <w:rFonts w:ascii="Arial" w:hAnsi="Arial" w:cs="Arial"/>
                  <w:b/>
                  <w:sz w:val="20"/>
                  <w:szCs w:val="20"/>
                </w:rPr>
                <w:t>Apparatus</w:t>
              </w:r>
              <w:r w:rsidR="003A2E05" w:rsidRPr="0067266C">
                <w:rPr>
                  <w:rFonts w:ascii="Arial" w:hAnsi="Arial" w:cs="Arial"/>
                  <w:sz w:val="20"/>
                  <w:szCs w:val="20"/>
                </w:rPr>
                <w:t xml:space="preserve"> before </w:t>
              </w:r>
              <w:proofErr w:type="gramStart"/>
              <w:r w:rsidR="003A2E05" w:rsidRPr="0067266C">
                <w:rPr>
                  <w:rFonts w:ascii="Arial" w:hAnsi="Arial" w:cs="Arial"/>
                  <w:sz w:val="20"/>
                  <w:szCs w:val="20"/>
                </w:rPr>
                <w:t>DDMMYY</w:t>
              </w:r>
              <w:proofErr w:type="gramEnd"/>
              <w:r w:rsidR="003A2E05" w:rsidRPr="0067266C">
                <w:rPr>
                  <w:rFonts w:ascii="Arial" w:hAnsi="Arial" w:cs="Arial"/>
                  <w:sz w:val="20"/>
                  <w:szCs w:val="20"/>
                </w:rPr>
                <w:t xml:space="preserve"> and which is </w:t>
              </w:r>
            </w:ins>
            <w:r w:rsidRPr="0067266C">
              <w:rPr>
                <w:rFonts w:ascii="Arial" w:hAnsi="Arial" w:cs="Arial"/>
                <w:sz w:val="20"/>
                <w:szCs w:val="20"/>
              </w:rPr>
              <w:t xml:space="preserve">directly connected to </w:t>
            </w:r>
            <w:r w:rsidRPr="0067266C">
              <w:rPr>
                <w:rFonts w:ascii="Arial" w:hAnsi="Arial" w:cs="Arial"/>
                <w:b/>
                <w:bCs/>
                <w:sz w:val="20"/>
                <w:szCs w:val="20"/>
              </w:rPr>
              <w:t>NGET’s</w:t>
            </w:r>
            <w:r w:rsidRPr="0067266C">
              <w:rPr>
                <w:rFonts w:ascii="Arial" w:hAnsi="Arial" w:cs="Arial"/>
                <w:sz w:val="20"/>
                <w:szCs w:val="20"/>
              </w:rPr>
              <w:t xml:space="preserve"> </w:t>
            </w:r>
            <w:r w:rsidRPr="0067266C">
              <w:rPr>
                <w:rFonts w:ascii="Arial" w:hAnsi="Arial" w:cs="Arial"/>
                <w:b/>
                <w:bCs/>
                <w:sz w:val="20"/>
                <w:szCs w:val="20"/>
              </w:rPr>
              <w:t>Transmission System</w:t>
            </w:r>
            <w:r w:rsidRPr="0067266C">
              <w:rPr>
                <w:rFonts w:ascii="Arial" w:hAnsi="Arial" w:cs="Arial"/>
                <w:sz w:val="20"/>
                <w:szCs w:val="20"/>
              </w:rPr>
              <w:t xml:space="preserve"> where such </w:t>
            </w:r>
            <w:r w:rsidRPr="0067266C">
              <w:rPr>
                <w:rFonts w:ascii="Arial" w:hAnsi="Arial" w:cs="Arial"/>
                <w:b/>
                <w:bCs/>
                <w:sz w:val="20"/>
                <w:szCs w:val="20"/>
              </w:rPr>
              <w:t>Power Station</w:t>
            </w:r>
            <w:r w:rsidRPr="0067266C">
              <w:rPr>
                <w:rFonts w:ascii="Arial" w:hAnsi="Arial" w:cs="Arial"/>
                <w:sz w:val="20"/>
                <w:szCs w:val="20"/>
              </w:rPr>
              <w:t xml:space="preserve"> has a </w:t>
            </w:r>
            <w:r w:rsidRPr="0067266C">
              <w:rPr>
                <w:rFonts w:ascii="Arial" w:hAnsi="Arial" w:cs="Arial"/>
                <w:b/>
                <w:bCs/>
                <w:sz w:val="20"/>
                <w:szCs w:val="20"/>
              </w:rPr>
              <w:t>Registered Capacity</w:t>
            </w:r>
            <w:r w:rsidRPr="0067266C">
              <w:rPr>
                <w:rFonts w:ascii="Arial" w:hAnsi="Arial" w:cs="Arial"/>
                <w:sz w:val="20"/>
                <w:szCs w:val="20"/>
              </w:rPr>
              <w:t xml:space="preserve"> of 50MW or more but less than 100MW; </w:t>
            </w:r>
          </w:p>
          <w:p w14:paraId="7FFC4ADD" w14:textId="77777777" w:rsidR="000839FE" w:rsidRPr="000839FE" w:rsidRDefault="000839FE" w:rsidP="000839FE">
            <w:pPr>
              <w:spacing w:before="120" w:after="120" w:line="264" w:lineRule="auto"/>
              <w:jc w:val="both"/>
              <w:rPr>
                <w:rFonts w:cs="Arial"/>
              </w:rPr>
            </w:pPr>
            <w:r w:rsidRPr="000839FE">
              <w:rPr>
                <w:rFonts w:cs="Arial"/>
              </w:rPr>
              <w:t>or,</w:t>
            </w:r>
          </w:p>
          <w:p w14:paraId="0CD10151" w14:textId="00EE9287" w:rsidR="000839FE" w:rsidRPr="000839FE" w:rsidRDefault="000839FE" w:rsidP="000839FE">
            <w:pPr>
              <w:spacing w:before="120" w:after="120" w:line="264" w:lineRule="auto"/>
              <w:ind w:left="628" w:hanging="628"/>
              <w:jc w:val="both"/>
              <w:rPr>
                <w:rFonts w:cs="Arial"/>
              </w:rPr>
            </w:pPr>
            <w:r w:rsidRPr="000839FE">
              <w:rPr>
                <w:rFonts w:cs="Arial"/>
              </w:rPr>
              <w:t>(b)</w:t>
            </w:r>
            <w:r w:rsidRPr="000839FE">
              <w:rPr>
                <w:rFonts w:cs="Arial"/>
              </w:rPr>
              <w:tab/>
            </w:r>
            <w:ins w:id="53" w:author="Antony Johnson (ESO)" w:date="2023-06-26T11:06:00Z">
              <w:r w:rsidR="0032315F" w:rsidRPr="000839FE">
                <w:rPr>
                  <w:rFonts w:cs="Arial"/>
                </w:rPr>
                <w:t xml:space="preserve">A </w:t>
              </w:r>
              <w:r w:rsidR="0032315F" w:rsidRPr="000839FE">
                <w:rPr>
                  <w:rFonts w:cs="Arial"/>
                  <w:b/>
                </w:rPr>
                <w:t>Power Station</w:t>
              </w:r>
              <w:r w:rsidR="0032315F" w:rsidRPr="000839FE">
                <w:rPr>
                  <w:rFonts w:cs="Arial"/>
                </w:rPr>
                <w:t xml:space="preserve"> owned by a </w:t>
              </w:r>
              <w:r w:rsidR="0032315F" w:rsidRPr="000839FE">
                <w:rPr>
                  <w:rFonts w:cs="Arial"/>
                  <w:b/>
                </w:rPr>
                <w:t>Generator</w:t>
              </w:r>
              <w:r w:rsidR="0032315F" w:rsidRPr="000839FE">
                <w:rPr>
                  <w:rFonts w:cs="Arial"/>
                </w:rPr>
                <w:t xml:space="preserve"> who had concluded </w:t>
              </w:r>
              <w:r w:rsidR="0032315F" w:rsidRPr="000839FE">
                <w:rPr>
                  <w:rFonts w:cs="Arial"/>
                  <w:b/>
                </w:rPr>
                <w:t>Purchase Contracts</w:t>
              </w:r>
              <w:r w:rsidR="0032315F" w:rsidRPr="000839FE">
                <w:rPr>
                  <w:rFonts w:cs="Arial"/>
                </w:rPr>
                <w:t xml:space="preserve"> for its </w:t>
              </w:r>
              <w:r w:rsidR="0032315F" w:rsidRPr="000839FE">
                <w:rPr>
                  <w:rFonts w:cs="Arial"/>
                  <w:b/>
                </w:rPr>
                <w:t>Main Plant</w:t>
              </w:r>
              <w:r w:rsidR="0032315F" w:rsidRPr="000839FE">
                <w:rPr>
                  <w:rFonts w:cs="Arial"/>
                </w:rPr>
                <w:t xml:space="preserve"> and </w:t>
              </w:r>
              <w:r w:rsidR="0032315F" w:rsidRPr="000839FE">
                <w:rPr>
                  <w:rFonts w:cs="Arial"/>
                  <w:b/>
                </w:rPr>
                <w:t>Apparatus</w:t>
              </w:r>
              <w:r w:rsidR="0032315F" w:rsidRPr="000839FE">
                <w:rPr>
                  <w:rFonts w:cs="Arial"/>
                </w:rPr>
                <w:t xml:space="preserve"> before </w:t>
              </w:r>
              <w:proofErr w:type="gramStart"/>
              <w:r w:rsidR="0032315F" w:rsidRPr="000839FE">
                <w:rPr>
                  <w:rFonts w:cs="Arial"/>
                </w:rPr>
                <w:t>DDMMYY</w:t>
              </w:r>
              <w:proofErr w:type="gramEnd"/>
              <w:r w:rsidR="0032315F" w:rsidRPr="000839FE">
                <w:rPr>
                  <w:rFonts w:cs="Arial"/>
                </w:rPr>
                <w:t xml:space="preserve"> 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 </w:t>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50MW or more but less than 100MW;</w:t>
            </w:r>
          </w:p>
          <w:p w14:paraId="492C2BCF" w14:textId="09C9527A" w:rsidR="000839FE" w:rsidRPr="000839FE" w:rsidDel="0064210E" w:rsidRDefault="000839FE" w:rsidP="000839FE">
            <w:pPr>
              <w:spacing w:before="120" w:after="120" w:line="264" w:lineRule="auto"/>
              <w:jc w:val="both"/>
              <w:rPr>
                <w:del w:id="54" w:author="Antony Johnson (ESO)" w:date="2023-06-28T13:43:00Z"/>
                <w:rFonts w:cs="Arial"/>
              </w:rPr>
            </w:pPr>
            <w:r w:rsidRPr="000839FE">
              <w:rPr>
                <w:rFonts w:cs="Arial"/>
              </w:rPr>
              <w:lastRenderedPageBreak/>
              <w:t>o</w:t>
            </w:r>
            <w:del w:id="55" w:author="Antony Johnson (ESO)" w:date="2023-06-28T13:43:00Z">
              <w:r w:rsidRPr="000839FE" w:rsidDel="0064210E">
                <w:rPr>
                  <w:rFonts w:cs="Arial"/>
                </w:rPr>
                <w:delText>r,</w:delText>
              </w:r>
            </w:del>
          </w:p>
          <w:p w14:paraId="0EA7135C" w14:textId="0B6DD276" w:rsidR="000839FE" w:rsidRDefault="0064210E" w:rsidP="00C420F9">
            <w:pPr>
              <w:spacing w:before="120" w:after="120" w:line="264" w:lineRule="auto"/>
              <w:jc w:val="both"/>
              <w:rPr>
                <w:rFonts w:cs="Arial"/>
              </w:rPr>
            </w:pPr>
            <w:ins w:id="56" w:author="Antony Johnson (ESO)" w:date="2023-06-28T13:43:00Z">
              <w:r>
                <w:rPr>
                  <w:rFonts w:cs="Arial"/>
                </w:rPr>
                <w:t>©</w:t>
              </w:r>
            </w:ins>
            <w:r w:rsidR="000839FE" w:rsidRPr="000839FE">
              <w:rPr>
                <w:rFonts w:cs="Arial"/>
              </w:rPr>
              <w:t>(c)</w:t>
            </w:r>
            <w:r w:rsidR="000839FE" w:rsidRPr="000839FE">
              <w:rPr>
                <w:rFonts w:cs="Arial"/>
              </w:rPr>
              <w:tab/>
            </w:r>
            <w:ins w:id="57" w:author="Antony Johnson (ESO)" w:date="2023-06-26T11:11:00Z">
              <w:r w:rsidR="008B34C1" w:rsidRPr="007E0B31">
                <w:rPr>
                  <w:rFonts w:cs="Arial"/>
                </w:rPr>
                <w:t xml:space="preserve">A </w:t>
              </w:r>
              <w:r w:rsidR="008B34C1" w:rsidRPr="007E0B31">
                <w:rPr>
                  <w:rFonts w:cs="Arial"/>
                  <w:b/>
                </w:rPr>
                <w:t>Power Station</w:t>
              </w:r>
              <w:r w:rsidR="008B34C1" w:rsidRPr="007E0B31">
                <w:rPr>
                  <w:rFonts w:cs="Arial"/>
                </w:rPr>
                <w:t xml:space="preserve"> </w:t>
              </w:r>
              <w:r w:rsidR="008B34C1">
                <w:rPr>
                  <w:rFonts w:cs="Arial"/>
                </w:rPr>
                <w:t xml:space="preserve">owned by a </w:t>
              </w:r>
              <w:r w:rsidR="008B34C1" w:rsidRPr="00621564">
                <w:rPr>
                  <w:rFonts w:cs="Arial"/>
                  <w:b/>
                </w:rPr>
                <w:t>Generator</w:t>
              </w:r>
              <w:r w:rsidR="008B34C1">
                <w:rPr>
                  <w:rFonts w:cs="Arial"/>
                </w:rPr>
                <w:t xml:space="preserve"> who had concluded </w:t>
              </w:r>
              <w:r w:rsidR="008B34C1">
                <w:rPr>
                  <w:rFonts w:cs="Arial"/>
                </w:rPr>
                <w:tab/>
              </w:r>
              <w:r w:rsidR="008B34C1" w:rsidRPr="00621564">
                <w:rPr>
                  <w:rFonts w:cs="Arial"/>
                  <w:b/>
                </w:rPr>
                <w:t>Purchase Contracts</w:t>
              </w:r>
              <w:r w:rsidR="008B34C1">
                <w:rPr>
                  <w:rFonts w:cs="Arial"/>
                </w:rPr>
                <w:t xml:space="preserve"> for its </w:t>
              </w:r>
              <w:r w:rsidR="008B34C1" w:rsidRPr="00621564">
                <w:rPr>
                  <w:rFonts w:cs="Arial"/>
                  <w:b/>
                </w:rPr>
                <w:t>Main Plant</w:t>
              </w:r>
              <w:r w:rsidR="008B34C1">
                <w:rPr>
                  <w:rFonts w:cs="Arial"/>
                </w:rPr>
                <w:t xml:space="preserve"> and </w:t>
              </w:r>
              <w:r w:rsidR="008B34C1" w:rsidRPr="00621564">
                <w:rPr>
                  <w:rFonts w:cs="Arial"/>
                  <w:b/>
                </w:rPr>
                <w:t>Apparatu</w:t>
              </w:r>
              <w:r w:rsidR="008B34C1">
                <w:rPr>
                  <w:rFonts w:cs="Arial"/>
                  <w:b/>
                </w:rPr>
                <w:t>s</w:t>
              </w:r>
              <w:r w:rsidR="008B34C1">
                <w:rPr>
                  <w:rFonts w:cs="Arial"/>
                </w:rPr>
                <w:t xml:space="preserve"> before </w:t>
              </w:r>
              <w:r w:rsidR="008B34C1">
                <w:rPr>
                  <w:rFonts w:cs="Arial"/>
                </w:rPr>
                <w:tab/>
                <w:t xml:space="preserve">DDMMYY and which is </w:t>
              </w:r>
            </w:ins>
            <w:r w:rsidR="00E312C8" w:rsidRPr="00EF12F5">
              <w:rPr>
                <w:rFonts w:cs="Arial"/>
                <w:b/>
                <w:bCs/>
              </w:rPr>
              <w:t>Embedded</w:t>
            </w:r>
            <w:r w:rsidR="00E312C8" w:rsidRPr="007E0B31">
              <w:rPr>
                <w:rFonts w:cs="Arial"/>
              </w:rPr>
              <w:t xml:space="preserve"> within a </w:t>
            </w:r>
            <w:r w:rsidR="00E312C8" w:rsidRPr="00EF12F5">
              <w:rPr>
                <w:rFonts w:cs="Arial"/>
                <w:b/>
                <w:bCs/>
              </w:rPr>
              <w:t>User System</w:t>
            </w:r>
            <w:r w:rsidR="00E312C8" w:rsidRPr="007E0B31">
              <w:rPr>
                <w:rFonts w:cs="Arial"/>
              </w:rPr>
              <w:t xml:space="preserve"> (or part </w:t>
            </w:r>
            <w:r w:rsidR="00E312C8">
              <w:rPr>
                <w:rFonts w:cs="Arial"/>
              </w:rPr>
              <w:tab/>
            </w:r>
            <w:r w:rsidR="00E312C8" w:rsidRPr="007E0B31">
              <w:rPr>
                <w:rFonts w:cs="Arial"/>
              </w:rPr>
              <w:t xml:space="preserve">thereof) where the </w:t>
            </w:r>
            <w:r w:rsidR="00E312C8" w:rsidRPr="00EF12F5">
              <w:rPr>
                <w:rFonts w:cs="Arial"/>
                <w:b/>
                <w:bCs/>
              </w:rPr>
              <w:t>User System</w:t>
            </w:r>
            <w:r w:rsidR="00E312C8" w:rsidRPr="007E0B31">
              <w:rPr>
                <w:rFonts w:cs="Arial"/>
              </w:rPr>
              <w:t xml:space="preserve"> (or part thereof) is not connected </w:t>
            </w:r>
            <w:r w:rsidR="00E312C8">
              <w:rPr>
                <w:rFonts w:cs="Arial"/>
              </w:rPr>
              <w:tab/>
            </w:r>
            <w:r w:rsidR="00E312C8" w:rsidRPr="007E0B31">
              <w:rPr>
                <w:rFonts w:cs="Arial"/>
              </w:rPr>
              <w:t xml:space="preserve">to the </w:t>
            </w:r>
            <w:r w:rsidR="00E312C8" w:rsidRPr="00EF12F5">
              <w:rPr>
                <w:rFonts w:cs="Arial"/>
                <w:b/>
                <w:bCs/>
              </w:rPr>
              <w:t>National Electricity Transmission System</w:t>
            </w:r>
            <w:r w:rsidR="00E312C8" w:rsidRPr="007E0B31">
              <w:rPr>
                <w:rFonts w:cs="Arial"/>
              </w:rPr>
              <w:t xml:space="preserve">, although such </w:t>
            </w:r>
            <w:r w:rsidR="00E312C8">
              <w:rPr>
                <w:rFonts w:cs="Arial"/>
              </w:rPr>
              <w:tab/>
            </w:r>
            <w:r w:rsidR="00E312C8" w:rsidRPr="00EF12F5">
              <w:rPr>
                <w:rFonts w:cs="Arial"/>
                <w:b/>
                <w:bCs/>
              </w:rPr>
              <w:t>Power Station</w:t>
            </w:r>
            <w:r w:rsidR="00E312C8" w:rsidRPr="007E0B31">
              <w:rPr>
                <w:rFonts w:cs="Arial"/>
              </w:rPr>
              <w:t xml:space="preserve"> is in </w:t>
            </w:r>
            <w:r w:rsidR="00E312C8" w:rsidRPr="00EF12F5">
              <w:rPr>
                <w:rFonts w:cs="Arial"/>
                <w:b/>
                <w:bCs/>
              </w:rPr>
              <w:t xml:space="preserve">NGET’s Transmission </w:t>
            </w:r>
            <w:proofErr w:type="gramStart"/>
            <w:r w:rsidR="00E312C8" w:rsidRPr="00EF12F5">
              <w:rPr>
                <w:rFonts w:cs="Arial"/>
                <w:b/>
                <w:bCs/>
              </w:rPr>
              <w:t>Area</w:t>
            </w:r>
            <w:proofErr w:type="gramEnd"/>
            <w:r w:rsidR="00E312C8" w:rsidRPr="007E0B31">
              <w:rPr>
                <w:rFonts w:cs="Arial"/>
              </w:rPr>
              <w:t xml:space="preserve"> and such </w:t>
            </w:r>
            <w:r w:rsidR="00E312C8" w:rsidRPr="00EF12F5">
              <w:rPr>
                <w:rFonts w:cs="Arial"/>
                <w:b/>
                <w:bCs/>
              </w:rPr>
              <w:t xml:space="preserve">Power </w:t>
            </w:r>
            <w:r w:rsidR="00E312C8">
              <w:rPr>
                <w:rFonts w:cs="Arial"/>
                <w:b/>
                <w:bCs/>
              </w:rPr>
              <w:tab/>
            </w:r>
            <w:r w:rsidR="00E312C8" w:rsidRPr="00EF12F5">
              <w:rPr>
                <w:rFonts w:cs="Arial"/>
                <w:b/>
                <w:bCs/>
              </w:rPr>
              <w:t>Station</w:t>
            </w:r>
            <w:r w:rsidR="00E312C8" w:rsidRPr="007E0B31">
              <w:rPr>
                <w:rFonts w:cs="Arial"/>
              </w:rPr>
              <w:t xml:space="preserve"> has a </w:t>
            </w:r>
            <w:r w:rsidR="00E312C8" w:rsidRPr="00EF12F5">
              <w:rPr>
                <w:rFonts w:cs="Arial"/>
                <w:b/>
                <w:bCs/>
              </w:rPr>
              <w:t>Registered Capacity</w:t>
            </w:r>
            <w:r w:rsidR="00E312C8" w:rsidRPr="007E0B31">
              <w:rPr>
                <w:rFonts w:cs="Arial"/>
              </w:rPr>
              <w:t xml:space="preserve"> of 50MW or more but less </w:t>
            </w:r>
            <w:r w:rsidR="00E312C8">
              <w:rPr>
                <w:rFonts w:cs="Arial"/>
              </w:rPr>
              <w:tab/>
            </w:r>
            <w:r w:rsidR="00E312C8" w:rsidRPr="007E0B31">
              <w:rPr>
                <w:rFonts w:cs="Arial"/>
              </w:rPr>
              <w:t>than 100MW</w:t>
            </w:r>
            <w:r w:rsidR="00E312C8">
              <w:rPr>
                <w:rFonts w:cs="Arial"/>
              </w:rPr>
              <w:t>.</w:t>
            </w:r>
          </w:p>
          <w:p w14:paraId="3E99848F" w14:textId="546B5660" w:rsidR="008279C7" w:rsidRPr="000839FE" w:rsidRDefault="008279C7" w:rsidP="00C420F9">
            <w:pPr>
              <w:spacing w:before="120" w:after="120" w:line="264" w:lineRule="auto"/>
              <w:jc w:val="both"/>
              <w:rPr>
                <w:rFonts w:cs="Arial"/>
              </w:rPr>
            </w:pPr>
            <w:r w:rsidRPr="007E0B31">
              <w:rPr>
                <w:rFonts w:cs="Arial"/>
              </w:rPr>
              <w:t xml:space="preserve">For the avoidance of doubt a </w:t>
            </w:r>
            <w:r w:rsidRPr="00EF12F5">
              <w:rPr>
                <w:rFonts w:cs="Arial"/>
                <w:b/>
                <w:bCs/>
              </w:rPr>
              <w:t>Medium Power Station</w:t>
            </w:r>
            <w:r w:rsidRPr="007E0B31">
              <w:rPr>
                <w:rFonts w:cs="Arial"/>
              </w:rPr>
              <w:t xml:space="preserve"> could comprise of </w:t>
            </w:r>
            <w:r w:rsidRPr="00EF12F5">
              <w:rPr>
                <w:rFonts w:cs="Arial"/>
                <w:b/>
                <w:bCs/>
              </w:rPr>
              <w:t>Type A</w:t>
            </w:r>
            <w:r w:rsidRPr="007E0B31">
              <w:rPr>
                <w:rFonts w:cs="Arial"/>
              </w:rPr>
              <w:t xml:space="preserve">, </w:t>
            </w:r>
            <w:r w:rsidRPr="00EF12F5">
              <w:rPr>
                <w:rFonts w:cs="Arial"/>
                <w:b/>
                <w:bCs/>
              </w:rPr>
              <w:t>Type B</w:t>
            </w:r>
            <w:r w:rsidRPr="007E0B31">
              <w:rPr>
                <w:rFonts w:cs="Arial"/>
              </w:rPr>
              <w:t xml:space="preserve">, </w:t>
            </w:r>
            <w:r w:rsidRPr="00EF12F5">
              <w:rPr>
                <w:rFonts w:cs="Arial"/>
                <w:b/>
                <w:bCs/>
              </w:rPr>
              <w:t>Type C</w:t>
            </w:r>
            <w:r w:rsidRPr="007E0B31">
              <w:rPr>
                <w:rFonts w:cs="Arial"/>
              </w:rPr>
              <w:t xml:space="preserve"> or </w:t>
            </w:r>
            <w:r w:rsidRPr="00EF12F5">
              <w:rPr>
                <w:rFonts w:cs="Arial"/>
                <w:b/>
                <w:bCs/>
              </w:rPr>
              <w:t>Type D Power Generating Modules</w:t>
            </w:r>
            <w:r w:rsidRPr="007E0B31">
              <w:rPr>
                <w:rFonts w:cs="Arial"/>
              </w:rPr>
              <w:t>.</w:t>
            </w:r>
          </w:p>
        </w:tc>
      </w:tr>
      <w:tr w:rsidR="00E80794" w:rsidRPr="000839FE" w14:paraId="006F17EB" w14:textId="77777777" w:rsidTr="006B293E">
        <w:trPr>
          <w:ins w:id="58" w:author="Antony Johnson (ESO)" w:date="2023-06-28T12:42:00Z"/>
        </w:trPr>
        <w:tc>
          <w:tcPr>
            <w:tcW w:w="2552" w:type="dxa"/>
            <w:tcBorders>
              <w:top w:val="single" w:sz="4" w:space="0" w:color="auto"/>
              <w:left w:val="single" w:sz="4" w:space="0" w:color="auto"/>
              <w:bottom w:val="single" w:sz="4" w:space="0" w:color="auto"/>
              <w:right w:val="single" w:sz="4" w:space="0" w:color="auto"/>
            </w:tcBorders>
          </w:tcPr>
          <w:p w14:paraId="151150FC" w14:textId="22B93BB2" w:rsidR="00E80794" w:rsidRPr="000839FE" w:rsidRDefault="00E80794" w:rsidP="000839FE">
            <w:pPr>
              <w:spacing w:before="120" w:after="120"/>
              <w:rPr>
                <w:ins w:id="59" w:author="Antony Johnson (ESO)" w:date="2023-06-28T12:42:00Z"/>
                <w:rFonts w:cs="Arial"/>
                <w:b/>
              </w:rPr>
            </w:pPr>
            <w:r>
              <w:rPr>
                <w:rFonts w:cs="Arial"/>
                <w:b/>
              </w:rPr>
              <w:lastRenderedPageBreak/>
              <w:t>Single Line Diagram</w:t>
            </w:r>
          </w:p>
        </w:tc>
        <w:tc>
          <w:tcPr>
            <w:tcW w:w="6720" w:type="dxa"/>
            <w:tcBorders>
              <w:top w:val="single" w:sz="4" w:space="0" w:color="auto"/>
              <w:left w:val="single" w:sz="4" w:space="0" w:color="auto"/>
              <w:bottom w:val="single" w:sz="4" w:space="0" w:color="auto"/>
              <w:right w:val="single" w:sz="4" w:space="0" w:color="auto"/>
            </w:tcBorders>
          </w:tcPr>
          <w:p w14:paraId="5245B603" w14:textId="122CA645" w:rsidR="00E80794" w:rsidRDefault="002A36FA" w:rsidP="002A36FA">
            <w:pPr>
              <w:spacing w:before="120" w:after="120" w:line="264" w:lineRule="auto"/>
              <w:ind w:left="11" w:hanging="11"/>
              <w:jc w:val="both"/>
              <w:rPr>
                <w:ins w:id="60" w:author="Antony Johnson (ESO)" w:date="2023-06-28T12:49:00Z"/>
              </w:rPr>
            </w:pPr>
            <w: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2A36FA">
              <w:rPr>
                <w:b/>
                <w:bCs/>
              </w:rPr>
              <w:t>Large Power Stations</w:t>
            </w:r>
            <w:r>
              <w:t xml:space="preserve"> </w:t>
            </w:r>
            <w:ins w:id="61" w:author="Antony Johnson (ESO)" w:date="2023-06-28T12:58:00Z">
              <w:r w:rsidR="00EA1D5A">
                <w:t xml:space="preserve">in respect of </w:t>
              </w:r>
              <w:r w:rsidR="00EA1D5A" w:rsidRPr="00074690">
                <w:rPr>
                  <w:b/>
                  <w:bCs/>
                </w:rPr>
                <w:t>Users</w:t>
              </w:r>
              <w:r w:rsidR="00EA1D5A">
                <w:t xml:space="preserve"> </w:t>
              </w:r>
            </w:ins>
            <w:ins w:id="62" w:author="Antony Johnson (ESO)" w:date="2023-06-28T12:48:00Z">
              <w:r w:rsidR="00E8452A">
                <w:t>wh</w:t>
              </w:r>
            </w:ins>
            <w:ins w:id="63" w:author="Antony Johnson (ESO)" w:date="2023-06-28T12:59:00Z">
              <w:r w:rsidR="00EA1D5A">
                <w:t>o</w:t>
              </w:r>
            </w:ins>
            <w:ins w:id="64" w:author="Antony Johnson (ESO)" w:date="2023-06-28T12:48:00Z">
              <w:r w:rsidR="00E8452A">
                <w:t xml:space="preserve"> </w:t>
              </w:r>
            </w:ins>
            <w:ins w:id="65" w:author="Antony Johnson (ESO)" w:date="2023-06-28T12:49:00Z">
              <w:r w:rsidR="00E8452A" w:rsidRPr="000839FE">
                <w:rPr>
                  <w:rFonts w:cs="Arial"/>
                </w:rPr>
                <w:t xml:space="preserve">concluded </w:t>
              </w:r>
              <w:r w:rsidR="00E8452A" w:rsidRPr="000839FE">
                <w:rPr>
                  <w:rFonts w:cs="Arial"/>
                  <w:b/>
                </w:rPr>
                <w:t>Purchase Contracts</w:t>
              </w:r>
              <w:r w:rsidR="00E8452A" w:rsidRPr="000839FE">
                <w:rPr>
                  <w:rFonts w:cs="Arial"/>
                </w:rPr>
                <w:t xml:space="preserve"> for </w:t>
              </w:r>
            </w:ins>
            <w:ins w:id="66" w:author="Antony Johnson (ESO)" w:date="2023-06-28T12:59:00Z">
              <w:r w:rsidR="00074690">
                <w:rPr>
                  <w:rFonts w:cs="Arial"/>
                </w:rPr>
                <w:t>their</w:t>
              </w:r>
            </w:ins>
            <w:ins w:id="67" w:author="Antony Johnson (ESO)" w:date="2023-06-28T12:49:00Z">
              <w:r w:rsidR="00E8452A" w:rsidRPr="000839FE">
                <w:rPr>
                  <w:rFonts w:cs="Arial"/>
                </w:rPr>
                <w:t xml:space="preserve"> </w:t>
              </w:r>
              <w:r w:rsidR="00E8452A" w:rsidRPr="000839FE">
                <w:rPr>
                  <w:rFonts w:cs="Arial"/>
                  <w:b/>
                </w:rPr>
                <w:t>Main Plant</w:t>
              </w:r>
              <w:r w:rsidR="00E8452A" w:rsidRPr="000839FE">
                <w:rPr>
                  <w:rFonts w:cs="Arial"/>
                </w:rPr>
                <w:t xml:space="preserve"> and </w:t>
              </w:r>
              <w:r w:rsidR="00E8452A" w:rsidRPr="000839FE">
                <w:rPr>
                  <w:rFonts w:cs="Arial"/>
                  <w:b/>
                </w:rPr>
                <w:t>Apparatus</w:t>
              </w:r>
              <w:r w:rsidR="00E8452A" w:rsidRPr="000839FE">
                <w:rPr>
                  <w:rFonts w:cs="Arial"/>
                </w:rPr>
                <w:t xml:space="preserve"> </w:t>
              </w:r>
            </w:ins>
            <w:ins w:id="68" w:author="Antony Johnson (ESO)" w:date="2023-06-28T13:03:00Z">
              <w:r w:rsidR="00CD3F74">
                <w:rPr>
                  <w:rFonts w:cs="Arial"/>
                </w:rPr>
                <w:t>before DDMMYY</w:t>
              </w:r>
            </w:ins>
            <w:ins w:id="69" w:author="Antony Johnson (ESO)" w:date="2023-06-28T13:04:00Z">
              <w:r w:rsidR="00CD3F74">
                <w:rPr>
                  <w:rFonts w:cs="Arial"/>
                </w:rPr>
                <w:t xml:space="preserve"> </w:t>
              </w:r>
            </w:ins>
            <w:ins w:id="70" w:author="Antony Johnson (ESO)" w:date="2023-06-28T13:03:00Z">
              <w:r w:rsidR="00CD3F74">
                <w:rPr>
                  <w:rFonts w:cs="Arial"/>
                </w:rPr>
                <w:t xml:space="preserve">in respect of that </w:t>
              </w:r>
              <w:r w:rsidR="00CD3F74" w:rsidRPr="00CD3F74">
                <w:rPr>
                  <w:rFonts w:cs="Arial"/>
                  <w:b/>
                  <w:bCs/>
                </w:rPr>
                <w:t>Large Power Station</w:t>
              </w:r>
              <w:r w:rsidR="00CD3F74">
                <w:rPr>
                  <w:rFonts w:cs="Arial"/>
                </w:rPr>
                <w:t xml:space="preserve"> </w:t>
              </w:r>
            </w:ins>
            <w:r>
              <w:t xml:space="preserve">are connected, and the points at which </w:t>
            </w:r>
            <w:r w:rsidRPr="002A36FA">
              <w:rPr>
                <w:b/>
                <w:bCs/>
              </w:rPr>
              <w:t>Demand</w:t>
            </w:r>
            <w:r>
              <w:t xml:space="preserve"> is supplied.</w:t>
            </w:r>
          </w:p>
          <w:p w14:paraId="545C9FE6" w14:textId="60E8CB23" w:rsidR="00407B2E" w:rsidDel="00361A3F" w:rsidRDefault="00905501" w:rsidP="002A36FA">
            <w:pPr>
              <w:spacing w:before="120" w:after="120" w:line="264" w:lineRule="auto"/>
              <w:ind w:left="11" w:hanging="11"/>
              <w:jc w:val="both"/>
              <w:rPr>
                <w:ins w:id="71" w:author="Antony Johnson (ESO)" w:date="2023-06-28T12:42:00Z"/>
                <w:rFonts w:cs="Arial"/>
              </w:rPr>
            </w:pPr>
            <w:ins w:id="72" w:author="Antony Johnson (ESO)" w:date="2023-06-28T12:51:00Z">
              <w:r>
                <w:rPr>
                  <w:rFonts w:cs="Arial"/>
                </w:rPr>
                <w:t xml:space="preserve">For </w:t>
              </w:r>
            </w:ins>
            <w:ins w:id="73" w:author="Antony Johnson (ESO)" w:date="2023-06-28T13:04:00Z">
              <w:r w:rsidR="00794410" w:rsidRPr="00794410">
                <w:rPr>
                  <w:rFonts w:cs="Arial"/>
                  <w:b/>
                  <w:bCs/>
                </w:rPr>
                <w:t>Users</w:t>
              </w:r>
              <w:r w:rsidR="00794410">
                <w:rPr>
                  <w:rFonts w:cs="Arial"/>
                </w:rPr>
                <w:t xml:space="preserve"> in </w:t>
              </w:r>
              <w:r w:rsidR="00794410" w:rsidRPr="0064210E">
                <w:rPr>
                  <w:rFonts w:cs="Arial"/>
                </w:rPr>
                <w:t>respect of</w:t>
              </w:r>
              <w:r w:rsidR="00794410" w:rsidRPr="0064210E">
                <w:rPr>
                  <w:rFonts w:cs="Arial"/>
                  <w:b/>
                  <w:bCs/>
                </w:rPr>
                <w:t xml:space="preserve"> </w:t>
              </w:r>
            </w:ins>
            <w:ins w:id="74" w:author="Antony Johnson (ESO)" w:date="2023-06-28T13:43:00Z">
              <w:r w:rsidR="0064210E" w:rsidRPr="0064210E">
                <w:rPr>
                  <w:rFonts w:cs="Arial"/>
                  <w:b/>
                  <w:bCs/>
                </w:rPr>
                <w:t>E</w:t>
              </w:r>
              <w:proofErr w:type="spellStart"/>
              <w:r w:rsidR="0064210E" w:rsidRPr="0064210E">
                <w:rPr>
                  <w:rFonts w:eastAsia="Calibri" w:cs="Arial"/>
                  <w:b/>
                  <w:bCs/>
                  <w:snapToGrid/>
                  <w:sz w:val="22"/>
                  <w:szCs w:val="22"/>
                  <w:lang w:val="en-US"/>
                </w:rPr>
                <w:t>mbedded</w:t>
              </w:r>
              <w:proofErr w:type="spellEnd"/>
              <w:r w:rsidR="0064210E" w:rsidRPr="0064210E">
                <w:rPr>
                  <w:rFonts w:eastAsia="Calibri" w:cs="Arial"/>
                  <w:snapToGrid/>
                  <w:sz w:val="22"/>
                  <w:szCs w:val="22"/>
                  <w:lang w:val="en-US"/>
                </w:rPr>
                <w:t xml:space="preserve"> </w:t>
              </w:r>
            </w:ins>
            <w:ins w:id="75" w:author="Antony Johnson (ESO)" w:date="2023-06-28T12:51:00Z">
              <w:r w:rsidRPr="0064210E">
                <w:rPr>
                  <w:rFonts w:cs="Arial"/>
                  <w:b/>
                  <w:bCs/>
                </w:rPr>
                <w:t>Large Power</w:t>
              </w:r>
              <w:r w:rsidRPr="00971DA9">
                <w:rPr>
                  <w:rFonts w:cs="Arial"/>
                  <w:b/>
                  <w:bCs/>
                </w:rPr>
                <w:t xml:space="preserve"> Stations</w:t>
              </w:r>
              <w:r>
                <w:rPr>
                  <w:rFonts w:cs="Arial"/>
                </w:rPr>
                <w:t xml:space="preserve"> wh</w:t>
              </w:r>
            </w:ins>
            <w:ins w:id="76" w:author="Antony Johnson (ESO)" w:date="2023-06-28T13:05:00Z">
              <w:r w:rsidR="00A82AAE">
                <w:rPr>
                  <w:rFonts w:cs="Arial"/>
                </w:rPr>
                <w:t>o</w:t>
              </w:r>
            </w:ins>
            <w:ins w:id="77" w:author="Antony Johnson (ESO)" w:date="2023-06-28T12:51:00Z">
              <w:r>
                <w:rPr>
                  <w:rFonts w:cs="Arial"/>
                </w:rPr>
                <w:t xml:space="preserve"> </w:t>
              </w:r>
            </w:ins>
            <w:ins w:id="78" w:author="Antony Johnson (ESO)" w:date="2023-06-28T12:52:00Z">
              <w:r w:rsidR="00971DA9" w:rsidRPr="000839FE">
                <w:rPr>
                  <w:rFonts w:cs="Arial"/>
                </w:rPr>
                <w:t xml:space="preserve">concluded </w:t>
              </w:r>
              <w:r w:rsidR="00971DA9" w:rsidRPr="000839FE">
                <w:rPr>
                  <w:rFonts w:cs="Arial"/>
                  <w:b/>
                </w:rPr>
                <w:t>Purchase Contracts</w:t>
              </w:r>
              <w:r w:rsidR="00971DA9" w:rsidRPr="000839FE">
                <w:rPr>
                  <w:rFonts w:cs="Arial"/>
                </w:rPr>
                <w:t xml:space="preserve"> for </w:t>
              </w:r>
            </w:ins>
            <w:ins w:id="79" w:author="Antony Johnson (ESO)" w:date="2023-06-28T13:05:00Z">
              <w:r w:rsidR="00A82AAE">
                <w:rPr>
                  <w:rFonts w:cs="Arial"/>
                </w:rPr>
                <w:t xml:space="preserve">their </w:t>
              </w:r>
            </w:ins>
            <w:ins w:id="80" w:author="Antony Johnson (ESO)" w:date="2023-06-28T12:52:00Z">
              <w:r w:rsidR="00971DA9" w:rsidRPr="000839FE">
                <w:rPr>
                  <w:rFonts w:cs="Arial"/>
                  <w:b/>
                </w:rPr>
                <w:t>Main Plant</w:t>
              </w:r>
              <w:r w:rsidR="00971DA9" w:rsidRPr="000839FE">
                <w:rPr>
                  <w:rFonts w:cs="Arial"/>
                </w:rPr>
                <w:t xml:space="preserve"> and </w:t>
              </w:r>
              <w:r w:rsidR="00971DA9" w:rsidRPr="000839FE">
                <w:rPr>
                  <w:rFonts w:cs="Arial"/>
                  <w:b/>
                </w:rPr>
                <w:t>Apparatus</w:t>
              </w:r>
              <w:r w:rsidR="00971DA9" w:rsidRPr="000839FE">
                <w:rPr>
                  <w:rFonts w:cs="Arial"/>
                </w:rPr>
                <w:t xml:space="preserve"> </w:t>
              </w:r>
            </w:ins>
            <w:ins w:id="81" w:author="Antony Johnson (ESO)" w:date="2023-06-28T13:05:00Z">
              <w:r w:rsidR="00A82AAE">
                <w:rPr>
                  <w:rFonts w:cs="Arial"/>
                </w:rPr>
                <w:t>on or after</w:t>
              </w:r>
            </w:ins>
            <w:ins w:id="82" w:author="Antony Johnson (ESO)" w:date="2023-06-28T12:52:00Z">
              <w:r w:rsidR="00971DA9" w:rsidRPr="000839FE">
                <w:rPr>
                  <w:rFonts w:cs="Arial"/>
                </w:rPr>
                <w:t xml:space="preserve"> DDMMYY</w:t>
              </w:r>
            </w:ins>
            <w:ins w:id="83" w:author="Antony Johnson (ESO)" w:date="2023-06-28T13:05:00Z">
              <w:r w:rsidR="00A82AAE">
                <w:rPr>
                  <w:rFonts w:cs="Arial"/>
                </w:rPr>
                <w:t xml:space="preserve">, </w:t>
              </w:r>
              <w:r w:rsidR="00017CAF">
                <w:rPr>
                  <w:rFonts w:cs="Arial"/>
                </w:rPr>
                <w:t xml:space="preserve">the </w:t>
              </w:r>
              <w:r w:rsidR="00017CAF" w:rsidRPr="001F2CE9">
                <w:rPr>
                  <w:rFonts w:cs="Arial"/>
                  <w:b/>
                  <w:bCs/>
                </w:rPr>
                <w:t xml:space="preserve">Single Line </w:t>
              </w:r>
            </w:ins>
            <w:ins w:id="84" w:author="Antony Johnson (ESO)" w:date="2023-06-28T13:06:00Z">
              <w:r w:rsidR="00017CAF" w:rsidRPr="001F2CE9">
                <w:rPr>
                  <w:rFonts w:cs="Arial"/>
                  <w:b/>
                  <w:bCs/>
                </w:rPr>
                <w:t>Diagram</w:t>
              </w:r>
              <w:r w:rsidR="00017CAF">
                <w:rPr>
                  <w:rFonts w:cs="Arial"/>
                </w:rPr>
                <w:t xml:space="preserve"> shall show that </w:t>
              </w:r>
            </w:ins>
            <w:ins w:id="85" w:author="Antony Johnson (ESO)" w:date="2023-06-28T13:44:00Z">
              <w:r w:rsidR="0064210E" w:rsidRPr="0064210E">
                <w:rPr>
                  <w:rFonts w:cs="Arial"/>
                  <w:b/>
                  <w:bCs/>
                </w:rPr>
                <w:t>Embedded</w:t>
              </w:r>
              <w:r w:rsidR="0064210E">
                <w:rPr>
                  <w:rFonts w:cs="Arial"/>
                </w:rPr>
                <w:t xml:space="preserve"> </w:t>
              </w:r>
            </w:ins>
            <w:ins w:id="86" w:author="Antony Johnson (ESO)" w:date="2023-06-28T13:06:00Z">
              <w:r w:rsidR="00017CAF" w:rsidRPr="001F2CE9">
                <w:rPr>
                  <w:rFonts w:cs="Arial"/>
                  <w:b/>
                  <w:bCs/>
                </w:rPr>
                <w:t>Large Power Station</w:t>
              </w:r>
              <w:r w:rsidR="00017CAF">
                <w:rPr>
                  <w:rFonts w:cs="Arial"/>
                </w:rPr>
                <w:t xml:space="preserve"> or an electrical equivalent </w:t>
              </w:r>
              <w:r w:rsidR="001F2CE9">
                <w:rPr>
                  <w:rFonts w:cs="Arial"/>
                </w:rPr>
                <w:t>c</w:t>
              </w:r>
            </w:ins>
            <w:ins w:id="87" w:author="Antony Johnson (ESO)" w:date="2023-06-28T13:07:00Z">
              <w:r w:rsidR="001F2CE9">
                <w:rPr>
                  <w:rFonts w:cs="Arial"/>
                </w:rPr>
                <w:t xml:space="preserve">onnection </w:t>
              </w:r>
            </w:ins>
            <w:ins w:id="88" w:author="Antony Johnson (ESO)" w:date="2023-06-28T13:44:00Z">
              <w:r w:rsidR="00EF1B5C">
                <w:rPr>
                  <w:rFonts w:cs="Arial"/>
                </w:rPr>
                <w:t xml:space="preserve">of that </w:t>
              </w:r>
              <w:proofErr w:type="spellStart"/>
              <w:r w:rsidR="00EF1B5C" w:rsidRPr="00EF1B5C">
                <w:rPr>
                  <w:rFonts w:cs="Arial"/>
                  <w:b/>
                  <w:bCs/>
                </w:rPr>
                <w:t>Emebdded</w:t>
              </w:r>
              <w:proofErr w:type="spellEnd"/>
              <w:r w:rsidR="00EF1B5C" w:rsidRPr="00EF1B5C">
                <w:rPr>
                  <w:rFonts w:cs="Arial"/>
                  <w:b/>
                  <w:bCs/>
                </w:rPr>
                <w:t xml:space="preserve"> Large Power </w:t>
              </w:r>
            </w:ins>
            <w:ins w:id="89" w:author="Antony Johnson (ESO)" w:date="2023-06-28T13:45:00Z">
              <w:r w:rsidR="00EF1B5C" w:rsidRPr="00EF1B5C">
                <w:rPr>
                  <w:rFonts w:cs="Arial"/>
                  <w:b/>
                  <w:bCs/>
                </w:rPr>
                <w:t>Station</w:t>
              </w:r>
              <w:r w:rsidR="00EF1B5C">
                <w:rPr>
                  <w:rFonts w:cs="Arial"/>
                </w:rPr>
                <w:t xml:space="preserve"> </w:t>
              </w:r>
            </w:ins>
            <w:ins w:id="90" w:author="Antony Johnson (ESO)" w:date="2023-06-28T13:06:00Z">
              <w:r w:rsidR="00017CAF">
                <w:rPr>
                  <w:rFonts w:cs="Arial"/>
                </w:rPr>
                <w:t xml:space="preserve">to </w:t>
              </w:r>
              <w:r w:rsidR="001F2CE9">
                <w:rPr>
                  <w:rFonts w:cs="Arial"/>
                </w:rPr>
                <w:t xml:space="preserve">the </w:t>
              </w:r>
              <w:proofErr w:type="spellStart"/>
              <w:r w:rsidR="001F2CE9" w:rsidRPr="001F2CE9">
                <w:rPr>
                  <w:rFonts w:cs="Arial"/>
                  <w:b/>
                  <w:bCs/>
                </w:rPr>
                <w:t>Subtransmission</w:t>
              </w:r>
              <w:proofErr w:type="spellEnd"/>
              <w:r w:rsidR="001F2CE9" w:rsidRPr="001F2CE9">
                <w:rPr>
                  <w:rFonts w:cs="Arial"/>
                  <w:b/>
                  <w:bCs/>
                </w:rPr>
                <w:t xml:space="preserve"> System</w:t>
              </w:r>
            </w:ins>
            <w:ins w:id="91" w:author="Antony Johnson (ESO)" w:date="2023-06-28T13:07:00Z">
              <w:r w:rsidR="001F2CE9">
                <w:rPr>
                  <w:rFonts w:cs="Arial"/>
                </w:rPr>
                <w:t>.</w:t>
              </w:r>
            </w:ins>
            <w:ins w:id="92" w:author="Antony Johnson (ESO)" w:date="2023-06-28T13:05:00Z">
              <w:r w:rsidR="00A82AAE">
                <w:rPr>
                  <w:rFonts w:cs="Arial"/>
                </w:rPr>
                <w:t xml:space="preserve"> </w:t>
              </w:r>
            </w:ins>
          </w:p>
        </w:tc>
      </w:tr>
      <w:tr w:rsidR="009A5C7D" w:rsidRPr="000839FE" w14:paraId="30D0EFFF" w14:textId="77777777" w:rsidTr="006B293E">
        <w:tc>
          <w:tcPr>
            <w:tcW w:w="2552" w:type="dxa"/>
            <w:tcBorders>
              <w:top w:val="single" w:sz="4" w:space="0" w:color="auto"/>
              <w:left w:val="single" w:sz="4" w:space="0" w:color="auto"/>
              <w:bottom w:val="single" w:sz="4" w:space="0" w:color="auto"/>
              <w:right w:val="single" w:sz="4" w:space="0" w:color="auto"/>
            </w:tcBorders>
          </w:tcPr>
          <w:p w14:paraId="03C9E138" w14:textId="77777777" w:rsidR="000839FE" w:rsidRPr="000839FE" w:rsidRDefault="000839FE" w:rsidP="000839FE">
            <w:pPr>
              <w:spacing w:before="120" w:after="120"/>
              <w:rPr>
                <w:rFonts w:cs="Arial"/>
                <w:b/>
              </w:rPr>
            </w:pPr>
            <w:r w:rsidRPr="000839FE">
              <w:rPr>
                <w:rFonts w:cs="Arial"/>
                <w:b/>
              </w:rPr>
              <w:t>Small Power Station</w:t>
            </w:r>
          </w:p>
        </w:tc>
        <w:tc>
          <w:tcPr>
            <w:tcW w:w="6720" w:type="dxa"/>
            <w:tcBorders>
              <w:top w:val="single" w:sz="4" w:space="0" w:color="auto"/>
              <w:left w:val="single" w:sz="4" w:space="0" w:color="auto"/>
              <w:bottom w:val="single" w:sz="4" w:space="0" w:color="auto"/>
              <w:right w:val="single" w:sz="4" w:space="0" w:color="auto"/>
            </w:tcBorders>
          </w:tcPr>
          <w:p w14:paraId="3A9AAD5C" w14:textId="10F56F8F" w:rsidR="00EB05DD" w:rsidDel="00361A3F" w:rsidRDefault="00EB05DD" w:rsidP="00EB05DD">
            <w:pPr>
              <w:spacing w:before="120" w:after="120" w:line="264" w:lineRule="auto"/>
              <w:ind w:left="628" w:hanging="628"/>
              <w:jc w:val="both"/>
              <w:rPr>
                <w:del w:id="93" w:author="Antony Johnson (ESO)" w:date="2023-06-26T11:27:00Z"/>
                <w:rFonts w:cs="Arial"/>
              </w:rPr>
            </w:pPr>
            <w:del w:id="94" w:author="Antony Johnson (ESO)" w:date="2023-06-26T11:27:00Z">
              <w:r w:rsidDel="00361A3F">
                <w:rPr>
                  <w:rFonts w:cs="Arial"/>
                </w:rPr>
                <w:delText xml:space="preserve">A </w:delText>
              </w:r>
              <w:r w:rsidRPr="00EB05DD" w:rsidDel="00361A3F">
                <w:rPr>
                  <w:rFonts w:cs="Arial"/>
                  <w:b/>
                  <w:bCs/>
                </w:rPr>
                <w:delText>Power Station</w:delText>
              </w:r>
              <w:r w:rsidDel="00361A3F">
                <w:rPr>
                  <w:rFonts w:cs="Arial"/>
                </w:rPr>
                <w:delText xml:space="preserve"> which is</w:delText>
              </w:r>
            </w:del>
          </w:p>
          <w:p w14:paraId="72D1C36F" w14:textId="020B3BE9" w:rsidR="000839FE" w:rsidRPr="000839FE" w:rsidRDefault="000839FE" w:rsidP="000839FE">
            <w:pPr>
              <w:spacing w:before="120" w:after="120" w:line="264" w:lineRule="auto"/>
              <w:ind w:left="628" w:hanging="628"/>
              <w:jc w:val="both"/>
              <w:rPr>
                <w:rFonts w:cs="Arial"/>
              </w:rPr>
            </w:pPr>
            <w:r w:rsidRPr="000839FE">
              <w:rPr>
                <w:rFonts w:cs="Arial"/>
              </w:rPr>
              <w:t>(a)</w:t>
            </w:r>
            <w:r w:rsidRPr="000839FE">
              <w:rPr>
                <w:rFonts w:cs="Arial"/>
              </w:rPr>
              <w:tab/>
            </w:r>
            <w:ins w:id="95" w:author="Antony Johnson (ESO)" w:date="2023-06-26T11:15:00Z">
              <w:r w:rsidR="00113076" w:rsidRPr="000839FE">
                <w:rPr>
                  <w:rFonts w:cs="Arial"/>
                </w:rPr>
                <w:t xml:space="preserve">A </w:t>
              </w:r>
              <w:r w:rsidR="00113076" w:rsidRPr="000839FE">
                <w:rPr>
                  <w:rFonts w:cs="Arial"/>
                  <w:b/>
                </w:rPr>
                <w:t>Power Station</w:t>
              </w:r>
              <w:r w:rsidR="00113076" w:rsidRPr="000839FE">
                <w:rPr>
                  <w:rFonts w:cs="Arial"/>
                </w:rPr>
                <w:t xml:space="preserve"> owned by a </w:t>
              </w:r>
              <w:r w:rsidR="00113076" w:rsidRPr="000839FE">
                <w:rPr>
                  <w:rFonts w:cs="Arial"/>
                  <w:b/>
                </w:rPr>
                <w:t>Generator</w:t>
              </w:r>
              <w:r w:rsidR="00113076" w:rsidRPr="000839FE">
                <w:rPr>
                  <w:rFonts w:cs="Arial"/>
                </w:rPr>
                <w:t xml:space="preserve"> who had concluded </w:t>
              </w:r>
              <w:r w:rsidR="00113076" w:rsidRPr="000839FE">
                <w:rPr>
                  <w:rFonts w:cs="Arial"/>
                  <w:b/>
                </w:rPr>
                <w:t>Purchase Contracts</w:t>
              </w:r>
              <w:r w:rsidR="00113076" w:rsidRPr="000839FE">
                <w:rPr>
                  <w:rFonts w:cs="Arial"/>
                </w:rPr>
                <w:t xml:space="preserve"> for its </w:t>
              </w:r>
              <w:r w:rsidR="00113076" w:rsidRPr="000839FE">
                <w:rPr>
                  <w:rFonts w:cs="Arial"/>
                  <w:b/>
                </w:rPr>
                <w:t>Main Plant</w:t>
              </w:r>
              <w:r w:rsidR="00113076" w:rsidRPr="000839FE">
                <w:rPr>
                  <w:rFonts w:cs="Arial"/>
                </w:rPr>
                <w:t xml:space="preserve"> and </w:t>
              </w:r>
              <w:r w:rsidR="00113076" w:rsidRPr="000839FE">
                <w:rPr>
                  <w:rFonts w:cs="Arial"/>
                  <w:b/>
                </w:rPr>
                <w:t>Apparatus</w:t>
              </w:r>
              <w:r w:rsidR="00113076" w:rsidRPr="000839FE">
                <w:rPr>
                  <w:rFonts w:cs="Arial"/>
                </w:rPr>
                <w:t xml:space="preserve"> before </w:t>
              </w:r>
              <w:proofErr w:type="gramStart"/>
              <w:r w:rsidR="00113076" w:rsidRPr="000839FE">
                <w:rPr>
                  <w:rFonts w:cs="Arial"/>
                </w:rPr>
                <w:t>DDMMYY</w:t>
              </w:r>
              <w:proofErr w:type="gramEnd"/>
              <w:r w:rsidR="00113076" w:rsidRPr="000839FE">
                <w:rPr>
                  <w:rFonts w:cs="Arial"/>
                </w:rPr>
                <w:t xml:space="preserve"> and which is </w:t>
              </w:r>
            </w:ins>
            <w:r w:rsidRPr="000839FE">
              <w:rPr>
                <w:rFonts w:cs="Arial"/>
              </w:rPr>
              <w:t>directly connected to:</w:t>
            </w:r>
          </w:p>
          <w:p w14:paraId="74436BF6" w14:textId="77777777" w:rsidR="000839FE" w:rsidRPr="000839FE" w:rsidRDefault="000839FE" w:rsidP="000839FE">
            <w:pPr>
              <w:spacing w:before="120" w:after="120" w:line="264" w:lineRule="auto"/>
              <w:ind w:left="1490" w:hanging="770"/>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5991B945" w14:textId="77777777" w:rsidR="000839FE" w:rsidRPr="000839FE" w:rsidRDefault="000839FE" w:rsidP="000839FE">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30MW; or</w:t>
            </w:r>
          </w:p>
          <w:p w14:paraId="467D847A" w14:textId="77777777" w:rsidR="000839FE" w:rsidRPr="000839FE" w:rsidRDefault="000839FE" w:rsidP="000839FE">
            <w:pPr>
              <w:spacing w:before="120" w:after="120" w:line="264" w:lineRule="auto"/>
              <w:ind w:left="1490" w:hanging="770"/>
              <w:jc w:val="both"/>
              <w:rPr>
                <w:rFonts w:cs="Arial"/>
              </w:rPr>
            </w:pPr>
            <w:r w:rsidRPr="000839FE">
              <w:rPr>
                <w:rFonts w:cs="Arial"/>
              </w:rPr>
              <w:t>(iii)</w:t>
            </w:r>
            <w:r w:rsidRPr="000839FE">
              <w:rPr>
                <w:rFonts w:cs="Arial"/>
              </w:rPr>
              <w:tab/>
            </w:r>
            <w:r w:rsidRPr="000839FE">
              <w:rPr>
                <w:rFonts w:cs="Arial"/>
                <w:b/>
                <w:bCs/>
              </w:rPr>
              <w:t>SHETL’s Transmission System</w:t>
            </w:r>
            <w:r w:rsidRPr="000839FE">
              <w:rPr>
                <w:rFonts w:cs="Arial"/>
              </w:rPr>
              <w:t xml:space="preserve"> where such a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10 </w:t>
            </w:r>
            <w:proofErr w:type="gramStart"/>
            <w:r w:rsidRPr="000839FE">
              <w:rPr>
                <w:rFonts w:cs="Arial"/>
              </w:rPr>
              <w:t>MW;</w:t>
            </w:r>
            <w:proofErr w:type="gramEnd"/>
            <w:r w:rsidRPr="000839FE">
              <w:rPr>
                <w:rFonts w:cs="Arial"/>
              </w:rPr>
              <w:t xml:space="preserve"> or</w:t>
            </w:r>
          </w:p>
          <w:p w14:paraId="58501230" w14:textId="77777777" w:rsidR="000839FE" w:rsidRPr="000839FE" w:rsidRDefault="000839FE" w:rsidP="000839FE">
            <w:pPr>
              <w:spacing w:before="120" w:after="120" w:line="264" w:lineRule="auto"/>
              <w:ind w:left="1490" w:hanging="770"/>
              <w:jc w:val="both"/>
              <w:rPr>
                <w:rFonts w:cs="Arial"/>
              </w:rPr>
            </w:pPr>
            <w:r w:rsidRPr="000839FE">
              <w:rPr>
                <w:rFonts w:cs="Arial"/>
              </w:rPr>
              <w:t>(iv)</w:t>
            </w:r>
            <w:r w:rsidRPr="000839FE">
              <w:rPr>
                <w:rFonts w:cs="Arial"/>
              </w:rPr>
              <w:tab/>
              <w:t xml:space="preserve">an </w:t>
            </w:r>
            <w:r w:rsidRPr="000839FE">
              <w:rPr>
                <w:rFonts w:cs="Arial"/>
                <w:b/>
                <w:bCs/>
              </w:rPr>
              <w:t>Offshore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r w:rsidRPr="000839FE">
              <w:rPr>
                <w:rFonts w:cs="Arial"/>
              </w:rPr>
              <w:t xml:space="preserve"> </w:t>
            </w:r>
          </w:p>
          <w:p w14:paraId="12D69B6C" w14:textId="77777777" w:rsidR="000839FE" w:rsidRPr="000839FE" w:rsidRDefault="000839FE" w:rsidP="000839FE">
            <w:pPr>
              <w:spacing w:before="120" w:after="120" w:line="264" w:lineRule="auto"/>
              <w:jc w:val="both"/>
              <w:rPr>
                <w:rFonts w:cs="Arial"/>
              </w:rPr>
            </w:pPr>
            <w:r w:rsidRPr="000839FE">
              <w:rPr>
                <w:rFonts w:cs="Arial"/>
              </w:rPr>
              <w:t>or,</w:t>
            </w:r>
          </w:p>
          <w:p w14:paraId="4E154BDC" w14:textId="6C4C398E" w:rsidR="000839FE" w:rsidRPr="000839FE" w:rsidRDefault="000839FE" w:rsidP="000839FE">
            <w:pPr>
              <w:spacing w:before="120" w:after="120" w:line="264" w:lineRule="auto"/>
              <w:ind w:left="770" w:hanging="770"/>
              <w:jc w:val="both"/>
              <w:rPr>
                <w:rFonts w:cs="Arial"/>
              </w:rPr>
            </w:pPr>
            <w:r w:rsidRPr="000839FE">
              <w:rPr>
                <w:rFonts w:cs="Arial"/>
              </w:rPr>
              <w:t>(b)</w:t>
            </w:r>
            <w:r w:rsidRPr="000839FE">
              <w:rPr>
                <w:rFonts w:cs="Arial"/>
              </w:rPr>
              <w:tab/>
            </w:r>
            <w:ins w:id="96" w:author="Antony Johnson (ESO)" w:date="2023-06-26T11:17:00Z">
              <w:r w:rsidR="00321ACF" w:rsidRPr="000839FE">
                <w:rPr>
                  <w:rFonts w:cs="Arial"/>
                </w:rPr>
                <w:t xml:space="preserve">A </w:t>
              </w:r>
              <w:r w:rsidR="00321ACF" w:rsidRPr="000839FE">
                <w:rPr>
                  <w:rFonts w:cs="Arial"/>
                  <w:b/>
                </w:rPr>
                <w:t>Power Station</w:t>
              </w:r>
              <w:r w:rsidR="00321ACF" w:rsidRPr="000839FE">
                <w:rPr>
                  <w:rFonts w:cs="Arial"/>
                </w:rPr>
                <w:t xml:space="preserve"> owned by a </w:t>
              </w:r>
              <w:r w:rsidR="00321ACF" w:rsidRPr="000839FE">
                <w:rPr>
                  <w:rFonts w:cs="Arial"/>
                  <w:b/>
                </w:rPr>
                <w:t>Generator</w:t>
              </w:r>
              <w:r w:rsidR="00321ACF" w:rsidRPr="000839FE">
                <w:rPr>
                  <w:rFonts w:cs="Arial"/>
                </w:rPr>
                <w:t xml:space="preserve"> who had concluded </w:t>
              </w:r>
              <w:r w:rsidR="00321ACF" w:rsidRPr="000839FE">
                <w:rPr>
                  <w:rFonts w:cs="Arial"/>
                  <w:b/>
                </w:rPr>
                <w:t>Purchase Contracts</w:t>
              </w:r>
              <w:r w:rsidR="00321ACF" w:rsidRPr="000839FE">
                <w:rPr>
                  <w:rFonts w:cs="Arial"/>
                </w:rPr>
                <w:t xml:space="preserve"> for its </w:t>
              </w:r>
              <w:r w:rsidR="00321ACF" w:rsidRPr="000839FE">
                <w:rPr>
                  <w:rFonts w:cs="Arial"/>
                  <w:b/>
                </w:rPr>
                <w:t>Main Plant</w:t>
              </w:r>
              <w:r w:rsidR="00321ACF" w:rsidRPr="000839FE">
                <w:rPr>
                  <w:rFonts w:cs="Arial"/>
                </w:rPr>
                <w:t xml:space="preserve"> and </w:t>
              </w:r>
              <w:r w:rsidR="00321ACF" w:rsidRPr="000839FE">
                <w:rPr>
                  <w:rFonts w:cs="Arial"/>
                  <w:b/>
                </w:rPr>
                <w:t>Apparatus</w:t>
              </w:r>
              <w:r w:rsidR="00321ACF" w:rsidRPr="000839FE">
                <w:rPr>
                  <w:rFonts w:cs="Arial"/>
                </w:rPr>
                <w:t xml:space="preserve"> before </w:t>
              </w:r>
              <w:proofErr w:type="gramStart"/>
              <w:r w:rsidR="00321ACF" w:rsidRPr="000839FE">
                <w:rPr>
                  <w:rFonts w:cs="Arial"/>
                </w:rPr>
                <w:t>DDMMYY</w:t>
              </w:r>
              <w:proofErr w:type="gramEnd"/>
              <w:r w:rsidR="00321ACF" w:rsidRPr="000839FE">
                <w:rPr>
                  <w:rFonts w:cs="Arial"/>
                </w:rPr>
                <w:t xml:space="preserve"> 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w:t>
            </w:r>
          </w:p>
          <w:p w14:paraId="220C17A8" w14:textId="77777777" w:rsidR="000839FE" w:rsidRPr="000839FE" w:rsidRDefault="000839FE" w:rsidP="000839FE">
            <w:pPr>
              <w:spacing w:before="120" w:after="120" w:line="264" w:lineRule="auto"/>
              <w:ind w:left="1490" w:hanging="770"/>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44F44E9D" w14:textId="77777777" w:rsidR="000839FE" w:rsidRPr="000839FE" w:rsidRDefault="000839FE" w:rsidP="000839FE">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30MW; or </w:t>
            </w:r>
          </w:p>
          <w:p w14:paraId="6B78BAEB" w14:textId="77777777" w:rsidR="000839FE" w:rsidRPr="000839FE" w:rsidRDefault="000839FE" w:rsidP="000839FE">
            <w:pPr>
              <w:spacing w:before="120" w:after="120" w:line="264" w:lineRule="auto"/>
              <w:ind w:left="1490" w:hanging="770"/>
              <w:jc w:val="both"/>
              <w:rPr>
                <w:rFonts w:cs="Arial"/>
              </w:rPr>
            </w:pPr>
            <w:r w:rsidRPr="000839FE">
              <w:rPr>
                <w:rFonts w:cs="Arial"/>
              </w:rPr>
              <w:t>(iii)</w:t>
            </w:r>
            <w:r w:rsidRPr="000839FE">
              <w:rPr>
                <w:rFonts w:cs="Arial"/>
              </w:rPr>
              <w:tab/>
            </w:r>
            <w:r w:rsidRPr="000839FE">
              <w:rPr>
                <w:rFonts w:cs="Arial"/>
                <w:b/>
                <w:bCs/>
              </w:rPr>
              <w:t>SHETL’s Transmission System</w:t>
            </w:r>
            <w:r w:rsidRPr="000839FE">
              <w:rPr>
                <w:rFonts w:cs="Arial"/>
              </w:rPr>
              <w:t xml:space="preserve"> and such </w:t>
            </w:r>
            <w:r w:rsidRPr="000839FE">
              <w:rPr>
                <w:rFonts w:cs="Arial"/>
                <w:b/>
                <w:bCs/>
              </w:rPr>
              <w:t xml:space="preserve">Power </w:t>
            </w:r>
            <w:r w:rsidRPr="000839FE">
              <w:rPr>
                <w:rFonts w:cs="Arial"/>
                <w:b/>
                <w:bCs/>
              </w:rPr>
              <w:lastRenderedPageBreak/>
              <w:t>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p>
          <w:p w14:paraId="11A7BA11" w14:textId="77777777" w:rsidR="000839FE" w:rsidRPr="000839FE" w:rsidRDefault="000839FE" w:rsidP="000839FE">
            <w:pPr>
              <w:spacing w:before="120" w:after="120" w:line="264" w:lineRule="auto"/>
              <w:jc w:val="both"/>
              <w:rPr>
                <w:rFonts w:cs="Arial"/>
              </w:rPr>
            </w:pPr>
            <w:r w:rsidRPr="000839FE">
              <w:rPr>
                <w:rFonts w:cs="Arial"/>
              </w:rPr>
              <w:t>or,</w:t>
            </w:r>
          </w:p>
          <w:p w14:paraId="6A99D8D8" w14:textId="096C104C" w:rsidR="000839FE" w:rsidRPr="000839FE" w:rsidRDefault="000839FE" w:rsidP="000839FE">
            <w:pPr>
              <w:spacing w:before="120" w:after="120" w:line="264" w:lineRule="auto"/>
              <w:ind w:left="770" w:hanging="770"/>
              <w:jc w:val="both"/>
              <w:rPr>
                <w:rFonts w:cs="Arial"/>
              </w:rPr>
            </w:pPr>
            <w:r w:rsidRPr="000839FE">
              <w:rPr>
                <w:rFonts w:cs="Arial"/>
              </w:rPr>
              <w:t>(c)</w:t>
            </w:r>
            <w:r w:rsidRPr="000839FE">
              <w:rPr>
                <w:rFonts w:cs="Arial"/>
              </w:rPr>
              <w:tab/>
            </w:r>
            <w:ins w:id="97" w:author="Antony Johnson (ESO)" w:date="2023-06-26T11:18:00Z">
              <w:r w:rsidR="00D53837" w:rsidRPr="000839FE">
                <w:rPr>
                  <w:rFonts w:cs="Arial"/>
                </w:rPr>
                <w:t xml:space="preserve">A </w:t>
              </w:r>
              <w:r w:rsidR="00D53837" w:rsidRPr="000839FE">
                <w:rPr>
                  <w:rFonts w:cs="Arial"/>
                  <w:b/>
                </w:rPr>
                <w:t>Power Station</w:t>
              </w:r>
              <w:r w:rsidR="00D53837" w:rsidRPr="000839FE">
                <w:rPr>
                  <w:rFonts w:cs="Arial"/>
                </w:rPr>
                <w:t xml:space="preserve"> owned by a </w:t>
              </w:r>
              <w:r w:rsidR="00D53837" w:rsidRPr="000839FE">
                <w:rPr>
                  <w:rFonts w:cs="Arial"/>
                  <w:b/>
                </w:rPr>
                <w:t>Generator</w:t>
              </w:r>
              <w:r w:rsidR="00D53837" w:rsidRPr="000839FE">
                <w:rPr>
                  <w:rFonts w:cs="Arial"/>
                </w:rPr>
                <w:t xml:space="preserve"> who had concluded </w:t>
              </w:r>
              <w:r w:rsidR="00D53837" w:rsidRPr="000839FE">
                <w:rPr>
                  <w:rFonts w:cs="Arial"/>
                  <w:b/>
                </w:rPr>
                <w:t>Purchase Contracts</w:t>
              </w:r>
              <w:r w:rsidR="00D53837" w:rsidRPr="000839FE">
                <w:rPr>
                  <w:rFonts w:cs="Arial"/>
                </w:rPr>
                <w:t xml:space="preserve"> for its </w:t>
              </w:r>
              <w:r w:rsidR="00D53837" w:rsidRPr="000839FE">
                <w:rPr>
                  <w:rFonts w:cs="Arial"/>
                  <w:b/>
                </w:rPr>
                <w:t>Main Plant</w:t>
              </w:r>
              <w:r w:rsidR="00D53837" w:rsidRPr="000839FE">
                <w:rPr>
                  <w:rFonts w:cs="Arial"/>
                </w:rPr>
                <w:t xml:space="preserve"> and </w:t>
              </w:r>
              <w:r w:rsidR="00D53837" w:rsidRPr="000839FE">
                <w:rPr>
                  <w:rFonts w:cs="Arial"/>
                  <w:b/>
                </w:rPr>
                <w:t>Apparatus</w:t>
              </w:r>
              <w:r w:rsidR="00D53837" w:rsidRPr="000839FE">
                <w:rPr>
                  <w:rFonts w:cs="Arial"/>
                </w:rPr>
                <w:t xml:space="preserve"> before DDMMYY and which is</w:t>
              </w:r>
              <w:r w:rsidR="00D53837" w:rsidRPr="000839FE">
                <w:rPr>
                  <w:rFonts w:cs="Arial"/>
                  <w:b/>
                  <w:bCs/>
                </w:rPr>
                <w:t xml:space="preserve"> </w:t>
              </w:r>
            </w:ins>
            <w:r w:rsidRPr="000839FE">
              <w:rPr>
                <w:rFonts w:cs="Arial"/>
                <w:b/>
                <w:bCs/>
              </w:rPr>
              <w:t xml:space="preserve">Embedded </w:t>
            </w:r>
            <w:r w:rsidRPr="000839FE">
              <w:rPr>
                <w:rFonts w:cs="Arial"/>
              </w:rPr>
              <w:t xml:space="preserve">within a </w:t>
            </w:r>
            <w:r w:rsidRPr="000839FE">
              <w:rPr>
                <w:rFonts w:cs="Arial"/>
                <w:b/>
                <w:bCs/>
              </w:rPr>
              <w:t>User System</w:t>
            </w:r>
            <w:r w:rsidRPr="000839FE">
              <w:rPr>
                <w:rFonts w:cs="Arial"/>
              </w:rPr>
              <w:t xml:space="preserve"> (or part thereof) </w:t>
            </w:r>
            <w:ins w:id="98" w:author="Antony Johnson (ESO)" w:date="2023-06-26T11:19:00Z">
              <w:r w:rsidR="006C13A5" w:rsidRPr="000839FE">
                <w:rPr>
                  <w:rFonts w:cs="Arial"/>
                </w:rPr>
                <w:t xml:space="preserve">before DDMMYY </w:t>
              </w:r>
            </w:ins>
            <w:r w:rsidRPr="000839FE">
              <w:rPr>
                <w:rFonts w:cs="Arial"/>
              </w:rPr>
              <w:t xml:space="preserve">where the </w:t>
            </w:r>
            <w:r w:rsidRPr="000839FE">
              <w:rPr>
                <w:rFonts w:cs="Arial"/>
                <w:b/>
                <w:bCs/>
              </w:rPr>
              <w:t>User System</w:t>
            </w:r>
            <w:r w:rsidRPr="000839FE">
              <w:rPr>
                <w:rFonts w:cs="Arial"/>
              </w:rPr>
              <w:t xml:space="preserve"> (or part thereof) is not connected to the </w:t>
            </w:r>
            <w:r w:rsidRPr="000839FE">
              <w:rPr>
                <w:rFonts w:cs="Arial"/>
                <w:b/>
                <w:bCs/>
              </w:rPr>
              <w:t>National Electricity Transmission System</w:t>
            </w:r>
            <w:r w:rsidRPr="000839FE">
              <w:rPr>
                <w:rFonts w:cs="Arial"/>
              </w:rPr>
              <w:t xml:space="preserve">, although such </w:t>
            </w:r>
            <w:r w:rsidRPr="000839FE">
              <w:rPr>
                <w:rFonts w:cs="Arial"/>
                <w:b/>
                <w:bCs/>
              </w:rPr>
              <w:t>Power Station</w:t>
            </w:r>
            <w:r w:rsidRPr="000839FE">
              <w:rPr>
                <w:rFonts w:cs="Arial"/>
              </w:rPr>
              <w:t xml:space="preserve"> is in:</w:t>
            </w:r>
          </w:p>
          <w:p w14:paraId="2B20B8ED" w14:textId="77777777" w:rsidR="000839FE" w:rsidRPr="000839FE" w:rsidRDefault="000839FE" w:rsidP="000839FE">
            <w:pPr>
              <w:spacing w:before="120" w:after="120" w:line="264" w:lineRule="auto"/>
              <w:ind w:left="1429" w:hanging="709"/>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21632980" w14:textId="77777777" w:rsidR="000839FE" w:rsidRPr="000839FE" w:rsidRDefault="000839FE" w:rsidP="000839FE">
            <w:pPr>
              <w:spacing w:before="120" w:after="120" w:line="264" w:lineRule="auto"/>
              <w:ind w:left="1429" w:hanging="770"/>
              <w:jc w:val="both"/>
              <w:rPr>
                <w:rFonts w:cs="Arial"/>
              </w:rPr>
            </w:pPr>
            <w:r w:rsidRPr="000839FE">
              <w:rPr>
                <w:rFonts w:cs="Arial"/>
              </w:rPr>
              <w:t>(ii)</w:t>
            </w:r>
            <w:r w:rsidRPr="000839FE">
              <w:rPr>
                <w:rFonts w:cs="Arial"/>
              </w:rPr>
              <w:tab/>
            </w:r>
            <w:r w:rsidRPr="000839FE">
              <w:rPr>
                <w:rFonts w:cs="Arial"/>
                <w:b/>
                <w:bCs/>
              </w:rPr>
              <w:t>SPT’s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30MW; or </w:t>
            </w:r>
          </w:p>
          <w:p w14:paraId="743BDF53" w14:textId="77777777" w:rsidR="000839FE" w:rsidRPr="000839FE" w:rsidRDefault="000839FE" w:rsidP="000839FE">
            <w:pPr>
              <w:spacing w:before="120" w:after="120" w:line="264" w:lineRule="auto"/>
              <w:ind w:left="1429" w:hanging="770"/>
              <w:jc w:val="both"/>
              <w:rPr>
                <w:rFonts w:cs="Arial"/>
              </w:rPr>
            </w:pPr>
            <w:r w:rsidRPr="000839FE">
              <w:rPr>
                <w:rFonts w:cs="Arial"/>
              </w:rPr>
              <w:t>(iii)</w:t>
            </w:r>
            <w:r w:rsidRPr="000839FE">
              <w:rPr>
                <w:rFonts w:cs="Arial"/>
              </w:rPr>
              <w:tab/>
            </w:r>
            <w:r w:rsidRPr="000839FE">
              <w:rPr>
                <w:rFonts w:cs="Arial"/>
                <w:b/>
                <w:bCs/>
              </w:rPr>
              <w:t>SHETL’s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p>
          <w:p w14:paraId="37F36C76" w14:textId="77777777" w:rsidR="000839FE" w:rsidRPr="000839FE" w:rsidRDefault="000839FE" w:rsidP="000839FE">
            <w:pPr>
              <w:spacing w:before="120" w:after="120" w:line="264" w:lineRule="auto"/>
              <w:jc w:val="both"/>
              <w:rPr>
                <w:rFonts w:cs="Arial"/>
              </w:rPr>
            </w:pPr>
            <w:r w:rsidRPr="000839FE">
              <w:rPr>
                <w:rFonts w:cs="Arial"/>
              </w:rPr>
              <w:t xml:space="preserve">or, </w:t>
            </w:r>
          </w:p>
          <w:p w14:paraId="3326708D" w14:textId="77777777" w:rsidR="00F25362" w:rsidRPr="000839FE" w:rsidRDefault="00F25362" w:rsidP="00F25362">
            <w:pPr>
              <w:spacing w:before="120" w:after="120" w:line="264" w:lineRule="auto"/>
              <w:ind w:left="628" w:hanging="628"/>
              <w:jc w:val="both"/>
              <w:rPr>
                <w:ins w:id="99" w:author="Antony Johnson (ESO)" w:date="2023-06-26T11:20:00Z"/>
                <w:rFonts w:cs="Arial"/>
              </w:rPr>
            </w:pPr>
            <w:ins w:id="100" w:author="Antony Johnson (ESO)" w:date="2023-06-26T11:20:00Z">
              <w:r w:rsidRPr="000839FE">
                <w:rPr>
                  <w:rFonts w:cs="Arial"/>
                </w:rPr>
                <w:t>(d)</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directly connected to the </w:t>
              </w:r>
              <w:r w:rsidRPr="000839FE">
                <w:rPr>
                  <w:rFonts w:cs="Arial"/>
                  <w:b/>
                  <w:bCs/>
                </w:rPr>
                <w:t>National Electricity</w:t>
              </w:r>
              <w:r w:rsidRPr="000839FE">
                <w:rPr>
                  <w:rFonts w:cs="Arial"/>
                </w:rPr>
                <w:t xml:space="preserve"> </w:t>
              </w:r>
              <w:r w:rsidRPr="000839FE">
                <w:rPr>
                  <w:rFonts w:cs="Arial"/>
                  <w:b/>
                </w:rPr>
                <w:t>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less than 10MW,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less than </w:t>
              </w:r>
              <w:proofErr w:type="gramStart"/>
              <w:r w:rsidRPr="000839FE">
                <w:rPr>
                  <w:rFonts w:cs="Arial"/>
                </w:rPr>
                <w:t>10MW;</w:t>
              </w:r>
              <w:proofErr w:type="gramEnd"/>
            </w:ins>
          </w:p>
          <w:p w14:paraId="64B88E96" w14:textId="77777777" w:rsidR="00F25362" w:rsidRPr="000839FE" w:rsidRDefault="00F25362" w:rsidP="00F25362">
            <w:pPr>
              <w:spacing w:before="120" w:after="120" w:line="264" w:lineRule="auto"/>
              <w:jc w:val="both"/>
              <w:rPr>
                <w:ins w:id="101" w:author="Antony Johnson (ESO)" w:date="2023-06-26T11:20:00Z"/>
                <w:rFonts w:cs="Arial"/>
              </w:rPr>
            </w:pPr>
            <w:ins w:id="102" w:author="Antony Johnson (ESO)" w:date="2023-06-26T11:20:00Z">
              <w:r w:rsidRPr="000839FE">
                <w:rPr>
                  <w:rFonts w:cs="Arial"/>
                </w:rPr>
                <w:t xml:space="preserve">or, </w:t>
              </w:r>
            </w:ins>
          </w:p>
          <w:p w14:paraId="174307A2" w14:textId="77777777" w:rsidR="00F25362" w:rsidRPr="000839FE" w:rsidRDefault="00F25362" w:rsidP="00F25362">
            <w:pPr>
              <w:spacing w:before="120" w:after="120" w:line="264" w:lineRule="auto"/>
              <w:ind w:left="567" w:hanging="567"/>
              <w:jc w:val="both"/>
              <w:rPr>
                <w:ins w:id="103" w:author="Antony Johnson (ESO)" w:date="2023-06-26T11:20:00Z"/>
                <w:rFonts w:cs="Arial"/>
              </w:rPr>
            </w:pPr>
            <w:ins w:id="104" w:author="Antony Johnson (ESO)" w:date="2023-06-26T11:20:00Z">
              <w:r w:rsidRPr="000839FE">
                <w:rPr>
                  <w:rFonts w:cs="Arial"/>
                </w:rPr>
                <w:t>(e)</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w:t>
              </w:r>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and where such </w:t>
              </w:r>
              <w:r w:rsidRPr="000839FE">
                <w:rPr>
                  <w:rFonts w:cs="Arial"/>
                  <w:b/>
                </w:rPr>
                <w:t>User System</w:t>
              </w:r>
              <w:r w:rsidRPr="000839FE">
                <w:rPr>
                  <w:rFonts w:cs="Arial"/>
                </w:rPr>
                <w:t xml:space="preserve"> (or part thereof) is connected under normal operating conditions to the </w:t>
              </w:r>
              <w:r w:rsidRPr="000839FE">
                <w:rPr>
                  <w:rFonts w:cs="Arial"/>
                  <w:b/>
                  <w:bCs/>
                </w:rPr>
                <w:t>National Electricity</w:t>
              </w:r>
              <w:r w:rsidRPr="000839FE">
                <w:rPr>
                  <w:rFonts w:cs="Arial"/>
                  <w:b/>
                </w:rPr>
                <w:t xml:space="preserve">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less than 10MW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less than 10MW;</w:t>
              </w:r>
            </w:ins>
          </w:p>
          <w:p w14:paraId="01887DFD" w14:textId="77777777" w:rsidR="00F25362" w:rsidRPr="000839FE" w:rsidRDefault="00F25362" w:rsidP="00F25362">
            <w:pPr>
              <w:spacing w:before="120" w:after="120" w:line="264" w:lineRule="auto"/>
              <w:ind w:left="567" w:hanging="567"/>
              <w:jc w:val="both"/>
              <w:rPr>
                <w:ins w:id="105" w:author="Antony Johnson (ESO)" w:date="2023-06-26T11:20:00Z"/>
                <w:rFonts w:cs="Arial"/>
              </w:rPr>
            </w:pPr>
            <w:ins w:id="106" w:author="Antony Johnson (ESO)" w:date="2023-06-26T11:20:00Z">
              <w:r w:rsidRPr="000839FE">
                <w:rPr>
                  <w:rFonts w:cs="Arial"/>
                </w:rPr>
                <w:t>or,</w:t>
              </w:r>
            </w:ins>
          </w:p>
          <w:p w14:paraId="6C5605DC" w14:textId="77777777" w:rsidR="00F25362" w:rsidRPr="000839FE" w:rsidRDefault="00F25362" w:rsidP="00F25362">
            <w:pPr>
              <w:spacing w:before="120" w:after="120" w:line="264" w:lineRule="auto"/>
              <w:ind w:left="567" w:hanging="567"/>
              <w:jc w:val="both"/>
              <w:rPr>
                <w:ins w:id="107" w:author="Antony Johnson (ESO)" w:date="2023-06-26T11:20:00Z"/>
                <w:rFonts w:cs="Arial"/>
              </w:rPr>
            </w:pPr>
            <w:ins w:id="108" w:author="Antony Johnson (ESO)" w:date="2023-06-26T11:20:00Z">
              <w:r w:rsidRPr="000839FE">
                <w:rPr>
                  <w:rFonts w:cs="Arial"/>
                </w:rPr>
                <w:t>(f)</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w:t>
              </w:r>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and 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r w:rsidRPr="000839FE">
                <w:rPr>
                  <w:rFonts w:cs="Arial"/>
                </w:rPr>
                <w:t xml:space="preserve">, although such </w:t>
              </w:r>
              <w:r w:rsidRPr="000839FE">
                <w:rPr>
                  <w:rFonts w:cs="Arial"/>
                  <w:b/>
                </w:rPr>
                <w:t>Power Station</w:t>
              </w:r>
              <w:r w:rsidRPr="000839FE">
                <w:rPr>
                  <w:rFonts w:cs="Arial"/>
                </w:rPr>
                <w:t xml:space="preserve"> is within the </w:t>
              </w:r>
              <w:r w:rsidRPr="000839FE">
                <w:rPr>
                  <w:rFonts w:cs="Arial"/>
                  <w:b/>
                  <w:bCs/>
                </w:rPr>
                <w:t>GB Synchronous Area</w:t>
              </w:r>
              <w:r w:rsidRPr="000839FE">
                <w:rPr>
                  <w:rFonts w:cs="Arial"/>
                </w:rPr>
                <w:t xml:space="preserve"> and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less than 10MW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less than 10MW.</w:t>
              </w:r>
            </w:ins>
          </w:p>
          <w:p w14:paraId="53745440" w14:textId="77777777"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bCs/>
              </w:rPr>
              <w:t>Small Power Station</w:t>
            </w:r>
            <w:r w:rsidRPr="000839FE">
              <w:rPr>
                <w:rFonts w:cs="Arial"/>
              </w:rPr>
              <w:t xml:space="preserve"> could comprise of </w:t>
            </w:r>
            <w:r w:rsidRPr="000839FE">
              <w:rPr>
                <w:rFonts w:cs="Arial"/>
                <w:b/>
                <w:bCs/>
              </w:rPr>
              <w:t>Type A</w:t>
            </w:r>
            <w:r w:rsidRPr="000839FE">
              <w:rPr>
                <w:rFonts w:cs="Arial"/>
              </w:rPr>
              <w:t xml:space="preserve">, </w:t>
            </w:r>
            <w:r w:rsidRPr="000839FE">
              <w:rPr>
                <w:rFonts w:cs="Arial"/>
                <w:b/>
                <w:bCs/>
              </w:rPr>
              <w:t>Type B</w:t>
            </w:r>
            <w:r w:rsidRPr="000839FE">
              <w:rPr>
                <w:rFonts w:cs="Arial"/>
              </w:rPr>
              <w:t xml:space="preserve">, </w:t>
            </w:r>
            <w:r w:rsidRPr="000839FE">
              <w:rPr>
                <w:rFonts w:cs="Arial"/>
                <w:b/>
                <w:bCs/>
              </w:rPr>
              <w:t>Type C</w:t>
            </w:r>
            <w:r w:rsidRPr="000839FE">
              <w:rPr>
                <w:rFonts w:cs="Arial"/>
              </w:rPr>
              <w:t xml:space="preserve"> or </w:t>
            </w:r>
            <w:r w:rsidRPr="000839FE">
              <w:rPr>
                <w:rFonts w:cs="Arial"/>
                <w:b/>
                <w:bCs/>
              </w:rPr>
              <w:t>Type D Power Generating Modules</w:t>
            </w:r>
            <w:r w:rsidRPr="000839FE">
              <w:rPr>
                <w:rFonts w:cs="Arial"/>
              </w:rPr>
              <w:t>.</w:t>
            </w:r>
          </w:p>
        </w:tc>
      </w:tr>
    </w:tbl>
    <w:p w14:paraId="1B8DD16C" w14:textId="77777777" w:rsidR="000565E7" w:rsidRDefault="000565E7" w:rsidP="000565E7">
      <w:pPr>
        <w:widowControl/>
        <w:rPr>
          <w:rFonts w:cs="Arial"/>
          <w:b/>
        </w:rPr>
      </w:pPr>
    </w:p>
    <w:p w14:paraId="1329BA91" w14:textId="09CAC531" w:rsidR="00DC193C" w:rsidRDefault="00DC193C" w:rsidP="00DC193C">
      <w:pPr>
        <w:widowControl/>
        <w:rPr>
          <w:rFonts w:cs="Arial"/>
          <w:b/>
          <w:i/>
          <w:iCs/>
        </w:rPr>
      </w:pPr>
      <w:r>
        <w:rPr>
          <w:rFonts w:cs="Arial"/>
          <w:b/>
          <w:i/>
          <w:iCs/>
        </w:rPr>
        <w:t>Extracts from the Planning Code</w:t>
      </w:r>
    </w:p>
    <w:p w14:paraId="42E701F3" w14:textId="77777777" w:rsidR="00DC193C" w:rsidRDefault="00DC193C" w:rsidP="00DC193C">
      <w:pPr>
        <w:widowControl/>
        <w:rPr>
          <w:rFonts w:cs="Arial"/>
          <w:b/>
          <w:i/>
          <w:iCs/>
        </w:rPr>
      </w:pPr>
    </w:p>
    <w:p w14:paraId="3342A6BD" w14:textId="77777777" w:rsidR="00DC193C" w:rsidRDefault="00DC193C" w:rsidP="00DC193C">
      <w:pPr>
        <w:widowControl/>
        <w:rPr>
          <w:ins w:id="109" w:author="Antony Johnson" w:date="2022-10-13T14:50:00Z"/>
          <w:rFonts w:cs="Arial"/>
          <w:b/>
          <w:i/>
          <w:iCs/>
        </w:rPr>
      </w:pPr>
      <w:r>
        <w:rPr>
          <w:rFonts w:cs="Arial"/>
          <w:b/>
          <w:i/>
          <w:iCs/>
        </w:rPr>
        <w:t>………………………….</w:t>
      </w:r>
    </w:p>
    <w:p w14:paraId="4F343534" w14:textId="111CE6C1" w:rsidR="00D61215" w:rsidRDefault="00D61215" w:rsidP="00070786">
      <w:pPr>
        <w:widowControl/>
        <w:rPr>
          <w:ins w:id="110" w:author="Antony Johnson (ESO)" w:date="2023-06-26T14:53:00Z"/>
          <w:rFonts w:cs="Arial"/>
          <w:b/>
        </w:rPr>
      </w:pPr>
    </w:p>
    <w:p w14:paraId="29424433" w14:textId="77777777" w:rsidR="00600FDF" w:rsidRPr="00B35A41" w:rsidRDefault="00600FDF" w:rsidP="00600FDF">
      <w:pPr>
        <w:pStyle w:val="Level1Text"/>
        <w:rPr>
          <w:rFonts w:cs="Arial"/>
          <w:color w:val="000000" w:themeColor="text1"/>
          <w:u w:val="single"/>
        </w:rPr>
      </w:pPr>
      <w:r w:rsidRPr="00B35A41">
        <w:rPr>
          <w:rFonts w:cs="Arial"/>
          <w:color w:val="000000" w:themeColor="text1"/>
        </w:rPr>
        <w:t>PC.A.1.2</w:t>
      </w:r>
      <w:r w:rsidRPr="00B35A41">
        <w:rPr>
          <w:rFonts w:cs="Arial"/>
          <w:color w:val="000000" w:themeColor="text1"/>
        </w:rPr>
        <w:tab/>
      </w:r>
      <w:commentRangeStart w:id="111"/>
      <w:r w:rsidRPr="00B35A41">
        <w:rPr>
          <w:rFonts w:cs="Arial"/>
          <w:color w:val="000000" w:themeColor="text1"/>
          <w:u w:val="single"/>
        </w:rPr>
        <w:t>Submissions by Users</w:t>
      </w:r>
      <w:commentRangeEnd w:id="111"/>
      <w:r w:rsidR="00F35A37">
        <w:rPr>
          <w:rStyle w:val="CommentReference"/>
          <w:color w:val="auto"/>
          <w:lang w:val="en-GB"/>
        </w:rPr>
        <w:commentReference w:id="111"/>
      </w:r>
    </w:p>
    <w:p w14:paraId="6E3F28B3" w14:textId="77777777" w:rsidR="00600FDF" w:rsidRPr="00B35A41" w:rsidRDefault="00600FDF" w:rsidP="00600FDF">
      <w:pPr>
        <w:pStyle w:val="Level2Text"/>
        <w:rPr>
          <w:rFonts w:cs="Arial"/>
          <w:color w:val="000000" w:themeColor="text1"/>
        </w:rPr>
      </w:pPr>
      <w:r w:rsidRPr="00B35A41">
        <w:rPr>
          <w:rFonts w:cs="Arial"/>
          <w:color w:val="000000" w:themeColor="text1"/>
        </w:rPr>
        <w:lastRenderedPageBreak/>
        <w:t>(a)</w:t>
      </w:r>
      <w:r w:rsidRPr="00B35A41">
        <w:rPr>
          <w:rFonts w:cs="Arial"/>
          <w:color w:val="000000" w:themeColor="text1"/>
        </w:rPr>
        <w:tab/>
        <w:t xml:space="preserve">Planning data submissions by </w:t>
      </w:r>
      <w:r w:rsidRPr="00B35A41">
        <w:rPr>
          <w:rFonts w:cs="Arial"/>
          <w:b/>
          <w:color w:val="000000" w:themeColor="text1"/>
        </w:rPr>
        <w:t>Users</w:t>
      </w:r>
      <w:r w:rsidRPr="00B35A41">
        <w:rPr>
          <w:rFonts w:cs="Arial"/>
          <w:color w:val="000000" w:themeColor="text1"/>
        </w:rPr>
        <w:t xml:space="preserve"> shall be:</w:t>
      </w:r>
    </w:p>
    <w:p w14:paraId="08094282" w14:textId="77777777" w:rsidR="00600FDF" w:rsidRPr="00B35A41" w:rsidRDefault="00600FDF" w:rsidP="00600FDF">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with respect to each of the seven succeeding </w:t>
      </w:r>
      <w:r w:rsidRPr="00B35A41">
        <w:rPr>
          <w:rFonts w:cs="Arial"/>
          <w:b/>
          <w:color w:val="000000" w:themeColor="text1"/>
        </w:rPr>
        <w:t>Financial Years</w:t>
      </w:r>
      <w:r w:rsidRPr="00B35A41">
        <w:rPr>
          <w:rFonts w:cs="Arial"/>
          <w:color w:val="000000" w:themeColor="text1"/>
        </w:rPr>
        <w:t xml:space="preserve"> (other than in the case of </w:t>
      </w:r>
      <w:r w:rsidRPr="00B35A41">
        <w:rPr>
          <w:rFonts w:cs="Arial"/>
          <w:b/>
          <w:color w:val="000000" w:themeColor="text1"/>
        </w:rPr>
        <w:t>Registered Data</w:t>
      </w:r>
      <w:r w:rsidRPr="00B35A41">
        <w:rPr>
          <w:rFonts w:cs="Arial"/>
          <w:color w:val="000000" w:themeColor="text1"/>
        </w:rPr>
        <w:t xml:space="preserve"> which will reflect the current position and data relating to </w:t>
      </w:r>
      <w:r w:rsidRPr="00B35A41">
        <w:rPr>
          <w:rFonts w:cs="Arial"/>
          <w:b/>
          <w:color w:val="000000" w:themeColor="text1"/>
        </w:rPr>
        <w:t>Demand</w:t>
      </w:r>
      <w:r w:rsidRPr="00B35A41">
        <w:rPr>
          <w:rFonts w:cs="Arial"/>
          <w:color w:val="000000" w:themeColor="text1"/>
        </w:rPr>
        <w:t xml:space="preserve"> forecasts which relates also to the current year</w:t>
      </w:r>
      <w:proofErr w:type="gramStart"/>
      <w:r w:rsidRPr="00B35A41">
        <w:rPr>
          <w:rFonts w:cs="Arial"/>
          <w:color w:val="000000" w:themeColor="text1"/>
        </w:rPr>
        <w:t>);</w:t>
      </w:r>
      <w:proofErr w:type="gramEnd"/>
    </w:p>
    <w:p w14:paraId="664922DB"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in connection with a </w:t>
      </w:r>
      <w:r w:rsidRPr="00B35A41">
        <w:rPr>
          <w:rFonts w:cs="Arial"/>
          <w:b/>
          <w:color w:val="000000" w:themeColor="text1"/>
        </w:rPr>
        <w:t>CUSC Contract</w:t>
      </w:r>
      <w:r w:rsidRPr="00B35A41">
        <w:rPr>
          <w:rFonts w:cs="Arial"/>
          <w:color w:val="000000" w:themeColor="text1"/>
        </w:rPr>
        <w:t xml:space="preserve"> (PC.4.1, PC.4.4 and PC.4.5 refer</w:t>
      </w:r>
      <w:proofErr w:type="gramStart"/>
      <w:r w:rsidRPr="00B35A41">
        <w:rPr>
          <w:rFonts w:cs="Arial"/>
          <w:color w:val="000000" w:themeColor="text1"/>
        </w:rPr>
        <w:t>);</w:t>
      </w:r>
      <w:proofErr w:type="gramEnd"/>
      <w:r w:rsidRPr="00B35A41">
        <w:rPr>
          <w:rFonts w:cs="Arial"/>
          <w:color w:val="000000" w:themeColor="text1"/>
        </w:rPr>
        <w:t xml:space="preserve"> </w:t>
      </w:r>
    </w:p>
    <w:p w14:paraId="1ECB1D27" w14:textId="77777777" w:rsidR="00600FDF" w:rsidRPr="00B35A41" w:rsidRDefault="00600FDF" w:rsidP="00600FDF">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on a routine annual basis in calendar week 24 of each year to maintain an up-to-date data bank (although </w:t>
      </w:r>
      <w:r w:rsidRPr="00B35A41">
        <w:rPr>
          <w:rFonts w:cs="Arial"/>
          <w:b/>
          <w:color w:val="000000" w:themeColor="text1"/>
        </w:rPr>
        <w:t>Network Operators</w:t>
      </w:r>
      <w:r w:rsidRPr="00B35A41">
        <w:rPr>
          <w:rFonts w:cs="Arial"/>
          <w:color w:val="000000" w:themeColor="text1"/>
        </w:rPr>
        <w:t xml:space="preserve"> may delay the submission of data (other than that to be submitted pursuant to PC.3.2(c) and PC.3.2(d)) until calendar week 28).  In </w:t>
      </w:r>
      <w:proofErr w:type="gramStart"/>
      <w:r w:rsidRPr="00B35A41">
        <w:rPr>
          <w:rFonts w:cs="Arial"/>
          <w:color w:val="000000" w:themeColor="text1"/>
        </w:rPr>
        <w:t>addition</w:t>
      </w:r>
      <w:proofErr w:type="gramEnd"/>
      <w:r w:rsidRPr="00B35A41">
        <w:rPr>
          <w:rFonts w:cs="Arial"/>
          <w:color w:val="000000" w:themeColor="text1"/>
        </w:rPr>
        <w:t xml:space="preserve"> the structural data in DRC Schedule 5 Tables 5(a), 5(b), 5(d), 5(e)</w:t>
      </w:r>
      <w:del w:id="112" w:author="Antony Johnson (ESO)" w:date="2023-06-26T17:37:00Z">
        <w:r w:rsidRPr="00B35A41" w:rsidDel="00600FDF">
          <w:rPr>
            <w:rFonts w:cs="Arial"/>
            <w:color w:val="000000" w:themeColor="text1"/>
          </w:rPr>
          <w:delText xml:space="preserve"> </w:delText>
        </w:r>
      </w:del>
      <w:r w:rsidRPr="00B35A41">
        <w:rPr>
          <w:rFonts w:cs="Arial"/>
          <w:color w:val="000000" w:themeColor="text1"/>
        </w:rPr>
        <w:t xml:space="preserve">, 5(f) and DRC Schedule 13 (Lumped system susceptance (PC.A.2.3) only) provided by </w:t>
      </w:r>
      <w:r w:rsidRPr="00B35A41">
        <w:rPr>
          <w:rFonts w:cs="Arial"/>
          <w:b/>
          <w:color w:val="000000" w:themeColor="text1"/>
        </w:rPr>
        <w:t>Network Operators</w:t>
      </w:r>
      <w:r w:rsidRPr="00B35A41">
        <w:rPr>
          <w:rFonts w:cs="Arial"/>
          <w:color w:val="000000" w:themeColor="text1"/>
        </w:rPr>
        <w:t xml:space="preserve"> by calendar week 28 shall be updated by calendar week 50 of each year (again which may be delayed as above until week 2 of the following calendar year). Where from the date of one annual (or in the case of Schedule 5 or Schedule 13 the calendar week 50) submission to another there is no change in the data (or in some of the data) to be submitted, instead of re-submitting the data, a </w:t>
      </w:r>
      <w:r w:rsidRPr="00B35A41">
        <w:rPr>
          <w:rFonts w:cs="Arial"/>
          <w:b/>
          <w:color w:val="000000" w:themeColor="text1"/>
        </w:rPr>
        <w:t>User</w:t>
      </w:r>
      <w:r w:rsidRPr="00B35A41">
        <w:rPr>
          <w:rFonts w:cs="Arial"/>
          <w:color w:val="000000" w:themeColor="text1"/>
        </w:rPr>
        <w:t xml:space="preserve"> may submit a written statement that there has been no change from the data (or some of the data) submitted the previous time; and</w:t>
      </w:r>
    </w:p>
    <w:p w14:paraId="712A22BA" w14:textId="77777777" w:rsidR="00600FDF" w:rsidRPr="00B35A41" w:rsidRDefault="00600FDF" w:rsidP="00600FDF">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provided by </w:t>
      </w:r>
      <w:r w:rsidRPr="00B35A41">
        <w:rPr>
          <w:rFonts w:cs="Arial"/>
          <w:b/>
          <w:color w:val="000000" w:themeColor="text1"/>
        </w:rPr>
        <w:t>Network Operators</w:t>
      </w:r>
      <w:r w:rsidRPr="00B35A41">
        <w:rPr>
          <w:rFonts w:cs="Arial"/>
          <w:color w:val="000000" w:themeColor="text1"/>
        </w:rPr>
        <w:t xml:space="preserve"> in connection with </w:t>
      </w:r>
      <w:r w:rsidRPr="00B35A41">
        <w:rPr>
          <w:rFonts w:cs="Arial"/>
          <w:b/>
          <w:color w:val="000000" w:themeColor="text1"/>
        </w:rPr>
        <w:t xml:space="preserve">Embedded Development </w:t>
      </w:r>
      <w:r w:rsidRPr="00B35A41">
        <w:rPr>
          <w:rFonts w:cs="Arial"/>
          <w:color w:val="000000" w:themeColor="text1"/>
        </w:rPr>
        <w:t>(PC.4.4 refers).</w:t>
      </w:r>
    </w:p>
    <w:p w14:paraId="7883374C" w14:textId="77777777" w:rsidR="00600FDF" w:rsidRPr="00B35A41" w:rsidRDefault="00600FDF" w:rsidP="00600FDF">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Where there is any change (or anticipated change) in </w:t>
      </w:r>
      <w:r w:rsidRPr="00B35A41">
        <w:rPr>
          <w:rFonts w:cs="Arial"/>
          <w:b/>
          <w:color w:val="000000" w:themeColor="text1"/>
        </w:rPr>
        <w:t>Committed Project Planning Data</w:t>
      </w:r>
      <w:r w:rsidRPr="00B35A41">
        <w:rPr>
          <w:rFonts w:cs="Arial"/>
          <w:color w:val="000000" w:themeColor="text1"/>
        </w:rPr>
        <w:t xml:space="preserve"> or a significant change in </w:t>
      </w:r>
      <w:r w:rsidRPr="00B35A41">
        <w:rPr>
          <w:rFonts w:cs="Arial"/>
          <w:b/>
          <w:color w:val="000000" w:themeColor="text1"/>
        </w:rPr>
        <w:t>Connected Planning Data</w:t>
      </w:r>
      <w:r w:rsidRPr="00B35A41">
        <w:rPr>
          <w:rFonts w:cs="Arial"/>
          <w:color w:val="000000" w:themeColor="text1"/>
        </w:rPr>
        <w:t xml:space="preserve"> in the category of </w:t>
      </w:r>
      <w:r w:rsidRPr="00B35A41">
        <w:rPr>
          <w:rFonts w:cs="Arial"/>
          <w:b/>
          <w:color w:val="000000" w:themeColor="text1"/>
        </w:rPr>
        <w:t>Forecast Data</w:t>
      </w:r>
      <w:r w:rsidRPr="00B35A41">
        <w:rPr>
          <w:rFonts w:cs="Arial"/>
          <w:color w:val="000000" w:themeColor="text1"/>
        </w:rPr>
        <w:t xml:space="preserve"> or any change (or anticipated change) in </w:t>
      </w:r>
      <w:r w:rsidRPr="00B35A41">
        <w:rPr>
          <w:rFonts w:cs="Arial"/>
          <w:b/>
          <w:color w:val="000000" w:themeColor="text1"/>
        </w:rPr>
        <w:t>Connected Planning Data</w:t>
      </w:r>
      <w:r w:rsidRPr="00B35A41">
        <w:rPr>
          <w:rFonts w:cs="Arial"/>
          <w:color w:val="000000" w:themeColor="text1"/>
        </w:rPr>
        <w:t xml:space="preserve"> in the categories of </w:t>
      </w:r>
      <w:r w:rsidRPr="00B35A41">
        <w:rPr>
          <w:rFonts w:cs="Arial"/>
          <w:b/>
          <w:color w:val="000000" w:themeColor="text1"/>
        </w:rPr>
        <w:t>Registered Data</w:t>
      </w:r>
      <w:r w:rsidRPr="00B35A41">
        <w:rPr>
          <w:rFonts w:cs="Arial"/>
          <w:color w:val="000000" w:themeColor="text1"/>
        </w:rPr>
        <w:t xml:space="preserve"> or </w:t>
      </w:r>
      <w:r w:rsidRPr="00B35A41">
        <w:rPr>
          <w:rFonts w:cs="Arial"/>
          <w:b/>
          <w:color w:val="000000" w:themeColor="text1"/>
        </w:rPr>
        <w:t>Estimated Registered Data</w:t>
      </w:r>
      <w:r w:rsidRPr="00B35A41">
        <w:rPr>
          <w:rFonts w:cs="Arial"/>
          <w:color w:val="000000" w:themeColor="text1"/>
        </w:rPr>
        <w:t xml:space="preserve"> supplied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notwithstanding that the change may subsequently be notified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as part of the routine annual update of data (or that the change may be a </w:t>
      </w:r>
      <w:r w:rsidRPr="00B35A41">
        <w:rPr>
          <w:rFonts w:cs="Arial"/>
          <w:b/>
          <w:color w:val="000000" w:themeColor="text1"/>
        </w:rPr>
        <w:t>Modification</w:t>
      </w:r>
      <w:r w:rsidRPr="00B35A41">
        <w:rPr>
          <w:rFonts w:cs="Arial"/>
          <w:color w:val="000000" w:themeColor="text1"/>
        </w:rPr>
        <w:t xml:space="preserve"> under the </w:t>
      </w:r>
      <w:r w:rsidRPr="00B35A41">
        <w:rPr>
          <w:rFonts w:cs="Arial"/>
          <w:b/>
          <w:color w:val="000000" w:themeColor="text1"/>
        </w:rPr>
        <w:t>CUSC</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shall, subject to PC.A.3.2.3 and PC.A.3.2.4, notify </w:t>
      </w:r>
      <w:r w:rsidRPr="00B35A41">
        <w:rPr>
          <w:rFonts w:cs="Arial"/>
          <w:b/>
          <w:color w:val="000000" w:themeColor="text1"/>
        </w:rPr>
        <w:t>The Company</w:t>
      </w:r>
      <w:r w:rsidRPr="00B35A41">
        <w:rPr>
          <w:rFonts w:cs="Arial"/>
          <w:color w:val="000000" w:themeColor="text1"/>
        </w:rPr>
        <w:t xml:space="preserve"> in writing without delay. </w:t>
      </w:r>
    </w:p>
    <w:p w14:paraId="5CED5705" w14:textId="77777777" w:rsidR="00600FDF" w:rsidRPr="00B35A41" w:rsidRDefault="00600FDF" w:rsidP="00600FDF">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notification of the change will be in the form required under this </w:t>
      </w:r>
      <w:r w:rsidRPr="00B35A41">
        <w:rPr>
          <w:rFonts w:cs="Arial"/>
          <w:b/>
          <w:color w:val="000000" w:themeColor="text1"/>
        </w:rPr>
        <w:t>PC</w:t>
      </w:r>
      <w:r w:rsidRPr="00B35A41">
        <w:rPr>
          <w:rFonts w:cs="Arial"/>
          <w:color w:val="000000" w:themeColor="text1"/>
        </w:rPr>
        <w:t xml:space="preserve"> in relation to the supply of that data and will also contain the following information:</w:t>
      </w:r>
    </w:p>
    <w:p w14:paraId="183030C3" w14:textId="77777777" w:rsidR="00600FDF" w:rsidRPr="00B35A41" w:rsidRDefault="00600FDF" w:rsidP="00600FDF">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time and date at which the change became, or is expected to become, </w:t>
      </w:r>
      <w:proofErr w:type="gramStart"/>
      <w:r w:rsidRPr="00B35A41">
        <w:rPr>
          <w:rFonts w:cs="Arial"/>
          <w:color w:val="000000" w:themeColor="text1"/>
        </w:rPr>
        <w:t>effective;</w:t>
      </w:r>
      <w:proofErr w:type="gramEnd"/>
    </w:p>
    <w:p w14:paraId="0BCB696E"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if the change is only temporary, an estimate of the time and date at which the data will revert to the previous registered form.</w:t>
      </w:r>
    </w:p>
    <w:p w14:paraId="15986A78" w14:textId="77777777" w:rsidR="00600FDF" w:rsidRPr="00B35A41" w:rsidRDefault="00600FDF" w:rsidP="00600FDF">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routine annual update of data, referred to in (a)(iii) above, need not be submitted in respect of </w:t>
      </w:r>
      <w:r w:rsidRPr="00B35A41">
        <w:rPr>
          <w:rFonts w:cs="Arial"/>
          <w:b/>
          <w:color w:val="000000" w:themeColor="text1"/>
        </w:rPr>
        <w:t>Small Power Stations</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(except as provided in PC.3.</w:t>
      </w:r>
      <w:proofErr w:type="gramStart"/>
      <w:r w:rsidRPr="00B35A41">
        <w:rPr>
          <w:rFonts w:cs="Arial"/>
          <w:color w:val="000000" w:themeColor="text1"/>
        </w:rPr>
        <w:t>2.(</w:t>
      </w:r>
      <w:proofErr w:type="gramEnd"/>
      <w:r w:rsidRPr="00B35A41">
        <w:rPr>
          <w:rFonts w:cs="Arial"/>
          <w:color w:val="000000" w:themeColor="text1"/>
        </w:rPr>
        <w:t xml:space="preserve">c)), or unless specifically requested by </w:t>
      </w:r>
      <w:r w:rsidRPr="00B35A41">
        <w:rPr>
          <w:rFonts w:cs="Arial"/>
          <w:b/>
          <w:color w:val="000000" w:themeColor="text1"/>
        </w:rPr>
        <w:t>The Company</w:t>
      </w:r>
      <w:r w:rsidRPr="00B35A41">
        <w:rPr>
          <w:rFonts w:cs="Arial"/>
          <w:color w:val="000000" w:themeColor="text1"/>
        </w:rPr>
        <w:t xml:space="preserve">, or unless otherwise specifically provided. </w:t>
      </w:r>
    </w:p>
    <w:p w14:paraId="4E6BE64F" w14:textId="77777777" w:rsidR="005A36CE" w:rsidRDefault="005A36CE" w:rsidP="005A36CE">
      <w:pPr>
        <w:widowControl/>
        <w:rPr>
          <w:rFonts w:cs="Arial"/>
          <w:b/>
          <w:i/>
          <w:iCs/>
        </w:rPr>
      </w:pPr>
      <w:r>
        <w:rPr>
          <w:rFonts w:cs="Arial"/>
          <w:b/>
          <w:i/>
          <w:iCs/>
        </w:rPr>
        <w:t>………………………….</w:t>
      </w:r>
    </w:p>
    <w:p w14:paraId="7AAA2A46" w14:textId="77777777" w:rsidR="000D4602" w:rsidRDefault="000D4602" w:rsidP="00070786">
      <w:pPr>
        <w:widowControl/>
        <w:rPr>
          <w:rFonts w:cs="Arial"/>
          <w:b/>
        </w:rPr>
      </w:pPr>
    </w:p>
    <w:p w14:paraId="54633E2F" w14:textId="1EBAF600" w:rsidR="000D4602" w:rsidRPr="009A57EF" w:rsidRDefault="009A57EF" w:rsidP="009A57EF">
      <w:pPr>
        <w:pStyle w:val="Level1Text"/>
        <w:rPr>
          <w:ins w:id="113" w:author="Antony Johnson" w:date="2022-10-13T14:44:00Z"/>
          <w:rFonts w:cs="Arial"/>
          <w:color w:val="000000" w:themeColor="text1"/>
        </w:rPr>
      </w:pPr>
      <w:r w:rsidRPr="00B35A41">
        <w:rPr>
          <w:rFonts w:cs="Arial"/>
          <w:color w:val="000000" w:themeColor="text1"/>
        </w:rPr>
        <w:t>PC.A.1.12</w:t>
      </w:r>
      <w:r w:rsidRPr="00B35A41">
        <w:rPr>
          <w:rFonts w:cs="Arial"/>
          <w:color w:val="000000" w:themeColor="text1"/>
        </w:rPr>
        <w:tab/>
      </w:r>
      <w:commentRangeStart w:id="114"/>
      <w:r w:rsidRPr="00B35A41">
        <w:rPr>
          <w:rFonts w:cs="Arial"/>
          <w:color w:val="000000" w:themeColor="text1"/>
        </w:rPr>
        <w:t xml:space="preserve">Certain data does not need to be supplied in relation to </w:t>
      </w:r>
      <w:r w:rsidRPr="00B35A41">
        <w:rPr>
          <w:rFonts w:cs="Arial"/>
          <w:b/>
          <w:color w:val="000000" w:themeColor="text1"/>
        </w:rPr>
        <w:t>Embedded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where these are connected at a voltage level below the voltage level directly connected to the </w:t>
      </w:r>
      <w:r w:rsidRPr="00B35A41">
        <w:rPr>
          <w:rFonts w:cs="Arial"/>
          <w:b/>
          <w:color w:val="000000" w:themeColor="text1"/>
        </w:rPr>
        <w:t>National Electricity Transmission System</w:t>
      </w:r>
      <w:r w:rsidRPr="00B35A41">
        <w:rPr>
          <w:rFonts w:cs="Arial"/>
          <w:color w:val="000000" w:themeColor="text1"/>
        </w:rPr>
        <w:t xml:space="preserve"> except in connection with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w:t>
      </w:r>
      <w:commentRangeEnd w:id="114"/>
      <w:r>
        <w:rPr>
          <w:rStyle w:val="CommentReference"/>
          <w:color w:val="auto"/>
          <w:lang w:val="en-GB"/>
        </w:rPr>
        <w:commentReference w:id="114"/>
      </w:r>
    </w:p>
    <w:p w14:paraId="420EC2FF" w14:textId="77777777" w:rsidR="00761B17" w:rsidRDefault="00761B17" w:rsidP="00761B17">
      <w:pPr>
        <w:widowControl/>
        <w:rPr>
          <w:rFonts w:cs="Arial"/>
          <w:b/>
          <w:i/>
          <w:iCs/>
        </w:rPr>
      </w:pPr>
      <w:r>
        <w:rPr>
          <w:rFonts w:cs="Arial"/>
          <w:b/>
          <w:i/>
          <w:iCs/>
        </w:rPr>
        <w:t>………………………….</w:t>
      </w:r>
    </w:p>
    <w:p w14:paraId="28782B65" w14:textId="77777777" w:rsidR="00761B17" w:rsidRDefault="00761B17" w:rsidP="00070786">
      <w:pPr>
        <w:widowControl/>
        <w:rPr>
          <w:rFonts w:cs="Arial"/>
          <w:b/>
        </w:rPr>
      </w:pPr>
    </w:p>
    <w:p w14:paraId="2A13E76C" w14:textId="77777777" w:rsidR="00A03452" w:rsidRPr="00B35A41" w:rsidRDefault="00A03452" w:rsidP="00A03452">
      <w:pPr>
        <w:pStyle w:val="Level1Text"/>
        <w:rPr>
          <w:rFonts w:cs="Arial"/>
          <w:color w:val="000000" w:themeColor="text1"/>
        </w:rPr>
      </w:pPr>
      <w:r w:rsidRPr="00B35A41">
        <w:rPr>
          <w:rFonts w:cs="Arial"/>
          <w:color w:val="000000" w:themeColor="text1"/>
        </w:rPr>
        <w:t>PC.A.2</w:t>
      </w:r>
      <w:r w:rsidRPr="00B35A41">
        <w:rPr>
          <w:rFonts w:cs="Arial"/>
          <w:color w:val="000000" w:themeColor="text1"/>
        </w:rPr>
        <w:tab/>
      </w:r>
      <w:r w:rsidRPr="00B35A41">
        <w:rPr>
          <w:rFonts w:cs="Arial"/>
          <w:color w:val="000000" w:themeColor="text1"/>
          <w:u w:val="single"/>
        </w:rPr>
        <w:t>USER'S SYSTEM (AND OTSUA) DATA</w:t>
      </w:r>
      <w:r w:rsidRPr="00B35A41">
        <w:rPr>
          <w:rFonts w:cs="Arial"/>
          <w:color w:val="000000" w:themeColor="text1"/>
        </w:rPr>
        <w:fldChar w:fldCharType="begin"/>
      </w:r>
      <w:r w:rsidRPr="00B35A41">
        <w:rPr>
          <w:rFonts w:cs="Arial"/>
          <w:color w:val="000000" w:themeColor="text1"/>
        </w:rPr>
        <w:instrText xml:space="preserve"> TC "</w:instrText>
      </w:r>
      <w:bookmarkStart w:id="115" w:name="_Toc211581634"/>
      <w:bookmarkStart w:id="116" w:name="_Toc503430254"/>
      <w:bookmarkStart w:id="117" w:name="_Toc441610256"/>
      <w:bookmarkStart w:id="118" w:name="_Toc132101492"/>
      <w:r w:rsidRPr="00B35A41">
        <w:rPr>
          <w:rFonts w:cs="Arial"/>
          <w:color w:val="000000" w:themeColor="text1"/>
        </w:rPr>
        <w:instrText>PC.A.2   USER’S SYSTEM (AND OTSUA) DATA</w:instrText>
      </w:r>
      <w:bookmarkEnd w:id="115"/>
      <w:bookmarkEnd w:id="116"/>
      <w:bookmarkEnd w:id="117"/>
      <w:bookmarkEnd w:id="118"/>
      <w:r w:rsidRPr="00B35A41">
        <w:rPr>
          <w:rFonts w:cs="Arial"/>
          <w:color w:val="000000" w:themeColor="text1"/>
        </w:rPr>
        <w:instrText xml:space="preserve">"\L 3 </w:instrText>
      </w:r>
      <w:r w:rsidRPr="00B35A41">
        <w:rPr>
          <w:rFonts w:cs="Arial"/>
          <w:color w:val="000000" w:themeColor="text1"/>
        </w:rPr>
        <w:fldChar w:fldCharType="end"/>
      </w:r>
    </w:p>
    <w:p w14:paraId="58A1F426" w14:textId="77777777" w:rsidR="00A03452" w:rsidRPr="00B35A41" w:rsidRDefault="00A03452" w:rsidP="00A03452">
      <w:pPr>
        <w:pStyle w:val="Level1Text"/>
        <w:rPr>
          <w:rFonts w:cs="Arial"/>
          <w:color w:val="000000" w:themeColor="text1"/>
        </w:rPr>
      </w:pPr>
      <w:r w:rsidRPr="00B35A41">
        <w:rPr>
          <w:rFonts w:cs="Arial"/>
          <w:color w:val="000000" w:themeColor="text1"/>
        </w:rPr>
        <w:t>PC.A.2.1</w:t>
      </w:r>
      <w:r w:rsidRPr="00B35A41">
        <w:rPr>
          <w:rFonts w:cs="Arial"/>
          <w:color w:val="000000" w:themeColor="text1"/>
        </w:rPr>
        <w:tab/>
      </w:r>
      <w:r w:rsidRPr="00B35A41">
        <w:rPr>
          <w:rFonts w:cs="Arial"/>
          <w:color w:val="000000" w:themeColor="text1"/>
          <w:u w:val="single"/>
        </w:rPr>
        <w:t>Introduction</w:t>
      </w:r>
    </w:p>
    <w:p w14:paraId="58202E72" w14:textId="77777777" w:rsidR="00A03452" w:rsidRPr="00B35A41" w:rsidRDefault="00A03452" w:rsidP="00A03452">
      <w:pPr>
        <w:pStyle w:val="Level1Text"/>
        <w:rPr>
          <w:rFonts w:cs="Arial"/>
          <w:color w:val="000000" w:themeColor="text1"/>
        </w:rPr>
      </w:pPr>
      <w:r w:rsidRPr="00B35A41">
        <w:rPr>
          <w:rFonts w:cs="Arial"/>
          <w:color w:val="000000" w:themeColor="text1"/>
        </w:rPr>
        <w:lastRenderedPageBreak/>
        <w:t>PC.A.2.1.1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whether connected directly via an existing </w:t>
      </w:r>
      <w:r w:rsidRPr="00B35A41">
        <w:rPr>
          <w:rFonts w:cs="Arial"/>
          <w:b/>
          <w:color w:val="000000" w:themeColor="text1"/>
        </w:rPr>
        <w:t>Connection Point</w:t>
      </w:r>
      <w:r w:rsidRPr="00B35A41">
        <w:rPr>
          <w:rFonts w:cs="Arial"/>
          <w:color w:val="000000" w:themeColor="text1"/>
        </w:rPr>
        <w:t xml:space="preserve"> to the </w:t>
      </w:r>
      <w:r w:rsidRPr="00B35A41">
        <w:rPr>
          <w:rFonts w:cs="Arial"/>
          <w:b/>
          <w:color w:val="000000" w:themeColor="text1"/>
        </w:rPr>
        <w:t>National Electricity Transmission System</w:t>
      </w:r>
      <w:r w:rsidRPr="00B35A41">
        <w:rPr>
          <w:rFonts w:cs="Arial"/>
          <w:color w:val="000000" w:themeColor="text1"/>
        </w:rPr>
        <w:t xml:space="preserve">, or seeking such a direct connection, or providing terms for connection of an </w:t>
      </w:r>
      <w:r w:rsidRPr="00B35A41">
        <w:rPr>
          <w:rFonts w:cs="Arial"/>
          <w:b/>
          <w:color w:val="000000" w:themeColor="text1"/>
        </w:rPr>
        <w:t>Offshore Transmission System</w:t>
      </w:r>
      <w:r w:rsidRPr="00B35A41">
        <w:rPr>
          <w:rFonts w:cs="Arial"/>
          <w:color w:val="000000" w:themeColor="text1"/>
        </w:rPr>
        <w:t xml:space="preserve"> to its </w:t>
      </w:r>
      <w:r w:rsidRPr="00B35A41">
        <w:rPr>
          <w:rFonts w:cs="Arial"/>
          <w:b/>
          <w:color w:val="000000" w:themeColor="text1"/>
        </w:rPr>
        <w:t>User System</w:t>
      </w:r>
      <w:r w:rsidRPr="00B35A41">
        <w:rPr>
          <w:rFonts w:cs="Arial"/>
          <w:color w:val="000000" w:themeColor="text1"/>
        </w:rPr>
        <w:t xml:space="preserve"> to </w:t>
      </w:r>
      <w:r w:rsidRPr="00B35A41">
        <w:rPr>
          <w:rFonts w:cs="Arial"/>
          <w:b/>
          <w:color w:val="000000" w:themeColor="text1"/>
        </w:rPr>
        <w:t>The Company</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on its </w:t>
      </w:r>
      <w:r w:rsidRPr="00B35A41">
        <w:rPr>
          <w:rFonts w:cs="Arial"/>
          <w:b/>
          <w:color w:val="000000" w:themeColor="text1"/>
        </w:rPr>
        <w:t>User System</w:t>
      </w:r>
      <w:r w:rsidRPr="00B35A41">
        <w:rPr>
          <w:rFonts w:cs="Arial"/>
          <w:color w:val="000000" w:themeColor="text1"/>
        </w:rPr>
        <w:t xml:space="preserve"> (and any </w:t>
      </w:r>
      <w:r w:rsidRPr="00B35A41">
        <w:rPr>
          <w:rFonts w:cs="Arial"/>
          <w:b/>
          <w:color w:val="000000" w:themeColor="text1"/>
        </w:rPr>
        <w:t>OTSUA</w:t>
      </w:r>
      <w:r w:rsidRPr="00B35A41">
        <w:rPr>
          <w:rFonts w:cs="Arial"/>
          <w:color w:val="000000" w:themeColor="text1"/>
        </w:rPr>
        <w:t xml:space="preserve">) which relates to the </w:t>
      </w:r>
      <w:r w:rsidRPr="00B35A41">
        <w:rPr>
          <w:rFonts w:cs="Arial"/>
          <w:b/>
          <w:color w:val="000000" w:themeColor="text1"/>
        </w:rPr>
        <w:t xml:space="preserve">Connection Site </w:t>
      </w:r>
      <w:r w:rsidRPr="00B35A41">
        <w:rPr>
          <w:rFonts w:cs="Arial"/>
          <w:color w:val="000000" w:themeColor="text1"/>
        </w:rPr>
        <w:t xml:space="preserve">(and in the case of </w:t>
      </w:r>
      <w:r w:rsidRPr="00B35A41">
        <w:rPr>
          <w:rFonts w:cs="Arial"/>
          <w:b/>
          <w:color w:val="000000" w:themeColor="text1"/>
        </w:rPr>
        <w:t>OTSUA</w:t>
      </w:r>
      <w:r w:rsidRPr="00B35A41">
        <w:rPr>
          <w:rFonts w:cs="Arial"/>
          <w:color w:val="000000" w:themeColor="text1"/>
        </w:rPr>
        <w:t xml:space="preserve">, the </w:t>
      </w:r>
      <w:r w:rsidRPr="00B35A41">
        <w:rPr>
          <w:rFonts w:cs="Arial"/>
          <w:b/>
          <w:color w:val="000000" w:themeColor="text1"/>
        </w:rPr>
        <w:t>Interface Point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and/or which may have a system effect on the performance of the </w:t>
      </w:r>
      <w:r w:rsidRPr="00B35A41">
        <w:rPr>
          <w:rFonts w:cs="Arial"/>
          <w:b/>
          <w:color w:val="000000" w:themeColor="text1"/>
        </w:rPr>
        <w:t>National Electricity Transmission System</w:t>
      </w:r>
      <w:r w:rsidRPr="00B35A41">
        <w:rPr>
          <w:rFonts w:cs="Arial"/>
          <w:color w:val="000000" w:themeColor="text1"/>
        </w:rPr>
        <w:t xml:space="preserve">. Such data, current and forecast, is specified in PC.A.2.2 to PC.A.2.5. In addition each </w:t>
      </w:r>
      <w:r w:rsidRPr="00B35A41">
        <w:rPr>
          <w:rFonts w:cs="Arial"/>
          <w:b/>
          <w:color w:val="000000" w:themeColor="text1"/>
        </w:rPr>
        <w:t>Generator</w:t>
      </w:r>
      <w:r w:rsidRPr="00B35A41">
        <w:rPr>
          <w:rFonts w:cs="Arial"/>
          <w:color w:val="000000" w:themeColor="text1"/>
        </w:rPr>
        <w:t xml:space="preserve"> in respect of its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Large Power Stations </w:t>
      </w:r>
      <w:r w:rsidRPr="00B35A41">
        <w:rPr>
          <w:rFonts w:cs="Arial"/>
          <w:color w:val="000000" w:themeColor="text1"/>
        </w:rPr>
        <w:t>and its</w:t>
      </w:r>
      <w:r w:rsidRPr="00B35A41">
        <w:rPr>
          <w:rFonts w:cs="Arial"/>
          <w:b/>
          <w:color w:val="000000" w:themeColor="text1"/>
        </w:rPr>
        <w:t xml:space="preserve"> 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 xml:space="preserve">Embedded Medium Power Stations </w:t>
      </w:r>
      <w:r w:rsidRPr="00B35A41">
        <w:rPr>
          <w:rFonts w:cs="Arial"/>
          <w:color w:val="000000" w:themeColor="text1"/>
        </w:rPr>
        <w:t xml:space="preserve">within its </w:t>
      </w:r>
      <w:r w:rsidRPr="00B35A41">
        <w:rPr>
          <w:rFonts w:cs="Arial"/>
          <w:b/>
          <w:color w:val="000000" w:themeColor="text1"/>
        </w:rPr>
        <w:t xml:space="preserve">System </w:t>
      </w:r>
      <w:r w:rsidRPr="00B35A41">
        <w:rPr>
          <w:rFonts w:cs="Arial"/>
          <w:color w:val="000000" w:themeColor="text1"/>
        </w:rPr>
        <w:t xml:space="preserve">not subject to a </w:t>
      </w:r>
      <w:r w:rsidRPr="00B35A41">
        <w:rPr>
          <w:rFonts w:cs="Arial"/>
          <w:b/>
          <w:color w:val="000000" w:themeColor="text1"/>
        </w:rPr>
        <w:t xml:space="preserve">Bilateral Agreement </w:t>
      </w:r>
      <w:r w:rsidRPr="00B35A41">
        <w:rPr>
          <w:rFonts w:cs="Arial"/>
          <w:color w:val="000000" w:themeColor="text1"/>
        </w:rPr>
        <w:t>connected to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fault infeed data as specified in PC.A.2.5.5 and each </w:t>
      </w:r>
      <w:r w:rsidRPr="00B35A41">
        <w:rPr>
          <w:rFonts w:cs="Arial"/>
          <w:b/>
          <w:color w:val="000000" w:themeColor="text1"/>
        </w:rPr>
        <w:t xml:space="preserve">DC Converter </w:t>
      </w:r>
      <w:r w:rsidRPr="00B35A41">
        <w:rPr>
          <w:rFonts w:cs="Arial"/>
          <w:color w:val="000000" w:themeColor="text1"/>
        </w:rPr>
        <w:t xml:space="preserve">owner with </w:t>
      </w:r>
      <w:r w:rsidRPr="00B35A41">
        <w:rPr>
          <w:rFonts w:cs="Arial"/>
          <w:b/>
          <w:color w:val="000000" w:themeColor="text1"/>
        </w:rPr>
        <w:t>Embedded DC Converter Stations</w:t>
      </w:r>
      <w:r w:rsidRPr="00B35A41">
        <w:rPr>
          <w:rFonts w:cs="Arial"/>
          <w:color w:val="000000" w:themeColor="text1"/>
        </w:rPr>
        <w:t xml:space="preserve"> subject to a </w:t>
      </w:r>
      <w:r w:rsidRPr="00B35A41">
        <w:rPr>
          <w:rFonts w:cs="Arial"/>
          <w:b/>
          <w:color w:val="000000" w:themeColor="text1"/>
        </w:rPr>
        <w:t xml:space="preserve">Bilateral Agreement </w:t>
      </w:r>
      <w:r w:rsidRPr="00B35A41">
        <w:rPr>
          <w:rFonts w:cs="Arial"/>
          <w:color w:val="000000" w:themeColor="text1"/>
        </w:rPr>
        <w:t xml:space="preserve">and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or </w:t>
      </w:r>
      <w:r w:rsidRPr="00B35A41">
        <w:rPr>
          <w:rFonts w:cs="Arial"/>
          <w:b/>
          <w:color w:val="000000" w:themeColor="text1"/>
        </w:rPr>
        <w:t xml:space="preserve">Network Operator </w:t>
      </w:r>
      <w:r w:rsidRPr="00B35A41">
        <w:rPr>
          <w:rFonts w:cs="Arial"/>
          <w:color w:val="000000" w:themeColor="text1"/>
        </w:rPr>
        <w:t xml:space="preserve">in the case of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 xml:space="preserve">Bilateral Agreement </w:t>
      </w:r>
      <w:r w:rsidRPr="00B35A41">
        <w:rPr>
          <w:rFonts w:cs="Arial"/>
          <w:color w:val="000000" w:themeColor="text1"/>
        </w:rPr>
        <w:t>or</w:t>
      </w:r>
      <w:r w:rsidRPr="00B35A41">
        <w:rPr>
          <w:rFonts w:cs="Arial"/>
          <w:b/>
          <w:color w:val="000000" w:themeColor="text1"/>
        </w:rPr>
        <w:t xml:space="preserve"> Embedded HVDC Systems </w:t>
      </w:r>
      <w:r w:rsidRPr="00B35A41">
        <w:rPr>
          <w:rFonts w:cs="Arial"/>
          <w:color w:val="000000" w:themeColor="text1"/>
        </w:rPr>
        <w:t>not subject to a</w:t>
      </w:r>
      <w:r w:rsidRPr="00B35A41">
        <w:rPr>
          <w:rFonts w:cs="Arial"/>
          <w:b/>
          <w:color w:val="000000" w:themeColor="text1"/>
        </w:rPr>
        <w:t xml:space="preserve"> Bilateral Agreement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fault infeed data as specified in PC.A.2.5.6.</w:t>
      </w:r>
    </w:p>
    <w:p w14:paraId="65A2A0AE" w14:textId="77777777" w:rsidR="00A03452" w:rsidRPr="00B35A41" w:rsidRDefault="00A03452" w:rsidP="00A03452">
      <w:pPr>
        <w:pStyle w:val="Level1Text"/>
        <w:rPr>
          <w:rFonts w:cs="Arial"/>
          <w:color w:val="000000" w:themeColor="text1"/>
        </w:rPr>
      </w:pPr>
      <w:r w:rsidRPr="00B35A41">
        <w:rPr>
          <w:rFonts w:cs="Arial"/>
          <w:color w:val="000000" w:themeColor="text1"/>
        </w:rPr>
        <w:t>PC.A.2.1.2</w:t>
      </w:r>
      <w:r w:rsidRPr="00B35A41">
        <w:rPr>
          <w:rFonts w:cs="Arial"/>
          <w:color w:val="000000" w:themeColor="text1"/>
        </w:rPr>
        <w:tab/>
        <w:t>Each</w:t>
      </w:r>
      <w:r w:rsidRPr="00B35A41">
        <w:rPr>
          <w:rFonts w:cs="Arial"/>
          <w:b/>
          <w:color w:val="000000" w:themeColor="text1"/>
        </w:rPr>
        <w:t xml:space="preserve"> User</w:t>
      </w:r>
      <w:r w:rsidRPr="00B35A41">
        <w:rPr>
          <w:rFonts w:cs="Arial"/>
          <w:color w:val="000000" w:themeColor="text1"/>
        </w:rPr>
        <w:t xml:space="preserve"> must reflect the system effect at the </w:t>
      </w:r>
      <w:r w:rsidRPr="00B35A41">
        <w:rPr>
          <w:rFonts w:cs="Arial"/>
          <w:b/>
          <w:color w:val="000000" w:themeColor="text1"/>
        </w:rPr>
        <w:t>Connection Site(s)</w:t>
      </w:r>
      <w:r w:rsidRPr="00B35A41">
        <w:rPr>
          <w:rFonts w:cs="Arial"/>
          <w:color w:val="000000" w:themeColor="text1"/>
        </w:rPr>
        <w:t xml:space="preserve"> of any third party </w:t>
      </w:r>
      <w:r w:rsidRPr="00B35A41">
        <w:rPr>
          <w:rFonts w:cs="Arial"/>
          <w:b/>
          <w:color w:val="000000" w:themeColor="text1"/>
        </w:rPr>
        <w:t>Embedded</w:t>
      </w:r>
      <w:r w:rsidRPr="00B35A41">
        <w:rPr>
          <w:rFonts w:cs="Arial"/>
          <w:color w:val="000000" w:themeColor="text1"/>
        </w:rPr>
        <w:t xml:space="preserve"> within its </w:t>
      </w:r>
      <w:r w:rsidRPr="00B35A41">
        <w:rPr>
          <w:rFonts w:cs="Arial"/>
          <w:b/>
          <w:color w:val="000000" w:themeColor="text1"/>
        </w:rPr>
        <w:t>User System</w:t>
      </w:r>
      <w:r w:rsidRPr="00B35A41">
        <w:rPr>
          <w:rFonts w:cs="Arial"/>
          <w:color w:val="000000" w:themeColor="text1"/>
        </w:rPr>
        <w:t xml:space="preserve"> whether existing or proposed.</w:t>
      </w:r>
    </w:p>
    <w:p w14:paraId="2AFB282D" w14:textId="2E047754" w:rsidR="00A03452" w:rsidRPr="00C6798B" w:rsidRDefault="00A03452" w:rsidP="00C6798B">
      <w:pPr>
        <w:pStyle w:val="Level1Text"/>
        <w:rPr>
          <w:rFonts w:cs="Arial"/>
        </w:rPr>
      </w:pPr>
      <w:r w:rsidRPr="00B35A41">
        <w:rPr>
          <w:rFonts w:cs="Arial"/>
          <w:color w:val="000000" w:themeColor="text1"/>
        </w:rPr>
        <w:t>PC.A.2.1.3</w:t>
      </w:r>
      <w:r w:rsidRPr="00B35A41">
        <w:rPr>
          <w:rFonts w:cs="Arial"/>
          <w:color w:val="000000" w:themeColor="text1"/>
        </w:rPr>
        <w:tab/>
        <w:t xml:space="preserve">Although not </w:t>
      </w:r>
      <w:proofErr w:type="spellStart"/>
      <w:r w:rsidRPr="00B35A41">
        <w:rPr>
          <w:rFonts w:cs="Arial"/>
          <w:color w:val="000000" w:themeColor="text1"/>
        </w:rPr>
        <w:t>itemised</w:t>
      </w:r>
      <w:proofErr w:type="spellEnd"/>
      <w:r w:rsidRPr="00B35A41">
        <w:rPr>
          <w:rFonts w:cs="Arial"/>
          <w:color w:val="000000" w:themeColor="text1"/>
        </w:rPr>
        <w:t xml:space="preserve"> here, each </w:t>
      </w:r>
      <w:r w:rsidRPr="00B35A41">
        <w:rPr>
          <w:rFonts w:cs="Arial"/>
          <w:b/>
          <w:color w:val="000000" w:themeColor="text1"/>
        </w:rPr>
        <w:t>User</w:t>
      </w:r>
      <w:r w:rsidRPr="00B35A41">
        <w:rPr>
          <w:rFonts w:cs="Arial"/>
          <w:color w:val="000000" w:themeColor="text1"/>
        </w:rPr>
        <w:t xml:space="preserve"> with an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Embedded</w:t>
      </w:r>
      <w:r w:rsidRPr="00B35A41">
        <w:rPr>
          <w:rFonts w:cs="Arial"/>
          <w:color w:val="000000" w:themeColor="text1"/>
        </w:rPr>
        <w:t xml:space="preserve"> </w:t>
      </w:r>
      <w:r w:rsidRPr="00B35A41">
        <w:rPr>
          <w:rFonts w:cs="Arial"/>
          <w:b/>
          <w:color w:val="000000" w:themeColor="text1"/>
        </w:rPr>
        <w:t>Medium Power Station</w:t>
      </w:r>
      <w:r w:rsidRPr="00B35A41">
        <w:rPr>
          <w:rFonts w:cs="Arial"/>
          <w:color w:val="000000" w:themeColor="text1"/>
        </w:rPr>
        <w:t xml:space="preserve">,  </w:t>
      </w:r>
      <w:r w:rsidRPr="00B35A41">
        <w:rPr>
          <w:rFonts w:cs="Arial"/>
          <w:b/>
          <w:color w:val="000000" w:themeColor="text1"/>
        </w:rPr>
        <w:t xml:space="preserve">Embedded DC Converter Station </w:t>
      </w:r>
      <w:r w:rsidRPr="00B809C9">
        <w:rPr>
          <w:rFonts w:cs="Arial"/>
          <w:bCs/>
          <w:color w:val="000000" w:themeColor="text1"/>
          <w:rPrChange w:id="119" w:author="Antony Johnson (ESO)" w:date="2023-06-26T17:52:00Z">
            <w:rPr>
              <w:rFonts w:cs="Arial"/>
              <w:b/>
              <w:color w:val="000000" w:themeColor="text1"/>
            </w:rPr>
          </w:rPrChange>
        </w:rPr>
        <w:t>or</w:t>
      </w:r>
      <w:r w:rsidRPr="00B35A41">
        <w:rPr>
          <w:rFonts w:cs="Arial"/>
          <w:b/>
          <w:color w:val="000000" w:themeColor="text1"/>
        </w:rPr>
        <w:t xml:space="preserve"> HVDC System </w:t>
      </w:r>
      <w:r w:rsidRPr="00B35A41">
        <w:rPr>
          <w:rFonts w:cs="Arial"/>
          <w:color w:val="000000" w:themeColor="text1"/>
        </w:rPr>
        <w:t xml:space="preserve">with a </w:t>
      </w:r>
      <w:r w:rsidRPr="00B35A41">
        <w:rPr>
          <w:rFonts w:cs="Arial"/>
          <w:b/>
          <w:color w:val="000000" w:themeColor="text1"/>
        </w:rPr>
        <w:t>Registered Capacity</w:t>
      </w:r>
      <w:r w:rsidRPr="00B35A41">
        <w:rPr>
          <w:rFonts w:cs="Arial"/>
          <w:color w:val="000000" w:themeColor="text1"/>
        </w:rPr>
        <w:t xml:space="preserve"> of less than 100MW or an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in its </w:t>
      </w:r>
      <w:r w:rsidRPr="00B35A41">
        <w:rPr>
          <w:rFonts w:cs="Arial"/>
          <w:b/>
          <w:color w:val="000000" w:themeColor="text1"/>
        </w:rPr>
        <w:t>User System</w:t>
      </w:r>
      <w:r w:rsidRPr="00B35A41">
        <w:rPr>
          <w:rFonts w:cs="Arial"/>
          <w:color w:val="000000" w:themeColor="text1"/>
        </w:rPr>
        <w:t xml:space="preserve"> may, at </w:t>
      </w:r>
      <w:r w:rsidRPr="00B35A41">
        <w:rPr>
          <w:rFonts w:cs="Arial"/>
          <w:b/>
          <w:color w:val="000000" w:themeColor="text1"/>
        </w:rPr>
        <w:t>The Company's</w:t>
      </w:r>
      <w:r w:rsidRPr="00B35A41">
        <w:rPr>
          <w:rFonts w:cs="Arial"/>
          <w:color w:val="000000" w:themeColor="text1"/>
        </w:rPr>
        <w:t xml:space="preserve"> reasonable discretion, be required to provide additional details relating to the </w:t>
      </w:r>
      <w:r w:rsidRPr="00B35A41">
        <w:rPr>
          <w:rFonts w:cs="Arial"/>
          <w:b/>
          <w:color w:val="000000" w:themeColor="text1"/>
        </w:rPr>
        <w:t>User's System</w:t>
      </w:r>
      <w:r w:rsidRPr="00B35A41">
        <w:rPr>
          <w:rFonts w:cs="Arial"/>
          <w:color w:val="000000" w:themeColor="text1"/>
        </w:rPr>
        <w:t xml:space="preserve"> between the </w:t>
      </w:r>
      <w:r w:rsidRPr="00B35A41">
        <w:rPr>
          <w:rFonts w:cs="Arial"/>
          <w:b/>
          <w:color w:val="000000" w:themeColor="text1"/>
        </w:rPr>
        <w:t>Connection Site</w:t>
      </w:r>
      <w:r w:rsidRPr="00B35A41">
        <w:rPr>
          <w:rFonts w:cs="Arial"/>
          <w:color w:val="000000" w:themeColor="text1"/>
        </w:rPr>
        <w:t xml:space="preserve"> and the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Embedded Medium Power Station,</w:t>
      </w:r>
      <w:r w:rsidRPr="00B35A41">
        <w:rPr>
          <w:rFonts w:cs="Arial"/>
          <w:color w:val="000000" w:themeColor="text1"/>
        </w:rPr>
        <w:t xml:space="preserve"> </w:t>
      </w:r>
      <w:r w:rsidRPr="00B35A41">
        <w:rPr>
          <w:rFonts w:cs="Arial"/>
          <w:b/>
          <w:color w:val="000000" w:themeColor="text1"/>
        </w:rPr>
        <w:t>Embedded DC Converter Station</w:t>
      </w:r>
      <w:r w:rsidRPr="00B35A41">
        <w:rPr>
          <w:rFonts w:cs="Arial"/>
          <w:color w:val="000000" w:themeColor="text1"/>
        </w:rPr>
        <w:t xml:space="preserve">, </w:t>
      </w:r>
      <w:r w:rsidRPr="00B35A41">
        <w:rPr>
          <w:rFonts w:cs="Arial"/>
          <w:b/>
          <w:color w:val="000000" w:themeColor="text1"/>
        </w:rPr>
        <w:t>Embedded HVDC System</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which does not form an </w:t>
      </w:r>
      <w:r w:rsidRPr="00B35A41">
        <w:rPr>
          <w:rFonts w:cs="Arial"/>
          <w:b/>
          <w:color w:val="000000" w:themeColor="text1"/>
        </w:rPr>
        <w:t>HVDC System</w:t>
      </w:r>
      <w:r w:rsidRPr="00B35A41">
        <w:rPr>
          <w:rFonts w:cs="Arial"/>
          <w:color w:val="000000" w:themeColor="text1"/>
        </w:rPr>
        <w:t>.</w:t>
      </w:r>
      <w:ins w:id="120" w:author="Antony Johnson (ESO)" w:date="2023-06-26T17:56:00Z">
        <w:r w:rsidR="006E571E">
          <w:rPr>
            <w:rFonts w:cs="Arial"/>
            <w:color w:val="000000" w:themeColor="text1"/>
          </w:rPr>
          <w:t xml:space="preserve">  In the case of</w:t>
        </w:r>
      </w:ins>
      <w:ins w:id="121" w:author="Antony Johnson (ESO)" w:date="2023-06-26T17:57:00Z">
        <w:r w:rsidR="005B3CC4">
          <w:rPr>
            <w:rFonts w:cs="Arial"/>
            <w:color w:val="000000" w:themeColor="text1"/>
          </w:rPr>
          <w:t xml:space="preserve"> </w:t>
        </w:r>
        <w:r w:rsidR="005B3CC4">
          <w:rPr>
            <w:rFonts w:cs="Arial"/>
          </w:rPr>
          <w:t xml:space="preserve">any </w:t>
        </w:r>
        <w:r w:rsidR="005B3CC4" w:rsidRPr="003B1EE6">
          <w:rPr>
            <w:rFonts w:cs="Arial"/>
            <w:b/>
            <w:bCs/>
          </w:rPr>
          <w:t>User</w:t>
        </w:r>
        <w:r w:rsidR="005B3CC4">
          <w:rPr>
            <w:rFonts w:cs="Arial"/>
          </w:rPr>
          <w:t xml:space="preserve"> in respect of a</w:t>
        </w:r>
      </w:ins>
      <w:ins w:id="122" w:author="Antony Johnson (ESO)" w:date="2023-06-29T18:01:00Z">
        <w:r w:rsidR="00FC3CC7">
          <w:rPr>
            <w:rFonts w:cs="Arial"/>
          </w:rPr>
          <w:t xml:space="preserve">n </w:t>
        </w:r>
        <w:r w:rsidR="00FC3CC7" w:rsidRPr="00FC3CC7">
          <w:rPr>
            <w:rFonts w:cs="Arial"/>
            <w:b/>
            <w:bCs/>
          </w:rPr>
          <w:t>Embedded</w:t>
        </w:r>
      </w:ins>
      <w:ins w:id="123" w:author="Antony Johnson (ESO)" w:date="2023-06-26T17:57:00Z">
        <w:r w:rsidR="005B3CC4" w:rsidRPr="003B1EE6">
          <w:rPr>
            <w:rFonts w:cs="Arial"/>
            <w:b/>
            <w:bCs/>
          </w:rPr>
          <w:t xml:space="preserve"> Large Power Station</w:t>
        </w:r>
        <w:r w:rsidR="005B3CC4">
          <w:rPr>
            <w:rFonts w:cs="Arial"/>
          </w:rPr>
          <w:t xml:space="preserve"> which either </w:t>
        </w:r>
        <w:r w:rsidR="005B3CC4" w:rsidRPr="000839FE">
          <w:rPr>
            <w:rFonts w:cs="Arial"/>
          </w:rPr>
          <w:t xml:space="preserve">concluded </w:t>
        </w:r>
        <w:r w:rsidR="005B3CC4" w:rsidRPr="000839FE">
          <w:rPr>
            <w:rFonts w:cs="Arial"/>
            <w:b/>
          </w:rPr>
          <w:t>Purchase Contracts</w:t>
        </w:r>
        <w:r w:rsidR="005B3CC4" w:rsidRPr="000839FE">
          <w:rPr>
            <w:rFonts w:cs="Arial"/>
          </w:rPr>
          <w:t xml:space="preserve"> for its </w:t>
        </w:r>
        <w:r w:rsidR="005B3CC4" w:rsidRPr="000839FE">
          <w:rPr>
            <w:rFonts w:cs="Arial"/>
            <w:b/>
          </w:rPr>
          <w:t>Main Plant</w:t>
        </w:r>
        <w:r w:rsidR="005B3CC4" w:rsidRPr="000839FE">
          <w:rPr>
            <w:rFonts w:cs="Arial"/>
          </w:rPr>
          <w:t xml:space="preserve"> and </w:t>
        </w:r>
        <w:r w:rsidR="005B3CC4" w:rsidRPr="000839FE">
          <w:rPr>
            <w:rFonts w:cs="Arial"/>
            <w:b/>
          </w:rPr>
          <w:t>Apparatus</w:t>
        </w:r>
        <w:r w:rsidR="005B3CC4" w:rsidRPr="000839FE">
          <w:rPr>
            <w:rFonts w:cs="Arial"/>
          </w:rPr>
          <w:t xml:space="preserve"> on or after DDMMYY</w:t>
        </w:r>
      </w:ins>
      <w:ins w:id="124" w:author="Antony Johnson (ESO)" w:date="2023-06-29T18:07:00Z">
        <w:r w:rsidR="008108B8">
          <w:rPr>
            <w:rFonts w:cs="Arial"/>
          </w:rPr>
          <w:t>,</w:t>
        </w:r>
      </w:ins>
      <w:ins w:id="125" w:author="Antony Johnson (ESO)" w:date="2023-06-26T17:57:00Z">
        <w:r w:rsidR="005B3CC4">
          <w:rPr>
            <w:rFonts w:cs="Arial"/>
          </w:rPr>
          <w:t xml:space="preserve"> </w:t>
        </w:r>
        <w:r w:rsidR="005B3CC4" w:rsidRPr="000839FE">
          <w:rPr>
            <w:rFonts w:cs="Arial"/>
          </w:rPr>
          <w:t xml:space="preserve">or where the </w:t>
        </w:r>
        <w:r w:rsidR="005B3CC4" w:rsidRPr="000839FE">
          <w:rPr>
            <w:rFonts w:cs="Arial"/>
            <w:b/>
          </w:rPr>
          <w:t>Generator</w:t>
        </w:r>
        <w:r w:rsidR="005B3CC4" w:rsidRPr="000839FE">
          <w:rPr>
            <w:rFonts w:cs="Arial"/>
          </w:rPr>
          <w:t xml:space="preserve"> ha</w:t>
        </w:r>
        <w:r w:rsidR="005B3CC4">
          <w:rPr>
            <w:rFonts w:cs="Arial"/>
          </w:rPr>
          <w:t>d</w:t>
        </w:r>
        <w:r w:rsidR="005B3CC4" w:rsidRPr="000839FE">
          <w:rPr>
            <w:rFonts w:cs="Arial"/>
          </w:rPr>
          <w:t xml:space="preserve"> concluded </w:t>
        </w:r>
        <w:r w:rsidR="005B3CC4" w:rsidRPr="000839FE">
          <w:rPr>
            <w:rFonts w:cs="Arial"/>
            <w:b/>
          </w:rPr>
          <w:t>Purchase Contracts</w:t>
        </w:r>
        <w:r w:rsidR="005B3CC4" w:rsidRPr="000839FE">
          <w:rPr>
            <w:rFonts w:cs="Arial"/>
          </w:rPr>
          <w:t xml:space="preserve"> relating to a </w:t>
        </w:r>
        <w:r w:rsidR="005B3CC4" w:rsidRPr="000839FE">
          <w:rPr>
            <w:rFonts w:cs="Arial"/>
            <w:b/>
          </w:rPr>
          <w:t>Substantial Modification</w:t>
        </w:r>
        <w:r w:rsidR="005B3CC4" w:rsidRPr="000839FE">
          <w:rPr>
            <w:rFonts w:cs="Arial"/>
          </w:rPr>
          <w:t xml:space="preserve"> on or after DDMMYY</w:t>
        </w:r>
      </w:ins>
      <w:ins w:id="126" w:author="Antony Johnson (ESO)" w:date="2023-06-28T13:08:00Z">
        <w:r w:rsidR="006839A8">
          <w:rPr>
            <w:rFonts w:cs="Arial"/>
          </w:rPr>
          <w:t>,</w:t>
        </w:r>
      </w:ins>
      <w:ins w:id="127" w:author="Antony Johnson (ESO)" w:date="2023-06-26T17:57:00Z">
        <w:r w:rsidR="005B3CC4">
          <w:rPr>
            <w:rFonts w:cs="Arial"/>
          </w:rPr>
          <w:t xml:space="preserve"> </w:t>
        </w:r>
      </w:ins>
      <w:ins w:id="128" w:author="Antony Johnson (ESO)" w:date="2023-06-26T18:08:00Z">
        <w:r w:rsidR="00C97827" w:rsidRPr="004768DA">
          <w:rPr>
            <w:rFonts w:cs="Arial"/>
            <w:b/>
            <w:bCs/>
          </w:rPr>
          <w:t>The Company</w:t>
        </w:r>
        <w:r w:rsidR="00C97827">
          <w:rPr>
            <w:rFonts w:cs="Arial"/>
          </w:rPr>
          <w:t xml:space="preserve"> </w:t>
        </w:r>
      </w:ins>
      <w:ins w:id="129" w:author="Antony Johnson (ESO)" w:date="2023-06-26T18:10:00Z">
        <w:r w:rsidR="00DB4CAA">
          <w:rPr>
            <w:rFonts w:cs="Arial"/>
          </w:rPr>
          <w:t>may</w:t>
        </w:r>
      </w:ins>
      <w:ins w:id="130" w:author="Antony Johnson (ESO)" w:date="2023-06-26T18:08:00Z">
        <w:r w:rsidR="00085D45">
          <w:rPr>
            <w:rFonts w:cs="Arial"/>
          </w:rPr>
          <w:t xml:space="preserve"> agree with the </w:t>
        </w:r>
        <w:r w:rsidR="00085D45" w:rsidRPr="004768DA">
          <w:rPr>
            <w:rFonts w:cs="Arial"/>
            <w:b/>
            <w:bCs/>
          </w:rPr>
          <w:t>Network Operator</w:t>
        </w:r>
        <w:r w:rsidR="00085D45">
          <w:rPr>
            <w:rFonts w:cs="Arial"/>
          </w:rPr>
          <w:t xml:space="preserve"> and the </w:t>
        </w:r>
        <w:r w:rsidR="00085D45" w:rsidRPr="004768DA">
          <w:rPr>
            <w:rFonts w:cs="Arial"/>
            <w:b/>
            <w:bCs/>
          </w:rPr>
          <w:t>User</w:t>
        </w:r>
        <w:r w:rsidR="00085D45">
          <w:rPr>
            <w:rFonts w:cs="Arial"/>
          </w:rPr>
          <w:t xml:space="preserve"> </w:t>
        </w:r>
      </w:ins>
      <w:ins w:id="131" w:author="Antony Johnson (ESO)" w:date="2023-06-26T18:09:00Z">
        <w:r w:rsidR="00DA1CE2">
          <w:rPr>
            <w:rFonts w:cs="Arial"/>
          </w:rPr>
          <w:t>to an equivalent representation</w:t>
        </w:r>
      </w:ins>
      <w:ins w:id="132" w:author="Antony Johnson (ESO)" w:date="2023-06-26T18:10:00Z">
        <w:r w:rsidR="00DB4CAA">
          <w:rPr>
            <w:rFonts w:cs="Arial"/>
          </w:rPr>
          <w:t xml:space="preserve"> </w:t>
        </w:r>
      </w:ins>
      <w:ins w:id="133" w:author="Antony Johnson (ESO)" w:date="2023-06-26T18:11:00Z">
        <w:r w:rsidR="004768DA">
          <w:rPr>
            <w:rFonts w:cs="Arial"/>
          </w:rPr>
          <w:t xml:space="preserve">connection to the </w:t>
        </w:r>
        <w:proofErr w:type="spellStart"/>
        <w:r w:rsidR="004768DA" w:rsidRPr="004768DA">
          <w:rPr>
            <w:rFonts w:cs="Arial"/>
            <w:b/>
            <w:bCs/>
          </w:rPr>
          <w:t>Subtransmission</w:t>
        </w:r>
        <w:proofErr w:type="spellEnd"/>
        <w:r w:rsidR="004768DA" w:rsidRPr="004768DA">
          <w:rPr>
            <w:rFonts w:cs="Arial"/>
            <w:b/>
            <w:bCs/>
          </w:rPr>
          <w:t xml:space="preserve"> System</w:t>
        </w:r>
        <w:r w:rsidR="004768DA">
          <w:rPr>
            <w:rFonts w:cs="Arial"/>
          </w:rPr>
          <w:t>.</w:t>
        </w:r>
      </w:ins>
    </w:p>
    <w:p w14:paraId="00410E95" w14:textId="77777777" w:rsidR="00A03452" w:rsidRPr="00B35A41" w:rsidRDefault="00A03452" w:rsidP="00A03452">
      <w:pPr>
        <w:pStyle w:val="Level1Text"/>
        <w:rPr>
          <w:rFonts w:cs="Arial"/>
          <w:color w:val="000000" w:themeColor="text1"/>
        </w:rPr>
      </w:pPr>
      <w:r w:rsidRPr="00B35A41">
        <w:rPr>
          <w:rFonts w:cs="Arial"/>
          <w:color w:val="000000" w:themeColor="text1"/>
        </w:rPr>
        <w:t>PC.A.2.1.4</w:t>
      </w:r>
      <w:r w:rsidRPr="00B35A41">
        <w:rPr>
          <w:rFonts w:cs="Arial"/>
          <w:color w:val="000000" w:themeColor="text1"/>
        </w:rPr>
        <w:tab/>
        <w:t xml:space="preserve">At </w:t>
      </w:r>
      <w:proofErr w:type="gramStart"/>
      <w:r w:rsidRPr="00B35A41">
        <w:rPr>
          <w:rFonts w:cs="Arial"/>
          <w:b/>
          <w:color w:val="000000" w:themeColor="text1"/>
        </w:rPr>
        <w:t>The</w:t>
      </w:r>
      <w:proofErr w:type="gramEnd"/>
      <w:r w:rsidRPr="00B35A41">
        <w:rPr>
          <w:rFonts w:cs="Arial"/>
          <w:b/>
          <w:color w:val="000000" w:themeColor="text1"/>
        </w:rPr>
        <w:t xml:space="preserve"> Company’s</w:t>
      </w:r>
      <w:r w:rsidRPr="00B35A41">
        <w:rPr>
          <w:rFonts w:cs="Arial"/>
          <w:color w:val="000000" w:themeColor="text1"/>
        </w:rPr>
        <w:t xml:space="preserve"> reasonable request, additional data on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(or </w:t>
      </w:r>
      <w:r w:rsidRPr="00B35A41">
        <w:rPr>
          <w:rFonts w:cs="Arial"/>
          <w:b/>
          <w:color w:val="000000" w:themeColor="text1"/>
        </w:rPr>
        <w:t>OTSUA</w:t>
      </w:r>
      <w:r w:rsidRPr="00B35A41">
        <w:rPr>
          <w:rFonts w:cs="Arial"/>
          <w:color w:val="000000" w:themeColor="text1"/>
        </w:rPr>
        <w:t>) will need to be supplied.  Some of the possible reasons for such a request, and the data required, are given in PC.A.6.2, PC.A.6.4, PC.A.6.5 and PC.A.6.6.</w:t>
      </w:r>
    </w:p>
    <w:p w14:paraId="590E984C" w14:textId="77777777" w:rsidR="006C25CA" w:rsidRPr="00B35A41" w:rsidRDefault="006C25CA" w:rsidP="006C25CA">
      <w:pPr>
        <w:pStyle w:val="Level1Text"/>
        <w:rPr>
          <w:rFonts w:cs="Arial"/>
          <w:color w:val="000000" w:themeColor="text1"/>
        </w:rPr>
      </w:pPr>
      <w:r w:rsidRPr="00B35A41">
        <w:rPr>
          <w:rFonts w:cs="Arial"/>
          <w:color w:val="000000" w:themeColor="text1"/>
        </w:rPr>
        <w:t>PC.A.2.2</w:t>
      </w:r>
      <w:r w:rsidRPr="00B35A41">
        <w:rPr>
          <w:rFonts w:cs="Arial"/>
          <w:color w:val="000000" w:themeColor="text1"/>
        </w:rPr>
        <w:tab/>
      </w:r>
      <w:r w:rsidRPr="00B35A41">
        <w:rPr>
          <w:rFonts w:cs="Arial"/>
          <w:color w:val="000000" w:themeColor="text1"/>
          <w:u w:val="single"/>
        </w:rPr>
        <w:t>User's System (and OTSUA) Layout</w:t>
      </w:r>
    </w:p>
    <w:p w14:paraId="1FF58449" w14:textId="77777777" w:rsidR="006C25CA" w:rsidRPr="00B35A41" w:rsidRDefault="006C25CA" w:rsidP="006C25CA">
      <w:pPr>
        <w:pStyle w:val="Level1Text"/>
        <w:rPr>
          <w:rFonts w:cs="Arial"/>
          <w:color w:val="000000" w:themeColor="text1"/>
        </w:rPr>
      </w:pPr>
      <w:r w:rsidRPr="00B35A41">
        <w:rPr>
          <w:rFonts w:cs="Arial"/>
          <w:color w:val="000000" w:themeColor="text1"/>
        </w:rPr>
        <w:t>PC.A.2.2.1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shall provide a </w:t>
      </w:r>
      <w:r w:rsidRPr="00B35A41">
        <w:rPr>
          <w:rFonts w:cs="Arial"/>
          <w:b/>
          <w:color w:val="000000" w:themeColor="text1"/>
        </w:rPr>
        <w:t>Single Line Diagram</w:t>
      </w:r>
      <w:r w:rsidRPr="00B35A41">
        <w:rPr>
          <w:rFonts w:cs="Arial"/>
          <w:color w:val="000000" w:themeColor="text1"/>
        </w:rPr>
        <w:t xml:space="preserve">, depicting both its existing and proposed arrangement(s) of load current carrying </w:t>
      </w:r>
      <w:r w:rsidRPr="00B35A41">
        <w:rPr>
          <w:rFonts w:cs="Arial"/>
          <w:b/>
          <w:color w:val="000000" w:themeColor="text1"/>
        </w:rPr>
        <w:t>Apparatus</w:t>
      </w:r>
      <w:r w:rsidRPr="00B35A41">
        <w:rPr>
          <w:rFonts w:cs="Arial"/>
          <w:color w:val="000000" w:themeColor="text1"/>
        </w:rPr>
        <w:t xml:space="preserve"> relating to both existing and proposed </w:t>
      </w:r>
      <w:r w:rsidRPr="00B35A41">
        <w:rPr>
          <w:rFonts w:cs="Arial"/>
          <w:b/>
          <w:color w:val="000000" w:themeColor="text1"/>
        </w:rPr>
        <w:t xml:space="preserve">Connection Points </w:t>
      </w:r>
      <w:r w:rsidRPr="00B35A41">
        <w:rPr>
          <w:rFonts w:cs="Arial"/>
          <w:color w:val="000000" w:themeColor="text1"/>
        </w:rPr>
        <w:t>(including in the case of</w:t>
      </w:r>
      <w:r w:rsidRPr="00B35A41">
        <w:rPr>
          <w:rFonts w:cs="Arial"/>
          <w:b/>
          <w:color w:val="000000" w:themeColor="text1"/>
        </w:rPr>
        <w:t xml:space="preserve"> OTSUA</w:t>
      </w:r>
      <w:r w:rsidRPr="00B35A41">
        <w:rPr>
          <w:rFonts w:cs="Arial"/>
          <w:color w:val="000000" w:themeColor="text1"/>
        </w:rPr>
        <w:t>,</w:t>
      </w:r>
      <w:r w:rsidRPr="00B35A41">
        <w:rPr>
          <w:rFonts w:cs="Arial"/>
          <w:b/>
          <w:color w:val="000000" w:themeColor="text1"/>
        </w:rPr>
        <w:t xml:space="preserve"> Interface Points</w:t>
      </w:r>
      <w:r w:rsidRPr="00B35A41">
        <w:rPr>
          <w:rFonts w:cs="Arial"/>
          <w:color w:val="000000" w:themeColor="text1"/>
        </w:rPr>
        <w:t>).</w:t>
      </w:r>
    </w:p>
    <w:p w14:paraId="28E0B4D8" w14:textId="77777777" w:rsidR="006C25CA" w:rsidRPr="00B35A41" w:rsidRDefault="006C25CA" w:rsidP="006C25CA">
      <w:pPr>
        <w:pStyle w:val="Level1Text"/>
        <w:rPr>
          <w:rFonts w:cs="Arial"/>
          <w:color w:val="000000" w:themeColor="text1"/>
        </w:rPr>
      </w:pPr>
      <w:r w:rsidRPr="00B35A41">
        <w:rPr>
          <w:rFonts w:cs="Arial"/>
          <w:color w:val="000000" w:themeColor="text1"/>
        </w:rPr>
        <w:t>PC.A.2.2.2</w:t>
      </w: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(three examples are shown in Appendix B) must include all parts of the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operating at </w:t>
      </w:r>
      <w:proofErr w:type="spellStart"/>
      <w:r w:rsidRPr="00B35A41">
        <w:rPr>
          <w:rFonts w:cs="Arial"/>
          <w:b/>
          <w:color w:val="000000" w:themeColor="text1"/>
        </w:rPr>
        <w:t>Supergrid</w:t>
      </w:r>
      <w:proofErr w:type="spellEnd"/>
      <w:r w:rsidRPr="00B35A41">
        <w:rPr>
          <w:rFonts w:cs="Arial"/>
          <w:b/>
          <w:color w:val="000000" w:themeColor="text1"/>
        </w:rPr>
        <w:t xml:space="preserve"> Voltage </w:t>
      </w:r>
      <w:r w:rsidRPr="00B35A41">
        <w:rPr>
          <w:rFonts w:cs="Arial"/>
          <w:color w:val="000000" w:themeColor="text1"/>
        </w:rPr>
        <w:t xml:space="preserve">throughout </w:t>
      </w:r>
      <w:r w:rsidRPr="00B35A41">
        <w:rPr>
          <w:rFonts w:cs="Arial"/>
          <w:b/>
          <w:color w:val="000000" w:themeColor="text1"/>
        </w:rPr>
        <w:t xml:space="preserve">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 System</w:t>
      </w:r>
      <w:r w:rsidRPr="00B35A41">
        <w:rPr>
          <w:rFonts w:cs="Arial"/>
          <w:color w:val="000000" w:themeColor="text1"/>
        </w:rPr>
        <w:t xml:space="preserve"> operating at 132</w:t>
      </w:r>
      <w:r>
        <w:rPr>
          <w:rFonts w:cs="Arial"/>
          <w:color w:val="000000" w:themeColor="text1"/>
        </w:rPr>
        <w:t>kV or greater</w:t>
      </w:r>
      <w:r w:rsidRPr="00B35A41">
        <w:rPr>
          <w:rFonts w:cs="Arial"/>
          <w:color w:val="000000" w:themeColor="text1"/>
        </w:rPr>
        <w:t>, and those parts of its</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at any </w:t>
      </w:r>
      <w:r w:rsidRPr="00B35A41">
        <w:rPr>
          <w:rFonts w:cs="Arial"/>
          <w:b/>
          <w:color w:val="000000" w:themeColor="text1"/>
        </w:rPr>
        <w:t>Transmission Site</w:t>
      </w:r>
      <w:r w:rsidRPr="00B35A41">
        <w:rPr>
          <w:rFonts w:cs="Arial"/>
          <w:color w:val="000000" w:themeColor="text1"/>
        </w:rPr>
        <w:t xml:space="preserve">. In the case of </w:t>
      </w:r>
      <w:r w:rsidRPr="00B35A41">
        <w:rPr>
          <w:rFonts w:cs="Arial"/>
          <w:b/>
          <w:color w:val="000000" w:themeColor="text1"/>
        </w:rPr>
        <w:t>OTSDUW</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must also include the </w:t>
      </w:r>
      <w:r w:rsidRPr="00B35A41">
        <w:rPr>
          <w:rFonts w:cs="Arial"/>
          <w:b/>
          <w:color w:val="000000" w:themeColor="text1"/>
        </w:rPr>
        <w:t>OTSUA</w:t>
      </w:r>
      <w:r w:rsidRPr="00B35A41">
        <w:rPr>
          <w:rFonts w:cs="Arial"/>
          <w:color w:val="000000" w:themeColor="text1"/>
        </w:rPr>
        <w:t xml:space="preserve">. In addition, the </w:t>
      </w:r>
      <w:r w:rsidRPr="00B35A41">
        <w:rPr>
          <w:rFonts w:cs="Arial"/>
          <w:b/>
          <w:color w:val="000000" w:themeColor="text1"/>
        </w:rPr>
        <w:t>Single Line Diagram</w:t>
      </w:r>
      <w:r w:rsidRPr="00B35A41">
        <w:rPr>
          <w:rFonts w:cs="Arial"/>
          <w:color w:val="000000" w:themeColor="text1"/>
        </w:rPr>
        <w:t xml:space="preserve"> must include all</w:t>
      </w:r>
      <w:r>
        <w:rPr>
          <w:rFonts w:cs="Arial"/>
          <w:color w:val="000000" w:themeColor="text1"/>
        </w:rPr>
        <w:t xml:space="preserve"> </w:t>
      </w:r>
      <w:r w:rsidRPr="00B35A41">
        <w:rPr>
          <w:rFonts w:cs="Arial"/>
          <w:color w:val="000000" w:themeColor="text1"/>
        </w:rPr>
        <w:t>parts of the</w:t>
      </w:r>
      <w:r w:rsidRPr="00B35A41">
        <w:rPr>
          <w:rFonts w:cs="Arial"/>
          <w:b/>
          <w:color w:val="000000" w:themeColor="text1"/>
        </w:rPr>
        <w:t xml:space="preserve"> 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throughout </w:t>
      </w:r>
      <w:r w:rsidRPr="00B35A41">
        <w:rPr>
          <w:rFonts w:cs="Arial"/>
          <w:b/>
          <w:color w:val="000000" w:themeColor="text1"/>
        </w:rPr>
        <w:t xml:space="preserve">Great Britain </w:t>
      </w:r>
      <w:r w:rsidRPr="00B35A41">
        <w:rPr>
          <w:rFonts w:cs="Arial"/>
          <w:color w:val="000000" w:themeColor="text1"/>
        </w:rPr>
        <w:t xml:space="preserve">operating at a voltage greater than 50kV, 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User’s</w:t>
      </w:r>
      <w:r w:rsidRPr="00B35A41">
        <w:rPr>
          <w:rFonts w:cs="Arial"/>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operating at a voltage greater than 30kV, which, under either intact network or </w:t>
      </w:r>
      <w:r w:rsidRPr="00B35A41">
        <w:rPr>
          <w:rFonts w:cs="Arial"/>
          <w:b/>
          <w:color w:val="000000" w:themeColor="text1"/>
        </w:rPr>
        <w:t>Planned Outage</w:t>
      </w:r>
      <w:r w:rsidRPr="00B35A41">
        <w:rPr>
          <w:rFonts w:cs="Arial"/>
          <w:color w:val="000000" w:themeColor="text1"/>
        </w:rPr>
        <w:t xml:space="preserve"> conditions:</w:t>
      </w:r>
    </w:p>
    <w:p w14:paraId="4F869184" w14:textId="77777777" w:rsidR="006C25CA" w:rsidRPr="00B35A41" w:rsidRDefault="006C25CA" w:rsidP="006C25CA">
      <w:pPr>
        <w:pStyle w:val="Level2Text"/>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normally interconnects separate </w:t>
      </w:r>
      <w:r w:rsidRPr="00B35A41">
        <w:rPr>
          <w:rFonts w:cs="Arial"/>
          <w:b/>
          <w:color w:val="000000" w:themeColor="text1"/>
        </w:rPr>
        <w:t>Connection Points</w:t>
      </w:r>
      <w:r w:rsidRPr="00B35A41">
        <w:rPr>
          <w:rFonts w:cs="Arial"/>
          <w:color w:val="000000" w:themeColor="text1"/>
        </w:rPr>
        <w:t>, or busbars at a</w:t>
      </w:r>
      <w:r w:rsidRPr="00B35A41">
        <w:rPr>
          <w:rFonts w:cs="Arial"/>
          <w:b/>
          <w:color w:val="000000" w:themeColor="text1"/>
        </w:rPr>
        <w:t xml:space="preserve"> Connection Point</w:t>
      </w:r>
      <w:r w:rsidRPr="00B35A41">
        <w:rPr>
          <w:rFonts w:cs="Arial"/>
          <w:color w:val="000000" w:themeColor="text1"/>
        </w:rPr>
        <w:t xml:space="preserve"> which are normally </w:t>
      </w:r>
      <w:proofErr w:type="gramStart"/>
      <w:r w:rsidRPr="00B35A41">
        <w:rPr>
          <w:rFonts w:cs="Arial"/>
          <w:color w:val="000000" w:themeColor="text1"/>
        </w:rPr>
        <w:t>run in</w:t>
      </w:r>
      <w:proofErr w:type="gramEnd"/>
      <w:r w:rsidRPr="00B35A41">
        <w:rPr>
          <w:rFonts w:cs="Arial"/>
          <w:color w:val="000000" w:themeColor="text1"/>
        </w:rPr>
        <w:t xml:space="preserve"> separate sections; or</w:t>
      </w:r>
    </w:p>
    <w:p w14:paraId="788966FE"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t xml:space="preserve">connects </w:t>
      </w:r>
      <w:r w:rsidRPr="00B35A41">
        <w:rPr>
          <w:rFonts w:cs="Arial"/>
          <w:b/>
          <w:color w:val="000000" w:themeColor="text1"/>
        </w:rPr>
        <w:t>Embedded Large Power Stations</w:t>
      </w:r>
      <w:r w:rsidRPr="00B35A41">
        <w:rPr>
          <w:rFonts w:cs="Arial"/>
          <w:color w:val="000000" w:themeColor="text1"/>
        </w:rPr>
        <w:t xml:space="preserve">, or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bCs/>
          <w:color w:val="000000" w:themeColor="text1"/>
        </w:rPr>
        <w:t>, or</w:t>
      </w:r>
      <w:r w:rsidRPr="00B35A41">
        <w:rPr>
          <w:rFonts w:cs="Arial"/>
          <w:b/>
          <w:bCs/>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or </w:t>
      </w:r>
      <w:r w:rsidRPr="00B35A41">
        <w:rPr>
          <w:rFonts w:cs="Arial"/>
          <w:b/>
          <w:color w:val="000000" w:themeColor="text1"/>
        </w:rPr>
        <w:t>Offshore Transmission Systems</w:t>
      </w:r>
      <w:r w:rsidRPr="00B35A41">
        <w:rPr>
          <w:rFonts w:cs="Arial"/>
          <w:color w:val="000000" w:themeColor="text1"/>
        </w:rPr>
        <w:t xml:space="preserve"> connected to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w:t>
      </w:r>
      <w:r w:rsidRPr="00B35A41">
        <w:rPr>
          <w:rFonts w:cs="Arial"/>
          <w:b/>
          <w:color w:val="000000" w:themeColor="text1"/>
        </w:rPr>
        <w:t>Connection Point</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w:t>
      </w:r>
    </w:p>
    <w:p w14:paraId="4A4109A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At the </w:t>
      </w:r>
      <w:r w:rsidRPr="00B35A41">
        <w:rPr>
          <w:rFonts w:cs="Arial"/>
          <w:b/>
          <w:color w:val="000000" w:themeColor="text1"/>
        </w:rPr>
        <w:t>User’s</w:t>
      </w:r>
      <w:r w:rsidRPr="00B35A41">
        <w:rPr>
          <w:rFonts w:cs="Arial"/>
          <w:color w:val="000000" w:themeColor="text1"/>
        </w:rPr>
        <w:t xml:space="preserve"> discretion, the </w:t>
      </w:r>
      <w:r w:rsidRPr="00B35A41">
        <w:rPr>
          <w:rFonts w:cs="Arial"/>
          <w:b/>
          <w:color w:val="000000" w:themeColor="text1"/>
        </w:rPr>
        <w:t>Single Line Diagram</w:t>
      </w:r>
      <w:r w:rsidRPr="00B35A41">
        <w:rPr>
          <w:rFonts w:cs="Arial"/>
          <w:color w:val="000000" w:themeColor="text1"/>
        </w:rPr>
        <w:t xml:space="preserve"> can also contain additional details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xml:space="preserve">) not already included above, </w:t>
      </w:r>
      <w:proofErr w:type="gramStart"/>
      <w:r w:rsidRPr="00B35A41">
        <w:rPr>
          <w:rFonts w:cs="Arial"/>
          <w:color w:val="000000" w:themeColor="text1"/>
        </w:rPr>
        <w:t>and also</w:t>
      </w:r>
      <w:proofErr w:type="gramEnd"/>
      <w:r w:rsidRPr="00B35A41">
        <w:rPr>
          <w:rFonts w:cs="Arial"/>
          <w:color w:val="000000" w:themeColor="text1"/>
        </w:rPr>
        <w:t xml:space="preserve"> details of the transformers connecting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lower voltage.  With </w:t>
      </w:r>
      <w:r w:rsidRPr="00B35A41">
        <w:rPr>
          <w:rFonts w:cs="Arial"/>
          <w:b/>
          <w:color w:val="000000" w:themeColor="text1"/>
        </w:rPr>
        <w:t>The Company’s</w:t>
      </w:r>
      <w:r w:rsidRPr="00B35A41">
        <w:rPr>
          <w:rFonts w:cs="Arial"/>
          <w:color w:val="000000" w:themeColor="text1"/>
        </w:rPr>
        <w:t xml:space="preserve"> agreement, the </w:t>
      </w:r>
      <w:r w:rsidRPr="00B35A41">
        <w:rPr>
          <w:rFonts w:cs="Arial"/>
          <w:b/>
          <w:color w:val="000000" w:themeColor="text1"/>
        </w:rPr>
        <w:t>Single Line Diagram</w:t>
      </w:r>
      <w:r w:rsidRPr="00B35A41">
        <w:rPr>
          <w:rFonts w:cs="Arial"/>
          <w:color w:val="000000" w:themeColor="text1"/>
        </w:rPr>
        <w:t xml:space="preserve"> can also contain information about the </w:t>
      </w:r>
      <w:r w:rsidRPr="00B35A41">
        <w:rPr>
          <w:rFonts w:cs="Arial"/>
          <w:b/>
          <w:color w:val="000000" w:themeColor="text1"/>
        </w:rPr>
        <w:t>User’s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at a voltage below the voltage of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p>
    <w:p w14:paraId="3C1BE40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must include all parts of the System connecting generating equipment to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 As an alternative</w:t>
      </w:r>
      <w:r>
        <w:rPr>
          <w:rFonts w:cs="Arial"/>
        </w:rPr>
        <w: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choose to submit a </w:t>
      </w:r>
      <w:r w:rsidRPr="00B35A41">
        <w:rPr>
          <w:rFonts w:cs="Arial"/>
          <w:b/>
          <w:color w:val="000000" w:themeColor="text1"/>
        </w:rPr>
        <w:t>Single Line Diagram</w:t>
      </w:r>
      <w:r w:rsidRPr="00B35A41">
        <w:rPr>
          <w:rFonts w:cs="Arial"/>
          <w:color w:val="000000" w:themeColor="text1"/>
        </w:rPr>
        <w:t xml:space="preserve"> with the equipment between the equivalent </w:t>
      </w:r>
      <w:r w:rsidRPr="00B35A41">
        <w:rPr>
          <w:rFonts w:cs="Arial"/>
          <w:b/>
          <w:color w:val="000000" w:themeColor="text1"/>
        </w:rPr>
        <w:t>Power Park Unit</w:t>
      </w:r>
      <w:r w:rsidRPr="00B35A41">
        <w:rPr>
          <w:rFonts w:cs="Arial"/>
          <w:color w:val="000000" w:themeColor="text1"/>
        </w:rPr>
        <w:t xml:space="preserve"> and the </w:t>
      </w:r>
      <w:r w:rsidRPr="00B35A41">
        <w:rPr>
          <w:rFonts w:cs="Arial"/>
          <w:b/>
          <w:color w:val="000000" w:themeColor="text1"/>
        </w:rPr>
        <w:t>Common Collection Busbar</w:t>
      </w:r>
      <w:r w:rsidRPr="00B35A41">
        <w:rPr>
          <w:rFonts w:cs="Arial"/>
          <w:color w:val="000000" w:themeColor="text1"/>
        </w:rPr>
        <w:t xml:space="preserve"> reduced to an electrically equivalent network.  The format for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electrically equivalent system is shown in Appendix B.</w:t>
      </w:r>
    </w:p>
    <w:p w14:paraId="15076EEF" w14:textId="77777777" w:rsidR="006C25CA"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must include the points at which </w:t>
      </w:r>
      <w:r w:rsidRPr="00B35A41">
        <w:rPr>
          <w:rFonts w:cs="Arial"/>
          <w:b/>
          <w:color w:val="000000" w:themeColor="text1"/>
        </w:rPr>
        <w:t xml:space="preserve">Demand </w:t>
      </w:r>
      <w:r w:rsidRPr="00B35A41">
        <w:rPr>
          <w:rFonts w:cs="Arial"/>
          <w:color w:val="000000" w:themeColor="text1"/>
        </w:rPr>
        <w:t xml:space="preserve">data (provided under PC.A.4.3.4 and PC.A.4.3.5, or in the case of </w:t>
      </w:r>
      <w:r w:rsidRPr="00B35A41">
        <w:rPr>
          <w:rFonts w:cs="Arial"/>
          <w:b/>
          <w:color w:val="000000" w:themeColor="text1"/>
        </w:rPr>
        <w:t>Generators</w:t>
      </w:r>
      <w:r w:rsidRPr="00B35A41">
        <w:rPr>
          <w:rFonts w:cs="Arial"/>
          <w:color w:val="000000" w:themeColor="text1"/>
        </w:rPr>
        <w:t>, PC.A.5.) and fault infeed data (provided under PC.A.2.5) are supplied.</w:t>
      </w:r>
    </w:p>
    <w:p w14:paraId="414436A8" w14:textId="437379BE" w:rsidR="003C4A1B" w:rsidRPr="00C6798B" w:rsidRDefault="003C4A1B" w:rsidP="00940B4B">
      <w:pPr>
        <w:pStyle w:val="Level1Text"/>
        <w:ind w:left="1843" w:firstLine="0"/>
        <w:rPr>
          <w:ins w:id="134" w:author="Antony Johnson (ESO)" w:date="2023-06-26T18:18:00Z"/>
          <w:rFonts w:cs="Arial"/>
        </w:rPr>
      </w:pPr>
      <w:ins w:id="135" w:author="Antony Johnson (ESO)" w:date="2023-06-26T18:18:00Z">
        <w:r>
          <w:rPr>
            <w:rFonts w:cs="Arial"/>
            <w:color w:val="000000" w:themeColor="text1"/>
          </w:rPr>
          <w:t xml:space="preserve">In the case of </w:t>
        </w:r>
        <w:r>
          <w:rPr>
            <w:rFonts w:cs="Arial"/>
          </w:rPr>
          <w:t xml:space="preserve">any </w:t>
        </w:r>
        <w:r w:rsidRPr="003B1EE6">
          <w:rPr>
            <w:rFonts w:cs="Arial"/>
            <w:b/>
            <w:bCs/>
          </w:rPr>
          <w:t>User</w:t>
        </w:r>
        <w:r>
          <w:rPr>
            <w:rFonts w:cs="Arial"/>
          </w:rPr>
          <w:t xml:space="preserve"> in respect of a</w:t>
        </w:r>
      </w:ins>
      <w:ins w:id="136" w:author="Antony Johnson (ESO)" w:date="2023-06-29T18:01:00Z">
        <w:r w:rsidR="00FC3CC7">
          <w:rPr>
            <w:rFonts w:cs="Arial"/>
          </w:rPr>
          <w:t xml:space="preserve">n </w:t>
        </w:r>
        <w:r w:rsidR="00FC3CC7" w:rsidRPr="00FC3CC7">
          <w:rPr>
            <w:rFonts w:cs="Arial"/>
            <w:b/>
            <w:bCs/>
          </w:rPr>
          <w:t>Embedded</w:t>
        </w:r>
      </w:ins>
      <w:ins w:id="137" w:author="Antony Johnson (ESO)" w:date="2023-06-26T18:18:00Z">
        <w:r w:rsidRPr="003B1EE6">
          <w:rPr>
            <w:rFonts w:cs="Arial"/>
            <w:b/>
            <w:bCs/>
          </w:rPr>
          <w:t xml:space="preserve"> Large Power Station</w:t>
        </w:r>
        <w:r>
          <w:rPr>
            <w:rFonts w:cs="Arial"/>
          </w:rPr>
          <w:t xml:space="preserve"> which either </w:t>
        </w:r>
        <w:r w:rsidRPr="000839FE">
          <w:rPr>
            <w:rFonts w:cs="Arial"/>
          </w:rPr>
          <w:t xml:space="preserve">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w:t>
        </w:r>
      </w:ins>
      <w:ins w:id="138" w:author="Antony Johnson (ESO)" w:date="2023-06-29T18:07:00Z">
        <w:r w:rsidR="00300F79">
          <w:rPr>
            <w:rFonts w:cs="Arial"/>
          </w:rPr>
          <w:t>,</w:t>
        </w:r>
      </w:ins>
      <w:ins w:id="139" w:author="Antony Johnson (ESO)" w:date="2023-06-26T18:18:00Z">
        <w:r>
          <w:rPr>
            <w:rFonts w:cs="Arial"/>
          </w:rPr>
          <w:t xml:space="preserve"> </w:t>
        </w:r>
        <w:r w:rsidRPr="000839FE">
          <w:rPr>
            <w:rFonts w:cs="Arial"/>
          </w:rPr>
          <w:t xml:space="preserve">or where the </w:t>
        </w:r>
        <w:r w:rsidRPr="000839FE">
          <w:rPr>
            <w:rFonts w:cs="Arial"/>
            <w:b/>
          </w:rPr>
          <w:t>Generator</w:t>
        </w:r>
        <w:r w:rsidRPr="000839FE">
          <w:rPr>
            <w:rFonts w:cs="Arial"/>
          </w:rPr>
          <w:t xml:space="preserve"> ha</w:t>
        </w:r>
        <w:r>
          <w:rPr>
            <w:rFonts w:cs="Arial"/>
          </w:rPr>
          <w:t>d</w:t>
        </w:r>
        <w:r w:rsidRPr="000839FE">
          <w:rPr>
            <w:rFonts w:cs="Arial"/>
          </w:rPr>
          <w:t xml:space="preserve">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w:t>
        </w:r>
      </w:ins>
      <w:ins w:id="140" w:author="Antony Johnson (ESO)" w:date="2023-06-28T13:09:00Z">
        <w:r w:rsidR="004176C9">
          <w:rPr>
            <w:rFonts w:cs="Arial"/>
          </w:rPr>
          <w:t>,</w:t>
        </w:r>
      </w:ins>
      <w:ins w:id="141" w:author="Antony Johnson (ESO)" w:date="2023-06-26T18:18:00Z">
        <w:r>
          <w:rPr>
            <w:rFonts w:cs="Arial"/>
          </w:rPr>
          <w:t xml:space="preserve"> </w:t>
        </w:r>
        <w:r w:rsidRPr="004768DA">
          <w:rPr>
            <w:rFonts w:cs="Arial"/>
            <w:b/>
            <w:bCs/>
          </w:rPr>
          <w:t>The Company</w:t>
        </w:r>
        <w:r>
          <w:rPr>
            <w:rFonts w:cs="Arial"/>
          </w:rPr>
          <w:t xml:space="preserve"> </w:t>
        </w:r>
      </w:ins>
      <w:ins w:id="142" w:author="Antony Johnson (ESO)" w:date="2023-06-28T13:14:00Z">
        <w:r w:rsidR="00DE40B2">
          <w:rPr>
            <w:rFonts w:cs="Arial"/>
          </w:rPr>
          <w:t xml:space="preserve">(subject to the requirements of PC.A.2.2.2 above) </w:t>
        </w:r>
      </w:ins>
      <w:ins w:id="143" w:author="Antony Johnson (ESO)" w:date="2023-06-26T18:18:00Z">
        <w:r>
          <w:rPr>
            <w:rFonts w:cs="Arial"/>
          </w:rPr>
          <w:t xml:space="preserve">may agree with the </w:t>
        </w:r>
        <w:r w:rsidRPr="004768DA">
          <w:rPr>
            <w:rFonts w:cs="Arial"/>
            <w:b/>
            <w:bCs/>
          </w:rPr>
          <w:t>Network Operator</w:t>
        </w:r>
        <w:r>
          <w:rPr>
            <w:rFonts w:cs="Arial"/>
          </w:rPr>
          <w:t xml:space="preserve"> and the </w:t>
        </w:r>
        <w:r w:rsidRPr="004768DA">
          <w:rPr>
            <w:rFonts w:cs="Arial"/>
            <w:b/>
            <w:bCs/>
          </w:rPr>
          <w:t>User</w:t>
        </w:r>
        <w:r>
          <w:rPr>
            <w:rFonts w:cs="Arial"/>
          </w:rPr>
          <w:t xml:space="preserve"> to an equivalent representation connection to the </w:t>
        </w:r>
        <w:proofErr w:type="spellStart"/>
        <w:r w:rsidRPr="004768DA">
          <w:rPr>
            <w:rFonts w:cs="Arial"/>
            <w:b/>
            <w:bCs/>
          </w:rPr>
          <w:t>Subtransmission</w:t>
        </w:r>
        <w:proofErr w:type="spellEnd"/>
        <w:r w:rsidRPr="004768DA">
          <w:rPr>
            <w:rFonts w:cs="Arial"/>
            <w:b/>
            <w:bCs/>
          </w:rPr>
          <w:t xml:space="preserve"> System</w:t>
        </w:r>
        <w:r>
          <w:rPr>
            <w:rFonts w:cs="Arial"/>
          </w:rPr>
          <w:t>.</w:t>
        </w:r>
      </w:ins>
    </w:p>
    <w:p w14:paraId="48CAB408" w14:textId="77777777" w:rsidR="00993C9D" w:rsidRPr="00B35A41" w:rsidRDefault="00993C9D" w:rsidP="006C25CA">
      <w:pPr>
        <w:pStyle w:val="Level2Text"/>
        <w:rPr>
          <w:rFonts w:cs="Arial"/>
          <w:color w:val="000000" w:themeColor="text1"/>
        </w:rPr>
      </w:pPr>
    </w:p>
    <w:p w14:paraId="59377581" w14:textId="77777777" w:rsidR="006C25CA" w:rsidRPr="00B35A41" w:rsidRDefault="006C25CA" w:rsidP="006C25CA">
      <w:pPr>
        <w:pStyle w:val="Level1Text"/>
        <w:rPr>
          <w:rFonts w:cs="Arial"/>
          <w:color w:val="000000" w:themeColor="text1"/>
        </w:rPr>
      </w:pPr>
      <w:r w:rsidRPr="00E80794">
        <w:rPr>
          <w:rFonts w:cs="Arial"/>
          <w:color w:val="000000" w:themeColor="text1"/>
        </w:rPr>
        <w:t>PC.A.2.2.3</w:t>
      </w:r>
      <w:r w:rsidRPr="00B35A41">
        <w:rPr>
          <w:rFonts w:cs="Arial"/>
          <w:color w:val="000000" w:themeColor="text1"/>
        </w:rPr>
        <w:tab/>
        <w:t>The above</w:t>
      </w:r>
      <w:r>
        <w:rPr>
          <w:rFonts w:cs="Arial"/>
          <w:color w:val="000000" w:themeColor="text1"/>
        </w:rPr>
        <w:t>-</w:t>
      </w:r>
      <w:r w:rsidRPr="00B35A41">
        <w:rPr>
          <w:rFonts w:cs="Arial"/>
          <w:color w:val="000000" w:themeColor="text1"/>
        </w:rPr>
        <w:t xml:space="preserve">mentioned </w:t>
      </w:r>
      <w:r w:rsidRPr="00B35A41">
        <w:rPr>
          <w:rFonts w:cs="Arial"/>
          <w:b/>
          <w:color w:val="000000" w:themeColor="text1"/>
        </w:rPr>
        <w:t>Single Line Diagram</w:t>
      </w:r>
      <w:r w:rsidRPr="00B35A41">
        <w:rPr>
          <w:rFonts w:cs="Arial"/>
          <w:color w:val="000000" w:themeColor="text1"/>
        </w:rPr>
        <w:t xml:space="preserve"> shall include:</w:t>
      </w:r>
    </w:p>
    <w:p w14:paraId="3FA3B5EC"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electrical circuitry (</w:t>
      </w:r>
      <w:proofErr w:type="gramStart"/>
      <w:r w:rsidRPr="00B35A41">
        <w:rPr>
          <w:rFonts w:cs="Arial"/>
          <w:color w:val="000000" w:themeColor="text1"/>
        </w:rPr>
        <w:t>i</w:t>
      </w:r>
      <w:r>
        <w:rPr>
          <w:rFonts w:cs="Arial"/>
          <w:color w:val="000000" w:themeColor="text1"/>
        </w:rPr>
        <w:t>.</w:t>
      </w:r>
      <w:r w:rsidRPr="00B35A41">
        <w:rPr>
          <w:rFonts w:cs="Arial"/>
          <w:color w:val="000000" w:themeColor="text1"/>
        </w:rPr>
        <w:t>e.</w:t>
      </w:r>
      <w:proofErr w:type="gramEnd"/>
      <w:r w:rsidRPr="00B35A41">
        <w:rPr>
          <w:rFonts w:cs="Arial"/>
          <w:color w:val="000000" w:themeColor="text1"/>
        </w:rPr>
        <w:t xml:space="preserve"> overhead lines, identifying which circuits are on the same towers, underground cables, power transformers, reactive compensation equipment and similar equipment); and</w:t>
      </w:r>
    </w:p>
    <w:p w14:paraId="0686F355"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substation names (in full or abbreviated form) with operating voltages.</w:t>
      </w:r>
    </w:p>
    <w:p w14:paraId="0231BA2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all load current carrying </w:t>
      </w:r>
      <w:r w:rsidRPr="00B35A41">
        <w:rPr>
          <w:rFonts w:cs="Arial"/>
          <w:b/>
          <w:color w:val="000000" w:themeColor="text1"/>
        </w:rPr>
        <w:t>Apparatus</w:t>
      </w:r>
      <w:r w:rsidRPr="00B35A41">
        <w:rPr>
          <w:rFonts w:cs="Arial"/>
          <w:color w:val="000000" w:themeColor="text1"/>
        </w:rPr>
        <w:t xml:space="preserve"> operating at </w:t>
      </w:r>
      <w:proofErr w:type="spellStart"/>
      <w:r w:rsidRPr="00B35A41">
        <w:rPr>
          <w:rFonts w:cs="Arial"/>
          <w:b/>
          <w:color w:val="000000" w:themeColor="text1"/>
        </w:rPr>
        <w:t>Supergrid</w:t>
      </w:r>
      <w:proofErr w:type="spellEnd"/>
      <w:r w:rsidRPr="00B35A41">
        <w:rPr>
          <w:rFonts w:cs="Arial"/>
          <w:b/>
          <w:color w:val="000000" w:themeColor="text1"/>
        </w:rPr>
        <w:t xml:space="preserve"> Voltage </w:t>
      </w:r>
      <w:r w:rsidRPr="00B35A41">
        <w:rPr>
          <w:rFonts w:cs="Arial"/>
          <w:color w:val="000000" w:themeColor="text1"/>
        </w:rPr>
        <w:t>throughout</w:t>
      </w:r>
      <w:r w:rsidRPr="00B35A41">
        <w:rPr>
          <w:rFonts w:cs="Arial"/>
          <w:b/>
          <w:color w:val="000000" w:themeColor="text1"/>
        </w:rPr>
        <w:t xml:space="preserve"> 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also at 132kV</w:t>
      </w:r>
      <w:r>
        <w:rPr>
          <w:rFonts w:cs="Arial"/>
          <w:color w:val="000000" w:themeColor="text1"/>
        </w:rPr>
        <w:t xml:space="preserve"> or greater</w:t>
      </w:r>
      <w:r w:rsidRPr="00B35A41">
        <w:rPr>
          <w:rFonts w:cs="Arial"/>
          <w:color w:val="000000" w:themeColor="text1"/>
        </w:rPr>
        <w:t>, (and any</w:t>
      </w:r>
      <w:r w:rsidRPr="00B35A41">
        <w:rPr>
          <w:rFonts w:cs="Arial"/>
          <w:b/>
          <w:color w:val="000000" w:themeColor="text1"/>
        </w:rPr>
        <w:t xml:space="preserve"> OTSUA</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shall include:</w:t>
      </w:r>
    </w:p>
    <w:p w14:paraId="48BE4AF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circuit breakers </w:t>
      </w:r>
    </w:p>
    <w:p w14:paraId="474E0048"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phasing arrangements. </w:t>
      </w:r>
    </w:p>
    <w:p w14:paraId="166D96E3" w14:textId="77777777" w:rsidR="006C25CA" w:rsidRPr="00B35A41" w:rsidRDefault="006C25CA" w:rsidP="006C25CA">
      <w:pPr>
        <w:pStyle w:val="Level1Text"/>
        <w:rPr>
          <w:rFonts w:cs="Arial"/>
          <w:color w:val="000000" w:themeColor="text1"/>
        </w:rPr>
      </w:pPr>
      <w:r w:rsidRPr="00B35A41">
        <w:rPr>
          <w:rFonts w:cs="Arial"/>
          <w:color w:val="000000" w:themeColor="text1"/>
        </w:rPr>
        <w:t>PC.A.2.2.3.1</w:t>
      </w:r>
      <w:r w:rsidRPr="00B35A41">
        <w:rPr>
          <w:rFonts w:cs="Arial"/>
          <w:color w:val="000000" w:themeColor="text1"/>
        </w:rPr>
        <w:tab/>
        <w:t xml:space="preserve">For the avoidance of doubt, the </w:t>
      </w:r>
      <w:r w:rsidRPr="00B35A41">
        <w:rPr>
          <w:rFonts w:cs="Arial"/>
          <w:b/>
          <w:color w:val="000000" w:themeColor="text1"/>
        </w:rPr>
        <w:t>Single Line Diagram</w:t>
      </w:r>
      <w:r w:rsidRPr="00B35A41">
        <w:rPr>
          <w:rFonts w:cs="Arial"/>
          <w:color w:val="000000" w:themeColor="text1"/>
        </w:rPr>
        <w:t xml:space="preserve"> to be supplied is in addition to the </w:t>
      </w:r>
      <w:r w:rsidRPr="00B35A41">
        <w:rPr>
          <w:rFonts w:cs="Arial"/>
          <w:b/>
          <w:color w:val="000000" w:themeColor="text1"/>
        </w:rPr>
        <w:t>Operation Diagram</w:t>
      </w:r>
      <w:r w:rsidRPr="00B35A41">
        <w:rPr>
          <w:rFonts w:cs="Arial"/>
          <w:color w:val="000000" w:themeColor="text1"/>
        </w:rPr>
        <w:t xml:space="preserve"> supplied pursuant to CC.7.4</w:t>
      </w:r>
      <w:r>
        <w:rPr>
          <w:rFonts w:cs="Arial"/>
          <w:color w:val="auto"/>
        </w:rPr>
        <w:t xml:space="preserve"> or ECC.7.4</w:t>
      </w:r>
      <w:r w:rsidRPr="00B35A41">
        <w:rPr>
          <w:rFonts w:cs="Arial"/>
          <w:color w:val="000000" w:themeColor="text1"/>
        </w:rPr>
        <w:t>.</w:t>
      </w:r>
    </w:p>
    <w:p w14:paraId="054235F2" w14:textId="77777777" w:rsidR="006C25CA" w:rsidRPr="00B35A41" w:rsidRDefault="006C25CA" w:rsidP="006C25CA">
      <w:pPr>
        <w:pStyle w:val="Level1Text"/>
        <w:rPr>
          <w:rFonts w:cs="Arial"/>
          <w:b/>
          <w:color w:val="000000" w:themeColor="text1"/>
        </w:rPr>
      </w:pPr>
      <w:r w:rsidRPr="00B35A41">
        <w:rPr>
          <w:rFonts w:cs="Arial"/>
          <w:color w:val="000000" w:themeColor="text1"/>
        </w:rPr>
        <w:t>PC.A.2.2.4</w:t>
      </w:r>
      <w:r w:rsidRPr="00B35A41">
        <w:rPr>
          <w:rFonts w:cs="Arial"/>
          <w:color w:val="000000" w:themeColor="text1"/>
        </w:rPr>
        <w:tab/>
        <w:t xml:space="preserve">For each circuit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following details relating to that part of its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 xml:space="preserve">System </w:t>
      </w:r>
      <w:r w:rsidRPr="00B35A41">
        <w:rPr>
          <w:rFonts w:cs="Arial"/>
          <w:color w:val="000000" w:themeColor="text1"/>
        </w:rPr>
        <w:t xml:space="preserve">and </w:t>
      </w:r>
      <w:r w:rsidRPr="00B35A41">
        <w:rPr>
          <w:rFonts w:cs="Arial"/>
          <w:b/>
          <w:color w:val="000000" w:themeColor="text1"/>
        </w:rPr>
        <w:t>OTSUA</w:t>
      </w:r>
      <w:r w:rsidRPr="00B35A41">
        <w:rPr>
          <w:rFonts w:cs="Arial"/>
          <w:color w:val="000000" w:themeColor="text1"/>
        </w:rPr>
        <w:t>:</w:t>
      </w:r>
    </w:p>
    <w:p w14:paraId="581C3039" w14:textId="77777777" w:rsidR="006C25CA" w:rsidRPr="00B35A41" w:rsidRDefault="006C25CA" w:rsidP="006C25CA">
      <w:pPr>
        <w:pStyle w:val="Level2Text"/>
        <w:rPr>
          <w:rFonts w:cs="Arial"/>
          <w:color w:val="000000" w:themeColor="text1"/>
        </w:rPr>
      </w:pPr>
      <w:r w:rsidRPr="00B35A41">
        <w:rPr>
          <w:rFonts w:cs="Arial"/>
          <w:color w:val="000000" w:themeColor="text1"/>
        </w:rPr>
        <w:tab/>
        <w:t>Circuit Parameters:</w:t>
      </w:r>
    </w:p>
    <w:p w14:paraId="4C72D419" w14:textId="77777777" w:rsidR="006C25CA" w:rsidRPr="00B35A41" w:rsidRDefault="006C25CA" w:rsidP="006C25CA">
      <w:pPr>
        <w:pStyle w:val="Level2Text"/>
        <w:rPr>
          <w:rFonts w:cs="Arial"/>
          <w:color w:val="000000" w:themeColor="text1"/>
        </w:rPr>
      </w:pPr>
      <w:r w:rsidRPr="00B35A41">
        <w:rPr>
          <w:rFonts w:cs="Arial"/>
          <w:color w:val="000000" w:themeColor="text1"/>
        </w:rPr>
        <w:tab/>
        <w:t>Rated voltage (kV)</w:t>
      </w:r>
    </w:p>
    <w:p w14:paraId="6C3F914E" w14:textId="77777777" w:rsidR="006C25CA" w:rsidRPr="00B35A41" w:rsidRDefault="006C25CA" w:rsidP="006C25CA">
      <w:pPr>
        <w:pStyle w:val="Level2Text"/>
        <w:rPr>
          <w:rFonts w:cs="Arial"/>
          <w:color w:val="000000" w:themeColor="text1"/>
        </w:rPr>
      </w:pPr>
      <w:r w:rsidRPr="00B35A41">
        <w:rPr>
          <w:rFonts w:cs="Arial"/>
          <w:color w:val="000000" w:themeColor="text1"/>
        </w:rPr>
        <w:tab/>
        <w:t>Operating voltage (kV)</w:t>
      </w:r>
    </w:p>
    <w:p w14:paraId="5DB64F73"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reactance</w:t>
      </w:r>
    </w:p>
    <w:p w14:paraId="3612E132"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resistance</w:t>
      </w:r>
    </w:p>
    <w:p w14:paraId="0D55FCA8"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susceptance</w:t>
      </w:r>
    </w:p>
    <w:p w14:paraId="36CA6311"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reactance (both self and mutual)</w:t>
      </w:r>
    </w:p>
    <w:p w14:paraId="0D475932"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ab/>
        <w:t>Zero phase sequence resistance (both self and mutual)</w:t>
      </w:r>
    </w:p>
    <w:p w14:paraId="05359AB9"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susceptance (both self and mutual)</w:t>
      </w:r>
    </w:p>
    <w:p w14:paraId="747D7096" w14:textId="2B253461" w:rsidR="006C25CA" w:rsidRPr="00653AA5" w:rsidRDefault="006C25CA" w:rsidP="00653AA5">
      <w:pPr>
        <w:pStyle w:val="Level1Text"/>
        <w:ind w:firstLine="0"/>
        <w:rPr>
          <w:rFonts w:cs="Arial"/>
        </w:rPr>
      </w:pPr>
      <w:r w:rsidRPr="00B35A41">
        <w:rPr>
          <w:rFonts w:cs="Arial"/>
          <w:color w:val="000000" w:themeColor="text1"/>
        </w:rPr>
        <w:tab/>
        <w:t xml:space="preserve">In the case of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electrically equivalent system the data should be on a 100MVA base. Depending on the equivalent system supplied an equivalent tap changer range may need to be supplied. </w:t>
      </w:r>
      <w:proofErr w:type="gramStart"/>
      <w:r w:rsidRPr="00B35A41">
        <w:rPr>
          <w:rFonts w:cs="Arial"/>
          <w:color w:val="000000" w:themeColor="text1"/>
        </w:rPr>
        <w:t>Similarly mutual values,</w:t>
      </w:r>
      <w:proofErr w:type="gramEnd"/>
      <w:r w:rsidRPr="00B35A41">
        <w:rPr>
          <w:rFonts w:cs="Arial"/>
          <w:color w:val="000000" w:themeColor="text1"/>
        </w:rPr>
        <w:t xml:space="preserve"> rated voltage and operating voltage may be inappropriate. Additionally in the case of </w:t>
      </w:r>
      <w:r w:rsidRPr="00B35A41">
        <w:rPr>
          <w:rFonts w:cs="Arial"/>
          <w:b/>
          <w:color w:val="000000" w:themeColor="text1"/>
        </w:rPr>
        <w:t>OTSUA</w:t>
      </w:r>
      <w:r w:rsidRPr="00B35A41">
        <w:rPr>
          <w:rFonts w:cs="Arial"/>
          <w:color w:val="000000" w:themeColor="text1"/>
        </w:rPr>
        <w:t>, seasonal maximum continuous ratings and circuit lengths are to be provided in addition to the data required under PC.A.2.2.4.</w:t>
      </w:r>
      <w:ins w:id="144" w:author="Antony Johnson (ESO)" w:date="2023-06-28T12:33:00Z">
        <w:r w:rsidR="00653AA5">
          <w:rPr>
            <w:rFonts w:cs="Arial"/>
            <w:color w:val="000000" w:themeColor="text1"/>
          </w:rPr>
          <w:t xml:space="preserve">  In the case of </w:t>
        </w:r>
        <w:r w:rsidR="00653AA5">
          <w:rPr>
            <w:rFonts w:cs="Arial"/>
          </w:rPr>
          <w:t xml:space="preserve">any </w:t>
        </w:r>
        <w:r w:rsidR="00653AA5" w:rsidRPr="003B1EE6">
          <w:rPr>
            <w:rFonts w:cs="Arial"/>
            <w:b/>
            <w:bCs/>
          </w:rPr>
          <w:t>User</w:t>
        </w:r>
        <w:r w:rsidR="00653AA5">
          <w:rPr>
            <w:rFonts w:cs="Arial"/>
          </w:rPr>
          <w:t xml:space="preserve"> in respect of a</w:t>
        </w:r>
      </w:ins>
      <w:ins w:id="145" w:author="Antony Johnson (ESO)" w:date="2023-06-29T18:02:00Z">
        <w:r w:rsidR="00FC3CC7">
          <w:rPr>
            <w:rFonts w:cs="Arial"/>
          </w:rPr>
          <w:t xml:space="preserve">n </w:t>
        </w:r>
        <w:r w:rsidR="00FC3CC7" w:rsidRPr="00FC3CC7">
          <w:rPr>
            <w:rFonts w:cs="Arial"/>
            <w:b/>
            <w:bCs/>
          </w:rPr>
          <w:t>Embedded</w:t>
        </w:r>
      </w:ins>
      <w:ins w:id="146" w:author="Antony Johnson (ESO)" w:date="2023-06-28T12:33:00Z">
        <w:r w:rsidR="00653AA5" w:rsidRPr="003B1EE6">
          <w:rPr>
            <w:rFonts w:cs="Arial"/>
            <w:b/>
            <w:bCs/>
          </w:rPr>
          <w:t xml:space="preserve"> Large Power Station</w:t>
        </w:r>
        <w:r w:rsidR="00653AA5">
          <w:rPr>
            <w:rFonts w:cs="Arial"/>
          </w:rPr>
          <w:t xml:space="preserve"> which either </w:t>
        </w:r>
        <w:r w:rsidR="00653AA5" w:rsidRPr="000839FE">
          <w:rPr>
            <w:rFonts w:cs="Arial"/>
          </w:rPr>
          <w:t xml:space="preserve">concluded </w:t>
        </w:r>
        <w:r w:rsidR="00653AA5" w:rsidRPr="000839FE">
          <w:rPr>
            <w:rFonts w:cs="Arial"/>
            <w:b/>
          </w:rPr>
          <w:t>Purchase Contracts</w:t>
        </w:r>
        <w:r w:rsidR="00653AA5" w:rsidRPr="000839FE">
          <w:rPr>
            <w:rFonts w:cs="Arial"/>
          </w:rPr>
          <w:t xml:space="preserve"> for its </w:t>
        </w:r>
        <w:r w:rsidR="00653AA5" w:rsidRPr="000839FE">
          <w:rPr>
            <w:rFonts w:cs="Arial"/>
            <w:b/>
          </w:rPr>
          <w:t>Main Plant</w:t>
        </w:r>
        <w:r w:rsidR="00653AA5" w:rsidRPr="000839FE">
          <w:rPr>
            <w:rFonts w:cs="Arial"/>
          </w:rPr>
          <w:t xml:space="preserve"> and </w:t>
        </w:r>
        <w:r w:rsidR="00653AA5" w:rsidRPr="000839FE">
          <w:rPr>
            <w:rFonts w:cs="Arial"/>
            <w:b/>
          </w:rPr>
          <w:t>Apparatus</w:t>
        </w:r>
        <w:r w:rsidR="00653AA5" w:rsidRPr="000839FE">
          <w:rPr>
            <w:rFonts w:cs="Arial"/>
          </w:rPr>
          <w:t xml:space="preserve"> on or after DDMMYY</w:t>
        </w:r>
      </w:ins>
      <w:ins w:id="147" w:author="Antony Johnson (ESO)" w:date="2023-06-29T18:07:00Z">
        <w:r w:rsidR="00300F79">
          <w:rPr>
            <w:rFonts w:cs="Arial"/>
          </w:rPr>
          <w:t>,</w:t>
        </w:r>
      </w:ins>
      <w:ins w:id="148" w:author="Antony Johnson (ESO)" w:date="2023-06-28T12:33:00Z">
        <w:r w:rsidR="00653AA5">
          <w:rPr>
            <w:rFonts w:cs="Arial"/>
          </w:rPr>
          <w:t xml:space="preserve"> </w:t>
        </w:r>
        <w:r w:rsidR="00653AA5" w:rsidRPr="000839FE">
          <w:rPr>
            <w:rFonts w:cs="Arial"/>
          </w:rPr>
          <w:t xml:space="preserve">or where the </w:t>
        </w:r>
        <w:r w:rsidR="00653AA5" w:rsidRPr="000839FE">
          <w:rPr>
            <w:rFonts w:cs="Arial"/>
            <w:b/>
          </w:rPr>
          <w:t>Generator</w:t>
        </w:r>
        <w:r w:rsidR="00653AA5" w:rsidRPr="000839FE">
          <w:rPr>
            <w:rFonts w:cs="Arial"/>
          </w:rPr>
          <w:t xml:space="preserve"> ha</w:t>
        </w:r>
        <w:r w:rsidR="00653AA5">
          <w:rPr>
            <w:rFonts w:cs="Arial"/>
          </w:rPr>
          <w:t>d</w:t>
        </w:r>
        <w:r w:rsidR="00653AA5" w:rsidRPr="000839FE">
          <w:rPr>
            <w:rFonts w:cs="Arial"/>
          </w:rPr>
          <w:t xml:space="preserve"> concluded </w:t>
        </w:r>
        <w:r w:rsidR="00653AA5" w:rsidRPr="000839FE">
          <w:rPr>
            <w:rFonts w:cs="Arial"/>
            <w:b/>
          </w:rPr>
          <w:t>Purchase Contracts</w:t>
        </w:r>
        <w:r w:rsidR="00653AA5" w:rsidRPr="000839FE">
          <w:rPr>
            <w:rFonts w:cs="Arial"/>
          </w:rPr>
          <w:t xml:space="preserve"> relating to a </w:t>
        </w:r>
        <w:r w:rsidR="00653AA5" w:rsidRPr="000839FE">
          <w:rPr>
            <w:rFonts w:cs="Arial"/>
            <w:b/>
          </w:rPr>
          <w:t>Substantial Modification</w:t>
        </w:r>
        <w:r w:rsidR="00653AA5" w:rsidRPr="000839FE">
          <w:rPr>
            <w:rFonts w:cs="Arial"/>
          </w:rPr>
          <w:t xml:space="preserve"> on or after DDMMYY</w:t>
        </w:r>
      </w:ins>
      <w:ins w:id="149" w:author="Antony Johnson (ESO)" w:date="2023-06-29T18:02:00Z">
        <w:r w:rsidR="00FC3CC7">
          <w:rPr>
            <w:rFonts w:cs="Arial"/>
          </w:rPr>
          <w:t>,</w:t>
        </w:r>
      </w:ins>
      <w:ins w:id="150" w:author="Antony Johnson (ESO)" w:date="2023-06-28T12:33:00Z">
        <w:r w:rsidR="00653AA5">
          <w:rPr>
            <w:rFonts w:cs="Arial"/>
          </w:rPr>
          <w:t xml:space="preserve"> </w:t>
        </w:r>
        <w:r w:rsidR="00653AA5" w:rsidRPr="004768DA">
          <w:rPr>
            <w:rFonts w:cs="Arial"/>
            <w:b/>
            <w:bCs/>
          </w:rPr>
          <w:t>The Company</w:t>
        </w:r>
        <w:r w:rsidR="00653AA5">
          <w:rPr>
            <w:rFonts w:cs="Arial"/>
          </w:rPr>
          <w:t xml:space="preserve"> </w:t>
        </w:r>
      </w:ins>
      <w:ins w:id="151" w:author="Antony Johnson (ESO)" w:date="2023-06-28T13:12:00Z">
        <w:r w:rsidR="008C6B8D">
          <w:rPr>
            <w:rFonts w:cs="Arial"/>
          </w:rPr>
          <w:t xml:space="preserve">(subject to the requirements of PC.A.2.2.2) </w:t>
        </w:r>
      </w:ins>
      <w:ins w:id="152" w:author="Antony Johnson (ESO)" w:date="2023-06-28T12:33:00Z">
        <w:r w:rsidR="00653AA5">
          <w:rPr>
            <w:rFonts w:cs="Arial"/>
          </w:rPr>
          <w:t xml:space="preserve">may agree with the </w:t>
        </w:r>
        <w:r w:rsidR="00653AA5" w:rsidRPr="004768DA">
          <w:rPr>
            <w:rFonts w:cs="Arial"/>
            <w:b/>
            <w:bCs/>
          </w:rPr>
          <w:t>Network Operator</w:t>
        </w:r>
        <w:r w:rsidR="00653AA5">
          <w:rPr>
            <w:rFonts w:cs="Arial"/>
          </w:rPr>
          <w:t xml:space="preserve"> and the </w:t>
        </w:r>
        <w:r w:rsidR="00653AA5" w:rsidRPr="004768DA">
          <w:rPr>
            <w:rFonts w:cs="Arial"/>
            <w:b/>
            <w:bCs/>
          </w:rPr>
          <w:t>User</w:t>
        </w:r>
        <w:r w:rsidR="00653AA5">
          <w:rPr>
            <w:rFonts w:cs="Arial"/>
          </w:rPr>
          <w:t xml:space="preserve"> to an equivalent representation connection to the </w:t>
        </w:r>
        <w:proofErr w:type="spellStart"/>
        <w:r w:rsidR="00653AA5" w:rsidRPr="004768DA">
          <w:rPr>
            <w:rFonts w:cs="Arial"/>
            <w:b/>
            <w:bCs/>
          </w:rPr>
          <w:t>Subtransmission</w:t>
        </w:r>
        <w:proofErr w:type="spellEnd"/>
        <w:r w:rsidR="00653AA5" w:rsidRPr="004768DA">
          <w:rPr>
            <w:rFonts w:cs="Arial"/>
            <w:b/>
            <w:bCs/>
          </w:rPr>
          <w:t xml:space="preserve"> System</w:t>
        </w:r>
        <w:r w:rsidR="00653AA5">
          <w:rPr>
            <w:rFonts w:cs="Arial"/>
          </w:rPr>
          <w:t>.</w:t>
        </w:r>
      </w:ins>
    </w:p>
    <w:p w14:paraId="0B553257" w14:textId="77777777" w:rsidR="006C25CA" w:rsidRPr="00B35A41" w:rsidRDefault="006C25CA" w:rsidP="006C25CA">
      <w:pPr>
        <w:rPr>
          <w:rFonts w:cs="Arial"/>
          <w:color w:val="000000" w:themeColor="text1"/>
        </w:rPr>
      </w:pPr>
    </w:p>
    <w:p w14:paraId="5E78F338" w14:textId="77777777" w:rsidR="006C25CA" w:rsidRPr="00B35A41" w:rsidRDefault="006C25CA" w:rsidP="006C25CA">
      <w:pPr>
        <w:pStyle w:val="Level1Text"/>
        <w:rPr>
          <w:rFonts w:cs="Arial"/>
          <w:color w:val="000000" w:themeColor="text1"/>
        </w:rPr>
      </w:pPr>
      <w:r w:rsidRPr="00B35A41">
        <w:rPr>
          <w:rFonts w:cs="Arial"/>
          <w:color w:val="000000" w:themeColor="text1"/>
        </w:rPr>
        <w:t>PC.A.2.2.5</w:t>
      </w:r>
      <w:r w:rsidRPr="00B35A41">
        <w:rPr>
          <w:rFonts w:cs="Arial"/>
          <w:color w:val="000000" w:themeColor="text1"/>
        </w:rPr>
        <w:tab/>
        <w:t xml:space="preserve">For each transformer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shall provide the following details:</w:t>
      </w:r>
    </w:p>
    <w:p w14:paraId="61178D59" w14:textId="77777777" w:rsidR="006C25CA" w:rsidRPr="00B35A41" w:rsidRDefault="006C25CA" w:rsidP="006C25CA">
      <w:pPr>
        <w:pStyle w:val="Level2Text"/>
        <w:rPr>
          <w:rFonts w:cs="Arial"/>
          <w:color w:val="000000" w:themeColor="text1"/>
        </w:rPr>
      </w:pPr>
      <w:r w:rsidRPr="00B35A41">
        <w:rPr>
          <w:rFonts w:cs="Arial"/>
          <w:color w:val="000000" w:themeColor="text1"/>
        </w:rPr>
        <w:tab/>
        <w:t>Rated MVA</w:t>
      </w:r>
    </w:p>
    <w:p w14:paraId="5F967FA6" w14:textId="77777777" w:rsidR="006C25CA" w:rsidRPr="00B35A41" w:rsidRDefault="006C25CA" w:rsidP="006C25CA">
      <w:pPr>
        <w:pStyle w:val="Level2Text"/>
        <w:rPr>
          <w:rFonts w:cs="Arial"/>
          <w:color w:val="000000" w:themeColor="text1"/>
        </w:rPr>
      </w:pPr>
      <w:r w:rsidRPr="00B35A41">
        <w:rPr>
          <w:rFonts w:cs="Arial"/>
          <w:color w:val="000000" w:themeColor="text1"/>
        </w:rPr>
        <w:tab/>
        <w:t>Voltage Ratio</w:t>
      </w:r>
    </w:p>
    <w:p w14:paraId="2BABE7DC" w14:textId="77777777" w:rsidR="006C25CA" w:rsidRPr="00B35A41" w:rsidRDefault="006C25CA" w:rsidP="006C25CA">
      <w:pPr>
        <w:pStyle w:val="Level2Text"/>
        <w:rPr>
          <w:rFonts w:cs="Arial"/>
          <w:color w:val="000000" w:themeColor="text1"/>
        </w:rPr>
      </w:pPr>
      <w:r w:rsidRPr="00B35A41">
        <w:rPr>
          <w:rFonts w:cs="Arial"/>
          <w:color w:val="000000" w:themeColor="text1"/>
        </w:rPr>
        <w:tab/>
        <w:t>Winding arrangement</w:t>
      </w:r>
    </w:p>
    <w:p w14:paraId="7CEAB39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Positive sequence reactance (max, </w:t>
      </w:r>
      <w:proofErr w:type="gramStart"/>
      <w:r w:rsidRPr="00B35A41">
        <w:rPr>
          <w:rFonts w:cs="Arial"/>
          <w:color w:val="000000" w:themeColor="text1"/>
        </w:rPr>
        <w:t>min</w:t>
      </w:r>
      <w:proofErr w:type="gramEnd"/>
      <w:r w:rsidRPr="00B35A41">
        <w:rPr>
          <w:rFonts w:cs="Arial"/>
          <w:color w:val="000000" w:themeColor="text1"/>
        </w:rPr>
        <w:t xml:space="preserve"> and nominal tap)</w:t>
      </w:r>
    </w:p>
    <w:p w14:paraId="52F9A64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Positive sequence resistance (max, </w:t>
      </w:r>
      <w:proofErr w:type="gramStart"/>
      <w:r w:rsidRPr="00B35A41">
        <w:rPr>
          <w:rFonts w:cs="Arial"/>
          <w:color w:val="000000" w:themeColor="text1"/>
        </w:rPr>
        <w:t>min</w:t>
      </w:r>
      <w:proofErr w:type="gramEnd"/>
      <w:r w:rsidRPr="00B35A41">
        <w:rPr>
          <w:rFonts w:cs="Arial"/>
          <w:color w:val="000000" w:themeColor="text1"/>
        </w:rPr>
        <w:t xml:space="preserve"> and nominal tap)</w:t>
      </w:r>
    </w:p>
    <w:p w14:paraId="4E6D4251" w14:textId="77777777" w:rsidR="006C25CA" w:rsidRPr="00B35A41" w:rsidRDefault="006C25CA" w:rsidP="006C25CA">
      <w:pPr>
        <w:pStyle w:val="Level2Text"/>
        <w:rPr>
          <w:rFonts w:cs="Arial"/>
          <w:color w:val="000000" w:themeColor="text1"/>
          <w:lang w:val="pt-BR"/>
        </w:rPr>
      </w:pPr>
      <w:r w:rsidRPr="00B35A41">
        <w:rPr>
          <w:rFonts w:cs="Arial"/>
          <w:color w:val="000000" w:themeColor="text1"/>
          <w:lang w:val="pt-BR"/>
        </w:rPr>
        <w:tab/>
        <w:t>Zero sequence reactance</w:t>
      </w:r>
    </w:p>
    <w:p w14:paraId="50960AAC" w14:textId="77777777" w:rsidR="006C25CA" w:rsidRPr="00B35A41" w:rsidRDefault="006C25CA" w:rsidP="006C25CA">
      <w:pPr>
        <w:pStyle w:val="Level1Text"/>
        <w:rPr>
          <w:rFonts w:cs="Arial"/>
          <w:color w:val="000000" w:themeColor="text1"/>
        </w:rPr>
      </w:pPr>
      <w:r w:rsidRPr="00B35A41">
        <w:rPr>
          <w:rFonts w:cs="Arial"/>
          <w:color w:val="000000" w:themeColor="text1"/>
          <w:lang w:val="pt-BR"/>
        </w:rPr>
        <w:t>PC.A.2.2.5.1.</w:t>
      </w:r>
      <w:r w:rsidRPr="00B35A41">
        <w:rPr>
          <w:rFonts w:cs="Arial"/>
          <w:color w:val="000000" w:themeColor="text1"/>
          <w:lang w:val="pt-BR"/>
        </w:rPr>
        <w:tab/>
      </w:r>
      <w:r w:rsidRPr="00B35A41">
        <w:rPr>
          <w:rFonts w:cs="Arial"/>
          <w:color w:val="000000" w:themeColor="text1"/>
        </w:rPr>
        <w:t xml:space="preserve">In addition, for all interconnecting transformers between the </w:t>
      </w:r>
      <w:r w:rsidRPr="27786A84">
        <w:rPr>
          <w:rFonts w:cs="Arial"/>
          <w:b/>
          <w:bCs/>
          <w:color w:val="000000" w:themeColor="text1"/>
        </w:rPr>
        <w:t>User's</w:t>
      </w:r>
      <w:r w:rsidRPr="00B35A41">
        <w:rPr>
          <w:rFonts w:cs="Arial"/>
          <w:color w:val="000000" w:themeColor="text1"/>
        </w:rPr>
        <w:t xml:space="preserve"> </w:t>
      </w:r>
      <w:proofErr w:type="spellStart"/>
      <w:r w:rsidRPr="27786A84">
        <w:rPr>
          <w:rFonts w:cs="Arial"/>
          <w:b/>
          <w:bCs/>
          <w:color w:val="000000" w:themeColor="text1"/>
        </w:rPr>
        <w:t>Supergrid</w:t>
      </w:r>
      <w:proofErr w:type="spellEnd"/>
      <w:r w:rsidRPr="27786A84">
        <w:rPr>
          <w:rFonts w:cs="Arial"/>
          <w:b/>
          <w:bCs/>
          <w:color w:val="000000" w:themeColor="text1"/>
        </w:rPr>
        <w:t xml:space="preserve"> Voltage</w:t>
      </w:r>
      <w:r w:rsidRPr="00B35A41">
        <w:rPr>
          <w:rFonts w:cs="Arial"/>
          <w:color w:val="000000" w:themeColor="text1"/>
        </w:rPr>
        <w:t xml:space="preserve"> </w:t>
      </w:r>
      <w:r w:rsidRPr="27786A84">
        <w:rPr>
          <w:rFonts w:cs="Arial"/>
          <w:b/>
          <w:bCs/>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w:t>
      </w:r>
      <w:proofErr w:type="gramStart"/>
      <w:r w:rsidRPr="00B35A41">
        <w:rPr>
          <w:rFonts w:cs="Arial"/>
          <w:color w:val="000000" w:themeColor="text1"/>
        </w:rPr>
        <w:t>throughout</w:t>
      </w:r>
      <w:proofErr w:type="gramEnd"/>
      <w:r w:rsidRPr="00B35A41">
        <w:rPr>
          <w:rFonts w:cs="Arial"/>
          <w:color w:val="000000" w:themeColor="text1"/>
        </w:rPr>
        <w:t xml:space="preserve"> </w:t>
      </w:r>
      <w:r w:rsidRPr="27786A84">
        <w:rPr>
          <w:rFonts w:cs="Arial"/>
          <w:b/>
          <w:bCs/>
          <w:color w:val="000000" w:themeColor="text1"/>
        </w:rPr>
        <w:t>Great</w:t>
      </w:r>
      <w:r w:rsidRPr="00B35A41">
        <w:rPr>
          <w:rFonts w:cs="Arial"/>
          <w:color w:val="000000" w:themeColor="text1"/>
        </w:rPr>
        <w:t xml:space="preserve"> </w:t>
      </w:r>
      <w:r w:rsidRPr="27786A84">
        <w:rPr>
          <w:rFonts w:cs="Arial"/>
          <w:b/>
          <w:bCs/>
          <w:color w:val="000000" w:themeColor="text1"/>
        </w:rPr>
        <w:t>Britain</w:t>
      </w:r>
      <w:r w:rsidRPr="00B35A41">
        <w:rPr>
          <w:rFonts w:cs="Arial"/>
          <w:color w:val="000000" w:themeColor="text1"/>
        </w:rPr>
        <w:t xml:space="preserve"> and, in Scotland and </w:t>
      </w:r>
      <w:r w:rsidRPr="27786A84">
        <w:rPr>
          <w:rFonts w:cs="Arial"/>
          <w:b/>
          <w:bCs/>
          <w:color w:val="000000" w:themeColor="text1"/>
        </w:rPr>
        <w:t>Offshore</w:t>
      </w:r>
      <w:r w:rsidRPr="00B35A41">
        <w:rPr>
          <w:rFonts w:cs="Arial"/>
          <w:color w:val="000000" w:themeColor="text1"/>
        </w:rPr>
        <w:t>, also for all interconnecting transformers</w:t>
      </w:r>
      <w:r>
        <w:rPr>
          <w:rFonts w:cs="Arial"/>
          <w:color w:val="000000" w:themeColor="text1"/>
        </w:rPr>
        <w:t xml:space="preserve"> operating at 132kV or greater </w:t>
      </w:r>
      <w:r w:rsidRPr="00B35A41">
        <w:rPr>
          <w:rFonts w:cs="Arial"/>
          <w:color w:val="000000" w:themeColor="text1"/>
        </w:rPr>
        <w:t xml:space="preserve">between the </w:t>
      </w:r>
      <w:r w:rsidRPr="27786A84">
        <w:rPr>
          <w:rFonts w:cs="Arial"/>
          <w:b/>
          <w:bCs/>
          <w:color w:val="000000" w:themeColor="text1"/>
        </w:rPr>
        <w:t>User’s</w:t>
      </w:r>
      <w:r w:rsidRPr="00B35A41">
        <w:rPr>
          <w:rFonts w:cs="Arial"/>
          <w:color w:val="000000" w:themeColor="text1"/>
        </w:rPr>
        <w:t xml:space="preserve"> </w:t>
      </w:r>
      <w:r w:rsidRPr="00B056F4">
        <w:rPr>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(and any</w:t>
      </w:r>
      <w:r w:rsidRPr="27786A84">
        <w:rPr>
          <w:rFonts w:cs="Arial"/>
          <w:b/>
          <w:bCs/>
          <w:color w:val="000000" w:themeColor="text1"/>
        </w:rPr>
        <w:t xml:space="preserve"> OTSUA</w:t>
      </w:r>
      <w:r w:rsidRPr="00B35A41">
        <w:rPr>
          <w:rFonts w:cs="Arial"/>
          <w:color w:val="000000" w:themeColor="text1"/>
        </w:rPr>
        <w:t xml:space="preserve">) the </w:t>
      </w:r>
      <w:r w:rsidRPr="27786A84">
        <w:rPr>
          <w:rFonts w:cs="Arial"/>
          <w:b/>
          <w:bCs/>
          <w:color w:val="000000" w:themeColor="text1"/>
        </w:rPr>
        <w:t xml:space="preserve">User </w:t>
      </w:r>
      <w:r w:rsidRPr="00B35A41">
        <w:rPr>
          <w:rFonts w:cs="Arial"/>
          <w:color w:val="000000" w:themeColor="text1"/>
        </w:rPr>
        <w:t xml:space="preserve">shall supply the following </w:t>
      </w:r>
      <w:commentRangeStart w:id="153"/>
      <w:r w:rsidRPr="00B35A41">
        <w:rPr>
          <w:rFonts w:cs="Arial"/>
          <w:color w:val="000000" w:themeColor="text1"/>
        </w:rPr>
        <w:t>information</w:t>
      </w:r>
      <w:commentRangeEnd w:id="153"/>
      <w:r w:rsidR="009401FD">
        <w:rPr>
          <w:rStyle w:val="CommentReference"/>
          <w:color w:val="auto"/>
          <w:lang w:val="en-GB"/>
        </w:rPr>
        <w:commentReference w:id="153"/>
      </w:r>
      <w:r w:rsidRPr="00B35A41">
        <w:rPr>
          <w:rFonts w:cs="Arial"/>
          <w:color w:val="000000" w:themeColor="text1"/>
        </w:rPr>
        <w:t>:-</w:t>
      </w:r>
    </w:p>
    <w:p w14:paraId="27243BE2"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changer range</w:t>
      </w:r>
    </w:p>
    <w:p w14:paraId="341A06F2"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 step size</w:t>
      </w:r>
    </w:p>
    <w:p w14:paraId="65895471"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changer type: on load or off circuit</w:t>
      </w:r>
    </w:p>
    <w:p w14:paraId="60796DC8" w14:textId="77777777" w:rsidR="006C25CA" w:rsidRPr="00B35A41" w:rsidRDefault="006C25CA" w:rsidP="006C25CA">
      <w:pPr>
        <w:pStyle w:val="Level2Text"/>
        <w:rPr>
          <w:rFonts w:cs="Arial"/>
          <w:color w:val="000000" w:themeColor="text1"/>
        </w:rPr>
      </w:pPr>
      <w:r w:rsidRPr="00B35A41">
        <w:rPr>
          <w:rFonts w:cs="Arial"/>
          <w:color w:val="000000" w:themeColor="text1"/>
        </w:rPr>
        <w:tab/>
        <w:t>Earthing method: Direct, resistance or reactance</w:t>
      </w:r>
    </w:p>
    <w:p w14:paraId="2D757FB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Impedance (if not directly </w:t>
      </w:r>
      <w:proofErr w:type="gramStart"/>
      <w:r w:rsidRPr="00B35A41">
        <w:rPr>
          <w:rFonts w:cs="Arial"/>
          <w:color w:val="000000" w:themeColor="text1"/>
        </w:rPr>
        <w:t>earthed )</w:t>
      </w:r>
      <w:proofErr w:type="gramEnd"/>
    </w:p>
    <w:p w14:paraId="0FB1D5E5" w14:textId="77777777" w:rsidR="006C25CA" w:rsidRPr="00B35A41" w:rsidRDefault="006C25CA" w:rsidP="006C25CA">
      <w:pPr>
        <w:pStyle w:val="Level1Text"/>
        <w:rPr>
          <w:rFonts w:cs="Arial"/>
          <w:color w:val="000000" w:themeColor="text1"/>
        </w:rPr>
      </w:pPr>
      <w:r w:rsidRPr="00B35A41">
        <w:rPr>
          <w:rFonts w:cs="Arial"/>
          <w:color w:val="000000" w:themeColor="text1"/>
        </w:rPr>
        <w:t>PC.A.2.2.6</w:t>
      </w:r>
      <w:r w:rsidRPr="00B35A41">
        <w:rPr>
          <w:rFonts w:cs="Arial"/>
          <w:color w:val="000000" w:themeColor="text1"/>
        </w:rPr>
        <w:tab/>
        <w:t xml:space="preserve">Each </w:t>
      </w:r>
      <w:r w:rsidRPr="00B35A41">
        <w:rPr>
          <w:rFonts w:cs="Arial"/>
          <w:b/>
          <w:color w:val="000000" w:themeColor="text1"/>
        </w:rPr>
        <w:t xml:space="preserve">User </w:t>
      </w:r>
      <w:r w:rsidRPr="00B35A41">
        <w:rPr>
          <w:rFonts w:cs="Arial"/>
          <w:color w:val="000000" w:themeColor="text1"/>
        </w:rPr>
        <w:t xml:space="preserve">shall supply the following information about the </w:t>
      </w:r>
      <w:r w:rsidRPr="00B35A41">
        <w:rPr>
          <w:rFonts w:cs="Arial"/>
          <w:b/>
          <w:color w:val="000000" w:themeColor="text1"/>
        </w:rPr>
        <w:t>User’s</w:t>
      </w:r>
      <w:r w:rsidRPr="00B35A41">
        <w:rPr>
          <w:rFonts w:cs="Arial"/>
          <w:color w:val="000000" w:themeColor="text1"/>
        </w:rPr>
        <w:t xml:space="preserve"> equipment installed at a </w:t>
      </w:r>
      <w:r w:rsidRPr="00B35A41">
        <w:rPr>
          <w:rFonts w:cs="Arial"/>
          <w:b/>
          <w:color w:val="000000" w:themeColor="text1"/>
        </w:rPr>
        <w:t xml:space="preserve">Transmission Site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 xml:space="preserve">, all </w:t>
      </w:r>
      <w:r w:rsidRPr="00B35A41">
        <w:rPr>
          <w:rFonts w:cs="Arial"/>
          <w:b/>
          <w:color w:val="000000" w:themeColor="text1"/>
        </w:rPr>
        <w:t>OTSDUW</w:t>
      </w:r>
      <w:r w:rsidRPr="00B35A41">
        <w:rPr>
          <w:rFonts w:cs="Arial"/>
          <w:color w:val="000000" w:themeColor="text1"/>
        </w:rPr>
        <w:t xml:space="preserve"> </w:t>
      </w:r>
      <w:r w:rsidRPr="00B35A41">
        <w:rPr>
          <w:rFonts w:cs="Arial"/>
          <w:b/>
          <w:color w:val="000000" w:themeColor="text1"/>
        </w:rPr>
        <w:t>Plant and Apparatus</w:t>
      </w:r>
      <w:proofErr w:type="gramStart"/>
      <w:r w:rsidRPr="00B35A41">
        <w:rPr>
          <w:rFonts w:cs="Arial"/>
          <w:color w:val="000000" w:themeColor="text1"/>
        </w:rPr>
        <w:t>):-</w:t>
      </w:r>
      <w:proofErr w:type="gramEnd"/>
    </w:p>
    <w:p w14:paraId="3467651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color w:val="000000" w:themeColor="text1"/>
          <w:u w:val="single"/>
        </w:rPr>
        <w:t>Switchgear.</w:t>
      </w:r>
      <w:r w:rsidRPr="00B35A41">
        <w:rPr>
          <w:rFonts w:cs="Arial"/>
          <w:color w:val="000000" w:themeColor="text1"/>
        </w:rPr>
        <w:t xml:space="preserve">  For all circuit </w:t>
      </w:r>
      <w:proofErr w:type="gramStart"/>
      <w:r w:rsidRPr="00B35A41">
        <w:rPr>
          <w:rFonts w:cs="Arial"/>
          <w:color w:val="000000" w:themeColor="text1"/>
        </w:rPr>
        <w:t>breakers:-</w:t>
      </w:r>
      <w:proofErr w:type="gramEnd"/>
    </w:p>
    <w:p w14:paraId="7D9D23D3" w14:textId="77777777" w:rsidR="006C25CA" w:rsidRPr="00B35A41" w:rsidRDefault="006C25CA" w:rsidP="006C25CA">
      <w:pPr>
        <w:pStyle w:val="Level2Text"/>
        <w:rPr>
          <w:rFonts w:cs="Arial"/>
          <w:color w:val="000000" w:themeColor="text1"/>
          <w:lang w:val="da-DK"/>
        </w:rPr>
      </w:pPr>
      <w:r w:rsidRPr="00B35A41">
        <w:rPr>
          <w:rFonts w:cs="Arial"/>
          <w:color w:val="000000" w:themeColor="text1"/>
        </w:rPr>
        <w:tab/>
      </w:r>
      <w:r w:rsidRPr="00B35A41">
        <w:rPr>
          <w:rFonts w:cs="Arial"/>
          <w:color w:val="000000" w:themeColor="text1"/>
          <w:lang w:val="da-DK"/>
        </w:rPr>
        <w:t>Rated voltage (kV)</w:t>
      </w:r>
    </w:p>
    <w:p w14:paraId="10745003" w14:textId="77777777" w:rsidR="006C25CA" w:rsidRPr="00B35A41" w:rsidRDefault="006C25CA" w:rsidP="006C25CA">
      <w:pPr>
        <w:pStyle w:val="Level2Text"/>
        <w:rPr>
          <w:rFonts w:cs="Arial"/>
          <w:color w:val="000000" w:themeColor="text1"/>
          <w:lang w:val="da-DK"/>
        </w:rPr>
      </w:pPr>
      <w:r w:rsidRPr="00B35A41">
        <w:rPr>
          <w:rFonts w:cs="Arial"/>
          <w:color w:val="000000" w:themeColor="text1"/>
          <w:lang w:val="da-DK"/>
        </w:rPr>
        <w:tab/>
        <w:t>Operating voltage (kV)</w:t>
      </w:r>
    </w:p>
    <w:p w14:paraId="592E4E64" w14:textId="77777777" w:rsidR="006C25CA" w:rsidRPr="00B35A41" w:rsidRDefault="006C25CA" w:rsidP="006C25CA">
      <w:pPr>
        <w:pStyle w:val="Level2Text"/>
        <w:rPr>
          <w:rFonts w:cs="Arial"/>
          <w:color w:val="000000" w:themeColor="text1"/>
        </w:rPr>
      </w:pPr>
      <w:r w:rsidRPr="00B35A41">
        <w:rPr>
          <w:rFonts w:cs="Arial"/>
          <w:color w:val="000000" w:themeColor="text1"/>
          <w:lang w:val="da-DK"/>
        </w:rPr>
        <w:tab/>
      </w:r>
      <w:r w:rsidRPr="00B35A41">
        <w:rPr>
          <w:rFonts w:cs="Arial"/>
          <w:color w:val="000000" w:themeColor="text1"/>
        </w:rPr>
        <w:t>Rated 3-phase rms short-circuit breaking current, (kA)</w:t>
      </w:r>
    </w:p>
    <w:p w14:paraId="6082413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breaking current, (kA)</w:t>
      </w:r>
    </w:p>
    <w:p w14:paraId="000CFAF5"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peak short-circuit making current, (kA)</w:t>
      </w:r>
    </w:p>
    <w:p w14:paraId="0D0434EA"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peak short-circuit making current, (kA)</w:t>
      </w:r>
    </w:p>
    <w:p w14:paraId="756EB96A"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33CC1F26" w14:textId="77777777" w:rsidR="006C25CA" w:rsidRPr="00B35A41" w:rsidRDefault="006C25CA" w:rsidP="006C25CA">
      <w:pPr>
        <w:pStyle w:val="Level2Text"/>
        <w:rPr>
          <w:rFonts w:cs="Arial"/>
          <w:color w:val="000000" w:themeColor="text1"/>
        </w:rPr>
      </w:pPr>
      <w:r w:rsidRPr="00B35A41">
        <w:rPr>
          <w:rFonts w:cs="Arial"/>
          <w:color w:val="000000" w:themeColor="text1"/>
        </w:rPr>
        <w:tab/>
        <w:t>DC time constant applied at testing of asymmetrical breaking abilities (secs)</w:t>
      </w:r>
    </w:p>
    <w:p w14:paraId="38D3BE03"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operating times for circuit breaker, </w:t>
      </w:r>
      <w:r w:rsidRPr="00B35A41">
        <w:rPr>
          <w:rFonts w:cs="Arial"/>
          <w:b/>
          <w:color w:val="000000" w:themeColor="text1"/>
        </w:rPr>
        <w:t>Protection</w:t>
      </w:r>
      <w:r w:rsidRPr="00B35A41">
        <w:rPr>
          <w:rFonts w:cs="Arial"/>
          <w:color w:val="000000" w:themeColor="text1"/>
        </w:rPr>
        <w:t xml:space="preserve">, trip relay and total operating time should be provided. </w:t>
      </w:r>
    </w:p>
    <w:p w14:paraId="2E2D3E53"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r>
      <w:r w:rsidRPr="00B35A41">
        <w:rPr>
          <w:rFonts w:cs="Arial"/>
          <w:color w:val="000000" w:themeColor="text1"/>
          <w:u w:val="single"/>
        </w:rPr>
        <w:t>Substation Infrastructure.</w:t>
      </w:r>
      <w:r w:rsidRPr="00B35A41">
        <w:rPr>
          <w:rFonts w:cs="Arial"/>
          <w:color w:val="000000" w:themeColor="text1"/>
        </w:rPr>
        <w:t xml:space="preserve">  For the substation infrastructure (including, but not limited to, switch disconnectors, disconnectors, current transformers, line traps, busbars, through bushings, </w:t>
      </w:r>
      <w:proofErr w:type="spellStart"/>
      <w:r w:rsidRPr="00B35A41">
        <w:rPr>
          <w:rFonts w:cs="Arial"/>
          <w:color w:val="000000" w:themeColor="text1"/>
        </w:rPr>
        <w:t>etc</w:t>
      </w:r>
      <w:proofErr w:type="spellEnd"/>
      <w:proofErr w:type="gramStart"/>
      <w:r w:rsidRPr="00B35A41">
        <w:rPr>
          <w:rFonts w:cs="Arial"/>
          <w:color w:val="000000" w:themeColor="text1"/>
        </w:rPr>
        <w:t>):-</w:t>
      </w:r>
      <w:proofErr w:type="gramEnd"/>
    </w:p>
    <w:p w14:paraId="18BCC9B3"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rms short-circuit withstand current (kA)</w:t>
      </w:r>
    </w:p>
    <w:p w14:paraId="1D929FD0"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withstand current (kA).</w:t>
      </w:r>
    </w:p>
    <w:p w14:paraId="1D09A27E"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short-circuit peak withstand current (kA)</w:t>
      </w:r>
    </w:p>
    <w:p w14:paraId="15AB6A8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 phase short-circuit peak withstand current (kA)</w:t>
      </w:r>
    </w:p>
    <w:p w14:paraId="6C22A411" w14:textId="77777777" w:rsidR="006C25CA" w:rsidRPr="00B35A41" w:rsidRDefault="006C25CA" w:rsidP="006C25CA">
      <w:pPr>
        <w:pStyle w:val="Level2Text"/>
        <w:rPr>
          <w:rFonts w:cs="Arial"/>
          <w:color w:val="000000" w:themeColor="text1"/>
        </w:rPr>
      </w:pPr>
      <w:r w:rsidRPr="00B35A41">
        <w:rPr>
          <w:rFonts w:cs="Arial"/>
          <w:color w:val="000000" w:themeColor="text1"/>
        </w:rPr>
        <w:tab/>
        <w:t>Rated duration of short circuit withstand (secs)</w:t>
      </w:r>
    </w:p>
    <w:p w14:paraId="07FD1704"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1368AB3B" w14:textId="77777777" w:rsidR="006C25CA" w:rsidRPr="00B35A41" w:rsidRDefault="006C25CA" w:rsidP="006C25CA">
      <w:pPr>
        <w:pStyle w:val="Level2Text"/>
        <w:rPr>
          <w:rFonts w:cs="Arial"/>
          <w:color w:val="000000" w:themeColor="text1"/>
        </w:rPr>
      </w:pPr>
      <w:r w:rsidRPr="00B35A41">
        <w:rPr>
          <w:rFonts w:cs="Arial"/>
          <w:color w:val="000000" w:themeColor="text1"/>
        </w:rPr>
        <w:tab/>
        <w:t>A single value for the entire substation may be supplied, provided it represents the most restrictive item of current carrying apparatus.</w:t>
      </w:r>
    </w:p>
    <w:p w14:paraId="317DA172" w14:textId="77777777" w:rsidR="006C25CA" w:rsidRPr="00B35A41" w:rsidRDefault="006C25CA" w:rsidP="006C25CA">
      <w:pPr>
        <w:pStyle w:val="Level1Text"/>
        <w:rPr>
          <w:rFonts w:cs="Arial"/>
          <w:color w:val="000000" w:themeColor="text1"/>
        </w:rPr>
      </w:pPr>
      <w:r w:rsidRPr="00B35A41">
        <w:rPr>
          <w:rFonts w:cs="Arial"/>
          <w:color w:val="000000" w:themeColor="text1"/>
        </w:rPr>
        <w:t>PC.A.2.2.7</w:t>
      </w:r>
      <w:r w:rsidRPr="00B35A41">
        <w:rPr>
          <w:rFonts w:cs="Arial"/>
          <w:color w:val="000000" w:themeColor="text1"/>
        </w:rPr>
        <w:tab/>
        <w:t xml:space="preserve">In the case of </w:t>
      </w:r>
      <w:r w:rsidRPr="00B35A41">
        <w:rPr>
          <w:rFonts w:cs="Arial"/>
          <w:b/>
          <w:color w:val="000000" w:themeColor="text1"/>
        </w:rPr>
        <w:t>OTSUA</w:t>
      </w:r>
      <w:r w:rsidRPr="00B35A41">
        <w:rPr>
          <w:rFonts w:cs="Arial"/>
          <w:color w:val="000000" w:themeColor="text1"/>
        </w:rPr>
        <w:t xml:space="preserve"> the following should also be provided</w:t>
      </w:r>
    </w:p>
    <w:p w14:paraId="3BA74FE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Automatic switching scheme schedules including diagrams and an explanation of how the </w:t>
      </w:r>
      <w:r w:rsidRPr="00B35A41">
        <w:rPr>
          <w:rFonts w:cs="Arial"/>
          <w:b/>
          <w:color w:val="000000" w:themeColor="text1"/>
        </w:rPr>
        <w:t>System</w:t>
      </w:r>
      <w:r w:rsidRPr="00B35A41">
        <w:rPr>
          <w:rFonts w:cs="Arial"/>
          <w:color w:val="000000" w:themeColor="text1"/>
        </w:rPr>
        <w:t xml:space="preserve"> will operate and what plant will be affected by the schemes </w:t>
      </w:r>
      <w:r w:rsidRPr="00B35A41">
        <w:rPr>
          <w:rFonts w:cs="Arial"/>
          <w:b/>
          <w:color w:val="000000" w:themeColor="text1"/>
        </w:rPr>
        <w:t>Operation</w:t>
      </w:r>
      <w:r w:rsidRPr="00B35A41">
        <w:rPr>
          <w:rFonts w:cs="Arial"/>
          <w:color w:val="000000" w:themeColor="text1"/>
        </w:rPr>
        <w:t>.</w:t>
      </w:r>
    </w:p>
    <w:p w14:paraId="1CB23C2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proofErr w:type="spellStart"/>
      <w:r w:rsidRPr="00B35A41">
        <w:rPr>
          <w:rFonts w:cs="Arial"/>
          <w:b/>
          <w:color w:val="000000" w:themeColor="text1"/>
        </w:rPr>
        <w:t>Intertripping</w:t>
      </w:r>
      <w:proofErr w:type="spellEnd"/>
      <w:r w:rsidRPr="00B35A41">
        <w:rPr>
          <w:rFonts w:cs="Arial"/>
          <w:color w:val="000000" w:themeColor="text1"/>
        </w:rPr>
        <w:t xml:space="preserve"> schemes both Generation and </w:t>
      </w:r>
      <w:r w:rsidRPr="00B35A41">
        <w:rPr>
          <w:rFonts w:cs="Arial"/>
          <w:b/>
          <w:color w:val="000000" w:themeColor="text1"/>
        </w:rPr>
        <w:t>Demand</w:t>
      </w:r>
      <w:r w:rsidRPr="00B35A41">
        <w:rPr>
          <w:rFonts w:cs="Arial"/>
          <w:color w:val="000000" w:themeColor="text1"/>
        </w:rPr>
        <w:t xml:space="preserve">.  In each case a diagram of the scheme and an explanation of how the </w:t>
      </w:r>
      <w:r w:rsidRPr="00B35A41">
        <w:rPr>
          <w:rFonts w:cs="Arial"/>
          <w:b/>
          <w:color w:val="000000" w:themeColor="text1"/>
        </w:rPr>
        <w:t>System</w:t>
      </w:r>
      <w:r w:rsidRPr="00B35A41">
        <w:rPr>
          <w:rFonts w:cs="Arial"/>
          <w:color w:val="000000" w:themeColor="text1"/>
        </w:rPr>
        <w:t xml:space="preserve"> will operate and what </w:t>
      </w:r>
      <w:r w:rsidRPr="00B35A41">
        <w:rPr>
          <w:rFonts w:cs="Arial"/>
          <w:b/>
          <w:color w:val="000000" w:themeColor="text1"/>
        </w:rPr>
        <w:t>Plant</w:t>
      </w:r>
      <w:r w:rsidRPr="00B35A41">
        <w:rPr>
          <w:rFonts w:cs="Arial"/>
          <w:color w:val="000000" w:themeColor="text1"/>
        </w:rPr>
        <w:t xml:space="preserve"> will be affected by the schemes </w:t>
      </w:r>
      <w:r w:rsidRPr="00B35A41">
        <w:rPr>
          <w:rFonts w:cs="Arial"/>
          <w:b/>
          <w:color w:val="000000" w:themeColor="text1"/>
        </w:rPr>
        <w:t>Operation</w:t>
      </w:r>
      <w:r w:rsidRPr="00B35A41">
        <w:rPr>
          <w:rFonts w:cs="Arial"/>
          <w:color w:val="000000" w:themeColor="text1"/>
        </w:rPr>
        <w:t>.</w:t>
      </w:r>
    </w:p>
    <w:p w14:paraId="7CBB2E3C" w14:textId="77777777" w:rsidR="006C25CA" w:rsidRPr="00B35A41" w:rsidRDefault="006C25CA" w:rsidP="006C25CA">
      <w:pPr>
        <w:pStyle w:val="Level1Text"/>
        <w:rPr>
          <w:rFonts w:cs="Arial"/>
          <w:color w:val="000000" w:themeColor="text1"/>
        </w:rPr>
      </w:pPr>
      <w:r w:rsidRPr="00B35A41">
        <w:rPr>
          <w:rFonts w:cs="Arial"/>
          <w:color w:val="000000" w:themeColor="text1"/>
        </w:rPr>
        <w:t>PC.A.2.3</w:t>
      </w:r>
      <w:r w:rsidRPr="00B35A41">
        <w:rPr>
          <w:rFonts w:cs="Arial"/>
          <w:color w:val="000000" w:themeColor="text1"/>
        </w:rPr>
        <w:tab/>
      </w:r>
      <w:r w:rsidRPr="00B35A41">
        <w:rPr>
          <w:rFonts w:cs="Arial"/>
          <w:color w:val="000000" w:themeColor="text1"/>
          <w:u w:val="single"/>
        </w:rPr>
        <w:t>Lumped System Susceptance</w:t>
      </w:r>
    </w:p>
    <w:p w14:paraId="33E9B43A" w14:textId="77777777" w:rsidR="006C25CA" w:rsidRPr="00B35A41" w:rsidRDefault="006C25CA" w:rsidP="006C25CA">
      <w:pPr>
        <w:pStyle w:val="Level1Text"/>
        <w:rPr>
          <w:rFonts w:cs="Arial"/>
          <w:color w:val="000000" w:themeColor="text1"/>
        </w:rPr>
      </w:pPr>
      <w:r w:rsidRPr="00B35A41">
        <w:rPr>
          <w:rFonts w:cs="Arial"/>
          <w:color w:val="000000" w:themeColor="text1"/>
        </w:rPr>
        <w:t>PC.A.2.3.1</w:t>
      </w:r>
      <w:r w:rsidRPr="00B35A41">
        <w:rPr>
          <w:rFonts w:cs="Arial"/>
          <w:color w:val="000000" w:themeColor="text1"/>
        </w:rPr>
        <w:tab/>
        <w:t xml:space="preserve">For all parts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which are not included in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equivalent lumped shunt susceptance at nominal </w:t>
      </w:r>
      <w:commentRangeStart w:id="154"/>
      <w:r w:rsidRPr="00B35A41">
        <w:rPr>
          <w:rFonts w:cs="Arial"/>
          <w:b/>
          <w:color w:val="000000" w:themeColor="text1"/>
        </w:rPr>
        <w:t>Frequency</w:t>
      </w:r>
      <w:commentRangeEnd w:id="154"/>
      <w:r w:rsidR="00492790">
        <w:rPr>
          <w:rStyle w:val="CommentReference"/>
          <w:color w:val="auto"/>
          <w:lang w:val="en-GB"/>
        </w:rPr>
        <w:commentReference w:id="154"/>
      </w:r>
      <w:r w:rsidRPr="00B35A41">
        <w:rPr>
          <w:rFonts w:cs="Arial"/>
          <w:color w:val="000000" w:themeColor="text1"/>
        </w:rPr>
        <w:t xml:space="preserve">. </w:t>
      </w:r>
    </w:p>
    <w:p w14:paraId="27B3D56F" w14:textId="77777777" w:rsidR="006C25CA" w:rsidRPr="00B35A41" w:rsidRDefault="006C25CA" w:rsidP="006C25CA">
      <w:pPr>
        <w:pStyle w:val="Level1Text"/>
        <w:rPr>
          <w:rFonts w:cs="Arial"/>
          <w:color w:val="000000" w:themeColor="text1"/>
        </w:rPr>
      </w:pPr>
      <w:r w:rsidRPr="00B35A41">
        <w:rPr>
          <w:rFonts w:cs="Arial"/>
          <w:color w:val="000000" w:themeColor="text1"/>
        </w:rPr>
        <w:t>PC.A.2.3.1.1</w:t>
      </w:r>
      <w:r w:rsidRPr="00B35A41">
        <w:rPr>
          <w:rFonts w:cs="Arial"/>
          <w:color w:val="000000" w:themeColor="text1"/>
        </w:rPr>
        <w:tab/>
        <w:t xml:space="preserve">This should include shunt reactors connected to cables which are </w:t>
      </w:r>
      <w:r w:rsidRPr="00B35A41">
        <w:rPr>
          <w:rFonts w:cs="Arial"/>
          <w:color w:val="000000" w:themeColor="text1"/>
          <w:u w:val="single"/>
        </w:rPr>
        <w:t>not</w:t>
      </w:r>
      <w:r w:rsidRPr="00B35A41">
        <w:rPr>
          <w:rFonts w:cs="Arial"/>
          <w:color w:val="000000" w:themeColor="text1"/>
        </w:rPr>
        <w:t xml:space="preserve"> normally in or out of service independent of the cable (</w:t>
      </w:r>
      <w:proofErr w:type="spellStart"/>
      <w:r w:rsidRPr="00B35A41">
        <w:rPr>
          <w:rFonts w:cs="Arial"/>
          <w:color w:val="000000" w:themeColor="text1"/>
        </w:rPr>
        <w:t>ie</w:t>
      </w:r>
      <w:proofErr w:type="spellEnd"/>
      <w:r w:rsidRPr="00B35A41">
        <w:rPr>
          <w:rFonts w:cs="Arial"/>
          <w:color w:val="000000" w:themeColor="text1"/>
        </w:rPr>
        <w:t>. they are regarded as part of the cable).</w:t>
      </w:r>
    </w:p>
    <w:p w14:paraId="390FDE4A" w14:textId="77777777" w:rsidR="006C25CA" w:rsidRPr="00B35A41" w:rsidRDefault="006C25CA" w:rsidP="006C25CA">
      <w:pPr>
        <w:pStyle w:val="Level1Text"/>
        <w:rPr>
          <w:rFonts w:cs="Arial"/>
          <w:color w:val="000000" w:themeColor="text1"/>
        </w:rPr>
      </w:pPr>
      <w:r w:rsidRPr="00B35A41">
        <w:rPr>
          <w:rFonts w:cs="Arial"/>
          <w:color w:val="000000" w:themeColor="text1"/>
        </w:rPr>
        <w:t>PC.A.2.3.1.2</w:t>
      </w:r>
      <w:r w:rsidRPr="00B35A41">
        <w:rPr>
          <w:rFonts w:cs="Arial"/>
          <w:color w:val="000000" w:themeColor="text1"/>
        </w:rPr>
        <w:tab/>
        <w:t xml:space="preserve">This should </w:t>
      </w:r>
      <w:r w:rsidRPr="00B35A41">
        <w:rPr>
          <w:rFonts w:cs="Arial"/>
          <w:color w:val="000000" w:themeColor="text1"/>
          <w:u w:val="single"/>
        </w:rPr>
        <w:t>not</w:t>
      </w:r>
      <w:r w:rsidRPr="00B35A41">
        <w:rPr>
          <w:rFonts w:cs="Arial"/>
          <w:color w:val="000000" w:themeColor="text1"/>
        </w:rPr>
        <w:t xml:space="preserve"> include:</w:t>
      </w:r>
    </w:p>
    <w:p w14:paraId="30CF83F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independently switched reactive compensation equipment connected to the </w:t>
      </w:r>
      <w:r w:rsidRPr="00B35A41">
        <w:rPr>
          <w:rFonts w:cs="Arial"/>
          <w:b/>
          <w:color w:val="000000" w:themeColor="text1"/>
        </w:rPr>
        <w:t>User's System</w:t>
      </w:r>
      <w:r w:rsidRPr="00B35A41">
        <w:rPr>
          <w:rFonts w:cs="Arial"/>
          <w:color w:val="000000" w:themeColor="text1"/>
        </w:rPr>
        <w:t xml:space="preserve"> specified under PC.A.2.4, </w:t>
      </w:r>
      <w:proofErr w:type="gramStart"/>
      <w:r w:rsidRPr="00B35A41">
        <w:rPr>
          <w:rFonts w:cs="Arial"/>
          <w:color w:val="000000" w:themeColor="text1"/>
        </w:rPr>
        <w:t>or;</w:t>
      </w:r>
      <w:proofErr w:type="gramEnd"/>
    </w:p>
    <w:p w14:paraId="24076936"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any susceptance of the </w:t>
      </w:r>
      <w:r w:rsidRPr="00B35A41">
        <w:rPr>
          <w:rFonts w:cs="Arial"/>
          <w:b/>
          <w:color w:val="000000" w:themeColor="text1"/>
        </w:rPr>
        <w:t>User's System</w:t>
      </w:r>
      <w:r w:rsidRPr="00B35A41">
        <w:rPr>
          <w:rFonts w:cs="Arial"/>
          <w:color w:val="000000" w:themeColor="text1"/>
        </w:rPr>
        <w:t xml:space="preserve"> inherent in the </w:t>
      </w:r>
      <w:r w:rsidRPr="00B35A41">
        <w:rPr>
          <w:rFonts w:cs="Arial"/>
          <w:b/>
          <w:color w:val="000000" w:themeColor="text1"/>
        </w:rPr>
        <w:t xml:space="preserve">Demand </w:t>
      </w:r>
      <w:r w:rsidRPr="00B35A41">
        <w:rPr>
          <w:rFonts w:cs="Arial"/>
          <w:color w:val="000000" w:themeColor="text1"/>
        </w:rPr>
        <w:t>(</w:t>
      </w:r>
      <w:r w:rsidRPr="00B35A41">
        <w:rPr>
          <w:rFonts w:cs="Arial"/>
          <w:b/>
          <w:color w:val="000000" w:themeColor="text1"/>
        </w:rPr>
        <w:t>Reactive Power</w:t>
      </w:r>
      <w:r w:rsidRPr="00B35A41">
        <w:rPr>
          <w:rFonts w:cs="Arial"/>
          <w:color w:val="000000" w:themeColor="text1"/>
        </w:rPr>
        <w:t>) data specified under PC.A.4.3.1.</w:t>
      </w:r>
    </w:p>
    <w:p w14:paraId="4B5C1076" w14:textId="77777777" w:rsidR="006C25CA" w:rsidRPr="00B35A41" w:rsidRDefault="006C25CA" w:rsidP="006C25CA">
      <w:pPr>
        <w:pStyle w:val="Level1Text"/>
        <w:rPr>
          <w:rFonts w:cs="Arial"/>
          <w:color w:val="000000" w:themeColor="text1"/>
        </w:rPr>
      </w:pPr>
      <w:r w:rsidRPr="00B35A41">
        <w:rPr>
          <w:rFonts w:cs="Arial"/>
          <w:color w:val="000000" w:themeColor="text1"/>
        </w:rPr>
        <w:t>PC.A.2.4</w:t>
      </w:r>
      <w:r w:rsidRPr="00B35A41">
        <w:rPr>
          <w:rFonts w:cs="Arial"/>
          <w:color w:val="000000" w:themeColor="text1"/>
        </w:rPr>
        <w:tab/>
      </w:r>
      <w:r w:rsidRPr="00622B0D">
        <w:rPr>
          <w:rFonts w:cs="Arial"/>
          <w:color w:val="000000" w:themeColor="text1"/>
          <w:u w:val="single"/>
        </w:rPr>
        <w:t>Reactive Compensation Equipment</w:t>
      </w:r>
    </w:p>
    <w:p w14:paraId="25F06286" w14:textId="77777777" w:rsidR="006C25CA" w:rsidRPr="00B35A41" w:rsidRDefault="006C25CA" w:rsidP="006C25CA">
      <w:pPr>
        <w:pStyle w:val="Level1Text"/>
        <w:rPr>
          <w:rFonts w:cs="Arial"/>
          <w:color w:val="000000" w:themeColor="text1"/>
        </w:rPr>
      </w:pPr>
      <w:r w:rsidRPr="00B35A41">
        <w:rPr>
          <w:rFonts w:cs="Arial"/>
          <w:color w:val="000000" w:themeColor="text1"/>
        </w:rPr>
        <w:t>PC.A.2.4.1</w:t>
      </w:r>
      <w:r w:rsidRPr="00B35A41">
        <w:rPr>
          <w:rFonts w:cs="Arial"/>
          <w:color w:val="000000" w:themeColor="text1"/>
        </w:rPr>
        <w:tab/>
        <w:t xml:space="preserve">For all independently switched reactive compensation equipment (including any </w:t>
      </w:r>
      <w:r w:rsidRPr="00B35A41">
        <w:rPr>
          <w:rFonts w:cs="Arial"/>
          <w:b/>
          <w:color w:val="000000" w:themeColor="text1"/>
        </w:rPr>
        <w:t>OTSUA</w:t>
      </w:r>
      <w:r w:rsidRPr="00B35A41">
        <w:rPr>
          <w:rFonts w:cs="Arial"/>
          <w:color w:val="000000" w:themeColor="text1"/>
        </w:rPr>
        <w:t xml:space="preserve">), including that shown on the </w:t>
      </w:r>
      <w:r w:rsidRPr="00B35A41">
        <w:rPr>
          <w:rFonts w:cs="Arial"/>
          <w:b/>
          <w:color w:val="000000" w:themeColor="text1"/>
        </w:rPr>
        <w:t>Single Line Diagram</w:t>
      </w:r>
      <w:r w:rsidRPr="00B35A41">
        <w:rPr>
          <w:rFonts w:cs="Arial"/>
          <w:color w:val="000000" w:themeColor="text1"/>
        </w:rPr>
        <w:t xml:space="preserve">, not operated by </w:t>
      </w:r>
      <w:r w:rsidRPr="00B35A41">
        <w:rPr>
          <w:rFonts w:cs="Arial"/>
          <w:b/>
          <w:color w:val="000000" w:themeColor="text1"/>
        </w:rPr>
        <w:t>The Company</w:t>
      </w:r>
      <w:r w:rsidRPr="00B35A41">
        <w:rPr>
          <w:rFonts w:cs="Arial"/>
          <w:color w:val="000000" w:themeColor="text1"/>
        </w:rPr>
        <w:t xml:space="preserve"> and connected to the </w:t>
      </w:r>
      <w:r w:rsidRPr="00B35A41">
        <w:rPr>
          <w:rFonts w:cs="Arial"/>
          <w:b/>
          <w:color w:val="000000" w:themeColor="text1"/>
        </w:rPr>
        <w:t>User's System</w:t>
      </w:r>
      <w:r w:rsidRPr="00B35A41">
        <w:rPr>
          <w:rFonts w:cs="Arial"/>
          <w:color w:val="000000" w:themeColor="text1"/>
        </w:rPr>
        <w:t xml:space="preserve"> at 132kV and above in England and Wales and 33kV and above in Scotland and </w:t>
      </w:r>
      <w:r w:rsidRPr="00B35A41">
        <w:rPr>
          <w:rFonts w:cs="Arial"/>
          <w:b/>
          <w:color w:val="000000" w:themeColor="text1"/>
        </w:rPr>
        <w:t xml:space="preserve">Offshore </w:t>
      </w:r>
      <w:r w:rsidRPr="00B35A41">
        <w:rPr>
          <w:rFonts w:cs="Arial"/>
          <w:color w:val="000000" w:themeColor="text1"/>
        </w:rPr>
        <w:t xml:space="preserve">(including any </w:t>
      </w:r>
      <w:r w:rsidRPr="00B35A41">
        <w:rPr>
          <w:rFonts w:cs="Arial"/>
          <w:b/>
          <w:color w:val="000000" w:themeColor="text1"/>
        </w:rPr>
        <w:t xml:space="preserve">OTSDUW Plant and Apparatus </w:t>
      </w:r>
      <w:r w:rsidRPr="00B35A41">
        <w:rPr>
          <w:rFonts w:cs="Arial"/>
          <w:color w:val="000000" w:themeColor="text1"/>
        </w:rPr>
        <w:t xml:space="preserve">operating at </w:t>
      </w:r>
      <w:r w:rsidRPr="00B35A41">
        <w:rPr>
          <w:rFonts w:cs="Arial"/>
          <w:b/>
          <w:color w:val="000000" w:themeColor="text1"/>
        </w:rPr>
        <w:t>High Voltage</w:t>
      </w:r>
      <w:r w:rsidRPr="00B35A41">
        <w:rPr>
          <w:rFonts w:cs="Arial"/>
          <w:color w:val="000000" w:themeColor="text1"/>
        </w:rPr>
        <w:t xml:space="preserve">), other than </w:t>
      </w:r>
      <w:r w:rsidRPr="00B35A41">
        <w:rPr>
          <w:rFonts w:cs="Arial"/>
          <w:b/>
          <w:color w:val="000000" w:themeColor="text1"/>
        </w:rPr>
        <w:t>Power Factor</w:t>
      </w:r>
      <w:r w:rsidRPr="00B35A41">
        <w:rPr>
          <w:rFonts w:cs="Arial"/>
          <w:color w:val="000000" w:themeColor="text1"/>
        </w:rPr>
        <w:t xml:space="preserve"> correction equipment associated directly with </w:t>
      </w:r>
      <w:r w:rsidRPr="00B35A41">
        <w:rPr>
          <w:rFonts w:cs="Arial"/>
          <w:b/>
          <w:color w:val="000000" w:themeColor="text1"/>
        </w:rPr>
        <w:t>Customers'</w:t>
      </w:r>
      <w:r w:rsidRPr="00B35A41">
        <w:rPr>
          <w:rFonts w:cs="Arial"/>
          <w:color w:val="000000" w:themeColor="text1"/>
        </w:rPr>
        <w:t xml:space="preserve">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the following information is required:</w:t>
      </w:r>
    </w:p>
    <w:p w14:paraId="1200787D"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type of equipment (</w:t>
      </w:r>
      <w:proofErr w:type="spellStart"/>
      <w:r w:rsidRPr="00B35A41">
        <w:rPr>
          <w:rFonts w:cs="Arial"/>
          <w:color w:val="000000" w:themeColor="text1"/>
        </w:rPr>
        <w:t>eg.</w:t>
      </w:r>
      <w:proofErr w:type="spellEnd"/>
      <w:r w:rsidRPr="00B35A41">
        <w:rPr>
          <w:rFonts w:cs="Arial"/>
          <w:color w:val="000000" w:themeColor="text1"/>
        </w:rPr>
        <w:t xml:space="preserve"> fixed or variable</w:t>
      </w:r>
      <w:proofErr w:type="gramStart"/>
      <w:r w:rsidRPr="00B35A41">
        <w:rPr>
          <w:rFonts w:cs="Arial"/>
          <w:color w:val="000000" w:themeColor="text1"/>
        </w:rPr>
        <w:t>);</w:t>
      </w:r>
      <w:proofErr w:type="gramEnd"/>
    </w:p>
    <w:p w14:paraId="371B03AA"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capacitive and/or inductive rating or its operating range in </w:t>
      </w:r>
      <w:proofErr w:type="gramStart"/>
      <w:r w:rsidRPr="00B35A41">
        <w:rPr>
          <w:rFonts w:cs="Arial"/>
          <w:color w:val="000000" w:themeColor="text1"/>
        </w:rPr>
        <w:t>MVAr;</w:t>
      </w:r>
      <w:proofErr w:type="gramEnd"/>
    </w:p>
    <w:p w14:paraId="226869B3"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details of any automatic control logic to enable operating characteristics to be </w:t>
      </w:r>
      <w:proofErr w:type="gramStart"/>
      <w:r w:rsidRPr="00B35A41">
        <w:rPr>
          <w:rFonts w:cs="Arial"/>
          <w:color w:val="000000" w:themeColor="text1"/>
        </w:rPr>
        <w:t>determined;</w:t>
      </w:r>
      <w:proofErr w:type="gramEnd"/>
    </w:p>
    <w:p w14:paraId="1AABC2CF"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point of connection to the </w:t>
      </w:r>
      <w:r w:rsidRPr="00B35A41">
        <w:rPr>
          <w:rFonts w:cs="Arial"/>
          <w:b/>
          <w:color w:val="000000" w:themeColor="text1"/>
        </w:rPr>
        <w:t xml:space="preserve">User's System </w:t>
      </w:r>
      <w:r w:rsidRPr="00B35A41">
        <w:rPr>
          <w:rFonts w:cs="Arial"/>
          <w:color w:val="000000" w:themeColor="text1"/>
        </w:rPr>
        <w:t xml:space="preserve">(including </w:t>
      </w:r>
      <w:r w:rsidRPr="00B35A41">
        <w:rPr>
          <w:rFonts w:cs="Arial"/>
          <w:b/>
          <w:color w:val="000000" w:themeColor="text1"/>
        </w:rPr>
        <w:t>OTSUA</w:t>
      </w:r>
      <w:r w:rsidRPr="00B35A41">
        <w:rPr>
          <w:rFonts w:cs="Arial"/>
          <w:color w:val="000000" w:themeColor="text1"/>
        </w:rPr>
        <w:t xml:space="preserve">) in terms of electrical location and </w:t>
      </w:r>
      <w:r w:rsidRPr="00B35A41">
        <w:rPr>
          <w:rFonts w:cs="Arial"/>
          <w:b/>
          <w:color w:val="000000" w:themeColor="text1"/>
        </w:rPr>
        <w:t>System</w:t>
      </w:r>
      <w:r w:rsidRPr="00B35A41">
        <w:rPr>
          <w:rFonts w:cs="Arial"/>
          <w:color w:val="000000" w:themeColor="text1"/>
        </w:rPr>
        <w:t xml:space="preserve"> voltage.</w:t>
      </w:r>
    </w:p>
    <w:p w14:paraId="4A5D3D51"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also </w:t>
      </w:r>
      <w:proofErr w:type="gramStart"/>
      <w:r w:rsidRPr="00B35A41">
        <w:rPr>
          <w:rFonts w:cs="Arial"/>
          <w:color w:val="000000" w:themeColor="text1"/>
        </w:rPr>
        <w:t>provide:-</w:t>
      </w:r>
      <w:proofErr w:type="gramEnd"/>
    </w:p>
    <w:p w14:paraId="76061627"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Connection node, </w:t>
      </w:r>
      <w:del w:id="155" w:author="Antony Johnson (ESO)" w:date="2023-06-28T13:15:00Z">
        <w:r w:rsidRPr="00B35A41" w:rsidDel="00622B0D">
          <w:rPr>
            <w:rFonts w:cs="Arial"/>
            <w:color w:val="000000" w:themeColor="text1"/>
          </w:rPr>
          <w:delText xml:space="preserve"> </w:delText>
        </w:r>
      </w:del>
      <w:r w:rsidRPr="00B35A41">
        <w:rPr>
          <w:rFonts w:cs="Arial"/>
          <w:color w:val="000000" w:themeColor="text1"/>
        </w:rPr>
        <w:t>voltage, rating, power loss, tap range and connection arrangement.</w:t>
      </w:r>
    </w:p>
    <w:p w14:paraId="628CCC2E"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A mathematical representation in block diagram format to model the control of any dynamic compensation plant.  The model should be suitable for RMS dynamic stability type studies where each time constant should be no less than 10ms.</w:t>
      </w:r>
    </w:p>
    <w:p w14:paraId="4E81DDD9"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(iii)</w:t>
      </w:r>
      <w:r w:rsidRPr="00B35A41">
        <w:rPr>
          <w:rFonts w:cs="Arial"/>
          <w:color w:val="000000" w:themeColor="text1"/>
        </w:rPr>
        <w:tab/>
        <w:t xml:space="preserve">For Static Var Compensation </w:t>
      </w:r>
      <w:proofErr w:type="gramStart"/>
      <w:r w:rsidRPr="00B35A41">
        <w:rPr>
          <w:rFonts w:cs="Arial"/>
          <w:color w:val="000000" w:themeColor="text1"/>
        </w:rPr>
        <w:t>equipment</w:t>
      </w:r>
      <w:proofErr w:type="gramEnd"/>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provide:</w:t>
      </w:r>
    </w:p>
    <w:p w14:paraId="67289F34" w14:textId="77777777" w:rsidR="006C25CA" w:rsidRPr="00B35A41" w:rsidRDefault="006C25CA" w:rsidP="006C25CA">
      <w:pPr>
        <w:pStyle w:val="Level4"/>
        <w:rPr>
          <w:rFonts w:cs="Arial"/>
          <w:color w:val="000000" w:themeColor="text1"/>
        </w:rPr>
      </w:pPr>
      <w:r w:rsidRPr="00B35A41">
        <w:rPr>
          <w:rFonts w:cs="Arial"/>
          <w:color w:val="000000" w:themeColor="text1"/>
        </w:rPr>
        <w:tab/>
        <w:t>HV Node</w:t>
      </w:r>
    </w:p>
    <w:p w14:paraId="1C7071C6" w14:textId="77777777" w:rsidR="006C25CA" w:rsidRPr="00B35A41" w:rsidRDefault="006C25CA" w:rsidP="006C25CA">
      <w:pPr>
        <w:pStyle w:val="Level4"/>
        <w:rPr>
          <w:rFonts w:cs="Arial"/>
          <w:color w:val="000000" w:themeColor="text1"/>
        </w:rPr>
      </w:pPr>
      <w:r w:rsidRPr="00B35A41">
        <w:rPr>
          <w:rFonts w:cs="Arial"/>
          <w:color w:val="000000" w:themeColor="text1"/>
        </w:rPr>
        <w:tab/>
        <w:t>LV Node</w:t>
      </w:r>
    </w:p>
    <w:p w14:paraId="20C97147" w14:textId="77777777" w:rsidR="006C25CA" w:rsidRPr="00B35A41" w:rsidRDefault="006C25CA" w:rsidP="006C25CA">
      <w:pPr>
        <w:pStyle w:val="Level4"/>
        <w:rPr>
          <w:rFonts w:cs="Arial"/>
          <w:color w:val="000000" w:themeColor="text1"/>
        </w:rPr>
      </w:pPr>
      <w:r w:rsidRPr="00B35A41">
        <w:rPr>
          <w:rFonts w:cs="Arial"/>
          <w:color w:val="000000" w:themeColor="text1"/>
        </w:rPr>
        <w:tab/>
        <w:t>Control Node</w:t>
      </w:r>
    </w:p>
    <w:p w14:paraId="6B0B7B0B" w14:textId="77777777" w:rsidR="006C25CA" w:rsidRPr="00B35A41" w:rsidRDefault="006C25CA" w:rsidP="006C25CA">
      <w:pPr>
        <w:pStyle w:val="Level4"/>
        <w:rPr>
          <w:rFonts w:cs="Arial"/>
          <w:color w:val="000000" w:themeColor="text1"/>
          <w:lang w:val="da-DK"/>
        </w:rPr>
      </w:pPr>
      <w:r w:rsidRPr="00B35A41">
        <w:rPr>
          <w:rFonts w:cs="Arial"/>
          <w:color w:val="000000" w:themeColor="text1"/>
        </w:rPr>
        <w:tab/>
      </w:r>
      <w:r w:rsidRPr="00B35A41">
        <w:rPr>
          <w:rFonts w:cs="Arial"/>
          <w:color w:val="000000" w:themeColor="text1"/>
          <w:lang w:val="da-DK"/>
        </w:rPr>
        <w:t>Nominal Voltage (kV)</w:t>
      </w:r>
    </w:p>
    <w:p w14:paraId="327C556D"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Target Voltage (kV)</w:t>
      </w:r>
    </w:p>
    <w:p w14:paraId="66E5F6F6"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Maximum MVAr at HV</w:t>
      </w:r>
    </w:p>
    <w:p w14:paraId="1F401655"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Minimum MVAr at HV</w:t>
      </w:r>
    </w:p>
    <w:p w14:paraId="78A581FC" w14:textId="77777777" w:rsidR="006C25CA" w:rsidRPr="00B35A41" w:rsidRDefault="006C25CA" w:rsidP="006C25CA">
      <w:pPr>
        <w:pStyle w:val="Level4"/>
        <w:rPr>
          <w:rFonts w:cs="Arial"/>
          <w:color w:val="000000" w:themeColor="text1"/>
        </w:rPr>
      </w:pPr>
      <w:r w:rsidRPr="00B35A41">
        <w:rPr>
          <w:rFonts w:cs="Arial"/>
          <w:color w:val="000000" w:themeColor="text1"/>
          <w:lang w:val="da-DK"/>
        </w:rPr>
        <w:tab/>
      </w:r>
      <w:r w:rsidRPr="00B35A41">
        <w:rPr>
          <w:rFonts w:cs="Arial"/>
          <w:color w:val="000000" w:themeColor="text1"/>
        </w:rPr>
        <w:t>Slope %</w:t>
      </w:r>
    </w:p>
    <w:p w14:paraId="007888DA" w14:textId="77777777" w:rsidR="006C25CA" w:rsidRPr="00B35A41" w:rsidRDefault="006C25CA" w:rsidP="006C25CA">
      <w:pPr>
        <w:pStyle w:val="Level4"/>
        <w:rPr>
          <w:rFonts w:cs="Arial"/>
          <w:color w:val="000000" w:themeColor="text1"/>
        </w:rPr>
      </w:pPr>
      <w:r w:rsidRPr="00B35A41">
        <w:rPr>
          <w:rFonts w:cs="Arial"/>
          <w:color w:val="000000" w:themeColor="text1"/>
        </w:rPr>
        <w:tab/>
        <w:t>Voltage dependant Q Limit</w:t>
      </w:r>
    </w:p>
    <w:p w14:paraId="2B26C0AE" w14:textId="77777777" w:rsidR="006C25CA" w:rsidRPr="00B35A41" w:rsidRDefault="006C25CA" w:rsidP="006C25CA">
      <w:pPr>
        <w:pStyle w:val="Level4"/>
        <w:rPr>
          <w:rFonts w:cs="Arial"/>
          <w:color w:val="000000" w:themeColor="text1"/>
        </w:rPr>
      </w:pPr>
      <w:r w:rsidRPr="00B35A41">
        <w:rPr>
          <w:rFonts w:cs="Arial"/>
          <w:color w:val="000000" w:themeColor="text1"/>
        </w:rPr>
        <w:tab/>
        <w:t>Normal Running Mode</w:t>
      </w:r>
    </w:p>
    <w:p w14:paraId="08BA9082" w14:textId="77777777" w:rsidR="006C25CA" w:rsidRPr="00B35A41" w:rsidRDefault="006C25CA" w:rsidP="006C25CA">
      <w:pPr>
        <w:pStyle w:val="Level4"/>
        <w:rPr>
          <w:rFonts w:cs="Arial"/>
          <w:color w:val="000000" w:themeColor="text1"/>
        </w:rPr>
      </w:pPr>
      <w:r w:rsidRPr="00B35A41">
        <w:rPr>
          <w:rFonts w:cs="Arial"/>
          <w:color w:val="000000" w:themeColor="text1"/>
        </w:rPr>
        <w:tab/>
        <w:t>Positive and zero phase sequence resistance and reactance</w:t>
      </w:r>
    </w:p>
    <w:p w14:paraId="78467A2B" w14:textId="77777777" w:rsidR="006C25CA" w:rsidRPr="00B35A41" w:rsidRDefault="006C25CA" w:rsidP="006C25CA">
      <w:pPr>
        <w:pStyle w:val="Level4"/>
        <w:rPr>
          <w:rFonts w:cs="Arial"/>
          <w:color w:val="000000" w:themeColor="text1"/>
        </w:rPr>
      </w:pPr>
      <w:r w:rsidRPr="00B35A41">
        <w:rPr>
          <w:rFonts w:cs="Arial"/>
          <w:color w:val="000000" w:themeColor="text1"/>
        </w:rPr>
        <w:tab/>
        <w:t>Transformer winding type</w:t>
      </w:r>
    </w:p>
    <w:p w14:paraId="42C9A8E3" w14:textId="77777777" w:rsidR="006C25CA" w:rsidRPr="00B35A41" w:rsidRDefault="006C25CA" w:rsidP="006C25CA">
      <w:pPr>
        <w:pStyle w:val="Level4"/>
        <w:rPr>
          <w:rFonts w:cs="Arial"/>
          <w:color w:val="000000" w:themeColor="text1"/>
        </w:rPr>
      </w:pPr>
      <w:r w:rsidRPr="00B35A41">
        <w:rPr>
          <w:rFonts w:cs="Arial"/>
          <w:color w:val="000000" w:themeColor="text1"/>
        </w:rPr>
        <w:tab/>
        <w:t>Connection arrangements</w:t>
      </w:r>
    </w:p>
    <w:p w14:paraId="4D60E5DB" w14:textId="77777777" w:rsidR="006C25CA" w:rsidRPr="00B35A41" w:rsidRDefault="006C25CA" w:rsidP="006C25CA">
      <w:pPr>
        <w:pStyle w:val="Level1Text"/>
        <w:rPr>
          <w:rFonts w:cs="Arial"/>
          <w:color w:val="000000" w:themeColor="text1"/>
        </w:rPr>
      </w:pPr>
      <w:r w:rsidRPr="00B35A41">
        <w:rPr>
          <w:rFonts w:cs="Arial"/>
          <w:color w:val="000000" w:themeColor="text1"/>
        </w:rPr>
        <w:t>PC.A.2.4.2</w:t>
      </w:r>
      <w:r w:rsidRPr="00B35A41">
        <w:rPr>
          <w:rFonts w:cs="Arial"/>
          <w:color w:val="000000" w:themeColor="text1"/>
        </w:rPr>
        <w:tab/>
      </w:r>
      <w:r w:rsidRPr="00B35A41">
        <w:rPr>
          <w:rFonts w:cs="Arial"/>
          <w:b/>
          <w:color w:val="000000" w:themeColor="text1"/>
        </w:rPr>
        <w:t xml:space="preserve">DC Converter Station </w:t>
      </w:r>
      <w:r w:rsidRPr="00B35A41">
        <w:rPr>
          <w:rFonts w:cs="Arial"/>
          <w:color w:val="000000" w:themeColor="text1"/>
        </w:rPr>
        <w:t xml:space="preserve">owners, </w:t>
      </w:r>
      <w:r w:rsidRPr="00B35A41">
        <w:rPr>
          <w:rFonts w:cs="Arial"/>
          <w:b/>
          <w:color w:val="000000" w:themeColor="text1"/>
        </w:rPr>
        <w:t>HVDC System Owners</w:t>
      </w:r>
      <w:r w:rsidRPr="00B35A41">
        <w:rPr>
          <w:rFonts w:cs="Arial"/>
          <w:color w:val="000000" w:themeColor="text1"/>
        </w:rPr>
        <w:t xml:space="preserve">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are also required to provide information about the reactive compensation and harmonic filtering equipment required to ensure that their </w:t>
      </w:r>
      <w:r w:rsidRPr="00B35A41">
        <w:rPr>
          <w:rFonts w:cs="Arial"/>
          <w:b/>
          <w:color w:val="000000" w:themeColor="text1"/>
        </w:rPr>
        <w:t xml:space="preserve">Plant </w:t>
      </w:r>
      <w:r w:rsidRPr="00B35A41">
        <w:rPr>
          <w:rFonts w:cs="Arial"/>
          <w:color w:val="000000" w:themeColor="text1"/>
        </w:rPr>
        <w:t xml:space="preserve">and </w:t>
      </w:r>
      <w:r w:rsidRPr="00B35A41">
        <w:rPr>
          <w:rFonts w:cs="Arial"/>
          <w:b/>
          <w:color w:val="000000" w:themeColor="text1"/>
        </w:rPr>
        <w:t>Apparatus</w:t>
      </w:r>
      <w:r w:rsidRPr="00B35A41">
        <w:rPr>
          <w:rFonts w:cs="Arial"/>
          <w:color w:val="000000" w:themeColor="text1"/>
        </w:rPr>
        <w:t xml:space="preserve"> (and the </w:t>
      </w:r>
      <w:r w:rsidRPr="00B35A41">
        <w:rPr>
          <w:rFonts w:cs="Arial"/>
          <w:b/>
          <w:color w:val="000000" w:themeColor="text1"/>
        </w:rPr>
        <w:t>OTSUA</w:t>
      </w:r>
      <w:r w:rsidRPr="00B35A41">
        <w:rPr>
          <w:rFonts w:cs="Arial"/>
          <w:color w:val="000000" w:themeColor="text1"/>
        </w:rPr>
        <w:t>) complies with the criteria set out in CC.6.1.5 or ECC.6.1.5 (as applicable).</w:t>
      </w:r>
    </w:p>
    <w:p w14:paraId="195ED0C9" w14:textId="77777777" w:rsidR="006C25CA" w:rsidRPr="00B35A41" w:rsidRDefault="006C25CA" w:rsidP="006C25CA">
      <w:pPr>
        <w:pStyle w:val="Level1Text"/>
        <w:rPr>
          <w:rFonts w:cs="Arial"/>
          <w:color w:val="000000" w:themeColor="text1"/>
        </w:rPr>
      </w:pPr>
      <w:r w:rsidRPr="00B35A41">
        <w:rPr>
          <w:rFonts w:cs="Arial"/>
          <w:color w:val="000000" w:themeColor="text1"/>
        </w:rPr>
        <w:t>PC.A.2.5</w:t>
      </w:r>
      <w:r w:rsidRPr="00B35A41">
        <w:rPr>
          <w:rFonts w:cs="Arial"/>
          <w:color w:val="000000" w:themeColor="text1"/>
        </w:rPr>
        <w:tab/>
      </w:r>
      <w:r w:rsidRPr="00B35A41">
        <w:rPr>
          <w:rFonts w:cs="Arial"/>
          <w:color w:val="000000" w:themeColor="text1"/>
          <w:u w:val="single"/>
        </w:rPr>
        <w:t>Short Circuit Contribution to National Electricity Transmission System</w:t>
      </w:r>
    </w:p>
    <w:p w14:paraId="657C7AC5" w14:textId="77777777" w:rsidR="006C25CA" w:rsidRPr="00B35A41" w:rsidRDefault="006C25CA" w:rsidP="006C25CA">
      <w:pPr>
        <w:pStyle w:val="Level1Text"/>
        <w:rPr>
          <w:rFonts w:cs="Arial"/>
          <w:color w:val="000000" w:themeColor="text1"/>
        </w:rPr>
      </w:pPr>
      <w:r w:rsidRPr="00B35A41">
        <w:rPr>
          <w:rFonts w:cs="Arial"/>
          <w:color w:val="000000" w:themeColor="text1"/>
        </w:rPr>
        <w:t>PC.A.2.5.1</w:t>
      </w:r>
      <w:r w:rsidRPr="00B35A41">
        <w:rPr>
          <w:rFonts w:cs="Arial"/>
          <w:color w:val="000000" w:themeColor="text1"/>
        </w:rPr>
        <w:tab/>
      </w:r>
      <w:r w:rsidRPr="00B35A41">
        <w:rPr>
          <w:rFonts w:cs="Arial"/>
          <w:color w:val="000000" w:themeColor="text1"/>
          <w:u w:val="single"/>
        </w:rPr>
        <w:t>General</w:t>
      </w:r>
    </w:p>
    <w:p w14:paraId="737EC9E7"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To allow </w:t>
      </w:r>
      <w:r w:rsidRPr="00B35A41">
        <w:rPr>
          <w:rFonts w:cs="Arial"/>
          <w:b/>
          <w:color w:val="000000" w:themeColor="text1"/>
        </w:rPr>
        <w:t>The Company</w:t>
      </w:r>
      <w:r w:rsidRPr="00B35A41">
        <w:rPr>
          <w:rFonts w:cs="Arial"/>
          <w:color w:val="000000" w:themeColor="text1"/>
        </w:rPr>
        <w:t xml:space="preserve"> to calculate fault currents, each </w:t>
      </w:r>
      <w:r w:rsidRPr="00B35A41">
        <w:rPr>
          <w:rFonts w:cs="Arial"/>
          <w:b/>
          <w:color w:val="000000" w:themeColor="text1"/>
        </w:rPr>
        <w:t>User</w:t>
      </w:r>
      <w:r w:rsidRPr="00B35A41">
        <w:rPr>
          <w:rFonts w:cs="Arial"/>
          <w:color w:val="000000" w:themeColor="text1"/>
        </w:rPr>
        <w:t xml:space="preserve"> is required to provide data, calculated in accordance with </w:t>
      </w:r>
      <w:r w:rsidRPr="00B35A41">
        <w:rPr>
          <w:rFonts w:cs="Arial"/>
          <w:b/>
          <w:color w:val="000000" w:themeColor="text1"/>
        </w:rPr>
        <w:t>Good Industry Practice</w:t>
      </w:r>
      <w:r w:rsidRPr="00B35A41">
        <w:rPr>
          <w:rFonts w:cs="Arial"/>
          <w:color w:val="000000" w:themeColor="text1"/>
        </w:rPr>
        <w:t>, as set out in the following paragraphs of PC.A.2.5.</w:t>
      </w:r>
    </w:p>
    <w:p w14:paraId="6214AA29"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The data should be provided for the </w:t>
      </w:r>
      <w:r w:rsidRPr="00B35A41">
        <w:rPr>
          <w:rFonts w:cs="Arial"/>
          <w:b/>
          <w:color w:val="000000" w:themeColor="text1"/>
        </w:rPr>
        <w:t>User's System</w:t>
      </w:r>
      <w:r w:rsidRPr="00B35A41">
        <w:rPr>
          <w:rFonts w:cs="Arial"/>
          <w:color w:val="000000" w:themeColor="text1"/>
        </w:rPr>
        <w:t xml:space="preserve"> with all </w:t>
      </w:r>
      <w:r w:rsidRPr="00B35A41">
        <w:rPr>
          <w:rFonts w:cs="Arial"/>
          <w:b/>
          <w:color w:val="000000" w:themeColor="text1"/>
        </w:rPr>
        <w:t>Generating Units</w:t>
      </w:r>
      <w:r w:rsidRPr="00B35A41">
        <w:rPr>
          <w:rFonts w:cs="Arial"/>
          <w:b/>
          <w:bCs/>
          <w:color w:val="000000" w:themeColor="text1"/>
        </w:rPr>
        <w:t xml:space="preserve"> </w:t>
      </w:r>
      <w:r w:rsidRPr="00B35A41">
        <w:rPr>
          <w:rFonts w:cs="Arial"/>
          <w:bCs/>
          <w:color w:val="000000" w:themeColor="text1"/>
        </w:rPr>
        <w:t xml:space="preserve">(including </w:t>
      </w:r>
      <w:r w:rsidRPr="00B35A41">
        <w:rPr>
          <w:rFonts w:cs="Arial"/>
          <w:b/>
          <w:bCs/>
          <w:color w:val="000000" w:themeColor="text1"/>
        </w:rPr>
        <w:t>Synchronous Generating Units</w:t>
      </w:r>
      <w:r w:rsidRPr="00B35A41">
        <w:rPr>
          <w:rFonts w:cs="Arial"/>
          <w:bCs/>
          <w:color w:val="000000" w:themeColor="text1"/>
        </w:rPr>
        <w:t>),</w:t>
      </w:r>
      <w:r w:rsidRPr="00B35A41">
        <w:rPr>
          <w:rFonts w:cs="Arial"/>
          <w:b/>
          <w:color w:val="000000" w:themeColor="text1"/>
        </w:rPr>
        <w:t xml:space="preserve"> Power Park Units</w:t>
      </w:r>
      <w:r w:rsidRPr="00B35A41">
        <w:rPr>
          <w:rFonts w:cs="Arial"/>
          <w:bCs/>
          <w:color w:val="000000" w:themeColor="text1"/>
        </w:rPr>
        <w:t>,</w:t>
      </w:r>
      <w:r w:rsidRPr="00B35A41">
        <w:rPr>
          <w:rFonts w:cs="Arial"/>
          <w:b/>
          <w:bCs/>
          <w:color w:val="000000" w:themeColor="text1"/>
        </w:rPr>
        <w:t xml:space="preserve"> HVDC Systems</w:t>
      </w:r>
      <w:r w:rsidRPr="00B35A41">
        <w:rPr>
          <w:rFonts w:cs="Arial"/>
          <w:color w:val="000000" w:themeColor="text1"/>
        </w:rPr>
        <w:t xml:space="preserve"> and </w:t>
      </w:r>
      <w:r w:rsidRPr="00B35A41">
        <w:rPr>
          <w:rFonts w:cs="Arial"/>
          <w:b/>
          <w:color w:val="000000" w:themeColor="text1"/>
        </w:rPr>
        <w:t xml:space="preserve">DC Converters </w:t>
      </w:r>
      <w:proofErr w:type="spellStart"/>
      <w:r w:rsidRPr="00B35A41">
        <w:rPr>
          <w:rFonts w:cs="Arial"/>
          <w:b/>
          <w:color w:val="000000" w:themeColor="text1"/>
        </w:rPr>
        <w:t>Synchronised</w:t>
      </w:r>
      <w:proofErr w:type="spellEnd"/>
      <w:r w:rsidRPr="00B35A41">
        <w:rPr>
          <w:rFonts w:cs="Arial"/>
          <w:b/>
          <w:color w:val="000000" w:themeColor="text1"/>
        </w:rPr>
        <w:t xml:space="preserve"> </w:t>
      </w:r>
      <w:r w:rsidRPr="00B35A41">
        <w:rPr>
          <w:rFonts w:cs="Arial"/>
          <w:color w:val="000000" w:themeColor="text1"/>
        </w:rPr>
        <w:t xml:space="preserve">to that </w:t>
      </w:r>
      <w:r w:rsidRPr="00B35A41">
        <w:rPr>
          <w:rFonts w:cs="Arial"/>
          <w:b/>
          <w:color w:val="000000" w:themeColor="text1"/>
        </w:rPr>
        <w:t xml:space="preserve">User's System </w:t>
      </w:r>
      <w:r w:rsidRPr="00B35A41">
        <w:rPr>
          <w:rFonts w:cs="Arial"/>
          <w:color w:val="000000" w:themeColor="text1"/>
        </w:rPr>
        <w:t>(and any</w:t>
      </w:r>
      <w:r w:rsidRPr="00B35A41">
        <w:rPr>
          <w:rFonts w:cs="Arial"/>
          <w:b/>
          <w:color w:val="000000" w:themeColor="text1"/>
        </w:rPr>
        <w:t xml:space="preserve"> OTSUA </w:t>
      </w:r>
      <w:r w:rsidRPr="00B35A41">
        <w:rPr>
          <w:rFonts w:cs="Arial"/>
          <w:color w:val="000000" w:themeColor="text1"/>
        </w:rPr>
        <w:t xml:space="preserve">where appropriate).   The </w:t>
      </w:r>
      <w:r w:rsidRPr="00B35A41">
        <w:rPr>
          <w:rFonts w:cs="Arial"/>
          <w:b/>
          <w:color w:val="000000" w:themeColor="text1"/>
        </w:rPr>
        <w:t>User</w:t>
      </w:r>
      <w:r w:rsidRPr="00B35A41">
        <w:rPr>
          <w:rFonts w:cs="Arial"/>
          <w:color w:val="000000" w:themeColor="text1"/>
        </w:rPr>
        <w:t xml:space="preserve"> must ensure that the pre-fault network conditions reflect a credible </w:t>
      </w:r>
      <w:r w:rsidRPr="00B35A41">
        <w:rPr>
          <w:rFonts w:cs="Arial"/>
          <w:b/>
          <w:color w:val="000000" w:themeColor="text1"/>
        </w:rPr>
        <w:t xml:space="preserve">System </w:t>
      </w:r>
      <w:r w:rsidRPr="00B35A41">
        <w:rPr>
          <w:rFonts w:cs="Arial"/>
          <w:color w:val="000000" w:themeColor="text1"/>
        </w:rPr>
        <w:t>operating arrangement.</w:t>
      </w:r>
    </w:p>
    <w:p w14:paraId="4DD0E1DA"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list of data items required, in whole or part, under the following provisions, is set out in PC.A.2.5.6.  Each of the relevant following provisions identifies which data items in the list are required for the situation with which that provision deals. </w:t>
      </w:r>
    </w:p>
    <w:p w14:paraId="617544C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fault currents in sub-paragraphs (a) and (b) of the data list in PC.A.2.5.6 should be based on an </w:t>
      </w:r>
      <w:proofErr w:type="spellStart"/>
      <w:r w:rsidRPr="00B35A41">
        <w:rPr>
          <w:rFonts w:cs="Arial"/>
          <w:color w:val="000000" w:themeColor="text1"/>
        </w:rPr>
        <w:t>a.c.</w:t>
      </w:r>
      <w:proofErr w:type="spellEnd"/>
      <w:r w:rsidRPr="00B35A41">
        <w:rPr>
          <w:rFonts w:cs="Arial"/>
          <w:color w:val="000000" w:themeColor="text1"/>
        </w:rPr>
        <w:t xml:space="preserve"> load flow that </w:t>
      </w:r>
      <w:proofErr w:type="gramStart"/>
      <w:r w:rsidRPr="00B35A41">
        <w:rPr>
          <w:rFonts w:cs="Arial"/>
          <w:color w:val="000000" w:themeColor="text1"/>
        </w:rPr>
        <w:t>takes into account</w:t>
      </w:r>
      <w:proofErr w:type="gramEnd"/>
      <w:r w:rsidRPr="00B35A41">
        <w:rPr>
          <w:rFonts w:cs="Arial"/>
          <w:color w:val="000000" w:themeColor="text1"/>
        </w:rPr>
        <w:t xml:space="preserve"> any pre-fault current flow across the </w:t>
      </w:r>
      <w:r w:rsidRPr="00B35A41">
        <w:rPr>
          <w:rFonts w:cs="Arial"/>
          <w:b/>
          <w:color w:val="000000" w:themeColor="text1"/>
        </w:rPr>
        <w:t>Point of Connection</w:t>
      </w:r>
      <w:r w:rsidRPr="00B35A41">
        <w:rPr>
          <w:rFonts w:cs="Arial"/>
          <w:color w:val="000000" w:themeColor="text1"/>
        </w:rPr>
        <w:t xml:space="preserve"> (and in the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 xml:space="preserve">Interface Points </w:t>
      </w:r>
      <w:r w:rsidRPr="00B35A41">
        <w:rPr>
          <w:rFonts w:cs="Arial"/>
          <w:color w:val="000000" w:themeColor="text1"/>
        </w:rPr>
        <w:t xml:space="preserve">and </w:t>
      </w:r>
      <w:r w:rsidRPr="00B35A41">
        <w:rPr>
          <w:rFonts w:cs="Arial"/>
          <w:b/>
          <w:color w:val="000000" w:themeColor="text1"/>
        </w:rPr>
        <w:t>Connection Points</w:t>
      </w:r>
      <w:r w:rsidRPr="00B35A41">
        <w:rPr>
          <w:rFonts w:cs="Arial"/>
          <w:color w:val="000000" w:themeColor="text1"/>
        </w:rPr>
        <w:t>) being considered.</w:t>
      </w:r>
    </w:p>
    <w:p w14:paraId="6ADD8027"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Measurements made under appropriate </w:t>
      </w:r>
      <w:r w:rsidRPr="00B35A41">
        <w:rPr>
          <w:rFonts w:cs="Arial"/>
          <w:b/>
          <w:color w:val="000000" w:themeColor="text1"/>
        </w:rPr>
        <w:t>System</w:t>
      </w:r>
      <w:r w:rsidRPr="00B35A41">
        <w:rPr>
          <w:rFonts w:cs="Arial"/>
          <w:color w:val="000000" w:themeColor="text1"/>
        </w:rPr>
        <w:t xml:space="preserve"> conditions may be used by the </w:t>
      </w:r>
      <w:r w:rsidRPr="00B35A41">
        <w:rPr>
          <w:rFonts w:cs="Arial"/>
          <w:b/>
          <w:color w:val="000000" w:themeColor="text1"/>
        </w:rPr>
        <w:t>User</w:t>
      </w:r>
      <w:r w:rsidRPr="00B35A41">
        <w:rPr>
          <w:rFonts w:cs="Arial"/>
          <w:color w:val="000000" w:themeColor="text1"/>
        </w:rPr>
        <w:t xml:space="preserve"> to obtain the relevant data.</w:t>
      </w:r>
    </w:p>
    <w:p w14:paraId="4E8A58E5"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r>
      <w:r w:rsidRPr="00B35A41">
        <w:rPr>
          <w:rFonts w:cs="Arial"/>
          <w:b/>
          <w:color w:val="000000" w:themeColor="text1"/>
        </w:rPr>
        <w:t>The Company</w:t>
      </w:r>
      <w:r w:rsidRPr="00B35A41">
        <w:rPr>
          <w:rFonts w:cs="Arial"/>
          <w:color w:val="000000" w:themeColor="text1"/>
        </w:rPr>
        <w:t xml:space="preserve"> may at any time, in writing, specifically request for data to be provided for an alternative </w:t>
      </w:r>
      <w:r w:rsidRPr="00B35A41">
        <w:rPr>
          <w:rFonts w:cs="Arial"/>
          <w:b/>
          <w:color w:val="000000" w:themeColor="text1"/>
        </w:rPr>
        <w:t>System</w:t>
      </w:r>
      <w:r w:rsidRPr="00B35A41">
        <w:rPr>
          <w:rFonts w:cs="Arial"/>
          <w:color w:val="000000" w:themeColor="text1"/>
        </w:rPr>
        <w:t xml:space="preserve"> condition, for example minimum plant, and the </w:t>
      </w:r>
      <w:r w:rsidRPr="00B35A41">
        <w:rPr>
          <w:rFonts w:cs="Arial"/>
          <w:b/>
          <w:color w:val="000000" w:themeColor="text1"/>
        </w:rPr>
        <w:t>User</w:t>
      </w:r>
      <w:r w:rsidRPr="00B35A41">
        <w:rPr>
          <w:rFonts w:cs="Arial"/>
          <w:color w:val="000000" w:themeColor="text1"/>
        </w:rPr>
        <w:t xml:space="preserve"> will, insofar as such request is reasonable, provide the information as soon as reasonably practicable following the request.</w:t>
      </w:r>
    </w:p>
    <w:p w14:paraId="2C81256E" w14:textId="77777777" w:rsidR="006C25CA" w:rsidRPr="00B35A41" w:rsidRDefault="006C25CA" w:rsidP="006C25CA">
      <w:pPr>
        <w:pStyle w:val="Level1Text"/>
        <w:rPr>
          <w:rFonts w:cs="Arial"/>
          <w:color w:val="000000" w:themeColor="text1"/>
        </w:rPr>
      </w:pPr>
      <w:r w:rsidRPr="00B35A41">
        <w:rPr>
          <w:rFonts w:cs="Arial"/>
          <w:color w:val="000000" w:themeColor="text1"/>
        </w:rPr>
        <w:t>PC.A.2.5.2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and </w:t>
      </w:r>
      <w:r w:rsidRPr="00B35A41">
        <w:rPr>
          <w:rFonts w:cs="Arial"/>
          <w:b/>
          <w:color w:val="000000" w:themeColor="text1"/>
        </w:rPr>
        <w:t>Non-Embedded Customers</w:t>
      </w:r>
      <w:r w:rsidRPr="00B35A41">
        <w:rPr>
          <w:rFonts w:cs="Arial"/>
          <w:color w:val="000000" w:themeColor="text1"/>
        </w:rPr>
        <w:t xml:space="preserve"> are required to submit data in accordance with PC.A.2.5.4.  </w:t>
      </w:r>
      <w:r w:rsidRPr="00B35A41">
        <w:rPr>
          <w:rFonts w:cs="Arial"/>
          <w:b/>
          <w:color w:val="000000" w:themeColor="text1"/>
        </w:rPr>
        <w:t>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HVDC System Owners</w:t>
      </w:r>
      <w:r w:rsidRPr="00B35A41">
        <w:rPr>
          <w:rFonts w:cs="Arial"/>
          <w:color w:val="000000" w:themeColor="text1"/>
        </w:rPr>
        <w:t xml:space="preserve"> and </w:t>
      </w:r>
      <w:r w:rsidRPr="00B35A41">
        <w:rPr>
          <w:rFonts w:cs="Arial"/>
          <w:b/>
          <w:color w:val="000000" w:themeColor="text1"/>
        </w:rPr>
        <w:t>Network Operators</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5205DD">
        <w:rPr>
          <w:rFonts w:cs="Arial"/>
          <w:b/>
          <w:bCs/>
          <w:color w:val="000000" w:themeColor="text1"/>
          <w:rPrChange w:id="156" w:author="Antony Johnson (ESO)" w:date="2023-06-28T13:17:00Z">
            <w:rPr>
              <w:rFonts w:cs="Arial"/>
              <w:color w:val="000000" w:themeColor="text1"/>
            </w:rPr>
          </w:rPrChange>
        </w:rPr>
        <w:t>Bil</w:t>
      </w:r>
      <w:r w:rsidRPr="00B35A41">
        <w:rPr>
          <w:rFonts w:cs="Arial"/>
          <w:b/>
          <w:color w:val="000000" w:themeColor="text1"/>
        </w:rPr>
        <w:t>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Systems</w:t>
      </w:r>
      <w:r w:rsidRPr="00B35A41">
        <w:rPr>
          <w:rFonts w:cs="Arial"/>
          <w:color w:val="000000" w:themeColor="text1"/>
        </w:rPr>
        <w:t xml:space="preserve"> are required to submit data in accordance with PC.A.2.5.5.</w:t>
      </w:r>
    </w:p>
    <w:p w14:paraId="7185B77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PC.A.2.5.3</w:t>
      </w:r>
      <w:r w:rsidRPr="00B35A41">
        <w:rPr>
          <w:rFonts w:cs="Arial"/>
          <w:color w:val="000000" w:themeColor="text1"/>
        </w:rPr>
        <w:tab/>
        <w:t xml:space="preserve">Where prospective short-circuit currents on </w:t>
      </w:r>
      <w:r w:rsidRPr="00B35A41">
        <w:rPr>
          <w:rFonts w:cs="Arial"/>
          <w:b/>
          <w:color w:val="000000" w:themeColor="text1"/>
        </w:rPr>
        <w:t>Transmission</w:t>
      </w:r>
      <w:r w:rsidRPr="00B35A41">
        <w:rPr>
          <w:rFonts w:cs="Arial"/>
          <w:color w:val="000000" w:themeColor="text1"/>
        </w:rPr>
        <w:t xml:space="preserve"> equipment are close to the equipment rating, and in </w:t>
      </w:r>
      <w:r w:rsidRPr="00B35A41">
        <w:rPr>
          <w:rFonts w:cs="Arial"/>
          <w:b/>
          <w:color w:val="000000" w:themeColor="text1"/>
        </w:rPr>
        <w:t>The Company’s</w:t>
      </w:r>
      <w:r w:rsidRPr="00B35A41">
        <w:rPr>
          <w:rFonts w:cs="Arial"/>
          <w:color w:val="000000" w:themeColor="text1"/>
        </w:rPr>
        <w:t xml:space="preserve"> reasonable opinion more accurate calculations of the prospective short circuit currents are required, then </w:t>
      </w:r>
      <w:r w:rsidRPr="00B35A41">
        <w:rPr>
          <w:rFonts w:cs="Arial"/>
          <w:b/>
          <w:color w:val="000000" w:themeColor="text1"/>
        </w:rPr>
        <w:t>The Company</w:t>
      </w:r>
      <w:r w:rsidRPr="00B35A41">
        <w:rPr>
          <w:rFonts w:cs="Arial"/>
          <w:color w:val="000000" w:themeColor="text1"/>
        </w:rPr>
        <w:t xml:space="preserve"> will request additional data as outlined in PC.A.6.6 below.</w:t>
      </w:r>
    </w:p>
    <w:p w14:paraId="31DB32A8" w14:textId="77777777" w:rsidR="006C25CA" w:rsidRPr="00B35A41" w:rsidRDefault="006C25CA" w:rsidP="006C25CA">
      <w:pPr>
        <w:pStyle w:val="Level1Text"/>
        <w:rPr>
          <w:rFonts w:cs="Arial"/>
          <w:color w:val="000000" w:themeColor="text1"/>
        </w:rPr>
      </w:pPr>
      <w:r w:rsidRPr="00B35A41">
        <w:rPr>
          <w:rFonts w:cs="Arial"/>
          <w:color w:val="000000" w:themeColor="text1"/>
        </w:rPr>
        <w:t>PC.A.2.5.4</w:t>
      </w:r>
      <w:r w:rsidRPr="00B35A41">
        <w:rPr>
          <w:rFonts w:cs="Arial"/>
          <w:color w:val="000000" w:themeColor="text1"/>
        </w:rPr>
        <w:tab/>
      </w:r>
      <w:r w:rsidRPr="00B35A41">
        <w:rPr>
          <w:rFonts w:cs="Arial"/>
          <w:color w:val="000000" w:themeColor="text1"/>
          <w:u w:val="single"/>
        </w:rPr>
        <w:t>Data from Network Operators and Non-Embedded Customers</w:t>
      </w:r>
    </w:p>
    <w:p w14:paraId="41333152" w14:textId="77777777" w:rsidR="006C25CA" w:rsidRPr="00B35A41" w:rsidRDefault="006C25CA" w:rsidP="006C25CA">
      <w:pPr>
        <w:pStyle w:val="Level1Text"/>
        <w:rPr>
          <w:rFonts w:cs="Arial"/>
          <w:color w:val="000000" w:themeColor="text1"/>
        </w:rPr>
      </w:pPr>
      <w:r w:rsidRPr="00B35A41">
        <w:rPr>
          <w:rFonts w:cs="Arial"/>
          <w:color w:val="000000" w:themeColor="text1"/>
        </w:rPr>
        <w:t>PC.A.2.5.4.1</w:t>
      </w:r>
      <w:r w:rsidRPr="00B35A41">
        <w:rPr>
          <w:rFonts w:cs="Arial"/>
          <w:color w:val="000000" w:themeColor="text1"/>
        </w:rPr>
        <w:tab/>
        <w:t xml:space="preserve">Data is required to be provided at each node on the </w:t>
      </w:r>
      <w:r w:rsidRPr="00B35A41">
        <w:rPr>
          <w:rFonts w:cs="Arial"/>
          <w:b/>
          <w:color w:val="000000" w:themeColor="text1"/>
        </w:rPr>
        <w:t>Single Line Diagram</w:t>
      </w:r>
      <w:r w:rsidRPr="00B35A41">
        <w:rPr>
          <w:rFonts w:cs="Arial"/>
          <w:color w:val="000000" w:themeColor="text1"/>
        </w:rPr>
        <w:t xml:space="preserve"> provided under PC.A.2.2.1 at which motor loads and/or </w:t>
      </w:r>
      <w:r w:rsidRPr="00B35A41">
        <w:rPr>
          <w:rFonts w:cs="Arial"/>
          <w:b/>
          <w:color w:val="000000" w:themeColor="text1"/>
        </w:rPr>
        <w:t xml:space="preserve">Embedded Small Power Stations </w:t>
      </w:r>
      <w:r w:rsidRPr="00B35A41">
        <w:rPr>
          <w:rFonts w:cs="Arial"/>
          <w:color w:val="000000" w:themeColor="text1"/>
        </w:rPr>
        <w:t>and/or</w:t>
      </w:r>
      <w:r w:rsidRPr="00B35A41">
        <w:rPr>
          <w:rFonts w:cs="Arial"/>
          <w:b/>
          <w:color w:val="000000" w:themeColor="text1"/>
        </w:rPr>
        <w:t xml:space="preserve"> Embedded Medium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are connected, assuming a fault at that location, as </w:t>
      </w:r>
      <w:proofErr w:type="gramStart"/>
      <w:r w:rsidRPr="00B35A41">
        <w:rPr>
          <w:rFonts w:cs="Arial"/>
          <w:color w:val="000000" w:themeColor="text1"/>
        </w:rPr>
        <w:t>follows:-</w:t>
      </w:r>
      <w:proofErr w:type="gramEnd"/>
    </w:p>
    <w:p w14:paraId="63F7EBE8" w14:textId="77777777" w:rsidR="006C25CA" w:rsidRPr="00B35A41" w:rsidRDefault="006C25CA" w:rsidP="006C25CA">
      <w:pPr>
        <w:rPr>
          <w:rFonts w:cs="Arial"/>
          <w:color w:val="000000" w:themeColor="text1"/>
        </w:rPr>
      </w:pPr>
    </w:p>
    <w:p w14:paraId="39220A4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w:t>
      </w:r>
      <w:proofErr w:type="gramStart"/>
      <w:r w:rsidRPr="00B35A41">
        <w:rPr>
          <w:rFonts w:cs="Arial"/>
          <w:color w:val="000000" w:themeColor="text1"/>
        </w:rPr>
        <w:t>6:-</w:t>
      </w:r>
      <w:proofErr w:type="gramEnd"/>
    </w:p>
    <w:p w14:paraId="69F2492C"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w:t>
      </w:r>
      <w:proofErr w:type="spellStart"/>
      <w:r w:rsidRPr="00B35A41">
        <w:rPr>
          <w:rFonts w:cs="Arial"/>
          <w:color w:val="000000" w:themeColor="text1"/>
        </w:rPr>
        <w:t>i</w:t>
      </w:r>
      <w:proofErr w:type="spellEnd"/>
      <w:r w:rsidRPr="00B35A41">
        <w:rPr>
          <w:rFonts w:cs="Arial"/>
          <w:color w:val="000000" w:themeColor="text1"/>
        </w:rPr>
        <w:t>), (ii), (iii), (iv), (v) and (vi</w:t>
      </w:r>
      <w:proofErr w:type="gramStart"/>
      <w:r w:rsidRPr="00B35A41">
        <w:rPr>
          <w:rFonts w:cs="Arial"/>
          <w:color w:val="000000" w:themeColor="text1"/>
        </w:rPr>
        <w:t>);</w:t>
      </w:r>
      <w:proofErr w:type="gramEnd"/>
    </w:p>
    <w:p w14:paraId="0EEDF9F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w:t>
      </w:r>
    </w:p>
    <w:p w14:paraId="5A9B88E4" w14:textId="77777777" w:rsidR="006C25CA" w:rsidRPr="00B35A41" w:rsidRDefault="006C25CA" w:rsidP="006C25CA">
      <w:pPr>
        <w:pStyle w:val="Level1Text"/>
        <w:rPr>
          <w:rFonts w:cs="Arial"/>
          <w:color w:val="000000" w:themeColor="text1"/>
        </w:rPr>
      </w:pPr>
      <w:r w:rsidRPr="00B35A41">
        <w:rPr>
          <w:rFonts w:cs="Arial"/>
          <w:color w:val="000000" w:themeColor="text1"/>
        </w:rPr>
        <w:t>PC.A.2.5.4.2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shall provide the following data items in respect of each </w:t>
      </w:r>
      <w:r w:rsidRPr="00B35A41">
        <w:rPr>
          <w:rFonts w:cs="Arial"/>
          <w:b/>
          <w:color w:val="000000" w:themeColor="text1"/>
        </w:rPr>
        <w:t>Interface Point</w:t>
      </w:r>
      <w:r w:rsidRPr="00B35A41">
        <w:rPr>
          <w:rFonts w:cs="Arial"/>
          <w:color w:val="000000" w:themeColor="text1"/>
        </w:rPr>
        <w:t xml:space="preserve"> within their </w:t>
      </w:r>
      <w:r w:rsidRPr="00B35A41">
        <w:rPr>
          <w:rFonts w:cs="Arial"/>
          <w:b/>
          <w:color w:val="000000" w:themeColor="text1"/>
        </w:rPr>
        <w:t>User System</w:t>
      </w:r>
      <w:r w:rsidRPr="00B35A41">
        <w:rPr>
          <w:rFonts w:cs="Arial"/>
          <w:color w:val="000000" w:themeColor="text1"/>
        </w:rPr>
        <w:t>:</w:t>
      </w:r>
    </w:p>
    <w:p w14:paraId="1BDF7EF4"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b/>
          <w:color w:val="000000" w:themeColor="text1"/>
        </w:rPr>
        <w:t xml:space="preserve">Maximum Export </w:t>
      </w:r>
      <w:proofErr w:type="gramStart"/>
      <w:r w:rsidRPr="00B35A41">
        <w:rPr>
          <w:rFonts w:cs="Arial"/>
          <w:b/>
          <w:color w:val="000000" w:themeColor="text1"/>
        </w:rPr>
        <w:t>Capacity</w:t>
      </w:r>
      <w:r w:rsidRPr="00B35A41">
        <w:rPr>
          <w:rFonts w:cs="Arial"/>
          <w:color w:val="000000" w:themeColor="text1"/>
        </w:rPr>
        <w:t>;</w:t>
      </w:r>
      <w:proofErr w:type="gramEnd"/>
    </w:p>
    <w:p w14:paraId="68160E3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Maximum Import Capacity</w:t>
      </w:r>
      <w:r w:rsidRPr="00B35A41">
        <w:rPr>
          <w:rFonts w:cs="Arial"/>
          <w:color w:val="000000" w:themeColor="text1"/>
        </w:rPr>
        <w:t>; and,</w:t>
      </w:r>
    </w:p>
    <w:p w14:paraId="312D0B75"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r>
      <w:r w:rsidRPr="00B35A41">
        <w:rPr>
          <w:rFonts w:cs="Arial"/>
          <w:b/>
          <w:color w:val="000000" w:themeColor="text1"/>
        </w:rPr>
        <w:t>Interface Point Target Voltage</w:t>
      </w:r>
      <w:r w:rsidRPr="00B35A41">
        <w:rPr>
          <w:rFonts w:cs="Arial"/>
          <w:color w:val="000000" w:themeColor="text1"/>
        </w:rPr>
        <w:t>/</w:t>
      </w:r>
      <w:r w:rsidRPr="00B35A41">
        <w:rPr>
          <w:rFonts w:cs="Arial"/>
          <w:b/>
          <w:color w:val="000000" w:themeColor="text1"/>
        </w:rPr>
        <w:t>Power Factor</w:t>
      </w:r>
    </w:p>
    <w:p w14:paraId="281D646B" w14:textId="77777777" w:rsidR="006C25CA" w:rsidRPr="00B35A41" w:rsidRDefault="006C25CA" w:rsidP="006C25CA">
      <w:pPr>
        <w:pStyle w:val="Level1Text"/>
        <w:rPr>
          <w:rFonts w:cs="Arial"/>
          <w:color w:val="000000" w:themeColor="text1"/>
        </w:rPr>
      </w:pPr>
      <w:r w:rsidRPr="00B35A41">
        <w:rPr>
          <w:rFonts w:cs="Arial"/>
          <w:b/>
          <w:color w:val="000000" w:themeColor="text1"/>
        </w:rPr>
        <w:tab/>
        <w:t>Network Operators</w:t>
      </w:r>
      <w:r w:rsidRPr="00B35A41">
        <w:rPr>
          <w:rFonts w:cs="Arial"/>
          <w:color w:val="000000" w:themeColor="text1"/>
        </w:rPr>
        <w:t xml:space="preserve"> shall alongside these parameters include details of any manual or automatic post fault actions to be taken by the owner / operator of the</w:t>
      </w:r>
      <w:r w:rsidRPr="00B35A41">
        <w:rPr>
          <w:rFonts w:cs="Arial"/>
          <w:b/>
          <w:color w:val="000000" w:themeColor="text1"/>
        </w:rPr>
        <w:t xml:space="preserve"> Offshore Transmission System</w:t>
      </w:r>
      <w:r w:rsidRPr="00B35A41">
        <w:rPr>
          <w:rFonts w:cs="Arial"/>
          <w:color w:val="000000" w:themeColor="text1"/>
        </w:rPr>
        <w:t xml:space="preserve"> connected to such </w:t>
      </w:r>
      <w:r w:rsidRPr="00B35A41">
        <w:rPr>
          <w:rFonts w:cs="Arial"/>
          <w:b/>
          <w:color w:val="000000" w:themeColor="text1"/>
        </w:rPr>
        <w:t>Interface Point</w:t>
      </w:r>
      <w:r w:rsidRPr="00B35A41">
        <w:rPr>
          <w:rFonts w:cs="Arial"/>
          <w:color w:val="000000" w:themeColor="text1"/>
        </w:rPr>
        <w:t xml:space="preserve"> that are required by the </w:t>
      </w:r>
      <w:r w:rsidRPr="00B35A41">
        <w:rPr>
          <w:rFonts w:cs="Arial"/>
          <w:b/>
          <w:color w:val="000000" w:themeColor="text1"/>
        </w:rPr>
        <w:t>Network Operator</w:t>
      </w:r>
      <w:r w:rsidRPr="00B35A41">
        <w:rPr>
          <w:rFonts w:cs="Arial"/>
          <w:color w:val="000000" w:themeColor="text1"/>
        </w:rPr>
        <w:t>.</w:t>
      </w:r>
    </w:p>
    <w:p w14:paraId="0AA21958" w14:textId="77777777" w:rsidR="006C25CA" w:rsidRPr="00B35A41" w:rsidRDefault="006C25CA" w:rsidP="006C25CA">
      <w:pPr>
        <w:pStyle w:val="Level1Text"/>
        <w:rPr>
          <w:rFonts w:cs="Arial"/>
          <w:color w:val="000000" w:themeColor="text1"/>
        </w:rPr>
      </w:pPr>
      <w:r w:rsidRPr="00B35A41">
        <w:rPr>
          <w:rFonts w:cs="Arial"/>
          <w:color w:val="000000" w:themeColor="text1"/>
        </w:rPr>
        <w:t>PC.A.2.5.5</w:t>
      </w:r>
      <w:r w:rsidRPr="00B35A41">
        <w:rPr>
          <w:rFonts w:cs="Arial"/>
          <w:color w:val="000000" w:themeColor="text1"/>
        </w:rPr>
        <w:tab/>
      </w:r>
      <w:r w:rsidRPr="00B35A41">
        <w:rPr>
          <w:rFonts w:cs="Arial"/>
          <w:color w:val="000000" w:themeColor="text1"/>
          <w:u w:val="single"/>
        </w:rPr>
        <w:t xml:space="preserve">Data from </w:t>
      </w:r>
      <w:r w:rsidRPr="00B35A41">
        <w:rPr>
          <w:rFonts w:cs="Arial"/>
          <w:b/>
          <w:color w:val="000000" w:themeColor="text1"/>
          <w:u w:val="single"/>
        </w:rPr>
        <w:t>Generators</w:t>
      </w:r>
      <w:r w:rsidRPr="00B35A41">
        <w:rPr>
          <w:rFonts w:cs="Arial"/>
          <w:color w:val="000000" w:themeColor="text1"/>
          <w:u w:val="single"/>
        </w:rPr>
        <w:t xml:space="preserve"> (including </w:t>
      </w:r>
      <w:r w:rsidRPr="00B35A41">
        <w:rPr>
          <w:rFonts w:cs="Arial"/>
          <w:b/>
          <w:color w:val="000000" w:themeColor="text1"/>
          <w:u w:val="single"/>
        </w:rPr>
        <w:t>Generators</w:t>
      </w:r>
      <w:r w:rsidRPr="00B35A41">
        <w:rPr>
          <w:rFonts w:cs="Arial"/>
          <w:color w:val="000000" w:themeColor="text1"/>
          <w:u w:val="single"/>
        </w:rPr>
        <w:t xml:space="preserve"> undertaking </w:t>
      </w:r>
      <w:r w:rsidRPr="00B35A41">
        <w:rPr>
          <w:rFonts w:cs="Arial"/>
          <w:b/>
          <w:color w:val="000000" w:themeColor="text1"/>
          <w:u w:val="single"/>
        </w:rPr>
        <w:t>OTSDUW</w:t>
      </w:r>
      <w:r w:rsidRPr="00B35A41">
        <w:rPr>
          <w:rFonts w:cs="Arial"/>
          <w:color w:val="000000" w:themeColor="text1"/>
          <w:u w:val="single"/>
        </w:rPr>
        <w:t xml:space="preserve"> and those responsible for </w:t>
      </w:r>
      <w:r w:rsidRPr="00B35A41">
        <w:rPr>
          <w:rFonts w:cs="Arial"/>
          <w:b/>
          <w:color w:val="000000" w:themeColor="text1"/>
          <w:u w:val="single"/>
        </w:rPr>
        <w:t>DC Connected Power Park Modules</w:t>
      </w:r>
      <w:r w:rsidRPr="00B35A41">
        <w:rPr>
          <w:rFonts w:cs="Arial"/>
          <w:color w:val="000000" w:themeColor="text1"/>
          <w:u w:val="single"/>
        </w:rPr>
        <w:t xml:space="preserve">), </w:t>
      </w:r>
      <w:r w:rsidRPr="00B35A41">
        <w:rPr>
          <w:rFonts w:cs="Arial"/>
          <w:b/>
          <w:color w:val="000000" w:themeColor="text1"/>
          <w:u w:val="single"/>
        </w:rPr>
        <w:t>DC Converter Station</w:t>
      </w:r>
      <w:r w:rsidRPr="00B35A41">
        <w:rPr>
          <w:rFonts w:cs="Arial"/>
          <w:color w:val="000000" w:themeColor="text1"/>
          <w:u w:val="single"/>
        </w:rPr>
        <w:t xml:space="preserve"> owners,</w:t>
      </w:r>
      <w:r w:rsidRPr="00B35A41">
        <w:rPr>
          <w:rFonts w:cs="Arial"/>
          <w:b/>
          <w:color w:val="000000" w:themeColor="text1"/>
          <w:u w:val="single"/>
        </w:rPr>
        <w:t xml:space="preserve"> HVDC System Owners</w:t>
      </w:r>
      <w:r w:rsidRPr="00B35A41">
        <w:rPr>
          <w:rFonts w:cs="Arial"/>
          <w:color w:val="000000" w:themeColor="text1"/>
          <w:u w:val="single"/>
        </w:rPr>
        <w:t xml:space="preserve"> and from </w:t>
      </w:r>
      <w:r w:rsidRPr="00B35A41">
        <w:rPr>
          <w:rFonts w:cs="Arial"/>
          <w:b/>
          <w:color w:val="000000" w:themeColor="text1"/>
          <w:u w:val="single"/>
        </w:rPr>
        <w:t>Network Operators</w:t>
      </w:r>
      <w:r w:rsidRPr="00B35A41">
        <w:rPr>
          <w:rFonts w:cs="Arial"/>
          <w:color w:val="000000" w:themeColor="text1"/>
          <w:u w:val="single"/>
        </w:rPr>
        <w:t xml:space="preserve"> in respect of </w:t>
      </w:r>
      <w:r w:rsidRPr="00B35A41">
        <w:rPr>
          <w:rFonts w:cs="Arial"/>
          <w:b/>
          <w:color w:val="000000" w:themeColor="text1"/>
          <w:u w:val="single"/>
        </w:rPr>
        <w:t>Embedded Medium Power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DC Converter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HVDC Systems</w:t>
      </w:r>
      <w:r w:rsidRPr="00B35A41">
        <w:rPr>
          <w:rFonts w:cs="Arial"/>
          <w:color w:val="000000" w:themeColor="text1"/>
          <w:u w:val="single"/>
        </w:rPr>
        <w:t xml:space="preserve"> within such </w:t>
      </w:r>
      <w:r w:rsidRPr="00B35A41">
        <w:rPr>
          <w:rFonts w:cs="Arial"/>
          <w:b/>
          <w:color w:val="000000" w:themeColor="text1"/>
          <w:u w:val="single"/>
        </w:rPr>
        <w:t>Network Operator’s Systems</w:t>
      </w:r>
      <w:r w:rsidRPr="00B35A41">
        <w:rPr>
          <w:rFonts w:cs="Arial"/>
          <w:color w:val="000000" w:themeColor="text1"/>
          <w:u w:val="single"/>
        </w:rPr>
        <w:t>.</w:t>
      </w:r>
      <w:r w:rsidRPr="00B35A41">
        <w:rPr>
          <w:rFonts w:cs="Arial"/>
          <w:color w:val="000000" w:themeColor="text1"/>
        </w:rPr>
        <w:t xml:space="preserve"> </w:t>
      </w:r>
    </w:p>
    <w:p w14:paraId="07B2E87D" w14:textId="77777777" w:rsidR="006C25CA" w:rsidRPr="00B35A41" w:rsidRDefault="006C25CA" w:rsidP="006C25CA">
      <w:pPr>
        <w:pStyle w:val="Level1Text"/>
        <w:rPr>
          <w:rFonts w:cs="Arial"/>
          <w:color w:val="000000" w:themeColor="text1"/>
        </w:rPr>
      </w:pPr>
      <w:r w:rsidRPr="00B35A41">
        <w:rPr>
          <w:rFonts w:cs="Arial"/>
          <w:color w:val="000000" w:themeColor="text1"/>
        </w:rPr>
        <w:t>PC.A.2.5.5.1</w:t>
      </w:r>
      <w:r w:rsidRPr="00B35A41">
        <w:rPr>
          <w:rFonts w:cs="Arial"/>
          <w:color w:val="000000" w:themeColor="text1"/>
        </w:rPr>
        <w:tab/>
        <w:t xml:space="preserve">For each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with one or more associated </w:t>
      </w:r>
      <w:r w:rsidRPr="00B35A41">
        <w:rPr>
          <w:rFonts w:cs="Arial"/>
          <w:b/>
          <w:color w:val="000000" w:themeColor="text1"/>
        </w:rPr>
        <w:t>Unit Transformers</w:t>
      </w:r>
      <w:r w:rsidRPr="00B35A41">
        <w:rPr>
          <w:rFonts w:cs="Arial"/>
          <w:color w:val="000000" w:themeColor="text1"/>
        </w:rPr>
        <w:t xml:space="preserve">, the </w:t>
      </w:r>
      <w:r w:rsidRPr="00B35A41">
        <w:rPr>
          <w:rFonts w:cs="Arial"/>
          <w:b/>
          <w:color w:val="000000" w:themeColor="text1"/>
        </w:rPr>
        <w:t>Generator</w:t>
      </w:r>
      <w:r w:rsidRPr="00B35A41">
        <w:rPr>
          <w:rFonts w:cs="Arial"/>
          <w:color w:val="000000" w:themeColor="text1"/>
        </w:rPr>
        <w:t xml:space="preserve">, or the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is required to provide values for the contribution of the </w:t>
      </w:r>
      <w:r w:rsidRPr="00B35A41">
        <w:rPr>
          <w:rFonts w:cs="Arial"/>
          <w:b/>
          <w:color w:val="000000" w:themeColor="text1"/>
        </w:rPr>
        <w:t>Power Station Auxiliaries</w:t>
      </w:r>
      <w:r w:rsidRPr="00B35A41">
        <w:rPr>
          <w:rFonts w:cs="Arial"/>
          <w:color w:val="000000" w:themeColor="text1"/>
        </w:rPr>
        <w:t xml:space="preserve"> (including </w:t>
      </w:r>
      <w:r w:rsidRPr="00F55F56">
        <w:rPr>
          <w:rFonts w:cs="Arial"/>
          <w:b/>
          <w:bCs/>
          <w:color w:val="000000" w:themeColor="text1"/>
        </w:rPr>
        <w:t>Auxiliary Energy Supplies</w:t>
      </w:r>
      <w:r>
        <w:rPr>
          <w:rFonts w:cs="Arial"/>
          <w:color w:val="000000" w:themeColor="text1"/>
        </w:rPr>
        <w:t xml:space="preserve"> </w:t>
      </w:r>
      <w:r w:rsidRPr="00B35A41">
        <w:rPr>
          <w:rFonts w:cs="Arial"/>
          <w:color w:val="000000" w:themeColor="text1"/>
        </w:rPr>
        <w:t xml:space="preserve">) to the fault current flowing through the </w:t>
      </w:r>
      <w:r w:rsidRPr="00B35A41">
        <w:rPr>
          <w:rFonts w:cs="Arial"/>
          <w:b/>
          <w:color w:val="000000" w:themeColor="text1"/>
        </w:rPr>
        <w:t>Unit Transformer(s)</w:t>
      </w:r>
      <w:r w:rsidRPr="00B35A41">
        <w:rPr>
          <w:rFonts w:cs="Arial"/>
          <w:color w:val="000000" w:themeColor="text1"/>
        </w:rPr>
        <w:t>.</w:t>
      </w:r>
    </w:p>
    <w:p w14:paraId="758DBAA1"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should be </w:t>
      </w:r>
      <w:proofErr w:type="gramStart"/>
      <w:r w:rsidRPr="00B35A41">
        <w:rPr>
          <w:rFonts w:cs="Arial"/>
          <w:color w:val="000000" w:themeColor="text1"/>
        </w:rPr>
        <w:t>provided:-</w:t>
      </w:r>
      <w:proofErr w:type="gramEnd"/>
    </w:p>
    <w:p w14:paraId="593DADAB"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 (ii) and (v</w:t>
      </w:r>
      <w:proofErr w:type="gramStart"/>
      <w:r w:rsidRPr="00B35A41">
        <w:rPr>
          <w:rFonts w:cs="Arial"/>
          <w:color w:val="000000" w:themeColor="text1"/>
        </w:rPr>
        <w:t>);</w:t>
      </w:r>
      <w:proofErr w:type="gramEnd"/>
    </w:p>
    <w:p w14:paraId="2E3C6AA4" w14:textId="77777777" w:rsidR="006C25CA" w:rsidRPr="00B35A41" w:rsidRDefault="006C25CA" w:rsidP="006C25CA">
      <w:pPr>
        <w:pStyle w:val="Level3Text"/>
        <w:rPr>
          <w:rFonts w:cs="Arial"/>
          <w:b/>
          <w:color w:val="000000" w:themeColor="text1"/>
        </w:rPr>
      </w:pPr>
      <w:r w:rsidRPr="00B35A41">
        <w:rPr>
          <w:rFonts w:cs="Arial"/>
          <w:color w:val="000000" w:themeColor="text1"/>
        </w:rPr>
        <w:t>(iii)</w:t>
      </w:r>
      <w:r w:rsidRPr="00B35A41">
        <w:rPr>
          <w:rFonts w:cs="Arial"/>
          <w:color w:val="000000" w:themeColor="text1"/>
        </w:rPr>
        <w:tab/>
        <w:t xml:space="preserve">if the associated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 xml:space="preserve">Synchronous Power Generating </w:t>
      </w:r>
      <w:proofErr w:type="gramStart"/>
      <w:r w:rsidRPr="00B35A41">
        <w:rPr>
          <w:rFonts w:cs="Arial"/>
          <w:b/>
          <w:color w:val="000000" w:themeColor="text1"/>
        </w:rPr>
        <w:t>Module</w:t>
      </w:r>
      <w:r w:rsidRPr="00B35A41">
        <w:rPr>
          <w:rFonts w:cs="Arial"/>
          <w:color w:val="000000" w:themeColor="text1"/>
        </w:rPr>
        <w:t>)  step</w:t>
      </w:r>
      <w:proofErr w:type="gramEnd"/>
      <w:r w:rsidRPr="00B35A41">
        <w:rPr>
          <w:rFonts w:cs="Arial"/>
          <w:color w:val="000000" w:themeColor="text1"/>
        </w:rPr>
        <w:t xml:space="preserve">-up transformer can supply zero phase sequence current from the </w:t>
      </w:r>
      <w:r w:rsidRPr="00B35A41">
        <w:rPr>
          <w:rFonts w:cs="Arial"/>
          <w:b/>
          <w:color w:val="000000" w:themeColor="text1"/>
        </w:rPr>
        <w:t>Generating Unit</w:t>
      </w:r>
      <w:r w:rsidRPr="00B35A41">
        <w:rPr>
          <w:rFonts w:cs="Arial"/>
          <w:color w:val="000000" w:themeColor="text1"/>
        </w:rPr>
        <w:t xml:space="preserve"> side to the </w:t>
      </w:r>
      <w:r w:rsidRPr="00B35A41">
        <w:rPr>
          <w:rFonts w:cs="Arial"/>
          <w:b/>
          <w:color w:val="000000" w:themeColor="text1"/>
        </w:rPr>
        <w:t>National Electricity Transmission System</w:t>
      </w:r>
      <w:r w:rsidRPr="00B35A41">
        <w:rPr>
          <w:rFonts w:cs="Arial"/>
          <w:color w:val="000000" w:themeColor="text1"/>
        </w:rPr>
        <w:t>;</w:t>
      </w:r>
    </w:p>
    <w:p w14:paraId="5ED3D02C"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if the value is not 1.0 </w:t>
      </w:r>
      <w:proofErr w:type="spellStart"/>
      <w:proofErr w:type="gramStart"/>
      <w:r w:rsidRPr="00B35A41">
        <w:rPr>
          <w:rFonts w:cs="Arial"/>
          <w:color w:val="000000" w:themeColor="text1"/>
        </w:rPr>
        <w:t>p.u</w:t>
      </w:r>
      <w:proofErr w:type="spellEnd"/>
      <w:proofErr w:type="gramEnd"/>
      <w:r w:rsidRPr="00B35A41">
        <w:rPr>
          <w:rFonts w:cs="Arial"/>
          <w:color w:val="000000" w:themeColor="text1"/>
        </w:rPr>
        <w:t>;</w:t>
      </w:r>
    </w:p>
    <w:p w14:paraId="7EE60378"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 and with the following parts of this PC.A.2.5.5.</w:t>
      </w:r>
    </w:p>
    <w:p w14:paraId="59200A7A"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PC.A.2.5.5.2</w:t>
      </w:r>
      <w:r w:rsidRPr="00B35A41">
        <w:rPr>
          <w:rFonts w:cs="Arial"/>
          <w:color w:val="000000" w:themeColor="text1"/>
        </w:rPr>
        <w:tab/>
        <w:t xml:space="preserve">Auxiliary motor short circuit current contribution and any </w:t>
      </w:r>
      <w:r w:rsidRPr="00B35A41">
        <w:rPr>
          <w:rFonts w:cs="Arial"/>
          <w:b/>
          <w:color w:val="000000" w:themeColor="text1"/>
        </w:rPr>
        <w:t>Auxiliary</w:t>
      </w:r>
      <w:r w:rsidRPr="00B35A41">
        <w:rPr>
          <w:rFonts w:cs="Arial"/>
          <w:color w:val="000000" w:themeColor="text1"/>
        </w:rPr>
        <w:t xml:space="preserve"> </w:t>
      </w:r>
      <w:r w:rsidRPr="00B35A41">
        <w:rPr>
          <w:rFonts w:cs="Arial"/>
          <w:b/>
          <w:color w:val="000000" w:themeColor="text1"/>
        </w:rPr>
        <w:t>Gas Turbine Unit</w:t>
      </w:r>
      <w:r w:rsidRPr="00B35A41">
        <w:rPr>
          <w:rFonts w:cs="Arial"/>
          <w:color w:val="000000" w:themeColor="text1"/>
        </w:rPr>
        <w:t xml:space="preserve"> contribution through the</w:t>
      </w:r>
      <w:r w:rsidRPr="00B35A41">
        <w:rPr>
          <w:rFonts w:cs="Arial"/>
          <w:b/>
          <w:color w:val="000000" w:themeColor="text1"/>
        </w:rPr>
        <w:t xml:space="preserve"> Unit Transformers</w:t>
      </w:r>
      <w:r w:rsidRPr="00B35A41">
        <w:rPr>
          <w:rFonts w:cs="Arial"/>
          <w:color w:val="000000" w:themeColor="text1"/>
        </w:rPr>
        <w:t xml:space="preserve"> must be represented as a combined short circuit current contribution at the </w:t>
      </w:r>
      <w:r w:rsidRPr="00B35A41">
        <w:rPr>
          <w:rFonts w:cs="Arial"/>
          <w:b/>
          <w:color w:val="000000" w:themeColor="text1"/>
        </w:rPr>
        <w:t>Generating Unit's</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w:t>
      </w:r>
      <w:del w:id="157" w:author="Antony Johnson (ESO)" w:date="2023-06-28T13:25:00Z">
        <w:r w:rsidRPr="00B35A41" w:rsidDel="00D1211A">
          <w:rPr>
            <w:rFonts w:cs="Arial"/>
            <w:color w:val="000000" w:themeColor="text1"/>
          </w:rPr>
          <w:delText xml:space="preserve"> </w:delText>
        </w:r>
      </w:del>
      <w:r w:rsidRPr="00B35A41">
        <w:rPr>
          <w:rFonts w:cs="Arial"/>
          <w:color w:val="000000" w:themeColor="text1"/>
        </w:rPr>
        <w:t xml:space="preserve"> terminals, assuming a fault at that location. </w:t>
      </w:r>
    </w:p>
    <w:p w14:paraId="3D3EDC23" w14:textId="77777777" w:rsidR="006C25CA" w:rsidRPr="00B35A41" w:rsidRDefault="006C25CA" w:rsidP="006C25CA">
      <w:pPr>
        <w:pStyle w:val="Level1Text"/>
        <w:rPr>
          <w:rFonts w:cs="Arial"/>
          <w:color w:val="000000" w:themeColor="text1"/>
        </w:rPr>
      </w:pPr>
      <w:r w:rsidRPr="00B35A41">
        <w:rPr>
          <w:rFonts w:cs="Arial"/>
          <w:color w:val="000000" w:themeColor="text1"/>
        </w:rPr>
        <w:t>PC.A.2.5.5.3</w:t>
      </w:r>
      <w:r w:rsidRPr="00B35A41">
        <w:rPr>
          <w:rFonts w:cs="Arial"/>
          <w:color w:val="000000" w:themeColor="text1"/>
        </w:rPr>
        <w:tab/>
        <w:t xml:space="preserve">If the </w:t>
      </w:r>
      <w:r w:rsidRPr="00B35A41">
        <w:rPr>
          <w:rFonts w:cs="Arial"/>
          <w:b/>
          <w:color w:val="000000" w:themeColor="text1"/>
        </w:rPr>
        <w:t xml:space="preserve">Power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 xml:space="preserve">(or </w:t>
      </w:r>
      <w:r w:rsidRPr="00B35A41">
        <w:rPr>
          <w:rFonts w:cs="Arial"/>
          <w:b/>
          <w:color w:val="000000" w:themeColor="text1"/>
        </w:rPr>
        <w:t xml:space="preserve">OTSDUW Plant and Apparatus </w:t>
      </w:r>
      <w:r w:rsidRPr="00B35A41">
        <w:rPr>
          <w:rFonts w:cs="Arial"/>
          <w:color w:val="000000" w:themeColor="text1"/>
        </w:rPr>
        <w:t xml:space="preserve">which provides a fault infeed) has separate </w:t>
      </w:r>
      <w:r w:rsidRPr="00B35A41">
        <w:rPr>
          <w:rFonts w:cs="Arial"/>
          <w:b/>
          <w:color w:val="000000" w:themeColor="text1"/>
        </w:rPr>
        <w:t>Station Transformers</w:t>
      </w:r>
      <w:r w:rsidRPr="00B35A41">
        <w:rPr>
          <w:rFonts w:cs="Arial"/>
          <w:color w:val="000000" w:themeColor="text1"/>
        </w:rPr>
        <w:t xml:space="preserve">, data should be provided for the fault current contribution from each transformer at its high voltage terminals, assuming a fault at that location, as </w:t>
      </w:r>
      <w:proofErr w:type="gramStart"/>
      <w:r w:rsidRPr="00B35A41">
        <w:rPr>
          <w:rFonts w:cs="Arial"/>
          <w:color w:val="000000" w:themeColor="text1"/>
        </w:rPr>
        <w:t>follows:-</w:t>
      </w:r>
      <w:proofErr w:type="gramEnd"/>
    </w:p>
    <w:p w14:paraId="2F90012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428A3314"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w:t>
      </w:r>
      <w:proofErr w:type="spellStart"/>
      <w:r w:rsidRPr="00B35A41">
        <w:rPr>
          <w:rFonts w:cs="Arial"/>
          <w:color w:val="000000" w:themeColor="text1"/>
        </w:rPr>
        <w:t>i</w:t>
      </w:r>
      <w:proofErr w:type="spellEnd"/>
      <w:r w:rsidRPr="00B35A41">
        <w:rPr>
          <w:rFonts w:cs="Arial"/>
          <w:color w:val="000000" w:themeColor="text1"/>
        </w:rPr>
        <w:t>), (ii), (iii), (iv), (v) and (vi</w:t>
      </w:r>
      <w:proofErr w:type="gramStart"/>
      <w:r w:rsidRPr="00B35A41">
        <w:rPr>
          <w:rFonts w:cs="Arial"/>
          <w:color w:val="000000" w:themeColor="text1"/>
        </w:rPr>
        <w:t>);</w:t>
      </w:r>
      <w:proofErr w:type="gramEnd"/>
    </w:p>
    <w:p w14:paraId="4AD6594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PC.A.2.5.6(b) - (f).</w:t>
      </w:r>
    </w:p>
    <w:p w14:paraId="1C2C2940" w14:textId="77777777" w:rsidR="006C25CA" w:rsidRPr="00B35A41" w:rsidRDefault="006C25CA" w:rsidP="006C25CA">
      <w:pPr>
        <w:pStyle w:val="Level1Text"/>
        <w:rPr>
          <w:rFonts w:cs="Arial"/>
          <w:color w:val="000000" w:themeColor="text1"/>
        </w:rPr>
      </w:pPr>
      <w:r w:rsidRPr="00B35A41">
        <w:rPr>
          <w:rFonts w:cs="Arial"/>
          <w:color w:val="000000" w:themeColor="text1"/>
        </w:rPr>
        <w:t>PC.A.2.5.5.4</w:t>
      </w:r>
      <w:r w:rsidRPr="00B35A41">
        <w:rPr>
          <w:rFonts w:cs="Arial"/>
          <w:color w:val="000000" w:themeColor="text1"/>
        </w:rPr>
        <w:tab/>
        <w:t xml:space="preserve">Data for the fault </w:t>
      </w:r>
      <w:proofErr w:type="spellStart"/>
      <w:r w:rsidRPr="00B35A41">
        <w:rPr>
          <w:rFonts w:cs="Arial"/>
          <w:color w:val="000000" w:themeColor="text1"/>
        </w:rPr>
        <w:t>infeeds</w:t>
      </w:r>
      <w:proofErr w:type="spellEnd"/>
      <w:r w:rsidRPr="00B35A41">
        <w:rPr>
          <w:rFonts w:cs="Arial"/>
          <w:color w:val="000000" w:themeColor="text1"/>
        </w:rPr>
        <w:t xml:space="preserve"> through both </w:t>
      </w:r>
      <w:r w:rsidRPr="00B35A41">
        <w:rPr>
          <w:rFonts w:cs="Arial"/>
          <w:b/>
          <w:color w:val="000000" w:themeColor="text1"/>
        </w:rPr>
        <w:t xml:space="preserve">Unit Transformers </w:t>
      </w:r>
      <w:r w:rsidRPr="00B35A41">
        <w:rPr>
          <w:rFonts w:cs="Arial"/>
          <w:color w:val="000000" w:themeColor="text1"/>
        </w:rPr>
        <w:t xml:space="preserve">and </w:t>
      </w:r>
      <w:r w:rsidRPr="00B35A41">
        <w:rPr>
          <w:rFonts w:cs="Arial"/>
          <w:b/>
          <w:color w:val="000000" w:themeColor="text1"/>
        </w:rPr>
        <w:t>Station Transformers</w:t>
      </w:r>
      <w:r w:rsidRPr="00B35A41">
        <w:rPr>
          <w:rFonts w:cs="Arial"/>
          <w:color w:val="000000" w:themeColor="text1"/>
        </w:rPr>
        <w:t xml:space="preserve"> shall be provided for the normal running arrangement when the maximum number of </w:t>
      </w:r>
      <w:r w:rsidRPr="00B35A41">
        <w:rPr>
          <w:rFonts w:cs="Arial"/>
          <w:b/>
          <w:color w:val="000000" w:themeColor="text1"/>
        </w:rPr>
        <w:t xml:space="preserve">Generating Units </w:t>
      </w:r>
      <w:r w:rsidRPr="00B35A41">
        <w:rPr>
          <w:rFonts w:cs="Arial"/>
          <w:color w:val="000000" w:themeColor="text1"/>
        </w:rPr>
        <w:t xml:space="preserve">(including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are </w:t>
      </w:r>
      <w:proofErr w:type="spellStart"/>
      <w:r w:rsidRPr="00B35A41">
        <w:rPr>
          <w:rFonts w:cs="Arial"/>
          <w:b/>
          <w:color w:val="000000" w:themeColor="text1"/>
        </w:rPr>
        <w:t>Synchronised</w:t>
      </w:r>
      <w:proofErr w:type="spellEnd"/>
      <w:r w:rsidRPr="00B35A41">
        <w:rPr>
          <w:rFonts w:cs="Arial"/>
          <w:color w:val="000000" w:themeColor="text1"/>
        </w:rPr>
        <w:t xml:space="preserve"> to the </w:t>
      </w:r>
      <w:r w:rsidRPr="00B35A41">
        <w:rPr>
          <w:rFonts w:cs="Arial"/>
          <w:b/>
          <w:color w:val="000000" w:themeColor="text1"/>
        </w:rPr>
        <w:t>System</w:t>
      </w:r>
      <w:r w:rsidRPr="00B35A41">
        <w:rPr>
          <w:rFonts w:cs="Arial"/>
          <w:color w:val="000000" w:themeColor="text1"/>
        </w:rPr>
        <w:t xml:space="preserve"> or when all the </w:t>
      </w:r>
      <w:r w:rsidRPr="00B35A41">
        <w:rPr>
          <w:rFonts w:cs="Arial"/>
          <w:b/>
          <w:color w:val="000000" w:themeColor="text1"/>
        </w:rPr>
        <w:t>DC Converters</w:t>
      </w:r>
      <w:r w:rsidRPr="00B35A41">
        <w:rPr>
          <w:rFonts w:cs="Arial"/>
          <w:color w:val="000000" w:themeColor="text1"/>
        </w:rPr>
        <w:t xml:space="preserve"> at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Converters </w:t>
      </w:r>
      <w:r w:rsidRPr="00B35A41">
        <w:rPr>
          <w:rFonts w:cs="Arial"/>
          <w:color w:val="000000" w:themeColor="text1"/>
        </w:rPr>
        <w:t xml:space="preserve">within an </w:t>
      </w:r>
      <w:r w:rsidRPr="00B35A41">
        <w:rPr>
          <w:rFonts w:cs="Arial"/>
          <w:b/>
          <w:color w:val="000000" w:themeColor="text1"/>
        </w:rPr>
        <w:t xml:space="preserve">HVDC System </w:t>
      </w:r>
      <w:r w:rsidRPr="00B35A41">
        <w:rPr>
          <w:rFonts w:cs="Arial"/>
          <w:color w:val="000000" w:themeColor="text1"/>
        </w:rPr>
        <w:t>are transferring</w:t>
      </w:r>
      <w:r w:rsidRPr="00B35A41">
        <w:rPr>
          <w:rFonts w:cs="Arial"/>
          <w:b/>
          <w:color w:val="000000" w:themeColor="text1"/>
        </w:rPr>
        <w:t xml:space="preserve"> Rated MW </w:t>
      </w:r>
      <w:r w:rsidRPr="00B35A41">
        <w:rPr>
          <w:rFonts w:cs="Arial"/>
          <w:color w:val="000000" w:themeColor="text1"/>
        </w:rPr>
        <w:t xml:space="preserve">in either direction.  Where there is an alternative running arrangement (or transfer in the case of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which can give a higher fault infeed through the </w:t>
      </w:r>
      <w:r w:rsidRPr="00B35A41">
        <w:rPr>
          <w:rFonts w:cs="Arial"/>
          <w:b/>
          <w:color w:val="000000" w:themeColor="text1"/>
        </w:rPr>
        <w:t>Station Transformers</w:t>
      </w:r>
      <w:r w:rsidRPr="00B35A41">
        <w:rPr>
          <w:rFonts w:cs="Arial"/>
          <w:color w:val="000000" w:themeColor="text1"/>
        </w:rPr>
        <w:t>, then a separate data submission representing this condition shall be made.</w:t>
      </w:r>
    </w:p>
    <w:p w14:paraId="65374D05" w14:textId="77777777" w:rsidR="006C25CA" w:rsidRPr="00B35A41" w:rsidRDefault="006C25CA" w:rsidP="006C25CA">
      <w:pPr>
        <w:pStyle w:val="Level1Text"/>
        <w:rPr>
          <w:rFonts w:cs="Arial"/>
          <w:color w:val="000000" w:themeColor="text1"/>
        </w:rPr>
      </w:pPr>
      <w:r w:rsidRPr="00B35A41">
        <w:rPr>
          <w:rFonts w:cs="Arial"/>
          <w:color w:val="000000" w:themeColor="text1"/>
        </w:rPr>
        <w:t>PC.A.2.5.5.5</w:t>
      </w:r>
      <w:r w:rsidRPr="00B35A41">
        <w:rPr>
          <w:rFonts w:cs="Arial"/>
          <w:color w:val="000000" w:themeColor="text1"/>
        </w:rPr>
        <w:tab/>
        <w:t xml:space="preserve">Unless the normal operating arrangement within the </w:t>
      </w:r>
      <w:r w:rsidRPr="00B35A41">
        <w:rPr>
          <w:rFonts w:cs="Arial"/>
          <w:b/>
          <w:color w:val="000000" w:themeColor="text1"/>
        </w:rPr>
        <w:t>Power Station</w:t>
      </w:r>
      <w:r w:rsidRPr="00B35A41">
        <w:rPr>
          <w:rFonts w:cs="Arial"/>
          <w:color w:val="000000" w:themeColor="text1"/>
        </w:rPr>
        <w:t xml:space="preserve"> is to have the </w:t>
      </w:r>
      <w:r w:rsidRPr="00B35A41">
        <w:rPr>
          <w:rFonts w:cs="Arial"/>
          <w:b/>
          <w:color w:val="000000" w:themeColor="text1"/>
        </w:rPr>
        <w:t>Station</w:t>
      </w:r>
      <w:r w:rsidRPr="00B35A41">
        <w:rPr>
          <w:rFonts w:cs="Arial"/>
          <w:color w:val="000000" w:themeColor="text1"/>
        </w:rPr>
        <w:t xml:space="preserve"> and </w:t>
      </w:r>
      <w:r w:rsidRPr="00B35A41">
        <w:rPr>
          <w:rFonts w:cs="Arial"/>
          <w:b/>
          <w:color w:val="000000" w:themeColor="text1"/>
        </w:rPr>
        <w:t>Unit Boards</w:t>
      </w:r>
      <w:r w:rsidRPr="00B35A41">
        <w:rPr>
          <w:rFonts w:cs="Arial"/>
          <w:color w:val="000000" w:themeColor="text1"/>
        </w:rPr>
        <w:t xml:space="preserve"> interconnected within the </w:t>
      </w:r>
      <w:r w:rsidRPr="00B35A41">
        <w:rPr>
          <w:rFonts w:cs="Arial"/>
          <w:b/>
          <w:color w:val="000000" w:themeColor="text1"/>
        </w:rPr>
        <w:t>Power Station</w:t>
      </w:r>
      <w:r w:rsidRPr="00B35A41">
        <w:rPr>
          <w:rFonts w:cs="Arial"/>
          <w:color w:val="000000" w:themeColor="text1"/>
        </w:rPr>
        <w:t xml:space="preserve">, no account should be taken of the interconnection between the </w:t>
      </w:r>
      <w:r w:rsidRPr="00B35A41">
        <w:rPr>
          <w:rFonts w:cs="Arial"/>
          <w:b/>
          <w:color w:val="000000" w:themeColor="text1"/>
        </w:rPr>
        <w:t xml:space="preserve">Station Board </w:t>
      </w:r>
      <w:r w:rsidRPr="00B35A41">
        <w:rPr>
          <w:rFonts w:cs="Arial"/>
          <w:color w:val="000000" w:themeColor="text1"/>
        </w:rPr>
        <w:t xml:space="preserve">and the </w:t>
      </w:r>
      <w:r w:rsidRPr="00B35A41">
        <w:rPr>
          <w:rFonts w:cs="Arial"/>
          <w:b/>
          <w:color w:val="000000" w:themeColor="text1"/>
        </w:rPr>
        <w:t>Unit Board</w:t>
      </w:r>
      <w:r w:rsidRPr="00B35A41">
        <w:rPr>
          <w:rFonts w:cs="Arial"/>
          <w:color w:val="000000" w:themeColor="text1"/>
        </w:rPr>
        <w:t>.</w:t>
      </w:r>
      <w:r w:rsidRPr="00B35A41">
        <w:rPr>
          <w:rFonts w:cs="Arial"/>
          <w:color w:val="000000" w:themeColor="text1"/>
          <w:u w:val="single"/>
        </w:rPr>
        <w:t xml:space="preserve"> </w:t>
      </w:r>
    </w:p>
    <w:p w14:paraId="1592B1AE" w14:textId="77777777" w:rsidR="006C25CA" w:rsidRPr="00B35A41" w:rsidRDefault="006C25CA" w:rsidP="006C25CA">
      <w:pPr>
        <w:pStyle w:val="Level1Text"/>
        <w:rPr>
          <w:rFonts w:cs="Arial"/>
          <w:color w:val="000000" w:themeColor="text1"/>
        </w:rPr>
      </w:pPr>
      <w:r w:rsidRPr="00B35A41">
        <w:rPr>
          <w:rFonts w:cs="Arial"/>
          <w:color w:val="000000" w:themeColor="text1"/>
        </w:rPr>
        <w:t>PC.A.2.5.5.6</w:t>
      </w:r>
      <w:r w:rsidRPr="00B35A41">
        <w:rPr>
          <w:rFonts w:cs="Arial"/>
          <w:color w:val="000000" w:themeColor="text1"/>
        </w:rPr>
        <w:tab/>
        <w:t>Auxiliary motor short circuit current contribution and any auxiliary</w:t>
      </w:r>
      <w:r w:rsidRPr="00B35A41">
        <w:rPr>
          <w:rFonts w:cs="Arial"/>
          <w:b/>
          <w:color w:val="000000" w:themeColor="text1"/>
        </w:rPr>
        <w:t xml:space="preserve"> DC Converter Station</w:t>
      </w:r>
      <w:r w:rsidRPr="00B35A41">
        <w:rPr>
          <w:rFonts w:cs="Arial"/>
          <w:color w:val="000000" w:themeColor="text1"/>
        </w:rPr>
        <w:t xml:space="preserve"> contribution or </w:t>
      </w:r>
      <w:r w:rsidRPr="00B35A41">
        <w:rPr>
          <w:rFonts w:cs="Arial"/>
          <w:b/>
          <w:color w:val="000000" w:themeColor="text1"/>
        </w:rPr>
        <w:t>HVDC System</w:t>
      </w:r>
      <w:r w:rsidRPr="00B35A41">
        <w:rPr>
          <w:rFonts w:cs="Arial"/>
          <w:color w:val="000000" w:themeColor="text1"/>
        </w:rPr>
        <w:t xml:space="preserve"> contribution through the </w:t>
      </w:r>
      <w:r w:rsidRPr="00B35A41">
        <w:rPr>
          <w:rFonts w:cs="Arial"/>
          <w:b/>
          <w:color w:val="000000" w:themeColor="text1"/>
        </w:rPr>
        <w:t>Station Transformers</w:t>
      </w:r>
      <w:r w:rsidRPr="00B35A41">
        <w:rPr>
          <w:rFonts w:cs="Arial"/>
          <w:color w:val="000000" w:themeColor="text1"/>
        </w:rPr>
        <w:t xml:space="preserve"> must be represented as a combined short circuit current contribution through the </w:t>
      </w:r>
      <w:r w:rsidRPr="00B35A41">
        <w:rPr>
          <w:rFonts w:cs="Arial"/>
          <w:b/>
          <w:color w:val="000000" w:themeColor="text1"/>
        </w:rPr>
        <w:t>Station Transformers</w:t>
      </w:r>
      <w:r w:rsidRPr="00B35A41">
        <w:rPr>
          <w:rFonts w:cs="Arial"/>
          <w:color w:val="000000" w:themeColor="text1"/>
        </w:rPr>
        <w:t>.</w:t>
      </w:r>
    </w:p>
    <w:p w14:paraId="37B7132A" w14:textId="77777777" w:rsidR="006C25CA" w:rsidRPr="00B35A41" w:rsidRDefault="006C25CA" w:rsidP="006C25CA">
      <w:pPr>
        <w:pStyle w:val="Level1Text"/>
        <w:rPr>
          <w:rFonts w:cs="Arial"/>
          <w:color w:val="000000" w:themeColor="text1"/>
        </w:rPr>
      </w:pPr>
      <w:r w:rsidRPr="00B7072B">
        <w:rPr>
          <w:rFonts w:cs="Arial"/>
          <w:color w:val="000000" w:themeColor="text1"/>
        </w:rPr>
        <w:t>PC.A.2.5.5.7</w:t>
      </w:r>
      <w:r w:rsidRPr="00B35A41">
        <w:rPr>
          <w:rFonts w:cs="Arial"/>
          <w:color w:val="000000" w:themeColor="text1"/>
        </w:rPr>
        <w:tab/>
        <w:t xml:space="preserve">Where a </w:t>
      </w:r>
      <w:r w:rsidRPr="00B35A41">
        <w:rPr>
          <w:rFonts w:cs="Arial"/>
          <w:b/>
          <w:color w:val="000000" w:themeColor="text1"/>
        </w:rPr>
        <w:t>Manufacturer’s Data &amp; Performance Report</w:t>
      </w:r>
      <w:r w:rsidRPr="00B35A41">
        <w:rPr>
          <w:rFonts w:cs="Arial"/>
          <w:color w:val="000000" w:themeColor="text1"/>
        </w:rPr>
        <w:t xml:space="preserve"> exists in respect of the model of the </w:t>
      </w:r>
      <w:r w:rsidRPr="00B35A41">
        <w:rPr>
          <w:rFonts w:cs="Arial"/>
          <w:b/>
          <w:color w:val="000000" w:themeColor="text1"/>
        </w:rPr>
        <w:t>Power Park Unit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opt to reference the </w:t>
      </w:r>
      <w:r w:rsidRPr="00F22CC5">
        <w:rPr>
          <w:rFonts w:cs="Arial"/>
          <w:b/>
          <w:bCs/>
          <w:color w:val="000000" w:themeColor="text1"/>
          <w:rPrChange w:id="158" w:author="Antony Johnson (ESO)" w:date="2023-06-28T13:33:00Z">
            <w:rPr>
              <w:rFonts w:cs="Arial"/>
              <w:color w:val="000000" w:themeColor="text1"/>
            </w:rPr>
          </w:rPrChange>
        </w:rPr>
        <w:t>Manu</w:t>
      </w:r>
      <w:r w:rsidRPr="00F22CC5">
        <w:rPr>
          <w:rFonts w:cs="Arial"/>
          <w:b/>
          <w:bCs/>
          <w:color w:val="000000" w:themeColor="text1"/>
        </w:rPr>
        <w:t>f</w:t>
      </w:r>
      <w:r w:rsidRPr="00B35A41">
        <w:rPr>
          <w:rFonts w:cs="Arial"/>
          <w:b/>
          <w:color w:val="000000" w:themeColor="text1"/>
        </w:rPr>
        <w:t>acturer’s Data &amp; Performance Report</w:t>
      </w:r>
      <w:r w:rsidRPr="00B35A41">
        <w:rPr>
          <w:rFonts w:cs="Arial"/>
          <w:color w:val="000000" w:themeColor="text1"/>
        </w:rPr>
        <w:t xml:space="preserve"> as an alternative to the provision of data in accordance with this PC.A.2.5.5.7. For the avoidance of doubt, all other data provision pursuant to the Grid Code shall still be provided including a </w:t>
      </w:r>
      <w:r w:rsidRPr="00D321CF">
        <w:rPr>
          <w:rFonts w:cs="Arial"/>
          <w:b/>
          <w:bCs/>
          <w:color w:val="000000" w:themeColor="text1"/>
          <w:rPrChange w:id="159" w:author="Antony Johnson (ESO)" w:date="2023-06-28T13:33:00Z">
            <w:rPr>
              <w:rFonts w:cs="Arial"/>
              <w:color w:val="000000" w:themeColor="text1"/>
            </w:rPr>
          </w:rPrChange>
        </w:rPr>
        <w:t>Single Line Diagram</w:t>
      </w:r>
      <w:r w:rsidRPr="00B35A41">
        <w:rPr>
          <w:rFonts w:cs="Arial"/>
          <w:color w:val="000000" w:themeColor="text1"/>
        </w:rPr>
        <w:t xml:space="preserve"> and those data pertaining thereto.</w:t>
      </w:r>
    </w:p>
    <w:p w14:paraId="0566F98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each type of </w:t>
      </w:r>
      <w:r w:rsidRPr="00B35A41">
        <w:rPr>
          <w:rFonts w:cs="Arial"/>
          <w:b/>
          <w:color w:val="000000" w:themeColor="text1"/>
        </w:rPr>
        <w:t xml:space="preserve">Power Park Unit </w:t>
      </w:r>
      <w:r w:rsidRPr="00B35A41">
        <w:rPr>
          <w:rFonts w:cs="Arial"/>
          <w:color w:val="000000" w:themeColor="text1"/>
        </w:rPr>
        <w:t>(</w:t>
      </w:r>
      <w:proofErr w:type="spellStart"/>
      <w:r w:rsidRPr="00B35A41">
        <w:rPr>
          <w:rFonts w:cs="Arial"/>
          <w:color w:val="000000" w:themeColor="text1"/>
        </w:rPr>
        <w:t>eg.</w:t>
      </w:r>
      <w:proofErr w:type="spellEnd"/>
      <w:r w:rsidRPr="00B35A41">
        <w:rPr>
          <w:rFonts w:cs="Arial"/>
          <w:color w:val="000000" w:themeColor="text1"/>
        </w:rPr>
        <w:t xml:space="preserve"> </w:t>
      </w:r>
      <w:r>
        <w:rPr>
          <w:rFonts w:cs="Arial"/>
          <w:color w:val="auto"/>
        </w:rPr>
        <w:t xml:space="preserve">a </w:t>
      </w:r>
      <w:r w:rsidRPr="00B35A41">
        <w:rPr>
          <w:rFonts w:cs="Arial"/>
          <w:color w:val="000000" w:themeColor="text1"/>
        </w:rPr>
        <w:t xml:space="preserve">Doubly Fed Induction Generator) (and any </w:t>
      </w:r>
      <w:r w:rsidRPr="00B35A41">
        <w:rPr>
          <w:rFonts w:cs="Arial"/>
          <w:b/>
          <w:color w:val="000000" w:themeColor="text1"/>
        </w:rPr>
        <w:t xml:space="preserve">OTSDUW Plant and Apparatus </w:t>
      </w:r>
      <w:r w:rsidRPr="00B35A41">
        <w:rPr>
          <w:rFonts w:cs="Arial"/>
          <w:color w:val="000000" w:themeColor="text1"/>
        </w:rPr>
        <w:t>which provides a fault infeed),</w:t>
      </w:r>
      <w:r w:rsidRPr="00B35A41">
        <w:rPr>
          <w:rFonts w:cs="Arial"/>
          <w:b/>
          <w:color w:val="000000" w:themeColor="text1"/>
        </w:rPr>
        <w:t xml:space="preserve"> </w:t>
      </w:r>
      <w:r w:rsidRPr="00B35A41">
        <w:rPr>
          <w:rFonts w:cs="Arial"/>
          <w:color w:val="000000" w:themeColor="text1"/>
        </w:rPr>
        <w:t>including any</w:t>
      </w:r>
      <w:r w:rsidRPr="00B35A41">
        <w:rPr>
          <w:rFonts w:cs="Arial"/>
          <w:b/>
          <w:color w:val="000000" w:themeColor="text1"/>
        </w:rPr>
        <w:t xml:space="preserve"> Auxiliaries</w:t>
      </w:r>
      <w:r w:rsidRPr="00B35A41">
        <w:rPr>
          <w:rFonts w:cs="Arial"/>
          <w:color w:val="000000" w:themeColor="text1"/>
        </w:rPr>
        <w:t xml:space="preserve">, positive, negative and zero sequence root mean square current values are to be provided of the contribution to the short circuit current flowing at: </w:t>
      </w:r>
    </w:p>
    <w:p w14:paraId="5A7F0CD3"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PC.A.2.2.2 is provided, and</w:t>
      </w:r>
    </w:p>
    <w:p w14:paraId="571BEC9E" w14:textId="77777777" w:rsidR="006C25CA" w:rsidRPr="00B35A41" w:rsidRDefault="006C25CA" w:rsidP="006C25CA">
      <w:pPr>
        <w:pStyle w:val="Level2Text"/>
        <w:rPr>
          <w:rFonts w:cs="Arial"/>
          <w:b/>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(and in case of</w:t>
      </w:r>
      <w:r w:rsidRPr="00B35A41">
        <w:rPr>
          <w:rFonts w:cs="Arial"/>
          <w:b/>
          <w:color w:val="000000" w:themeColor="text1"/>
        </w:rPr>
        <w:t xml:space="preserve"> OTSUA</w:t>
      </w:r>
      <w:r w:rsidRPr="00B35A41">
        <w:rPr>
          <w:rFonts w:cs="Arial"/>
          <w:color w:val="000000" w:themeColor="text1"/>
        </w:rPr>
        <w:t xml:space="preserve">, </w:t>
      </w:r>
      <w:r w:rsidRPr="00B35A41">
        <w:rPr>
          <w:rFonts w:cs="Arial"/>
          <w:b/>
          <w:color w:val="000000" w:themeColor="text1"/>
        </w:rPr>
        <w:t>Transmission 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65514DC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the following solid faults at the </w:t>
      </w:r>
      <w:r w:rsidRPr="00B35A41">
        <w:rPr>
          <w:rFonts w:cs="Arial"/>
          <w:b/>
          <w:color w:val="000000" w:themeColor="text1"/>
        </w:rPr>
        <w:t>Grid Entry Point</w:t>
      </w:r>
      <w:r w:rsidRPr="00B35A41">
        <w:rPr>
          <w:rFonts w:cs="Arial"/>
          <w:color w:val="000000" w:themeColor="text1"/>
        </w:rPr>
        <w:t xml:space="preserve"> (and in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w:t>
      </w:r>
    </w:p>
    <w:p w14:paraId="7B229A98"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a symmetrical three phase short circuit</w:t>
      </w:r>
    </w:p>
    <w:p w14:paraId="7991B359"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a single phase to earth short circuit </w:t>
      </w:r>
    </w:p>
    <w:p w14:paraId="659A6088" w14:textId="77777777" w:rsidR="006C25CA" w:rsidRPr="00B35A41" w:rsidRDefault="006C25CA" w:rsidP="006C25CA">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a </w:t>
      </w:r>
      <w:proofErr w:type="gramStart"/>
      <w:r w:rsidRPr="00B35A41">
        <w:rPr>
          <w:rFonts w:cs="Arial"/>
          <w:color w:val="000000" w:themeColor="text1"/>
        </w:rPr>
        <w:t>phase to phase</w:t>
      </w:r>
      <w:proofErr w:type="gramEnd"/>
      <w:r w:rsidRPr="00B35A41">
        <w:rPr>
          <w:rFonts w:cs="Arial"/>
          <w:color w:val="000000" w:themeColor="text1"/>
        </w:rPr>
        <w:t xml:space="preserve"> short circuit</w:t>
      </w:r>
    </w:p>
    <w:p w14:paraId="6E761D57" w14:textId="77777777" w:rsidR="006C25CA" w:rsidRPr="00B35A41" w:rsidRDefault="006C25CA" w:rsidP="006C25CA">
      <w:pPr>
        <w:pStyle w:val="Level2Text"/>
        <w:rPr>
          <w:rFonts w:cs="Arial"/>
          <w:color w:val="000000" w:themeColor="text1"/>
        </w:rPr>
      </w:pPr>
      <w:r w:rsidRPr="00B35A41">
        <w:rPr>
          <w:rFonts w:cs="Arial"/>
          <w:color w:val="000000" w:themeColor="text1"/>
        </w:rPr>
        <w:t>(iv)</w:t>
      </w:r>
      <w:r w:rsidRPr="00B35A41">
        <w:rPr>
          <w:rFonts w:cs="Arial"/>
          <w:color w:val="000000" w:themeColor="text1"/>
        </w:rPr>
        <w:tab/>
        <w:t>a two phase to earth short circuit</w:t>
      </w:r>
    </w:p>
    <w:p w14:paraId="44508DF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t xml:space="preserve">For a </w:t>
      </w:r>
      <w:r w:rsidRPr="00B35A41">
        <w:rPr>
          <w:rFonts w:cs="Arial"/>
          <w:b/>
          <w:color w:val="000000" w:themeColor="text1"/>
        </w:rPr>
        <w:t>Power Park Module</w:t>
      </w:r>
      <w:r w:rsidRPr="00B35A41">
        <w:rPr>
          <w:rFonts w:cs="Arial"/>
          <w:color w:val="000000" w:themeColor="text1"/>
        </w:rPr>
        <w:t xml:space="preserve"> (including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circuit, the data should indicate whether the protective control will act in each of the above cases and the effects of its action shall be included in the data. For any case in which the protective control will act, the data for the fault shall also be submitted for the limiting case in which the protective circuit will not act, which may involve the application of a non-solid fault, and the positive, negative and zero sequence retained voltages </w:t>
      </w:r>
      <w:proofErr w:type="gramStart"/>
      <w:r w:rsidRPr="00B35A41">
        <w:rPr>
          <w:rFonts w:cs="Arial"/>
          <w:color w:val="000000" w:themeColor="text1"/>
        </w:rPr>
        <w:t>at</w:t>
      </w:r>
      <w:r>
        <w:rPr>
          <w:rFonts w:cs="Arial"/>
          <w:color w:val="auto"/>
        </w:rPr>
        <w:t>;</w:t>
      </w:r>
      <w:proofErr w:type="gramEnd"/>
      <w:r w:rsidRPr="00B35A41">
        <w:rPr>
          <w:rFonts w:cs="Arial"/>
          <w:color w:val="000000" w:themeColor="text1"/>
        </w:rPr>
        <w:t xml:space="preserve"> </w:t>
      </w:r>
    </w:p>
    <w:p w14:paraId="6162096D"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is provided and </w:t>
      </w:r>
    </w:p>
    <w:p w14:paraId="09108141"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593B483E" w14:textId="77777777" w:rsidR="006C25CA" w:rsidRPr="00B35A41" w:rsidRDefault="006C25CA" w:rsidP="006C25CA">
      <w:pPr>
        <w:pStyle w:val="Level1Text"/>
        <w:rPr>
          <w:rFonts w:cs="Arial"/>
          <w:color w:val="000000" w:themeColor="text1"/>
        </w:rPr>
      </w:pPr>
      <w:r w:rsidRPr="00B35A41">
        <w:rPr>
          <w:rFonts w:cs="Arial"/>
          <w:color w:val="000000" w:themeColor="text1"/>
        </w:rPr>
        <w:tab/>
        <w:t>in this limiting case shall be provided.</w:t>
      </w:r>
    </w:p>
    <w:p w14:paraId="524F641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fault for which data is submitted, the data items listed under the following parts of PC.A.2.5.6(a) shall be </w:t>
      </w:r>
      <w:proofErr w:type="gramStart"/>
      <w:r w:rsidRPr="00B35A41">
        <w:rPr>
          <w:rFonts w:cs="Arial"/>
          <w:color w:val="000000" w:themeColor="text1"/>
        </w:rPr>
        <w:t>provided:-</w:t>
      </w:r>
      <w:proofErr w:type="gramEnd"/>
    </w:p>
    <w:p w14:paraId="4AC09476" w14:textId="77777777" w:rsidR="006C25CA" w:rsidRPr="00B35A41" w:rsidRDefault="006C25CA" w:rsidP="006C25CA">
      <w:pPr>
        <w:pStyle w:val="Level3Text"/>
        <w:rPr>
          <w:rFonts w:cs="Arial"/>
          <w:color w:val="000000" w:themeColor="text1"/>
        </w:rPr>
      </w:pPr>
      <w:r w:rsidRPr="00B35A41">
        <w:rPr>
          <w:rFonts w:cs="Arial"/>
          <w:color w:val="000000" w:themeColor="text1"/>
        </w:rPr>
        <w:t>(iv), (vii), (viii), (ix), (x</w:t>
      </w:r>
      <w:proofErr w:type="gramStart"/>
      <w:r w:rsidRPr="00B35A41">
        <w:rPr>
          <w:rFonts w:cs="Arial"/>
          <w:color w:val="000000" w:themeColor="text1"/>
        </w:rPr>
        <w:t>);</w:t>
      </w:r>
      <w:proofErr w:type="gramEnd"/>
    </w:p>
    <w:p w14:paraId="590C4A3B" w14:textId="77777777" w:rsidR="006C25CA" w:rsidRPr="00B35A41" w:rsidRDefault="006C25CA" w:rsidP="006C25CA">
      <w:pPr>
        <w:pStyle w:val="Level2Text"/>
        <w:rPr>
          <w:rFonts w:cs="Arial"/>
          <w:color w:val="000000" w:themeColor="text1"/>
        </w:rPr>
      </w:pPr>
    </w:p>
    <w:p w14:paraId="4788B1B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if an equivalent </w:t>
      </w:r>
      <w:r w:rsidRPr="00B35A41">
        <w:rPr>
          <w:rFonts w:cs="Arial"/>
          <w:b/>
          <w:color w:val="000000" w:themeColor="text1"/>
        </w:rPr>
        <w:t xml:space="preserve">Single Line </w:t>
      </w:r>
      <w:commentRangeStart w:id="160"/>
      <w:r w:rsidRPr="00B35A41">
        <w:rPr>
          <w:rFonts w:cs="Arial"/>
          <w:b/>
          <w:color w:val="000000" w:themeColor="text1"/>
        </w:rPr>
        <w:t>Diagram</w:t>
      </w:r>
      <w:commentRangeEnd w:id="160"/>
      <w:r w:rsidR="00A0546D">
        <w:rPr>
          <w:rStyle w:val="CommentReference"/>
          <w:color w:val="auto"/>
          <w:lang w:val="en-GB"/>
        </w:rPr>
        <w:commentReference w:id="160"/>
      </w:r>
      <w:r w:rsidRPr="00B35A41">
        <w:rPr>
          <w:rFonts w:cs="Arial"/>
          <w:color w:val="000000" w:themeColor="text1"/>
        </w:rPr>
        <w:t xml:space="preserve"> has been provided the data items listed under the following parts of PC.A.2.5.6(a) shall be </w:t>
      </w:r>
      <w:proofErr w:type="gramStart"/>
      <w:r w:rsidRPr="00B35A41">
        <w:rPr>
          <w:rFonts w:cs="Arial"/>
          <w:color w:val="000000" w:themeColor="text1"/>
        </w:rPr>
        <w:t>provided:-</w:t>
      </w:r>
      <w:proofErr w:type="gramEnd"/>
      <w:r w:rsidRPr="00B35A41">
        <w:rPr>
          <w:rFonts w:cs="Arial"/>
          <w:color w:val="000000" w:themeColor="text1"/>
        </w:rPr>
        <w:t xml:space="preserve">  </w:t>
      </w:r>
    </w:p>
    <w:p w14:paraId="6215C198" w14:textId="77777777" w:rsidR="006C25CA" w:rsidRPr="00B35A41" w:rsidRDefault="006C25CA" w:rsidP="006C25CA">
      <w:pPr>
        <w:pStyle w:val="Level3Text"/>
        <w:rPr>
          <w:rFonts w:cs="Arial"/>
          <w:color w:val="000000" w:themeColor="text1"/>
        </w:rPr>
      </w:pPr>
      <w:r w:rsidRPr="00B35A41">
        <w:rPr>
          <w:rFonts w:cs="Arial"/>
          <w:color w:val="000000" w:themeColor="text1"/>
        </w:rPr>
        <w:t>(xi), (xii), (xiii</w:t>
      </w:r>
      <w:proofErr w:type="gramStart"/>
      <w:r w:rsidRPr="00B35A41">
        <w:rPr>
          <w:rFonts w:cs="Arial"/>
          <w:color w:val="000000" w:themeColor="text1"/>
        </w:rPr>
        <w:t>);</w:t>
      </w:r>
      <w:proofErr w:type="gramEnd"/>
    </w:p>
    <w:p w14:paraId="77B0CC71" w14:textId="77777777" w:rsidR="006C25CA" w:rsidRPr="00B35A41" w:rsidRDefault="006C25CA" w:rsidP="006C25CA">
      <w:pPr>
        <w:pStyle w:val="Level1Text"/>
        <w:rPr>
          <w:rFonts w:cs="Arial"/>
          <w:color w:val="000000" w:themeColor="text1"/>
        </w:rPr>
      </w:pPr>
    </w:p>
    <w:p w14:paraId="549FFE4A"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w:t>
      </w:r>
      <w:proofErr w:type="gramStart"/>
      <w:r w:rsidRPr="00B35A41">
        <w:rPr>
          <w:rFonts w:cs="Arial"/>
          <w:color w:val="000000" w:themeColor="text1"/>
        </w:rPr>
        <w:t>circuit:-</w:t>
      </w:r>
      <w:proofErr w:type="gramEnd"/>
    </w:p>
    <w:p w14:paraId="18EB44D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shall be </w:t>
      </w:r>
      <w:proofErr w:type="gramStart"/>
      <w:r w:rsidRPr="00B35A41">
        <w:rPr>
          <w:rFonts w:cs="Arial"/>
          <w:color w:val="000000" w:themeColor="text1"/>
        </w:rPr>
        <w:t>provided:-</w:t>
      </w:r>
      <w:proofErr w:type="gramEnd"/>
    </w:p>
    <w:p w14:paraId="14BB9092" w14:textId="77777777" w:rsidR="006C25CA" w:rsidRPr="00B35A41" w:rsidRDefault="006C25CA" w:rsidP="006C25CA">
      <w:pPr>
        <w:pStyle w:val="Level3Text"/>
        <w:rPr>
          <w:rFonts w:cs="Arial"/>
          <w:color w:val="000000" w:themeColor="text1"/>
        </w:rPr>
      </w:pPr>
      <w:r w:rsidRPr="00B35A41">
        <w:rPr>
          <w:rFonts w:cs="Arial"/>
          <w:color w:val="000000" w:themeColor="text1"/>
        </w:rPr>
        <w:t>(xiv), (xv</w:t>
      </w:r>
      <w:proofErr w:type="gramStart"/>
      <w:r w:rsidRPr="00B35A41">
        <w:rPr>
          <w:rFonts w:cs="Arial"/>
          <w:color w:val="000000" w:themeColor="text1"/>
        </w:rPr>
        <w:t>);</w:t>
      </w:r>
      <w:proofErr w:type="gramEnd"/>
    </w:p>
    <w:p w14:paraId="7AA5DC92" w14:textId="77777777" w:rsidR="006C25CA" w:rsidRPr="00B35A41" w:rsidRDefault="006C25CA" w:rsidP="006C25CA">
      <w:pPr>
        <w:pStyle w:val="Level1Text"/>
        <w:rPr>
          <w:rFonts w:cs="Arial"/>
          <w:color w:val="000000" w:themeColor="text1"/>
        </w:rPr>
      </w:pPr>
      <w:r w:rsidRPr="00B35A41">
        <w:rPr>
          <w:rFonts w:cs="Arial"/>
          <w:color w:val="000000" w:themeColor="text1"/>
        </w:rPr>
        <w:tab/>
      </w:r>
      <w:proofErr w:type="gramStart"/>
      <w:r w:rsidRPr="00B35A41">
        <w:rPr>
          <w:rFonts w:cs="Arial"/>
          <w:color w:val="000000" w:themeColor="text1"/>
        </w:rPr>
        <w:t>All of</w:t>
      </w:r>
      <w:proofErr w:type="gramEnd"/>
      <w:r w:rsidRPr="00B35A41">
        <w:rPr>
          <w:rFonts w:cs="Arial"/>
          <w:color w:val="000000" w:themeColor="text1"/>
        </w:rPr>
        <w:t xml:space="preserve"> the above data items shall be provided in accordance with the detailed provisions of PC.A.2.5.6(c), (d), (f).</w:t>
      </w:r>
    </w:p>
    <w:p w14:paraId="480BBB5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Should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be unavailable at the time of the application for a </w:t>
      </w:r>
      <w:r w:rsidRPr="00B35A41">
        <w:rPr>
          <w:rFonts w:cs="Arial"/>
          <w:b/>
          <w:color w:val="000000" w:themeColor="text1"/>
        </w:rPr>
        <w:t>CUSC Contract</w:t>
      </w:r>
      <w:r w:rsidRPr="00B35A41">
        <w:rPr>
          <w:rFonts w:cs="Arial"/>
          <w:color w:val="000000" w:themeColor="text1"/>
        </w:rPr>
        <w:t xml:space="preserve"> or </w:t>
      </w:r>
      <w:r w:rsidRPr="00B35A41">
        <w:rPr>
          <w:rFonts w:cs="Arial"/>
          <w:b/>
          <w:color w:val="000000" w:themeColor="text1"/>
        </w:rPr>
        <w:t>Embedded Development Agreement</w:t>
      </w:r>
      <w:r w:rsidRPr="00B35A41">
        <w:rPr>
          <w:rFonts w:cs="Arial"/>
          <w:color w:val="000000" w:themeColor="text1"/>
        </w:rPr>
        <w:t xml:space="preserve">, a limited subset of the data, representing the maximum fault infeed that may result from </w:t>
      </w:r>
      <w:proofErr w:type="gramStart"/>
      <w:r w:rsidRPr="00B35A41">
        <w:rPr>
          <w:rFonts w:cs="Arial"/>
          <w:color w:val="000000" w:themeColor="text1"/>
        </w:rPr>
        <w:t>all of</w:t>
      </w:r>
      <w:proofErr w:type="gramEnd"/>
      <w:r w:rsidRPr="00B35A41">
        <w:rPr>
          <w:rFonts w:cs="Arial"/>
          <w:color w:val="000000" w:themeColor="text1"/>
        </w:rPr>
        <w:t xml:space="preserve"> the plant types being considered, shall be submitted. This data will, as a minimum, </w:t>
      </w:r>
      <w:del w:id="161" w:author="Antony Johnson (ESO)" w:date="2023-06-28T13:36:00Z">
        <w:r w:rsidRPr="00B35A41" w:rsidDel="00F85E7A">
          <w:rPr>
            <w:rFonts w:cs="Arial"/>
            <w:color w:val="000000" w:themeColor="text1"/>
          </w:rPr>
          <w:delText xml:space="preserve"> </w:delText>
        </w:r>
      </w:del>
      <w:r w:rsidRPr="00B35A41">
        <w:rPr>
          <w:rFonts w:cs="Arial"/>
          <w:color w:val="000000" w:themeColor="text1"/>
        </w:rPr>
        <w:t xml:space="preserve">represent the root mean square of the positive, negative and zero sequence components of the fault current for both single phase and three phase solid faults at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 xml:space="preserve">User System Entry Point </w:t>
      </w:r>
      <w:r w:rsidRPr="00B35A41">
        <w:rPr>
          <w:rFonts w:cs="Arial"/>
          <w:color w:val="000000" w:themeColor="text1"/>
        </w:rPr>
        <w:t xml:space="preserve">if </w:t>
      </w:r>
      <w:r w:rsidRPr="00B35A41">
        <w:rPr>
          <w:rFonts w:cs="Arial"/>
          <w:b/>
          <w:color w:val="000000" w:themeColor="text1"/>
        </w:rPr>
        <w:t>Embedded</w:t>
      </w:r>
      <w:r w:rsidRPr="00B35A41">
        <w:rPr>
          <w:rFonts w:cs="Arial"/>
          <w:color w:val="000000" w:themeColor="text1"/>
        </w:rPr>
        <w:t xml:space="preserve">) at the time of fault application and 50ms following fault application.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shall be submitted to </w:t>
      </w:r>
      <w:r w:rsidRPr="00B35A41">
        <w:rPr>
          <w:rFonts w:cs="Arial"/>
          <w:b/>
          <w:color w:val="000000" w:themeColor="text1"/>
        </w:rPr>
        <w:t>The Company</w:t>
      </w:r>
      <w:r w:rsidRPr="00B35A41">
        <w:rPr>
          <w:rFonts w:cs="Arial"/>
          <w:color w:val="000000" w:themeColor="text1"/>
        </w:rPr>
        <w:t xml:space="preserve"> as soon as it is available, in line with PC.A.1.2</w:t>
      </w:r>
    </w:p>
    <w:p w14:paraId="051E941C" w14:textId="77777777" w:rsidR="006C25CA" w:rsidRPr="00B35A41" w:rsidRDefault="006C25CA" w:rsidP="006C25CA">
      <w:pPr>
        <w:pStyle w:val="Level1Text"/>
        <w:rPr>
          <w:rFonts w:cs="Arial"/>
          <w:color w:val="000000" w:themeColor="text1"/>
        </w:rPr>
      </w:pPr>
      <w:r w:rsidRPr="009D047A">
        <w:rPr>
          <w:rFonts w:cs="Arial"/>
          <w:color w:val="000000" w:themeColor="text1"/>
        </w:rPr>
        <w:t>PC.A.2.5.6</w:t>
      </w:r>
      <w:r w:rsidRPr="00B35A41">
        <w:rPr>
          <w:rFonts w:cs="Arial"/>
          <w:color w:val="000000" w:themeColor="text1"/>
        </w:rPr>
        <w:tab/>
      </w:r>
      <w:r w:rsidRPr="00B35A41">
        <w:rPr>
          <w:rFonts w:cs="Arial"/>
          <w:color w:val="000000" w:themeColor="text1"/>
          <w:u w:val="single"/>
        </w:rPr>
        <w:t>Data Items</w:t>
      </w:r>
    </w:p>
    <w:p w14:paraId="01249CB0"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The following is the list of data </w:t>
      </w:r>
      <w:proofErr w:type="spellStart"/>
      <w:r w:rsidRPr="00B35A41">
        <w:rPr>
          <w:rFonts w:cs="Arial"/>
          <w:color w:val="000000" w:themeColor="text1"/>
        </w:rPr>
        <w:t>utilised</w:t>
      </w:r>
      <w:proofErr w:type="spellEnd"/>
      <w:r w:rsidRPr="00B35A41">
        <w:rPr>
          <w:rFonts w:cs="Arial"/>
          <w:color w:val="000000" w:themeColor="text1"/>
        </w:rPr>
        <w:t xml:space="preserve"> in this part of the </w:t>
      </w:r>
      <w:r w:rsidRPr="00B35A41">
        <w:rPr>
          <w:rFonts w:cs="Arial"/>
          <w:b/>
          <w:color w:val="000000" w:themeColor="text1"/>
        </w:rPr>
        <w:t>PC</w:t>
      </w:r>
      <w:r w:rsidRPr="00B35A41">
        <w:rPr>
          <w:rFonts w:cs="Arial"/>
          <w:color w:val="000000" w:themeColor="text1"/>
        </w:rPr>
        <w:t xml:space="preserve">.  It also contains rules on the data which generally </w:t>
      </w:r>
      <w:proofErr w:type="gramStart"/>
      <w:r w:rsidRPr="00B35A41">
        <w:rPr>
          <w:rFonts w:cs="Arial"/>
          <w:color w:val="000000" w:themeColor="text1"/>
        </w:rPr>
        <w:t>apply:-</w:t>
      </w:r>
      <w:proofErr w:type="gramEnd"/>
    </w:p>
    <w:p w14:paraId="749BCD59"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Root mean square of the symmetrical three-phase short circuit current infeed at the instant of fault,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1821BF21"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Root mean square of the symmetrical three-phase short circuit current after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contribution has substantially decayed,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61AE144D"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the zero sequence source resistance and reactance values of the </w:t>
      </w:r>
      <w:r w:rsidRPr="00B35A41">
        <w:rPr>
          <w:rFonts w:cs="Arial"/>
          <w:b/>
          <w:color w:val="000000" w:themeColor="text1"/>
        </w:rPr>
        <w:t>User's System</w:t>
      </w:r>
      <w:r w:rsidRPr="00B35A41">
        <w:rPr>
          <w:rFonts w:cs="Arial"/>
          <w:color w:val="000000" w:themeColor="text1"/>
        </w:rPr>
        <w:t xml:space="preserve"> as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consistent with the infeed described in PC.A.2.5.</w:t>
      </w:r>
      <w:proofErr w:type="gramStart"/>
      <w:r w:rsidRPr="00B35A41">
        <w:rPr>
          <w:rFonts w:cs="Arial"/>
          <w:color w:val="000000" w:themeColor="text1"/>
        </w:rPr>
        <w:t>1.(</w:t>
      </w:r>
      <w:proofErr w:type="gramEnd"/>
      <w:r w:rsidRPr="00B35A41">
        <w:rPr>
          <w:rFonts w:cs="Arial"/>
          <w:color w:val="000000" w:themeColor="text1"/>
        </w:rPr>
        <w:t>b);</w:t>
      </w:r>
    </w:p>
    <w:p w14:paraId="6E4DBA77"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root mean square of the pre-fault voltage at which the maximum fault currents were </w:t>
      </w:r>
      <w:proofErr w:type="gramStart"/>
      <w:r w:rsidRPr="00B35A41">
        <w:rPr>
          <w:rFonts w:cs="Arial"/>
          <w:color w:val="000000" w:themeColor="text1"/>
        </w:rPr>
        <w:t>calculated;</w:t>
      </w:r>
      <w:proofErr w:type="gramEnd"/>
    </w:p>
    <w:p w14:paraId="36F76808"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(v)</w:t>
      </w:r>
      <w:r w:rsidRPr="00B35A41">
        <w:rPr>
          <w:rFonts w:cs="Arial"/>
          <w:color w:val="000000" w:themeColor="text1"/>
        </w:rPr>
        <w:tab/>
        <w:t xml:space="preserve">the positive sequence X/R ratio at the instant of </w:t>
      </w:r>
      <w:proofErr w:type="gramStart"/>
      <w:r w:rsidRPr="00B35A41">
        <w:rPr>
          <w:rFonts w:cs="Arial"/>
          <w:color w:val="000000" w:themeColor="text1"/>
        </w:rPr>
        <w:t>fault;</w:t>
      </w:r>
      <w:proofErr w:type="gramEnd"/>
      <w:r w:rsidRPr="00B35A41">
        <w:rPr>
          <w:rFonts w:cs="Arial"/>
          <w:color w:val="000000" w:themeColor="text1"/>
        </w:rPr>
        <w:t xml:space="preserve"> </w:t>
      </w:r>
    </w:p>
    <w:p w14:paraId="4C5EDE09" w14:textId="77777777" w:rsidR="006C25CA" w:rsidRPr="00B35A41" w:rsidRDefault="006C25CA" w:rsidP="006C25CA">
      <w:pPr>
        <w:pStyle w:val="Level3Text"/>
        <w:rPr>
          <w:rFonts w:cs="Arial"/>
          <w:color w:val="000000" w:themeColor="text1"/>
        </w:rPr>
      </w:pPr>
      <w:r w:rsidRPr="00B35A41">
        <w:rPr>
          <w:rFonts w:cs="Arial"/>
          <w:color w:val="000000" w:themeColor="text1"/>
        </w:rPr>
        <w:t>(vi)</w:t>
      </w:r>
      <w:r w:rsidRPr="00B35A41">
        <w:rPr>
          <w:rFonts w:cs="Arial"/>
          <w:color w:val="000000" w:themeColor="text1"/>
        </w:rPr>
        <w:tab/>
        <w:t xml:space="preserve">the negative sequence resistance and reactance values of the </w:t>
      </w:r>
      <w:r w:rsidRPr="00B35A41">
        <w:rPr>
          <w:rFonts w:cs="Arial"/>
          <w:b/>
          <w:color w:val="000000" w:themeColor="text1"/>
        </w:rPr>
        <w:t>User's System</w:t>
      </w:r>
      <w:r w:rsidRPr="00B35A41">
        <w:rPr>
          <w:rFonts w:cs="Arial"/>
          <w:color w:val="000000" w:themeColor="text1"/>
        </w:rPr>
        <w:t xml:space="preserve">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if substantially different from the values of positive sequence resistance and reactance which would be derived from the data provided </w:t>
      </w:r>
      <w:proofErr w:type="gramStart"/>
      <w:r w:rsidRPr="00B35A41">
        <w:rPr>
          <w:rFonts w:cs="Arial"/>
          <w:color w:val="000000" w:themeColor="text1"/>
        </w:rPr>
        <w:t>above;</w:t>
      </w:r>
      <w:proofErr w:type="gramEnd"/>
      <w:r w:rsidRPr="00B35A41">
        <w:rPr>
          <w:rFonts w:cs="Arial"/>
          <w:color w:val="000000" w:themeColor="text1"/>
        </w:rPr>
        <w:t xml:space="preserve"> </w:t>
      </w:r>
    </w:p>
    <w:p w14:paraId="6E78E505" w14:textId="77777777" w:rsidR="006C25CA" w:rsidRPr="00B35A41" w:rsidRDefault="006C25CA" w:rsidP="006C25CA">
      <w:pPr>
        <w:pStyle w:val="Level3Text"/>
        <w:rPr>
          <w:rFonts w:cs="Arial"/>
          <w:color w:val="000000" w:themeColor="text1"/>
        </w:rPr>
      </w:pPr>
      <w:r w:rsidRPr="00B35A41">
        <w:rPr>
          <w:rFonts w:cs="Arial"/>
          <w:color w:val="000000" w:themeColor="text1"/>
        </w:rPr>
        <w:t>(vii)</w:t>
      </w:r>
      <w:r w:rsidRPr="00B35A41">
        <w:rPr>
          <w:rFonts w:cs="Arial"/>
          <w:color w:val="000000" w:themeColor="text1"/>
        </w:rPr>
        <w:tab/>
        <w:t xml:space="preserve">A continuous trace and a table showing the root mean square of the positive, negative and zero sequence components of the short circuit current between zero and 140ms at 10ms </w:t>
      </w:r>
      <w:proofErr w:type="gramStart"/>
      <w:r w:rsidRPr="00B35A41">
        <w:rPr>
          <w:rFonts w:cs="Arial"/>
          <w:color w:val="000000" w:themeColor="text1"/>
        </w:rPr>
        <w:t>intervals;</w:t>
      </w:r>
      <w:proofErr w:type="gramEnd"/>
    </w:p>
    <w:p w14:paraId="2EF6E448" w14:textId="77777777" w:rsidR="006C25CA" w:rsidRPr="00B35A41" w:rsidRDefault="006C25CA" w:rsidP="006C25CA">
      <w:pPr>
        <w:pStyle w:val="Level3Text"/>
        <w:rPr>
          <w:rFonts w:cs="Arial"/>
          <w:color w:val="000000" w:themeColor="text1"/>
        </w:rPr>
      </w:pPr>
      <w:r w:rsidRPr="00B35A41">
        <w:rPr>
          <w:rFonts w:cs="Arial"/>
          <w:color w:val="000000" w:themeColor="text1"/>
        </w:rPr>
        <w:t>(viii)</w:t>
      </w:r>
      <w:r w:rsidRPr="00B35A41">
        <w:rPr>
          <w:rFonts w:cs="Arial"/>
          <w:color w:val="000000" w:themeColor="text1"/>
        </w:rPr>
        <w:tab/>
        <w:t xml:space="preserve">The </w:t>
      </w:r>
      <w:r w:rsidRPr="00B35A41">
        <w:rPr>
          <w:rFonts w:cs="Arial"/>
          <w:b/>
          <w:color w:val="000000" w:themeColor="text1"/>
        </w:rPr>
        <w:t xml:space="preserve">Active Power </w:t>
      </w:r>
      <w:r w:rsidRPr="00B35A41">
        <w:rPr>
          <w:rFonts w:cs="Arial"/>
          <w:color w:val="000000" w:themeColor="text1"/>
        </w:rPr>
        <w:t xml:space="preserve">(or </w:t>
      </w:r>
      <w:r w:rsidRPr="00B35A41">
        <w:rPr>
          <w:rFonts w:cs="Arial"/>
          <w:b/>
          <w:color w:val="000000" w:themeColor="text1"/>
        </w:rPr>
        <w:t xml:space="preserve">Interface Point Capacity </w:t>
      </w:r>
      <w:r w:rsidRPr="00B35A41">
        <w:rPr>
          <w:rFonts w:cs="Arial"/>
          <w:color w:val="000000" w:themeColor="text1"/>
        </w:rPr>
        <w:t xml:space="preserve">being exported pre-fault by the </w:t>
      </w:r>
      <w:r w:rsidRPr="00B35A41">
        <w:rPr>
          <w:rFonts w:cs="Arial"/>
          <w:b/>
          <w:color w:val="000000" w:themeColor="text1"/>
        </w:rPr>
        <w:t>OTSDUW Plant and Apparatus</w:t>
      </w:r>
      <w:r w:rsidRPr="00B35A41">
        <w:rPr>
          <w:rFonts w:cs="Arial"/>
          <w:color w:val="000000" w:themeColor="text1"/>
        </w:rPr>
        <w:t xml:space="preserve">) being generated pre-fault by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by each type of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r w:rsidRPr="00B35A41">
        <w:rPr>
          <w:rFonts w:cs="Arial"/>
          <w:b/>
          <w:color w:val="000000" w:themeColor="text1"/>
        </w:rPr>
        <w:t xml:space="preserve"> </w:t>
      </w:r>
    </w:p>
    <w:p w14:paraId="50A0748C" w14:textId="77777777" w:rsidR="006C25CA" w:rsidRPr="00B35A41" w:rsidRDefault="006C25CA" w:rsidP="006C25CA">
      <w:pPr>
        <w:pStyle w:val="Level3Text"/>
        <w:rPr>
          <w:rFonts w:cs="Arial"/>
          <w:color w:val="000000" w:themeColor="text1"/>
        </w:rPr>
      </w:pPr>
      <w:r w:rsidRPr="00B35A41">
        <w:rPr>
          <w:rFonts w:cs="Arial"/>
          <w:color w:val="000000" w:themeColor="text1"/>
        </w:rPr>
        <w:t>(ix)</w:t>
      </w:r>
      <w:r w:rsidRPr="00B35A41">
        <w:rPr>
          <w:rFonts w:cs="Arial"/>
          <w:color w:val="000000" w:themeColor="text1"/>
        </w:rPr>
        <w:tab/>
        <w:t xml:space="preserve">The reactive compensation shown explicitly on the </w:t>
      </w:r>
      <w:r w:rsidRPr="00B35A41">
        <w:rPr>
          <w:rFonts w:cs="Arial"/>
          <w:b/>
          <w:color w:val="000000" w:themeColor="text1"/>
        </w:rPr>
        <w:t>Single Line Diagram</w:t>
      </w:r>
      <w:r w:rsidRPr="00B35A41">
        <w:rPr>
          <w:rFonts w:cs="Arial"/>
          <w:color w:val="000000" w:themeColor="text1"/>
        </w:rPr>
        <w:t xml:space="preserve"> that is switched </w:t>
      </w:r>
      <w:proofErr w:type="gramStart"/>
      <w:r w:rsidRPr="00B35A41">
        <w:rPr>
          <w:rFonts w:cs="Arial"/>
          <w:color w:val="000000" w:themeColor="text1"/>
        </w:rPr>
        <w:t>in;</w:t>
      </w:r>
      <w:proofErr w:type="gramEnd"/>
      <w:r w:rsidRPr="00B35A41">
        <w:rPr>
          <w:rFonts w:cs="Arial"/>
          <w:color w:val="000000" w:themeColor="text1"/>
        </w:rPr>
        <w:t xml:space="preserve"> </w:t>
      </w:r>
    </w:p>
    <w:p w14:paraId="36A40942" w14:textId="77777777" w:rsidR="006C25CA" w:rsidRPr="00B35A41" w:rsidRDefault="006C25CA" w:rsidP="006C25CA">
      <w:pPr>
        <w:pStyle w:val="Level3Text"/>
        <w:rPr>
          <w:rFonts w:cs="Arial"/>
          <w:color w:val="000000" w:themeColor="text1"/>
        </w:rPr>
      </w:pPr>
      <w:r w:rsidRPr="00B35A41">
        <w:rPr>
          <w:rFonts w:cs="Arial"/>
          <w:color w:val="000000" w:themeColor="text1"/>
        </w:rPr>
        <w:t>(x)</w:t>
      </w:r>
      <w:r w:rsidRPr="00B35A41">
        <w:rPr>
          <w:rFonts w:cs="Arial"/>
          <w:color w:val="000000" w:themeColor="text1"/>
        </w:rPr>
        <w:tab/>
        <w:t xml:space="preserve">The </w:t>
      </w:r>
      <w:r w:rsidRPr="00B35A41">
        <w:rPr>
          <w:rFonts w:cs="Arial"/>
          <w:b/>
          <w:color w:val="000000" w:themeColor="text1"/>
        </w:rPr>
        <w:t>Power Factor</w:t>
      </w:r>
      <w:r w:rsidRPr="00B35A41">
        <w:rPr>
          <w:rFonts w:cs="Arial"/>
          <w:color w:val="000000" w:themeColor="text1"/>
        </w:rPr>
        <w:t xml:space="preserve"> of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 xml:space="preserve">DC Connected Power Park </w:t>
      </w:r>
      <w:proofErr w:type="gramStart"/>
      <w:r w:rsidRPr="00B35A41">
        <w:rPr>
          <w:rFonts w:cs="Arial"/>
          <w:b/>
          <w:color w:val="000000" w:themeColor="text1"/>
        </w:rPr>
        <w:t>Modules</w:t>
      </w:r>
      <w:r w:rsidRPr="00B35A41">
        <w:rPr>
          <w:rFonts w:cs="Arial"/>
          <w:color w:val="000000" w:themeColor="text1"/>
        </w:rPr>
        <w:t>)  and</w:t>
      </w:r>
      <w:proofErr w:type="gramEnd"/>
      <w:r w:rsidRPr="00B35A41">
        <w:rPr>
          <w:rFonts w:cs="Arial"/>
          <w:color w:val="000000" w:themeColor="text1"/>
        </w:rPr>
        <w:t xml:space="preserve"> of each </w:t>
      </w:r>
      <w:r w:rsidRPr="00B35A41">
        <w:rPr>
          <w:rFonts w:cs="Arial"/>
          <w:b/>
          <w:color w:val="000000" w:themeColor="text1"/>
        </w:rPr>
        <w:t>Power Park Unit</w:t>
      </w:r>
      <w:r w:rsidRPr="00B35A41">
        <w:rPr>
          <w:rFonts w:cs="Arial"/>
          <w:color w:val="000000" w:themeColor="text1"/>
        </w:rPr>
        <w:t xml:space="preserve"> type;</w:t>
      </w:r>
    </w:p>
    <w:p w14:paraId="4E04001E" w14:textId="77777777" w:rsidR="006C25CA" w:rsidRPr="00B35A41" w:rsidRDefault="006C25CA" w:rsidP="006C25CA">
      <w:pPr>
        <w:pStyle w:val="Level3Text"/>
        <w:rPr>
          <w:rFonts w:cs="Arial"/>
          <w:color w:val="000000" w:themeColor="text1"/>
        </w:rPr>
      </w:pPr>
      <w:r w:rsidRPr="00B35A41">
        <w:rPr>
          <w:rFonts w:cs="Arial"/>
          <w:color w:val="000000" w:themeColor="text1"/>
        </w:rPr>
        <w:t>(xi)</w:t>
      </w:r>
      <w:r w:rsidRPr="00B35A41">
        <w:rPr>
          <w:rFonts w:cs="Arial"/>
          <w:color w:val="000000" w:themeColor="text1"/>
        </w:rPr>
        <w:tab/>
        <w:t xml:space="preserve">The positive sequence X/R ratio of the equivalent at the </w:t>
      </w:r>
      <w:r w:rsidRPr="00B35A41">
        <w:rPr>
          <w:rFonts w:cs="Arial"/>
          <w:b/>
          <w:color w:val="000000" w:themeColor="text1"/>
        </w:rPr>
        <w:t xml:space="preserve">Common Collection Busbar </w:t>
      </w:r>
      <w:r w:rsidRPr="00B35A41">
        <w:rPr>
          <w:rFonts w:cs="Arial"/>
          <w:color w:val="000000" w:themeColor="text1"/>
        </w:rPr>
        <w:t xml:space="preserve">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0A856242" w14:textId="77777777" w:rsidR="006C25CA" w:rsidRPr="00B35A41" w:rsidRDefault="006C25CA" w:rsidP="006C25CA">
      <w:pPr>
        <w:pStyle w:val="Level3Text"/>
        <w:rPr>
          <w:rFonts w:cs="Arial"/>
          <w:color w:val="000000" w:themeColor="text1"/>
        </w:rPr>
      </w:pPr>
      <w:r w:rsidRPr="00B35A41">
        <w:rPr>
          <w:rFonts w:cs="Arial"/>
          <w:color w:val="000000" w:themeColor="text1"/>
        </w:rPr>
        <w:t>(xii)</w:t>
      </w:r>
      <w:r w:rsidRPr="00B35A41">
        <w:rPr>
          <w:rFonts w:cs="Arial"/>
          <w:color w:val="000000" w:themeColor="text1"/>
        </w:rPr>
        <w:tab/>
        <w:t xml:space="preserve">The minimum zero sequence impedance of the equivalent seen from the </w:t>
      </w:r>
      <w:r w:rsidRPr="00B35A41">
        <w:rPr>
          <w:rFonts w:cs="Arial"/>
          <w:b/>
          <w:color w:val="000000" w:themeColor="text1"/>
        </w:rPr>
        <w:t>Common Collection Busbar</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3A172BE9" w14:textId="77777777" w:rsidR="006C25CA" w:rsidRPr="00B35A41" w:rsidRDefault="006C25CA" w:rsidP="006C25CA">
      <w:pPr>
        <w:pStyle w:val="Level3Text"/>
        <w:rPr>
          <w:rFonts w:cs="Arial"/>
          <w:color w:val="000000" w:themeColor="text1"/>
        </w:rPr>
      </w:pPr>
      <w:r w:rsidRPr="00B35A41">
        <w:rPr>
          <w:rFonts w:cs="Arial"/>
          <w:color w:val="000000" w:themeColor="text1"/>
        </w:rPr>
        <w:t>(xiii)</w:t>
      </w:r>
      <w:r w:rsidRPr="00B35A41">
        <w:rPr>
          <w:rFonts w:cs="Arial"/>
          <w:color w:val="000000" w:themeColor="text1"/>
        </w:rPr>
        <w:tab/>
        <w:t xml:space="preserve">The number of </w:t>
      </w:r>
      <w:r w:rsidRPr="00B35A41">
        <w:rPr>
          <w:rFonts w:cs="Arial"/>
          <w:b/>
          <w:color w:val="000000" w:themeColor="text1"/>
        </w:rPr>
        <w:t>Power Park Units</w:t>
      </w:r>
      <w:r w:rsidRPr="00B35A41">
        <w:rPr>
          <w:rFonts w:cs="Arial"/>
          <w:color w:val="000000" w:themeColor="text1"/>
        </w:rPr>
        <w:t xml:space="preserve"> represented in the equivalent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p>
    <w:p w14:paraId="25FC4A62" w14:textId="77777777" w:rsidR="006C25CA" w:rsidRPr="00B35A41" w:rsidRDefault="006C25CA" w:rsidP="006C25CA">
      <w:pPr>
        <w:pStyle w:val="Level3Text"/>
        <w:rPr>
          <w:rFonts w:cs="Arial"/>
          <w:color w:val="000000" w:themeColor="text1"/>
        </w:rPr>
      </w:pPr>
      <w:r w:rsidRPr="00B35A41">
        <w:rPr>
          <w:rFonts w:cs="Arial"/>
          <w:color w:val="000000" w:themeColor="text1"/>
        </w:rPr>
        <w:t>(xiv)</w:t>
      </w:r>
      <w:r w:rsidRPr="00B35A41">
        <w:rPr>
          <w:rFonts w:cs="Arial"/>
          <w:color w:val="000000" w:themeColor="text1"/>
        </w:rPr>
        <w:tab/>
        <w:t xml:space="preserve">The additional rotor resistance and reactance (if any) that is applied to the </w:t>
      </w:r>
      <w:r w:rsidRPr="00B35A41">
        <w:rPr>
          <w:rFonts w:cs="Arial"/>
          <w:b/>
          <w:color w:val="000000" w:themeColor="text1"/>
        </w:rPr>
        <w:t>Power Park Unit</w:t>
      </w:r>
      <w:r w:rsidRPr="00B35A41">
        <w:rPr>
          <w:rFonts w:cs="Arial"/>
          <w:color w:val="000000" w:themeColor="text1"/>
        </w:rPr>
        <w:t xml:space="preserve"> under a fault </w:t>
      </w:r>
      <w:proofErr w:type="gramStart"/>
      <w:r w:rsidRPr="00B35A41">
        <w:rPr>
          <w:rFonts w:cs="Arial"/>
          <w:color w:val="000000" w:themeColor="text1"/>
        </w:rPr>
        <w:t>condition;</w:t>
      </w:r>
      <w:proofErr w:type="gramEnd"/>
    </w:p>
    <w:p w14:paraId="5ABE690B" w14:textId="77777777" w:rsidR="006C25CA" w:rsidRPr="00B35A41" w:rsidRDefault="006C25CA" w:rsidP="006C25CA">
      <w:pPr>
        <w:pStyle w:val="Level3Text"/>
        <w:rPr>
          <w:rFonts w:cs="Arial"/>
          <w:color w:val="000000" w:themeColor="text1"/>
        </w:rPr>
      </w:pPr>
      <w:r w:rsidRPr="00B35A41">
        <w:rPr>
          <w:rFonts w:cs="Arial"/>
          <w:color w:val="000000" w:themeColor="text1"/>
        </w:rPr>
        <w:t>(xv)</w:t>
      </w:r>
      <w:r w:rsidRPr="00B35A41">
        <w:rPr>
          <w:rFonts w:cs="Arial"/>
          <w:color w:val="000000" w:themeColor="text1"/>
        </w:rPr>
        <w:tab/>
        <w:t xml:space="preserve">A continuous trace and a table showing the root mean square of the positive, negative and zero sequence components of the retained voltage at the fault point and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w:t>
      </w:r>
      <w:r w:rsidRPr="00722844">
        <w:t>PC.A.2.2.2</w:t>
      </w:r>
      <w:r w:rsidRPr="00B35A41">
        <w:rPr>
          <w:rFonts w:cs="Arial"/>
          <w:color w:val="000000" w:themeColor="text1"/>
        </w:rPr>
        <w:t xml:space="preserve"> is provided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representing the limiting case, which may involve the application of a non-solid fault, required to not cause operation of the protective control;</w:t>
      </w:r>
    </w:p>
    <w:p w14:paraId="55D0A3D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In considering this data, unless the </w:t>
      </w:r>
      <w:r w:rsidRPr="00B35A41">
        <w:rPr>
          <w:rFonts w:cs="Arial"/>
          <w:b/>
          <w:color w:val="000000" w:themeColor="text1"/>
        </w:rPr>
        <w:t>User</w:t>
      </w:r>
      <w:r w:rsidRPr="00B35A41">
        <w:rPr>
          <w:rFonts w:cs="Arial"/>
          <w:color w:val="000000" w:themeColor="text1"/>
        </w:rPr>
        <w:t xml:space="preserve"> notifies </w:t>
      </w:r>
      <w:r w:rsidRPr="00B35A41">
        <w:rPr>
          <w:rFonts w:cs="Arial"/>
          <w:b/>
          <w:color w:val="000000" w:themeColor="text1"/>
        </w:rPr>
        <w:t>The Company</w:t>
      </w:r>
      <w:r w:rsidRPr="00B35A41">
        <w:rPr>
          <w:rFonts w:cs="Arial"/>
          <w:color w:val="000000" w:themeColor="text1"/>
        </w:rPr>
        <w:t xml:space="preserve"> accordingly at the time of data submission, </w:t>
      </w:r>
      <w:r w:rsidRPr="00B35A41">
        <w:rPr>
          <w:rFonts w:cs="Arial"/>
          <w:b/>
          <w:color w:val="000000" w:themeColor="text1"/>
        </w:rPr>
        <w:t>The Company</w:t>
      </w:r>
      <w:r w:rsidRPr="00B35A41">
        <w:rPr>
          <w:rFonts w:cs="Arial"/>
          <w:color w:val="000000" w:themeColor="text1"/>
        </w:rPr>
        <w:t xml:space="preserve"> will assume that the time constant of decay of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corresponding to the change from I</w:t>
      </w:r>
      <w:r w:rsidRPr="00B35A41">
        <w:rPr>
          <w:rFonts w:cs="Arial"/>
          <w:color w:val="000000" w:themeColor="text1"/>
          <w:vertAlign w:val="subscript"/>
        </w:rPr>
        <w:t>1</w:t>
      </w:r>
      <w:r w:rsidRPr="00B35A41">
        <w:rPr>
          <w:rFonts w:cs="Arial"/>
          <w:color w:val="000000" w:themeColor="text1"/>
        </w:rPr>
        <w:t>" to I</w:t>
      </w:r>
      <w:r w:rsidRPr="00B35A41">
        <w:rPr>
          <w:rFonts w:cs="Arial"/>
          <w:color w:val="000000" w:themeColor="text1"/>
          <w:vertAlign w:val="subscript"/>
        </w:rPr>
        <w:t>1</w:t>
      </w:r>
      <w:r w:rsidRPr="00B35A41">
        <w:rPr>
          <w:rFonts w:cs="Arial"/>
          <w:color w:val="000000" w:themeColor="text1"/>
        </w:rPr>
        <w:t xml:space="preserve">', (T") is not significantly different from 40ms. If that assumption is not correct in relation to an item of data, the </w:t>
      </w:r>
      <w:r w:rsidRPr="00B35A41">
        <w:rPr>
          <w:rFonts w:cs="Arial"/>
          <w:b/>
          <w:color w:val="000000" w:themeColor="text1"/>
        </w:rPr>
        <w:t>User</w:t>
      </w:r>
      <w:r w:rsidRPr="00B35A41">
        <w:rPr>
          <w:rFonts w:cs="Arial"/>
          <w:color w:val="000000" w:themeColor="text1"/>
        </w:rPr>
        <w:t xml:space="preserve"> must inform </w:t>
      </w:r>
      <w:r w:rsidRPr="00B35A41">
        <w:rPr>
          <w:rFonts w:cs="Arial"/>
          <w:b/>
          <w:color w:val="000000" w:themeColor="text1"/>
        </w:rPr>
        <w:t>The Company</w:t>
      </w:r>
      <w:r w:rsidRPr="00B35A41">
        <w:rPr>
          <w:rFonts w:cs="Arial"/>
          <w:color w:val="000000" w:themeColor="text1"/>
        </w:rPr>
        <w:t xml:space="preserve"> at the time of submission of the data.</w:t>
      </w:r>
    </w:p>
    <w:p w14:paraId="402B1918"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value for the X/R ratio must reflect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that may be present in the fault current and hence that of the sources of the initial fault current. All shunt elements and loads must therefore be deleted from any system model before the X/R ratio is calculated.</w:t>
      </w:r>
    </w:p>
    <w:p w14:paraId="506E9651"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In producing the data, the </w:t>
      </w:r>
      <w:r w:rsidRPr="00B35A41">
        <w:rPr>
          <w:rFonts w:cs="Arial"/>
          <w:b/>
          <w:color w:val="000000" w:themeColor="text1"/>
        </w:rPr>
        <w:t>User</w:t>
      </w:r>
      <w:r w:rsidRPr="00B35A41">
        <w:rPr>
          <w:rFonts w:cs="Arial"/>
          <w:color w:val="000000" w:themeColor="text1"/>
        </w:rPr>
        <w:t xml:space="preserve"> may use "time step analysis" or "fixed-point-in-time analysis" with different impedances.</w:t>
      </w:r>
    </w:p>
    <w:p w14:paraId="3D899125"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If a fixed-point-in-time analysis with different impedances method is used, then in relation to the data submitted under (a) (</w:t>
      </w:r>
      <w:proofErr w:type="spellStart"/>
      <w:r w:rsidRPr="00B35A41">
        <w:rPr>
          <w:rFonts w:cs="Arial"/>
          <w:color w:val="000000" w:themeColor="text1"/>
        </w:rPr>
        <w:t>i</w:t>
      </w:r>
      <w:proofErr w:type="spellEnd"/>
      <w:r w:rsidRPr="00B35A41">
        <w:rPr>
          <w:rFonts w:cs="Arial"/>
          <w:color w:val="000000" w:themeColor="text1"/>
        </w:rPr>
        <w:t>) above, the data will be required for "time zero" to give I</w:t>
      </w:r>
      <w:r w:rsidRPr="00B35A41">
        <w:rPr>
          <w:rFonts w:cs="Arial"/>
          <w:color w:val="000000" w:themeColor="text1"/>
          <w:vertAlign w:val="subscript"/>
        </w:rPr>
        <w:t>1</w:t>
      </w:r>
      <w:r w:rsidRPr="00B35A41">
        <w:rPr>
          <w:rFonts w:cs="Arial"/>
          <w:color w:val="000000" w:themeColor="text1"/>
        </w:rPr>
        <w:t>".  The figure of 120ms is consistent with a decay time constant T" of 40ms, and if that figure is different, then the figure of 120ms must be changed accordingly.</w:t>
      </w:r>
    </w:p>
    <w:p w14:paraId="61920B9C"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(f)</w:t>
      </w:r>
      <w:r w:rsidRPr="00B35A41">
        <w:rPr>
          <w:rFonts w:cs="Arial"/>
          <w:color w:val="000000" w:themeColor="text1"/>
        </w:rPr>
        <w:tab/>
        <w:t xml:space="preserve">Where a "time step analysis" is carried out, the X/R ratio may be calculated directly from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The X/R ratio is not that given by the phase angle of the fault current if this is based on a system calculation with shunt loads, but from the </w:t>
      </w:r>
      <w:proofErr w:type="spellStart"/>
      <w:r w:rsidRPr="00B35A41">
        <w:rPr>
          <w:rFonts w:cs="Arial"/>
          <w:color w:val="000000" w:themeColor="text1"/>
        </w:rPr>
        <w:t>Thévenin</w:t>
      </w:r>
      <w:proofErr w:type="spellEnd"/>
      <w:r w:rsidRPr="00B35A41">
        <w:rPr>
          <w:rFonts w:cs="Arial"/>
          <w:color w:val="000000" w:themeColor="text1"/>
        </w:rPr>
        <w:t xml:space="preserve"> equivalent of the system impedance at the instant of fault with all non-source shunts removed. </w:t>
      </w:r>
    </w:p>
    <w:p w14:paraId="7C3A30CD" w14:textId="77777777" w:rsidR="008D1F4C" w:rsidRPr="00B35A41" w:rsidRDefault="008D1F4C" w:rsidP="008D1F4C">
      <w:pPr>
        <w:pStyle w:val="Level1Text"/>
        <w:rPr>
          <w:rFonts w:cs="Arial"/>
          <w:color w:val="000000" w:themeColor="text1"/>
        </w:rPr>
      </w:pPr>
      <w:r w:rsidRPr="00B35A41">
        <w:rPr>
          <w:rFonts w:cs="Arial"/>
          <w:color w:val="000000" w:themeColor="text1"/>
        </w:rPr>
        <w:t>PC.A.3</w:t>
      </w:r>
      <w:r w:rsidRPr="00B35A41">
        <w:rPr>
          <w:rFonts w:cs="Arial"/>
          <w:color w:val="000000" w:themeColor="text1"/>
        </w:rPr>
        <w:tab/>
      </w:r>
      <w:r w:rsidRPr="00B35A41">
        <w:rPr>
          <w:rFonts w:cs="Arial"/>
          <w:color w:val="000000" w:themeColor="text1"/>
          <w:u w:val="single"/>
        </w:rPr>
        <w:t>POWER GENERATING MODULE,</w:t>
      </w:r>
      <w:r w:rsidRPr="00B35A41">
        <w:rPr>
          <w:rFonts w:cs="Arial"/>
          <w:color w:val="000000" w:themeColor="text1"/>
        </w:rPr>
        <w:t xml:space="preserve"> </w:t>
      </w:r>
      <w:r w:rsidRPr="00B35A41">
        <w:rPr>
          <w:rFonts w:cs="Arial"/>
          <w:color w:val="000000" w:themeColor="text1"/>
          <w:u w:val="single"/>
        </w:rPr>
        <w:t>GENERATING UNIT, HVDC SYSTEM AND DC CONVERTER DATA</w:t>
      </w:r>
      <w:r w:rsidRPr="00B35A41">
        <w:rPr>
          <w:rFonts w:cs="Arial"/>
          <w:color w:val="000000" w:themeColor="text1"/>
        </w:rPr>
        <w:fldChar w:fldCharType="begin"/>
      </w:r>
      <w:r w:rsidRPr="00B35A41">
        <w:rPr>
          <w:rFonts w:cs="Arial"/>
          <w:color w:val="000000" w:themeColor="text1"/>
        </w:rPr>
        <w:instrText xml:space="preserve"> TC "</w:instrText>
      </w:r>
      <w:bookmarkStart w:id="162" w:name="_Toc211581640"/>
      <w:bookmarkStart w:id="163" w:name="_Toc503430255"/>
      <w:bookmarkStart w:id="164" w:name="_Toc441610257"/>
      <w:bookmarkStart w:id="165" w:name="_Toc132101493"/>
      <w:r w:rsidRPr="00B35A41">
        <w:rPr>
          <w:rFonts w:cs="Arial"/>
          <w:color w:val="000000" w:themeColor="text1"/>
        </w:rPr>
        <w:instrText>PC.A.3   GENERATING UNIT AND DC CONVERTER DATA</w:instrText>
      </w:r>
      <w:bookmarkEnd w:id="162"/>
      <w:bookmarkEnd w:id="163"/>
      <w:bookmarkEnd w:id="164"/>
      <w:bookmarkEnd w:id="165"/>
      <w:r w:rsidRPr="00B35A41">
        <w:rPr>
          <w:rFonts w:cs="Arial"/>
          <w:color w:val="000000" w:themeColor="text1"/>
        </w:rPr>
        <w:instrText xml:space="preserve">"\L 3 </w:instrText>
      </w:r>
      <w:r w:rsidRPr="00B35A41">
        <w:rPr>
          <w:rFonts w:cs="Arial"/>
          <w:color w:val="000000" w:themeColor="text1"/>
        </w:rPr>
        <w:fldChar w:fldCharType="end"/>
      </w:r>
    </w:p>
    <w:p w14:paraId="5F6F1B56" w14:textId="77777777" w:rsidR="008D1F4C" w:rsidRPr="00B35A41" w:rsidRDefault="008D1F4C" w:rsidP="008D1F4C">
      <w:pPr>
        <w:pStyle w:val="Level1Text"/>
        <w:rPr>
          <w:rFonts w:cs="Arial"/>
          <w:color w:val="000000" w:themeColor="text1"/>
        </w:rPr>
      </w:pPr>
      <w:r w:rsidRPr="00B35A41">
        <w:rPr>
          <w:rFonts w:cs="Arial"/>
          <w:color w:val="000000" w:themeColor="text1"/>
        </w:rPr>
        <w:t>PC.A.3.1</w:t>
      </w:r>
      <w:r w:rsidRPr="00B35A41">
        <w:rPr>
          <w:rFonts w:cs="Arial"/>
          <w:color w:val="000000" w:themeColor="text1"/>
        </w:rPr>
        <w:tab/>
      </w:r>
      <w:r w:rsidRPr="00B35A41">
        <w:rPr>
          <w:rFonts w:cs="Arial"/>
          <w:color w:val="000000" w:themeColor="text1"/>
          <w:u w:val="single"/>
        </w:rPr>
        <w:t>Introduction</w:t>
      </w:r>
    </w:p>
    <w:p w14:paraId="44789D9D"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Directly Connected</w:t>
      </w:r>
    </w:p>
    <w:p w14:paraId="62437509" w14:textId="77777777" w:rsidR="008D1F4C" w:rsidRPr="00B35A41" w:rsidRDefault="008D1F4C" w:rsidP="008D1F4C">
      <w:pPr>
        <w:pStyle w:val="Level1Text"/>
        <w:rPr>
          <w:rFonts w:cs="Arial"/>
          <w:color w:val="000000" w:themeColor="text1"/>
        </w:rPr>
      </w:pPr>
      <w:r w:rsidRPr="00B35A41">
        <w:rPr>
          <w:rFonts w:cs="Arial"/>
          <w:color w:val="000000" w:themeColor="text1"/>
        </w:rPr>
        <w:t>PC.A.3.1.1</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with an existing, or proposed,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directly connected, or to be directly connected, to the </w:t>
      </w:r>
      <w:r w:rsidRPr="00B35A41">
        <w:rPr>
          <w:rFonts w:cs="Arial"/>
          <w:b/>
          <w:color w:val="000000" w:themeColor="text1"/>
        </w:rPr>
        <w:t xml:space="preserve">National Electricity Transmission System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the </w:t>
      </w:r>
      <w:r w:rsidRPr="00B35A41">
        <w:rPr>
          <w:rFonts w:cs="Arial"/>
          <w:b/>
          <w:color w:val="000000" w:themeColor="text1"/>
        </w:rPr>
        <w:t>Interface Point</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both current and forecast, as specified in PC.A.3.2 to PC.A.3.4.</w:t>
      </w:r>
    </w:p>
    <w:p w14:paraId="50EDD4C7"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Embedded</w:t>
      </w:r>
    </w:p>
    <w:p w14:paraId="4F08AF75" w14:textId="77777777" w:rsidR="008D1F4C" w:rsidRPr="00B35A41" w:rsidRDefault="008D1F4C" w:rsidP="008D1F4C">
      <w:pPr>
        <w:pStyle w:val="Level1Text"/>
        <w:tabs>
          <w:tab w:val="left" w:pos="1843"/>
        </w:tabs>
        <w:ind w:left="1843" w:hanging="1425"/>
        <w:rPr>
          <w:rFonts w:cs="Arial"/>
          <w:color w:val="000000" w:themeColor="text1"/>
        </w:rPr>
      </w:pPr>
      <w:r w:rsidRPr="00B35A41">
        <w:rPr>
          <w:rFonts w:cs="Arial"/>
          <w:color w:val="000000" w:themeColor="text1"/>
        </w:rPr>
        <w:t>PC.A.3.1.2</w:t>
      </w:r>
      <w:r w:rsidRPr="00B35A41">
        <w:rPr>
          <w:rFonts w:cs="Arial"/>
          <w:color w:val="000000" w:themeColor="text1"/>
        </w:rPr>
        <w:tab/>
        <w:t>(a)</w:t>
      </w:r>
      <w:r w:rsidRPr="00B35A41">
        <w:rPr>
          <w:rFonts w:cs="Arial"/>
          <w:color w:val="000000" w:themeColor="text1"/>
        </w:rPr>
        <w:tab/>
      </w:r>
      <w:commentRangeStart w:id="166"/>
      <w:r w:rsidRPr="00B35A41">
        <w:rPr>
          <w:rFonts w:cs="Arial"/>
          <w:color w:val="000000" w:themeColor="text1"/>
        </w:rPr>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 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in respect of its existing, and/or proposed, </w:t>
      </w:r>
      <w:r w:rsidRPr="00B35A41">
        <w:rPr>
          <w:rFonts w:cs="Arial"/>
          <w:b/>
          <w:color w:val="000000" w:themeColor="text1"/>
        </w:rPr>
        <w:t>Embedded Large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HVDC Systems</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and/or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its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in each case 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HVC System</w:t>
      </w:r>
      <w:r w:rsidRPr="00B35A41">
        <w:rPr>
          <w:rFonts w:cs="Arial"/>
          <w:color w:val="000000" w:themeColor="text1"/>
        </w:rPr>
        <w:t xml:space="preserve">, both current and forecast, as specified in PC.A.3.2 to PC.A.3.4. </w:t>
      </w:r>
    </w:p>
    <w:p w14:paraId="1B3FFB31"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No data need be supplied in relation to any </w:t>
      </w:r>
      <w:r w:rsidRPr="00B35A41">
        <w:rPr>
          <w:rFonts w:cs="Arial"/>
          <w:b/>
          <w:color w:val="000000" w:themeColor="text1"/>
        </w:rPr>
        <w:t>Small</w:t>
      </w:r>
      <w:r w:rsidRPr="00B35A41">
        <w:rPr>
          <w:rFonts w:cs="Arial"/>
          <w:color w:val="000000" w:themeColor="text1"/>
        </w:rPr>
        <w:t xml:space="preserve"> </w:t>
      </w:r>
      <w:r w:rsidRPr="00B35A41">
        <w:rPr>
          <w:rFonts w:cs="Arial"/>
          <w:b/>
          <w:color w:val="000000" w:themeColor="text1"/>
        </w:rPr>
        <w:t xml:space="preserve">Power Station </w:t>
      </w:r>
      <w:r w:rsidRPr="00B35A41">
        <w:rPr>
          <w:rFonts w:cs="Arial"/>
          <w:color w:val="000000" w:themeColor="text1"/>
        </w:rPr>
        <w:t>or any</w:t>
      </w:r>
      <w:r w:rsidRPr="00B35A41">
        <w:rPr>
          <w:rFonts w:cs="Arial"/>
          <w:b/>
          <w:color w:val="000000" w:themeColor="text1"/>
        </w:rPr>
        <w:t xml:space="preserve"> Medium Power Station</w:t>
      </w:r>
      <w:r w:rsidRPr="00B35A41">
        <w:rPr>
          <w:rFonts w:cs="Arial"/>
          <w:color w:val="000000" w:themeColor="text1"/>
        </w:rPr>
        <w:t xml:space="preserve"> or installations of direct current 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w:t>
      </w:r>
      <w:proofErr w:type="gramStart"/>
      <w:r w:rsidRPr="00B35A41">
        <w:rPr>
          <w:rFonts w:cs="Arial"/>
          <w:color w:val="000000" w:themeColor="text1"/>
        </w:rPr>
        <w:t>except:-</w:t>
      </w:r>
      <w:proofErr w:type="gramEnd"/>
    </w:p>
    <w:p w14:paraId="0094388F" w14:textId="77777777" w:rsidR="008D1F4C" w:rsidRPr="00B35A41" w:rsidRDefault="008D1F4C" w:rsidP="008D1F4C">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in connection with an application for, or under, a </w:t>
      </w:r>
      <w:r w:rsidRPr="00B35A41">
        <w:rPr>
          <w:rFonts w:cs="Arial"/>
          <w:b/>
          <w:color w:val="000000" w:themeColor="text1"/>
        </w:rPr>
        <w:t>CUSC Contract</w:t>
      </w:r>
      <w:r w:rsidRPr="00B35A41">
        <w:rPr>
          <w:rFonts w:cs="Arial"/>
          <w:color w:val="000000" w:themeColor="text1"/>
        </w:rPr>
        <w:t>, or</w:t>
      </w:r>
    </w:p>
    <w:p w14:paraId="514A6A70"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unless specifically requested by </w:t>
      </w:r>
      <w:r w:rsidRPr="00B35A41">
        <w:rPr>
          <w:rFonts w:cs="Arial"/>
          <w:b/>
          <w:color w:val="000000" w:themeColor="text1"/>
        </w:rPr>
        <w:t>The Company</w:t>
      </w:r>
      <w:r w:rsidRPr="00B35A41">
        <w:rPr>
          <w:rFonts w:cs="Arial"/>
          <w:color w:val="000000" w:themeColor="text1"/>
        </w:rPr>
        <w:t xml:space="preserve"> under PC.A.3.1.4.</w:t>
      </w:r>
      <w:commentRangeEnd w:id="166"/>
      <w:r w:rsidR="00B617E0">
        <w:rPr>
          <w:rStyle w:val="CommentReference"/>
        </w:rPr>
        <w:commentReference w:id="166"/>
      </w:r>
    </w:p>
    <w:p w14:paraId="2EE23623"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PC.A.3.1.3</w:t>
      </w:r>
      <w:r w:rsidRPr="00B35A41">
        <w:rPr>
          <w:rFonts w:cs="Arial"/>
          <w:color w:val="000000" w:themeColor="text1"/>
        </w:rPr>
        <w:tab/>
        <w:t>(a)</w:t>
      </w:r>
      <w:r w:rsidRPr="00B35A41">
        <w:rPr>
          <w:rFonts w:cs="Arial"/>
          <w:color w:val="000000" w:themeColor="text1"/>
        </w:rPr>
        <w:tab/>
        <w:t>Each</w:t>
      </w:r>
      <w:r w:rsidRPr="00B35A41">
        <w:rPr>
          <w:rFonts w:cs="Arial"/>
          <w:b/>
          <w:color w:val="000000" w:themeColor="text1"/>
        </w:rPr>
        <w:t xml:space="preserve"> Network Operator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the data specified in </w:t>
      </w:r>
      <w:r>
        <w:rPr>
          <w:rFonts w:cs="Arial"/>
          <w:color w:val="auto"/>
        </w:rPr>
        <w:tab/>
      </w:r>
      <w:r w:rsidRPr="00B35A41">
        <w:rPr>
          <w:rFonts w:cs="Arial"/>
          <w:color w:val="000000" w:themeColor="text1"/>
        </w:rPr>
        <w:t>PC.A.3.2.2(c)(</w:t>
      </w:r>
      <w:proofErr w:type="spellStart"/>
      <w:r w:rsidRPr="00B35A41">
        <w:rPr>
          <w:rFonts w:cs="Arial"/>
          <w:color w:val="000000" w:themeColor="text1"/>
        </w:rPr>
        <w:t>i</w:t>
      </w:r>
      <w:proofErr w:type="spellEnd"/>
      <w:r w:rsidRPr="00B35A41">
        <w:rPr>
          <w:rFonts w:cs="Arial"/>
          <w:color w:val="000000" w:themeColor="text1"/>
        </w:rPr>
        <w:t>) and (ii) and PC.A.3.2.2(</w:t>
      </w:r>
      <w:proofErr w:type="spellStart"/>
      <w:r w:rsidRPr="00B35A41">
        <w:rPr>
          <w:rFonts w:cs="Arial"/>
          <w:color w:val="000000" w:themeColor="text1"/>
        </w:rPr>
        <w:t>i</w:t>
      </w:r>
      <w:proofErr w:type="spellEnd"/>
      <w:r w:rsidRPr="00B35A41">
        <w:rPr>
          <w:rFonts w:cs="Arial"/>
          <w:color w:val="000000" w:themeColor="text1"/>
        </w:rPr>
        <w:t xml:space="preserve">). </w:t>
      </w:r>
    </w:p>
    <w:p w14:paraId="3743ADCA"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need not submit planning data in respect of an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Small Power Station </w:t>
      </w:r>
      <w:r w:rsidRPr="00B35A41">
        <w:rPr>
          <w:rFonts w:cs="Arial"/>
          <w:color w:val="000000" w:themeColor="text1"/>
        </w:rPr>
        <w:t>unless required to do so under PC.A.1.2(b) or unless specifically requested under PC.A.3.1.4 below, in which case they will supply such data.</w:t>
      </w:r>
    </w:p>
    <w:p w14:paraId="3A6EE664"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PC.A.3.1.4</w:t>
      </w:r>
      <w:r w:rsidRPr="00B35A41">
        <w:rPr>
          <w:rFonts w:cs="Arial"/>
          <w:color w:val="000000" w:themeColor="text1"/>
        </w:rPr>
        <w:tab/>
        <w:t>(a)</w:t>
      </w:r>
      <w:r w:rsidRPr="00B35A41">
        <w:rPr>
          <w:rFonts w:cs="Arial"/>
          <w:color w:val="000000" w:themeColor="text1"/>
        </w:rPr>
        <w:tab/>
        <w:t xml:space="preserve">PC.A.4.2.4(b) and PC.A.4.3.2(a) explain that the forecast </w:t>
      </w:r>
      <w:r w:rsidRPr="00B35A41">
        <w:rPr>
          <w:rFonts w:cs="Arial"/>
          <w:b/>
          <w:color w:val="000000" w:themeColor="text1"/>
        </w:rPr>
        <w:t>Demand</w:t>
      </w:r>
      <w:r w:rsidRPr="00B35A41">
        <w:rPr>
          <w:rFonts w:cs="Arial"/>
          <w:color w:val="000000" w:themeColor="text1"/>
        </w:rPr>
        <w:t xml:space="preserve"> submitted by each </w:t>
      </w:r>
      <w:r>
        <w:rPr>
          <w:color w:val="000000" w:themeColor="text1"/>
        </w:rPr>
        <w:tab/>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 xml:space="preserve">Medium </w:t>
      </w:r>
      <w:r>
        <w:rPr>
          <w:b/>
          <w:color w:val="000000" w:themeColor="text1"/>
        </w:rPr>
        <w:tab/>
      </w:r>
      <w:r w:rsidRPr="00B35A41">
        <w:rPr>
          <w:rFonts w:cs="Arial"/>
          <w:b/>
          <w:color w:val="000000" w:themeColor="text1"/>
        </w:rPr>
        <w:t>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all installations of direct current </w:t>
      </w:r>
      <w:r>
        <w:rPr>
          <w:color w:val="000000" w:themeColor="text1"/>
        </w:rPr>
        <w:tab/>
      </w:r>
      <w:r w:rsidRPr="00B35A41">
        <w:rPr>
          <w:rFonts w:cs="Arial"/>
          <w:color w:val="000000" w:themeColor="text1"/>
        </w:rPr>
        <w:t xml:space="preserve">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w:t>
      </w:r>
      <w:proofErr w:type="gramStart"/>
      <w:r w:rsidRPr="00B35A41">
        <w:rPr>
          <w:rFonts w:cs="Arial"/>
          <w:b/>
          <w:color w:val="000000" w:themeColor="text1"/>
        </w:rPr>
        <w:t>System</w:t>
      </w:r>
      <w:r w:rsidRPr="00B35A41">
        <w:rPr>
          <w:rFonts w:cs="Arial"/>
          <w:color w:val="000000" w:themeColor="text1"/>
        </w:rPr>
        <w:t xml:space="preserve">, </w:t>
      </w:r>
      <w:r w:rsidRPr="00B35A41">
        <w:rPr>
          <w:rFonts w:cs="Arial"/>
          <w:b/>
          <w:color w:val="000000" w:themeColor="text1"/>
        </w:rPr>
        <w:t xml:space="preserve"> Embedded</w:t>
      </w:r>
      <w:proofErr w:type="gramEnd"/>
      <w:r w:rsidRPr="00B35A41">
        <w:rPr>
          <w:rFonts w:cs="Arial"/>
          <w:color w:val="000000" w:themeColor="text1"/>
        </w:rPr>
        <w:t xml:space="preserve"> </w:t>
      </w:r>
      <w:r>
        <w:rPr>
          <w:rFonts w:cs="Arial"/>
          <w:color w:val="auto"/>
        </w:rPr>
        <w:tab/>
      </w:r>
      <w:r w:rsidRPr="00B35A41">
        <w:rPr>
          <w:rFonts w:cs="Arial"/>
          <w:color w:val="000000" w:themeColor="text1"/>
        </w:rPr>
        <w:t xml:space="preserve">within that </w:t>
      </w:r>
      <w:r w:rsidRPr="00B35A41">
        <w:rPr>
          <w:rFonts w:cs="Arial"/>
          <w:b/>
          <w:color w:val="000000" w:themeColor="text1"/>
        </w:rPr>
        <w:t>Network Operator’s System</w:t>
      </w:r>
      <w:r w:rsidRPr="00B35A41">
        <w:rPr>
          <w:rFonts w:cs="Arial"/>
          <w:color w:val="000000" w:themeColor="text1"/>
        </w:rPr>
        <w:t xml:space="preserve">. The </w:t>
      </w:r>
      <w:r w:rsidRPr="00B35A41">
        <w:rPr>
          <w:rFonts w:cs="Arial"/>
          <w:b/>
          <w:color w:val="000000" w:themeColor="text1"/>
        </w:rPr>
        <w:t>Network Operator</w:t>
      </w:r>
      <w:r w:rsidRPr="00B35A41">
        <w:rPr>
          <w:rFonts w:cs="Arial"/>
          <w:color w:val="000000" w:themeColor="text1"/>
        </w:rPr>
        <w:t xml:space="preserve"> must inform </w:t>
      </w:r>
      <w:r w:rsidRPr="00B35A41">
        <w:rPr>
          <w:rFonts w:cs="Arial"/>
          <w:b/>
          <w:color w:val="000000" w:themeColor="text1"/>
        </w:rPr>
        <w:t xml:space="preserve">The </w:t>
      </w:r>
      <w:r>
        <w:rPr>
          <w:rFonts w:cs="Arial"/>
          <w:b/>
          <w:color w:val="auto"/>
        </w:rPr>
        <w:tab/>
      </w:r>
      <w:r w:rsidRPr="00B35A41">
        <w:rPr>
          <w:rFonts w:cs="Arial"/>
          <w:b/>
          <w:color w:val="000000" w:themeColor="text1"/>
        </w:rPr>
        <w:t>Company</w:t>
      </w:r>
      <w:r w:rsidRPr="00B35A41">
        <w:rPr>
          <w:rFonts w:cs="Arial"/>
          <w:color w:val="000000" w:themeColor="text1"/>
        </w:rPr>
        <w:t xml:space="preserve"> of: </w:t>
      </w:r>
    </w:p>
    <w:p w14:paraId="4B895328" w14:textId="77777777" w:rsidR="008D1F4C" w:rsidRPr="00B35A41" w:rsidRDefault="008D1F4C" w:rsidP="008D1F4C">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Power Stations</w:t>
      </w:r>
      <w:r w:rsidRPr="00B35A41">
        <w:rPr>
          <w:rFonts w:cs="Arial"/>
          <w:color w:val="000000" w:themeColor="text1"/>
        </w:rPr>
        <w:t xml:space="preserve"> and such </w:t>
      </w:r>
      <w:proofErr w:type="gramStart"/>
      <w:r w:rsidRPr="00B35A41">
        <w:rPr>
          <w:rFonts w:cs="Arial"/>
          <w:b/>
          <w:color w:val="000000" w:themeColor="text1"/>
        </w:rPr>
        <w:t>Embedded</w:t>
      </w:r>
      <w:r w:rsidRPr="00B35A41">
        <w:rPr>
          <w:rFonts w:cs="Arial"/>
          <w:color w:val="000000" w:themeColor="text1"/>
        </w:rPr>
        <w:t xml:space="preserve">  installations</w:t>
      </w:r>
      <w:proofErr w:type="gramEnd"/>
      <w:r w:rsidRPr="00B35A41">
        <w:rPr>
          <w:rFonts w:cs="Arial"/>
          <w:color w:val="000000" w:themeColor="text1"/>
        </w:rPr>
        <w:t xml:space="preserve"> of direct current converters (including the number of </w:t>
      </w:r>
      <w:r w:rsidRPr="00B35A41">
        <w:rPr>
          <w:rFonts w:cs="Arial"/>
          <w:b/>
          <w:color w:val="000000" w:themeColor="text1"/>
        </w:rPr>
        <w:t>Generating Units</w:t>
      </w:r>
      <w:r w:rsidRPr="00B35A41">
        <w:rPr>
          <w:rFonts w:cs="Arial"/>
          <w:color w:val="000000" w:themeColor="text1"/>
        </w:rPr>
        <w:t xml:space="preserve"> or </w:t>
      </w:r>
      <w:r w:rsidRPr="00B35A41">
        <w:rPr>
          <w:rFonts w:cs="Arial"/>
          <w:b/>
          <w:color w:val="000000" w:themeColor="text1"/>
        </w:rPr>
        <w:t xml:space="preserve">Power Park Modules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or</w:t>
      </w:r>
      <w:r w:rsidRPr="00B35A41">
        <w:rPr>
          <w:rFonts w:cs="Arial"/>
          <w:b/>
          <w:color w:val="000000" w:themeColor="text1"/>
        </w:rPr>
        <w:t xml:space="preserve"> DC Converters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together with their summated capacity; and</w:t>
      </w:r>
    </w:p>
    <w:p w14:paraId="6E4814A6"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beginning from the 2015 Week 24 data submission, for each </w:t>
      </w:r>
      <w:r w:rsidRPr="00B35A41">
        <w:rPr>
          <w:rFonts w:cs="Arial"/>
          <w:b/>
          <w:color w:val="000000" w:themeColor="text1"/>
        </w:rPr>
        <w:t>Embedded Small Power Station</w:t>
      </w:r>
      <w:r w:rsidRPr="00B35A41">
        <w:rPr>
          <w:rFonts w:cs="Arial"/>
          <w:color w:val="000000" w:themeColor="text1"/>
        </w:rPr>
        <w:t xml:space="preserve"> of registered capacity (as defined in the </w:t>
      </w:r>
      <w:r w:rsidRPr="00B35A41">
        <w:rPr>
          <w:rFonts w:cs="Arial"/>
          <w:b/>
          <w:color w:val="000000" w:themeColor="text1"/>
        </w:rPr>
        <w:t>Distribution Code</w:t>
      </w:r>
      <w:r w:rsidRPr="00B35A41">
        <w:rPr>
          <w:rFonts w:cs="Arial"/>
          <w:color w:val="000000" w:themeColor="text1"/>
        </w:rPr>
        <w:t>) of 1MW or more:</w:t>
      </w:r>
    </w:p>
    <w:p w14:paraId="5E4D0C74" w14:textId="77777777" w:rsidR="008D1F4C" w:rsidRPr="00B35A41" w:rsidRDefault="008D1F4C" w:rsidP="008D1F4C">
      <w:pPr>
        <w:pStyle w:val="Level4"/>
        <w:rPr>
          <w:rFonts w:cs="Arial"/>
          <w:color w:val="000000" w:themeColor="text1"/>
        </w:rPr>
      </w:pPr>
      <w:r w:rsidRPr="00B35A41">
        <w:rPr>
          <w:rFonts w:cs="Arial"/>
          <w:color w:val="000000" w:themeColor="text1"/>
        </w:rPr>
        <w:lastRenderedPageBreak/>
        <w:t>1.</w:t>
      </w:r>
      <w:r w:rsidRPr="00B35A41">
        <w:rPr>
          <w:rFonts w:cs="Arial"/>
          <w:color w:val="000000" w:themeColor="text1"/>
        </w:rPr>
        <w:tab/>
        <w:t xml:space="preserve">A reference which is unique to each </w:t>
      </w:r>
      <w:r w:rsidRPr="00B35A41">
        <w:rPr>
          <w:rFonts w:cs="Arial"/>
          <w:b/>
          <w:color w:val="000000" w:themeColor="text1"/>
        </w:rPr>
        <w:t xml:space="preserve">Network </w:t>
      </w:r>
      <w:proofErr w:type="gramStart"/>
      <w:r w:rsidRPr="00B35A41">
        <w:rPr>
          <w:rFonts w:cs="Arial"/>
          <w:b/>
          <w:color w:val="000000" w:themeColor="text1"/>
        </w:rPr>
        <w:t>Operator</w:t>
      </w:r>
      <w:r w:rsidRPr="00B35A41">
        <w:rPr>
          <w:rFonts w:cs="Arial"/>
          <w:color w:val="000000" w:themeColor="text1"/>
        </w:rPr>
        <w:t>;</w:t>
      </w:r>
      <w:proofErr w:type="gramEnd"/>
    </w:p>
    <w:p w14:paraId="4CE3AA90" w14:textId="77777777" w:rsidR="008D1F4C" w:rsidRPr="00B35A41" w:rsidRDefault="008D1F4C" w:rsidP="008D1F4C">
      <w:pPr>
        <w:pStyle w:val="Level4"/>
        <w:rPr>
          <w:rFonts w:cs="Arial"/>
          <w:color w:val="000000" w:themeColor="text1"/>
        </w:rPr>
      </w:pPr>
      <w:r w:rsidRPr="00B35A41">
        <w:rPr>
          <w:rFonts w:cs="Arial"/>
          <w:color w:val="000000" w:themeColor="text1"/>
        </w:rPr>
        <w:t>2.</w:t>
      </w:r>
      <w:r w:rsidRPr="00B35A41">
        <w:rPr>
          <w:rFonts w:cs="Arial"/>
          <w:color w:val="000000" w:themeColor="text1"/>
        </w:rPr>
        <w:tab/>
        <w:t>The production type as follows:</w:t>
      </w:r>
    </w:p>
    <w:p w14:paraId="551329C8"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In the case of an </w:t>
      </w:r>
      <w:r w:rsidRPr="00B35A41">
        <w:rPr>
          <w:rFonts w:cs="Arial"/>
          <w:b/>
          <w:color w:val="000000" w:themeColor="text1"/>
        </w:rPr>
        <w:t>Embedded Small Power Station</w:t>
      </w:r>
      <w:r w:rsidRPr="00B35A41">
        <w:rPr>
          <w:rFonts w:cs="Arial"/>
          <w:color w:val="000000" w:themeColor="text1"/>
        </w:rPr>
        <w:t xml:space="preserve"> first connected on or after 1 January 2015, the production type must be selected from the list below:</w:t>
      </w:r>
    </w:p>
    <w:p w14:paraId="5B36C4D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Biomass;</w:t>
      </w:r>
      <w:proofErr w:type="gramEnd"/>
      <w:r w:rsidRPr="00B35A41">
        <w:rPr>
          <w:rFonts w:cs="Arial"/>
          <w:color w:val="000000" w:themeColor="text1"/>
        </w:rPr>
        <w:t xml:space="preserve"> </w:t>
      </w:r>
    </w:p>
    <w:p w14:paraId="5F29FDC9"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Fossil brown coal/</w:t>
      </w:r>
      <w:proofErr w:type="gramStart"/>
      <w:r w:rsidRPr="00B35A41">
        <w:rPr>
          <w:rFonts w:cs="Arial"/>
          <w:color w:val="000000" w:themeColor="text1"/>
        </w:rPr>
        <w:t>lignite;</w:t>
      </w:r>
      <w:proofErr w:type="gramEnd"/>
      <w:r w:rsidRPr="00B35A41">
        <w:rPr>
          <w:rFonts w:cs="Arial"/>
          <w:color w:val="000000" w:themeColor="text1"/>
        </w:rPr>
        <w:t xml:space="preserve"> </w:t>
      </w:r>
    </w:p>
    <w:p w14:paraId="68FA032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coal-derived </w:t>
      </w:r>
      <w:proofErr w:type="gramStart"/>
      <w:r w:rsidRPr="00B35A41">
        <w:rPr>
          <w:rFonts w:cs="Arial"/>
          <w:color w:val="000000" w:themeColor="text1"/>
        </w:rPr>
        <w:t>gas;</w:t>
      </w:r>
      <w:proofErr w:type="gramEnd"/>
      <w:r w:rsidRPr="00B35A41">
        <w:rPr>
          <w:rFonts w:cs="Arial"/>
          <w:color w:val="000000" w:themeColor="text1"/>
        </w:rPr>
        <w:t xml:space="preserve"> </w:t>
      </w:r>
    </w:p>
    <w:p w14:paraId="5A56CD2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gas;</w:t>
      </w:r>
      <w:proofErr w:type="gramEnd"/>
      <w:r w:rsidRPr="00B35A41">
        <w:rPr>
          <w:rFonts w:cs="Arial"/>
          <w:color w:val="000000" w:themeColor="text1"/>
        </w:rPr>
        <w:t xml:space="preserve"> </w:t>
      </w:r>
    </w:p>
    <w:p w14:paraId="4F09F610"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hard </w:t>
      </w:r>
      <w:proofErr w:type="gramStart"/>
      <w:r w:rsidRPr="00B35A41">
        <w:rPr>
          <w:rFonts w:cs="Arial"/>
          <w:color w:val="000000" w:themeColor="text1"/>
        </w:rPr>
        <w:t>coal;</w:t>
      </w:r>
      <w:proofErr w:type="gramEnd"/>
      <w:r w:rsidRPr="00B35A41">
        <w:rPr>
          <w:rFonts w:cs="Arial"/>
          <w:color w:val="000000" w:themeColor="text1"/>
        </w:rPr>
        <w:t xml:space="preserve"> </w:t>
      </w:r>
    </w:p>
    <w:p w14:paraId="4C319EED"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w:t>
      </w:r>
      <w:proofErr w:type="gramStart"/>
      <w:r w:rsidRPr="00B35A41">
        <w:rPr>
          <w:rFonts w:cs="Arial"/>
          <w:color w:val="000000" w:themeColor="text1"/>
        </w:rPr>
        <w:t>oil;</w:t>
      </w:r>
      <w:proofErr w:type="gramEnd"/>
      <w:r w:rsidRPr="00B35A41">
        <w:rPr>
          <w:rFonts w:cs="Arial"/>
          <w:color w:val="000000" w:themeColor="text1"/>
        </w:rPr>
        <w:t xml:space="preserve"> </w:t>
      </w:r>
    </w:p>
    <w:p w14:paraId="26AABF2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oil </w:t>
      </w:r>
      <w:proofErr w:type="gramStart"/>
      <w:r w:rsidRPr="00B35A41">
        <w:rPr>
          <w:rFonts w:cs="Arial"/>
          <w:color w:val="000000" w:themeColor="text1"/>
        </w:rPr>
        <w:t>shale;</w:t>
      </w:r>
      <w:proofErr w:type="gramEnd"/>
      <w:r w:rsidRPr="00B35A41">
        <w:rPr>
          <w:rFonts w:cs="Arial"/>
          <w:color w:val="000000" w:themeColor="text1"/>
        </w:rPr>
        <w:t xml:space="preserve"> </w:t>
      </w:r>
    </w:p>
    <w:p w14:paraId="7F73A82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peat;</w:t>
      </w:r>
      <w:proofErr w:type="gramEnd"/>
      <w:r w:rsidRPr="00B35A41">
        <w:rPr>
          <w:rFonts w:cs="Arial"/>
          <w:color w:val="000000" w:themeColor="text1"/>
        </w:rPr>
        <w:t xml:space="preserve"> </w:t>
      </w:r>
    </w:p>
    <w:p w14:paraId="13061B5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Geothermal;</w:t>
      </w:r>
      <w:proofErr w:type="gramEnd"/>
      <w:r w:rsidRPr="00B35A41">
        <w:rPr>
          <w:rFonts w:cs="Arial"/>
          <w:color w:val="000000" w:themeColor="text1"/>
        </w:rPr>
        <w:t xml:space="preserve"> </w:t>
      </w:r>
    </w:p>
    <w:p w14:paraId="6C5282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pumped </w:t>
      </w:r>
      <w:proofErr w:type="gramStart"/>
      <w:r w:rsidRPr="00B35A41">
        <w:rPr>
          <w:rFonts w:cs="Arial"/>
          <w:color w:val="000000" w:themeColor="text1"/>
        </w:rPr>
        <w:t>storage;</w:t>
      </w:r>
      <w:proofErr w:type="gramEnd"/>
      <w:r w:rsidRPr="00B35A41">
        <w:rPr>
          <w:rFonts w:cs="Arial"/>
          <w:color w:val="000000" w:themeColor="text1"/>
        </w:rPr>
        <w:t xml:space="preserve"> </w:t>
      </w:r>
    </w:p>
    <w:p w14:paraId="3460DDE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run-of-river and </w:t>
      </w:r>
      <w:proofErr w:type="gramStart"/>
      <w:r w:rsidRPr="00B35A41">
        <w:rPr>
          <w:rFonts w:cs="Arial"/>
          <w:color w:val="000000" w:themeColor="text1"/>
        </w:rPr>
        <w:t>poundage;</w:t>
      </w:r>
      <w:proofErr w:type="gramEnd"/>
    </w:p>
    <w:p w14:paraId="032D4A1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water </w:t>
      </w:r>
      <w:proofErr w:type="gramStart"/>
      <w:r w:rsidRPr="00B35A41">
        <w:rPr>
          <w:rFonts w:cs="Arial"/>
          <w:color w:val="000000" w:themeColor="text1"/>
        </w:rPr>
        <w:t>reservoir;</w:t>
      </w:r>
      <w:proofErr w:type="gramEnd"/>
      <w:r w:rsidRPr="00B35A41">
        <w:rPr>
          <w:rFonts w:cs="Arial"/>
          <w:color w:val="000000" w:themeColor="text1"/>
        </w:rPr>
        <w:t xml:space="preserve"> </w:t>
      </w:r>
    </w:p>
    <w:p w14:paraId="7B7F70FF"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Marine;</w:t>
      </w:r>
      <w:proofErr w:type="gramEnd"/>
      <w:r w:rsidRPr="00B35A41">
        <w:rPr>
          <w:rFonts w:cs="Arial"/>
          <w:color w:val="000000" w:themeColor="text1"/>
        </w:rPr>
        <w:t xml:space="preserve"> </w:t>
      </w:r>
    </w:p>
    <w:p w14:paraId="631EEC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r>
      <w:proofErr w:type="gramStart"/>
      <w:r w:rsidRPr="00B35A41">
        <w:rPr>
          <w:rFonts w:cs="Arial"/>
          <w:color w:val="000000" w:themeColor="text1"/>
        </w:rPr>
        <w:t>Nuclear;</w:t>
      </w:r>
      <w:proofErr w:type="gramEnd"/>
      <w:r w:rsidRPr="00B35A41">
        <w:rPr>
          <w:rFonts w:cs="Arial"/>
          <w:color w:val="000000" w:themeColor="text1"/>
        </w:rPr>
        <w:t xml:space="preserve"> </w:t>
      </w:r>
    </w:p>
    <w:p w14:paraId="345F653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Other </w:t>
      </w:r>
      <w:proofErr w:type="gramStart"/>
      <w:r w:rsidRPr="00B35A41">
        <w:rPr>
          <w:rFonts w:cs="Arial"/>
          <w:color w:val="000000" w:themeColor="text1"/>
        </w:rPr>
        <w:t>renewable;</w:t>
      </w:r>
      <w:proofErr w:type="gramEnd"/>
      <w:r w:rsidRPr="00B35A41">
        <w:rPr>
          <w:rFonts w:cs="Arial"/>
          <w:color w:val="000000" w:themeColor="text1"/>
        </w:rPr>
        <w:t xml:space="preserve"> </w:t>
      </w:r>
    </w:p>
    <w:p w14:paraId="4ABA9AE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Solar;</w:t>
      </w:r>
      <w:proofErr w:type="gramEnd"/>
      <w:r w:rsidRPr="00B35A41">
        <w:rPr>
          <w:rFonts w:cs="Arial"/>
          <w:color w:val="000000" w:themeColor="text1"/>
        </w:rPr>
        <w:t xml:space="preserve"> </w:t>
      </w:r>
    </w:p>
    <w:p w14:paraId="73D4E13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Waste;</w:t>
      </w:r>
      <w:proofErr w:type="gramEnd"/>
      <w:r w:rsidRPr="00B35A41">
        <w:rPr>
          <w:rFonts w:cs="Arial"/>
          <w:color w:val="000000" w:themeColor="text1"/>
        </w:rPr>
        <w:t xml:space="preserve"> </w:t>
      </w:r>
    </w:p>
    <w:p w14:paraId="48D1B4C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w:t>
      </w:r>
      <w:proofErr w:type="gramStart"/>
      <w:r w:rsidRPr="00B35A41">
        <w:rPr>
          <w:rFonts w:cs="Arial"/>
          <w:color w:val="000000" w:themeColor="text1"/>
        </w:rPr>
        <w:t>offshore;</w:t>
      </w:r>
      <w:proofErr w:type="gramEnd"/>
      <w:r w:rsidRPr="00B35A41">
        <w:rPr>
          <w:rFonts w:cs="Arial"/>
          <w:color w:val="000000" w:themeColor="text1"/>
        </w:rPr>
        <w:t xml:space="preserve"> </w:t>
      </w:r>
    </w:p>
    <w:p w14:paraId="30112B6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onshore; or </w:t>
      </w:r>
    </w:p>
    <w:p w14:paraId="1DBB0AF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Other;</w:t>
      </w:r>
      <w:proofErr w:type="gramEnd"/>
    </w:p>
    <w:p w14:paraId="2B9FE1C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together with a statement as to whether the generation forms part of a CHP </w:t>
      </w:r>
      <w:proofErr w:type="gramStart"/>
      <w:r w:rsidRPr="00B35A41">
        <w:rPr>
          <w:rFonts w:cs="Arial"/>
          <w:color w:val="000000" w:themeColor="text1"/>
        </w:rPr>
        <w:t>scheme;</w:t>
      </w:r>
      <w:proofErr w:type="gramEnd"/>
    </w:p>
    <w:p w14:paraId="2FA52613" w14:textId="77777777" w:rsidR="008D1F4C" w:rsidRPr="00B35A41" w:rsidRDefault="008D1F4C" w:rsidP="008D1F4C">
      <w:pPr>
        <w:tabs>
          <w:tab w:val="left" w:pos="3261"/>
        </w:tabs>
        <w:spacing w:after="120"/>
        <w:ind w:left="2727" w:hanging="567"/>
        <w:jc w:val="both"/>
        <w:rPr>
          <w:rFonts w:cs="Arial"/>
          <w:color w:val="000000" w:themeColor="text1"/>
        </w:rPr>
      </w:pPr>
      <w:r w:rsidRPr="00B35A41">
        <w:rPr>
          <w:rFonts w:cs="Arial"/>
          <w:color w:val="000000" w:themeColor="text1"/>
        </w:rPr>
        <w:t xml:space="preserve">(iii) </w:t>
      </w:r>
      <w:r w:rsidRPr="00B35A41">
        <w:rPr>
          <w:rFonts w:cs="Arial"/>
          <w:color w:val="000000" w:themeColor="text1"/>
        </w:rPr>
        <w:tab/>
        <w:t xml:space="preserve">beginning from the 2019 Week 24 data submission, for </w:t>
      </w:r>
      <w:r w:rsidRPr="00B35A41">
        <w:rPr>
          <w:rFonts w:cs="Arial"/>
          <w:b/>
          <w:color w:val="000000" w:themeColor="text1"/>
        </w:rPr>
        <w:t>Embedded Power Stations</w:t>
      </w:r>
      <w:r w:rsidRPr="00B35A41">
        <w:rPr>
          <w:rFonts w:cs="Arial"/>
          <w:color w:val="000000" w:themeColor="text1"/>
        </w:rPr>
        <w:t xml:space="preserve"> with </w:t>
      </w:r>
      <w:r w:rsidRPr="00B35A41">
        <w:rPr>
          <w:rFonts w:cs="Arial"/>
          <w:b/>
          <w:color w:val="000000" w:themeColor="text1"/>
        </w:rPr>
        <w:t>Registered Capacity</w:t>
      </w:r>
      <w:r w:rsidRPr="00B35A41">
        <w:rPr>
          <w:rFonts w:cs="Arial"/>
          <w:color w:val="000000" w:themeColor="text1"/>
        </w:rPr>
        <w:t xml:space="preserve"> of less than 1MW, their best estimate of the aggregated capacity of all such </w:t>
      </w:r>
      <w:r w:rsidRPr="00B35A41">
        <w:rPr>
          <w:rFonts w:cs="Arial"/>
          <w:b/>
          <w:color w:val="000000" w:themeColor="text1"/>
        </w:rPr>
        <w:t>Embedded Power Stations</w:t>
      </w:r>
      <w:r w:rsidRPr="00B35A41">
        <w:rPr>
          <w:rFonts w:cs="Arial"/>
          <w:color w:val="000000" w:themeColor="text1"/>
        </w:rPr>
        <w:t xml:space="preserve"> per production type as defined in the list in PC.A.3.1.4 (a)(ii)(2)(a).</w:t>
      </w:r>
    </w:p>
    <w:p w14:paraId="6DB262C5" w14:textId="77777777" w:rsidR="008D1F4C" w:rsidRPr="00B35A41" w:rsidRDefault="008D1F4C" w:rsidP="008D1F4C">
      <w:pPr>
        <w:spacing w:after="120"/>
        <w:ind w:left="3260"/>
        <w:rPr>
          <w:rFonts w:cs="Arial"/>
          <w:color w:val="000000" w:themeColor="text1"/>
        </w:rPr>
      </w:pPr>
    </w:p>
    <w:p w14:paraId="6F83FE6C"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b) </w:t>
      </w:r>
      <w:r w:rsidRPr="00B35A41">
        <w:rPr>
          <w:rFonts w:cs="Arial"/>
          <w:color w:val="000000" w:themeColor="text1"/>
        </w:rPr>
        <w:tab/>
        <w:t xml:space="preserve">In the case of an </w:t>
      </w:r>
      <w:r w:rsidRPr="00B35A41">
        <w:rPr>
          <w:rFonts w:cs="Arial"/>
          <w:b/>
          <w:color w:val="000000" w:themeColor="text1"/>
        </w:rPr>
        <w:t xml:space="preserve">Embedded Small Power Station </w:t>
      </w:r>
      <w:r w:rsidRPr="00B35A41">
        <w:rPr>
          <w:rFonts w:cs="Arial"/>
          <w:color w:val="000000" w:themeColor="text1"/>
        </w:rPr>
        <w:t xml:space="preserve">first connected to the </w:t>
      </w:r>
      <w:r w:rsidRPr="00B35A41">
        <w:rPr>
          <w:rFonts w:cs="Arial"/>
          <w:b/>
          <w:color w:val="000000" w:themeColor="text1"/>
        </w:rPr>
        <w:t>Users’ System</w:t>
      </w:r>
      <w:r w:rsidRPr="00B35A41">
        <w:rPr>
          <w:rFonts w:cs="Arial"/>
          <w:color w:val="000000" w:themeColor="text1"/>
        </w:rPr>
        <w:t xml:space="preserve"> 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w:t>
      </w:r>
      <w:proofErr w:type="gramStart"/>
      <w:r w:rsidRPr="00B35A41">
        <w:rPr>
          <w:rFonts w:cs="Arial"/>
          <w:color w:val="000000" w:themeColor="text1"/>
        </w:rPr>
        <w:t>2007;</w:t>
      </w:r>
      <w:proofErr w:type="gramEnd"/>
    </w:p>
    <w:p w14:paraId="35C473F0" w14:textId="77777777" w:rsidR="008D1F4C" w:rsidRPr="00B35A41" w:rsidRDefault="008D1F4C" w:rsidP="008D1F4C">
      <w:pPr>
        <w:widowControl/>
        <w:ind w:left="3260" w:hanging="567"/>
        <w:jc w:val="both"/>
        <w:rPr>
          <w:rFonts w:cs="Arial"/>
          <w:snapToGrid/>
          <w:color w:val="000000" w:themeColor="text1"/>
          <w:lang w:val="en-US"/>
        </w:rPr>
      </w:pPr>
      <w:r w:rsidRPr="00B35A41">
        <w:rPr>
          <w:rFonts w:cs="Arial"/>
          <w:snapToGrid/>
          <w:color w:val="000000" w:themeColor="text1"/>
          <w:lang w:val="en-US"/>
        </w:rPr>
        <w:t>c)</w:t>
      </w:r>
      <w:r w:rsidRPr="00B35A41">
        <w:rPr>
          <w:rFonts w:cs="Arial"/>
          <w:snapToGrid/>
          <w:color w:val="000000" w:themeColor="text1"/>
          <w:lang w:val="en-US"/>
        </w:rPr>
        <w:tab/>
        <w:t xml:space="preserve">In   the   case   of   an </w:t>
      </w:r>
      <w:r w:rsidRPr="00B35A41">
        <w:rPr>
          <w:rFonts w:cs="Arial"/>
          <w:b/>
          <w:snapToGrid/>
          <w:color w:val="000000" w:themeColor="text1"/>
          <w:lang w:val="en-US"/>
        </w:rPr>
        <w:t>Embedded   Small   Power   Station</w:t>
      </w:r>
      <w:r w:rsidRPr="00B35A41">
        <w:rPr>
          <w:rFonts w:cs="Arial"/>
          <w:snapToGrid/>
          <w:color w:val="000000" w:themeColor="text1"/>
          <w:lang w:val="en-US"/>
        </w:rPr>
        <w:t xml:space="preserve"> comprising </w:t>
      </w:r>
      <w:r w:rsidRPr="00B35A41">
        <w:rPr>
          <w:rFonts w:cs="Arial"/>
          <w:b/>
          <w:snapToGrid/>
          <w:color w:val="000000" w:themeColor="text1"/>
          <w:lang w:val="en-US"/>
        </w:rPr>
        <w:t>Electricity   Storage   Modules</w:t>
      </w:r>
      <w:r w:rsidRPr="00B35A41">
        <w:rPr>
          <w:rFonts w:cs="Arial"/>
          <w:snapToGrid/>
          <w:color w:val="000000" w:themeColor="text1"/>
          <w:lang w:val="en-US"/>
        </w:rPr>
        <w:t xml:space="preserve"> or </w:t>
      </w:r>
      <w:r w:rsidRPr="00B35A41">
        <w:rPr>
          <w:rFonts w:cs="Arial"/>
          <w:b/>
          <w:snapToGrid/>
          <w:color w:val="000000" w:themeColor="text1"/>
          <w:lang w:val="en-US"/>
        </w:rPr>
        <w:t>Electricity Storage Units</w:t>
      </w:r>
      <w:r w:rsidRPr="00B35A41">
        <w:rPr>
          <w:rFonts w:cs="Arial"/>
          <w:snapToGrid/>
          <w:color w:val="000000" w:themeColor="text1"/>
          <w:lang w:val="en-US"/>
        </w:rPr>
        <w:t xml:space="preserve"> first connected the </w:t>
      </w:r>
      <w:r w:rsidRPr="00B35A41">
        <w:rPr>
          <w:rFonts w:cs="Arial"/>
          <w:b/>
          <w:snapToGrid/>
          <w:color w:val="000000" w:themeColor="text1"/>
          <w:lang w:val="en-US"/>
        </w:rPr>
        <w:t>User’s System</w:t>
      </w:r>
      <w:r w:rsidRPr="00B35A41">
        <w:rPr>
          <w:rFonts w:cs="Arial"/>
          <w:snapToGrid/>
          <w:color w:val="000000" w:themeColor="text1"/>
          <w:lang w:val="en-US"/>
        </w:rPr>
        <w:t xml:space="preserve"> on or after May 20</w:t>
      </w:r>
      <w:proofErr w:type="gramStart"/>
      <w:r w:rsidRPr="00B35A41">
        <w:rPr>
          <w:rFonts w:cs="Arial"/>
          <w:snapToGrid/>
          <w:color w:val="000000" w:themeColor="text1"/>
          <w:lang w:val="en-US"/>
        </w:rPr>
        <w:t xml:space="preserve"> 2020</w:t>
      </w:r>
      <w:proofErr w:type="gramEnd"/>
      <w:r w:rsidRPr="00B35A41">
        <w:rPr>
          <w:rFonts w:cs="Arial"/>
          <w:snapToGrid/>
          <w:color w:val="000000" w:themeColor="text1"/>
          <w:lang w:val="en-US"/>
        </w:rPr>
        <w:t>, the storage type must be selected from the list below:</w:t>
      </w:r>
    </w:p>
    <w:p w14:paraId="4CA09E05"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-Chemical</w:t>
      </w:r>
    </w:p>
    <w:p w14:paraId="48DB0BDE"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Ammonia</w:t>
      </w:r>
    </w:p>
    <w:p w14:paraId="16632CA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Hydrogen</w:t>
      </w:r>
    </w:p>
    <w:p w14:paraId="75B3BBF5"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Synthetic Fuels</w:t>
      </w:r>
    </w:p>
    <w:p w14:paraId="0B3E8AF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Drop-in Fuels</w:t>
      </w:r>
    </w:p>
    <w:p w14:paraId="7964C012"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Methanol</w:t>
      </w:r>
    </w:p>
    <w:p w14:paraId="29297D2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 xml:space="preserve">Synthetic Natural Gas </w:t>
      </w:r>
    </w:p>
    <w:p w14:paraId="37B342DF"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-Electrical</w:t>
      </w:r>
    </w:p>
    <w:p w14:paraId="7319289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lastRenderedPageBreak/>
        <w:t>Supercapacitors</w:t>
      </w:r>
    </w:p>
    <w:p w14:paraId="27374947"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Superconducting Magnetic ES (SMES)</w:t>
      </w:r>
    </w:p>
    <w:p w14:paraId="0F02FE97" w14:textId="77777777" w:rsidR="008D1F4C" w:rsidRPr="00B35A41" w:rsidRDefault="008D1F4C" w:rsidP="008D1F4C">
      <w:pPr>
        <w:widowControl/>
        <w:ind w:left="2540" w:firstLine="720"/>
        <w:rPr>
          <w:rFonts w:cs="Arial"/>
          <w:snapToGrid/>
          <w:color w:val="000000" w:themeColor="text1"/>
          <w:lang w:val="en-US"/>
        </w:rPr>
      </w:pPr>
      <w:r w:rsidRPr="00B35A41">
        <w:rPr>
          <w:rFonts w:cs="Arial"/>
          <w:snapToGrid/>
          <w:color w:val="000000" w:themeColor="text1"/>
          <w:lang w:val="en-US"/>
        </w:rPr>
        <w:t>-Mechanical</w:t>
      </w:r>
    </w:p>
    <w:p w14:paraId="00ED9983" w14:textId="77777777" w:rsidR="008D1F4C" w:rsidRPr="00B35A41" w:rsidRDefault="008D1F4C" w:rsidP="008D1F4C">
      <w:pPr>
        <w:widowControl/>
        <w:ind w:left="2880" w:firstLine="720"/>
        <w:rPr>
          <w:rFonts w:ascii="Times New Roman" w:hAnsi="Times New Roman"/>
          <w:snapToGrid/>
          <w:color w:val="000000" w:themeColor="text1"/>
          <w:sz w:val="24"/>
          <w:szCs w:val="24"/>
          <w:lang w:val="en-US"/>
        </w:rPr>
      </w:pPr>
      <w:r w:rsidRPr="00B35A41">
        <w:rPr>
          <w:rFonts w:cs="Arial"/>
          <w:snapToGrid/>
          <w:color w:val="000000" w:themeColor="text1"/>
          <w:lang w:val="en-US"/>
        </w:rPr>
        <w:t>Adiabatic Compressed Air</w:t>
      </w:r>
    </w:p>
    <w:p w14:paraId="3626E1F9" w14:textId="77777777" w:rsidR="008D1F4C" w:rsidRPr="00B35A41" w:rsidRDefault="008D1F4C" w:rsidP="008D1F4C">
      <w:pPr>
        <w:widowControl/>
        <w:ind w:left="2880" w:firstLine="720"/>
        <w:rPr>
          <w:rFonts w:cs="Arial"/>
          <w:snapToGrid/>
          <w:color w:val="000000" w:themeColor="text1"/>
          <w:shd w:val="clear" w:color="auto" w:fill="FAF9F8"/>
          <w:lang w:val="en-US"/>
        </w:rPr>
      </w:pPr>
      <w:r w:rsidRPr="008C3F76">
        <w:rPr>
          <w:rFonts w:cs="Arial"/>
          <w:snapToGrid/>
          <w:color w:val="000000" w:themeColor="text1"/>
          <w:lang w:val="en-US"/>
        </w:rPr>
        <w:t>Diabatic Compressed Air</w:t>
      </w:r>
    </w:p>
    <w:p w14:paraId="0CB7EDD2" w14:textId="77777777" w:rsidR="008D1F4C" w:rsidRPr="008C3F76" w:rsidRDefault="008D1F4C" w:rsidP="008D1F4C">
      <w:pPr>
        <w:widowControl/>
        <w:ind w:left="2880" w:firstLine="720"/>
        <w:rPr>
          <w:rFonts w:cs="Arial"/>
          <w:snapToGrid/>
          <w:color w:val="000000" w:themeColor="text1"/>
          <w:lang w:val="en-US"/>
        </w:rPr>
      </w:pPr>
      <w:r w:rsidRPr="008C3F76">
        <w:rPr>
          <w:rFonts w:cs="Arial"/>
          <w:snapToGrid/>
          <w:color w:val="000000" w:themeColor="text1"/>
          <w:lang w:val="en-US"/>
        </w:rPr>
        <w:t>Liquid Air Energy Storage</w:t>
      </w:r>
    </w:p>
    <w:p w14:paraId="072B407F"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Pumped Hydro</w:t>
      </w:r>
    </w:p>
    <w:p w14:paraId="21560C4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Flywheels</w:t>
      </w:r>
    </w:p>
    <w:p w14:paraId="7D20AAFE"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-Thermal</w:t>
      </w:r>
    </w:p>
    <w:p w14:paraId="694CD7DE"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Latent Heat Storage</w:t>
      </w:r>
    </w:p>
    <w:p w14:paraId="44025AC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Thermochemical Storage</w:t>
      </w:r>
    </w:p>
    <w:p w14:paraId="296088AA"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Sensible Heat Storage</w:t>
      </w:r>
    </w:p>
    <w:p w14:paraId="7767A078"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-Electrochemical</w:t>
      </w:r>
    </w:p>
    <w:p w14:paraId="5D841D1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Classic Batteries</w:t>
      </w:r>
    </w:p>
    <w:p w14:paraId="305C109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Lead Acid</w:t>
      </w:r>
    </w:p>
    <w:p w14:paraId="56F50430"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Polymer</w:t>
      </w:r>
      <w:r>
        <w:rPr>
          <w:rFonts w:cs="Arial"/>
          <w:snapToGrid/>
          <w:color w:val="000000" w:themeColor="text1"/>
          <w:lang w:val="en-US"/>
        </w:rPr>
        <w:t xml:space="preserve"> </w:t>
      </w:r>
      <w:r w:rsidRPr="008C3F76">
        <w:rPr>
          <w:rFonts w:cs="Arial"/>
          <w:snapToGrid/>
          <w:color w:val="000000" w:themeColor="text1"/>
          <w:lang w:val="en-US"/>
        </w:rPr>
        <w:t>(Li-Polymer)</w:t>
      </w:r>
    </w:p>
    <w:p w14:paraId="10AE7A09"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Metal Air</w:t>
      </w:r>
    </w:p>
    <w:p w14:paraId="108C618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Cadmium</w:t>
      </w:r>
      <w:r>
        <w:rPr>
          <w:rFonts w:cs="Arial"/>
          <w:snapToGrid/>
          <w:color w:val="000000" w:themeColor="text1"/>
          <w:lang w:val="en-US"/>
        </w:rPr>
        <w:t xml:space="preserve"> </w:t>
      </w:r>
      <w:r w:rsidRPr="008C3F76">
        <w:rPr>
          <w:rFonts w:cs="Arial"/>
          <w:snapToGrid/>
          <w:color w:val="000000" w:themeColor="text1"/>
          <w:lang w:val="en-US"/>
        </w:rPr>
        <w:t>(Ni-Cd)</w:t>
      </w:r>
    </w:p>
    <w:p w14:paraId="7485F24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Sodium Nickle Chloride</w:t>
      </w:r>
      <w:r>
        <w:rPr>
          <w:rFonts w:cs="Arial"/>
          <w:snapToGrid/>
          <w:color w:val="000000" w:themeColor="text1"/>
          <w:lang w:val="en-US"/>
        </w:rPr>
        <w:t xml:space="preserve"> </w:t>
      </w:r>
      <w:r w:rsidRPr="008C3F76">
        <w:rPr>
          <w:rFonts w:cs="Arial"/>
          <w:snapToGrid/>
          <w:color w:val="000000" w:themeColor="text1"/>
          <w:lang w:val="en-US"/>
        </w:rPr>
        <w:t>(Na-NiCl</w:t>
      </w:r>
      <w:r w:rsidRPr="00A7095F">
        <w:rPr>
          <w:rFonts w:cs="Arial"/>
          <w:snapToGrid/>
          <w:color w:val="000000" w:themeColor="text1"/>
          <w:vertAlign w:val="subscript"/>
          <w:lang w:val="en-US"/>
        </w:rPr>
        <w:t>2</w:t>
      </w:r>
      <w:r w:rsidRPr="008C3F76">
        <w:rPr>
          <w:rFonts w:cs="Arial"/>
          <w:snapToGrid/>
          <w:color w:val="000000" w:themeColor="text1"/>
          <w:lang w:val="en-US"/>
        </w:rPr>
        <w:t>)</w:t>
      </w:r>
    </w:p>
    <w:p w14:paraId="51AC41CB"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Ion</w:t>
      </w:r>
      <w:r>
        <w:rPr>
          <w:rFonts w:cs="Arial"/>
          <w:snapToGrid/>
          <w:color w:val="000000" w:themeColor="text1"/>
          <w:lang w:val="en-US"/>
        </w:rPr>
        <w:t xml:space="preserve"> </w:t>
      </w:r>
      <w:r w:rsidRPr="008C3F76">
        <w:rPr>
          <w:rFonts w:cs="Arial"/>
          <w:snapToGrid/>
          <w:color w:val="000000" w:themeColor="text1"/>
          <w:lang w:val="en-US"/>
        </w:rPr>
        <w:t>(Li–ion)</w:t>
      </w:r>
    </w:p>
    <w:p w14:paraId="5864E4FB"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Sodium Ion (Na–ion)</w:t>
      </w:r>
    </w:p>
    <w:p w14:paraId="31B16207"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Sulphur</w:t>
      </w:r>
      <w:r>
        <w:rPr>
          <w:rFonts w:cs="Arial"/>
          <w:snapToGrid/>
          <w:color w:val="000000" w:themeColor="text1"/>
          <w:lang w:val="en-US"/>
        </w:rPr>
        <w:t xml:space="preserve"> </w:t>
      </w:r>
      <w:r w:rsidRPr="008C3F76">
        <w:rPr>
          <w:rFonts w:cs="Arial"/>
          <w:snapToGrid/>
          <w:color w:val="000000" w:themeColor="text1"/>
          <w:lang w:val="en-US"/>
        </w:rPr>
        <w:t>(Li-S)</w:t>
      </w:r>
    </w:p>
    <w:p w14:paraId="7D0A6F2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 xml:space="preserve">Sodium </w:t>
      </w:r>
      <w:proofErr w:type="gramStart"/>
      <w:r w:rsidRPr="008C3F76">
        <w:rPr>
          <w:rFonts w:cs="Arial"/>
          <w:snapToGrid/>
          <w:color w:val="000000" w:themeColor="text1"/>
          <w:lang w:val="en-US"/>
        </w:rPr>
        <w:t>Sulphur(</w:t>
      </w:r>
      <w:proofErr w:type="gramEnd"/>
      <w:r w:rsidRPr="008C3F76">
        <w:rPr>
          <w:rFonts w:cs="Arial"/>
          <w:snapToGrid/>
          <w:color w:val="000000" w:themeColor="text1"/>
          <w:lang w:val="en-US"/>
        </w:rPr>
        <w:t>Na-S</w:t>
      </w:r>
    </w:p>
    <w:p w14:paraId="1456DF0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–Metal Hydride</w:t>
      </w:r>
      <w:r>
        <w:rPr>
          <w:rFonts w:cs="Arial"/>
          <w:snapToGrid/>
          <w:color w:val="000000" w:themeColor="text1"/>
          <w:lang w:val="en-US"/>
        </w:rPr>
        <w:t xml:space="preserve"> </w:t>
      </w:r>
      <w:r w:rsidRPr="008C3F76">
        <w:rPr>
          <w:rFonts w:cs="Arial"/>
          <w:snapToGrid/>
          <w:color w:val="000000" w:themeColor="text1"/>
          <w:lang w:val="en-US"/>
        </w:rPr>
        <w:t>(Ni-MH)</w:t>
      </w:r>
    </w:p>
    <w:p w14:paraId="63B690F7"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Flow Batteries</w:t>
      </w:r>
    </w:p>
    <w:p w14:paraId="6DE43EE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ab/>
        <w:t>Vanadium Red-Oxide</w:t>
      </w:r>
    </w:p>
    <w:p w14:paraId="684D0DD6"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ab/>
        <w:t>Zinc –</w:t>
      </w:r>
      <w:r>
        <w:rPr>
          <w:rFonts w:cs="Arial"/>
          <w:snapToGrid/>
          <w:color w:val="000000" w:themeColor="text1"/>
          <w:lang w:val="en-US"/>
        </w:rPr>
        <w:t xml:space="preserve"> </w:t>
      </w:r>
      <w:r w:rsidRPr="008C3F76">
        <w:rPr>
          <w:rFonts w:cs="Arial"/>
          <w:snapToGrid/>
          <w:color w:val="000000" w:themeColor="text1"/>
          <w:lang w:val="en-US"/>
        </w:rPr>
        <w:t>Iron (Zn –Fe)</w:t>
      </w:r>
    </w:p>
    <w:p w14:paraId="6F18AB52"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ab/>
        <w:t>Zinc –</w:t>
      </w:r>
      <w:r>
        <w:rPr>
          <w:rFonts w:cs="Arial"/>
          <w:snapToGrid/>
          <w:color w:val="000000" w:themeColor="text1"/>
          <w:lang w:val="en-US"/>
        </w:rPr>
        <w:t xml:space="preserve"> </w:t>
      </w:r>
      <w:r w:rsidRPr="008C3F76">
        <w:rPr>
          <w:rFonts w:cs="Arial"/>
          <w:snapToGrid/>
          <w:color w:val="000000" w:themeColor="text1"/>
          <w:lang w:val="en-US"/>
        </w:rPr>
        <w:t>Bromine (Zn –Br)</w:t>
      </w:r>
    </w:p>
    <w:p w14:paraId="20716E2A" w14:textId="77777777" w:rsidR="008D1F4C"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Other</w:t>
      </w:r>
    </w:p>
    <w:p w14:paraId="3A9C0106" w14:textId="77777777" w:rsidR="008D1F4C" w:rsidRDefault="008D1F4C" w:rsidP="008D1F4C">
      <w:pPr>
        <w:widowControl/>
        <w:ind w:left="2880" w:firstLine="97"/>
        <w:rPr>
          <w:rFonts w:cs="Arial"/>
          <w:snapToGrid/>
          <w:color w:val="000000" w:themeColor="text1"/>
          <w:lang w:val="en-US"/>
        </w:rPr>
      </w:pPr>
    </w:p>
    <w:p w14:paraId="0DE00CC3" w14:textId="77777777" w:rsidR="008D1F4C" w:rsidRPr="00A7095F" w:rsidRDefault="008D1F4C" w:rsidP="008D1F4C">
      <w:pPr>
        <w:tabs>
          <w:tab w:val="left" w:pos="3261"/>
        </w:tabs>
        <w:spacing w:after="120"/>
        <w:ind w:left="2693"/>
        <w:jc w:val="both"/>
        <w:rPr>
          <w:rFonts w:cs="Arial"/>
          <w:color w:val="000000" w:themeColor="text1"/>
        </w:rPr>
      </w:pPr>
      <w:r w:rsidRPr="00A7095F">
        <w:rPr>
          <w:rFonts w:cs="Arial"/>
          <w:color w:val="000000" w:themeColor="text1"/>
        </w:rPr>
        <w:t>together with a statement as to whether the</w:t>
      </w:r>
      <w:r>
        <w:rPr>
          <w:rFonts w:cs="Arial"/>
          <w:color w:val="000000" w:themeColor="text1"/>
        </w:rPr>
        <w:t xml:space="preserve"> </w:t>
      </w:r>
      <w:r w:rsidRPr="00A7095F">
        <w:rPr>
          <w:rFonts w:cs="Arial"/>
          <w:color w:val="000000" w:themeColor="text1"/>
        </w:rPr>
        <w:t>storage</w:t>
      </w:r>
      <w:r>
        <w:rPr>
          <w:rFonts w:cs="Arial"/>
          <w:color w:val="000000" w:themeColor="text1"/>
        </w:rPr>
        <w:t xml:space="preserve"> </w:t>
      </w:r>
      <w:r w:rsidRPr="00A7095F">
        <w:rPr>
          <w:rFonts w:cs="Arial"/>
          <w:color w:val="000000" w:themeColor="text1"/>
        </w:rPr>
        <w:t xml:space="preserve">forms part of a CHP scheme. Where this information is not held by the </w:t>
      </w:r>
      <w:r w:rsidRPr="00A7095F">
        <w:rPr>
          <w:rFonts w:cs="Arial"/>
          <w:b/>
          <w:color w:val="000000" w:themeColor="text1"/>
        </w:rPr>
        <w:t>Network Operator</w:t>
      </w:r>
      <w:r w:rsidRPr="00A7095F">
        <w:rPr>
          <w:rFonts w:cs="Arial"/>
          <w:color w:val="000000" w:themeColor="text1"/>
        </w:rPr>
        <w:t xml:space="preserve"> it should provide its best view of the type of storage technology</w:t>
      </w:r>
      <w:r>
        <w:rPr>
          <w:rFonts w:cs="Arial"/>
          <w:color w:val="000000" w:themeColor="text1"/>
        </w:rPr>
        <w:t>.</w:t>
      </w:r>
    </w:p>
    <w:p w14:paraId="6756568D"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3. </w:t>
      </w:r>
      <w:r w:rsidRPr="00B35A41">
        <w:rPr>
          <w:rFonts w:cs="Arial"/>
          <w:color w:val="000000" w:themeColor="text1"/>
        </w:rPr>
        <w:tab/>
        <w:t xml:space="preserve">The registered capacity (as defined in the </w:t>
      </w:r>
      <w:r w:rsidRPr="00B35A41">
        <w:rPr>
          <w:rFonts w:cs="Arial"/>
          <w:b/>
          <w:color w:val="000000" w:themeColor="text1"/>
        </w:rPr>
        <w:t>Distribution Code</w:t>
      </w:r>
      <w:r w:rsidRPr="00B35A41">
        <w:rPr>
          <w:rFonts w:cs="Arial"/>
          <w:color w:val="000000" w:themeColor="text1"/>
        </w:rPr>
        <w:t xml:space="preserve">) in </w:t>
      </w:r>
      <w:proofErr w:type="gramStart"/>
      <w:r w:rsidRPr="00B35A41">
        <w:rPr>
          <w:rFonts w:cs="Arial"/>
          <w:color w:val="000000" w:themeColor="text1"/>
        </w:rPr>
        <w:t>MW;</w:t>
      </w:r>
      <w:proofErr w:type="gramEnd"/>
    </w:p>
    <w:p w14:paraId="76434486"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4. </w:t>
      </w:r>
      <w:r w:rsidRPr="00B35A41">
        <w:rPr>
          <w:rFonts w:cs="Arial"/>
          <w:color w:val="000000" w:themeColor="text1"/>
        </w:rPr>
        <w:tab/>
        <w:t xml:space="preserve">The lowest voltage level node that is specified on the most up-to-date </w:t>
      </w:r>
      <w:r w:rsidRPr="00B35A41">
        <w:rPr>
          <w:rFonts w:cs="Arial"/>
          <w:b/>
          <w:color w:val="000000" w:themeColor="text1"/>
        </w:rPr>
        <w:t>Single Line Diagram</w:t>
      </w:r>
      <w:r w:rsidRPr="00B35A41">
        <w:rPr>
          <w:rFonts w:cs="Arial"/>
          <w:color w:val="000000" w:themeColor="text1"/>
        </w:rPr>
        <w:t xml:space="preserve"> to which it connects or where it will export most of its </w:t>
      </w:r>
      <w:proofErr w:type="gramStart"/>
      <w:r w:rsidRPr="00B35A41">
        <w:rPr>
          <w:rFonts w:cs="Arial"/>
          <w:color w:val="000000" w:themeColor="text1"/>
        </w:rPr>
        <w:t>power;</w:t>
      </w:r>
      <w:proofErr w:type="gramEnd"/>
    </w:p>
    <w:p w14:paraId="0DA8B8B3"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5. </w:t>
      </w:r>
      <w:r w:rsidRPr="00B35A41">
        <w:rPr>
          <w:rFonts w:cs="Arial"/>
          <w:color w:val="000000" w:themeColor="text1"/>
        </w:rPr>
        <w:tab/>
        <w:t xml:space="preserve">Where it generates electricity from wind or PV, the geographical location using either latitude or longitude or grid reference coordinates of the primary or higher voltage substation to which it </w:t>
      </w:r>
      <w:proofErr w:type="gramStart"/>
      <w:r w:rsidRPr="00B35A41">
        <w:rPr>
          <w:rFonts w:cs="Arial"/>
          <w:color w:val="000000" w:themeColor="text1"/>
        </w:rPr>
        <w:t>connects;</w:t>
      </w:r>
      <w:proofErr w:type="gramEnd"/>
    </w:p>
    <w:p w14:paraId="1CC273C9"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6. </w:t>
      </w:r>
      <w:r w:rsidRPr="00B35A41">
        <w:rPr>
          <w:rFonts w:cs="Arial"/>
          <w:color w:val="000000" w:themeColor="text1"/>
        </w:rPr>
        <w:tab/>
        <w:t xml:space="preserve">The reactive power and voltage control mode, including the voltage </w:t>
      </w:r>
      <w:proofErr w:type="gramStart"/>
      <w:r w:rsidRPr="00B35A41">
        <w:rPr>
          <w:rFonts w:cs="Arial"/>
          <w:color w:val="000000" w:themeColor="text1"/>
        </w:rPr>
        <w:t>set-point</w:t>
      </w:r>
      <w:proofErr w:type="gramEnd"/>
      <w:r w:rsidRPr="00B35A41">
        <w:rPr>
          <w:rFonts w:cs="Arial"/>
          <w:color w:val="000000" w:themeColor="text1"/>
        </w:rPr>
        <w:t xml:space="preserve"> and reactive range, where it operates in voltage control mode, or the target </w:t>
      </w:r>
      <w:r w:rsidRPr="00B35A41">
        <w:rPr>
          <w:rFonts w:cs="Arial"/>
          <w:b/>
          <w:color w:val="000000" w:themeColor="text1"/>
        </w:rPr>
        <w:t>Power Factor</w:t>
      </w:r>
      <w:r w:rsidRPr="00B35A41">
        <w:rPr>
          <w:rFonts w:cs="Arial"/>
          <w:color w:val="000000" w:themeColor="text1"/>
        </w:rPr>
        <w:t xml:space="preserve">, where it operates in </w:t>
      </w:r>
      <w:r w:rsidRPr="00B35A41">
        <w:rPr>
          <w:rFonts w:cs="Arial"/>
          <w:b/>
          <w:color w:val="000000" w:themeColor="text1"/>
        </w:rPr>
        <w:t>Power Factor</w:t>
      </w:r>
      <w:r w:rsidRPr="00B35A41">
        <w:rPr>
          <w:rFonts w:cs="Arial"/>
          <w:color w:val="000000" w:themeColor="text1"/>
        </w:rPr>
        <w:t xml:space="preserve"> mode; </w:t>
      </w:r>
    </w:p>
    <w:p w14:paraId="6AE0A7CE"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7. </w:t>
      </w:r>
      <w:r w:rsidRPr="00B35A41">
        <w:rPr>
          <w:rFonts w:cs="Arial"/>
          <w:color w:val="000000" w:themeColor="text1"/>
        </w:rPr>
        <w:tab/>
        <w:t xml:space="preserve">Details of the types of loss of mains </w:t>
      </w:r>
      <w:r w:rsidRPr="00B35A41">
        <w:rPr>
          <w:rFonts w:cs="Arial"/>
          <w:b/>
          <w:color w:val="000000" w:themeColor="text1"/>
        </w:rPr>
        <w:t>Protection</w:t>
      </w:r>
      <w:r w:rsidRPr="00B35A41">
        <w:rPr>
          <w:rFonts w:cs="Arial"/>
          <w:color w:val="000000" w:themeColor="text1"/>
        </w:rPr>
        <w:t xml:space="preserve"> in place and their relay settings which in the case of </w:t>
      </w:r>
      <w:r w:rsidRPr="00B35A41">
        <w:rPr>
          <w:rFonts w:cs="Arial"/>
          <w:b/>
          <w:color w:val="000000" w:themeColor="text1"/>
        </w:rPr>
        <w:t>Embedded Small Power Stations</w:t>
      </w:r>
      <w:r w:rsidRPr="00B35A41">
        <w:rPr>
          <w:rFonts w:cs="Arial"/>
          <w:color w:val="000000" w:themeColor="text1"/>
        </w:rPr>
        <w:t xml:space="preserve"> first connected to the </w:t>
      </w:r>
      <w:r w:rsidRPr="00B35A41">
        <w:rPr>
          <w:rFonts w:cs="Arial"/>
          <w:b/>
          <w:color w:val="000000" w:themeColor="text1"/>
        </w:rPr>
        <w:t>Users’ System</w:t>
      </w:r>
      <w:r w:rsidRPr="00B35A41">
        <w:rPr>
          <w:rFonts w:cs="Arial"/>
          <w:color w:val="000000" w:themeColor="text1"/>
        </w:rPr>
        <w:t xml:space="preserve"> before 1 January 2015 shall be provided on a reasonable endeavours basis. </w:t>
      </w:r>
    </w:p>
    <w:p w14:paraId="4792761B"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On receipt of this data, the </w:t>
      </w:r>
      <w:r w:rsidRPr="00B35A41">
        <w:rPr>
          <w:rFonts w:cs="Arial"/>
          <w:b/>
          <w:color w:val="000000" w:themeColor="text1"/>
        </w:rPr>
        <w:t>Network Operator</w:t>
      </w:r>
      <w:r w:rsidRPr="00B35A41">
        <w:rPr>
          <w:rFonts w:cs="Arial"/>
          <w:color w:val="000000" w:themeColor="text1"/>
        </w:rPr>
        <w:t xml:space="preserve"> or </w:t>
      </w:r>
      <w:r w:rsidRPr="00B35A41">
        <w:rPr>
          <w:rFonts w:cs="Arial"/>
          <w:b/>
          <w:color w:val="000000" w:themeColor="text1"/>
        </w:rPr>
        <w:t>Generator</w:t>
      </w:r>
      <w:r w:rsidRPr="00B35A41">
        <w:rPr>
          <w:rFonts w:cs="Arial"/>
          <w:color w:val="000000" w:themeColor="text1"/>
        </w:rPr>
        <w:t xml:space="preserve"> (if the data relates to </w:t>
      </w:r>
      <w:r w:rsidRPr="00B35A41">
        <w:rPr>
          <w:rFonts w:cs="Arial"/>
          <w:b/>
          <w:color w:val="000000" w:themeColor="text1"/>
        </w:rPr>
        <w:t>Power Stations</w:t>
      </w:r>
      <w:r w:rsidRPr="00B35A41">
        <w:rPr>
          <w:rFonts w:cs="Arial"/>
          <w:color w:val="000000" w:themeColor="text1"/>
        </w:rPr>
        <w:t xml:space="preserve"> referred to in PC.A.3.1.2) may be further required, at </w:t>
      </w:r>
      <w:r w:rsidRPr="00B35A41">
        <w:rPr>
          <w:rFonts w:cs="Arial"/>
          <w:b/>
          <w:color w:val="000000" w:themeColor="text1"/>
        </w:rPr>
        <w:t>The Company's</w:t>
      </w:r>
      <w:r w:rsidRPr="00B35A41">
        <w:rPr>
          <w:rFonts w:cs="Arial"/>
          <w:color w:val="000000" w:themeColor="text1"/>
        </w:rPr>
        <w:t xml:space="preserve"> reasonable discretion, to provide details of </w:t>
      </w:r>
      <w:r w:rsidRPr="00B35A41">
        <w:rPr>
          <w:rFonts w:cs="Arial"/>
          <w:b/>
          <w:color w:val="000000" w:themeColor="text1"/>
        </w:rPr>
        <w:t xml:space="preserve">Embedded Small Power Stations </w:t>
      </w:r>
      <w:r w:rsidRPr="00B35A41">
        <w:rPr>
          <w:rFonts w:cs="Arial"/>
          <w:color w:val="000000" w:themeColor="text1"/>
        </w:rPr>
        <w:t xml:space="preserve">and </w:t>
      </w:r>
      <w:r w:rsidRPr="00B35A41">
        <w:rPr>
          <w:rFonts w:cs="Arial"/>
          <w:b/>
          <w:color w:val="000000" w:themeColor="text1"/>
        </w:rPr>
        <w:t>Embedded Medium 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b/>
          <w:bCs/>
          <w:color w:val="000000" w:themeColor="text1"/>
        </w:rPr>
        <w:t xml:space="preserve"> </w:t>
      </w:r>
      <w:r w:rsidRPr="00B35A41">
        <w:rPr>
          <w:rFonts w:cs="Arial"/>
          <w:bCs/>
          <w:color w:val="000000" w:themeColor="text1"/>
        </w:rPr>
        <w:t>or</w:t>
      </w:r>
      <w:r w:rsidRPr="00B35A41">
        <w:rPr>
          <w:rFonts w:cs="Arial"/>
          <w:b/>
          <w:bCs/>
          <w:color w:val="000000" w:themeColor="text1"/>
        </w:rPr>
        <w:t xml:space="preserve"> HVDC System</w:t>
      </w:r>
      <w:r w:rsidRPr="00B35A41">
        <w:rPr>
          <w:rFonts w:cs="Arial"/>
          <w:color w:val="000000" w:themeColor="text1"/>
        </w:rPr>
        <w:t xml:space="preserve">, both current and forecast, as specified in PC.A.3.2 to PC.A.3.4.  Such requirement would arise where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 Power Stations</w:t>
      </w:r>
      <w:r w:rsidRPr="00B35A41">
        <w:rPr>
          <w:rFonts w:cs="Arial"/>
          <w:color w:val="000000" w:themeColor="text1"/>
        </w:rPr>
        <w:t xml:space="preserve"> and </w:t>
      </w:r>
      <w:r w:rsidRPr="00B35A41">
        <w:rPr>
          <w:rFonts w:cs="Arial"/>
          <w:b/>
          <w:color w:val="000000" w:themeColor="text1"/>
        </w:rPr>
        <w:t>Customer Generating Plants</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6265BF80" w14:textId="79628347" w:rsidR="00A03452" w:rsidRDefault="00FC42E1" w:rsidP="00070786">
      <w:pPr>
        <w:widowControl/>
        <w:rPr>
          <w:rFonts w:cs="Arial"/>
          <w:b/>
        </w:rPr>
      </w:pPr>
      <w:r>
        <w:rPr>
          <w:rFonts w:cs="Arial"/>
          <w:b/>
        </w:rPr>
        <w:t>…………………………..</w:t>
      </w:r>
    </w:p>
    <w:p w14:paraId="79428DF6" w14:textId="77777777" w:rsidR="00FC42E1" w:rsidRDefault="00FC42E1" w:rsidP="00070786">
      <w:pPr>
        <w:widowControl/>
        <w:rPr>
          <w:rFonts w:cs="Arial"/>
          <w:b/>
        </w:rPr>
      </w:pPr>
    </w:p>
    <w:p w14:paraId="18B95611" w14:textId="77777777" w:rsidR="00150E2D" w:rsidRPr="00B35A41" w:rsidRDefault="00150E2D" w:rsidP="00150E2D">
      <w:pPr>
        <w:widowControl/>
        <w:tabs>
          <w:tab w:val="center" w:pos="4594"/>
          <w:tab w:val="left" w:pos="5058"/>
        </w:tabs>
        <w:jc w:val="center"/>
        <w:rPr>
          <w:rFonts w:cs="Arial"/>
          <w:color w:val="000000" w:themeColor="text1"/>
        </w:rPr>
      </w:pPr>
      <w:r w:rsidRPr="00B35A41">
        <w:rPr>
          <w:rFonts w:cs="Arial"/>
          <w:b/>
          <w:color w:val="000000" w:themeColor="text1"/>
        </w:rPr>
        <w:lastRenderedPageBreak/>
        <w:t>PART 2 - DETAILED PLANNING DATA</w:t>
      </w:r>
      <w:r w:rsidRPr="00B35A41">
        <w:rPr>
          <w:rFonts w:cs="Arial"/>
          <w:color w:val="000000" w:themeColor="text1"/>
        </w:rPr>
        <w:fldChar w:fldCharType="begin"/>
      </w:r>
      <w:r w:rsidRPr="00B35A41">
        <w:rPr>
          <w:rFonts w:cs="Arial"/>
          <w:color w:val="000000" w:themeColor="text1"/>
        </w:rPr>
        <w:instrText xml:space="preserve"> TC "</w:instrText>
      </w:r>
      <w:bookmarkStart w:id="167" w:name="_Toc503430257"/>
      <w:bookmarkStart w:id="168" w:name="_Toc441610259"/>
      <w:bookmarkStart w:id="169" w:name="_Toc132101495"/>
      <w:r w:rsidRPr="00B35A41">
        <w:rPr>
          <w:rFonts w:cs="Arial"/>
          <w:color w:val="000000" w:themeColor="text1"/>
        </w:rPr>
        <w:instrText>PART 2 - DETAILED PLANNING DATA</w:instrText>
      </w:r>
      <w:bookmarkEnd w:id="167"/>
      <w:bookmarkEnd w:id="168"/>
      <w:bookmarkEnd w:id="169"/>
      <w:r w:rsidRPr="00B35A41">
        <w:rPr>
          <w:rFonts w:cs="Arial"/>
          <w:color w:val="000000" w:themeColor="text1"/>
        </w:rPr>
        <w:instrText xml:space="preserve">"\L 2 </w:instrText>
      </w:r>
      <w:r w:rsidRPr="00B35A41">
        <w:rPr>
          <w:rFonts w:cs="Arial"/>
          <w:color w:val="000000" w:themeColor="text1"/>
        </w:rPr>
        <w:fldChar w:fldCharType="end"/>
      </w:r>
    </w:p>
    <w:p w14:paraId="19279A6D" w14:textId="77777777" w:rsidR="00150E2D" w:rsidRPr="00B35A41" w:rsidRDefault="00150E2D" w:rsidP="00150E2D">
      <w:pPr>
        <w:rPr>
          <w:rFonts w:cs="Arial"/>
          <w:color w:val="000000" w:themeColor="text1"/>
        </w:rPr>
      </w:pPr>
    </w:p>
    <w:p w14:paraId="1F5C0FAE" w14:textId="77777777" w:rsidR="00150E2D" w:rsidRPr="00B35A41" w:rsidRDefault="00150E2D" w:rsidP="00150E2D">
      <w:pPr>
        <w:pStyle w:val="Level1Text"/>
        <w:rPr>
          <w:rFonts w:cs="Arial"/>
          <w:color w:val="000000" w:themeColor="text1"/>
        </w:rPr>
      </w:pPr>
      <w:r w:rsidRPr="00B35A41">
        <w:rPr>
          <w:rFonts w:cs="Arial"/>
          <w:color w:val="000000" w:themeColor="text1"/>
        </w:rPr>
        <w:t>PC.A.5</w:t>
      </w:r>
      <w:r w:rsidRPr="00B35A41">
        <w:rPr>
          <w:rFonts w:cs="Arial"/>
          <w:color w:val="000000" w:themeColor="text1"/>
        </w:rPr>
        <w:tab/>
      </w:r>
      <w:r w:rsidRPr="00B35A41">
        <w:rPr>
          <w:rFonts w:cs="Arial"/>
          <w:color w:val="000000" w:themeColor="text1"/>
          <w:u w:val="single"/>
        </w:rPr>
        <w:t>POWER GENERATING MODULE, GENERATING UNIT, POWER PARK MODULE (INCLUDING DC CONNECTED POWER PARK MODULES), DC CONVERTER, HVDC EQUIPMENT AND OTSDUW PLANT AND APPARATUS DATA</w:t>
      </w:r>
      <w:r w:rsidRPr="00B35A41">
        <w:rPr>
          <w:rFonts w:cs="Arial"/>
          <w:color w:val="000000" w:themeColor="text1"/>
        </w:rPr>
        <w:fldChar w:fldCharType="begin"/>
      </w:r>
      <w:r w:rsidRPr="00B35A41">
        <w:rPr>
          <w:rFonts w:cs="Arial"/>
          <w:color w:val="000000" w:themeColor="text1"/>
        </w:rPr>
        <w:instrText xml:space="preserve"> TC "</w:instrText>
      </w:r>
      <w:bookmarkStart w:id="170" w:name="_Toc211581653"/>
      <w:bookmarkStart w:id="171" w:name="_Toc503430258"/>
      <w:bookmarkStart w:id="172" w:name="_Toc441610260"/>
      <w:bookmarkStart w:id="173" w:name="_Toc132101496"/>
      <w:r w:rsidRPr="00B35A41">
        <w:rPr>
          <w:rFonts w:cs="Arial"/>
          <w:color w:val="000000" w:themeColor="text1"/>
        </w:rPr>
        <w:instrText>PC.A.5   GENERATING UNIT, POWER PARK MODULE, DC CONVERTER AND OTSDUW PLANT AND APPARATUS DATA</w:instrText>
      </w:r>
      <w:bookmarkEnd w:id="170"/>
      <w:bookmarkEnd w:id="171"/>
      <w:bookmarkEnd w:id="172"/>
      <w:bookmarkEnd w:id="173"/>
      <w:r w:rsidRPr="00B35A41">
        <w:rPr>
          <w:rFonts w:cs="Arial"/>
          <w:color w:val="000000" w:themeColor="text1"/>
        </w:rPr>
        <w:instrText xml:space="preserve">"\L 3 </w:instrText>
      </w:r>
      <w:r w:rsidRPr="00B35A41">
        <w:rPr>
          <w:rFonts w:cs="Arial"/>
          <w:color w:val="000000" w:themeColor="text1"/>
        </w:rPr>
        <w:fldChar w:fldCharType="end"/>
      </w:r>
    </w:p>
    <w:p w14:paraId="29D25603" w14:textId="77777777" w:rsidR="00150E2D" w:rsidRPr="00B35A41" w:rsidRDefault="00150E2D" w:rsidP="00150E2D">
      <w:pPr>
        <w:pStyle w:val="Level1Text"/>
        <w:rPr>
          <w:rFonts w:cs="Arial"/>
          <w:color w:val="000000" w:themeColor="text1"/>
        </w:rPr>
      </w:pPr>
      <w:r w:rsidRPr="00B35A41">
        <w:rPr>
          <w:rFonts w:cs="Arial"/>
          <w:color w:val="000000" w:themeColor="text1"/>
        </w:rPr>
        <w:t>PC.A.5.1</w:t>
      </w:r>
      <w:r w:rsidRPr="00B35A41">
        <w:rPr>
          <w:rFonts w:cs="Arial"/>
          <w:color w:val="000000" w:themeColor="text1"/>
        </w:rPr>
        <w:tab/>
      </w:r>
      <w:r w:rsidRPr="00B35A41">
        <w:rPr>
          <w:rFonts w:cs="Arial"/>
          <w:color w:val="000000" w:themeColor="text1"/>
          <w:u w:val="single"/>
        </w:rPr>
        <w:t>Introduction</w:t>
      </w:r>
    </w:p>
    <w:p w14:paraId="053A75BA"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Directly Connected</w:t>
      </w:r>
    </w:p>
    <w:p w14:paraId="2EC322BC" w14:textId="77777777" w:rsidR="00150E2D" w:rsidRPr="00B35A41" w:rsidRDefault="00150E2D" w:rsidP="00150E2D">
      <w:pPr>
        <w:pStyle w:val="Level1Text"/>
        <w:rPr>
          <w:rFonts w:cs="Arial"/>
          <w:color w:val="000000" w:themeColor="text1"/>
        </w:rPr>
      </w:pPr>
      <w:r w:rsidRPr="00B35A41">
        <w:rPr>
          <w:rFonts w:cs="Arial"/>
          <w:color w:val="000000" w:themeColor="text1"/>
        </w:rPr>
        <w:t>PC.A.5.1.1</w:t>
      </w:r>
      <w:r w:rsidRPr="00B35A41">
        <w:rPr>
          <w:rFonts w:cs="Arial"/>
          <w:color w:val="000000" w:themeColor="text1"/>
        </w:rPr>
        <w:tab/>
        <w:t xml:space="preserve">Each </w:t>
      </w:r>
      <w:r w:rsidRPr="00B35A41">
        <w:rPr>
          <w:rFonts w:cs="Arial"/>
          <w:b/>
          <w:color w:val="000000" w:themeColor="text1"/>
        </w:rPr>
        <w:t xml:space="preserve">Generator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xml:space="preserve">), with existing or proposed </w:t>
      </w:r>
      <w:r w:rsidRPr="00B35A41">
        <w:rPr>
          <w:rFonts w:cs="Arial"/>
          <w:b/>
          <w:color w:val="000000" w:themeColor="text1"/>
        </w:rPr>
        <w:t>Power Stations</w:t>
      </w:r>
      <w:r w:rsidRPr="00B35A41">
        <w:rPr>
          <w:rFonts w:cs="Arial"/>
          <w:color w:val="000000" w:themeColor="text1"/>
        </w:rPr>
        <w:t xml:space="preserve"> 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both current and forecast, as specified in PC.A.5.2, PC.A.5.3, PC.A.5.4 and PC.A.5.7 as applicable.</w:t>
      </w:r>
    </w:p>
    <w:p w14:paraId="0F1848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 xml:space="preserve">DC Converter Station </w:t>
      </w:r>
      <w:r w:rsidRPr="00B35A41">
        <w:rPr>
          <w:rFonts w:cs="Arial"/>
          <w:color w:val="000000" w:themeColor="text1"/>
        </w:rPr>
        <w:t xml:space="preserve">owner or </w:t>
      </w:r>
      <w:r w:rsidRPr="00B35A41">
        <w:rPr>
          <w:rFonts w:cs="Arial"/>
          <w:b/>
          <w:color w:val="000000" w:themeColor="text1"/>
        </w:rPr>
        <w:t>HVDC System Owner</w:t>
      </w:r>
      <w:r w:rsidRPr="00B35A41">
        <w:rPr>
          <w:rFonts w:cs="Arial"/>
          <w:color w:val="000000" w:themeColor="text1"/>
        </w:rPr>
        <w:t xml:space="preserve">, with existing or proposed </w:t>
      </w:r>
      <w:r w:rsidRPr="00B35A41">
        <w:rPr>
          <w:rFonts w:cs="Arial"/>
          <w:b/>
          <w:color w:val="000000" w:themeColor="text1"/>
        </w:rPr>
        <w:t xml:space="preserve">DC Converter Stations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xml:space="preserve"> (including </w:t>
      </w:r>
      <w:r w:rsidRPr="00B35A41">
        <w:rPr>
          <w:rFonts w:cs="Arial"/>
          <w:b/>
          <w:color w:val="000000" w:themeColor="text1"/>
        </w:rPr>
        <w:t xml:space="preserve">Generators </w:t>
      </w:r>
      <w:r w:rsidRPr="00B35A41">
        <w:rPr>
          <w:rFonts w:cs="Arial"/>
          <w:color w:val="000000" w:themeColor="text1"/>
        </w:rPr>
        <w:t xml:space="preserve">undertaking </w:t>
      </w:r>
      <w:r w:rsidRPr="00B35A41">
        <w:rPr>
          <w:rFonts w:cs="Arial"/>
          <w:b/>
          <w:color w:val="000000" w:themeColor="text1"/>
        </w:rPr>
        <w:t xml:space="preserve">OTSDUW </w:t>
      </w:r>
      <w:r w:rsidRPr="00B35A41">
        <w:rPr>
          <w:rFonts w:cs="Arial"/>
          <w:color w:val="000000" w:themeColor="text1"/>
        </w:rPr>
        <w:t xml:space="preserve">which includes an </w:t>
      </w:r>
      <w:r w:rsidRPr="00B35A41">
        <w:rPr>
          <w:rFonts w:cs="Arial"/>
          <w:b/>
          <w:color w:val="000000" w:themeColor="text1"/>
        </w:rPr>
        <w:t>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both current and forecast, as specified in PC.A.5.2 and PC.A.5.4. </w:t>
      </w:r>
    </w:p>
    <w:p w14:paraId="31A938DE"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xml:space="preserve">) as applicable.  </w:t>
      </w:r>
    </w:p>
    <w:p w14:paraId="43F76794" w14:textId="77777777" w:rsidR="00150E2D" w:rsidRPr="00B35A41" w:rsidRDefault="00150E2D" w:rsidP="00150E2D">
      <w:pPr>
        <w:pStyle w:val="Level1Text"/>
        <w:rPr>
          <w:rFonts w:cs="Arial"/>
          <w:color w:val="000000" w:themeColor="text1"/>
        </w:rPr>
      </w:pPr>
      <w:r w:rsidRPr="00B35A41">
        <w:rPr>
          <w:rFonts w:cs="Arial"/>
          <w:b/>
          <w:color w:val="000000" w:themeColor="text1"/>
        </w:rPr>
        <w:tab/>
      </w:r>
      <w:r w:rsidRPr="00B35A41">
        <w:rPr>
          <w:rFonts w:cs="Arial"/>
          <w:color w:val="000000" w:themeColor="text1"/>
        </w:rPr>
        <w:t xml:space="preserve"> </w:t>
      </w:r>
    </w:p>
    <w:p w14:paraId="054D64D2" w14:textId="77777777" w:rsidR="00150E2D" w:rsidRPr="00B35A41" w:rsidRDefault="00150E2D" w:rsidP="00150E2D">
      <w:pPr>
        <w:pStyle w:val="Level2Text"/>
        <w:rPr>
          <w:rFonts w:cs="Arial"/>
          <w:color w:val="000000" w:themeColor="text1"/>
          <w:u w:val="single"/>
        </w:rPr>
      </w:pPr>
      <w:commentRangeStart w:id="174"/>
      <w:r w:rsidRPr="00B35A41">
        <w:rPr>
          <w:rFonts w:cs="Arial"/>
          <w:color w:val="000000" w:themeColor="text1"/>
          <w:u w:val="single"/>
        </w:rPr>
        <w:t>Embedded</w:t>
      </w:r>
    </w:p>
    <w:p w14:paraId="05218DC8" w14:textId="77777777" w:rsidR="00150E2D" w:rsidRPr="00B35A41" w:rsidRDefault="00150E2D" w:rsidP="00150E2D">
      <w:pPr>
        <w:pStyle w:val="Level1Text"/>
        <w:rPr>
          <w:rFonts w:cs="Arial"/>
          <w:color w:val="000000" w:themeColor="text1"/>
        </w:rPr>
      </w:pPr>
      <w:r w:rsidRPr="00B35A41">
        <w:rPr>
          <w:rFonts w:cs="Arial"/>
          <w:color w:val="000000" w:themeColor="text1"/>
        </w:rPr>
        <w:t>PC.A.5.1.2</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 xml:space="preserve">, in respect of its existing, or proposed, </w:t>
      </w:r>
      <w:r w:rsidRPr="00B35A41">
        <w:rPr>
          <w:rFonts w:cs="Arial"/>
          <w:b/>
          <w:color w:val="000000" w:themeColor="text1"/>
        </w:rPr>
        <w:t>Embedded Large Power Stations</w:t>
      </w:r>
      <w:r w:rsidRPr="00B35A41">
        <w:rPr>
          <w:rFonts w:cs="Arial"/>
          <w:color w:val="000000" w:themeColor="text1"/>
        </w:rPr>
        <w:t xml:space="preserve"> and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Large Power Stations</w:t>
      </w:r>
      <w:r w:rsidRPr="00B35A41">
        <w:rPr>
          <w:rFonts w:cs="Arial"/>
          <w:color w:val="000000" w:themeColor="text1"/>
        </w:rPr>
        <w:t xml:space="preserve"> and </w:t>
      </w:r>
      <w:r w:rsidRPr="00B35A41">
        <w:rPr>
          <w:rFonts w:cs="Arial"/>
          <w:b/>
          <w:color w:val="000000" w:themeColor="text1"/>
        </w:rPr>
        <w:t>Medium Power Stations</w:t>
      </w:r>
      <w:r w:rsidRPr="00B35A41">
        <w:rPr>
          <w:rFonts w:cs="Arial"/>
          <w:color w:val="000000" w:themeColor="text1"/>
        </w:rPr>
        <w:t xml:space="preserve">, both current and forecast, as specified in PC.A.5.2, PC.A.5.3, PC.A.5.4 and PC.A.5.7 as applicable. </w:t>
      </w:r>
    </w:p>
    <w:p w14:paraId="7348DB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DC Converter Station</w:t>
      </w:r>
      <w:r w:rsidRPr="00B35A41">
        <w:rPr>
          <w:rFonts w:cs="Arial"/>
          <w:color w:val="000000" w:themeColor="text1"/>
        </w:rPr>
        <w:t xml:space="preserve"> owner or </w:t>
      </w:r>
      <w:r w:rsidRPr="00B35A41">
        <w:rPr>
          <w:rFonts w:cs="Arial"/>
          <w:b/>
          <w:color w:val="000000" w:themeColor="text1"/>
        </w:rPr>
        <w:t>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or </w:t>
      </w:r>
      <w:r w:rsidRPr="00B35A41">
        <w:rPr>
          <w:rFonts w:cs="Arial"/>
          <w:b/>
          <w:color w:val="000000" w:themeColor="text1"/>
        </w:rPr>
        <w:t>Network Operator</w:t>
      </w:r>
      <w:r w:rsidRPr="00B35A41">
        <w:rPr>
          <w:rFonts w:cs="Arial"/>
          <w:color w:val="000000" w:themeColor="text1"/>
        </w:rPr>
        <w:t xml:space="preserve"> in the case of an </w:t>
      </w:r>
      <w:r w:rsidRPr="00B35A41">
        <w:rPr>
          <w:rFonts w:cs="Arial"/>
          <w:b/>
          <w:color w:val="000000" w:themeColor="text1"/>
        </w:rPr>
        <w:t xml:space="preserve">Embedded DC Converter Station </w:t>
      </w:r>
      <w:r w:rsidRPr="00B35A41">
        <w:rPr>
          <w:rFonts w:cs="Arial"/>
          <w:color w:val="000000" w:themeColor="text1"/>
        </w:rPr>
        <w:t>or</w:t>
      </w:r>
      <w:r w:rsidRPr="00B35A41">
        <w:rPr>
          <w:rFonts w:cs="Arial"/>
          <w:b/>
          <w:color w:val="000000" w:themeColor="text1"/>
        </w:rPr>
        <w:t xml:space="preserve"> Embedded HVDC System</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with existing or proposed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both current and forecast, as specified in PC.A.5.2 and PC.A.5.4. </w:t>
      </w:r>
    </w:p>
    <w:p w14:paraId="4D20EB51"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However, no data need be supplied in relation to those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if they are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except in connection with an application for, or under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 xml:space="preserve"> under PC.A.5.1.4. </w:t>
      </w:r>
    </w:p>
    <w:p w14:paraId="02F0705A"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as applicable</w:t>
      </w:r>
      <w:commentRangeEnd w:id="174"/>
      <w:r w:rsidR="00AC6436">
        <w:rPr>
          <w:rStyle w:val="CommentReference"/>
          <w:color w:val="auto"/>
          <w:lang w:val="en-GB"/>
        </w:rPr>
        <w:commentReference w:id="174"/>
      </w:r>
    </w:p>
    <w:p w14:paraId="5D12CBB7" w14:textId="77777777" w:rsidR="00150E2D" w:rsidRPr="00B35A41" w:rsidRDefault="00150E2D" w:rsidP="00150E2D">
      <w:pPr>
        <w:pStyle w:val="Level1Text"/>
        <w:rPr>
          <w:rFonts w:cs="Arial"/>
          <w:color w:val="000000" w:themeColor="text1"/>
        </w:rPr>
      </w:pPr>
    </w:p>
    <w:p w14:paraId="351E0CF7" w14:textId="77777777" w:rsidR="00150E2D" w:rsidRPr="00B35A41" w:rsidRDefault="00150E2D" w:rsidP="00150E2D">
      <w:pPr>
        <w:pStyle w:val="Level1Text"/>
        <w:rPr>
          <w:rFonts w:cs="Arial"/>
          <w:color w:val="000000" w:themeColor="text1"/>
        </w:rPr>
      </w:pPr>
      <w:r w:rsidRPr="00B35A41">
        <w:rPr>
          <w:rFonts w:cs="Arial"/>
          <w:color w:val="000000" w:themeColor="text1"/>
        </w:rPr>
        <w:tab/>
      </w:r>
    </w:p>
    <w:p w14:paraId="5CE43645" w14:textId="77777777" w:rsidR="00150E2D" w:rsidRPr="00B35A41" w:rsidRDefault="00150E2D" w:rsidP="00150E2D">
      <w:pPr>
        <w:pStyle w:val="Level1Text"/>
        <w:rPr>
          <w:rFonts w:cs="Arial"/>
          <w:color w:val="000000" w:themeColor="text1"/>
        </w:rPr>
      </w:pPr>
      <w:r w:rsidRPr="00B35A41">
        <w:rPr>
          <w:rFonts w:cs="Arial"/>
          <w:color w:val="000000" w:themeColor="text1"/>
        </w:rPr>
        <w:t>PC.A.5.1.3</w:t>
      </w:r>
      <w:r w:rsidRPr="00B35A41">
        <w:rPr>
          <w:rFonts w:cs="Arial"/>
          <w:color w:val="000000" w:themeColor="text1"/>
        </w:rPr>
        <w:tab/>
        <w:t xml:space="preserve">Each </w:t>
      </w:r>
      <w:r w:rsidRPr="00B35A41">
        <w:rPr>
          <w:rFonts w:cs="Arial"/>
          <w:b/>
          <w:color w:val="000000" w:themeColor="text1"/>
        </w:rPr>
        <w:t>Network Operator</w:t>
      </w:r>
      <w:r w:rsidRPr="00B35A41">
        <w:rPr>
          <w:rFonts w:cs="Arial"/>
          <w:color w:val="000000" w:themeColor="text1"/>
        </w:rPr>
        <w:t xml:space="preserve"> need not submit </w:t>
      </w:r>
      <w:r w:rsidRPr="00B35A41">
        <w:rPr>
          <w:rFonts w:cs="Arial"/>
          <w:b/>
          <w:color w:val="000000" w:themeColor="text1"/>
        </w:rPr>
        <w:t xml:space="preserve">Planning Data </w:t>
      </w:r>
      <w:r w:rsidRPr="00B35A41">
        <w:rPr>
          <w:rFonts w:cs="Arial"/>
          <w:color w:val="000000" w:themeColor="text1"/>
        </w:rPr>
        <w:t xml:space="preserve">in respect of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 xml:space="preserve"> unless required to do so under PC.A.1.2(b), PC.A.3.1.4 or unless specifically requested under PC.A.5.1.4 below, in which case they will supply such data.</w:t>
      </w:r>
    </w:p>
    <w:p w14:paraId="3A02ED67"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PC.A.5.1.4</w:t>
      </w:r>
      <w:r w:rsidRPr="00B35A41">
        <w:rPr>
          <w:rFonts w:cs="Arial"/>
          <w:color w:val="000000" w:themeColor="text1"/>
        </w:rPr>
        <w:tab/>
        <w:t xml:space="preserve">PC.A.4.2.4(b) and PC.A.4.3.2(a) explained that the forecast </w:t>
      </w:r>
      <w:r w:rsidRPr="00B35A41">
        <w:rPr>
          <w:rFonts w:cs="Arial"/>
          <w:b/>
          <w:color w:val="000000" w:themeColor="text1"/>
        </w:rPr>
        <w:t>Demand</w:t>
      </w:r>
      <w:r w:rsidRPr="00B35A41">
        <w:rPr>
          <w:rFonts w:cs="Arial"/>
          <w:color w:val="000000" w:themeColor="text1"/>
        </w:rPr>
        <w:t xml:space="preserve"> submitted by each </w:t>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 xml:space="preserve">Medium Power Stations </w:t>
      </w:r>
      <w:r w:rsidRPr="00B35A41">
        <w:rPr>
          <w:rFonts w:cs="Arial"/>
          <w:color w:val="000000" w:themeColor="text1"/>
        </w:rPr>
        <w:t xml:space="preserve">and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Customer Generating Plant Embedded</w:t>
      </w:r>
      <w:r w:rsidRPr="00B35A41">
        <w:rPr>
          <w:rFonts w:cs="Arial"/>
          <w:color w:val="000000" w:themeColor="text1"/>
        </w:rPr>
        <w:t xml:space="preserve"> within that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In such cases, the </w:t>
      </w:r>
      <w:r w:rsidRPr="00B35A41">
        <w:rPr>
          <w:rFonts w:cs="Arial"/>
          <w:b/>
          <w:color w:val="000000" w:themeColor="text1"/>
        </w:rPr>
        <w:t>Network Operator</w:t>
      </w:r>
      <w:r w:rsidRPr="00B35A41">
        <w:rPr>
          <w:rFonts w:cs="Arial"/>
          <w:color w:val="000000" w:themeColor="text1"/>
        </w:rPr>
        <w:t xml:space="preserve"> must provide </w:t>
      </w:r>
      <w:r w:rsidRPr="00B35A41">
        <w:rPr>
          <w:rFonts w:cs="Arial"/>
          <w:b/>
          <w:color w:val="000000" w:themeColor="text1"/>
        </w:rPr>
        <w:t>The Company</w:t>
      </w:r>
      <w:r w:rsidRPr="00B35A41">
        <w:rPr>
          <w:rFonts w:cs="Arial"/>
          <w:color w:val="000000" w:themeColor="text1"/>
        </w:rPr>
        <w:t xml:space="preserve"> with the relevant information specified under PC.A.3.1.4</w:t>
      </w:r>
      <w:del w:id="175" w:author="Antony Johnson (ESO)" w:date="2023-06-28T18:32:00Z">
        <w:r w:rsidRPr="00B35A41" w:rsidDel="001663A7">
          <w:rPr>
            <w:rFonts w:cs="Arial"/>
            <w:color w:val="000000" w:themeColor="text1"/>
          </w:rPr>
          <w:delText xml:space="preserve"> </w:delText>
        </w:r>
      </w:del>
      <w:r w:rsidRPr="00B35A41">
        <w:rPr>
          <w:rFonts w:cs="Arial"/>
          <w:color w:val="000000" w:themeColor="text1"/>
        </w:rPr>
        <w:t xml:space="preserve">.  On receipt of this data further details may be required at </w:t>
      </w:r>
      <w:r w:rsidRPr="00B35A41">
        <w:rPr>
          <w:rFonts w:cs="Arial"/>
          <w:b/>
          <w:color w:val="000000" w:themeColor="text1"/>
        </w:rPr>
        <w:t xml:space="preserve">The Company's </w:t>
      </w:r>
      <w:r w:rsidRPr="00B35A41">
        <w:rPr>
          <w:rFonts w:cs="Arial"/>
          <w:color w:val="000000" w:themeColor="text1"/>
        </w:rPr>
        <w:t>discretion as follows:</w:t>
      </w:r>
    </w:p>
    <w:p w14:paraId="1D5A5752" w14:textId="77777777" w:rsidR="00150E2D" w:rsidRPr="00B35A41" w:rsidRDefault="00150E2D" w:rsidP="00150E2D">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in the case of details required from the </w:t>
      </w:r>
      <w:r w:rsidRPr="00B35A41">
        <w:rPr>
          <w:rFonts w:cs="Arial"/>
          <w:b/>
          <w:color w:val="000000" w:themeColor="text1"/>
        </w:rPr>
        <w:t>Network Operator</w:t>
      </w:r>
      <w:r w:rsidRPr="00B35A41">
        <w:rPr>
          <w:rFonts w:cs="Arial"/>
          <w:color w:val="000000" w:themeColor="text1"/>
        </w:rPr>
        <w:t xml:space="preserve"> for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Small Power Stations</w:t>
      </w:r>
      <w:r w:rsidRPr="00B35A41">
        <w:rPr>
          <w:rFonts w:cs="Arial"/>
          <w:color w:val="000000" w:themeColor="text1"/>
        </w:rPr>
        <w:t xml:space="preserve"> and </w:t>
      </w:r>
      <w:r w:rsidRPr="00B35A41">
        <w:rPr>
          <w:rFonts w:cs="Arial"/>
          <w:b/>
          <w:color w:val="000000" w:themeColor="text1"/>
        </w:rPr>
        <w:t>Embedded DC Converters</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in each case within such </w:t>
      </w:r>
      <w:r w:rsidRPr="00B35A41">
        <w:rPr>
          <w:rFonts w:cs="Arial"/>
          <w:b/>
          <w:color w:val="000000" w:themeColor="text1"/>
        </w:rPr>
        <w:t>Network Operator’s System</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and</w:t>
      </w:r>
    </w:p>
    <w:p w14:paraId="2DD4A288" w14:textId="77777777" w:rsidR="00150E2D" w:rsidRPr="00B35A41" w:rsidRDefault="00150E2D" w:rsidP="00150E2D">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in the case of details required from the </w:t>
      </w:r>
      <w:r w:rsidRPr="00B35A41">
        <w:rPr>
          <w:rFonts w:cs="Arial"/>
          <w:b/>
          <w:color w:val="000000" w:themeColor="text1"/>
        </w:rPr>
        <w:t>Generator</w:t>
      </w:r>
      <w:r w:rsidRPr="00B35A41">
        <w:rPr>
          <w:rFonts w:cs="Arial"/>
          <w:color w:val="000000" w:themeColor="text1"/>
        </w:rPr>
        <w:t xml:space="preserve"> of </w:t>
      </w:r>
      <w:r w:rsidRPr="00B35A41">
        <w:rPr>
          <w:rFonts w:cs="Arial"/>
          <w:b/>
          <w:color w:val="000000" w:themeColor="text1"/>
        </w:rPr>
        <w:t>Embedded Large Power Stations</w:t>
      </w:r>
      <w:r w:rsidRPr="00B35A41">
        <w:rPr>
          <w:rFonts w:cs="Arial"/>
          <w:color w:val="000000" w:themeColor="text1"/>
        </w:rPr>
        <w:t xml:space="preserve"> and </w:t>
      </w:r>
      <w:r w:rsidRPr="00B35A41">
        <w:rPr>
          <w:rFonts w:cs="Arial"/>
          <w:b/>
          <w:color w:val="000000" w:themeColor="text1"/>
        </w:rPr>
        <w:t xml:space="preserve">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and</w:t>
      </w:r>
    </w:p>
    <w:p w14:paraId="516C08A8" w14:textId="77777777" w:rsidR="00150E2D" w:rsidRPr="00B35A41" w:rsidRDefault="00150E2D" w:rsidP="00150E2D">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in the case of details required from the </w:t>
      </w:r>
      <w:r w:rsidRPr="00B35A41">
        <w:rPr>
          <w:rFonts w:cs="Arial"/>
          <w:b/>
          <w:color w:val="000000" w:themeColor="text1"/>
        </w:rPr>
        <w:t>DC Converter Station</w:t>
      </w:r>
      <w:r w:rsidRPr="00B35A41">
        <w:rPr>
          <w:rFonts w:cs="Arial"/>
          <w:color w:val="000000" w:themeColor="text1"/>
        </w:rPr>
        <w:t xml:space="preserve"> owner of an </w:t>
      </w:r>
      <w:r w:rsidRPr="00B35A41">
        <w:rPr>
          <w:rFonts w:cs="Arial"/>
          <w:b/>
          <w:color w:val="000000" w:themeColor="text1"/>
        </w:rPr>
        <w:t xml:space="preserve">Embedded DC Converter </w:t>
      </w:r>
      <w:r w:rsidRPr="00B35A41">
        <w:rPr>
          <w:rFonts w:cs="Arial"/>
          <w:color w:val="000000" w:themeColor="text1"/>
        </w:rPr>
        <w:t xml:space="preserve">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 Owner</w:t>
      </w:r>
      <w:r w:rsidRPr="00B35A41">
        <w:rPr>
          <w:rFonts w:cs="Arial"/>
          <w:color w:val="000000" w:themeColor="text1"/>
        </w:rPr>
        <w:t xml:space="preserve"> of an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w:t>
      </w:r>
    </w:p>
    <w:p w14:paraId="3894F949"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both current and forecast, as specified in PC.A.5.2 and PC.A.5.3.  Such requirement would arise when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w:t>
      </w:r>
      <w:r w:rsidRPr="00B35A41">
        <w:rPr>
          <w:rFonts w:cs="Arial"/>
          <w:b/>
          <w:color w:val="000000" w:themeColor="text1"/>
        </w:rPr>
        <w:t xml:space="preserve"> Embedded Medium Power Stations</w:t>
      </w:r>
      <w:r w:rsidRPr="00B35A41">
        <w:rPr>
          <w:rFonts w:cs="Arial"/>
          <w:color w:val="000000" w:themeColor="text1"/>
        </w:rPr>
        <w:t xml:space="preserve">, </w:t>
      </w:r>
      <w:r w:rsidRPr="00B35A41">
        <w:rPr>
          <w:rFonts w:cs="Arial"/>
          <w:b/>
          <w:color w:val="000000" w:themeColor="text1"/>
        </w:rPr>
        <w:t>Embedded DC Converter Stations</w:t>
      </w:r>
      <w:r w:rsidRPr="00B35A41">
        <w:rPr>
          <w:rFonts w:cs="Arial"/>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w:t>
      </w:r>
      <w:r w:rsidRPr="00B35A41">
        <w:rPr>
          <w:rFonts w:cs="Arial"/>
          <w:b/>
          <w:color w:val="000000" w:themeColor="text1"/>
        </w:rPr>
        <w:t xml:space="preserve">DC Converters </w:t>
      </w:r>
      <w:r w:rsidRPr="00B35A41">
        <w:rPr>
          <w:rFonts w:cs="Arial"/>
          <w:color w:val="000000" w:themeColor="text1"/>
        </w:rPr>
        <w:t xml:space="preserve">and </w:t>
      </w:r>
      <w:r w:rsidRPr="00B35A41">
        <w:rPr>
          <w:rFonts w:cs="Arial"/>
          <w:b/>
          <w:color w:val="000000" w:themeColor="text1"/>
        </w:rPr>
        <w:t>Customer Generating Plants</w:t>
      </w:r>
      <w:r w:rsidRPr="00B35A41">
        <w:rPr>
          <w:rFonts w:cs="Arial"/>
          <w:color w:val="000000" w:themeColor="text1"/>
        </w:rPr>
        <w:t xml:space="preserve">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462C40B5" w14:textId="77777777" w:rsidR="00150E2D" w:rsidRPr="00B35A41" w:rsidRDefault="00150E2D" w:rsidP="00150E2D">
      <w:pPr>
        <w:pStyle w:val="Level1Text"/>
        <w:rPr>
          <w:rFonts w:cs="Arial"/>
          <w:color w:val="000000" w:themeColor="text1"/>
        </w:rPr>
      </w:pPr>
      <w:r w:rsidRPr="00B35A41">
        <w:rPr>
          <w:rFonts w:cs="Arial"/>
          <w:color w:val="000000" w:themeColor="text1"/>
        </w:rPr>
        <w:t>PC.A.5.1.5</w:t>
      </w:r>
      <w:r w:rsidRPr="00B35A41">
        <w:rPr>
          <w:rFonts w:cs="Arial"/>
          <w:color w:val="000000" w:themeColor="text1"/>
        </w:rPr>
        <w:tab/>
      </w:r>
      <w:r w:rsidRPr="00B35A41">
        <w:rPr>
          <w:rFonts w:cs="Arial"/>
          <w:color w:val="000000" w:themeColor="text1"/>
          <w:u w:val="single"/>
        </w:rPr>
        <w:t>DPD I and DPD II</w:t>
      </w:r>
    </w:p>
    <w:p w14:paraId="2ABB3BC4"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The </w:t>
      </w:r>
      <w:r w:rsidRPr="00B35A41">
        <w:rPr>
          <w:rFonts w:cs="Arial"/>
          <w:b/>
          <w:color w:val="000000" w:themeColor="text1"/>
        </w:rPr>
        <w:t>Detailed Planning Data</w:t>
      </w:r>
      <w:r w:rsidRPr="00B35A41">
        <w:rPr>
          <w:rFonts w:cs="Arial"/>
          <w:color w:val="000000" w:themeColor="text1"/>
        </w:rPr>
        <w:t xml:space="preserve"> described in this Part 2 of the Appendix comprises both </w:t>
      </w:r>
      <w:r w:rsidRPr="00B35A41">
        <w:rPr>
          <w:rFonts w:cs="Arial"/>
          <w:b/>
          <w:color w:val="000000" w:themeColor="text1"/>
        </w:rPr>
        <w:t>DPD I</w:t>
      </w:r>
      <w:r w:rsidRPr="00B35A41">
        <w:rPr>
          <w:rFonts w:cs="Arial"/>
          <w:color w:val="000000" w:themeColor="text1"/>
        </w:rPr>
        <w:t xml:space="preserve"> and </w:t>
      </w:r>
      <w:r w:rsidRPr="00B35A41">
        <w:rPr>
          <w:rFonts w:cs="Arial"/>
          <w:b/>
          <w:color w:val="000000" w:themeColor="text1"/>
        </w:rPr>
        <w:t>DPD II</w:t>
      </w:r>
      <w:r w:rsidRPr="00B35A41">
        <w:rPr>
          <w:rFonts w:cs="Arial"/>
          <w:color w:val="000000" w:themeColor="text1"/>
        </w:rPr>
        <w:t xml:space="preserve">. The required data is listed and collated in the </w:t>
      </w:r>
      <w:r w:rsidRPr="00B35A41">
        <w:rPr>
          <w:rFonts w:cs="Arial"/>
          <w:b/>
          <w:color w:val="000000" w:themeColor="text1"/>
        </w:rPr>
        <w:t>Data Registration Code</w:t>
      </w:r>
      <w:r w:rsidRPr="00B35A41">
        <w:rPr>
          <w:rFonts w:cs="Arial"/>
          <w:color w:val="000000" w:themeColor="text1"/>
        </w:rPr>
        <w:t xml:space="preserve">. The </w:t>
      </w:r>
      <w:r w:rsidRPr="00B35A41">
        <w:rPr>
          <w:rFonts w:cs="Arial"/>
          <w:b/>
          <w:color w:val="000000" w:themeColor="text1"/>
        </w:rPr>
        <w:t>Users</w:t>
      </w:r>
      <w:r w:rsidRPr="00B35A41">
        <w:rPr>
          <w:rFonts w:cs="Arial"/>
          <w:color w:val="000000" w:themeColor="text1"/>
        </w:rPr>
        <w:t xml:space="preserve"> need to refer to the </w:t>
      </w:r>
      <w:r w:rsidRPr="00B35A41">
        <w:rPr>
          <w:rFonts w:cs="Arial"/>
          <w:b/>
          <w:color w:val="000000" w:themeColor="text1"/>
        </w:rPr>
        <w:t>DRC</w:t>
      </w:r>
      <w:r w:rsidRPr="00B35A41">
        <w:rPr>
          <w:rFonts w:cs="Arial"/>
          <w:color w:val="000000" w:themeColor="text1"/>
        </w:rPr>
        <w:t xml:space="preserve"> to establish whether data referred to here is </w:t>
      </w:r>
      <w:r w:rsidRPr="00B35A41">
        <w:rPr>
          <w:rFonts w:cs="Arial"/>
          <w:b/>
          <w:color w:val="000000" w:themeColor="text1"/>
        </w:rPr>
        <w:t>DPD I</w:t>
      </w:r>
      <w:r w:rsidRPr="00B35A41">
        <w:rPr>
          <w:rFonts w:cs="Arial"/>
          <w:color w:val="000000" w:themeColor="text1"/>
        </w:rPr>
        <w:t xml:space="preserve"> or </w:t>
      </w:r>
      <w:r w:rsidRPr="00B35A41">
        <w:rPr>
          <w:rFonts w:cs="Arial"/>
          <w:b/>
          <w:color w:val="000000" w:themeColor="text1"/>
        </w:rPr>
        <w:t>DPD II</w:t>
      </w:r>
      <w:r w:rsidRPr="00B35A41">
        <w:rPr>
          <w:rFonts w:cs="Arial"/>
          <w:color w:val="000000" w:themeColor="text1"/>
        </w:rPr>
        <w:t xml:space="preserve">. </w:t>
      </w:r>
    </w:p>
    <w:p w14:paraId="6BF0AA23" w14:textId="77777777" w:rsidR="00150E2D" w:rsidRPr="00B35A41" w:rsidRDefault="00150E2D" w:rsidP="00150E2D">
      <w:pPr>
        <w:pStyle w:val="Level1Text"/>
        <w:rPr>
          <w:rFonts w:cs="Arial"/>
          <w:color w:val="000000" w:themeColor="text1"/>
        </w:rPr>
      </w:pPr>
      <w:r w:rsidRPr="00B35A41">
        <w:rPr>
          <w:rFonts w:cs="Arial"/>
          <w:color w:val="000000" w:themeColor="text1"/>
        </w:rPr>
        <w:t>PC.A.5.2</w:t>
      </w:r>
      <w:r w:rsidRPr="00B35A41">
        <w:rPr>
          <w:rFonts w:cs="Arial"/>
          <w:color w:val="000000" w:themeColor="text1"/>
        </w:rPr>
        <w:tab/>
      </w:r>
      <w:r w:rsidRPr="00B35A41">
        <w:rPr>
          <w:rFonts w:cs="Arial"/>
          <w:color w:val="000000" w:themeColor="text1"/>
          <w:u w:val="single"/>
        </w:rPr>
        <w:t>Demand</w:t>
      </w:r>
    </w:p>
    <w:p w14:paraId="2F5CA42B" w14:textId="77777777" w:rsidR="00FC42E1" w:rsidRDefault="00FC42E1" w:rsidP="00070786">
      <w:pPr>
        <w:widowControl/>
        <w:rPr>
          <w:rFonts w:cs="Arial"/>
          <w:b/>
        </w:rPr>
      </w:pPr>
    </w:p>
    <w:p w14:paraId="522019B6" w14:textId="77777777" w:rsidR="00674AFE" w:rsidRDefault="00674AFE" w:rsidP="00674AFE">
      <w:pPr>
        <w:widowControl/>
        <w:rPr>
          <w:rFonts w:cs="Arial"/>
          <w:b/>
          <w:i/>
          <w:iCs/>
        </w:rPr>
      </w:pPr>
      <w:r>
        <w:rPr>
          <w:rFonts w:cs="Arial"/>
          <w:b/>
          <w:i/>
          <w:iCs/>
        </w:rPr>
        <w:t>………………………….</w:t>
      </w:r>
    </w:p>
    <w:p w14:paraId="232DD58E" w14:textId="77777777" w:rsidR="00761B17" w:rsidRDefault="00761B17" w:rsidP="00070786">
      <w:pPr>
        <w:widowControl/>
        <w:rPr>
          <w:rFonts w:cs="Arial"/>
          <w:b/>
        </w:rPr>
      </w:pPr>
    </w:p>
    <w:p w14:paraId="7B57F5FE" w14:textId="77777777" w:rsidR="0048122F" w:rsidRPr="005900B1" w:rsidRDefault="0048122F" w:rsidP="0048122F">
      <w:pPr>
        <w:jc w:val="center"/>
        <w:rPr>
          <w:rFonts w:cs="Arial"/>
          <w:b/>
          <w:color w:val="000000" w:themeColor="text1"/>
        </w:rPr>
      </w:pPr>
      <w:commentRangeStart w:id="176"/>
      <w:r w:rsidRPr="005900B1">
        <w:rPr>
          <w:rFonts w:cs="Arial"/>
          <w:b/>
          <w:color w:val="000000" w:themeColor="text1"/>
        </w:rPr>
        <w:t>APPENDIX B - SINGLE LINE DIAGRAMS</w:t>
      </w:r>
      <w:r w:rsidRPr="005900B1">
        <w:rPr>
          <w:rFonts w:cs="Arial"/>
          <w:color w:val="000000" w:themeColor="text1"/>
        </w:rPr>
        <w:fldChar w:fldCharType="begin"/>
      </w:r>
      <w:r w:rsidRPr="005900B1">
        <w:rPr>
          <w:rFonts w:cs="Arial"/>
          <w:color w:val="000000" w:themeColor="text1"/>
        </w:rPr>
        <w:instrText xml:space="preserve"> TC "</w:instrText>
      </w:r>
      <w:bookmarkStart w:id="177" w:name="_Toc503430262"/>
      <w:bookmarkStart w:id="178" w:name="_Toc441610264"/>
      <w:bookmarkStart w:id="179" w:name="_Toc132101500"/>
      <w:r w:rsidRPr="005900B1">
        <w:rPr>
          <w:rFonts w:cs="Arial"/>
          <w:color w:val="000000" w:themeColor="text1"/>
        </w:rPr>
        <w:instrText>APPENDIX B - SINGLE LINE DIAGRAMS</w:instrText>
      </w:r>
      <w:bookmarkEnd w:id="177"/>
      <w:bookmarkEnd w:id="178"/>
      <w:bookmarkEnd w:id="179"/>
      <w:r w:rsidRPr="005900B1">
        <w:rPr>
          <w:rFonts w:cs="Arial"/>
          <w:color w:val="000000" w:themeColor="text1"/>
        </w:rPr>
        <w:instrText xml:space="preserve">"\L 1 </w:instrText>
      </w:r>
      <w:r w:rsidRPr="005900B1">
        <w:rPr>
          <w:rFonts w:cs="Arial"/>
          <w:color w:val="000000" w:themeColor="text1"/>
        </w:rPr>
        <w:fldChar w:fldCharType="end"/>
      </w:r>
    </w:p>
    <w:p w14:paraId="7884FDC4" w14:textId="77777777" w:rsidR="0048122F" w:rsidRPr="005900B1" w:rsidRDefault="0048122F" w:rsidP="0048122F">
      <w:pPr>
        <w:widowControl/>
        <w:tabs>
          <w:tab w:val="left" w:pos="1890"/>
          <w:tab w:val="left" w:pos="2754"/>
          <w:tab w:val="left" w:pos="3762"/>
          <w:tab w:val="left" w:pos="5058"/>
        </w:tabs>
        <w:rPr>
          <w:rFonts w:cs="Arial"/>
          <w:color w:val="000000" w:themeColor="text1"/>
        </w:rPr>
      </w:pPr>
    </w:p>
    <w:p w14:paraId="21084902" w14:textId="77777777" w:rsidR="0048122F" w:rsidRPr="005900B1" w:rsidRDefault="0048122F" w:rsidP="0048122F">
      <w:pPr>
        <w:pStyle w:val="Level1Text"/>
        <w:rPr>
          <w:rFonts w:cs="Arial"/>
          <w:color w:val="000000" w:themeColor="text1"/>
        </w:rPr>
      </w:pPr>
      <w:r w:rsidRPr="005900B1">
        <w:rPr>
          <w:rFonts w:cs="Arial"/>
          <w:color w:val="000000" w:themeColor="text1"/>
        </w:rPr>
        <w:t>PC.B.1</w:t>
      </w:r>
      <w:r w:rsidRPr="005900B1">
        <w:rPr>
          <w:rFonts w:cs="Arial"/>
          <w:color w:val="000000" w:themeColor="text1"/>
        </w:rPr>
        <w:tab/>
        <w:t xml:space="preserve">The diagrams below show three examples of single line diagrams, showing the detail that should be incorporated in the diagram. The first example is for </w:t>
      </w:r>
      <w:proofErr w:type="gramStart"/>
      <w:r w:rsidRPr="005900B1">
        <w:rPr>
          <w:rFonts w:cs="Arial"/>
          <w:color w:val="000000" w:themeColor="text1"/>
        </w:rPr>
        <w:t>an</w:t>
      </w:r>
      <w:proofErr w:type="gramEnd"/>
      <w:r w:rsidRPr="005900B1">
        <w:rPr>
          <w:rFonts w:cs="Arial"/>
          <w:color w:val="000000" w:themeColor="text1"/>
        </w:rPr>
        <w:t xml:space="preserve"> </w:t>
      </w:r>
      <w:r w:rsidRPr="005900B1">
        <w:rPr>
          <w:rFonts w:cs="Arial"/>
          <w:b/>
          <w:color w:val="000000" w:themeColor="text1"/>
        </w:rPr>
        <w:t>Network Operator</w:t>
      </w:r>
      <w:r w:rsidRPr="005900B1">
        <w:rPr>
          <w:rFonts w:cs="Arial"/>
          <w:color w:val="000000" w:themeColor="text1"/>
        </w:rPr>
        <w:t xml:space="preserve"> connection, the second for a </w:t>
      </w:r>
      <w:r w:rsidRPr="005900B1">
        <w:rPr>
          <w:rFonts w:cs="Arial"/>
          <w:b/>
          <w:color w:val="000000" w:themeColor="text1"/>
        </w:rPr>
        <w:t xml:space="preserve">Generator </w:t>
      </w:r>
      <w:r w:rsidRPr="005900B1">
        <w:rPr>
          <w:rFonts w:cs="Arial"/>
          <w:color w:val="000000" w:themeColor="text1"/>
        </w:rPr>
        <w:t xml:space="preserve">connection, the third for a </w:t>
      </w:r>
      <w:r w:rsidRPr="005900B1">
        <w:rPr>
          <w:rFonts w:cs="Arial"/>
          <w:b/>
          <w:color w:val="000000" w:themeColor="text1"/>
        </w:rPr>
        <w:t>Power Park Module</w:t>
      </w:r>
      <w:r w:rsidRPr="005900B1">
        <w:rPr>
          <w:rFonts w:cs="Arial"/>
          <w:color w:val="000000" w:themeColor="text1"/>
        </w:rPr>
        <w:t xml:space="preserve"> electrically equivalent system.</w:t>
      </w:r>
      <w:commentRangeEnd w:id="176"/>
      <w:r>
        <w:rPr>
          <w:rStyle w:val="CommentReference"/>
          <w:color w:val="auto"/>
          <w:lang w:val="en-GB"/>
        </w:rPr>
        <w:commentReference w:id="176"/>
      </w:r>
    </w:p>
    <w:p w14:paraId="55E58E7E" w14:textId="77777777" w:rsidR="0048122F" w:rsidRPr="005900B1" w:rsidRDefault="0048122F" w:rsidP="0048122F">
      <w:pPr>
        <w:pStyle w:val="Level1Text"/>
        <w:rPr>
          <w:rFonts w:cs="Arial"/>
          <w:color w:val="000000" w:themeColor="text1"/>
        </w:rPr>
      </w:pPr>
    </w:p>
    <w:p w14:paraId="62985D86" w14:textId="77777777" w:rsidR="0048122F" w:rsidRPr="005900B1" w:rsidRDefault="0048122F" w:rsidP="0048122F">
      <w:pPr>
        <w:pStyle w:val="Level1Text"/>
        <w:jc w:val="center"/>
        <w:rPr>
          <w:rFonts w:cs="Arial"/>
          <w:color w:val="000000" w:themeColor="text1"/>
        </w:rPr>
      </w:pPr>
      <w:r w:rsidRPr="005900B1">
        <w:rPr>
          <w:rFonts w:cs="Arial"/>
          <w:b/>
          <w:color w:val="000000" w:themeColor="text1"/>
        </w:rPr>
        <w:t>Network Operator</w:t>
      </w:r>
      <w:r w:rsidRPr="005900B1">
        <w:rPr>
          <w:rFonts w:cs="Arial"/>
          <w:color w:val="000000" w:themeColor="text1"/>
        </w:rPr>
        <w:t xml:space="preserve"> Single Line Diagram</w:t>
      </w:r>
    </w:p>
    <w:p w14:paraId="0A48D126" w14:textId="77777777" w:rsidR="0048122F" w:rsidRPr="005900B1" w:rsidRDefault="0048122F" w:rsidP="0048122F">
      <w:pPr>
        <w:jc w:val="center"/>
        <w:rPr>
          <w:rFonts w:cs="Arial"/>
          <w:color w:val="000000" w:themeColor="text1"/>
        </w:rPr>
      </w:pPr>
      <w:r>
        <w:rPr>
          <w:noProof/>
        </w:rPr>
        <w:lastRenderedPageBreak/>
        <w:drawing>
          <wp:inline distT="0" distB="0" distL="0" distR="0" wp14:anchorId="4427BD76" wp14:editId="439C28A4">
            <wp:extent cx="6134102" cy="728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6134102" cy="7286625"/>
                    </a:xfrm>
                    <a:prstGeom prst="rect">
                      <a:avLst/>
                    </a:prstGeom>
                  </pic:spPr>
                </pic:pic>
              </a:graphicData>
            </a:graphic>
          </wp:inline>
        </w:drawing>
      </w:r>
    </w:p>
    <w:p w14:paraId="268C4EC3"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Generator</w:t>
      </w:r>
      <w:r w:rsidRPr="005900B1">
        <w:rPr>
          <w:rFonts w:cs="Arial"/>
          <w:color w:val="000000" w:themeColor="text1"/>
        </w:rPr>
        <w:t xml:space="preserve"> Single Line Diagram</w:t>
      </w:r>
    </w:p>
    <w:p w14:paraId="6FB64BE7" w14:textId="77777777" w:rsidR="0048122F" w:rsidRPr="005900B1" w:rsidRDefault="0048122F" w:rsidP="0048122F">
      <w:pPr>
        <w:jc w:val="center"/>
        <w:rPr>
          <w:rFonts w:cs="Arial"/>
          <w:color w:val="000000" w:themeColor="text1"/>
        </w:rPr>
      </w:pPr>
      <w:r>
        <w:rPr>
          <w:noProof/>
        </w:rPr>
        <w:drawing>
          <wp:inline distT="0" distB="0" distL="0" distR="0" wp14:anchorId="58D00513" wp14:editId="3F5FA084">
            <wp:extent cx="6410324" cy="839152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6410324" cy="8391526"/>
                    </a:xfrm>
                    <a:prstGeom prst="rect">
                      <a:avLst/>
                    </a:prstGeom>
                  </pic:spPr>
                </pic:pic>
              </a:graphicData>
            </a:graphic>
          </wp:inline>
        </w:drawing>
      </w:r>
    </w:p>
    <w:p w14:paraId="3F8ADE8B" w14:textId="77777777" w:rsidR="0048122F" w:rsidRPr="005900B1" w:rsidRDefault="0048122F" w:rsidP="0048122F">
      <w:pPr>
        <w:rPr>
          <w:rFonts w:cs="Arial"/>
          <w:color w:val="000000" w:themeColor="text1"/>
        </w:rPr>
      </w:pPr>
    </w:p>
    <w:p w14:paraId="4D885DA0" w14:textId="77777777" w:rsidR="0048122F" w:rsidRPr="005900B1" w:rsidRDefault="0048122F" w:rsidP="0048122F">
      <w:pPr>
        <w:rPr>
          <w:rFonts w:cs="Arial"/>
          <w:color w:val="000000" w:themeColor="text1"/>
        </w:rPr>
      </w:pPr>
    </w:p>
    <w:p w14:paraId="037CA8E2"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Power Park Module</w:t>
      </w:r>
      <w:r w:rsidRPr="005900B1">
        <w:rPr>
          <w:rFonts w:cs="Arial"/>
          <w:color w:val="000000" w:themeColor="text1"/>
        </w:rPr>
        <w:t xml:space="preserve"> Single Line Diagram</w:t>
      </w:r>
    </w:p>
    <w:p w14:paraId="60678CD6" w14:textId="77777777" w:rsidR="0048122F" w:rsidRPr="005900B1" w:rsidRDefault="0048122F" w:rsidP="0048122F">
      <w:pPr>
        <w:rPr>
          <w:rFonts w:cs="Arial"/>
          <w:color w:val="000000" w:themeColor="text1"/>
        </w:rPr>
      </w:pPr>
      <w:r>
        <w:rPr>
          <w:noProof/>
        </w:rPr>
        <w:drawing>
          <wp:inline distT="0" distB="0" distL="0" distR="0" wp14:anchorId="529DB009" wp14:editId="06771912">
            <wp:extent cx="5876926"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7">
                      <a:extLst>
                        <a:ext uri="{28A0092B-C50C-407E-A947-70E740481C1C}">
                          <a14:useLocalDpi xmlns:a14="http://schemas.microsoft.com/office/drawing/2010/main" val="0"/>
                        </a:ext>
                      </a:extLst>
                    </a:blip>
                    <a:stretch>
                      <a:fillRect/>
                    </a:stretch>
                  </pic:blipFill>
                  <pic:spPr>
                    <a:xfrm>
                      <a:off x="0" y="0"/>
                      <a:ext cx="5876926" cy="2971800"/>
                    </a:xfrm>
                    <a:prstGeom prst="rect">
                      <a:avLst/>
                    </a:prstGeom>
                  </pic:spPr>
                </pic:pic>
              </a:graphicData>
            </a:graphic>
          </wp:inline>
        </w:drawing>
      </w:r>
    </w:p>
    <w:p w14:paraId="7F92EA6B" w14:textId="77777777" w:rsidR="0048122F" w:rsidRPr="005900B1" w:rsidRDefault="0048122F" w:rsidP="0048122F">
      <w:pPr>
        <w:pStyle w:val="Level1Text"/>
        <w:rPr>
          <w:rFonts w:cs="Arial"/>
          <w:color w:val="000000" w:themeColor="text1"/>
        </w:rPr>
      </w:pPr>
      <w:r w:rsidRPr="005900B1">
        <w:rPr>
          <w:rFonts w:cs="Arial"/>
          <w:color w:val="000000" w:themeColor="text1"/>
        </w:rPr>
        <w:tab/>
        <w:t>Notes:</w:t>
      </w:r>
    </w:p>
    <w:p w14:paraId="423814AA" w14:textId="77777777" w:rsidR="0048122F" w:rsidRPr="005900B1" w:rsidRDefault="0048122F" w:rsidP="0048122F">
      <w:pPr>
        <w:pStyle w:val="Level2Text"/>
        <w:rPr>
          <w:rFonts w:cs="Arial"/>
          <w:color w:val="000000" w:themeColor="text1"/>
        </w:rPr>
      </w:pPr>
      <w:r w:rsidRPr="005900B1">
        <w:rPr>
          <w:rFonts w:cs="Arial"/>
          <w:color w:val="000000" w:themeColor="text1"/>
        </w:rPr>
        <w:t>(1)</w:t>
      </w:r>
      <w:r w:rsidRPr="005900B1">
        <w:rPr>
          <w:rFonts w:cs="Arial"/>
          <w:color w:val="000000" w:themeColor="text1"/>
        </w:rPr>
        <w:tab/>
        <w:t xml:space="preserve">The electrically equivalent </w:t>
      </w:r>
      <w:r w:rsidRPr="005900B1">
        <w:rPr>
          <w:rFonts w:cs="Arial"/>
          <w:b/>
          <w:color w:val="000000" w:themeColor="text1"/>
        </w:rPr>
        <w:t>Power Park Unit</w:t>
      </w:r>
      <w:r w:rsidRPr="005900B1">
        <w:rPr>
          <w:rFonts w:cs="Arial"/>
          <w:color w:val="000000" w:themeColor="text1"/>
        </w:rPr>
        <w:t xml:space="preserve"> consists of </w:t>
      </w:r>
      <w:proofErr w:type="gramStart"/>
      <w:r w:rsidRPr="005900B1">
        <w:rPr>
          <w:rFonts w:cs="Arial"/>
          <w:color w:val="000000" w:themeColor="text1"/>
        </w:rPr>
        <w:t>a number of</w:t>
      </w:r>
      <w:proofErr w:type="gramEnd"/>
      <w:r w:rsidRPr="005900B1">
        <w:rPr>
          <w:rFonts w:cs="Arial"/>
          <w:color w:val="000000" w:themeColor="text1"/>
        </w:rPr>
        <w:t xml:space="preserve"> actual </w:t>
      </w:r>
      <w:r w:rsidRPr="005900B1">
        <w:rPr>
          <w:rFonts w:cs="Arial"/>
          <w:b/>
          <w:color w:val="000000" w:themeColor="text1"/>
        </w:rPr>
        <w:t>Power Park Units</w:t>
      </w:r>
      <w:r w:rsidRPr="005900B1">
        <w:rPr>
          <w:rFonts w:cs="Arial"/>
          <w:color w:val="000000" w:themeColor="text1"/>
        </w:rPr>
        <w:t xml:space="preserve"> of the same type </w:t>
      </w:r>
      <w:proofErr w:type="spellStart"/>
      <w:r w:rsidRPr="005900B1">
        <w:rPr>
          <w:rFonts w:cs="Arial"/>
          <w:color w:val="000000" w:themeColor="text1"/>
        </w:rPr>
        <w:t>ie</w:t>
      </w:r>
      <w:proofErr w:type="spellEnd"/>
      <w:r w:rsidRPr="005900B1">
        <w:rPr>
          <w:rFonts w:cs="Arial"/>
          <w:color w:val="000000" w:themeColor="text1"/>
        </w:rPr>
        <w:t xml:space="preserve">. any equipment external to the </w:t>
      </w:r>
      <w:r w:rsidRPr="005900B1">
        <w:rPr>
          <w:rFonts w:cs="Arial"/>
          <w:b/>
          <w:color w:val="000000" w:themeColor="text1"/>
        </w:rPr>
        <w:t>Power Park Unit</w:t>
      </w:r>
      <w:r w:rsidRPr="005900B1">
        <w:rPr>
          <w:rFonts w:cs="Arial"/>
          <w:color w:val="000000" w:themeColor="text1"/>
        </w:rPr>
        <w:t xml:space="preserve"> terminals is considered as part of the </w:t>
      </w:r>
      <w:r>
        <w:rPr>
          <w:rFonts w:cs="Arial"/>
        </w:rPr>
        <w:t>e</w:t>
      </w:r>
      <w:r w:rsidRPr="00FE3C6D">
        <w:rPr>
          <w:rFonts w:cs="Arial"/>
        </w:rPr>
        <w:t xml:space="preserve">quivalent </w:t>
      </w:r>
      <w:r>
        <w:rPr>
          <w:rFonts w:cs="Arial"/>
        </w:rPr>
        <w:t>n</w:t>
      </w:r>
      <w:r w:rsidRPr="00FE3C6D">
        <w:rPr>
          <w:rFonts w:cs="Arial"/>
        </w:rPr>
        <w:t>etwork.</w:t>
      </w:r>
      <w:r w:rsidRPr="005900B1">
        <w:rPr>
          <w:rFonts w:cs="Arial"/>
          <w:color w:val="000000" w:themeColor="text1"/>
        </w:rPr>
        <w:t xml:space="preserve"> </w:t>
      </w:r>
      <w:r w:rsidRPr="005900B1">
        <w:rPr>
          <w:rFonts w:cs="Arial"/>
          <w:b/>
          <w:color w:val="000000" w:themeColor="text1"/>
        </w:rPr>
        <w:t>Power Park Units</w:t>
      </w:r>
      <w:r w:rsidRPr="005900B1">
        <w:rPr>
          <w:rFonts w:cs="Arial"/>
          <w:color w:val="000000" w:themeColor="text1"/>
        </w:rPr>
        <w:t xml:space="preserve"> of different types shall be included in separate electrically equivalent </w:t>
      </w:r>
      <w:r w:rsidRPr="005900B1">
        <w:rPr>
          <w:rFonts w:cs="Arial"/>
          <w:b/>
          <w:color w:val="000000" w:themeColor="text1"/>
        </w:rPr>
        <w:t>Power Park Units</w:t>
      </w:r>
      <w:r w:rsidRPr="005900B1">
        <w:rPr>
          <w:rFonts w:cs="Arial"/>
          <w:color w:val="000000" w:themeColor="text1"/>
        </w:rPr>
        <w:t xml:space="preserve">. The total number of equivalent </w:t>
      </w:r>
      <w:r w:rsidRPr="005900B1">
        <w:rPr>
          <w:rFonts w:cs="Arial"/>
          <w:b/>
          <w:color w:val="000000" w:themeColor="text1"/>
        </w:rPr>
        <w:t>Power Park Units</w:t>
      </w:r>
      <w:r w:rsidRPr="005900B1">
        <w:rPr>
          <w:rFonts w:cs="Arial"/>
          <w:color w:val="000000" w:themeColor="text1"/>
        </w:rPr>
        <w:t xml:space="preserve"> shall represent </w:t>
      </w:r>
      <w:proofErr w:type="gramStart"/>
      <w:r w:rsidRPr="005900B1">
        <w:rPr>
          <w:rFonts w:cs="Arial"/>
          <w:color w:val="000000" w:themeColor="text1"/>
        </w:rPr>
        <w:t>all of</w:t>
      </w:r>
      <w:proofErr w:type="gramEnd"/>
      <w:r w:rsidRPr="005900B1">
        <w:rPr>
          <w:rFonts w:cs="Arial"/>
          <w:color w:val="000000" w:themeColor="text1"/>
        </w:rPr>
        <w:t xml:space="preserve"> the actual </w:t>
      </w:r>
      <w:r w:rsidRPr="005900B1">
        <w:rPr>
          <w:rFonts w:cs="Arial"/>
          <w:b/>
          <w:color w:val="000000" w:themeColor="text1"/>
        </w:rPr>
        <w:t>Power Park Units</w:t>
      </w:r>
      <w:r w:rsidRPr="005900B1">
        <w:rPr>
          <w:rFonts w:cs="Arial"/>
          <w:color w:val="000000" w:themeColor="text1"/>
        </w:rPr>
        <w:t xml:space="preserve"> in the </w:t>
      </w:r>
      <w:r w:rsidRPr="005900B1">
        <w:rPr>
          <w:rFonts w:cs="Arial"/>
          <w:b/>
          <w:color w:val="000000" w:themeColor="text1"/>
        </w:rPr>
        <w:t xml:space="preserve">Power Park Module </w:t>
      </w:r>
      <w:r w:rsidRPr="005900B1">
        <w:rPr>
          <w:rFonts w:cs="Arial"/>
          <w:color w:val="000000" w:themeColor="text1"/>
        </w:rPr>
        <w:t>(which could be a</w:t>
      </w:r>
      <w:r w:rsidRPr="005900B1">
        <w:rPr>
          <w:rFonts w:cs="Arial"/>
          <w:b/>
          <w:color w:val="000000" w:themeColor="text1"/>
        </w:rPr>
        <w:t xml:space="preserve"> DC Connected Power Park Module</w:t>
      </w:r>
      <w:r w:rsidRPr="005900B1">
        <w:rPr>
          <w:rFonts w:cs="Arial"/>
          <w:color w:val="000000" w:themeColor="text1"/>
        </w:rPr>
        <w:t>).</w:t>
      </w:r>
    </w:p>
    <w:p w14:paraId="7C7D9918" w14:textId="77777777" w:rsidR="0048122F" w:rsidRPr="005900B1" w:rsidRDefault="0048122F" w:rsidP="0048122F">
      <w:pPr>
        <w:pStyle w:val="Level2Text"/>
        <w:rPr>
          <w:rFonts w:cs="Arial"/>
          <w:color w:val="000000" w:themeColor="text1"/>
        </w:rPr>
      </w:pPr>
      <w:r w:rsidRPr="005900B1">
        <w:rPr>
          <w:rFonts w:cs="Arial"/>
          <w:color w:val="000000" w:themeColor="text1"/>
        </w:rPr>
        <w:t>(2)</w:t>
      </w:r>
      <w:r w:rsidRPr="005900B1">
        <w:rPr>
          <w:rFonts w:cs="Arial"/>
          <w:color w:val="000000" w:themeColor="text1"/>
        </w:rPr>
        <w:tab/>
        <w:t xml:space="preserve">Separate electrically equivalent networks are required for each different type of electrically equivalent </w:t>
      </w:r>
      <w:r w:rsidRPr="005900B1">
        <w:rPr>
          <w:rFonts w:cs="Arial"/>
          <w:b/>
          <w:color w:val="000000" w:themeColor="text1"/>
        </w:rPr>
        <w:t>Power Park Unit</w:t>
      </w:r>
      <w:r w:rsidRPr="005900B1">
        <w:rPr>
          <w:rFonts w:cs="Arial"/>
          <w:color w:val="000000" w:themeColor="text1"/>
        </w:rPr>
        <w:t xml:space="preserve">. The electrically equivalent network shall include all equipment between the </w:t>
      </w:r>
      <w:r w:rsidRPr="005900B1">
        <w:rPr>
          <w:rFonts w:cs="Arial"/>
          <w:b/>
          <w:color w:val="000000" w:themeColor="text1"/>
        </w:rPr>
        <w:t>Power Park Unit</w:t>
      </w:r>
      <w:r w:rsidRPr="005900B1">
        <w:rPr>
          <w:rFonts w:cs="Arial"/>
          <w:color w:val="000000" w:themeColor="text1"/>
        </w:rPr>
        <w:t xml:space="preserve"> terminals and the </w:t>
      </w:r>
      <w:r w:rsidRPr="005900B1">
        <w:rPr>
          <w:rFonts w:cs="Arial"/>
          <w:b/>
          <w:color w:val="000000" w:themeColor="text1"/>
        </w:rPr>
        <w:t>Common Collection Busbar</w:t>
      </w:r>
      <w:r w:rsidRPr="005900B1">
        <w:rPr>
          <w:rFonts w:cs="Arial"/>
          <w:color w:val="000000" w:themeColor="text1"/>
        </w:rPr>
        <w:t>.</w:t>
      </w:r>
    </w:p>
    <w:p w14:paraId="796717AA" w14:textId="77777777" w:rsidR="0048122F" w:rsidRPr="005900B1" w:rsidRDefault="0048122F" w:rsidP="0048122F">
      <w:pPr>
        <w:pStyle w:val="Level2Text"/>
        <w:rPr>
          <w:rFonts w:cs="Arial"/>
          <w:color w:val="000000" w:themeColor="text1"/>
        </w:rPr>
      </w:pPr>
      <w:r w:rsidRPr="005900B1">
        <w:rPr>
          <w:rFonts w:cs="Arial"/>
          <w:color w:val="000000" w:themeColor="text1"/>
        </w:rPr>
        <w:t>(3)</w:t>
      </w:r>
      <w:r w:rsidRPr="005900B1">
        <w:rPr>
          <w:rFonts w:cs="Arial"/>
          <w:color w:val="000000" w:themeColor="text1"/>
        </w:rPr>
        <w:tab/>
        <w:t xml:space="preserve">All </w:t>
      </w:r>
      <w:r w:rsidRPr="005900B1">
        <w:rPr>
          <w:rFonts w:cs="Arial"/>
          <w:b/>
          <w:color w:val="000000" w:themeColor="text1"/>
        </w:rPr>
        <w:t>Plant</w:t>
      </w:r>
      <w:r w:rsidRPr="005900B1">
        <w:rPr>
          <w:rFonts w:cs="Arial"/>
          <w:color w:val="000000" w:themeColor="text1"/>
        </w:rPr>
        <w:t xml:space="preserve"> and </w:t>
      </w:r>
      <w:r w:rsidRPr="005900B1">
        <w:rPr>
          <w:rFonts w:cs="Arial"/>
          <w:b/>
          <w:color w:val="000000" w:themeColor="text1"/>
        </w:rPr>
        <w:t>Apparatus</w:t>
      </w:r>
      <w:r w:rsidRPr="005900B1">
        <w:rPr>
          <w:rFonts w:cs="Arial"/>
          <w:color w:val="000000" w:themeColor="text1"/>
        </w:rPr>
        <w:t xml:space="preserve"> including the circuit breakers, transformers, lines, cables and reactive compensation plant between the </w:t>
      </w:r>
      <w:r w:rsidRPr="005900B1">
        <w:rPr>
          <w:rFonts w:cs="Arial"/>
          <w:b/>
          <w:color w:val="000000" w:themeColor="text1"/>
        </w:rPr>
        <w:t>Common Collection Busbar</w:t>
      </w:r>
      <w:r w:rsidRPr="005900B1">
        <w:rPr>
          <w:rFonts w:cs="Arial"/>
          <w:color w:val="000000" w:themeColor="text1"/>
        </w:rPr>
        <w:t xml:space="preserve"> and Substation A shall be shown.</w:t>
      </w:r>
    </w:p>
    <w:p w14:paraId="1CCD31A3" w14:textId="6638499A" w:rsidR="008777E1" w:rsidRDefault="00DC193C" w:rsidP="00070786">
      <w:pPr>
        <w:widowControl/>
        <w:rPr>
          <w:rFonts w:cs="Arial"/>
          <w:b/>
          <w:i/>
          <w:iCs/>
        </w:rPr>
      </w:pPr>
      <w:r>
        <w:rPr>
          <w:rFonts w:cs="Arial"/>
          <w:b/>
          <w:i/>
          <w:iCs/>
        </w:rPr>
        <w:t>………………………….</w:t>
      </w:r>
    </w:p>
    <w:p w14:paraId="27CB534B" w14:textId="77777777" w:rsidR="00DC193C" w:rsidRDefault="00DC193C" w:rsidP="00070786">
      <w:pPr>
        <w:widowControl/>
        <w:rPr>
          <w:ins w:id="180" w:author="Antony Johnson" w:date="2022-10-13T14:44:00Z"/>
          <w:rFonts w:cs="Arial"/>
          <w:b/>
        </w:rPr>
      </w:pPr>
    </w:p>
    <w:p w14:paraId="6487AC2D" w14:textId="2F5AF30E" w:rsidR="00110EFF" w:rsidRDefault="00110EFF" w:rsidP="00070786">
      <w:pPr>
        <w:widowControl/>
        <w:rPr>
          <w:rFonts w:cs="Arial"/>
          <w:b/>
          <w:i/>
          <w:iCs/>
        </w:rPr>
      </w:pPr>
      <w:r>
        <w:rPr>
          <w:rFonts w:cs="Arial"/>
          <w:b/>
          <w:i/>
          <w:iCs/>
        </w:rPr>
        <w:t>Extracts from the Connection Conditions</w:t>
      </w:r>
    </w:p>
    <w:p w14:paraId="4F2B1D3A" w14:textId="440D1C4D" w:rsidR="00110EFF" w:rsidRDefault="00110EFF" w:rsidP="00070786">
      <w:pPr>
        <w:widowControl/>
        <w:rPr>
          <w:rFonts w:cs="Arial"/>
          <w:b/>
          <w:i/>
          <w:iCs/>
        </w:rPr>
      </w:pPr>
    </w:p>
    <w:p w14:paraId="460394D5" w14:textId="27CF3932" w:rsidR="00110EFF" w:rsidRDefault="00110EFF" w:rsidP="00070786">
      <w:pPr>
        <w:widowControl/>
        <w:rPr>
          <w:ins w:id="181" w:author="Antony Johnson" w:date="2022-10-13T14:50:00Z"/>
          <w:rFonts w:cs="Arial"/>
          <w:b/>
          <w:i/>
          <w:iCs/>
        </w:rPr>
      </w:pPr>
      <w:r>
        <w:rPr>
          <w:rFonts w:cs="Arial"/>
          <w:b/>
          <w:i/>
          <w:iCs/>
        </w:rPr>
        <w:t>………………………….</w:t>
      </w:r>
    </w:p>
    <w:p w14:paraId="4B8B4A53" w14:textId="53D1F28D" w:rsidR="00110EFF" w:rsidRDefault="00110EFF" w:rsidP="00070786">
      <w:pPr>
        <w:widowControl/>
        <w:rPr>
          <w:rFonts w:cs="Arial"/>
          <w:b/>
          <w:i/>
          <w:iCs/>
        </w:rPr>
      </w:pPr>
    </w:p>
    <w:p w14:paraId="46EC0288" w14:textId="7C65E675" w:rsidR="002B2096" w:rsidRPr="00BA05AE" w:rsidRDefault="002B2096" w:rsidP="002B2096">
      <w:pPr>
        <w:pStyle w:val="Level1Text"/>
        <w:rPr>
          <w:color w:val="auto"/>
          <w:u w:val="single"/>
          <w:lang w:val="en-GB"/>
        </w:rPr>
      </w:pPr>
      <w:r w:rsidRPr="002B2096">
        <w:rPr>
          <w:color w:val="auto"/>
          <w:lang w:val="en-GB"/>
        </w:rPr>
        <w:tab/>
      </w:r>
      <w:r w:rsidRPr="00BA05AE">
        <w:rPr>
          <w:color w:val="auto"/>
          <w:u w:val="single"/>
          <w:lang w:val="en-GB"/>
        </w:rPr>
        <w:t>Electronic Data Communication Facilities</w:t>
      </w:r>
    </w:p>
    <w:p w14:paraId="6729E489" w14:textId="13A39C24" w:rsidR="002B2096" w:rsidRPr="00BF2CC8" w:rsidRDefault="002B2096" w:rsidP="002B2096">
      <w:pPr>
        <w:pStyle w:val="Level2Text"/>
        <w:tabs>
          <w:tab w:val="clear" w:pos="1843"/>
          <w:tab w:val="left" w:pos="1418"/>
        </w:tabs>
        <w:ind w:hanging="1843"/>
        <w:rPr>
          <w:lang w:val="en-GB"/>
        </w:rPr>
      </w:pPr>
      <w:r w:rsidRPr="00BF2CC8">
        <w:rPr>
          <w:lang w:val="en-GB"/>
        </w:rPr>
        <w:t>CC.6.5.8</w:t>
      </w:r>
      <w:r w:rsidRPr="00BF2CC8">
        <w:rPr>
          <w:lang w:val="en-GB"/>
        </w:rPr>
        <w:tab/>
        <w:t>(a)</w:t>
      </w:r>
      <w:r w:rsidRPr="00BF2CC8">
        <w:rPr>
          <w:lang w:val="en-GB"/>
        </w:rPr>
        <w:tab/>
        <w:t xml:space="preserve">All </w:t>
      </w:r>
      <w:r w:rsidRPr="00BF2CC8">
        <w:rPr>
          <w:b/>
          <w:lang w:val="en-GB"/>
        </w:rPr>
        <w:t xml:space="preserve">BM Participants </w:t>
      </w:r>
      <w:r w:rsidRPr="00BF2CC8">
        <w:rPr>
          <w:lang w:val="en-GB"/>
        </w:rPr>
        <w:t xml:space="preserve">must ensure that appropriate electronic data communication facilities are in place to permit the submission of data, as required by the </w:t>
      </w:r>
      <w:r w:rsidRPr="00BF2CC8">
        <w:rPr>
          <w:b/>
          <w:lang w:val="en-GB"/>
        </w:rPr>
        <w:t>Grid Code</w:t>
      </w:r>
      <w:r w:rsidRPr="00BF2CC8">
        <w:rPr>
          <w:lang w:val="en-GB"/>
        </w:rPr>
        <w:t xml:space="preserve">, to </w:t>
      </w:r>
      <w:r>
        <w:rPr>
          <w:b/>
          <w:lang w:val="en-GB"/>
        </w:rPr>
        <w:t>The Company</w:t>
      </w:r>
      <w:r w:rsidRPr="00BF2CC8">
        <w:rPr>
          <w:lang w:val="en-GB"/>
        </w:rPr>
        <w:t xml:space="preserve">. </w:t>
      </w:r>
    </w:p>
    <w:p w14:paraId="4D314066" w14:textId="77777777" w:rsidR="002B2096" w:rsidRPr="00BF2CC8" w:rsidRDefault="002B2096" w:rsidP="002B2096">
      <w:pPr>
        <w:pStyle w:val="Level2Text"/>
        <w:rPr>
          <w:lang w:val="en-GB"/>
        </w:rPr>
      </w:pPr>
      <w:r w:rsidRPr="00BF2CC8">
        <w:rPr>
          <w:lang w:val="en-GB"/>
        </w:rPr>
        <w:t>(b)</w:t>
      </w:r>
      <w:r w:rsidRPr="00BF2CC8">
        <w:rPr>
          <w:lang w:val="en-GB"/>
        </w:rPr>
        <w:tab/>
        <w:t xml:space="preserve">In addition, </w:t>
      </w:r>
    </w:p>
    <w:p w14:paraId="758060B8" w14:textId="77777777" w:rsidR="002B2096" w:rsidRPr="00BF2CC8" w:rsidRDefault="002B2096" w:rsidP="002B2096">
      <w:pPr>
        <w:pStyle w:val="Level3Text"/>
      </w:pPr>
      <w:r w:rsidRPr="00BF2CC8">
        <w:t>(1)</w:t>
      </w:r>
      <w:r w:rsidRPr="00BF2CC8">
        <w:tab/>
        <w:t xml:space="preserve">any </w:t>
      </w:r>
      <w:r w:rsidRPr="00BF2CC8">
        <w:rPr>
          <w:b/>
        </w:rPr>
        <w:t>GB Code</w:t>
      </w:r>
      <w:r w:rsidRPr="00BF2CC8">
        <w:t xml:space="preserve"> </w:t>
      </w:r>
      <w:r w:rsidRPr="00BF2CC8">
        <w:rPr>
          <w:b/>
        </w:rPr>
        <w:t>User</w:t>
      </w:r>
      <w:r w:rsidRPr="00BF2CC8">
        <w:t xml:space="preserve"> that wishes to participate in the </w:t>
      </w:r>
      <w:r w:rsidRPr="00BF2CC8">
        <w:rPr>
          <w:b/>
        </w:rPr>
        <w:t>Balancing Mechanism</w:t>
      </w:r>
      <w:r w:rsidRPr="00BF2CC8">
        <w:t>;</w:t>
      </w:r>
    </w:p>
    <w:p w14:paraId="590B609D" w14:textId="77777777" w:rsidR="002B2096" w:rsidRPr="00BF2CC8" w:rsidRDefault="002B2096" w:rsidP="002B2096">
      <w:pPr>
        <w:pStyle w:val="Level3Text"/>
      </w:pPr>
      <w:r w:rsidRPr="00BF2CC8">
        <w:t>or</w:t>
      </w:r>
    </w:p>
    <w:p w14:paraId="248644EC" w14:textId="77777777" w:rsidR="002B2096" w:rsidRPr="00BF2CC8" w:rsidRDefault="002B2096" w:rsidP="002B2096">
      <w:pPr>
        <w:pStyle w:val="Level3Text"/>
      </w:pPr>
      <w:r w:rsidRPr="00BF2CC8">
        <w:t>(2)</w:t>
      </w:r>
      <w:r w:rsidRPr="00BF2CC8">
        <w:tab/>
        <w:t xml:space="preserve">any </w:t>
      </w:r>
      <w:r w:rsidRPr="00BF2CC8">
        <w:rPr>
          <w:b/>
        </w:rPr>
        <w:t>BM Participant</w:t>
      </w:r>
      <w:r w:rsidRPr="00BF2CC8">
        <w:t xml:space="preserve"> in respect of its </w:t>
      </w:r>
      <w:r w:rsidRPr="00BF2CC8">
        <w:rPr>
          <w:b/>
        </w:rPr>
        <w:t>BM Units</w:t>
      </w:r>
      <w:r w:rsidRPr="00BF2CC8">
        <w:t xml:space="preserve"> at a </w:t>
      </w:r>
      <w:r w:rsidRPr="00BF2CC8">
        <w:rPr>
          <w:b/>
        </w:rPr>
        <w:t>Power Station</w:t>
      </w:r>
      <w:r w:rsidRPr="00BF2CC8">
        <w:t xml:space="preserve"> where the </w:t>
      </w:r>
      <w:r w:rsidRPr="00BF2CC8">
        <w:rPr>
          <w:b/>
        </w:rPr>
        <w:t>Construction Agreement</w:t>
      </w:r>
      <w:r w:rsidRPr="00BF2CC8">
        <w:t xml:space="preserve"> and/or a </w:t>
      </w:r>
      <w:r w:rsidRPr="00BF2CC8">
        <w:rPr>
          <w:b/>
        </w:rPr>
        <w:t>Bilateral Agreement</w:t>
      </w:r>
      <w:r w:rsidRPr="00BF2CC8">
        <w:t xml:space="preserve"> has a </w:t>
      </w:r>
      <w:r w:rsidRPr="00BF2CC8">
        <w:rPr>
          <w:b/>
        </w:rPr>
        <w:t>Completion Date</w:t>
      </w:r>
      <w:r w:rsidRPr="00BF2CC8">
        <w:t xml:space="preserve"> on or after 1 January 2013 and the </w:t>
      </w:r>
      <w:r w:rsidRPr="00BF2CC8">
        <w:rPr>
          <w:b/>
        </w:rPr>
        <w:t>BM Participant</w:t>
      </w:r>
      <w:r w:rsidRPr="00BF2CC8">
        <w:t xml:space="preserve"> is required to provide all </w:t>
      </w:r>
      <w:r w:rsidRPr="00BF2CC8">
        <w:rPr>
          <w:b/>
        </w:rPr>
        <w:t>Part 1 System Ancillary</w:t>
      </w:r>
      <w:r w:rsidRPr="00BF2CC8">
        <w:t xml:space="preserve"> </w:t>
      </w:r>
      <w:r w:rsidRPr="00BF2CC8">
        <w:rPr>
          <w:b/>
        </w:rPr>
        <w:t>Services</w:t>
      </w:r>
      <w:r w:rsidRPr="00BF2CC8">
        <w:t xml:space="preserve"> in accordance with CC.8.1 (unless </w:t>
      </w:r>
      <w:r>
        <w:rPr>
          <w:b/>
        </w:rPr>
        <w:t>The Company</w:t>
      </w:r>
      <w:r w:rsidRPr="00BF2CC8">
        <w:t xml:space="preserve"> has otherwise agreed)</w:t>
      </w:r>
    </w:p>
    <w:p w14:paraId="4E0EDC10" w14:textId="77777777" w:rsidR="002B2096" w:rsidRPr="00BF2CC8" w:rsidRDefault="002B2096" w:rsidP="002B2096">
      <w:pPr>
        <w:pStyle w:val="Level2Text"/>
        <w:rPr>
          <w:lang w:val="en-GB"/>
        </w:rPr>
      </w:pPr>
      <w:r w:rsidRPr="00BF2CC8">
        <w:rPr>
          <w:lang w:val="en-GB"/>
        </w:rPr>
        <w:lastRenderedPageBreak/>
        <w:tab/>
        <w:t xml:space="preserve">must ensure that appropriate automatic logging devices are installed at the </w:t>
      </w:r>
      <w:r w:rsidRPr="00BF2CC8">
        <w:rPr>
          <w:b/>
          <w:lang w:val="en-GB"/>
        </w:rPr>
        <w:t>Control Points</w:t>
      </w:r>
      <w:r w:rsidRPr="00BF2CC8">
        <w:rPr>
          <w:lang w:val="en-GB"/>
        </w:rPr>
        <w:t xml:space="preserve"> of its </w:t>
      </w:r>
      <w:r w:rsidRPr="00BF2CC8">
        <w:rPr>
          <w:b/>
          <w:lang w:val="en-GB"/>
        </w:rPr>
        <w:t>BM Units</w:t>
      </w:r>
      <w:r w:rsidRPr="00BF2CC8">
        <w:rPr>
          <w:lang w:val="en-GB"/>
        </w:rPr>
        <w:t xml:space="preserve"> to submit data to and to receive instructions from </w:t>
      </w:r>
      <w:r>
        <w:rPr>
          <w:b/>
          <w:lang w:val="en-GB"/>
        </w:rPr>
        <w:t>The Company</w:t>
      </w:r>
      <w:r w:rsidRPr="00BF2CC8">
        <w:rPr>
          <w:lang w:val="en-GB"/>
        </w:rPr>
        <w:t xml:space="preserve">, as required by the </w:t>
      </w:r>
      <w:r w:rsidRPr="00BF2CC8">
        <w:rPr>
          <w:b/>
          <w:lang w:val="en-GB"/>
        </w:rPr>
        <w:t>Grid Code</w:t>
      </w:r>
      <w:r w:rsidRPr="00BF2CC8">
        <w:rPr>
          <w:lang w:val="en-GB"/>
        </w:rPr>
        <w:t xml:space="preserve">. For the avoidance of doubt, in the case of an </w:t>
      </w:r>
      <w:r w:rsidRPr="00BF2CC8">
        <w:rPr>
          <w:b/>
          <w:lang w:val="en-GB"/>
        </w:rPr>
        <w:t>Interconnector User</w:t>
      </w:r>
      <w:r w:rsidRPr="004C7E8A">
        <w:rPr>
          <w:bCs/>
          <w:lang w:val="en-GB"/>
        </w:rPr>
        <w:t>,</w:t>
      </w:r>
      <w:r w:rsidRPr="00BF2CC8">
        <w:rPr>
          <w:lang w:val="en-GB"/>
        </w:rPr>
        <w:t xml:space="preserve"> the </w:t>
      </w:r>
      <w:r w:rsidRPr="00BF2CC8">
        <w:rPr>
          <w:b/>
          <w:lang w:val="en-GB"/>
        </w:rPr>
        <w:t>Control Point</w:t>
      </w:r>
      <w:r w:rsidRPr="00BF2CC8">
        <w:rPr>
          <w:lang w:val="en-GB"/>
        </w:rPr>
        <w:t xml:space="preserve"> will be at the </w:t>
      </w:r>
      <w:r w:rsidRPr="00BF2CC8">
        <w:rPr>
          <w:b/>
          <w:lang w:val="en-GB"/>
        </w:rPr>
        <w:t>Control Centre</w:t>
      </w:r>
      <w:r w:rsidRPr="00BF2CC8">
        <w:rPr>
          <w:lang w:val="en-GB"/>
        </w:rPr>
        <w:t xml:space="preserve"> of the appropriate </w:t>
      </w:r>
      <w:r w:rsidRPr="00BF2CC8">
        <w:rPr>
          <w:b/>
          <w:lang w:val="en-GB"/>
        </w:rPr>
        <w:t>Externally Interconnected System Operator</w:t>
      </w:r>
      <w:r w:rsidRPr="00BF2CC8">
        <w:rPr>
          <w:lang w:val="en-GB"/>
        </w:rPr>
        <w:t>.</w:t>
      </w:r>
    </w:p>
    <w:p w14:paraId="2B1D32D9" w14:textId="77777777" w:rsidR="002B2096" w:rsidRPr="00BF2CC8" w:rsidRDefault="002B2096" w:rsidP="002B2096">
      <w:pPr>
        <w:keepLines/>
        <w:tabs>
          <w:tab w:val="left" w:pos="1566"/>
          <w:tab w:val="left" w:pos="2736"/>
          <w:tab w:val="left" w:pos="3600"/>
          <w:tab w:val="left" w:pos="4356"/>
          <w:tab w:val="left" w:pos="5904"/>
        </w:tabs>
      </w:pPr>
    </w:p>
    <w:p w14:paraId="1A346AED" w14:textId="77777777" w:rsidR="002B2096" w:rsidRPr="00BF2CC8" w:rsidRDefault="002B2096" w:rsidP="002B2096">
      <w:pPr>
        <w:pStyle w:val="Level2Text"/>
        <w:rPr>
          <w:lang w:val="en-GB"/>
        </w:rPr>
      </w:pPr>
      <w:bookmarkStart w:id="182" w:name="_DV_M627"/>
      <w:bookmarkEnd w:id="182"/>
      <w:r w:rsidRPr="00BF2CC8">
        <w:rPr>
          <w:lang w:val="en-GB"/>
        </w:rPr>
        <w:t>(c)</w:t>
      </w:r>
      <w:r w:rsidRPr="00BF2CC8">
        <w:rPr>
          <w:lang w:val="en-GB"/>
        </w:rPr>
        <w:tab/>
        <w:t xml:space="preserve">Detailed specifications of these required electronic facilities will be provided by </w:t>
      </w:r>
      <w:r>
        <w:rPr>
          <w:b/>
          <w:lang w:val="en-GB"/>
        </w:rPr>
        <w:t>The Company</w:t>
      </w:r>
      <w:r w:rsidRPr="00BF2CC8">
        <w:rPr>
          <w:lang w:val="en-GB"/>
        </w:rPr>
        <w:t xml:space="preserve"> on request and they are listed as </w:t>
      </w:r>
      <w:r w:rsidRPr="00BF2CC8">
        <w:rPr>
          <w:b/>
          <w:lang w:val="en-GB"/>
        </w:rPr>
        <w:t>Electrical Standards</w:t>
      </w:r>
      <w:r w:rsidRPr="00BF2CC8">
        <w:rPr>
          <w:lang w:val="en-GB"/>
        </w:rPr>
        <w:t xml:space="preserve"> in the Annex to the </w:t>
      </w:r>
      <w:r w:rsidRPr="00BF2CC8">
        <w:rPr>
          <w:b/>
          <w:lang w:val="en-GB"/>
        </w:rPr>
        <w:t>General Conditions</w:t>
      </w:r>
      <w:r w:rsidRPr="00BF2CC8">
        <w:rPr>
          <w:lang w:val="en-GB"/>
        </w:rPr>
        <w:t>.</w:t>
      </w:r>
    </w:p>
    <w:p w14:paraId="67F997AC" w14:textId="61784FF3" w:rsidR="000F437A" w:rsidDel="00B36547" w:rsidRDefault="000F437A" w:rsidP="000F437A">
      <w:pPr>
        <w:pStyle w:val="Level3Text"/>
        <w:rPr>
          <w:ins w:id="183" w:author="Antony Johnson" w:date="2022-10-13T14:53:00Z"/>
          <w:del w:id="184" w:author="Antony Johnson (ESO)" w:date="2023-06-26T11:45:00Z"/>
          <w:rFonts w:cs="Arial"/>
        </w:rPr>
      </w:pPr>
      <w:ins w:id="185" w:author="Antony Johnson" w:date="2022-10-13T14:53:00Z">
        <w:del w:id="186" w:author="Antony Johnson (ESO)" w:date="2023-06-26T11:45:00Z">
          <w:r w:rsidDel="00B36547">
            <w:rPr>
              <w:rFonts w:cs="Arial"/>
            </w:rPr>
            <w:delText>or</w:delText>
          </w:r>
        </w:del>
      </w:ins>
    </w:p>
    <w:p w14:paraId="68657763" w14:textId="4813A757" w:rsidR="00B97BBA" w:rsidRPr="000F437A" w:rsidDel="004C3C55" w:rsidRDefault="000F437A" w:rsidP="000F437A">
      <w:pPr>
        <w:pStyle w:val="Level3Text"/>
        <w:rPr>
          <w:del w:id="187" w:author="Antony Johnson (ESO)" w:date="2023-06-26T11:40:00Z"/>
          <w:rFonts w:cs="Arial"/>
        </w:rPr>
      </w:pPr>
      <w:ins w:id="188" w:author="Antony Johnson" w:date="2022-10-13T14:53:00Z">
        <w:del w:id="189" w:author="Antony Johnson (ESO)" w:date="2023-06-26T11:40:00Z">
          <w:r w:rsidDel="004C3C55">
            <w:rPr>
              <w:rFonts w:cs="Arial"/>
            </w:rPr>
            <w:delText>(3)</w:delText>
          </w:r>
          <w:r w:rsidDel="004C3C55">
            <w:rPr>
              <w:rFonts w:cs="Arial"/>
            </w:rPr>
            <w:tab/>
            <w:delText xml:space="preserve">any </w:delText>
          </w:r>
          <w:r w:rsidRPr="00E74DB9" w:rsidDel="004C3C55">
            <w:rPr>
              <w:rFonts w:cs="Arial"/>
              <w:b/>
              <w:bCs/>
            </w:rPr>
            <w:delText>Generator</w:delText>
          </w:r>
          <w:r w:rsidDel="004C3C55">
            <w:rPr>
              <w:rFonts w:cs="Arial"/>
            </w:rPr>
            <w:delText xml:space="preserve"> who owns and operates a</w:delText>
          </w:r>
        </w:del>
        <w:del w:id="190" w:author="Antony Johnson (ESO)" w:date="2023-06-26T11:38:00Z">
          <w:r w:rsidDel="00F050D9">
            <w:rPr>
              <w:rFonts w:cs="Arial"/>
            </w:rPr>
            <w:delText xml:space="preserve"> </w:delText>
          </w:r>
          <w:r w:rsidRPr="00E74DB9" w:rsidDel="00F050D9">
            <w:rPr>
              <w:rFonts w:cs="Arial"/>
              <w:b/>
              <w:bCs/>
            </w:rPr>
            <w:delText xml:space="preserve">Future </w:delText>
          </w:r>
        </w:del>
        <w:del w:id="191" w:author="Antony Johnson (ESO)" w:date="2023-06-26T11:40:00Z">
          <w:r w:rsidRPr="00E74DB9" w:rsidDel="004C3C55">
            <w:rPr>
              <w:rFonts w:cs="Arial"/>
              <w:b/>
              <w:bCs/>
            </w:rPr>
            <w:delText>Large Power Station</w:delText>
          </w:r>
          <w:r w:rsidDel="004C3C55">
            <w:rPr>
              <w:rFonts w:cs="Arial"/>
            </w:rPr>
            <w:delText xml:space="preserve"> </w:delText>
          </w:r>
        </w:del>
      </w:ins>
    </w:p>
    <w:p w14:paraId="4B08AD0B" w14:textId="527BFA7A" w:rsidR="00110EFF" w:rsidRDefault="00B97BBA" w:rsidP="00070786">
      <w:pPr>
        <w:widowControl/>
        <w:rPr>
          <w:ins w:id="192" w:author="Antony Johnson" w:date="2022-10-13T14:50:00Z"/>
          <w:rFonts w:cs="Arial"/>
          <w:b/>
          <w:i/>
          <w:iCs/>
        </w:rPr>
      </w:pPr>
      <w:r>
        <w:rPr>
          <w:rFonts w:cs="Arial"/>
          <w:b/>
          <w:i/>
          <w:iCs/>
        </w:rPr>
        <w:t>………………………….</w:t>
      </w:r>
    </w:p>
    <w:p w14:paraId="13175FD7" w14:textId="055F5B02" w:rsidR="00110EFF" w:rsidRDefault="00110EFF" w:rsidP="00070786">
      <w:pPr>
        <w:widowControl/>
        <w:rPr>
          <w:rFonts w:cs="Arial"/>
          <w:b/>
          <w:i/>
          <w:iCs/>
        </w:rPr>
      </w:pPr>
    </w:p>
    <w:p w14:paraId="260AE134" w14:textId="77777777" w:rsidR="004D6B27" w:rsidRDefault="004D6B27" w:rsidP="004D6B27">
      <w:pPr>
        <w:pStyle w:val="Level1Text"/>
        <w:rPr>
          <w:b/>
          <w:color w:val="auto"/>
          <w:lang w:val="en-GB"/>
        </w:rPr>
      </w:pPr>
      <w:r w:rsidRPr="00BA05AE">
        <w:rPr>
          <w:color w:val="auto"/>
          <w:lang w:val="en-GB"/>
        </w:rPr>
        <w:t>CC.7.9</w:t>
      </w:r>
      <w:r w:rsidRPr="00BA05AE">
        <w:rPr>
          <w:b/>
          <w:color w:val="auto"/>
          <w:lang w:val="en-GB"/>
        </w:rPr>
        <w:tab/>
      </w:r>
      <w:r w:rsidRPr="00BF2CC8">
        <w:rPr>
          <w:b/>
          <w:color w:val="auto"/>
          <w:lang w:val="en-GB"/>
        </w:rPr>
        <w:t xml:space="preserve">GB </w:t>
      </w:r>
      <w:r w:rsidRPr="00BA05AE">
        <w:rPr>
          <w:b/>
          <w:color w:val="auto"/>
          <w:lang w:val="en-GB"/>
        </w:rPr>
        <w:t>Generators</w:t>
      </w:r>
      <w:r>
        <w:rPr>
          <w:b/>
          <w:color w:val="auto"/>
          <w:lang w:val="en-GB"/>
        </w:rPr>
        <w:t>,</w:t>
      </w:r>
      <w:r w:rsidRPr="00BA05AE">
        <w:rPr>
          <w:color w:val="auto"/>
          <w:lang w:val="en-GB"/>
        </w:rPr>
        <w:t xml:space="preserve"> </w:t>
      </w:r>
      <w:r w:rsidRPr="00BA05AE">
        <w:rPr>
          <w:b/>
          <w:color w:val="auto"/>
          <w:lang w:val="en-GB"/>
        </w:rPr>
        <w:t>DC Converter Station</w:t>
      </w:r>
      <w:r w:rsidRPr="00BA05AE">
        <w:rPr>
          <w:color w:val="auto"/>
          <w:lang w:val="en-GB"/>
        </w:rPr>
        <w:t xml:space="preserve"> owners</w:t>
      </w:r>
      <w:r>
        <w:rPr>
          <w:color w:val="auto"/>
          <w:lang w:val="en-GB"/>
        </w:rPr>
        <w:t xml:space="preserve"> </w:t>
      </w:r>
      <w:r w:rsidRPr="005C0903">
        <w:rPr>
          <w:rFonts w:cs="Arial"/>
        </w:rPr>
        <w:t xml:space="preserve">and </w:t>
      </w:r>
      <w:r w:rsidRPr="005C0903">
        <w:rPr>
          <w:rFonts w:cs="Arial"/>
          <w:b/>
        </w:rPr>
        <w:t>BM Participants</w:t>
      </w:r>
      <w:r w:rsidRPr="00BA05AE">
        <w:rPr>
          <w:color w:val="auto"/>
          <w:lang w:val="en-GB"/>
        </w:rPr>
        <w:t xml:space="preserve"> shall provide a </w:t>
      </w:r>
      <w:r w:rsidRPr="00BA05AE">
        <w:rPr>
          <w:b/>
          <w:color w:val="auto"/>
          <w:lang w:val="en-GB"/>
        </w:rPr>
        <w:t>Control Point</w:t>
      </w:r>
      <w:r>
        <w:rPr>
          <w:b/>
          <w:color w:val="auto"/>
          <w:lang w:val="en-GB"/>
        </w:rPr>
        <w:t>.</w:t>
      </w:r>
    </w:p>
    <w:p w14:paraId="0A6E537F" w14:textId="32D48E2B" w:rsidR="004D6B27" w:rsidRDefault="004D6B27" w:rsidP="00357AE6">
      <w:pPr>
        <w:pStyle w:val="Level1Text"/>
        <w:widowControl w:val="0"/>
        <w:numPr>
          <w:ilvl w:val="0"/>
          <w:numId w:val="6"/>
        </w:numPr>
        <w:jc w:val="both"/>
        <w:rPr>
          <w:color w:val="auto"/>
          <w:lang w:val="en-GB"/>
        </w:rPr>
      </w:pPr>
      <w:r w:rsidRPr="005C0903">
        <w:t xml:space="preserve">In the case of </w:t>
      </w:r>
      <w:r w:rsidRPr="005C0903">
        <w:rPr>
          <w:b/>
        </w:rPr>
        <w:t>GB</w:t>
      </w:r>
      <w:r w:rsidRPr="005C0903">
        <w:t xml:space="preserve"> </w:t>
      </w:r>
      <w:r w:rsidRPr="005C0903">
        <w:rPr>
          <w:b/>
        </w:rPr>
        <w:t>Generators</w:t>
      </w:r>
      <w:r w:rsidRPr="005C0903">
        <w:t xml:space="preserve"> and </w:t>
      </w:r>
      <w:r w:rsidRPr="005C0903">
        <w:rPr>
          <w:b/>
        </w:rPr>
        <w:t>DC</w:t>
      </w:r>
      <w:r w:rsidRPr="005C0903">
        <w:t xml:space="preserve"> </w:t>
      </w:r>
      <w:r w:rsidRPr="005C0903">
        <w:rPr>
          <w:b/>
        </w:rPr>
        <w:t>Converter</w:t>
      </w:r>
      <w:r w:rsidRPr="005C0903">
        <w:t xml:space="preserve"> </w:t>
      </w:r>
      <w:r w:rsidRPr="005C0903">
        <w:rPr>
          <w:b/>
        </w:rPr>
        <w:t>Station</w:t>
      </w:r>
      <w:r w:rsidRPr="005C0903">
        <w:t xml:space="preserve"> owners,</w:t>
      </w:r>
      <w:r w:rsidRPr="005C0903">
        <w:rPr>
          <w:color w:val="auto"/>
        </w:rPr>
        <w:t xml:space="preserve"> </w:t>
      </w:r>
      <w:r w:rsidRPr="00412C04">
        <w:rPr>
          <w:color w:val="auto"/>
        </w:rPr>
        <w:t xml:space="preserve">for </w:t>
      </w:r>
      <w:r w:rsidRPr="00BA05AE">
        <w:rPr>
          <w:color w:val="auto"/>
          <w:lang w:val="en-GB"/>
        </w:rPr>
        <w:t xml:space="preserve">each </w:t>
      </w:r>
      <w:r w:rsidRPr="00BA05AE">
        <w:rPr>
          <w:b/>
          <w:color w:val="auto"/>
          <w:lang w:val="en-GB"/>
        </w:rPr>
        <w:t>Power Station</w:t>
      </w:r>
      <w:r>
        <w:rPr>
          <w:b/>
          <w:color w:val="auto"/>
          <w:lang w:val="en-GB"/>
        </w:rPr>
        <w:t xml:space="preserve"> </w:t>
      </w:r>
      <w:r w:rsidRPr="00FF77C1">
        <w:rPr>
          <w:color w:val="auto"/>
        </w:rPr>
        <w:t xml:space="preserve">or </w:t>
      </w:r>
      <w:r w:rsidRPr="00FF77C1">
        <w:rPr>
          <w:b/>
          <w:color w:val="auto"/>
        </w:rPr>
        <w:t>DC Converter</w:t>
      </w:r>
      <w:r w:rsidRPr="00FF77C1">
        <w:rPr>
          <w:color w:val="auto"/>
        </w:rPr>
        <w:t xml:space="preserve"> </w:t>
      </w:r>
      <w:r w:rsidRPr="00FF77C1">
        <w:rPr>
          <w:b/>
          <w:color w:val="auto"/>
        </w:rPr>
        <w:t>Station</w:t>
      </w:r>
      <w:r w:rsidRPr="00FF77C1">
        <w:rPr>
          <w:color w:val="auto"/>
        </w:rPr>
        <w:t xml:space="preserve"> </w:t>
      </w:r>
      <w:r w:rsidRPr="00BA05AE">
        <w:rPr>
          <w:color w:val="auto"/>
          <w:lang w:val="en-GB"/>
        </w:rPr>
        <w:t xml:space="preserve">directly connected to the </w:t>
      </w:r>
      <w:r w:rsidRPr="00BA05AE">
        <w:rPr>
          <w:b/>
          <w:color w:val="auto"/>
          <w:lang w:val="en-GB"/>
        </w:rPr>
        <w:t>National Electricity Transmission System</w:t>
      </w:r>
      <w:r w:rsidRPr="00BA05AE">
        <w:rPr>
          <w:color w:val="auto"/>
          <w:lang w:val="en-GB"/>
        </w:rPr>
        <w:t xml:space="preserve"> and</w:t>
      </w:r>
      <w:r>
        <w:rPr>
          <w:color w:val="auto"/>
          <w:lang w:val="en-GB"/>
        </w:rPr>
        <w:t xml:space="preserve"> for each</w:t>
      </w:r>
      <w:r w:rsidRPr="00BA05AE">
        <w:rPr>
          <w:color w:val="auto"/>
          <w:lang w:val="en-GB"/>
        </w:rPr>
        <w:t xml:space="preserve"> </w:t>
      </w:r>
      <w:r w:rsidRPr="00BA05AE">
        <w:rPr>
          <w:b/>
          <w:color w:val="auto"/>
          <w:lang w:val="en-GB"/>
        </w:rPr>
        <w:t>Embedded Large Power Station</w:t>
      </w:r>
      <w:r w:rsidRPr="00BA05AE">
        <w:rPr>
          <w:color w:val="auto"/>
          <w:lang w:val="en-GB"/>
        </w:rPr>
        <w:t xml:space="preserve"> or</w:t>
      </w:r>
      <w:r>
        <w:rPr>
          <w:color w:val="auto"/>
          <w:lang w:val="en-GB"/>
        </w:rPr>
        <w:t xml:space="preserve"> </w:t>
      </w:r>
      <w:r w:rsidRPr="00BA05AE">
        <w:rPr>
          <w:b/>
          <w:color w:val="auto"/>
          <w:lang w:val="en-GB"/>
        </w:rPr>
        <w:t>Embedded</w:t>
      </w:r>
      <w:r w:rsidRPr="00BA05AE">
        <w:rPr>
          <w:color w:val="auto"/>
          <w:lang w:val="en-GB"/>
        </w:rPr>
        <w:t xml:space="preserve"> </w:t>
      </w:r>
      <w:r w:rsidRPr="00BA05AE">
        <w:rPr>
          <w:b/>
          <w:color w:val="auto"/>
          <w:lang w:val="en-GB"/>
        </w:rPr>
        <w:t>DC Converter Station</w:t>
      </w:r>
      <w:r>
        <w:rPr>
          <w:color w:val="auto"/>
          <w:lang w:val="en-GB"/>
        </w:rPr>
        <w:t xml:space="preserve">, </w:t>
      </w:r>
      <w:r>
        <w:rPr>
          <w:color w:val="auto"/>
        </w:rPr>
        <w:t xml:space="preserve">the </w:t>
      </w:r>
      <w:r w:rsidRPr="003751AB">
        <w:rPr>
          <w:b/>
          <w:color w:val="auto"/>
        </w:rPr>
        <w:t>Control Point</w:t>
      </w:r>
      <w:r>
        <w:rPr>
          <w:color w:val="auto"/>
        </w:rPr>
        <w:t xml:space="preserve"> shall</w:t>
      </w:r>
      <w:r w:rsidRPr="00BA05AE">
        <w:rPr>
          <w:color w:val="auto"/>
          <w:lang w:val="en-GB"/>
        </w:rPr>
        <w:t xml:space="preserve"> receive an</w:t>
      </w:r>
      <w:r>
        <w:rPr>
          <w:color w:val="auto"/>
          <w:lang w:val="en-GB"/>
        </w:rPr>
        <w:t>d</w:t>
      </w:r>
      <w:r w:rsidRPr="00BA05AE">
        <w:rPr>
          <w:color w:val="auto"/>
          <w:lang w:val="en-GB"/>
        </w:rPr>
        <w:t xml:space="preserve"> act upon instructions pursuant to OC7 and BC2 at all times that </w:t>
      </w:r>
      <w:r w:rsidRPr="00BA05AE">
        <w:rPr>
          <w:b/>
          <w:color w:val="auto"/>
          <w:lang w:val="en-GB"/>
        </w:rPr>
        <w:t>Generating Units</w:t>
      </w:r>
      <w:r w:rsidRPr="00BA05AE">
        <w:rPr>
          <w:color w:val="auto"/>
          <w:lang w:val="en-GB"/>
        </w:rPr>
        <w:t xml:space="preserve"> or </w:t>
      </w:r>
      <w:r w:rsidRPr="00BA05AE">
        <w:rPr>
          <w:b/>
          <w:color w:val="auto"/>
          <w:lang w:val="en-GB"/>
        </w:rPr>
        <w:t>Power Park Modules</w:t>
      </w:r>
      <w:r w:rsidRPr="00BA05AE">
        <w:rPr>
          <w:color w:val="auto"/>
          <w:lang w:val="en-GB"/>
        </w:rPr>
        <w:t xml:space="preserve"> at the </w:t>
      </w:r>
      <w:r w:rsidRPr="00BA05AE">
        <w:rPr>
          <w:b/>
          <w:color w:val="auto"/>
          <w:lang w:val="en-GB"/>
        </w:rPr>
        <w:t xml:space="preserve">Power Station </w:t>
      </w:r>
      <w:r w:rsidRPr="00BA05AE">
        <w:rPr>
          <w:color w:val="auto"/>
          <w:lang w:val="en-GB"/>
        </w:rPr>
        <w:t xml:space="preserve">are generating or available to generate or </w:t>
      </w:r>
      <w:r w:rsidRPr="00BA05AE">
        <w:rPr>
          <w:b/>
          <w:color w:val="auto"/>
          <w:lang w:val="en-GB"/>
        </w:rPr>
        <w:t xml:space="preserve">DC Converters </w:t>
      </w:r>
      <w:r w:rsidRPr="00BA05AE">
        <w:rPr>
          <w:color w:val="auto"/>
          <w:lang w:val="en-GB"/>
        </w:rPr>
        <w:t xml:space="preserve">at the </w:t>
      </w:r>
      <w:r w:rsidRPr="00BA05AE">
        <w:rPr>
          <w:b/>
          <w:color w:val="auto"/>
          <w:lang w:val="en-GB"/>
        </w:rPr>
        <w:t>DC Converter Station</w:t>
      </w:r>
      <w:r w:rsidRPr="00BA05AE">
        <w:rPr>
          <w:color w:val="auto"/>
          <w:lang w:val="en-GB"/>
        </w:rPr>
        <w:t xml:space="preserve"> are importing or exporting or available to do so. </w:t>
      </w:r>
      <w:r>
        <w:rPr>
          <w:color w:val="auto"/>
        </w:rPr>
        <w:t xml:space="preserve">In the case of all </w:t>
      </w:r>
      <w:r w:rsidRPr="00AA75FB">
        <w:rPr>
          <w:b/>
          <w:color w:val="auto"/>
        </w:rPr>
        <w:t>BM</w:t>
      </w:r>
      <w:r>
        <w:rPr>
          <w:color w:val="auto"/>
        </w:rPr>
        <w:t xml:space="preserve"> </w:t>
      </w:r>
      <w:r w:rsidRPr="00AA75FB">
        <w:rPr>
          <w:b/>
          <w:color w:val="auto"/>
        </w:rPr>
        <w:t>Participants</w:t>
      </w:r>
      <w:r>
        <w:rPr>
          <w:color w:val="auto"/>
        </w:rPr>
        <w:t>, the</w:t>
      </w:r>
      <w:r w:rsidRPr="00BA05AE">
        <w:rPr>
          <w:color w:val="auto"/>
          <w:lang w:val="en-GB"/>
        </w:rPr>
        <w:t xml:space="preserve"> </w:t>
      </w:r>
      <w:r w:rsidRPr="00BA05AE">
        <w:rPr>
          <w:b/>
          <w:color w:val="auto"/>
          <w:lang w:val="en-GB"/>
        </w:rPr>
        <w:t xml:space="preserve">Control Point </w:t>
      </w:r>
      <w:r w:rsidRPr="00BA05AE">
        <w:rPr>
          <w:color w:val="auto"/>
          <w:lang w:val="en-GB"/>
        </w:rPr>
        <w:t xml:space="preserve">shall be continuously manned except where the </w:t>
      </w:r>
      <w:r w:rsidRPr="00BA05AE">
        <w:rPr>
          <w:b/>
          <w:color w:val="auto"/>
          <w:lang w:val="en-GB"/>
        </w:rPr>
        <w:t xml:space="preserve">Bilateral </w:t>
      </w:r>
      <w:commentRangeStart w:id="193"/>
      <w:r w:rsidRPr="00BA05AE">
        <w:rPr>
          <w:b/>
          <w:color w:val="auto"/>
          <w:lang w:val="en-GB"/>
        </w:rPr>
        <w:t>Agreement</w:t>
      </w:r>
      <w:commentRangeEnd w:id="193"/>
      <w:r w:rsidR="00324857">
        <w:rPr>
          <w:rStyle w:val="CommentReference"/>
          <w:color w:val="auto"/>
          <w:lang w:val="en-GB"/>
        </w:rPr>
        <w:commentReference w:id="193"/>
      </w:r>
      <w:r w:rsidRPr="00BA05AE">
        <w:rPr>
          <w:color w:val="auto"/>
          <w:lang w:val="en-GB"/>
        </w:rPr>
        <w:t xml:space="preserve"> specifies that compliance with BC2 is not required, </w:t>
      </w:r>
      <w:r>
        <w:rPr>
          <w:color w:val="auto"/>
          <w:lang w:val="en-GB"/>
        </w:rPr>
        <w:t>in which case</w:t>
      </w:r>
      <w:r w:rsidRPr="00BA05AE">
        <w:rPr>
          <w:color w:val="auto"/>
          <w:lang w:val="en-GB"/>
        </w:rPr>
        <w:t xml:space="preserve"> the </w:t>
      </w:r>
      <w:r w:rsidRPr="00BA05AE">
        <w:rPr>
          <w:b/>
          <w:color w:val="auto"/>
          <w:lang w:val="en-GB"/>
        </w:rPr>
        <w:t xml:space="preserve">Control Point </w:t>
      </w:r>
      <w:r w:rsidRPr="00BA05AE">
        <w:rPr>
          <w:color w:val="auto"/>
          <w:lang w:val="en-GB"/>
        </w:rPr>
        <w:t>shall be manned between the hours of 0800 and 1800 each day.</w:t>
      </w:r>
    </w:p>
    <w:p w14:paraId="4585ED2D" w14:textId="68E264B6" w:rsidR="004D6B27" w:rsidRPr="00AA7E30" w:rsidRDefault="004D6B27" w:rsidP="00357AE6">
      <w:pPr>
        <w:pStyle w:val="Level1Text"/>
        <w:widowControl w:val="0"/>
        <w:numPr>
          <w:ilvl w:val="0"/>
          <w:numId w:val="6"/>
        </w:numPr>
        <w:jc w:val="both"/>
        <w:rPr>
          <w:color w:val="auto"/>
          <w:lang w:val="en-GB"/>
        </w:rPr>
      </w:pPr>
      <w:r w:rsidRPr="001A211A">
        <w:t xml:space="preserve">In the case of </w:t>
      </w:r>
      <w:r w:rsidRPr="00AA7E30">
        <w:rPr>
          <w:b/>
        </w:rPr>
        <w:t>BM</w:t>
      </w:r>
      <w:r w:rsidRPr="001A211A">
        <w:t xml:space="preserve"> </w:t>
      </w:r>
      <w:r w:rsidRPr="00AA7E30">
        <w:rPr>
          <w:b/>
        </w:rPr>
        <w:t>Participants</w:t>
      </w:r>
      <w:ins w:id="194" w:author="Antony Johnson" w:date="2022-10-13T15:38:00Z">
        <w:del w:id="195" w:author="Antony Johnson (ESO)" w:date="2023-06-26T12:25:00Z">
          <w:r w:rsidR="006B7C06" w:rsidDel="00A4273E">
            <w:rPr>
              <w:b/>
            </w:rPr>
            <w:delText xml:space="preserve"> </w:delText>
          </w:r>
          <w:r w:rsidR="006B7C06" w:rsidRPr="00384E0F" w:rsidDel="00A4273E">
            <w:rPr>
              <w:bCs/>
            </w:rPr>
            <w:delText xml:space="preserve">(including </w:delText>
          </w:r>
          <w:r w:rsidR="00384E0F" w:rsidDel="00A4273E">
            <w:rPr>
              <w:b/>
            </w:rPr>
            <w:delText xml:space="preserve">Generators </w:delText>
          </w:r>
          <w:r w:rsidR="00384E0F" w:rsidRPr="00384E0F" w:rsidDel="00A4273E">
            <w:rPr>
              <w:bCs/>
            </w:rPr>
            <w:delText xml:space="preserve">who own and operate </w:delText>
          </w:r>
        </w:del>
        <w:del w:id="196" w:author="Antony Johnson (ESO)" w:date="2023-06-26T11:46:00Z">
          <w:r w:rsidR="00384E0F" w:rsidDel="00C4192D">
            <w:rPr>
              <w:b/>
            </w:rPr>
            <w:delText>Futu</w:delText>
          </w:r>
        </w:del>
      </w:ins>
      <w:ins w:id="197" w:author="Antony Johnson" w:date="2022-10-13T15:39:00Z">
        <w:del w:id="198" w:author="Antony Johnson (ESO)" w:date="2023-06-26T11:46:00Z">
          <w:r w:rsidR="00384E0F" w:rsidDel="00C4192D">
            <w:rPr>
              <w:b/>
            </w:rPr>
            <w:delText>r</w:delText>
          </w:r>
        </w:del>
      </w:ins>
      <w:ins w:id="199" w:author="Antony Johnson" w:date="2022-10-13T15:38:00Z">
        <w:del w:id="200" w:author="Antony Johnson (ESO)" w:date="2023-06-26T11:46:00Z">
          <w:r w:rsidR="00384E0F" w:rsidDel="00C4192D">
            <w:rPr>
              <w:b/>
            </w:rPr>
            <w:delText xml:space="preserve">e </w:delText>
          </w:r>
        </w:del>
      </w:ins>
      <w:ins w:id="201" w:author="Antony Johnson" w:date="2022-10-13T15:39:00Z">
        <w:del w:id="202" w:author="Antony Johnson (ESO)" w:date="2023-06-26T12:25:00Z">
          <w:r w:rsidR="00384E0F" w:rsidDel="00A4273E">
            <w:rPr>
              <w:b/>
            </w:rPr>
            <w:delText>Large Power Stations</w:delText>
          </w:r>
          <w:r w:rsidR="00384E0F" w:rsidRPr="00580D92" w:rsidDel="00A4273E">
            <w:rPr>
              <w:bCs/>
            </w:rPr>
            <w:delText>)</w:delText>
          </w:r>
        </w:del>
      </w:ins>
      <w:r w:rsidRPr="001A211A">
        <w:t xml:space="preserve">, the </w:t>
      </w:r>
      <w:r w:rsidRPr="00AA7E30">
        <w:rPr>
          <w:b/>
        </w:rPr>
        <w:t>BM Participant</w:t>
      </w:r>
      <w:r w:rsidRPr="00FE5B57">
        <w:rPr>
          <w:b/>
        </w:rPr>
        <w:t>’s</w:t>
      </w:r>
      <w:r w:rsidRPr="001A211A">
        <w:t xml:space="preserve"> </w:t>
      </w:r>
      <w:r w:rsidRPr="00AA7E30">
        <w:rPr>
          <w:b/>
        </w:rPr>
        <w:t>Control</w:t>
      </w:r>
      <w:r w:rsidRPr="001A211A">
        <w:t xml:space="preserve"> </w:t>
      </w:r>
      <w:r w:rsidRPr="00AA7E30">
        <w:rPr>
          <w:b/>
        </w:rPr>
        <w:t>Point</w:t>
      </w:r>
      <w:r w:rsidRPr="001A211A">
        <w:t xml:space="preserve"> shall be capable of receiving and acting upon instructions from </w:t>
      </w:r>
      <w:r w:rsidRPr="00AA7E30">
        <w:rPr>
          <w:b/>
        </w:rPr>
        <w:t>The</w:t>
      </w:r>
      <w:r w:rsidRPr="001A211A">
        <w:t xml:space="preserve"> </w:t>
      </w:r>
      <w:r w:rsidRPr="00AA7E30">
        <w:rPr>
          <w:b/>
        </w:rPr>
        <w:t>Company</w:t>
      </w:r>
      <w:r w:rsidRPr="001A211A">
        <w:t>.</w:t>
      </w:r>
      <w:r w:rsidRPr="00AA7E30">
        <w:rPr>
          <w:color w:val="auto"/>
        </w:rPr>
        <w:tab/>
      </w:r>
    </w:p>
    <w:p w14:paraId="3DE8C079" w14:textId="77777777" w:rsidR="004D6B27" w:rsidRPr="008038B2" w:rsidRDefault="004D6B27" w:rsidP="004D6B27">
      <w:pPr>
        <w:pStyle w:val="Level1Text"/>
        <w:tabs>
          <w:tab w:val="left" w:pos="2127"/>
        </w:tabs>
        <w:ind w:left="2127" w:firstLine="0"/>
        <w:rPr>
          <w:rFonts w:cs="Arial"/>
          <w:color w:val="auto"/>
          <w:lang w:val="en-GB"/>
        </w:rPr>
      </w:pP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CC.6.5.8(b).</w:t>
      </w:r>
    </w:p>
    <w:p w14:paraId="252CB5BB" w14:textId="77777777" w:rsidR="004D6B27" w:rsidRDefault="004D6B27" w:rsidP="004D6B27">
      <w:pPr>
        <w:pStyle w:val="Level1Text"/>
        <w:tabs>
          <w:tab w:val="left" w:pos="1985"/>
        </w:tabs>
        <w:ind w:left="2127" w:firstLine="0"/>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w:t>
      </w:r>
      <w:r w:rsidRPr="0046474B">
        <w:rPr>
          <w:b/>
        </w:rPr>
        <w:t>t’s</w:t>
      </w:r>
      <w:r w:rsidRPr="0019764A">
        <w:t xml:space="preserve">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3F447D42" w14:textId="0AC0C129" w:rsidR="004D6B27" w:rsidRDefault="004D6B27" w:rsidP="004D6B27">
      <w:pPr>
        <w:pStyle w:val="Level1Text"/>
        <w:tabs>
          <w:tab w:val="left" w:pos="2127"/>
        </w:tabs>
        <w:ind w:left="2127"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25B9A">
        <w:rPr>
          <w:rFonts w:cs="Arial"/>
        </w:rPr>
        <w:t>who own</w:t>
      </w:r>
      <w:r>
        <w:rPr>
          <w:rFonts w:cs="Arial"/>
        </w:rPr>
        <w:t xml:space="preserve"> and/or operate</w:t>
      </w:r>
      <w:del w:id="203" w:author="Antony Johnson (ESO)" w:date="2023-06-26T12:26:00Z">
        <w:r w:rsidDel="002E7DCD">
          <w:rPr>
            <w:rFonts w:cs="Arial"/>
          </w:rPr>
          <w:delText xml:space="preserve"> a</w:delText>
        </w:r>
      </w:del>
      <w:r>
        <w:rPr>
          <w:rFonts w:cs="Arial"/>
        </w:rPr>
        <w:t xml:space="preserve"> </w:t>
      </w:r>
      <w:r w:rsidRPr="00225B9A">
        <w:rPr>
          <w:rFonts w:cs="Arial"/>
          <w:b/>
        </w:rPr>
        <w:t>Power Station</w:t>
      </w:r>
      <w:ins w:id="204" w:author="Antony Johnson (ESO)" w:date="2023-06-26T12:26:00Z">
        <w:r w:rsidR="002E7DCD">
          <w:rPr>
            <w:rFonts w:cs="Arial"/>
            <w:b/>
          </w:rPr>
          <w:t>s</w:t>
        </w:r>
      </w:ins>
      <w:r>
        <w:rPr>
          <w:rFonts w:cs="Arial"/>
          <w:b/>
        </w:rPr>
        <w:t xml:space="preserve"> </w:t>
      </w:r>
      <w:r>
        <w:rPr>
          <w:rFonts w:cs="Arial"/>
        </w:rPr>
        <w:t xml:space="preserve">or </w:t>
      </w:r>
      <w:r>
        <w:rPr>
          <w:rFonts w:cs="Arial"/>
          <w:b/>
        </w:rPr>
        <w:t>DC Converter Station</w:t>
      </w:r>
      <w:ins w:id="205" w:author="Antony Johnson (ESO)" w:date="2023-06-26T12:26:00Z">
        <w:r w:rsidR="002E7DCD">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25B9A">
        <w:rPr>
          <w:rFonts w:cs="Arial"/>
          <w:b/>
        </w:rPr>
        <w:t>BM Participants</w:t>
      </w:r>
      <w:r>
        <w:rPr>
          <w:rFonts w:cs="Arial"/>
        </w:rPr>
        <w:t xml:space="preserve"> </w:t>
      </w:r>
      <w:r w:rsidRPr="00225B9A">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r>
        <w:rPr>
          <w:rFonts w:cs="Arial"/>
        </w:rPr>
        <w:t>:</w:t>
      </w:r>
    </w:p>
    <w:p w14:paraId="41861AE7" w14:textId="77777777" w:rsidR="004D6B27" w:rsidRPr="009B31BE" w:rsidRDefault="004D6B27" w:rsidP="00357AE6">
      <w:pPr>
        <w:pStyle w:val="Level1Text"/>
        <w:widowControl w:val="0"/>
        <w:numPr>
          <w:ilvl w:val="3"/>
          <w:numId w:val="5"/>
        </w:numPr>
        <w:tabs>
          <w:tab w:val="left" w:pos="1418"/>
        </w:tabs>
        <w:spacing w:before="80" w:after="80" w:line="240" w:lineRule="auto"/>
        <w:jc w:val="both"/>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CC.6.5.4, </w:t>
      </w:r>
      <w:r w:rsidRPr="009B31BE">
        <w:t xml:space="preserve">between the hours of 0800-1800 each day. </w:t>
      </w:r>
    </w:p>
    <w:p w14:paraId="50C2E629" w14:textId="77777777" w:rsidR="004D6B27" w:rsidRDefault="004D6B27" w:rsidP="00357AE6">
      <w:pPr>
        <w:pStyle w:val="Level1Text"/>
        <w:widowControl w:val="0"/>
        <w:numPr>
          <w:ilvl w:val="3"/>
          <w:numId w:val="5"/>
        </w:numPr>
        <w:tabs>
          <w:tab w:val="left" w:pos="1418"/>
        </w:tabs>
        <w:spacing w:before="80" w:after="80" w:line="240" w:lineRule="auto"/>
        <w:jc w:val="both"/>
        <w:rPr>
          <w:color w:val="auto"/>
        </w:rPr>
      </w:pPr>
      <w:r w:rsidRPr="009B31BE">
        <w:rPr>
          <w:color w:val="auto"/>
        </w:rPr>
        <w:t>Outside the hours of 0800-1800 each day, the requirements of BC2.9.7 shall apply.</w:t>
      </w:r>
    </w:p>
    <w:p w14:paraId="60048F5B" w14:textId="77777777" w:rsidR="004D6B27" w:rsidRPr="00056182" w:rsidRDefault="004D6B27" w:rsidP="004D6B27">
      <w:pPr>
        <w:pStyle w:val="Level1Text"/>
        <w:spacing w:before="80" w:after="80" w:line="240" w:lineRule="auto"/>
        <w:rPr>
          <w:color w:val="auto"/>
        </w:rPr>
      </w:pPr>
      <w:r>
        <w:rPr>
          <w:color w:val="auto"/>
        </w:rPr>
        <w:tab/>
      </w:r>
    </w:p>
    <w:p w14:paraId="23556C2F" w14:textId="77777777" w:rsidR="002C6BC5" w:rsidRDefault="004D6B27" w:rsidP="002C6BC5">
      <w:pPr>
        <w:pStyle w:val="Level1Text"/>
        <w:spacing w:before="80" w:after="80" w:line="240" w:lineRule="auto"/>
        <w:jc w:val="both"/>
        <w:rPr>
          <w:ins w:id="206" w:author="Antony Johnson (ESO)" w:date="2023-06-26T12:30:00Z"/>
          <w:color w:val="auto"/>
        </w:rPr>
      </w:pPr>
      <w:r>
        <w:rPr>
          <w:color w:val="auto"/>
        </w:rPr>
        <w:tab/>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ins w:id="207" w:author="Antony Johnson (ESO)" w:date="2023-06-26T12:27:00Z">
        <w:r w:rsidR="00D9009F">
          <w:rPr>
            <w:color w:val="auto"/>
          </w:rPr>
          <w:t xml:space="preserve">  </w:t>
        </w:r>
      </w:ins>
    </w:p>
    <w:p w14:paraId="29FC7572" w14:textId="5B69C34D" w:rsidR="004D6B27" w:rsidRPr="001A0F8F" w:rsidDel="00B80416" w:rsidRDefault="004D6B27">
      <w:pPr>
        <w:pStyle w:val="Level1Text"/>
        <w:spacing w:before="80" w:after="80" w:line="240" w:lineRule="auto"/>
        <w:ind w:left="0" w:firstLine="0"/>
        <w:jc w:val="both"/>
        <w:rPr>
          <w:del w:id="208" w:author="Antony Johnson (ESO)" w:date="2023-06-26T12:37:00Z"/>
          <w:color w:val="auto"/>
        </w:rPr>
        <w:pPrChange w:id="209" w:author="Antony Johnson (ESO)" w:date="2023-06-26T12:37:00Z">
          <w:pPr>
            <w:pStyle w:val="Level1Text"/>
            <w:spacing w:before="80" w:after="80" w:line="240" w:lineRule="auto"/>
            <w:ind w:firstLine="0"/>
            <w:jc w:val="both"/>
          </w:pPr>
        </w:pPrChange>
      </w:pPr>
      <w:del w:id="210" w:author="Antony Johnson (ESO)" w:date="2023-06-26T12:37:00Z">
        <w:r w:rsidRPr="00B77BDF" w:rsidDel="00B80416">
          <w:rPr>
            <w:color w:val="auto"/>
          </w:rPr>
          <w:delText xml:space="preserve"> </w:delText>
        </w:r>
      </w:del>
    </w:p>
    <w:p w14:paraId="3633023E" w14:textId="6A4D8B9E" w:rsidR="004D6B27" w:rsidRPr="004D6B27" w:rsidRDefault="00C65B8A" w:rsidP="00070786">
      <w:pPr>
        <w:widowControl/>
        <w:rPr>
          <w:rFonts w:cs="Arial"/>
          <w:b/>
        </w:rPr>
      </w:pPr>
      <w:r>
        <w:rPr>
          <w:rFonts w:cs="Arial"/>
          <w:b/>
        </w:rPr>
        <w:t>………………………….</w:t>
      </w:r>
    </w:p>
    <w:p w14:paraId="6C5B519D" w14:textId="0656F48B" w:rsidR="004D6B27" w:rsidRDefault="004D6B27" w:rsidP="00070786">
      <w:pPr>
        <w:widowControl/>
        <w:rPr>
          <w:rFonts w:cs="Arial"/>
          <w:b/>
          <w:i/>
          <w:iCs/>
        </w:rPr>
      </w:pPr>
    </w:p>
    <w:p w14:paraId="50F01964" w14:textId="77777777" w:rsidR="004D6B27" w:rsidRDefault="004D6B27" w:rsidP="00070786">
      <w:pPr>
        <w:widowControl/>
        <w:rPr>
          <w:ins w:id="211" w:author="Antony Johnson" w:date="2022-10-13T14:50:00Z"/>
          <w:rFonts w:cs="Arial"/>
          <w:b/>
          <w:i/>
          <w:iCs/>
        </w:rPr>
      </w:pPr>
    </w:p>
    <w:p w14:paraId="27192988" w14:textId="39AF3F2C" w:rsidR="008777E1" w:rsidRPr="007244F5" w:rsidRDefault="008777E1" w:rsidP="00070786">
      <w:pPr>
        <w:widowControl/>
        <w:rPr>
          <w:rFonts w:cs="Arial"/>
          <w:b/>
          <w:i/>
          <w:iCs/>
        </w:rPr>
      </w:pPr>
      <w:r w:rsidRPr="007244F5">
        <w:rPr>
          <w:rFonts w:cs="Arial"/>
          <w:b/>
          <w:i/>
          <w:iCs/>
        </w:rPr>
        <w:t>Extracts from the E</w:t>
      </w:r>
      <w:r w:rsidR="007244F5" w:rsidRPr="007244F5">
        <w:rPr>
          <w:rFonts w:cs="Arial"/>
          <w:b/>
          <w:i/>
          <w:iCs/>
        </w:rPr>
        <w:t>uropean Connection Conditions</w:t>
      </w:r>
    </w:p>
    <w:p w14:paraId="09D8643F" w14:textId="4D8A730B" w:rsidR="007244F5" w:rsidRPr="007244F5" w:rsidRDefault="007244F5" w:rsidP="00070786">
      <w:pPr>
        <w:widowControl/>
        <w:rPr>
          <w:rFonts w:cs="Arial"/>
          <w:b/>
          <w:i/>
          <w:iCs/>
        </w:rPr>
      </w:pPr>
    </w:p>
    <w:p w14:paraId="536C4E24" w14:textId="18A6145B" w:rsidR="007244F5" w:rsidRDefault="007244F5" w:rsidP="00070786">
      <w:pPr>
        <w:widowControl/>
        <w:rPr>
          <w:rFonts w:cs="Arial"/>
          <w:b/>
        </w:rPr>
      </w:pPr>
      <w:r>
        <w:rPr>
          <w:rFonts w:cs="Arial"/>
          <w:b/>
        </w:rPr>
        <w:t>…………………………..</w:t>
      </w:r>
    </w:p>
    <w:p w14:paraId="3667B356" w14:textId="4357C0A2" w:rsidR="007244F5" w:rsidRDefault="007244F5" w:rsidP="00070786">
      <w:pPr>
        <w:widowControl/>
        <w:rPr>
          <w:rFonts w:cs="Arial"/>
          <w:b/>
        </w:rPr>
      </w:pPr>
    </w:p>
    <w:p w14:paraId="581F12F8" w14:textId="77777777" w:rsidR="00E620AD" w:rsidRPr="008038B2" w:rsidRDefault="00E620AD" w:rsidP="00E620AD">
      <w:pPr>
        <w:pStyle w:val="Level1Text"/>
        <w:rPr>
          <w:rFonts w:cs="Arial"/>
          <w:color w:val="auto"/>
          <w:u w:val="single"/>
          <w:lang w:val="en-GB"/>
        </w:rPr>
      </w:pPr>
      <w:r w:rsidRPr="008038B2">
        <w:rPr>
          <w:rFonts w:cs="Arial"/>
          <w:color w:val="auto"/>
          <w:lang w:val="en-GB"/>
        </w:rPr>
        <w:tab/>
      </w:r>
      <w:r w:rsidRPr="008038B2">
        <w:rPr>
          <w:rFonts w:cs="Arial"/>
          <w:color w:val="auto"/>
          <w:u w:val="single"/>
          <w:lang w:val="en-GB"/>
        </w:rPr>
        <w:t>Electronic Data Communication Facilities</w:t>
      </w:r>
    </w:p>
    <w:p w14:paraId="3B27A41D" w14:textId="77777777" w:rsidR="00E620AD" w:rsidRPr="008038B2" w:rsidRDefault="00E620AD" w:rsidP="00E620AD">
      <w:pPr>
        <w:pStyle w:val="Level2Text"/>
        <w:tabs>
          <w:tab w:val="clear" w:pos="1843"/>
          <w:tab w:val="left" w:pos="1418"/>
        </w:tabs>
        <w:ind w:hanging="1843"/>
        <w:rPr>
          <w:rFonts w:cs="Arial"/>
          <w:lang w:val="en-GB"/>
        </w:rPr>
      </w:pPr>
      <w:bookmarkStart w:id="212" w:name="_DV_M625"/>
      <w:bookmarkEnd w:id="212"/>
      <w:r w:rsidRPr="008038B2">
        <w:rPr>
          <w:rFonts w:cs="Arial"/>
          <w:lang w:val="en-GB"/>
        </w:rPr>
        <w:t>ECC.6.5.8</w:t>
      </w:r>
      <w:r w:rsidRPr="008038B2">
        <w:rPr>
          <w:rFonts w:cs="Arial"/>
          <w:lang w:val="en-GB"/>
        </w:rPr>
        <w:tab/>
        <w:t>(a)</w:t>
      </w:r>
      <w:r w:rsidRPr="008038B2">
        <w:rPr>
          <w:rFonts w:cs="Arial"/>
          <w:lang w:val="en-GB"/>
        </w:rPr>
        <w:tab/>
        <w:t xml:space="preserve">All </w:t>
      </w:r>
      <w:r w:rsidRPr="008038B2">
        <w:rPr>
          <w:rFonts w:cs="Arial"/>
          <w:b/>
          <w:lang w:val="en-GB"/>
        </w:rPr>
        <w:t xml:space="preserve">BM Participants </w:t>
      </w:r>
      <w:r w:rsidRPr="008038B2">
        <w:rPr>
          <w:rFonts w:cs="Arial"/>
          <w:lang w:val="en-GB"/>
        </w:rPr>
        <w:t xml:space="preserve">must ensure that appropriate electronic data communication facilities are in place to permit the submission of data, as required by the </w:t>
      </w:r>
      <w:r w:rsidRPr="008038B2">
        <w:rPr>
          <w:rFonts w:cs="Arial"/>
          <w:b/>
          <w:lang w:val="en-GB"/>
        </w:rPr>
        <w:t>Grid Code</w:t>
      </w:r>
      <w:r w:rsidRPr="008038B2">
        <w:rPr>
          <w:rFonts w:cs="Arial"/>
          <w:lang w:val="en-GB"/>
        </w:rPr>
        <w:t xml:space="preserve">, to </w:t>
      </w:r>
      <w:r w:rsidRPr="008038B2">
        <w:rPr>
          <w:rFonts w:cs="Arial"/>
          <w:b/>
          <w:lang w:val="en-GB"/>
        </w:rPr>
        <w:t>The Company</w:t>
      </w:r>
      <w:r w:rsidRPr="008038B2">
        <w:rPr>
          <w:rFonts w:cs="Arial"/>
          <w:lang w:val="en-GB"/>
        </w:rPr>
        <w:t xml:space="preserve">. </w:t>
      </w:r>
    </w:p>
    <w:p w14:paraId="7ACFB536" w14:textId="77777777" w:rsidR="00E620AD" w:rsidRPr="008038B2" w:rsidRDefault="00E620AD" w:rsidP="00E620AD">
      <w:pPr>
        <w:pStyle w:val="Level2Text"/>
        <w:rPr>
          <w:rFonts w:cs="Arial"/>
          <w:lang w:val="en-GB"/>
        </w:rPr>
      </w:pPr>
      <w:bookmarkStart w:id="213" w:name="_DV_M626"/>
      <w:bookmarkEnd w:id="213"/>
      <w:r w:rsidRPr="008038B2">
        <w:rPr>
          <w:rFonts w:cs="Arial"/>
          <w:lang w:val="en-GB"/>
        </w:rPr>
        <w:t>(b)</w:t>
      </w:r>
      <w:r w:rsidRPr="008038B2">
        <w:rPr>
          <w:rFonts w:cs="Arial"/>
          <w:lang w:val="en-GB"/>
        </w:rPr>
        <w:tab/>
        <w:t xml:space="preserve">In addition, </w:t>
      </w:r>
    </w:p>
    <w:p w14:paraId="0D67E02A" w14:textId="77777777" w:rsidR="00E620AD" w:rsidRPr="008038B2" w:rsidRDefault="00E620AD" w:rsidP="00E620AD">
      <w:pPr>
        <w:pStyle w:val="Level3Text"/>
        <w:rPr>
          <w:rFonts w:cs="Arial"/>
        </w:rPr>
      </w:pPr>
      <w:r w:rsidRPr="008038B2">
        <w:rPr>
          <w:rFonts w:cs="Arial"/>
        </w:rPr>
        <w:t>(1)</w:t>
      </w:r>
      <w:r w:rsidRPr="008038B2">
        <w:rPr>
          <w:rFonts w:cs="Arial"/>
        </w:rPr>
        <w:tab/>
        <w:t xml:space="preserve">any </w:t>
      </w:r>
      <w:r w:rsidRPr="008038B2">
        <w:rPr>
          <w:rFonts w:cs="Arial"/>
          <w:b/>
        </w:rPr>
        <w:t>User</w:t>
      </w:r>
      <w:r w:rsidRPr="008038B2">
        <w:rPr>
          <w:rFonts w:cs="Arial"/>
        </w:rPr>
        <w:t xml:space="preserve"> that wishes to participate in the </w:t>
      </w:r>
      <w:r w:rsidRPr="008038B2">
        <w:rPr>
          <w:rFonts w:cs="Arial"/>
          <w:b/>
        </w:rPr>
        <w:t>Balancing Mechanism</w:t>
      </w:r>
      <w:r w:rsidRPr="008038B2">
        <w:rPr>
          <w:rFonts w:cs="Arial"/>
        </w:rPr>
        <w:t>;</w:t>
      </w:r>
    </w:p>
    <w:p w14:paraId="650F755C" w14:textId="77777777" w:rsidR="00E620AD" w:rsidRPr="008038B2" w:rsidRDefault="00E620AD" w:rsidP="00E620AD">
      <w:pPr>
        <w:pStyle w:val="Level3Text"/>
        <w:rPr>
          <w:rFonts w:cs="Arial"/>
        </w:rPr>
      </w:pPr>
      <w:r w:rsidRPr="008038B2">
        <w:rPr>
          <w:rFonts w:cs="Arial"/>
        </w:rPr>
        <w:t>or</w:t>
      </w:r>
    </w:p>
    <w:p w14:paraId="1D163CEA" w14:textId="1A779283" w:rsidR="00E620AD" w:rsidRDefault="00E620AD" w:rsidP="00E620AD">
      <w:pPr>
        <w:pStyle w:val="Level3Text"/>
        <w:rPr>
          <w:ins w:id="214" w:author="Antony Johnson" w:date="2022-10-13T14:45:00Z"/>
          <w:rFonts w:cs="Arial"/>
        </w:rPr>
      </w:pPr>
      <w:r w:rsidRPr="008038B2">
        <w:rPr>
          <w:rFonts w:cs="Arial"/>
        </w:rPr>
        <w:t>(2)</w:t>
      </w:r>
      <w:r w:rsidRPr="008038B2">
        <w:rPr>
          <w:rFonts w:cs="Arial"/>
        </w:rPr>
        <w:tab/>
        <w:t xml:space="preserve">any </w:t>
      </w:r>
      <w:r w:rsidRPr="008038B2">
        <w:rPr>
          <w:rFonts w:cs="Arial"/>
          <w:b/>
        </w:rPr>
        <w:t>BM Participant</w:t>
      </w:r>
      <w:r w:rsidRPr="008038B2">
        <w:rPr>
          <w:rFonts w:cs="Arial"/>
        </w:rPr>
        <w:t xml:space="preserve"> in respect of its </w:t>
      </w:r>
      <w:r w:rsidRPr="008038B2">
        <w:rPr>
          <w:rFonts w:cs="Arial"/>
          <w:b/>
        </w:rPr>
        <w:t>BM Units</w:t>
      </w:r>
      <w:r w:rsidRPr="008038B2">
        <w:rPr>
          <w:rFonts w:cs="Arial"/>
        </w:rPr>
        <w:t xml:space="preserve"> at a </w:t>
      </w:r>
      <w:r w:rsidRPr="008038B2">
        <w:rPr>
          <w:rFonts w:cs="Arial"/>
          <w:b/>
        </w:rPr>
        <w:t>Power Station</w:t>
      </w:r>
      <w:r w:rsidRPr="008038B2">
        <w:rPr>
          <w:rFonts w:cs="Arial"/>
        </w:rPr>
        <w:t xml:space="preserve"> and the </w:t>
      </w:r>
      <w:r w:rsidRPr="008038B2">
        <w:rPr>
          <w:rFonts w:cs="Arial"/>
          <w:b/>
        </w:rPr>
        <w:t>BM Participant</w:t>
      </w:r>
      <w:r w:rsidRPr="008038B2">
        <w:rPr>
          <w:rFonts w:cs="Arial"/>
        </w:rPr>
        <w:t xml:space="preserve"> is required to provide all </w:t>
      </w:r>
      <w:r w:rsidRPr="008038B2">
        <w:rPr>
          <w:rFonts w:cs="Arial"/>
          <w:b/>
        </w:rPr>
        <w:t>Part 1 System Ancillary</w:t>
      </w:r>
      <w:r w:rsidRPr="008038B2">
        <w:rPr>
          <w:rFonts w:cs="Arial"/>
        </w:rPr>
        <w:t xml:space="preserve"> </w:t>
      </w:r>
      <w:r w:rsidRPr="008038B2">
        <w:rPr>
          <w:rFonts w:cs="Arial"/>
          <w:b/>
        </w:rPr>
        <w:t>Services</w:t>
      </w:r>
      <w:r w:rsidRPr="008038B2">
        <w:rPr>
          <w:rFonts w:cs="Arial"/>
        </w:rPr>
        <w:t xml:space="preserve"> in accordance with ECC.8.1 (unless </w:t>
      </w:r>
      <w:r w:rsidRPr="008038B2">
        <w:rPr>
          <w:rFonts w:cs="Arial"/>
          <w:b/>
        </w:rPr>
        <w:t>The Company</w:t>
      </w:r>
      <w:r w:rsidRPr="008038B2">
        <w:rPr>
          <w:rFonts w:cs="Arial"/>
        </w:rPr>
        <w:t xml:space="preserve"> has otherwise agreed)</w:t>
      </w:r>
    </w:p>
    <w:p w14:paraId="783C5BC4" w14:textId="131514EA" w:rsidR="00E620AD" w:rsidDel="00400AD2" w:rsidRDefault="00E620AD" w:rsidP="00E620AD">
      <w:pPr>
        <w:pStyle w:val="Level3Text"/>
        <w:rPr>
          <w:ins w:id="215" w:author="Antony Johnson" w:date="2022-10-13T14:45:00Z"/>
          <w:del w:id="216" w:author="Antony Johnson (ESO)" w:date="2023-06-26T12:52:00Z"/>
          <w:rFonts w:cs="Arial"/>
        </w:rPr>
      </w:pPr>
      <w:ins w:id="217" w:author="Antony Johnson" w:date="2022-10-13T14:45:00Z">
        <w:del w:id="218" w:author="Antony Johnson (ESO)" w:date="2023-06-26T12:52:00Z">
          <w:r w:rsidDel="00400AD2">
            <w:rPr>
              <w:rFonts w:cs="Arial"/>
            </w:rPr>
            <w:delText>or</w:delText>
          </w:r>
        </w:del>
      </w:ins>
    </w:p>
    <w:p w14:paraId="4F65921F" w14:textId="00A5552D" w:rsidR="00E620AD" w:rsidRPr="008038B2" w:rsidDel="00400AD2" w:rsidRDefault="00E620AD" w:rsidP="00E620AD">
      <w:pPr>
        <w:pStyle w:val="Level3Text"/>
        <w:rPr>
          <w:del w:id="219" w:author="Antony Johnson (ESO)" w:date="2023-06-26T12:52:00Z"/>
          <w:rFonts w:cs="Arial"/>
        </w:rPr>
      </w:pPr>
      <w:ins w:id="220" w:author="Antony Johnson" w:date="2022-10-13T14:45:00Z">
        <w:del w:id="221" w:author="Antony Johnson (ESO)" w:date="2023-06-26T12:52:00Z">
          <w:r w:rsidDel="00400AD2">
            <w:rPr>
              <w:rFonts w:cs="Arial"/>
            </w:rPr>
            <w:delText>(3)</w:delText>
          </w:r>
          <w:r w:rsidDel="00400AD2">
            <w:rPr>
              <w:rFonts w:cs="Arial"/>
            </w:rPr>
            <w:tab/>
          </w:r>
        </w:del>
      </w:ins>
      <w:ins w:id="222" w:author="Antony Johnson" w:date="2022-10-13T14:46:00Z">
        <w:del w:id="223" w:author="Antony Johnson (ESO)" w:date="2023-06-26T12:52:00Z">
          <w:r w:rsidDel="00400AD2">
            <w:rPr>
              <w:rFonts w:cs="Arial"/>
            </w:rPr>
            <w:delText xml:space="preserve">any </w:delText>
          </w:r>
          <w:r w:rsidRPr="00E74DB9" w:rsidDel="00400AD2">
            <w:rPr>
              <w:rFonts w:cs="Arial"/>
              <w:b/>
              <w:bCs/>
            </w:rPr>
            <w:delText>Generator</w:delText>
          </w:r>
          <w:r w:rsidDel="00400AD2">
            <w:rPr>
              <w:rFonts w:cs="Arial"/>
            </w:rPr>
            <w:delText xml:space="preserve"> who owns and operates a </w:delText>
          </w:r>
          <w:r w:rsidRPr="00E74DB9" w:rsidDel="00400AD2">
            <w:rPr>
              <w:rFonts w:cs="Arial"/>
              <w:b/>
              <w:bCs/>
            </w:rPr>
            <w:delText>Future Large Power Station</w:delText>
          </w:r>
          <w:r w:rsidDel="00400AD2">
            <w:rPr>
              <w:rFonts w:cs="Arial"/>
            </w:rPr>
            <w:delText xml:space="preserve"> </w:delText>
          </w:r>
        </w:del>
      </w:ins>
    </w:p>
    <w:p w14:paraId="792BA576" w14:textId="77777777" w:rsidR="00E620AD" w:rsidRPr="008038B2" w:rsidDel="002B2096" w:rsidRDefault="00E620AD" w:rsidP="00E620AD">
      <w:pPr>
        <w:pStyle w:val="Level2Text"/>
        <w:rPr>
          <w:del w:id="224" w:author="Antony Johnson" w:date="2022-10-13T14:53:00Z"/>
          <w:rFonts w:cs="Arial"/>
          <w:lang w:val="en-GB"/>
        </w:rPr>
      </w:pPr>
      <w:r w:rsidRPr="008038B2">
        <w:rPr>
          <w:rFonts w:cs="Arial"/>
          <w:lang w:val="en-GB"/>
        </w:rPr>
        <w:tab/>
        <w:t xml:space="preserve">must ensure that appropriate automatic logging devices are installed at the </w:t>
      </w:r>
      <w:r w:rsidRPr="008038B2">
        <w:rPr>
          <w:rFonts w:cs="Arial"/>
          <w:b/>
          <w:lang w:val="en-GB"/>
        </w:rPr>
        <w:t>Control Points</w:t>
      </w:r>
      <w:r w:rsidRPr="008038B2">
        <w:rPr>
          <w:rFonts w:cs="Arial"/>
          <w:lang w:val="en-GB"/>
        </w:rPr>
        <w:t xml:space="preserve"> of its </w:t>
      </w:r>
      <w:r w:rsidRPr="008038B2">
        <w:rPr>
          <w:rFonts w:cs="Arial"/>
          <w:b/>
          <w:lang w:val="en-GB"/>
        </w:rPr>
        <w:t>BM Units</w:t>
      </w:r>
      <w:r w:rsidRPr="008038B2">
        <w:rPr>
          <w:rFonts w:cs="Arial"/>
          <w:lang w:val="en-GB"/>
        </w:rPr>
        <w:t xml:space="preserve"> to submit data to and to receive instructions from </w:t>
      </w:r>
      <w:r w:rsidRPr="008038B2">
        <w:rPr>
          <w:rFonts w:cs="Arial"/>
          <w:b/>
          <w:lang w:val="en-GB"/>
        </w:rPr>
        <w:t>The Company</w:t>
      </w:r>
      <w:r w:rsidRPr="008038B2">
        <w:rPr>
          <w:rFonts w:cs="Arial"/>
          <w:lang w:val="en-GB"/>
        </w:rPr>
        <w:t xml:space="preserve">, as required by the </w:t>
      </w:r>
      <w:r w:rsidRPr="008038B2">
        <w:rPr>
          <w:rFonts w:cs="Arial"/>
          <w:b/>
          <w:lang w:val="en-GB"/>
        </w:rPr>
        <w:t>Grid Code</w:t>
      </w:r>
      <w:r w:rsidRPr="008038B2">
        <w:rPr>
          <w:rFonts w:cs="Arial"/>
          <w:lang w:val="en-GB"/>
        </w:rPr>
        <w:t xml:space="preserve">. For the avoidance of doubt, in the case of an </w:t>
      </w:r>
      <w:r w:rsidRPr="008038B2">
        <w:rPr>
          <w:rFonts w:cs="Arial"/>
          <w:b/>
          <w:lang w:val="en-GB"/>
        </w:rPr>
        <w:t>Interconnector User</w:t>
      </w:r>
      <w:r w:rsidRPr="008038B2">
        <w:rPr>
          <w:rFonts w:cs="Arial"/>
          <w:lang w:val="en-GB"/>
        </w:rPr>
        <w:t xml:space="preserve"> the </w:t>
      </w:r>
      <w:r w:rsidRPr="008038B2">
        <w:rPr>
          <w:rFonts w:cs="Arial"/>
          <w:b/>
          <w:lang w:val="en-GB"/>
        </w:rPr>
        <w:t>Control Point</w:t>
      </w:r>
      <w:r w:rsidRPr="008038B2">
        <w:rPr>
          <w:rFonts w:cs="Arial"/>
          <w:lang w:val="en-GB"/>
        </w:rPr>
        <w:t xml:space="preserve"> will be at the </w:t>
      </w:r>
      <w:r w:rsidRPr="008038B2">
        <w:rPr>
          <w:rFonts w:cs="Arial"/>
          <w:b/>
          <w:lang w:val="en-GB"/>
        </w:rPr>
        <w:t>Control Centre</w:t>
      </w:r>
      <w:r w:rsidRPr="008038B2">
        <w:rPr>
          <w:rFonts w:cs="Arial"/>
          <w:lang w:val="en-GB"/>
        </w:rPr>
        <w:t xml:space="preserve"> of the appropriate </w:t>
      </w:r>
      <w:r w:rsidRPr="008038B2">
        <w:rPr>
          <w:rFonts w:cs="Arial"/>
          <w:b/>
          <w:lang w:val="en-GB"/>
        </w:rPr>
        <w:t>Externally Interconnected System Operator</w:t>
      </w:r>
      <w:r w:rsidRPr="008038B2">
        <w:rPr>
          <w:rFonts w:cs="Arial"/>
          <w:lang w:val="en-GB"/>
        </w:rPr>
        <w:t>.</w:t>
      </w:r>
    </w:p>
    <w:p w14:paraId="1885F141" w14:textId="00DAA26F" w:rsidR="007244F5" w:rsidRDefault="002B2096" w:rsidP="002B2096">
      <w:pPr>
        <w:pStyle w:val="Level2Text"/>
        <w:rPr>
          <w:b/>
          <w:bCs/>
        </w:rPr>
      </w:pPr>
      <w:r w:rsidRPr="002B2096">
        <w:rPr>
          <w:b/>
          <w:bCs/>
        </w:rPr>
        <w:t>…………………………..</w:t>
      </w:r>
    </w:p>
    <w:p w14:paraId="3F33828E" w14:textId="0F890D5B" w:rsidR="005460C0" w:rsidRDefault="005460C0" w:rsidP="005460C0">
      <w:pPr>
        <w:pStyle w:val="Level2Text"/>
        <w:ind w:left="0" w:firstLine="0"/>
        <w:rPr>
          <w:b/>
          <w:bCs/>
        </w:rPr>
      </w:pPr>
    </w:p>
    <w:p w14:paraId="78C56F67" w14:textId="77777777" w:rsidR="00580D92" w:rsidRDefault="00580D92" w:rsidP="00580D92">
      <w:pPr>
        <w:pStyle w:val="Level1Text"/>
        <w:rPr>
          <w:rFonts w:cs="Arial"/>
          <w:color w:val="auto"/>
          <w:lang w:val="en-GB"/>
        </w:rPr>
      </w:pPr>
      <w:r w:rsidRPr="008038B2">
        <w:rPr>
          <w:rFonts w:cs="Arial"/>
          <w:color w:val="auto"/>
          <w:lang w:val="en-GB"/>
        </w:rPr>
        <w:t>ECC.7.9</w:t>
      </w:r>
      <w:r w:rsidRPr="008038B2">
        <w:rPr>
          <w:rFonts w:cs="Arial"/>
          <w:b/>
          <w:color w:val="auto"/>
          <w:lang w:val="en-GB"/>
        </w:rPr>
        <w:tab/>
        <w:t>Generators</w:t>
      </w:r>
      <w:r>
        <w:rPr>
          <w:rFonts w:cs="Arial"/>
          <w:color w:val="auto"/>
          <w:lang w:val="en-GB"/>
        </w:rPr>
        <w:t>,</w:t>
      </w:r>
      <w:r w:rsidRPr="008038B2">
        <w:rPr>
          <w:rFonts w:cs="Arial"/>
          <w:color w:val="auto"/>
          <w:lang w:val="en-GB"/>
        </w:rPr>
        <w:t xml:space="preserve"> </w:t>
      </w:r>
      <w:r w:rsidRPr="008038B2">
        <w:rPr>
          <w:rFonts w:cs="Arial"/>
          <w:b/>
          <w:color w:val="auto"/>
          <w:lang w:val="en-GB"/>
        </w:rPr>
        <w:t xml:space="preserve">HVDC System </w:t>
      </w:r>
      <w:r w:rsidRPr="008038B2">
        <w:rPr>
          <w:rFonts w:cs="Arial"/>
          <w:color w:val="auto"/>
          <w:lang w:val="en-GB"/>
        </w:rPr>
        <w:t>owners</w:t>
      </w:r>
      <w:r>
        <w:rPr>
          <w:rFonts w:cs="Arial"/>
          <w:color w:val="auto"/>
          <w:lang w:val="en-GB"/>
        </w:rPr>
        <w:t xml:space="preserve"> and </w:t>
      </w:r>
      <w:r w:rsidRPr="00D91604">
        <w:rPr>
          <w:rFonts w:cs="Arial"/>
          <w:b/>
          <w:color w:val="auto"/>
          <w:lang w:val="en-GB"/>
        </w:rPr>
        <w:t>BM Participants</w:t>
      </w:r>
      <w:r w:rsidRPr="008038B2">
        <w:rPr>
          <w:rFonts w:cs="Arial"/>
          <w:color w:val="auto"/>
          <w:lang w:val="en-GB"/>
        </w:rPr>
        <w:t xml:space="preserve"> shall provide a </w:t>
      </w:r>
      <w:r w:rsidRPr="008038B2">
        <w:rPr>
          <w:rFonts w:cs="Arial"/>
          <w:b/>
          <w:color w:val="auto"/>
          <w:lang w:val="en-GB"/>
        </w:rPr>
        <w:t>Control Point</w:t>
      </w:r>
      <w:r>
        <w:rPr>
          <w:rFonts w:cs="Arial"/>
          <w:color w:val="auto"/>
          <w:lang w:val="en-GB"/>
        </w:rPr>
        <w:t>.</w:t>
      </w:r>
    </w:p>
    <w:p w14:paraId="494FB9B4" w14:textId="54CCEA72" w:rsidR="00580D92" w:rsidRDefault="00580D92" w:rsidP="00357AE6">
      <w:pPr>
        <w:pStyle w:val="Level1Text"/>
        <w:widowControl w:val="0"/>
        <w:numPr>
          <w:ilvl w:val="0"/>
          <w:numId w:val="7"/>
        </w:numPr>
        <w:tabs>
          <w:tab w:val="left" w:pos="1418"/>
        </w:tabs>
        <w:ind w:left="993"/>
        <w:jc w:val="both"/>
        <w:rPr>
          <w:rFonts w:cs="Arial"/>
          <w:color w:val="auto"/>
          <w:lang w:val="en-GB"/>
        </w:rPr>
      </w:pPr>
      <w:r>
        <w:rPr>
          <w:rFonts w:cs="Arial"/>
          <w:color w:val="auto"/>
          <w:lang w:val="en-GB"/>
        </w:rPr>
        <w:t>I</w:t>
      </w:r>
      <w:r w:rsidRPr="008038B2">
        <w:rPr>
          <w:rFonts w:cs="Arial"/>
          <w:color w:val="auto"/>
          <w:lang w:val="en-GB"/>
        </w:rPr>
        <w:t>n</w:t>
      </w:r>
      <w:r>
        <w:rPr>
          <w:rFonts w:cs="Arial"/>
          <w:color w:val="auto"/>
          <w:lang w:val="en-GB"/>
        </w:rPr>
        <w:t xml:space="preserve"> the case of </w:t>
      </w:r>
      <w:r w:rsidRPr="00D91604">
        <w:rPr>
          <w:rFonts w:cs="Arial"/>
          <w:b/>
          <w:color w:val="auto"/>
          <w:lang w:val="en-GB"/>
        </w:rPr>
        <w:t>EU</w:t>
      </w:r>
      <w:r>
        <w:rPr>
          <w:rFonts w:cs="Arial"/>
          <w:color w:val="auto"/>
          <w:lang w:val="en-GB"/>
        </w:rPr>
        <w:t xml:space="preserve"> </w:t>
      </w:r>
      <w:r w:rsidRPr="00D91604">
        <w:rPr>
          <w:rFonts w:cs="Arial"/>
          <w:b/>
          <w:color w:val="auto"/>
          <w:lang w:val="en-GB"/>
        </w:rPr>
        <w:t>Generators</w:t>
      </w:r>
      <w:r>
        <w:rPr>
          <w:rFonts w:cs="Arial"/>
          <w:color w:val="auto"/>
          <w:lang w:val="en-GB"/>
        </w:rPr>
        <w:t xml:space="preserve"> and </w:t>
      </w:r>
      <w:r>
        <w:rPr>
          <w:rFonts w:cs="Arial"/>
          <w:b/>
          <w:color w:val="auto"/>
          <w:lang w:val="en-GB"/>
        </w:rPr>
        <w:t xml:space="preserve">HVDC System </w:t>
      </w:r>
      <w:r>
        <w:rPr>
          <w:rFonts w:cs="Arial"/>
          <w:color w:val="auto"/>
          <w:lang w:val="en-GB"/>
        </w:rPr>
        <w:t>owners, for</w:t>
      </w:r>
      <w:r w:rsidRPr="008038B2">
        <w:rPr>
          <w:rFonts w:cs="Arial"/>
          <w:color w:val="auto"/>
          <w:lang w:val="en-GB"/>
        </w:rPr>
        <w:t xml:space="preserve"> each </w:t>
      </w:r>
      <w:r w:rsidRPr="008038B2">
        <w:rPr>
          <w:rFonts w:cs="Arial"/>
          <w:b/>
          <w:color w:val="auto"/>
          <w:lang w:val="en-GB"/>
        </w:rPr>
        <w:t>Power Station</w:t>
      </w:r>
      <w:r w:rsidRPr="008038B2">
        <w:rPr>
          <w:rFonts w:cs="Arial"/>
          <w:color w:val="auto"/>
          <w:lang w:val="en-GB"/>
        </w:rPr>
        <w:t xml:space="preserve"> </w:t>
      </w:r>
      <w:r>
        <w:rPr>
          <w:rFonts w:cs="Arial"/>
          <w:color w:val="auto"/>
          <w:lang w:val="en-GB"/>
        </w:rPr>
        <w:t xml:space="preserve">or </w:t>
      </w:r>
      <w:r w:rsidRPr="00D91604">
        <w:rPr>
          <w:rFonts w:cs="Arial"/>
          <w:b/>
          <w:color w:val="auto"/>
          <w:lang w:val="en-GB"/>
        </w:rPr>
        <w:t>HVDC System</w:t>
      </w:r>
      <w:r>
        <w:rPr>
          <w:rFonts w:cs="Arial"/>
          <w:color w:val="auto"/>
          <w:lang w:val="en-GB"/>
        </w:rPr>
        <w:t xml:space="preserve"> </w:t>
      </w:r>
      <w:r w:rsidRPr="008038B2">
        <w:rPr>
          <w:rFonts w:cs="Arial"/>
          <w:color w:val="auto"/>
          <w:lang w:val="en-GB"/>
        </w:rPr>
        <w:t xml:space="preserve">directly connected to the </w:t>
      </w:r>
      <w:r w:rsidRPr="008038B2">
        <w:rPr>
          <w:rFonts w:cs="Arial"/>
          <w:b/>
          <w:color w:val="auto"/>
          <w:lang w:val="en-GB"/>
        </w:rPr>
        <w:t>National Electricity Transmission System</w:t>
      </w:r>
      <w:r w:rsidRPr="008038B2">
        <w:rPr>
          <w:rFonts w:cs="Arial"/>
          <w:color w:val="auto"/>
          <w:lang w:val="en-GB"/>
        </w:rPr>
        <w:t xml:space="preserve"> and</w:t>
      </w:r>
      <w:r>
        <w:rPr>
          <w:rFonts w:cs="Arial"/>
          <w:color w:val="auto"/>
          <w:lang w:val="en-GB"/>
        </w:rPr>
        <w:t xml:space="preserve"> for each</w:t>
      </w:r>
      <w:r w:rsidRPr="008038B2">
        <w:rPr>
          <w:rFonts w:cs="Arial"/>
          <w:color w:val="auto"/>
          <w:lang w:val="en-GB"/>
        </w:rPr>
        <w:t xml:space="preserve"> </w:t>
      </w:r>
      <w:r w:rsidRPr="008038B2">
        <w:rPr>
          <w:rFonts w:cs="Arial"/>
          <w:b/>
          <w:color w:val="auto"/>
          <w:lang w:val="en-GB"/>
        </w:rPr>
        <w:t>Embedded Large Power Station</w:t>
      </w:r>
      <w:r w:rsidRPr="008038B2">
        <w:rPr>
          <w:rFonts w:cs="Arial"/>
          <w:color w:val="auto"/>
          <w:lang w:val="en-GB"/>
        </w:rPr>
        <w:t xml:space="preserve"> or </w:t>
      </w:r>
      <w:r w:rsidRPr="00432C23">
        <w:rPr>
          <w:rFonts w:cs="Arial"/>
          <w:b/>
          <w:color w:val="auto"/>
          <w:lang w:val="en-GB"/>
        </w:rPr>
        <w:t>Embedded</w:t>
      </w:r>
      <w:r>
        <w:rPr>
          <w:rFonts w:cs="Arial"/>
          <w:color w:val="auto"/>
          <w:lang w:val="en-GB"/>
        </w:rPr>
        <w:t xml:space="preserve"> </w:t>
      </w:r>
      <w:r w:rsidRPr="008038B2">
        <w:rPr>
          <w:rFonts w:cs="Arial"/>
          <w:b/>
          <w:color w:val="auto"/>
          <w:lang w:val="en-GB"/>
        </w:rPr>
        <w:t>HVDC System</w:t>
      </w:r>
      <w:r>
        <w:rPr>
          <w:rFonts w:cs="Arial"/>
          <w:color w:val="auto"/>
          <w:lang w:val="en-GB"/>
        </w:rPr>
        <w:t xml:space="preserve">, the </w:t>
      </w:r>
      <w:r w:rsidRPr="003751AB">
        <w:rPr>
          <w:rFonts w:cs="Arial"/>
          <w:b/>
          <w:color w:val="auto"/>
          <w:lang w:val="en-GB"/>
        </w:rPr>
        <w:t>Control Point</w:t>
      </w:r>
      <w:r>
        <w:rPr>
          <w:rFonts w:cs="Arial"/>
          <w:color w:val="auto"/>
          <w:lang w:val="en-GB"/>
        </w:rPr>
        <w:t xml:space="preserve"> shall</w:t>
      </w:r>
      <w:r w:rsidRPr="008038B2">
        <w:rPr>
          <w:rFonts w:cs="Arial"/>
          <w:color w:val="auto"/>
          <w:lang w:val="en-GB"/>
        </w:rPr>
        <w:t xml:space="preserve"> receive and act upon instructions pursuant to OC7 and BC2 at all times that </w:t>
      </w:r>
      <w:r w:rsidRPr="008038B2">
        <w:rPr>
          <w:rFonts w:cs="Arial"/>
          <w:b/>
          <w:color w:val="auto"/>
          <w:lang w:val="en-GB"/>
        </w:rPr>
        <w:t>Power Generating Modules</w:t>
      </w:r>
      <w:r w:rsidRPr="008038B2">
        <w:rPr>
          <w:rFonts w:cs="Arial"/>
          <w:color w:val="auto"/>
          <w:lang w:val="en-GB"/>
        </w:rPr>
        <w:t xml:space="preserve"> at the </w:t>
      </w:r>
      <w:r w:rsidRPr="008038B2">
        <w:rPr>
          <w:rFonts w:cs="Arial"/>
          <w:b/>
          <w:color w:val="auto"/>
          <w:lang w:val="en-GB"/>
        </w:rPr>
        <w:t xml:space="preserve">Power Station </w:t>
      </w:r>
      <w:r w:rsidRPr="008038B2">
        <w:rPr>
          <w:rFonts w:cs="Arial"/>
          <w:color w:val="auto"/>
          <w:lang w:val="en-GB"/>
        </w:rPr>
        <w:t xml:space="preserve">are generating or available to generate or </w:t>
      </w:r>
      <w:r w:rsidRPr="008038B2">
        <w:rPr>
          <w:rFonts w:cs="Arial"/>
          <w:b/>
          <w:color w:val="auto"/>
          <w:lang w:val="en-GB"/>
        </w:rPr>
        <w:t xml:space="preserve">HVDC Systems </w:t>
      </w:r>
      <w:r w:rsidRPr="008038B2">
        <w:rPr>
          <w:rFonts w:cs="Arial"/>
          <w:color w:val="auto"/>
          <w:lang w:val="en-GB"/>
        </w:rPr>
        <w:t xml:space="preserve">are importing or exporting or available to do so. </w:t>
      </w:r>
      <w:r>
        <w:rPr>
          <w:rFonts w:cs="Arial"/>
          <w:color w:val="auto"/>
          <w:lang w:val="en-GB"/>
        </w:rPr>
        <w:t xml:space="preserve">In the case of all </w:t>
      </w:r>
      <w:r w:rsidRPr="00D91604">
        <w:rPr>
          <w:rFonts w:cs="Arial"/>
          <w:b/>
          <w:color w:val="auto"/>
          <w:lang w:val="en-GB"/>
        </w:rPr>
        <w:t>BM Participants</w:t>
      </w:r>
      <w:r>
        <w:rPr>
          <w:rFonts w:cs="Arial"/>
          <w:color w:val="auto"/>
          <w:lang w:val="en-GB"/>
        </w:rPr>
        <w:t>, the</w:t>
      </w:r>
      <w:r w:rsidRPr="008038B2">
        <w:rPr>
          <w:rFonts w:cs="Arial"/>
          <w:color w:val="auto"/>
          <w:lang w:val="en-GB"/>
        </w:rPr>
        <w:t xml:space="preserve"> </w:t>
      </w:r>
      <w:r w:rsidRPr="008038B2">
        <w:rPr>
          <w:rFonts w:cs="Arial"/>
          <w:b/>
          <w:color w:val="auto"/>
          <w:lang w:val="en-GB"/>
        </w:rPr>
        <w:t xml:space="preserve">Control Point </w:t>
      </w:r>
      <w:r w:rsidRPr="008038B2">
        <w:rPr>
          <w:rFonts w:cs="Arial"/>
          <w:color w:val="auto"/>
          <w:lang w:val="en-GB"/>
        </w:rPr>
        <w:t xml:space="preserve">shall be continuously manned except where the </w:t>
      </w:r>
      <w:r w:rsidRPr="008038B2">
        <w:rPr>
          <w:rFonts w:cs="Arial"/>
          <w:b/>
          <w:color w:val="auto"/>
          <w:lang w:val="en-GB"/>
        </w:rPr>
        <w:t xml:space="preserve">Bilateral </w:t>
      </w:r>
      <w:commentRangeStart w:id="225"/>
      <w:r w:rsidRPr="008038B2">
        <w:rPr>
          <w:rFonts w:cs="Arial"/>
          <w:b/>
          <w:color w:val="auto"/>
          <w:lang w:val="en-GB"/>
        </w:rPr>
        <w:t>Agreement</w:t>
      </w:r>
      <w:commentRangeEnd w:id="225"/>
      <w:r w:rsidR="00A90C7A">
        <w:rPr>
          <w:rStyle w:val="CommentReference"/>
          <w:color w:val="auto"/>
          <w:lang w:val="en-GB"/>
        </w:rPr>
        <w:commentReference w:id="225"/>
      </w:r>
      <w:r w:rsidRPr="008038B2">
        <w:rPr>
          <w:rFonts w:cs="Arial"/>
          <w:color w:val="auto"/>
          <w:lang w:val="en-GB"/>
        </w:rPr>
        <w:t xml:space="preserve"> specifies that compliance with BC2 is not required, </w:t>
      </w:r>
      <w:r>
        <w:rPr>
          <w:rFonts w:cs="Arial"/>
          <w:color w:val="auto"/>
          <w:lang w:val="en-GB"/>
        </w:rPr>
        <w:t>in which case</w:t>
      </w:r>
      <w:r w:rsidRPr="008038B2">
        <w:rPr>
          <w:rFonts w:cs="Arial"/>
          <w:color w:val="auto"/>
          <w:lang w:val="en-GB"/>
        </w:rPr>
        <w:t xml:space="preserve"> the </w:t>
      </w:r>
      <w:r w:rsidRPr="008038B2">
        <w:rPr>
          <w:rFonts w:cs="Arial"/>
          <w:b/>
          <w:color w:val="auto"/>
          <w:lang w:val="en-GB"/>
        </w:rPr>
        <w:t xml:space="preserve">Control Point </w:t>
      </w:r>
      <w:r w:rsidRPr="008038B2">
        <w:rPr>
          <w:rFonts w:cs="Arial"/>
          <w:color w:val="auto"/>
          <w:lang w:val="en-GB"/>
        </w:rPr>
        <w:t>shall be manned between the hours of 0800 and 1800 each day.</w:t>
      </w:r>
      <w:ins w:id="226" w:author="Antony Johnson (ESO)" w:date="2023-06-26T12:59:00Z">
        <w:r w:rsidR="00986783">
          <w:rPr>
            <w:rFonts w:cs="Arial"/>
            <w:color w:val="auto"/>
            <w:lang w:val="en-GB"/>
          </w:rPr>
          <w:t xml:space="preserve">  For the avoidance of doubt</w:t>
        </w:r>
      </w:ins>
      <w:ins w:id="227" w:author="Antony Johnson (ESO)" w:date="2023-06-26T13:11:00Z">
        <w:r w:rsidR="00EE60E0">
          <w:rPr>
            <w:rFonts w:cs="Arial"/>
            <w:color w:val="auto"/>
            <w:lang w:val="en-GB"/>
          </w:rPr>
          <w:t>,</w:t>
        </w:r>
      </w:ins>
      <w:ins w:id="228" w:author="Antony Johnson (ESO)" w:date="2023-06-26T12:59:00Z">
        <w:r w:rsidR="00986783">
          <w:rPr>
            <w:rFonts w:cs="Arial"/>
            <w:color w:val="auto"/>
            <w:lang w:val="en-GB"/>
          </w:rPr>
          <w:t xml:space="preserve"> </w:t>
        </w:r>
      </w:ins>
      <w:ins w:id="229" w:author="Antony Johnson (ESO)" w:date="2023-06-26T13:00:00Z">
        <w:r w:rsidR="00986783">
          <w:rPr>
            <w:rFonts w:cs="Arial"/>
          </w:rPr>
          <w:t xml:space="preserve">any </w:t>
        </w:r>
        <w:r w:rsidR="00986783" w:rsidRPr="003B1EE6">
          <w:rPr>
            <w:rFonts w:cs="Arial"/>
            <w:b/>
            <w:bCs/>
          </w:rPr>
          <w:t>User</w:t>
        </w:r>
        <w:r w:rsidR="00986783">
          <w:rPr>
            <w:rFonts w:cs="Arial"/>
          </w:rPr>
          <w:t xml:space="preserve"> in respect of a</w:t>
        </w:r>
      </w:ins>
      <w:ins w:id="230" w:author="Antony Johnson (ESO)" w:date="2023-06-29T18:04:00Z">
        <w:r w:rsidR="00B23EC8">
          <w:rPr>
            <w:rFonts w:cs="Arial"/>
          </w:rPr>
          <w:t xml:space="preserve">n </w:t>
        </w:r>
        <w:r w:rsidR="00B23EC8" w:rsidRPr="00B23EC8">
          <w:rPr>
            <w:rFonts w:cs="Arial"/>
            <w:b/>
            <w:bCs/>
          </w:rPr>
          <w:t>Embedded</w:t>
        </w:r>
      </w:ins>
      <w:ins w:id="231" w:author="Antony Johnson (ESO)" w:date="2023-06-26T13:00:00Z">
        <w:r w:rsidR="00986783" w:rsidRPr="003B1EE6">
          <w:rPr>
            <w:rFonts w:cs="Arial"/>
            <w:b/>
            <w:bCs/>
          </w:rPr>
          <w:t xml:space="preserve"> Large Power Station</w:t>
        </w:r>
        <w:r w:rsidR="00986783">
          <w:rPr>
            <w:rFonts w:cs="Arial"/>
          </w:rPr>
          <w:t xml:space="preserve"> which either </w:t>
        </w:r>
        <w:r w:rsidR="00986783" w:rsidRPr="000839FE">
          <w:rPr>
            <w:rFonts w:cs="Arial"/>
          </w:rPr>
          <w:t xml:space="preserve">concluded </w:t>
        </w:r>
        <w:r w:rsidR="00986783" w:rsidRPr="000839FE">
          <w:rPr>
            <w:rFonts w:cs="Arial"/>
            <w:b/>
          </w:rPr>
          <w:t>Purchase Contracts</w:t>
        </w:r>
        <w:r w:rsidR="00986783" w:rsidRPr="000839FE">
          <w:rPr>
            <w:rFonts w:cs="Arial"/>
          </w:rPr>
          <w:t xml:space="preserve"> for its </w:t>
        </w:r>
        <w:r w:rsidR="00986783" w:rsidRPr="000839FE">
          <w:rPr>
            <w:rFonts w:cs="Arial"/>
            <w:b/>
          </w:rPr>
          <w:t>Main Plant</w:t>
        </w:r>
        <w:r w:rsidR="00986783" w:rsidRPr="000839FE">
          <w:rPr>
            <w:rFonts w:cs="Arial"/>
          </w:rPr>
          <w:t xml:space="preserve"> and </w:t>
        </w:r>
        <w:r w:rsidR="00986783" w:rsidRPr="000839FE">
          <w:rPr>
            <w:rFonts w:cs="Arial"/>
            <w:b/>
          </w:rPr>
          <w:t>Apparatus</w:t>
        </w:r>
        <w:r w:rsidR="00986783" w:rsidRPr="000839FE">
          <w:rPr>
            <w:rFonts w:cs="Arial"/>
          </w:rPr>
          <w:t xml:space="preserve"> on or after DDMMYY</w:t>
        </w:r>
      </w:ins>
      <w:ins w:id="232" w:author="Antony Johnson (ESO)" w:date="2023-06-29T18:08:00Z">
        <w:r w:rsidR="00255158">
          <w:rPr>
            <w:rFonts w:cs="Arial"/>
          </w:rPr>
          <w:t>,</w:t>
        </w:r>
      </w:ins>
      <w:ins w:id="233" w:author="Antony Johnson (ESO)" w:date="2023-06-26T13:00:00Z">
        <w:r w:rsidR="00986783">
          <w:rPr>
            <w:rFonts w:cs="Arial"/>
          </w:rPr>
          <w:t xml:space="preserve"> </w:t>
        </w:r>
        <w:r w:rsidR="00986783" w:rsidRPr="000839FE">
          <w:rPr>
            <w:rFonts w:cs="Arial"/>
          </w:rPr>
          <w:t xml:space="preserve">or where the </w:t>
        </w:r>
        <w:r w:rsidR="00986783" w:rsidRPr="000839FE">
          <w:rPr>
            <w:rFonts w:cs="Arial"/>
            <w:b/>
          </w:rPr>
          <w:t>Generator</w:t>
        </w:r>
        <w:r w:rsidR="00986783" w:rsidRPr="000839FE">
          <w:rPr>
            <w:rFonts w:cs="Arial"/>
          </w:rPr>
          <w:t xml:space="preserve"> ha</w:t>
        </w:r>
        <w:r w:rsidR="00986783">
          <w:rPr>
            <w:rFonts w:cs="Arial"/>
          </w:rPr>
          <w:t>d</w:t>
        </w:r>
        <w:r w:rsidR="00986783" w:rsidRPr="000839FE">
          <w:rPr>
            <w:rFonts w:cs="Arial"/>
          </w:rPr>
          <w:t xml:space="preserve"> concluded </w:t>
        </w:r>
        <w:r w:rsidR="00986783" w:rsidRPr="000839FE">
          <w:rPr>
            <w:rFonts w:cs="Arial"/>
            <w:b/>
          </w:rPr>
          <w:t>Purchase Contracts</w:t>
        </w:r>
        <w:r w:rsidR="00986783" w:rsidRPr="000839FE">
          <w:rPr>
            <w:rFonts w:cs="Arial"/>
          </w:rPr>
          <w:t xml:space="preserve"> relating to a </w:t>
        </w:r>
        <w:r w:rsidR="00986783" w:rsidRPr="000839FE">
          <w:rPr>
            <w:rFonts w:cs="Arial"/>
            <w:b/>
          </w:rPr>
          <w:t>Substantial Modification</w:t>
        </w:r>
        <w:r w:rsidR="00986783" w:rsidRPr="000839FE">
          <w:rPr>
            <w:rFonts w:cs="Arial"/>
          </w:rPr>
          <w:t xml:space="preserve"> on or after DDMMYY</w:t>
        </w:r>
      </w:ins>
      <w:ins w:id="234" w:author="Antony Johnson (ESO)" w:date="2023-06-29T18:08:00Z">
        <w:r w:rsidR="00255158">
          <w:rPr>
            <w:rFonts w:cs="Arial"/>
          </w:rPr>
          <w:t>,</w:t>
        </w:r>
      </w:ins>
      <w:ins w:id="235" w:author="Antony Johnson (ESO)" w:date="2023-06-26T13:00:00Z">
        <w:r w:rsidR="00986783">
          <w:rPr>
            <w:rFonts w:cs="Arial"/>
          </w:rPr>
          <w:t xml:space="preserve"> shall</w:t>
        </w:r>
      </w:ins>
      <w:ins w:id="236" w:author="Antony Johnson (ESO)" w:date="2023-06-26T13:02:00Z">
        <w:r w:rsidR="00F91A48">
          <w:rPr>
            <w:rFonts w:cs="Arial"/>
          </w:rPr>
          <w:t xml:space="preserve"> </w:t>
        </w:r>
        <w:r w:rsidR="00F91A48">
          <w:rPr>
            <w:rFonts w:cs="Arial"/>
            <w:color w:val="auto"/>
            <w:lang w:val="en-GB"/>
          </w:rPr>
          <w:t>be required to have a</w:t>
        </w:r>
        <w:r w:rsidR="00F91A48" w:rsidRPr="008038B2">
          <w:rPr>
            <w:rFonts w:cs="Arial"/>
            <w:color w:val="auto"/>
            <w:lang w:val="en-GB"/>
          </w:rPr>
          <w:t xml:space="preserve"> </w:t>
        </w:r>
        <w:r w:rsidR="00F91A48" w:rsidRPr="008038B2">
          <w:rPr>
            <w:rFonts w:cs="Arial"/>
            <w:b/>
            <w:color w:val="auto"/>
            <w:lang w:val="en-GB"/>
          </w:rPr>
          <w:t xml:space="preserve">Control Point </w:t>
        </w:r>
        <w:r w:rsidR="00F91A48" w:rsidRPr="00FE2242">
          <w:rPr>
            <w:rFonts w:cs="Arial"/>
            <w:bCs/>
            <w:color w:val="auto"/>
            <w:lang w:val="en-GB"/>
          </w:rPr>
          <w:t>that</w:t>
        </w:r>
        <w:r w:rsidR="00F91A48">
          <w:rPr>
            <w:rFonts w:cs="Arial"/>
            <w:b/>
            <w:color w:val="auto"/>
            <w:lang w:val="en-GB"/>
          </w:rPr>
          <w:t xml:space="preserve"> </w:t>
        </w:r>
        <w:r w:rsidR="00F91A48" w:rsidRPr="008038B2">
          <w:rPr>
            <w:rFonts w:cs="Arial"/>
            <w:color w:val="auto"/>
            <w:lang w:val="en-GB"/>
          </w:rPr>
          <w:t>shall be continuously manned</w:t>
        </w:r>
        <w:r w:rsidR="00FE2242">
          <w:rPr>
            <w:rFonts w:cs="Arial"/>
            <w:color w:val="auto"/>
            <w:lang w:val="en-GB"/>
          </w:rPr>
          <w:t>.</w:t>
        </w:r>
      </w:ins>
    </w:p>
    <w:p w14:paraId="12940ED4" w14:textId="0BF58B8C" w:rsidR="00580D92" w:rsidRPr="005E534E" w:rsidRDefault="00580D92" w:rsidP="00357AE6">
      <w:pPr>
        <w:pStyle w:val="Level1Text"/>
        <w:widowControl w:val="0"/>
        <w:numPr>
          <w:ilvl w:val="0"/>
          <w:numId w:val="7"/>
        </w:numPr>
        <w:tabs>
          <w:tab w:val="left" w:pos="1418"/>
        </w:tabs>
        <w:jc w:val="both"/>
        <w:rPr>
          <w:rFonts w:cs="Arial"/>
          <w:color w:val="auto"/>
          <w:lang w:val="en-GB"/>
        </w:rPr>
      </w:pPr>
      <w:r w:rsidRPr="001A211A">
        <w:t xml:space="preserve">In the case of </w:t>
      </w:r>
      <w:r w:rsidRPr="005E534E">
        <w:rPr>
          <w:b/>
        </w:rPr>
        <w:t>BM</w:t>
      </w:r>
      <w:r w:rsidRPr="001A211A">
        <w:t xml:space="preserve"> </w:t>
      </w:r>
      <w:r w:rsidRPr="005E534E">
        <w:rPr>
          <w:b/>
        </w:rPr>
        <w:t>Participants</w:t>
      </w:r>
      <w:r w:rsidR="00357AE6">
        <w:rPr>
          <w:b/>
        </w:rPr>
        <w:t xml:space="preserve"> </w:t>
      </w:r>
      <w:ins w:id="237" w:author="Antony Johnson" w:date="2022-10-13T15:38:00Z">
        <w:del w:id="238" w:author="Antony Johnson (ESO)" w:date="2023-06-26T12:52:00Z">
          <w:r w:rsidR="00357AE6" w:rsidRPr="00384E0F" w:rsidDel="00BD4AC5">
            <w:rPr>
              <w:bCs/>
            </w:rPr>
            <w:delText xml:space="preserve">(including </w:delText>
          </w:r>
          <w:r w:rsidR="00357AE6" w:rsidDel="00BD4AC5">
            <w:rPr>
              <w:b/>
            </w:rPr>
            <w:delText xml:space="preserve">Generators </w:delText>
          </w:r>
          <w:r w:rsidR="00357AE6" w:rsidRPr="00384E0F" w:rsidDel="00BD4AC5">
            <w:rPr>
              <w:bCs/>
            </w:rPr>
            <w:delText xml:space="preserve">who own and operate </w:delText>
          </w:r>
          <w:r w:rsidR="00357AE6" w:rsidDel="00BD4AC5">
            <w:rPr>
              <w:b/>
            </w:rPr>
            <w:delText>Futu</w:delText>
          </w:r>
        </w:del>
      </w:ins>
      <w:ins w:id="239" w:author="Antony Johnson" w:date="2022-10-13T15:39:00Z">
        <w:del w:id="240" w:author="Antony Johnson (ESO)" w:date="2023-06-26T12:52:00Z">
          <w:r w:rsidR="00357AE6" w:rsidDel="00BD4AC5">
            <w:rPr>
              <w:b/>
            </w:rPr>
            <w:delText>r</w:delText>
          </w:r>
        </w:del>
      </w:ins>
      <w:ins w:id="241" w:author="Antony Johnson" w:date="2022-10-13T15:38:00Z">
        <w:del w:id="242" w:author="Antony Johnson (ESO)" w:date="2023-06-26T12:52:00Z">
          <w:r w:rsidR="00357AE6" w:rsidDel="00BD4AC5">
            <w:rPr>
              <w:b/>
            </w:rPr>
            <w:delText xml:space="preserve">e </w:delText>
          </w:r>
        </w:del>
      </w:ins>
      <w:ins w:id="243" w:author="Antony Johnson" w:date="2022-10-13T15:39:00Z">
        <w:del w:id="244" w:author="Antony Johnson (ESO)" w:date="2023-06-26T12:52:00Z">
          <w:r w:rsidR="00357AE6" w:rsidDel="00BD4AC5">
            <w:rPr>
              <w:b/>
            </w:rPr>
            <w:delText>Large Power Stations</w:delText>
          </w:r>
          <w:r w:rsidR="00357AE6" w:rsidRPr="00580D92" w:rsidDel="00BD4AC5">
            <w:rPr>
              <w:bCs/>
            </w:rPr>
            <w:delText>)</w:delText>
          </w:r>
        </w:del>
      </w:ins>
      <w:del w:id="245" w:author="Antony Johnson (ESO)" w:date="2023-06-26T12:52:00Z">
        <w:r w:rsidRPr="001A211A" w:rsidDel="00BD4AC5">
          <w:delText xml:space="preserve">, </w:delText>
        </w:r>
      </w:del>
      <w:r w:rsidRPr="001A211A">
        <w:t xml:space="preserve">the </w:t>
      </w:r>
      <w:r w:rsidRPr="005E534E">
        <w:rPr>
          <w:b/>
        </w:rPr>
        <w:t>BM Participant</w:t>
      </w:r>
      <w:r w:rsidRPr="001A211A">
        <w:t xml:space="preserve">’s </w:t>
      </w:r>
      <w:r w:rsidRPr="005E534E">
        <w:rPr>
          <w:b/>
        </w:rPr>
        <w:t>Control</w:t>
      </w:r>
      <w:r w:rsidRPr="001A211A">
        <w:t xml:space="preserve"> </w:t>
      </w:r>
      <w:r w:rsidRPr="005E534E">
        <w:rPr>
          <w:b/>
        </w:rPr>
        <w:t>Point</w:t>
      </w:r>
      <w:r w:rsidRPr="001A211A">
        <w:t xml:space="preserve"> shall be capable of receiving and acting upon instructions from </w:t>
      </w:r>
      <w:r w:rsidRPr="005E534E">
        <w:rPr>
          <w:b/>
        </w:rPr>
        <w:t>The</w:t>
      </w:r>
      <w:r w:rsidRPr="001A211A">
        <w:t xml:space="preserve"> </w:t>
      </w:r>
      <w:r w:rsidRPr="005E534E">
        <w:rPr>
          <w:b/>
        </w:rPr>
        <w:t>Company</w:t>
      </w:r>
      <w:r w:rsidRPr="001A211A">
        <w:t>.</w:t>
      </w:r>
      <w:r w:rsidRPr="005E534E">
        <w:rPr>
          <w:color w:val="auto"/>
        </w:rPr>
        <w:tab/>
      </w:r>
    </w:p>
    <w:p w14:paraId="550985B9" w14:textId="77777777" w:rsidR="00580D92" w:rsidRPr="008038B2" w:rsidRDefault="00580D92" w:rsidP="00580D92">
      <w:pPr>
        <w:pStyle w:val="Level1Text"/>
        <w:ind w:left="1134" w:hanging="993"/>
        <w:rPr>
          <w:rFonts w:cs="Arial"/>
          <w:color w:val="auto"/>
          <w:lang w:val="en-GB"/>
        </w:rPr>
      </w:pPr>
      <w:r>
        <w:rPr>
          <w:b/>
        </w:rPr>
        <w:tab/>
      </w: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w:t>
      </w:r>
      <w:r>
        <w:t>E</w:t>
      </w:r>
      <w:r w:rsidRPr="001A211A">
        <w:t>CC.6.5.8(b).</w:t>
      </w:r>
    </w:p>
    <w:p w14:paraId="695BF893" w14:textId="77777777" w:rsidR="00580D92" w:rsidRDefault="00580D92" w:rsidP="00580D92">
      <w:pPr>
        <w:pStyle w:val="Level1Text"/>
        <w:ind w:left="1134" w:hanging="709"/>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Participant</w:t>
      </w:r>
      <w:r w:rsidRPr="0019764A">
        <w:t xml:space="preserve">’s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085C0E9A" w14:textId="76F0C22F" w:rsidR="00580D92" w:rsidRDefault="00580D92" w:rsidP="00580D92">
      <w:pPr>
        <w:pStyle w:val="Level1Text"/>
        <w:ind w:left="1134" w:firstLine="0"/>
        <w:rPr>
          <w:rFonts w:cs="Arial"/>
        </w:rPr>
      </w:pPr>
      <w:r w:rsidRPr="001A211A">
        <w:rPr>
          <w:rFonts w:cs="Arial"/>
        </w:rPr>
        <w:lastRenderedPageBreak/>
        <w:t xml:space="preserve">In the case of </w:t>
      </w:r>
      <w:r w:rsidRPr="001A211A">
        <w:rPr>
          <w:rFonts w:cs="Arial"/>
          <w:b/>
        </w:rPr>
        <w:t>BM</w:t>
      </w:r>
      <w:r w:rsidRPr="001A211A">
        <w:rPr>
          <w:rFonts w:cs="Arial"/>
        </w:rPr>
        <w:t xml:space="preserve"> </w:t>
      </w:r>
      <w:r w:rsidRPr="001A211A">
        <w:rPr>
          <w:rFonts w:cs="Arial"/>
          <w:b/>
        </w:rPr>
        <w:t xml:space="preserve">Participants </w:t>
      </w:r>
      <w:r w:rsidRPr="00216A9D">
        <w:rPr>
          <w:rFonts w:cs="Arial"/>
        </w:rPr>
        <w:t>who own</w:t>
      </w:r>
      <w:r>
        <w:rPr>
          <w:rFonts w:cs="Arial"/>
        </w:rPr>
        <w:t xml:space="preserve"> and/or operate</w:t>
      </w:r>
      <w:del w:id="246" w:author="Antony Johnson (ESO)" w:date="2023-06-26T12:55:00Z">
        <w:r w:rsidDel="00772162">
          <w:rPr>
            <w:rFonts w:cs="Arial"/>
          </w:rPr>
          <w:delText xml:space="preserve"> a</w:delText>
        </w:r>
      </w:del>
      <w:r>
        <w:rPr>
          <w:rFonts w:cs="Arial"/>
        </w:rPr>
        <w:t xml:space="preserve"> </w:t>
      </w:r>
      <w:r w:rsidRPr="00216A9D">
        <w:rPr>
          <w:rFonts w:cs="Arial"/>
          <w:b/>
        </w:rPr>
        <w:t>Power Station</w:t>
      </w:r>
      <w:ins w:id="247" w:author="Antony Johnson (ESO)" w:date="2023-06-26T12:55:00Z">
        <w:r w:rsidR="00772162">
          <w:rPr>
            <w:rFonts w:cs="Arial"/>
            <w:b/>
          </w:rPr>
          <w:t>s</w:t>
        </w:r>
      </w:ins>
      <w:r>
        <w:rPr>
          <w:rFonts w:cs="Arial"/>
          <w:b/>
        </w:rPr>
        <w:t xml:space="preserve"> </w:t>
      </w:r>
      <w:r>
        <w:rPr>
          <w:rFonts w:cs="Arial"/>
        </w:rPr>
        <w:t xml:space="preserve">or </w:t>
      </w:r>
      <w:r w:rsidRPr="003E7658">
        <w:rPr>
          <w:rFonts w:cs="Arial"/>
          <w:b/>
        </w:rPr>
        <w:t>HV</w:t>
      </w:r>
      <w:r>
        <w:rPr>
          <w:rFonts w:cs="Arial"/>
          <w:b/>
        </w:rPr>
        <w:t>DC System</w:t>
      </w:r>
      <w:ins w:id="248" w:author="Antony Johnson (ESO)" w:date="2023-06-26T12:55:00Z">
        <w:r w:rsidR="00772162">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16A9D">
        <w:rPr>
          <w:rFonts w:cs="Arial"/>
          <w:b/>
        </w:rPr>
        <w:t>BM Participants</w:t>
      </w:r>
      <w:r>
        <w:rPr>
          <w:rFonts w:cs="Arial"/>
        </w:rPr>
        <w:t xml:space="preserve"> </w:t>
      </w:r>
      <w:r w:rsidRPr="00216A9D">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p>
    <w:p w14:paraId="4EA8CC56"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ECC.6.5.4, </w:t>
      </w:r>
      <w:r w:rsidRPr="009B31BE">
        <w:t xml:space="preserve">between the hours of 0800-1800 each day. </w:t>
      </w:r>
    </w:p>
    <w:p w14:paraId="3CB3E765"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rPr>
          <w:color w:val="auto"/>
        </w:rPr>
        <w:t>Outside the hours of 0800-1800 each day, the requirements of BC2.9.7 shall apply.</w:t>
      </w:r>
    </w:p>
    <w:p w14:paraId="5CC0D399" w14:textId="77777777" w:rsidR="00580D92" w:rsidRPr="005E534E" w:rsidRDefault="00580D92" w:rsidP="00580D92">
      <w:pPr>
        <w:pStyle w:val="Level1Text"/>
        <w:spacing w:before="80" w:after="80" w:line="240" w:lineRule="auto"/>
        <w:rPr>
          <w:color w:val="auto"/>
          <w:sz w:val="24"/>
          <w:lang w:val="en-GB"/>
        </w:rPr>
      </w:pPr>
      <w:r>
        <w:rPr>
          <w:color w:val="auto"/>
          <w:sz w:val="24"/>
          <w:lang w:val="en-GB"/>
        </w:rPr>
        <w:tab/>
      </w:r>
      <w:r>
        <w:rPr>
          <w:color w:val="auto"/>
        </w:rPr>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p>
    <w:p w14:paraId="09044829" w14:textId="77777777" w:rsidR="00290178" w:rsidRDefault="00290178" w:rsidP="00290178">
      <w:pPr>
        <w:pStyle w:val="Level2Text"/>
        <w:ind w:left="0" w:firstLine="0"/>
        <w:rPr>
          <w:b/>
          <w:bCs/>
        </w:rPr>
      </w:pPr>
      <w:r w:rsidRPr="002B2096">
        <w:rPr>
          <w:b/>
          <w:bCs/>
        </w:rPr>
        <w:t>…………………………..</w:t>
      </w:r>
    </w:p>
    <w:p w14:paraId="7AE2C5AF" w14:textId="77777777" w:rsidR="009B1B1C" w:rsidRDefault="009B1B1C" w:rsidP="009B1B1C">
      <w:pPr>
        <w:widowControl/>
        <w:rPr>
          <w:rFonts w:cs="Arial"/>
          <w:b/>
          <w:i/>
          <w:iCs/>
          <w:snapToGrid/>
        </w:rPr>
      </w:pPr>
      <w:r>
        <w:rPr>
          <w:rFonts w:cs="Arial"/>
          <w:b/>
          <w:i/>
          <w:iCs/>
        </w:rPr>
        <w:t>Extracts from the Balancing Code BC1</w:t>
      </w:r>
    </w:p>
    <w:p w14:paraId="24233C94" w14:textId="77777777" w:rsidR="009B1B1C" w:rsidRDefault="009B1B1C" w:rsidP="005460C0">
      <w:pPr>
        <w:pStyle w:val="Level2Text"/>
        <w:ind w:left="0" w:firstLine="0"/>
        <w:rPr>
          <w:b/>
          <w:bCs/>
        </w:rPr>
      </w:pPr>
    </w:p>
    <w:p w14:paraId="17D21ADA" w14:textId="76D7BEFF" w:rsidR="005460C0" w:rsidRDefault="009B1B1C" w:rsidP="005460C0">
      <w:pPr>
        <w:pStyle w:val="Level2Text"/>
        <w:ind w:left="0" w:firstLine="0"/>
        <w:rPr>
          <w:b/>
          <w:bCs/>
        </w:rPr>
      </w:pPr>
      <w:r>
        <w:rPr>
          <w:b/>
          <w:bCs/>
        </w:rPr>
        <w:t>………………………….</w:t>
      </w:r>
    </w:p>
    <w:p w14:paraId="4DC7368B" w14:textId="6E8460B7" w:rsidR="009B1B1C" w:rsidRDefault="009B1B1C" w:rsidP="005460C0">
      <w:pPr>
        <w:pStyle w:val="Level2Text"/>
        <w:ind w:left="0" w:firstLine="0"/>
        <w:rPr>
          <w:b/>
          <w:bCs/>
        </w:rPr>
      </w:pPr>
    </w:p>
    <w:p w14:paraId="443F7678" w14:textId="77777777" w:rsidR="00BF098D" w:rsidRDefault="00BF098D" w:rsidP="00BF098D">
      <w:pPr>
        <w:pStyle w:val="Level1Text"/>
        <w:rPr>
          <w:color w:val="auto"/>
        </w:rPr>
      </w:pPr>
      <w:r>
        <w:rPr>
          <w:color w:val="auto"/>
        </w:rPr>
        <w:t>BC1.2</w:t>
      </w:r>
      <w:r>
        <w:rPr>
          <w:color w:val="auto"/>
        </w:rPr>
        <w:tab/>
      </w:r>
      <w:r>
        <w:rPr>
          <w:color w:val="auto"/>
          <w:u w:val="single"/>
        </w:rPr>
        <w:t>OBJECTIVE</w:t>
      </w:r>
      <w:r>
        <w:rPr>
          <w:color w:val="auto"/>
        </w:rPr>
        <w:fldChar w:fldCharType="begin"/>
      </w:r>
      <w:r>
        <w:rPr>
          <w:color w:val="auto"/>
        </w:rPr>
        <w:instrText xml:space="preserve"> TC "</w:instrText>
      </w:r>
      <w:bookmarkStart w:id="249" w:name="_Toc523742713"/>
      <w:bookmarkStart w:id="250" w:name="_Toc333226556"/>
      <w:bookmarkStart w:id="251" w:name="_Toc503448321"/>
      <w:r>
        <w:rPr>
          <w:color w:val="auto"/>
        </w:rPr>
        <w:instrText>BC1.2   OBJECTIVE</w:instrText>
      </w:r>
      <w:bookmarkEnd w:id="249"/>
      <w:bookmarkEnd w:id="250"/>
      <w:bookmarkEnd w:id="251"/>
      <w:r>
        <w:rPr>
          <w:color w:val="auto"/>
        </w:rPr>
        <w:instrText xml:space="preserve">"\l 1 </w:instrText>
      </w:r>
      <w:r>
        <w:rPr>
          <w:color w:val="auto"/>
        </w:rPr>
        <w:fldChar w:fldCharType="end"/>
      </w:r>
    </w:p>
    <w:p w14:paraId="51B0A293" w14:textId="77777777" w:rsidR="00BF098D" w:rsidRDefault="00BF098D" w:rsidP="00BF098D">
      <w:pPr>
        <w:pStyle w:val="Level1Text"/>
        <w:rPr>
          <w:color w:val="auto"/>
        </w:rPr>
      </w:pPr>
      <w:r>
        <w:rPr>
          <w:color w:val="auto"/>
        </w:rPr>
        <w:tab/>
        <w:t xml:space="preserve">The procedure for the submission of </w:t>
      </w:r>
      <w:r>
        <w:rPr>
          <w:b/>
          <w:color w:val="auto"/>
        </w:rPr>
        <w:t>BM Unit Data</w:t>
      </w:r>
      <w:r>
        <w:rPr>
          <w:color w:val="auto"/>
        </w:rPr>
        <w:t xml:space="preserve"> and/or </w:t>
      </w:r>
      <w:r>
        <w:rPr>
          <w:b/>
          <w:color w:val="auto"/>
        </w:rPr>
        <w:t>Generating Unit Data</w:t>
      </w:r>
      <w:r>
        <w:rPr>
          <w:color w:val="auto"/>
        </w:rPr>
        <w:t xml:space="preserve"> is intended to enable</w:t>
      </w:r>
      <w:r>
        <w:rPr>
          <w:b/>
          <w:color w:val="auto"/>
        </w:rPr>
        <w:t xml:space="preserve"> The Company</w:t>
      </w:r>
      <w:r>
        <w:rPr>
          <w:color w:val="auto"/>
        </w:rPr>
        <w:t xml:space="preserve"> to assess which </w:t>
      </w:r>
      <w:r>
        <w:rPr>
          <w:b/>
          <w:color w:val="auto"/>
        </w:rPr>
        <w:t xml:space="preserve">BM Units  </w:t>
      </w:r>
      <w:r>
        <w:rPr>
          <w:color w:val="auto"/>
        </w:rPr>
        <w:t xml:space="preserve">and </w:t>
      </w:r>
      <w:r>
        <w:rPr>
          <w:b/>
          <w:color w:val="auto"/>
        </w:rPr>
        <w:t xml:space="preserve">Generating Units </w:t>
      </w:r>
      <w:r>
        <w:rPr>
          <w:color w:val="auto"/>
        </w:rPr>
        <w:t xml:space="preserve">(which could be part of a </w:t>
      </w:r>
      <w:r>
        <w:rPr>
          <w:b/>
          <w:color w:val="auto"/>
        </w:rPr>
        <w:t>Power Generating Module</w:t>
      </w:r>
      <w:r>
        <w:rPr>
          <w:color w:val="auto"/>
        </w:rPr>
        <w:t>)</w:t>
      </w:r>
      <w:r>
        <w:rPr>
          <w:b/>
          <w:color w:val="auto"/>
        </w:rPr>
        <w:t xml:space="preserve"> </w:t>
      </w:r>
      <w:r>
        <w:rPr>
          <w:color w:val="auto"/>
        </w:rPr>
        <w:t xml:space="preserve">are expected to be operating in order that </w:t>
      </w:r>
      <w:r>
        <w:rPr>
          <w:b/>
          <w:color w:val="auto"/>
        </w:rPr>
        <w:t>The Company</w:t>
      </w:r>
      <w:r>
        <w:rPr>
          <w:color w:val="auto"/>
        </w:rPr>
        <w:t xml:space="preserve"> can ensure (so far as possible) the integrity of the </w:t>
      </w:r>
      <w:r>
        <w:rPr>
          <w:b/>
          <w:color w:val="auto"/>
        </w:rPr>
        <w:t>National Electricity Transmission System</w:t>
      </w:r>
      <w:r>
        <w:rPr>
          <w:color w:val="auto"/>
        </w:rPr>
        <w:t>, and the security and quality of supply.</w:t>
      </w:r>
    </w:p>
    <w:p w14:paraId="0059B819" w14:textId="77777777" w:rsidR="00BF098D" w:rsidRDefault="00BF098D" w:rsidP="00BF098D">
      <w:pPr>
        <w:pStyle w:val="Level1Text"/>
        <w:rPr>
          <w:color w:val="auto"/>
        </w:rPr>
      </w:pPr>
      <w:r>
        <w:rPr>
          <w:color w:val="auto"/>
        </w:rPr>
        <w:tab/>
        <w:t xml:space="preserve">Where reference is made in this </w:t>
      </w:r>
      <w:r>
        <w:rPr>
          <w:b/>
          <w:color w:val="auto"/>
        </w:rPr>
        <w:t>BC1</w:t>
      </w:r>
      <w:r>
        <w:rPr>
          <w:color w:val="auto"/>
        </w:rPr>
        <w:t xml:space="preserve"> to </w:t>
      </w:r>
      <w:r>
        <w:rPr>
          <w:b/>
          <w:color w:val="auto"/>
        </w:rPr>
        <w:t>Generating Units</w:t>
      </w:r>
      <w:r>
        <w:rPr>
          <w:color w:val="auto"/>
        </w:rPr>
        <w:t xml:space="preserve"> and/or </w:t>
      </w:r>
      <w:r>
        <w:rPr>
          <w:b/>
          <w:color w:val="auto"/>
        </w:rPr>
        <w:t>Power Generating Modules</w:t>
      </w:r>
      <w:r>
        <w:rPr>
          <w:color w:val="auto"/>
        </w:rPr>
        <w:t xml:space="preserve"> (unless otherwise stated) it only applies:</w:t>
      </w:r>
    </w:p>
    <w:p w14:paraId="0CF850A1" w14:textId="2EB533CD" w:rsidR="00BF098D" w:rsidRDefault="00BF098D" w:rsidP="00BF098D">
      <w:pPr>
        <w:pStyle w:val="Level2Text"/>
      </w:pPr>
      <w:r>
        <w:t>(a)</w:t>
      </w:r>
      <w:r>
        <w:tab/>
        <w:t xml:space="preserve">to each </w:t>
      </w:r>
      <w:r>
        <w:rPr>
          <w:b/>
        </w:rPr>
        <w:t>Generating Unit</w:t>
      </w:r>
      <w:r>
        <w:t xml:space="preserve"> which forms part of the </w:t>
      </w:r>
      <w:r>
        <w:rPr>
          <w:b/>
        </w:rPr>
        <w:t>BM Unit</w:t>
      </w:r>
      <w:r>
        <w:t xml:space="preserve"> of a</w:t>
      </w:r>
      <w:r>
        <w:rPr>
          <w:b/>
        </w:rPr>
        <w:t xml:space="preserve"> Cascade Hydro Scheme</w:t>
      </w:r>
      <w:ins w:id="252" w:author="Antony Johnson" w:date="2022-10-13T16:00:00Z">
        <w:del w:id="253" w:author="Antony Johnson (ESO)" w:date="2023-06-26T13:04:00Z">
          <w:r w:rsidR="002216D9" w:rsidDel="00447A5E">
            <w:rPr>
              <w:b/>
            </w:rPr>
            <w:delText xml:space="preserve"> </w:delText>
          </w:r>
          <w:r w:rsidR="002216D9" w:rsidRPr="00184D9D" w:rsidDel="00447A5E">
            <w:rPr>
              <w:bCs/>
            </w:rPr>
            <w:delText xml:space="preserve">which are not part of a </w:delText>
          </w:r>
          <w:r w:rsidR="002216D9" w:rsidDel="00447A5E">
            <w:rPr>
              <w:b/>
            </w:rPr>
            <w:delText>Future Large Power Station</w:delText>
          </w:r>
        </w:del>
      </w:ins>
      <w:r>
        <w:t>; and</w:t>
      </w:r>
    </w:p>
    <w:p w14:paraId="2D39F726" w14:textId="5F933CFC" w:rsidR="00BF098D" w:rsidRDefault="00BF098D" w:rsidP="00BF098D">
      <w:pPr>
        <w:pStyle w:val="Level2Text"/>
      </w:pPr>
      <w:r>
        <w:t>(b)</w:t>
      </w:r>
      <w:r>
        <w:tab/>
        <w:t xml:space="preserve">at an </w:t>
      </w:r>
      <w:r>
        <w:rPr>
          <w:b/>
        </w:rPr>
        <w:t xml:space="preserve">Embedded </w:t>
      </w:r>
      <w:proofErr w:type="spellStart"/>
      <w:r>
        <w:rPr>
          <w:b/>
        </w:rPr>
        <w:t>Exemptable</w:t>
      </w:r>
      <w:proofErr w:type="spellEnd"/>
      <w:r>
        <w:rPr>
          <w:b/>
        </w:rPr>
        <w:t xml:space="preserve"> Large Power Station</w:t>
      </w:r>
      <w:r>
        <w:t xml:space="preserve"> </w:t>
      </w:r>
      <w:ins w:id="254" w:author="Antony Johnson" w:date="2022-10-13T16:03:00Z">
        <w:del w:id="255" w:author="Antony Johnson (ESO)" w:date="2023-06-26T13:04:00Z">
          <w:r w:rsidR="00DC5AB3" w:rsidDel="00F368E2">
            <w:delText xml:space="preserve">(which excludes </w:delText>
          </w:r>
          <w:r w:rsidR="007F1285" w:rsidRPr="000813B7" w:rsidDel="00F368E2">
            <w:rPr>
              <w:b/>
              <w:bCs/>
            </w:rPr>
            <w:delText>Generating Units</w:delText>
          </w:r>
          <w:r w:rsidR="007F1285" w:rsidDel="00F368E2">
            <w:delText xml:space="preserve"> and </w:delText>
          </w:r>
          <w:r w:rsidR="007F1285" w:rsidRPr="00E103A8" w:rsidDel="00F368E2">
            <w:rPr>
              <w:b/>
              <w:bCs/>
            </w:rPr>
            <w:delText>Power</w:delText>
          </w:r>
        </w:del>
      </w:ins>
      <w:ins w:id="256" w:author="Antony Johnson" w:date="2022-10-13T16:04:00Z">
        <w:del w:id="257" w:author="Antony Johnson (ESO)" w:date="2023-06-26T13:04:00Z">
          <w:r w:rsidR="000813B7" w:rsidRPr="00E103A8" w:rsidDel="00F368E2">
            <w:rPr>
              <w:b/>
              <w:bCs/>
            </w:rPr>
            <w:delText xml:space="preserve"> Generating Modules</w:delText>
          </w:r>
          <w:r w:rsidR="000813B7" w:rsidDel="00F368E2">
            <w:delText xml:space="preserve"> forming part of a </w:delText>
          </w:r>
          <w:r w:rsidR="000813B7" w:rsidRPr="000813B7" w:rsidDel="00F368E2">
            <w:rPr>
              <w:b/>
              <w:bCs/>
            </w:rPr>
            <w:delText>Future Large Power Station</w:delText>
          </w:r>
          <w:r w:rsidR="000813B7" w:rsidDel="00F368E2">
            <w:delText xml:space="preserve">) </w:delText>
          </w:r>
        </w:del>
      </w:ins>
      <w:r>
        <w:t xml:space="preserve">where the relevant </w:t>
      </w:r>
      <w:r>
        <w:rPr>
          <w:b/>
        </w:rPr>
        <w:t>Bilateral Agreement</w:t>
      </w:r>
      <w:r>
        <w:t xml:space="preserve"> specifies that compliance with </w:t>
      </w:r>
      <w:r>
        <w:rPr>
          <w:b/>
        </w:rPr>
        <w:t>BC1</w:t>
      </w:r>
      <w:r>
        <w:t xml:space="preserve"> is required:</w:t>
      </w:r>
    </w:p>
    <w:p w14:paraId="23CB39AC" w14:textId="77777777" w:rsidR="00BF098D" w:rsidRDefault="00BF098D" w:rsidP="00BF098D">
      <w:pPr>
        <w:pStyle w:val="Level3Text"/>
      </w:pPr>
      <w:r>
        <w:t>(</w:t>
      </w:r>
      <w:proofErr w:type="spellStart"/>
      <w:r>
        <w:t>i</w:t>
      </w:r>
      <w:proofErr w:type="spellEnd"/>
      <w:r>
        <w:t>)</w:t>
      </w:r>
      <w:r>
        <w:tab/>
        <w:t xml:space="preserve">to each </w:t>
      </w:r>
      <w:r>
        <w:rPr>
          <w:b/>
        </w:rPr>
        <w:t xml:space="preserve">Generating Unit </w:t>
      </w:r>
      <w:r>
        <w:t xml:space="preserve">which could be part of a </w:t>
      </w:r>
      <w:r>
        <w:rPr>
          <w:b/>
        </w:rPr>
        <w:t>Synchronous Power Generating Module</w:t>
      </w:r>
      <w:r>
        <w:t>, or</w:t>
      </w:r>
    </w:p>
    <w:p w14:paraId="46705403" w14:textId="77777777" w:rsidR="00BF098D" w:rsidRDefault="00BF098D" w:rsidP="00BF098D">
      <w:pPr>
        <w:pStyle w:val="Level3Text"/>
      </w:pPr>
      <w:r>
        <w:t>(ii)</w:t>
      </w:r>
      <w:r>
        <w:tab/>
        <w:t xml:space="preserve">to each </w:t>
      </w:r>
      <w:r>
        <w:rPr>
          <w:b/>
        </w:rPr>
        <w:t>Power Park Module</w:t>
      </w:r>
      <w:r>
        <w:t xml:space="preserve"> where the </w:t>
      </w:r>
      <w:r>
        <w:rPr>
          <w:b/>
        </w:rPr>
        <w:t>Power Station</w:t>
      </w:r>
      <w:r>
        <w:t xml:space="preserve"> comprises </w:t>
      </w:r>
      <w:r>
        <w:rPr>
          <w:b/>
        </w:rPr>
        <w:t>Power Park</w:t>
      </w:r>
      <w:r>
        <w:t xml:space="preserve"> </w:t>
      </w:r>
      <w:r>
        <w:rPr>
          <w:b/>
        </w:rPr>
        <w:t>Modules</w:t>
      </w:r>
      <w:r>
        <w:t>.</w:t>
      </w:r>
    </w:p>
    <w:p w14:paraId="677F2DBC" w14:textId="2E9DC36A" w:rsidR="009B1B1C" w:rsidRDefault="00E103A8">
      <w:pPr>
        <w:pStyle w:val="Level2Text"/>
        <w:tabs>
          <w:tab w:val="clear" w:pos="1843"/>
          <w:tab w:val="left" w:pos="1418"/>
        </w:tabs>
        <w:ind w:left="1418" w:hanging="1843"/>
        <w:jc w:val="both"/>
        <w:pPrChange w:id="258" w:author="Antony Johnson (ESO)" w:date="2023-06-26T13:34:00Z">
          <w:pPr>
            <w:pStyle w:val="Level2Text"/>
            <w:ind w:hanging="1843"/>
            <w:jc w:val="both"/>
          </w:pPr>
        </w:pPrChange>
      </w:pPr>
      <w:ins w:id="259" w:author="Antony Johnson" w:date="2022-10-13T16:04:00Z">
        <w:r>
          <w:rPr>
            <w:b/>
            <w:bCs/>
          </w:rPr>
          <w:tab/>
        </w:r>
      </w:ins>
      <w:ins w:id="260" w:author="Antony Johnson" w:date="2022-10-13T16:05:00Z">
        <w:r w:rsidRPr="004F1E73">
          <w:t>For the av</w:t>
        </w:r>
      </w:ins>
      <w:ins w:id="261" w:author="Antony Johnson" w:date="2022-10-13T16:08:00Z">
        <w:r w:rsidR="004F1E73" w:rsidRPr="004F1E73">
          <w:t>oidance of doubt</w:t>
        </w:r>
      </w:ins>
      <w:ins w:id="262" w:author="Antony Johnson (ESO)" w:date="2023-06-26T13:14:00Z">
        <w:r w:rsidR="00292048">
          <w:t>,</w:t>
        </w:r>
      </w:ins>
      <w:ins w:id="263" w:author="Antony Johnson" w:date="2022-10-13T16:08:00Z">
        <w:r w:rsidR="004F1E73">
          <w:t xml:space="preserve"> </w:t>
        </w:r>
        <w:r w:rsidR="004F1E73" w:rsidRPr="00796AD1">
          <w:rPr>
            <w:b/>
            <w:bCs/>
          </w:rPr>
          <w:t>Generators</w:t>
        </w:r>
        <w:r w:rsidR="004F1E73">
          <w:t xml:space="preserve"> who own and operate</w:t>
        </w:r>
      </w:ins>
      <w:ins w:id="264" w:author="Antony Johnson (ESO)" w:date="2023-06-26T13:12:00Z">
        <w:r w:rsidR="00EE60E0" w:rsidRPr="003B1EE6">
          <w:rPr>
            <w:rFonts w:cs="Arial"/>
            <w:b/>
            <w:bCs/>
          </w:rPr>
          <w:t xml:space="preserve"> </w:t>
        </w:r>
      </w:ins>
      <w:ins w:id="265" w:author="Antony Johnson (ESO)" w:date="2023-06-29T18:05:00Z">
        <w:r w:rsidR="00B23EC8">
          <w:rPr>
            <w:rFonts w:cs="Arial"/>
            <w:b/>
            <w:bCs/>
          </w:rPr>
          <w:t xml:space="preserve">Embedded </w:t>
        </w:r>
      </w:ins>
      <w:ins w:id="266" w:author="Antony Johnson (ESO)" w:date="2023-06-26T13:12:00Z">
        <w:r w:rsidR="00EE60E0" w:rsidRPr="003B1EE6">
          <w:rPr>
            <w:rFonts w:cs="Arial"/>
            <w:b/>
            <w:bCs/>
          </w:rPr>
          <w:t>Large Power Station</w:t>
        </w:r>
        <w:r w:rsidR="00EE60E0">
          <w:rPr>
            <w:rFonts w:cs="Arial"/>
            <w:b/>
            <w:bCs/>
          </w:rPr>
          <w:t>s</w:t>
        </w:r>
        <w:r w:rsidR="00EE60E0">
          <w:rPr>
            <w:rFonts w:cs="Arial"/>
          </w:rPr>
          <w:t xml:space="preserve"> which either </w:t>
        </w:r>
        <w:r w:rsidR="00EE60E0" w:rsidRPr="000839FE">
          <w:rPr>
            <w:rFonts w:cs="Arial"/>
          </w:rPr>
          <w:t xml:space="preserve">concluded </w:t>
        </w:r>
        <w:r w:rsidR="00EE60E0" w:rsidRPr="000839FE">
          <w:rPr>
            <w:rFonts w:cs="Arial"/>
            <w:b/>
          </w:rPr>
          <w:t>Purchase Contracts</w:t>
        </w:r>
        <w:r w:rsidR="00EE60E0" w:rsidRPr="000839FE">
          <w:rPr>
            <w:rFonts w:cs="Arial"/>
          </w:rPr>
          <w:t xml:space="preserve"> for </w:t>
        </w:r>
      </w:ins>
      <w:ins w:id="267" w:author="Antony Johnson (ESO)" w:date="2023-06-26T13:13:00Z">
        <w:r w:rsidR="00D62BB0">
          <w:rPr>
            <w:rFonts w:cs="Arial"/>
          </w:rPr>
          <w:t>th</w:t>
        </w:r>
      </w:ins>
      <w:ins w:id="268" w:author="Antony Johnson (ESO)" w:date="2023-06-26T13:14:00Z">
        <w:r w:rsidR="00D62BB0">
          <w:rPr>
            <w:rFonts w:cs="Arial"/>
          </w:rPr>
          <w:t>eir</w:t>
        </w:r>
      </w:ins>
      <w:ins w:id="269" w:author="Antony Johnson (ESO)" w:date="2023-06-26T13:12:00Z">
        <w:r w:rsidR="00EE60E0" w:rsidRPr="000839FE">
          <w:rPr>
            <w:rFonts w:cs="Arial"/>
          </w:rPr>
          <w:t xml:space="preserve"> </w:t>
        </w:r>
        <w:r w:rsidR="00EE60E0" w:rsidRPr="000839FE">
          <w:rPr>
            <w:rFonts w:cs="Arial"/>
            <w:b/>
          </w:rPr>
          <w:t>Main Plant</w:t>
        </w:r>
        <w:r w:rsidR="00EE60E0" w:rsidRPr="000839FE">
          <w:rPr>
            <w:rFonts w:cs="Arial"/>
          </w:rPr>
          <w:t xml:space="preserve"> and </w:t>
        </w:r>
        <w:r w:rsidR="00EE60E0" w:rsidRPr="000839FE">
          <w:rPr>
            <w:rFonts w:cs="Arial"/>
            <w:b/>
          </w:rPr>
          <w:t>Apparatus</w:t>
        </w:r>
        <w:r w:rsidR="00EE60E0" w:rsidRPr="000839FE">
          <w:rPr>
            <w:rFonts w:cs="Arial"/>
          </w:rPr>
          <w:t xml:space="preserve"> on or after DDMMYY</w:t>
        </w:r>
      </w:ins>
      <w:ins w:id="270" w:author="Antony Johnson (ESO)" w:date="2023-06-29T18:05:00Z">
        <w:r w:rsidR="00B23EC8">
          <w:rPr>
            <w:rFonts w:cs="Arial"/>
          </w:rPr>
          <w:t>,</w:t>
        </w:r>
      </w:ins>
      <w:ins w:id="271" w:author="Antony Johnson (ESO)" w:date="2023-06-26T13:12:00Z">
        <w:r w:rsidR="00EE60E0">
          <w:rPr>
            <w:rFonts w:cs="Arial"/>
          </w:rPr>
          <w:t xml:space="preserve"> </w:t>
        </w:r>
        <w:r w:rsidR="00EE60E0" w:rsidRPr="000839FE">
          <w:rPr>
            <w:rFonts w:cs="Arial"/>
          </w:rPr>
          <w:t xml:space="preserve">or where the </w:t>
        </w:r>
        <w:r w:rsidR="00EE60E0" w:rsidRPr="000839FE">
          <w:rPr>
            <w:rFonts w:cs="Arial"/>
            <w:b/>
          </w:rPr>
          <w:t>Generator</w:t>
        </w:r>
        <w:r w:rsidR="00EE60E0" w:rsidRPr="000839FE">
          <w:rPr>
            <w:rFonts w:cs="Arial"/>
          </w:rPr>
          <w:t xml:space="preserve"> ha</w:t>
        </w:r>
        <w:r w:rsidR="00EE60E0">
          <w:rPr>
            <w:rFonts w:cs="Arial"/>
          </w:rPr>
          <w:t>d</w:t>
        </w:r>
        <w:r w:rsidR="00EE60E0" w:rsidRPr="000839FE">
          <w:rPr>
            <w:rFonts w:cs="Arial"/>
          </w:rPr>
          <w:t xml:space="preserve"> concluded </w:t>
        </w:r>
        <w:r w:rsidR="00EE60E0" w:rsidRPr="000839FE">
          <w:rPr>
            <w:rFonts w:cs="Arial"/>
            <w:b/>
          </w:rPr>
          <w:t>Purchase Contracts</w:t>
        </w:r>
        <w:r w:rsidR="00EE60E0" w:rsidRPr="000839FE">
          <w:rPr>
            <w:rFonts w:cs="Arial"/>
          </w:rPr>
          <w:t xml:space="preserve"> relating to a </w:t>
        </w:r>
        <w:r w:rsidR="00EE60E0" w:rsidRPr="000839FE">
          <w:rPr>
            <w:rFonts w:cs="Arial"/>
            <w:b/>
          </w:rPr>
          <w:t>Substantial Modification</w:t>
        </w:r>
        <w:r w:rsidR="00EE60E0" w:rsidRPr="000839FE">
          <w:rPr>
            <w:rFonts w:cs="Arial"/>
          </w:rPr>
          <w:t xml:space="preserve"> on or after DDMMYY</w:t>
        </w:r>
      </w:ins>
      <w:ins w:id="272" w:author="Antony Johnson (ESO)" w:date="2023-06-29T18:05:00Z">
        <w:r w:rsidR="00B23EC8">
          <w:rPr>
            <w:rFonts w:cs="Arial"/>
          </w:rPr>
          <w:t>,</w:t>
        </w:r>
      </w:ins>
      <w:ins w:id="273" w:author="Antony Johnson (ESO)" w:date="2023-06-26T13:12:00Z">
        <w:r w:rsidR="00EE60E0">
          <w:rPr>
            <w:rFonts w:cs="Arial"/>
          </w:rPr>
          <w:t xml:space="preserve"> shall be</w:t>
        </w:r>
      </w:ins>
      <w:ins w:id="274" w:author="Antony Johnson (ESO)" w:date="2023-06-26T13:13:00Z">
        <w:r w:rsidR="00F80290">
          <w:rPr>
            <w:rFonts w:cs="Arial"/>
          </w:rPr>
          <w:t xml:space="preserve"> required to submit </w:t>
        </w:r>
        <w:r w:rsidR="00F35E70" w:rsidRPr="00F35E70">
          <w:rPr>
            <w:rFonts w:cs="Arial"/>
            <w:b/>
            <w:bCs/>
          </w:rPr>
          <w:t>BM Unit Data</w:t>
        </w:r>
        <w:r w:rsidR="00F35E70">
          <w:rPr>
            <w:rFonts w:cs="Arial"/>
          </w:rPr>
          <w:t xml:space="preserve"> and not </w:t>
        </w:r>
        <w:r w:rsidR="00F35E70" w:rsidRPr="00F35E70">
          <w:rPr>
            <w:rFonts w:cs="Arial"/>
            <w:b/>
            <w:bCs/>
          </w:rPr>
          <w:t>Generating Unit Data</w:t>
        </w:r>
      </w:ins>
      <w:ins w:id="275" w:author="Antony Johnson (ESO)" w:date="2023-06-26T13:15:00Z">
        <w:r w:rsidR="00292048" w:rsidRPr="00AF7E2E">
          <w:rPr>
            <w:rFonts w:cs="Arial"/>
          </w:rPr>
          <w:t xml:space="preserve"> as provided for </w:t>
        </w:r>
        <w:r w:rsidR="00AF7E2E" w:rsidRPr="00AF7E2E">
          <w:rPr>
            <w:rFonts w:cs="Arial"/>
          </w:rPr>
          <w:t>in BC1.2(a) or (b)</w:t>
        </w:r>
      </w:ins>
      <w:ins w:id="276" w:author="Antony Johnson (ESO)" w:date="2023-06-26T13:14:00Z">
        <w:r w:rsidR="00D62BB0" w:rsidRPr="00D62BB0">
          <w:rPr>
            <w:rFonts w:cs="Arial"/>
          </w:rPr>
          <w:t>.</w:t>
        </w:r>
      </w:ins>
      <w:ins w:id="277" w:author="Antony Johnson (ESO)" w:date="2023-06-26T13:12:00Z">
        <w:r w:rsidR="00EE60E0">
          <w:rPr>
            <w:rFonts w:cs="Arial"/>
          </w:rPr>
          <w:t xml:space="preserve"> </w:t>
        </w:r>
      </w:ins>
      <w:ins w:id="278" w:author="Antony Johnson" w:date="2022-10-13T16:08:00Z">
        <w:del w:id="279" w:author="Antony Johnson (ESO)" w:date="2023-06-26T13:07:00Z">
          <w:r w:rsidR="004F1E73" w:rsidDel="00086D0B">
            <w:delText xml:space="preserve"> </w:delText>
          </w:r>
          <w:r w:rsidR="004F1E73" w:rsidRPr="00796AD1" w:rsidDel="00086D0B">
            <w:rPr>
              <w:b/>
              <w:bCs/>
            </w:rPr>
            <w:delText>Future Large Power Stations</w:delText>
          </w:r>
          <w:r w:rsidR="004F1E73" w:rsidDel="00086D0B">
            <w:delText xml:space="preserve"> </w:delText>
          </w:r>
          <w:r w:rsidR="00796AD1" w:rsidDel="00086D0B">
            <w:delText xml:space="preserve">shall be </w:delText>
          </w:r>
        </w:del>
      </w:ins>
      <w:ins w:id="280" w:author="Antony Johnson" w:date="2022-10-13T16:09:00Z">
        <w:del w:id="281" w:author="Antony Johnson (ESO)" w:date="2023-06-26T13:07:00Z">
          <w:r w:rsidR="00796AD1" w:rsidDel="00086D0B">
            <w:delText xml:space="preserve">required to submit full </w:delText>
          </w:r>
          <w:r w:rsidR="00796AD1" w:rsidRPr="00796AD1" w:rsidDel="00086D0B">
            <w:rPr>
              <w:b/>
              <w:bCs/>
            </w:rPr>
            <w:delText>BM Unit Data</w:delText>
          </w:r>
          <w:r w:rsidR="00796AD1" w:rsidDel="00086D0B">
            <w:delText xml:space="preserve"> rather than </w:delText>
          </w:r>
          <w:r w:rsidR="00796AD1" w:rsidRPr="00796AD1" w:rsidDel="00086D0B">
            <w:rPr>
              <w:b/>
              <w:bCs/>
            </w:rPr>
            <w:delText>Generating Unit Data</w:delText>
          </w:r>
        </w:del>
        <w:del w:id="282" w:author="Antony Johnson (ESO)" w:date="2023-06-26T13:12:00Z">
          <w:r w:rsidR="00796AD1" w:rsidDel="00F80290">
            <w:delText>.</w:delText>
          </w:r>
        </w:del>
      </w:ins>
    </w:p>
    <w:p w14:paraId="2A31C59D" w14:textId="5276EAFB" w:rsidR="004B08C6" w:rsidRDefault="004B08C6" w:rsidP="00AF7E2E">
      <w:pPr>
        <w:pStyle w:val="Level2Text"/>
        <w:ind w:left="0" w:firstLine="0"/>
        <w:jc w:val="both"/>
      </w:pPr>
    </w:p>
    <w:p w14:paraId="37217BF2" w14:textId="668D327D" w:rsidR="004B08C6" w:rsidRDefault="004B08C6" w:rsidP="00796AD1">
      <w:pPr>
        <w:pStyle w:val="Level2Text"/>
        <w:ind w:hanging="1843"/>
        <w:jc w:val="both"/>
        <w:rPr>
          <w:b/>
          <w:bCs/>
        </w:rPr>
      </w:pPr>
      <w:r>
        <w:rPr>
          <w:b/>
          <w:bCs/>
        </w:rPr>
        <w:t>…………………………………………..</w:t>
      </w:r>
    </w:p>
    <w:p w14:paraId="51D6C83D" w14:textId="37CCBC67" w:rsidR="004B08C6" w:rsidRDefault="004B08C6" w:rsidP="00796AD1">
      <w:pPr>
        <w:pStyle w:val="Level2Text"/>
        <w:ind w:hanging="1843"/>
        <w:jc w:val="both"/>
        <w:rPr>
          <w:b/>
          <w:bCs/>
        </w:rPr>
      </w:pPr>
    </w:p>
    <w:p w14:paraId="624E902E" w14:textId="77777777" w:rsidR="004B08C6" w:rsidRDefault="004B08C6" w:rsidP="004B08C6">
      <w:pPr>
        <w:pStyle w:val="Level1Text"/>
        <w:rPr>
          <w:color w:val="auto"/>
        </w:rPr>
      </w:pPr>
      <w:r>
        <w:rPr>
          <w:color w:val="auto"/>
        </w:rPr>
        <w:t>BC1.4.2</w:t>
      </w:r>
      <w:r>
        <w:rPr>
          <w:color w:val="auto"/>
        </w:rPr>
        <w:tab/>
      </w:r>
      <w:r>
        <w:rPr>
          <w:color w:val="auto"/>
          <w:u w:val="single"/>
        </w:rPr>
        <w:t>Day Ahead Submissions</w:t>
      </w:r>
      <w:r>
        <w:rPr>
          <w:color w:val="auto"/>
        </w:rPr>
        <w:fldChar w:fldCharType="begin"/>
      </w:r>
      <w:r>
        <w:rPr>
          <w:color w:val="auto"/>
        </w:rPr>
        <w:instrText xml:space="preserve"> TC "</w:instrText>
      </w:r>
      <w:bookmarkStart w:id="283" w:name="_Toc516458338"/>
      <w:bookmarkStart w:id="284" w:name="_Toc523742717"/>
      <w:bookmarkStart w:id="285" w:name="_Toc333226560"/>
      <w:bookmarkStart w:id="286" w:name="_Toc503448325"/>
      <w:r>
        <w:rPr>
          <w:color w:val="auto"/>
        </w:rPr>
        <w:instrText xml:space="preserve">BC1.4.2   </w:instrText>
      </w:r>
      <w:bookmarkEnd w:id="283"/>
      <w:r>
        <w:rPr>
          <w:color w:val="auto"/>
        </w:rPr>
        <w:instrText>Day Ahead Submissions</w:instrText>
      </w:r>
      <w:bookmarkEnd w:id="284"/>
      <w:bookmarkEnd w:id="285"/>
      <w:bookmarkEnd w:id="286"/>
      <w:r>
        <w:rPr>
          <w:color w:val="auto"/>
        </w:rPr>
        <w:instrText xml:space="preserve"> "\l 2 </w:instrText>
      </w:r>
      <w:r>
        <w:rPr>
          <w:color w:val="auto"/>
        </w:rPr>
        <w:fldChar w:fldCharType="end"/>
      </w:r>
    </w:p>
    <w:p w14:paraId="7AFE2639" w14:textId="77777777" w:rsidR="004B08C6" w:rsidRDefault="004B08C6" w:rsidP="004B08C6">
      <w:pPr>
        <w:pStyle w:val="Level1Text"/>
        <w:rPr>
          <w:color w:val="auto"/>
        </w:rPr>
      </w:pPr>
      <w:r>
        <w:rPr>
          <w:color w:val="auto"/>
        </w:rPr>
        <w:lastRenderedPageBreak/>
        <w:tab/>
        <w:t xml:space="preserve">Data for any </w:t>
      </w:r>
      <w:r>
        <w:rPr>
          <w:b/>
          <w:color w:val="auto"/>
        </w:rPr>
        <w:t>Operational Day</w:t>
      </w:r>
      <w:r>
        <w:rPr>
          <w:color w:val="auto"/>
        </w:rPr>
        <w:t xml:space="preserve"> may be submitted to </w:t>
      </w:r>
      <w:r>
        <w:rPr>
          <w:b/>
          <w:color w:val="auto"/>
        </w:rPr>
        <w:t>The Company</w:t>
      </w:r>
      <w:r>
        <w:rPr>
          <w:color w:val="auto"/>
        </w:rPr>
        <w:t xml:space="preserve"> up to several days in advance of the day to which it applies, as provided in the </w:t>
      </w:r>
      <w:r>
        <w:rPr>
          <w:b/>
          <w:color w:val="auto"/>
        </w:rPr>
        <w:t>Data Validation, Consistency and Defaulting Rules</w:t>
      </w:r>
      <w:r>
        <w:rPr>
          <w:color w:val="auto"/>
        </w:rPr>
        <w:t xml:space="preserve">. However, </w:t>
      </w:r>
      <w:r>
        <w:rPr>
          <w:b/>
          <w:color w:val="auto"/>
        </w:rPr>
        <w:t>Interconnector Users</w:t>
      </w:r>
      <w:r>
        <w:rPr>
          <w:color w:val="auto"/>
        </w:rPr>
        <w:t xml:space="preserve"> must submit </w:t>
      </w:r>
      <w:r>
        <w:rPr>
          <w:b/>
          <w:color w:val="auto"/>
        </w:rPr>
        <w:t>Physical Notifications</w:t>
      </w:r>
      <w:r>
        <w:rPr>
          <w:color w:val="auto"/>
        </w:rPr>
        <w:t xml:space="preserve">, and any associated data as necessary, each day by 11:00 hours in respect of the next following </w:t>
      </w:r>
      <w:r>
        <w:rPr>
          <w:b/>
          <w:color w:val="auto"/>
        </w:rPr>
        <w:t>Operational Day</w:t>
      </w:r>
      <w:r>
        <w:rPr>
          <w:color w:val="auto"/>
        </w:rPr>
        <w:t xml:space="preserve"> in order that the information used in relation to the capability of the respective </w:t>
      </w:r>
      <w:r>
        <w:rPr>
          <w:b/>
          <w:color w:val="auto"/>
        </w:rPr>
        <w:t>External Interconnection</w:t>
      </w:r>
      <w:r>
        <w:rPr>
          <w:color w:val="auto"/>
        </w:rPr>
        <w:t xml:space="preserve"> is expressly provided. </w:t>
      </w:r>
      <w:r>
        <w:rPr>
          <w:b/>
          <w:color w:val="auto"/>
        </w:rPr>
        <w:t>The Company</w:t>
      </w:r>
      <w:r>
        <w:rPr>
          <w:color w:val="auto"/>
        </w:rPr>
        <w:t xml:space="preserve"> shall not by the inclusion of this provision be prevented from </w:t>
      </w:r>
      <w:proofErr w:type="spellStart"/>
      <w:r>
        <w:rPr>
          <w:color w:val="auto"/>
        </w:rPr>
        <w:t>utilising</w:t>
      </w:r>
      <w:proofErr w:type="spellEnd"/>
      <w:r>
        <w:rPr>
          <w:color w:val="auto"/>
        </w:rPr>
        <w:t xml:space="preserve"> the provisions of BC1.4.5 if necessary.</w:t>
      </w:r>
    </w:p>
    <w:p w14:paraId="030D6008" w14:textId="77777777" w:rsidR="004B08C6" w:rsidRDefault="004B08C6" w:rsidP="004B08C6">
      <w:pPr>
        <w:pStyle w:val="Level1Text"/>
        <w:rPr>
          <w:color w:val="auto"/>
        </w:rPr>
      </w:pPr>
      <w:r>
        <w:rPr>
          <w:color w:val="auto"/>
        </w:rPr>
        <w:tab/>
        <w:t xml:space="preserve">The data may be modified by further data submissions at any time prior to </w:t>
      </w:r>
      <w:r>
        <w:rPr>
          <w:b/>
          <w:color w:val="auto"/>
        </w:rPr>
        <w:t>Gate Closure</w:t>
      </w:r>
      <w:r>
        <w:rPr>
          <w:color w:val="auto"/>
        </w:rPr>
        <w:t xml:space="preserve">, in accordance with the other provisions of </w:t>
      </w:r>
      <w:r>
        <w:rPr>
          <w:b/>
          <w:color w:val="auto"/>
        </w:rPr>
        <w:t>BC1</w:t>
      </w:r>
      <w:r>
        <w:rPr>
          <w:color w:val="auto"/>
        </w:rPr>
        <w:t xml:space="preserve">. The data to be used by </w:t>
      </w:r>
      <w:r>
        <w:rPr>
          <w:b/>
          <w:color w:val="auto"/>
        </w:rPr>
        <w:t>The Company</w:t>
      </w:r>
      <w:r>
        <w:rPr>
          <w:color w:val="auto"/>
        </w:rPr>
        <w:t xml:space="preserve"> for operational planning will be determined from the most recent data that has been received by </w:t>
      </w:r>
      <w:r>
        <w:rPr>
          <w:b/>
          <w:color w:val="auto"/>
        </w:rPr>
        <w:t>The Company</w:t>
      </w:r>
      <w:r>
        <w:rPr>
          <w:color w:val="auto"/>
        </w:rPr>
        <w:t xml:space="preserve"> by 11:00 hours on the day before the </w:t>
      </w:r>
      <w:r>
        <w:rPr>
          <w:b/>
          <w:color w:val="auto"/>
        </w:rPr>
        <w:t>Operational Day</w:t>
      </w:r>
      <w:r>
        <w:rPr>
          <w:color w:val="auto"/>
        </w:rPr>
        <w:t xml:space="preserve"> to which the data applies, or from the data that has been defaulted at 11:00 hours on that day in accordance with BC1.4.5. Any subsequent revisions received by </w:t>
      </w:r>
      <w:r>
        <w:rPr>
          <w:b/>
          <w:color w:val="auto"/>
        </w:rPr>
        <w:t>The Company</w:t>
      </w:r>
      <w:r>
        <w:rPr>
          <w:color w:val="auto"/>
        </w:rPr>
        <w:t xml:space="preserve"> under the Grid Code will also be </w:t>
      </w:r>
      <w:proofErr w:type="spellStart"/>
      <w:r>
        <w:rPr>
          <w:color w:val="auto"/>
        </w:rPr>
        <w:t>utilised</w:t>
      </w:r>
      <w:proofErr w:type="spellEnd"/>
      <w:r>
        <w:rPr>
          <w:color w:val="auto"/>
        </w:rPr>
        <w:t xml:space="preserve"> by </w:t>
      </w:r>
      <w:r>
        <w:rPr>
          <w:b/>
          <w:color w:val="auto"/>
        </w:rPr>
        <w:t>The Company</w:t>
      </w:r>
      <w:r>
        <w:rPr>
          <w:color w:val="auto"/>
        </w:rPr>
        <w:t xml:space="preserve">. In the case of all data items listed below, </w:t>
      </w:r>
      <w:proofErr w:type="gramStart"/>
      <w:r>
        <w:rPr>
          <w:color w:val="auto"/>
        </w:rPr>
        <w:t>with the exception of</w:t>
      </w:r>
      <w:proofErr w:type="gramEnd"/>
      <w:r>
        <w:rPr>
          <w:color w:val="auto"/>
        </w:rPr>
        <w:t xml:space="preserve"> item (e), </w:t>
      </w:r>
      <w:r>
        <w:rPr>
          <w:b/>
          <w:color w:val="auto"/>
        </w:rPr>
        <w:t>Dynamic Parameters</w:t>
      </w:r>
      <w:r>
        <w:rPr>
          <w:color w:val="auto"/>
        </w:rPr>
        <w:t xml:space="preserve"> (Day Ahead), the latest submitted or defaulted data, as modified by any subsequent revisions, will be carried forward into operational timescales. The individual data items are listed below:</w:t>
      </w:r>
    </w:p>
    <w:p w14:paraId="3329C82E" w14:textId="77777777" w:rsidR="004B08C6" w:rsidRDefault="004B08C6" w:rsidP="004B08C6">
      <w:pPr>
        <w:pStyle w:val="Level2Text"/>
      </w:pPr>
      <w:r>
        <w:t>(a)</w:t>
      </w:r>
      <w:r>
        <w:tab/>
      </w:r>
      <w:r>
        <w:rPr>
          <w:u w:val="single"/>
        </w:rPr>
        <w:t>Physical Notifications</w:t>
      </w:r>
    </w:p>
    <w:p w14:paraId="64F16C2C" w14:textId="77777777" w:rsidR="004B08C6" w:rsidRDefault="004B08C6" w:rsidP="004B08C6">
      <w:pPr>
        <w:pStyle w:val="Level2Text"/>
      </w:pPr>
      <w:r>
        <w:rPr>
          <w:b/>
        </w:rPr>
        <w:tab/>
        <w:t>Physical Notifications</w:t>
      </w:r>
      <w:r>
        <w:t xml:space="preserve">, being the data listed in </w:t>
      </w:r>
      <w:r>
        <w:rPr>
          <w:b/>
        </w:rPr>
        <w:t>BC1</w:t>
      </w:r>
      <w:r>
        <w:t xml:space="preserve"> Appendix 1 under that heading, are required by </w:t>
      </w:r>
      <w:r>
        <w:rPr>
          <w:b/>
        </w:rPr>
        <w:t xml:space="preserve">The Company </w:t>
      </w:r>
      <w:r>
        <w:t xml:space="preserve">at 11:00 hours each day for each </w:t>
      </w:r>
      <w:r>
        <w:rPr>
          <w:b/>
        </w:rPr>
        <w:t>Settlement Period</w:t>
      </w:r>
      <w:r>
        <w:t xml:space="preserve"> of the next following </w:t>
      </w:r>
      <w:r>
        <w:rPr>
          <w:b/>
        </w:rPr>
        <w:t>Operational Day</w:t>
      </w:r>
      <w:r>
        <w:t xml:space="preserve">, in respect </w:t>
      </w:r>
      <w:proofErr w:type="gramStart"/>
      <w:r>
        <w:t>of;</w:t>
      </w:r>
      <w:proofErr w:type="gramEnd"/>
    </w:p>
    <w:p w14:paraId="1CCFAE33" w14:textId="77777777" w:rsidR="004B08C6" w:rsidRDefault="004B08C6" w:rsidP="004B08C6">
      <w:pPr>
        <w:pStyle w:val="Level3Text"/>
      </w:pPr>
      <w:r>
        <w:t>(1)</w:t>
      </w:r>
      <w:r>
        <w:tab/>
      </w:r>
      <w:r>
        <w:rPr>
          <w:b/>
        </w:rPr>
        <w:t>BM Units</w:t>
      </w:r>
      <w:r>
        <w:t>:</w:t>
      </w:r>
    </w:p>
    <w:p w14:paraId="665AA8AD" w14:textId="77777777" w:rsidR="004B08C6" w:rsidRDefault="004B08C6" w:rsidP="004B08C6">
      <w:pPr>
        <w:pStyle w:val="Level4"/>
      </w:pPr>
      <w:r>
        <w:t>(</w:t>
      </w:r>
      <w:proofErr w:type="spellStart"/>
      <w:r>
        <w:t>i</w:t>
      </w:r>
      <w:proofErr w:type="spellEnd"/>
      <w:r>
        <w:t>)</w:t>
      </w:r>
      <w:r>
        <w:tab/>
        <w:t xml:space="preserve">with a </w:t>
      </w:r>
      <w:r>
        <w:rPr>
          <w:b/>
        </w:rPr>
        <w:t>Demand Capacity</w:t>
      </w:r>
      <w:r>
        <w:t xml:space="preserve"> with a magnitude of 50MW or more in </w:t>
      </w:r>
      <w:r>
        <w:rPr>
          <w:b/>
        </w:rPr>
        <w:t>NGET’s Transmission Area</w:t>
      </w:r>
      <w:r>
        <w:t xml:space="preserve"> or 10MW or more in </w:t>
      </w:r>
      <w:r>
        <w:rPr>
          <w:b/>
        </w:rPr>
        <w:t>SHETL’s Transmission Area</w:t>
      </w:r>
      <w:r>
        <w:t xml:space="preserve"> or 30MW or more in </w:t>
      </w:r>
      <w:r>
        <w:rPr>
          <w:b/>
        </w:rPr>
        <w:t xml:space="preserve">SPT’s Transmission </w:t>
      </w:r>
      <w:commentRangeStart w:id="287"/>
      <w:r>
        <w:rPr>
          <w:b/>
        </w:rPr>
        <w:t>Area</w:t>
      </w:r>
      <w:commentRangeEnd w:id="287"/>
      <w:r w:rsidR="00F05F22">
        <w:rPr>
          <w:rStyle w:val="CommentReference"/>
          <w:snapToGrid w:val="0"/>
        </w:rPr>
        <w:commentReference w:id="287"/>
      </w:r>
      <w:r>
        <w:t>; or</w:t>
      </w:r>
    </w:p>
    <w:p w14:paraId="3F05DFFF" w14:textId="143B5E03" w:rsidR="004B08C6" w:rsidRDefault="004B08C6" w:rsidP="004B08C6">
      <w:pPr>
        <w:pStyle w:val="Level4"/>
      </w:pPr>
      <w:r>
        <w:t>(ii)</w:t>
      </w:r>
      <w:r>
        <w:tab/>
        <w:t xml:space="preserve">comprising </w:t>
      </w:r>
      <w:r>
        <w:rPr>
          <w:b/>
        </w:rPr>
        <w:t>Generating Units</w:t>
      </w:r>
      <w:r>
        <w:t xml:space="preserve"> (as defined in the Glossary and Definitions and not limited by BC1.2) and/or </w:t>
      </w:r>
      <w:r>
        <w:rPr>
          <w:b/>
        </w:rPr>
        <w:t>Power Generating Modules</w:t>
      </w:r>
      <w:r>
        <w:t xml:space="preserve"> and/or </w:t>
      </w:r>
      <w:r>
        <w:rPr>
          <w:b/>
        </w:rPr>
        <w:t xml:space="preserve">CCGT Modules </w:t>
      </w:r>
      <w:r>
        <w:t xml:space="preserve">and/or </w:t>
      </w:r>
      <w:r>
        <w:rPr>
          <w:b/>
        </w:rPr>
        <w:t>Power Park Modules</w:t>
      </w:r>
      <w:r>
        <w:t xml:space="preserve"> in each case at </w:t>
      </w:r>
      <w:r>
        <w:rPr>
          <w:b/>
        </w:rPr>
        <w:t>Large Power Stations</w:t>
      </w:r>
      <w:ins w:id="288" w:author="Antony Johnson" w:date="2022-10-13T16:22:00Z">
        <w:del w:id="289" w:author="Antony Johnson (ESO)" w:date="2023-06-26T13:16:00Z">
          <w:r w:rsidR="00900CE7" w:rsidDel="00AF7E2E">
            <w:rPr>
              <w:b/>
            </w:rPr>
            <w:delText xml:space="preserve"> </w:delText>
          </w:r>
          <w:r w:rsidR="00900CE7" w:rsidRPr="00900CE7" w:rsidDel="00AF7E2E">
            <w:rPr>
              <w:bCs/>
              <w:rPrChange w:id="290" w:author="Antony Johnson" w:date="2022-10-13T16:22:00Z">
                <w:rPr>
                  <w:b/>
                </w:rPr>
              </w:rPrChange>
            </w:rPr>
            <w:delText>(including</w:delText>
          </w:r>
          <w:r w:rsidR="00900CE7" w:rsidDel="00AF7E2E">
            <w:rPr>
              <w:b/>
            </w:rPr>
            <w:delText xml:space="preserve"> </w:delText>
          </w:r>
          <w:r w:rsidR="00370D6B" w:rsidDel="00AF7E2E">
            <w:rPr>
              <w:b/>
            </w:rPr>
            <w:delText>Future Large Power Stations)</w:delText>
          </w:r>
        </w:del>
      </w:ins>
      <w:r>
        <w:t xml:space="preserve">, </w:t>
      </w:r>
      <w:r>
        <w:rPr>
          <w:b/>
        </w:rPr>
        <w:t xml:space="preserve">Medium Power Stations </w:t>
      </w:r>
      <w:r>
        <w:t>and</w:t>
      </w:r>
      <w:r>
        <w:rPr>
          <w:b/>
        </w:rPr>
        <w:t xml:space="preserve"> Small Power Stations</w:t>
      </w:r>
      <w:r>
        <w:t xml:space="preserve"> where such </w:t>
      </w:r>
      <w:r>
        <w:rPr>
          <w:b/>
        </w:rPr>
        <w:t>Small Power Stations</w:t>
      </w:r>
      <w:r>
        <w:t xml:space="preserve"> are directly connected to the </w:t>
      </w:r>
      <w:r>
        <w:rPr>
          <w:b/>
        </w:rPr>
        <w:t>Transmission System</w:t>
      </w:r>
      <w:r>
        <w:t>; or</w:t>
      </w:r>
    </w:p>
    <w:p w14:paraId="5F6F09BC" w14:textId="77777777" w:rsidR="004B08C6" w:rsidRDefault="004B08C6" w:rsidP="004B08C6">
      <w:pPr>
        <w:pStyle w:val="Level4"/>
      </w:pPr>
      <w:r>
        <w:t>(iii)</w:t>
      </w:r>
      <w:r>
        <w:tab/>
        <w:t xml:space="preserve">where the </w:t>
      </w:r>
      <w:r>
        <w:rPr>
          <w:b/>
        </w:rPr>
        <w:t>BM Participant</w:t>
      </w:r>
      <w:r>
        <w:t xml:space="preserve"> chooses to submit </w:t>
      </w:r>
      <w:r>
        <w:rPr>
          <w:b/>
        </w:rPr>
        <w:t>Bid-Offer Data</w:t>
      </w:r>
      <w:r>
        <w:t xml:space="preserve"> in accordance with BC1.4.2(d) for </w:t>
      </w:r>
      <w:r>
        <w:rPr>
          <w:b/>
        </w:rPr>
        <w:t xml:space="preserve">BM Units </w:t>
      </w:r>
      <w:r>
        <w:t>not falling within (</w:t>
      </w:r>
      <w:proofErr w:type="spellStart"/>
      <w:r>
        <w:t>i</w:t>
      </w:r>
      <w:proofErr w:type="spellEnd"/>
      <w:r>
        <w:t>) or (ii) above,</w:t>
      </w:r>
    </w:p>
    <w:p w14:paraId="41D551CE" w14:textId="77777777" w:rsidR="004B08C6" w:rsidRDefault="004B08C6" w:rsidP="004B08C6">
      <w:pPr>
        <w:pStyle w:val="Level3Text"/>
      </w:pPr>
      <w:r>
        <w:t xml:space="preserve">and </w:t>
      </w:r>
    </w:p>
    <w:p w14:paraId="2FB023E1" w14:textId="77777777" w:rsidR="004B08C6" w:rsidRDefault="004B08C6" w:rsidP="004B08C6">
      <w:pPr>
        <w:pStyle w:val="Level3Text"/>
      </w:pPr>
      <w:r>
        <w:t>(2)</w:t>
      </w:r>
      <w:r>
        <w:tab/>
        <w:t xml:space="preserve">each </w:t>
      </w:r>
      <w:r>
        <w:rPr>
          <w:b/>
        </w:rPr>
        <w:t>Generating Unit</w:t>
      </w:r>
      <w:r>
        <w:t xml:space="preserve"> where applicable under BC1.2.</w:t>
      </w:r>
    </w:p>
    <w:p w14:paraId="135D32A0" w14:textId="77777777" w:rsidR="004B08C6" w:rsidRDefault="004B08C6" w:rsidP="004B08C6">
      <w:pPr>
        <w:pStyle w:val="Level2Text"/>
      </w:pPr>
      <w:r>
        <w:rPr>
          <w:b/>
        </w:rPr>
        <w:tab/>
        <w:t>Physical Notifications</w:t>
      </w:r>
      <w:r>
        <w:t xml:space="preserve"> may be submitted to </w:t>
      </w:r>
      <w:r>
        <w:rPr>
          <w:b/>
        </w:rPr>
        <w:t>The Company</w:t>
      </w:r>
      <w:r>
        <w:t xml:space="preserve"> by </w:t>
      </w:r>
      <w:r>
        <w:rPr>
          <w:b/>
        </w:rPr>
        <w:t>BM Participants</w:t>
      </w:r>
      <w:r>
        <w:t xml:space="preserve">, for the </w:t>
      </w:r>
      <w:r>
        <w:rPr>
          <w:b/>
        </w:rPr>
        <w:t>BM Units</w:t>
      </w:r>
      <w:r>
        <w:t xml:space="preserve">, and </w:t>
      </w:r>
      <w:r>
        <w:rPr>
          <w:b/>
        </w:rPr>
        <w:t>Generating Units</w:t>
      </w:r>
      <w:r>
        <w:t xml:space="preserve">, specified in this BC1.4.2(a) at an earlier time, or </w:t>
      </w:r>
      <w:r>
        <w:rPr>
          <w:b/>
        </w:rPr>
        <w:t>BM Participants</w:t>
      </w:r>
      <w:r>
        <w:t xml:space="preserve"> may rely upon the provisions of BC1.4.5 to create the </w:t>
      </w:r>
      <w:r>
        <w:rPr>
          <w:b/>
        </w:rPr>
        <w:t>Physical Notifications</w:t>
      </w:r>
      <w:r>
        <w:t xml:space="preserve"> by data defaulting pursuant to the </w:t>
      </w:r>
      <w:r>
        <w:rPr>
          <w:b/>
        </w:rPr>
        <w:t>Grid Code</w:t>
      </w:r>
      <w:r>
        <w:t xml:space="preserve"> </w:t>
      </w:r>
      <w:proofErr w:type="spellStart"/>
      <w:r>
        <w:t>utilising</w:t>
      </w:r>
      <w:proofErr w:type="spellEnd"/>
      <w:r>
        <w:t xml:space="preserve"> the rules referred to in that paragraph at 11:00 hours in any day.</w:t>
      </w:r>
    </w:p>
    <w:p w14:paraId="796BED54" w14:textId="77777777" w:rsidR="004B08C6" w:rsidRDefault="004B08C6" w:rsidP="004B08C6">
      <w:pPr>
        <w:pStyle w:val="Level2Text"/>
      </w:pPr>
      <w:r>
        <w:rPr>
          <w:b/>
        </w:rPr>
        <w:tab/>
        <w:t>Physical Notifications</w:t>
      </w:r>
      <w:r>
        <w:t xml:space="preserve"> (which must comply with the limits on maximum rates of change listed in </w:t>
      </w:r>
      <w:r>
        <w:rPr>
          <w:b/>
        </w:rPr>
        <w:t xml:space="preserve">BC1 </w:t>
      </w:r>
      <w:r>
        <w:t xml:space="preserve">Appendix 1) must, subject to the following operating limits, represent the </w:t>
      </w:r>
      <w:r>
        <w:rPr>
          <w:b/>
        </w:rPr>
        <w:t>Users</w:t>
      </w:r>
      <w:r>
        <w:t xml:space="preserve"> best estimate of expected input or output of </w:t>
      </w:r>
      <w:r>
        <w:rPr>
          <w:b/>
        </w:rPr>
        <w:t xml:space="preserve">Active Power </w:t>
      </w:r>
      <w:r>
        <w:t xml:space="preserve">and shall be prepared in accordance with </w:t>
      </w:r>
      <w:r>
        <w:rPr>
          <w:b/>
        </w:rPr>
        <w:t>Good Industry Practice</w:t>
      </w:r>
      <w:r>
        <w:t xml:space="preserve">. </w:t>
      </w:r>
      <w:r>
        <w:rPr>
          <w:b/>
        </w:rPr>
        <w:t xml:space="preserve">Physical Notifications </w:t>
      </w:r>
      <w:r>
        <w:t xml:space="preserve">for any </w:t>
      </w:r>
      <w:r>
        <w:rPr>
          <w:b/>
        </w:rPr>
        <w:t>BM Unit</w:t>
      </w:r>
      <w:r>
        <w:t>, and any</w:t>
      </w:r>
      <w:r>
        <w:rPr>
          <w:b/>
        </w:rPr>
        <w:t xml:space="preserve"> Generating Units</w:t>
      </w:r>
      <w:r>
        <w:t>,</w:t>
      </w:r>
      <w:r>
        <w:rPr>
          <w:b/>
        </w:rPr>
        <w:t xml:space="preserve"> </w:t>
      </w:r>
      <w:r>
        <w:t xml:space="preserve">should normally be consistent with the </w:t>
      </w:r>
      <w:r>
        <w:rPr>
          <w:b/>
        </w:rPr>
        <w:t xml:space="preserve">Dynamic Parameters </w:t>
      </w:r>
      <w:r>
        <w:t xml:space="preserve">and </w:t>
      </w:r>
      <w:r>
        <w:rPr>
          <w:b/>
        </w:rPr>
        <w:t>Export and Import Limits</w:t>
      </w:r>
      <w:r>
        <w:t xml:space="preserve"> and must not reflect any </w:t>
      </w:r>
      <w:r>
        <w:rPr>
          <w:b/>
        </w:rPr>
        <w:t>BM Unit</w:t>
      </w:r>
      <w:r>
        <w:t xml:space="preserve"> or any</w:t>
      </w:r>
      <w:r>
        <w:rPr>
          <w:b/>
        </w:rPr>
        <w:t xml:space="preserve"> Generating Units</w:t>
      </w:r>
      <w:r>
        <w:t xml:space="preserve">, proposing to operate outside the limits of its </w:t>
      </w:r>
      <w:r>
        <w:rPr>
          <w:b/>
        </w:rPr>
        <w:t xml:space="preserve">Demand Capacity </w:t>
      </w:r>
      <w:r>
        <w:t xml:space="preserve">and (and in the case of </w:t>
      </w:r>
      <w:r>
        <w:rPr>
          <w:b/>
        </w:rPr>
        <w:t>BM Units</w:t>
      </w:r>
      <w:r>
        <w:t xml:space="preserve">) </w:t>
      </w:r>
      <w:r>
        <w:rPr>
          <w:b/>
        </w:rPr>
        <w:t>Generation Capacity</w:t>
      </w:r>
      <w:r>
        <w:t xml:space="preserve"> and, in the case of a </w:t>
      </w:r>
      <w:r>
        <w:rPr>
          <w:b/>
        </w:rPr>
        <w:t xml:space="preserve">BM Unit </w:t>
      </w:r>
      <w:r>
        <w:t xml:space="preserve">comprising a </w:t>
      </w:r>
      <w:r>
        <w:rPr>
          <w:b/>
        </w:rPr>
        <w:t xml:space="preserve">Generating Unit </w:t>
      </w:r>
      <w:r>
        <w:t>(as defined in the</w:t>
      </w:r>
      <w:r>
        <w:rPr>
          <w:b/>
        </w:rPr>
        <w:t xml:space="preserve"> </w:t>
      </w:r>
      <w:r>
        <w:t>Glossary and Definitions and not limited by BC1.2)</w:t>
      </w:r>
      <w:r>
        <w:rPr>
          <w:b/>
        </w:rPr>
        <w:t xml:space="preserve"> </w:t>
      </w:r>
      <w:r>
        <w:t>and/or</w:t>
      </w:r>
      <w:r>
        <w:rPr>
          <w:b/>
        </w:rPr>
        <w:t xml:space="preserve"> Power Generating Module </w:t>
      </w:r>
      <w:r>
        <w:t xml:space="preserve">and/or </w:t>
      </w:r>
      <w:r>
        <w:rPr>
          <w:b/>
        </w:rPr>
        <w:t xml:space="preserve">CCGT Module </w:t>
      </w:r>
      <w:r>
        <w:t>and/or</w:t>
      </w:r>
      <w:r>
        <w:rPr>
          <w:b/>
        </w:rPr>
        <w:t xml:space="preserve"> Power Park Module</w:t>
      </w:r>
      <w:r>
        <w:t xml:space="preserve">, its </w:t>
      </w:r>
      <w:r>
        <w:rPr>
          <w:b/>
        </w:rPr>
        <w:t>Registered Capacity</w:t>
      </w:r>
      <w:r>
        <w:t xml:space="preserve">. </w:t>
      </w:r>
    </w:p>
    <w:p w14:paraId="3C7C9B1D" w14:textId="77777777" w:rsidR="004B08C6" w:rsidRDefault="004B08C6" w:rsidP="004B08C6">
      <w:pPr>
        <w:pStyle w:val="Level2Text"/>
      </w:pPr>
      <w:r>
        <w:lastRenderedPageBreak/>
        <w:tab/>
        <w:t>These</w:t>
      </w:r>
      <w:r>
        <w:rPr>
          <w:b/>
        </w:rPr>
        <w:t xml:space="preserve"> Physical Notifications</w:t>
      </w:r>
      <w:r>
        <w:t xml:space="preserve"> provide, amongst other things, indicative </w:t>
      </w:r>
      <w:proofErr w:type="spellStart"/>
      <w:r>
        <w:rPr>
          <w:b/>
        </w:rPr>
        <w:t>Synchronising</w:t>
      </w:r>
      <w:proofErr w:type="spellEnd"/>
      <w:r>
        <w:t xml:space="preserve"> and </w:t>
      </w:r>
      <w:r>
        <w:rPr>
          <w:b/>
        </w:rPr>
        <w:t>De-</w:t>
      </w:r>
      <w:proofErr w:type="spellStart"/>
      <w:r>
        <w:rPr>
          <w:b/>
        </w:rPr>
        <w:t>Synchronising</w:t>
      </w:r>
      <w:proofErr w:type="spellEnd"/>
      <w:r>
        <w:t xml:space="preserve"> times to </w:t>
      </w:r>
      <w:r>
        <w:rPr>
          <w:b/>
        </w:rPr>
        <w:t>The Company</w:t>
      </w:r>
      <w:r>
        <w:t xml:space="preserve"> in respect of any </w:t>
      </w:r>
      <w:r>
        <w:rPr>
          <w:b/>
        </w:rPr>
        <w:t xml:space="preserve">BM Unit </w:t>
      </w:r>
      <w:r>
        <w:t xml:space="preserve">comprising a </w:t>
      </w:r>
      <w:r>
        <w:rPr>
          <w:b/>
        </w:rPr>
        <w:t xml:space="preserve">Generating Unit </w:t>
      </w:r>
      <w:r>
        <w:t>(as defined in the</w:t>
      </w:r>
      <w:r>
        <w:rPr>
          <w:b/>
        </w:rPr>
        <w:t xml:space="preserve"> </w:t>
      </w:r>
      <w:r>
        <w:t xml:space="preserve">Glossary and Definitions and not limited by BC1.2) and/or </w:t>
      </w:r>
      <w:r>
        <w:rPr>
          <w:b/>
        </w:rPr>
        <w:t>Power Generating Module</w:t>
      </w:r>
      <w:r>
        <w:t xml:space="preserve"> and/or </w:t>
      </w:r>
      <w:r>
        <w:rPr>
          <w:b/>
        </w:rPr>
        <w:t xml:space="preserve">CCGT Module </w:t>
      </w:r>
      <w:r>
        <w:t xml:space="preserve">and/or </w:t>
      </w:r>
      <w:r>
        <w:rPr>
          <w:b/>
        </w:rPr>
        <w:t>Power Park Module</w:t>
      </w:r>
      <w:r>
        <w:t>, and for any</w:t>
      </w:r>
      <w:r>
        <w:rPr>
          <w:b/>
        </w:rPr>
        <w:t xml:space="preserve"> Generating Units</w:t>
      </w:r>
      <w:r>
        <w:t>,</w:t>
      </w:r>
      <w:r>
        <w:rPr>
          <w:b/>
        </w:rPr>
        <w:t xml:space="preserve"> </w:t>
      </w:r>
      <w:r>
        <w:t xml:space="preserve">and provide an indication of significant </w:t>
      </w:r>
      <w:r>
        <w:rPr>
          <w:b/>
        </w:rPr>
        <w:t>Demand</w:t>
      </w:r>
      <w:r>
        <w:t xml:space="preserve"> changes in respect of other </w:t>
      </w:r>
      <w:r>
        <w:rPr>
          <w:b/>
        </w:rPr>
        <w:t>BM Units</w:t>
      </w:r>
      <w:r>
        <w:t>.</w:t>
      </w:r>
    </w:p>
    <w:p w14:paraId="13577B15" w14:textId="77777777" w:rsidR="004B08C6" w:rsidRDefault="004B08C6" w:rsidP="004B08C6">
      <w:pPr>
        <w:pStyle w:val="Level2Text"/>
      </w:pPr>
      <w:r>
        <w:t>(b)</w:t>
      </w:r>
      <w:r>
        <w:tab/>
        <w:t xml:space="preserve"> Not Used.</w:t>
      </w:r>
    </w:p>
    <w:p w14:paraId="1E199C6A" w14:textId="77777777" w:rsidR="004B08C6" w:rsidRDefault="004B08C6" w:rsidP="004B08C6">
      <w:pPr>
        <w:pStyle w:val="Level2Text"/>
      </w:pPr>
      <w:r>
        <w:t>(c)</w:t>
      </w:r>
      <w:r>
        <w:tab/>
      </w:r>
      <w:r>
        <w:rPr>
          <w:u w:val="single"/>
        </w:rPr>
        <w:t>Export and Import Limits</w:t>
      </w:r>
    </w:p>
    <w:p w14:paraId="5792426F"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and its </w:t>
      </w:r>
      <w:r>
        <w:rPr>
          <w:b/>
        </w:rPr>
        <w:t>Generating Units</w:t>
      </w:r>
      <w:r>
        <w:t xml:space="preserve"> submit to </w:t>
      </w:r>
      <w:r>
        <w:rPr>
          <w:b/>
        </w:rPr>
        <w:t>The Company</w:t>
      </w:r>
      <w:r>
        <w:t xml:space="preserve"> for any part or for the whole of the next following </w:t>
      </w:r>
      <w:r>
        <w:rPr>
          <w:b/>
        </w:rPr>
        <w:t>Operational Day</w:t>
      </w:r>
      <w:r>
        <w:t xml:space="preserve"> the data listed in </w:t>
      </w:r>
      <w:r>
        <w:rPr>
          <w:b/>
        </w:rPr>
        <w:t xml:space="preserve">BC1 </w:t>
      </w:r>
      <w:r>
        <w:t>Appendix 1 under the heading of “</w:t>
      </w:r>
      <w:r>
        <w:rPr>
          <w:b/>
        </w:rPr>
        <w:t>Export and Import Limits</w:t>
      </w:r>
      <w:r>
        <w:t xml:space="preserve">” to amend the data already held by </w:t>
      </w:r>
      <w:r>
        <w:rPr>
          <w:b/>
        </w:rPr>
        <w:t xml:space="preserve">The Company </w:t>
      </w:r>
      <w:r>
        <w:t xml:space="preserve">in relation to </w:t>
      </w:r>
      <w:r>
        <w:rPr>
          <w:b/>
        </w:rPr>
        <w:t>Export and Import Limits</w:t>
      </w:r>
      <w:r>
        <w:t xml:space="preserve">, which would otherwise apply for those </w:t>
      </w:r>
      <w:r>
        <w:rPr>
          <w:b/>
        </w:rPr>
        <w:t>Settlement Periods</w:t>
      </w:r>
      <w:r>
        <w:t>.</w:t>
      </w:r>
    </w:p>
    <w:p w14:paraId="210B7172" w14:textId="77777777" w:rsidR="004B08C6" w:rsidRDefault="004B08C6" w:rsidP="004B08C6">
      <w:pPr>
        <w:pStyle w:val="Level2Text"/>
      </w:pPr>
      <w:r>
        <w:rPr>
          <w:b/>
        </w:rPr>
        <w:tab/>
        <w:t>Export and Import Limits</w:t>
      </w:r>
      <w:r>
        <w:t xml:space="preserve"> respectively represent the maximum export to or import from the </w:t>
      </w:r>
      <w:r>
        <w:rPr>
          <w:b/>
        </w:rPr>
        <w:t>National Electricity Transmission System</w:t>
      </w:r>
      <w:r>
        <w:t xml:space="preserve"> for a </w:t>
      </w:r>
      <w:r>
        <w:rPr>
          <w:b/>
        </w:rPr>
        <w:t xml:space="preserve">BM Unit </w:t>
      </w:r>
      <w:r>
        <w:t xml:space="preserve">and a </w:t>
      </w:r>
      <w:r>
        <w:rPr>
          <w:b/>
        </w:rPr>
        <w:t>Generating Unit</w:t>
      </w:r>
      <w:r>
        <w:t xml:space="preserve"> and are the maximum levels</w:t>
      </w:r>
      <w:r>
        <w:rPr>
          <w:b/>
        </w:rPr>
        <w:t xml:space="preserve"> </w:t>
      </w:r>
      <w:r>
        <w:t xml:space="preserve">that the </w:t>
      </w:r>
      <w:r>
        <w:rPr>
          <w:b/>
        </w:rPr>
        <w:t xml:space="preserve">BM Participant </w:t>
      </w:r>
      <w:r>
        <w:t xml:space="preserve">wishes to make available and must be prepared in accordance with </w:t>
      </w:r>
      <w:r>
        <w:rPr>
          <w:b/>
        </w:rPr>
        <w:t>Good Industry Practice</w:t>
      </w:r>
      <w:r>
        <w:t xml:space="preserve">. </w:t>
      </w:r>
    </w:p>
    <w:p w14:paraId="4F0BE314" w14:textId="77777777" w:rsidR="004B08C6" w:rsidRDefault="004B08C6" w:rsidP="004B08C6">
      <w:pPr>
        <w:pStyle w:val="Level2Text"/>
      </w:pPr>
      <w:r>
        <w:t>(d)</w:t>
      </w:r>
      <w:r>
        <w:tab/>
      </w:r>
      <w:r>
        <w:rPr>
          <w:u w:val="single"/>
        </w:rPr>
        <w:t>Bid-Offer Data</w:t>
      </w:r>
    </w:p>
    <w:p w14:paraId="161346BE" w14:textId="77777777" w:rsidR="004B08C6" w:rsidRDefault="004B08C6" w:rsidP="004B08C6">
      <w:pPr>
        <w:pStyle w:val="Level2Text"/>
      </w:pPr>
      <w:r>
        <w:tab/>
        <w:t xml:space="preserve">Each </w:t>
      </w:r>
      <w:r>
        <w:rPr>
          <w:b/>
        </w:rPr>
        <w:t xml:space="preserve">BM </w:t>
      </w:r>
      <w:commentRangeStart w:id="291"/>
      <w:r>
        <w:rPr>
          <w:b/>
        </w:rPr>
        <w:t>Participant</w:t>
      </w:r>
      <w:commentRangeEnd w:id="291"/>
      <w:r w:rsidR="00DC08E0">
        <w:rPr>
          <w:rStyle w:val="CommentReference"/>
          <w:lang w:val="en-GB"/>
        </w:rPr>
        <w:commentReference w:id="291"/>
      </w:r>
      <w:r>
        <w:rPr>
          <w:b/>
        </w:rPr>
        <w:t xml:space="preserve">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any </w:t>
      </w:r>
      <w:r>
        <w:rPr>
          <w:b/>
        </w:rPr>
        <w:t>Settlement Period</w:t>
      </w:r>
      <w:r>
        <w:t xml:space="preserve"> of the next following </w:t>
      </w:r>
      <w:r>
        <w:rPr>
          <w:b/>
        </w:rPr>
        <w:t xml:space="preserve">Operational Day </w:t>
      </w:r>
      <w:r>
        <w:t xml:space="preserve">the data listed in </w:t>
      </w:r>
      <w:r>
        <w:rPr>
          <w:b/>
        </w:rPr>
        <w:t xml:space="preserve">BC1 </w:t>
      </w:r>
      <w:r>
        <w:t>Appendix 1 under the heading of “</w:t>
      </w:r>
      <w:r>
        <w:rPr>
          <w:b/>
        </w:rPr>
        <w:t>Bid-Offer Data</w:t>
      </w:r>
      <w:r>
        <w:t xml:space="preserve">” to amend the data already held by </w:t>
      </w:r>
      <w:r>
        <w:rPr>
          <w:b/>
        </w:rPr>
        <w:t xml:space="preserve">The Company </w:t>
      </w:r>
      <w:r>
        <w:t xml:space="preserve">in relation to </w:t>
      </w:r>
      <w:r>
        <w:rPr>
          <w:b/>
        </w:rPr>
        <w:t>Bid-Offer Data</w:t>
      </w:r>
      <w:r>
        <w:t xml:space="preserve">, which would otherwise apply to those </w:t>
      </w:r>
      <w:r>
        <w:rPr>
          <w:b/>
        </w:rPr>
        <w:t>Settlement Periods</w:t>
      </w:r>
      <w:r>
        <w:t xml:space="preserve">.  The submitted </w:t>
      </w:r>
      <w:r>
        <w:rPr>
          <w:b/>
        </w:rPr>
        <w:t>Bid-Offer Data</w:t>
      </w:r>
      <w:r>
        <w:t xml:space="preserve"> 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w:t>
      </w:r>
      <w:r>
        <w:rPr>
          <w:b/>
        </w:rPr>
        <w:t>Bid-Offer Data</w:t>
      </w:r>
      <w:r>
        <w:t xml:space="preserve"> may not be submitted unless an automatic logging device has been installed at the </w:t>
      </w:r>
      <w:r>
        <w:rPr>
          <w:b/>
        </w:rPr>
        <w:t xml:space="preserve">Control Point </w:t>
      </w:r>
      <w:r>
        <w:t xml:space="preserve">for the </w:t>
      </w:r>
      <w:r>
        <w:rPr>
          <w:b/>
        </w:rPr>
        <w:t xml:space="preserve">BM Unit </w:t>
      </w:r>
      <w:r>
        <w:t>in accordance with CC.6.5.8(b) or ECC.6.5.8(b) (as applicable).</w:t>
      </w:r>
    </w:p>
    <w:p w14:paraId="7C8D9DA5" w14:textId="77777777" w:rsidR="004B08C6" w:rsidRDefault="004B08C6" w:rsidP="004B08C6">
      <w:pPr>
        <w:pStyle w:val="Level2Text"/>
      </w:pPr>
      <w:r>
        <w:br w:type="page"/>
      </w:r>
      <w:r>
        <w:lastRenderedPageBreak/>
        <w:t>(e)</w:t>
      </w:r>
      <w:r>
        <w:tab/>
      </w:r>
      <w:r>
        <w:rPr>
          <w:u w:val="single"/>
        </w:rPr>
        <w:t>Dynamic Parameters (Day Ahead)</w:t>
      </w:r>
    </w:p>
    <w:p w14:paraId="5FE5ACBD" w14:textId="77777777" w:rsidR="004B08C6" w:rsidRDefault="004B08C6" w:rsidP="004B08C6">
      <w:pPr>
        <w:pStyle w:val="Level2Text"/>
      </w:pPr>
      <w:r>
        <w:tab/>
        <w:t xml:space="preserve">Each </w:t>
      </w:r>
      <w:r>
        <w:rPr>
          <w:b/>
        </w:rPr>
        <w:t xml:space="preserve">BM Participant </w:t>
      </w:r>
      <w:r>
        <w:t xml:space="preserve">may, in respect of each of its </w:t>
      </w:r>
      <w:r>
        <w:rPr>
          <w:b/>
        </w:rPr>
        <w:t xml:space="preserve">BM </w:t>
      </w:r>
      <w:commentRangeStart w:id="292"/>
      <w:r>
        <w:rPr>
          <w:b/>
        </w:rPr>
        <w:t>Units</w:t>
      </w:r>
      <w:commentRangeEnd w:id="292"/>
      <w:r w:rsidR="00ED7E6C">
        <w:rPr>
          <w:rStyle w:val="CommentReference"/>
          <w:lang w:val="en-GB"/>
        </w:rPr>
        <w:commentReference w:id="292"/>
      </w:r>
      <w:r>
        <w:t xml:space="preserve">, but must not in respect of its </w:t>
      </w:r>
      <w:r>
        <w:rPr>
          <w:b/>
        </w:rPr>
        <w:t>Generating Units</w:t>
      </w:r>
      <w:r>
        <w:t xml:space="preserve"> submit to </w:t>
      </w:r>
      <w:r>
        <w:rPr>
          <w:b/>
        </w:rPr>
        <w:t>The Company</w:t>
      </w:r>
      <w:r>
        <w:t xml:space="preserve"> for the next following </w:t>
      </w:r>
      <w:r>
        <w:rPr>
          <w:b/>
        </w:rPr>
        <w:t xml:space="preserve">Operational Day </w:t>
      </w:r>
      <w:r>
        <w:t xml:space="preserve">the data listed in </w:t>
      </w:r>
      <w:r>
        <w:rPr>
          <w:b/>
        </w:rPr>
        <w:t xml:space="preserve">BC1 </w:t>
      </w:r>
      <w:r>
        <w:t>Appendix 1 under the heading of “</w:t>
      </w:r>
      <w:r>
        <w:rPr>
          <w:b/>
        </w:rPr>
        <w:t>Dynamic Parameters</w:t>
      </w:r>
      <w:r>
        <w:t xml:space="preserve">” to amend that data already held by </w:t>
      </w:r>
      <w:r>
        <w:rPr>
          <w:b/>
        </w:rPr>
        <w:t>The Company</w:t>
      </w:r>
      <w:r>
        <w:t>.</w:t>
      </w:r>
    </w:p>
    <w:p w14:paraId="0920BAC9" w14:textId="0707F245" w:rsidR="004B08C6" w:rsidRDefault="004B08C6" w:rsidP="004B08C6">
      <w:pPr>
        <w:pStyle w:val="Level2Text"/>
      </w:pPr>
      <w:r>
        <w:tab/>
        <w:t xml:space="preserve">These </w:t>
      </w:r>
      <w:r>
        <w:rPr>
          <w:b/>
        </w:rPr>
        <w:t>Dynamic Parameters</w:t>
      </w:r>
      <w:r>
        <w:t xml:space="preserve"> shall reasonably reflect the expected true operating characteristics of the </w:t>
      </w:r>
      <w:r>
        <w:rPr>
          <w:b/>
        </w:rPr>
        <w:t xml:space="preserve">BM Unit </w:t>
      </w:r>
      <w:ins w:id="293" w:author="Antony Johnson" w:date="2022-10-13T16:31:00Z">
        <w:del w:id="294" w:author="Antony Johnson (ESO)" w:date="2023-06-26T13:29:00Z">
          <w:r w:rsidR="007D2A66" w:rsidRPr="001A2808" w:rsidDel="00FE6E0B">
            <w:rPr>
              <w:bCs/>
            </w:rPr>
            <w:delText>(which would include</w:delText>
          </w:r>
          <w:r w:rsidR="007D2A66" w:rsidDel="00FE6E0B">
            <w:rPr>
              <w:b/>
            </w:rPr>
            <w:delText xml:space="preserve"> </w:delText>
          </w:r>
          <w:r w:rsidR="006A06D2" w:rsidDel="00FE6E0B">
            <w:rPr>
              <w:b/>
            </w:rPr>
            <w:delText xml:space="preserve">BM Unit </w:delText>
          </w:r>
        </w:del>
      </w:ins>
      <w:ins w:id="295" w:author="Antony Johnson" w:date="2022-10-13T16:36:00Z">
        <w:del w:id="296" w:author="Antony Johnson (ESO)" w:date="2023-06-26T13:29:00Z">
          <w:r w:rsidR="001A2808" w:rsidDel="00FE6E0B">
            <w:rPr>
              <w:b/>
            </w:rPr>
            <w:delText>D</w:delText>
          </w:r>
        </w:del>
      </w:ins>
      <w:ins w:id="297" w:author="Antony Johnson" w:date="2022-10-13T16:31:00Z">
        <w:del w:id="298" w:author="Antony Johnson (ESO)" w:date="2023-06-26T13:29:00Z">
          <w:r w:rsidR="006A06D2" w:rsidDel="00FE6E0B">
            <w:rPr>
              <w:b/>
            </w:rPr>
            <w:delText xml:space="preserve">ata </w:delText>
          </w:r>
        </w:del>
      </w:ins>
      <w:ins w:id="299" w:author="Antony Johnson" w:date="2022-10-13T16:35:00Z">
        <w:del w:id="300" w:author="Antony Johnson (ESO)" w:date="2023-06-26T13:29:00Z">
          <w:r w:rsidR="003172D2" w:rsidRPr="001A2808" w:rsidDel="00FE6E0B">
            <w:rPr>
              <w:bCs/>
            </w:rPr>
            <w:delText xml:space="preserve">submitted </w:delText>
          </w:r>
          <w:r w:rsidR="00252FE4" w:rsidRPr="001A2808" w:rsidDel="00FE6E0B">
            <w:rPr>
              <w:bCs/>
            </w:rPr>
            <w:delText xml:space="preserve">by </w:delText>
          </w:r>
          <w:r w:rsidR="00252FE4" w:rsidDel="00FE6E0B">
            <w:rPr>
              <w:b/>
            </w:rPr>
            <w:delText>Generat</w:delText>
          </w:r>
        </w:del>
      </w:ins>
      <w:ins w:id="301" w:author="Antony Johnson" w:date="2022-10-13T16:36:00Z">
        <w:del w:id="302" w:author="Antony Johnson (ESO)" w:date="2023-06-26T13:29:00Z">
          <w:r w:rsidR="00252FE4" w:rsidDel="00FE6E0B">
            <w:rPr>
              <w:b/>
            </w:rPr>
            <w:delText xml:space="preserve">ors </w:delText>
          </w:r>
        </w:del>
      </w:ins>
      <w:ins w:id="303" w:author="Antony Johnson" w:date="2022-10-13T16:35:00Z">
        <w:del w:id="304" w:author="Antony Johnson (ESO)" w:date="2023-06-26T13:29:00Z">
          <w:r w:rsidR="003172D2" w:rsidRPr="001A2808" w:rsidDel="00FE6E0B">
            <w:rPr>
              <w:bCs/>
            </w:rPr>
            <w:delText>in respect of</w:delText>
          </w:r>
          <w:r w:rsidR="003172D2" w:rsidDel="00FE6E0B">
            <w:rPr>
              <w:b/>
            </w:rPr>
            <w:delText xml:space="preserve"> </w:delText>
          </w:r>
        </w:del>
      </w:ins>
      <w:ins w:id="305" w:author="Antony Johnson" w:date="2022-10-13T16:36:00Z">
        <w:del w:id="306" w:author="Antony Johnson (ESO)" w:date="2023-06-26T13:29:00Z">
          <w:r w:rsidR="001A2808" w:rsidDel="00FE6E0B">
            <w:rPr>
              <w:b/>
            </w:rPr>
            <w:delText xml:space="preserve">Future Large Power </w:delText>
          </w:r>
          <w:commentRangeStart w:id="307"/>
          <w:r w:rsidR="001A2808" w:rsidDel="00FE6E0B">
            <w:rPr>
              <w:b/>
            </w:rPr>
            <w:delText>Stations</w:delText>
          </w:r>
        </w:del>
      </w:ins>
      <w:commentRangeEnd w:id="307"/>
      <w:ins w:id="308" w:author="Antony Johnson" w:date="2022-10-13T16:37:00Z">
        <w:del w:id="309" w:author="Antony Johnson (ESO)" w:date="2023-06-26T13:29:00Z">
          <w:r w:rsidR="001A2808" w:rsidDel="00FE6E0B">
            <w:rPr>
              <w:rStyle w:val="CommentReference"/>
              <w:lang w:val="en-GB"/>
            </w:rPr>
            <w:commentReference w:id="307"/>
          </w:r>
        </w:del>
      </w:ins>
      <w:ins w:id="310" w:author="Antony Johnson" w:date="2022-10-13T16:36:00Z">
        <w:del w:id="311" w:author="Antony Johnson (ESO)" w:date="2023-06-26T13:29:00Z">
          <w:r w:rsidR="001A2808" w:rsidRPr="001A2808" w:rsidDel="00FE6E0B">
            <w:rPr>
              <w:bCs/>
            </w:rPr>
            <w:delText>)</w:delText>
          </w:r>
        </w:del>
      </w:ins>
      <w:ins w:id="312" w:author="Antony Johnson" w:date="2022-10-13T16:34:00Z">
        <w:r w:rsidR="00794E9E">
          <w:rPr>
            <w:b/>
          </w:rPr>
          <w:t xml:space="preserve"> </w:t>
        </w:r>
      </w:ins>
      <w:r>
        <w:t xml:space="preserve">and shall be prepared in accordance with </w:t>
      </w:r>
      <w:r>
        <w:rPr>
          <w:b/>
        </w:rPr>
        <w:t>Good Industry Practice</w:t>
      </w:r>
      <w:r>
        <w:t xml:space="preserve">. </w:t>
      </w:r>
    </w:p>
    <w:p w14:paraId="47AA689E" w14:textId="77777777" w:rsidR="004B08C6" w:rsidRDefault="004B08C6" w:rsidP="004B08C6">
      <w:pPr>
        <w:pStyle w:val="Level2Text"/>
      </w:pPr>
      <w:r>
        <w:tab/>
        <w:t xml:space="preserve">The </w:t>
      </w:r>
      <w:r>
        <w:rPr>
          <w:b/>
        </w:rPr>
        <w:t>Dynamic Parameters</w:t>
      </w:r>
      <w:r>
        <w:t xml:space="preserve"> applicable to the next following </w:t>
      </w:r>
      <w:r>
        <w:rPr>
          <w:b/>
        </w:rPr>
        <w:t xml:space="preserve">Operational Day </w:t>
      </w:r>
      <w:r>
        <w:t xml:space="preserve">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and may be used to instruct certain </w:t>
      </w:r>
      <w:r>
        <w:rPr>
          <w:b/>
        </w:rPr>
        <w:t>Ancillary Services</w:t>
      </w:r>
      <w:r>
        <w:t xml:space="preserve">. For the avoidance of doubt, the </w:t>
      </w:r>
      <w:r>
        <w:rPr>
          <w:b/>
        </w:rPr>
        <w:t>Dynamic Parameters</w:t>
      </w:r>
      <w:r>
        <w:t xml:space="preserve"> to be used in the current</w:t>
      </w:r>
      <w:r>
        <w:rPr>
          <w:b/>
        </w:rPr>
        <w:t xml:space="preserve"> Operational Day </w:t>
      </w:r>
      <w:r>
        <w:t xml:space="preserve"> will be those submitted in accordance with BC2.5.3.1.</w:t>
      </w:r>
    </w:p>
    <w:p w14:paraId="6F7C46B1" w14:textId="77777777" w:rsidR="004B08C6" w:rsidRDefault="004B08C6" w:rsidP="004B08C6">
      <w:pPr>
        <w:pStyle w:val="Level2Text"/>
      </w:pPr>
      <w:r>
        <w:t>(f)</w:t>
      </w:r>
      <w:bookmarkStart w:id="313" w:name="_Hlt519331272"/>
      <w:bookmarkEnd w:id="313"/>
      <w:r>
        <w:tab/>
      </w:r>
      <w:r>
        <w:rPr>
          <w:u w:val="single"/>
        </w:rPr>
        <w:t>Other Relevant Data</w:t>
      </w:r>
    </w:p>
    <w:p w14:paraId="0DB0F794" w14:textId="77777777" w:rsidR="004B08C6" w:rsidRDefault="004B08C6" w:rsidP="004B08C6">
      <w:pPr>
        <w:pStyle w:val="Level2Text"/>
      </w:pPr>
      <w:r>
        <w:tab/>
        <w:t xml:space="preserve">By 11:00 hours each day, each </w:t>
      </w:r>
      <w:r>
        <w:rPr>
          <w:b/>
        </w:rPr>
        <w:t>BM Participant</w:t>
      </w:r>
      <w:r>
        <w:t>,</w:t>
      </w:r>
      <w:r>
        <w:rPr>
          <w:b/>
        </w:rPr>
        <w:t xml:space="preserve"> </w:t>
      </w:r>
      <w:r>
        <w:t xml:space="preserve">in respect of each of its </w:t>
      </w:r>
      <w:r>
        <w:rPr>
          <w:b/>
        </w:rPr>
        <w:t>BM Units</w:t>
      </w:r>
      <w:r>
        <w:t xml:space="preserve"> and </w:t>
      </w:r>
      <w:r>
        <w:rPr>
          <w:b/>
        </w:rPr>
        <w:t>Generating Units</w:t>
      </w:r>
      <w:r>
        <w:t xml:space="preserve"> for which </w:t>
      </w:r>
      <w:r>
        <w:rPr>
          <w:b/>
        </w:rPr>
        <w:t>Physical Notifications</w:t>
      </w:r>
      <w:r>
        <w:t xml:space="preserve"> are being submitted, shall, if it has not already done so, submit to </w:t>
      </w:r>
      <w:r>
        <w:rPr>
          <w:b/>
        </w:rPr>
        <w:t xml:space="preserve">The Company </w:t>
      </w:r>
      <w:r>
        <w:t>(save in respect of item (vi) and (vii) where the item shall be submitted only when reasonably required by</w:t>
      </w:r>
      <w:r>
        <w:rPr>
          <w:b/>
        </w:rPr>
        <w:t xml:space="preserve"> The Company</w:t>
      </w:r>
      <w:r>
        <w:t>),</w:t>
      </w:r>
      <w:r>
        <w:rPr>
          <w:b/>
        </w:rPr>
        <w:t xml:space="preserve"> </w:t>
      </w:r>
      <w:r>
        <w:t xml:space="preserve">in respect of the next following </w:t>
      </w:r>
      <w:r>
        <w:rPr>
          <w:b/>
        </w:rPr>
        <w:t>Operational Day</w:t>
      </w:r>
      <w:r>
        <w:t xml:space="preserve"> the following:</w:t>
      </w:r>
    </w:p>
    <w:p w14:paraId="5916A53B" w14:textId="77777777" w:rsidR="004B08C6" w:rsidRDefault="004B08C6" w:rsidP="004B08C6">
      <w:pPr>
        <w:pStyle w:val="Level3Text"/>
      </w:pPr>
      <w:r>
        <w:t>(</w:t>
      </w:r>
      <w:proofErr w:type="spellStart"/>
      <w:r>
        <w:t>i</w:t>
      </w:r>
      <w:proofErr w:type="spellEnd"/>
      <w:r>
        <w:t>)</w:t>
      </w:r>
      <w:r>
        <w:tab/>
        <w:t xml:space="preserve">in the case of a </w:t>
      </w:r>
      <w:r>
        <w:rPr>
          <w:b/>
        </w:rPr>
        <w:t>CCGT Module</w:t>
      </w:r>
      <w:r>
        <w:t xml:space="preserve"> and/or a </w:t>
      </w:r>
      <w:r>
        <w:rPr>
          <w:b/>
        </w:rPr>
        <w:t>Synchronous Power Generating Module</w:t>
      </w:r>
      <w:r>
        <w:t xml:space="preserve">, a </w:t>
      </w:r>
      <w:r>
        <w:rPr>
          <w:b/>
        </w:rPr>
        <w:t>CCGT Module Matrix</w:t>
      </w:r>
      <w:r>
        <w:t xml:space="preserve"> and/or a </w:t>
      </w:r>
      <w:r>
        <w:rPr>
          <w:b/>
        </w:rPr>
        <w:t>Synchronous Power Generating Module Matrix</w:t>
      </w:r>
      <w:r>
        <w:t xml:space="preserve"> as described in </w:t>
      </w:r>
      <w:r>
        <w:rPr>
          <w:b/>
        </w:rPr>
        <w:t xml:space="preserve">BC1 </w:t>
      </w:r>
      <w:r>
        <w:t>Appendix 1;</w:t>
      </w:r>
    </w:p>
    <w:p w14:paraId="54CDB8AD" w14:textId="77777777" w:rsidR="004B08C6" w:rsidRDefault="004B08C6" w:rsidP="004B08C6">
      <w:pPr>
        <w:pStyle w:val="Level3Text"/>
      </w:pPr>
      <w:r>
        <w:t>(ii)</w:t>
      </w:r>
      <w:r>
        <w:tab/>
        <w:t xml:space="preserve">details of any special factors which in the reasonable opinion of the </w:t>
      </w:r>
      <w:r>
        <w:rPr>
          <w:b/>
        </w:rPr>
        <w:t>BM Participant</w:t>
      </w:r>
      <w:r>
        <w:t xml:space="preserve"> may have a material effect or present an enhanced risk of a material effect on the likely output (or consumption) of such </w:t>
      </w:r>
      <w:r>
        <w:rPr>
          <w:b/>
        </w:rPr>
        <w:t>BM Unit(s)</w:t>
      </w:r>
      <w:r>
        <w:t xml:space="preserve">. Such factors may include risks, or potential interruptions, to </w:t>
      </w:r>
      <w:r>
        <w:rPr>
          <w:b/>
        </w:rPr>
        <w:t>BM Unit</w:t>
      </w:r>
      <w:r>
        <w:t xml:space="preserve"> fuel supplies, or developing plant problems, details of tripping tests, etc. This information will normally only be used to assist in determining the appropriate level of </w:t>
      </w:r>
      <w:r>
        <w:rPr>
          <w:b/>
        </w:rPr>
        <w:t>Operating Margin</w:t>
      </w:r>
      <w:r>
        <w:t xml:space="preserve"> that is required under OC2.4.6;</w:t>
      </w:r>
    </w:p>
    <w:p w14:paraId="7332A26E" w14:textId="77777777" w:rsidR="004B08C6" w:rsidRDefault="004B08C6" w:rsidP="004B08C6">
      <w:pPr>
        <w:pStyle w:val="Level3Text"/>
      </w:pPr>
      <w:r>
        <w:t>(iii)</w:t>
      </w:r>
      <w:r>
        <w:tab/>
        <w:t xml:space="preserve">in the case of </w:t>
      </w:r>
      <w:r>
        <w:rPr>
          <w:b/>
        </w:rPr>
        <w:t>Generators</w:t>
      </w:r>
      <w:r>
        <w:t xml:space="preserve">, any temporary changes, and their possible duration, to the </w:t>
      </w:r>
      <w:r>
        <w:rPr>
          <w:b/>
        </w:rPr>
        <w:t>Registered Data</w:t>
      </w:r>
      <w:r>
        <w:t xml:space="preserve"> of such </w:t>
      </w:r>
      <w:r>
        <w:rPr>
          <w:b/>
        </w:rPr>
        <w:t>BM Unit</w:t>
      </w:r>
      <w:r>
        <w:t>;</w:t>
      </w:r>
    </w:p>
    <w:p w14:paraId="788E5124" w14:textId="77777777" w:rsidR="004B08C6" w:rsidRDefault="004B08C6" w:rsidP="004B08C6">
      <w:pPr>
        <w:pStyle w:val="Level3Text"/>
      </w:pPr>
      <w:r>
        <w:t>(iv)</w:t>
      </w:r>
      <w:r>
        <w:tab/>
        <w:t xml:space="preserve">in the case of </w:t>
      </w:r>
      <w:r>
        <w:rPr>
          <w:b/>
        </w:rPr>
        <w:t>Suppliers</w:t>
      </w:r>
      <w:r>
        <w:t xml:space="preserve">, details of </w:t>
      </w:r>
      <w:r>
        <w:rPr>
          <w:b/>
        </w:rPr>
        <w:t>Customer Demand Management</w:t>
      </w:r>
      <w:r>
        <w:t xml:space="preserve"> taken into account in the preparation of its </w:t>
      </w:r>
      <w:r>
        <w:rPr>
          <w:b/>
        </w:rPr>
        <w:t xml:space="preserve">BM Unit </w:t>
      </w:r>
      <w:proofErr w:type="gramStart"/>
      <w:r>
        <w:rPr>
          <w:b/>
        </w:rPr>
        <w:t>Data</w:t>
      </w:r>
      <w:r>
        <w:t>;</w:t>
      </w:r>
      <w:proofErr w:type="gramEnd"/>
      <w:r>
        <w:t xml:space="preserve"> </w:t>
      </w:r>
    </w:p>
    <w:p w14:paraId="06CBC399" w14:textId="77777777" w:rsidR="004B08C6" w:rsidRDefault="004B08C6" w:rsidP="004B08C6">
      <w:pPr>
        <w:pStyle w:val="Level3Text"/>
      </w:pPr>
      <w:r>
        <w:t>(v)</w:t>
      </w:r>
      <w:r>
        <w:tab/>
        <w:t xml:space="preserve">details of any other factors which </w:t>
      </w:r>
      <w:r>
        <w:rPr>
          <w:b/>
        </w:rPr>
        <w:t>The Company</w:t>
      </w:r>
      <w:r>
        <w:t xml:space="preserve"> may take account of when issuing </w:t>
      </w:r>
      <w:r>
        <w:rPr>
          <w:b/>
        </w:rPr>
        <w:t>Bid-Offer Acceptances</w:t>
      </w:r>
      <w:r>
        <w:t xml:space="preserve"> for a </w:t>
      </w:r>
      <w:r>
        <w:rPr>
          <w:b/>
        </w:rPr>
        <w:t>BM Unit</w:t>
      </w:r>
      <w:r>
        <w:t xml:space="preserve"> (e.g., </w:t>
      </w:r>
      <w:r>
        <w:rPr>
          <w:b/>
        </w:rPr>
        <w:t>Synchronising</w:t>
      </w:r>
      <w:r>
        <w:t xml:space="preserve"> or </w:t>
      </w:r>
      <w:r>
        <w:rPr>
          <w:b/>
        </w:rPr>
        <w:t>De-Synchronising</w:t>
      </w:r>
      <w:r>
        <w:t xml:space="preserve"> Intervals);</w:t>
      </w:r>
    </w:p>
    <w:p w14:paraId="521B7F40" w14:textId="77777777" w:rsidR="004B08C6" w:rsidRDefault="004B08C6" w:rsidP="004B08C6">
      <w:pPr>
        <w:pStyle w:val="Level3Text"/>
      </w:pPr>
      <w:r>
        <w:t>(vi)</w:t>
      </w:r>
      <w:r>
        <w:tab/>
        <w:t xml:space="preserve">in the case of a </w:t>
      </w:r>
      <w:r>
        <w:rPr>
          <w:b/>
        </w:rPr>
        <w:t>Cascade Hydro Scheme</w:t>
      </w:r>
      <w:r>
        <w:t xml:space="preserve">, the </w:t>
      </w:r>
      <w:r>
        <w:rPr>
          <w:b/>
        </w:rPr>
        <w:t>Cascade Hydro Scheme Matrix</w:t>
      </w:r>
      <w:r>
        <w:t xml:space="preserve"> as described in </w:t>
      </w:r>
      <w:r>
        <w:rPr>
          <w:b/>
        </w:rPr>
        <w:t>BC1</w:t>
      </w:r>
      <w:r>
        <w:t xml:space="preserve"> Appendix 1;</w:t>
      </w:r>
    </w:p>
    <w:p w14:paraId="03ED9CB6" w14:textId="77777777" w:rsidR="004B08C6" w:rsidRDefault="004B08C6" w:rsidP="004B08C6">
      <w:pPr>
        <w:pStyle w:val="Level3Text"/>
      </w:pPr>
      <w:r>
        <w:t>(vii)</w:t>
      </w:r>
      <w:r>
        <w:tab/>
        <w:t xml:space="preserve">in the case of a </w:t>
      </w:r>
      <w:r>
        <w:rPr>
          <w:b/>
        </w:rPr>
        <w:t>Power Park Module</w:t>
      </w:r>
      <w:r>
        <w:t xml:space="preserve">, a </w:t>
      </w:r>
      <w:r>
        <w:rPr>
          <w:b/>
        </w:rPr>
        <w:t>Power Park Module Availability Matrix</w:t>
      </w:r>
      <w:r>
        <w:t xml:space="preserve"> as described in </w:t>
      </w:r>
      <w:r>
        <w:rPr>
          <w:b/>
        </w:rPr>
        <w:t>BC1</w:t>
      </w:r>
      <w:r>
        <w:t xml:space="preserve"> Appendix 1;</w:t>
      </w:r>
    </w:p>
    <w:p w14:paraId="4DA19928" w14:textId="622D6D47" w:rsidR="004B08C6" w:rsidRDefault="004B08C6" w:rsidP="004B08C6">
      <w:pPr>
        <w:pStyle w:val="Level3Text"/>
      </w:pPr>
      <w:r>
        <w:t xml:space="preserve">(viii) in the case of an </w:t>
      </w:r>
      <w:r>
        <w:rPr>
          <w:b/>
        </w:rPr>
        <w:t>Additional BM Unit</w:t>
      </w:r>
      <w:r>
        <w:t xml:space="preserve"> or a </w:t>
      </w:r>
      <w:r>
        <w:rPr>
          <w:b/>
        </w:rPr>
        <w:t>Secondary BM Unit</w:t>
      </w:r>
      <w:r>
        <w:t xml:space="preserve"> an </w:t>
      </w:r>
      <w:r>
        <w:rPr>
          <w:b/>
        </w:rPr>
        <w:t>Aggregator Impact Matrix</w:t>
      </w:r>
      <w:r>
        <w:t xml:space="preserve"> as described in </w:t>
      </w:r>
      <w:r>
        <w:rPr>
          <w:b/>
        </w:rPr>
        <w:t>BC1</w:t>
      </w:r>
      <w:r>
        <w:t xml:space="preserve"> Appendix 1.</w:t>
      </w:r>
    </w:p>
    <w:p w14:paraId="2F00D70D" w14:textId="411CCEBA" w:rsidR="000E0B3A" w:rsidRDefault="000E0B3A" w:rsidP="000E0B3A">
      <w:pPr>
        <w:pStyle w:val="Level3Text"/>
        <w:ind w:left="0" w:firstLine="0"/>
      </w:pPr>
    </w:p>
    <w:p w14:paraId="09338CB7" w14:textId="356911BA" w:rsidR="000E0B3A" w:rsidRDefault="000E0B3A" w:rsidP="000E0B3A">
      <w:pPr>
        <w:pStyle w:val="Level3Text"/>
        <w:ind w:left="0" w:firstLine="0"/>
        <w:rPr>
          <w:b/>
          <w:bCs/>
        </w:rPr>
      </w:pPr>
      <w:r w:rsidRPr="000E0B3A">
        <w:rPr>
          <w:b/>
          <w:bCs/>
        </w:rPr>
        <w:t>………………………………………..</w:t>
      </w:r>
    </w:p>
    <w:p w14:paraId="1AD9CDFC" w14:textId="30C005FA" w:rsidR="000E0B3A" w:rsidRDefault="000E0B3A" w:rsidP="000E0B3A">
      <w:pPr>
        <w:pStyle w:val="Level3Text"/>
        <w:ind w:left="0" w:firstLine="0"/>
        <w:rPr>
          <w:b/>
          <w:bCs/>
        </w:rPr>
      </w:pPr>
    </w:p>
    <w:p w14:paraId="44259746" w14:textId="24F9C727" w:rsidR="00A528F7" w:rsidRDefault="00104173" w:rsidP="00104173">
      <w:pPr>
        <w:pStyle w:val="Level3Text"/>
        <w:tabs>
          <w:tab w:val="left" w:pos="1560"/>
        </w:tabs>
        <w:ind w:left="1134" w:hanging="850"/>
      </w:pPr>
      <w:r>
        <w:t xml:space="preserve">BC1.4.4 </w:t>
      </w:r>
      <w:r w:rsidRPr="00A528F7">
        <w:rPr>
          <w:u w:val="single"/>
        </w:rPr>
        <w:t xml:space="preserve">Receipt </w:t>
      </w:r>
      <w:ins w:id="314" w:author="Antony Johnson" w:date="2022-10-13T16:45:00Z">
        <w:r w:rsidR="007A1483">
          <w:rPr>
            <w:u w:val="single"/>
          </w:rPr>
          <w:t>o</w:t>
        </w:r>
      </w:ins>
      <w:del w:id="315" w:author="Antony Johnson" w:date="2022-10-13T16:45:00Z">
        <w:r w:rsidRPr="00A528F7" w:rsidDel="007A1483">
          <w:rPr>
            <w:u w:val="single"/>
          </w:rPr>
          <w:delText>O</w:delText>
        </w:r>
      </w:del>
      <w:r w:rsidRPr="00A528F7">
        <w:rPr>
          <w:u w:val="single"/>
        </w:rPr>
        <w:t>f BM Unit Data Prior To Gate Closure</w:t>
      </w:r>
      <w:r>
        <w:t xml:space="preserve"> </w:t>
      </w:r>
    </w:p>
    <w:p w14:paraId="444A2C6A" w14:textId="0F7F9EAF" w:rsidR="003B7BAE" w:rsidRDefault="00104173" w:rsidP="00A528F7">
      <w:pPr>
        <w:pStyle w:val="Level3Text"/>
        <w:tabs>
          <w:tab w:val="left" w:pos="1560"/>
        </w:tabs>
        <w:ind w:left="1134" w:firstLine="0"/>
      </w:pPr>
      <w:r w:rsidRPr="00A528F7">
        <w:rPr>
          <w:b/>
          <w:bCs/>
        </w:rPr>
        <w:t>BM Participants</w:t>
      </w:r>
      <w:r>
        <w:t xml:space="preserve"> </w:t>
      </w:r>
      <w:ins w:id="316" w:author="Antony Johnson" w:date="2022-10-13T16:45:00Z">
        <w:del w:id="317" w:author="Antony Johnson (ESO)" w:date="2023-06-26T13:29:00Z">
          <w:r w:rsidR="007A1483" w:rsidDel="005A6A91">
            <w:delText xml:space="preserve">(including </w:delText>
          </w:r>
          <w:r w:rsidR="007A1483" w:rsidRPr="007A1483" w:rsidDel="005A6A91">
            <w:rPr>
              <w:b/>
              <w:bCs/>
            </w:rPr>
            <w:delText>Generators</w:delText>
          </w:r>
          <w:r w:rsidR="007A1483" w:rsidDel="005A6A91">
            <w:delText xml:space="preserve"> in </w:delText>
          </w:r>
        </w:del>
      </w:ins>
      <w:ins w:id="318" w:author="Antony Johnson" w:date="2022-10-13T16:46:00Z">
        <w:del w:id="319" w:author="Antony Johnson (ESO)" w:date="2023-06-26T13:29:00Z">
          <w:r w:rsidR="007A1483" w:rsidDel="005A6A91">
            <w:delText xml:space="preserve">respect of </w:delText>
          </w:r>
          <w:r w:rsidR="007A1483" w:rsidRPr="007A1483" w:rsidDel="005A6A91">
            <w:rPr>
              <w:b/>
              <w:bCs/>
            </w:rPr>
            <w:delText>Future Large Power Stations</w:delText>
          </w:r>
          <w:r w:rsidR="007A1483" w:rsidDel="005A6A91">
            <w:delText xml:space="preserve">) </w:delText>
          </w:r>
        </w:del>
      </w:ins>
      <w:r>
        <w:t xml:space="preserve">submitting </w:t>
      </w:r>
      <w:r w:rsidRPr="00A528F7">
        <w:rPr>
          <w:b/>
          <w:bCs/>
        </w:rPr>
        <w:t>Bid-Offer Data</w:t>
      </w:r>
      <w:r>
        <w:t xml:space="preserve">, in respect of any </w:t>
      </w:r>
      <w:r w:rsidRPr="00A528F7">
        <w:rPr>
          <w:b/>
          <w:bCs/>
        </w:rPr>
        <w:t>BM Unit</w:t>
      </w:r>
      <w:r>
        <w:t xml:space="preserve"> for use in the </w:t>
      </w:r>
      <w:r w:rsidRPr="00A528F7">
        <w:rPr>
          <w:b/>
          <w:bCs/>
        </w:rPr>
        <w:t>Balancing Mechanism</w:t>
      </w:r>
      <w:r>
        <w:t xml:space="preserve"> for any particular </w:t>
      </w:r>
      <w:r w:rsidRPr="00A528F7">
        <w:rPr>
          <w:b/>
          <w:bCs/>
        </w:rPr>
        <w:t>Settlement Period</w:t>
      </w:r>
      <w:r>
        <w:t xml:space="preserve"> in accordance with the </w:t>
      </w:r>
      <w:r w:rsidRPr="00A528F7">
        <w:rPr>
          <w:b/>
          <w:bCs/>
        </w:rPr>
        <w:t>BSC</w:t>
      </w:r>
      <w:r>
        <w:t xml:space="preserve">, must ensure that </w:t>
      </w:r>
      <w:r w:rsidRPr="00A528F7">
        <w:rPr>
          <w:b/>
          <w:bCs/>
        </w:rPr>
        <w:t>Physical Notifications</w:t>
      </w:r>
      <w:r>
        <w:t xml:space="preserve"> and </w:t>
      </w:r>
      <w:r w:rsidRPr="00A528F7">
        <w:rPr>
          <w:b/>
          <w:bCs/>
        </w:rPr>
        <w:t>Bid-Offer Data</w:t>
      </w:r>
      <w:r>
        <w:t xml:space="preserve"> for such </w:t>
      </w:r>
      <w:r w:rsidRPr="00A528F7">
        <w:rPr>
          <w:b/>
          <w:bCs/>
        </w:rPr>
        <w:t>BM Units</w:t>
      </w:r>
      <w:r>
        <w:t xml:space="preserve"> are received in their entirety and logged into </w:t>
      </w:r>
      <w:r w:rsidRPr="00A528F7">
        <w:rPr>
          <w:b/>
          <w:bCs/>
        </w:rPr>
        <w:t>The Company’s</w:t>
      </w:r>
      <w:r>
        <w:t xml:space="preserve"> </w:t>
      </w:r>
      <w:r>
        <w:lastRenderedPageBreak/>
        <w:t xml:space="preserve">computer systems by the time of </w:t>
      </w:r>
      <w:r w:rsidRPr="00A528F7">
        <w:rPr>
          <w:b/>
          <w:bCs/>
        </w:rPr>
        <w:t>Gate Closure</w:t>
      </w:r>
      <w:r>
        <w:t xml:space="preserve"> for that </w:t>
      </w:r>
      <w:r w:rsidRPr="00A528F7">
        <w:rPr>
          <w:b/>
          <w:bCs/>
        </w:rPr>
        <w:t>Settlement Period</w:t>
      </w:r>
      <w:r>
        <w:t xml:space="preserve">. In all cases the data received will be subject to the application under the </w:t>
      </w:r>
      <w:r w:rsidRPr="003B7BAE">
        <w:rPr>
          <w:b/>
          <w:bCs/>
        </w:rPr>
        <w:t>Grid Code</w:t>
      </w:r>
      <w:r>
        <w:t xml:space="preserve"> of the provisions of BC1.4.5. </w:t>
      </w:r>
    </w:p>
    <w:p w14:paraId="6DA69A71" w14:textId="77777777" w:rsidR="003B7BAE" w:rsidRDefault="003B7BAE" w:rsidP="00A528F7">
      <w:pPr>
        <w:pStyle w:val="Level3Text"/>
        <w:tabs>
          <w:tab w:val="left" w:pos="1560"/>
        </w:tabs>
        <w:ind w:left="1134" w:firstLine="0"/>
      </w:pPr>
    </w:p>
    <w:p w14:paraId="3CF78A96" w14:textId="5E8754F1" w:rsidR="00581622" w:rsidRDefault="00104173" w:rsidP="00581622">
      <w:pPr>
        <w:pStyle w:val="Level3Text"/>
        <w:tabs>
          <w:tab w:val="left" w:pos="1560"/>
        </w:tabs>
        <w:ind w:left="1134" w:firstLine="0"/>
        <w:rPr>
          <w:ins w:id="320" w:author="Antony Johnson" w:date="2022-10-13T17:32:00Z"/>
        </w:rPr>
      </w:pPr>
      <w:r>
        <w:t xml:space="preserve">For the avoidance of doubt, no changes to the </w:t>
      </w:r>
      <w:r w:rsidRPr="003B7BAE">
        <w:rPr>
          <w:b/>
          <w:bCs/>
        </w:rPr>
        <w:t>Physical Notification</w:t>
      </w:r>
      <w:r>
        <w:t xml:space="preserve"> or </w:t>
      </w:r>
      <w:r w:rsidRPr="003B7BAE">
        <w:rPr>
          <w:b/>
          <w:bCs/>
        </w:rPr>
        <w:t>Bid-Offer Data</w:t>
      </w:r>
      <w:r>
        <w:t xml:space="preserve"> for any </w:t>
      </w:r>
      <w:r w:rsidRPr="003B7BAE">
        <w:rPr>
          <w:b/>
          <w:bCs/>
        </w:rPr>
        <w:t>Settlement Period</w:t>
      </w:r>
      <w:r>
        <w:t xml:space="preserve"> may be submitted to </w:t>
      </w:r>
      <w:r w:rsidRPr="003B7BAE">
        <w:rPr>
          <w:b/>
          <w:bCs/>
        </w:rPr>
        <w:t>The Company</w:t>
      </w:r>
      <w:r>
        <w:t xml:space="preserve"> after </w:t>
      </w:r>
      <w:r w:rsidRPr="003B7BAE">
        <w:rPr>
          <w:b/>
          <w:bCs/>
        </w:rPr>
        <w:t>Gate Closure</w:t>
      </w:r>
      <w:r>
        <w:t xml:space="preserve"> for that </w:t>
      </w:r>
      <w:r w:rsidRPr="003B7BAE">
        <w:rPr>
          <w:b/>
          <w:bCs/>
        </w:rPr>
        <w:t>Settlement Period</w:t>
      </w:r>
      <w:r>
        <w:t>.</w:t>
      </w:r>
    </w:p>
    <w:p w14:paraId="4AE3381B" w14:textId="09EC4AC4" w:rsidR="00581622" w:rsidRPr="000E0B3A" w:rsidDel="00581622" w:rsidRDefault="00581622" w:rsidP="00A528F7">
      <w:pPr>
        <w:pStyle w:val="Level3Text"/>
        <w:tabs>
          <w:tab w:val="left" w:pos="1560"/>
        </w:tabs>
        <w:ind w:left="1134" w:firstLine="0"/>
        <w:rPr>
          <w:del w:id="321" w:author="Antony Johnson" w:date="2022-10-13T17:32:00Z"/>
          <w:b/>
          <w:bCs/>
        </w:rPr>
      </w:pPr>
    </w:p>
    <w:p w14:paraId="44649901" w14:textId="004C22F3" w:rsidR="004B08C6" w:rsidRDefault="00581622" w:rsidP="00581622">
      <w:pPr>
        <w:pStyle w:val="Level2Text"/>
        <w:ind w:left="0" w:firstLine="0"/>
        <w:jc w:val="both"/>
        <w:rPr>
          <w:b/>
          <w:bCs/>
        </w:rPr>
      </w:pPr>
      <w:r>
        <w:rPr>
          <w:b/>
          <w:bCs/>
        </w:rPr>
        <w:t>……………………………….</w:t>
      </w:r>
    </w:p>
    <w:p w14:paraId="67657829" w14:textId="662B57C1" w:rsidR="00C8582C" w:rsidRDefault="00C8582C" w:rsidP="00C8582C">
      <w:pPr>
        <w:widowControl/>
        <w:rPr>
          <w:rFonts w:cs="Arial"/>
          <w:b/>
          <w:i/>
          <w:iCs/>
          <w:snapToGrid/>
        </w:rPr>
      </w:pPr>
      <w:r>
        <w:rPr>
          <w:rFonts w:cs="Arial"/>
          <w:b/>
          <w:i/>
          <w:iCs/>
        </w:rPr>
        <w:t>Extracts from the Balancing Code BC2</w:t>
      </w:r>
    </w:p>
    <w:p w14:paraId="03E5627A" w14:textId="27D283DF" w:rsidR="00581622" w:rsidRDefault="00581622" w:rsidP="00581622">
      <w:pPr>
        <w:pStyle w:val="Level2Text"/>
        <w:ind w:left="0" w:firstLine="0"/>
        <w:jc w:val="both"/>
        <w:rPr>
          <w:b/>
          <w:bCs/>
        </w:rPr>
      </w:pPr>
    </w:p>
    <w:p w14:paraId="5219C60C" w14:textId="6B7ED1DE" w:rsidR="00C8582C" w:rsidRDefault="005F5E4F" w:rsidP="00581622">
      <w:pPr>
        <w:pStyle w:val="Level2Text"/>
        <w:ind w:left="0" w:firstLine="0"/>
        <w:jc w:val="both"/>
        <w:rPr>
          <w:b/>
          <w:bCs/>
        </w:rPr>
      </w:pPr>
      <w:r>
        <w:rPr>
          <w:b/>
          <w:bCs/>
        </w:rPr>
        <w:t>……………………………….</w:t>
      </w:r>
    </w:p>
    <w:p w14:paraId="3B319352" w14:textId="77777777" w:rsidR="005F5E4F" w:rsidRPr="00D20059" w:rsidRDefault="005F5E4F" w:rsidP="005F5E4F">
      <w:pPr>
        <w:pStyle w:val="Level1Text"/>
        <w:rPr>
          <w:color w:val="auto"/>
        </w:rPr>
      </w:pPr>
      <w:r w:rsidRPr="00031982">
        <w:rPr>
          <w:color w:val="auto"/>
        </w:rPr>
        <w:t>BC2.2</w:t>
      </w:r>
      <w:r w:rsidRPr="00031982">
        <w:rPr>
          <w:color w:val="auto"/>
        </w:rPr>
        <w:tab/>
      </w:r>
      <w:r w:rsidRPr="00031982">
        <w:rPr>
          <w:color w:val="auto"/>
          <w:u w:val="single"/>
        </w:rPr>
        <w:t>OBJECTIVE</w:t>
      </w:r>
      <w:r w:rsidRPr="00D20059">
        <w:rPr>
          <w:color w:val="auto"/>
        </w:rPr>
        <w:fldChar w:fldCharType="begin"/>
      </w:r>
      <w:r w:rsidRPr="00D20059">
        <w:rPr>
          <w:color w:val="auto"/>
        </w:rPr>
        <w:instrText xml:space="preserve"> TC "</w:instrText>
      </w:r>
      <w:bookmarkStart w:id="322" w:name="_Toc384028446"/>
      <w:bookmarkStart w:id="323" w:name="_Toc80714958"/>
      <w:r w:rsidRPr="00D20059">
        <w:rPr>
          <w:color w:val="auto"/>
        </w:rPr>
        <w:instrText>BC2.2   OBJECTIVE</w:instrText>
      </w:r>
      <w:bookmarkEnd w:id="322"/>
      <w:bookmarkEnd w:id="323"/>
      <w:r w:rsidRPr="00D20059">
        <w:rPr>
          <w:color w:val="auto"/>
        </w:rPr>
        <w:instrText xml:space="preserve"> "\l 1 </w:instrText>
      </w:r>
      <w:r w:rsidRPr="00D20059">
        <w:rPr>
          <w:color w:val="auto"/>
        </w:rPr>
        <w:fldChar w:fldCharType="end"/>
      </w:r>
    </w:p>
    <w:p w14:paraId="77ED836F" w14:textId="77777777" w:rsidR="005F5E4F" w:rsidRPr="00D20059" w:rsidRDefault="005F5E4F" w:rsidP="005F5E4F">
      <w:pPr>
        <w:pStyle w:val="Level1Text"/>
        <w:rPr>
          <w:color w:val="auto"/>
        </w:rPr>
      </w:pPr>
      <w:r w:rsidRPr="00D20059">
        <w:rPr>
          <w:color w:val="auto"/>
        </w:rPr>
        <w:tab/>
        <w:t xml:space="preserve">The procedure covering the operation of the </w:t>
      </w:r>
      <w:r w:rsidRPr="00D20059">
        <w:rPr>
          <w:b/>
          <w:color w:val="auto"/>
        </w:rPr>
        <w:t>Balancing Mechanism</w:t>
      </w:r>
      <w:r w:rsidRPr="00D20059">
        <w:rPr>
          <w:color w:val="auto"/>
        </w:rPr>
        <w:t xml:space="preserve"> and the issuing of instructions to </w:t>
      </w:r>
      <w:r w:rsidRPr="00D20059">
        <w:rPr>
          <w:b/>
          <w:color w:val="auto"/>
        </w:rPr>
        <w:t>Users</w:t>
      </w:r>
      <w:r w:rsidRPr="00D20059">
        <w:rPr>
          <w:color w:val="auto"/>
        </w:rPr>
        <w:t xml:space="preserve"> is intended to enable </w:t>
      </w:r>
      <w:r>
        <w:rPr>
          <w:b/>
          <w:color w:val="auto"/>
        </w:rPr>
        <w:t>The Company</w:t>
      </w:r>
      <w:r w:rsidRPr="00D20059">
        <w:rPr>
          <w:color w:val="auto"/>
        </w:rPr>
        <w:t xml:space="preserve"> as far as possible to maintain the integrity of the </w:t>
      </w:r>
      <w:r w:rsidRPr="00D20059">
        <w:rPr>
          <w:b/>
          <w:color w:val="auto"/>
        </w:rPr>
        <w:t>National Electricity Transmission System</w:t>
      </w:r>
      <w:r w:rsidRPr="00D20059">
        <w:rPr>
          <w:color w:val="auto"/>
        </w:rPr>
        <w:t xml:space="preserve"> together with the security and quality of supply.</w:t>
      </w:r>
    </w:p>
    <w:p w14:paraId="6DD82093" w14:textId="77777777" w:rsidR="005F5E4F" w:rsidRPr="00D20059" w:rsidRDefault="005F5E4F" w:rsidP="005F5E4F">
      <w:pPr>
        <w:pStyle w:val="Level1Text"/>
        <w:rPr>
          <w:color w:val="auto"/>
        </w:rPr>
      </w:pPr>
      <w:r w:rsidRPr="00D20059">
        <w:rPr>
          <w:color w:val="auto"/>
        </w:rPr>
        <w:tab/>
        <w:t xml:space="preserve">Where reference is made in this </w:t>
      </w:r>
      <w:r w:rsidRPr="00D20059">
        <w:rPr>
          <w:b/>
          <w:color w:val="auto"/>
        </w:rPr>
        <w:t>BC2</w:t>
      </w:r>
      <w:r w:rsidRPr="00D20059">
        <w:rPr>
          <w:color w:val="auto"/>
        </w:rPr>
        <w:t xml:space="preserve"> to </w:t>
      </w:r>
      <w:r w:rsidRPr="003F6546">
        <w:rPr>
          <w:b/>
          <w:color w:val="auto"/>
        </w:rPr>
        <w:t xml:space="preserve">Power Generating Modules </w:t>
      </w:r>
      <w:r w:rsidRPr="003F6546">
        <w:rPr>
          <w:color w:val="auto"/>
        </w:rPr>
        <w:t xml:space="preserve">or </w:t>
      </w:r>
      <w:r w:rsidRPr="00D20059">
        <w:rPr>
          <w:b/>
          <w:color w:val="auto"/>
        </w:rPr>
        <w:t>Generating Units</w:t>
      </w:r>
      <w:r w:rsidRPr="00D20059">
        <w:rPr>
          <w:color w:val="auto"/>
        </w:rPr>
        <w:t xml:space="preserve"> (unless otherwise stated) it only applies:</w:t>
      </w:r>
    </w:p>
    <w:p w14:paraId="17668CEF" w14:textId="4D62559F" w:rsidR="005F5E4F" w:rsidRPr="003F6546" w:rsidRDefault="005F5E4F" w:rsidP="005F5E4F">
      <w:pPr>
        <w:pStyle w:val="Level2Text"/>
      </w:pPr>
      <w:r w:rsidRPr="003F6546">
        <w:t>(a)</w:t>
      </w:r>
      <w:r w:rsidRPr="003F6546">
        <w:tab/>
        <w:t xml:space="preserve">to each </w:t>
      </w:r>
      <w:r w:rsidRPr="003F6546">
        <w:rPr>
          <w:b/>
        </w:rPr>
        <w:t>Generating Unit</w:t>
      </w:r>
      <w:r w:rsidRPr="003F6546">
        <w:t xml:space="preserve"> which forms part of the </w:t>
      </w:r>
      <w:r w:rsidRPr="003F6546">
        <w:rPr>
          <w:b/>
        </w:rPr>
        <w:t>BM Unit</w:t>
      </w:r>
      <w:r w:rsidRPr="003F6546">
        <w:t xml:space="preserve"> of </w:t>
      </w:r>
      <w:r w:rsidRPr="00596106">
        <w:t xml:space="preserve">a </w:t>
      </w:r>
      <w:r w:rsidRPr="003F6546">
        <w:rPr>
          <w:b/>
        </w:rPr>
        <w:t>Cascade Hydro Scheme</w:t>
      </w:r>
      <w:ins w:id="324" w:author="Antony Johnson" w:date="2022-10-13T17:40:00Z">
        <w:del w:id="325" w:author="Antony Johnson (ESO)" w:date="2023-06-26T13:33:00Z">
          <w:r w:rsidRPr="005F5E4F" w:rsidDel="006377A2">
            <w:rPr>
              <w:bCs/>
            </w:rPr>
            <w:delText xml:space="preserve"> </w:delText>
          </w:r>
          <w:r w:rsidRPr="00184D9D" w:rsidDel="006377A2">
            <w:rPr>
              <w:bCs/>
            </w:rPr>
            <w:delText xml:space="preserve">which are not part of a </w:delText>
          </w:r>
          <w:r w:rsidDel="006377A2">
            <w:rPr>
              <w:b/>
            </w:rPr>
            <w:delText>Future Large Power Station</w:delText>
          </w:r>
        </w:del>
      </w:ins>
      <w:r w:rsidRPr="003F6546">
        <w:t>; and</w:t>
      </w:r>
    </w:p>
    <w:p w14:paraId="54396518" w14:textId="307C43BE" w:rsidR="005F5E4F" w:rsidRPr="003F6546" w:rsidRDefault="005F5E4F" w:rsidP="005F5E4F">
      <w:pPr>
        <w:pStyle w:val="Level2Text"/>
      </w:pPr>
      <w:r w:rsidRPr="003F6546">
        <w:t>(b)</w:t>
      </w:r>
      <w:r w:rsidRPr="003F6546">
        <w:tab/>
        <w:t xml:space="preserve">at an </w:t>
      </w:r>
      <w:r w:rsidRPr="003F6546">
        <w:rPr>
          <w:b/>
        </w:rPr>
        <w:t xml:space="preserve">Embedded </w:t>
      </w:r>
      <w:proofErr w:type="spellStart"/>
      <w:r w:rsidRPr="003F6546">
        <w:rPr>
          <w:b/>
        </w:rPr>
        <w:t>Exemptable</w:t>
      </w:r>
      <w:proofErr w:type="spellEnd"/>
      <w:r w:rsidRPr="003F6546">
        <w:rPr>
          <w:b/>
        </w:rPr>
        <w:t xml:space="preserve"> Large Power Station</w:t>
      </w:r>
      <w:r w:rsidRPr="003F6546">
        <w:t xml:space="preserve"> </w:t>
      </w:r>
      <w:ins w:id="326" w:author="Antony Johnson" w:date="2022-10-13T17:40:00Z">
        <w:del w:id="327" w:author="Antony Johnson (ESO)" w:date="2023-06-26T13:33:00Z">
          <w:r w:rsidDel="006377A2">
            <w:delText xml:space="preserve">(which excludes </w:delText>
          </w:r>
          <w:r w:rsidRPr="000813B7" w:rsidDel="006377A2">
            <w:rPr>
              <w:b/>
              <w:bCs/>
            </w:rPr>
            <w:delText>Generating Units</w:delText>
          </w:r>
          <w:r w:rsidDel="006377A2">
            <w:delText xml:space="preserve"> and </w:delText>
          </w:r>
          <w:r w:rsidRPr="00E103A8" w:rsidDel="006377A2">
            <w:rPr>
              <w:b/>
              <w:bCs/>
            </w:rPr>
            <w:delText>Power Generating Modules</w:delText>
          </w:r>
          <w:r w:rsidDel="006377A2">
            <w:delText xml:space="preserve"> forming part of a </w:delText>
          </w:r>
          <w:r w:rsidRPr="000813B7" w:rsidDel="006377A2">
            <w:rPr>
              <w:b/>
              <w:bCs/>
            </w:rPr>
            <w:delText>Future Large Power Station</w:delText>
          </w:r>
          <w:r w:rsidDel="006377A2">
            <w:delText xml:space="preserve">) </w:delText>
          </w:r>
        </w:del>
      </w:ins>
      <w:r w:rsidRPr="003F6546">
        <w:t xml:space="preserve">where the relevant </w:t>
      </w:r>
      <w:r w:rsidRPr="003F6546">
        <w:rPr>
          <w:b/>
        </w:rPr>
        <w:t>Bilateral Agreement</w:t>
      </w:r>
      <w:r w:rsidRPr="003F6546">
        <w:t xml:space="preserve"> specifies that compliance with </w:t>
      </w:r>
      <w:r w:rsidRPr="003F6546">
        <w:rPr>
          <w:b/>
        </w:rPr>
        <w:t>BC2</w:t>
      </w:r>
      <w:r w:rsidRPr="003F6546">
        <w:t xml:space="preserve"> is required: </w:t>
      </w:r>
    </w:p>
    <w:p w14:paraId="38E8335E" w14:textId="77777777" w:rsidR="005F5E4F" w:rsidRPr="003F6546" w:rsidRDefault="005F5E4F" w:rsidP="005F5E4F">
      <w:pPr>
        <w:pStyle w:val="Level3Text"/>
      </w:pPr>
      <w:r w:rsidRPr="003F6546">
        <w:t>(</w:t>
      </w:r>
      <w:proofErr w:type="spellStart"/>
      <w:r w:rsidRPr="003F6546">
        <w:t>i</w:t>
      </w:r>
      <w:proofErr w:type="spellEnd"/>
      <w:r w:rsidRPr="003F6546">
        <w:t>)</w:t>
      </w:r>
      <w:r w:rsidRPr="003F6546">
        <w:tab/>
        <w:t xml:space="preserve">to each </w:t>
      </w:r>
      <w:r w:rsidRPr="003F6546">
        <w:rPr>
          <w:b/>
        </w:rPr>
        <w:t xml:space="preserve">Generating Unit </w:t>
      </w:r>
      <w:r w:rsidRPr="003F6546">
        <w:t xml:space="preserve">which could be part of a </w:t>
      </w:r>
      <w:r w:rsidRPr="003F6546">
        <w:rPr>
          <w:b/>
        </w:rPr>
        <w:t>Synchronous Power Generating Module</w:t>
      </w:r>
      <w:r w:rsidRPr="003F6546">
        <w:t xml:space="preserve">, or </w:t>
      </w:r>
    </w:p>
    <w:p w14:paraId="3F077B55" w14:textId="77777777" w:rsidR="005F5E4F" w:rsidRDefault="005F5E4F" w:rsidP="005F5E4F">
      <w:pPr>
        <w:pStyle w:val="Level3Text"/>
        <w:rPr>
          <w:ins w:id="328" w:author="Antony Johnson (ESO)" w:date="2023-06-26T13:34:00Z"/>
        </w:rPr>
      </w:pPr>
      <w:r w:rsidRPr="003F6546">
        <w:t>(ii)</w:t>
      </w:r>
      <w:r w:rsidRPr="003F6546">
        <w:tab/>
        <w:t xml:space="preserve">to each </w:t>
      </w:r>
      <w:r w:rsidRPr="003F6546">
        <w:rPr>
          <w:b/>
        </w:rPr>
        <w:t>Power Park Module</w:t>
      </w:r>
      <w:r w:rsidRPr="003F6546">
        <w:t xml:space="preserve"> where the </w:t>
      </w:r>
      <w:r w:rsidRPr="003F6546">
        <w:rPr>
          <w:b/>
        </w:rPr>
        <w:t>Power Station</w:t>
      </w:r>
      <w:r w:rsidRPr="003F6546">
        <w:t xml:space="preserve"> comprises </w:t>
      </w:r>
      <w:r w:rsidRPr="003F6546">
        <w:rPr>
          <w:b/>
        </w:rPr>
        <w:t>Power Park Modules</w:t>
      </w:r>
      <w:r w:rsidRPr="003F6546">
        <w:t>.</w:t>
      </w:r>
    </w:p>
    <w:p w14:paraId="73A8AF19" w14:textId="4C2BA3F6" w:rsidR="006377A2" w:rsidRPr="003F6546" w:rsidRDefault="006377A2" w:rsidP="006377A2">
      <w:pPr>
        <w:pStyle w:val="Level3Text"/>
        <w:tabs>
          <w:tab w:val="clear" w:pos="2268"/>
          <w:tab w:val="left" w:pos="2410"/>
        </w:tabs>
        <w:ind w:left="1418" w:firstLine="0"/>
      </w:pPr>
      <w:ins w:id="329" w:author="Antony Johnson (ESO)" w:date="2023-06-26T13:34:00Z">
        <w:r w:rsidRPr="004F1E73">
          <w:t>For the avoidance of doubt</w:t>
        </w:r>
        <w:r>
          <w:t xml:space="preserve">, </w:t>
        </w:r>
        <w:r w:rsidRPr="00796AD1">
          <w:rPr>
            <w:b/>
            <w:bCs/>
          </w:rPr>
          <w:t>Generators</w:t>
        </w:r>
        <w:r>
          <w:t xml:space="preserve"> who own and operate</w:t>
        </w:r>
        <w:r w:rsidRPr="003B1EE6">
          <w:rPr>
            <w:rFonts w:cs="Arial"/>
            <w:b/>
            <w:bCs/>
          </w:rPr>
          <w:t xml:space="preserve"> </w:t>
        </w:r>
      </w:ins>
      <w:ins w:id="330" w:author="Antony Johnson (ESO)" w:date="2023-06-29T18:06:00Z">
        <w:r w:rsidR="00B11509">
          <w:rPr>
            <w:rFonts w:cs="Arial"/>
            <w:b/>
            <w:bCs/>
          </w:rPr>
          <w:t xml:space="preserve">Embedded </w:t>
        </w:r>
      </w:ins>
      <w:ins w:id="331" w:author="Antony Johnson (ESO)" w:date="2023-06-26T13:34:00Z">
        <w:r w:rsidRPr="003B1EE6">
          <w:rPr>
            <w:rFonts w:cs="Arial"/>
            <w:b/>
            <w:bCs/>
          </w:rPr>
          <w:t>Large Power Station</w:t>
        </w:r>
        <w:r>
          <w:rPr>
            <w:rFonts w:cs="Arial"/>
            <w:b/>
            <w:bCs/>
          </w:rPr>
          <w:t>s</w:t>
        </w:r>
        <w:r>
          <w:rPr>
            <w:rFonts w:cs="Arial"/>
          </w:rPr>
          <w:t xml:space="preserve"> which either </w:t>
        </w:r>
        <w:r w:rsidRPr="000839FE">
          <w:rPr>
            <w:rFonts w:cs="Arial"/>
          </w:rPr>
          <w:t xml:space="preserve">concluded </w:t>
        </w:r>
        <w:r w:rsidRPr="000839FE">
          <w:rPr>
            <w:rFonts w:cs="Arial"/>
            <w:b/>
          </w:rPr>
          <w:t>Purchase Contracts</w:t>
        </w:r>
        <w:r w:rsidRPr="000839FE">
          <w:rPr>
            <w:rFonts w:cs="Arial"/>
          </w:rPr>
          <w:t xml:space="preserve"> for </w:t>
        </w:r>
        <w:r>
          <w:rPr>
            <w:rFonts w:cs="Arial"/>
          </w:rPr>
          <w:t>their</w:t>
        </w:r>
        <w:r w:rsidRPr="000839FE">
          <w:rPr>
            <w:rFonts w:cs="Arial"/>
          </w:rPr>
          <w:t xml:space="preserve">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w:t>
        </w:r>
      </w:ins>
      <w:ins w:id="332" w:author="Antony Johnson (ESO)" w:date="2023-06-29T18:09:00Z">
        <w:r w:rsidR="00731BD1">
          <w:rPr>
            <w:rFonts w:cs="Arial"/>
          </w:rPr>
          <w:t>,</w:t>
        </w:r>
      </w:ins>
      <w:ins w:id="333" w:author="Antony Johnson (ESO)" w:date="2023-06-26T13:34:00Z">
        <w:r>
          <w:rPr>
            <w:rFonts w:cs="Arial"/>
          </w:rPr>
          <w:t xml:space="preserve"> </w:t>
        </w:r>
        <w:r w:rsidRPr="000839FE">
          <w:rPr>
            <w:rFonts w:cs="Arial"/>
          </w:rPr>
          <w:t xml:space="preserve">or where the </w:t>
        </w:r>
        <w:r w:rsidRPr="000839FE">
          <w:rPr>
            <w:rFonts w:cs="Arial"/>
            <w:b/>
          </w:rPr>
          <w:t>Generator</w:t>
        </w:r>
        <w:r w:rsidRPr="000839FE">
          <w:rPr>
            <w:rFonts w:cs="Arial"/>
          </w:rPr>
          <w:t xml:space="preserve"> ha</w:t>
        </w:r>
        <w:r>
          <w:rPr>
            <w:rFonts w:cs="Arial"/>
          </w:rPr>
          <w:t>d</w:t>
        </w:r>
        <w:r w:rsidRPr="000839FE">
          <w:rPr>
            <w:rFonts w:cs="Arial"/>
          </w:rPr>
          <w:t xml:space="preserve">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w:t>
        </w:r>
      </w:ins>
      <w:ins w:id="334" w:author="Antony Johnson (ESO)" w:date="2023-06-26T14:44:00Z">
        <w:r w:rsidR="00031982">
          <w:rPr>
            <w:rFonts w:cs="Arial"/>
          </w:rPr>
          <w:t>,</w:t>
        </w:r>
      </w:ins>
      <w:ins w:id="335" w:author="Antony Johnson (ESO)" w:date="2023-06-26T13:34:00Z">
        <w:r>
          <w:rPr>
            <w:rFonts w:cs="Arial"/>
          </w:rPr>
          <w:t xml:space="preserve"> shall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w:t>
        </w:r>
        <w:r>
          <w:rPr>
            <w:rFonts w:cs="Arial"/>
          </w:rPr>
          <w:t>2</w:t>
        </w:r>
        <w:r w:rsidRPr="00AF7E2E">
          <w:rPr>
            <w:rFonts w:cs="Arial"/>
          </w:rPr>
          <w:t xml:space="preserve">.2(a) or </w:t>
        </w:r>
      </w:ins>
      <w:ins w:id="336" w:author="Antony Johnson (ESO)" w:date="2023-06-26T14:44:00Z">
        <w:r w:rsidR="00031982">
          <w:rPr>
            <w:rFonts w:cs="Arial"/>
          </w:rPr>
          <w:t>BC2.2</w:t>
        </w:r>
      </w:ins>
      <w:ins w:id="337" w:author="Antony Johnson (ESO)" w:date="2023-06-26T13:34:00Z">
        <w:r w:rsidRPr="00AF7E2E">
          <w:rPr>
            <w:rFonts w:cs="Arial"/>
          </w:rPr>
          <w:t>(b)</w:t>
        </w:r>
        <w:r w:rsidRPr="00D62BB0">
          <w:rPr>
            <w:rFonts w:cs="Arial"/>
          </w:rPr>
          <w:t>.</w:t>
        </w:r>
      </w:ins>
    </w:p>
    <w:p w14:paraId="5EEEEFB4" w14:textId="2732384B" w:rsidR="005F5E4F" w:rsidRDefault="00121224" w:rsidP="00476009">
      <w:pPr>
        <w:pStyle w:val="Level2Text"/>
        <w:ind w:left="0" w:firstLine="0"/>
        <w:jc w:val="both"/>
        <w:rPr>
          <w:b/>
          <w:bCs/>
        </w:rPr>
      </w:pPr>
      <w:r>
        <w:rPr>
          <w:b/>
          <w:bCs/>
        </w:rPr>
        <w:t>………………………………..</w:t>
      </w:r>
    </w:p>
    <w:p w14:paraId="22F2EADD" w14:textId="77777777" w:rsidR="00121224" w:rsidRPr="00D20059" w:rsidRDefault="00121224" w:rsidP="00121224">
      <w:pPr>
        <w:pStyle w:val="Level1Text"/>
        <w:rPr>
          <w:color w:val="auto"/>
        </w:rPr>
      </w:pPr>
      <w:r w:rsidRPr="00D20059">
        <w:rPr>
          <w:color w:val="auto"/>
        </w:rPr>
        <w:t>BC2.5</w:t>
      </w:r>
      <w:r w:rsidRPr="00D20059">
        <w:rPr>
          <w:color w:val="auto"/>
        </w:rPr>
        <w:tab/>
      </w:r>
      <w:r w:rsidRPr="00D20059">
        <w:rPr>
          <w:color w:val="auto"/>
          <w:u w:val="single"/>
        </w:rPr>
        <w:t>PHYSICAL OPERATION OF BM UNITS</w:t>
      </w:r>
      <w:r w:rsidRPr="00D20059">
        <w:rPr>
          <w:color w:val="auto"/>
        </w:rPr>
        <w:fldChar w:fldCharType="begin"/>
      </w:r>
      <w:r w:rsidRPr="00D20059">
        <w:rPr>
          <w:color w:val="auto"/>
        </w:rPr>
        <w:instrText xml:space="preserve"> TC "</w:instrText>
      </w:r>
      <w:bookmarkStart w:id="338" w:name="_Toc516469761"/>
      <w:bookmarkStart w:id="339" w:name="_Toc384028449"/>
      <w:bookmarkStart w:id="340" w:name="_Toc80714961"/>
      <w:r w:rsidRPr="00D20059">
        <w:rPr>
          <w:color w:val="auto"/>
        </w:rPr>
        <w:instrText xml:space="preserve">BC2.5   </w:instrText>
      </w:r>
      <w:bookmarkEnd w:id="338"/>
      <w:r w:rsidRPr="00D20059">
        <w:rPr>
          <w:color w:val="auto"/>
        </w:rPr>
        <w:instrText>PHYSICAL OPERATION OF BM UNITS</w:instrText>
      </w:r>
      <w:bookmarkEnd w:id="339"/>
      <w:bookmarkEnd w:id="340"/>
      <w:r w:rsidRPr="00D20059">
        <w:rPr>
          <w:color w:val="auto"/>
        </w:rPr>
        <w:instrText xml:space="preserve"> "\l 1 </w:instrText>
      </w:r>
      <w:r w:rsidRPr="00D20059">
        <w:rPr>
          <w:color w:val="auto"/>
        </w:rPr>
        <w:fldChar w:fldCharType="end"/>
      </w:r>
    </w:p>
    <w:p w14:paraId="5C28E059" w14:textId="76624251" w:rsidR="00121224" w:rsidRPr="00D20059" w:rsidRDefault="00121224" w:rsidP="00121224">
      <w:pPr>
        <w:pStyle w:val="Level1Text"/>
        <w:rPr>
          <w:color w:val="auto"/>
        </w:rPr>
      </w:pPr>
      <w:r w:rsidRPr="00D20059">
        <w:rPr>
          <w:color w:val="auto"/>
        </w:rPr>
        <w:t>BC2.5.1</w:t>
      </w:r>
      <w:r w:rsidRPr="00D20059">
        <w:rPr>
          <w:color w:val="auto"/>
        </w:rPr>
        <w:tab/>
      </w:r>
      <w:r w:rsidRPr="00D20059">
        <w:rPr>
          <w:color w:val="auto"/>
          <w:u w:val="single"/>
        </w:rPr>
        <w:t xml:space="preserve">Accuracy </w:t>
      </w:r>
      <w:ins w:id="341" w:author="Antony Johnson" w:date="2022-10-13T17:45:00Z">
        <w:r w:rsidR="00E60DA0">
          <w:rPr>
            <w:color w:val="auto"/>
            <w:u w:val="single"/>
          </w:rPr>
          <w:t>o</w:t>
        </w:r>
      </w:ins>
      <w:del w:id="342" w:author="Antony Johnson" w:date="2022-10-13T17:45:00Z">
        <w:r w:rsidRPr="00D20059" w:rsidDel="00E60DA0">
          <w:rPr>
            <w:color w:val="auto"/>
            <w:u w:val="single"/>
          </w:rPr>
          <w:delText>O</w:delText>
        </w:r>
      </w:del>
      <w:r w:rsidRPr="00D20059">
        <w:rPr>
          <w:color w:val="auto"/>
          <w:u w:val="single"/>
        </w:rPr>
        <w:t>f Physical Notifications</w:t>
      </w:r>
      <w:r w:rsidRPr="00D20059">
        <w:rPr>
          <w:color w:val="auto"/>
        </w:rPr>
        <w:fldChar w:fldCharType="begin"/>
      </w:r>
      <w:r w:rsidRPr="00D20059">
        <w:rPr>
          <w:color w:val="auto"/>
        </w:rPr>
        <w:instrText xml:space="preserve"> TC "</w:instrText>
      </w:r>
      <w:bookmarkStart w:id="343" w:name="_Toc384028450"/>
      <w:bookmarkStart w:id="344" w:name="_Toc80714962"/>
      <w:r w:rsidRPr="00D20059">
        <w:rPr>
          <w:color w:val="auto"/>
        </w:rPr>
        <w:instrText>BC2.5.1   Accuracy Of Physical Notifications</w:instrText>
      </w:r>
      <w:bookmarkEnd w:id="343"/>
      <w:bookmarkEnd w:id="344"/>
      <w:r w:rsidRPr="00D20059">
        <w:rPr>
          <w:color w:val="auto"/>
        </w:rPr>
        <w:instrText xml:space="preserve"> "\L 2 </w:instrText>
      </w:r>
      <w:r w:rsidRPr="00D20059">
        <w:rPr>
          <w:color w:val="auto"/>
        </w:rPr>
        <w:fldChar w:fldCharType="end"/>
      </w:r>
    </w:p>
    <w:p w14:paraId="27339BC9" w14:textId="77777777" w:rsidR="00121224" w:rsidRPr="00D20059" w:rsidRDefault="00121224" w:rsidP="00121224">
      <w:pPr>
        <w:pStyle w:val="Level1Text"/>
        <w:rPr>
          <w:color w:val="auto"/>
        </w:rPr>
      </w:pPr>
      <w:r w:rsidRPr="00D20059">
        <w:rPr>
          <w:color w:val="auto"/>
        </w:rPr>
        <w:tab/>
        <w:t xml:space="preserve">As described in BC1.4.2(a), </w:t>
      </w:r>
      <w:r w:rsidRPr="00D20059">
        <w:rPr>
          <w:b/>
          <w:color w:val="auto"/>
        </w:rPr>
        <w:t xml:space="preserve">Physical Notifications </w:t>
      </w:r>
      <w:r w:rsidRPr="00D20059">
        <w:rPr>
          <w:color w:val="auto"/>
        </w:rPr>
        <w:t>must</w:t>
      </w:r>
      <w:r w:rsidRPr="00D20059">
        <w:rPr>
          <w:b/>
          <w:color w:val="auto"/>
        </w:rPr>
        <w:t xml:space="preserve"> </w:t>
      </w:r>
      <w:r w:rsidRPr="00D20059">
        <w:rPr>
          <w:color w:val="auto"/>
        </w:rPr>
        <w:t xml:space="preserve">represent the </w:t>
      </w:r>
      <w:r w:rsidRPr="00D20059">
        <w:rPr>
          <w:b/>
          <w:color w:val="auto"/>
        </w:rPr>
        <w:t>BM Participant’s</w:t>
      </w:r>
      <w:r w:rsidRPr="00D20059">
        <w:rPr>
          <w:color w:val="auto"/>
        </w:rPr>
        <w:t xml:space="preserve"> best estimate of expected input or output of </w:t>
      </w:r>
      <w:r w:rsidRPr="00D20059">
        <w:rPr>
          <w:b/>
          <w:color w:val="auto"/>
        </w:rPr>
        <w:t xml:space="preserve">Active Power </w:t>
      </w:r>
      <w:r w:rsidRPr="00D20059">
        <w:rPr>
          <w:color w:val="auto"/>
        </w:rPr>
        <w:t xml:space="preserve">and shall be prepared in accordance with </w:t>
      </w:r>
      <w:r w:rsidRPr="00D20059">
        <w:rPr>
          <w:b/>
          <w:color w:val="auto"/>
        </w:rPr>
        <w:t>Good Industry Practice</w:t>
      </w:r>
      <w:r w:rsidRPr="00D20059">
        <w:rPr>
          <w:color w:val="auto"/>
        </w:rPr>
        <w:t xml:space="preserve">. </w:t>
      </w:r>
    </w:p>
    <w:p w14:paraId="01EC459D" w14:textId="7F0904C1" w:rsidR="00121224" w:rsidRPr="00D20059" w:rsidRDefault="00121224" w:rsidP="00121224">
      <w:pPr>
        <w:pStyle w:val="Level1Text"/>
        <w:rPr>
          <w:color w:val="auto"/>
        </w:rPr>
      </w:pPr>
      <w:r w:rsidRPr="00D20059">
        <w:rPr>
          <w:color w:val="auto"/>
        </w:rPr>
        <w:tab/>
        <w:t xml:space="preserve">Each </w:t>
      </w:r>
      <w:r w:rsidRPr="00D20059">
        <w:rPr>
          <w:b/>
          <w:color w:val="auto"/>
        </w:rPr>
        <w:t>BM Participant</w:t>
      </w:r>
      <w:r w:rsidRPr="00D20059">
        <w:rPr>
          <w:color w:val="auto"/>
        </w:rPr>
        <w:t xml:space="preserve"> must, applying </w:t>
      </w:r>
      <w:r w:rsidRPr="00D20059">
        <w:rPr>
          <w:b/>
          <w:color w:val="auto"/>
        </w:rPr>
        <w:t>Good Industry Practice</w:t>
      </w:r>
      <w:r w:rsidRPr="00D20059">
        <w:rPr>
          <w:color w:val="auto"/>
        </w:rPr>
        <w:t xml:space="preserve">, ensure that each of its </w:t>
      </w:r>
      <w:r w:rsidRPr="00D20059">
        <w:rPr>
          <w:b/>
          <w:color w:val="auto"/>
        </w:rPr>
        <w:t>BM Units</w:t>
      </w:r>
      <w:r w:rsidRPr="00D20059">
        <w:rPr>
          <w:color w:val="auto"/>
        </w:rPr>
        <w:t xml:space="preserve"> </w:t>
      </w:r>
      <w:ins w:id="345" w:author="Antony Johnson" w:date="2022-10-13T17:46:00Z">
        <w:del w:id="346" w:author="Antony Johnson (ESO)" w:date="2023-06-26T14:45:00Z">
          <w:r w:rsidR="00E60DA0" w:rsidDel="0073130B">
            <w:rPr>
              <w:color w:val="auto"/>
            </w:rPr>
            <w:delText xml:space="preserve">(which includes </w:delText>
          </w:r>
          <w:r w:rsidR="00E60DA0" w:rsidRPr="00743707" w:rsidDel="0073130B">
            <w:rPr>
              <w:b/>
              <w:bCs/>
              <w:color w:val="auto"/>
            </w:rPr>
            <w:delText>BM Units</w:delText>
          </w:r>
          <w:r w:rsidR="00E60DA0" w:rsidDel="0073130B">
            <w:rPr>
              <w:color w:val="auto"/>
            </w:rPr>
            <w:delText xml:space="preserve"> in re</w:delText>
          </w:r>
        </w:del>
      </w:ins>
      <w:ins w:id="347" w:author="Antony Johnson" w:date="2022-10-13T17:47:00Z">
        <w:del w:id="348" w:author="Antony Johnson (ESO)" w:date="2023-06-26T14:45:00Z">
          <w:r w:rsidR="00E60DA0" w:rsidDel="0073130B">
            <w:rPr>
              <w:color w:val="auto"/>
            </w:rPr>
            <w:delText xml:space="preserve">spect of </w:delText>
          </w:r>
          <w:r w:rsidR="00743707" w:rsidRPr="00743707" w:rsidDel="0073130B">
            <w:rPr>
              <w:b/>
              <w:bCs/>
              <w:color w:val="auto"/>
            </w:rPr>
            <w:delText>Future Large Power Stations</w:delText>
          </w:r>
        </w:del>
      </w:ins>
      <w:ins w:id="349" w:author="Antony Johnson" w:date="2022-10-13T17:48:00Z">
        <w:del w:id="350" w:author="Antony Johnson (ESO)" w:date="2023-06-26T14:45:00Z">
          <w:r w:rsidR="00846FA6" w:rsidRPr="0079326F" w:rsidDel="0073130B">
            <w:rPr>
              <w:color w:val="auto"/>
            </w:rPr>
            <w:delText xml:space="preserve"> as provided for in BC1.4.</w:delText>
          </w:r>
          <w:r w:rsidR="0079326F" w:rsidRPr="0079326F" w:rsidDel="0073130B">
            <w:rPr>
              <w:color w:val="auto"/>
            </w:rPr>
            <w:delText>2(a)(1)</w:delText>
          </w:r>
        </w:del>
      </w:ins>
      <w:ins w:id="351" w:author="Antony Johnson" w:date="2022-10-13T17:47:00Z">
        <w:del w:id="352" w:author="Antony Johnson (ESO)" w:date="2023-06-26T14:45:00Z">
          <w:r w:rsidR="00743707" w:rsidDel="0073130B">
            <w:rPr>
              <w:color w:val="auto"/>
            </w:rPr>
            <w:delText xml:space="preserve">) </w:delText>
          </w:r>
        </w:del>
      </w:ins>
      <w:r w:rsidRPr="00D20059">
        <w:rPr>
          <w:color w:val="auto"/>
        </w:rPr>
        <w:t xml:space="preserve">follows the </w:t>
      </w:r>
      <w:r w:rsidRPr="00D20059">
        <w:rPr>
          <w:b/>
          <w:color w:val="auto"/>
        </w:rPr>
        <w:t>Physical Notification</w:t>
      </w:r>
      <w:r w:rsidRPr="00D20059">
        <w:rPr>
          <w:color w:val="auto"/>
        </w:rPr>
        <w:t xml:space="preserve"> in respect of that </w:t>
      </w:r>
      <w:r w:rsidRPr="00D20059">
        <w:rPr>
          <w:b/>
          <w:color w:val="auto"/>
        </w:rPr>
        <w:t>BM Unit</w:t>
      </w:r>
      <w:r w:rsidRPr="00D20059">
        <w:rPr>
          <w:color w:val="auto"/>
        </w:rPr>
        <w:t xml:space="preserve"> (and each of its </w:t>
      </w:r>
      <w:r w:rsidRPr="00D20059">
        <w:rPr>
          <w:b/>
          <w:color w:val="auto"/>
        </w:rPr>
        <w:t>Generating Units</w:t>
      </w:r>
      <w:r w:rsidRPr="00D20059">
        <w:rPr>
          <w:color w:val="auto"/>
        </w:rPr>
        <w:t xml:space="preserve"> follows the </w:t>
      </w:r>
      <w:r w:rsidRPr="00D20059">
        <w:rPr>
          <w:b/>
          <w:color w:val="auto"/>
        </w:rPr>
        <w:t>Physical Notification</w:t>
      </w:r>
      <w:r w:rsidRPr="00D20059">
        <w:rPr>
          <w:color w:val="auto"/>
        </w:rPr>
        <w:t xml:space="preserve"> in the case of </w:t>
      </w:r>
      <w:r w:rsidRPr="00D20059">
        <w:rPr>
          <w:b/>
          <w:color w:val="auto"/>
        </w:rPr>
        <w:t>Physical Notifications</w:t>
      </w:r>
      <w:r w:rsidRPr="00D20059">
        <w:rPr>
          <w:color w:val="auto"/>
        </w:rPr>
        <w:t xml:space="preserve"> supplied under BC1.4.2(a)(2)) that is prevailing at </w:t>
      </w:r>
      <w:r w:rsidRPr="00D20059">
        <w:rPr>
          <w:b/>
          <w:color w:val="auto"/>
        </w:rPr>
        <w:t>Gate Closure</w:t>
      </w:r>
      <w:r w:rsidRPr="00D20059">
        <w:rPr>
          <w:color w:val="auto"/>
        </w:rPr>
        <w:t xml:space="preserve"> (the data in which will be </w:t>
      </w:r>
      <w:proofErr w:type="spellStart"/>
      <w:r w:rsidRPr="00D20059">
        <w:rPr>
          <w:color w:val="auto"/>
        </w:rPr>
        <w:t>utilised</w:t>
      </w:r>
      <w:proofErr w:type="spellEnd"/>
      <w:r w:rsidRPr="00D20059">
        <w:rPr>
          <w:color w:val="auto"/>
        </w:rPr>
        <w:t xml:space="preserve"> in producing the </w:t>
      </w:r>
      <w:r w:rsidRPr="00D20059">
        <w:rPr>
          <w:b/>
          <w:color w:val="auto"/>
        </w:rPr>
        <w:t>Final Physical Notification Data</w:t>
      </w:r>
      <w:r w:rsidRPr="00D20059">
        <w:rPr>
          <w:color w:val="auto"/>
        </w:rPr>
        <w:t xml:space="preserve"> in accordance with the </w:t>
      </w:r>
      <w:r w:rsidRPr="00D20059">
        <w:rPr>
          <w:b/>
          <w:color w:val="auto"/>
        </w:rPr>
        <w:t>BSC</w:t>
      </w:r>
      <w:r w:rsidRPr="00D20059">
        <w:rPr>
          <w:color w:val="auto"/>
        </w:rPr>
        <w:t>) subject to variations arising from:</w:t>
      </w:r>
    </w:p>
    <w:p w14:paraId="60375879" w14:textId="77777777" w:rsidR="00121224" w:rsidRPr="003F6546" w:rsidRDefault="00121224" w:rsidP="00121224">
      <w:pPr>
        <w:pStyle w:val="Level2Text"/>
      </w:pPr>
      <w:r w:rsidRPr="003F6546">
        <w:t>(a)</w:t>
      </w:r>
      <w:r w:rsidRPr="003F6546">
        <w:tab/>
        <w:t xml:space="preserve">the issue of </w:t>
      </w:r>
      <w:r w:rsidRPr="003F6546">
        <w:rPr>
          <w:b/>
        </w:rPr>
        <w:t xml:space="preserve">Bid-Offer Acceptances </w:t>
      </w:r>
      <w:r w:rsidRPr="003F6546">
        <w:t xml:space="preserve">which have been confirmed by the </w:t>
      </w:r>
      <w:r w:rsidRPr="003F6546">
        <w:rPr>
          <w:b/>
        </w:rPr>
        <w:t>BM Participant</w:t>
      </w:r>
      <w:r w:rsidRPr="003F6546">
        <w:t xml:space="preserve">; or </w:t>
      </w:r>
    </w:p>
    <w:p w14:paraId="4649FBE4" w14:textId="77777777" w:rsidR="00121224" w:rsidRPr="003F6546" w:rsidRDefault="00121224" w:rsidP="00121224">
      <w:pPr>
        <w:pStyle w:val="Level2Text"/>
      </w:pPr>
      <w:r w:rsidRPr="003F6546">
        <w:lastRenderedPageBreak/>
        <w:t>(b)</w:t>
      </w:r>
      <w:r w:rsidRPr="003F6546">
        <w:tab/>
        <w:t xml:space="preserve">instructions by </w:t>
      </w:r>
      <w:r>
        <w:rPr>
          <w:b/>
        </w:rPr>
        <w:t>The Company</w:t>
      </w:r>
      <w:r w:rsidRPr="003F6546">
        <w:t xml:space="preserve"> in relation to that </w:t>
      </w:r>
      <w:r w:rsidRPr="003F6546">
        <w:rPr>
          <w:b/>
        </w:rPr>
        <w:t>BM Unit</w:t>
      </w:r>
      <w:r w:rsidRPr="003F6546">
        <w:t xml:space="preserve"> (or a </w:t>
      </w:r>
      <w:r w:rsidRPr="003F6546">
        <w:rPr>
          <w:b/>
        </w:rPr>
        <w:t>Generating Unit</w:t>
      </w:r>
      <w:r w:rsidRPr="003F6546">
        <w:t xml:space="preserve">) which require, or compliance with which would result in, a variation in output or input of that </w:t>
      </w:r>
      <w:r w:rsidRPr="003F6546">
        <w:rPr>
          <w:b/>
        </w:rPr>
        <w:t xml:space="preserve">BM Unit </w:t>
      </w:r>
      <w:r w:rsidRPr="003F6546">
        <w:t xml:space="preserve">(or a </w:t>
      </w:r>
      <w:r w:rsidRPr="003F6546">
        <w:rPr>
          <w:b/>
        </w:rPr>
        <w:t>Generating Unit</w:t>
      </w:r>
      <w:r w:rsidRPr="003F6546">
        <w:t>); or</w:t>
      </w:r>
    </w:p>
    <w:p w14:paraId="1F5133D2" w14:textId="77777777" w:rsidR="00121224" w:rsidRPr="003F6546" w:rsidRDefault="00121224" w:rsidP="00121224">
      <w:pPr>
        <w:pStyle w:val="Level2Text"/>
      </w:pPr>
      <w:r w:rsidRPr="003F6546">
        <w:t>(c)</w:t>
      </w:r>
      <w:r w:rsidRPr="003F6546">
        <w:tab/>
        <w:t xml:space="preserve">compliance with provisions of </w:t>
      </w:r>
      <w:r w:rsidRPr="003F6546">
        <w:rPr>
          <w:b/>
        </w:rPr>
        <w:t>BC1</w:t>
      </w:r>
      <w:r w:rsidRPr="003F6546">
        <w:t xml:space="preserve">, </w:t>
      </w:r>
      <w:r w:rsidRPr="003F6546">
        <w:rPr>
          <w:b/>
        </w:rPr>
        <w:t>BC2</w:t>
      </w:r>
      <w:r w:rsidRPr="003F6546">
        <w:t xml:space="preserve"> or </w:t>
      </w:r>
      <w:r w:rsidRPr="003F6546">
        <w:rPr>
          <w:b/>
        </w:rPr>
        <w:t>BC3</w:t>
      </w:r>
      <w:r w:rsidRPr="003F6546">
        <w:t xml:space="preserve"> which provide to the contrary.</w:t>
      </w:r>
    </w:p>
    <w:p w14:paraId="093DB88A" w14:textId="77777777" w:rsidR="00121224" w:rsidRPr="00D20059" w:rsidRDefault="00121224" w:rsidP="00121224">
      <w:pPr>
        <w:pStyle w:val="Level1Text"/>
        <w:rPr>
          <w:b/>
          <w:color w:val="auto"/>
        </w:rPr>
      </w:pPr>
      <w:r w:rsidRPr="00D20059">
        <w:rPr>
          <w:color w:val="auto"/>
        </w:rPr>
        <w:tab/>
        <w:t xml:space="preserve">Except where variations from the </w:t>
      </w:r>
      <w:r w:rsidRPr="00D20059">
        <w:rPr>
          <w:b/>
          <w:color w:val="auto"/>
        </w:rPr>
        <w:t>Physical Notification</w:t>
      </w:r>
      <w:r w:rsidRPr="00D20059">
        <w:rPr>
          <w:color w:val="auto"/>
        </w:rPr>
        <w:t xml:space="preserve"> arise from matters referred to at (a),</w:t>
      </w:r>
      <w:r>
        <w:rPr>
          <w:color w:val="auto"/>
        </w:rPr>
        <w:t xml:space="preserve"> </w:t>
      </w:r>
      <w:r w:rsidRPr="00D20059">
        <w:rPr>
          <w:color w:val="auto"/>
        </w:rPr>
        <w:t>(b</w:t>
      </w:r>
      <w:r>
        <w:rPr>
          <w:color w:val="auto"/>
        </w:rPr>
        <w:t>)</w:t>
      </w:r>
      <w:r w:rsidRPr="00D20059">
        <w:rPr>
          <w:color w:val="auto"/>
        </w:rPr>
        <w:t xml:space="preserve"> or (c) above, in respect only of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where there is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variations from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may, subject to remaining within the </w:t>
      </w:r>
      <w:r w:rsidRPr="00D20059">
        <w:rPr>
          <w:b/>
          <w:color w:val="auto"/>
        </w:rPr>
        <w:t>Registered Capacity</w:t>
      </w:r>
      <w:r w:rsidRPr="00D20059">
        <w:rPr>
          <w:color w:val="auto"/>
        </w:rPr>
        <w:t xml:space="preserve">, occur providing that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was prepared in accordance with </w:t>
      </w:r>
      <w:r w:rsidRPr="00D20059">
        <w:rPr>
          <w:b/>
          <w:color w:val="auto"/>
        </w:rPr>
        <w:t>Good Industry Practice</w:t>
      </w:r>
      <w:r w:rsidRPr="00D20059">
        <w:rPr>
          <w:color w:val="auto"/>
        </w:rPr>
        <w:t>.</w:t>
      </w:r>
    </w:p>
    <w:p w14:paraId="1FDD30EB" w14:textId="77777777" w:rsidR="00121224" w:rsidRPr="00D20059" w:rsidRDefault="00121224" w:rsidP="00121224">
      <w:pPr>
        <w:pStyle w:val="Level1Text"/>
        <w:rPr>
          <w:color w:val="auto"/>
        </w:rPr>
      </w:pPr>
      <w:r w:rsidRPr="00D20059">
        <w:rPr>
          <w:b/>
          <w:color w:val="auto"/>
        </w:rPr>
        <w:tab/>
      </w:r>
      <w:r w:rsidRPr="00D20059">
        <w:rPr>
          <w:color w:val="auto"/>
        </w:rPr>
        <w:t xml:space="preserve">If variations and/or instructions as described in (a),(b) or (c) apply in any instance to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(e.g. a </w:t>
      </w:r>
      <w:r w:rsidRPr="00D20059">
        <w:rPr>
          <w:b/>
          <w:color w:val="auto"/>
        </w:rPr>
        <w:t>Bid Offer Acceptance</w:t>
      </w:r>
      <w:r w:rsidRPr="00D20059">
        <w:rPr>
          <w:color w:val="auto"/>
        </w:rPr>
        <w:t xml:space="preserve"> is issued in respect of such a </w:t>
      </w:r>
      <w:r w:rsidRPr="00D20059">
        <w:rPr>
          <w:b/>
          <w:color w:val="auto"/>
        </w:rPr>
        <w:t>BM Unit</w:t>
      </w:r>
      <w:r w:rsidRPr="00D20059">
        <w:rPr>
          <w:color w:val="auto"/>
        </w:rPr>
        <w:t xml:space="preserve"> and confirmed by the </w:t>
      </w:r>
      <w:r w:rsidRPr="00D20059">
        <w:rPr>
          <w:b/>
          <w:color w:val="auto"/>
        </w:rPr>
        <w:t>BM Participant</w:t>
      </w:r>
      <w:r w:rsidRPr="00D20059">
        <w:rPr>
          <w:color w:val="auto"/>
        </w:rPr>
        <w:t xml:space="preserve">) then such provisions will take priority over the third paragraph of BC2.5.1 above such that the </w:t>
      </w:r>
      <w:r w:rsidRPr="00D20059">
        <w:rPr>
          <w:b/>
          <w:color w:val="auto"/>
        </w:rPr>
        <w:t>BM Participant</w:t>
      </w:r>
      <w:r w:rsidRPr="00D20059">
        <w:rPr>
          <w:color w:val="auto"/>
        </w:rPr>
        <w:t xml:space="preserve"> must ensure that the </w:t>
      </w:r>
      <w:r w:rsidRPr="00D20059">
        <w:rPr>
          <w:b/>
          <w:color w:val="auto"/>
        </w:rPr>
        <w:t>Physical Notification</w:t>
      </w:r>
      <w:r w:rsidRPr="00D20059">
        <w:rPr>
          <w:color w:val="auto"/>
        </w:rPr>
        <w:t xml:space="preserve"> as varied in accordance with (a), (b) or (c) above applies and must be followed, subject to this not being prevented as a result of an </w:t>
      </w:r>
      <w:proofErr w:type="spellStart"/>
      <w:r w:rsidRPr="00D20059">
        <w:rPr>
          <w:color w:val="auto"/>
        </w:rPr>
        <w:t>unavoidance</w:t>
      </w:r>
      <w:proofErr w:type="spellEnd"/>
      <w:r w:rsidRPr="00D20059">
        <w:rPr>
          <w:color w:val="auto"/>
        </w:rPr>
        <w:t xml:space="preserve"> event as described below.</w:t>
      </w:r>
    </w:p>
    <w:p w14:paraId="03AA7659" w14:textId="77777777" w:rsidR="00121224" w:rsidRPr="00D20059" w:rsidRDefault="00121224" w:rsidP="00121224">
      <w:pPr>
        <w:pStyle w:val="Level1Text"/>
        <w:rPr>
          <w:color w:val="auto"/>
        </w:rPr>
      </w:pPr>
      <w:r w:rsidRPr="00D20059">
        <w:rPr>
          <w:color w:val="auto"/>
        </w:rPr>
        <w:tab/>
        <w:t xml:space="preserve">For the avoidance of doubt, this gives rise to an obligation on each </w:t>
      </w:r>
      <w:r w:rsidRPr="00D20059">
        <w:rPr>
          <w:b/>
          <w:color w:val="auto"/>
        </w:rPr>
        <w:t>BM Participant</w:t>
      </w:r>
      <w:r w:rsidRPr="00D20059">
        <w:rPr>
          <w:color w:val="auto"/>
        </w:rPr>
        <w:t xml:space="preserve"> (applying </w:t>
      </w:r>
      <w:r w:rsidRPr="00D20059">
        <w:rPr>
          <w:b/>
          <w:color w:val="auto"/>
        </w:rPr>
        <w:t>Good Industry Practice</w:t>
      </w:r>
      <w:r w:rsidRPr="00D20059">
        <w:rPr>
          <w:color w:val="auto"/>
        </w:rPr>
        <w:t xml:space="preserve">) to ensure that each of its </w:t>
      </w:r>
      <w:r w:rsidRPr="00D20059">
        <w:rPr>
          <w:b/>
          <w:color w:val="auto"/>
        </w:rPr>
        <w:t>BM Units</w:t>
      </w:r>
      <w:r w:rsidRPr="00D20059">
        <w:rPr>
          <w:color w:val="auto"/>
        </w:rPr>
        <w:t xml:space="preserve"> (and </w:t>
      </w:r>
      <w:r w:rsidRPr="00D20059">
        <w:rPr>
          <w:b/>
          <w:color w:val="auto"/>
        </w:rPr>
        <w:t>Generating Units</w:t>
      </w:r>
      <w:r w:rsidRPr="00D20059">
        <w:rPr>
          <w:color w:val="auto"/>
        </w:rPr>
        <w:t xml:space="preserve">), follows the </w:t>
      </w:r>
      <w:r w:rsidRPr="00D20059">
        <w:rPr>
          <w:b/>
          <w:color w:val="auto"/>
        </w:rPr>
        <w:t>Physical Notifications</w:t>
      </w:r>
      <w:r w:rsidRPr="00D20059">
        <w:rPr>
          <w:color w:val="auto"/>
        </w:rPr>
        <w:t xml:space="preserve"> prevailing at </w:t>
      </w:r>
      <w:r w:rsidRPr="00D20059">
        <w:rPr>
          <w:b/>
          <w:color w:val="auto"/>
        </w:rPr>
        <w:t>Gate Closure</w:t>
      </w:r>
      <w:r w:rsidRPr="00D20059">
        <w:rPr>
          <w:color w:val="auto"/>
        </w:rPr>
        <w:t xml:space="preserve"> as amended by such variations and/or instructions unless in relation to any such obligation it is prevented from so doing as a result of an unavoidable event (existing or anticipated) in relation to that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which requires a variation in output or input of that </w:t>
      </w:r>
      <w:r w:rsidRPr="00D20059">
        <w:rPr>
          <w:b/>
          <w:color w:val="auto"/>
        </w:rPr>
        <w:t xml:space="preserve">BM Unit </w:t>
      </w:r>
      <w:r w:rsidRPr="00D20059">
        <w:rPr>
          <w:color w:val="auto"/>
        </w:rPr>
        <w:t xml:space="preserve">(or a </w:t>
      </w:r>
      <w:r w:rsidRPr="00D20059">
        <w:rPr>
          <w:b/>
          <w:color w:val="auto"/>
        </w:rPr>
        <w:t>Generating Unit</w:t>
      </w:r>
      <w:r w:rsidRPr="00D20059">
        <w:rPr>
          <w:color w:val="auto"/>
        </w:rPr>
        <w:t xml:space="preserve">). </w:t>
      </w:r>
    </w:p>
    <w:p w14:paraId="3D8AF90B" w14:textId="77777777" w:rsidR="00121224" w:rsidRPr="00D20059" w:rsidRDefault="00121224" w:rsidP="00121224">
      <w:pPr>
        <w:pStyle w:val="Level1Text"/>
        <w:rPr>
          <w:color w:val="auto"/>
        </w:rPr>
      </w:pPr>
      <w:r w:rsidRPr="00D20059">
        <w:rPr>
          <w:color w:val="auto"/>
        </w:rPr>
        <w:tab/>
        <w:t>Examples (on a non-exhaustive basis) of such an unavoidable event are:</w:t>
      </w:r>
    </w:p>
    <w:p w14:paraId="1780E42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plant </w:t>
      </w:r>
      <w:proofErr w:type="gramStart"/>
      <w:r w:rsidRPr="00D20059">
        <w:rPr>
          <w:color w:val="auto"/>
        </w:rPr>
        <w:t>breakdowns;</w:t>
      </w:r>
      <w:proofErr w:type="gramEnd"/>
    </w:p>
    <w:p w14:paraId="46BC844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on safety grounds (relating to personnel or plant</w:t>
      </w:r>
      <w:proofErr w:type="gramStart"/>
      <w:r w:rsidRPr="00D20059">
        <w:rPr>
          <w:color w:val="auto"/>
        </w:rPr>
        <w:t>);</w:t>
      </w:r>
      <w:proofErr w:type="gramEnd"/>
    </w:p>
    <w:p w14:paraId="492A8947"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to maintain compliance with the relevant Statutory Water Management obligations; and</w:t>
      </w:r>
    </w:p>
    <w:p w14:paraId="7FE1568F"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uncontrollable variations in output of </w:t>
      </w:r>
      <w:r w:rsidRPr="00D20059">
        <w:rPr>
          <w:b/>
          <w:color w:val="auto"/>
        </w:rPr>
        <w:t>Active Power</w:t>
      </w:r>
      <w:r w:rsidRPr="00D20059">
        <w:rPr>
          <w:color w:val="auto"/>
        </w:rPr>
        <w:t>.</w:t>
      </w:r>
    </w:p>
    <w:p w14:paraId="02C2B020" w14:textId="77777777" w:rsidR="00121224" w:rsidRPr="00D20059" w:rsidRDefault="00121224" w:rsidP="00121224">
      <w:pPr>
        <w:pStyle w:val="Level1Text"/>
        <w:rPr>
          <w:color w:val="auto"/>
        </w:rPr>
      </w:pPr>
      <w:r w:rsidRPr="00D20059">
        <w:rPr>
          <w:color w:val="auto"/>
        </w:rPr>
        <w:tab/>
        <w:t xml:space="preserve">Any anticipated variations in input or output post </w:t>
      </w:r>
      <w:r w:rsidRPr="00D20059">
        <w:rPr>
          <w:b/>
          <w:color w:val="auto"/>
        </w:rPr>
        <w:t>Gate Closure</w:t>
      </w:r>
      <w:r w:rsidRPr="00D20059">
        <w:rPr>
          <w:color w:val="auto"/>
        </w:rPr>
        <w:t xml:space="preserve"> from the </w:t>
      </w:r>
      <w:r w:rsidRPr="00D20059">
        <w:rPr>
          <w:b/>
          <w:color w:val="auto"/>
        </w:rPr>
        <w:t xml:space="preserve">Physical Notification </w:t>
      </w:r>
      <w:r w:rsidRPr="00D20059">
        <w:rPr>
          <w:color w:val="auto"/>
        </w:rPr>
        <w:t xml:space="preserve">for a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prevailing at </w:t>
      </w:r>
      <w:r w:rsidRPr="00D20059">
        <w:rPr>
          <w:b/>
          <w:color w:val="auto"/>
        </w:rPr>
        <w:t xml:space="preserve">Gate Closure </w:t>
      </w:r>
      <w:r w:rsidRPr="00D20059">
        <w:rPr>
          <w:color w:val="auto"/>
        </w:rPr>
        <w:t xml:space="preserve">(except for those arising from instructions as outlined in (a), (b) or (c) above) must be notified to </w:t>
      </w:r>
      <w:r>
        <w:rPr>
          <w:b/>
          <w:color w:val="auto"/>
        </w:rPr>
        <w:t>The Company</w:t>
      </w:r>
      <w:r w:rsidRPr="00D20059">
        <w:rPr>
          <w:color w:val="auto"/>
        </w:rPr>
        <w:t xml:space="preserve"> without delay by the relevant </w:t>
      </w:r>
      <w:r w:rsidRPr="00D20059">
        <w:rPr>
          <w:b/>
          <w:color w:val="auto"/>
        </w:rPr>
        <w:t xml:space="preserve">BM Participant </w:t>
      </w:r>
      <w:r w:rsidRPr="00D20059">
        <w:rPr>
          <w:color w:val="auto"/>
        </w:rPr>
        <w:t xml:space="preserve">(or the relevant person on its behalf).  For the avoidance of doubt, where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results in the </w:t>
      </w:r>
      <w:r w:rsidRPr="00D20059">
        <w:rPr>
          <w:b/>
          <w:color w:val="auto"/>
        </w:rPr>
        <w:t xml:space="preserve">Shutdown </w:t>
      </w:r>
      <w:r w:rsidRPr="00D20059">
        <w:rPr>
          <w:color w:val="auto"/>
        </w:rPr>
        <w:t xml:space="preserve">or </w:t>
      </w:r>
      <w:r w:rsidRPr="00D20059">
        <w:rPr>
          <w:b/>
          <w:color w:val="auto"/>
        </w:rPr>
        <w:t>Shutdown</w:t>
      </w:r>
      <w:r w:rsidRPr="00D20059">
        <w:rPr>
          <w:color w:val="auto"/>
        </w:rPr>
        <w:t xml:space="preserve"> of part of the </w:t>
      </w:r>
      <w:r w:rsidRPr="00D20059">
        <w:rPr>
          <w:b/>
          <w:color w:val="auto"/>
        </w:rPr>
        <w:t>BM Unit</w:t>
      </w:r>
      <w:r w:rsidRPr="00D20059">
        <w:rPr>
          <w:color w:val="auto"/>
        </w:rPr>
        <w:t xml:space="preserve"> (or </w:t>
      </w:r>
      <w:r w:rsidRPr="00D20059">
        <w:rPr>
          <w:b/>
          <w:color w:val="auto"/>
        </w:rPr>
        <w:t>Generating Unit</w:t>
      </w:r>
      <w:r w:rsidRPr="00D20059">
        <w:rPr>
          <w:color w:val="auto"/>
        </w:rPr>
        <w:t xml:space="preserve">), the change must be notified to </w:t>
      </w:r>
      <w:r>
        <w:rPr>
          <w:b/>
          <w:color w:val="auto"/>
        </w:rPr>
        <w:t>The Company</w:t>
      </w:r>
      <w:r w:rsidRPr="00D20059">
        <w:rPr>
          <w:color w:val="auto"/>
        </w:rPr>
        <w:t xml:space="preserve"> without delay by the relevant </w:t>
      </w:r>
      <w:r w:rsidRPr="00D20059">
        <w:rPr>
          <w:b/>
          <w:color w:val="auto"/>
        </w:rPr>
        <w:t>BM Participant</w:t>
      </w:r>
      <w:r w:rsidRPr="00D20059">
        <w:rPr>
          <w:color w:val="auto"/>
        </w:rPr>
        <w:t xml:space="preserve"> (or the relevant person on its behalf).</w:t>
      </w:r>
    </w:p>
    <w:p w14:paraId="01EB7EFD" w14:textId="77777777" w:rsidR="00121224" w:rsidRPr="00D20059" w:rsidRDefault="00121224" w:rsidP="00121224">
      <w:pPr>
        <w:pStyle w:val="Level1Text"/>
        <w:rPr>
          <w:color w:val="auto"/>
        </w:rPr>
      </w:pPr>
      <w:r w:rsidRPr="00D20059">
        <w:rPr>
          <w:color w:val="auto"/>
        </w:rPr>
        <w:tab/>
        <w:t xml:space="preserve">Implementation of this notification should normally be achieved by the submission of revisions to the </w:t>
      </w:r>
      <w:r w:rsidRPr="00D20059">
        <w:rPr>
          <w:b/>
          <w:color w:val="auto"/>
        </w:rPr>
        <w:t>Export and Import Limits</w:t>
      </w:r>
      <w:r w:rsidRPr="00D20059">
        <w:rPr>
          <w:color w:val="auto"/>
        </w:rPr>
        <w:t xml:space="preserve"> in accordance with BC2.5.3 below.</w:t>
      </w:r>
    </w:p>
    <w:p w14:paraId="4CA64D5E" w14:textId="34CD0636" w:rsidR="00121224" w:rsidRDefault="00D314F2" w:rsidP="00476009">
      <w:pPr>
        <w:pStyle w:val="Level2Text"/>
        <w:ind w:left="0" w:firstLine="0"/>
        <w:jc w:val="both"/>
        <w:rPr>
          <w:b/>
          <w:bCs/>
        </w:rPr>
      </w:pPr>
      <w:r>
        <w:rPr>
          <w:b/>
          <w:bCs/>
        </w:rPr>
        <w:t>……………………………….</w:t>
      </w:r>
    </w:p>
    <w:p w14:paraId="55B76D6A" w14:textId="77777777" w:rsidR="00D314F2" w:rsidRPr="00D20059" w:rsidRDefault="00D314F2" w:rsidP="00D314F2">
      <w:pPr>
        <w:pStyle w:val="Level1Text"/>
        <w:rPr>
          <w:color w:val="auto"/>
        </w:rPr>
      </w:pPr>
      <w:r w:rsidRPr="00D20059">
        <w:rPr>
          <w:color w:val="auto"/>
        </w:rPr>
        <w:t>BC2.5.5</w:t>
      </w:r>
      <w:r w:rsidRPr="00D20059">
        <w:rPr>
          <w:color w:val="auto"/>
        </w:rPr>
        <w:tab/>
      </w:r>
      <w:r w:rsidRPr="00D20059">
        <w:rPr>
          <w:color w:val="auto"/>
          <w:u w:val="single"/>
        </w:rPr>
        <w:t xml:space="preserve">Commencement </w:t>
      </w:r>
      <w:r>
        <w:rPr>
          <w:color w:val="auto"/>
          <w:u w:val="single"/>
        </w:rPr>
        <w:t>o</w:t>
      </w:r>
      <w:r w:rsidRPr="00D20059">
        <w:rPr>
          <w:color w:val="auto"/>
          <w:u w:val="single"/>
        </w:rPr>
        <w:t xml:space="preserve">r Termination </w:t>
      </w:r>
      <w:r>
        <w:rPr>
          <w:color w:val="auto"/>
          <w:u w:val="single"/>
        </w:rPr>
        <w:t>o</w:t>
      </w:r>
      <w:r w:rsidRPr="00D20059">
        <w:rPr>
          <w:color w:val="auto"/>
          <w:u w:val="single"/>
        </w:rPr>
        <w:t xml:space="preserve">f Participation </w:t>
      </w:r>
      <w:r>
        <w:rPr>
          <w:color w:val="auto"/>
          <w:u w:val="single"/>
        </w:rPr>
        <w:t>i</w:t>
      </w:r>
      <w:r w:rsidRPr="00D20059">
        <w:rPr>
          <w:color w:val="auto"/>
          <w:u w:val="single"/>
        </w:rPr>
        <w:t xml:space="preserve">n </w:t>
      </w:r>
      <w:r>
        <w:rPr>
          <w:color w:val="auto"/>
          <w:u w:val="single"/>
        </w:rPr>
        <w:t>t</w:t>
      </w:r>
      <w:r w:rsidRPr="00D20059">
        <w:rPr>
          <w:color w:val="auto"/>
          <w:u w:val="single"/>
        </w:rPr>
        <w:t>he Balancing Mechanism</w:t>
      </w:r>
      <w:r w:rsidRPr="00D20059">
        <w:rPr>
          <w:color w:val="auto"/>
        </w:rPr>
        <w:fldChar w:fldCharType="begin"/>
      </w:r>
      <w:r w:rsidRPr="00D20059">
        <w:rPr>
          <w:color w:val="auto"/>
        </w:rPr>
        <w:instrText xml:space="preserve"> TC "</w:instrText>
      </w:r>
      <w:bookmarkStart w:id="353" w:name="_Toc384028454"/>
      <w:bookmarkStart w:id="354" w:name="_Toc80714966"/>
      <w:r w:rsidRPr="00D20059">
        <w:rPr>
          <w:color w:val="auto"/>
        </w:rPr>
        <w:instrText>BC2.5.5   Commencement Or Termination Of Participation In The Balancing Mechanism</w:instrText>
      </w:r>
      <w:bookmarkEnd w:id="353"/>
      <w:bookmarkEnd w:id="354"/>
      <w:r w:rsidRPr="00D20059">
        <w:rPr>
          <w:color w:val="auto"/>
        </w:rPr>
        <w:instrText xml:space="preserve"> "\L 2 </w:instrText>
      </w:r>
      <w:r w:rsidRPr="00D20059">
        <w:rPr>
          <w:color w:val="auto"/>
        </w:rPr>
        <w:fldChar w:fldCharType="end"/>
      </w:r>
    </w:p>
    <w:p w14:paraId="78ED5784" w14:textId="77777777" w:rsidR="00D314F2" w:rsidRPr="00D20059" w:rsidRDefault="00D314F2" w:rsidP="00D314F2">
      <w:pPr>
        <w:pStyle w:val="Level1Text"/>
        <w:rPr>
          <w:color w:val="auto"/>
        </w:rPr>
      </w:pPr>
      <w:r w:rsidRPr="00D20059">
        <w:rPr>
          <w:color w:val="auto"/>
        </w:rPr>
        <w:t>BC2.5.5.1</w:t>
      </w:r>
      <w:r w:rsidRPr="00D20059">
        <w:rPr>
          <w:color w:val="auto"/>
        </w:rPr>
        <w:tab/>
      </w:r>
      <w:commentRangeStart w:id="355"/>
      <w:r w:rsidRPr="00D20059">
        <w:rPr>
          <w:color w:val="auto"/>
        </w:rPr>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less than 50MW in </w:t>
      </w:r>
      <w:r>
        <w:rPr>
          <w:b/>
          <w:color w:val="auto"/>
        </w:rPr>
        <w:t>NGET</w:t>
      </w:r>
      <w:r w:rsidRPr="00D20059">
        <w:rPr>
          <w:b/>
          <w:color w:val="auto"/>
        </w:rPr>
        <w:t xml:space="preserve">’s Transmission Area </w:t>
      </w:r>
      <w:r w:rsidRPr="00D20059">
        <w:rPr>
          <w:color w:val="auto"/>
        </w:rPr>
        <w:t xml:space="preserve">or less than 10MW in </w:t>
      </w:r>
      <w:r w:rsidRPr="00D20059">
        <w:rPr>
          <w:b/>
          <w:color w:val="auto"/>
        </w:rPr>
        <w:t>SHETL’s Transmission Area</w:t>
      </w:r>
      <w:r w:rsidRPr="00D20059">
        <w:rPr>
          <w:color w:val="auto"/>
        </w:rPr>
        <w:t xml:space="preserve"> or less than 30MW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Small Power Station</w:t>
      </w:r>
      <w:r w:rsidRPr="00E2585D">
        <w:rPr>
          <w:bCs/>
          <w:color w:val="auto"/>
        </w:rPr>
        <w:t>,</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commentRangeEnd w:id="355"/>
      <w:r w:rsidR="00AD3407">
        <w:rPr>
          <w:rStyle w:val="CommentReference"/>
          <w:color w:val="auto"/>
          <w:lang w:val="en-GB"/>
        </w:rPr>
        <w:commentReference w:id="355"/>
      </w:r>
    </w:p>
    <w:p w14:paraId="44436541" w14:textId="77777777" w:rsidR="00D314F2" w:rsidRPr="003F6546" w:rsidRDefault="00D314F2" w:rsidP="00D314F2">
      <w:pPr>
        <w:pStyle w:val="Level2Text"/>
      </w:pPr>
      <w:r w:rsidRPr="003F6546">
        <w:lastRenderedPageBreak/>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E2585D">
        <w:rPr>
          <w:bCs/>
        </w:rPr>
        <w:t>,</w:t>
      </w:r>
      <w:r w:rsidRPr="003F6546">
        <w:t xml:space="preserve"> that </w:t>
      </w:r>
      <w:r w:rsidRPr="003F6546">
        <w:rPr>
          <w:b/>
        </w:rPr>
        <w:t>BM Participant</w:t>
      </w:r>
      <w:r w:rsidRPr="003F6546">
        <w:t xml:space="preserve"> no longer has to meet the requirements of BC2.5.1 nor the requirements of CC.6.5.8(b) or ECC.6.5.8(b) (as </w:t>
      </w:r>
      <w:proofErr w:type="gramStart"/>
      <w:r w:rsidRPr="003F6546">
        <w:t>applicable)  in</w:t>
      </w:r>
      <w:proofErr w:type="gramEnd"/>
      <w:r w:rsidRPr="003F6546">
        <w:t xml:space="preserve"> relation to that </w:t>
      </w:r>
      <w:r w:rsidRPr="003F6546">
        <w:rPr>
          <w:b/>
        </w:rPr>
        <w:t>BM Unit</w:t>
      </w:r>
      <w:r w:rsidRPr="003F6546">
        <w:t xml:space="preserve">. Also, with effect from that </w:t>
      </w:r>
      <w:r w:rsidRPr="003F6546">
        <w:rPr>
          <w:b/>
        </w:rPr>
        <w:t>Operational Day</w:t>
      </w:r>
      <w:r w:rsidRPr="003F6546">
        <w:t xml:space="preserve">, any defaulted </w:t>
      </w:r>
      <w:r w:rsidRPr="003F6546">
        <w:rPr>
          <w:b/>
        </w:rPr>
        <w:t>Physical Notification</w:t>
      </w:r>
      <w:r w:rsidRPr="003F6546">
        <w:t xml:space="preserve"> and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w:t>
      </w:r>
      <w:r w:rsidRPr="003F6546">
        <w:t xml:space="preserve"> will be disregarded and the provisions of BC2.5.2 will not </w:t>
      </w:r>
      <w:proofErr w:type="gramStart"/>
      <w:r w:rsidRPr="003F6546">
        <w:t>apply;</w:t>
      </w:r>
      <w:proofErr w:type="gramEnd"/>
    </w:p>
    <w:p w14:paraId="689043A8" w14:textId="77777777" w:rsidR="00D314F2" w:rsidRPr="003F6546"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BC2.5.1 and the requirements of CC.6.5.8(b) or ECC.6.5.8(b) (as applicable) in relation to that </w:t>
      </w:r>
      <w:r w:rsidRPr="003F6546">
        <w:rPr>
          <w:b/>
        </w:rPr>
        <w:t>BM Unit</w:t>
      </w:r>
      <w:r w:rsidRPr="003F6546">
        <w:t xml:space="preserve">. </w:t>
      </w:r>
    </w:p>
    <w:p w14:paraId="01806418" w14:textId="77777777" w:rsidR="00D314F2" w:rsidRPr="00D20059" w:rsidRDefault="00D314F2" w:rsidP="00D314F2">
      <w:pPr>
        <w:pStyle w:val="Level1Text"/>
        <w:rPr>
          <w:color w:val="auto"/>
        </w:rPr>
      </w:pPr>
      <w:r w:rsidRPr="00D20059">
        <w:rPr>
          <w:color w:val="auto"/>
        </w:rPr>
        <w:t>BC2.5.5.2</w:t>
      </w:r>
      <w:r w:rsidRPr="00D20059">
        <w:rPr>
          <w:color w:val="auto"/>
        </w:rPr>
        <w:tab/>
      </w:r>
      <w:commentRangeStart w:id="356"/>
      <w:r w:rsidRPr="00D20059">
        <w:rPr>
          <w:color w:val="auto"/>
        </w:rPr>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50MW or more in </w:t>
      </w:r>
      <w:r>
        <w:rPr>
          <w:b/>
          <w:color w:val="auto"/>
        </w:rPr>
        <w:t>NGET</w:t>
      </w:r>
      <w:r w:rsidRPr="00D20059">
        <w:rPr>
          <w:b/>
          <w:color w:val="auto"/>
        </w:rPr>
        <w:t>’s Transmission Area</w:t>
      </w:r>
      <w:r w:rsidRPr="00D20059">
        <w:rPr>
          <w:color w:val="auto"/>
        </w:rPr>
        <w:t xml:space="preserve"> or 10MW or more in </w:t>
      </w:r>
      <w:r w:rsidRPr="00D20059">
        <w:rPr>
          <w:b/>
          <w:color w:val="auto"/>
        </w:rPr>
        <w:t>SHETL’s Transmission Area</w:t>
      </w:r>
      <w:r w:rsidRPr="00D20059">
        <w:rPr>
          <w:color w:val="auto"/>
        </w:rPr>
        <w:t xml:space="preserve"> or 30MW or more in </w:t>
      </w:r>
      <w:r w:rsidRPr="00D20059">
        <w:rPr>
          <w:b/>
          <w:color w:val="auto"/>
        </w:rPr>
        <w:t>SPT’s Transmission Area</w:t>
      </w:r>
      <w:r w:rsidRPr="00D20059">
        <w:rPr>
          <w:color w:val="auto"/>
        </w:rPr>
        <w:t xml:space="preserve"> </w:t>
      </w:r>
      <w:commentRangeEnd w:id="356"/>
      <w:r w:rsidR="007E7055">
        <w:rPr>
          <w:rStyle w:val="CommentReference"/>
          <w:color w:val="auto"/>
          <w:lang w:val="en-GB"/>
        </w:rPr>
        <w:commentReference w:id="356"/>
      </w:r>
      <w:r w:rsidRPr="00D20059">
        <w:rPr>
          <w:color w:val="auto"/>
        </w:rPr>
        <w:t xml:space="preserve">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Medium Power Station</w:t>
      </w:r>
      <w:r w:rsidRPr="00D20059">
        <w:rPr>
          <w:color w:val="auto"/>
        </w:rPr>
        <w:t xml:space="preserve"> or </w:t>
      </w:r>
      <w:r w:rsidRPr="00D20059">
        <w:rPr>
          <w:b/>
          <w:color w:val="auto"/>
        </w:rPr>
        <w:t>Large Power Station</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358C9AF3" w14:textId="77777777" w:rsidR="00D314F2" w:rsidRPr="003F6546" w:rsidRDefault="00D314F2" w:rsidP="00D314F2">
      <w:pPr>
        <w:pStyle w:val="Level2Text"/>
      </w:pPr>
      <w:r w:rsidRPr="003F6546">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no longer has to meet the requirements of CC.6.5.8(b) or ECC.6.5.8(b) (as applicable) in relation to that </w:t>
      </w:r>
      <w:r w:rsidRPr="003F6546">
        <w:rPr>
          <w:b/>
        </w:rPr>
        <w:t>BM Unit</w:t>
      </w:r>
      <w:r w:rsidRPr="003F6546">
        <w:t xml:space="preserve">; </w:t>
      </w:r>
      <w:r>
        <w:t>a</w:t>
      </w:r>
      <w:r w:rsidRPr="003F6546">
        <w:t xml:space="preserve">lso, with effect from that </w:t>
      </w:r>
      <w:r w:rsidRPr="003F6546">
        <w:rPr>
          <w:b/>
        </w:rPr>
        <w:t>Operational Day</w:t>
      </w:r>
      <w:r w:rsidRPr="003F6546">
        <w:t xml:space="preserve">, any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 </w:t>
      </w:r>
      <w:r w:rsidRPr="003F6546">
        <w:t>will be disregarded;</w:t>
      </w:r>
    </w:p>
    <w:p w14:paraId="6E2138E3" w14:textId="443BB734" w:rsidR="00D314F2"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CC.6.5.8(b) or ECC.6.5.8(b) (as applicable) in relation to that </w:t>
      </w:r>
      <w:r w:rsidRPr="003F6546">
        <w:rPr>
          <w:b/>
        </w:rPr>
        <w:t>BM Unit</w:t>
      </w:r>
      <w:r w:rsidRPr="003F6546">
        <w:t>.</w:t>
      </w:r>
    </w:p>
    <w:p w14:paraId="06F68CAC" w14:textId="295471EA" w:rsidR="00DD7E45" w:rsidRPr="00DD7E45" w:rsidRDefault="00DD7E45" w:rsidP="00DD7E45">
      <w:pPr>
        <w:pStyle w:val="Level2Text"/>
        <w:ind w:left="0" w:firstLine="0"/>
        <w:rPr>
          <w:b/>
          <w:bCs/>
        </w:rPr>
      </w:pPr>
      <w:r w:rsidRPr="00DD7E45">
        <w:rPr>
          <w:b/>
          <w:bCs/>
        </w:rPr>
        <w:t>………………………….</w:t>
      </w:r>
    </w:p>
    <w:p w14:paraId="6B9DB927" w14:textId="07AA94FF" w:rsidR="00B77C4D" w:rsidRPr="00D20059" w:rsidRDefault="00B77C4D" w:rsidP="00B77C4D">
      <w:pPr>
        <w:pStyle w:val="Level1Text"/>
        <w:rPr>
          <w:color w:val="auto"/>
        </w:rPr>
      </w:pPr>
      <w:r w:rsidRPr="00D20059">
        <w:rPr>
          <w:color w:val="auto"/>
        </w:rPr>
        <w:t>BC2.9.2</w:t>
      </w:r>
      <w:r w:rsidRPr="00D20059">
        <w:rPr>
          <w:color w:val="auto"/>
        </w:rPr>
        <w:tab/>
      </w:r>
      <w:r w:rsidRPr="00D20059">
        <w:rPr>
          <w:color w:val="auto"/>
          <w:u w:val="single"/>
        </w:rPr>
        <w:t xml:space="preserve">Implementation </w:t>
      </w:r>
      <w:ins w:id="357" w:author="Antony Johnson" w:date="2022-10-13T18:11:00Z">
        <w:r>
          <w:rPr>
            <w:color w:val="auto"/>
            <w:u w:val="single"/>
          </w:rPr>
          <w:t>o</w:t>
        </w:r>
      </w:ins>
      <w:del w:id="358" w:author="Antony Johnson" w:date="2022-10-13T18:11:00Z">
        <w:r w:rsidRPr="00D20059" w:rsidDel="00B77C4D">
          <w:rPr>
            <w:color w:val="auto"/>
            <w:u w:val="single"/>
          </w:rPr>
          <w:delText>O</w:delText>
        </w:r>
      </w:del>
      <w:r w:rsidRPr="00D20059">
        <w:rPr>
          <w:color w:val="auto"/>
          <w:u w:val="single"/>
        </w:rPr>
        <w:t>f Emergency Instructions</w:t>
      </w:r>
      <w:r w:rsidRPr="00D20059">
        <w:rPr>
          <w:color w:val="auto"/>
        </w:rPr>
        <w:fldChar w:fldCharType="begin"/>
      </w:r>
      <w:r w:rsidRPr="00D20059">
        <w:rPr>
          <w:color w:val="auto"/>
        </w:rPr>
        <w:instrText xml:space="preserve"> TC "</w:instrText>
      </w:r>
      <w:bookmarkStart w:id="359" w:name="_Toc384028475"/>
      <w:bookmarkStart w:id="360" w:name="_Toc80714987"/>
      <w:r w:rsidRPr="00D20059">
        <w:rPr>
          <w:color w:val="auto"/>
        </w:rPr>
        <w:instrText>BC2.9.2   Implementation Of Emergency Instructions</w:instrText>
      </w:r>
      <w:bookmarkEnd w:id="359"/>
      <w:bookmarkEnd w:id="360"/>
      <w:r w:rsidRPr="00D20059">
        <w:rPr>
          <w:color w:val="auto"/>
        </w:rPr>
        <w:instrText xml:space="preserve"> "\L 2 </w:instrText>
      </w:r>
      <w:r w:rsidRPr="00D20059">
        <w:rPr>
          <w:color w:val="auto"/>
        </w:rPr>
        <w:fldChar w:fldCharType="end"/>
      </w:r>
    </w:p>
    <w:p w14:paraId="1CD5092D" w14:textId="3EF37DCE" w:rsidR="00B77C4D" w:rsidRDefault="00B77C4D" w:rsidP="00B77C4D">
      <w:pPr>
        <w:pStyle w:val="Level1Text"/>
        <w:rPr>
          <w:color w:val="auto"/>
        </w:rPr>
      </w:pPr>
      <w:r w:rsidRPr="00D20059">
        <w:rPr>
          <w:color w:val="auto"/>
        </w:rPr>
        <w:t>BC2.9.2.1</w:t>
      </w:r>
      <w:r w:rsidRPr="00D20059">
        <w:rPr>
          <w:b/>
          <w:color w:val="auto"/>
        </w:rPr>
        <w:tab/>
        <w:t>Users</w:t>
      </w:r>
      <w:r w:rsidRPr="00D20059">
        <w:rPr>
          <w:color w:val="auto"/>
        </w:rPr>
        <w:t xml:space="preserve"> will respond to </w:t>
      </w:r>
      <w:r w:rsidRPr="00D20059">
        <w:rPr>
          <w:b/>
          <w:color w:val="auto"/>
        </w:rPr>
        <w:t>Emergency Instructions</w:t>
      </w:r>
      <w:r w:rsidRPr="00D20059">
        <w:rPr>
          <w:color w:val="auto"/>
        </w:rPr>
        <w:t xml:space="preserve"> issued by </w:t>
      </w:r>
      <w:r>
        <w:rPr>
          <w:b/>
          <w:color w:val="auto"/>
        </w:rPr>
        <w:t>The Company</w:t>
      </w:r>
      <w:r w:rsidRPr="00D20059">
        <w:rPr>
          <w:color w:val="auto"/>
        </w:rPr>
        <w:t xml:space="preserve"> without delay and using all reasonable </w:t>
      </w:r>
      <w:proofErr w:type="spellStart"/>
      <w:r w:rsidRPr="00D20059">
        <w:rPr>
          <w:color w:val="auto"/>
        </w:rPr>
        <w:t>endeavours</w:t>
      </w:r>
      <w:proofErr w:type="spellEnd"/>
      <w:r w:rsidRPr="00D20059">
        <w:rPr>
          <w:color w:val="auto"/>
        </w:rPr>
        <w:t xml:space="preserve"> to so respond. </w:t>
      </w:r>
      <w:r w:rsidRPr="00D20059">
        <w:rPr>
          <w:b/>
          <w:color w:val="auto"/>
        </w:rPr>
        <w:t>Emergency Instructions</w:t>
      </w:r>
      <w:r w:rsidRPr="00D20059">
        <w:rPr>
          <w:color w:val="auto"/>
        </w:rPr>
        <w:t xml:space="preserve"> may only be rejected by </w:t>
      </w:r>
      <w:commentRangeStart w:id="361"/>
      <w:r w:rsidRPr="00D20059">
        <w:rPr>
          <w:color w:val="auto"/>
        </w:rPr>
        <w:t>a</w:t>
      </w:r>
      <w:del w:id="362" w:author="Antony Johnson" w:date="2022-10-13T18:11:00Z">
        <w:r w:rsidRPr="00D20059" w:rsidDel="00B77C4D">
          <w:rPr>
            <w:color w:val="auto"/>
          </w:rPr>
          <w:delText>n</w:delText>
        </w:r>
      </w:del>
      <w:commentRangeEnd w:id="361"/>
      <w:r>
        <w:rPr>
          <w:rStyle w:val="CommentReference"/>
          <w:color w:val="auto"/>
          <w:lang w:val="en-GB"/>
        </w:rPr>
        <w:commentReference w:id="361"/>
      </w:r>
      <w:r w:rsidRPr="00D20059">
        <w:rPr>
          <w:color w:val="auto"/>
        </w:rPr>
        <w:t xml:space="preserve"> </w:t>
      </w:r>
      <w:r w:rsidRPr="00D20059">
        <w:rPr>
          <w:b/>
          <w:color w:val="auto"/>
        </w:rPr>
        <w:t>User</w:t>
      </w:r>
      <w:r w:rsidRPr="00D20059">
        <w:rPr>
          <w:color w:val="auto"/>
        </w:rPr>
        <w:t xml:space="preserve"> on safety grounds (relating to personnel or plant) and this must be notified to </w:t>
      </w:r>
      <w:r>
        <w:rPr>
          <w:b/>
          <w:color w:val="auto"/>
        </w:rPr>
        <w:t>The Company</w:t>
      </w:r>
      <w:r w:rsidRPr="00D20059">
        <w:rPr>
          <w:color w:val="auto"/>
        </w:rPr>
        <w:t xml:space="preserve"> immediately by telephone.</w:t>
      </w:r>
    </w:p>
    <w:p w14:paraId="1E2E14DD" w14:textId="5DB25AC8" w:rsidR="00B77C4D" w:rsidRPr="00B77C4D" w:rsidRDefault="00B77C4D" w:rsidP="00B77C4D">
      <w:pPr>
        <w:pStyle w:val="Level1Text"/>
        <w:rPr>
          <w:b/>
          <w:bCs/>
          <w:color w:val="auto"/>
        </w:rPr>
      </w:pPr>
      <w:r w:rsidRPr="00B77C4D">
        <w:rPr>
          <w:b/>
          <w:bCs/>
          <w:color w:val="auto"/>
        </w:rPr>
        <w:t>…………………………</w:t>
      </w:r>
    </w:p>
    <w:p w14:paraId="732AC64F" w14:textId="77777777" w:rsidR="0050639C" w:rsidRPr="00D20059" w:rsidRDefault="0050639C" w:rsidP="0050639C">
      <w:pPr>
        <w:pStyle w:val="Level1Text"/>
        <w:rPr>
          <w:color w:val="auto"/>
        </w:rPr>
      </w:pPr>
      <w:r w:rsidRPr="00D20059">
        <w:rPr>
          <w:color w:val="auto"/>
        </w:rPr>
        <w:t>BC2.9.7.2</w:t>
      </w:r>
      <w:r w:rsidRPr="00D20059">
        <w:rPr>
          <w:color w:val="auto"/>
        </w:rPr>
        <w:tab/>
        <w:t>During the period of any such outage, the following provisions will apply:</w:t>
      </w:r>
    </w:p>
    <w:p w14:paraId="4B06CBB8" w14:textId="77777777" w:rsidR="0050639C" w:rsidRPr="003F6546" w:rsidRDefault="0050639C" w:rsidP="0050639C">
      <w:pPr>
        <w:pStyle w:val="Level2Text"/>
      </w:pPr>
      <w:r w:rsidRPr="003F6546">
        <w:t>(a)</w:t>
      </w:r>
      <w:r w:rsidRPr="003F6546">
        <w:tab/>
      </w:r>
      <w:r>
        <w:rPr>
          <w:b/>
        </w:rPr>
        <w:t>The Company</w:t>
      </w:r>
      <w:r w:rsidRPr="003F6546">
        <w:t xml:space="preserve"> will issue further </w:t>
      </w:r>
      <w:r>
        <w:rPr>
          <w:b/>
        </w:rPr>
        <w:t>The Company</w:t>
      </w:r>
      <w:r w:rsidRPr="003F6546">
        <w:t xml:space="preserve"> Computing System Failure notifications by </w:t>
      </w:r>
      <w:proofErr w:type="gramStart"/>
      <w:r w:rsidRPr="003F6546">
        <w:t>telephone</w:t>
      </w:r>
      <w:proofErr w:type="gramEnd"/>
      <w:r w:rsidRPr="003F6546">
        <w:t xml:space="preserve"> or such other means agreed between </w:t>
      </w:r>
      <w:r w:rsidRPr="003F6546">
        <w:rPr>
          <w:b/>
        </w:rPr>
        <w:t>Users</w:t>
      </w:r>
      <w:r w:rsidRPr="003F6546">
        <w:t xml:space="preserve"> and </w:t>
      </w:r>
      <w:r>
        <w:rPr>
          <w:b/>
        </w:rPr>
        <w:t>The Company</w:t>
      </w:r>
      <w:r w:rsidRPr="003F6546">
        <w:t xml:space="preserve"> to all </w:t>
      </w:r>
      <w:r w:rsidRPr="003F6546">
        <w:rPr>
          <w:b/>
        </w:rPr>
        <w:t xml:space="preserve">BM Participants </w:t>
      </w:r>
      <w:r w:rsidRPr="003F6546">
        <w:t>to provide updates on the likely duration of the outage;</w:t>
      </w:r>
    </w:p>
    <w:p w14:paraId="5EC237F8" w14:textId="77777777" w:rsidR="0050639C" w:rsidRDefault="0050639C" w:rsidP="0050639C">
      <w:pPr>
        <w:pStyle w:val="Level2Text"/>
        <w:tabs>
          <w:tab w:val="clear" w:pos="1843"/>
        </w:tabs>
      </w:pPr>
      <w:r w:rsidRPr="003F6546">
        <w:t>(b)</w:t>
      </w:r>
      <w:r w:rsidRPr="003F6546">
        <w:rPr>
          <w:b/>
        </w:rPr>
        <w:tab/>
      </w:r>
      <w:r w:rsidRPr="00E96253">
        <w:t>(</w:t>
      </w:r>
      <w:proofErr w:type="spellStart"/>
      <w:r w:rsidRPr="00E96253">
        <w:t>i</w:t>
      </w:r>
      <w:proofErr w:type="spellEnd"/>
      <w:r w:rsidRPr="00E96253">
        <w:t>)</w:t>
      </w:r>
      <w:r>
        <w:rPr>
          <w:b/>
        </w:rPr>
        <w:tab/>
      </w:r>
      <w:r w:rsidRPr="003F6546">
        <w:rPr>
          <w:b/>
        </w:rPr>
        <w:t>BM Participants</w:t>
      </w:r>
      <w:r w:rsidRPr="000D218B">
        <w:t xml:space="preserve">, not subject to the provisions of BC2.9.7.2(b)(ii), should </w:t>
      </w:r>
      <w:r w:rsidRPr="003F6546">
        <w:t xml:space="preserve">operate in relation to any </w:t>
      </w:r>
      <w:proofErr w:type="gramStart"/>
      <w:r w:rsidRPr="003F6546">
        <w:t>period of time</w:t>
      </w:r>
      <w:proofErr w:type="gramEnd"/>
      <w:r w:rsidRPr="003F6546">
        <w:t xml:space="preserve"> in accordance with the</w:t>
      </w:r>
      <w:r>
        <w:t xml:space="preserve"> last</w:t>
      </w:r>
      <w:r w:rsidRPr="003F6546">
        <w:t xml:space="preserve"> </w:t>
      </w:r>
      <w:r w:rsidRPr="003F6546">
        <w:rPr>
          <w:b/>
        </w:rPr>
        <w:t xml:space="preserve">Physical Notification </w:t>
      </w:r>
      <w:r w:rsidRPr="003F6546">
        <w:t xml:space="preserve">prevailing at </w:t>
      </w:r>
      <w:r w:rsidRPr="003F6546">
        <w:rPr>
          <w:b/>
        </w:rPr>
        <w:t xml:space="preserve">Gate </w:t>
      </w:r>
      <w:r w:rsidRPr="005F741E">
        <w:rPr>
          <w:b/>
        </w:rPr>
        <w:t xml:space="preserve">Closure </w:t>
      </w:r>
      <w:r w:rsidRPr="005F741E">
        <w:t xml:space="preserve">received prior to </w:t>
      </w:r>
      <w:r w:rsidRPr="003F6546">
        <w:t xml:space="preserve">the computer system failure in relation to each such period of time. Such operation shall be subject to the provisions of BC2.5.1, which will apply as if set out in this BC2.9.7.2. No further submissions of </w:t>
      </w:r>
      <w:r w:rsidRPr="003F6546">
        <w:rPr>
          <w:b/>
        </w:rPr>
        <w:t>BM Unit Data</w:t>
      </w:r>
      <w:r w:rsidRPr="003F6546">
        <w:t xml:space="preserve"> or </w:t>
      </w:r>
      <w:r w:rsidRPr="003F6546">
        <w:rPr>
          <w:b/>
        </w:rPr>
        <w:t>Generating Unit Data</w:t>
      </w:r>
      <w:r w:rsidRPr="003F6546">
        <w:t xml:space="preserve"> (other than data specified in BC1.4.2(c) (</w:t>
      </w:r>
      <w:r w:rsidRPr="003F6546">
        <w:rPr>
          <w:b/>
        </w:rPr>
        <w:t>Export and Import Limits</w:t>
      </w:r>
      <w:r w:rsidRPr="003F6546">
        <w:t>) and BC1.4.2(e) (</w:t>
      </w:r>
      <w:r w:rsidRPr="003F6546">
        <w:rPr>
          <w:b/>
        </w:rPr>
        <w:t>Dynamic Parameters</w:t>
      </w:r>
      <w:r w:rsidRPr="003F6546">
        <w:t xml:space="preserve">) should be attempted. Plant failure or similar problems causing significant deviation from </w:t>
      </w:r>
      <w:r w:rsidRPr="003F6546">
        <w:rPr>
          <w:b/>
        </w:rPr>
        <w:t>Physical Notification</w:t>
      </w:r>
      <w:r w:rsidRPr="003F6546">
        <w:t xml:space="preserve"> should be notified to </w:t>
      </w:r>
      <w:r>
        <w:rPr>
          <w:b/>
        </w:rPr>
        <w:t>The Company</w:t>
      </w:r>
      <w:r w:rsidRPr="003F6546">
        <w:t xml:space="preserve"> by telephone by the submission of a revision to </w:t>
      </w:r>
      <w:r w:rsidRPr="003F6546">
        <w:rPr>
          <w:b/>
        </w:rPr>
        <w:t>Export and Import Limits</w:t>
      </w:r>
      <w:r w:rsidRPr="003F6546">
        <w:t xml:space="preserve"> in relation to the </w:t>
      </w:r>
      <w:r w:rsidRPr="003F6546">
        <w:rPr>
          <w:b/>
        </w:rPr>
        <w:t xml:space="preserve">BM Unit </w:t>
      </w:r>
      <w:r w:rsidRPr="003F6546">
        <w:t>or</w:t>
      </w:r>
      <w:r w:rsidRPr="003F6546">
        <w:rPr>
          <w:b/>
        </w:rPr>
        <w:t xml:space="preserve"> Generating Unit Data </w:t>
      </w:r>
      <w:r w:rsidRPr="003F6546">
        <w:t xml:space="preserve">so </w:t>
      </w:r>
      <w:proofErr w:type="gramStart"/>
      <w:r w:rsidRPr="003F6546">
        <w:t>affected;</w:t>
      </w:r>
      <w:proofErr w:type="gramEnd"/>
    </w:p>
    <w:p w14:paraId="5BEA1509" w14:textId="77777777" w:rsidR="0050639C" w:rsidRPr="009816E7" w:rsidRDefault="0050639C" w:rsidP="0050639C">
      <w:pPr>
        <w:pStyle w:val="Level2Text"/>
        <w:tabs>
          <w:tab w:val="clear" w:pos="1843"/>
        </w:tabs>
      </w:pPr>
      <w:r>
        <w:lastRenderedPageBreak/>
        <w:tab/>
        <w:t xml:space="preserve">(ii) </w:t>
      </w:r>
      <w:r w:rsidRPr="009816E7">
        <w:rPr>
          <w:rFonts w:eastAsiaTheme="minorHAnsi" w:cs="Arial"/>
          <w:b/>
          <w:bCs/>
          <w:snapToGrid/>
          <w:szCs w:val="22"/>
        </w:rPr>
        <w:t>BM Participants</w:t>
      </w:r>
      <w:r w:rsidRPr="009816E7">
        <w:rPr>
          <w:rFonts w:eastAsiaTheme="minorHAnsi" w:cs="Arial"/>
          <w:snapToGrid/>
          <w:szCs w:val="22"/>
        </w:rPr>
        <w:t xml:space="preserve">, who are not required to have </w:t>
      </w:r>
      <w:r w:rsidRPr="009816E7">
        <w:rPr>
          <w:rFonts w:eastAsiaTheme="minorHAnsi" w:cs="Arial"/>
          <w:b/>
          <w:bCs/>
          <w:snapToGrid/>
          <w:szCs w:val="22"/>
        </w:rPr>
        <w:t>Control Telephony</w:t>
      </w:r>
      <w:r w:rsidRPr="009816E7">
        <w:rPr>
          <w:rFonts w:eastAsiaTheme="minorHAnsi" w:cs="Arial"/>
          <w:snapToGrid/>
          <w:szCs w:val="22"/>
        </w:rPr>
        <w:t xml:space="preserve"> or </w:t>
      </w:r>
      <w:r w:rsidRPr="009816E7">
        <w:rPr>
          <w:rFonts w:eastAsiaTheme="minorHAnsi" w:cs="Arial"/>
          <w:b/>
          <w:bCs/>
          <w:snapToGrid/>
          <w:szCs w:val="22"/>
        </w:rPr>
        <w:t>System</w:t>
      </w:r>
      <w:r w:rsidRPr="009816E7">
        <w:rPr>
          <w:rFonts w:eastAsiaTheme="minorHAnsi" w:cs="Arial"/>
          <w:snapToGrid/>
          <w:szCs w:val="22"/>
        </w:rPr>
        <w:t xml:space="preserve"> </w:t>
      </w:r>
      <w:r w:rsidRPr="009816E7">
        <w:rPr>
          <w:rFonts w:eastAsiaTheme="minorHAnsi" w:cs="Arial"/>
          <w:b/>
          <w:bCs/>
          <w:snapToGrid/>
          <w:szCs w:val="22"/>
        </w:rPr>
        <w:t>Telephony</w:t>
      </w:r>
      <w:r w:rsidRPr="009816E7">
        <w:rPr>
          <w:rFonts w:eastAsiaTheme="minorHAnsi" w:cs="Arial"/>
          <w:snapToGrid/>
          <w:szCs w:val="22"/>
        </w:rPr>
        <w:t xml:space="preserve"> </w:t>
      </w:r>
      <w:r>
        <w:rPr>
          <w:rFonts w:eastAsiaTheme="minorHAnsi" w:cs="Arial"/>
          <w:snapToGrid/>
          <w:szCs w:val="22"/>
        </w:rPr>
        <w:t xml:space="preserve">staffed </w:t>
      </w:r>
      <w:r w:rsidRPr="009816E7">
        <w:rPr>
          <w:rFonts w:eastAsiaTheme="minorHAnsi" w:cs="Arial"/>
          <w:snapToGrid/>
          <w:szCs w:val="22"/>
        </w:rPr>
        <w:t xml:space="preserve">at all times as provided for in CC7.9 or ECC7.9, should during periods when their telephones are not </w:t>
      </w:r>
      <w:r>
        <w:rPr>
          <w:rFonts w:eastAsiaTheme="minorHAnsi" w:cs="Arial"/>
          <w:snapToGrid/>
          <w:szCs w:val="22"/>
        </w:rPr>
        <w:t xml:space="preserve">staffed </w:t>
      </w:r>
      <w:r w:rsidRPr="009816E7">
        <w:rPr>
          <w:rFonts w:eastAsiaTheme="minorHAnsi" w:cs="Arial"/>
          <w:snapToGrid/>
          <w:szCs w:val="22"/>
        </w:rPr>
        <w:t xml:space="preserve">operate in relation to any period of time in accordance with the last </w:t>
      </w:r>
      <w:r w:rsidRPr="009816E7">
        <w:rPr>
          <w:rFonts w:eastAsiaTheme="minorHAnsi" w:cs="Arial"/>
          <w:b/>
          <w:bCs/>
          <w:snapToGrid/>
          <w:szCs w:val="22"/>
        </w:rPr>
        <w:t xml:space="preserve">Physical Notification </w:t>
      </w:r>
      <w:r w:rsidRPr="009816E7">
        <w:rPr>
          <w:rFonts w:eastAsiaTheme="minorHAnsi" w:cs="Arial"/>
          <w:snapToGrid/>
          <w:szCs w:val="22"/>
        </w:rPr>
        <w:t xml:space="preserve">prevailing at </w:t>
      </w:r>
      <w:r w:rsidRPr="009816E7">
        <w:rPr>
          <w:rFonts w:eastAsiaTheme="minorHAnsi" w:cs="Arial"/>
          <w:b/>
          <w:bCs/>
          <w:snapToGrid/>
          <w:szCs w:val="22"/>
        </w:rPr>
        <w:t xml:space="preserve">Gate Closure </w:t>
      </w:r>
      <w:r w:rsidRPr="009816E7">
        <w:rPr>
          <w:rFonts w:eastAsiaTheme="minorHAnsi" w:cs="Arial"/>
          <w:snapToGrid/>
          <w:szCs w:val="22"/>
        </w:rPr>
        <w:t xml:space="preserve">received at the prior of the computer system failure in relation to each such period of time. Such operation shall be subject to the provisions of BC2.5.1, which will apply as if set out in this BC2.9.7.2. If the </w:t>
      </w:r>
      <w:r w:rsidRPr="0050639C">
        <w:rPr>
          <w:rFonts w:eastAsiaTheme="minorHAnsi" w:cs="Arial"/>
          <w:b/>
          <w:bCs/>
          <w:snapToGrid/>
          <w:szCs w:val="22"/>
          <w:rPrChange w:id="363" w:author="Antony Johnson" w:date="2022-10-13T18:18:00Z">
            <w:rPr>
              <w:rFonts w:eastAsiaTheme="minorHAnsi" w:cs="Arial"/>
              <w:snapToGrid/>
              <w:szCs w:val="22"/>
            </w:rPr>
          </w:rPrChange>
        </w:rPr>
        <w:t xml:space="preserve">BM </w:t>
      </w:r>
      <w:commentRangeStart w:id="364"/>
      <w:r w:rsidRPr="0050639C">
        <w:rPr>
          <w:rFonts w:eastAsiaTheme="minorHAnsi" w:cs="Arial"/>
          <w:b/>
          <w:bCs/>
          <w:snapToGrid/>
          <w:szCs w:val="22"/>
          <w:rPrChange w:id="365" w:author="Antony Johnson" w:date="2022-10-13T18:18:00Z">
            <w:rPr>
              <w:rFonts w:eastAsiaTheme="minorHAnsi" w:cs="Arial"/>
              <w:snapToGrid/>
              <w:szCs w:val="22"/>
            </w:rPr>
          </w:rPrChange>
        </w:rPr>
        <w:t>Participants</w:t>
      </w:r>
      <w:commentRangeEnd w:id="364"/>
      <w:r>
        <w:rPr>
          <w:rStyle w:val="CommentReference"/>
          <w:lang w:val="en-GB"/>
        </w:rPr>
        <w:commentReference w:id="364"/>
      </w:r>
      <w:r w:rsidRPr="009816E7">
        <w:rPr>
          <w:rFonts w:eastAsiaTheme="minorHAnsi" w:cs="Arial"/>
          <w:snapToGrid/>
          <w:szCs w:val="22"/>
        </w:rPr>
        <w:t xml:space="preserve"> automatic equipment identifies there has been a computer system </w:t>
      </w:r>
      <w:proofErr w:type="gramStart"/>
      <w:r w:rsidRPr="009816E7">
        <w:rPr>
          <w:rFonts w:eastAsiaTheme="minorHAnsi" w:cs="Arial"/>
          <w:snapToGrid/>
          <w:szCs w:val="22"/>
        </w:rPr>
        <w:t>failure</w:t>
      </w:r>
      <w:proofErr w:type="gramEnd"/>
      <w:r w:rsidRPr="009816E7">
        <w:rPr>
          <w:rFonts w:eastAsiaTheme="minorHAnsi" w:cs="Arial"/>
          <w:snapToGrid/>
          <w:szCs w:val="22"/>
        </w:rPr>
        <w:t xml:space="preserve"> then no further submissions of </w:t>
      </w:r>
      <w:r w:rsidRPr="009816E7">
        <w:rPr>
          <w:rFonts w:eastAsiaTheme="minorHAnsi" w:cs="Arial"/>
          <w:b/>
          <w:bCs/>
          <w:snapToGrid/>
          <w:szCs w:val="22"/>
        </w:rPr>
        <w:t>BM Unit Data</w:t>
      </w:r>
      <w:r w:rsidRPr="009816E7">
        <w:rPr>
          <w:rFonts w:eastAsiaTheme="minorHAnsi" w:cs="Arial"/>
          <w:snapToGrid/>
          <w:szCs w:val="22"/>
        </w:rPr>
        <w:t xml:space="preserve"> or </w:t>
      </w:r>
      <w:r w:rsidRPr="009816E7">
        <w:rPr>
          <w:rFonts w:eastAsiaTheme="minorHAnsi" w:cs="Arial"/>
          <w:b/>
          <w:bCs/>
          <w:snapToGrid/>
          <w:szCs w:val="22"/>
        </w:rPr>
        <w:t xml:space="preserve">Generating Unit </w:t>
      </w:r>
      <w:commentRangeStart w:id="366"/>
      <w:r w:rsidRPr="009816E7">
        <w:rPr>
          <w:rFonts w:eastAsiaTheme="minorHAnsi" w:cs="Arial"/>
          <w:b/>
          <w:bCs/>
          <w:snapToGrid/>
          <w:szCs w:val="22"/>
        </w:rPr>
        <w:t>Data</w:t>
      </w:r>
      <w:commentRangeEnd w:id="366"/>
      <w:r>
        <w:rPr>
          <w:rStyle w:val="CommentReference"/>
          <w:lang w:val="en-GB"/>
        </w:rPr>
        <w:commentReference w:id="366"/>
      </w:r>
      <w:r w:rsidRPr="009816E7">
        <w:rPr>
          <w:rFonts w:eastAsiaTheme="minorHAnsi" w:cs="Arial"/>
          <w:snapToGrid/>
          <w:szCs w:val="22"/>
        </w:rPr>
        <w:t xml:space="preserve"> (other than data specified in BC1.4.2(c) (</w:t>
      </w:r>
      <w:r w:rsidRPr="009816E7">
        <w:rPr>
          <w:rFonts w:eastAsiaTheme="minorHAnsi" w:cs="Arial"/>
          <w:b/>
          <w:bCs/>
          <w:snapToGrid/>
          <w:szCs w:val="22"/>
        </w:rPr>
        <w:t>Export and Import Limits</w:t>
      </w:r>
      <w:r w:rsidRPr="009816E7">
        <w:rPr>
          <w:rFonts w:eastAsiaTheme="minorHAnsi" w:cs="Arial"/>
          <w:snapToGrid/>
          <w:szCs w:val="22"/>
        </w:rPr>
        <w:t>) and BC1.4.2(e) (</w:t>
      </w:r>
      <w:r w:rsidRPr="009816E7">
        <w:rPr>
          <w:rFonts w:eastAsiaTheme="minorHAnsi" w:cs="Arial"/>
          <w:b/>
          <w:bCs/>
          <w:snapToGrid/>
          <w:szCs w:val="22"/>
        </w:rPr>
        <w:t>Dynamic Parameters</w:t>
      </w:r>
      <w:r w:rsidRPr="009816E7">
        <w:rPr>
          <w:rFonts w:eastAsiaTheme="minorHAnsi" w:cs="Arial"/>
          <w:snapToGrid/>
          <w:szCs w:val="22"/>
        </w:rPr>
        <w:t>) should be attempted. For the avoidance of doubt between 08:00 and 18:00 hours the provisions of BC2.9.7.2</w:t>
      </w:r>
      <w:r w:rsidRPr="009816E7">
        <w:rPr>
          <w:rFonts w:cs="Arial"/>
        </w:rPr>
        <w:t>(b)</w:t>
      </w:r>
      <w:r w:rsidRPr="009816E7">
        <w:rPr>
          <w:rFonts w:eastAsiaTheme="minorHAnsi" w:cs="Arial"/>
          <w:snapToGrid/>
          <w:szCs w:val="22"/>
        </w:rPr>
        <w:t>(</w:t>
      </w:r>
      <w:proofErr w:type="spellStart"/>
      <w:r w:rsidRPr="009816E7">
        <w:rPr>
          <w:rFonts w:eastAsiaTheme="minorHAnsi" w:cs="Arial"/>
          <w:snapToGrid/>
          <w:szCs w:val="22"/>
        </w:rPr>
        <w:t>i</w:t>
      </w:r>
      <w:proofErr w:type="spellEnd"/>
      <w:r w:rsidRPr="009816E7">
        <w:rPr>
          <w:rFonts w:eastAsiaTheme="minorHAnsi" w:cs="Arial"/>
          <w:snapToGrid/>
          <w:szCs w:val="22"/>
        </w:rPr>
        <w:t>) shall apply.</w:t>
      </w:r>
    </w:p>
    <w:p w14:paraId="38740382" w14:textId="77777777" w:rsidR="00D314F2" w:rsidRPr="004B08C6" w:rsidRDefault="00D314F2" w:rsidP="00476009">
      <w:pPr>
        <w:pStyle w:val="Level2Text"/>
        <w:ind w:left="0" w:firstLine="0"/>
        <w:jc w:val="both"/>
        <w:rPr>
          <w:b/>
          <w:bCs/>
        </w:rPr>
      </w:pPr>
    </w:p>
    <w:sectPr w:rsidR="00D314F2" w:rsidRPr="004B08C6" w:rsidSect="00B265E1">
      <w:footerReference w:type="defaul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1" w:author="Antony Johnson (ESO)" w:date="2023-06-26T17:40:00Z" w:initials="AJ(">
    <w:p w14:paraId="285763C1" w14:textId="3A45F3A5" w:rsidR="00F35A37" w:rsidRDefault="00F35A37">
      <w:pPr>
        <w:pStyle w:val="CommentText"/>
      </w:pPr>
      <w:r>
        <w:rPr>
          <w:rStyle w:val="CommentReference"/>
        </w:rPr>
        <w:annotationRef/>
      </w:r>
      <w:r>
        <w:t xml:space="preserve">Not sure we need to amend this but have included </w:t>
      </w:r>
      <w:r w:rsidR="00D874D3">
        <w:t>it for completeness.</w:t>
      </w:r>
    </w:p>
  </w:comment>
  <w:comment w:id="114" w:author="Antony Johnson (ESO)" w:date="2023-06-26T17:46:00Z" w:initials="AJ(">
    <w:p w14:paraId="08CC232C" w14:textId="35C2DC2A" w:rsidR="009A57EF" w:rsidRDefault="009A57EF">
      <w:pPr>
        <w:pStyle w:val="CommentText"/>
      </w:pPr>
      <w:r>
        <w:rPr>
          <w:rStyle w:val="CommentReference"/>
        </w:rPr>
        <w:annotationRef/>
      </w:r>
      <w:r>
        <w:t xml:space="preserve">This does not need to </w:t>
      </w:r>
      <w:proofErr w:type="gramStart"/>
      <w:r>
        <w:t>change</w:t>
      </w:r>
      <w:r w:rsidR="00980872">
        <w:t>,</w:t>
      </w:r>
      <w:proofErr w:type="gramEnd"/>
      <w:r w:rsidR="00980872">
        <w:t xml:space="preserve"> however I have included it as </w:t>
      </w:r>
      <w:r w:rsidR="00761B17">
        <w:t>all Large Power Stations will have a CUSC Contract.</w:t>
      </w:r>
      <w:r>
        <w:t xml:space="preserve"> </w:t>
      </w:r>
    </w:p>
  </w:comment>
  <w:comment w:id="153" w:author="Antony Johnson (ESO)" w:date="2023-06-28T12:35:00Z" w:initials="AJ(">
    <w:p w14:paraId="752C2C12" w14:textId="5EB25A7C" w:rsidR="009401FD" w:rsidRDefault="009401FD">
      <w:pPr>
        <w:pStyle w:val="CommentText"/>
      </w:pPr>
      <w:r>
        <w:rPr>
          <w:rStyle w:val="CommentReference"/>
        </w:rPr>
        <w:annotationRef/>
      </w:r>
      <w:r>
        <w:t xml:space="preserve">Do we need anything in here to cover </w:t>
      </w:r>
      <w:r w:rsidR="004678CA">
        <w:t xml:space="preserve">Embedded Large Power Stations connected below the </w:t>
      </w:r>
      <w:proofErr w:type="spellStart"/>
      <w:r w:rsidR="004678CA">
        <w:t>substranmission</w:t>
      </w:r>
      <w:proofErr w:type="spellEnd"/>
      <w:r w:rsidR="004678CA">
        <w:t xml:space="preserve"> level – I think not but happy to be corrected.</w:t>
      </w:r>
    </w:p>
  </w:comment>
  <w:comment w:id="154" w:author="Antony Johnson (ESO)" w:date="2023-06-28T12:38:00Z" w:initials="AJ(">
    <w:p w14:paraId="726A55BE" w14:textId="21533D96" w:rsidR="00492790" w:rsidRDefault="00492790">
      <w:pPr>
        <w:pStyle w:val="CommentText"/>
      </w:pPr>
      <w:r>
        <w:rPr>
          <w:rStyle w:val="CommentReference"/>
        </w:rPr>
        <w:annotationRef/>
      </w:r>
      <w:r>
        <w:t>This would still apply for Large Embedded Power Stations down to 10 MW so no change here.</w:t>
      </w:r>
    </w:p>
  </w:comment>
  <w:comment w:id="160" w:author="Antony Johnson (ESO)" w:date="2023-06-28T13:38:00Z" w:initials="AJ(">
    <w:p w14:paraId="1C161926" w14:textId="198EF50B" w:rsidR="00A0546D" w:rsidRDefault="00A0546D">
      <w:pPr>
        <w:pStyle w:val="CommentText"/>
      </w:pPr>
      <w:r>
        <w:rPr>
          <w:rStyle w:val="CommentReference"/>
        </w:rPr>
        <w:annotationRef/>
      </w:r>
      <w:r>
        <w:t xml:space="preserve">This will cover Embedded </w:t>
      </w:r>
      <w:r w:rsidR="00CA5B74">
        <w:t>Large Power Stations</w:t>
      </w:r>
      <w:r w:rsidR="00D27673">
        <w:t xml:space="preserve"> including </w:t>
      </w:r>
      <w:proofErr w:type="spellStart"/>
      <w:r w:rsidR="00D27673">
        <w:t>th</w:t>
      </w:r>
      <w:r w:rsidR="0064210E">
        <w:t>se</w:t>
      </w:r>
      <w:proofErr w:type="spellEnd"/>
      <w:r w:rsidR="0064210E">
        <w:t xml:space="preserve"> down to 10MW hence no change </w:t>
      </w:r>
      <w:proofErr w:type="gramStart"/>
      <w:r w:rsidR="0064210E">
        <w:t>required..</w:t>
      </w:r>
      <w:proofErr w:type="gramEnd"/>
    </w:p>
  </w:comment>
  <w:comment w:id="166" w:author="Antony Johnson (ESO)" w:date="2023-06-28T18:06:00Z" w:initials="AJ(">
    <w:p w14:paraId="3181838F" w14:textId="02692031" w:rsidR="00B617E0" w:rsidRDefault="00B617E0">
      <w:pPr>
        <w:pStyle w:val="CommentText"/>
      </w:pPr>
      <w:r>
        <w:rPr>
          <w:rStyle w:val="CommentReference"/>
        </w:rPr>
        <w:annotationRef/>
      </w:r>
      <w:r>
        <w:t>No change required here as the Generator would need to supply the data directly to the ESO.</w:t>
      </w:r>
    </w:p>
  </w:comment>
  <w:comment w:id="174" w:author="Antony Johnson (ESO)" w:date="2023-06-28T18:31:00Z" w:initials="AJ(">
    <w:p w14:paraId="3FC91E14" w14:textId="69F941DA" w:rsidR="00AC6436" w:rsidRDefault="00AC6436">
      <w:pPr>
        <w:pStyle w:val="CommentText"/>
      </w:pPr>
      <w:r>
        <w:rPr>
          <w:rStyle w:val="CommentReference"/>
        </w:rPr>
        <w:annotationRef/>
      </w:r>
      <w:r>
        <w:t xml:space="preserve">No change required here </w:t>
      </w:r>
      <w:proofErr w:type="gramStart"/>
      <w:r>
        <w:t>as a result of</w:t>
      </w:r>
      <w:proofErr w:type="gramEnd"/>
      <w:r>
        <w:t xml:space="preserve"> GC0117</w:t>
      </w:r>
    </w:p>
  </w:comment>
  <w:comment w:id="176" w:author="Antony Johnson (ESO)" w:date="2023-06-28T18:48:00Z" w:initials="AJ(">
    <w:p w14:paraId="2C770DF4" w14:textId="62FEE5C4" w:rsidR="0048122F" w:rsidRDefault="0048122F">
      <w:pPr>
        <w:pStyle w:val="CommentText"/>
      </w:pPr>
      <w:r>
        <w:rPr>
          <w:rStyle w:val="CommentReference"/>
        </w:rPr>
        <w:annotationRef/>
      </w:r>
      <w:r>
        <w:t xml:space="preserve">No change requited here as </w:t>
      </w:r>
      <w:r w:rsidR="00F635E8">
        <w:t>the second example is believed to be sufficient for GC0117</w:t>
      </w:r>
    </w:p>
  </w:comment>
  <w:comment w:id="193" w:author="Antony Johnson (ESO)" w:date="2023-06-26T12:43:00Z" w:initials="AJ(">
    <w:p w14:paraId="782F665A" w14:textId="5FA97C67" w:rsidR="00324857" w:rsidRDefault="00324857">
      <w:pPr>
        <w:pStyle w:val="CommentText"/>
      </w:pPr>
      <w:r>
        <w:rPr>
          <w:rStyle w:val="CommentReference"/>
        </w:rPr>
        <w:annotationRef/>
      </w:r>
      <w:r>
        <w:t xml:space="preserve">Going forwards – this option would not be permitted for Large Power Stations </w:t>
      </w:r>
      <w:r w:rsidR="00D74FAB">
        <w:t xml:space="preserve">who concluded </w:t>
      </w:r>
      <w:r w:rsidR="00A77353">
        <w:t xml:space="preserve">contracts for its main Plant and Apparatus </w:t>
      </w:r>
      <w:r w:rsidR="003405E6">
        <w:t>on or after XXX or were subject to a substantial modification after XXX.  Is this clear from the drafting</w:t>
      </w:r>
      <w:r w:rsidR="007027C0">
        <w:t xml:space="preserve"> that said they would be caught by the requirements</w:t>
      </w:r>
      <w:r w:rsidR="00996C55">
        <w:t xml:space="preserve"> but even </w:t>
      </w:r>
      <w:proofErr w:type="gramStart"/>
      <w:r w:rsidR="00996C55">
        <w:t>then</w:t>
      </w:r>
      <w:proofErr w:type="gramEnd"/>
      <w:r w:rsidR="00996C55">
        <w:t xml:space="preserve"> they would be caught by the requirements of the CC’s instead of the ECC’s.</w:t>
      </w:r>
      <w:r w:rsidR="00A77353">
        <w:t xml:space="preserve"> </w:t>
      </w:r>
    </w:p>
  </w:comment>
  <w:comment w:id="225" w:author="Antony Johnson (ESO)" w:date="2023-06-26T12:56:00Z" w:initials="AJ(">
    <w:p w14:paraId="619F5B63" w14:textId="2C619C8D" w:rsidR="00A90C7A" w:rsidRDefault="00A90C7A">
      <w:pPr>
        <w:pStyle w:val="CommentText"/>
      </w:pPr>
      <w:r>
        <w:rPr>
          <w:rStyle w:val="CommentReference"/>
        </w:rPr>
        <w:annotationRef/>
      </w:r>
      <w:r>
        <w:t xml:space="preserve">Going forwards – this option would not be permitted for Large Power Stations who concluded contracts for its main Plant and Apparatus on or after XXX or were subject to a substantial modification after XXX.  </w:t>
      </w:r>
      <w:r w:rsidR="00FE2242">
        <w:t xml:space="preserve">To address this </w:t>
      </w:r>
      <w:proofErr w:type="gramStart"/>
      <w:r w:rsidR="00FE2242">
        <w:t>issue</w:t>
      </w:r>
      <w:proofErr w:type="gramEnd"/>
      <w:r w:rsidR="00FE2242">
        <w:t xml:space="preserve"> I have </w:t>
      </w:r>
      <w:r w:rsidR="008F1EBB">
        <w:t xml:space="preserve">included the requirement in the ECC’s but not the CC’s. </w:t>
      </w:r>
    </w:p>
  </w:comment>
  <w:comment w:id="287" w:author="Antony Johnson" w:date="2022-10-13T16:21:00Z" w:initials="J(A">
    <w:p w14:paraId="320DFF9B" w14:textId="459C95A2" w:rsidR="00F05F22" w:rsidRDefault="00F05F22">
      <w:pPr>
        <w:pStyle w:val="CommentText"/>
      </w:pPr>
      <w:r>
        <w:rPr>
          <w:rStyle w:val="CommentReference"/>
        </w:rPr>
        <w:annotationRef/>
      </w:r>
      <w:r>
        <w:t xml:space="preserve">We still need to establish if there is a need to change these thresholds as part of </w:t>
      </w:r>
      <w:r w:rsidR="00900CE7">
        <w:t>the GC0117 modification – this is an issue to be discussed with Elexon.</w:t>
      </w:r>
    </w:p>
  </w:comment>
  <w:comment w:id="291" w:author="Antony Johnson" w:date="2022-10-13T16:27:00Z" w:initials="J(A">
    <w:p w14:paraId="334A38F9" w14:textId="202D55C9" w:rsidR="00DC08E0" w:rsidRDefault="00DC08E0">
      <w:pPr>
        <w:pStyle w:val="CommentText"/>
      </w:pPr>
      <w:r>
        <w:rPr>
          <w:rStyle w:val="CommentReference"/>
        </w:rPr>
        <w:annotationRef/>
      </w:r>
      <w:r>
        <w:t>Th</w:t>
      </w:r>
      <w:r w:rsidR="00E35B97">
        <w:t xml:space="preserve">ere is no need to reference Generators in respect </w:t>
      </w:r>
      <w:proofErr w:type="gramStart"/>
      <w:r w:rsidR="00E35B97">
        <w:t>of  Large</w:t>
      </w:r>
      <w:proofErr w:type="gramEnd"/>
      <w:r w:rsidR="00E35B97">
        <w:t xml:space="preserve"> Power Stations here </w:t>
      </w:r>
      <w:r w:rsidR="00A67DAE">
        <w:t>as it is implicit through BC1.2 and CC.6.5.8/ECC.6.5.8 that</w:t>
      </w:r>
      <w:r w:rsidR="00A82C12">
        <w:t xml:space="preserve"> Large Power Stations need to submit full BM data not Generating Unit Data.  </w:t>
      </w:r>
      <w:r w:rsidR="00EE7930">
        <w:t xml:space="preserve">I do not </w:t>
      </w:r>
      <w:proofErr w:type="spellStart"/>
      <w:r w:rsidR="00EE7930">
        <w:t>thinkl</w:t>
      </w:r>
      <w:proofErr w:type="spellEnd"/>
      <w:r w:rsidR="00EE7930">
        <w:t xml:space="preserve"> there is an issue but worth discussing.</w:t>
      </w:r>
    </w:p>
  </w:comment>
  <w:comment w:id="292" w:author="Antony Johnson" w:date="2022-10-13T16:30:00Z" w:initials="J(A">
    <w:p w14:paraId="0D8315B8" w14:textId="77B036DE" w:rsidR="00ED7E6C" w:rsidRDefault="00ED7E6C" w:rsidP="00ED7E6C">
      <w:pPr>
        <w:pStyle w:val="CommentText"/>
      </w:pPr>
      <w:r>
        <w:rPr>
          <w:rStyle w:val="CommentReference"/>
        </w:rPr>
        <w:annotationRef/>
      </w:r>
      <w:r>
        <w:t>There is no need to reference Generators in respect of Large Power Stations here as it is implicit through BC1.2 and CC.6.5.8/ECC.6.5.8 that Future Large Power Stations need to submit full BM data not Generating Unit Data.  For discussion.</w:t>
      </w:r>
    </w:p>
    <w:p w14:paraId="4CEBD0CA" w14:textId="78E4F0FB" w:rsidR="00ED7E6C" w:rsidRDefault="00ED7E6C">
      <w:pPr>
        <w:pStyle w:val="CommentText"/>
      </w:pPr>
    </w:p>
  </w:comment>
  <w:comment w:id="307" w:author="Antony Johnson" w:date="2022-10-13T16:37:00Z" w:initials="J(A">
    <w:p w14:paraId="4AB0DC00" w14:textId="0A73353F" w:rsidR="001A2808" w:rsidRDefault="001A2808">
      <w:pPr>
        <w:pStyle w:val="CommentText"/>
      </w:pPr>
      <w:r>
        <w:rPr>
          <w:rStyle w:val="CommentReference"/>
        </w:rPr>
        <w:annotationRef/>
      </w:r>
      <w:r>
        <w:t>We technically do not need this but we can decide amongst the workgroup if we decide to remove it.</w:t>
      </w:r>
    </w:p>
  </w:comment>
  <w:comment w:id="355" w:author="Antony Johnson" w:date="2022-10-13T17:59:00Z" w:initials="J(A">
    <w:p w14:paraId="39CB51A1" w14:textId="2BBB3E8F" w:rsidR="00AD3407" w:rsidRDefault="00AD3407">
      <w:pPr>
        <w:pStyle w:val="CommentText"/>
      </w:pPr>
      <w:r>
        <w:rPr>
          <w:rStyle w:val="CommentReference"/>
        </w:rPr>
        <w:annotationRef/>
      </w:r>
      <w:r>
        <w:t xml:space="preserve">As per comment above – we still need to assess if the regional differences </w:t>
      </w:r>
      <w:r w:rsidR="00A43560">
        <w:t>for demand apply – question for Workgroup/Elexon</w:t>
      </w:r>
    </w:p>
  </w:comment>
  <w:comment w:id="356" w:author="Antony Johnson" w:date="2022-10-13T18:01:00Z" w:initials="J(A">
    <w:p w14:paraId="36C1F232" w14:textId="22D9B36C" w:rsidR="007E7055" w:rsidRDefault="007E7055">
      <w:pPr>
        <w:pStyle w:val="CommentText"/>
      </w:pPr>
      <w:r>
        <w:rPr>
          <w:rStyle w:val="CommentReference"/>
        </w:rPr>
        <w:annotationRef/>
      </w:r>
      <w:r>
        <w:t>As above - we still need to assess if the regional differences for demand apply – question for Workgroup/Elexon</w:t>
      </w:r>
    </w:p>
  </w:comment>
  <w:comment w:id="361" w:author="Antony Johnson" w:date="2022-10-13T18:11:00Z" w:initials="J(A">
    <w:p w14:paraId="3622A5DF" w14:textId="2435CC83" w:rsidR="00B77C4D" w:rsidRDefault="00B77C4D">
      <w:pPr>
        <w:pStyle w:val="CommentText"/>
      </w:pPr>
      <w:r>
        <w:rPr>
          <w:rStyle w:val="CommentReference"/>
        </w:rPr>
        <w:annotationRef/>
      </w:r>
      <w:r>
        <w:t>Corrected Typo</w:t>
      </w:r>
    </w:p>
  </w:comment>
  <w:comment w:id="364" w:author="Antony Johnson" w:date="2022-10-13T18:18:00Z" w:initials="J(A">
    <w:p w14:paraId="10D75A16" w14:textId="36D173C0" w:rsidR="0050639C" w:rsidRDefault="0050639C">
      <w:pPr>
        <w:pStyle w:val="CommentText"/>
      </w:pPr>
      <w:r>
        <w:rPr>
          <w:rStyle w:val="CommentReference"/>
        </w:rPr>
        <w:annotationRef/>
      </w:r>
      <w:r>
        <w:t>House Keeping mod</w:t>
      </w:r>
    </w:p>
  </w:comment>
  <w:comment w:id="366" w:author="Antony Johnson" w:date="2022-10-13T18:18:00Z" w:initials="J(A">
    <w:p w14:paraId="1C525F53" w14:textId="42DBE716" w:rsidR="0050639C" w:rsidRDefault="0050639C">
      <w:pPr>
        <w:pStyle w:val="CommentText"/>
      </w:pPr>
      <w:r>
        <w:rPr>
          <w:rStyle w:val="CommentReference"/>
        </w:rPr>
        <w:annotationRef/>
      </w:r>
      <w:r>
        <w:t xml:space="preserve">This brings out the point that </w:t>
      </w:r>
      <w:r w:rsidR="008F43E0">
        <w:t>Large Power Stations</w:t>
      </w:r>
      <w:r w:rsidR="00170374">
        <w:t xml:space="preserve"> in future</w:t>
      </w:r>
      <w:r w:rsidR="008F43E0">
        <w:t xml:space="preserve"> need to submit BM Unit Data – </w:t>
      </w:r>
      <w:proofErr w:type="gramStart"/>
      <w:r w:rsidR="008F43E0">
        <w:t>ie</w:t>
      </w:r>
      <w:proofErr w:type="gramEnd"/>
      <w:r w:rsidR="008F43E0">
        <w:t xml:space="preserve"> they are full </w:t>
      </w:r>
      <w:r w:rsidR="00215164">
        <w:t>BM Participants whereas this is not required from Generating Unit data – this</w:t>
      </w:r>
      <w:r w:rsidR="007D2550">
        <w:t xml:space="preserve"> however do</w:t>
      </w:r>
      <w:r w:rsidR="00170374">
        <w:t>e</w:t>
      </w:r>
      <w:r w:rsidR="007D2550">
        <w:t>s not need a change to the legal drafting.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5763C1" w15:done="0"/>
  <w15:commentEx w15:paraId="08CC232C" w15:done="0"/>
  <w15:commentEx w15:paraId="752C2C12" w15:done="0"/>
  <w15:commentEx w15:paraId="726A55BE" w15:done="0"/>
  <w15:commentEx w15:paraId="1C161926" w15:done="0"/>
  <w15:commentEx w15:paraId="3181838F" w15:done="0"/>
  <w15:commentEx w15:paraId="3FC91E14" w15:done="0"/>
  <w15:commentEx w15:paraId="2C770DF4" w15:done="0"/>
  <w15:commentEx w15:paraId="782F665A" w15:done="0"/>
  <w15:commentEx w15:paraId="619F5B63" w15:done="0"/>
  <w15:commentEx w15:paraId="320DFF9B" w15:done="0"/>
  <w15:commentEx w15:paraId="334A38F9" w15:done="0"/>
  <w15:commentEx w15:paraId="4CEBD0CA" w15:done="0"/>
  <w15:commentEx w15:paraId="4AB0DC00" w15:done="0"/>
  <w15:commentEx w15:paraId="39CB51A1" w15:done="0"/>
  <w15:commentEx w15:paraId="36C1F232" w15:done="0"/>
  <w15:commentEx w15:paraId="3622A5DF" w15:done="0"/>
  <w15:commentEx w15:paraId="10D75A16" w15:done="0"/>
  <w15:commentEx w15:paraId="1C525F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44BF3" w16cex:dateUtc="2023-06-26T16:40:00Z"/>
  <w16cex:commentExtensible w16cex:durableId="28444D61" w16cex:dateUtc="2023-06-26T16:46:00Z"/>
  <w16cex:commentExtensible w16cex:durableId="2846A7A5" w16cex:dateUtc="2023-06-28T11:35:00Z"/>
  <w16cex:commentExtensible w16cex:durableId="2846A839" w16cex:dateUtc="2023-06-28T11:38:00Z"/>
  <w16cex:commentExtensible w16cex:durableId="2846B63D" w16cex:dateUtc="2023-06-28T12:38:00Z"/>
  <w16cex:commentExtensible w16cex:durableId="2846F512" w16cex:dateUtc="2023-06-28T17:06:00Z"/>
  <w16cex:commentExtensible w16cex:durableId="2846FAFE" w16cex:dateUtc="2023-06-28T17:31:00Z"/>
  <w16cex:commentExtensible w16cex:durableId="2846FEE8" w16cex:dateUtc="2023-06-28T17:48:00Z"/>
  <w16cex:commentExtensible w16cex:durableId="2844066F" w16cex:dateUtc="2023-06-26T11:43:00Z"/>
  <w16cex:commentExtensible w16cex:durableId="2844096A" w16cex:dateUtc="2023-06-26T11:56:00Z"/>
  <w16cex:commentExtensible w16cex:durableId="26F2B984" w16cex:dateUtc="2022-10-13T15:21:00Z"/>
  <w16cex:commentExtensible w16cex:durableId="26F2BAF9" w16cex:dateUtc="2022-10-13T15:27:00Z"/>
  <w16cex:commentExtensible w16cex:durableId="26F2BB8E" w16cex:dateUtc="2022-10-13T15:30:00Z"/>
  <w16cex:commentExtensible w16cex:durableId="26F2BD54" w16cex:dateUtc="2022-10-13T15:37:00Z"/>
  <w16cex:commentExtensible w16cex:durableId="26F2D08B" w16cex:dateUtc="2022-10-13T16:59:00Z"/>
  <w16cex:commentExtensible w16cex:durableId="26F2D0F1" w16cex:dateUtc="2022-10-13T17:01:00Z"/>
  <w16cex:commentExtensible w16cex:durableId="26F2D360" w16cex:dateUtc="2022-10-13T17:11:00Z"/>
  <w16cex:commentExtensible w16cex:durableId="26F2D4E2" w16cex:dateUtc="2022-10-13T17:18:00Z"/>
  <w16cex:commentExtensible w16cex:durableId="26F2D505" w16cex:dateUtc="2022-10-13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5763C1" w16cid:durableId="28444BF3"/>
  <w16cid:commentId w16cid:paraId="08CC232C" w16cid:durableId="28444D61"/>
  <w16cid:commentId w16cid:paraId="752C2C12" w16cid:durableId="2846A7A5"/>
  <w16cid:commentId w16cid:paraId="726A55BE" w16cid:durableId="2846A839"/>
  <w16cid:commentId w16cid:paraId="1C161926" w16cid:durableId="2846B63D"/>
  <w16cid:commentId w16cid:paraId="3181838F" w16cid:durableId="2846F512"/>
  <w16cid:commentId w16cid:paraId="3FC91E14" w16cid:durableId="2846FAFE"/>
  <w16cid:commentId w16cid:paraId="2C770DF4" w16cid:durableId="2846FEE8"/>
  <w16cid:commentId w16cid:paraId="782F665A" w16cid:durableId="2844066F"/>
  <w16cid:commentId w16cid:paraId="619F5B63" w16cid:durableId="2844096A"/>
  <w16cid:commentId w16cid:paraId="320DFF9B" w16cid:durableId="26F2B984"/>
  <w16cid:commentId w16cid:paraId="334A38F9" w16cid:durableId="26F2BAF9"/>
  <w16cid:commentId w16cid:paraId="4CEBD0CA" w16cid:durableId="26F2BB8E"/>
  <w16cid:commentId w16cid:paraId="4AB0DC00" w16cid:durableId="26F2BD54"/>
  <w16cid:commentId w16cid:paraId="39CB51A1" w16cid:durableId="26F2D08B"/>
  <w16cid:commentId w16cid:paraId="36C1F232" w16cid:durableId="26F2D0F1"/>
  <w16cid:commentId w16cid:paraId="3622A5DF" w16cid:durableId="26F2D360"/>
  <w16cid:commentId w16cid:paraId="10D75A16" w16cid:durableId="26F2D4E2"/>
  <w16cid:commentId w16cid:paraId="1C525F53" w16cid:durableId="26F2D5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7C10D" w14:textId="77777777" w:rsidR="00605A09" w:rsidRDefault="00605A09" w:rsidP="008F1F3E">
      <w:pPr>
        <w:pStyle w:val="Header"/>
      </w:pPr>
      <w:r>
        <w:separator/>
      </w:r>
    </w:p>
  </w:endnote>
  <w:endnote w:type="continuationSeparator" w:id="0">
    <w:p w14:paraId="6E1A3CC2" w14:textId="77777777" w:rsidR="00605A09" w:rsidRDefault="00605A09" w:rsidP="008F1F3E">
      <w:pPr>
        <w:pStyle w:val="Header"/>
      </w:pPr>
      <w:r>
        <w:continuationSeparator/>
      </w:r>
    </w:p>
  </w:endnote>
  <w:endnote w:type="continuationNotice" w:id="1">
    <w:p w14:paraId="483DC1CB" w14:textId="77777777" w:rsidR="00605A09" w:rsidRDefault="00605A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AD5E" w14:textId="32F94C7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14385">
      <w:rPr>
        <w:rStyle w:val="PageNumber"/>
        <w:noProof/>
        <w:sz w:val="16"/>
        <w:szCs w:val="16"/>
      </w:rPr>
      <w:t>1</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34C8A" w14:textId="77777777" w:rsidR="00605A09" w:rsidRDefault="00605A09" w:rsidP="008F1F3E">
      <w:pPr>
        <w:pStyle w:val="Header"/>
      </w:pPr>
      <w:r>
        <w:separator/>
      </w:r>
    </w:p>
  </w:footnote>
  <w:footnote w:type="continuationSeparator" w:id="0">
    <w:p w14:paraId="522AC681" w14:textId="77777777" w:rsidR="00605A09" w:rsidRDefault="00605A09" w:rsidP="008F1F3E">
      <w:pPr>
        <w:pStyle w:val="Header"/>
      </w:pPr>
      <w:r>
        <w:continuationSeparator/>
      </w:r>
    </w:p>
  </w:footnote>
  <w:footnote w:type="continuationNotice" w:id="1">
    <w:p w14:paraId="116C94AA" w14:textId="77777777" w:rsidR="00605A09" w:rsidRDefault="00605A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4CCD"/>
    <w:multiLevelType w:val="hybridMultilevel"/>
    <w:tmpl w:val="31D8BC8A"/>
    <w:lvl w:ilvl="0" w:tplc="B562F3A2">
      <w:start w:val="1"/>
      <w:numFmt w:val="bullet"/>
      <w:lvlText w:val=""/>
      <w:lvlJc w:val="left"/>
      <w:pPr>
        <w:tabs>
          <w:tab w:val="num" w:pos="2520"/>
        </w:tabs>
        <w:ind w:left="2520" w:hanging="360"/>
      </w:pPr>
      <w:rPr>
        <w:rFonts w:ascii="Wingdings 2" w:hAnsi="Wingdings 2" w:hint="default"/>
        <w:color w:val="auto"/>
      </w:rPr>
    </w:lvl>
    <w:lvl w:ilvl="1" w:tplc="08090003" w:tentative="1">
      <w:start w:val="1"/>
      <w:numFmt w:val="bullet"/>
      <w:lvlText w:val="o"/>
      <w:lvlJc w:val="left"/>
      <w:pPr>
        <w:tabs>
          <w:tab w:val="num" w:pos="2460"/>
        </w:tabs>
        <w:ind w:left="2460" w:hanging="360"/>
      </w:pPr>
      <w:rPr>
        <w:rFonts w:ascii="Courier New" w:hAnsi="Courier New" w:cs="Courier New" w:hint="default"/>
      </w:rPr>
    </w:lvl>
    <w:lvl w:ilvl="2" w:tplc="08090005" w:tentative="1">
      <w:start w:val="1"/>
      <w:numFmt w:val="bullet"/>
      <w:lvlText w:val=""/>
      <w:lvlJc w:val="left"/>
      <w:pPr>
        <w:tabs>
          <w:tab w:val="num" w:pos="3180"/>
        </w:tabs>
        <w:ind w:left="3180" w:hanging="360"/>
      </w:pPr>
      <w:rPr>
        <w:rFonts w:ascii="Wingdings" w:hAnsi="Wingdings" w:hint="default"/>
      </w:rPr>
    </w:lvl>
    <w:lvl w:ilvl="3" w:tplc="08090001" w:tentative="1">
      <w:start w:val="1"/>
      <w:numFmt w:val="bullet"/>
      <w:lvlText w:val=""/>
      <w:lvlJc w:val="left"/>
      <w:pPr>
        <w:tabs>
          <w:tab w:val="num" w:pos="3900"/>
        </w:tabs>
        <w:ind w:left="3900" w:hanging="360"/>
      </w:pPr>
      <w:rPr>
        <w:rFonts w:ascii="Symbol" w:hAnsi="Symbol" w:hint="default"/>
      </w:rPr>
    </w:lvl>
    <w:lvl w:ilvl="4" w:tplc="08090003" w:tentative="1">
      <w:start w:val="1"/>
      <w:numFmt w:val="bullet"/>
      <w:lvlText w:val="o"/>
      <w:lvlJc w:val="left"/>
      <w:pPr>
        <w:tabs>
          <w:tab w:val="num" w:pos="4620"/>
        </w:tabs>
        <w:ind w:left="4620" w:hanging="360"/>
      </w:pPr>
      <w:rPr>
        <w:rFonts w:ascii="Courier New" w:hAnsi="Courier New" w:cs="Courier New" w:hint="default"/>
      </w:rPr>
    </w:lvl>
    <w:lvl w:ilvl="5" w:tplc="08090005" w:tentative="1">
      <w:start w:val="1"/>
      <w:numFmt w:val="bullet"/>
      <w:lvlText w:val=""/>
      <w:lvlJc w:val="left"/>
      <w:pPr>
        <w:tabs>
          <w:tab w:val="num" w:pos="5340"/>
        </w:tabs>
        <w:ind w:left="5340" w:hanging="360"/>
      </w:pPr>
      <w:rPr>
        <w:rFonts w:ascii="Wingdings" w:hAnsi="Wingdings" w:hint="default"/>
      </w:rPr>
    </w:lvl>
    <w:lvl w:ilvl="6" w:tplc="08090001" w:tentative="1">
      <w:start w:val="1"/>
      <w:numFmt w:val="bullet"/>
      <w:lvlText w:val=""/>
      <w:lvlJc w:val="left"/>
      <w:pPr>
        <w:tabs>
          <w:tab w:val="num" w:pos="6060"/>
        </w:tabs>
        <w:ind w:left="6060" w:hanging="360"/>
      </w:pPr>
      <w:rPr>
        <w:rFonts w:ascii="Symbol" w:hAnsi="Symbol" w:hint="default"/>
      </w:rPr>
    </w:lvl>
    <w:lvl w:ilvl="7" w:tplc="08090003" w:tentative="1">
      <w:start w:val="1"/>
      <w:numFmt w:val="bullet"/>
      <w:lvlText w:val="o"/>
      <w:lvlJc w:val="left"/>
      <w:pPr>
        <w:tabs>
          <w:tab w:val="num" w:pos="6780"/>
        </w:tabs>
        <w:ind w:left="6780" w:hanging="360"/>
      </w:pPr>
      <w:rPr>
        <w:rFonts w:ascii="Courier New" w:hAnsi="Courier New" w:cs="Courier New" w:hint="default"/>
      </w:rPr>
    </w:lvl>
    <w:lvl w:ilvl="8" w:tplc="08090005" w:tentative="1">
      <w:start w:val="1"/>
      <w:numFmt w:val="bullet"/>
      <w:lvlText w:val=""/>
      <w:lvlJc w:val="left"/>
      <w:pPr>
        <w:tabs>
          <w:tab w:val="num" w:pos="7500"/>
        </w:tabs>
        <w:ind w:left="7500" w:hanging="360"/>
      </w:pPr>
      <w:rPr>
        <w:rFonts w:ascii="Wingdings" w:hAnsi="Wingdings" w:hint="default"/>
      </w:rPr>
    </w:lvl>
  </w:abstractNum>
  <w:abstractNum w:abstractNumId="1"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2"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3"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6"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9971C2B"/>
    <w:multiLevelType w:val="hybridMultilevel"/>
    <w:tmpl w:val="D4FE907A"/>
    <w:lvl w:ilvl="0" w:tplc="EDC8A344">
      <w:start w:val="3"/>
      <w:numFmt w:val="lowerLetter"/>
      <w:lvlText w:val="(%1)"/>
      <w:lvlJc w:val="left"/>
      <w:pPr>
        <w:ind w:left="990" w:hanging="6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7769897">
    <w:abstractNumId w:val="2"/>
  </w:num>
  <w:num w:numId="2" w16cid:durableId="998729141">
    <w:abstractNumId w:val="1"/>
  </w:num>
  <w:num w:numId="3" w16cid:durableId="1984961972">
    <w:abstractNumId w:val="5"/>
  </w:num>
  <w:num w:numId="4" w16cid:durableId="1027559356">
    <w:abstractNumId w:val="7"/>
  </w:num>
  <w:num w:numId="5" w16cid:durableId="1464540897">
    <w:abstractNumId w:val="3"/>
  </w:num>
  <w:num w:numId="6" w16cid:durableId="1190802014">
    <w:abstractNumId w:val="6"/>
  </w:num>
  <w:num w:numId="7" w16cid:durableId="463541950">
    <w:abstractNumId w:val="8"/>
  </w:num>
  <w:num w:numId="8" w16cid:durableId="566570308">
    <w:abstractNumId w:val="4"/>
  </w:num>
  <w:num w:numId="9" w16cid:durableId="2319178">
    <w:abstractNumId w:val="0"/>
  </w:num>
  <w:num w:numId="10" w16cid:durableId="2073112528">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Antony Johnson">
    <w15:presenceInfo w15:providerId="None" w15:userId="Antony Joh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F3E"/>
    <w:rsid w:val="00000EE6"/>
    <w:rsid w:val="00003B88"/>
    <w:rsid w:val="00003C71"/>
    <w:rsid w:val="00004980"/>
    <w:rsid w:val="00005F6C"/>
    <w:rsid w:val="000062AE"/>
    <w:rsid w:val="00007774"/>
    <w:rsid w:val="00007EE1"/>
    <w:rsid w:val="0001061B"/>
    <w:rsid w:val="00014126"/>
    <w:rsid w:val="00015A88"/>
    <w:rsid w:val="000161AA"/>
    <w:rsid w:val="00016B65"/>
    <w:rsid w:val="00017CAF"/>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1982"/>
    <w:rsid w:val="0003213A"/>
    <w:rsid w:val="00032390"/>
    <w:rsid w:val="000341A6"/>
    <w:rsid w:val="00034ED5"/>
    <w:rsid w:val="00035985"/>
    <w:rsid w:val="000362F8"/>
    <w:rsid w:val="000363D8"/>
    <w:rsid w:val="000365D6"/>
    <w:rsid w:val="000400ED"/>
    <w:rsid w:val="000414AC"/>
    <w:rsid w:val="0004236F"/>
    <w:rsid w:val="00043536"/>
    <w:rsid w:val="0004439C"/>
    <w:rsid w:val="00044A90"/>
    <w:rsid w:val="00044DD0"/>
    <w:rsid w:val="00046274"/>
    <w:rsid w:val="000527CF"/>
    <w:rsid w:val="00052895"/>
    <w:rsid w:val="00054B19"/>
    <w:rsid w:val="00055DDE"/>
    <w:rsid w:val="000565E7"/>
    <w:rsid w:val="000571BC"/>
    <w:rsid w:val="00057CBA"/>
    <w:rsid w:val="0006008A"/>
    <w:rsid w:val="000619EA"/>
    <w:rsid w:val="00062B73"/>
    <w:rsid w:val="00062D5C"/>
    <w:rsid w:val="0006422E"/>
    <w:rsid w:val="000642CC"/>
    <w:rsid w:val="000649D6"/>
    <w:rsid w:val="00064F96"/>
    <w:rsid w:val="0006512B"/>
    <w:rsid w:val="00066083"/>
    <w:rsid w:val="000705ED"/>
    <w:rsid w:val="00070786"/>
    <w:rsid w:val="00070B7B"/>
    <w:rsid w:val="00070D1B"/>
    <w:rsid w:val="000717FE"/>
    <w:rsid w:val="0007222B"/>
    <w:rsid w:val="00072670"/>
    <w:rsid w:val="00074690"/>
    <w:rsid w:val="0007501B"/>
    <w:rsid w:val="000754B9"/>
    <w:rsid w:val="000757AB"/>
    <w:rsid w:val="00077AC6"/>
    <w:rsid w:val="00080969"/>
    <w:rsid w:val="000813B7"/>
    <w:rsid w:val="00081849"/>
    <w:rsid w:val="00082725"/>
    <w:rsid w:val="00083788"/>
    <w:rsid w:val="000839FE"/>
    <w:rsid w:val="00083CB4"/>
    <w:rsid w:val="000840E3"/>
    <w:rsid w:val="00085D45"/>
    <w:rsid w:val="00086208"/>
    <w:rsid w:val="00086D0B"/>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7EC"/>
    <w:rsid w:val="000A63D5"/>
    <w:rsid w:val="000A76DB"/>
    <w:rsid w:val="000A77CC"/>
    <w:rsid w:val="000B0546"/>
    <w:rsid w:val="000B191E"/>
    <w:rsid w:val="000B24DE"/>
    <w:rsid w:val="000B3943"/>
    <w:rsid w:val="000B39CF"/>
    <w:rsid w:val="000B47E5"/>
    <w:rsid w:val="000B695C"/>
    <w:rsid w:val="000B69EA"/>
    <w:rsid w:val="000B6DF9"/>
    <w:rsid w:val="000C129B"/>
    <w:rsid w:val="000C14D3"/>
    <w:rsid w:val="000C1BB4"/>
    <w:rsid w:val="000C4474"/>
    <w:rsid w:val="000C61D6"/>
    <w:rsid w:val="000C64D4"/>
    <w:rsid w:val="000C77D7"/>
    <w:rsid w:val="000D120A"/>
    <w:rsid w:val="000D4602"/>
    <w:rsid w:val="000D5ABD"/>
    <w:rsid w:val="000D77A7"/>
    <w:rsid w:val="000E0B3A"/>
    <w:rsid w:val="000E18CB"/>
    <w:rsid w:val="000E1C0F"/>
    <w:rsid w:val="000E203C"/>
    <w:rsid w:val="000E4122"/>
    <w:rsid w:val="000E4D6A"/>
    <w:rsid w:val="000F032A"/>
    <w:rsid w:val="000F2089"/>
    <w:rsid w:val="000F2E9E"/>
    <w:rsid w:val="000F437A"/>
    <w:rsid w:val="000F4AC5"/>
    <w:rsid w:val="000F4C96"/>
    <w:rsid w:val="000F50BF"/>
    <w:rsid w:val="000F638B"/>
    <w:rsid w:val="000F69A7"/>
    <w:rsid w:val="00100103"/>
    <w:rsid w:val="0010032A"/>
    <w:rsid w:val="00100EA5"/>
    <w:rsid w:val="0010168A"/>
    <w:rsid w:val="00101A74"/>
    <w:rsid w:val="00103EBE"/>
    <w:rsid w:val="00104173"/>
    <w:rsid w:val="00104B3C"/>
    <w:rsid w:val="00105C6E"/>
    <w:rsid w:val="001075DE"/>
    <w:rsid w:val="00107BE9"/>
    <w:rsid w:val="0011000F"/>
    <w:rsid w:val="00110EFF"/>
    <w:rsid w:val="00112FC3"/>
    <w:rsid w:val="00113076"/>
    <w:rsid w:val="00115668"/>
    <w:rsid w:val="001172A6"/>
    <w:rsid w:val="00120FFF"/>
    <w:rsid w:val="00121224"/>
    <w:rsid w:val="001214C1"/>
    <w:rsid w:val="0012256D"/>
    <w:rsid w:val="00123474"/>
    <w:rsid w:val="00124987"/>
    <w:rsid w:val="00124A50"/>
    <w:rsid w:val="00124C02"/>
    <w:rsid w:val="00127FF6"/>
    <w:rsid w:val="00130486"/>
    <w:rsid w:val="0013182E"/>
    <w:rsid w:val="00131B2E"/>
    <w:rsid w:val="00132166"/>
    <w:rsid w:val="00132D71"/>
    <w:rsid w:val="0013649C"/>
    <w:rsid w:val="00137911"/>
    <w:rsid w:val="00141116"/>
    <w:rsid w:val="00141C7B"/>
    <w:rsid w:val="0014291E"/>
    <w:rsid w:val="001430D8"/>
    <w:rsid w:val="00143AEB"/>
    <w:rsid w:val="0014560E"/>
    <w:rsid w:val="00145B28"/>
    <w:rsid w:val="00146EA7"/>
    <w:rsid w:val="00147586"/>
    <w:rsid w:val="0014796B"/>
    <w:rsid w:val="00150E2D"/>
    <w:rsid w:val="00153389"/>
    <w:rsid w:val="001547C7"/>
    <w:rsid w:val="001553CE"/>
    <w:rsid w:val="001575A6"/>
    <w:rsid w:val="0015789D"/>
    <w:rsid w:val="00161E0D"/>
    <w:rsid w:val="00162F36"/>
    <w:rsid w:val="00163368"/>
    <w:rsid w:val="00165AB2"/>
    <w:rsid w:val="001663A7"/>
    <w:rsid w:val="001663B3"/>
    <w:rsid w:val="00170374"/>
    <w:rsid w:val="001710CF"/>
    <w:rsid w:val="001715BC"/>
    <w:rsid w:val="00171D38"/>
    <w:rsid w:val="00172580"/>
    <w:rsid w:val="0017278F"/>
    <w:rsid w:val="001731C5"/>
    <w:rsid w:val="001738C9"/>
    <w:rsid w:val="001750CE"/>
    <w:rsid w:val="001758AB"/>
    <w:rsid w:val="00176A1D"/>
    <w:rsid w:val="00176F86"/>
    <w:rsid w:val="00177D55"/>
    <w:rsid w:val="001812C8"/>
    <w:rsid w:val="0018137F"/>
    <w:rsid w:val="00182995"/>
    <w:rsid w:val="00184D9D"/>
    <w:rsid w:val="00185002"/>
    <w:rsid w:val="00185EA4"/>
    <w:rsid w:val="001864C9"/>
    <w:rsid w:val="00186F1A"/>
    <w:rsid w:val="00187F6D"/>
    <w:rsid w:val="0019341E"/>
    <w:rsid w:val="00193D98"/>
    <w:rsid w:val="00194632"/>
    <w:rsid w:val="00196A22"/>
    <w:rsid w:val="00197311"/>
    <w:rsid w:val="001A02D3"/>
    <w:rsid w:val="001A2383"/>
    <w:rsid w:val="001A2808"/>
    <w:rsid w:val="001A30E2"/>
    <w:rsid w:val="001A3574"/>
    <w:rsid w:val="001A3852"/>
    <w:rsid w:val="001A38EA"/>
    <w:rsid w:val="001A4103"/>
    <w:rsid w:val="001A5C78"/>
    <w:rsid w:val="001A6C6A"/>
    <w:rsid w:val="001A7D19"/>
    <w:rsid w:val="001B1B41"/>
    <w:rsid w:val="001B1B75"/>
    <w:rsid w:val="001B2EA0"/>
    <w:rsid w:val="001B453D"/>
    <w:rsid w:val="001B66AF"/>
    <w:rsid w:val="001B66FE"/>
    <w:rsid w:val="001B6BD7"/>
    <w:rsid w:val="001B7F9C"/>
    <w:rsid w:val="001C00A3"/>
    <w:rsid w:val="001C27B6"/>
    <w:rsid w:val="001C48A9"/>
    <w:rsid w:val="001D0BB8"/>
    <w:rsid w:val="001D227F"/>
    <w:rsid w:val="001D2A93"/>
    <w:rsid w:val="001D4BA1"/>
    <w:rsid w:val="001D580A"/>
    <w:rsid w:val="001D5E8C"/>
    <w:rsid w:val="001D68E2"/>
    <w:rsid w:val="001D757F"/>
    <w:rsid w:val="001D7E46"/>
    <w:rsid w:val="001E07D0"/>
    <w:rsid w:val="001E192B"/>
    <w:rsid w:val="001E255C"/>
    <w:rsid w:val="001E2E19"/>
    <w:rsid w:val="001E3350"/>
    <w:rsid w:val="001E3731"/>
    <w:rsid w:val="001E3F22"/>
    <w:rsid w:val="001E3F9E"/>
    <w:rsid w:val="001E5C54"/>
    <w:rsid w:val="001E5C7A"/>
    <w:rsid w:val="001E6459"/>
    <w:rsid w:val="001E6518"/>
    <w:rsid w:val="001E777B"/>
    <w:rsid w:val="001F14D1"/>
    <w:rsid w:val="001F2024"/>
    <w:rsid w:val="001F2CE9"/>
    <w:rsid w:val="001F377B"/>
    <w:rsid w:val="001F38C4"/>
    <w:rsid w:val="001F431D"/>
    <w:rsid w:val="001F43C1"/>
    <w:rsid w:val="001F5AFA"/>
    <w:rsid w:val="00200593"/>
    <w:rsid w:val="00200E24"/>
    <w:rsid w:val="0020174A"/>
    <w:rsid w:val="00201962"/>
    <w:rsid w:val="002035FD"/>
    <w:rsid w:val="00203796"/>
    <w:rsid w:val="00203F0B"/>
    <w:rsid w:val="00204F8C"/>
    <w:rsid w:val="002060CE"/>
    <w:rsid w:val="00206A9F"/>
    <w:rsid w:val="00207464"/>
    <w:rsid w:val="00210BE6"/>
    <w:rsid w:val="00211721"/>
    <w:rsid w:val="0021242F"/>
    <w:rsid w:val="00212B61"/>
    <w:rsid w:val="002142B8"/>
    <w:rsid w:val="00214C33"/>
    <w:rsid w:val="00215164"/>
    <w:rsid w:val="00216317"/>
    <w:rsid w:val="00216F13"/>
    <w:rsid w:val="002216D9"/>
    <w:rsid w:val="00222BDC"/>
    <w:rsid w:val="002236AD"/>
    <w:rsid w:val="00223703"/>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6593"/>
    <w:rsid w:val="002475F8"/>
    <w:rsid w:val="002511C7"/>
    <w:rsid w:val="002512CB"/>
    <w:rsid w:val="00252FE4"/>
    <w:rsid w:val="0025321A"/>
    <w:rsid w:val="00253EEF"/>
    <w:rsid w:val="00254A70"/>
    <w:rsid w:val="00255158"/>
    <w:rsid w:val="002559BE"/>
    <w:rsid w:val="00260AE8"/>
    <w:rsid w:val="00262190"/>
    <w:rsid w:val="002641FF"/>
    <w:rsid w:val="00264E89"/>
    <w:rsid w:val="002662E1"/>
    <w:rsid w:val="002665FF"/>
    <w:rsid w:val="00272C70"/>
    <w:rsid w:val="00273E52"/>
    <w:rsid w:val="00274B57"/>
    <w:rsid w:val="00274FE8"/>
    <w:rsid w:val="00275DAB"/>
    <w:rsid w:val="00275E3C"/>
    <w:rsid w:val="00276B79"/>
    <w:rsid w:val="00277C3C"/>
    <w:rsid w:val="00277E3F"/>
    <w:rsid w:val="00286464"/>
    <w:rsid w:val="0029003F"/>
    <w:rsid w:val="00290178"/>
    <w:rsid w:val="002906EE"/>
    <w:rsid w:val="00292048"/>
    <w:rsid w:val="002926BE"/>
    <w:rsid w:val="002947EF"/>
    <w:rsid w:val="002A1B94"/>
    <w:rsid w:val="002A2281"/>
    <w:rsid w:val="002A2D51"/>
    <w:rsid w:val="002A36FA"/>
    <w:rsid w:val="002A5305"/>
    <w:rsid w:val="002A5E6F"/>
    <w:rsid w:val="002A6DA8"/>
    <w:rsid w:val="002A7646"/>
    <w:rsid w:val="002B0152"/>
    <w:rsid w:val="002B0296"/>
    <w:rsid w:val="002B0302"/>
    <w:rsid w:val="002B191B"/>
    <w:rsid w:val="002B2096"/>
    <w:rsid w:val="002B245D"/>
    <w:rsid w:val="002B32B0"/>
    <w:rsid w:val="002B3B0E"/>
    <w:rsid w:val="002B4555"/>
    <w:rsid w:val="002B5019"/>
    <w:rsid w:val="002C0464"/>
    <w:rsid w:val="002C1202"/>
    <w:rsid w:val="002C142F"/>
    <w:rsid w:val="002C1CC9"/>
    <w:rsid w:val="002C32D7"/>
    <w:rsid w:val="002C3627"/>
    <w:rsid w:val="002C6BC5"/>
    <w:rsid w:val="002C6C8E"/>
    <w:rsid w:val="002D05CA"/>
    <w:rsid w:val="002D08AD"/>
    <w:rsid w:val="002D099D"/>
    <w:rsid w:val="002D3390"/>
    <w:rsid w:val="002D45C4"/>
    <w:rsid w:val="002D4A6E"/>
    <w:rsid w:val="002D680A"/>
    <w:rsid w:val="002D775E"/>
    <w:rsid w:val="002D7D65"/>
    <w:rsid w:val="002E0927"/>
    <w:rsid w:val="002E0B1D"/>
    <w:rsid w:val="002E102B"/>
    <w:rsid w:val="002E2435"/>
    <w:rsid w:val="002E3677"/>
    <w:rsid w:val="002E4005"/>
    <w:rsid w:val="002E4C32"/>
    <w:rsid w:val="002E4D10"/>
    <w:rsid w:val="002E5701"/>
    <w:rsid w:val="002E5B44"/>
    <w:rsid w:val="002E6C79"/>
    <w:rsid w:val="002E7875"/>
    <w:rsid w:val="002E7DCD"/>
    <w:rsid w:val="002F2D8C"/>
    <w:rsid w:val="002F46A9"/>
    <w:rsid w:val="002F5283"/>
    <w:rsid w:val="002F6B8C"/>
    <w:rsid w:val="003000A4"/>
    <w:rsid w:val="00300601"/>
    <w:rsid w:val="00300F79"/>
    <w:rsid w:val="00301D71"/>
    <w:rsid w:val="00302DC4"/>
    <w:rsid w:val="00303C2B"/>
    <w:rsid w:val="00306436"/>
    <w:rsid w:val="00306887"/>
    <w:rsid w:val="00306AAF"/>
    <w:rsid w:val="00307B51"/>
    <w:rsid w:val="003113C6"/>
    <w:rsid w:val="0031460E"/>
    <w:rsid w:val="00316663"/>
    <w:rsid w:val="00316797"/>
    <w:rsid w:val="003168E5"/>
    <w:rsid w:val="00316BC4"/>
    <w:rsid w:val="00316C1A"/>
    <w:rsid w:val="003172CB"/>
    <w:rsid w:val="003172D2"/>
    <w:rsid w:val="00317A9E"/>
    <w:rsid w:val="0032007A"/>
    <w:rsid w:val="00320A03"/>
    <w:rsid w:val="00320C84"/>
    <w:rsid w:val="00321ACF"/>
    <w:rsid w:val="00321E28"/>
    <w:rsid w:val="0032315F"/>
    <w:rsid w:val="003247A3"/>
    <w:rsid w:val="00324857"/>
    <w:rsid w:val="00324873"/>
    <w:rsid w:val="00324F36"/>
    <w:rsid w:val="00325486"/>
    <w:rsid w:val="00326843"/>
    <w:rsid w:val="00327026"/>
    <w:rsid w:val="00327416"/>
    <w:rsid w:val="00333BC1"/>
    <w:rsid w:val="00333D74"/>
    <w:rsid w:val="00336093"/>
    <w:rsid w:val="00336B96"/>
    <w:rsid w:val="00337897"/>
    <w:rsid w:val="0033794C"/>
    <w:rsid w:val="003405E6"/>
    <w:rsid w:val="003406F5"/>
    <w:rsid w:val="00341E2C"/>
    <w:rsid w:val="00341ED6"/>
    <w:rsid w:val="00342C33"/>
    <w:rsid w:val="003448DD"/>
    <w:rsid w:val="0034495D"/>
    <w:rsid w:val="00345E35"/>
    <w:rsid w:val="003473EA"/>
    <w:rsid w:val="00351BFF"/>
    <w:rsid w:val="00352E12"/>
    <w:rsid w:val="00355760"/>
    <w:rsid w:val="00355A8F"/>
    <w:rsid w:val="00356F07"/>
    <w:rsid w:val="00357AE6"/>
    <w:rsid w:val="00360A16"/>
    <w:rsid w:val="00361A3F"/>
    <w:rsid w:val="00362367"/>
    <w:rsid w:val="003625F1"/>
    <w:rsid w:val="0036288F"/>
    <w:rsid w:val="00363290"/>
    <w:rsid w:val="00363D38"/>
    <w:rsid w:val="00366088"/>
    <w:rsid w:val="00366B0F"/>
    <w:rsid w:val="0037043D"/>
    <w:rsid w:val="0037065B"/>
    <w:rsid w:val="00370D6B"/>
    <w:rsid w:val="003721E7"/>
    <w:rsid w:val="00374794"/>
    <w:rsid w:val="00376F00"/>
    <w:rsid w:val="003774EE"/>
    <w:rsid w:val="0037797A"/>
    <w:rsid w:val="00377F78"/>
    <w:rsid w:val="00381B9F"/>
    <w:rsid w:val="003846DF"/>
    <w:rsid w:val="00384E0F"/>
    <w:rsid w:val="003854C6"/>
    <w:rsid w:val="003870F7"/>
    <w:rsid w:val="00387391"/>
    <w:rsid w:val="00390539"/>
    <w:rsid w:val="0039116B"/>
    <w:rsid w:val="00391B22"/>
    <w:rsid w:val="00391E54"/>
    <w:rsid w:val="00392136"/>
    <w:rsid w:val="003921BD"/>
    <w:rsid w:val="003927B8"/>
    <w:rsid w:val="00392AB4"/>
    <w:rsid w:val="00392D72"/>
    <w:rsid w:val="00394666"/>
    <w:rsid w:val="00394A38"/>
    <w:rsid w:val="00396436"/>
    <w:rsid w:val="00397F43"/>
    <w:rsid w:val="003A0672"/>
    <w:rsid w:val="003A11B1"/>
    <w:rsid w:val="003A1576"/>
    <w:rsid w:val="003A205E"/>
    <w:rsid w:val="003A2E05"/>
    <w:rsid w:val="003A38E0"/>
    <w:rsid w:val="003A464A"/>
    <w:rsid w:val="003A5443"/>
    <w:rsid w:val="003A6B14"/>
    <w:rsid w:val="003B1EE6"/>
    <w:rsid w:val="003B3D05"/>
    <w:rsid w:val="003B52AD"/>
    <w:rsid w:val="003B642E"/>
    <w:rsid w:val="003B77D3"/>
    <w:rsid w:val="003B7BAE"/>
    <w:rsid w:val="003C1E8C"/>
    <w:rsid w:val="003C1EC1"/>
    <w:rsid w:val="003C2C7C"/>
    <w:rsid w:val="003C3CDE"/>
    <w:rsid w:val="003C45B5"/>
    <w:rsid w:val="003C4A1B"/>
    <w:rsid w:val="003C58FA"/>
    <w:rsid w:val="003C70EB"/>
    <w:rsid w:val="003C7BA8"/>
    <w:rsid w:val="003D0ECE"/>
    <w:rsid w:val="003D1AD5"/>
    <w:rsid w:val="003D1E65"/>
    <w:rsid w:val="003D2A2C"/>
    <w:rsid w:val="003D2B77"/>
    <w:rsid w:val="003D363F"/>
    <w:rsid w:val="003D3964"/>
    <w:rsid w:val="003D6E55"/>
    <w:rsid w:val="003D7529"/>
    <w:rsid w:val="003D7618"/>
    <w:rsid w:val="003D7FC3"/>
    <w:rsid w:val="003E31C7"/>
    <w:rsid w:val="003E40AA"/>
    <w:rsid w:val="003E43EF"/>
    <w:rsid w:val="003E58F3"/>
    <w:rsid w:val="003E6477"/>
    <w:rsid w:val="003F0894"/>
    <w:rsid w:val="003F230F"/>
    <w:rsid w:val="003F252D"/>
    <w:rsid w:val="003F29C2"/>
    <w:rsid w:val="003F2F28"/>
    <w:rsid w:val="003F41D3"/>
    <w:rsid w:val="003F46A9"/>
    <w:rsid w:val="003F5B0B"/>
    <w:rsid w:val="003F7434"/>
    <w:rsid w:val="0040077B"/>
    <w:rsid w:val="00400AD2"/>
    <w:rsid w:val="00401EF1"/>
    <w:rsid w:val="004029D5"/>
    <w:rsid w:val="00403363"/>
    <w:rsid w:val="00407B2E"/>
    <w:rsid w:val="00410024"/>
    <w:rsid w:val="00412B27"/>
    <w:rsid w:val="00412E9E"/>
    <w:rsid w:val="00413735"/>
    <w:rsid w:val="00414E36"/>
    <w:rsid w:val="004176C9"/>
    <w:rsid w:val="00417CE1"/>
    <w:rsid w:val="00420259"/>
    <w:rsid w:val="00421805"/>
    <w:rsid w:val="00422E81"/>
    <w:rsid w:val="0042316B"/>
    <w:rsid w:val="00423A90"/>
    <w:rsid w:val="0042480C"/>
    <w:rsid w:val="00424F44"/>
    <w:rsid w:val="00425187"/>
    <w:rsid w:val="00430E59"/>
    <w:rsid w:val="004318C6"/>
    <w:rsid w:val="004320C6"/>
    <w:rsid w:val="004325DC"/>
    <w:rsid w:val="0043323D"/>
    <w:rsid w:val="004339F2"/>
    <w:rsid w:val="004342E0"/>
    <w:rsid w:val="004351C1"/>
    <w:rsid w:val="004372EC"/>
    <w:rsid w:val="00437797"/>
    <w:rsid w:val="0044031F"/>
    <w:rsid w:val="00440E40"/>
    <w:rsid w:val="00442A41"/>
    <w:rsid w:val="00442BCE"/>
    <w:rsid w:val="0044308D"/>
    <w:rsid w:val="00444B91"/>
    <w:rsid w:val="00445433"/>
    <w:rsid w:val="00446C90"/>
    <w:rsid w:val="00447A5E"/>
    <w:rsid w:val="00450AE6"/>
    <w:rsid w:val="00453C0E"/>
    <w:rsid w:val="00456317"/>
    <w:rsid w:val="00460DE9"/>
    <w:rsid w:val="004616C5"/>
    <w:rsid w:val="00462C48"/>
    <w:rsid w:val="00462D46"/>
    <w:rsid w:val="00463997"/>
    <w:rsid w:val="00464B95"/>
    <w:rsid w:val="00464F60"/>
    <w:rsid w:val="004678CA"/>
    <w:rsid w:val="00467D2F"/>
    <w:rsid w:val="0047024D"/>
    <w:rsid w:val="00470BCD"/>
    <w:rsid w:val="00471EC6"/>
    <w:rsid w:val="004722D7"/>
    <w:rsid w:val="00473AB5"/>
    <w:rsid w:val="00473D8E"/>
    <w:rsid w:val="004743BD"/>
    <w:rsid w:val="00476009"/>
    <w:rsid w:val="004768DA"/>
    <w:rsid w:val="0048122F"/>
    <w:rsid w:val="00482832"/>
    <w:rsid w:val="00484275"/>
    <w:rsid w:val="00484F9B"/>
    <w:rsid w:val="00485185"/>
    <w:rsid w:val="00487486"/>
    <w:rsid w:val="004909DE"/>
    <w:rsid w:val="004911DF"/>
    <w:rsid w:val="00492790"/>
    <w:rsid w:val="00494E72"/>
    <w:rsid w:val="00495A20"/>
    <w:rsid w:val="00496A1B"/>
    <w:rsid w:val="004A1040"/>
    <w:rsid w:val="004A1B8C"/>
    <w:rsid w:val="004A2381"/>
    <w:rsid w:val="004A3906"/>
    <w:rsid w:val="004A529D"/>
    <w:rsid w:val="004A6593"/>
    <w:rsid w:val="004A6F0D"/>
    <w:rsid w:val="004A78DB"/>
    <w:rsid w:val="004B045B"/>
    <w:rsid w:val="004B08C6"/>
    <w:rsid w:val="004B09FA"/>
    <w:rsid w:val="004B0A07"/>
    <w:rsid w:val="004B0B2C"/>
    <w:rsid w:val="004B1291"/>
    <w:rsid w:val="004B1303"/>
    <w:rsid w:val="004B2969"/>
    <w:rsid w:val="004B2F7D"/>
    <w:rsid w:val="004B580E"/>
    <w:rsid w:val="004B585A"/>
    <w:rsid w:val="004B6F56"/>
    <w:rsid w:val="004C1544"/>
    <w:rsid w:val="004C1AB4"/>
    <w:rsid w:val="004C32C0"/>
    <w:rsid w:val="004C3C55"/>
    <w:rsid w:val="004C4A32"/>
    <w:rsid w:val="004C632E"/>
    <w:rsid w:val="004C652C"/>
    <w:rsid w:val="004C77B9"/>
    <w:rsid w:val="004D0F3D"/>
    <w:rsid w:val="004D17B6"/>
    <w:rsid w:val="004D5F5A"/>
    <w:rsid w:val="004D6B27"/>
    <w:rsid w:val="004D7245"/>
    <w:rsid w:val="004E056D"/>
    <w:rsid w:val="004E0E0F"/>
    <w:rsid w:val="004E122F"/>
    <w:rsid w:val="004E3CAD"/>
    <w:rsid w:val="004E4312"/>
    <w:rsid w:val="004E520D"/>
    <w:rsid w:val="004E6B17"/>
    <w:rsid w:val="004E7A2B"/>
    <w:rsid w:val="004E7F0F"/>
    <w:rsid w:val="004E7FE5"/>
    <w:rsid w:val="004F1113"/>
    <w:rsid w:val="004F1C45"/>
    <w:rsid w:val="004F1E73"/>
    <w:rsid w:val="004F3D36"/>
    <w:rsid w:val="004F40BD"/>
    <w:rsid w:val="004F4358"/>
    <w:rsid w:val="004F512D"/>
    <w:rsid w:val="004F64D0"/>
    <w:rsid w:val="004F73AF"/>
    <w:rsid w:val="005011BD"/>
    <w:rsid w:val="00501DCE"/>
    <w:rsid w:val="00502C4E"/>
    <w:rsid w:val="00502DD0"/>
    <w:rsid w:val="005030FE"/>
    <w:rsid w:val="00503261"/>
    <w:rsid w:val="00503378"/>
    <w:rsid w:val="005051B4"/>
    <w:rsid w:val="00505BEB"/>
    <w:rsid w:val="005060AD"/>
    <w:rsid w:val="0050639C"/>
    <w:rsid w:val="005069C2"/>
    <w:rsid w:val="00507A27"/>
    <w:rsid w:val="00510F5E"/>
    <w:rsid w:val="005116DB"/>
    <w:rsid w:val="00512128"/>
    <w:rsid w:val="00512A27"/>
    <w:rsid w:val="0051441C"/>
    <w:rsid w:val="00516389"/>
    <w:rsid w:val="0051676F"/>
    <w:rsid w:val="00516DDF"/>
    <w:rsid w:val="0051737E"/>
    <w:rsid w:val="005205DD"/>
    <w:rsid w:val="0052218A"/>
    <w:rsid w:val="005226D7"/>
    <w:rsid w:val="00522E05"/>
    <w:rsid w:val="005230B1"/>
    <w:rsid w:val="00523654"/>
    <w:rsid w:val="005324A2"/>
    <w:rsid w:val="005328CA"/>
    <w:rsid w:val="005334A5"/>
    <w:rsid w:val="005342C6"/>
    <w:rsid w:val="00535401"/>
    <w:rsid w:val="00535D26"/>
    <w:rsid w:val="00535F51"/>
    <w:rsid w:val="00537F3F"/>
    <w:rsid w:val="00540280"/>
    <w:rsid w:val="00542B80"/>
    <w:rsid w:val="00544D07"/>
    <w:rsid w:val="005460C0"/>
    <w:rsid w:val="005466BF"/>
    <w:rsid w:val="00546BD1"/>
    <w:rsid w:val="00550FDB"/>
    <w:rsid w:val="00551D62"/>
    <w:rsid w:val="00552F47"/>
    <w:rsid w:val="005557F6"/>
    <w:rsid w:val="005625DD"/>
    <w:rsid w:val="00564137"/>
    <w:rsid w:val="00564A1D"/>
    <w:rsid w:val="00566737"/>
    <w:rsid w:val="005669A7"/>
    <w:rsid w:val="00571056"/>
    <w:rsid w:val="005711A2"/>
    <w:rsid w:val="0057189B"/>
    <w:rsid w:val="005721A7"/>
    <w:rsid w:val="00572BA3"/>
    <w:rsid w:val="0057395F"/>
    <w:rsid w:val="00574667"/>
    <w:rsid w:val="00574FE2"/>
    <w:rsid w:val="005760DF"/>
    <w:rsid w:val="0057622D"/>
    <w:rsid w:val="00576315"/>
    <w:rsid w:val="0057634A"/>
    <w:rsid w:val="0057639E"/>
    <w:rsid w:val="00577817"/>
    <w:rsid w:val="00580D92"/>
    <w:rsid w:val="00581622"/>
    <w:rsid w:val="00582A16"/>
    <w:rsid w:val="00582A9E"/>
    <w:rsid w:val="00583258"/>
    <w:rsid w:val="00584DFB"/>
    <w:rsid w:val="00584F25"/>
    <w:rsid w:val="00584F88"/>
    <w:rsid w:val="00586884"/>
    <w:rsid w:val="00591469"/>
    <w:rsid w:val="00592A54"/>
    <w:rsid w:val="00592AAD"/>
    <w:rsid w:val="00593B61"/>
    <w:rsid w:val="00595F8D"/>
    <w:rsid w:val="005A0FEC"/>
    <w:rsid w:val="005A36CE"/>
    <w:rsid w:val="005A3AE6"/>
    <w:rsid w:val="005A443F"/>
    <w:rsid w:val="005A5BBE"/>
    <w:rsid w:val="005A6A91"/>
    <w:rsid w:val="005B2CDA"/>
    <w:rsid w:val="005B2D63"/>
    <w:rsid w:val="005B3CC4"/>
    <w:rsid w:val="005B437C"/>
    <w:rsid w:val="005B5242"/>
    <w:rsid w:val="005B68B2"/>
    <w:rsid w:val="005B79C2"/>
    <w:rsid w:val="005C0772"/>
    <w:rsid w:val="005C07E4"/>
    <w:rsid w:val="005C119B"/>
    <w:rsid w:val="005C1B88"/>
    <w:rsid w:val="005C2450"/>
    <w:rsid w:val="005C2FFC"/>
    <w:rsid w:val="005C64BE"/>
    <w:rsid w:val="005C6D03"/>
    <w:rsid w:val="005C724C"/>
    <w:rsid w:val="005D06E1"/>
    <w:rsid w:val="005D0E4F"/>
    <w:rsid w:val="005D10B8"/>
    <w:rsid w:val="005D33BF"/>
    <w:rsid w:val="005D43D3"/>
    <w:rsid w:val="005D5087"/>
    <w:rsid w:val="005E34D3"/>
    <w:rsid w:val="005E4A21"/>
    <w:rsid w:val="005E62A9"/>
    <w:rsid w:val="005E6514"/>
    <w:rsid w:val="005F052A"/>
    <w:rsid w:val="005F0F8B"/>
    <w:rsid w:val="005F15E1"/>
    <w:rsid w:val="005F57D9"/>
    <w:rsid w:val="005F5E4F"/>
    <w:rsid w:val="005F6E7D"/>
    <w:rsid w:val="00600FDF"/>
    <w:rsid w:val="0060121F"/>
    <w:rsid w:val="006042C9"/>
    <w:rsid w:val="0060530E"/>
    <w:rsid w:val="006053B6"/>
    <w:rsid w:val="00605A09"/>
    <w:rsid w:val="006070F3"/>
    <w:rsid w:val="00607162"/>
    <w:rsid w:val="00607316"/>
    <w:rsid w:val="006077FA"/>
    <w:rsid w:val="0061100A"/>
    <w:rsid w:val="00612E81"/>
    <w:rsid w:val="00613026"/>
    <w:rsid w:val="006141B3"/>
    <w:rsid w:val="0061433E"/>
    <w:rsid w:val="006201CC"/>
    <w:rsid w:val="00621452"/>
    <w:rsid w:val="00622B0D"/>
    <w:rsid w:val="00623005"/>
    <w:rsid w:val="006254BD"/>
    <w:rsid w:val="00627976"/>
    <w:rsid w:val="00631FFD"/>
    <w:rsid w:val="00632E68"/>
    <w:rsid w:val="006334A8"/>
    <w:rsid w:val="0063389C"/>
    <w:rsid w:val="00634805"/>
    <w:rsid w:val="00635958"/>
    <w:rsid w:val="00635B53"/>
    <w:rsid w:val="006377A2"/>
    <w:rsid w:val="0064034B"/>
    <w:rsid w:val="0064062F"/>
    <w:rsid w:val="0064210E"/>
    <w:rsid w:val="00642879"/>
    <w:rsid w:val="00643EE8"/>
    <w:rsid w:val="00644655"/>
    <w:rsid w:val="006479A6"/>
    <w:rsid w:val="00650E3E"/>
    <w:rsid w:val="00650F65"/>
    <w:rsid w:val="0065150E"/>
    <w:rsid w:val="00652944"/>
    <w:rsid w:val="00653AA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266C"/>
    <w:rsid w:val="00673010"/>
    <w:rsid w:val="006739EB"/>
    <w:rsid w:val="00674AFE"/>
    <w:rsid w:val="00675DC9"/>
    <w:rsid w:val="0067767F"/>
    <w:rsid w:val="00680149"/>
    <w:rsid w:val="0068351E"/>
    <w:rsid w:val="0068362D"/>
    <w:rsid w:val="006839A8"/>
    <w:rsid w:val="006840AC"/>
    <w:rsid w:val="00685277"/>
    <w:rsid w:val="00685D7C"/>
    <w:rsid w:val="00687AA8"/>
    <w:rsid w:val="0069016F"/>
    <w:rsid w:val="00690A4C"/>
    <w:rsid w:val="00690E2E"/>
    <w:rsid w:val="00691A7B"/>
    <w:rsid w:val="00694E36"/>
    <w:rsid w:val="0069559A"/>
    <w:rsid w:val="006958B7"/>
    <w:rsid w:val="006A06D2"/>
    <w:rsid w:val="006A08CD"/>
    <w:rsid w:val="006A21C1"/>
    <w:rsid w:val="006A2358"/>
    <w:rsid w:val="006A3F03"/>
    <w:rsid w:val="006A502B"/>
    <w:rsid w:val="006A5B9B"/>
    <w:rsid w:val="006A5C8D"/>
    <w:rsid w:val="006A5E83"/>
    <w:rsid w:val="006A60D9"/>
    <w:rsid w:val="006A6BF7"/>
    <w:rsid w:val="006B0908"/>
    <w:rsid w:val="006B293E"/>
    <w:rsid w:val="006B2966"/>
    <w:rsid w:val="006B5431"/>
    <w:rsid w:val="006B6D57"/>
    <w:rsid w:val="006B6DEA"/>
    <w:rsid w:val="006B7C06"/>
    <w:rsid w:val="006C045F"/>
    <w:rsid w:val="006C13A5"/>
    <w:rsid w:val="006C169F"/>
    <w:rsid w:val="006C25CA"/>
    <w:rsid w:val="006C417B"/>
    <w:rsid w:val="006C5231"/>
    <w:rsid w:val="006C56AE"/>
    <w:rsid w:val="006C5A21"/>
    <w:rsid w:val="006C657F"/>
    <w:rsid w:val="006C68C7"/>
    <w:rsid w:val="006D14B9"/>
    <w:rsid w:val="006D2784"/>
    <w:rsid w:val="006D3148"/>
    <w:rsid w:val="006D4159"/>
    <w:rsid w:val="006E14E8"/>
    <w:rsid w:val="006E2992"/>
    <w:rsid w:val="006E33CA"/>
    <w:rsid w:val="006E4B34"/>
    <w:rsid w:val="006E571E"/>
    <w:rsid w:val="006E764F"/>
    <w:rsid w:val="006F0921"/>
    <w:rsid w:val="006F0BFE"/>
    <w:rsid w:val="006F10C4"/>
    <w:rsid w:val="006F2525"/>
    <w:rsid w:val="006F4B30"/>
    <w:rsid w:val="006F57A3"/>
    <w:rsid w:val="006F5F8E"/>
    <w:rsid w:val="006F6F25"/>
    <w:rsid w:val="006F7239"/>
    <w:rsid w:val="007002F2"/>
    <w:rsid w:val="007003B3"/>
    <w:rsid w:val="00700550"/>
    <w:rsid w:val="007006B8"/>
    <w:rsid w:val="007027C0"/>
    <w:rsid w:val="007031C1"/>
    <w:rsid w:val="00703421"/>
    <w:rsid w:val="00703BD1"/>
    <w:rsid w:val="00705B65"/>
    <w:rsid w:val="00705E57"/>
    <w:rsid w:val="0071063D"/>
    <w:rsid w:val="00710FF3"/>
    <w:rsid w:val="007118D7"/>
    <w:rsid w:val="007146A1"/>
    <w:rsid w:val="00715FAF"/>
    <w:rsid w:val="00716093"/>
    <w:rsid w:val="00716D33"/>
    <w:rsid w:val="00717008"/>
    <w:rsid w:val="0071765D"/>
    <w:rsid w:val="00720E95"/>
    <w:rsid w:val="00721A8D"/>
    <w:rsid w:val="007244F5"/>
    <w:rsid w:val="00727237"/>
    <w:rsid w:val="007276FE"/>
    <w:rsid w:val="0073130B"/>
    <w:rsid w:val="00731325"/>
    <w:rsid w:val="00731BD1"/>
    <w:rsid w:val="007323AE"/>
    <w:rsid w:val="00733388"/>
    <w:rsid w:val="0073489C"/>
    <w:rsid w:val="00737AD2"/>
    <w:rsid w:val="00740627"/>
    <w:rsid w:val="00742964"/>
    <w:rsid w:val="00743707"/>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57869"/>
    <w:rsid w:val="00760898"/>
    <w:rsid w:val="00760EA2"/>
    <w:rsid w:val="00761B17"/>
    <w:rsid w:val="00761B88"/>
    <w:rsid w:val="00762C75"/>
    <w:rsid w:val="007640EA"/>
    <w:rsid w:val="00764DA2"/>
    <w:rsid w:val="007654F2"/>
    <w:rsid w:val="00766B45"/>
    <w:rsid w:val="007708EF"/>
    <w:rsid w:val="00772162"/>
    <w:rsid w:val="007725BD"/>
    <w:rsid w:val="00772927"/>
    <w:rsid w:val="007735DA"/>
    <w:rsid w:val="007738F9"/>
    <w:rsid w:val="00773CB8"/>
    <w:rsid w:val="00775B78"/>
    <w:rsid w:val="00776B28"/>
    <w:rsid w:val="00781A4D"/>
    <w:rsid w:val="0078466C"/>
    <w:rsid w:val="00785A83"/>
    <w:rsid w:val="0078708D"/>
    <w:rsid w:val="007871A3"/>
    <w:rsid w:val="00787455"/>
    <w:rsid w:val="0079139F"/>
    <w:rsid w:val="0079166F"/>
    <w:rsid w:val="00791E12"/>
    <w:rsid w:val="00791ED2"/>
    <w:rsid w:val="00791F43"/>
    <w:rsid w:val="00792155"/>
    <w:rsid w:val="00792F6D"/>
    <w:rsid w:val="0079326F"/>
    <w:rsid w:val="00794410"/>
    <w:rsid w:val="00794648"/>
    <w:rsid w:val="00794E9E"/>
    <w:rsid w:val="007956C9"/>
    <w:rsid w:val="00795DDB"/>
    <w:rsid w:val="00796AD1"/>
    <w:rsid w:val="007A0FD7"/>
    <w:rsid w:val="007A1483"/>
    <w:rsid w:val="007A36BA"/>
    <w:rsid w:val="007A53C3"/>
    <w:rsid w:val="007A68BF"/>
    <w:rsid w:val="007B17F3"/>
    <w:rsid w:val="007B25D9"/>
    <w:rsid w:val="007B2F64"/>
    <w:rsid w:val="007B537D"/>
    <w:rsid w:val="007B549B"/>
    <w:rsid w:val="007B5936"/>
    <w:rsid w:val="007B6405"/>
    <w:rsid w:val="007B6A5A"/>
    <w:rsid w:val="007B6C1B"/>
    <w:rsid w:val="007C229E"/>
    <w:rsid w:val="007C2ADC"/>
    <w:rsid w:val="007C4A43"/>
    <w:rsid w:val="007C7628"/>
    <w:rsid w:val="007D18C2"/>
    <w:rsid w:val="007D1906"/>
    <w:rsid w:val="007D2550"/>
    <w:rsid w:val="007D28C3"/>
    <w:rsid w:val="007D2A66"/>
    <w:rsid w:val="007D2F1D"/>
    <w:rsid w:val="007D7792"/>
    <w:rsid w:val="007D7840"/>
    <w:rsid w:val="007E02D3"/>
    <w:rsid w:val="007E071E"/>
    <w:rsid w:val="007E0AE5"/>
    <w:rsid w:val="007E0B31"/>
    <w:rsid w:val="007E1DD4"/>
    <w:rsid w:val="007E2599"/>
    <w:rsid w:val="007E38EF"/>
    <w:rsid w:val="007E61E2"/>
    <w:rsid w:val="007E6318"/>
    <w:rsid w:val="007E7055"/>
    <w:rsid w:val="007E74BD"/>
    <w:rsid w:val="007E77C9"/>
    <w:rsid w:val="007E77E6"/>
    <w:rsid w:val="007F119D"/>
    <w:rsid w:val="007F1285"/>
    <w:rsid w:val="007F154B"/>
    <w:rsid w:val="007F1DFE"/>
    <w:rsid w:val="007F1FA1"/>
    <w:rsid w:val="007F2219"/>
    <w:rsid w:val="007F3AA4"/>
    <w:rsid w:val="007F5638"/>
    <w:rsid w:val="007F68E5"/>
    <w:rsid w:val="007F7C49"/>
    <w:rsid w:val="008006DB"/>
    <w:rsid w:val="008010D5"/>
    <w:rsid w:val="00802165"/>
    <w:rsid w:val="00802571"/>
    <w:rsid w:val="00803051"/>
    <w:rsid w:val="0080312F"/>
    <w:rsid w:val="00803955"/>
    <w:rsid w:val="0080459B"/>
    <w:rsid w:val="008054F4"/>
    <w:rsid w:val="008066F4"/>
    <w:rsid w:val="00806E9C"/>
    <w:rsid w:val="0080757C"/>
    <w:rsid w:val="0080764B"/>
    <w:rsid w:val="00807A1E"/>
    <w:rsid w:val="008108B8"/>
    <w:rsid w:val="00811825"/>
    <w:rsid w:val="0081264E"/>
    <w:rsid w:val="00812F14"/>
    <w:rsid w:val="00813AC0"/>
    <w:rsid w:val="0081682E"/>
    <w:rsid w:val="00816AE8"/>
    <w:rsid w:val="00817CBF"/>
    <w:rsid w:val="00820E7F"/>
    <w:rsid w:val="008212CB"/>
    <w:rsid w:val="00821FEB"/>
    <w:rsid w:val="0082234C"/>
    <w:rsid w:val="00822E0A"/>
    <w:rsid w:val="0082391D"/>
    <w:rsid w:val="008254F8"/>
    <w:rsid w:val="00825830"/>
    <w:rsid w:val="0082632E"/>
    <w:rsid w:val="00826A18"/>
    <w:rsid w:val="00827788"/>
    <w:rsid w:val="008279C7"/>
    <w:rsid w:val="00830768"/>
    <w:rsid w:val="00830921"/>
    <w:rsid w:val="0083126F"/>
    <w:rsid w:val="00831321"/>
    <w:rsid w:val="00831F5E"/>
    <w:rsid w:val="00834884"/>
    <w:rsid w:val="00834EFD"/>
    <w:rsid w:val="00835722"/>
    <w:rsid w:val="00835EAC"/>
    <w:rsid w:val="0084066A"/>
    <w:rsid w:val="00841327"/>
    <w:rsid w:val="00842219"/>
    <w:rsid w:val="00844F8C"/>
    <w:rsid w:val="008450DA"/>
    <w:rsid w:val="00845BD2"/>
    <w:rsid w:val="00845D55"/>
    <w:rsid w:val="00846FA6"/>
    <w:rsid w:val="00847F4F"/>
    <w:rsid w:val="00850272"/>
    <w:rsid w:val="00852F78"/>
    <w:rsid w:val="00855025"/>
    <w:rsid w:val="00860658"/>
    <w:rsid w:val="00860B3B"/>
    <w:rsid w:val="0086198C"/>
    <w:rsid w:val="00862098"/>
    <w:rsid w:val="00862A8F"/>
    <w:rsid w:val="00862E42"/>
    <w:rsid w:val="00865244"/>
    <w:rsid w:val="00865A94"/>
    <w:rsid w:val="0087417E"/>
    <w:rsid w:val="00874268"/>
    <w:rsid w:val="0087454F"/>
    <w:rsid w:val="0087495B"/>
    <w:rsid w:val="00874F37"/>
    <w:rsid w:val="00875477"/>
    <w:rsid w:val="0087630F"/>
    <w:rsid w:val="00876983"/>
    <w:rsid w:val="008777E1"/>
    <w:rsid w:val="008803D9"/>
    <w:rsid w:val="0088165A"/>
    <w:rsid w:val="008840D5"/>
    <w:rsid w:val="0088729E"/>
    <w:rsid w:val="008873B6"/>
    <w:rsid w:val="00887F08"/>
    <w:rsid w:val="0089100D"/>
    <w:rsid w:val="00891D68"/>
    <w:rsid w:val="00893212"/>
    <w:rsid w:val="008938F9"/>
    <w:rsid w:val="0089459A"/>
    <w:rsid w:val="0089771B"/>
    <w:rsid w:val="00897BA2"/>
    <w:rsid w:val="008A07FF"/>
    <w:rsid w:val="008A1D07"/>
    <w:rsid w:val="008A2CDC"/>
    <w:rsid w:val="008A3746"/>
    <w:rsid w:val="008A4A36"/>
    <w:rsid w:val="008A66CC"/>
    <w:rsid w:val="008A73E0"/>
    <w:rsid w:val="008B06AB"/>
    <w:rsid w:val="008B09E4"/>
    <w:rsid w:val="008B1135"/>
    <w:rsid w:val="008B1CD4"/>
    <w:rsid w:val="008B2356"/>
    <w:rsid w:val="008B34C1"/>
    <w:rsid w:val="008B449A"/>
    <w:rsid w:val="008B45B8"/>
    <w:rsid w:val="008B46F2"/>
    <w:rsid w:val="008B53AB"/>
    <w:rsid w:val="008B5CD4"/>
    <w:rsid w:val="008B629F"/>
    <w:rsid w:val="008B65C2"/>
    <w:rsid w:val="008B7BBE"/>
    <w:rsid w:val="008C0FEF"/>
    <w:rsid w:val="008C6B8D"/>
    <w:rsid w:val="008C6C40"/>
    <w:rsid w:val="008C7269"/>
    <w:rsid w:val="008C7C46"/>
    <w:rsid w:val="008D0E79"/>
    <w:rsid w:val="008D177D"/>
    <w:rsid w:val="008D1F4C"/>
    <w:rsid w:val="008D2F83"/>
    <w:rsid w:val="008D4CEF"/>
    <w:rsid w:val="008D596E"/>
    <w:rsid w:val="008D5BEE"/>
    <w:rsid w:val="008E0551"/>
    <w:rsid w:val="008E0C16"/>
    <w:rsid w:val="008E1915"/>
    <w:rsid w:val="008E2916"/>
    <w:rsid w:val="008E2DFD"/>
    <w:rsid w:val="008E41A4"/>
    <w:rsid w:val="008E4BC8"/>
    <w:rsid w:val="008E6317"/>
    <w:rsid w:val="008F1EBB"/>
    <w:rsid w:val="008F1F3E"/>
    <w:rsid w:val="008F43E0"/>
    <w:rsid w:val="00900CE7"/>
    <w:rsid w:val="00901962"/>
    <w:rsid w:val="00901BEC"/>
    <w:rsid w:val="00902D1A"/>
    <w:rsid w:val="00904F96"/>
    <w:rsid w:val="00905501"/>
    <w:rsid w:val="00905B79"/>
    <w:rsid w:val="009061A0"/>
    <w:rsid w:val="00906265"/>
    <w:rsid w:val="00907E5B"/>
    <w:rsid w:val="00907FF7"/>
    <w:rsid w:val="00911817"/>
    <w:rsid w:val="00913C8F"/>
    <w:rsid w:val="00914385"/>
    <w:rsid w:val="00915098"/>
    <w:rsid w:val="00916A01"/>
    <w:rsid w:val="00917915"/>
    <w:rsid w:val="0092447D"/>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46BF"/>
    <w:rsid w:val="00935139"/>
    <w:rsid w:val="009356FB"/>
    <w:rsid w:val="009358EB"/>
    <w:rsid w:val="00935D34"/>
    <w:rsid w:val="009401FD"/>
    <w:rsid w:val="00940B4B"/>
    <w:rsid w:val="00941876"/>
    <w:rsid w:val="00943BB7"/>
    <w:rsid w:val="00943D68"/>
    <w:rsid w:val="00945964"/>
    <w:rsid w:val="00946F2C"/>
    <w:rsid w:val="00950FBF"/>
    <w:rsid w:val="009511FE"/>
    <w:rsid w:val="009521C2"/>
    <w:rsid w:val="00953EEC"/>
    <w:rsid w:val="00955275"/>
    <w:rsid w:val="00955C61"/>
    <w:rsid w:val="00957999"/>
    <w:rsid w:val="009638D5"/>
    <w:rsid w:val="0096443C"/>
    <w:rsid w:val="009646AD"/>
    <w:rsid w:val="00965250"/>
    <w:rsid w:val="00965E71"/>
    <w:rsid w:val="0096671B"/>
    <w:rsid w:val="00967476"/>
    <w:rsid w:val="00967A04"/>
    <w:rsid w:val="00967B5F"/>
    <w:rsid w:val="0097017C"/>
    <w:rsid w:val="00971DA9"/>
    <w:rsid w:val="0097314F"/>
    <w:rsid w:val="00973343"/>
    <w:rsid w:val="0097382F"/>
    <w:rsid w:val="009744C8"/>
    <w:rsid w:val="00975050"/>
    <w:rsid w:val="0097582C"/>
    <w:rsid w:val="00980872"/>
    <w:rsid w:val="009809AD"/>
    <w:rsid w:val="00983ECC"/>
    <w:rsid w:val="00984884"/>
    <w:rsid w:val="00986783"/>
    <w:rsid w:val="0098680A"/>
    <w:rsid w:val="009873E3"/>
    <w:rsid w:val="00987C19"/>
    <w:rsid w:val="00990BA3"/>
    <w:rsid w:val="0099115E"/>
    <w:rsid w:val="00991F03"/>
    <w:rsid w:val="009923F4"/>
    <w:rsid w:val="009934F6"/>
    <w:rsid w:val="0099355C"/>
    <w:rsid w:val="00993B79"/>
    <w:rsid w:val="00993C9D"/>
    <w:rsid w:val="0099521A"/>
    <w:rsid w:val="00996C55"/>
    <w:rsid w:val="009A4964"/>
    <w:rsid w:val="009A57EF"/>
    <w:rsid w:val="009A5925"/>
    <w:rsid w:val="009A5C7D"/>
    <w:rsid w:val="009A7AAE"/>
    <w:rsid w:val="009B143A"/>
    <w:rsid w:val="009B1AA8"/>
    <w:rsid w:val="009B1B1C"/>
    <w:rsid w:val="009B3B1D"/>
    <w:rsid w:val="009B4737"/>
    <w:rsid w:val="009B68A9"/>
    <w:rsid w:val="009B697E"/>
    <w:rsid w:val="009C00B0"/>
    <w:rsid w:val="009C4870"/>
    <w:rsid w:val="009C4EA3"/>
    <w:rsid w:val="009C7C6E"/>
    <w:rsid w:val="009D007C"/>
    <w:rsid w:val="009D047A"/>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2779"/>
    <w:rsid w:val="009E3314"/>
    <w:rsid w:val="009E367C"/>
    <w:rsid w:val="009E4BA3"/>
    <w:rsid w:val="009E5960"/>
    <w:rsid w:val="009E6157"/>
    <w:rsid w:val="009E7F1A"/>
    <w:rsid w:val="009F013F"/>
    <w:rsid w:val="009F11EF"/>
    <w:rsid w:val="009F1333"/>
    <w:rsid w:val="009F29FB"/>
    <w:rsid w:val="009F46BE"/>
    <w:rsid w:val="009F55AD"/>
    <w:rsid w:val="009F5A06"/>
    <w:rsid w:val="00A0305C"/>
    <w:rsid w:val="00A03452"/>
    <w:rsid w:val="00A04AFE"/>
    <w:rsid w:val="00A0546D"/>
    <w:rsid w:val="00A0568C"/>
    <w:rsid w:val="00A06140"/>
    <w:rsid w:val="00A06C17"/>
    <w:rsid w:val="00A070F8"/>
    <w:rsid w:val="00A071B5"/>
    <w:rsid w:val="00A11946"/>
    <w:rsid w:val="00A12032"/>
    <w:rsid w:val="00A13D11"/>
    <w:rsid w:val="00A143F0"/>
    <w:rsid w:val="00A14E2B"/>
    <w:rsid w:val="00A14FC5"/>
    <w:rsid w:val="00A1616C"/>
    <w:rsid w:val="00A20702"/>
    <w:rsid w:val="00A21F69"/>
    <w:rsid w:val="00A254A7"/>
    <w:rsid w:val="00A25BB0"/>
    <w:rsid w:val="00A265DE"/>
    <w:rsid w:val="00A30A34"/>
    <w:rsid w:val="00A31B7E"/>
    <w:rsid w:val="00A3211E"/>
    <w:rsid w:val="00A321F4"/>
    <w:rsid w:val="00A34C81"/>
    <w:rsid w:val="00A3544C"/>
    <w:rsid w:val="00A35498"/>
    <w:rsid w:val="00A358EC"/>
    <w:rsid w:val="00A361E5"/>
    <w:rsid w:val="00A36833"/>
    <w:rsid w:val="00A415D4"/>
    <w:rsid w:val="00A4273E"/>
    <w:rsid w:val="00A43560"/>
    <w:rsid w:val="00A44642"/>
    <w:rsid w:val="00A502EA"/>
    <w:rsid w:val="00A504C8"/>
    <w:rsid w:val="00A509E9"/>
    <w:rsid w:val="00A528F7"/>
    <w:rsid w:val="00A53A03"/>
    <w:rsid w:val="00A54484"/>
    <w:rsid w:val="00A549C8"/>
    <w:rsid w:val="00A550C3"/>
    <w:rsid w:val="00A57570"/>
    <w:rsid w:val="00A6044C"/>
    <w:rsid w:val="00A61C60"/>
    <w:rsid w:val="00A62BB2"/>
    <w:rsid w:val="00A63EE9"/>
    <w:rsid w:val="00A678E7"/>
    <w:rsid w:val="00A67DAE"/>
    <w:rsid w:val="00A70311"/>
    <w:rsid w:val="00A70F7F"/>
    <w:rsid w:val="00A72623"/>
    <w:rsid w:val="00A72997"/>
    <w:rsid w:val="00A72ACD"/>
    <w:rsid w:val="00A733EA"/>
    <w:rsid w:val="00A77353"/>
    <w:rsid w:val="00A7751D"/>
    <w:rsid w:val="00A77D2B"/>
    <w:rsid w:val="00A8089D"/>
    <w:rsid w:val="00A80EBD"/>
    <w:rsid w:val="00A8193E"/>
    <w:rsid w:val="00A82AAE"/>
    <w:rsid w:val="00A82C12"/>
    <w:rsid w:val="00A838CA"/>
    <w:rsid w:val="00A83DB8"/>
    <w:rsid w:val="00A84ADB"/>
    <w:rsid w:val="00A861C4"/>
    <w:rsid w:val="00A8672F"/>
    <w:rsid w:val="00A87826"/>
    <w:rsid w:val="00A90C7A"/>
    <w:rsid w:val="00A927A9"/>
    <w:rsid w:val="00A978C8"/>
    <w:rsid w:val="00AA259D"/>
    <w:rsid w:val="00AA3EEE"/>
    <w:rsid w:val="00AA4108"/>
    <w:rsid w:val="00AA5601"/>
    <w:rsid w:val="00AA64E2"/>
    <w:rsid w:val="00AA7697"/>
    <w:rsid w:val="00AB2565"/>
    <w:rsid w:val="00AB27DD"/>
    <w:rsid w:val="00AB4225"/>
    <w:rsid w:val="00AB614E"/>
    <w:rsid w:val="00AB73F0"/>
    <w:rsid w:val="00AC0B68"/>
    <w:rsid w:val="00AC1AD4"/>
    <w:rsid w:val="00AC213F"/>
    <w:rsid w:val="00AC3AB9"/>
    <w:rsid w:val="00AC6436"/>
    <w:rsid w:val="00AC6FB7"/>
    <w:rsid w:val="00AC7841"/>
    <w:rsid w:val="00AD0ADC"/>
    <w:rsid w:val="00AD0B5A"/>
    <w:rsid w:val="00AD1CC8"/>
    <w:rsid w:val="00AD2ACD"/>
    <w:rsid w:val="00AD3407"/>
    <w:rsid w:val="00AD5523"/>
    <w:rsid w:val="00AD677E"/>
    <w:rsid w:val="00AD69D1"/>
    <w:rsid w:val="00AD708A"/>
    <w:rsid w:val="00AD7EE2"/>
    <w:rsid w:val="00AE00A4"/>
    <w:rsid w:val="00AE08BB"/>
    <w:rsid w:val="00AE31FF"/>
    <w:rsid w:val="00AE454C"/>
    <w:rsid w:val="00AE59F8"/>
    <w:rsid w:val="00AE5F2C"/>
    <w:rsid w:val="00AE6155"/>
    <w:rsid w:val="00AE69B6"/>
    <w:rsid w:val="00AE7BC0"/>
    <w:rsid w:val="00AE7CCF"/>
    <w:rsid w:val="00AE7FBE"/>
    <w:rsid w:val="00AF3627"/>
    <w:rsid w:val="00AF427C"/>
    <w:rsid w:val="00AF5639"/>
    <w:rsid w:val="00AF6413"/>
    <w:rsid w:val="00AF6F09"/>
    <w:rsid w:val="00AF77FF"/>
    <w:rsid w:val="00AF7E2E"/>
    <w:rsid w:val="00B007B9"/>
    <w:rsid w:val="00B014DA"/>
    <w:rsid w:val="00B019E1"/>
    <w:rsid w:val="00B01C3E"/>
    <w:rsid w:val="00B03410"/>
    <w:rsid w:val="00B0421B"/>
    <w:rsid w:val="00B043BC"/>
    <w:rsid w:val="00B0568F"/>
    <w:rsid w:val="00B0589E"/>
    <w:rsid w:val="00B05F15"/>
    <w:rsid w:val="00B0677D"/>
    <w:rsid w:val="00B07DD0"/>
    <w:rsid w:val="00B1039F"/>
    <w:rsid w:val="00B11509"/>
    <w:rsid w:val="00B1185A"/>
    <w:rsid w:val="00B12F3A"/>
    <w:rsid w:val="00B13174"/>
    <w:rsid w:val="00B156F3"/>
    <w:rsid w:val="00B1589B"/>
    <w:rsid w:val="00B165B5"/>
    <w:rsid w:val="00B167D4"/>
    <w:rsid w:val="00B17954"/>
    <w:rsid w:val="00B202E3"/>
    <w:rsid w:val="00B206DE"/>
    <w:rsid w:val="00B20AC0"/>
    <w:rsid w:val="00B20B12"/>
    <w:rsid w:val="00B20BBD"/>
    <w:rsid w:val="00B228A1"/>
    <w:rsid w:val="00B22F75"/>
    <w:rsid w:val="00B23D37"/>
    <w:rsid w:val="00B23EC8"/>
    <w:rsid w:val="00B24D5F"/>
    <w:rsid w:val="00B2521B"/>
    <w:rsid w:val="00B25A30"/>
    <w:rsid w:val="00B265E1"/>
    <w:rsid w:val="00B26817"/>
    <w:rsid w:val="00B27176"/>
    <w:rsid w:val="00B27C81"/>
    <w:rsid w:val="00B30395"/>
    <w:rsid w:val="00B320B7"/>
    <w:rsid w:val="00B341EF"/>
    <w:rsid w:val="00B35AFA"/>
    <w:rsid w:val="00B36547"/>
    <w:rsid w:val="00B402FE"/>
    <w:rsid w:val="00B4121E"/>
    <w:rsid w:val="00B4122C"/>
    <w:rsid w:val="00B417F8"/>
    <w:rsid w:val="00B43630"/>
    <w:rsid w:val="00B449D5"/>
    <w:rsid w:val="00B5137F"/>
    <w:rsid w:val="00B518C8"/>
    <w:rsid w:val="00B520FB"/>
    <w:rsid w:val="00B53509"/>
    <w:rsid w:val="00B53B86"/>
    <w:rsid w:val="00B53F5E"/>
    <w:rsid w:val="00B546B1"/>
    <w:rsid w:val="00B575A8"/>
    <w:rsid w:val="00B60743"/>
    <w:rsid w:val="00B617E0"/>
    <w:rsid w:val="00B645FA"/>
    <w:rsid w:val="00B64B06"/>
    <w:rsid w:val="00B654B1"/>
    <w:rsid w:val="00B67357"/>
    <w:rsid w:val="00B7072B"/>
    <w:rsid w:val="00B71636"/>
    <w:rsid w:val="00B71FB4"/>
    <w:rsid w:val="00B765FB"/>
    <w:rsid w:val="00B77ABB"/>
    <w:rsid w:val="00B77C4D"/>
    <w:rsid w:val="00B80416"/>
    <w:rsid w:val="00B809C9"/>
    <w:rsid w:val="00B81F4E"/>
    <w:rsid w:val="00B8555A"/>
    <w:rsid w:val="00B86158"/>
    <w:rsid w:val="00B87646"/>
    <w:rsid w:val="00B91721"/>
    <w:rsid w:val="00B927C6"/>
    <w:rsid w:val="00B928E5"/>
    <w:rsid w:val="00B942AA"/>
    <w:rsid w:val="00B95495"/>
    <w:rsid w:val="00B9558F"/>
    <w:rsid w:val="00B96086"/>
    <w:rsid w:val="00B96F1E"/>
    <w:rsid w:val="00B978FE"/>
    <w:rsid w:val="00B97BBA"/>
    <w:rsid w:val="00BA0D71"/>
    <w:rsid w:val="00BA0DB4"/>
    <w:rsid w:val="00BA26FA"/>
    <w:rsid w:val="00BA4344"/>
    <w:rsid w:val="00BA6C5B"/>
    <w:rsid w:val="00BA7BAE"/>
    <w:rsid w:val="00BA7EE4"/>
    <w:rsid w:val="00BB3C86"/>
    <w:rsid w:val="00BB45B0"/>
    <w:rsid w:val="00BB6540"/>
    <w:rsid w:val="00BB795C"/>
    <w:rsid w:val="00BB7D02"/>
    <w:rsid w:val="00BC0A6C"/>
    <w:rsid w:val="00BC1CEA"/>
    <w:rsid w:val="00BC398E"/>
    <w:rsid w:val="00BC4860"/>
    <w:rsid w:val="00BD0213"/>
    <w:rsid w:val="00BD14FE"/>
    <w:rsid w:val="00BD45F3"/>
    <w:rsid w:val="00BD4AC5"/>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098D"/>
    <w:rsid w:val="00BF2C14"/>
    <w:rsid w:val="00BF3168"/>
    <w:rsid w:val="00BF3AD7"/>
    <w:rsid w:val="00BF3B6F"/>
    <w:rsid w:val="00BF4072"/>
    <w:rsid w:val="00BF40B1"/>
    <w:rsid w:val="00C0030D"/>
    <w:rsid w:val="00C01268"/>
    <w:rsid w:val="00C01981"/>
    <w:rsid w:val="00C01D78"/>
    <w:rsid w:val="00C05471"/>
    <w:rsid w:val="00C05BF3"/>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52BD"/>
    <w:rsid w:val="00C366F3"/>
    <w:rsid w:val="00C378FC"/>
    <w:rsid w:val="00C401AB"/>
    <w:rsid w:val="00C40DC8"/>
    <w:rsid w:val="00C4152F"/>
    <w:rsid w:val="00C4192D"/>
    <w:rsid w:val="00C419FB"/>
    <w:rsid w:val="00C41B15"/>
    <w:rsid w:val="00C420F9"/>
    <w:rsid w:val="00C42913"/>
    <w:rsid w:val="00C43C75"/>
    <w:rsid w:val="00C44482"/>
    <w:rsid w:val="00C44CD3"/>
    <w:rsid w:val="00C46017"/>
    <w:rsid w:val="00C46B3D"/>
    <w:rsid w:val="00C4790F"/>
    <w:rsid w:val="00C5005A"/>
    <w:rsid w:val="00C51D39"/>
    <w:rsid w:val="00C526D4"/>
    <w:rsid w:val="00C53DFC"/>
    <w:rsid w:val="00C552C0"/>
    <w:rsid w:val="00C57D44"/>
    <w:rsid w:val="00C614EB"/>
    <w:rsid w:val="00C620F1"/>
    <w:rsid w:val="00C63006"/>
    <w:rsid w:val="00C6406F"/>
    <w:rsid w:val="00C64BCE"/>
    <w:rsid w:val="00C64E13"/>
    <w:rsid w:val="00C65ADB"/>
    <w:rsid w:val="00C65B8A"/>
    <w:rsid w:val="00C66455"/>
    <w:rsid w:val="00C67361"/>
    <w:rsid w:val="00C6798B"/>
    <w:rsid w:val="00C67ACC"/>
    <w:rsid w:val="00C735BE"/>
    <w:rsid w:val="00C737E7"/>
    <w:rsid w:val="00C742B0"/>
    <w:rsid w:val="00C74A16"/>
    <w:rsid w:val="00C74DC8"/>
    <w:rsid w:val="00C75AC6"/>
    <w:rsid w:val="00C77506"/>
    <w:rsid w:val="00C81369"/>
    <w:rsid w:val="00C822FC"/>
    <w:rsid w:val="00C82E1D"/>
    <w:rsid w:val="00C83565"/>
    <w:rsid w:val="00C83664"/>
    <w:rsid w:val="00C8582C"/>
    <w:rsid w:val="00C85A8C"/>
    <w:rsid w:val="00C861BD"/>
    <w:rsid w:val="00C905C1"/>
    <w:rsid w:val="00C90785"/>
    <w:rsid w:val="00C91982"/>
    <w:rsid w:val="00C9274C"/>
    <w:rsid w:val="00C944BD"/>
    <w:rsid w:val="00C96B3C"/>
    <w:rsid w:val="00C974C7"/>
    <w:rsid w:val="00C97827"/>
    <w:rsid w:val="00CA1187"/>
    <w:rsid w:val="00CA12E4"/>
    <w:rsid w:val="00CA1DA0"/>
    <w:rsid w:val="00CA2A45"/>
    <w:rsid w:val="00CA3243"/>
    <w:rsid w:val="00CA42F5"/>
    <w:rsid w:val="00CA4AB6"/>
    <w:rsid w:val="00CA4D9F"/>
    <w:rsid w:val="00CA5A3D"/>
    <w:rsid w:val="00CA5B74"/>
    <w:rsid w:val="00CB0A50"/>
    <w:rsid w:val="00CB127A"/>
    <w:rsid w:val="00CB15DF"/>
    <w:rsid w:val="00CB18FA"/>
    <w:rsid w:val="00CB26B7"/>
    <w:rsid w:val="00CB2946"/>
    <w:rsid w:val="00CB2AE1"/>
    <w:rsid w:val="00CB2F34"/>
    <w:rsid w:val="00CB3A44"/>
    <w:rsid w:val="00CB5309"/>
    <w:rsid w:val="00CB537D"/>
    <w:rsid w:val="00CB63EF"/>
    <w:rsid w:val="00CB6B01"/>
    <w:rsid w:val="00CB7EF6"/>
    <w:rsid w:val="00CC0007"/>
    <w:rsid w:val="00CC03A0"/>
    <w:rsid w:val="00CC18EE"/>
    <w:rsid w:val="00CC1D6E"/>
    <w:rsid w:val="00CC1E11"/>
    <w:rsid w:val="00CC5812"/>
    <w:rsid w:val="00CC6503"/>
    <w:rsid w:val="00CC7B6C"/>
    <w:rsid w:val="00CD0CA5"/>
    <w:rsid w:val="00CD0E77"/>
    <w:rsid w:val="00CD1359"/>
    <w:rsid w:val="00CD3B63"/>
    <w:rsid w:val="00CD3F74"/>
    <w:rsid w:val="00CD5624"/>
    <w:rsid w:val="00CD5E77"/>
    <w:rsid w:val="00CD68EB"/>
    <w:rsid w:val="00CE235F"/>
    <w:rsid w:val="00CE3311"/>
    <w:rsid w:val="00CE4842"/>
    <w:rsid w:val="00CE5FF5"/>
    <w:rsid w:val="00CE73D5"/>
    <w:rsid w:val="00CF1CC8"/>
    <w:rsid w:val="00CF35CF"/>
    <w:rsid w:val="00CF500D"/>
    <w:rsid w:val="00CF5BB4"/>
    <w:rsid w:val="00CF5E3C"/>
    <w:rsid w:val="00CF6D79"/>
    <w:rsid w:val="00D012DF"/>
    <w:rsid w:val="00D02E0E"/>
    <w:rsid w:val="00D0393F"/>
    <w:rsid w:val="00D04160"/>
    <w:rsid w:val="00D05027"/>
    <w:rsid w:val="00D05DEC"/>
    <w:rsid w:val="00D0664F"/>
    <w:rsid w:val="00D06B77"/>
    <w:rsid w:val="00D0732D"/>
    <w:rsid w:val="00D10448"/>
    <w:rsid w:val="00D10A4F"/>
    <w:rsid w:val="00D1211A"/>
    <w:rsid w:val="00D1319B"/>
    <w:rsid w:val="00D13B12"/>
    <w:rsid w:val="00D13BD6"/>
    <w:rsid w:val="00D13D4E"/>
    <w:rsid w:val="00D158B0"/>
    <w:rsid w:val="00D1590D"/>
    <w:rsid w:val="00D1651E"/>
    <w:rsid w:val="00D2009C"/>
    <w:rsid w:val="00D21E61"/>
    <w:rsid w:val="00D231D9"/>
    <w:rsid w:val="00D23324"/>
    <w:rsid w:val="00D24878"/>
    <w:rsid w:val="00D24BC2"/>
    <w:rsid w:val="00D25D2E"/>
    <w:rsid w:val="00D26555"/>
    <w:rsid w:val="00D26683"/>
    <w:rsid w:val="00D26D09"/>
    <w:rsid w:val="00D27673"/>
    <w:rsid w:val="00D27D14"/>
    <w:rsid w:val="00D30BA2"/>
    <w:rsid w:val="00D314F2"/>
    <w:rsid w:val="00D31B9E"/>
    <w:rsid w:val="00D31C6F"/>
    <w:rsid w:val="00D321CF"/>
    <w:rsid w:val="00D32B1C"/>
    <w:rsid w:val="00D32C84"/>
    <w:rsid w:val="00D343D4"/>
    <w:rsid w:val="00D4038D"/>
    <w:rsid w:val="00D40F6F"/>
    <w:rsid w:val="00D411CA"/>
    <w:rsid w:val="00D41C63"/>
    <w:rsid w:val="00D43AA4"/>
    <w:rsid w:val="00D46FD0"/>
    <w:rsid w:val="00D4744F"/>
    <w:rsid w:val="00D47673"/>
    <w:rsid w:val="00D5025E"/>
    <w:rsid w:val="00D50FC9"/>
    <w:rsid w:val="00D51151"/>
    <w:rsid w:val="00D523BB"/>
    <w:rsid w:val="00D52CDB"/>
    <w:rsid w:val="00D533DB"/>
    <w:rsid w:val="00D53837"/>
    <w:rsid w:val="00D54012"/>
    <w:rsid w:val="00D547EB"/>
    <w:rsid w:val="00D549B7"/>
    <w:rsid w:val="00D54C18"/>
    <w:rsid w:val="00D55938"/>
    <w:rsid w:val="00D56512"/>
    <w:rsid w:val="00D56EB7"/>
    <w:rsid w:val="00D5712D"/>
    <w:rsid w:val="00D61215"/>
    <w:rsid w:val="00D6146B"/>
    <w:rsid w:val="00D6191B"/>
    <w:rsid w:val="00D6240D"/>
    <w:rsid w:val="00D62BB0"/>
    <w:rsid w:val="00D63210"/>
    <w:rsid w:val="00D675CD"/>
    <w:rsid w:val="00D67C90"/>
    <w:rsid w:val="00D7086D"/>
    <w:rsid w:val="00D734EE"/>
    <w:rsid w:val="00D735D5"/>
    <w:rsid w:val="00D7456C"/>
    <w:rsid w:val="00D74C6B"/>
    <w:rsid w:val="00D74FAB"/>
    <w:rsid w:val="00D80301"/>
    <w:rsid w:val="00D8060F"/>
    <w:rsid w:val="00D807AF"/>
    <w:rsid w:val="00D821FB"/>
    <w:rsid w:val="00D82A3D"/>
    <w:rsid w:val="00D82AFC"/>
    <w:rsid w:val="00D83C49"/>
    <w:rsid w:val="00D84BBC"/>
    <w:rsid w:val="00D856F1"/>
    <w:rsid w:val="00D8689F"/>
    <w:rsid w:val="00D87429"/>
    <w:rsid w:val="00D874D3"/>
    <w:rsid w:val="00D8764F"/>
    <w:rsid w:val="00D9009F"/>
    <w:rsid w:val="00D917AF"/>
    <w:rsid w:val="00D91C71"/>
    <w:rsid w:val="00D91F5C"/>
    <w:rsid w:val="00D9224A"/>
    <w:rsid w:val="00D94463"/>
    <w:rsid w:val="00D94547"/>
    <w:rsid w:val="00D9459E"/>
    <w:rsid w:val="00D95428"/>
    <w:rsid w:val="00D95CC0"/>
    <w:rsid w:val="00DA03CF"/>
    <w:rsid w:val="00DA1CE2"/>
    <w:rsid w:val="00DA741B"/>
    <w:rsid w:val="00DA7965"/>
    <w:rsid w:val="00DB1E62"/>
    <w:rsid w:val="00DB45D8"/>
    <w:rsid w:val="00DB4CAA"/>
    <w:rsid w:val="00DB5131"/>
    <w:rsid w:val="00DB5776"/>
    <w:rsid w:val="00DB5F7E"/>
    <w:rsid w:val="00DB65AD"/>
    <w:rsid w:val="00DB7814"/>
    <w:rsid w:val="00DB7EA1"/>
    <w:rsid w:val="00DC08E0"/>
    <w:rsid w:val="00DC193C"/>
    <w:rsid w:val="00DC23AF"/>
    <w:rsid w:val="00DC2D15"/>
    <w:rsid w:val="00DC3C6D"/>
    <w:rsid w:val="00DC3DC3"/>
    <w:rsid w:val="00DC4929"/>
    <w:rsid w:val="00DC5507"/>
    <w:rsid w:val="00DC5AB3"/>
    <w:rsid w:val="00DC5F35"/>
    <w:rsid w:val="00DC69E7"/>
    <w:rsid w:val="00DD000B"/>
    <w:rsid w:val="00DD0814"/>
    <w:rsid w:val="00DD2315"/>
    <w:rsid w:val="00DD25EF"/>
    <w:rsid w:val="00DD2906"/>
    <w:rsid w:val="00DD33C6"/>
    <w:rsid w:val="00DD4D04"/>
    <w:rsid w:val="00DD4DA6"/>
    <w:rsid w:val="00DD6954"/>
    <w:rsid w:val="00DD71AF"/>
    <w:rsid w:val="00DD71DC"/>
    <w:rsid w:val="00DD79CA"/>
    <w:rsid w:val="00DD7E1A"/>
    <w:rsid w:val="00DD7E45"/>
    <w:rsid w:val="00DE0AA9"/>
    <w:rsid w:val="00DE0FB4"/>
    <w:rsid w:val="00DE40B2"/>
    <w:rsid w:val="00DE5710"/>
    <w:rsid w:val="00DE584B"/>
    <w:rsid w:val="00DE6304"/>
    <w:rsid w:val="00DE788D"/>
    <w:rsid w:val="00DF1C9D"/>
    <w:rsid w:val="00DF2BDF"/>
    <w:rsid w:val="00DF3354"/>
    <w:rsid w:val="00DF35B6"/>
    <w:rsid w:val="00DF4542"/>
    <w:rsid w:val="00DF54AB"/>
    <w:rsid w:val="00DF650D"/>
    <w:rsid w:val="00DF7E5F"/>
    <w:rsid w:val="00E015A2"/>
    <w:rsid w:val="00E01839"/>
    <w:rsid w:val="00E01981"/>
    <w:rsid w:val="00E031D5"/>
    <w:rsid w:val="00E04AB4"/>
    <w:rsid w:val="00E05374"/>
    <w:rsid w:val="00E06136"/>
    <w:rsid w:val="00E07476"/>
    <w:rsid w:val="00E103A8"/>
    <w:rsid w:val="00E121E8"/>
    <w:rsid w:val="00E1349B"/>
    <w:rsid w:val="00E14E89"/>
    <w:rsid w:val="00E157FF"/>
    <w:rsid w:val="00E15F90"/>
    <w:rsid w:val="00E167FF"/>
    <w:rsid w:val="00E16990"/>
    <w:rsid w:val="00E16DF9"/>
    <w:rsid w:val="00E17D0C"/>
    <w:rsid w:val="00E17ED9"/>
    <w:rsid w:val="00E200D9"/>
    <w:rsid w:val="00E20603"/>
    <w:rsid w:val="00E209FD"/>
    <w:rsid w:val="00E21277"/>
    <w:rsid w:val="00E21378"/>
    <w:rsid w:val="00E2482A"/>
    <w:rsid w:val="00E26718"/>
    <w:rsid w:val="00E27292"/>
    <w:rsid w:val="00E27ACB"/>
    <w:rsid w:val="00E30137"/>
    <w:rsid w:val="00E30411"/>
    <w:rsid w:val="00E30F37"/>
    <w:rsid w:val="00E312C8"/>
    <w:rsid w:val="00E32900"/>
    <w:rsid w:val="00E33DEC"/>
    <w:rsid w:val="00E35B97"/>
    <w:rsid w:val="00E36ECF"/>
    <w:rsid w:val="00E370BB"/>
    <w:rsid w:val="00E40971"/>
    <w:rsid w:val="00E40F82"/>
    <w:rsid w:val="00E411AA"/>
    <w:rsid w:val="00E419F9"/>
    <w:rsid w:val="00E42289"/>
    <w:rsid w:val="00E42B76"/>
    <w:rsid w:val="00E431A8"/>
    <w:rsid w:val="00E43D57"/>
    <w:rsid w:val="00E43FC3"/>
    <w:rsid w:val="00E4445A"/>
    <w:rsid w:val="00E445DE"/>
    <w:rsid w:val="00E447FC"/>
    <w:rsid w:val="00E44907"/>
    <w:rsid w:val="00E45923"/>
    <w:rsid w:val="00E47EBA"/>
    <w:rsid w:val="00E52628"/>
    <w:rsid w:val="00E52BDF"/>
    <w:rsid w:val="00E52F74"/>
    <w:rsid w:val="00E551F0"/>
    <w:rsid w:val="00E57C60"/>
    <w:rsid w:val="00E60DA0"/>
    <w:rsid w:val="00E60DCC"/>
    <w:rsid w:val="00E61A96"/>
    <w:rsid w:val="00E61CEA"/>
    <w:rsid w:val="00E61DC7"/>
    <w:rsid w:val="00E620AD"/>
    <w:rsid w:val="00E633E3"/>
    <w:rsid w:val="00E63626"/>
    <w:rsid w:val="00E64134"/>
    <w:rsid w:val="00E64608"/>
    <w:rsid w:val="00E653BD"/>
    <w:rsid w:val="00E67316"/>
    <w:rsid w:val="00E67641"/>
    <w:rsid w:val="00E700DA"/>
    <w:rsid w:val="00E70554"/>
    <w:rsid w:val="00E71684"/>
    <w:rsid w:val="00E73A7E"/>
    <w:rsid w:val="00E74DB9"/>
    <w:rsid w:val="00E759AF"/>
    <w:rsid w:val="00E76BFD"/>
    <w:rsid w:val="00E76C00"/>
    <w:rsid w:val="00E77189"/>
    <w:rsid w:val="00E80794"/>
    <w:rsid w:val="00E829B9"/>
    <w:rsid w:val="00E841A5"/>
    <w:rsid w:val="00E8452A"/>
    <w:rsid w:val="00E845ED"/>
    <w:rsid w:val="00E8462C"/>
    <w:rsid w:val="00E85256"/>
    <w:rsid w:val="00E86FEA"/>
    <w:rsid w:val="00E87C29"/>
    <w:rsid w:val="00E9653D"/>
    <w:rsid w:val="00E96D23"/>
    <w:rsid w:val="00EA0874"/>
    <w:rsid w:val="00EA102C"/>
    <w:rsid w:val="00EA1124"/>
    <w:rsid w:val="00EA1D5A"/>
    <w:rsid w:val="00EA292D"/>
    <w:rsid w:val="00EA2BAC"/>
    <w:rsid w:val="00EA32D9"/>
    <w:rsid w:val="00EA3401"/>
    <w:rsid w:val="00EA3784"/>
    <w:rsid w:val="00EA3B95"/>
    <w:rsid w:val="00EA47E5"/>
    <w:rsid w:val="00EA53B7"/>
    <w:rsid w:val="00EB05DD"/>
    <w:rsid w:val="00EB1918"/>
    <w:rsid w:val="00EB22E7"/>
    <w:rsid w:val="00EB3DB6"/>
    <w:rsid w:val="00EB6EA4"/>
    <w:rsid w:val="00EB7300"/>
    <w:rsid w:val="00EB7718"/>
    <w:rsid w:val="00EC1828"/>
    <w:rsid w:val="00EC3BE1"/>
    <w:rsid w:val="00EC4D7F"/>
    <w:rsid w:val="00EC64C7"/>
    <w:rsid w:val="00EC745A"/>
    <w:rsid w:val="00ED0862"/>
    <w:rsid w:val="00ED3C1F"/>
    <w:rsid w:val="00ED4E0B"/>
    <w:rsid w:val="00ED5885"/>
    <w:rsid w:val="00ED60A3"/>
    <w:rsid w:val="00ED7399"/>
    <w:rsid w:val="00ED7520"/>
    <w:rsid w:val="00ED78B8"/>
    <w:rsid w:val="00ED7E6C"/>
    <w:rsid w:val="00EE087B"/>
    <w:rsid w:val="00EE3822"/>
    <w:rsid w:val="00EE567A"/>
    <w:rsid w:val="00EE60E0"/>
    <w:rsid w:val="00EE7242"/>
    <w:rsid w:val="00EE7930"/>
    <w:rsid w:val="00EF028A"/>
    <w:rsid w:val="00EF06E8"/>
    <w:rsid w:val="00EF0992"/>
    <w:rsid w:val="00EF0E98"/>
    <w:rsid w:val="00EF12F5"/>
    <w:rsid w:val="00EF1B5C"/>
    <w:rsid w:val="00EF4E5E"/>
    <w:rsid w:val="00EF6608"/>
    <w:rsid w:val="00EF6675"/>
    <w:rsid w:val="00EF695B"/>
    <w:rsid w:val="00F009F6"/>
    <w:rsid w:val="00F01FB8"/>
    <w:rsid w:val="00F0212B"/>
    <w:rsid w:val="00F0297E"/>
    <w:rsid w:val="00F03D2D"/>
    <w:rsid w:val="00F050D9"/>
    <w:rsid w:val="00F0556E"/>
    <w:rsid w:val="00F05F22"/>
    <w:rsid w:val="00F06905"/>
    <w:rsid w:val="00F07E1D"/>
    <w:rsid w:val="00F10D3A"/>
    <w:rsid w:val="00F1112D"/>
    <w:rsid w:val="00F152B7"/>
    <w:rsid w:val="00F15A71"/>
    <w:rsid w:val="00F17782"/>
    <w:rsid w:val="00F17E46"/>
    <w:rsid w:val="00F20770"/>
    <w:rsid w:val="00F227F9"/>
    <w:rsid w:val="00F22CC5"/>
    <w:rsid w:val="00F24825"/>
    <w:rsid w:val="00F24EEC"/>
    <w:rsid w:val="00F25362"/>
    <w:rsid w:val="00F26F44"/>
    <w:rsid w:val="00F306AE"/>
    <w:rsid w:val="00F30B79"/>
    <w:rsid w:val="00F31047"/>
    <w:rsid w:val="00F312A5"/>
    <w:rsid w:val="00F324F3"/>
    <w:rsid w:val="00F33E95"/>
    <w:rsid w:val="00F35A37"/>
    <w:rsid w:val="00F35E70"/>
    <w:rsid w:val="00F368E2"/>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4B09"/>
    <w:rsid w:val="00F553AA"/>
    <w:rsid w:val="00F554EE"/>
    <w:rsid w:val="00F55954"/>
    <w:rsid w:val="00F5609C"/>
    <w:rsid w:val="00F56331"/>
    <w:rsid w:val="00F603F8"/>
    <w:rsid w:val="00F60FD8"/>
    <w:rsid w:val="00F61739"/>
    <w:rsid w:val="00F620F3"/>
    <w:rsid w:val="00F628BB"/>
    <w:rsid w:val="00F62F49"/>
    <w:rsid w:val="00F635E8"/>
    <w:rsid w:val="00F64063"/>
    <w:rsid w:val="00F66009"/>
    <w:rsid w:val="00F66661"/>
    <w:rsid w:val="00F675E5"/>
    <w:rsid w:val="00F700E3"/>
    <w:rsid w:val="00F718C6"/>
    <w:rsid w:val="00F71EB1"/>
    <w:rsid w:val="00F72477"/>
    <w:rsid w:val="00F731C2"/>
    <w:rsid w:val="00F73BE3"/>
    <w:rsid w:val="00F80290"/>
    <w:rsid w:val="00F818DE"/>
    <w:rsid w:val="00F83765"/>
    <w:rsid w:val="00F8432E"/>
    <w:rsid w:val="00F85E7A"/>
    <w:rsid w:val="00F8711C"/>
    <w:rsid w:val="00F90114"/>
    <w:rsid w:val="00F90395"/>
    <w:rsid w:val="00F90F8E"/>
    <w:rsid w:val="00F9141B"/>
    <w:rsid w:val="00F91A48"/>
    <w:rsid w:val="00F939A3"/>
    <w:rsid w:val="00F94891"/>
    <w:rsid w:val="00F94A20"/>
    <w:rsid w:val="00F95478"/>
    <w:rsid w:val="00F95779"/>
    <w:rsid w:val="00F9617B"/>
    <w:rsid w:val="00F9655A"/>
    <w:rsid w:val="00FA130C"/>
    <w:rsid w:val="00FA1538"/>
    <w:rsid w:val="00FA3B51"/>
    <w:rsid w:val="00FA3F8D"/>
    <w:rsid w:val="00FA5E48"/>
    <w:rsid w:val="00FA6A07"/>
    <w:rsid w:val="00FA7F34"/>
    <w:rsid w:val="00FB04D1"/>
    <w:rsid w:val="00FB0E69"/>
    <w:rsid w:val="00FB1296"/>
    <w:rsid w:val="00FB3DE1"/>
    <w:rsid w:val="00FB43E1"/>
    <w:rsid w:val="00FB56CB"/>
    <w:rsid w:val="00FC10E1"/>
    <w:rsid w:val="00FC164A"/>
    <w:rsid w:val="00FC186F"/>
    <w:rsid w:val="00FC1CE8"/>
    <w:rsid w:val="00FC20D2"/>
    <w:rsid w:val="00FC2F0A"/>
    <w:rsid w:val="00FC3CC7"/>
    <w:rsid w:val="00FC42E1"/>
    <w:rsid w:val="00FC5F4C"/>
    <w:rsid w:val="00FC7436"/>
    <w:rsid w:val="00FC7A27"/>
    <w:rsid w:val="00FD3DFF"/>
    <w:rsid w:val="00FD3F19"/>
    <w:rsid w:val="00FD4BDC"/>
    <w:rsid w:val="00FD661C"/>
    <w:rsid w:val="00FD7EF9"/>
    <w:rsid w:val="00FE09B8"/>
    <w:rsid w:val="00FE1B81"/>
    <w:rsid w:val="00FE20CA"/>
    <w:rsid w:val="00FE2242"/>
    <w:rsid w:val="00FE24DB"/>
    <w:rsid w:val="00FE28C4"/>
    <w:rsid w:val="00FE4F44"/>
    <w:rsid w:val="00FE568B"/>
    <w:rsid w:val="00FE6E0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1DE43429-7C37-4941-96E5-0B1A583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link w:val="Level2TextChar"/>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paragraph" w:customStyle="1" w:styleId="Level3Text">
    <w:name w:val="Level 3 Text"/>
    <w:basedOn w:val="Normal"/>
    <w:link w:val="Level3TextChar"/>
    <w:rsid w:val="00E620AD"/>
    <w:pPr>
      <w:tabs>
        <w:tab w:val="left" w:pos="2268"/>
      </w:tabs>
      <w:spacing w:after="120" w:line="264" w:lineRule="auto"/>
      <w:ind w:left="2268" w:hanging="425"/>
      <w:jc w:val="both"/>
    </w:pPr>
  </w:style>
  <w:style w:type="character" w:customStyle="1" w:styleId="Level2TextChar">
    <w:name w:val="Level 2 Text Char"/>
    <w:link w:val="Level2Text"/>
    <w:locked/>
    <w:rsid w:val="00BF098D"/>
    <w:rPr>
      <w:rFonts w:ascii="Arial" w:hAnsi="Arial"/>
      <w:snapToGrid w:val="0"/>
      <w:lang w:val="en-US" w:eastAsia="en-US"/>
    </w:rPr>
  </w:style>
  <w:style w:type="character" w:customStyle="1" w:styleId="Level3TextChar">
    <w:name w:val="Level 3 Text Char"/>
    <w:link w:val="Level3Text"/>
    <w:locked/>
    <w:rsid w:val="00BF098D"/>
    <w:rPr>
      <w:rFonts w:ascii="Arial" w:hAnsi="Arial"/>
      <w:snapToGrid w:val="0"/>
      <w:lang w:eastAsia="en-US"/>
    </w:rPr>
  </w:style>
  <w:style w:type="paragraph" w:customStyle="1" w:styleId="Level4">
    <w:name w:val="Level 4"/>
    <w:basedOn w:val="Level3Text"/>
    <w:rsid w:val="004B08C6"/>
    <w:pPr>
      <w:tabs>
        <w:tab w:val="clear" w:pos="2268"/>
        <w:tab w:val="left" w:pos="2694"/>
      </w:tabs>
      <w:snapToGrid w:val="0"/>
      <w:ind w:left="2694"/>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8681">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4382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CCAE2CEB-A006-416C-ADAD-286DFF6CCFC1}">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68CBB8A9-22C5-4A78-9FAD-A83C8B27BBF3}"/>
</file>

<file path=docProps/app.xml><?xml version="1.0" encoding="utf-8"?>
<Properties xmlns="http://schemas.openxmlformats.org/officeDocument/2006/extended-properties" xmlns:vt="http://schemas.openxmlformats.org/officeDocument/2006/docPropsVTypes">
  <Template>Normal</Template>
  <TotalTime>375</TotalTime>
  <Pages>32</Pages>
  <Words>13811</Words>
  <Characters>75105</Characters>
  <Application>Microsoft Office Word</Application>
  <DocSecurity>0</DocSecurity>
  <Lines>625</Lines>
  <Paragraphs>177</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88739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Antony Johnson (ESO)</cp:lastModifiedBy>
  <cp:revision>232</cp:revision>
  <cp:lastPrinted>2019-12-12T14:04:00Z</cp:lastPrinted>
  <dcterms:created xsi:type="dcterms:W3CDTF">2023-06-26T09:42:00Z</dcterms:created>
  <dcterms:modified xsi:type="dcterms:W3CDTF">2023-06-29T17:09:00Z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SIP_Label_624b1752-a977-4927-b9e6-e48a43684aee_Enabled">
    <vt:lpwstr>true</vt:lpwstr>
  </property>
  <property fmtid="{D5CDD505-2E9C-101B-9397-08002B2CF9AE}" pid="5" name="MSIP_Label_624b1752-a977-4927-b9e6-e48a43684aee_SetDate">
    <vt:lpwstr>2022-06-23T15:54:17Z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a12d6bbe-78f3-4cb7-813f-8a8dc17bc230</vt:lpwstr>
  </property>
  <property fmtid="{D5CDD505-2E9C-101B-9397-08002B2CF9AE}" pid="10" name="MSIP_Label_624b1752-a977-4927-b9e6-e48a43684aee_ContentBits">
    <vt:lpwstr>0</vt:lpwstr>
  </property>
</Properties>
</file>