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5325"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838"/>
        <w:gridCol w:w="3119"/>
        <w:gridCol w:w="425"/>
        <w:gridCol w:w="4257"/>
      </w:tblGrid>
      <w:tr w:rsidR="009A206C" w:rsidRPr="005603D9" w14:paraId="79BF58C9" w14:textId="77777777" w:rsidTr="0E332EC8">
        <w:trPr>
          <w:trHeight w:val="217"/>
        </w:trPr>
        <w:tc>
          <w:tcPr>
            <w:tcW w:w="9639" w:type="dxa"/>
            <w:gridSpan w:val="4"/>
            <w:shd w:val="clear" w:color="auto" w:fill="F26522" w:themeFill="accent1"/>
          </w:tcPr>
          <w:p w14:paraId="1D379E44" w14:textId="2E2F2D1F" w:rsidR="009A206C" w:rsidRPr="005603D9" w:rsidRDefault="004B767D" w:rsidP="00A747AE">
            <w:pPr>
              <w:pStyle w:val="Documentname"/>
              <w:framePr w:hSpace="0" w:wrap="auto" w:vAnchor="margin" w:hAnchor="text" w:xAlign="left" w:yAlign="inline"/>
            </w:pPr>
            <w:r>
              <w:rPr>
                <w:rFonts w:cs="Arial"/>
                <w:szCs w:val="28"/>
              </w:rPr>
              <w:t xml:space="preserve">Workgroup </w:t>
            </w:r>
            <w:r w:rsidR="00E167C1">
              <w:rPr>
                <w:rFonts w:cs="Arial"/>
                <w:szCs w:val="28"/>
              </w:rPr>
              <w:t>Report</w:t>
            </w:r>
          </w:p>
        </w:tc>
      </w:tr>
      <w:tr w:rsidR="00470B5B" w:rsidRPr="005603D9" w14:paraId="3722D9FB" w14:textId="77777777" w:rsidTr="00CB3913">
        <w:trPr>
          <w:trHeight w:val="5669"/>
        </w:trPr>
        <w:tc>
          <w:tcPr>
            <w:tcW w:w="4957" w:type="dxa"/>
            <w:gridSpan w:val="2"/>
            <w:shd w:val="clear" w:color="auto" w:fill="auto"/>
          </w:tcPr>
          <w:p w14:paraId="604015E4" w14:textId="277828B7" w:rsidR="00514EED" w:rsidRPr="00CC7ABC" w:rsidRDefault="6115BAF2" w:rsidP="0E332EC8">
            <w:pPr>
              <w:pStyle w:val="Title"/>
              <w:rPr>
                <w:sz w:val="48"/>
                <w:szCs w:val="48"/>
              </w:rPr>
            </w:pPr>
            <w:r w:rsidRPr="00CC7ABC">
              <w:rPr>
                <w:rFonts w:ascii="Arial" w:eastAsia="Arial" w:hAnsi="Arial" w:cs="Arial"/>
                <w:bCs/>
                <w:sz w:val="48"/>
                <w:szCs w:val="48"/>
              </w:rPr>
              <w:t>GSR</w:t>
            </w:r>
            <w:r w:rsidR="00590ED9" w:rsidRPr="00CC7ABC">
              <w:rPr>
                <w:rFonts w:ascii="Arial" w:eastAsia="Arial" w:hAnsi="Arial" w:cs="Arial"/>
                <w:bCs/>
                <w:sz w:val="48"/>
                <w:szCs w:val="48"/>
              </w:rPr>
              <w:t>032:</w:t>
            </w:r>
          </w:p>
          <w:p w14:paraId="000976EB" w14:textId="6CA1CDE8" w:rsidR="00514EED" w:rsidRPr="00CC7ABC" w:rsidRDefault="6115BAF2" w:rsidP="0E332EC8">
            <w:pPr>
              <w:ind w:right="113"/>
              <w:rPr>
                <w:rFonts w:ascii="Arial" w:eastAsia="Arial" w:hAnsi="Arial" w:cs="Arial"/>
                <w:b/>
                <w:bCs/>
                <w:color w:val="F26522" w:themeColor="accent1"/>
                <w:sz w:val="40"/>
                <w:szCs w:val="40"/>
              </w:rPr>
            </w:pPr>
            <w:r w:rsidRPr="00CC7ABC">
              <w:rPr>
                <w:rStyle w:val="TitleChar"/>
                <w:rFonts w:ascii="Arial" w:eastAsia="Arial" w:hAnsi="Arial" w:cs="Arial"/>
                <w:bCs/>
                <w:sz w:val="40"/>
                <w:szCs w:val="40"/>
              </w:rPr>
              <w:t>Implementation of the Electricity System Restoration Standard</w:t>
            </w:r>
            <w:r w:rsidRPr="00CC7ABC">
              <w:rPr>
                <w:rFonts w:ascii="Arial" w:eastAsia="Arial" w:hAnsi="Arial" w:cs="Arial"/>
                <w:b/>
                <w:bCs/>
                <w:color w:val="F26522" w:themeColor="accent1"/>
                <w:sz w:val="40"/>
                <w:szCs w:val="40"/>
              </w:rPr>
              <w:t xml:space="preserve"> </w:t>
            </w:r>
            <w:r w:rsidRPr="00CC7ABC">
              <w:rPr>
                <w:rFonts w:ascii="Arial" w:eastAsia="Arial" w:hAnsi="Arial" w:cs="Arial"/>
                <w:b/>
                <w:bCs/>
                <w:color w:val="F26522" w:themeColor="accent1"/>
                <w:sz w:val="48"/>
                <w:szCs w:val="48"/>
              </w:rPr>
              <w:t xml:space="preserve"> </w:t>
            </w:r>
          </w:p>
          <w:p w14:paraId="77EB95E8" w14:textId="024CDEA9" w:rsidR="00CC5D94" w:rsidRDefault="48EC1748" w:rsidP="00CC7ABC">
            <w:pPr>
              <w:ind w:right="113"/>
              <w:rPr>
                <w:rFonts w:ascii="Times New Roman" w:hAnsi="Times New Roman"/>
              </w:rPr>
            </w:pPr>
            <w:r w:rsidRPr="0E332EC8">
              <w:rPr>
                <w:rFonts w:cs="Arial"/>
                <w:b/>
                <w:bCs/>
              </w:rPr>
              <w:t>Overview:</w:t>
            </w:r>
            <w:r w:rsidRPr="0E332EC8">
              <w:rPr>
                <w:noProof/>
              </w:rPr>
              <w:t xml:space="preserve"> </w:t>
            </w:r>
            <w:r w:rsidR="3726EB28" w:rsidRPr="0E332EC8">
              <w:rPr>
                <w:i/>
                <w:iCs/>
                <w:noProof/>
                <w:color w:val="FF0000"/>
              </w:rPr>
              <w:t xml:space="preserve"> </w:t>
            </w:r>
            <w:r w:rsidR="3739CEC6" w:rsidRPr="0E332EC8">
              <w:rPr>
                <w:rFonts w:ascii="Arial" w:eastAsia="Arial" w:hAnsi="Arial" w:cs="Arial"/>
                <w:noProof/>
                <w:color w:val="000000"/>
                <w:sz w:val="22"/>
              </w:rPr>
              <w:t>This Modification is proposing a number of changes to the SQSS to facilitate the direction issued by BEIS</w:t>
            </w:r>
            <w:bookmarkStart w:id="0" w:name="_Ref135808554"/>
            <w:r w:rsidR="000D2F6C">
              <w:rPr>
                <w:rStyle w:val="FootnoteReference"/>
                <w:rFonts w:ascii="Arial" w:eastAsia="Arial" w:hAnsi="Arial" w:cs="Arial"/>
                <w:noProof/>
                <w:color w:val="000000"/>
                <w:sz w:val="22"/>
              </w:rPr>
              <w:footnoteReference w:id="2"/>
            </w:r>
            <w:bookmarkEnd w:id="0"/>
            <w:r w:rsidR="3739CEC6" w:rsidRPr="0E332EC8">
              <w:rPr>
                <w:rFonts w:ascii="Arial" w:eastAsia="Arial" w:hAnsi="Arial" w:cs="Arial"/>
                <w:noProof/>
                <w:color w:val="000000"/>
                <w:sz w:val="22"/>
              </w:rPr>
              <w:t xml:space="preserve">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r w:rsidR="3726EB28" w:rsidRPr="0E332EC8">
              <w:rPr>
                <w:rFonts w:ascii="Times New Roman" w:hAnsi="Times New Roman"/>
              </w:rPr>
              <w:t xml:space="preserve"> </w:t>
            </w:r>
          </w:p>
          <w:p w14:paraId="23E2D719" w14:textId="77777777" w:rsidR="005603D9" w:rsidRPr="005603D9" w:rsidRDefault="005603D9" w:rsidP="009D3CD2"/>
        </w:tc>
        <w:tc>
          <w:tcPr>
            <w:tcW w:w="4682" w:type="dxa"/>
            <w:gridSpan w:val="2"/>
            <w:shd w:val="clear" w:color="auto" w:fill="auto"/>
          </w:tcPr>
          <w:p w14:paraId="5062B0A0" w14:textId="77777777" w:rsidR="008B5413" w:rsidRDefault="00470B5B" w:rsidP="009D3CD2">
            <w:pPr>
              <w:rPr>
                <w:b/>
              </w:rPr>
            </w:pPr>
            <w:r w:rsidRPr="005603D9">
              <w:rPr>
                <w:b/>
              </w:rPr>
              <w:t xml:space="preserve">Modification process &amp; timetable     </w:t>
            </w:r>
          </w:p>
          <w:p w14:paraId="751EBC18" w14:textId="047A77D3" w:rsidR="00470B5B" w:rsidRPr="005603D9" w:rsidRDefault="009C3FDF" w:rsidP="009D3CD2">
            <w:pPr>
              <w:rPr>
                <w:b/>
              </w:rPr>
            </w:pPr>
            <w:r>
              <w:rPr>
                <w:noProof/>
              </w:rPr>
              <mc:AlternateContent>
                <mc:Choice Requires="wps">
                  <w:drawing>
                    <wp:anchor distT="0" distB="0" distL="114300" distR="114300" simplePos="0" relativeHeight="251658241" behindDoc="0" locked="0" layoutInCell="1" allowOverlap="1" wp14:anchorId="4BEFDF3B" wp14:editId="1905FEA3">
                      <wp:simplePos x="0" y="0"/>
                      <wp:positionH relativeFrom="column">
                        <wp:posOffset>409575</wp:posOffset>
                      </wp:positionH>
                      <wp:positionV relativeFrom="paragraph">
                        <wp:posOffset>920115</wp:posOffset>
                      </wp:positionV>
                      <wp:extent cx="2367280" cy="389255"/>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280" cy="389255"/>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AEBA3" w14:textId="24339EDF" w:rsidR="0029543B" w:rsidRPr="00E50C1D" w:rsidRDefault="0029543B" w:rsidP="0029543B">
                                  <w:pPr>
                                    <w:rPr>
                                      <w:b/>
                                      <w:color w:val="FFFFFF" w:themeColor="background1"/>
                                      <w:sz w:val="22"/>
                                    </w:rPr>
                                  </w:pPr>
                                  <w:r w:rsidRPr="00E50C1D">
                                    <w:rPr>
                                      <w:b/>
                                      <w:color w:val="FFFFFF" w:themeColor="background1"/>
                                      <w:sz w:val="22"/>
                                    </w:rPr>
                                    <w:t xml:space="preserve">Workgroup </w:t>
                                  </w:r>
                                  <w:r w:rsidR="009C3FDF">
                                    <w:rPr>
                                      <w:b/>
                                      <w:color w:val="FFFFFF" w:themeColor="background1"/>
                                      <w:sz w:val="22"/>
                                    </w:rPr>
                                    <w:t>Report</w:t>
                                  </w:r>
                                </w:p>
                                <w:p w14:paraId="3F3ECDC4" w14:textId="4E49E8FD" w:rsidR="0029543B" w:rsidRPr="00E50C1D" w:rsidRDefault="00221CB7" w:rsidP="0029543B">
                                  <w:pPr>
                                    <w:rPr>
                                      <w:color w:val="FFFFFF" w:themeColor="background1"/>
                                    </w:rPr>
                                  </w:pPr>
                                  <w:sdt>
                                    <w:sdtPr>
                                      <w:rPr>
                                        <w:rStyle w:val="TimelineChar"/>
                                        <w:color w:val="FFFFFF" w:themeColor="background1"/>
                                      </w:rPr>
                                      <w:alias w:val="Code Administrator Use"/>
                                      <w:tag w:val="Code Administrator Use"/>
                                      <w:id w:val="321699179"/>
                                      <w:date w:fullDate="2023-07-04T00:00:00Z">
                                        <w:dateFormat w:val="dd MMMM yyyy"/>
                                        <w:lid w:val="en-GB"/>
                                        <w:storeMappedDataAs w:val="dateTime"/>
                                        <w:calendar w:val="gregorian"/>
                                      </w:date>
                                    </w:sdtPr>
                                    <w:sdtEndPr>
                                      <w:rPr>
                                        <w:rStyle w:val="TimelineChar"/>
                                      </w:rPr>
                                    </w:sdtEndPr>
                                    <w:sdtContent>
                                      <w:r w:rsidR="009C3FDF">
                                        <w:rPr>
                                          <w:rStyle w:val="TimelineChar"/>
                                          <w:color w:val="FFFFFF" w:themeColor="background1"/>
                                        </w:rPr>
                                        <w:t>04 July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4BEFDF3B" id="Rectangle: Rounded Corners 2" o:spid="_x0000_s1026" style="position:absolute;margin-left:32.25pt;margin-top:72.45pt;width:186.4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" fillcolor="#f26522 [3204]" strokecolor="#f26522 [3204]" strokeweight="2pt">
                      <v:textbox inset="0,0,0,0">
                        <w:txbxContent>
                          <w:p w14:paraId="724AEBA3" w14:textId="24339EDF" w:rsidR="0029543B" w:rsidRPr="00E50C1D" w:rsidRDefault="0029543B" w:rsidP="0029543B">
                            <w:pPr>
                              <w:rPr>
                                <w:b/>
                                <w:color w:val="FFFFFF" w:themeColor="background1"/>
                                <w:sz w:val="22"/>
                              </w:rPr>
                            </w:pPr>
                            <w:r w:rsidRPr="00E50C1D">
                              <w:rPr>
                                <w:b/>
                                <w:color w:val="FFFFFF" w:themeColor="background1"/>
                                <w:sz w:val="22"/>
                              </w:rPr>
                              <w:t xml:space="preserve">Workgroup </w:t>
                            </w:r>
                            <w:r w:rsidR="009C3FDF">
                              <w:rPr>
                                <w:b/>
                                <w:color w:val="FFFFFF" w:themeColor="background1"/>
                                <w:sz w:val="22"/>
                              </w:rPr>
                              <w:t>Report</w:t>
                            </w:r>
                          </w:p>
                          <w:p w14:paraId="3F3ECDC4" w14:textId="4E49E8FD" w:rsidR="0029543B" w:rsidRPr="00E50C1D" w:rsidRDefault="00221CB7" w:rsidP="0029543B">
                            <w:pPr>
                              <w:rPr>
                                <w:color w:val="FFFFFF" w:themeColor="background1"/>
                              </w:rPr>
                            </w:pPr>
                            <w:sdt>
                              <w:sdtPr>
                                <w:rPr>
                                  <w:rStyle w:val="TimelineChar"/>
                                  <w:color w:val="FFFFFF" w:themeColor="background1"/>
                                </w:rPr>
                                <w:alias w:val="Code Administrator Use"/>
                                <w:tag w:val="Code Administrator Use"/>
                                <w:id w:val="321699179"/>
                                <w:date w:fullDate="2023-07-04T00:00:00Z">
                                  <w:dateFormat w:val="dd MMMM yyyy"/>
                                  <w:lid w:val="en-GB"/>
                                  <w:storeMappedDataAs w:val="dateTime"/>
                                  <w:calendar w:val="gregorian"/>
                                </w:date>
                              </w:sdtPr>
                              <w:sdtEndPr>
                                <w:rPr>
                                  <w:rStyle w:val="TimelineChar"/>
                                </w:rPr>
                              </w:sdtEndPr>
                              <w:sdtContent>
                                <w:r w:rsidR="009C3FDF">
                                  <w:rPr>
                                    <w:rStyle w:val="TimelineChar"/>
                                    <w:color w:val="FFFFFF" w:themeColor="background1"/>
                                  </w:rPr>
                                  <w:t>04 July 2023</w:t>
                                </w:r>
                              </w:sdtContent>
                            </w:sdt>
                          </w:p>
                        </w:txbxContent>
                      </v:textbox>
                    </v:roundrect>
                  </w:pict>
                </mc:Fallback>
              </mc:AlternateContent>
            </w:r>
            <w:r>
              <w:rPr>
                <w:noProof/>
              </w:rPr>
              <mc:AlternateContent>
                <mc:Choice Requires="wps">
                  <w:drawing>
                    <wp:anchor distT="0" distB="0" distL="114300" distR="114300" simplePos="0" relativeHeight="251658242" behindDoc="0" locked="0" layoutInCell="1" allowOverlap="1" wp14:anchorId="613F9F9B" wp14:editId="695388C8">
                      <wp:simplePos x="0" y="0"/>
                      <wp:positionH relativeFrom="column">
                        <wp:posOffset>396875</wp:posOffset>
                      </wp:positionH>
                      <wp:positionV relativeFrom="paragraph">
                        <wp:posOffset>478790</wp:posOffset>
                      </wp:positionV>
                      <wp:extent cx="2367280" cy="389255"/>
                      <wp:effectExtent l="0" t="0" r="13970" b="10795"/>
                      <wp:wrapNone/>
                      <wp:docPr id="4" name="Rectangle: Rounded Corners 4"/>
                      <wp:cNvGraphicFramePr/>
                      <a:graphic xmlns:a="http://schemas.openxmlformats.org/drawingml/2006/main">
                        <a:graphicData uri="http://schemas.microsoft.com/office/word/2010/wordprocessingShape">
                          <wps:wsp>
                            <wps:cNvSpPr/>
                            <wps:spPr>
                              <a:xfrm>
                                <a:off x="0" y="0"/>
                                <a:ext cx="2367280" cy="389255"/>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F9B89B" w14:textId="507B3E2F" w:rsidR="0029543B" w:rsidRPr="00E50C1D" w:rsidRDefault="0029543B" w:rsidP="0029543B">
                                  <w:pPr>
                                    <w:rPr>
                                      <w:b/>
                                      <w:color w:val="F26522" w:themeColor="accent1"/>
                                      <w:sz w:val="22"/>
                                    </w:rPr>
                                  </w:pPr>
                                  <w:r w:rsidRPr="00E50C1D">
                                    <w:rPr>
                                      <w:b/>
                                      <w:color w:val="F26522" w:themeColor="accent1"/>
                                      <w:sz w:val="22"/>
                                    </w:rPr>
                                    <w:t xml:space="preserve">Workgroup </w:t>
                                  </w:r>
                                  <w:r w:rsidR="009C3FDF">
                                    <w:rPr>
                                      <w:b/>
                                      <w:color w:val="F26522" w:themeColor="accent1"/>
                                      <w:sz w:val="22"/>
                                    </w:rPr>
                                    <w:t>Consultation</w:t>
                                  </w:r>
                                </w:p>
                                <w:p w14:paraId="7A2BDD29" w14:textId="3CDBA840" w:rsidR="0029543B" w:rsidRPr="00E50C1D" w:rsidRDefault="004B0B99" w:rsidP="0029543B">
                                  <w:pPr>
                                    <w:pStyle w:val="Timeline"/>
                                  </w:pPr>
                                  <w:r>
                                    <w:t>31 May 2023 – 20 June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13F9F9B" id="Rectangle: Rounded Corners 4" o:spid="_x0000_s1027" style="position:absolute;margin-left:31.25pt;margin-top:37.7pt;width:186.4pt;height:30.65pt;z-index:251658242;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" filled="f" strokecolor="#f26522 [3204]" strokeweight="2pt">
                      <v:textbox inset="0,0,0,0">
                        <w:txbxContent>
                          <w:p w14:paraId="0FF9B89B" w14:textId="507B3E2F" w:rsidR="0029543B" w:rsidRPr="00E50C1D" w:rsidRDefault="0029543B" w:rsidP="0029543B">
                            <w:pPr>
                              <w:rPr>
                                <w:b/>
                                <w:color w:val="F26522" w:themeColor="accent1"/>
                                <w:sz w:val="22"/>
                              </w:rPr>
                            </w:pPr>
                            <w:r w:rsidRPr="00E50C1D">
                              <w:rPr>
                                <w:b/>
                                <w:color w:val="F26522" w:themeColor="accent1"/>
                                <w:sz w:val="22"/>
                              </w:rPr>
                              <w:t xml:space="preserve">Workgroup </w:t>
                            </w:r>
                            <w:r w:rsidR="009C3FDF">
                              <w:rPr>
                                <w:b/>
                                <w:color w:val="F26522" w:themeColor="accent1"/>
                                <w:sz w:val="22"/>
                              </w:rPr>
                              <w:t>Consultation</w:t>
                            </w:r>
                          </w:p>
                          <w:p w14:paraId="7A2BDD29" w14:textId="3CDBA840" w:rsidR="0029543B" w:rsidRPr="00E50C1D" w:rsidRDefault="004B0B99" w:rsidP="0029543B">
                            <w:pPr>
                              <w:pStyle w:val="Timeline"/>
                            </w:pPr>
                            <w:r>
                              <w:t>31 May 2023 – 20 June 2023</w:t>
                            </w:r>
                          </w:p>
                        </w:txbxContent>
                      </v:textbox>
                    </v:roundrect>
                  </w:pict>
                </mc:Fallback>
              </mc:AlternateContent>
            </w:r>
            <w:r>
              <w:rPr>
                <w:noProof/>
              </w:rPr>
              <mc:AlternateContent>
                <mc:Choice Requires="wpg">
                  <w:drawing>
                    <wp:anchor distT="0" distB="0" distL="114300" distR="114300" simplePos="0" relativeHeight="251658240" behindDoc="0" locked="0" layoutInCell="1" allowOverlap="1" wp14:anchorId="2A6F5E4E" wp14:editId="1B1D306D">
                      <wp:simplePos x="0" y="0"/>
                      <wp:positionH relativeFrom="column">
                        <wp:posOffset>6350</wp:posOffset>
                      </wp:positionH>
                      <wp:positionV relativeFrom="paragraph">
                        <wp:posOffset>10160</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03-16T00:00:00Z">
                                        <w:dateFormat w:val="dd MMMM yyyy"/>
                                        <w:lid w:val="en-GB"/>
                                        <w:storeMappedDataAs w:val="dateTime"/>
                                        <w:calendar w:val="gregorian"/>
                                      </w:date>
                                    </w:sdtPr>
                                    <w:sdtEndPr/>
                                    <w:sdtContent>
                                      <w:p w14:paraId="46910AF4" w14:textId="2100A646" w:rsidR="009446C6" w:rsidRPr="00644FFB" w:rsidRDefault="007174B5" w:rsidP="008B5413">
                                        <w:pPr>
                                          <w:rPr>
                                            <w:color w:val="000000"/>
                                            <w:sz w:val="20"/>
                                          </w:rPr>
                                        </w:pPr>
                                        <w:r>
                                          <w:rPr>
                                            <w:color w:val="000000"/>
                                            <w:sz w:val="20"/>
                                          </w:rPr>
                                          <w:t>16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221CB7"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3EDC9"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036BAD"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6C63D9"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7653C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B3BE3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86BE84"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5225B"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F5E4E" id="Group 30" o:spid="_x0000_s1028" style="position:absolute;margin-left:.5pt;margin-top:.8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">
                      <v:roundrect id="Rectangle: Rounded Corners 31" o:spid="_x0000_s1029"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03-16T00:00:00Z">
                                  <w:dateFormat w:val="dd MMMM yyyy"/>
                                  <w:lid w:val="en-GB"/>
                                  <w:storeMappedDataAs w:val="dateTime"/>
                                  <w:calendar w:val="gregorian"/>
                                </w:date>
                              </w:sdtPr>
                              <w:sdtEndPr/>
                              <w:sdtContent>
                                <w:p w14:paraId="46910AF4" w14:textId="2100A646" w:rsidR="009446C6" w:rsidRPr="00644FFB" w:rsidRDefault="007174B5" w:rsidP="008B5413">
                                  <w:pPr>
                                    <w:rPr>
                                      <w:color w:val="000000"/>
                                      <w:sz w:val="20"/>
                                    </w:rPr>
                                  </w:pPr>
                                  <w:r>
                                    <w:rPr>
                                      <w:color w:val="000000"/>
                                      <w:sz w:val="20"/>
                                    </w:rPr>
                                    <w:t>16 March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221CB7"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2CB3EDC9"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B036BAD"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76C63D9"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A7653C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0BB3BE3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386BE84"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9F5225B" w14:textId="77777777" w:rsidR="009446C6" w:rsidRPr="00B2143A" w:rsidRDefault="009446C6" w:rsidP="008B5413">
                              <w:pPr>
                                <w:jc w:val="center"/>
                                <w:rPr>
                                  <w:b/>
                                  <w:sz w:val="22"/>
                                </w:rPr>
                              </w:pPr>
                              <w:r w:rsidRPr="00B2143A">
                                <w:rPr>
                                  <w:b/>
                                  <w:sz w:val="22"/>
                                </w:rPr>
                                <w:t>7</w:t>
                              </w:r>
                            </w:p>
                          </w:txbxContent>
                        </v:textbox>
                      </v:shape>
                    </v:group>
                  </w:pict>
                </mc:Fallback>
              </mc:AlternateContent>
            </w:r>
            <w:r w:rsidR="6CE2C341" w:rsidRPr="0E332EC8">
              <w:rPr>
                <w:b/>
                <w:bCs/>
              </w:rPr>
              <w:t xml:space="preserve">                     </w:t>
            </w:r>
          </w:p>
        </w:tc>
      </w:tr>
      <w:tr w:rsidR="00E52308" w:rsidRPr="005603D9" w14:paraId="1CFDA3B4" w14:textId="77777777" w:rsidTr="0E332EC8">
        <w:trPr>
          <w:trHeight w:val="792"/>
        </w:trPr>
        <w:tc>
          <w:tcPr>
            <w:tcW w:w="9639" w:type="dxa"/>
            <w:gridSpan w:val="4"/>
            <w:shd w:val="clear" w:color="auto" w:fill="auto"/>
          </w:tcPr>
          <w:p w14:paraId="4F11565D" w14:textId="77777777" w:rsidR="00A132B4" w:rsidRPr="00CC7ABC"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w:t>
            </w:r>
            <w:r w:rsidRPr="00CC7ABC">
              <w:rPr>
                <w:noProof/>
                <w:sz w:val="24"/>
              </w:rPr>
              <w:t xml:space="preserve">Read our </w:t>
            </w:r>
            <w:hyperlink w:anchor="_Executive_summary_1" w:history="1">
              <w:r w:rsidRPr="00CC7ABC">
                <w:rPr>
                  <w:rStyle w:val="Hyperlink"/>
                  <w:rFonts w:eastAsiaTheme="majorEastAsia"/>
                  <w:noProof/>
                  <w:sz w:val="24"/>
                </w:rPr>
                <w:t>Executive summary</w:t>
              </w:r>
            </w:hyperlink>
          </w:p>
          <w:p w14:paraId="672B0201" w14:textId="10AD4962" w:rsidR="00A132B4" w:rsidRPr="00CC7ABC" w:rsidRDefault="00A132B4" w:rsidP="009D3CD2">
            <w:pPr>
              <w:pStyle w:val="BodyText2"/>
              <w:spacing w:before="0" w:after="0"/>
              <w:rPr>
                <w:rStyle w:val="Hyperlink"/>
                <w:rFonts w:eastAsiaTheme="majorEastAsia"/>
                <w:sz w:val="24"/>
              </w:rPr>
            </w:pPr>
            <w:r w:rsidRPr="00CC7ABC">
              <w:rPr>
                <w:b/>
                <w:noProof/>
                <w:sz w:val="24"/>
              </w:rPr>
              <w:t>Have 20 minutes?</w:t>
            </w:r>
            <w:r w:rsidRPr="00CC7ABC">
              <w:rPr>
                <w:noProof/>
                <w:sz w:val="24"/>
              </w:rPr>
              <w:t xml:space="preserve"> Read the full </w:t>
            </w:r>
            <w:hyperlink w:anchor="_Why_change?" w:history="1">
              <w:r w:rsidR="0039436B" w:rsidRPr="00CC7ABC">
                <w:rPr>
                  <w:rStyle w:val="Hyperlink"/>
                  <w:rFonts w:eastAsiaTheme="majorEastAsia"/>
                  <w:sz w:val="24"/>
                </w:rPr>
                <w:t xml:space="preserve">Workgroup </w:t>
              </w:r>
              <w:r w:rsidR="009C3FDF">
                <w:rPr>
                  <w:rStyle w:val="Hyperlink"/>
                  <w:rFonts w:eastAsiaTheme="majorEastAsia"/>
                  <w:sz w:val="24"/>
                </w:rPr>
                <w:t>Report</w:t>
              </w:r>
            </w:hyperlink>
          </w:p>
          <w:p w14:paraId="77F8C07E" w14:textId="7E17C5D1" w:rsidR="00E52308" w:rsidRPr="005603D9" w:rsidRDefault="00A132B4" w:rsidP="009D3CD2">
            <w:pPr>
              <w:pStyle w:val="BodyText2"/>
              <w:spacing w:before="0" w:after="0"/>
              <w:rPr>
                <w:b/>
              </w:rPr>
            </w:pPr>
            <w:r w:rsidRPr="00CC7ABC">
              <w:rPr>
                <w:rFonts w:cs="Arial"/>
                <w:b/>
                <w:bCs/>
                <w:sz w:val="24"/>
              </w:rPr>
              <w:t>Have 30 minutes?</w:t>
            </w:r>
            <w:r w:rsidRPr="00CC7ABC">
              <w:rPr>
                <w:rFonts w:cs="Arial"/>
                <w:bCs/>
                <w:sz w:val="24"/>
              </w:rPr>
              <w:t xml:space="preserve"> Read the full </w:t>
            </w:r>
            <w:r w:rsidR="0039436B" w:rsidRPr="00CC7ABC">
              <w:rPr>
                <w:rFonts w:cs="Arial"/>
                <w:bCs/>
                <w:sz w:val="24"/>
              </w:rPr>
              <w:t xml:space="preserve">Workgroup </w:t>
            </w:r>
            <w:r w:rsidR="009C3FDF">
              <w:rPr>
                <w:rFonts w:cs="Arial"/>
                <w:bCs/>
                <w:sz w:val="24"/>
              </w:rPr>
              <w:t>Report</w:t>
            </w:r>
            <w:r w:rsidR="005705A0" w:rsidRPr="00CC7ABC">
              <w:rPr>
                <w:rFonts w:cs="Arial"/>
                <w:bCs/>
                <w:sz w:val="24"/>
              </w:rPr>
              <w:t xml:space="preserve"> </w:t>
            </w:r>
            <w:r w:rsidRPr="00CC7ABC">
              <w:rPr>
                <w:rFonts w:cs="Arial"/>
                <w:bCs/>
                <w:sz w:val="24"/>
              </w:rPr>
              <w:t xml:space="preserve">and </w:t>
            </w:r>
            <w:r w:rsidR="00771DE2" w:rsidRPr="00CC7ABC">
              <w:rPr>
                <w:rFonts w:cs="Arial"/>
                <w:bCs/>
                <w:sz w:val="24"/>
              </w:rPr>
              <w:t>A</w:t>
            </w:r>
            <w:r w:rsidRPr="00CC7ABC">
              <w:rPr>
                <w:rFonts w:cs="Arial"/>
                <w:bCs/>
                <w:sz w:val="24"/>
              </w:rPr>
              <w:t>nnexes.</w:t>
            </w:r>
          </w:p>
        </w:tc>
      </w:tr>
      <w:tr w:rsidR="00470B5B" w:rsidRPr="005603D9" w14:paraId="7D6D8F63" w14:textId="77777777" w:rsidTr="0E332EC8">
        <w:trPr>
          <w:trHeight w:val="585"/>
        </w:trPr>
        <w:tc>
          <w:tcPr>
            <w:tcW w:w="9639" w:type="dxa"/>
            <w:gridSpan w:val="4"/>
            <w:shd w:val="clear" w:color="auto" w:fill="auto"/>
          </w:tcPr>
          <w:p w14:paraId="497DE2AB" w14:textId="33BBEFF9"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w:t>
            </w:r>
            <w:r w:rsidR="00A56042">
              <w:t xml:space="preserve"> The Workgroup have finalised the proposer’s solution. They are now seeking approval from the Panel that the Workgroup have met their Terms of Reference and can proceed to Code Administrator Consultation.</w:t>
            </w:r>
          </w:p>
        </w:tc>
      </w:tr>
      <w:tr w:rsidR="00470B5B" w:rsidRPr="005603D9" w14:paraId="22DD1BC5" w14:textId="77777777" w:rsidTr="0E332EC8">
        <w:trPr>
          <w:trHeight w:val="395"/>
        </w:trPr>
        <w:tc>
          <w:tcPr>
            <w:tcW w:w="9639" w:type="dxa"/>
            <w:gridSpan w:val="4"/>
            <w:shd w:val="clear" w:color="auto" w:fill="FFFFFF" w:themeFill="background1"/>
          </w:tcPr>
          <w:p w14:paraId="6F22BDED" w14:textId="13EB4C56" w:rsidR="00E22836" w:rsidRPr="00B8556D" w:rsidRDefault="565518FE" w:rsidP="00B8556D">
            <w:pPr>
              <w:pStyle w:val="BodyText"/>
              <w:rPr>
                <w:sz w:val="32"/>
                <w:szCs w:val="32"/>
              </w:rPr>
            </w:pPr>
            <w:r w:rsidRPr="00B8556D">
              <w:rPr>
                <w:rFonts w:cs="Arial"/>
                <w:b/>
                <w:bCs/>
                <w:sz w:val="24"/>
                <w:szCs w:val="32"/>
              </w:rPr>
              <w:t xml:space="preserve">This modification is expected to have a: </w:t>
            </w:r>
            <w:r w:rsidR="7E933F3F" w:rsidRPr="00B8556D">
              <w:rPr>
                <w:rFonts w:cs="Arial"/>
                <w:b/>
                <w:bCs/>
                <w:sz w:val="24"/>
                <w:szCs w:val="32"/>
              </w:rPr>
              <w:t>High Impact</w:t>
            </w:r>
            <w:r w:rsidR="00B8556D" w:rsidRPr="00B8556D">
              <w:rPr>
                <w:rFonts w:cs="Arial"/>
                <w:b/>
                <w:bCs/>
                <w:sz w:val="24"/>
                <w:szCs w:val="32"/>
              </w:rPr>
              <w:t xml:space="preserve"> </w:t>
            </w:r>
            <w:r w:rsidR="00B8556D" w:rsidRPr="00B8556D">
              <w:rPr>
                <w:sz w:val="24"/>
                <w:szCs w:val="32"/>
              </w:rPr>
              <w:t>Transmission Owners and Offshore Transmission Owner</w:t>
            </w:r>
            <w:r w:rsidR="00A13B16">
              <w:rPr>
                <w:sz w:val="24"/>
                <w:szCs w:val="32"/>
              </w:rPr>
              <w:t>s</w:t>
            </w:r>
            <w:r w:rsidR="000578AC">
              <w:rPr>
                <w:sz w:val="24"/>
                <w:szCs w:val="32"/>
              </w:rPr>
              <w:t xml:space="preserve"> </w:t>
            </w:r>
            <w:r w:rsidR="00CB3913">
              <w:rPr>
                <w:sz w:val="24"/>
                <w:szCs w:val="32"/>
              </w:rPr>
              <w:t>(</w:t>
            </w:r>
            <w:r w:rsidR="00E54BEE" w:rsidRPr="007446AB">
              <w:rPr>
                <w:b/>
                <w:bCs/>
                <w:sz w:val="24"/>
                <w:szCs w:val="32"/>
              </w:rPr>
              <w:t>No Impact</w:t>
            </w:r>
            <w:r w:rsidR="00E54BEE">
              <w:rPr>
                <w:sz w:val="24"/>
                <w:szCs w:val="32"/>
              </w:rPr>
              <w:t xml:space="preserve"> </w:t>
            </w:r>
            <w:r w:rsidR="00EB13E2">
              <w:rPr>
                <w:sz w:val="24"/>
                <w:szCs w:val="32"/>
              </w:rPr>
              <w:t xml:space="preserve">on </w:t>
            </w:r>
            <w:r w:rsidR="00E54BEE">
              <w:rPr>
                <w:sz w:val="24"/>
                <w:szCs w:val="32"/>
              </w:rPr>
              <w:t xml:space="preserve">existing </w:t>
            </w:r>
            <w:r w:rsidR="00800D0D">
              <w:rPr>
                <w:sz w:val="24"/>
                <w:szCs w:val="32"/>
              </w:rPr>
              <w:t>OFTO</w:t>
            </w:r>
            <w:r w:rsidR="00F7435F">
              <w:rPr>
                <w:sz w:val="24"/>
                <w:szCs w:val="32"/>
              </w:rPr>
              <w:t xml:space="preserve"> network</w:t>
            </w:r>
            <w:r w:rsidR="00CB3913">
              <w:rPr>
                <w:sz w:val="24"/>
                <w:szCs w:val="32"/>
              </w:rPr>
              <w:t>)</w:t>
            </w:r>
          </w:p>
        </w:tc>
      </w:tr>
      <w:tr w:rsidR="0056792D" w:rsidRPr="005603D9" w14:paraId="41E12C0E" w14:textId="77777777" w:rsidTr="00CC7ABC">
        <w:trPr>
          <w:trHeight w:val="388"/>
        </w:trPr>
        <w:tc>
          <w:tcPr>
            <w:tcW w:w="1838" w:type="dxa"/>
            <w:shd w:val="clear" w:color="auto" w:fill="FFFFFF" w:themeFill="background1"/>
          </w:tcPr>
          <w:p w14:paraId="2CDF608D" w14:textId="77777777" w:rsidR="0056792D" w:rsidRPr="0056792D" w:rsidRDefault="46E3936C" w:rsidP="0E332EC8">
            <w:pPr>
              <w:ind w:firstLine="9"/>
              <w:rPr>
                <w:rFonts w:eastAsiaTheme="minorEastAsia"/>
                <w:b/>
                <w:bCs/>
                <w:noProof/>
                <w:lang w:val="en-US"/>
              </w:rPr>
            </w:pPr>
            <w:r w:rsidRPr="0E332EC8">
              <w:rPr>
                <w:rFonts w:eastAsiaTheme="minorEastAsia"/>
                <w:b/>
                <w:bCs/>
                <w:noProof/>
                <w:lang w:val="en-US"/>
              </w:rPr>
              <w:t>Governance route</w:t>
            </w:r>
          </w:p>
        </w:tc>
        <w:tc>
          <w:tcPr>
            <w:tcW w:w="7801" w:type="dxa"/>
            <w:gridSpan w:val="3"/>
            <w:shd w:val="clear" w:color="auto" w:fill="auto"/>
          </w:tcPr>
          <w:p w14:paraId="1087B96C" w14:textId="024DB12C" w:rsidR="0056792D" w:rsidRPr="0056792D" w:rsidRDefault="64A5A76E" w:rsidP="0E332EC8">
            <w:pPr>
              <w:spacing w:line="240" w:lineRule="auto"/>
              <w:rPr>
                <w:rFonts w:eastAsiaTheme="minorEastAsia"/>
                <w:szCs w:val="24"/>
              </w:rPr>
            </w:pPr>
            <w:r w:rsidRPr="0E332EC8">
              <w:rPr>
                <w:rFonts w:eastAsiaTheme="minorEastAsia"/>
                <w:color w:val="000000"/>
                <w:szCs w:val="24"/>
              </w:rPr>
              <w:t>Standard Governance modification with assessment by a Workgroup</w:t>
            </w:r>
          </w:p>
        </w:tc>
      </w:tr>
      <w:tr w:rsidR="00A03471" w:rsidRPr="005603D9" w14:paraId="00593883" w14:textId="77777777" w:rsidTr="00CC7ABC">
        <w:trPr>
          <w:trHeight w:val="1302"/>
        </w:trPr>
        <w:tc>
          <w:tcPr>
            <w:tcW w:w="1838" w:type="dxa"/>
            <w:shd w:val="clear" w:color="auto" w:fill="FFFFFF" w:themeFill="background1"/>
          </w:tcPr>
          <w:p w14:paraId="7663DFAD" w14:textId="77777777" w:rsidR="00A03471" w:rsidRPr="005603D9" w:rsidRDefault="5BCCB6AD" w:rsidP="0E332EC8">
            <w:pPr>
              <w:rPr>
                <w:rFonts w:eastAsiaTheme="minorEastAsia"/>
                <w:b/>
                <w:bCs/>
                <w:szCs w:val="24"/>
              </w:rPr>
            </w:pPr>
            <w:r w:rsidRPr="0E332EC8">
              <w:rPr>
                <w:rFonts w:eastAsiaTheme="minorEastAsia"/>
                <w:b/>
                <w:bCs/>
                <w:szCs w:val="24"/>
              </w:rPr>
              <w:t>Who can I talk to about the change?</w:t>
            </w:r>
          </w:p>
          <w:p w14:paraId="7088D60C" w14:textId="77777777" w:rsidR="00A03471" w:rsidRPr="005603D9" w:rsidRDefault="00A03471" w:rsidP="0E332EC8">
            <w:pPr>
              <w:rPr>
                <w:rFonts w:eastAsiaTheme="minorEastAsia"/>
                <w:szCs w:val="24"/>
              </w:rPr>
            </w:pPr>
          </w:p>
        </w:tc>
        <w:tc>
          <w:tcPr>
            <w:tcW w:w="3544" w:type="dxa"/>
            <w:gridSpan w:val="2"/>
            <w:shd w:val="clear" w:color="auto" w:fill="FFFFFF" w:themeFill="background1"/>
          </w:tcPr>
          <w:p w14:paraId="1217CA7A" w14:textId="773B7E60" w:rsidR="00CC7ABC" w:rsidRDefault="5BCCB6AD" w:rsidP="0E332EC8">
            <w:pPr>
              <w:tabs>
                <w:tab w:val="left" w:pos="1650"/>
              </w:tabs>
              <w:rPr>
                <w:rFonts w:eastAsiaTheme="minorEastAsia"/>
                <w:color w:val="000000"/>
                <w:szCs w:val="24"/>
              </w:rPr>
            </w:pPr>
            <w:r w:rsidRPr="0E332EC8">
              <w:rPr>
                <w:rFonts w:eastAsiaTheme="minorEastAsia"/>
                <w:b/>
                <w:bCs/>
                <w:szCs w:val="24"/>
              </w:rPr>
              <w:t xml:space="preserve">Proposer: </w:t>
            </w:r>
            <w:r w:rsidR="7A072CA1" w:rsidRPr="0E332EC8">
              <w:rPr>
                <w:rFonts w:eastAsiaTheme="minorEastAsia"/>
                <w:color w:val="000000"/>
                <w:szCs w:val="24"/>
              </w:rPr>
              <w:t xml:space="preserve">Sade Adenola </w:t>
            </w:r>
            <w:hyperlink r:id="rId11" w:history="1">
              <w:r w:rsidR="00CC7ABC" w:rsidRPr="006220CB">
                <w:rPr>
                  <w:rStyle w:val="Hyperlink"/>
                  <w:rFonts w:eastAsiaTheme="minorEastAsia"/>
                  <w:szCs w:val="24"/>
                </w:rPr>
                <w:t>Sade.adenola@nationalgrideso.com</w:t>
              </w:r>
            </w:hyperlink>
            <w:r w:rsidR="00CC7ABC">
              <w:rPr>
                <w:rFonts w:eastAsiaTheme="minorEastAsia"/>
                <w:color w:val="000000"/>
                <w:szCs w:val="24"/>
              </w:rPr>
              <w:t xml:space="preserve"> </w:t>
            </w:r>
          </w:p>
          <w:p w14:paraId="02F1CBC1" w14:textId="77777777" w:rsidR="00CC7ABC" w:rsidRDefault="00CC7ABC" w:rsidP="0E332EC8">
            <w:pPr>
              <w:tabs>
                <w:tab w:val="left" w:pos="1650"/>
              </w:tabs>
              <w:rPr>
                <w:rFonts w:eastAsiaTheme="minorEastAsia"/>
                <w:color w:val="000000"/>
                <w:szCs w:val="24"/>
              </w:rPr>
            </w:pPr>
          </w:p>
          <w:p w14:paraId="02AD3D5E" w14:textId="72E54624" w:rsidR="00A03471" w:rsidRPr="005603D9" w:rsidRDefault="00CC7ABC" w:rsidP="0E332EC8">
            <w:pPr>
              <w:tabs>
                <w:tab w:val="left" w:pos="1650"/>
              </w:tabs>
              <w:rPr>
                <w:rFonts w:eastAsiaTheme="minorEastAsia"/>
                <w:szCs w:val="24"/>
              </w:rPr>
            </w:pPr>
            <w:r>
              <w:rPr>
                <w:rFonts w:eastAsiaTheme="minorEastAsia"/>
                <w:color w:val="000000"/>
                <w:szCs w:val="24"/>
              </w:rPr>
              <w:t xml:space="preserve">Phone: </w:t>
            </w:r>
            <w:r w:rsidR="7A072CA1" w:rsidRPr="0E332EC8">
              <w:rPr>
                <w:rFonts w:eastAsiaTheme="minorEastAsia"/>
                <w:color w:val="000000"/>
                <w:szCs w:val="24"/>
              </w:rPr>
              <w:t>07748180789</w:t>
            </w:r>
          </w:p>
        </w:tc>
        <w:tc>
          <w:tcPr>
            <w:tcW w:w="4257" w:type="dxa"/>
            <w:shd w:val="clear" w:color="auto" w:fill="FFFFFF" w:themeFill="background1"/>
          </w:tcPr>
          <w:p w14:paraId="4B180129" w14:textId="73844FB6" w:rsidR="00A03471" w:rsidRDefault="5BCCB6AD" w:rsidP="0E332EC8">
            <w:pPr>
              <w:tabs>
                <w:tab w:val="left" w:pos="1650"/>
              </w:tabs>
              <w:rPr>
                <w:rFonts w:eastAsiaTheme="minorEastAsia"/>
                <w:szCs w:val="24"/>
              </w:rPr>
            </w:pPr>
            <w:r w:rsidRPr="0E332EC8">
              <w:rPr>
                <w:rFonts w:eastAsiaTheme="minorEastAsia"/>
                <w:b/>
                <w:bCs/>
                <w:szCs w:val="24"/>
              </w:rPr>
              <w:t>Code Administrator</w:t>
            </w:r>
            <w:r w:rsidRPr="0E332EC8">
              <w:rPr>
                <w:rFonts w:eastAsiaTheme="minorEastAsia"/>
                <w:szCs w:val="24"/>
              </w:rPr>
              <w:t xml:space="preserve"> </w:t>
            </w:r>
            <w:r w:rsidRPr="0E332EC8">
              <w:rPr>
                <w:rFonts w:eastAsiaTheme="minorEastAsia"/>
                <w:b/>
                <w:bCs/>
                <w:szCs w:val="24"/>
              </w:rPr>
              <w:t>Chair</w:t>
            </w:r>
            <w:r w:rsidRPr="0E332EC8">
              <w:rPr>
                <w:rFonts w:eastAsiaTheme="minorEastAsia"/>
                <w:szCs w:val="24"/>
              </w:rPr>
              <w:t xml:space="preserve">: </w:t>
            </w:r>
            <w:r w:rsidR="39B25AFD" w:rsidRPr="0E332EC8">
              <w:rPr>
                <w:rFonts w:eastAsiaTheme="minorEastAsia"/>
                <w:szCs w:val="24"/>
              </w:rPr>
              <w:t>Milly Lewis</w:t>
            </w:r>
          </w:p>
          <w:p w14:paraId="72F15CB5" w14:textId="56DF8BDE" w:rsidR="00A03471" w:rsidRDefault="39B25AFD" w:rsidP="0E332EC8">
            <w:pPr>
              <w:tabs>
                <w:tab w:val="left" w:pos="1650"/>
              </w:tabs>
              <w:spacing w:after="240"/>
              <w:rPr>
                <w:rStyle w:val="Hyperlink"/>
                <w:rFonts w:eastAsiaTheme="minorEastAsia"/>
                <w:szCs w:val="24"/>
              </w:rPr>
            </w:pPr>
            <w:r w:rsidRPr="0E332EC8">
              <w:rPr>
                <w:rStyle w:val="Hyperlink"/>
                <w:rFonts w:eastAsiaTheme="minorEastAsia"/>
                <w:szCs w:val="24"/>
              </w:rPr>
              <w:t>milly.lewis</w:t>
            </w:r>
            <w:r w:rsidR="5BCCB6AD" w:rsidRPr="0E332EC8">
              <w:rPr>
                <w:rStyle w:val="Hyperlink"/>
                <w:rFonts w:eastAsiaTheme="minorEastAsia"/>
                <w:szCs w:val="24"/>
              </w:rPr>
              <w:t>@nationalgrideso.com</w:t>
            </w:r>
          </w:p>
          <w:p w14:paraId="307E824B" w14:textId="09EC8841" w:rsidR="00A03471" w:rsidRPr="005603D9" w:rsidRDefault="5BCCB6AD" w:rsidP="0E332EC8">
            <w:pPr>
              <w:rPr>
                <w:rFonts w:eastAsiaTheme="minorEastAsia"/>
                <w:szCs w:val="24"/>
              </w:rPr>
            </w:pPr>
            <w:r w:rsidRPr="0E332EC8">
              <w:rPr>
                <w:rFonts w:eastAsiaTheme="minorEastAsia"/>
                <w:szCs w:val="24"/>
              </w:rPr>
              <w:t xml:space="preserve">Phone: </w:t>
            </w:r>
            <w:r w:rsidR="08A5F8B7" w:rsidRPr="0E332EC8">
              <w:rPr>
                <w:rFonts w:eastAsiaTheme="minorEastAsia"/>
                <w:color w:val="000000"/>
                <w:szCs w:val="24"/>
              </w:rPr>
              <w:t>07811036380</w:t>
            </w:r>
          </w:p>
        </w:tc>
      </w:tr>
    </w:tbl>
    <w:p w14:paraId="1AB631AC" w14:textId="6D16459D" w:rsidR="00B74B8B" w:rsidRDefault="00B74B8B" w:rsidP="005603D9">
      <w:bookmarkStart w:id="1" w:name="_Executive_Summary"/>
      <w:bookmarkStart w:id="2" w:name="_Workgroup_Consultation_Introduction"/>
      <w:bookmarkEnd w:id="1"/>
      <w:bookmarkEnd w:id="2"/>
    </w:p>
    <w:p w14:paraId="0A798A87" w14:textId="77777777" w:rsidR="00B74B8B" w:rsidRDefault="00B74B8B">
      <w:pPr>
        <w:spacing w:after="160"/>
      </w:pPr>
      <w:r>
        <w:br w:type="page"/>
      </w:r>
    </w:p>
    <w:p w14:paraId="38CE17DE" w14:textId="77777777" w:rsidR="009A206C" w:rsidRDefault="009A206C" w:rsidP="009A206C">
      <w:pPr>
        <w:pStyle w:val="Heading1"/>
      </w:pPr>
      <w:bookmarkStart w:id="3" w:name="_Toc138430823"/>
      <w:r>
        <w:lastRenderedPageBreak/>
        <w:t>Conte</w:t>
      </w:r>
      <w:commentRangeStart w:id="4"/>
      <w:r>
        <w:t>nts</w:t>
      </w:r>
      <w:commentRangeEnd w:id="4"/>
      <w:r w:rsidR="00B4228D">
        <w:rPr>
          <w:rStyle w:val="CommentReference"/>
          <w:rFonts w:ascii="Arial" w:eastAsia="Times New Roman" w:hAnsi="Arial" w:cs="Times New Roman"/>
          <w:b w:val="0"/>
          <w:color w:val="auto"/>
          <w:lang w:eastAsia="en-GB"/>
        </w:rPr>
        <w:commentReference w:id="4"/>
      </w:r>
      <w:bookmarkEnd w:id="3"/>
    </w:p>
    <w:p w14:paraId="55766DA6" w14:textId="77777777" w:rsidR="009A206C" w:rsidRPr="009A206C" w:rsidRDefault="009A206C" w:rsidP="009A206C"/>
    <w:p w14:paraId="00943675" w14:textId="40A908FD" w:rsidR="00DA7C29"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38430823" w:history="1">
        <w:r w:rsidR="00DA7C29" w:rsidRPr="00675EC6">
          <w:rPr>
            <w:rStyle w:val="Hyperlink"/>
            <w:noProof/>
          </w:rPr>
          <w:t>Contents</w:t>
        </w:r>
        <w:r w:rsidR="00DA7C29">
          <w:rPr>
            <w:noProof/>
            <w:webHidden/>
          </w:rPr>
          <w:tab/>
        </w:r>
        <w:r w:rsidR="00DA7C29">
          <w:rPr>
            <w:noProof/>
            <w:webHidden/>
          </w:rPr>
          <w:fldChar w:fldCharType="begin"/>
        </w:r>
        <w:r w:rsidR="00DA7C29">
          <w:rPr>
            <w:noProof/>
            <w:webHidden/>
          </w:rPr>
          <w:instrText xml:space="preserve"> PAGEREF _Toc138430823 \h </w:instrText>
        </w:r>
        <w:r w:rsidR="00DA7C29">
          <w:rPr>
            <w:noProof/>
            <w:webHidden/>
          </w:rPr>
        </w:r>
        <w:r w:rsidR="00DA7C29">
          <w:rPr>
            <w:noProof/>
            <w:webHidden/>
          </w:rPr>
          <w:fldChar w:fldCharType="separate"/>
        </w:r>
        <w:r w:rsidR="00DA7C29">
          <w:rPr>
            <w:noProof/>
            <w:webHidden/>
          </w:rPr>
          <w:t>2</w:t>
        </w:r>
        <w:r w:rsidR="00DA7C29">
          <w:rPr>
            <w:noProof/>
            <w:webHidden/>
          </w:rPr>
          <w:fldChar w:fldCharType="end"/>
        </w:r>
      </w:hyperlink>
    </w:p>
    <w:p w14:paraId="50F9DE2D" w14:textId="11C40F12" w:rsidR="00DA7C29" w:rsidRDefault="00221CB7">
      <w:pPr>
        <w:pStyle w:val="TOC1"/>
        <w:rPr>
          <w:rFonts w:eastAsiaTheme="minorEastAsia"/>
          <w:b w:val="0"/>
          <w:noProof/>
          <w:sz w:val="22"/>
          <w:lang w:eastAsia="en-GB"/>
        </w:rPr>
      </w:pPr>
      <w:hyperlink w:anchor="_Toc138430824" w:history="1">
        <w:r w:rsidR="00DA7C29" w:rsidRPr="00675EC6">
          <w:rPr>
            <w:rStyle w:val="Hyperlink"/>
            <w:noProof/>
          </w:rPr>
          <w:t>Executive summary</w:t>
        </w:r>
        <w:r w:rsidR="00DA7C29">
          <w:rPr>
            <w:noProof/>
            <w:webHidden/>
          </w:rPr>
          <w:tab/>
        </w:r>
        <w:r w:rsidR="00DA7C29">
          <w:rPr>
            <w:noProof/>
            <w:webHidden/>
          </w:rPr>
          <w:fldChar w:fldCharType="begin"/>
        </w:r>
        <w:r w:rsidR="00DA7C29">
          <w:rPr>
            <w:noProof/>
            <w:webHidden/>
          </w:rPr>
          <w:instrText xml:space="preserve"> PAGEREF _Toc138430824 \h </w:instrText>
        </w:r>
        <w:r w:rsidR="00DA7C29">
          <w:rPr>
            <w:noProof/>
            <w:webHidden/>
          </w:rPr>
        </w:r>
        <w:r w:rsidR="00DA7C29">
          <w:rPr>
            <w:noProof/>
            <w:webHidden/>
          </w:rPr>
          <w:fldChar w:fldCharType="separate"/>
        </w:r>
        <w:r w:rsidR="00DA7C29">
          <w:rPr>
            <w:noProof/>
            <w:webHidden/>
          </w:rPr>
          <w:t>3</w:t>
        </w:r>
        <w:r w:rsidR="00DA7C29">
          <w:rPr>
            <w:noProof/>
            <w:webHidden/>
          </w:rPr>
          <w:fldChar w:fldCharType="end"/>
        </w:r>
      </w:hyperlink>
    </w:p>
    <w:p w14:paraId="1CCD3C9E" w14:textId="25573F99" w:rsidR="00DA7C29" w:rsidRDefault="00221CB7">
      <w:pPr>
        <w:pStyle w:val="TOC1"/>
        <w:rPr>
          <w:rFonts w:eastAsiaTheme="minorEastAsia"/>
          <w:b w:val="0"/>
          <w:noProof/>
          <w:sz w:val="22"/>
          <w:lang w:eastAsia="en-GB"/>
        </w:rPr>
      </w:pPr>
      <w:hyperlink w:anchor="_Toc138430825" w:history="1">
        <w:r w:rsidR="00DA7C29" w:rsidRPr="00675EC6">
          <w:rPr>
            <w:rStyle w:val="Hyperlink"/>
            <w:noProof/>
          </w:rPr>
          <w:t>What is the issue?</w:t>
        </w:r>
        <w:r w:rsidR="00DA7C29">
          <w:rPr>
            <w:noProof/>
            <w:webHidden/>
          </w:rPr>
          <w:tab/>
        </w:r>
        <w:r w:rsidR="00DA7C29">
          <w:rPr>
            <w:noProof/>
            <w:webHidden/>
          </w:rPr>
          <w:fldChar w:fldCharType="begin"/>
        </w:r>
        <w:r w:rsidR="00DA7C29">
          <w:rPr>
            <w:noProof/>
            <w:webHidden/>
          </w:rPr>
          <w:instrText xml:space="preserve"> PAGEREF _Toc138430825 \h </w:instrText>
        </w:r>
        <w:r w:rsidR="00DA7C29">
          <w:rPr>
            <w:noProof/>
            <w:webHidden/>
          </w:rPr>
        </w:r>
        <w:r w:rsidR="00DA7C29">
          <w:rPr>
            <w:noProof/>
            <w:webHidden/>
          </w:rPr>
          <w:fldChar w:fldCharType="separate"/>
        </w:r>
        <w:r w:rsidR="00DA7C29">
          <w:rPr>
            <w:noProof/>
            <w:webHidden/>
          </w:rPr>
          <w:t>4</w:t>
        </w:r>
        <w:r w:rsidR="00DA7C29">
          <w:rPr>
            <w:noProof/>
            <w:webHidden/>
          </w:rPr>
          <w:fldChar w:fldCharType="end"/>
        </w:r>
      </w:hyperlink>
    </w:p>
    <w:p w14:paraId="089B374B" w14:textId="7A2FBF19" w:rsidR="00DA7C29" w:rsidRDefault="00221CB7">
      <w:pPr>
        <w:pStyle w:val="TOC2"/>
        <w:rPr>
          <w:rFonts w:eastAsiaTheme="minorEastAsia"/>
          <w:noProof/>
          <w:sz w:val="22"/>
          <w:lang w:eastAsia="en-GB"/>
        </w:rPr>
      </w:pPr>
      <w:hyperlink w:anchor="_Toc138430826" w:history="1">
        <w:r w:rsidR="00DA7C29" w:rsidRPr="00675EC6">
          <w:rPr>
            <w:rStyle w:val="Hyperlink"/>
            <w:noProof/>
          </w:rPr>
          <w:t>Why change?</w:t>
        </w:r>
        <w:r w:rsidR="00DA7C29">
          <w:rPr>
            <w:noProof/>
            <w:webHidden/>
          </w:rPr>
          <w:tab/>
        </w:r>
        <w:r w:rsidR="00DA7C29">
          <w:rPr>
            <w:noProof/>
            <w:webHidden/>
          </w:rPr>
          <w:fldChar w:fldCharType="begin"/>
        </w:r>
        <w:r w:rsidR="00DA7C29">
          <w:rPr>
            <w:noProof/>
            <w:webHidden/>
          </w:rPr>
          <w:instrText xml:space="preserve"> PAGEREF _Toc138430826 \h </w:instrText>
        </w:r>
        <w:r w:rsidR="00DA7C29">
          <w:rPr>
            <w:noProof/>
            <w:webHidden/>
          </w:rPr>
        </w:r>
        <w:r w:rsidR="00DA7C29">
          <w:rPr>
            <w:noProof/>
            <w:webHidden/>
          </w:rPr>
          <w:fldChar w:fldCharType="separate"/>
        </w:r>
        <w:r w:rsidR="00DA7C29">
          <w:rPr>
            <w:noProof/>
            <w:webHidden/>
          </w:rPr>
          <w:t>4</w:t>
        </w:r>
        <w:r w:rsidR="00DA7C29">
          <w:rPr>
            <w:noProof/>
            <w:webHidden/>
          </w:rPr>
          <w:fldChar w:fldCharType="end"/>
        </w:r>
      </w:hyperlink>
    </w:p>
    <w:p w14:paraId="45A4ED12" w14:textId="12F93E55" w:rsidR="00DA7C29" w:rsidRDefault="00221CB7">
      <w:pPr>
        <w:pStyle w:val="TOC1"/>
        <w:rPr>
          <w:rFonts w:eastAsiaTheme="minorEastAsia"/>
          <w:b w:val="0"/>
          <w:noProof/>
          <w:sz w:val="22"/>
          <w:lang w:eastAsia="en-GB"/>
        </w:rPr>
      </w:pPr>
      <w:hyperlink w:anchor="_Toc138430827" w:history="1">
        <w:r w:rsidR="00DA7C29" w:rsidRPr="00675EC6">
          <w:rPr>
            <w:rStyle w:val="Hyperlink"/>
            <w:noProof/>
          </w:rPr>
          <w:t>What is the solution?</w:t>
        </w:r>
        <w:r w:rsidR="00DA7C29">
          <w:rPr>
            <w:noProof/>
            <w:webHidden/>
          </w:rPr>
          <w:tab/>
        </w:r>
        <w:r w:rsidR="00DA7C29">
          <w:rPr>
            <w:noProof/>
            <w:webHidden/>
          </w:rPr>
          <w:fldChar w:fldCharType="begin"/>
        </w:r>
        <w:r w:rsidR="00DA7C29">
          <w:rPr>
            <w:noProof/>
            <w:webHidden/>
          </w:rPr>
          <w:instrText xml:space="preserve"> PAGEREF _Toc138430827 \h </w:instrText>
        </w:r>
        <w:r w:rsidR="00DA7C29">
          <w:rPr>
            <w:noProof/>
            <w:webHidden/>
          </w:rPr>
        </w:r>
        <w:r w:rsidR="00DA7C29">
          <w:rPr>
            <w:noProof/>
            <w:webHidden/>
          </w:rPr>
          <w:fldChar w:fldCharType="separate"/>
        </w:r>
        <w:r w:rsidR="00DA7C29">
          <w:rPr>
            <w:noProof/>
            <w:webHidden/>
          </w:rPr>
          <w:t>5</w:t>
        </w:r>
        <w:r w:rsidR="00DA7C29">
          <w:rPr>
            <w:noProof/>
            <w:webHidden/>
          </w:rPr>
          <w:fldChar w:fldCharType="end"/>
        </w:r>
      </w:hyperlink>
    </w:p>
    <w:p w14:paraId="6327A78D" w14:textId="0F6F7E42" w:rsidR="00DA7C29" w:rsidRDefault="00221CB7">
      <w:pPr>
        <w:pStyle w:val="TOC2"/>
        <w:rPr>
          <w:rFonts w:eastAsiaTheme="minorEastAsia"/>
          <w:noProof/>
          <w:sz w:val="22"/>
          <w:lang w:eastAsia="en-GB"/>
        </w:rPr>
      </w:pPr>
      <w:hyperlink w:anchor="_Toc138430828" w:history="1">
        <w:r w:rsidR="00DA7C29" w:rsidRPr="00675EC6">
          <w:rPr>
            <w:rStyle w:val="Hyperlink"/>
            <w:noProof/>
          </w:rPr>
          <w:t>Proposer’s solution</w:t>
        </w:r>
        <w:r w:rsidR="00DA7C29">
          <w:rPr>
            <w:noProof/>
            <w:webHidden/>
          </w:rPr>
          <w:tab/>
        </w:r>
        <w:r w:rsidR="00DA7C29">
          <w:rPr>
            <w:noProof/>
            <w:webHidden/>
          </w:rPr>
          <w:fldChar w:fldCharType="begin"/>
        </w:r>
        <w:r w:rsidR="00DA7C29">
          <w:rPr>
            <w:noProof/>
            <w:webHidden/>
          </w:rPr>
          <w:instrText xml:space="preserve"> PAGEREF _Toc138430828 \h </w:instrText>
        </w:r>
        <w:r w:rsidR="00DA7C29">
          <w:rPr>
            <w:noProof/>
            <w:webHidden/>
          </w:rPr>
        </w:r>
        <w:r w:rsidR="00DA7C29">
          <w:rPr>
            <w:noProof/>
            <w:webHidden/>
          </w:rPr>
          <w:fldChar w:fldCharType="separate"/>
        </w:r>
        <w:r w:rsidR="00DA7C29">
          <w:rPr>
            <w:noProof/>
            <w:webHidden/>
          </w:rPr>
          <w:t>5</w:t>
        </w:r>
        <w:r w:rsidR="00DA7C29">
          <w:rPr>
            <w:noProof/>
            <w:webHidden/>
          </w:rPr>
          <w:fldChar w:fldCharType="end"/>
        </w:r>
      </w:hyperlink>
    </w:p>
    <w:p w14:paraId="0353A82A" w14:textId="7071A919" w:rsidR="00DA7C29" w:rsidRDefault="00221CB7">
      <w:pPr>
        <w:pStyle w:val="TOC1"/>
        <w:rPr>
          <w:rFonts w:eastAsiaTheme="minorEastAsia"/>
          <w:b w:val="0"/>
          <w:noProof/>
          <w:sz w:val="22"/>
          <w:lang w:eastAsia="en-GB"/>
        </w:rPr>
      </w:pPr>
      <w:hyperlink w:anchor="_Toc138430829" w:history="1">
        <w:r w:rsidR="00DA7C29" w:rsidRPr="00675EC6">
          <w:rPr>
            <w:rStyle w:val="Hyperlink"/>
            <w:noProof/>
          </w:rPr>
          <w:t>Workgroup considerations</w:t>
        </w:r>
        <w:r w:rsidR="00DA7C29">
          <w:rPr>
            <w:noProof/>
            <w:webHidden/>
          </w:rPr>
          <w:tab/>
        </w:r>
        <w:r w:rsidR="00DA7C29">
          <w:rPr>
            <w:noProof/>
            <w:webHidden/>
          </w:rPr>
          <w:fldChar w:fldCharType="begin"/>
        </w:r>
        <w:r w:rsidR="00DA7C29">
          <w:rPr>
            <w:noProof/>
            <w:webHidden/>
          </w:rPr>
          <w:instrText xml:space="preserve"> PAGEREF _Toc138430829 \h </w:instrText>
        </w:r>
        <w:r w:rsidR="00DA7C29">
          <w:rPr>
            <w:noProof/>
            <w:webHidden/>
          </w:rPr>
        </w:r>
        <w:r w:rsidR="00DA7C29">
          <w:rPr>
            <w:noProof/>
            <w:webHidden/>
          </w:rPr>
          <w:fldChar w:fldCharType="separate"/>
        </w:r>
        <w:r w:rsidR="00DA7C29">
          <w:rPr>
            <w:noProof/>
            <w:webHidden/>
          </w:rPr>
          <w:t>5</w:t>
        </w:r>
        <w:r w:rsidR="00DA7C29">
          <w:rPr>
            <w:noProof/>
            <w:webHidden/>
          </w:rPr>
          <w:fldChar w:fldCharType="end"/>
        </w:r>
      </w:hyperlink>
    </w:p>
    <w:p w14:paraId="3B6701DD" w14:textId="44901558" w:rsidR="00DA7C29" w:rsidRDefault="00221CB7">
      <w:pPr>
        <w:pStyle w:val="TOC2"/>
        <w:rPr>
          <w:rFonts w:eastAsiaTheme="minorEastAsia"/>
          <w:noProof/>
          <w:sz w:val="22"/>
          <w:lang w:eastAsia="en-GB"/>
        </w:rPr>
      </w:pPr>
      <w:hyperlink w:anchor="_Toc138430830" w:history="1">
        <w:r w:rsidR="00DA7C29" w:rsidRPr="00675EC6">
          <w:rPr>
            <w:rStyle w:val="Hyperlink"/>
            <w:noProof/>
          </w:rPr>
          <w:t>Legal text</w:t>
        </w:r>
        <w:r w:rsidR="00DA7C29">
          <w:rPr>
            <w:noProof/>
            <w:webHidden/>
          </w:rPr>
          <w:tab/>
        </w:r>
        <w:r w:rsidR="00DA7C29">
          <w:rPr>
            <w:noProof/>
            <w:webHidden/>
          </w:rPr>
          <w:fldChar w:fldCharType="begin"/>
        </w:r>
        <w:r w:rsidR="00DA7C29">
          <w:rPr>
            <w:noProof/>
            <w:webHidden/>
          </w:rPr>
          <w:instrText xml:space="preserve"> PAGEREF _Toc138430830 \h </w:instrText>
        </w:r>
        <w:r w:rsidR="00DA7C29">
          <w:rPr>
            <w:noProof/>
            <w:webHidden/>
          </w:rPr>
        </w:r>
        <w:r w:rsidR="00DA7C29">
          <w:rPr>
            <w:noProof/>
            <w:webHidden/>
          </w:rPr>
          <w:fldChar w:fldCharType="separate"/>
        </w:r>
        <w:r w:rsidR="00DA7C29">
          <w:rPr>
            <w:noProof/>
            <w:webHidden/>
          </w:rPr>
          <w:t>10</w:t>
        </w:r>
        <w:r w:rsidR="00DA7C29">
          <w:rPr>
            <w:noProof/>
            <w:webHidden/>
          </w:rPr>
          <w:fldChar w:fldCharType="end"/>
        </w:r>
      </w:hyperlink>
    </w:p>
    <w:p w14:paraId="79BF5460" w14:textId="614C1BA3" w:rsidR="00DA7C29" w:rsidRDefault="00221CB7">
      <w:pPr>
        <w:pStyle w:val="TOC1"/>
        <w:rPr>
          <w:rFonts w:eastAsiaTheme="minorEastAsia"/>
          <w:b w:val="0"/>
          <w:noProof/>
          <w:sz w:val="22"/>
          <w:lang w:eastAsia="en-GB"/>
        </w:rPr>
      </w:pPr>
      <w:hyperlink w:anchor="_Toc138430831" w:history="1">
        <w:r w:rsidR="00DA7C29" w:rsidRPr="00675EC6">
          <w:rPr>
            <w:rStyle w:val="Hyperlink"/>
            <w:noProof/>
          </w:rPr>
          <w:t>What is the impact of this change?</w:t>
        </w:r>
        <w:r w:rsidR="00DA7C29">
          <w:rPr>
            <w:noProof/>
            <w:webHidden/>
          </w:rPr>
          <w:tab/>
        </w:r>
        <w:r w:rsidR="00DA7C29">
          <w:rPr>
            <w:noProof/>
            <w:webHidden/>
          </w:rPr>
          <w:fldChar w:fldCharType="begin"/>
        </w:r>
        <w:r w:rsidR="00DA7C29">
          <w:rPr>
            <w:noProof/>
            <w:webHidden/>
          </w:rPr>
          <w:instrText xml:space="preserve"> PAGEREF _Toc138430831 \h </w:instrText>
        </w:r>
        <w:r w:rsidR="00DA7C29">
          <w:rPr>
            <w:noProof/>
            <w:webHidden/>
          </w:rPr>
        </w:r>
        <w:r w:rsidR="00DA7C29">
          <w:rPr>
            <w:noProof/>
            <w:webHidden/>
          </w:rPr>
          <w:fldChar w:fldCharType="separate"/>
        </w:r>
        <w:r w:rsidR="00DA7C29">
          <w:rPr>
            <w:noProof/>
            <w:webHidden/>
          </w:rPr>
          <w:t>10</w:t>
        </w:r>
        <w:r w:rsidR="00DA7C29">
          <w:rPr>
            <w:noProof/>
            <w:webHidden/>
          </w:rPr>
          <w:fldChar w:fldCharType="end"/>
        </w:r>
      </w:hyperlink>
    </w:p>
    <w:p w14:paraId="3C14D698" w14:textId="3FF1376C" w:rsidR="00DA7C29" w:rsidRDefault="00221CB7" w:rsidP="00DA7C29">
      <w:pPr>
        <w:pStyle w:val="TOC3"/>
        <w:rPr>
          <w:rFonts w:eastAsiaTheme="minorEastAsia"/>
          <w:noProof/>
          <w:sz w:val="22"/>
          <w:lang w:eastAsia="en-GB"/>
        </w:rPr>
      </w:pPr>
      <w:hyperlink w:anchor="_Toc138430832" w:history="1">
        <w:r w:rsidR="00DA7C29" w:rsidRPr="00675EC6">
          <w:rPr>
            <w:rStyle w:val="Hyperlink"/>
            <w:rFonts w:ascii="Arial" w:eastAsia="Arial" w:hAnsi="Arial" w:cs="Arial"/>
            <w:bCs/>
            <w:noProof/>
          </w:rPr>
          <w:t>Proposer’s assessment against SQSS Objectives</w:t>
        </w:r>
        <w:r w:rsidR="00DA7C29">
          <w:rPr>
            <w:noProof/>
            <w:webHidden/>
          </w:rPr>
          <w:tab/>
        </w:r>
        <w:r w:rsidR="00DA7C29">
          <w:rPr>
            <w:noProof/>
            <w:webHidden/>
          </w:rPr>
          <w:fldChar w:fldCharType="begin"/>
        </w:r>
        <w:r w:rsidR="00DA7C29">
          <w:rPr>
            <w:noProof/>
            <w:webHidden/>
          </w:rPr>
          <w:instrText xml:space="preserve"> PAGEREF _Toc138430832 \h </w:instrText>
        </w:r>
        <w:r w:rsidR="00DA7C29">
          <w:rPr>
            <w:noProof/>
            <w:webHidden/>
          </w:rPr>
        </w:r>
        <w:r w:rsidR="00DA7C29">
          <w:rPr>
            <w:noProof/>
            <w:webHidden/>
          </w:rPr>
          <w:fldChar w:fldCharType="separate"/>
        </w:r>
        <w:r w:rsidR="00DA7C29">
          <w:rPr>
            <w:noProof/>
            <w:webHidden/>
          </w:rPr>
          <w:t>10</w:t>
        </w:r>
        <w:r w:rsidR="00DA7C29">
          <w:rPr>
            <w:noProof/>
            <w:webHidden/>
          </w:rPr>
          <w:fldChar w:fldCharType="end"/>
        </w:r>
      </w:hyperlink>
    </w:p>
    <w:p w14:paraId="06795878" w14:textId="69AD57A8" w:rsidR="00DA7C29" w:rsidRDefault="00221CB7">
      <w:pPr>
        <w:pStyle w:val="TOC1"/>
        <w:rPr>
          <w:rFonts w:eastAsiaTheme="minorEastAsia"/>
          <w:b w:val="0"/>
          <w:noProof/>
          <w:sz w:val="22"/>
          <w:lang w:eastAsia="en-GB"/>
        </w:rPr>
      </w:pPr>
      <w:hyperlink w:anchor="_Toc138430833" w:history="1">
        <w:r w:rsidR="00DA7C29" w:rsidRPr="00675EC6">
          <w:rPr>
            <w:rStyle w:val="Hyperlink"/>
            <w:noProof/>
          </w:rPr>
          <w:t>When will this change take place?</w:t>
        </w:r>
        <w:r w:rsidR="00DA7C29">
          <w:rPr>
            <w:noProof/>
            <w:webHidden/>
          </w:rPr>
          <w:tab/>
        </w:r>
        <w:r w:rsidR="00DA7C29">
          <w:rPr>
            <w:noProof/>
            <w:webHidden/>
          </w:rPr>
          <w:fldChar w:fldCharType="begin"/>
        </w:r>
        <w:r w:rsidR="00DA7C29">
          <w:rPr>
            <w:noProof/>
            <w:webHidden/>
          </w:rPr>
          <w:instrText xml:space="preserve"> PAGEREF _Toc138430833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78439F80" w14:textId="6FD84976" w:rsidR="00DA7C29" w:rsidRDefault="00221CB7" w:rsidP="00DA7C29">
      <w:pPr>
        <w:pStyle w:val="TOC3"/>
        <w:rPr>
          <w:rFonts w:eastAsiaTheme="minorEastAsia"/>
          <w:noProof/>
          <w:sz w:val="22"/>
          <w:lang w:eastAsia="en-GB"/>
        </w:rPr>
      </w:pPr>
      <w:hyperlink w:anchor="_Toc138430834" w:history="1">
        <w:r w:rsidR="00DA7C29" w:rsidRPr="00675EC6">
          <w:rPr>
            <w:rStyle w:val="Hyperlink"/>
            <w:noProof/>
          </w:rPr>
          <w:t>Implementation date</w:t>
        </w:r>
        <w:r w:rsidR="00DA7C29">
          <w:rPr>
            <w:noProof/>
            <w:webHidden/>
          </w:rPr>
          <w:tab/>
        </w:r>
        <w:r w:rsidR="00DA7C29">
          <w:rPr>
            <w:noProof/>
            <w:webHidden/>
          </w:rPr>
          <w:fldChar w:fldCharType="begin"/>
        </w:r>
        <w:r w:rsidR="00DA7C29">
          <w:rPr>
            <w:noProof/>
            <w:webHidden/>
          </w:rPr>
          <w:instrText xml:space="preserve"> PAGEREF _Toc138430834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33F13D20" w14:textId="2B93E9B9" w:rsidR="00DA7C29" w:rsidRDefault="00221CB7" w:rsidP="00DA7C29">
      <w:pPr>
        <w:pStyle w:val="TOC3"/>
        <w:rPr>
          <w:rFonts w:eastAsiaTheme="minorEastAsia"/>
          <w:noProof/>
          <w:sz w:val="22"/>
          <w:lang w:eastAsia="en-GB"/>
        </w:rPr>
      </w:pPr>
      <w:hyperlink w:anchor="_Toc138430836" w:history="1">
        <w:r w:rsidR="00DA7C29" w:rsidRPr="00675EC6">
          <w:rPr>
            <w:rStyle w:val="Hyperlink"/>
            <w:noProof/>
          </w:rPr>
          <w:t>Date decision required by</w:t>
        </w:r>
        <w:r w:rsidR="00DA7C29">
          <w:rPr>
            <w:noProof/>
            <w:webHidden/>
          </w:rPr>
          <w:tab/>
        </w:r>
        <w:r w:rsidR="00DA7C29">
          <w:rPr>
            <w:noProof/>
            <w:webHidden/>
          </w:rPr>
          <w:fldChar w:fldCharType="begin"/>
        </w:r>
        <w:r w:rsidR="00DA7C29">
          <w:rPr>
            <w:noProof/>
            <w:webHidden/>
          </w:rPr>
          <w:instrText xml:space="preserve"> PAGEREF _Toc138430836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48C2CA58" w14:textId="4CE16A1C" w:rsidR="00DA7C29" w:rsidRDefault="00221CB7" w:rsidP="00DA7C29">
      <w:pPr>
        <w:pStyle w:val="TOC3"/>
        <w:rPr>
          <w:rFonts w:eastAsiaTheme="minorEastAsia"/>
          <w:noProof/>
          <w:sz w:val="22"/>
          <w:lang w:eastAsia="en-GB"/>
        </w:rPr>
      </w:pPr>
      <w:hyperlink w:anchor="_Toc138430837" w:history="1">
        <w:r w:rsidR="00DA7C29" w:rsidRPr="00675EC6">
          <w:rPr>
            <w:rStyle w:val="Hyperlink"/>
            <w:noProof/>
          </w:rPr>
          <w:t>Implementation approach</w:t>
        </w:r>
        <w:r w:rsidR="00DA7C29">
          <w:rPr>
            <w:noProof/>
            <w:webHidden/>
          </w:rPr>
          <w:tab/>
        </w:r>
        <w:r w:rsidR="00DA7C29">
          <w:rPr>
            <w:noProof/>
            <w:webHidden/>
          </w:rPr>
          <w:fldChar w:fldCharType="begin"/>
        </w:r>
        <w:r w:rsidR="00DA7C29">
          <w:rPr>
            <w:noProof/>
            <w:webHidden/>
          </w:rPr>
          <w:instrText xml:space="preserve"> PAGEREF _Toc138430837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73D96403" w14:textId="0E8867D8" w:rsidR="00DA7C29" w:rsidRDefault="00221CB7">
      <w:pPr>
        <w:pStyle w:val="TOC1"/>
        <w:rPr>
          <w:rFonts w:eastAsiaTheme="minorEastAsia"/>
          <w:b w:val="0"/>
          <w:noProof/>
          <w:sz w:val="22"/>
          <w:lang w:eastAsia="en-GB"/>
        </w:rPr>
      </w:pPr>
      <w:hyperlink w:anchor="_Toc138430838" w:history="1">
        <w:r w:rsidR="00DA7C29" w:rsidRPr="00675EC6">
          <w:rPr>
            <w:rStyle w:val="Hyperlink"/>
            <w:noProof/>
          </w:rPr>
          <w:t>Interactions</w:t>
        </w:r>
        <w:r w:rsidR="00DA7C29">
          <w:rPr>
            <w:noProof/>
            <w:webHidden/>
          </w:rPr>
          <w:tab/>
        </w:r>
        <w:r w:rsidR="00DA7C29">
          <w:rPr>
            <w:noProof/>
            <w:webHidden/>
          </w:rPr>
          <w:fldChar w:fldCharType="begin"/>
        </w:r>
        <w:r w:rsidR="00DA7C29">
          <w:rPr>
            <w:noProof/>
            <w:webHidden/>
          </w:rPr>
          <w:instrText xml:space="preserve"> PAGEREF _Toc138430838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75DEC351" w14:textId="78453D17" w:rsidR="00DA7C29" w:rsidRDefault="00221CB7">
      <w:pPr>
        <w:pStyle w:val="TOC1"/>
        <w:rPr>
          <w:rFonts w:eastAsiaTheme="minorEastAsia"/>
          <w:b w:val="0"/>
          <w:noProof/>
          <w:sz w:val="22"/>
          <w:lang w:eastAsia="en-GB"/>
        </w:rPr>
      </w:pPr>
      <w:hyperlink w:anchor="_Toc138430839" w:history="1">
        <w:r w:rsidR="00DA7C29" w:rsidRPr="00675EC6">
          <w:rPr>
            <w:rStyle w:val="Hyperlink"/>
            <w:noProof/>
          </w:rPr>
          <w:t>Acronyms, key terms, and reference material</w:t>
        </w:r>
        <w:r w:rsidR="00DA7C29">
          <w:rPr>
            <w:noProof/>
            <w:webHidden/>
          </w:rPr>
          <w:tab/>
        </w:r>
        <w:r w:rsidR="00DA7C29">
          <w:rPr>
            <w:noProof/>
            <w:webHidden/>
          </w:rPr>
          <w:fldChar w:fldCharType="begin"/>
        </w:r>
        <w:r w:rsidR="00DA7C29">
          <w:rPr>
            <w:noProof/>
            <w:webHidden/>
          </w:rPr>
          <w:instrText xml:space="preserve"> PAGEREF _Toc138430839 \h </w:instrText>
        </w:r>
        <w:r w:rsidR="00DA7C29">
          <w:rPr>
            <w:noProof/>
            <w:webHidden/>
          </w:rPr>
        </w:r>
        <w:r w:rsidR="00DA7C29">
          <w:rPr>
            <w:noProof/>
            <w:webHidden/>
          </w:rPr>
          <w:fldChar w:fldCharType="separate"/>
        </w:r>
        <w:r w:rsidR="00DA7C29">
          <w:rPr>
            <w:noProof/>
            <w:webHidden/>
          </w:rPr>
          <w:t>11</w:t>
        </w:r>
        <w:r w:rsidR="00DA7C29">
          <w:rPr>
            <w:noProof/>
            <w:webHidden/>
          </w:rPr>
          <w:fldChar w:fldCharType="end"/>
        </w:r>
      </w:hyperlink>
    </w:p>
    <w:p w14:paraId="7DF800EB" w14:textId="7CA3C7CB" w:rsidR="00DA7C29" w:rsidRDefault="00221CB7" w:rsidP="00DA7C29">
      <w:pPr>
        <w:pStyle w:val="TOC3"/>
        <w:rPr>
          <w:rFonts w:eastAsiaTheme="minorEastAsia"/>
          <w:noProof/>
          <w:sz w:val="22"/>
          <w:lang w:eastAsia="en-GB"/>
        </w:rPr>
      </w:pPr>
      <w:hyperlink w:anchor="_Toc138430840" w:history="1">
        <w:r w:rsidR="00DA7C29" w:rsidRPr="00675EC6">
          <w:rPr>
            <w:rStyle w:val="Hyperlink"/>
            <w:noProof/>
          </w:rPr>
          <w:t>Reference material</w:t>
        </w:r>
        <w:r w:rsidR="00DA7C29">
          <w:rPr>
            <w:noProof/>
            <w:webHidden/>
          </w:rPr>
          <w:tab/>
        </w:r>
        <w:r w:rsidR="00DA7C29">
          <w:rPr>
            <w:noProof/>
            <w:webHidden/>
          </w:rPr>
          <w:fldChar w:fldCharType="begin"/>
        </w:r>
        <w:r w:rsidR="00DA7C29">
          <w:rPr>
            <w:noProof/>
            <w:webHidden/>
          </w:rPr>
          <w:instrText xml:space="preserve"> PAGEREF _Toc138430840 \h </w:instrText>
        </w:r>
        <w:r w:rsidR="00DA7C29">
          <w:rPr>
            <w:noProof/>
            <w:webHidden/>
          </w:rPr>
        </w:r>
        <w:r w:rsidR="00DA7C29">
          <w:rPr>
            <w:noProof/>
            <w:webHidden/>
          </w:rPr>
          <w:fldChar w:fldCharType="separate"/>
        </w:r>
        <w:r w:rsidR="00DA7C29">
          <w:rPr>
            <w:noProof/>
            <w:webHidden/>
          </w:rPr>
          <w:t>12</w:t>
        </w:r>
        <w:r w:rsidR="00DA7C29">
          <w:rPr>
            <w:noProof/>
            <w:webHidden/>
          </w:rPr>
          <w:fldChar w:fldCharType="end"/>
        </w:r>
      </w:hyperlink>
    </w:p>
    <w:p w14:paraId="2E483960" w14:textId="110EB985" w:rsidR="00DA7C29" w:rsidRDefault="00221CB7">
      <w:pPr>
        <w:pStyle w:val="TOC1"/>
        <w:rPr>
          <w:rFonts w:eastAsiaTheme="minorEastAsia"/>
          <w:b w:val="0"/>
          <w:noProof/>
          <w:sz w:val="22"/>
          <w:lang w:eastAsia="en-GB"/>
        </w:rPr>
      </w:pPr>
      <w:hyperlink w:anchor="_Toc138430841" w:history="1">
        <w:r w:rsidR="00DA7C29" w:rsidRPr="00675EC6">
          <w:rPr>
            <w:rStyle w:val="Hyperlink"/>
            <w:noProof/>
          </w:rPr>
          <w:t>Annexes</w:t>
        </w:r>
        <w:r w:rsidR="00DA7C29">
          <w:rPr>
            <w:noProof/>
            <w:webHidden/>
          </w:rPr>
          <w:tab/>
        </w:r>
        <w:r w:rsidR="00DA7C29">
          <w:rPr>
            <w:noProof/>
            <w:webHidden/>
          </w:rPr>
          <w:fldChar w:fldCharType="begin"/>
        </w:r>
        <w:r w:rsidR="00DA7C29">
          <w:rPr>
            <w:noProof/>
            <w:webHidden/>
          </w:rPr>
          <w:instrText xml:space="preserve"> PAGEREF _Toc138430841 \h </w:instrText>
        </w:r>
        <w:r w:rsidR="00DA7C29">
          <w:rPr>
            <w:noProof/>
            <w:webHidden/>
          </w:rPr>
        </w:r>
        <w:r w:rsidR="00DA7C29">
          <w:rPr>
            <w:noProof/>
            <w:webHidden/>
          </w:rPr>
          <w:fldChar w:fldCharType="separate"/>
        </w:r>
        <w:r w:rsidR="00DA7C29">
          <w:rPr>
            <w:noProof/>
            <w:webHidden/>
          </w:rPr>
          <w:t>12</w:t>
        </w:r>
        <w:r w:rsidR="00DA7C29">
          <w:rPr>
            <w:noProof/>
            <w:webHidden/>
          </w:rPr>
          <w:fldChar w:fldCharType="end"/>
        </w:r>
      </w:hyperlink>
    </w:p>
    <w:p w14:paraId="69BDBEE1" w14:textId="23CDD10C" w:rsidR="005603D9" w:rsidRDefault="005603D9" w:rsidP="005603D9">
      <w:r>
        <w:fldChar w:fldCharType="end"/>
      </w:r>
    </w:p>
    <w:p w14:paraId="2F50A3DE" w14:textId="77777777" w:rsidR="005603D9" w:rsidRPr="005603D9" w:rsidRDefault="005603D9" w:rsidP="005603D9"/>
    <w:p w14:paraId="43AB453A" w14:textId="77777777" w:rsidR="009A206C" w:rsidRDefault="009A206C">
      <w:pPr>
        <w:rPr>
          <w:rFonts w:asciiTheme="majorHAnsi" w:eastAsiaTheme="majorEastAsia" w:hAnsiTheme="majorHAnsi" w:cstheme="majorBidi"/>
          <w:b/>
          <w:color w:val="FFFFFF" w:themeColor="background1"/>
          <w:sz w:val="28"/>
          <w:szCs w:val="32"/>
        </w:rPr>
      </w:pPr>
      <w:bookmarkStart w:id="5" w:name="_Toc58482270"/>
      <w:r>
        <w:br w:type="page"/>
      </w:r>
    </w:p>
    <w:p w14:paraId="1C8BAA26" w14:textId="77777777" w:rsidR="001E1568" w:rsidRDefault="1206C79A" w:rsidP="005E188C">
      <w:pPr>
        <w:pStyle w:val="Heading1"/>
      </w:pPr>
      <w:bookmarkStart w:id="6" w:name="_Executive_summary_1"/>
      <w:bookmarkStart w:id="7" w:name="_Toc138430824"/>
      <w:bookmarkStart w:id="8" w:name="_Toc58837630"/>
      <w:bookmarkEnd w:id="5"/>
      <w:bookmarkEnd w:id="6"/>
      <w:r>
        <w:lastRenderedPageBreak/>
        <w:t xml:space="preserve">Executive </w:t>
      </w:r>
      <w:r w:rsidR="1B11C929">
        <w:t>s</w:t>
      </w:r>
      <w:r>
        <w:t>ummary</w:t>
      </w:r>
      <w:bookmarkEnd w:id="7"/>
    </w:p>
    <w:p w14:paraId="29F9B55D" w14:textId="0B39C904" w:rsidR="0DF692C7" w:rsidRDefault="0DF692C7" w:rsidP="0E332EC8">
      <w:pPr>
        <w:rPr>
          <w:rFonts w:ascii="Times New Roman" w:hAnsi="Times New Roman"/>
        </w:rPr>
      </w:pPr>
      <w:r w:rsidRPr="0E332EC8">
        <w:rPr>
          <w:noProof/>
        </w:rPr>
        <w:t xml:space="preserve">This Modification is proposing a number of changes to the </w:t>
      </w:r>
      <w:r w:rsidR="002E330D">
        <w:rPr>
          <w:noProof/>
        </w:rPr>
        <w:t>Security and Qual</w:t>
      </w:r>
      <w:r w:rsidR="0046605E">
        <w:rPr>
          <w:noProof/>
        </w:rPr>
        <w:t>i</w:t>
      </w:r>
      <w:r w:rsidR="002E330D">
        <w:rPr>
          <w:noProof/>
        </w:rPr>
        <w:t>ty of Supply Standard (</w:t>
      </w:r>
      <w:r w:rsidRPr="0E332EC8">
        <w:rPr>
          <w:noProof/>
        </w:rPr>
        <w:t>SQSS</w:t>
      </w:r>
      <w:r w:rsidR="002E330D">
        <w:rPr>
          <w:noProof/>
        </w:rPr>
        <w:t>)</w:t>
      </w:r>
      <w:r w:rsidRPr="0E332EC8">
        <w:rPr>
          <w:noProof/>
        </w:rPr>
        <w:t xml:space="preserve"> to facilitate the direction issued by BEIS</w:t>
      </w:r>
      <w:r w:rsidR="00521979">
        <w:rPr>
          <w:noProof/>
        </w:rPr>
        <w:fldChar w:fldCharType="begin"/>
      </w:r>
      <w:r w:rsidR="00521979">
        <w:rPr>
          <w:noProof/>
        </w:rPr>
        <w:instrText xml:space="preserve"> NOTEREF _Ref135808554 \f </w:instrText>
      </w:r>
      <w:r w:rsidR="00521979">
        <w:rPr>
          <w:noProof/>
        </w:rPr>
        <w:fldChar w:fldCharType="separate"/>
      </w:r>
      <w:r w:rsidR="00802F03" w:rsidRPr="00802F03">
        <w:rPr>
          <w:rStyle w:val="FootnoteReference"/>
        </w:rPr>
        <w:t>1</w:t>
      </w:r>
      <w:r w:rsidR="00521979">
        <w:rPr>
          <w:noProof/>
        </w:rPr>
        <w:fldChar w:fldCharType="end"/>
      </w:r>
      <w:r w:rsidRPr="0E332EC8">
        <w:rPr>
          <w:noProof/>
        </w:rPr>
        <w:t xml:space="preserve">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bookmarkStart w:id="9" w:name="_Hlk31885141"/>
    </w:p>
    <w:p w14:paraId="09A6930B" w14:textId="77777777" w:rsidR="00540807" w:rsidRPr="00696A5C" w:rsidRDefault="00540807" w:rsidP="00D3031A">
      <w:pPr>
        <w:pStyle w:val="Style8"/>
      </w:pPr>
      <w:r>
        <w:t>What is the issue?</w:t>
      </w:r>
    </w:p>
    <w:p w14:paraId="2DFEA0A2" w14:textId="5BF0C806" w:rsidR="00FC7012" w:rsidRDefault="1FAEF15F" w:rsidP="0E23A174">
      <w:pPr>
        <w:rPr>
          <w:rFonts w:ascii="Arial" w:eastAsia="Arial" w:hAnsi="Arial" w:cs="Arial"/>
          <w:color w:val="000000"/>
        </w:rPr>
      </w:pPr>
      <w:r w:rsidRPr="0E23A174">
        <w:rPr>
          <w:rFonts w:ascii="Arial" w:eastAsia="Arial" w:hAnsi="Arial" w:cs="Arial"/>
          <w:color w:val="000000"/>
        </w:rPr>
        <w:t>The modification is necessary to implement the Electricity System Restoration Standard (ESRS) issued by BEIS. The date by which BEIS</w:t>
      </w:r>
      <w:r w:rsidR="00521979">
        <w:rPr>
          <w:rFonts w:ascii="Arial" w:eastAsia="Arial" w:hAnsi="Arial" w:cs="Arial"/>
          <w:color w:val="000000"/>
        </w:rPr>
        <w:fldChar w:fldCharType="begin"/>
      </w:r>
      <w:r w:rsidR="00521979">
        <w:rPr>
          <w:rFonts w:ascii="Arial" w:eastAsia="Arial" w:hAnsi="Arial" w:cs="Arial"/>
          <w:color w:val="000000"/>
        </w:rPr>
        <w:instrText xml:space="preserve"> NOTEREF _Ref135808554 \f </w:instrText>
      </w:r>
      <w:r w:rsidR="00521979">
        <w:rPr>
          <w:rFonts w:ascii="Arial" w:eastAsia="Arial" w:hAnsi="Arial" w:cs="Arial"/>
          <w:color w:val="000000"/>
        </w:rPr>
        <w:fldChar w:fldCharType="separate"/>
      </w:r>
      <w:r w:rsidR="00802F03" w:rsidRPr="00802F03">
        <w:rPr>
          <w:rStyle w:val="FootnoteReference"/>
        </w:rPr>
        <w:t>1</w:t>
      </w:r>
      <w:r w:rsidR="00521979">
        <w:rPr>
          <w:rFonts w:ascii="Arial" w:eastAsia="Arial" w:hAnsi="Arial" w:cs="Arial"/>
          <w:color w:val="000000"/>
        </w:rPr>
        <w:fldChar w:fldCharType="end"/>
      </w:r>
      <w:r w:rsidRPr="0E23A174">
        <w:rPr>
          <w:rFonts w:ascii="Arial" w:eastAsia="Arial" w:hAnsi="Arial" w:cs="Arial"/>
          <w:color w:val="000000"/>
        </w:rPr>
        <w:t xml:space="preserve"> require the ESO to be compliant with the ESRS is 31 December 2026.</w:t>
      </w:r>
    </w:p>
    <w:bookmarkEnd w:id="9"/>
    <w:p w14:paraId="4F092F07" w14:textId="672A673D" w:rsidR="00FC7012" w:rsidRDefault="00FC7012" w:rsidP="00D3031A">
      <w:pPr>
        <w:pStyle w:val="Style9"/>
      </w:pPr>
      <w:r>
        <w:t>What is the solution and when will it come into effect?</w:t>
      </w:r>
    </w:p>
    <w:p w14:paraId="69962F58" w14:textId="2B162F75" w:rsidR="00FC7012" w:rsidRPr="00E6107E" w:rsidRDefault="00FC7012" w:rsidP="0E23A174">
      <w:pPr>
        <w:rPr>
          <w:rFonts w:ascii="Arial" w:eastAsia="Arial" w:hAnsi="Arial" w:cs="Arial"/>
          <w:color w:val="000000"/>
        </w:rPr>
      </w:pPr>
      <w:r w:rsidRPr="0E23A174">
        <w:rPr>
          <w:b/>
          <w:bCs/>
          <w:color w:val="000000"/>
        </w:rPr>
        <w:t>Proposer’s solution</w:t>
      </w:r>
      <w:r w:rsidR="00E6107E" w:rsidRPr="0E23A174">
        <w:rPr>
          <w:b/>
          <w:bCs/>
          <w:color w:val="000000"/>
        </w:rPr>
        <w:t>:</w:t>
      </w:r>
      <w:r w:rsidR="0092758C" w:rsidRPr="0E23A174">
        <w:rPr>
          <w:b/>
          <w:bCs/>
          <w:color w:val="000000"/>
        </w:rPr>
        <w:t xml:space="preserve"> </w:t>
      </w:r>
      <w:r w:rsidR="0026532F" w:rsidRPr="0026532F">
        <w:t xml:space="preserve"> </w:t>
      </w:r>
      <w:r w:rsidR="0026532F">
        <w:t xml:space="preserve">The </w:t>
      </w:r>
      <w:r w:rsidR="00311062">
        <w:t>P</w:t>
      </w:r>
      <w:r w:rsidR="0026532F">
        <w:t xml:space="preserve">roposer suggested that the SQSS may need to be changed to reflect the requirements of the ESRS.  The issue was discussed amongst the SQSS </w:t>
      </w:r>
      <w:r w:rsidR="005D1101">
        <w:t>Panel,</w:t>
      </w:r>
      <w:r w:rsidR="0026532F">
        <w:t xml:space="preserve"> and it was agreed a Workgroup should be established to consider if the SQSS needed to be changed.  The </w:t>
      </w:r>
      <w:r w:rsidR="00186B89">
        <w:t>P</w:t>
      </w:r>
      <w:r w:rsidR="0026532F">
        <w:t>roposer has suggested minor changes to the SQSS through the introduction of an Appendix I which specifically addresses the requirements for System Restoration.  These changes complement other changes being introduced to the Grid Code and STC.</w:t>
      </w:r>
    </w:p>
    <w:p w14:paraId="11F8D648" w14:textId="0E6E22D4" w:rsidR="0E23A174" w:rsidRDefault="0E23A174" w:rsidP="0E23A174">
      <w:pPr>
        <w:rPr>
          <w:rFonts w:ascii="Arial" w:eastAsia="Arial" w:hAnsi="Arial" w:cs="Arial"/>
          <w:color w:val="000000"/>
        </w:rPr>
      </w:pPr>
    </w:p>
    <w:p w14:paraId="35E1D4A8" w14:textId="77777777" w:rsidR="00254874" w:rsidRDefault="00FC7012" w:rsidP="0E23A174">
      <w:pPr>
        <w:rPr>
          <w:rFonts w:ascii="Arial" w:eastAsia="Arial" w:hAnsi="Arial" w:cs="Arial"/>
          <w:color w:val="000000"/>
        </w:rPr>
      </w:pPr>
      <w:r w:rsidRPr="0E23A174">
        <w:rPr>
          <w:b/>
          <w:bCs/>
          <w:color w:val="000000"/>
        </w:rPr>
        <w:t>Implementation date:</w:t>
      </w:r>
      <w:r w:rsidRPr="0E23A174">
        <w:rPr>
          <w:color w:val="000000"/>
        </w:rPr>
        <w:t xml:space="preserve"> </w:t>
      </w:r>
      <w:r w:rsidR="00254874" w:rsidRPr="00254874">
        <w:rPr>
          <w:rFonts w:ascii="Arial" w:eastAsia="Arial" w:hAnsi="Arial" w:cs="Arial"/>
          <w:color w:val="000000"/>
        </w:rPr>
        <w:t xml:space="preserve">10 working days following The Authority decision. </w:t>
      </w:r>
    </w:p>
    <w:p w14:paraId="0333F36B" w14:textId="77777777" w:rsidR="00254874" w:rsidRDefault="00254874" w:rsidP="0E23A174">
      <w:pPr>
        <w:rPr>
          <w:rFonts w:ascii="Arial" w:eastAsia="Arial" w:hAnsi="Arial" w:cs="Arial"/>
          <w:color w:val="000000"/>
        </w:rPr>
      </w:pPr>
    </w:p>
    <w:p w14:paraId="41A335E9" w14:textId="55191B57" w:rsidR="001E62A5" w:rsidRDefault="00254874" w:rsidP="0E23A174">
      <w:pPr>
        <w:rPr>
          <w:rFonts w:ascii="Arial" w:eastAsia="Arial" w:hAnsi="Arial" w:cs="Arial"/>
        </w:rPr>
      </w:pPr>
      <w:r w:rsidRPr="00254874">
        <w:rPr>
          <w:rFonts w:ascii="Arial" w:eastAsia="Arial" w:hAnsi="Arial" w:cs="Arial"/>
          <w:color w:val="000000"/>
        </w:rPr>
        <w:t>This would provide clear obligations on parties so the requirements of the ESRS can be met by 31 December 2026.</w:t>
      </w:r>
    </w:p>
    <w:p w14:paraId="2D57F78C" w14:textId="77777777" w:rsidR="00FC7012" w:rsidRDefault="00FC7012" w:rsidP="00FC7012"/>
    <w:p w14:paraId="7E3EEE95" w14:textId="2BD0D5ED" w:rsidR="000A7661" w:rsidRPr="00D112CA" w:rsidRDefault="000A7661" w:rsidP="000A7661">
      <w:r w:rsidRPr="00E6107E">
        <w:rPr>
          <w:b/>
        </w:rPr>
        <w:t>Workgroup conclusions</w:t>
      </w:r>
      <w:r>
        <w:rPr>
          <w:b/>
        </w:rPr>
        <w:t xml:space="preserve">: </w:t>
      </w:r>
      <w:bookmarkStart w:id="10" w:name="_Hlk50541475"/>
      <w:r>
        <w:t xml:space="preserve">The Workgroup concluded </w:t>
      </w:r>
      <w:r>
        <w:rPr>
          <w:highlight w:val="yellow"/>
        </w:rPr>
        <w:t>unanimously/by majority</w:t>
      </w:r>
      <w:r>
        <w:t xml:space="preserve"> that the Original better facilitated the Applicable Objectives than the Baseline.</w:t>
      </w:r>
      <w:bookmarkEnd w:id="10"/>
    </w:p>
    <w:p w14:paraId="06253111" w14:textId="77777777" w:rsidR="000A7661" w:rsidRDefault="000A7661" w:rsidP="00FC7012"/>
    <w:p w14:paraId="6CEFF14E" w14:textId="77777777" w:rsidR="00FC7012" w:rsidRDefault="00FC7012" w:rsidP="00D3031A">
      <w:pPr>
        <w:pStyle w:val="Style10"/>
      </w:pPr>
      <w:r>
        <w:t>What is the impact if this change is made?</w:t>
      </w:r>
    </w:p>
    <w:p w14:paraId="47556A09" w14:textId="449E80B9" w:rsidR="00596764" w:rsidRDefault="00596764" w:rsidP="0E23A174">
      <w:pPr>
        <w:rPr>
          <w:rFonts w:ascii="Arial" w:eastAsia="Arial" w:hAnsi="Arial" w:cs="Arial"/>
          <w:szCs w:val="24"/>
        </w:rPr>
      </w:pPr>
      <w:r>
        <w:t xml:space="preserve">This </w:t>
      </w:r>
      <w:r w:rsidR="00657C0A">
        <w:t>modification is a</w:t>
      </w:r>
      <w:r w:rsidR="00E177D4">
        <w:t xml:space="preserve">s a consequence of the </w:t>
      </w:r>
      <w:hyperlink r:id="rId16" w:history="1">
        <w:r w:rsidR="00E177D4" w:rsidRPr="005F4C45">
          <w:rPr>
            <w:rStyle w:val="Hyperlink"/>
          </w:rPr>
          <w:t>GC01</w:t>
        </w:r>
        <w:r w:rsidR="00DC7757" w:rsidRPr="005F4C45">
          <w:rPr>
            <w:rStyle w:val="Hyperlink"/>
          </w:rPr>
          <w:t>56 Facilitating the Implementation of the Electricity System Restoration Standard</w:t>
        </w:r>
      </w:hyperlink>
      <w:r w:rsidR="005F4C45">
        <w:t xml:space="preserve"> and as such</w:t>
      </w:r>
      <w:r w:rsidR="00DC7757">
        <w:t xml:space="preserve"> </w:t>
      </w:r>
      <w:r>
        <w:t>will impact</w:t>
      </w:r>
      <w:r w:rsidRPr="00FC428D">
        <w:t xml:space="preserve"> </w:t>
      </w:r>
      <w:r>
        <w:t>Transmission Owners</w:t>
      </w:r>
      <w:r w:rsidR="00667055">
        <w:t xml:space="preserve"> </w:t>
      </w:r>
      <w:r w:rsidR="00E15621">
        <w:t>in</w:t>
      </w:r>
      <w:r w:rsidR="008C4898">
        <w:t xml:space="preserve">cluding </w:t>
      </w:r>
      <w:r w:rsidR="006A1A58">
        <w:t xml:space="preserve">future </w:t>
      </w:r>
      <w:r w:rsidR="008C4898">
        <w:t xml:space="preserve">Offshore Transmission </w:t>
      </w:r>
      <w:ins w:id="11" w:author="Antony Johnson (ESO)" w:date="2023-06-23T12:57:00Z">
        <w:r w:rsidR="00796765">
          <w:t>Owners</w:t>
        </w:r>
      </w:ins>
      <w:del w:id="12" w:author="Antony Johnson (ESO)" w:date="2023-06-23T12:57:00Z">
        <w:r w:rsidR="008C4898" w:rsidDel="00796765">
          <w:delText>Network</w:delText>
        </w:r>
      </w:del>
      <w:r w:rsidR="00786F7E">
        <w:t xml:space="preserve"> </w:t>
      </w:r>
      <w:r w:rsidR="00E15621">
        <w:rPr>
          <w:rFonts w:cs="Arial"/>
        </w:rPr>
        <w:t xml:space="preserve">(existing </w:t>
      </w:r>
      <w:r w:rsidR="006A1A58">
        <w:rPr>
          <w:rFonts w:cs="Arial"/>
        </w:rPr>
        <w:t xml:space="preserve">OFTOs </w:t>
      </w:r>
      <w:r w:rsidR="00786F7E" w:rsidRPr="00222E79">
        <w:rPr>
          <w:rFonts w:cs="Arial"/>
        </w:rPr>
        <w:t xml:space="preserve">are exempt from retrospective </w:t>
      </w:r>
      <w:r w:rsidR="00FA4AD7">
        <w:rPr>
          <w:rFonts w:cs="Arial"/>
        </w:rPr>
        <w:t>GSR032</w:t>
      </w:r>
      <w:r w:rsidR="00786F7E" w:rsidRPr="00222E79">
        <w:rPr>
          <w:rFonts w:cs="Arial"/>
        </w:rPr>
        <w:t xml:space="preserve"> changes</w:t>
      </w:r>
      <w:ins w:id="13" w:author="Antony Johnson (ESO)" w:date="2023-06-23T12:59:00Z">
        <w:r w:rsidR="00E44610">
          <w:rPr>
            <w:rFonts w:cs="Arial"/>
          </w:rPr>
          <w:t xml:space="preserve"> and </w:t>
        </w:r>
        <w:r w:rsidR="00BC580E">
          <w:rPr>
            <w:rFonts w:cs="Arial"/>
          </w:rPr>
          <w:t>corresponding CM089/PM0128 changes which</w:t>
        </w:r>
      </w:ins>
      <w:ins w:id="14" w:author="Antony Johnson (ESO)" w:date="2023-06-23T13:00:00Z">
        <w:r w:rsidR="00BC580E">
          <w:rPr>
            <w:rFonts w:cs="Arial"/>
          </w:rPr>
          <w:t xml:space="preserve"> are being implemented into the S</w:t>
        </w:r>
        <w:r w:rsidR="00CA3790">
          <w:rPr>
            <w:rFonts w:cs="Arial"/>
          </w:rPr>
          <w:t>TC</w:t>
        </w:r>
      </w:ins>
      <w:r w:rsidR="00E15621">
        <w:rPr>
          <w:rFonts w:cs="Arial"/>
        </w:rPr>
        <w:t>)</w:t>
      </w:r>
      <w:r w:rsidR="00B948C8">
        <w:t>.</w:t>
      </w:r>
      <w:r w:rsidR="00A25779">
        <w:t xml:space="preserve"> </w:t>
      </w:r>
      <w:del w:id="15" w:author="Antony Johnson (ESO)" w:date="2023-06-23T13:01:00Z">
        <w:r w:rsidR="00A25779" w:rsidDel="00B1006E">
          <w:delText xml:space="preserve">Modification of SQSS </w:delText>
        </w:r>
        <w:r w:rsidR="005776B2" w:rsidDel="00B1006E">
          <w:delText xml:space="preserve">with inclusion of </w:delText>
        </w:r>
        <w:r w:rsidR="00A25779" w:rsidDel="00B1006E">
          <w:delText>restoration requirements</w:delText>
        </w:r>
        <w:r w:rsidR="00120C1E" w:rsidDel="00B1006E">
          <w:delText>.</w:delText>
        </w:r>
      </w:del>
    </w:p>
    <w:p w14:paraId="323CDE09" w14:textId="6FDF2978" w:rsidR="00FC7012" w:rsidRDefault="00FC7012" w:rsidP="0E23A174">
      <w:pPr>
        <w:rPr>
          <w:rFonts w:ascii="Arial" w:eastAsia="Arial" w:hAnsi="Arial" w:cs="Arial"/>
          <w:color w:val="000000"/>
          <w:szCs w:val="24"/>
        </w:rPr>
      </w:pPr>
    </w:p>
    <w:p w14:paraId="17DB7C48" w14:textId="053CFB59" w:rsidR="00FC7012" w:rsidRDefault="00FC7012" w:rsidP="0E23A174">
      <w:pPr>
        <w:pStyle w:val="Style11"/>
        <w:rPr>
          <w:rFonts w:ascii="Arial" w:eastAsia="Arial" w:hAnsi="Arial" w:cs="Arial"/>
          <w:b w:val="0"/>
          <w:color w:val="000000"/>
          <w:sz w:val="24"/>
          <w:szCs w:val="24"/>
        </w:rPr>
      </w:pPr>
      <w:r>
        <w:t>Interactions</w:t>
      </w:r>
    </w:p>
    <w:p w14:paraId="3D1FB3F3" w14:textId="0159328E" w:rsidR="0E23A174" w:rsidRDefault="00590ED9" w:rsidP="0E23A174">
      <w:pPr>
        <w:spacing w:after="160" w:line="256" w:lineRule="auto"/>
        <w:rPr>
          <w:i/>
          <w:iCs/>
          <w:color w:val="FF0000"/>
        </w:rPr>
      </w:pPr>
      <w:r>
        <w:rPr>
          <w:rFonts w:cs="Arial"/>
        </w:rPr>
        <w:t xml:space="preserve">There are a suite of modifications related to the implementation of the Electricity System Restoration Standard; Grid Code </w:t>
      </w:r>
      <w:hyperlink r:id="rId17" w:history="1">
        <w:r>
          <w:rPr>
            <w:rStyle w:val="Hyperlink"/>
            <w:rFonts w:eastAsiaTheme="minorEastAsia" w:cs="Arial"/>
            <w:sz w:val="22"/>
            <w:lang w:val="en-US"/>
          </w:rPr>
          <w:t>GC0156</w:t>
        </w:r>
      </w:hyperlink>
      <w:r>
        <w:rPr>
          <w:rFonts w:ascii="Arial" w:eastAsiaTheme="minorEastAsia" w:hAnsi="Arial" w:cs="Arial"/>
          <w:sz w:val="22"/>
          <w:lang w:val="en-US"/>
        </w:rPr>
        <w:t xml:space="preserve">; CUSC </w:t>
      </w:r>
      <w:hyperlink r:id="rId18" w:history="1">
        <w:r>
          <w:rPr>
            <w:rStyle w:val="Hyperlink"/>
            <w:rFonts w:eastAsiaTheme="minorEastAsia" w:cs="Arial"/>
            <w:sz w:val="22"/>
            <w:lang w:val="en-US"/>
          </w:rPr>
          <w:t>CMP398</w:t>
        </w:r>
      </w:hyperlink>
      <w:r>
        <w:rPr>
          <w:rFonts w:ascii="Arial" w:eastAsiaTheme="minorEastAsia" w:hAnsi="Arial" w:cs="Arial"/>
          <w:sz w:val="22"/>
          <w:lang w:val="en-US"/>
        </w:rPr>
        <w:t xml:space="preserve">  and </w:t>
      </w:r>
      <w:hyperlink r:id="rId19" w:history="1">
        <w:r>
          <w:rPr>
            <w:rStyle w:val="Hyperlink"/>
            <w:rFonts w:eastAsiaTheme="minorEastAsia" w:cs="Arial"/>
            <w:sz w:val="22"/>
            <w:lang w:val="en-US"/>
          </w:rPr>
          <w:t>CMP412</w:t>
        </w:r>
      </w:hyperlink>
      <w:r>
        <w:rPr>
          <w:rStyle w:val="Hyperlink"/>
          <w:rFonts w:ascii="Arial" w:eastAsiaTheme="minorEastAsia" w:hAnsi="Arial" w:cs="Arial"/>
          <w:sz w:val="22"/>
          <w:lang w:val="en-US"/>
        </w:rPr>
        <w:t xml:space="preserve">; </w:t>
      </w:r>
      <w:r>
        <w:rPr>
          <w:rFonts w:cs="Arial"/>
        </w:rPr>
        <w:t xml:space="preserve">BSC </w:t>
      </w:r>
      <w:hyperlink r:id="rId20" w:history="1">
        <w:r>
          <w:rPr>
            <w:rStyle w:val="Hyperlink"/>
            <w:rFonts w:eastAsiaTheme="minorEastAsia" w:cs="Arial"/>
            <w:sz w:val="22"/>
            <w:lang w:val="en-US"/>
          </w:rPr>
          <w:t>P451</w:t>
        </w:r>
      </w:hyperlink>
      <w:r>
        <w:rPr>
          <w:rStyle w:val="Hyperlink"/>
          <w:rFonts w:ascii="Arial" w:eastAsiaTheme="minorEastAsia" w:hAnsi="Arial" w:cs="Arial"/>
          <w:sz w:val="22"/>
          <w:lang w:val="en-US"/>
        </w:rPr>
        <w:t>;</w:t>
      </w:r>
      <w:r>
        <w:rPr>
          <w:rFonts w:ascii="Arial" w:eastAsiaTheme="minorEastAsia" w:hAnsi="Arial" w:cs="Arial"/>
          <w:sz w:val="22"/>
          <w:lang w:val="en-US"/>
        </w:rPr>
        <w:t xml:space="preserve"> STC-P changes </w:t>
      </w:r>
      <w:hyperlink r:id="rId21" w:history="1">
        <w:r>
          <w:rPr>
            <w:rStyle w:val="Hyperlink"/>
            <w:rFonts w:ascii="Arial" w:eastAsiaTheme="minorEastAsia" w:hAnsi="Arial" w:cs="Arial"/>
            <w:sz w:val="22"/>
            <w:lang w:val="en-US"/>
          </w:rPr>
          <w:t>PM0128</w:t>
        </w:r>
      </w:hyperlink>
      <w:r>
        <w:rPr>
          <w:rFonts w:ascii="Arial" w:eastAsiaTheme="minorEastAsia" w:hAnsi="Arial" w:cs="Arial"/>
          <w:sz w:val="22"/>
          <w:lang w:val="en-US"/>
        </w:rPr>
        <w:t xml:space="preserve"> and STC </w:t>
      </w:r>
      <w:hyperlink r:id="rId22" w:history="1">
        <w:r>
          <w:rPr>
            <w:rStyle w:val="Hyperlink"/>
            <w:rFonts w:eastAsiaTheme="minorEastAsia" w:cs="Arial"/>
            <w:sz w:val="22"/>
            <w:lang w:val="en-US"/>
          </w:rPr>
          <w:t>CM089</w:t>
        </w:r>
      </w:hyperlink>
      <w:r>
        <w:rPr>
          <w:rStyle w:val="Hyperlink"/>
          <w:rFonts w:ascii="Arial" w:eastAsiaTheme="minorEastAsia" w:hAnsi="Arial" w:cs="Arial"/>
          <w:sz w:val="22"/>
          <w:lang w:val="en-US"/>
        </w:rPr>
        <w:t>.</w:t>
      </w:r>
    </w:p>
    <w:p w14:paraId="039CE92B" w14:textId="2A78087D" w:rsidR="00FC7012" w:rsidRDefault="00FC7012">
      <w:pPr>
        <w:spacing w:after="160"/>
        <w:rPr>
          <w:rFonts w:asciiTheme="majorHAnsi" w:eastAsiaTheme="majorEastAsia" w:hAnsiTheme="majorHAnsi" w:cstheme="majorBidi"/>
          <w:b/>
          <w:color w:val="FFFFFF" w:themeColor="background1"/>
          <w:sz w:val="28"/>
          <w:szCs w:val="32"/>
        </w:rPr>
      </w:pPr>
      <w:r>
        <w:br w:type="page"/>
      </w:r>
    </w:p>
    <w:p w14:paraId="35A9D689" w14:textId="77777777" w:rsidR="00043548" w:rsidRPr="005603D9" w:rsidRDefault="17D8562F" w:rsidP="00043548">
      <w:pPr>
        <w:pStyle w:val="CA2"/>
      </w:pPr>
      <w:bookmarkStart w:id="16" w:name="_Toc138430825"/>
      <w:r>
        <w:lastRenderedPageBreak/>
        <w:t>What is the issue?</w:t>
      </w:r>
      <w:bookmarkEnd w:id="8"/>
      <w:bookmarkEnd w:id="16"/>
    </w:p>
    <w:p w14:paraId="257B2199" w14:textId="09E093C8"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In April 2021, the Department for Business, Energy and Industrial Strategy (BEIS</w:t>
      </w:r>
      <w:r w:rsidR="00FB107D">
        <w:rPr>
          <w:rFonts w:ascii="Arial" w:eastAsia="Arial" w:hAnsi="Arial" w:cs="Arial"/>
          <w:color w:val="000000"/>
          <w:szCs w:val="24"/>
        </w:rPr>
        <w:fldChar w:fldCharType="begin"/>
      </w:r>
      <w:r w:rsidR="00FB107D">
        <w:rPr>
          <w:rFonts w:ascii="Arial" w:eastAsia="Arial" w:hAnsi="Arial" w:cs="Arial"/>
          <w:color w:val="000000"/>
          <w:szCs w:val="24"/>
        </w:rPr>
        <w:instrText xml:space="preserve"> NOTEREF _Ref135808554 \f </w:instrText>
      </w:r>
      <w:r w:rsidR="00FB107D">
        <w:rPr>
          <w:rFonts w:ascii="Arial" w:eastAsia="Arial" w:hAnsi="Arial" w:cs="Arial"/>
          <w:color w:val="000000"/>
          <w:szCs w:val="24"/>
        </w:rPr>
        <w:fldChar w:fldCharType="separate"/>
      </w:r>
      <w:r w:rsidR="00802F03" w:rsidRPr="00802F03">
        <w:rPr>
          <w:rStyle w:val="FootnoteReference"/>
        </w:rPr>
        <w:t>1</w:t>
      </w:r>
      <w:r w:rsidR="00FB107D">
        <w:rPr>
          <w:rFonts w:ascii="Arial" w:eastAsia="Arial" w:hAnsi="Arial" w:cs="Arial"/>
          <w:color w:val="000000"/>
          <w:szCs w:val="24"/>
        </w:rPr>
        <w:fldChar w:fldCharType="end"/>
      </w:r>
      <w:r w:rsidRPr="0E332EC8">
        <w:rPr>
          <w:rFonts w:ascii="Arial" w:eastAsia="Arial" w:hAnsi="Arial" w:cs="Arial"/>
          <w:color w:val="000000"/>
          <w:szCs w:val="24"/>
        </w:rPr>
        <w:t xml:space="preserve">) released a </w:t>
      </w:r>
      <w:hyperlink r:id="rId23">
        <w:r w:rsidRPr="0E332EC8">
          <w:rPr>
            <w:rStyle w:val="Hyperlink"/>
            <w:rFonts w:ascii="Arial" w:eastAsia="Arial" w:hAnsi="Arial" w:cs="Arial"/>
            <w:szCs w:val="24"/>
          </w:rPr>
          <w:t>policy statement</w:t>
        </w:r>
      </w:hyperlink>
      <w:r w:rsidRPr="0E332EC8">
        <w:rPr>
          <w:rFonts w:ascii="Arial" w:eastAsia="Arial" w:hAnsi="Arial" w:cs="Arial"/>
          <w:color w:val="000000"/>
          <w:szCs w:val="24"/>
        </w:rPr>
        <w:t xml:space="preserve"> setting out the need to introduce a legally binding target for the restoration of electricity supplies in the event of a total or partial shutdown of the National Electricity Transmission System (NETS) . </w:t>
      </w:r>
    </w:p>
    <w:p w14:paraId="0B5D4EF0" w14:textId="2883E35A"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1843EBCD" w14:textId="7121A236"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This new policy is called the Electricity System Restoration Standard (ESRS). As a consequence of BEIS’s policy statement, Ofgem performed an </w:t>
      </w:r>
      <w:hyperlink r:id="rId24">
        <w:r w:rsidRPr="0E332EC8">
          <w:rPr>
            <w:rStyle w:val="Hyperlink"/>
            <w:rFonts w:ascii="Arial" w:eastAsia="Arial" w:hAnsi="Arial" w:cs="Arial"/>
            <w:szCs w:val="24"/>
          </w:rPr>
          <w:t>initial consultation</w:t>
        </w:r>
      </w:hyperlink>
      <w:r w:rsidRPr="0E332EC8">
        <w:rPr>
          <w:rFonts w:ascii="Arial" w:eastAsia="Arial" w:hAnsi="Arial" w:cs="Arial"/>
          <w:color w:val="000000"/>
          <w:szCs w:val="24"/>
        </w:rPr>
        <w:t xml:space="preserve"> in April 2021 followed by a </w:t>
      </w:r>
      <w:hyperlink r:id="rId25">
        <w:r w:rsidRPr="0E332EC8">
          <w:rPr>
            <w:rStyle w:val="Hyperlink"/>
            <w:rFonts w:ascii="Arial" w:eastAsia="Arial" w:hAnsi="Arial" w:cs="Arial"/>
            <w:szCs w:val="24"/>
          </w:rPr>
          <w:t>statutory consultation</w:t>
        </w:r>
      </w:hyperlink>
      <w:r w:rsidRPr="0E332EC8">
        <w:rPr>
          <w:rFonts w:ascii="Arial" w:eastAsia="Arial" w:hAnsi="Arial" w:cs="Arial"/>
          <w:color w:val="000000"/>
          <w:szCs w:val="24"/>
        </w:rPr>
        <w:t xml:space="preserve"> in July 2021 on licence amendments to facilitate the introduction of an ESRS, and to align the regulatory framework for procurement of restoration services with that of other balancing services. </w:t>
      </w:r>
    </w:p>
    <w:p w14:paraId="0D8FF6F9" w14:textId="2FCD4523"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38D03537" w14:textId="031E7930" w:rsidR="3BAA8BC6" w:rsidRDefault="3BAA8BC6" w:rsidP="0E332EC8">
      <w:pPr>
        <w:spacing w:after="160"/>
        <w:rPr>
          <w:rFonts w:ascii="Arial" w:eastAsia="Arial" w:hAnsi="Arial" w:cs="Arial"/>
          <w:color w:val="000000"/>
          <w:szCs w:val="24"/>
        </w:rPr>
      </w:pPr>
      <w:r w:rsidRPr="0E332EC8">
        <w:rPr>
          <w:rFonts w:ascii="Arial" w:eastAsia="Arial" w:hAnsi="Arial" w:cs="Arial"/>
          <w:color w:val="000000"/>
          <w:szCs w:val="24"/>
        </w:rPr>
        <w:t>On 24</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August 2021, Ofgem published a </w:t>
      </w:r>
      <w:hyperlink r:id="rId26">
        <w:r w:rsidRPr="0E332EC8">
          <w:rPr>
            <w:rStyle w:val="Hyperlink"/>
            <w:rFonts w:ascii="Arial" w:eastAsia="Arial" w:hAnsi="Arial" w:cs="Arial"/>
            <w:szCs w:val="24"/>
          </w:rPr>
          <w:t>decision letter</w:t>
        </w:r>
      </w:hyperlink>
      <w:r w:rsidRPr="0E332EC8">
        <w:rPr>
          <w:rFonts w:ascii="Arial" w:eastAsia="Arial" w:hAnsi="Arial" w:cs="Arial"/>
          <w:color w:val="000000"/>
          <w:szCs w:val="24"/>
        </w:rPr>
        <w:t xml:space="preserve"> stating that they made the decision to make the licence modifications</w:t>
      </w:r>
      <w:r w:rsidR="004128D4">
        <w:rPr>
          <w:rStyle w:val="FootnoteReference"/>
          <w:rFonts w:ascii="Arial" w:eastAsia="Arial" w:hAnsi="Arial" w:cs="Arial"/>
          <w:color w:val="000000"/>
          <w:szCs w:val="24"/>
        </w:rPr>
        <w:footnoteReference w:id="3"/>
      </w:r>
      <w:r w:rsidRPr="0E332EC8">
        <w:rPr>
          <w:rFonts w:ascii="Arial" w:eastAsia="Arial" w:hAnsi="Arial" w:cs="Arial"/>
          <w:color w:val="000000"/>
          <w:szCs w:val="24"/>
        </w:rPr>
        <w:t>. The modification decisions are publicly available and were implemented on 19</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October 2021. </w:t>
      </w:r>
    </w:p>
    <w:p w14:paraId="20C4C770" w14:textId="3969FEA5"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These licence modifications include but are not limited to: </w:t>
      </w:r>
    </w:p>
    <w:p w14:paraId="34AA35D0" w14:textId="6DDB06AF"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Introducing the definition of “restoration services” in Standard Condition C1 and amending the definition of balancing services to include “restoration services”. </w:t>
      </w:r>
    </w:p>
    <w:p w14:paraId="67D29289" w14:textId="31129B86"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Replacing all references to “black start” with “Electricity System Restoration” in the Electricity Transmission Licence, including in the ESO’s Special Licence Conditions, to align the licence terminology with BEIS’s policy. </w:t>
      </w:r>
    </w:p>
    <w:p w14:paraId="1743B6EF" w14:textId="50AD8071"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Introduction of updated Special Condition 2.2 of National Grid’s Electricity System</w:t>
      </w:r>
    </w:p>
    <w:p w14:paraId="2C4104F7" w14:textId="6647DCD4"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Operator’s Transmission Licence requiring the introduction of an Electricity System Restoration Standard (ESRS) which requires 60% of electricity demand to be restored within 24 hours in all regions and 100% of electricity demand to be restored within 5 days nationally. </w:t>
      </w:r>
    </w:p>
    <w:p w14:paraId="7B6228D9" w14:textId="0E2F2D2C"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075E7CE8" w14:textId="5B76CAD4" w:rsidR="3BAA8BC6" w:rsidRDefault="3BAA8BC6" w:rsidP="0E332EC8">
      <w:pPr>
        <w:rPr>
          <w:rFonts w:ascii="Arial" w:eastAsia="Arial" w:hAnsi="Arial" w:cs="Arial"/>
          <w:color w:val="000000"/>
          <w:szCs w:val="24"/>
        </w:rPr>
      </w:pPr>
      <w:r w:rsidRPr="0E332EC8">
        <w:rPr>
          <w:rFonts w:ascii="Arial" w:eastAsia="Arial" w:hAnsi="Arial" w:cs="Arial"/>
          <w:color w:val="000000"/>
          <w:szCs w:val="24"/>
        </w:rPr>
        <w:t>This modification is therefore necessary following a direction issued by BEIS. The date by which BEIS require the ESO to be compliant with the ESRS is 31 December 2026.</w:t>
      </w:r>
    </w:p>
    <w:p w14:paraId="7207751F" w14:textId="57801315" w:rsidR="0E332EC8" w:rsidRDefault="0E332EC8" w:rsidP="0E332EC8">
      <w:pPr>
        <w:rPr>
          <w:rFonts w:cs="Arial"/>
          <w:i/>
          <w:iCs/>
          <w:color w:val="FF0000"/>
        </w:rPr>
      </w:pPr>
      <w:bookmarkStart w:id="17" w:name="_Toc58482272"/>
    </w:p>
    <w:p w14:paraId="19A8595B" w14:textId="77777777" w:rsidR="00BE213C" w:rsidRDefault="62CCAD0E" w:rsidP="00BE213C">
      <w:pPr>
        <w:pStyle w:val="Heading2"/>
      </w:pPr>
      <w:bookmarkStart w:id="18" w:name="_Toc138430826"/>
      <w:r>
        <w:t>Why change?</w:t>
      </w:r>
      <w:bookmarkEnd w:id="18"/>
    </w:p>
    <w:p w14:paraId="6C64D39A" w14:textId="51762CBD" w:rsidR="00D16700" w:rsidRDefault="3830132C" w:rsidP="0E332EC8">
      <w:pPr>
        <w:rPr>
          <w:rFonts w:ascii="Arial" w:eastAsia="Arial" w:hAnsi="Arial" w:cs="Arial"/>
          <w:color w:val="000000"/>
          <w:sz w:val="23"/>
          <w:szCs w:val="23"/>
        </w:rPr>
      </w:pPr>
      <w:r w:rsidRPr="0E332EC8">
        <w:rPr>
          <w:rFonts w:ascii="Arial" w:eastAsia="Arial" w:hAnsi="Arial" w:cs="Arial"/>
          <w:color w:val="000000"/>
          <w:szCs w:val="24"/>
        </w:rPr>
        <w:t>This Modification is proposing changes to the SQSS to facilitate the direction issued by BEIS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r w:rsidR="00B45987">
        <w:rPr>
          <w:rStyle w:val="FootnoteReference"/>
          <w:rFonts w:ascii="Arial" w:eastAsia="Arial" w:hAnsi="Arial" w:cs="Arial"/>
          <w:color w:val="000000"/>
          <w:szCs w:val="24"/>
        </w:rPr>
        <w:footnoteReference w:id="4"/>
      </w:r>
      <w:r w:rsidRPr="0E332EC8">
        <w:rPr>
          <w:rFonts w:ascii="Arial" w:eastAsia="Arial" w:hAnsi="Arial" w:cs="Arial"/>
          <w:color w:val="000000"/>
          <w:szCs w:val="24"/>
        </w:rPr>
        <w:t>.</w:t>
      </w:r>
    </w:p>
    <w:p w14:paraId="6A78B7BF" w14:textId="4330D212" w:rsidR="00D16700" w:rsidRDefault="3830132C" w:rsidP="0E332EC8">
      <w:pPr>
        <w:rPr>
          <w:i/>
          <w:iCs/>
          <w:color w:val="FF0000"/>
        </w:rPr>
      </w:pPr>
      <w:r w:rsidRPr="0E332EC8">
        <w:t>The SQSS requires further review to ensure it is consistent with the changes being introduced to the Grid Code and STC to facilitate the implementation of the ESRS.</w:t>
      </w:r>
      <w:bookmarkStart w:id="19" w:name="_Toc58837632"/>
      <w:r w:rsidR="33A2A55C" w:rsidRPr="0E332EC8">
        <w:rPr>
          <w:i/>
          <w:iCs/>
        </w:rPr>
        <w:t xml:space="preserve"> </w:t>
      </w:r>
    </w:p>
    <w:p w14:paraId="342E035D" w14:textId="77777777" w:rsidR="00043548" w:rsidRPr="005603D9" w:rsidRDefault="00043548" w:rsidP="00043548">
      <w:pPr>
        <w:pStyle w:val="CA3"/>
      </w:pPr>
      <w:bookmarkStart w:id="20" w:name="_Toc138430827"/>
      <w:r w:rsidRPr="005603D9">
        <w:lastRenderedPageBreak/>
        <w:t xml:space="preserve">What is the </w:t>
      </w:r>
      <w:r w:rsidR="005E3456">
        <w:t>s</w:t>
      </w:r>
      <w:r w:rsidRPr="005603D9">
        <w:t>olution?</w:t>
      </w:r>
      <w:bookmarkEnd w:id="17"/>
      <w:bookmarkEnd w:id="19"/>
      <w:bookmarkEnd w:id="20"/>
    </w:p>
    <w:p w14:paraId="6443CC9E" w14:textId="77777777" w:rsidR="00DC39DC" w:rsidRDefault="2929166D" w:rsidP="00DC39DC">
      <w:pPr>
        <w:pStyle w:val="Heading2"/>
      </w:pPr>
      <w:bookmarkStart w:id="21" w:name="_Toc138430828"/>
      <w:r>
        <w:t>Proposer’s solution</w:t>
      </w:r>
      <w:bookmarkEnd w:id="21"/>
    </w:p>
    <w:p w14:paraId="7C5341D4" w14:textId="4138C593" w:rsidR="1CE87AA7" w:rsidRDefault="1CE87AA7" w:rsidP="0E332EC8">
      <w:pPr>
        <w:rPr>
          <w:rFonts w:ascii="Arial" w:eastAsia="Arial" w:hAnsi="Arial" w:cs="Arial"/>
          <w:color w:val="000000"/>
          <w:szCs w:val="24"/>
        </w:rPr>
      </w:pPr>
      <w:r w:rsidRPr="0E332EC8">
        <w:rPr>
          <w:rFonts w:ascii="Arial" w:eastAsia="Arial" w:hAnsi="Arial" w:cs="Arial"/>
          <w:color w:val="000000"/>
          <w:szCs w:val="24"/>
        </w:rPr>
        <w:t xml:space="preserve">It is proposed to establish a SQSS modification Working Group to determine how implementation of the Electricity System Restoration Standard (ESRS) can be facilitated by code modifications. </w:t>
      </w:r>
    </w:p>
    <w:p w14:paraId="48AC3F2C" w14:textId="34C792AE"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6EEB84F6" w14:textId="645ADDE6"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This modification will build on the work completed through the implementation of the EU Emergency and Restoration Code</w:t>
      </w:r>
      <w:r w:rsidR="00AC777A">
        <w:rPr>
          <w:rStyle w:val="FootnoteReference"/>
          <w:rFonts w:ascii="Arial" w:eastAsia="Arial" w:hAnsi="Arial" w:cs="Arial"/>
          <w:color w:val="000000"/>
          <w:szCs w:val="24"/>
        </w:rPr>
        <w:footnoteReference w:id="5"/>
      </w:r>
      <w:r w:rsidRPr="0E332EC8">
        <w:rPr>
          <w:rFonts w:ascii="Arial" w:eastAsia="Arial" w:hAnsi="Arial" w:cs="Arial"/>
          <w:color w:val="000000"/>
          <w:szCs w:val="24"/>
        </w:rPr>
        <w:t xml:space="preserve"> (</w:t>
      </w:r>
      <w:hyperlink r:id="rId27">
        <w:r w:rsidRPr="0E332EC8">
          <w:rPr>
            <w:rStyle w:val="Hyperlink"/>
            <w:rFonts w:ascii="Arial" w:eastAsia="Arial" w:hAnsi="Arial" w:cs="Arial"/>
            <w:szCs w:val="24"/>
          </w:rPr>
          <w:t>EU 2017/2196</w:t>
        </w:r>
      </w:hyperlink>
      <w:r w:rsidRPr="0E332EC8">
        <w:rPr>
          <w:rFonts w:ascii="Arial" w:eastAsia="Arial" w:hAnsi="Arial" w:cs="Arial"/>
          <w:color w:val="000000"/>
          <w:szCs w:val="24"/>
        </w:rPr>
        <w:t xml:space="preserve">) which was in part introduced to the Grid Code through Grid Code modifications </w:t>
      </w:r>
      <w:hyperlink r:id="rId28">
        <w:r w:rsidRPr="0E332EC8">
          <w:rPr>
            <w:rStyle w:val="Hyperlink"/>
            <w:rFonts w:ascii="Arial" w:eastAsia="Arial" w:hAnsi="Arial" w:cs="Arial"/>
            <w:szCs w:val="24"/>
          </w:rPr>
          <w:t>GC0125</w:t>
        </w:r>
      </w:hyperlink>
      <w:r w:rsidRPr="0E332EC8">
        <w:rPr>
          <w:rFonts w:ascii="Arial" w:eastAsia="Arial" w:hAnsi="Arial" w:cs="Arial"/>
          <w:color w:val="000000"/>
          <w:szCs w:val="24"/>
        </w:rPr>
        <w:t xml:space="preserve">, </w:t>
      </w:r>
      <w:hyperlink r:id="rId29">
        <w:r w:rsidRPr="0E332EC8">
          <w:rPr>
            <w:rStyle w:val="Hyperlink"/>
            <w:rFonts w:ascii="Arial" w:eastAsia="Arial" w:hAnsi="Arial" w:cs="Arial"/>
            <w:szCs w:val="24"/>
          </w:rPr>
          <w:t>GC0127</w:t>
        </w:r>
      </w:hyperlink>
      <w:r w:rsidRPr="0E332EC8">
        <w:rPr>
          <w:rFonts w:ascii="Arial" w:eastAsia="Arial" w:hAnsi="Arial" w:cs="Arial"/>
          <w:color w:val="000000"/>
          <w:szCs w:val="24"/>
        </w:rPr>
        <w:t xml:space="preserve"> and </w:t>
      </w:r>
      <w:hyperlink r:id="rId30">
        <w:r w:rsidRPr="0E332EC8">
          <w:rPr>
            <w:rStyle w:val="Hyperlink"/>
            <w:rFonts w:ascii="Arial" w:eastAsia="Arial" w:hAnsi="Arial" w:cs="Arial"/>
            <w:szCs w:val="24"/>
          </w:rPr>
          <w:t>GC0128</w:t>
        </w:r>
      </w:hyperlink>
      <w:r w:rsidRPr="0E332EC8">
        <w:rPr>
          <w:rFonts w:ascii="Arial" w:eastAsia="Arial" w:hAnsi="Arial" w:cs="Arial"/>
          <w:color w:val="000000"/>
          <w:szCs w:val="24"/>
        </w:rPr>
        <w:t xml:space="preserve"> and further being implemented through Grid Code modification </w:t>
      </w:r>
      <w:hyperlink r:id="rId31">
        <w:r w:rsidRPr="0E332EC8">
          <w:rPr>
            <w:rStyle w:val="Hyperlink"/>
            <w:rFonts w:ascii="Arial" w:eastAsia="Arial" w:hAnsi="Arial" w:cs="Arial"/>
            <w:szCs w:val="24"/>
          </w:rPr>
          <w:t>GC0148 (Implementation of EU Emergency and Restoration Code Phase II)</w:t>
        </w:r>
      </w:hyperlink>
      <w:r w:rsidRPr="0E332EC8">
        <w:rPr>
          <w:rFonts w:ascii="Arial" w:eastAsia="Arial" w:hAnsi="Arial" w:cs="Arial"/>
          <w:color w:val="000000"/>
          <w:szCs w:val="24"/>
        </w:rPr>
        <w:t xml:space="preserve"> and </w:t>
      </w:r>
      <w:hyperlink r:id="rId32" w:history="1">
        <w:r w:rsidRPr="00B8556D">
          <w:rPr>
            <w:rStyle w:val="Hyperlink"/>
            <w:rFonts w:ascii="Arial" w:eastAsia="Arial" w:hAnsi="Arial" w:cs="Arial"/>
            <w:szCs w:val="24"/>
          </w:rPr>
          <w:t>GC0156 (Facilitating the Implementation of the Electricity System Restoration Standard).</w:t>
        </w:r>
      </w:hyperlink>
      <w:r w:rsidRPr="0E332EC8">
        <w:rPr>
          <w:rFonts w:ascii="Arial" w:eastAsia="Arial" w:hAnsi="Arial" w:cs="Arial"/>
          <w:color w:val="000000"/>
          <w:szCs w:val="24"/>
        </w:rPr>
        <w:t xml:space="preserve"> </w:t>
      </w:r>
    </w:p>
    <w:p w14:paraId="1723F837" w14:textId="26F4460F" w:rsidR="0E332EC8" w:rsidRDefault="0E332EC8" w:rsidP="0E332EC8">
      <w:pPr>
        <w:spacing w:line="240" w:lineRule="auto"/>
        <w:jc w:val="both"/>
        <w:rPr>
          <w:rFonts w:ascii="Arial" w:eastAsia="Arial" w:hAnsi="Arial" w:cs="Arial"/>
          <w:color w:val="000000"/>
          <w:szCs w:val="24"/>
        </w:rPr>
      </w:pPr>
    </w:p>
    <w:p w14:paraId="02DA33CB" w14:textId="3A3E8B63" w:rsidR="1CE87AA7" w:rsidRDefault="1CE87AA7" w:rsidP="0E332EC8">
      <w:pPr>
        <w:spacing w:after="120"/>
        <w:jc w:val="both"/>
        <w:rPr>
          <w:rFonts w:ascii="Arial" w:eastAsia="Arial" w:hAnsi="Arial" w:cs="Arial"/>
          <w:color w:val="000000"/>
          <w:szCs w:val="24"/>
        </w:rPr>
      </w:pPr>
      <w:r w:rsidRPr="0E332EC8">
        <w:rPr>
          <w:rFonts w:ascii="Arial" w:eastAsia="Arial" w:hAnsi="Arial" w:cs="Arial"/>
          <w:color w:val="000000"/>
          <w:szCs w:val="24"/>
        </w:rPr>
        <w:t>This modification includes the following proposals for Transmission Owners to consider the following issues when designing their networks.</w:t>
      </w:r>
    </w:p>
    <w:p w14:paraId="48D8E28B" w14:textId="77777777" w:rsidR="00E256C7" w:rsidRPr="00277590" w:rsidRDefault="00E256C7" w:rsidP="00E256C7">
      <w:pPr>
        <w:ind w:left="709" w:hanging="709"/>
        <w:rPr>
          <w:rFonts w:cs="Arial"/>
          <w:iCs/>
          <w:color w:val="FF0000"/>
          <w:szCs w:val="24"/>
        </w:rPr>
      </w:pPr>
      <w:r w:rsidRPr="00277590">
        <w:rPr>
          <w:rFonts w:cs="Arial"/>
          <w:color w:val="FF0000"/>
          <w:szCs w:val="24"/>
        </w:rPr>
        <w:t>I.1</w:t>
      </w:r>
      <w:r w:rsidRPr="00277590">
        <w:rPr>
          <w:rFonts w:cs="Arial"/>
          <w:color w:val="FF0000"/>
          <w:szCs w:val="24"/>
        </w:rPr>
        <w:tab/>
        <w:t xml:space="preserve">These key requirements apply to </w:t>
      </w:r>
      <w:r w:rsidRPr="00277590">
        <w:rPr>
          <w:rFonts w:cs="Arial"/>
          <w:i/>
          <w:color w:val="FF0000"/>
          <w:szCs w:val="24"/>
        </w:rPr>
        <w:t xml:space="preserve">onshore transmission systems. </w:t>
      </w:r>
      <w:r w:rsidRPr="00277590">
        <w:rPr>
          <w:rFonts w:cs="Arial"/>
          <w:iCs/>
          <w:color w:val="FF0000"/>
          <w:szCs w:val="24"/>
        </w:rPr>
        <w:t xml:space="preserve">In the case of </w:t>
      </w:r>
      <w:r w:rsidRPr="00277590">
        <w:rPr>
          <w:rFonts w:cs="Arial"/>
          <w:i/>
          <w:color w:val="FF0000"/>
          <w:szCs w:val="24"/>
        </w:rPr>
        <w:t xml:space="preserve">offshore transmission systems, </w:t>
      </w:r>
      <w:r w:rsidRPr="00277590">
        <w:rPr>
          <w:rFonts w:cs="Arial"/>
          <w:iCs/>
          <w:color w:val="FF0000"/>
          <w:szCs w:val="24"/>
        </w:rPr>
        <w:t xml:space="preserve">the requirements of this Appendix I would only be applied to those </w:t>
      </w:r>
      <w:r w:rsidRPr="00277590">
        <w:rPr>
          <w:rFonts w:cs="Arial"/>
          <w:i/>
          <w:color w:val="FF0000"/>
          <w:szCs w:val="24"/>
        </w:rPr>
        <w:t>offshore transmission systems</w:t>
      </w:r>
      <w:r w:rsidRPr="00277590">
        <w:rPr>
          <w:rFonts w:cs="Arial"/>
          <w:iCs/>
          <w:color w:val="FF0000"/>
          <w:szCs w:val="24"/>
        </w:rPr>
        <w:t xml:space="preserve"> who </w:t>
      </w:r>
      <w:r w:rsidRPr="00277590">
        <w:rPr>
          <w:rFonts w:ascii="Helvetica-Bold" w:hAnsi="Helvetica-Bold" w:cs="Helvetica-Bold"/>
          <w:color w:val="FF0000"/>
          <w:lang w:eastAsia="en-GB"/>
        </w:rPr>
        <w:t xml:space="preserve">had concluded </w:t>
      </w:r>
      <w:r w:rsidRPr="00277590">
        <w:rPr>
          <w:color w:val="FF0000"/>
        </w:rPr>
        <w:t>design contracts for their assets on or after</w:t>
      </w:r>
      <w:r w:rsidRPr="00277590">
        <w:rPr>
          <w:rFonts w:ascii="Helvetica-Bold" w:hAnsi="Helvetica-Bold" w:cs="Helvetica-Bold"/>
          <w:color w:val="FF0000"/>
          <w:lang w:eastAsia="en-GB"/>
        </w:rPr>
        <w:t xml:space="preserve"> XXXX </w:t>
      </w:r>
      <w:r w:rsidRPr="00277590">
        <w:rPr>
          <w:rFonts w:ascii="Helvetica-Bold" w:hAnsi="Helvetica-Bold" w:cs="Helvetica-Bold"/>
          <w:i/>
          <w:iCs/>
          <w:color w:val="FF0000"/>
          <w:lang w:eastAsia="en-GB"/>
        </w:rPr>
        <w:t>(12 months after approval of CM089 for example if Ofgem approve CM089 on 01/12/2023 then XXXX would become 01/12/2024)</w:t>
      </w:r>
      <w:r w:rsidRPr="00277590">
        <w:rPr>
          <w:rFonts w:cs="Arial"/>
          <w:iCs/>
          <w:color w:val="FF0000"/>
          <w:szCs w:val="24"/>
        </w:rPr>
        <w:t>.</w:t>
      </w:r>
    </w:p>
    <w:p w14:paraId="4377C962" w14:textId="77777777" w:rsidR="00E256C7" w:rsidRPr="00277590" w:rsidRDefault="00E256C7" w:rsidP="00E256C7">
      <w:pPr>
        <w:rPr>
          <w:rFonts w:cs="Arial"/>
          <w:iCs/>
          <w:color w:val="FF0000"/>
          <w:szCs w:val="24"/>
        </w:rPr>
      </w:pPr>
    </w:p>
    <w:p w14:paraId="1115B81F" w14:textId="77777777" w:rsidR="00E256C7" w:rsidRPr="00277590" w:rsidRDefault="00E256C7" w:rsidP="00E256C7">
      <w:pPr>
        <w:pStyle w:val="Appendixlevel3"/>
        <w:numPr>
          <w:ilvl w:val="0"/>
          <w:numId w:val="0"/>
        </w:numPr>
        <w:ind w:left="1560" w:hanging="851"/>
        <w:rPr>
          <w:color w:val="FF0000"/>
        </w:rPr>
      </w:pPr>
      <w:r w:rsidRPr="00277590">
        <w:rPr>
          <w:color w:val="FF0000"/>
        </w:rPr>
        <w:t>I.1.1</w:t>
      </w:r>
      <w:r w:rsidRPr="00277590">
        <w:rPr>
          <w:color w:val="FF0000"/>
        </w:rPr>
        <w:tab/>
        <w:t xml:space="preserve">Each </w:t>
      </w:r>
      <w:r w:rsidRPr="00277590">
        <w:rPr>
          <w:i/>
          <w:iCs/>
          <w:color w:val="FF0000"/>
        </w:rPr>
        <w:t>transmission system</w:t>
      </w:r>
      <w:r w:rsidRPr="00277590">
        <w:rPr>
          <w:color w:val="FF0000"/>
        </w:rPr>
        <w:t xml:space="preserve"> shall be designed to facilitate participation in a </w:t>
      </w:r>
      <w:r w:rsidRPr="00277590">
        <w:rPr>
          <w:i/>
          <w:iCs/>
          <w:color w:val="FF0000"/>
        </w:rPr>
        <w:t>restoration plan</w:t>
      </w:r>
      <w:r w:rsidRPr="00277590">
        <w:rPr>
          <w:color w:val="FF0000"/>
        </w:rPr>
        <w:t xml:space="preserve"> as appropriate including but not limited to reactive gain and the ability for generation to energise sections of the transmission system.</w:t>
      </w:r>
    </w:p>
    <w:p w14:paraId="09453E3A" w14:textId="77777777" w:rsidR="00E256C7" w:rsidRPr="00277590" w:rsidRDefault="00E256C7" w:rsidP="00E256C7">
      <w:pPr>
        <w:pStyle w:val="Appendixlevel3"/>
        <w:numPr>
          <w:ilvl w:val="0"/>
          <w:numId w:val="0"/>
        </w:numPr>
        <w:ind w:left="1560" w:hanging="851"/>
        <w:rPr>
          <w:color w:val="FF0000"/>
        </w:rPr>
      </w:pPr>
      <w:r w:rsidRPr="00277590">
        <w:rPr>
          <w:color w:val="FF0000"/>
        </w:rPr>
        <w:t>I.1.2</w:t>
      </w:r>
      <w:r w:rsidRPr="00277590">
        <w:rPr>
          <w:color w:val="FF0000"/>
        </w:rPr>
        <w:tab/>
        <w:t xml:space="preserve">In addition to the requirements of I1.1, each </w:t>
      </w:r>
      <w:r w:rsidRPr="00277590">
        <w:rPr>
          <w:i/>
          <w:iCs/>
          <w:color w:val="FF0000"/>
        </w:rPr>
        <w:t>transmission system</w:t>
      </w:r>
      <w:r w:rsidRPr="00277590">
        <w:rPr>
          <w:color w:val="FF0000"/>
        </w:rPr>
        <w:t xml:space="preserve"> shall be designed to permit </w:t>
      </w:r>
      <w:r w:rsidRPr="00277590">
        <w:rPr>
          <w:i/>
          <w:iCs/>
          <w:color w:val="FF0000"/>
        </w:rPr>
        <w:t>power stations</w:t>
      </w:r>
      <w:r w:rsidRPr="00277590">
        <w:rPr>
          <w:color w:val="FF0000"/>
        </w:rPr>
        <w:t xml:space="preserve"> to be subsequently synchronised to the </w:t>
      </w:r>
      <w:r w:rsidRPr="00277590">
        <w:rPr>
          <w:i/>
          <w:iCs/>
          <w:color w:val="FF0000"/>
        </w:rPr>
        <w:t>transmission system</w:t>
      </w:r>
      <w:r w:rsidRPr="00277590">
        <w:rPr>
          <w:color w:val="FF0000"/>
        </w:rPr>
        <w:t xml:space="preserve"> and operated within their normal operational capability limits.</w:t>
      </w:r>
    </w:p>
    <w:p w14:paraId="4070FD0E" w14:textId="30882E5B" w:rsidR="00E256C7" w:rsidRPr="00277590" w:rsidRDefault="00277590" w:rsidP="00277590">
      <w:pPr>
        <w:pStyle w:val="Appendixlevel3"/>
        <w:numPr>
          <w:ilvl w:val="0"/>
          <w:numId w:val="0"/>
        </w:numPr>
        <w:ind w:left="1437" w:hanging="870"/>
        <w:rPr>
          <w:color w:val="FF0000"/>
        </w:rPr>
      </w:pPr>
      <w:r>
        <w:rPr>
          <w:color w:val="FF0000"/>
        </w:rPr>
        <w:t xml:space="preserve">  </w:t>
      </w:r>
      <w:r w:rsidR="00E256C7" w:rsidRPr="00277590">
        <w:rPr>
          <w:color w:val="FF0000"/>
        </w:rPr>
        <w:t>I.1.3</w:t>
      </w:r>
      <w:r w:rsidR="00E256C7" w:rsidRPr="00277590">
        <w:rPr>
          <w:color w:val="FF0000"/>
        </w:rPr>
        <w:tab/>
        <w:t xml:space="preserve">The no load gain between adjacent substations shall be designed to prevent </w:t>
      </w:r>
      <w:r w:rsidRPr="00277590">
        <w:rPr>
          <w:color w:val="FF0000"/>
        </w:rPr>
        <w:t xml:space="preserve">    </w:t>
      </w:r>
      <w:r w:rsidR="00E256C7" w:rsidRPr="00277590">
        <w:rPr>
          <w:color w:val="FF0000"/>
        </w:rPr>
        <w:t>system collapse during restoration.</w:t>
      </w:r>
    </w:p>
    <w:p w14:paraId="0645F897" w14:textId="77777777" w:rsidR="00050444" w:rsidRDefault="00050444" w:rsidP="00BD3E26">
      <w:pPr>
        <w:pStyle w:val="CA3"/>
      </w:pPr>
      <w:bookmarkStart w:id="22" w:name="_Toc138430829"/>
      <w:r>
        <w:t xml:space="preserve">Workgroup </w:t>
      </w:r>
      <w:r w:rsidR="005E3456">
        <w:t>c</w:t>
      </w:r>
      <w:r>
        <w:t>onsiderations</w:t>
      </w:r>
      <w:bookmarkEnd w:id="22"/>
    </w:p>
    <w:p w14:paraId="455E71CD" w14:textId="6B5A4C94" w:rsidR="00D16700" w:rsidRDefault="00D16700" w:rsidP="00D16700">
      <w:pPr>
        <w:spacing w:line="240" w:lineRule="auto"/>
        <w:jc w:val="both"/>
        <w:textAlignment w:val="baseline"/>
        <w:rPr>
          <w:rFonts w:cs="Arial"/>
        </w:rPr>
      </w:pPr>
      <w:r w:rsidRPr="0E23A174">
        <w:rPr>
          <w:rFonts w:cs="Arial"/>
        </w:rPr>
        <w:t xml:space="preserve">The Workgroup </w:t>
      </w:r>
      <w:r w:rsidRPr="00B3491E">
        <w:rPr>
          <w:rFonts w:cs="Arial"/>
        </w:rPr>
        <w:t>convened</w:t>
      </w:r>
      <w:r w:rsidR="153F183D" w:rsidRPr="00B3491E">
        <w:rPr>
          <w:rFonts w:cs="Arial"/>
        </w:rPr>
        <w:t xml:space="preserve"> </w:t>
      </w:r>
      <w:r w:rsidR="00D91F60">
        <w:rPr>
          <w:rFonts w:cs="Arial"/>
        </w:rPr>
        <w:t>6</w:t>
      </w:r>
      <w:r w:rsidR="153F183D" w:rsidRPr="00B3491E">
        <w:rPr>
          <w:rFonts w:cs="Arial"/>
        </w:rPr>
        <w:t xml:space="preserve"> times</w:t>
      </w:r>
      <w:r w:rsidR="153F183D" w:rsidRPr="0E23A174">
        <w:rPr>
          <w:rFonts w:cs="Arial"/>
        </w:rPr>
        <w:t xml:space="preserve"> </w:t>
      </w:r>
      <w:r w:rsidRPr="0E23A174">
        <w:rPr>
          <w:rFonts w:cs="Arial"/>
        </w:rPr>
        <w:t xml:space="preserve">to discuss the perceived issue, detail the scope of the proposed defect, devise potential </w:t>
      </w:r>
      <w:r w:rsidR="00590ED9" w:rsidRPr="0E23A174">
        <w:rPr>
          <w:rFonts w:cs="Arial"/>
        </w:rPr>
        <w:t>solutions,</w:t>
      </w:r>
      <w:r w:rsidRPr="0E23A174">
        <w:rPr>
          <w:rFonts w:cs="Arial"/>
        </w:rPr>
        <w:t xml:space="preserve"> and assess the proposal in terms of the Applicable Code Objectives. </w:t>
      </w:r>
    </w:p>
    <w:p w14:paraId="2C81BF0E" w14:textId="77777777" w:rsidR="00D91F60" w:rsidRDefault="00D91F60" w:rsidP="00D16700">
      <w:pPr>
        <w:spacing w:line="240" w:lineRule="auto"/>
        <w:jc w:val="both"/>
        <w:textAlignment w:val="baseline"/>
        <w:rPr>
          <w:rFonts w:cs="Arial"/>
        </w:rPr>
      </w:pPr>
    </w:p>
    <w:p w14:paraId="53EDF56D" w14:textId="267C6BAE" w:rsidR="006C1DDB" w:rsidRDefault="006C1DDB" w:rsidP="006C1DDB">
      <w:pPr>
        <w:pStyle w:val="TOCMOD"/>
        <w:framePr w:hSpace="0" w:vSpace="0" w:wrap="auto" w:vAnchor="margin" w:yAlign="inline"/>
        <w:spacing w:after="240"/>
        <w:rPr>
          <w:ins w:id="23" w:author="ESO Code Admin" w:date="2023-06-23T11:00:00Z"/>
          <w:b w:val="0"/>
          <w:bCs w:val="0"/>
          <w:noProof w:val="0"/>
          <w:color w:val="auto"/>
        </w:rPr>
      </w:pPr>
      <w:ins w:id="24" w:author="ESO Code Admin" w:date="2023-06-23T11:00:00Z">
        <w:r w:rsidRPr="00C44804">
          <w:rPr>
            <w:b w:val="0"/>
            <w:bCs w:val="0"/>
            <w:noProof w:val="0"/>
            <w:color w:val="auto"/>
          </w:rPr>
          <w:t>The Workgroup held their Workgroup Consultation between 31 May 2023 – 20 June 2023 and received</w:t>
        </w:r>
        <w:r>
          <w:rPr>
            <w:b w:val="0"/>
            <w:bCs w:val="0"/>
            <w:noProof w:val="0"/>
            <w:color w:val="auto"/>
          </w:rPr>
          <w:t xml:space="preserve"> 2 </w:t>
        </w:r>
      </w:ins>
      <w:ins w:id="25" w:author="ESO Code Admin" w:date="2023-06-23T11:05:00Z">
        <w:r w:rsidR="00A87B24">
          <w:rPr>
            <w:b w:val="0"/>
            <w:bCs w:val="0"/>
            <w:noProof w:val="0"/>
            <w:color w:val="auto"/>
          </w:rPr>
          <w:t xml:space="preserve">non confidential </w:t>
        </w:r>
      </w:ins>
      <w:ins w:id="26" w:author="ESO Code Admin" w:date="2023-06-23T11:00:00Z">
        <w:r>
          <w:rPr>
            <w:b w:val="0"/>
            <w:bCs w:val="0"/>
            <w:noProof w:val="0"/>
            <w:color w:val="auto"/>
          </w:rPr>
          <w:t>responses</w:t>
        </w:r>
      </w:ins>
      <w:ins w:id="27" w:author="ESO Code Admin" w:date="2023-06-23T11:05:00Z">
        <w:r w:rsidR="00A87B24">
          <w:rPr>
            <w:b w:val="0"/>
            <w:bCs w:val="0"/>
            <w:noProof w:val="0"/>
            <w:color w:val="auto"/>
          </w:rPr>
          <w:t xml:space="preserve"> (and no confidential re</w:t>
        </w:r>
        <w:r w:rsidR="00AB3B91">
          <w:rPr>
            <w:b w:val="0"/>
            <w:bCs w:val="0"/>
            <w:noProof w:val="0"/>
            <w:color w:val="auto"/>
          </w:rPr>
          <w:t>spons</w:t>
        </w:r>
      </w:ins>
      <w:ins w:id="28" w:author="ESO Code Admin" w:date="2023-06-23T11:06:00Z">
        <w:r w:rsidR="00AB3B91">
          <w:rPr>
            <w:b w:val="0"/>
            <w:bCs w:val="0"/>
            <w:noProof w:val="0"/>
            <w:color w:val="auto"/>
          </w:rPr>
          <w:t>es)</w:t>
        </w:r>
      </w:ins>
      <w:ins w:id="29" w:author="ESO Code Admin" w:date="2023-06-23T11:00:00Z">
        <w:r>
          <w:rPr>
            <w:b w:val="0"/>
            <w:bCs w:val="0"/>
            <w:noProof w:val="0"/>
            <w:color w:val="auto"/>
          </w:rPr>
          <w:t xml:space="preserve">. The full responses can be found in Annex </w:t>
        </w:r>
        <w:r>
          <w:rPr>
            <w:b w:val="0"/>
            <w:bCs w:val="0"/>
            <w:noProof w:val="0"/>
            <w:color w:val="auto"/>
            <w:highlight w:val="yellow"/>
          </w:rPr>
          <w:t>XX</w:t>
        </w:r>
        <w:r>
          <w:rPr>
            <w:b w:val="0"/>
            <w:bCs w:val="0"/>
            <w:noProof w:val="0"/>
            <w:color w:val="auto"/>
          </w:rPr>
          <w:t>. Key points are summarised below</w:t>
        </w:r>
      </w:ins>
      <w:ins w:id="30" w:author="ESO Code Admin" w:date="2023-06-23T11:24:00Z">
        <w:r w:rsidR="00DE3534">
          <w:rPr>
            <w:b w:val="0"/>
            <w:bCs w:val="0"/>
            <w:noProof w:val="0"/>
            <w:color w:val="auto"/>
          </w:rPr>
          <w:t xml:space="preserve">, explanations as to why </w:t>
        </w:r>
      </w:ins>
      <w:ins w:id="31" w:author="ESO Code Admin" w:date="2023-06-23T11:22:00Z">
        <w:r w:rsidR="00FA25C6">
          <w:rPr>
            <w:b w:val="0"/>
            <w:bCs w:val="0"/>
            <w:noProof w:val="0"/>
            <w:color w:val="auto"/>
          </w:rPr>
          <w:t xml:space="preserve">no changes were </w:t>
        </w:r>
      </w:ins>
      <w:ins w:id="32" w:author="ESO Code Admin" w:date="2023-06-23T11:23:00Z">
        <w:r w:rsidR="00640062">
          <w:rPr>
            <w:b w:val="0"/>
            <w:bCs w:val="0"/>
            <w:noProof w:val="0"/>
            <w:color w:val="auto"/>
          </w:rPr>
          <w:t>made to the solution</w:t>
        </w:r>
      </w:ins>
      <w:ins w:id="33" w:author="ESO Code Admin" w:date="2023-06-23T11:24:00Z">
        <w:r w:rsidR="007E46D1">
          <w:rPr>
            <w:b w:val="0"/>
            <w:bCs w:val="0"/>
            <w:noProof w:val="0"/>
            <w:color w:val="auto"/>
          </w:rPr>
          <w:t xml:space="preserve"> based on </w:t>
        </w:r>
      </w:ins>
      <w:ins w:id="34" w:author="ESO Code Admin" w:date="2023-06-23T11:00:00Z">
        <w:r w:rsidR="00CD131F">
          <w:rPr>
            <w:b w:val="0"/>
            <w:bCs w:val="0"/>
            <w:noProof w:val="0"/>
            <w:color w:val="auto"/>
          </w:rPr>
          <w:t xml:space="preserve">concerns raised </w:t>
        </w:r>
      </w:ins>
      <w:ins w:id="35" w:author="ESO Code Admin" w:date="2023-06-23T11:25:00Z">
        <w:r w:rsidR="001B4BD6">
          <w:rPr>
            <w:b w:val="0"/>
            <w:bCs w:val="0"/>
            <w:noProof w:val="0"/>
            <w:color w:val="auto"/>
          </w:rPr>
          <w:t>are within</w:t>
        </w:r>
      </w:ins>
      <w:ins w:id="36" w:author="ESO Code Admin" w:date="2023-06-23T11:00:00Z">
        <w:r w:rsidR="00CD131F">
          <w:rPr>
            <w:b w:val="0"/>
            <w:bCs w:val="0"/>
            <w:noProof w:val="0"/>
            <w:color w:val="auto"/>
          </w:rPr>
          <w:t xml:space="preserve"> the </w:t>
        </w:r>
      </w:ins>
      <w:ins w:id="37" w:author="ESO Code Admin" w:date="2023-06-23T11:01:00Z">
        <w:r w:rsidR="00D34B06">
          <w:rPr>
            <w:b w:val="0"/>
            <w:bCs w:val="0"/>
            <w:noProof w:val="0"/>
            <w:color w:val="auto"/>
          </w:rPr>
          <w:t>main body of the document</w:t>
        </w:r>
      </w:ins>
      <w:ins w:id="38" w:author="ESO Code Admin" w:date="2023-06-23T11:00:00Z">
        <w:r>
          <w:rPr>
            <w:b w:val="0"/>
            <w:bCs w:val="0"/>
            <w:noProof w:val="0"/>
            <w:color w:val="auto"/>
          </w:rPr>
          <w:t>:</w:t>
        </w:r>
      </w:ins>
    </w:p>
    <w:p w14:paraId="6AED4411" w14:textId="3D78F5AC" w:rsidR="006C1DDB" w:rsidRDefault="006C1DDB" w:rsidP="006C1DDB">
      <w:pPr>
        <w:pStyle w:val="TOCMOD"/>
        <w:framePr w:hSpace="0" w:vSpace="0" w:wrap="auto" w:vAnchor="margin" w:yAlign="inline"/>
        <w:numPr>
          <w:ilvl w:val="0"/>
          <w:numId w:val="39"/>
        </w:numPr>
        <w:spacing w:after="240"/>
        <w:rPr>
          <w:ins w:id="39" w:author="ESO Code Admin" w:date="2023-06-23T11:00:00Z"/>
          <w:b w:val="0"/>
          <w:bCs w:val="0"/>
          <w:noProof w:val="0"/>
          <w:color w:val="auto"/>
        </w:rPr>
      </w:pPr>
      <w:ins w:id="40" w:author="ESO Code Admin" w:date="2023-06-23T11:00:00Z">
        <w:r>
          <w:rPr>
            <w:b w:val="0"/>
            <w:bCs w:val="0"/>
            <w:noProof w:val="0"/>
            <w:color w:val="auto"/>
          </w:rPr>
          <w:lastRenderedPageBreak/>
          <w:t>One of the respondents (the Proposer) was suppor</w:t>
        </w:r>
      </w:ins>
      <w:ins w:id="41" w:author="ESO Code Admin" w:date="2023-06-23T12:42:00Z">
        <w:r w:rsidR="007A51D6">
          <w:rPr>
            <w:b w:val="0"/>
            <w:bCs w:val="0"/>
            <w:noProof w:val="0"/>
            <w:color w:val="auto"/>
          </w:rPr>
          <w:t>tiv</w:t>
        </w:r>
        <w:r w:rsidR="00140DAA">
          <w:rPr>
            <w:b w:val="0"/>
            <w:bCs w:val="0"/>
            <w:noProof w:val="0"/>
            <w:color w:val="auto"/>
          </w:rPr>
          <w:t>e</w:t>
        </w:r>
      </w:ins>
      <w:ins w:id="42" w:author="ESO Code Admin" w:date="2023-06-23T11:00:00Z">
        <w:r>
          <w:rPr>
            <w:b w:val="0"/>
            <w:bCs w:val="0"/>
            <w:noProof w:val="0"/>
            <w:color w:val="auto"/>
          </w:rPr>
          <w:t xml:space="preserve"> of the implementation approach and felt that it would better facilitate the Applicable Objectives i, ii and iv with being neutral to Applicable Objective iii.</w:t>
        </w:r>
      </w:ins>
    </w:p>
    <w:p w14:paraId="2B59287A" w14:textId="77777777" w:rsidR="006C1DDB" w:rsidRDefault="006C1DDB" w:rsidP="006C1DDB">
      <w:pPr>
        <w:pStyle w:val="TOCMOD"/>
        <w:framePr w:hSpace="0" w:vSpace="0" w:wrap="auto" w:vAnchor="margin" w:yAlign="inline"/>
        <w:numPr>
          <w:ilvl w:val="0"/>
          <w:numId w:val="39"/>
        </w:numPr>
        <w:spacing w:after="240"/>
        <w:rPr>
          <w:ins w:id="43" w:author="ESO Code Admin" w:date="2023-06-23T11:00:00Z"/>
          <w:b w:val="0"/>
          <w:bCs w:val="0"/>
          <w:noProof w:val="0"/>
          <w:color w:val="auto"/>
        </w:rPr>
      </w:pPr>
      <w:ins w:id="44" w:author="ESO Code Admin" w:date="2023-06-23T11:00:00Z">
        <w:r>
          <w:rPr>
            <w:b w:val="0"/>
            <w:bCs w:val="0"/>
            <w:noProof w:val="0"/>
            <w:color w:val="auto"/>
          </w:rPr>
          <w:t>One of the respondents was not supportive of the implementation approach and felt that the modification would not better facilitate any of the Applicable Objectives.</w:t>
        </w:r>
      </w:ins>
    </w:p>
    <w:p w14:paraId="1672A42B" w14:textId="77777777" w:rsidR="006C1DDB" w:rsidRDefault="006C1DDB" w:rsidP="006C1DDB">
      <w:pPr>
        <w:pStyle w:val="TOCMOD"/>
        <w:framePr w:hSpace="0" w:vSpace="0" w:wrap="auto" w:vAnchor="margin" w:yAlign="inline"/>
        <w:numPr>
          <w:ilvl w:val="0"/>
          <w:numId w:val="39"/>
        </w:numPr>
        <w:spacing w:after="240"/>
        <w:rPr>
          <w:ins w:id="45" w:author="ESO Code Admin" w:date="2023-06-23T11:00:00Z"/>
          <w:b w:val="0"/>
          <w:bCs w:val="0"/>
          <w:noProof w:val="0"/>
          <w:color w:val="auto"/>
        </w:rPr>
      </w:pPr>
      <w:ins w:id="46" w:author="ESO Code Admin" w:date="2023-06-23T11:00:00Z">
        <w:r w:rsidRPr="0091408D">
          <w:rPr>
            <w:b w:val="0"/>
            <w:bCs w:val="0"/>
            <w:noProof w:val="0"/>
            <w:color w:val="auto"/>
          </w:rPr>
          <w:t>The respondent who was supportive of the implementation</w:t>
        </w:r>
        <w:r>
          <w:rPr>
            <w:b w:val="0"/>
            <w:bCs w:val="0"/>
            <w:noProof w:val="0"/>
            <w:color w:val="auto"/>
          </w:rPr>
          <w:t xml:space="preserve"> approach</w:t>
        </w:r>
        <w:r w:rsidRPr="0091408D">
          <w:rPr>
            <w:b w:val="0"/>
            <w:bCs w:val="0"/>
            <w:noProof w:val="0"/>
            <w:color w:val="auto"/>
          </w:rPr>
          <w:t xml:space="preserve"> stated that</w:t>
        </w:r>
        <w:r>
          <w:rPr>
            <w:b w:val="0"/>
            <w:bCs w:val="0"/>
            <w:noProof w:val="0"/>
            <w:color w:val="auto"/>
          </w:rPr>
          <w:t xml:space="preserve"> the solution </w:t>
        </w:r>
        <w:r w:rsidRPr="00F2733D">
          <w:rPr>
            <w:b w:val="0"/>
            <w:bCs w:val="0"/>
            <w:noProof w:val="0"/>
            <w:color w:val="auto"/>
          </w:rPr>
          <w:t>satisfies the requirements of the E</w:t>
        </w:r>
        <w:r>
          <w:rPr>
            <w:b w:val="0"/>
            <w:bCs w:val="0"/>
            <w:noProof w:val="0"/>
            <w:color w:val="auto"/>
          </w:rPr>
          <w:t>SRS</w:t>
        </w:r>
        <w:r w:rsidRPr="00F2733D">
          <w:rPr>
            <w:b w:val="0"/>
            <w:bCs w:val="0"/>
            <w:noProof w:val="0"/>
            <w:color w:val="auto"/>
          </w:rPr>
          <w:t>;</w:t>
        </w:r>
        <w:r>
          <w:rPr>
            <w:b w:val="0"/>
            <w:bCs w:val="0"/>
            <w:noProof w:val="0"/>
            <w:color w:val="auto"/>
          </w:rPr>
          <w:t xml:space="preserve"> that</w:t>
        </w:r>
        <w:r w:rsidRPr="00F2733D">
          <w:rPr>
            <w:b w:val="0"/>
            <w:bCs w:val="0"/>
            <w:noProof w:val="0"/>
            <w:color w:val="auto"/>
          </w:rPr>
          <w:t xml:space="preserve"> it includes OFTOs in future restoration strategies and overall makes the Transmission System more robust and resilient to potential disturbances from a weak network and achieves a much higher level of resilience compared to the current SQSS baseline</w:t>
        </w:r>
      </w:ins>
    </w:p>
    <w:p w14:paraId="4710C2EA" w14:textId="77777777" w:rsidR="006C1DDB" w:rsidRPr="0091408D" w:rsidRDefault="006C1DDB" w:rsidP="006C1DDB">
      <w:pPr>
        <w:pStyle w:val="TOCMOD"/>
        <w:framePr w:hSpace="0" w:vSpace="0" w:wrap="auto" w:vAnchor="margin" w:yAlign="inline"/>
        <w:numPr>
          <w:ilvl w:val="0"/>
          <w:numId w:val="39"/>
        </w:numPr>
        <w:spacing w:after="240"/>
        <w:rPr>
          <w:ins w:id="47" w:author="ESO Code Admin" w:date="2023-06-23T11:00:00Z"/>
          <w:b w:val="0"/>
          <w:bCs w:val="0"/>
          <w:noProof w:val="0"/>
          <w:color w:val="auto"/>
        </w:rPr>
      </w:pPr>
      <w:ins w:id="48" w:author="ESO Code Admin" w:date="2023-06-23T11:00:00Z">
        <w:r w:rsidRPr="0091408D">
          <w:rPr>
            <w:b w:val="0"/>
            <w:bCs w:val="0"/>
            <w:noProof w:val="0"/>
            <w:color w:val="auto"/>
          </w:rPr>
          <w:t>The respondent who was not supportive of the implementation</w:t>
        </w:r>
        <w:r>
          <w:rPr>
            <w:b w:val="0"/>
            <w:bCs w:val="0"/>
            <w:noProof w:val="0"/>
            <w:color w:val="auto"/>
          </w:rPr>
          <w:t xml:space="preserve"> approach</w:t>
        </w:r>
        <w:r w:rsidRPr="0091408D">
          <w:rPr>
            <w:b w:val="0"/>
            <w:bCs w:val="0"/>
            <w:noProof w:val="0"/>
            <w:color w:val="auto"/>
          </w:rPr>
          <w:t xml:space="preserve"> stated that there should be a defined set of design criteria and that the proposed solution was oversimplified and qualitative</w:t>
        </w:r>
        <w:r>
          <w:rPr>
            <w:b w:val="0"/>
            <w:bCs w:val="0"/>
            <w:noProof w:val="0"/>
            <w:color w:val="auto"/>
          </w:rPr>
          <w:t xml:space="preserve">. They did not feel that the proposed solution </w:t>
        </w:r>
        <w:r w:rsidRPr="0091408D">
          <w:rPr>
            <w:b w:val="0"/>
            <w:bCs w:val="0"/>
            <w:noProof w:val="0"/>
            <w:color w:val="auto"/>
          </w:rPr>
          <w:t>aid</w:t>
        </w:r>
        <w:r>
          <w:rPr>
            <w:b w:val="0"/>
            <w:bCs w:val="0"/>
            <w:noProof w:val="0"/>
            <w:color w:val="auto"/>
          </w:rPr>
          <w:t>ed</w:t>
        </w:r>
        <w:r w:rsidRPr="0091408D">
          <w:rPr>
            <w:b w:val="0"/>
            <w:bCs w:val="0"/>
            <w:noProof w:val="0"/>
            <w:color w:val="auto"/>
          </w:rPr>
          <w:t xml:space="preserve"> the clarity needed to design and fund transmission equipment for restoration within the regulatory regime. </w:t>
        </w:r>
      </w:ins>
    </w:p>
    <w:p w14:paraId="691254CF" w14:textId="77777777" w:rsidR="006C1DDB" w:rsidRDefault="006C1DDB" w:rsidP="006C1DDB">
      <w:pPr>
        <w:pStyle w:val="TOCMOD"/>
        <w:framePr w:hSpace="0" w:vSpace="0" w:wrap="auto" w:vAnchor="margin" w:yAlign="inline"/>
        <w:numPr>
          <w:ilvl w:val="0"/>
          <w:numId w:val="39"/>
        </w:numPr>
        <w:spacing w:after="240"/>
        <w:rPr>
          <w:ins w:id="49" w:author="ESO Code Admin" w:date="2023-06-23T11:00:00Z"/>
          <w:b w:val="0"/>
          <w:bCs w:val="0"/>
          <w:noProof w:val="0"/>
          <w:color w:val="auto"/>
        </w:rPr>
      </w:pPr>
      <w:ins w:id="50" w:author="ESO Code Admin" w:date="2023-06-23T11:00:00Z">
        <w:r>
          <w:rPr>
            <w:b w:val="0"/>
            <w:bCs w:val="0"/>
            <w:noProof w:val="0"/>
            <w:color w:val="auto"/>
          </w:rPr>
          <w:t xml:space="preserve">Both respondents agreed that it was appropriate to include clarification within the SQSS to define the system restoration capability requirements. </w:t>
        </w:r>
      </w:ins>
    </w:p>
    <w:p w14:paraId="7F4C862D" w14:textId="47DBDA8B" w:rsidR="006C1DDB" w:rsidRDefault="006C1DDB" w:rsidP="006C1DDB">
      <w:pPr>
        <w:pStyle w:val="TOCMOD"/>
        <w:framePr w:hSpace="0" w:vSpace="0" w:wrap="auto" w:vAnchor="margin" w:yAlign="inline"/>
        <w:numPr>
          <w:ilvl w:val="0"/>
          <w:numId w:val="39"/>
        </w:numPr>
        <w:spacing w:after="240"/>
        <w:rPr>
          <w:ins w:id="51" w:author="ESO Code Admin" w:date="2023-06-23T11:00:00Z"/>
          <w:b w:val="0"/>
          <w:bCs w:val="0"/>
          <w:noProof w:val="0"/>
          <w:color w:val="auto"/>
        </w:rPr>
      </w:pPr>
      <w:ins w:id="52" w:author="ESO Code Admin" w:date="2023-06-23T11:00:00Z">
        <w:r>
          <w:rPr>
            <w:b w:val="0"/>
            <w:bCs w:val="0"/>
            <w:noProof w:val="0"/>
            <w:color w:val="auto"/>
          </w:rPr>
          <w:t xml:space="preserve">Both respondents agreed that it was clear that </w:t>
        </w:r>
        <w:r w:rsidRPr="001714D7">
          <w:rPr>
            <w:b w:val="0"/>
            <w:bCs w:val="0"/>
            <w:noProof w:val="0"/>
            <w:color w:val="auto"/>
          </w:rPr>
          <w:t>Appendix I.1.2 applies only to the post restoration plan phase, including energisation of the next user on the network, restoration of auxiliary supplies or subsequent energisation of other parts of the transmission system</w:t>
        </w:r>
        <w:r>
          <w:rPr>
            <w:b w:val="0"/>
            <w:bCs w:val="0"/>
            <w:noProof w:val="0"/>
            <w:color w:val="auto"/>
          </w:rPr>
          <w:t>. However, one respondent felt that in practice this would be needed for all connections including restoration</w:t>
        </w:r>
      </w:ins>
      <w:ins w:id="53" w:author="ESO Code Admin" w:date="2023-06-23T15:50:00Z">
        <w:r w:rsidR="00936DDA">
          <w:rPr>
            <w:b w:val="0"/>
            <w:bCs w:val="0"/>
            <w:noProof w:val="0"/>
            <w:color w:val="auto"/>
          </w:rPr>
          <w:t xml:space="preserve"> </w:t>
        </w:r>
      </w:ins>
      <w:ins w:id="54" w:author="Antony Johnson (ESO)" w:date="2023-06-23T14:35:00Z">
        <w:r w:rsidR="00E44A0D">
          <w:rPr>
            <w:b w:val="0"/>
            <w:bCs w:val="0"/>
            <w:noProof w:val="0"/>
            <w:color w:val="auto"/>
          </w:rPr>
          <w:t>contractors</w:t>
        </w:r>
      </w:ins>
      <w:ins w:id="55" w:author="ESO Code Admin" w:date="2023-06-23T11:00:00Z">
        <w:r>
          <w:rPr>
            <w:b w:val="0"/>
            <w:bCs w:val="0"/>
            <w:noProof w:val="0"/>
            <w:color w:val="auto"/>
          </w:rPr>
          <w:t>, due to the way restoration is procured.</w:t>
        </w:r>
      </w:ins>
    </w:p>
    <w:p w14:paraId="35C46BA7" w14:textId="77777777" w:rsidR="006C1DDB" w:rsidRPr="00962AE9" w:rsidRDefault="006C1DDB" w:rsidP="006C1DDB">
      <w:pPr>
        <w:pStyle w:val="TOCMOD"/>
        <w:framePr w:hSpace="0" w:vSpace="0" w:wrap="auto" w:vAnchor="margin" w:yAlign="inline"/>
        <w:numPr>
          <w:ilvl w:val="0"/>
          <w:numId w:val="39"/>
        </w:numPr>
        <w:spacing w:after="240"/>
        <w:rPr>
          <w:ins w:id="56" w:author="ESO Code Admin" w:date="2023-06-23T11:00:00Z"/>
          <w:b w:val="0"/>
          <w:bCs w:val="0"/>
          <w:noProof w:val="0"/>
          <w:color w:val="auto"/>
        </w:rPr>
      </w:pPr>
      <w:ins w:id="57" w:author="ESO Code Admin" w:date="2023-06-23T11:00:00Z">
        <w:r w:rsidRPr="00962AE9">
          <w:rPr>
            <w:b w:val="0"/>
            <w:bCs w:val="0"/>
            <w:noProof w:val="0"/>
            <w:color w:val="auto"/>
          </w:rPr>
          <w:t>Both respondents agreed that clause Appendix I.1.3 (reference to no load gain) is required as part of modification</w:t>
        </w:r>
        <w:r>
          <w:rPr>
            <w:b w:val="0"/>
            <w:bCs w:val="0"/>
            <w:noProof w:val="0"/>
            <w:color w:val="auto"/>
          </w:rPr>
          <w:t>, however one respondent felt that it needed to be a discreet/ quantified requirement.</w:t>
        </w:r>
      </w:ins>
    </w:p>
    <w:p w14:paraId="17CDC5E7" w14:textId="77777777" w:rsidR="00D6689C" w:rsidRDefault="00D6689C" w:rsidP="00D16700">
      <w:pPr>
        <w:spacing w:line="240" w:lineRule="auto"/>
        <w:jc w:val="both"/>
        <w:textAlignment w:val="baseline"/>
        <w:rPr>
          <w:rFonts w:cs="Arial"/>
        </w:rPr>
      </w:pPr>
    </w:p>
    <w:p w14:paraId="71718EA1" w14:textId="77777777" w:rsidR="00D16700" w:rsidRDefault="00D16700" w:rsidP="00D16700">
      <w:pPr>
        <w:spacing w:line="240" w:lineRule="auto"/>
        <w:jc w:val="both"/>
        <w:textAlignment w:val="baseline"/>
        <w:rPr>
          <w:rFonts w:cs="Arial"/>
          <w:b/>
        </w:rPr>
      </w:pPr>
      <w:r>
        <w:rPr>
          <w:rFonts w:cs="Arial"/>
          <w:b/>
        </w:rPr>
        <w:t>Consideration of the proposer’s solution</w:t>
      </w:r>
    </w:p>
    <w:p w14:paraId="7D1DFD2D" w14:textId="4A4D5CDA" w:rsidR="00222E79" w:rsidRPr="00222E79" w:rsidRDefault="00222E79" w:rsidP="00D16700">
      <w:pPr>
        <w:spacing w:line="240" w:lineRule="auto"/>
        <w:jc w:val="both"/>
        <w:textAlignment w:val="baseline"/>
        <w:rPr>
          <w:iCs/>
          <w:color w:val="FF0000"/>
        </w:rPr>
      </w:pPr>
    </w:p>
    <w:p w14:paraId="62F13CAC" w14:textId="403991C7" w:rsidR="00222E79" w:rsidRPr="00222E79" w:rsidRDefault="00E02400" w:rsidP="00222E79">
      <w:pPr>
        <w:pStyle w:val="BodyText"/>
        <w:rPr>
          <w:rFonts w:eastAsiaTheme="minorEastAsia" w:cs="Arial"/>
          <w:bCs/>
          <w:i/>
          <w:iCs/>
          <w:sz w:val="24"/>
          <w:szCs w:val="32"/>
          <w:lang w:val="en-US"/>
        </w:rPr>
      </w:pPr>
      <w:r>
        <w:rPr>
          <w:rFonts w:eastAsiaTheme="minorEastAsia" w:cs="Arial"/>
          <w:bCs/>
          <w:i/>
          <w:iCs/>
          <w:sz w:val="24"/>
          <w:szCs w:val="32"/>
          <w:lang w:val="en-US"/>
        </w:rPr>
        <w:t>Updates to the SQSS</w:t>
      </w:r>
    </w:p>
    <w:p w14:paraId="506750A0" w14:textId="3EC266E9" w:rsidR="00E02400" w:rsidRDefault="00E02400" w:rsidP="00E02400">
      <w:pPr>
        <w:spacing w:line="240" w:lineRule="auto"/>
        <w:jc w:val="both"/>
        <w:textAlignment w:val="baseline"/>
        <w:rPr>
          <w:rFonts w:cs="Arial"/>
        </w:rPr>
      </w:pPr>
      <w:r>
        <w:rPr>
          <w:rFonts w:cs="Arial"/>
        </w:rPr>
        <w:t>The ERSR subgroups (sub-group reports in Annex 3) which were formerly established prior to the formal implementation of the Industry Codes (</w:t>
      </w:r>
      <w:r w:rsidR="00E71DE6">
        <w:rPr>
          <w:rFonts w:cs="Arial"/>
        </w:rPr>
        <w:t>i.e.,</w:t>
      </w:r>
      <w:r>
        <w:rPr>
          <w:rFonts w:cs="Arial"/>
        </w:rPr>
        <w:t xml:space="preserve"> Grid Code, STC, CUSC, BSC, SQSS) identified potential changes to the SQSS.  These were presented to the SQSS Panel in March 2023</w:t>
      </w:r>
      <w:r w:rsidR="00FA5675">
        <w:rPr>
          <w:rFonts w:cs="Arial"/>
        </w:rPr>
        <w:t xml:space="preserve"> and again in April 2023 where it was agreed the issue should proceed to Workgroup.  </w:t>
      </w:r>
      <w:r>
        <w:rPr>
          <w:rFonts w:cs="Arial"/>
        </w:rPr>
        <w:t xml:space="preserve">  </w:t>
      </w:r>
    </w:p>
    <w:p w14:paraId="268CDB0D" w14:textId="77777777" w:rsidR="00E02400" w:rsidRDefault="00E02400" w:rsidP="00E02400">
      <w:pPr>
        <w:spacing w:line="240" w:lineRule="auto"/>
        <w:jc w:val="both"/>
        <w:textAlignment w:val="baseline"/>
        <w:rPr>
          <w:rFonts w:cs="Arial"/>
        </w:rPr>
      </w:pPr>
    </w:p>
    <w:p w14:paraId="04BC3BCC" w14:textId="659852A9" w:rsidR="00E02400" w:rsidRDefault="00E02400" w:rsidP="00E02400">
      <w:pPr>
        <w:spacing w:line="240" w:lineRule="auto"/>
        <w:jc w:val="both"/>
        <w:textAlignment w:val="baseline"/>
        <w:rPr>
          <w:rFonts w:cs="Arial"/>
        </w:rPr>
      </w:pPr>
      <w:r>
        <w:rPr>
          <w:rFonts w:cs="Arial"/>
        </w:rPr>
        <w:t xml:space="preserve">A key point raised </w:t>
      </w:r>
      <w:ins w:id="58" w:author="ESO Code Admin" w:date="2023-06-23T11:10:00Z">
        <w:r w:rsidR="00CB4D6A">
          <w:rPr>
            <w:rFonts w:cs="Arial"/>
          </w:rPr>
          <w:t>by</w:t>
        </w:r>
      </w:ins>
      <w:ins w:id="59" w:author="ESO Code Admin" w:date="2023-06-23T11:09:00Z">
        <w:r w:rsidR="00CB4D6A">
          <w:rPr>
            <w:rFonts w:cs="Arial"/>
          </w:rPr>
          <w:t xml:space="preserve"> the SQ</w:t>
        </w:r>
      </w:ins>
      <w:ins w:id="60" w:author="ESO Code Admin" w:date="2023-06-23T11:10:00Z">
        <w:r w:rsidR="00CB4D6A">
          <w:rPr>
            <w:rFonts w:cs="Arial"/>
          </w:rPr>
          <w:t xml:space="preserve">SS Panel </w:t>
        </w:r>
      </w:ins>
      <w:r>
        <w:rPr>
          <w:rFonts w:cs="Arial"/>
        </w:rPr>
        <w:t xml:space="preserve">was </w:t>
      </w:r>
      <w:r w:rsidR="005D1101">
        <w:rPr>
          <w:rFonts w:cs="Arial"/>
        </w:rPr>
        <w:t>whether</w:t>
      </w:r>
      <w:r>
        <w:rPr>
          <w:rFonts w:cs="Arial"/>
        </w:rPr>
        <w:t xml:space="preserve"> there needed to be a change to the SQSS to include System Restoration noting that Licence Standards do not apply during a System Restoration.  </w:t>
      </w:r>
    </w:p>
    <w:p w14:paraId="444EABD2" w14:textId="77777777" w:rsidR="00E02400" w:rsidRDefault="00E02400" w:rsidP="00E02400">
      <w:pPr>
        <w:spacing w:line="240" w:lineRule="auto"/>
        <w:jc w:val="both"/>
        <w:textAlignment w:val="baseline"/>
        <w:rPr>
          <w:rFonts w:cs="Arial"/>
        </w:rPr>
      </w:pPr>
    </w:p>
    <w:p w14:paraId="442234F6" w14:textId="50B9575E" w:rsidR="00D22DBA" w:rsidRDefault="00E02400" w:rsidP="00E02400">
      <w:pPr>
        <w:spacing w:line="240" w:lineRule="auto"/>
        <w:jc w:val="both"/>
        <w:textAlignment w:val="baseline"/>
        <w:rPr>
          <w:ins w:id="61" w:author="ESO Code Admin" w:date="2023-06-23T11:07:00Z"/>
          <w:rFonts w:eastAsiaTheme="minorEastAsia" w:cs="Arial"/>
          <w:szCs w:val="32"/>
          <w:lang w:val="en-US"/>
        </w:rPr>
      </w:pPr>
      <w:r>
        <w:rPr>
          <w:rFonts w:cs="Arial"/>
        </w:rPr>
        <w:lastRenderedPageBreak/>
        <w:t>The</w:t>
      </w:r>
      <w:r w:rsidR="005345CD">
        <w:rPr>
          <w:rFonts w:cs="Arial"/>
        </w:rPr>
        <w:t xml:space="preserve"> </w:t>
      </w:r>
      <w:del w:id="62" w:author="ESO Code Admin" w:date="2023-06-23T11:02:00Z">
        <w:r w:rsidR="005345CD" w:rsidDel="00DC3F1B">
          <w:rPr>
            <w:rFonts w:cs="Arial"/>
          </w:rPr>
          <w:delText xml:space="preserve">draft </w:delText>
        </w:r>
      </w:del>
      <w:r>
        <w:rPr>
          <w:rFonts w:cs="Arial"/>
        </w:rPr>
        <w:t>legal text developed</w:t>
      </w:r>
      <w:r w:rsidR="005426B0">
        <w:rPr>
          <w:rFonts w:cs="Arial"/>
        </w:rPr>
        <w:t xml:space="preserve"> by the Workgroup</w:t>
      </w:r>
      <w:r>
        <w:rPr>
          <w:rFonts w:cs="Arial"/>
        </w:rPr>
        <w:t xml:space="preserve"> reflects the minimal requirements that are believed to be introduced into the SQSS</w:t>
      </w:r>
      <w:r w:rsidR="00700A31">
        <w:rPr>
          <w:rFonts w:cs="Arial"/>
        </w:rPr>
        <w:t xml:space="preserve"> to include a System Restoration </w:t>
      </w:r>
      <w:r w:rsidR="005D1101">
        <w:rPr>
          <w:rFonts w:cs="Arial"/>
        </w:rPr>
        <w:t>capability and</w:t>
      </w:r>
      <w:r w:rsidR="00DB2549">
        <w:rPr>
          <w:rFonts w:cs="Arial"/>
        </w:rPr>
        <w:t xml:space="preserve"> does not include </w:t>
      </w:r>
      <w:r w:rsidR="00DB2549" w:rsidRPr="00222E79">
        <w:rPr>
          <w:rFonts w:eastAsiaTheme="minorEastAsia" w:cs="Arial"/>
          <w:szCs w:val="32"/>
          <w:lang w:val="en-US"/>
        </w:rPr>
        <w:t>specific references to relevant clauses/sections</w:t>
      </w:r>
      <w:r w:rsidR="00DB2549">
        <w:rPr>
          <w:rFonts w:eastAsiaTheme="minorEastAsia" w:cs="Arial"/>
          <w:szCs w:val="32"/>
          <w:lang w:val="en-US"/>
        </w:rPr>
        <w:t xml:space="preserve"> of the Grid Code and STC.</w:t>
      </w:r>
      <w:ins w:id="63" w:author="ESO Code Admin" w:date="2023-06-23T11:02:00Z">
        <w:r w:rsidR="006E5780">
          <w:rPr>
            <w:rFonts w:eastAsiaTheme="minorEastAsia" w:cs="Arial"/>
            <w:szCs w:val="32"/>
            <w:lang w:val="en-US"/>
          </w:rPr>
          <w:t xml:space="preserve"> </w:t>
        </w:r>
      </w:ins>
    </w:p>
    <w:p w14:paraId="786338F1" w14:textId="77777777" w:rsidR="00D22DBA" w:rsidRDefault="00D22DBA" w:rsidP="00E02400">
      <w:pPr>
        <w:spacing w:line="240" w:lineRule="auto"/>
        <w:jc w:val="both"/>
        <w:textAlignment w:val="baseline"/>
        <w:rPr>
          <w:ins w:id="64" w:author="ESO Code Admin" w:date="2023-06-23T11:10:00Z"/>
          <w:rFonts w:eastAsiaTheme="minorEastAsia" w:cs="Arial"/>
          <w:szCs w:val="32"/>
          <w:lang w:val="en-US"/>
        </w:rPr>
      </w:pPr>
    </w:p>
    <w:p w14:paraId="1D4641AB" w14:textId="17947C3C" w:rsidR="00DF73C7" w:rsidRDefault="00C15F6B" w:rsidP="00DF73C7">
      <w:pPr>
        <w:spacing w:line="240" w:lineRule="auto"/>
        <w:jc w:val="both"/>
        <w:textAlignment w:val="baseline"/>
        <w:rPr>
          <w:ins w:id="65" w:author="ESO Code Admin" w:date="2023-06-23T11:27:00Z"/>
          <w:i/>
          <w:color w:val="FF0000"/>
        </w:rPr>
      </w:pPr>
      <w:ins w:id="66" w:author="ESO Code Admin" w:date="2023-06-23T11:12:00Z">
        <w:r>
          <w:rPr>
            <w:rFonts w:eastAsiaTheme="minorEastAsia" w:cs="Arial"/>
            <w:szCs w:val="32"/>
            <w:lang w:val="en-US"/>
          </w:rPr>
          <w:t xml:space="preserve">As </w:t>
        </w:r>
      </w:ins>
      <w:ins w:id="67" w:author="ESO Code Admin" w:date="2023-06-23T11:13:00Z">
        <w:r w:rsidR="004025D3">
          <w:rPr>
            <w:rFonts w:eastAsiaTheme="minorEastAsia" w:cs="Arial"/>
            <w:szCs w:val="32"/>
            <w:lang w:val="en-US"/>
          </w:rPr>
          <w:t>previously outlined</w:t>
        </w:r>
      </w:ins>
      <w:ins w:id="68" w:author="Antony Johnson (ESO)" w:date="2023-06-23T14:36:00Z">
        <w:r w:rsidR="009C7EC4">
          <w:rPr>
            <w:rFonts w:eastAsiaTheme="minorEastAsia" w:cs="Arial"/>
            <w:szCs w:val="32"/>
            <w:lang w:val="en-US"/>
          </w:rPr>
          <w:t>,</w:t>
        </w:r>
      </w:ins>
      <w:ins w:id="69" w:author="ESO Code Admin" w:date="2023-06-23T11:13:00Z">
        <w:r w:rsidR="004025D3">
          <w:rPr>
            <w:rFonts w:eastAsiaTheme="minorEastAsia" w:cs="Arial"/>
            <w:szCs w:val="32"/>
            <w:lang w:val="en-US"/>
          </w:rPr>
          <w:t xml:space="preserve"> one Workgroup Consultation respondent</w:t>
        </w:r>
        <w:r w:rsidR="00666E71">
          <w:rPr>
            <w:rFonts w:eastAsiaTheme="minorEastAsia" w:cs="Arial"/>
            <w:szCs w:val="32"/>
            <w:lang w:val="en-US"/>
          </w:rPr>
          <w:t xml:space="preserve"> </w:t>
        </w:r>
        <w:r w:rsidR="00666E71" w:rsidRPr="00E05E84">
          <w:rPr>
            <w:rFonts w:ascii="Arial" w:eastAsiaTheme="minorEastAsia" w:hAnsi="Arial" w:cs="Arial"/>
            <w:szCs w:val="24"/>
            <w:lang w:val="en-US"/>
          </w:rPr>
          <w:t xml:space="preserve">felt the proposal was too qualitative and didn’t provide sufficient detail to design </w:t>
        </w:r>
      </w:ins>
      <w:ins w:id="70" w:author="ESO Code Admin" w:date="2023-06-23T11:14:00Z">
        <w:r w:rsidR="00666E71">
          <w:rPr>
            <w:rFonts w:ascii="Arial" w:eastAsiaTheme="minorEastAsia" w:hAnsi="Arial" w:cs="Arial"/>
            <w:szCs w:val="24"/>
            <w:lang w:val="en-US"/>
          </w:rPr>
          <w:t xml:space="preserve">networks </w:t>
        </w:r>
      </w:ins>
      <w:ins w:id="71" w:author="ESO Code Admin" w:date="2023-06-23T11:13:00Z">
        <w:r w:rsidR="00666E71" w:rsidRPr="00E05E84">
          <w:rPr>
            <w:rFonts w:ascii="Arial" w:eastAsiaTheme="minorEastAsia" w:hAnsi="Arial" w:cs="Arial"/>
            <w:szCs w:val="24"/>
            <w:lang w:val="en-US"/>
          </w:rPr>
          <w:t>against</w:t>
        </w:r>
      </w:ins>
      <w:ins w:id="72" w:author="ESO Code Admin" w:date="2023-06-23T11:14:00Z">
        <w:r w:rsidR="00666E71">
          <w:rPr>
            <w:rFonts w:ascii="Arial" w:eastAsiaTheme="minorEastAsia" w:hAnsi="Arial" w:cs="Arial"/>
            <w:szCs w:val="24"/>
            <w:lang w:val="en-US"/>
          </w:rPr>
          <w:t xml:space="preserve">. </w:t>
        </w:r>
      </w:ins>
      <w:ins w:id="73" w:author="Antony Johnson (ESO)" w:date="2023-06-23T14:37:00Z">
        <w:r w:rsidR="009C7EC4">
          <w:rPr>
            <w:rFonts w:ascii="Arial" w:eastAsiaTheme="minorEastAsia" w:hAnsi="Arial" w:cs="Arial"/>
            <w:szCs w:val="24"/>
            <w:lang w:val="en-US"/>
          </w:rPr>
          <w:t xml:space="preserve">At the post </w:t>
        </w:r>
        <w:r w:rsidR="005E6274">
          <w:rPr>
            <w:rFonts w:ascii="Arial" w:eastAsiaTheme="minorEastAsia" w:hAnsi="Arial" w:cs="Arial"/>
            <w:szCs w:val="24"/>
            <w:lang w:val="en-US"/>
          </w:rPr>
          <w:t>Workgroup Consultation meeting held on 2</w:t>
        </w:r>
      </w:ins>
      <w:ins w:id="74" w:author="ESO Code Admin" w:date="2023-06-23T16:40:00Z">
        <w:r w:rsidR="00D90530">
          <w:rPr>
            <w:rFonts w:ascii="Arial" w:eastAsiaTheme="minorEastAsia" w:hAnsi="Arial" w:cs="Arial"/>
            <w:szCs w:val="24"/>
            <w:lang w:val="en-US"/>
          </w:rPr>
          <w:t>2</w:t>
        </w:r>
      </w:ins>
      <w:ins w:id="75" w:author="Antony Johnson (ESO)" w:date="2023-06-23T14:37:00Z">
        <w:r w:rsidR="005E6274">
          <w:rPr>
            <w:rFonts w:ascii="Arial" w:eastAsiaTheme="minorEastAsia" w:hAnsi="Arial" w:cs="Arial"/>
            <w:szCs w:val="24"/>
            <w:lang w:val="en-US"/>
          </w:rPr>
          <w:t xml:space="preserve"> Ju</w:t>
        </w:r>
      </w:ins>
      <w:ins w:id="76" w:author="Antony Johnson (ESO)" w:date="2023-06-23T14:38:00Z">
        <w:r w:rsidR="005E6274">
          <w:rPr>
            <w:rFonts w:ascii="Arial" w:eastAsiaTheme="minorEastAsia" w:hAnsi="Arial" w:cs="Arial"/>
            <w:szCs w:val="24"/>
            <w:lang w:val="en-US"/>
          </w:rPr>
          <w:t>ne 2023, t</w:t>
        </w:r>
      </w:ins>
      <w:ins w:id="77" w:author="ESO Code Admin" w:date="2023-06-23T11:14:00Z">
        <w:r w:rsidR="001A5D5F">
          <w:rPr>
            <w:rFonts w:ascii="Arial" w:eastAsiaTheme="minorEastAsia" w:hAnsi="Arial" w:cs="Arial"/>
            <w:szCs w:val="24"/>
            <w:lang w:val="en-US"/>
          </w:rPr>
          <w:t>he Workgroup</w:t>
        </w:r>
        <w:r w:rsidR="001A5D5F">
          <w:rPr>
            <w:rFonts w:eastAsiaTheme="minorEastAsia" w:cs="Arial"/>
            <w:szCs w:val="32"/>
            <w:lang w:val="en-US"/>
          </w:rPr>
          <w:t xml:space="preserve"> reaffirmed </w:t>
        </w:r>
        <w:r w:rsidR="00B779BF">
          <w:rPr>
            <w:rFonts w:eastAsiaTheme="minorEastAsia" w:cs="Arial"/>
            <w:szCs w:val="32"/>
            <w:lang w:val="en-US"/>
          </w:rPr>
          <w:t>that the</w:t>
        </w:r>
      </w:ins>
      <w:ins w:id="78" w:author="ESO Code Admin" w:date="2023-06-23T11:15:00Z">
        <w:r w:rsidR="00B779BF">
          <w:rPr>
            <w:rFonts w:eastAsiaTheme="minorEastAsia" w:cs="Arial"/>
            <w:szCs w:val="32"/>
            <w:lang w:val="en-US"/>
          </w:rPr>
          <w:t xml:space="preserve"> decision to remove the initial</w:t>
        </w:r>
      </w:ins>
      <w:ins w:id="79" w:author="ESO Code Admin" w:date="2023-06-23T11:16:00Z">
        <w:r w:rsidR="00F97AB4">
          <w:rPr>
            <w:rFonts w:eastAsiaTheme="minorEastAsia" w:cs="Arial"/>
            <w:szCs w:val="32"/>
            <w:lang w:val="en-US"/>
          </w:rPr>
          <w:t>ly proposed quantitative detail</w:t>
        </w:r>
      </w:ins>
      <w:ins w:id="80" w:author="ESO Code Admin" w:date="2023-06-23T11:15:00Z">
        <w:r w:rsidR="00B779BF">
          <w:rPr>
            <w:rFonts w:eastAsiaTheme="minorEastAsia" w:cs="Arial"/>
            <w:szCs w:val="32"/>
            <w:lang w:val="en-US"/>
          </w:rPr>
          <w:t xml:space="preserve"> </w:t>
        </w:r>
        <w:commentRangeStart w:id="81"/>
        <w:r w:rsidR="00B779BF">
          <w:rPr>
            <w:rFonts w:eastAsiaTheme="minorEastAsia" w:cs="Arial"/>
            <w:szCs w:val="32"/>
            <w:lang w:val="en-US"/>
          </w:rPr>
          <w:t xml:space="preserve">(Annex </w:t>
        </w:r>
        <w:r w:rsidR="00B779BF" w:rsidRPr="00F97AB4">
          <w:rPr>
            <w:rFonts w:eastAsiaTheme="minorEastAsia" w:cs="Arial"/>
            <w:szCs w:val="32"/>
            <w:highlight w:val="yellow"/>
            <w:lang w:val="en-US"/>
          </w:rPr>
          <w:t>X</w:t>
        </w:r>
        <w:r w:rsidR="00B779BF">
          <w:rPr>
            <w:rFonts w:eastAsiaTheme="minorEastAsia" w:cs="Arial"/>
            <w:szCs w:val="32"/>
            <w:lang w:val="en-US"/>
          </w:rPr>
          <w:t>)</w:t>
        </w:r>
      </w:ins>
      <w:ins w:id="82" w:author="ESO Code Admin" w:date="2023-06-23T11:16:00Z">
        <w:r w:rsidR="00292BBF">
          <w:rPr>
            <w:rFonts w:eastAsiaTheme="minorEastAsia" w:cs="Arial"/>
            <w:szCs w:val="32"/>
            <w:lang w:val="en-US"/>
          </w:rPr>
          <w:t xml:space="preserve"> </w:t>
        </w:r>
      </w:ins>
      <w:commentRangeEnd w:id="81"/>
      <w:ins w:id="83" w:author="ESO Code Admin" w:date="2023-06-23T11:20:00Z">
        <w:r w:rsidR="00ED2ED3">
          <w:rPr>
            <w:rStyle w:val="CommentReference"/>
            <w:rFonts w:ascii="Arial" w:eastAsia="Times New Roman" w:hAnsi="Arial" w:cs="Times New Roman"/>
            <w:lang w:eastAsia="en-GB"/>
          </w:rPr>
          <w:commentReference w:id="81"/>
        </w:r>
      </w:ins>
      <w:ins w:id="84" w:author="ESO Code Admin" w:date="2023-06-23T11:16:00Z">
        <w:r w:rsidR="00292BBF">
          <w:rPr>
            <w:rFonts w:eastAsiaTheme="minorEastAsia" w:cs="Arial"/>
            <w:szCs w:val="32"/>
            <w:lang w:val="en-US"/>
          </w:rPr>
          <w:t xml:space="preserve">in favour of </w:t>
        </w:r>
      </w:ins>
      <w:ins w:id="85" w:author="ESO Code Admin" w:date="2023-06-23T11:17:00Z">
        <w:r w:rsidR="00DC257C">
          <w:rPr>
            <w:rFonts w:eastAsiaTheme="minorEastAsia" w:cs="Arial"/>
            <w:szCs w:val="32"/>
            <w:lang w:val="en-US"/>
          </w:rPr>
          <w:t>the minimal</w:t>
        </w:r>
        <w:r w:rsidR="00555B32">
          <w:rPr>
            <w:rFonts w:eastAsiaTheme="minorEastAsia" w:cs="Arial"/>
            <w:szCs w:val="32"/>
            <w:lang w:val="en-US"/>
          </w:rPr>
          <w:t>istic approach to provide an element of flexi</w:t>
        </w:r>
      </w:ins>
      <w:ins w:id="86" w:author="ESO Code Admin" w:date="2023-06-23T11:18:00Z">
        <w:r w:rsidR="00555B32">
          <w:rPr>
            <w:rFonts w:eastAsiaTheme="minorEastAsia" w:cs="Arial"/>
            <w:szCs w:val="32"/>
            <w:lang w:val="en-US"/>
          </w:rPr>
          <w:t>bility and judgement within the network design process</w:t>
        </w:r>
      </w:ins>
      <w:ins w:id="87" w:author="ESO Code Admin" w:date="2023-06-23T11:32:00Z">
        <w:r w:rsidR="00AD6EEB">
          <w:rPr>
            <w:rFonts w:eastAsiaTheme="minorEastAsia" w:cs="Arial"/>
            <w:szCs w:val="32"/>
            <w:lang w:val="en-US"/>
          </w:rPr>
          <w:t xml:space="preserve">, whilst </w:t>
        </w:r>
        <w:r w:rsidR="008B6181">
          <w:rPr>
            <w:rFonts w:eastAsiaTheme="minorEastAsia" w:cs="Arial"/>
            <w:szCs w:val="32"/>
            <w:lang w:val="en-US"/>
          </w:rPr>
          <w:t xml:space="preserve">still providing the </w:t>
        </w:r>
        <w:r w:rsidR="008B6181" w:rsidRPr="00E05E84">
          <w:rPr>
            <w:rFonts w:ascii="Arial" w:eastAsiaTheme="minorEastAsia" w:hAnsi="Arial" w:cs="Arial"/>
            <w:szCs w:val="24"/>
            <w:lang w:val="en-US"/>
          </w:rPr>
          <w:t>necessary details for considering restoration early in the design phase</w:t>
        </w:r>
      </w:ins>
      <w:ins w:id="88" w:author="ESO Code Admin" w:date="2023-06-23T11:18:00Z">
        <w:r w:rsidR="008C1CF9">
          <w:rPr>
            <w:rFonts w:eastAsiaTheme="minorEastAsia" w:cs="Arial"/>
            <w:szCs w:val="32"/>
            <w:lang w:val="en-US"/>
          </w:rPr>
          <w:t>.</w:t>
        </w:r>
      </w:ins>
      <w:ins w:id="89" w:author="ESO Code Admin" w:date="2023-06-23T15:51:00Z">
        <w:r w:rsidR="00401F95">
          <w:rPr>
            <w:rFonts w:eastAsiaTheme="minorEastAsia" w:cs="Arial"/>
            <w:szCs w:val="32"/>
            <w:lang w:val="en-US"/>
          </w:rPr>
          <w:t xml:space="preserve"> </w:t>
        </w:r>
      </w:ins>
      <w:ins w:id="90" w:author="Antony Johnson (ESO)" w:date="2023-06-23T14:38:00Z">
        <w:r w:rsidR="005E6274">
          <w:rPr>
            <w:rFonts w:ascii="Arial" w:eastAsiaTheme="minorEastAsia" w:hAnsi="Arial" w:cs="Arial"/>
            <w:szCs w:val="24"/>
            <w:lang w:val="en-US"/>
          </w:rPr>
          <w:t>At the same meeting</w:t>
        </w:r>
      </w:ins>
      <w:ins w:id="91" w:author="Antony Johnson (ESO)" w:date="2023-06-23T14:39:00Z">
        <w:r w:rsidR="00675A47">
          <w:rPr>
            <w:rFonts w:ascii="Arial" w:eastAsiaTheme="minorEastAsia" w:hAnsi="Arial" w:cs="Arial"/>
            <w:szCs w:val="24"/>
            <w:lang w:val="en-US"/>
          </w:rPr>
          <w:t>,</w:t>
        </w:r>
      </w:ins>
      <w:ins w:id="92" w:author="Antony Johnson (ESO)" w:date="2023-06-23T14:38:00Z">
        <w:r w:rsidR="005E6274">
          <w:rPr>
            <w:rFonts w:ascii="Arial" w:eastAsiaTheme="minorEastAsia" w:hAnsi="Arial" w:cs="Arial"/>
            <w:szCs w:val="24"/>
            <w:lang w:val="en-US"/>
          </w:rPr>
          <w:t xml:space="preserve"> t</w:t>
        </w:r>
      </w:ins>
      <w:ins w:id="93" w:author="ESO Code Admin" w:date="2023-06-23T11:25:00Z">
        <w:r w:rsidR="001B4BD6">
          <w:rPr>
            <w:rFonts w:ascii="Arial" w:eastAsiaTheme="minorEastAsia" w:hAnsi="Arial" w:cs="Arial"/>
            <w:szCs w:val="24"/>
            <w:lang w:val="en-US"/>
          </w:rPr>
          <w:t xml:space="preserve">he Workgroup </w:t>
        </w:r>
      </w:ins>
      <w:ins w:id="94" w:author="Antony Johnson (ESO)" w:date="2023-06-23T14:39:00Z">
        <w:r w:rsidR="00675A47">
          <w:rPr>
            <w:rFonts w:ascii="Arial" w:eastAsiaTheme="minorEastAsia" w:hAnsi="Arial" w:cs="Arial"/>
            <w:szCs w:val="24"/>
            <w:lang w:val="en-US"/>
          </w:rPr>
          <w:t xml:space="preserve">and </w:t>
        </w:r>
      </w:ins>
      <w:ins w:id="95" w:author="ESO Code Admin" w:date="2023-06-23T15:51:00Z">
        <w:r w:rsidR="002C75CB">
          <w:rPr>
            <w:rFonts w:ascii="Arial" w:eastAsiaTheme="minorEastAsia" w:hAnsi="Arial" w:cs="Arial"/>
            <w:szCs w:val="24"/>
            <w:lang w:val="en-US"/>
          </w:rPr>
          <w:t>a</w:t>
        </w:r>
      </w:ins>
      <w:ins w:id="96" w:author="ESO Code Admin" w:date="2023-06-23T15:52:00Z">
        <w:r w:rsidR="00127754">
          <w:rPr>
            <w:rFonts w:ascii="Arial" w:eastAsiaTheme="minorEastAsia" w:hAnsi="Arial" w:cs="Arial"/>
            <w:szCs w:val="24"/>
            <w:lang w:val="en-US"/>
          </w:rPr>
          <w:t xml:space="preserve"> colleague of the </w:t>
        </w:r>
      </w:ins>
      <w:ins w:id="97" w:author="Antony Johnson (ESO)" w:date="2023-06-23T14:39:00Z">
        <w:r w:rsidR="00675A47">
          <w:rPr>
            <w:rFonts w:ascii="Arial" w:eastAsiaTheme="minorEastAsia" w:hAnsi="Arial" w:cs="Arial"/>
            <w:szCs w:val="24"/>
            <w:lang w:val="en-US"/>
          </w:rPr>
          <w:t xml:space="preserve">respondent who had raised these concerns </w:t>
        </w:r>
      </w:ins>
      <w:ins w:id="98" w:author="ESO Code Admin" w:date="2023-06-23T11:25:00Z">
        <w:r w:rsidR="001B4BD6">
          <w:rPr>
            <w:rFonts w:ascii="Arial" w:eastAsiaTheme="minorEastAsia" w:hAnsi="Arial" w:cs="Arial"/>
            <w:szCs w:val="24"/>
            <w:lang w:val="en-US"/>
          </w:rPr>
          <w:t xml:space="preserve">agreed that </w:t>
        </w:r>
      </w:ins>
      <w:ins w:id="99" w:author="ESO Code Admin" w:date="2023-06-23T11:28:00Z">
        <w:r w:rsidR="00855616">
          <w:rPr>
            <w:rFonts w:ascii="Arial" w:eastAsiaTheme="minorEastAsia" w:hAnsi="Arial" w:cs="Arial"/>
            <w:szCs w:val="24"/>
            <w:lang w:val="en-US"/>
          </w:rPr>
          <w:t>the SQSS should be used in conjunction with the S</w:t>
        </w:r>
        <w:r w:rsidR="00855616" w:rsidRPr="00E05E84">
          <w:rPr>
            <w:rFonts w:ascii="Arial" w:eastAsiaTheme="minorEastAsia" w:hAnsi="Arial" w:cs="Arial"/>
            <w:szCs w:val="24"/>
            <w:lang w:val="en-US"/>
          </w:rPr>
          <w:t>TC, STCPs and Grid Code</w:t>
        </w:r>
        <w:r w:rsidR="00855616">
          <w:rPr>
            <w:rFonts w:ascii="Arial" w:eastAsiaTheme="minorEastAsia" w:hAnsi="Arial" w:cs="Arial"/>
            <w:szCs w:val="24"/>
            <w:lang w:val="en-US"/>
          </w:rPr>
          <w:t xml:space="preserve">, </w:t>
        </w:r>
      </w:ins>
      <w:ins w:id="100" w:author="ESO Code Admin" w:date="2023-06-23T11:26:00Z">
        <w:r w:rsidR="00D10879">
          <w:rPr>
            <w:rFonts w:ascii="Arial" w:eastAsiaTheme="minorEastAsia" w:hAnsi="Arial" w:cs="Arial"/>
            <w:szCs w:val="24"/>
            <w:lang w:val="en-US"/>
          </w:rPr>
          <w:t xml:space="preserve">as </w:t>
        </w:r>
      </w:ins>
      <w:ins w:id="101" w:author="ESO Code Admin" w:date="2023-06-23T11:25:00Z">
        <w:r w:rsidR="001B4BD6">
          <w:rPr>
            <w:rFonts w:ascii="Arial" w:eastAsiaTheme="minorEastAsia" w:hAnsi="Arial" w:cs="Arial"/>
            <w:szCs w:val="24"/>
            <w:lang w:val="en-US"/>
          </w:rPr>
          <w:t>the</w:t>
        </w:r>
        <w:r w:rsidR="00D10879">
          <w:rPr>
            <w:rFonts w:ascii="Arial" w:eastAsiaTheme="minorEastAsia" w:hAnsi="Arial" w:cs="Arial"/>
            <w:szCs w:val="24"/>
            <w:lang w:val="en-US"/>
          </w:rPr>
          <w:t xml:space="preserve"> </w:t>
        </w:r>
      </w:ins>
      <w:ins w:id="102" w:author="ESO Code Admin" w:date="2023-06-23T11:19:00Z">
        <w:r w:rsidR="00D605B1">
          <w:rPr>
            <w:rFonts w:ascii="Arial" w:eastAsiaTheme="minorEastAsia" w:hAnsi="Arial" w:cs="Arial"/>
            <w:szCs w:val="24"/>
            <w:lang w:val="en-US"/>
          </w:rPr>
          <w:t xml:space="preserve">detail of </w:t>
        </w:r>
      </w:ins>
      <w:ins w:id="103" w:author="Antony Johnson (ESO)" w:date="2023-06-23T14:40:00Z">
        <w:r w:rsidR="00675A47">
          <w:rPr>
            <w:rFonts w:ascii="Arial" w:eastAsiaTheme="minorEastAsia" w:hAnsi="Arial" w:cs="Arial"/>
            <w:szCs w:val="24"/>
            <w:lang w:val="en-US"/>
          </w:rPr>
          <w:t xml:space="preserve">these </w:t>
        </w:r>
      </w:ins>
      <w:ins w:id="104" w:author="ESO Code Admin" w:date="2023-06-23T11:19:00Z">
        <w:r w:rsidR="00D605B1">
          <w:rPr>
            <w:rFonts w:ascii="Arial" w:eastAsiaTheme="minorEastAsia" w:hAnsi="Arial" w:cs="Arial"/>
            <w:szCs w:val="24"/>
            <w:lang w:val="en-US"/>
          </w:rPr>
          <w:t xml:space="preserve">requirements </w:t>
        </w:r>
      </w:ins>
      <w:ins w:id="105" w:author="ESO Code Admin" w:date="2023-06-23T11:26:00Z">
        <w:r w:rsidR="00D10879">
          <w:rPr>
            <w:rFonts w:ascii="Arial" w:eastAsiaTheme="minorEastAsia" w:hAnsi="Arial" w:cs="Arial"/>
            <w:szCs w:val="24"/>
            <w:lang w:val="en-US"/>
          </w:rPr>
          <w:t>are</w:t>
        </w:r>
      </w:ins>
      <w:ins w:id="106" w:author="ESO Code Admin" w:date="2023-06-23T11:27:00Z">
        <w:r w:rsidR="00DF73C7">
          <w:rPr>
            <w:rFonts w:ascii="Arial" w:eastAsiaTheme="minorEastAsia" w:hAnsi="Arial" w:cs="Arial"/>
            <w:szCs w:val="24"/>
            <w:lang w:val="en-US"/>
          </w:rPr>
          <w:t xml:space="preserve"> being</w:t>
        </w:r>
      </w:ins>
      <w:ins w:id="107" w:author="ESO Code Admin" w:date="2023-06-23T11:26:00Z">
        <w:r w:rsidR="00D10879">
          <w:rPr>
            <w:rFonts w:ascii="Arial" w:eastAsiaTheme="minorEastAsia" w:hAnsi="Arial" w:cs="Arial"/>
            <w:szCs w:val="24"/>
            <w:lang w:val="en-US"/>
          </w:rPr>
          <w:t xml:space="preserve"> </w:t>
        </w:r>
      </w:ins>
      <w:ins w:id="108" w:author="ESO Code Admin" w:date="2023-06-23T11:27:00Z">
        <w:r w:rsidR="00DF73C7">
          <w:rPr>
            <w:rFonts w:ascii="Arial" w:eastAsiaTheme="minorEastAsia" w:hAnsi="Arial" w:cs="Arial"/>
            <w:szCs w:val="24"/>
            <w:lang w:val="en-US"/>
          </w:rPr>
          <w:t xml:space="preserve">proposed </w:t>
        </w:r>
      </w:ins>
      <w:ins w:id="109" w:author="ESO Code Admin" w:date="2023-06-23T11:26:00Z">
        <w:r w:rsidR="002D0617">
          <w:rPr>
            <w:rFonts w:ascii="Arial" w:eastAsiaTheme="minorEastAsia" w:hAnsi="Arial" w:cs="Arial"/>
            <w:szCs w:val="24"/>
            <w:lang w:val="en-US"/>
          </w:rPr>
          <w:t>through other code modifications</w:t>
        </w:r>
      </w:ins>
      <w:ins w:id="110" w:author="ESO Code Admin" w:date="2023-06-23T11:28:00Z">
        <w:r w:rsidR="00855616">
          <w:rPr>
            <w:rFonts w:ascii="Arial" w:eastAsiaTheme="minorEastAsia" w:hAnsi="Arial" w:cs="Arial"/>
            <w:szCs w:val="24"/>
            <w:lang w:val="en-US"/>
          </w:rPr>
          <w:t>.</w:t>
        </w:r>
      </w:ins>
    </w:p>
    <w:p w14:paraId="322BE4C3" w14:textId="2B5207AD" w:rsidR="00D22DBA" w:rsidRPr="00DF73C7" w:rsidDel="004D4804" w:rsidRDefault="00D22DBA" w:rsidP="00E02400">
      <w:pPr>
        <w:spacing w:line="240" w:lineRule="auto"/>
        <w:jc w:val="both"/>
        <w:textAlignment w:val="baseline"/>
        <w:rPr>
          <w:del w:id="111" w:author="ESO Code Admin" w:date="2023-06-23T11:08:00Z"/>
          <w:rFonts w:eastAsiaTheme="minorEastAsia" w:cs="Arial"/>
          <w:szCs w:val="32"/>
          <w:lang w:val="en-US"/>
        </w:rPr>
      </w:pPr>
    </w:p>
    <w:p w14:paraId="6A934B6D" w14:textId="77777777" w:rsidR="004D4804" w:rsidRDefault="004D4804" w:rsidP="00E02400">
      <w:pPr>
        <w:spacing w:line="240" w:lineRule="auto"/>
        <w:jc w:val="both"/>
        <w:textAlignment w:val="baseline"/>
        <w:rPr>
          <w:rFonts w:cs="Arial"/>
        </w:rPr>
      </w:pPr>
    </w:p>
    <w:p w14:paraId="6CDE4B12" w14:textId="74A8B6B6" w:rsidR="002D6A01" w:rsidRDefault="00E80641" w:rsidP="00E80641">
      <w:pPr>
        <w:rPr>
          <w:rFonts w:eastAsiaTheme="minorEastAsia" w:cs="Arial"/>
          <w:szCs w:val="32"/>
          <w:lang w:val="en-US"/>
        </w:rPr>
      </w:pPr>
      <w:r w:rsidRPr="00E80641">
        <w:rPr>
          <w:rFonts w:eastAsiaTheme="minorEastAsia" w:cs="Arial"/>
          <w:szCs w:val="32"/>
          <w:lang w:val="en-US"/>
        </w:rPr>
        <w:t>The Workgroup had differing views on the inclusion of paragraph</w:t>
      </w:r>
      <w:r w:rsidR="002D6A01">
        <w:rPr>
          <w:rFonts w:eastAsiaTheme="minorEastAsia" w:cs="Arial"/>
          <w:szCs w:val="32"/>
          <w:lang w:val="en-US"/>
        </w:rPr>
        <w:t xml:space="preserve"> Appendix</w:t>
      </w:r>
      <w:r w:rsidRPr="00E80641">
        <w:rPr>
          <w:rFonts w:eastAsiaTheme="minorEastAsia" w:cs="Arial"/>
          <w:szCs w:val="32"/>
          <w:lang w:val="en-US"/>
        </w:rPr>
        <w:t xml:space="preserve"> I.1.3. A </w:t>
      </w:r>
      <w:r w:rsidR="002D6A01">
        <w:rPr>
          <w:rFonts w:eastAsiaTheme="minorEastAsia" w:cs="Arial"/>
          <w:szCs w:val="32"/>
          <w:lang w:val="en-US"/>
        </w:rPr>
        <w:t>W</w:t>
      </w:r>
      <w:r w:rsidRPr="00E80641">
        <w:rPr>
          <w:rFonts w:eastAsiaTheme="minorEastAsia" w:cs="Arial"/>
          <w:szCs w:val="32"/>
          <w:lang w:val="en-US"/>
        </w:rPr>
        <w:t xml:space="preserve">orkgroup member suggested that the requirements of this paragraph were already covered by </w:t>
      </w:r>
      <w:r w:rsidR="002D6A01">
        <w:rPr>
          <w:rFonts w:eastAsiaTheme="minorEastAsia" w:cs="Arial"/>
          <w:szCs w:val="32"/>
          <w:lang w:val="en-US"/>
        </w:rPr>
        <w:t>Appendix</w:t>
      </w:r>
      <w:r w:rsidR="002D6A01" w:rsidRPr="00E80641">
        <w:rPr>
          <w:rFonts w:eastAsiaTheme="minorEastAsia" w:cs="Arial"/>
          <w:szCs w:val="32"/>
          <w:lang w:val="en-US"/>
        </w:rPr>
        <w:t xml:space="preserve"> </w:t>
      </w:r>
      <w:r w:rsidRPr="00E80641">
        <w:rPr>
          <w:rFonts w:eastAsiaTheme="minorEastAsia" w:cs="Arial"/>
          <w:szCs w:val="32"/>
          <w:lang w:val="en-US"/>
        </w:rPr>
        <w:t xml:space="preserve">I.1.1 and </w:t>
      </w:r>
      <w:r w:rsidR="002D6A01">
        <w:rPr>
          <w:rFonts w:eastAsiaTheme="minorEastAsia" w:cs="Arial"/>
          <w:szCs w:val="32"/>
          <w:lang w:val="en-US"/>
        </w:rPr>
        <w:t>Appendix</w:t>
      </w:r>
      <w:r w:rsidR="002D6A01" w:rsidRPr="00E80641">
        <w:rPr>
          <w:rFonts w:eastAsiaTheme="minorEastAsia" w:cs="Arial"/>
          <w:szCs w:val="32"/>
          <w:lang w:val="en-US"/>
        </w:rPr>
        <w:t xml:space="preserve"> </w:t>
      </w:r>
      <w:r w:rsidRPr="00E80641">
        <w:rPr>
          <w:rFonts w:eastAsiaTheme="minorEastAsia" w:cs="Arial"/>
          <w:szCs w:val="32"/>
          <w:lang w:val="en-US"/>
        </w:rPr>
        <w:t xml:space="preserve">I.1.2 and that it was therefore not required. </w:t>
      </w:r>
    </w:p>
    <w:p w14:paraId="57D1D045" w14:textId="63DCEB68" w:rsidR="008A0C9F" w:rsidRDefault="00E80641" w:rsidP="00E80641">
      <w:pPr>
        <w:rPr>
          <w:rFonts w:eastAsiaTheme="minorEastAsia" w:cs="Arial"/>
          <w:szCs w:val="32"/>
          <w:lang w:val="en-US"/>
        </w:rPr>
      </w:pPr>
      <w:r w:rsidRPr="00E80641">
        <w:rPr>
          <w:rFonts w:eastAsiaTheme="minorEastAsia" w:cs="Arial"/>
          <w:szCs w:val="32"/>
          <w:lang w:val="en-US"/>
        </w:rPr>
        <w:t xml:space="preserve">The reasoning was that preventing a collapse of the partially restored system was implicit in </w:t>
      </w:r>
      <w:r w:rsidR="008A0C9F">
        <w:rPr>
          <w:rFonts w:eastAsiaTheme="minorEastAsia" w:cs="Arial"/>
          <w:szCs w:val="32"/>
          <w:lang w:val="en-US"/>
        </w:rPr>
        <w:t>Appendix</w:t>
      </w:r>
      <w:r w:rsidR="008A0C9F" w:rsidRPr="00E80641">
        <w:rPr>
          <w:rFonts w:eastAsiaTheme="minorEastAsia" w:cs="Arial"/>
          <w:szCs w:val="32"/>
          <w:lang w:val="en-US"/>
        </w:rPr>
        <w:t xml:space="preserve"> </w:t>
      </w:r>
      <w:r w:rsidRPr="00E80641">
        <w:rPr>
          <w:rFonts w:eastAsiaTheme="minorEastAsia" w:cs="Arial"/>
          <w:szCs w:val="32"/>
          <w:lang w:val="en-US"/>
        </w:rPr>
        <w:t>I.1.1 and</w:t>
      </w:r>
      <w:r w:rsidR="008A0C9F" w:rsidRPr="008A0C9F">
        <w:rPr>
          <w:rFonts w:eastAsiaTheme="minorEastAsia" w:cs="Arial"/>
          <w:szCs w:val="32"/>
          <w:lang w:val="en-US"/>
        </w:rPr>
        <w:t xml:space="preserve"> </w:t>
      </w:r>
      <w:r w:rsidR="008A0C9F">
        <w:rPr>
          <w:rFonts w:eastAsiaTheme="minorEastAsia" w:cs="Arial"/>
          <w:szCs w:val="32"/>
          <w:lang w:val="en-US"/>
        </w:rPr>
        <w:t>Appendix</w:t>
      </w:r>
      <w:r w:rsidRPr="00E80641">
        <w:rPr>
          <w:rFonts w:eastAsiaTheme="minorEastAsia" w:cs="Arial"/>
          <w:szCs w:val="32"/>
          <w:lang w:val="en-US"/>
        </w:rPr>
        <w:t xml:space="preserve"> I.1.2. </w:t>
      </w:r>
    </w:p>
    <w:p w14:paraId="00089FCD" w14:textId="77777777" w:rsidR="008A0C9F" w:rsidRDefault="008A0C9F" w:rsidP="00E80641">
      <w:pPr>
        <w:rPr>
          <w:rFonts w:eastAsiaTheme="minorEastAsia" w:cs="Arial"/>
          <w:szCs w:val="32"/>
          <w:lang w:val="en-US"/>
        </w:rPr>
      </w:pPr>
    </w:p>
    <w:p w14:paraId="79E18DB5" w14:textId="291D32DB" w:rsidR="00E80641" w:rsidRDefault="00E80641" w:rsidP="00E80641">
      <w:pPr>
        <w:rPr>
          <w:ins w:id="112" w:author="ESO Code Admin" w:date="2023-06-23T11:08:00Z"/>
          <w:rFonts w:eastAsiaTheme="minorEastAsia" w:cs="Arial"/>
          <w:szCs w:val="32"/>
          <w:lang w:val="en-US"/>
        </w:rPr>
      </w:pPr>
      <w:r w:rsidRPr="00E80641">
        <w:rPr>
          <w:rFonts w:eastAsiaTheme="minorEastAsia" w:cs="Arial"/>
          <w:szCs w:val="32"/>
          <w:lang w:val="en-US"/>
        </w:rPr>
        <w:t xml:space="preserve">Other </w:t>
      </w:r>
      <w:r w:rsidR="008A0C9F">
        <w:rPr>
          <w:rFonts w:eastAsiaTheme="minorEastAsia" w:cs="Arial"/>
          <w:szCs w:val="32"/>
          <w:lang w:val="en-US"/>
        </w:rPr>
        <w:t xml:space="preserve">Workgroup </w:t>
      </w:r>
      <w:r w:rsidRPr="00E80641">
        <w:rPr>
          <w:rFonts w:eastAsiaTheme="minorEastAsia" w:cs="Arial"/>
          <w:szCs w:val="32"/>
          <w:lang w:val="en-US"/>
        </w:rPr>
        <w:t xml:space="preserve">members asked if specific reference should be made to "voltage collapse" to capture the design requirement to match the reactive power demand of the network to the generator capability, rather than the more general "system collapse". It was agreed </w:t>
      </w:r>
      <w:ins w:id="113" w:author="ESO Code Admin" w:date="2023-06-23T11:29:00Z">
        <w:r w:rsidR="008445B3">
          <w:rPr>
            <w:rFonts w:eastAsiaTheme="minorEastAsia" w:cs="Arial"/>
            <w:szCs w:val="32"/>
            <w:lang w:val="en-US"/>
          </w:rPr>
          <w:t xml:space="preserve">post </w:t>
        </w:r>
      </w:ins>
      <w:del w:id="114" w:author="ESO Code Admin" w:date="2023-06-23T11:29:00Z">
        <w:r w:rsidRPr="00E80641" w:rsidDel="008445B3">
          <w:rPr>
            <w:rFonts w:eastAsiaTheme="minorEastAsia" w:cs="Arial"/>
            <w:szCs w:val="32"/>
            <w:lang w:val="en-US"/>
          </w:rPr>
          <w:delText>that a specific</w:delText>
        </w:r>
      </w:del>
      <w:r w:rsidRPr="00E80641">
        <w:rPr>
          <w:rFonts w:eastAsiaTheme="minorEastAsia" w:cs="Arial"/>
          <w:szCs w:val="32"/>
          <w:lang w:val="en-US"/>
        </w:rPr>
        <w:t xml:space="preserve"> </w:t>
      </w:r>
      <w:r w:rsidR="002D5C13">
        <w:rPr>
          <w:rFonts w:eastAsiaTheme="minorEastAsia" w:cs="Arial"/>
          <w:szCs w:val="32"/>
          <w:lang w:val="en-US"/>
        </w:rPr>
        <w:t>W</w:t>
      </w:r>
      <w:r w:rsidRPr="00E80641">
        <w:rPr>
          <w:rFonts w:eastAsiaTheme="minorEastAsia" w:cs="Arial"/>
          <w:szCs w:val="32"/>
          <w:lang w:val="en-US"/>
        </w:rPr>
        <w:t xml:space="preserve">orkgroup </w:t>
      </w:r>
      <w:ins w:id="115" w:author="ESO Code Admin" w:date="2023-06-23T11:30:00Z">
        <w:r w:rsidR="008445B3">
          <w:rPr>
            <w:rFonts w:eastAsiaTheme="minorEastAsia" w:cs="Arial"/>
            <w:szCs w:val="32"/>
            <w:lang w:val="en-US"/>
          </w:rPr>
          <w:t>C</w:t>
        </w:r>
      </w:ins>
      <w:del w:id="116" w:author="ESO Code Admin" w:date="2023-06-23T11:30:00Z">
        <w:r w:rsidRPr="00E80641" w:rsidDel="008445B3">
          <w:rPr>
            <w:rFonts w:eastAsiaTheme="minorEastAsia" w:cs="Arial"/>
            <w:szCs w:val="32"/>
            <w:lang w:val="en-US"/>
          </w:rPr>
          <w:delText>c</w:delText>
        </w:r>
      </w:del>
      <w:r w:rsidRPr="00E80641">
        <w:rPr>
          <w:rFonts w:eastAsiaTheme="minorEastAsia" w:cs="Arial"/>
          <w:szCs w:val="32"/>
          <w:lang w:val="en-US"/>
        </w:rPr>
        <w:t xml:space="preserve">onsultation </w:t>
      </w:r>
      <w:ins w:id="117" w:author="ESO Code Admin" w:date="2023-06-23T11:30:00Z">
        <w:r w:rsidR="008445B3">
          <w:rPr>
            <w:rFonts w:eastAsiaTheme="minorEastAsia" w:cs="Arial"/>
            <w:szCs w:val="32"/>
            <w:lang w:val="en-US"/>
          </w:rPr>
          <w:t>that the clause should remain</w:t>
        </w:r>
      </w:ins>
      <w:ins w:id="118" w:author="ESO Code Admin" w:date="2023-06-23T11:40:00Z">
        <w:r w:rsidR="006355D9">
          <w:rPr>
            <w:rFonts w:eastAsiaTheme="minorEastAsia" w:cs="Arial"/>
            <w:szCs w:val="32"/>
            <w:lang w:val="en-US"/>
          </w:rPr>
          <w:t xml:space="preserve"> as the</w:t>
        </w:r>
      </w:ins>
      <w:ins w:id="119" w:author="ESO Code Admin" w:date="2023-06-23T11:41:00Z">
        <w:r w:rsidR="00806C91">
          <w:rPr>
            <w:rFonts w:eastAsiaTheme="minorEastAsia" w:cs="Arial"/>
            <w:szCs w:val="32"/>
            <w:lang w:val="en-US"/>
          </w:rPr>
          <w:t xml:space="preserve"> detailed requirements are proposed to be included in STCP 16-1</w:t>
        </w:r>
        <w:r w:rsidR="00761642">
          <w:rPr>
            <w:rFonts w:eastAsiaTheme="minorEastAsia" w:cs="Arial"/>
            <w:szCs w:val="32"/>
            <w:lang w:val="en-US"/>
          </w:rPr>
          <w:t xml:space="preserve"> (</w:t>
        </w:r>
      </w:ins>
      <w:ins w:id="120" w:author="ESO Code Admin" w:date="2023-06-23T13:09:00Z">
        <w:r w:rsidR="00331D90">
          <w:rPr>
            <w:rFonts w:eastAsiaTheme="minorEastAsia" w:cs="Arial"/>
            <w:szCs w:val="32"/>
            <w:lang w:val="en-US"/>
          </w:rPr>
          <w:t>Investment</w:t>
        </w:r>
      </w:ins>
      <w:ins w:id="121" w:author="ESO Code Admin" w:date="2023-06-23T12:46:00Z">
        <w:r w:rsidR="00E31C31">
          <w:rPr>
            <w:rFonts w:eastAsiaTheme="minorEastAsia" w:cs="Arial"/>
            <w:szCs w:val="32"/>
            <w:lang w:val="en-US"/>
          </w:rPr>
          <w:t xml:space="preserve"> </w:t>
        </w:r>
        <w:r w:rsidR="003764F0">
          <w:rPr>
            <w:rFonts w:eastAsiaTheme="minorEastAsia" w:cs="Arial"/>
            <w:szCs w:val="32"/>
            <w:lang w:val="en-US"/>
          </w:rPr>
          <w:t>Planning</w:t>
        </w:r>
      </w:ins>
      <w:ins w:id="122" w:author="ESO Code Admin" w:date="2023-06-23T11:41:00Z">
        <w:r w:rsidR="00761642">
          <w:rPr>
            <w:rFonts w:eastAsiaTheme="minorEastAsia" w:cs="Arial"/>
            <w:szCs w:val="32"/>
            <w:lang w:val="en-US"/>
          </w:rPr>
          <w:t>)</w:t>
        </w:r>
      </w:ins>
      <w:ins w:id="123" w:author="ESO Code Admin" w:date="2023-06-23T11:30:00Z">
        <w:r w:rsidR="008445B3">
          <w:rPr>
            <w:rFonts w:eastAsiaTheme="minorEastAsia" w:cs="Arial"/>
            <w:szCs w:val="32"/>
            <w:lang w:val="en-US"/>
          </w:rPr>
          <w:t>.</w:t>
        </w:r>
      </w:ins>
      <w:del w:id="124" w:author="ESO Code Admin" w:date="2023-06-23T11:30:00Z">
        <w:r w:rsidRPr="00E80641" w:rsidDel="008445B3">
          <w:rPr>
            <w:rFonts w:eastAsiaTheme="minorEastAsia" w:cs="Arial"/>
            <w:szCs w:val="32"/>
            <w:lang w:val="en-US"/>
          </w:rPr>
          <w:delText>question should be included on paragraph</w:delText>
        </w:r>
        <w:r w:rsidR="002D5C13" w:rsidRPr="002D5C13" w:rsidDel="008445B3">
          <w:rPr>
            <w:rFonts w:eastAsiaTheme="minorEastAsia" w:cs="Arial"/>
            <w:szCs w:val="32"/>
            <w:lang w:val="en-US"/>
          </w:rPr>
          <w:delText xml:space="preserve"> </w:delText>
        </w:r>
        <w:r w:rsidR="002D5C13" w:rsidDel="008445B3">
          <w:rPr>
            <w:rFonts w:eastAsiaTheme="minorEastAsia" w:cs="Arial"/>
            <w:szCs w:val="32"/>
            <w:lang w:val="en-US"/>
          </w:rPr>
          <w:delText>Appendix</w:delText>
        </w:r>
        <w:r w:rsidRPr="00E80641" w:rsidDel="008445B3">
          <w:rPr>
            <w:rFonts w:eastAsiaTheme="minorEastAsia" w:cs="Arial"/>
            <w:szCs w:val="32"/>
            <w:lang w:val="en-US"/>
          </w:rPr>
          <w:delText xml:space="preserve"> I.1.3</w:delText>
        </w:r>
      </w:del>
      <w:del w:id="125" w:author="ESO Code Admin" w:date="2023-06-23T13:09:00Z">
        <w:r w:rsidRPr="00E80641">
          <w:rPr>
            <w:rFonts w:eastAsiaTheme="minorEastAsia" w:cs="Arial"/>
            <w:szCs w:val="32"/>
            <w:lang w:val="en-US"/>
          </w:rPr>
          <w:delText>.</w:delText>
        </w:r>
      </w:del>
    </w:p>
    <w:p w14:paraId="46579F84" w14:textId="77777777" w:rsidR="004D4804" w:rsidRDefault="004D4804" w:rsidP="00D16700">
      <w:pPr>
        <w:spacing w:line="240" w:lineRule="auto"/>
        <w:jc w:val="both"/>
        <w:textAlignment w:val="baseline"/>
        <w:rPr>
          <w:i/>
          <w:color w:val="FF0000"/>
        </w:rPr>
      </w:pPr>
    </w:p>
    <w:p w14:paraId="7A298049" w14:textId="77777777" w:rsidR="00E02400" w:rsidRPr="00222E79" w:rsidRDefault="00E02400" w:rsidP="00E02400">
      <w:pPr>
        <w:pStyle w:val="BodyText"/>
        <w:spacing w:before="0" w:after="0" w:line="256" w:lineRule="auto"/>
        <w:rPr>
          <w:rFonts w:eastAsiaTheme="minorEastAsia" w:cs="Arial"/>
          <w:sz w:val="24"/>
          <w:szCs w:val="32"/>
          <w:lang w:val="en-US"/>
        </w:rPr>
      </w:pPr>
      <w:r>
        <w:rPr>
          <w:rFonts w:asciiTheme="minorHAnsi" w:eastAsiaTheme="minorHAnsi" w:hAnsiTheme="minorHAnsi" w:cs="Arial"/>
          <w:sz w:val="24"/>
          <w:szCs w:val="22"/>
          <w:lang w:eastAsia="en-US"/>
        </w:rPr>
        <w:t xml:space="preserve">The Proposer clarified that for restoration purposes, Electricity Demand is based on the Grid Code definition of National Demand.  </w:t>
      </w:r>
      <w:r>
        <w:rPr>
          <w:noProof/>
        </w:rPr>
        <w:drawing>
          <wp:inline distT="0" distB="0" distL="0" distR="0" wp14:anchorId="252B6F3A" wp14:editId="0E56BD8B">
            <wp:extent cx="5581650" cy="197262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33"/>
                    <a:stretch>
                      <a:fillRect/>
                    </a:stretch>
                  </pic:blipFill>
                  <pic:spPr>
                    <a:xfrm>
                      <a:off x="0" y="0"/>
                      <a:ext cx="5588745" cy="1975129"/>
                    </a:xfrm>
                    <a:prstGeom prst="rect">
                      <a:avLst/>
                    </a:prstGeom>
                  </pic:spPr>
                </pic:pic>
              </a:graphicData>
            </a:graphic>
          </wp:inline>
        </w:drawing>
      </w:r>
    </w:p>
    <w:p w14:paraId="4B6B50EF" w14:textId="1CEC71D6" w:rsidR="00222E79" w:rsidRPr="00222E79" w:rsidRDefault="00222E79" w:rsidP="00222E79">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Obligation</w:t>
      </w:r>
      <w:r w:rsidR="00E670E8">
        <w:rPr>
          <w:rFonts w:asciiTheme="minorHAnsi" w:eastAsiaTheme="minorHAnsi" w:hAnsiTheme="minorHAnsi" w:cs="Arial"/>
          <w:bCs/>
          <w:i/>
          <w:iCs/>
          <w:sz w:val="24"/>
          <w:szCs w:val="22"/>
          <w:lang w:eastAsia="en-US"/>
        </w:rPr>
        <w:t xml:space="preserve">, </w:t>
      </w:r>
      <w:r w:rsidR="00C16287">
        <w:rPr>
          <w:rFonts w:asciiTheme="minorHAnsi" w:eastAsiaTheme="minorHAnsi" w:hAnsiTheme="minorHAnsi" w:cs="Arial"/>
          <w:bCs/>
          <w:i/>
          <w:iCs/>
          <w:sz w:val="24"/>
          <w:szCs w:val="22"/>
          <w:lang w:eastAsia="en-US"/>
        </w:rPr>
        <w:t>representation,</w:t>
      </w:r>
      <w:r w:rsidRPr="00222E79">
        <w:rPr>
          <w:rFonts w:asciiTheme="minorHAnsi" w:eastAsiaTheme="minorHAnsi" w:hAnsiTheme="minorHAnsi" w:cs="Arial"/>
          <w:bCs/>
          <w:i/>
          <w:iCs/>
          <w:sz w:val="24"/>
          <w:szCs w:val="22"/>
          <w:lang w:eastAsia="en-US"/>
        </w:rPr>
        <w:t xml:space="preserve"> and retrospectivity</w:t>
      </w:r>
    </w:p>
    <w:p w14:paraId="6F0CC0BB" w14:textId="59E7A42E" w:rsidR="00222E79" w:rsidRPr="00910213" w:rsidRDefault="00E670E8" w:rsidP="000C0054">
      <w:pPr>
        <w:rPr>
          <w:rFonts w:cs="Arial"/>
        </w:rPr>
      </w:pPr>
      <w:r>
        <w:rPr>
          <w:rFonts w:cs="Arial"/>
        </w:rPr>
        <w:t xml:space="preserve">The Proposer confirmed that </w:t>
      </w:r>
      <w:r w:rsidR="00222E79" w:rsidRPr="00222E79">
        <w:rPr>
          <w:rFonts w:cs="Arial"/>
        </w:rPr>
        <w:t xml:space="preserve">existing OFTOs are exempt from retrospective ESRS changes </w:t>
      </w:r>
      <w:r w:rsidR="004A0F7D" w:rsidRPr="00910213">
        <w:rPr>
          <w:rFonts w:cs="Arial"/>
        </w:rPr>
        <w:t xml:space="preserve">for those </w:t>
      </w:r>
      <w:r w:rsidR="00910213" w:rsidRPr="00910213">
        <w:rPr>
          <w:rFonts w:cs="Arial"/>
        </w:rPr>
        <w:t>offshore transmission systems who had concluded design contracts for their assets on or after XXXX (12 months after approval of CM089 for example if Ofgem approve CM089 on 01/12/2023 then XXXX would become 01/12/2024).</w:t>
      </w:r>
    </w:p>
    <w:p w14:paraId="69C84434" w14:textId="77777777" w:rsidR="00E670E8" w:rsidRPr="00222E79" w:rsidRDefault="00E670E8" w:rsidP="00E670E8">
      <w:pPr>
        <w:pStyle w:val="BodyText"/>
        <w:rPr>
          <w:rFonts w:asciiTheme="minorHAnsi" w:eastAsiaTheme="minorHAnsi" w:hAnsiTheme="minorHAnsi" w:cs="Arial"/>
          <w:sz w:val="24"/>
          <w:szCs w:val="22"/>
          <w:lang w:eastAsia="en-US"/>
        </w:rPr>
      </w:pPr>
      <w:r w:rsidRPr="00222E79">
        <w:rPr>
          <w:rFonts w:asciiTheme="minorHAnsi" w:eastAsiaTheme="minorHAnsi" w:hAnsiTheme="minorHAnsi" w:cs="Arial"/>
          <w:sz w:val="24"/>
          <w:szCs w:val="22"/>
          <w:lang w:eastAsia="en-US"/>
        </w:rPr>
        <w:lastRenderedPageBreak/>
        <w:t>It was confirmed that all existing and future onshore operations would need to be compliant with the ESRS requirements.</w:t>
      </w:r>
    </w:p>
    <w:p w14:paraId="6B2EAA27" w14:textId="0DB49642" w:rsidR="00E670E8" w:rsidRDefault="00E670E8" w:rsidP="406F8D51">
      <w:pPr>
        <w:pStyle w:val="BodyText"/>
        <w:rPr>
          <w:rFonts w:asciiTheme="minorHAnsi" w:eastAsiaTheme="minorEastAsia" w:hAnsiTheme="minorHAnsi" w:cs="Arial"/>
          <w:sz w:val="24"/>
          <w:lang w:eastAsia="en-US"/>
        </w:rPr>
      </w:pPr>
      <w:r w:rsidRPr="406F8D51">
        <w:rPr>
          <w:rFonts w:asciiTheme="minorHAnsi" w:eastAsiaTheme="minorEastAsia" w:hAnsiTheme="minorHAnsi" w:cs="Arial"/>
          <w:sz w:val="24"/>
          <w:lang w:eastAsia="en-US"/>
        </w:rPr>
        <w:t>The Workgroup suggested that OFTO developers are required to be part of this discussion as they will be involved in implementing any standards to future-proof infrastructure etc. The ESO rep outlined that onshore TOs</w:t>
      </w:r>
      <w:ins w:id="126" w:author="Antony Johnson (ESO)" w:date="2023-06-23T14:42:00Z">
        <w:r w:rsidR="00A22CBC" w:rsidRPr="406F8D51">
          <w:rPr>
            <w:rFonts w:asciiTheme="minorHAnsi" w:eastAsiaTheme="minorEastAsia" w:hAnsiTheme="minorHAnsi" w:cs="Arial"/>
            <w:sz w:val="24"/>
            <w:lang w:eastAsia="en-US"/>
          </w:rPr>
          <w:t>, Generators</w:t>
        </w:r>
      </w:ins>
      <w:r w:rsidRPr="406F8D51">
        <w:rPr>
          <w:rFonts w:asciiTheme="minorHAnsi" w:eastAsiaTheme="minorEastAsia" w:hAnsiTheme="minorHAnsi" w:cs="Arial"/>
          <w:sz w:val="24"/>
          <w:lang w:eastAsia="en-US"/>
        </w:rPr>
        <w:t xml:space="preserve"> and DNOs have been involved in ESRS discussions to date, more developers joined at Workgroup </w:t>
      </w:r>
      <w:r w:rsidR="19BA87AA" w:rsidRPr="406F8D51">
        <w:rPr>
          <w:rFonts w:asciiTheme="minorHAnsi" w:eastAsiaTheme="minorEastAsia" w:hAnsiTheme="minorHAnsi" w:cs="Arial"/>
          <w:sz w:val="24"/>
          <w:lang w:eastAsia="en-US"/>
        </w:rPr>
        <w:t>3</w:t>
      </w:r>
      <w:r w:rsidRPr="406F8D51">
        <w:rPr>
          <w:rFonts w:asciiTheme="minorHAnsi" w:eastAsiaTheme="minorEastAsia" w:hAnsiTheme="minorHAnsi" w:cs="Arial"/>
          <w:sz w:val="24"/>
          <w:lang w:eastAsia="en-US"/>
        </w:rPr>
        <w:t>.</w:t>
      </w:r>
    </w:p>
    <w:p w14:paraId="3D976D16" w14:textId="77777777" w:rsidR="00277006" w:rsidRDefault="00277006" w:rsidP="00D16700">
      <w:pPr>
        <w:spacing w:line="240" w:lineRule="auto"/>
        <w:jc w:val="both"/>
        <w:textAlignment w:val="baseline"/>
        <w:rPr>
          <w:rFonts w:cs="Arial"/>
          <w:b/>
        </w:rPr>
      </w:pPr>
    </w:p>
    <w:p w14:paraId="49469FBD" w14:textId="3CB66D99" w:rsidR="00D16700" w:rsidRDefault="00D16700" w:rsidP="00D16700">
      <w:pPr>
        <w:spacing w:line="240" w:lineRule="auto"/>
        <w:jc w:val="both"/>
        <w:textAlignment w:val="baseline"/>
        <w:rPr>
          <w:rFonts w:cs="Arial"/>
          <w:b/>
        </w:rPr>
      </w:pPr>
      <w:r>
        <w:rPr>
          <w:rFonts w:cs="Arial"/>
          <w:b/>
        </w:rPr>
        <w:t>Consideration of other options</w:t>
      </w:r>
    </w:p>
    <w:p w14:paraId="740643CA" w14:textId="6E0F14A8" w:rsidR="00D16700" w:rsidRDefault="00D16700" w:rsidP="00D16700">
      <w:pPr>
        <w:spacing w:line="240" w:lineRule="auto"/>
        <w:jc w:val="both"/>
        <w:textAlignment w:val="baseline"/>
        <w:rPr>
          <w:rFonts w:cs="Arial"/>
          <w:bCs/>
          <w:i/>
          <w:iCs/>
          <w:color w:val="FF0000"/>
        </w:rPr>
      </w:pPr>
    </w:p>
    <w:p w14:paraId="5C60F43A" w14:textId="77777777" w:rsidR="00E670E8" w:rsidRPr="00222E79" w:rsidRDefault="00E670E8" w:rsidP="00E670E8">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Loading capacity</w:t>
      </w:r>
    </w:p>
    <w:p w14:paraId="37214BAD" w14:textId="77777777" w:rsidR="006A26B9" w:rsidRDefault="00E670E8" w:rsidP="00E670E8">
      <w:pPr>
        <w:pStyle w:val="BodyText"/>
        <w:rPr>
          <w:ins w:id="127" w:author="ESO Code Admin" w:date="2023-06-23T15:54:00Z"/>
          <w:rFonts w:asciiTheme="minorHAnsi" w:eastAsiaTheme="minorHAnsi" w:hAnsiTheme="minorHAnsi" w:cs="Arial"/>
          <w:i/>
          <w:iCs/>
          <w:sz w:val="24"/>
          <w:szCs w:val="22"/>
          <w:lang w:eastAsia="en-US"/>
        </w:rPr>
      </w:pPr>
      <w:r>
        <w:rPr>
          <w:rFonts w:asciiTheme="minorHAnsi" w:eastAsiaTheme="minorHAnsi" w:hAnsiTheme="minorHAnsi" w:cs="Arial"/>
          <w:sz w:val="24"/>
          <w:szCs w:val="22"/>
          <w:lang w:eastAsia="en-US"/>
        </w:rPr>
        <w:t xml:space="preserve">The Workgroup queried what the </w:t>
      </w:r>
      <w:r w:rsidRPr="00222E79">
        <w:rPr>
          <w:rFonts w:asciiTheme="minorHAnsi" w:eastAsiaTheme="minorHAnsi" w:hAnsiTheme="minorHAnsi" w:cs="Arial"/>
          <w:sz w:val="24"/>
          <w:szCs w:val="22"/>
          <w:lang w:eastAsia="en-US"/>
        </w:rPr>
        <w:t xml:space="preserve">expectations </w:t>
      </w:r>
      <w:r w:rsidR="000911D2">
        <w:rPr>
          <w:rFonts w:asciiTheme="minorHAnsi" w:eastAsiaTheme="minorHAnsi" w:hAnsiTheme="minorHAnsi" w:cs="Arial"/>
          <w:sz w:val="24"/>
          <w:szCs w:val="22"/>
          <w:lang w:eastAsia="en-US"/>
        </w:rPr>
        <w:t>for</w:t>
      </w:r>
      <w:r w:rsidRPr="00222E79">
        <w:rPr>
          <w:rFonts w:asciiTheme="minorHAnsi" w:eastAsiaTheme="minorHAnsi" w:hAnsiTheme="minorHAnsi" w:cs="Arial"/>
          <w:sz w:val="24"/>
          <w:szCs w:val="22"/>
          <w:lang w:eastAsia="en-US"/>
        </w:rPr>
        <w:t xml:space="preserve"> restarting generation in the event of a significant outage event </w:t>
      </w:r>
      <w:r w:rsidR="000911D2">
        <w:rPr>
          <w:rFonts w:asciiTheme="minorHAnsi" w:eastAsiaTheme="minorHAnsi" w:hAnsiTheme="minorHAnsi" w:cs="Arial"/>
          <w:sz w:val="24"/>
          <w:szCs w:val="22"/>
          <w:lang w:eastAsia="en-US"/>
        </w:rPr>
        <w:t>were</w:t>
      </w:r>
      <w:r w:rsidRPr="00222E79">
        <w:rPr>
          <w:rFonts w:asciiTheme="minorHAnsi" w:eastAsiaTheme="minorHAnsi" w:hAnsiTheme="minorHAnsi" w:cs="Arial"/>
          <w:sz w:val="24"/>
          <w:szCs w:val="22"/>
          <w:lang w:eastAsia="en-US"/>
        </w:rPr>
        <w:t>– i.e., that restarting would need to be at the lowest output to avoid instability issues</w:t>
      </w:r>
      <w:r w:rsidR="000911D2">
        <w:rPr>
          <w:rFonts w:asciiTheme="minorHAnsi" w:eastAsiaTheme="minorHAnsi" w:hAnsiTheme="minorHAnsi" w:cs="Arial"/>
          <w:sz w:val="24"/>
          <w:szCs w:val="22"/>
          <w:lang w:eastAsia="en-US"/>
        </w:rPr>
        <w:t xml:space="preserve">. It was </w:t>
      </w:r>
      <w:r w:rsidRPr="00222E79">
        <w:rPr>
          <w:rFonts w:asciiTheme="minorHAnsi" w:eastAsiaTheme="minorHAnsi" w:hAnsiTheme="minorHAnsi" w:cs="Arial"/>
          <w:sz w:val="24"/>
          <w:szCs w:val="22"/>
          <w:lang w:eastAsia="en-US"/>
        </w:rPr>
        <w:t xml:space="preserve">confirmed that </w:t>
      </w:r>
      <w:r w:rsidR="009514B0">
        <w:rPr>
          <w:rFonts w:asciiTheme="minorHAnsi" w:eastAsiaTheme="minorHAnsi" w:hAnsiTheme="minorHAnsi" w:cs="Arial"/>
          <w:sz w:val="24"/>
          <w:szCs w:val="22"/>
          <w:lang w:eastAsia="en-US"/>
        </w:rPr>
        <w:t>block</w:t>
      </w:r>
      <w:r w:rsidRPr="00222E79">
        <w:rPr>
          <w:rFonts w:asciiTheme="minorHAnsi" w:eastAsiaTheme="minorHAnsi" w:hAnsiTheme="minorHAnsi" w:cs="Arial"/>
          <w:sz w:val="24"/>
          <w:szCs w:val="22"/>
          <w:lang w:eastAsia="en-US"/>
        </w:rPr>
        <w:t xml:space="preserve"> loading capacity is covered in contracts and not in scope for this Workgroup.</w:t>
      </w:r>
    </w:p>
    <w:p w14:paraId="12CF2D17" w14:textId="1120EC98" w:rsidR="0014492D" w:rsidRDefault="006F415F" w:rsidP="00E670E8">
      <w:pPr>
        <w:pStyle w:val="BodyText"/>
        <w:rPr>
          <w:ins w:id="128" w:author="ESO Code Admin" w:date="2023-06-23T11:50:00Z"/>
          <w:rFonts w:asciiTheme="minorHAnsi" w:eastAsiaTheme="minorHAnsi" w:hAnsiTheme="minorHAnsi" w:cs="Arial"/>
          <w:sz w:val="24"/>
          <w:szCs w:val="22"/>
          <w:lang w:eastAsia="en-US"/>
        </w:rPr>
      </w:pPr>
      <w:ins w:id="129" w:author="ESO Code Admin" w:date="2023-06-23T11:55:00Z">
        <w:r>
          <w:rPr>
            <w:rFonts w:asciiTheme="minorHAnsi" w:eastAsiaTheme="minorHAnsi" w:hAnsiTheme="minorHAnsi" w:cs="Arial"/>
            <w:i/>
            <w:iCs/>
            <w:sz w:val="24"/>
            <w:szCs w:val="22"/>
            <w:lang w:eastAsia="en-US"/>
          </w:rPr>
          <w:t>Impact on c</w:t>
        </w:r>
      </w:ins>
      <w:ins w:id="130" w:author="ESO Code Admin" w:date="2023-06-23T11:50:00Z">
        <w:r w:rsidR="0014492D">
          <w:rPr>
            <w:rFonts w:asciiTheme="minorHAnsi" w:eastAsiaTheme="minorHAnsi" w:hAnsiTheme="minorHAnsi" w:cs="Arial"/>
            <w:i/>
            <w:iCs/>
            <w:sz w:val="24"/>
            <w:szCs w:val="22"/>
            <w:lang w:eastAsia="en-US"/>
          </w:rPr>
          <w:t>ompetition</w:t>
        </w:r>
      </w:ins>
    </w:p>
    <w:p w14:paraId="6538B097" w14:textId="31995BA2" w:rsidR="002D0AB2" w:rsidRPr="00E05E84" w:rsidRDefault="002D0AB2" w:rsidP="002D0AB2">
      <w:pPr>
        <w:pStyle w:val="BodyText"/>
        <w:rPr>
          <w:ins w:id="131" w:author="ESO Code Admin" w:date="2023-06-23T11:50:00Z"/>
          <w:rFonts w:eastAsiaTheme="minorEastAsia" w:cs="Arial"/>
          <w:sz w:val="24"/>
          <w:lang w:val="en-US"/>
        </w:rPr>
      </w:pPr>
      <w:ins w:id="132" w:author="ESO Code Admin" w:date="2023-06-23T11:50:00Z">
        <w:r>
          <w:rPr>
            <w:rFonts w:eastAsiaTheme="minorEastAsia" w:cs="Arial"/>
            <w:sz w:val="24"/>
            <w:lang w:val="en-US"/>
          </w:rPr>
          <w:t>During the Workgroup Consultation, one</w:t>
        </w:r>
        <w:r w:rsidRPr="00E05E84">
          <w:rPr>
            <w:rFonts w:eastAsiaTheme="minorEastAsia" w:cs="Arial"/>
            <w:sz w:val="24"/>
            <w:lang w:val="en-US"/>
          </w:rPr>
          <w:t xml:space="preserve"> Respondent did not feel the proposed SQSS changes allowed effective competition, suggesting a significant gap in the ESRS process by not all generators being contracted to offer the service. The Proposer highlighted that </w:t>
        </w:r>
      </w:ins>
      <w:ins w:id="133" w:author="ESO Code Admin" w:date="2023-06-23T16:41:00Z">
        <w:r w:rsidR="004737F3">
          <w:rPr>
            <w:rFonts w:eastAsiaTheme="minorEastAsia" w:cs="Arial"/>
            <w:sz w:val="24"/>
            <w:lang w:val="en-US"/>
          </w:rPr>
          <w:t>G</w:t>
        </w:r>
      </w:ins>
      <w:ins w:id="134" w:author="ESO Code Admin" w:date="2023-06-23T11:50:00Z">
        <w:r w:rsidRPr="00E05E84">
          <w:rPr>
            <w:rFonts w:eastAsiaTheme="minorEastAsia" w:cs="Arial"/>
            <w:sz w:val="24"/>
            <w:lang w:val="en-US"/>
          </w:rPr>
          <w:t xml:space="preserve">enerators do need to have 72hrs resilience due to </w:t>
        </w:r>
      </w:ins>
      <w:ins w:id="135" w:author="Johnson (ESO), Antony" w:date="2023-06-23T14:46:00Z">
        <w:r w:rsidR="00312437">
          <w:rPr>
            <w:rFonts w:eastAsiaTheme="minorEastAsia" w:cs="Arial"/>
            <w:sz w:val="24"/>
            <w:lang w:val="en-US"/>
          </w:rPr>
          <w:t xml:space="preserve">the requirements </w:t>
        </w:r>
      </w:ins>
      <w:ins w:id="136" w:author="ESO Code Admin" w:date="2023-06-23T16:43:00Z">
        <w:r w:rsidR="00B94627">
          <w:rPr>
            <w:rFonts w:eastAsiaTheme="minorEastAsia" w:cs="Arial"/>
            <w:sz w:val="24"/>
            <w:lang w:val="en-US"/>
          </w:rPr>
          <w:t xml:space="preserve">if </w:t>
        </w:r>
      </w:ins>
      <w:ins w:id="137" w:author="Johnson (ESO), Antony" w:date="2023-06-23T14:46:00Z">
        <w:r w:rsidR="00312437">
          <w:rPr>
            <w:rFonts w:eastAsiaTheme="minorEastAsia" w:cs="Arial"/>
            <w:sz w:val="24"/>
            <w:lang w:val="en-US"/>
          </w:rPr>
          <w:t>GC0148</w:t>
        </w:r>
      </w:ins>
      <w:ins w:id="138" w:author="ESO Code Admin" w:date="2023-06-23T16:43:00Z">
        <w:r w:rsidR="00221CB7">
          <w:rPr>
            <w:rFonts w:eastAsiaTheme="minorEastAsia" w:cs="Arial"/>
            <w:sz w:val="24"/>
            <w:lang w:val="en-US"/>
          </w:rPr>
          <w:t xml:space="preserve"> is approved,</w:t>
        </w:r>
      </w:ins>
      <w:ins w:id="139" w:author="Johnson (ESO), Antony" w:date="2023-06-23T14:46:00Z">
        <w:r w:rsidR="00312437">
          <w:rPr>
            <w:rFonts w:eastAsiaTheme="minorEastAsia" w:cs="Arial"/>
            <w:sz w:val="24"/>
            <w:lang w:val="en-US"/>
          </w:rPr>
          <w:t xml:space="preserve"> </w:t>
        </w:r>
        <w:r w:rsidR="00BC2701">
          <w:rPr>
            <w:rFonts w:eastAsiaTheme="minorEastAsia" w:cs="Arial"/>
            <w:sz w:val="24"/>
            <w:lang w:val="en-US"/>
          </w:rPr>
          <w:t>with</w:t>
        </w:r>
      </w:ins>
      <w:ins w:id="140" w:author="Johnson (ESO), Antony" w:date="2023-06-23T14:47:00Z">
        <w:r w:rsidR="00BC2701">
          <w:rPr>
            <w:rFonts w:eastAsiaTheme="minorEastAsia" w:cs="Arial"/>
            <w:sz w:val="24"/>
            <w:lang w:val="en-US"/>
          </w:rPr>
          <w:t xml:space="preserve"> the assurance activities being introduced through </w:t>
        </w:r>
      </w:ins>
      <w:ins w:id="141" w:author="ESO Code Admin" w:date="2023-06-23T11:50:00Z">
        <w:r w:rsidRPr="00E05E84">
          <w:rPr>
            <w:rFonts w:eastAsiaTheme="minorEastAsia" w:cs="Arial"/>
            <w:sz w:val="24"/>
            <w:lang w:val="en-US"/>
          </w:rPr>
          <w:t>GC0156 and CMP398 (where they are paid for that</w:t>
        </w:r>
      </w:ins>
      <w:ins w:id="142" w:author="ESO Code Admin" w:date="2023-06-23T15:03:00Z">
        <w:r w:rsidR="007104D0" w:rsidRPr="007104D0">
          <w:rPr>
            <w:rFonts w:eastAsiaTheme="minorEastAsia" w:cs="Arial"/>
            <w:sz w:val="24"/>
            <w:lang w:val="en-US"/>
          </w:rPr>
          <w:t xml:space="preserve"> </w:t>
        </w:r>
        <w:r w:rsidR="00BC2701" w:rsidRPr="7B56A4B2">
          <w:rPr>
            <w:rFonts w:eastAsiaTheme="minorEastAsia" w:cs="Arial"/>
            <w:sz w:val="24"/>
            <w:lang w:val="en-US"/>
          </w:rPr>
          <w:t>assurance</w:t>
        </w:r>
      </w:ins>
      <w:ins w:id="143" w:author="ESO Code Admin" w:date="2023-06-23T11:50:00Z">
        <w:r w:rsidRPr="7B56A4B2">
          <w:rPr>
            <w:rFonts w:eastAsiaTheme="minorEastAsia" w:cs="Arial"/>
            <w:sz w:val="24"/>
            <w:lang w:val="en-US"/>
          </w:rPr>
          <w:t>)</w:t>
        </w:r>
      </w:ins>
      <w:r w:rsidR="00BC2701" w:rsidRPr="7B56A4B2">
        <w:rPr>
          <w:rFonts w:eastAsiaTheme="minorEastAsia" w:cs="Arial"/>
          <w:sz w:val="24"/>
          <w:lang w:val="en-US"/>
        </w:rPr>
        <w:t>.</w:t>
      </w:r>
      <w:r w:rsidR="00BC2701">
        <w:rPr>
          <w:rFonts w:eastAsiaTheme="minorEastAsia" w:cs="Arial"/>
          <w:sz w:val="24"/>
          <w:lang w:val="en-US"/>
        </w:rPr>
        <w:t xml:space="preserve">  </w:t>
      </w:r>
      <w:ins w:id="144" w:author="ESO Code Admin" w:date="2023-06-23T15:03:00Z">
        <w:r w:rsidR="00BC2701">
          <w:rPr>
            <w:rFonts w:eastAsiaTheme="minorEastAsia" w:cs="Arial"/>
            <w:sz w:val="24"/>
            <w:lang w:val="en-US"/>
          </w:rPr>
          <w:t>It is believed</w:t>
        </w:r>
        <w:r w:rsidRPr="00E05E84" w:rsidDel="00BC2701">
          <w:rPr>
            <w:rFonts w:eastAsiaTheme="minorEastAsia" w:cs="Arial"/>
            <w:sz w:val="24"/>
            <w:lang w:val="en-US"/>
          </w:rPr>
          <w:t xml:space="preserve"> </w:t>
        </w:r>
      </w:ins>
      <w:ins w:id="145" w:author="ESO Code Admin" w:date="2023-06-23T11:50:00Z">
        <w:r w:rsidRPr="00E05E84">
          <w:rPr>
            <w:rFonts w:eastAsiaTheme="minorEastAsia" w:cs="Arial"/>
            <w:sz w:val="24"/>
            <w:lang w:val="en-US"/>
          </w:rPr>
          <w:t xml:space="preserve">this is sufficient to support restoration. </w:t>
        </w:r>
      </w:ins>
    </w:p>
    <w:p w14:paraId="4ADB8226" w14:textId="78493E53" w:rsidR="002D0AB2" w:rsidRPr="00E05E84" w:rsidRDefault="002D0AB2" w:rsidP="002D0AB2">
      <w:pPr>
        <w:pStyle w:val="BodyText"/>
        <w:rPr>
          <w:ins w:id="146" w:author="ESO Code Admin" w:date="2023-06-23T11:50:00Z"/>
          <w:rFonts w:eastAsiaTheme="minorEastAsia" w:cs="Arial"/>
          <w:sz w:val="24"/>
          <w:lang w:val="en-US"/>
        </w:rPr>
      </w:pPr>
      <w:ins w:id="147" w:author="ESO Code Admin" w:date="2023-06-23T11:50:00Z">
        <w:r w:rsidRPr="00E05E84">
          <w:rPr>
            <w:rFonts w:eastAsiaTheme="minorEastAsia" w:cs="Arial"/>
            <w:sz w:val="24"/>
            <w:lang w:val="en-US"/>
          </w:rPr>
          <w:t>The ESRS</w:t>
        </w:r>
      </w:ins>
      <w:ins w:id="148" w:author="ESO Code Admin" w:date="2023-06-23T11:51:00Z">
        <w:r w:rsidR="0015626B">
          <w:rPr>
            <w:rFonts w:eastAsiaTheme="minorEastAsia" w:cs="Arial"/>
            <w:sz w:val="24"/>
            <w:lang w:val="en-US"/>
          </w:rPr>
          <w:t xml:space="preserve"> team</w:t>
        </w:r>
      </w:ins>
      <w:ins w:id="149" w:author="ESO Code Admin" w:date="2023-06-23T11:50:00Z">
        <w:r w:rsidRPr="00E05E84">
          <w:rPr>
            <w:rFonts w:eastAsiaTheme="minorEastAsia" w:cs="Arial"/>
            <w:sz w:val="24"/>
            <w:lang w:val="en-US"/>
          </w:rPr>
          <w:t xml:space="preserve"> will have ongoing assigned resources after the </w:t>
        </w:r>
      </w:ins>
      <w:ins w:id="150" w:author="ESO Code Admin" w:date="2023-06-23T11:52:00Z">
        <w:r w:rsidR="001E2433">
          <w:rPr>
            <w:rFonts w:eastAsiaTheme="minorEastAsia" w:cs="Arial"/>
            <w:sz w:val="24"/>
            <w:lang w:val="en-US"/>
          </w:rPr>
          <w:t>decisions are</w:t>
        </w:r>
      </w:ins>
      <w:ins w:id="151" w:author="ESO Code Admin" w:date="2023-06-23T11:54:00Z">
        <w:r w:rsidR="00FE51C9">
          <w:rPr>
            <w:rFonts w:eastAsiaTheme="minorEastAsia" w:cs="Arial"/>
            <w:sz w:val="24"/>
            <w:lang w:val="en-US"/>
          </w:rPr>
          <w:t xml:space="preserve"> made on the code modifications</w:t>
        </w:r>
      </w:ins>
      <w:ins w:id="152" w:author="ESO Code Admin" w:date="2023-06-23T11:50:00Z">
        <w:r w:rsidRPr="00E05E84">
          <w:rPr>
            <w:rFonts w:eastAsiaTheme="minorEastAsia" w:cs="Arial"/>
            <w:sz w:val="24"/>
            <w:lang w:val="en-US"/>
          </w:rPr>
          <w:t xml:space="preserve"> (</w:t>
        </w:r>
      </w:ins>
      <w:ins w:id="153" w:author="ESO Code Admin" w:date="2023-06-23T12:43:00Z">
        <w:r w:rsidR="009E1D3F" w:rsidRPr="00E05E84">
          <w:rPr>
            <w:rFonts w:eastAsiaTheme="minorEastAsia" w:cs="Arial"/>
            <w:sz w:val="24"/>
            <w:lang w:val="en-US"/>
          </w:rPr>
          <w:t>e</w:t>
        </w:r>
        <w:r w:rsidR="009E1D3F">
          <w:rPr>
            <w:rFonts w:eastAsiaTheme="minorEastAsia" w:cs="Arial"/>
            <w:sz w:val="24"/>
            <w:lang w:val="en-US"/>
          </w:rPr>
          <w:t>.g.,</w:t>
        </w:r>
      </w:ins>
      <w:ins w:id="154" w:author="ESO Code Admin" w:date="2023-06-23T11:50:00Z">
        <w:r w:rsidRPr="00E05E84">
          <w:rPr>
            <w:rFonts w:eastAsiaTheme="minorEastAsia" w:cs="Arial"/>
            <w:sz w:val="24"/>
            <w:lang w:val="en-US"/>
          </w:rPr>
          <w:t xml:space="preserve"> </w:t>
        </w:r>
      </w:ins>
      <w:del w:id="155" w:author="ESO Code Admin" w:date="2023-06-23T15:04:00Z">
        <w:r w:rsidR="00553876">
          <w:rPr>
            <w:rFonts w:eastAsiaTheme="minorEastAsia" w:cs="Arial"/>
            <w:sz w:val="24"/>
            <w:lang w:val="en-US"/>
          </w:rPr>
          <w:delText xml:space="preserve"> </w:delText>
        </w:r>
      </w:del>
      <w:ins w:id="156" w:author="ESO Code Admin" w:date="2023-06-23T15:03:00Z">
        <w:r w:rsidR="00553876">
          <w:rPr>
            <w:rFonts w:eastAsiaTheme="minorEastAsia" w:cs="Arial"/>
            <w:sz w:val="24"/>
            <w:lang w:val="en-US"/>
          </w:rPr>
          <w:t xml:space="preserve">Restoration </w:t>
        </w:r>
      </w:ins>
      <w:del w:id="157" w:author="ESO Code Admin" w:date="2023-06-23T16:32:00Z">
        <w:r w:rsidR="00553876" w:rsidDel="00780BF2">
          <w:rPr>
            <w:rFonts w:eastAsiaTheme="minorEastAsia" w:cs="Arial"/>
            <w:sz w:val="24"/>
            <w:lang w:val="en-US"/>
          </w:rPr>
          <w:delText xml:space="preserve"> </w:delText>
        </w:r>
      </w:del>
      <w:ins w:id="158" w:author="ESO Code Admin" w:date="2023-06-23T16:32:00Z">
        <w:r w:rsidR="00780BF2">
          <w:rPr>
            <w:rFonts w:eastAsiaTheme="minorEastAsia" w:cs="Arial"/>
            <w:sz w:val="24"/>
            <w:lang w:val="en-US"/>
          </w:rPr>
          <w:t>testing, compliance</w:t>
        </w:r>
      </w:ins>
      <w:ins w:id="159" w:author="ESO Code Admin" w:date="2023-06-23T11:50:00Z">
        <w:r w:rsidRPr="00E05E84">
          <w:rPr>
            <w:rFonts w:eastAsiaTheme="minorEastAsia" w:cs="Arial"/>
            <w:sz w:val="24"/>
            <w:lang w:val="en-US"/>
          </w:rPr>
          <w:t xml:space="preserve"> checks, a regular assurance programme</w:t>
        </w:r>
      </w:ins>
      <w:ins w:id="160" w:author="Johnson (ESO), Antony" w:date="2023-06-23T14:49:00Z">
        <w:r w:rsidR="0002773D">
          <w:rPr>
            <w:rFonts w:eastAsiaTheme="minorEastAsia" w:cs="Arial"/>
            <w:sz w:val="24"/>
            <w:lang w:val="en-US"/>
          </w:rPr>
          <w:t xml:space="preserve"> and </w:t>
        </w:r>
      </w:ins>
      <w:ins w:id="161" w:author="ESO Code Admin" w:date="2023-06-23T11:50:00Z">
        <w:r w:rsidRPr="00E05E84">
          <w:rPr>
            <w:rFonts w:eastAsiaTheme="minorEastAsia" w:cs="Arial"/>
            <w:sz w:val="24"/>
            <w:lang w:val="en-US"/>
          </w:rPr>
          <w:t xml:space="preserve"> a designated restoration team)</w:t>
        </w:r>
      </w:ins>
      <w:ins w:id="162" w:author="Johnson (ESO), Antony" w:date="2023-06-23T14:49:00Z">
        <w:r w:rsidR="0002773D">
          <w:rPr>
            <w:rFonts w:eastAsiaTheme="minorEastAsia" w:cs="Arial"/>
            <w:sz w:val="24"/>
            <w:lang w:val="en-US"/>
          </w:rPr>
          <w:t xml:space="preserve"> which will be integrated into business as usual</w:t>
        </w:r>
      </w:ins>
      <w:ins w:id="163" w:author="ESO Code Admin" w:date="2023-06-23T11:50:00Z">
        <w:r w:rsidRPr="00E05E84">
          <w:rPr>
            <w:rFonts w:eastAsiaTheme="minorEastAsia" w:cs="Arial"/>
            <w:sz w:val="24"/>
            <w:lang w:val="en-US"/>
          </w:rPr>
          <w:t>.</w:t>
        </w:r>
      </w:ins>
    </w:p>
    <w:p w14:paraId="53986B77" w14:textId="195F8694" w:rsidR="00E670E8" w:rsidRDefault="00E670E8" w:rsidP="00D16700">
      <w:pPr>
        <w:spacing w:line="240" w:lineRule="auto"/>
        <w:jc w:val="both"/>
        <w:textAlignment w:val="baseline"/>
        <w:rPr>
          <w:rFonts w:cs="Arial"/>
          <w:bCs/>
          <w:i/>
          <w:iCs/>
          <w:color w:val="FF0000"/>
        </w:rPr>
      </w:pPr>
    </w:p>
    <w:p w14:paraId="596B9426" w14:textId="77777777" w:rsidR="000911D2" w:rsidRPr="00D83902" w:rsidRDefault="000911D2" w:rsidP="000911D2">
      <w:pPr>
        <w:pStyle w:val="BodyText"/>
        <w:rPr>
          <w:rFonts w:asciiTheme="minorHAnsi" w:eastAsiaTheme="minorHAnsi" w:hAnsiTheme="minorHAnsi" w:cs="Arial"/>
          <w:bCs/>
          <w:i/>
          <w:iCs/>
          <w:sz w:val="24"/>
          <w:szCs w:val="22"/>
          <w:lang w:eastAsia="en-US"/>
        </w:rPr>
      </w:pPr>
      <w:r w:rsidRPr="00D83902">
        <w:rPr>
          <w:rFonts w:asciiTheme="minorHAnsi" w:eastAsiaTheme="minorHAnsi" w:hAnsiTheme="minorHAnsi" w:cs="Arial"/>
          <w:bCs/>
          <w:i/>
          <w:iCs/>
          <w:sz w:val="24"/>
          <w:szCs w:val="22"/>
          <w:lang w:eastAsia="en-US"/>
        </w:rPr>
        <w:t>Impact assessments and cost considerations resulting from the modification</w:t>
      </w:r>
    </w:p>
    <w:p w14:paraId="0F1F54BE" w14:textId="44B73F94" w:rsid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Some Workgroup members raised concerns about the cost implications of meeting the standards across the whole network (</w:t>
      </w:r>
      <w:r w:rsidR="005D1101" w:rsidRPr="000911D2">
        <w:rPr>
          <w:rFonts w:eastAsiaTheme="minorEastAsia" w:cs="Arial"/>
          <w:sz w:val="24"/>
          <w:szCs w:val="32"/>
          <w:lang w:val="en-US"/>
        </w:rPr>
        <w:t>e.g.,</w:t>
      </w:r>
      <w:r w:rsidRPr="000911D2">
        <w:rPr>
          <w:rFonts w:eastAsiaTheme="minorEastAsia" w:cs="Arial"/>
          <w:sz w:val="24"/>
          <w:szCs w:val="32"/>
          <w:lang w:val="en-US"/>
        </w:rPr>
        <w:t xml:space="preserve"> there is no cost recovery mechanism defined for OFTOs yet). The ESO team acknowledged that to meet the new standards, investments will be required across the industry, </w:t>
      </w:r>
      <w:r w:rsidR="00B113C3">
        <w:rPr>
          <w:rFonts w:eastAsiaTheme="minorEastAsia" w:cs="Arial"/>
          <w:sz w:val="24"/>
          <w:szCs w:val="32"/>
          <w:lang w:val="en-US"/>
        </w:rPr>
        <w:t xml:space="preserve">the </w:t>
      </w:r>
      <w:r w:rsidRPr="000911D2">
        <w:rPr>
          <w:rFonts w:eastAsiaTheme="minorEastAsia" w:cs="Arial"/>
          <w:sz w:val="24"/>
          <w:szCs w:val="32"/>
          <w:lang w:val="en-US"/>
        </w:rPr>
        <w:t>ESO included and shared that Ofgem have been engaged on this point</w:t>
      </w:r>
      <w:r w:rsidR="00B66ABD">
        <w:rPr>
          <w:rFonts w:eastAsiaTheme="minorEastAsia" w:cs="Arial"/>
          <w:sz w:val="24"/>
          <w:szCs w:val="32"/>
          <w:lang w:val="en-US"/>
        </w:rPr>
        <w:t xml:space="preserve">. </w:t>
      </w:r>
    </w:p>
    <w:p w14:paraId="5911BE37" w14:textId="77777777" w:rsidR="002C78F6" w:rsidRDefault="002C78F6" w:rsidP="000911D2">
      <w:pPr>
        <w:pStyle w:val="BodyText"/>
        <w:rPr>
          <w:ins w:id="164" w:author="ESO Code Admin" w:date="2023-06-23T11:44:00Z"/>
          <w:rFonts w:eastAsiaTheme="minorEastAsia" w:cs="Arial"/>
          <w:sz w:val="24"/>
          <w:szCs w:val="32"/>
          <w:lang w:val="en-US"/>
        </w:rPr>
      </w:pPr>
    </w:p>
    <w:p w14:paraId="7EC96187" w14:textId="0A3941AA" w:rsidR="002F3A06" w:rsidRPr="00E05E84" w:rsidRDefault="001F48D8" w:rsidP="002F3A06">
      <w:pPr>
        <w:pStyle w:val="BodyText"/>
        <w:rPr>
          <w:ins w:id="165" w:author="ESO Code Admin" w:date="2023-06-23T11:45:00Z"/>
          <w:rFonts w:eastAsiaTheme="minorEastAsia" w:cs="Arial"/>
          <w:sz w:val="24"/>
          <w:lang w:val="en-US"/>
        </w:rPr>
      </w:pPr>
      <w:ins w:id="166" w:author="ESO Code Admin" w:date="2023-06-23T11:44:00Z">
        <w:r>
          <w:rPr>
            <w:rFonts w:eastAsiaTheme="minorEastAsia" w:cs="Arial"/>
            <w:sz w:val="24"/>
            <w:szCs w:val="32"/>
            <w:lang w:val="en-US"/>
          </w:rPr>
          <w:t>During the Workgroup Consultation</w:t>
        </w:r>
        <w:r w:rsidR="001B6CE3">
          <w:rPr>
            <w:rFonts w:eastAsiaTheme="minorEastAsia" w:cs="Arial"/>
            <w:sz w:val="24"/>
            <w:szCs w:val="32"/>
            <w:lang w:val="en-US"/>
          </w:rPr>
          <w:t xml:space="preserve">, one respondent </w:t>
        </w:r>
      </w:ins>
      <w:ins w:id="167" w:author="ESO Code Admin" w:date="2023-06-23T11:45:00Z">
        <w:r w:rsidR="002F3A06" w:rsidRPr="00E05E84">
          <w:rPr>
            <w:rFonts w:eastAsiaTheme="minorEastAsia" w:cs="Arial"/>
            <w:sz w:val="24"/>
            <w:lang w:val="en-US"/>
          </w:rPr>
          <w:t xml:space="preserve">suggested that wording of </w:t>
        </w:r>
        <w:r w:rsidR="002F3A06">
          <w:rPr>
            <w:rFonts w:eastAsiaTheme="minorEastAsia" w:cs="Arial"/>
            <w:sz w:val="24"/>
            <w:lang w:val="en-US"/>
          </w:rPr>
          <w:t xml:space="preserve">Appendix </w:t>
        </w:r>
        <w:r w:rsidR="002F3A06" w:rsidRPr="00E05E84">
          <w:rPr>
            <w:rFonts w:eastAsiaTheme="minorEastAsia" w:cs="Arial"/>
            <w:sz w:val="24"/>
            <w:lang w:val="en-US"/>
          </w:rPr>
          <w:t xml:space="preserve">I.1.1 would require restoration plans and restoration </w:t>
        </w:r>
      </w:ins>
      <w:ins w:id="168" w:author="Johnson (ESO), Antony" w:date="2023-06-23T14:50:00Z">
        <w:r w:rsidR="00283B58">
          <w:rPr>
            <w:rFonts w:eastAsiaTheme="minorEastAsia" w:cs="Arial"/>
            <w:sz w:val="24"/>
            <w:lang w:val="en-US"/>
          </w:rPr>
          <w:t>contractors</w:t>
        </w:r>
      </w:ins>
      <w:ins w:id="169" w:author="ESO Code Admin" w:date="2023-06-23T11:45:00Z">
        <w:r w:rsidR="002F3A06" w:rsidRPr="00E05E84">
          <w:rPr>
            <w:rFonts w:eastAsiaTheme="minorEastAsia" w:cs="Arial"/>
            <w:sz w:val="24"/>
            <w:lang w:val="en-US"/>
          </w:rPr>
          <w:t xml:space="preserve"> to be involved in Transmission Planning timescales </w:t>
        </w:r>
      </w:ins>
      <w:ins w:id="170" w:author="ESO Code Admin" w:date="2023-06-23T12:43:00Z">
        <w:r w:rsidR="005E5CDD" w:rsidRPr="00E05E84">
          <w:rPr>
            <w:rFonts w:eastAsiaTheme="minorEastAsia" w:cs="Arial"/>
            <w:sz w:val="24"/>
            <w:lang w:val="en-US"/>
          </w:rPr>
          <w:t>to</w:t>
        </w:r>
      </w:ins>
      <w:ins w:id="171" w:author="ESO Code Admin" w:date="2023-06-23T11:45:00Z">
        <w:r w:rsidR="002F3A06" w:rsidRPr="00E05E84">
          <w:rPr>
            <w:rFonts w:eastAsiaTheme="minorEastAsia" w:cs="Arial"/>
            <w:sz w:val="24"/>
            <w:lang w:val="en-US"/>
          </w:rPr>
          <w:t xml:space="preserve"> meet ESRS obligations. The Proposer explained that every </w:t>
        </w:r>
      </w:ins>
      <w:ins w:id="172" w:author="Johnson (ESO), Antony" w:date="2023-06-23T14:50:00Z">
        <w:r w:rsidR="00283B58">
          <w:rPr>
            <w:rFonts w:eastAsiaTheme="minorEastAsia" w:cs="Arial"/>
            <w:sz w:val="24"/>
            <w:lang w:val="en-US"/>
          </w:rPr>
          <w:t>Restoration C</w:t>
        </w:r>
      </w:ins>
      <w:ins w:id="173" w:author="ESO Code Admin" w:date="2023-06-23T11:45:00Z">
        <w:r w:rsidR="002F3A06" w:rsidRPr="00E05E84">
          <w:rPr>
            <w:rFonts w:eastAsiaTheme="minorEastAsia" w:cs="Arial"/>
            <w:sz w:val="24"/>
            <w:lang w:val="en-US"/>
          </w:rPr>
          <w:t xml:space="preserve">ontractor would be contracted to be available 80% of the time including for planning timescales (the other 20% of time to be managed by the BAU team and not seen as an issue). </w:t>
        </w:r>
      </w:ins>
    </w:p>
    <w:p w14:paraId="0EAF8762" w14:textId="63B6A71B" w:rsidR="002F3A06" w:rsidRPr="00E05E84" w:rsidRDefault="002F3A06" w:rsidP="002F3A06">
      <w:pPr>
        <w:pStyle w:val="BodyText"/>
        <w:rPr>
          <w:ins w:id="174" w:author="ESO Code Admin" w:date="2023-06-23T11:45:00Z"/>
          <w:rFonts w:eastAsiaTheme="minorEastAsia" w:cs="Arial"/>
          <w:sz w:val="24"/>
          <w:lang w:val="en-US"/>
        </w:rPr>
      </w:pPr>
      <w:ins w:id="175" w:author="ESO Code Admin" w:date="2023-06-23T11:45:00Z">
        <w:r w:rsidRPr="00E05E84">
          <w:rPr>
            <w:rFonts w:eastAsiaTheme="minorEastAsia" w:cs="Arial"/>
            <w:sz w:val="24"/>
            <w:lang w:val="en-US"/>
          </w:rPr>
          <w:t xml:space="preserve">Workgroup members discussed the need to design the system sufficiently to support resilient generation, while not knowing </w:t>
        </w:r>
      </w:ins>
      <w:ins w:id="176" w:author="Johnson (ESO), Antony" w:date="2023-06-23T14:51:00Z">
        <w:r w:rsidR="00283B58">
          <w:rPr>
            <w:rFonts w:eastAsiaTheme="minorEastAsia" w:cs="Arial"/>
            <w:sz w:val="24"/>
            <w:lang w:val="en-US"/>
          </w:rPr>
          <w:t xml:space="preserve">what </w:t>
        </w:r>
      </w:ins>
      <w:ins w:id="177" w:author="ESO Code Admin" w:date="2023-06-23T11:45:00Z">
        <w:r w:rsidRPr="00E05E84">
          <w:rPr>
            <w:rFonts w:eastAsiaTheme="minorEastAsia" w:cs="Arial"/>
            <w:sz w:val="24"/>
            <w:lang w:val="en-US"/>
          </w:rPr>
          <w:t xml:space="preserve">the </w:t>
        </w:r>
      </w:ins>
      <w:ins w:id="178" w:author="ESO Code Admin" w:date="2023-06-23T11:46:00Z">
        <w:r w:rsidR="00796C37">
          <w:rPr>
            <w:rFonts w:eastAsiaTheme="minorEastAsia" w:cs="Arial"/>
            <w:sz w:val="24"/>
            <w:lang w:val="en-US"/>
          </w:rPr>
          <w:t>end locations</w:t>
        </w:r>
        <w:r w:rsidR="00FB7754">
          <w:rPr>
            <w:rFonts w:eastAsiaTheme="minorEastAsia" w:cs="Arial"/>
            <w:sz w:val="24"/>
            <w:lang w:val="en-US"/>
          </w:rPr>
          <w:t xml:space="preserve"> of Restoration Contractors</w:t>
        </w:r>
      </w:ins>
      <w:ins w:id="179" w:author="ESO Code Admin" w:date="2023-06-23T11:45:00Z">
        <w:r w:rsidRPr="00E05E84">
          <w:rPr>
            <w:rFonts w:eastAsiaTheme="minorEastAsia" w:cs="Arial"/>
            <w:sz w:val="24"/>
            <w:lang w:val="en-US"/>
          </w:rPr>
          <w:t xml:space="preserve"> will be. </w:t>
        </w:r>
      </w:ins>
      <w:ins w:id="180" w:author="ESO Code Admin" w:date="2023-06-23T16:01:00Z">
        <w:r w:rsidR="00322A79">
          <w:rPr>
            <w:rFonts w:eastAsiaTheme="minorEastAsia" w:cs="Arial"/>
            <w:sz w:val="24"/>
            <w:lang w:val="en-US"/>
          </w:rPr>
          <w:t xml:space="preserve">A </w:t>
        </w:r>
      </w:ins>
      <w:ins w:id="181" w:author="ESO Code Admin" w:date="2023-06-23T11:45:00Z">
        <w:r w:rsidRPr="00E05E84">
          <w:rPr>
            <w:rFonts w:eastAsiaTheme="minorEastAsia" w:cs="Arial"/>
            <w:sz w:val="24"/>
            <w:lang w:val="en-US"/>
          </w:rPr>
          <w:t xml:space="preserve">Workgroup member raised that this would require </w:t>
        </w:r>
      </w:ins>
      <w:ins w:id="182" w:author="Johnson (ESO), Antony" w:date="2023-06-23T14:51:00Z">
        <w:r w:rsidR="00283B58">
          <w:rPr>
            <w:rFonts w:eastAsiaTheme="minorEastAsia" w:cs="Arial"/>
            <w:sz w:val="24"/>
            <w:lang w:val="en-US"/>
          </w:rPr>
          <w:t>R</w:t>
        </w:r>
      </w:ins>
      <w:ins w:id="183" w:author="ESO Code Admin" w:date="2023-06-23T11:45:00Z">
        <w:r w:rsidRPr="00E05E84">
          <w:rPr>
            <w:rFonts w:eastAsiaTheme="minorEastAsia" w:cs="Arial"/>
            <w:sz w:val="24"/>
            <w:lang w:val="en-US"/>
          </w:rPr>
          <w:t xml:space="preserve">estoration </w:t>
        </w:r>
      </w:ins>
      <w:ins w:id="184" w:author="Johnson (ESO), Antony" w:date="2023-06-23T14:51:00Z">
        <w:r w:rsidR="00283B58">
          <w:rPr>
            <w:rFonts w:eastAsiaTheme="minorEastAsia" w:cs="Arial"/>
            <w:sz w:val="24"/>
            <w:lang w:val="en-US"/>
          </w:rPr>
          <w:t>Contractors</w:t>
        </w:r>
      </w:ins>
      <w:ins w:id="185" w:author="ESO Code Admin" w:date="2023-06-23T11:45:00Z">
        <w:r w:rsidRPr="00E05E84">
          <w:rPr>
            <w:rFonts w:eastAsiaTheme="minorEastAsia" w:cs="Arial"/>
            <w:sz w:val="24"/>
            <w:lang w:val="en-US"/>
          </w:rPr>
          <w:t xml:space="preserve"> to </w:t>
        </w:r>
        <w:r w:rsidRPr="00E05E84">
          <w:rPr>
            <w:rFonts w:eastAsiaTheme="minorEastAsia" w:cs="Arial"/>
            <w:sz w:val="24"/>
            <w:lang w:val="en-US"/>
          </w:rPr>
          <w:lastRenderedPageBreak/>
          <w:t xml:space="preserve">know </w:t>
        </w:r>
      </w:ins>
      <w:ins w:id="186" w:author="Johnson (ESO), Antony" w:date="2023-06-23T14:52:00Z">
        <w:r w:rsidR="009B5CF2">
          <w:rPr>
            <w:rFonts w:eastAsiaTheme="minorEastAsia" w:cs="Arial"/>
            <w:sz w:val="24"/>
            <w:lang w:val="en-US"/>
          </w:rPr>
          <w:t xml:space="preserve">network </w:t>
        </w:r>
      </w:ins>
      <w:ins w:id="187" w:author="ESO Code Admin" w:date="2023-06-23T11:45:00Z">
        <w:r w:rsidRPr="00E05E84">
          <w:rPr>
            <w:rFonts w:eastAsiaTheme="minorEastAsia" w:cs="Arial"/>
            <w:sz w:val="24"/>
            <w:lang w:val="en-US"/>
          </w:rPr>
          <w:t>requirements years in advance, which could have cost implications for designing a system</w:t>
        </w:r>
      </w:ins>
      <w:ins w:id="188" w:author="Johnson (ESO), Antony" w:date="2023-06-23T14:53:00Z">
        <w:r w:rsidR="00B73522">
          <w:rPr>
            <w:rFonts w:eastAsiaTheme="minorEastAsia" w:cs="Arial"/>
            <w:sz w:val="24"/>
            <w:lang w:val="en-US"/>
          </w:rPr>
          <w:t>, espec</w:t>
        </w:r>
      </w:ins>
      <w:ins w:id="189" w:author="Johnson (ESO), Antony" w:date="2023-06-23T14:54:00Z">
        <w:r w:rsidR="00B73522">
          <w:rPr>
            <w:rFonts w:eastAsiaTheme="minorEastAsia" w:cs="Arial"/>
            <w:sz w:val="24"/>
            <w:lang w:val="en-US"/>
          </w:rPr>
          <w:t xml:space="preserve">ially against the background of the potentially </w:t>
        </w:r>
      </w:ins>
      <w:ins w:id="190" w:author="ESO Code Admin" w:date="2023-06-23T16:32:00Z">
        <w:r w:rsidR="00780BF2">
          <w:rPr>
            <w:rFonts w:eastAsiaTheme="minorEastAsia" w:cs="Arial"/>
            <w:sz w:val="24"/>
            <w:lang w:val="en-US"/>
          </w:rPr>
          <w:t>shorter-term</w:t>
        </w:r>
      </w:ins>
      <w:ins w:id="191" w:author="Johnson (ESO), Antony" w:date="2023-06-23T14:54:00Z">
        <w:r w:rsidR="00B73522">
          <w:rPr>
            <w:rFonts w:eastAsiaTheme="minorEastAsia" w:cs="Arial"/>
            <w:sz w:val="24"/>
            <w:lang w:val="en-US"/>
          </w:rPr>
          <w:t xml:space="preserve"> decisions made by Restora</w:t>
        </w:r>
        <w:r w:rsidR="007C5991">
          <w:rPr>
            <w:rFonts w:eastAsiaTheme="minorEastAsia" w:cs="Arial"/>
            <w:sz w:val="24"/>
            <w:lang w:val="en-US"/>
          </w:rPr>
          <w:t>t</w:t>
        </w:r>
        <w:r w:rsidR="002970CC">
          <w:rPr>
            <w:rFonts w:eastAsiaTheme="minorEastAsia" w:cs="Arial"/>
            <w:sz w:val="24"/>
            <w:lang w:val="en-US"/>
          </w:rPr>
          <w:t>ion Contractors</w:t>
        </w:r>
      </w:ins>
      <w:ins w:id="192" w:author="ESO Code Admin" w:date="2023-06-23T11:45:00Z">
        <w:r w:rsidRPr="00E05E84">
          <w:rPr>
            <w:rFonts w:eastAsiaTheme="minorEastAsia" w:cs="Arial"/>
            <w:sz w:val="24"/>
            <w:lang w:val="en-US"/>
          </w:rPr>
          <w:t>.</w:t>
        </w:r>
      </w:ins>
    </w:p>
    <w:p w14:paraId="2859DF92" w14:textId="77777777" w:rsidR="00FC7F01" w:rsidRDefault="00FC7F01" w:rsidP="000911D2">
      <w:pPr>
        <w:pStyle w:val="BodyText"/>
        <w:rPr>
          <w:ins w:id="193" w:author="ESO Code Admin" w:date="2023-06-23T11:48:00Z"/>
          <w:rFonts w:eastAsiaTheme="minorEastAsia" w:cs="Arial"/>
          <w:sz w:val="24"/>
          <w:lang w:val="en-US"/>
        </w:rPr>
      </w:pPr>
    </w:p>
    <w:p w14:paraId="24C6FBD9" w14:textId="1B2251B8" w:rsidR="002F3A06" w:rsidRPr="00FC7F01" w:rsidRDefault="00FC7F01" w:rsidP="000911D2">
      <w:pPr>
        <w:pStyle w:val="BodyText"/>
        <w:rPr>
          <w:ins w:id="194" w:author="ESO Code Admin" w:date="2023-06-23T11:48:00Z"/>
          <w:rFonts w:eastAsiaTheme="minorEastAsia" w:cs="Arial"/>
          <w:sz w:val="24"/>
          <w:lang w:val="en-US"/>
        </w:rPr>
      </w:pPr>
      <w:ins w:id="195" w:author="ESO Code Admin" w:date="2023-06-23T11:48:00Z">
        <w:r w:rsidRPr="00E05E84">
          <w:rPr>
            <w:rFonts w:eastAsiaTheme="minorEastAsia" w:cs="Arial"/>
            <w:sz w:val="24"/>
            <w:lang w:val="en-US"/>
          </w:rPr>
          <w:t xml:space="preserve">The Local Joint Restoration Plan, </w:t>
        </w:r>
      </w:ins>
      <w:ins w:id="196" w:author="Johnson (ESO), Antony" w:date="2023-06-23T14:56:00Z">
        <w:r w:rsidR="002C6CD2">
          <w:rPr>
            <w:rFonts w:eastAsiaTheme="minorEastAsia" w:cs="Arial"/>
            <w:sz w:val="24"/>
            <w:lang w:val="en-US"/>
          </w:rPr>
          <w:t xml:space="preserve">is a </w:t>
        </w:r>
      </w:ins>
      <w:ins w:id="197" w:author="ESO Code Admin" w:date="2023-06-23T11:48:00Z">
        <w:r w:rsidRPr="00E05E84">
          <w:rPr>
            <w:rFonts w:eastAsiaTheme="minorEastAsia" w:cs="Arial"/>
            <w:sz w:val="24"/>
            <w:lang w:val="en-US"/>
          </w:rPr>
          <w:t xml:space="preserve">co-signed document which when signed contains all requirements of the code required to ensure compliance. When challenged that this would mean every connection would need to be planned to allow restoration, the Proposer clarified that TOs now need to be mindful that if a provider is appointed, the network should not be a barrier to a provider being a </w:t>
        </w:r>
      </w:ins>
      <w:ins w:id="198" w:author="Johnson (ESO), Antony" w:date="2023-06-23T14:57:00Z">
        <w:r w:rsidR="0013442E">
          <w:rPr>
            <w:rFonts w:eastAsiaTheme="minorEastAsia" w:cs="Arial"/>
            <w:sz w:val="24"/>
            <w:lang w:val="en-US"/>
          </w:rPr>
          <w:t>R</w:t>
        </w:r>
      </w:ins>
      <w:ins w:id="199" w:author="ESO Code Admin" w:date="2023-06-23T11:48:00Z">
        <w:r w:rsidRPr="00E05E84">
          <w:rPr>
            <w:rFonts w:eastAsiaTheme="minorEastAsia" w:cs="Arial"/>
            <w:sz w:val="24"/>
            <w:lang w:val="en-US"/>
          </w:rPr>
          <w:t xml:space="preserve">estoration </w:t>
        </w:r>
      </w:ins>
      <w:ins w:id="200" w:author="Johnson (ESO), Antony" w:date="2023-06-23T14:57:00Z">
        <w:r w:rsidR="0013442E">
          <w:rPr>
            <w:rFonts w:eastAsiaTheme="minorEastAsia" w:cs="Arial"/>
            <w:sz w:val="24"/>
            <w:lang w:val="en-US"/>
          </w:rPr>
          <w:t>Contractor</w:t>
        </w:r>
      </w:ins>
      <w:ins w:id="201" w:author="ESO Code Admin" w:date="2023-06-23T16:07:00Z">
        <w:r w:rsidR="00C347DB">
          <w:rPr>
            <w:rFonts w:eastAsiaTheme="minorEastAsia" w:cs="Arial"/>
            <w:sz w:val="24"/>
            <w:lang w:val="en-US"/>
          </w:rPr>
          <w:t>.</w:t>
        </w:r>
      </w:ins>
    </w:p>
    <w:p w14:paraId="1F18D780" w14:textId="1E839B53" w:rsidR="00FC7F01" w:rsidDel="0071218C" w:rsidRDefault="00FC7F01" w:rsidP="000911D2">
      <w:pPr>
        <w:pStyle w:val="BodyText"/>
        <w:rPr>
          <w:del w:id="202" w:author="ESO Code Admin" w:date="2023-06-23T11:48:00Z"/>
          <w:rFonts w:eastAsiaTheme="minorEastAsia" w:cs="Arial"/>
          <w:sz w:val="24"/>
          <w:szCs w:val="32"/>
          <w:lang w:val="en-US"/>
        </w:rPr>
      </w:pPr>
    </w:p>
    <w:p w14:paraId="72A39650" w14:textId="380627FA" w:rsidR="00FC7F01" w:rsidRDefault="00964553" w:rsidP="002C78F6">
      <w:pPr>
        <w:pStyle w:val="BodyText"/>
        <w:rPr>
          <w:rFonts w:eastAsiaTheme="minorEastAsia" w:cs="Arial"/>
          <w:sz w:val="24"/>
          <w:szCs w:val="32"/>
          <w:lang w:val="en-US"/>
        </w:rPr>
      </w:pPr>
      <w:r>
        <w:rPr>
          <w:rFonts w:eastAsiaTheme="minorEastAsia" w:cs="Arial"/>
          <w:sz w:val="24"/>
          <w:szCs w:val="32"/>
          <w:lang w:val="en-US"/>
        </w:rPr>
        <w:t>The Workgroup</w:t>
      </w:r>
      <w:r w:rsidR="002C78F6">
        <w:rPr>
          <w:rFonts w:eastAsiaTheme="minorEastAsia" w:cs="Arial"/>
          <w:sz w:val="24"/>
          <w:szCs w:val="32"/>
          <w:lang w:val="en-US"/>
        </w:rPr>
        <w:t xml:space="preserve"> recognised that it is impractical to require all parts of the Transmission System to have a Resto</w:t>
      </w:r>
      <w:r w:rsidR="00A07A78">
        <w:rPr>
          <w:rFonts w:eastAsiaTheme="minorEastAsia" w:cs="Arial"/>
          <w:sz w:val="24"/>
          <w:szCs w:val="32"/>
          <w:lang w:val="en-US"/>
        </w:rPr>
        <w:t>r</w:t>
      </w:r>
      <w:r w:rsidR="002C78F6">
        <w:rPr>
          <w:rFonts w:eastAsiaTheme="minorEastAsia" w:cs="Arial"/>
          <w:sz w:val="24"/>
          <w:szCs w:val="32"/>
          <w:lang w:val="en-US"/>
        </w:rPr>
        <w:t>ation Capability</w:t>
      </w:r>
      <w:ins w:id="203" w:author="Johnson (ESO), Antony" w:date="2023-06-23T14:58:00Z">
        <w:r w:rsidR="0013442E">
          <w:rPr>
            <w:rFonts w:eastAsiaTheme="minorEastAsia" w:cs="Arial"/>
            <w:sz w:val="24"/>
            <w:szCs w:val="32"/>
            <w:lang w:val="en-US"/>
          </w:rPr>
          <w:t xml:space="preserve"> or be part of a Local Joint Restoration Plan</w:t>
        </w:r>
      </w:ins>
      <w:r w:rsidR="002C78F6">
        <w:rPr>
          <w:rFonts w:eastAsiaTheme="minorEastAsia" w:cs="Arial"/>
          <w:sz w:val="24"/>
          <w:szCs w:val="32"/>
          <w:lang w:val="en-US"/>
        </w:rPr>
        <w:t xml:space="preserve">.  </w:t>
      </w:r>
      <w:r w:rsidR="005D1101">
        <w:rPr>
          <w:rFonts w:eastAsiaTheme="minorEastAsia" w:cs="Arial"/>
          <w:sz w:val="24"/>
          <w:szCs w:val="32"/>
          <w:lang w:val="en-US"/>
        </w:rPr>
        <w:t>However,</w:t>
      </w:r>
      <w:r w:rsidR="002C78F6">
        <w:rPr>
          <w:rFonts w:eastAsiaTheme="minorEastAsia" w:cs="Arial"/>
          <w:sz w:val="24"/>
          <w:szCs w:val="32"/>
          <w:lang w:val="en-US"/>
        </w:rPr>
        <w:t xml:space="preserve"> System Restoration needs to be considered at the design and operational stages, in particular the ability to ensure Generators or interconnectors or other parties who wish to offer a Restoration Capability </w:t>
      </w:r>
      <w:r w:rsidR="005D1101">
        <w:rPr>
          <w:rFonts w:eastAsiaTheme="minorEastAsia" w:cs="Arial"/>
          <w:sz w:val="24"/>
          <w:szCs w:val="32"/>
          <w:lang w:val="en-US"/>
        </w:rPr>
        <w:t>can</w:t>
      </w:r>
      <w:r w:rsidR="002C78F6">
        <w:rPr>
          <w:rFonts w:eastAsiaTheme="minorEastAsia" w:cs="Arial"/>
          <w:sz w:val="24"/>
          <w:szCs w:val="32"/>
          <w:lang w:val="en-US"/>
        </w:rPr>
        <w:t xml:space="preserve"> do so.  </w:t>
      </w:r>
      <w:r w:rsidR="005D1101">
        <w:rPr>
          <w:rFonts w:eastAsiaTheme="minorEastAsia" w:cs="Arial"/>
          <w:sz w:val="24"/>
          <w:szCs w:val="32"/>
          <w:lang w:val="en-US"/>
        </w:rPr>
        <w:t>Therefore,</w:t>
      </w:r>
      <w:r w:rsidR="002C78F6">
        <w:rPr>
          <w:rFonts w:eastAsiaTheme="minorEastAsia" w:cs="Arial"/>
          <w:sz w:val="24"/>
          <w:szCs w:val="32"/>
          <w:lang w:val="en-US"/>
        </w:rPr>
        <w:t xml:space="preserve"> the </w:t>
      </w:r>
      <w:r w:rsidR="007156A7">
        <w:rPr>
          <w:rFonts w:eastAsiaTheme="minorEastAsia" w:cs="Arial"/>
          <w:sz w:val="24"/>
          <w:szCs w:val="32"/>
          <w:lang w:val="en-US"/>
        </w:rPr>
        <w:t>legal</w:t>
      </w:r>
      <w:r w:rsidR="002C78F6">
        <w:rPr>
          <w:rFonts w:eastAsiaTheme="minorEastAsia" w:cs="Arial"/>
          <w:sz w:val="24"/>
          <w:szCs w:val="32"/>
          <w:lang w:val="en-US"/>
        </w:rPr>
        <w:t xml:space="preserve"> text has been very specific in defining the need for the Transmission System to facilitate System Restoration through Restoration Plans and the subsequent wider expansion of the System. </w:t>
      </w:r>
    </w:p>
    <w:p w14:paraId="67301429" w14:textId="352EA785" w:rsidR="00D474F5" w:rsidRDefault="00D474F5" w:rsidP="002C78F6">
      <w:pPr>
        <w:pStyle w:val="BodyText"/>
        <w:rPr>
          <w:rFonts w:eastAsiaTheme="minorEastAsia" w:cs="Arial"/>
          <w:sz w:val="24"/>
          <w:szCs w:val="32"/>
          <w:lang w:val="en-US"/>
        </w:rPr>
      </w:pPr>
    </w:p>
    <w:p w14:paraId="30A49F84" w14:textId="2105B31C" w:rsidR="002C78F6" w:rsidRDefault="00DA7948" w:rsidP="002C78F6">
      <w:pPr>
        <w:pStyle w:val="BodyText"/>
        <w:rPr>
          <w:rFonts w:eastAsiaTheme="minorEastAsia" w:cs="Arial"/>
          <w:sz w:val="24"/>
          <w:szCs w:val="32"/>
          <w:lang w:val="en-US"/>
        </w:rPr>
      </w:pPr>
      <w:r>
        <w:rPr>
          <w:rFonts w:eastAsiaTheme="minorEastAsia" w:cs="Arial"/>
          <w:sz w:val="24"/>
          <w:szCs w:val="32"/>
          <w:lang w:val="en-US"/>
        </w:rPr>
        <w:t>The Workgroup</w:t>
      </w:r>
      <w:r w:rsidR="002C78F6">
        <w:rPr>
          <w:rFonts w:eastAsiaTheme="minorEastAsia" w:cs="Arial"/>
          <w:sz w:val="24"/>
          <w:szCs w:val="32"/>
          <w:lang w:val="en-US"/>
        </w:rPr>
        <w:t xml:space="preserve"> acknowledged that whilst ensuring that license standards do not apply during System Restoration</w:t>
      </w:r>
      <w:r w:rsidR="00A336A8">
        <w:rPr>
          <w:rFonts w:eastAsiaTheme="minorEastAsia" w:cs="Arial"/>
          <w:sz w:val="24"/>
          <w:szCs w:val="32"/>
          <w:lang w:val="en-US"/>
        </w:rPr>
        <w:t>,</w:t>
      </w:r>
      <w:r w:rsidR="002C78F6">
        <w:rPr>
          <w:rFonts w:eastAsiaTheme="minorEastAsia" w:cs="Arial"/>
          <w:sz w:val="24"/>
          <w:szCs w:val="32"/>
          <w:lang w:val="en-US"/>
        </w:rPr>
        <w:t xml:space="preserve"> the conditions </w:t>
      </w:r>
      <w:ins w:id="204" w:author="Johnson (ESO), Antony" w:date="2023-06-23T14:58:00Z">
        <w:r w:rsidR="00C65824">
          <w:rPr>
            <w:rFonts w:eastAsiaTheme="minorEastAsia" w:cs="Arial"/>
            <w:sz w:val="24"/>
            <w:szCs w:val="32"/>
            <w:lang w:val="en-US"/>
          </w:rPr>
          <w:t xml:space="preserve">already in the Grid Code </w:t>
        </w:r>
      </w:ins>
      <w:r w:rsidR="002C78F6">
        <w:rPr>
          <w:rFonts w:eastAsiaTheme="minorEastAsia" w:cs="Arial"/>
          <w:sz w:val="24"/>
          <w:szCs w:val="32"/>
          <w:lang w:val="en-US"/>
        </w:rPr>
        <w:t xml:space="preserve">are such that plant and apparatus is not tripped </w:t>
      </w:r>
      <w:r w:rsidR="005D1101">
        <w:rPr>
          <w:rFonts w:eastAsiaTheme="minorEastAsia" w:cs="Arial"/>
          <w:sz w:val="24"/>
          <w:szCs w:val="32"/>
          <w:lang w:val="en-US"/>
        </w:rPr>
        <w:t>because of</w:t>
      </w:r>
      <w:r w:rsidR="002C78F6">
        <w:rPr>
          <w:rFonts w:eastAsiaTheme="minorEastAsia" w:cs="Arial"/>
          <w:sz w:val="24"/>
          <w:szCs w:val="32"/>
          <w:lang w:val="en-US"/>
        </w:rPr>
        <w:t xml:space="preserve"> the extreme operating conditions. </w:t>
      </w:r>
    </w:p>
    <w:p w14:paraId="77DEC1CA" w14:textId="77777777" w:rsidR="002C78F6" w:rsidRPr="000911D2" w:rsidRDefault="002C78F6" w:rsidP="000911D2">
      <w:pPr>
        <w:pStyle w:val="BodyText"/>
        <w:rPr>
          <w:rFonts w:eastAsiaTheme="minorEastAsia" w:cs="Arial"/>
          <w:sz w:val="24"/>
          <w:szCs w:val="32"/>
          <w:lang w:val="en-US"/>
        </w:rPr>
      </w:pPr>
    </w:p>
    <w:p w14:paraId="4002B5D2" w14:textId="7A56319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 xml:space="preserve">A question was raised as to whether the modification will result in a blanket change across the whole network or whether implementation of these requirements would be targeted (at first at least) – i.e., sections of the network targeted and tested prior to a blanket roll-out across the network. As a blanket implementation would have significant impacts on TOs and license holders, the group raised the importance of TOs understanding the implications of the ESRS changes and the duty of care to customers to balance against the changes needed. </w:t>
      </w:r>
      <w:r w:rsidR="00422534">
        <w:rPr>
          <w:rFonts w:eastAsiaTheme="minorEastAsia" w:cs="Arial"/>
          <w:sz w:val="24"/>
          <w:szCs w:val="32"/>
          <w:lang w:val="en-US"/>
        </w:rPr>
        <w:t xml:space="preserve">The </w:t>
      </w:r>
      <w:r w:rsidRPr="000911D2">
        <w:rPr>
          <w:rFonts w:eastAsiaTheme="minorEastAsia" w:cs="Arial"/>
          <w:sz w:val="24"/>
          <w:szCs w:val="32"/>
          <w:lang w:val="en-US"/>
        </w:rPr>
        <w:t xml:space="preserve">ESO agreed that impacts would need to be scoped but the ESRS changes are </w:t>
      </w:r>
      <w:r w:rsidR="002A3717">
        <w:rPr>
          <w:rFonts w:eastAsiaTheme="minorEastAsia" w:cs="Arial"/>
          <w:sz w:val="24"/>
          <w:szCs w:val="32"/>
          <w:lang w:val="en-US"/>
        </w:rPr>
        <w:t xml:space="preserve">required to meet </w:t>
      </w:r>
      <w:r w:rsidRPr="000911D2">
        <w:rPr>
          <w:rFonts w:eastAsiaTheme="minorEastAsia" w:cs="Arial"/>
          <w:sz w:val="24"/>
          <w:szCs w:val="32"/>
          <w:lang w:val="en-US"/>
        </w:rPr>
        <w:t xml:space="preserve">a license obligation </w:t>
      </w:r>
      <w:r w:rsidR="0067064B">
        <w:rPr>
          <w:rFonts w:eastAsiaTheme="minorEastAsia" w:cs="Arial"/>
          <w:sz w:val="24"/>
          <w:szCs w:val="32"/>
          <w:lang w:val="en-US"/>
        </w:rPr>
        <w:t>therefore</w:t>
      </w:r>
      <w:r w:rsidR="000B66ED">
        <w:rPr>
          <w:rFonts w:eastAsiaTheme="minorEastAsia" w:cs="Arial"/>
          <w:sz w:val="24"/>
          <w:szCs w:val="32"/>
          <w:lang w:val="en-US"/>
        </w:rPr>
        <w:t xml:space="preserve">, </w:t>
      </w:r>
      <w:r w:rsidR="009C1156">
        <w:rPr>
          <w:rFonts w:eastAsiaTheme="minorEastAsia" w:cs="Arial"/>
          <w:sz w:val="24"/>
          <w:szCs w:val="32"/>
          <w:lang w:val="en-US"/>
        </w:rPr>
        <w:t xml:space="preserve">the need to implement the </w:t>
      </w:r>
      <w:r w:rsidR="007933CC">
        <w:rPr>
          <w:rFonts w:eastAsiaTheme="minorEastAsia" w:cs="Arial"/>
          <w:sz w:val="24"/>
          <w:szCs w:val="32"/>
          <w:lang w:val="en-US"/>
        </w:rPr>
        <w:t>requirements</w:t>
      </w:r>
      <w:r w:rsidR="009C1156">
        <w:rPr>
          <w:rFonts w:eastAsiaTheme="minorEastAsia" w:cs="Arial"/>
          <w:sz w:val="24"/>
          <w:szCs w:val="32"/>
          <w:lang w:val="en-US"/>
        </w:rPr>
        <w:t xml:space="preserve"> remains unchanged.</w:t>
      </w:r>
    </w:p>
    <w:p w14:paraId="430606FD" w14:textId="26BF4F5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In response to the request for more design specifications to help assess the impact of the changes across the network</w:t>
      </w:r>
      <w:ins w:id="205" w:author="Johnson (ESO), Antony" w:date="2023-06-23T14:59:00Z">
        <w:r w:rsidR="008A6EDB">
          <w:rPr>
            <w:rFonts w:eastAsiaTheme="minorEastAsia" w:cs="Arial"/>
            <w:sz w:val="24"/>
            <w:szCs w:val="32"/>
            <w:lang w:val="en-US"/>
          </w:rPr>
          <w:t>,</w:t>
        </w:r>
      </w:ins>
      <w:r w:rsidRPr="000911D2">
        <w:rPr>
          <w:rFonts w:eastAsiaTheme="minorEastAsia" w:cs="Arial"/>
          <w:sz w:val="24"/>
          <w:szCs w:val="32"/>
          <w:lang w:val="en-US"/>
        </w:rPr>
        <w:t xml:space="preserve"> </w:t>
      </w:r>
      <w:r w:rsidR="00422534">
        <w:rPr>
          <w:rFonts w:eastAsiaTheme="minorEastAsia" w:cs="Arial"/>
          <w:sz w:val="24"/>
          <w:szCs w:val="32"/>
          <w:lang w:val="en-US"/>
        </w:rPr>
        <w:t xml:space="preserve">the </w:t>
      </w:r>
      <w:r w:rsidRPr="000911D2">
        <w:rPr>
          <w:rFonts w:eastAsiaTheme="minorEastAsia" w:cs="Arial"/>
          <w:sz w:val="24"/>
          <w:szCs w:val="32"/>
          <w:lang w:val="en-US"/>
        </w:rPr>
        <w:t>ESO did confirm that they had received a request to remove some specific details during earlier ESRS discussions.</w:t>
      </w:r>
    </w:p>
    <w:p w14:paraId="5946FF9C" w14:textId="36B4DB10" w:rsidR="000911D2" w:rsidRDefault="000911D2" w:rsidP="000911D2">
      <w:pPr>
        <w:pStyle w:val="BodyText"/>
        <w:rPr>
          <w:ins w:id="206" w:author="ESO Code Admin" w:date="2023-06-23T12:13:00Z"/>
          <w:rFonts w:eastAsiaTheme="minorEastAsia" w:cs="Arial"/>
          <w:sz w:val="24"/>
          <w:szCs w:val="32"/>
          <w:lang w:val="en-US"/>
        </w:rPr>
      </w:pPr>
      <w:r w:rsidRPr="000911D2">
        <w:rPr>
          <w:rFonts w:eastAsiaTheme="minorEastAsia" w:cs="Arial"/>
          <w:sz w:val="24"/>
          <w:szCs w:val="32"/>
          <w:lang w:val="en-US"/>
        </w:rPr>
        <w:t xml:space="preserve">The Workgroup raised a need for an impact assessment to understand the implications for compliance (including the network’s current compliance status) and the impact to investment plans from this change. When ESO asked whether the </w:t>
      </w:r>
      <w:r w:rsidR="00262B79">
        <w:rPr>
          <w:rFonts w:eastAsiaTheme="minorEastAsia" w:cs="Arial"/>
          <w:sz w:val="24"/>
          <w:szCs w:val="32"/>
          <w:lang w:val="en-US"/>
        </w:rPr>
        <w:t>W</w:t>
      </w:r>
      <w:r w:rsidRPr="000911D2">
        <w:rPr>
          <w:rFonts w:eastAsiaTheme="minorEastAsia" w:cs="Arial"/>
          <w:sz w:val="24"/>
          <w:szCs w:val="32"/>
          <w:lang w:val="en-US"/>
        </w:rPr>
        <w:t>orkgroup could deliver such numbers to inform the discussion, the Workgroup suggested that impacts could be shared but not costs</w:t>
      </w:r>
      <w:ins w:id="207" w:author="ESO Code Admin" w:date="2023-06-23T12:12:00Z">
        <w:r w:rsidR="002A022B">
          <w:rPr>
            <w:rFonts w:eastAsiaTheme="minorEastAsia" w:cs="Arial"/>
            <w:sz w:val="24"/>
            <w:szCs w:val="32"/>
            <w:lang w:val="en-US"/>
          </w:rPr>
          <w:t>. Annex X ill</w:t>
        </w:r>
      </w:ins>
      <w:ins w:id="208" w:author="ESO Code Admin" w:date="2023-06-23T12:13:00Z">
        <w:r w:rsidR="002A022B">
          <w:rPr>
            <w:rFonts w:eastAsiaTheme="minorEastAsia" w:cs="Arial"/>
            <w:sz w:val="24"/>
            <w:szCs w:val="32"/>
            <w:lang w:val="en-US"/>
          </w:rPr>
          <w:t xml:space="preserve">ustrates the </w:t>
        </w:r>
      </w:ins>
      <w:ins w:id="209" w:author="ESO Code Admin" w:date="2023-06-23T12:17:00Z">
        <w:r w:rsidR="00D23B6C">
          <w:rPr>
            <w:rFonts w:eastAsiaTheme="minorEastAsia" w:cs="Arial"/>
            <w:sz w:val="24"/>
            <w:szCs w:val="32"/>
            <w:lang w:val="en-US"/>
          </w:rPr>
          <w:t xml:space="preserve">current and </w:t>
        </w:r>
      </w:ins>
      <w:ins w:id="210" w:author="ESO Code Admin" w:date="2023-06-23T12:13:00Z">
        <w:r w:rsidR="002A022B">
          <w:rPr>
            <w:rFonts w:eastAsiaTheme="minorEastAsia" w:cs="Arial"/>
            <w:sz w:val="24"/>
            <w:szCs w:val="32"/>
            <w:lang w:val="en-US"/>
          </w:rPr>
          <w:t>new requirements placed on TOs</w:t>
        </w:r>
      </w:ins>
      <w:ins w:id="211" w:author="ESO Code Admin" w:date="2023-06-23T12:17:00Z">
        <w:r w:rsidR="006F3C77">
          <w:rPr>
            <w:rFonts w:eastAsiaTheme="minorEastAsia" w:cs="Arial"/>
            <w:sz w:val="24"/>
            <w:szCs w:val="32"/>
            <w:lang w:val="en-US"/>
          </w:rPr>
          <w:t xml:space="preserve"> through the implementation of the ESRS</w:t>
        </w:r>
      </w:ins>
      <w:ins w:id="212" w:author="ESO Code Admin" w:date="2023-06-23T12:18:00Z">
        <w:r w:rsidR="006F3C77">
          <w:rPr>
            <w:rFonts w:eastAsiaTheme="minorEastAsia" w:cs="Arial"/>
            <w:sz w:val="24"/>
            <w:szCs w:val="32"/>
            <w:lang w:val="en-US"/>
          </w:rPr>
          <w:t>.</w:t>
        </w:r>
      </w:ins>
    </w:p>
    <w:p w14:paraId="07BF13B5" w14:textId="77777777" w:rsidR="00357CF3" w:rsidRDefault="00357CF3" w:rsidP="000911D2">
      <w:pPr>
        <w:pStyle w:val="BodyText"/>
        <w:rPr>
          <w:ins w:id="213" w:author="ESO Code Admin" w:date="2023-06-23T12:13:00Z"/>
          <w:rFonts w:eastAsiaTheme="minorEastAsia" w:cs="Arial"/>
          <w:sz w:val="24"/>
          <w:szCs w:val="32"/>
          <w:lang w:val="en-US"/>
        </w:rPr>
      </w:pPr>
    </w:p>
    <w:p w14:paraId="34C11D0C" w14:textId="463AE87F" w:rsidR="00357CF3" w:rsidRPr="00B86A09" w:rsidRDefault="00357CF3" w:rsidP="000911D2">
      <w:pPr>
        <w:pStyle w:val="BodyText"/>
        <w:rPr>
          <w:ins w:id="214" w:author="ESO Code Admin" w:date="2023-06-23T12:11:00Z"/>
          <w:rFonts w:eastAsiaTheme="minorEastAsia" w:cs="Arial"/>
          <w:i/>
          <w:iCs/>
          <w:sz w:val="24"/>
          <w:szCs w:val="32"/>
          <w:lang w:val="en-US"/>
        </w:rPr>
      </w:pPr>
      <w:ins w:id="215" w:author="ESO Code Admin" w:date="2023-06-23T12:13:00Z">
        <w:r>
          <w:rPr>
            <w:rFonts w:eastAsiaTheme="minorEastAsia" w:cs="Arial"/>
            <w:i/>
            <w:iCs/>
            <w:sz w:val="24"/>
            <w:szCs w:val="32"/>
            <w:lang w:val="en-US"/>
          </w:rPr>
          <w:t>Costs linked to retro fitting OFTOs</w:t>
        </w:r>
      </w:ins>
    </w:p>
    <w:p w14:paraId="770EE901" w14:textId="17437395" w:rsidR="00645BE0" w:rsidRDefault="0028304D" w:rsidP="00E5281D">
      <w:pPr>
        <w:pStyle w:val="BodyText"/>
        <w:rPr>
          <w:ins w:id="216" w:author="ESO Code Admin" w:date="2023-06-23T12:31:00Z"/>
          <w:rFonts w:eastAsiaTheme="minorEastAsia" w:cs="Arial"/>
          <w:sz w:val="24"/>
          <w:lang w:val="en-US"/>
        </w:rPr>
      </w:pPr>
      <w:ins w:id="217" w:author="ESO Code Admin" w:date="2023-06-23T12:14:00Z">
        <w:r>
          <w:rPr>
            <w:rFonts w:eastAsiaTheme="minorEastAsia" w:cs="Arial"/>
            <w:sz w:val="24"/>
            <w:lang w:val="en-US"/>
          </w:rPr>
          <w:lastRenderedPageBreak/>
          <w:t xml:space="preserve">The Workgroup </w:t>
        </w:r>
      </w:ins>
      <w:ins w:id="218" w:author="ESO Code Admin" w:date="2023-06-23T12:40:00Z">
        <w:r w:rsidR="003C22F0">
          <w:rPr>
            <w:rFonts w:eastAsiaTheme="minorEastAsia" w:cs="Arial"/>
            <w:sz w:val="24"/>
            <w:lang w:val="en-US"/>
          </w:rPr>
          <w:t>discussed</w:t>
        </w:r>
      </w:ins>
      <w:ins w:id="219" w:author="ESO Code Admin" w:date="2023-06-23T12:28:00Z">
        <w:r w:rsidR="00484B64">
          <w:rPr>
            <w:rFonts w:eastAsiaTheme="minorEastAsia" w:cs="Arial"/>
            <w:sz w:val="24"/>
            <w:lang w:val="en-US"/>
          </w:rPr>
          <w:t xml:space="preserve"> that the likelihood of</w:t>
        </w:r>
      </w:ins>
      <w:ins w:id="220" w:author="ESO Code Admin" w:date="2023-06-23T12:29:00Z">
        <w:r w:rsidR="00484B64">
          <w:rPr>
            <w:rFonts w:eastAsiaTheme="minorEastAsia" w:cs="Arial"/>
            <w:sz w:val="24"/>
            <w:lang w:val="en-US"/>
          </w:rPr>
          <w:t xml:space="preserve"> </w:t>
        </w:r>
        <w:r w:rsidR="00B70306">
          <w:rPr>
            <w:rFonts w:eastAsiaTheme="minorEastAsia" w:cs="Arial"/>
            <w:sz w:val="24"/>
            <w:lang w:val="en-US"/>
          </w:rPr>
          <w:t>leg</w:t>
        </w:r>
      </w:ins>
      <w:ins w:id="221" w:author="ESO Code Admin" w:date="2023-06-23T12:30:00Z">
        <w:r w:rsidR="00B70306">
          <w:rPr>
            <w:rFonts w:eastAsiaTheme="minorEastAsia" w:cs="Arial"/>
            <w:sz w:val="24"/>
            <w:lang w:val="en-US"/>
          </w:rPr>
          <w:t xml:space="preserve">acy </w:t>
        </w:r>
      </w:ins>
      <w:ins w:id="222" w:author="ESO Code Admin" w:date="2023-06-23T12:27:00Z">
        <w:r w:rsidR="008B68C4" w:rsidRPr="00E05E84">
          <w:rPr>
            <w:rFonts w:eastAsiaTheme="minorEastAsia" w:cs="Arial"/>
            <w:sz w:val="24"/>
            <w:lang w:val="en-US"/>
          </w:rPr>
          <w:t xml:space="preserve">OFTO </w:t>
        </w:r>
      </w:ins>
      <w:ins w:id="223" w:author="ESO Code Admin" w:date="2023-06-23T12:40:00Z">
        <w:r w:rsidR="00033CB1" w:rsidRPr="00E05E84">
          <w:rPr>
            <w:rFonts w:eastAsiaTheme="minorEastAsia" w:cs="Arial"/>
            <w:sz w:val="24"/>
            <w:lang w:val="en-US"/>
          </w:rPr>
          <w:t>retrofitting</w:t>
        </w:r>
        <w:r w:rsidR="00033CB1">
          <w:rPr>
            <w:rFonts w:eastAsiaTheme="minorEastAsia" w:cs="Arial"/>
            <w:sz w:val="24"/>
            <w:lang w:val="en-US"/>
          </w:rPr>
          <w:t xml:space="preserve">, </w:t>
        </w:r>
        <w:r w:rsidR="00033CB1" w:rsidRPr="00E05E84">
          <w:rPr>
            <w:rFonts w:eastAsiaTheme="minorEastAsia" w:cs="Arial"/>
            <w:sz w:val="24"/>
            <w:lang w:val="en-US"/>
          </w:rPr>
          <w:t>in</w:t>
        </w:r>
        <w:r w:rsidR="00033CB1">
          <w:rPr>
            <w:rFonts w:eastAsiaTheme="minorEastAsia" w:cs="Arial"/>
            <w:sz w:val="24"/>
            <w:lang w:val="en-US"/>
          </w:rPr>
          <w:t xml:space="preserve"> part due to the current lack of cost recovery provisions</w:t>
        </w:r>
      </w:ins>
      <w:ins w:id="224" w:author="Johnson (ESO), Antony" w:date="2023-06-23T15:00:00Z">
        <w:r w:rsidR="00596218">
          <w:rPr>
            <w:rFonts w:eastAsiaTheme="minorEastAsia" w:cs="Arial"/>
            <w:sz w:val="24"/>
            <w:lang w:val="en-US"/>
          </w:rPr>
          <w:t>,</w:t>
        </w:r>
      </w:ins>
      <w:ins w:id="225" w:author="ESO Code Admin" w:date="2023-06-23T12:40:00Z">
        <w:r w:rsidR="00033CB1" w:rsidRPr="00E05E84">
          <w:rPr>
            <w:rFonts w:eastAsiaTheme="minorEastAsia" w:cs="Arial"/>
            <w:sz w:val="24"/>
            <w:lang w:val="en-US"/>
          </w:rPr>
          <w:t xml:space="preserve"> </w:t>
        </w:r>
      </w:ins>
      <w:ins w:id="226" w:author="ESO Code Admin" w:date="2023-06-23T12:27:00Z">
        <w:r w:rsidR="008B68C4" w:rsidRPr="00E05E84">
          <w:rPr>
            <w:rFonts w:eastAsiaTheme="minorEastAsia" w:cs="Arial"/>
            <w:sz w:val="24"/>
            <w:lang w:val="en-US"/>
          </w:rPr>
          <w:t>would be very rare</w:t>
        </w:r>
      </w:ins>
      <w:ins w:id="227" w:author="ESO Code Admin" w:date="2023-06-23T12:40:00Z">
        <w:r w:rsidR="00033CB1">
          <w:rPr>
            <w:rFonts w:eastAsiaTheme="minorEastAsia" w:cs="Arial"/>
            <w:sz w:val="24"/>
            <w:lang w:val="en-US"/>
          </w:rPr>
          <w:t>.</w:t>
        </w:r>
        <w:r w:rsidR="003C22F0">
          <w:rPr>
            <w:rFonts w:eastAsiaTheme="minorEastAsia" w:cs="Arial"/>
            <w:sz w:val="24"/>
            <w:lang w:val="en-US"/>
          </w:rPr>
          <w:t xml:space="preserve"> It was agreed </w:t>
        </w:r>
      </w:ins>
      <w:ins w:id="228" w:author="ESO Code Admin" w:date="2023-06-23T12:29:00Z">
        <w:r w:rsidR="00484B64">
          <w:rPr>
            <w:rFonts w:eastAsiaTheme="minorEastAsia" w:cs="Arial"/>
            <w:sz w:val="24"/>
            <w:lang w:val="en-US"/>
          </w:rPr>
          <w:t xml:space="preserve">that </w:t>
        </w:r>
        <w:r w:rsidR="00C24C6A">
          <w:rPr>
            <w:rFonts w:eastAsiaTheme="minorEastAsia" w:cs="Arial"/>
            <w:sz w:val="24"/>
            <w:lang w:val="en-US"/>
          </w:rPr>
          <w:t xml:space="preserve">due to </w:t>
        </w:r>
        <w:r w:rsidR="00C24C6A" w:rsidRPr="00E05E84">
          <w:rPr>
            <w:rFonts w:eastAsiaTheme="minorEastAsia" w:cs="Arial"/>
            <w:sz w:val="24"/>
            <w:lang w:val="en-US"/>
          </w:rPr>
          <w:t>the bespoke</w:t>
        </w:r>
      </w:ins>
      <w:ins w:id="229" w:author="ESO Code Admin" w:date="2023-06-23T12:30:00Z">
        <w:r w:rsidR="00DB6F38">
          <w:rPr>
            <w:rFonts w:eastAsiaTheme="minorEastAsia" w:cs="Arial"/>
            <w:sz w:val="24"/>
            <w:lang w:val="en-US"/>
          </w:rPr>
          <w:t xml:space="preserve"> </w:t>
        </w:r>
      </w:ins>
      <w:ins w:id="230" w:author="ESO Code Admin" w:date="2023-06-23T12:43:00Z">
        <w:r w:rsidR="009E1D3F">
          <w:rPr>
            <w:rFonts w:eastAsiaTheme="minorEastAsia" w:cs="Arial"/>
            <w:sz w:val="24"/>
            <w:lang w:val="en-US"/>
          </w:rPr>
          <w:t>e.g.,</w:t>
        </w:r>
      </w:ins>
      <w:ins w:id="231" w:author="ESO Code Admin" w:date="2023-06-23T12:30:00Z">
        <w:r w:rsidR="00DB6F38">
          <w:rPr>
            <w:rFonts w:eastAsiaTheme="minorEastAsia" w:cs="Arial"/>
            <w:sz w:val="24"/>
            <w:lang w:val="en-US"/>
          </w:rPr>
          <w:t xml:space="preserve"> </w:t>
        </w:r>
      </w:ins>
      <w:ins w:id="232" w:author="Johnson (ESO), Antony" w:date="2023-06-23T15:01:00Z">
        <w:r w:rsidR="00697420">
          <w:rPr>
            <w:rFonts w:eastAsiaTheme="minorEastAsia" w:cs="Arial"/>
            <w:sz w:val="24"/>
            <w:lang w:val="en-US"/>
          </w:rPr>
          <w:t xml:space="preserve">a </w:t>
        </w:r>
      </w:ins>
      <w:ins w:id="233" w:author="ESO Code Admin" w:date="2023-06-23T16:26:00Z">
        <w:r w:rsidR="0083703C">
          <w:rPr>
            <w:rFonts w:eastAsiaTheme="minorEastAsia" w:cs="Arial"/>
            <w:sz w:val="24"/>
            <w:lang w:val="en-US"/>
          </w:rPr>
          <w:t xml:space="preserve">possible </w:t>
        </w:r>
        <w:r w:rsidR="0083703C" w:rsidRPr="00E05E84">
          <w:rPr>
            <w:rFonts w:eastAsiaTheme="minorEastAsia" w:cs="Arial"/>
            <w:sz w:val="24"/>
            <w:lang w:val="en-US"/>
          </w:rPr>
          <w:t>need</w:t>
        </w:r>
      </w:ins>
      <w:ins w:id="234" w:author="ESO Code Admin" w:date="2023-06-23T12:30:00Z">
        <w:r w:rsidR="00DB6F38" w:rsidRPr="00E05E84">
          <w:rPr>
            <w:rFonts w:eastAsiaTheme="minorEastAsia" w:cs="Arial"/>
            <w:sz w:val="24"/>
            <w:lang w:val="en-US"/>
          </w:rPr>
          <w:t xml:space="preserve"> to replant, </w:t>
        </w:r>
      </w:ins>
      <w:ins w:id="235" w:author="Johnson (ESO), Antony" w:date="2023-06-23T15:01:00Z">
        <w:r w:rsidR="00B97E14">
          <w:rPr>
            <w:rFonts w:eastAsiaTheme="minorEastAsia" w:cs="Arial"/>
            <w:sz w:val="24"/>
            <w:lang w:val="en-US"/>
          </w:rPr>
          <w:t xml:space="preserve">the </w:t>
        </w:r>
      </w:ins>
      <w:ins w:id="236" w:author="ESO Code Admin" w:date="2023-06-23T12:30:00Z">
        <w:r w:rsidR="00DB6F38" w:rsidRPr="00E05E84">
          <w:rPr>
            <w:rFonts w:eastAsiaTheme="minorEastAsia" w:cs="Arial"/>
            <w:sz w:val="24"/>
            <w:lang w:val="en-US"/>
          </w:rPr>
          <w:t>add</w:t>
        </w:r>
      </w:ins>
      <w:ins w:id="237" w:author="Johnson (ESO), Antony" w:date="2023-06-23T15:01:00Z">
        <w:r w:rsidR="00B97E14">
          <w:rPr>
            <w:rFonts w:eastAsiaTheme="minorEastAsia" w:cs="Arial"/>
            <w:sz w:val="24"/>
            <w:lang w:val="en-US"/>
          </w:rPr>
          <w:t>ition of</w:t>
        </w:r>
      </w:ins>
      <w:ins w:id="238" w:author="ESO Code Admin" w:date="2023-06-23T12:30:00Z">
        <w:r w:rsidR="00DB6F38" w:rsidRPr="00E05E84">
          <w:rPr>
            <w:rFonts w:eastAsiaTheme="minorEastAsia" w:cs="Arial"/>
            <w:sz w:val="24"/>
            <w:lang w:val="en-US"/>
          </w:rPr>
          <w:t xml:space="preserve"> storage capabilities, </w:t>
        </w:r>
      </w:ins>
      <w:ins w:id="239" w:author="Johnson (ESO), Antony" w:date="2023-06-23T15:02:00Z">
        <w:r w:rsidR="00B97E14">
          <w:rPr>
            <w:rFonts w:eastAsiaTheme="minorEastAsia" w:cs="Arial"/>
            <w:sz w:val="24"/>
            <w:lang w:val="en-US"/>
          </w:rPr>
          <w:t xml:space="preserve">the installation of Grid Forming capability and critical tools and </w:t>
        </w:r>
      </w:ins>
      <w:ins w:id="240" w:author="ESO Code Admin" w:date="2023-06-23T16:20:00Z">
        <w:r w:rsidR="00094F97">
          <w:rPr>
            <w:rFonts w:eastAsiaTheme="minorEastAsia" w:cs="Arial"/>
            <w:sz w:val="24"/>
            <w:lang w:val="en-US"/>
          </w:rPr>
          <w:t>facilities</w:t>
        </w:r>
      </w:ins>
      <w:ins w:id="241" w:author="Johnson (ESO), Antony" w:date="2023-06-23T15:02:00Z">
        <w:r w:rsidR="00B97E14">
          <w:rPr>
            <w:rFonts w:eastAsiaTheme="minorEastAsia" w:cs="Arial"/>
            <w:sz w:val="24"/>
            <w:lang w:val="en-US"/>
          </w:rPr>
          <w:t xml:space="preserve"> </w:t>
        </w:r>
        <w:r w:rsidR="00231670">
          <w:rPr>
            <w:rFonts w:eastAsiaTheme="minorEastAsia" w:cs="Arial"/>
            <w:sz w:val="24"/>
            <w:lang w:val="en-US"/>
          </w:rPr>
          <w:t xml:space="preserve">such as </w:t>
        </w:r>
      </w:ins>
      <w:ins w:id="242" w:author="ESO Code Admin" w:date="2023-06-23T12:30:00Z">
        <w:r w:rsidR="00DB6F38" w:rsidRPr="00E05E84">
          <w:rPr>
            <w:rFonts w:eastAsiaTheme="minorEastAsia" w:cs="Arial"/>
            <w:sz w:val="24"/>
            <w:lang w:val="en-US"/>
          </w:rPr>
          <w:t>72hr resilience</w:t>
        </w:r>
      </w:ins>
      <w:ins w:id="243" w:author="Johnson (ESO), Antony" w:date="2023-06-23T15:02:00Z">
        <w:r w:rsidR="00231670">
          <w:rPr>
            <w:rFonts w:eastAsiaTheme="minorEastAsia" w:cs="Arial"/>
            <w:sz w:val="24"/>
            <w:lang w:val="en-US"/>
          </w:rPr>
          <w:t xml:space="preserve"> and</w:t>
        </w:r>
      </w:ins>
      <w:ins w:id="244" w:author="ESO Code Admin" w:date="2023-06-23T12:30:00Z">
        <w:r w:rsidR="00DB6F38" w:rsidRPr="00E05E84">
          <w:rPr>
            <w:rFonts w:eastAsiaTheme="minorEastAsia" w:cs="Arial"/>
            <w:sz w:val="24"/>
            <w:lang w:val="en-US"/>
          </w:rPr>
          <w:t xml:space="preserve"> back-up supplies</w:t>
        </w:r>
      </w:ins>
      <w:r w:rsidR="00C24C6A" w:rsidRPr="00E05E84">
        <w:rPr>
          <w:rFonts w:eastAsiaTheme="minorEastAsia" w:cs="Arial"/>
          <w:sz w:val="24"/>
          <w:lang w:val="en-US"/>
        </w:rPr>
        <w:t xml:space="preserve"> </w:t>
      </w:r>
      <w:ins w:id="245" w:author="ESO Code Admin" w:date="2023-06-23T12:30:00Z">
        <w:r w:rsidR="00B70306">
          <w:rPr>
            <w:rFonts w:eastAsiaTheme="minorEastAsia" w:cs="Arial"/>
            <w:sz w:val="24"/>
            <w:lang w:val="en-US"/>
          </w:rPr>
          <w:t xml:space="preserve">would </w:t>
        </w:r>
      </w:ins>
      <w:ins w:id="246" w:author="Johnson (ESO), Antony" w:date="2023-06-23T15:03:00Z">
        <w:r w:rsidR="00231670">
          <w:rPr>
            <w:rFonts w:eastAsiaTheme="minorEastAsia" w:cs="Arial"/>
            <w:sz w:val="24"/>
            <w:lang w:val="en-US"/>
          </w:rPr>
          <w:t xml:space="preserve">make cost estimation very complex but equally would also be extremely unlikely </w:t>
        </w:r>
      </w:ins>
      <w:ins w:id="247" w:author="Johnson (ESO), Antony" w:date="2023-06-23T15:04:00Z">
        <w:r w:rsidR="0088390A">
          <w:rPr>
            <w:rFonts w:eastAsiaTheme="minorEastAsia" w:cs="Arial"/>
            <w:sz w:val="24"/>
            <w:lang w:val="en-US"/>
          </w:rPr>
          <w:t>occurrence.</w:t>
        </w:r>
      </w:ins>
    </w:p>
    <w:p w14:paraId="4DB9BBAA" w14:textId="1B22D246" w:rsidR="00FB7D80" w:rsidRPr="00E05E84" w:rsidRDefault="00FB7D80" w:rsidP="00FB7D80">
      <w:pPr>
        <w:pStyle w:val="BodyText"/>
        <w:rPr>
          <w:ins w:id="248" w:author="ESO Code Admin" w:date="2023-06-23T12:34:00Z"/>
          <w:rFonts w:eastAsiaTheme="minorEastAsia" w:cs="Arial"/>
          <w:sz w:val="24"/>
          <w:lang w:val="en-US"/>
        </w:rPr>
      </w:pPr>
      <w:ins w:id="249" w:author="ESO Code Admin" w:date="2023-06-23T12:34:00Z">
        <w:r w:rsidRPr="00E05E84">
          <w:rPr>
            <w:rFonts w:eastAsiaTheme="minorEastAsia" w:cs="Arial"/>
            <w:sz w:val="24"/>
            <w:lang w:val="en-US"/>
          </w:rPr>
          <w:t xml:space="preserve">The Proposer agreed </w:t>
        </w:r>
        <w:r>
          <w:rPr>
            <w:rFonts w:eastAsiaTheme="minorEastAsia" w:cs="Arial"/>
            <w:sz w:val="24"/>
            <w:lang w:val="en-US"/>
          </w:rPr>
          <w:t>that it would be difficult to assess the costs for</w:t>
        </w:r>
        <w:r w:rsidRPr="00E05E84">
          <w:rPr>
            <w:rFonts w:eastAsiaTheme="minorEastAsia" w:cs="Arial"/>
            <w:sz w:val="24"/>
            <w:lang w:val="en-US"/>
          </w:rPr>
          <w:t xml:space="preserve"> legacy OFTOs but suggested future, self-excit</w:t>
        </w:r>
      </w:ins>
      <w:ins w:id="250" w:author="Johnson (ESO), Antony" w:date="2023-06-23T15:04:00Z">
        <w:r w:rsidR="0088390A">
          <w:rPr>
            <w:rFonts w:eastAsiaTheme="minorEastAsia" w:cs="Arial"/>
            <w:sz w:val="24"/>
            <w:lang w:val="en-US"/>
          </w:rPr>
          <w:t>ed Generators</w:t>
        </w:r>
        <w:r w:rsidR="00007DE9">
          <w:rPr>
            <w:rFonts w:eastAsiaTheme="minorEastAsia" w:cs="Arial"/>
            <w:sz w:val="24"/>
            <w:lang w:val="en-US"/>
          </w:rPr>
          <w:t xml:space="preserve"> (</w:t>
        </w:r>
        <w:del w:id="251" w:author="ESO Code Admin" w:date="2023-06-23T16:32:00Z">
          <w:r w:rsidR="00007DE9" w:rsidDel="00780BF2">
            <w:rPr>
              <w:rFonts w:eastAsiaTheme="minorEastAsia" w:cs="Arial"/>
              <w:sz w:val="24"/>
              <w:lang w:val="en-US"/>
            </w:rPr>
            <w:delText>ie</w:delText>
          </w:r>
        </w:del>
      </w:ins>
      <w:ins w:id="252" w:author="ESO Code Admin" w:date="2023-06-23T16:32:00Z">
        <w:r w:rsidR="00780BF2">
          <w:rPr>
            <w:rFonts w:eastAsiaTheme="minorEastAsia" w:cs="Arial"/>
            <w:sz w:val="24"/>
            <w:lang w:val="en-US"/>
          </w:rPr>
          <w:t>i.e.,</w:t>
        </w:r>
      </w:ins>
      <w:ins w:id="253" w:author="Johnson (ESO), Antony" w:date="2023-06-23T15:04:00Z">
        <w:r w:rsidR="00007DE9">
          <w:rPr>
            <w:rFonts w:eastAsiaTheme="minorEastAsia" w:cs="Arial"/>
            <w:sz w:val="24"/>
            <w:lang w:val="en-US"/>
          </w:rPr>
          <w:t xml:space="preserve"> those with a Grid Forming Capability)</w:t>
        </w:r>
      </w:ins>
      <w:ins w:id="254" w:author="ESO Code Admin" w:date="2023-06-23T12:34:00Z">
        <w:r w:rsidRPr="00E05E84">
          <w:rPr>
            <w:rFonts w:eastAsiaTheme="minorEastAsia" w:cs="Arial"/>
            <w:sz w:val="24"/>
            <w:lang w:val="en-US"/>
          </w:rPr>
          <w:t xml:space="preserve"> would need to provide costs for building in restoration capability. </w:t>
        </w:r>
      </w:ins>
    </w:p>
    <w:p w14:paraId="64B283BC" w14:textId="4159A13D" w:rsidR="00D246F0" w:rsidRDefault="00007DE9" w:rsidP="00793BB0">
      <w:pPr>
        <w:pStyle w:val="Disclaimertext"/>
        <w:spacing w:before="120" w:after="120" w:line="300" w:lineRule="atLeast"/>
        <w:rPr>
          <w:ins w:id="255" w:author="ESO Code Admin" w:date="2023-06-23T12:34:00Z"/>
          <w:rFonts w:ascii="Arial" w:eastAsiaTheme="minorEastAsia" w:hAnsi="Arial" w:cs="Arial"/>
          <w:sz w:val="24"/>
          <w:szCs w:val="24"/>
          <w:lang w:val="en-US"/>
        </w:rPr>
      </w:pPr>
      <w:ins w:id="256" w:author="Johnson (ESO), Antony" w:date="2023-06-23T15:05:00Z">
        <w:r>
          <w:rPr>
            <w:rFonts w:eastAsiaTheme="minorEastAsia" w:cs="Arial"/>
            <w:sz w:val="24"/>
            <w:lang w:val="en-US"/>
          </w:rPr>
          <w:t>W</w:t>
        </w:r>
      </w:ins>
      <w:ins w:id="257" w:author="ESO Code Admin" w:date="2023-06-23T12:32:00Z">
        <w:r w:rsidR="00793BB0">
          <w:rPr>
            <w:rFonts w:eastAsiaTheme="minorEastAsia" w:cs="Arial"/>
            <w:sz w:val="24"/>
            <w:lang w:val="en-US"/>
          </w:rPr>
          <w:t xml:space="preserve">ere Ofgem to require the specifics </w:t>
        </w:r>
        <w:r w:rsidR="00F26CC2">
          <w:rPr>
            <w:rFonts w:ascii="Arial" w:eastAsiaTheme="minorEastAsia" w:hAnsi="Arial" w:cs="Arial"/>
            <w:sz w:val="24"/>
            <w:szCs w:val="24"/>
            <w:lang w:val="en-US"/>
          </w:rPr>
          <w:t>of t</w:t>
        </w:r>
      </w:ins>
      <w:ins w:id="258" w:author="ESO Code Admin" w:date="2023-06-23T12:33:00Z">
        <w:r w:rsidR="00F26CC2">
          <w:rPr>
            <w:rFonts w:ascii="Arial" w:eastAsiaTheme="minorEastAsia" w:hAnsi="Arial" w:cs="Arial"/>
            <w:sz w:val="24"/>
            <w:szCs w:val="24"/>
            <w:lang w:val="en-US"/>
          </w:rPr>
          <w:t>he cost implications</w:t>
        </w:r>
      </w:ins>
      <w:ins w:id="259" w:author="Johnson (ESO), Antony" w:date="2023-06-23T15:05:00Z">
        <w:r>
          <w:rPr>
            <w:rFonts w:ascii="Arial" w:eastAsiaTheme="minorEastAsia" w:hAnsi="Arial" w:cs="Arial"/>
            <w:sz w:val="24"/>
            <w:szCs w:val="24"/>
            <w:lang w:val="en-US"/>
          </w:rPr>
          <w:t>,</w:t>
        </w:r>
      </w:ins>
      <w:r w:rsidR="00F26CC2">
        <w:rPr>
          <w:rFonts w:ascii="Arial" w:eastAsiaTheme="minorEastAsia" w:hAnsi="Arial" w:cs="Arial"/>
          <w:sz w:val="24"/>
          <w:szCs w:val="24"/>
          <w:lang w:val="en-US"/>
        </w:rPr>
        <w:t xml:space="preserve"> </w:t>
      </w:r>
      <w:ins w:id="260" w:author="Johnson (ESO), Antony" w:date="2023-06-23T15:05:00Z">
        <w:r>
          <w:rPr>
            <w:rFonts w:ascii="Arial" w:eastAsiaTheme="minorEastAsia" w:hAnsi="Arial" w:cs="Arial"/>
            <w:sz w:val="24"/>
            <w:szCs w:val="24"/>
            <w:lang w:val="en-US"/>
          </w:rPr>
          <w:t xml:space="preserve">it was expected </w:t>
        </w:r>
      </w:ins>
      <w:ins w:id="261" w:author="ESO Code Admin" w:date="2023-06-23T12:31:00Z">
        <w:r w:rsidR="00D246F0" w:rsidRPr="00E05E84">
          <w:rPr>
            <w:rFonts w:ascii="Arial" w:eastAsiaTheme="minorEastAsia" w:hAnsi="Arial" w:cs="Arial"/>
            <w:sz w:val="24"/>
            <w:szCs w:val="24"/>
            <w:lang w:val="en-US"/>
          </w:rPr>
          <w:t xml:space="preserve">consultants would be best placed to analyse OFTO </w:t>
        </w:r>
      </w:ins>
      <w:ins w:id="262" w:author="Johnson (ESO), Antony" w:date="2023-06-23T15:06:00Z">
        <w:r>
          <w:rPr>
            <w:rFonts w:ascii="Arial" w:eastAsiaTheme="minorEastAsia" w:hAnsi="Arial" w:cs="Arial"/>
            <w:sz w:val="24"/>
            <w:szCs w:val="24"/>
            <w:lang w:val="en-US"/>
          </w:rPr>
          <w:t xml:space="preserve">and Offshore Generator </w:t>
        </w:r>
      </w:ins>
      <w:ins w:id="263" w:author="ESO Code Admin" w:date="2023-06-23T12:31:00Z">
        <w:r w:rsidR="00D246F0" w:rsidRPr="00E05E84">
          <w:rPr>
            <w:rFonts w:ascii="Arial" w:eastAsiaTheme="minorEastAsia" w:hAnsi="Arial" w:cs="Arial"/>
            <w:sz w:val="24"/>
            <w:szCs w:val="24"/>
            <w:lang w:val="en-US"/>
          </w:rPr>
          <w:t xml:space="preserve">connections </w:t>
        </w:r>
      </w:ins>
      <w:ins w:id="264" w:author="Johnson (ESO), Antony" w:date="2023-06-23T15:06:00Z">
        <w:r>
          <w:rPr>
            <w:rFonts w:ascii="Arial" w:eastAsiaTheme="minorEastAsia" w:hAnsi="Arial" w:cs="Arial"/>
            <w:sz w:val="24"/>
            <w:szCs w:val="24"/>
            <w:lang w:val="en-US"/>
          </w:rPr>
          <w:t>at</w:t>
        </w:r>
      </w:ins>
      <w:ins w:id="265" w:author="ESO Code Admin" w:date="2023-06-23T12:31:00Z">
        <w:del w:id="266" w:author="Johnson (ESO), Antony" w:date="2023-06-23T15:06:00Z">
          <w:r w:rsidR="00D246F0" w:rsidRPr="00E05E84" w:rsidDel="00007DE9">
            <w:rPr>
              <w:rFonts w:ascii="Arial" w:eastAsiaTheme="minorEastAsia" w:hAnsi="Arial" w:cs="Arial"/>
              <w:sz w:val="24"/>
              <w:szCs w:val="24"/>
              <w:lang w:val="en-US"/>
            </w:rPr>
            <w:delText>of</w:delText>
          </w:r>
        </w:del>
        <w:r w:rsidR="00D246F0" w:rsidRPr="00E05E84">
          <w:rPr>
            <w:rFonts w:ascii="Arial" w:eastAsiaTheme="minorEastAsia" w:hAnsi="Arial" w:cs="Arial"/>
            <w:sz w:val="24"/>
            <w:szCs w:val="24"/>
            <w:lang w:val="en-US"/>
          </w:rPr>
          <w:t xml:space="preserve"> different </w:t>
        </w:r>
      </w:ins>
      <w:ins w:id="267" w:author="Johnson (ESO), Antony" w:date="2023-06-23T15:06:00Z">
        <w:r>
          <w:rPr>
            <w:rFonts w:ascii="Arial" w:eastAsiaTheme="minorEastAsia" w:hAnsi="Arial" w:cs="Arial"/>
            <w:sz w:val="24"/>
            <w:szCs w:val="24"/>
            <w:lang w:val="en-US"/>
          </w:rPr>
          <w:t>st</w:t>
        </w:r>
      </w:ins>
      <w:ins w:id="268" w:author="ESO Code Admin" w:date="2023-06-23T12:31:00Z">
        <w:r w:rsidR="00D246F0" w:rsidRPr="00E05E84">
          <w:rPr>
            <w:rFonts w:ascii="Arial" w:eastAsiaTheme="minorEastAsia" w:hAnsi="Arial" w:cs="Arial"/>
            <w:sz w:val="24"/>
            <w:szCs w:val="24"/>
            <w:lang w:val="en-US"/>
          </w:rPr>
          <w:t>ages to assess the differing abilities to retrofit (as each is unique) and whether a useful estimate was possible.</w:t>
        </w:r>
      </w:ins>
      <w:ins w:id="269" w:author="ESO Code Admin" w:date="2023-06-23T12:34:00Z">
        <w:r w:rsidR="006D7879">
          <w:rPr>
            <w:rFonts w:ascii="Arial" w:eastAsiaTheme="minorEastAsia" w:hAnsi="Arial" w:cs="Arial"/>
            <w:sz w:val="24"/>
            <w:szCs w:val="24"/>
            <w:lang w:val="en-US"/>
          </w:rPr>
          <w:t xml:space="preserve"> </w:t>
        </w:r>
      </w:ins>
    </w:p>
    <w:p w14:paraId="306C3AC8" w14:textId="77777777" w:rsidR="006D7879" w:rsidRDefault="006D7879" w:rsidP="006A46D4">
      <w:pPr>
        <w:pStyle w:val="Heading2"/>
        <w:rPr>
          <w:ins w:id="270" w:author="ESO Code Admin" w:date="2023-06-23T12:35:00Z"/>
        </w:rPr>
      </w:pPr>
    </w:p>
    <w:p w14:paraId="3C752F32" w14:textId="19781FE4" w:rsidR="006A46D4" w:rsidRDefault="00086693" w:rsidP="006A46D4">
      <w:pPr>
        <w:pStyle w:val="Heading2"/>
      </w:pPr>
      <w:bookmarkStart w:id="271" w:name="_Toc138430830"/>
      <w:r>
        <w:t>L</w:t>
      </w:r>
      <w:r w:rsidR="5F0D8E60">
        <w:t>egal text</w:t>
      </w:r>
      <w:bookmarkEnd w:id="271"/>
    </w:p>
    <w:p w14:paraId="6CAF2611" w14:textId="21888065" w:rsidR="006F2180" w:rsidRDefault="006F2180" w:rsidP="006F2180">
      <w:pPr>
        <w:pStyle w:val="ListParagraph"/>
        <w:keepLines/>
        <w:widowControl w:val="0"/>
        <w:tabs>
          <w:tab w:val="left" w:pos="1418"/>
        </w:tabs>
        <w:spacing w:before="0" w:line="264" w:lineRule="auto"/>
        <w:ind w:left="0"/>
        <w:rPr>
          <w:color w:val="000000"/>
          <w:lang w:eastAsia="en-US"/>
        </w:rPr>
      </w:pPr>
      <w:r w:rsidRPr="00590ED9">
        <w:rPr>
          <w:color w:val="000000"/>
          <w:lang w:eastAsia="en-US"/>
        </w:rPr>
        <w:t xml:space="preserve">The legal text for this change can be found in Annex </w:t>
      </w:r>
      <w:r w:rsidR="00E04D91">
        <w:rPr>
          <w:color w:val="000000"/>
          <w:lang w:eastAsia="en-US"/>
        </w:rPr>
        <w:t>5</w:t>
      </w:r>
      <w:r w:rsidRPr="00590ED9">
        <w:rPr>
          <w:color w:val="000000"/>
          <w:lang w:eastAsia="en-US"/>
        </w:rPr>
        <w:t>.</w:t>
      </w:r>
    </w:p>
    <w:p w14:paraId="3B923EC7" w14:textId="77777777" w:rsidR="00470B5B" w:rsidRPr="005603D9" w:rsidRDefault="723F4312" w:rsidP="005603D9">
      <w:pPr>
        <w:pStyle w:val="CA6"/>
      </w:pPr>
      <w:bookmarkStart w:id="272" w:name="_Toc138430831"/>
      <w:r>
        <w:t>What is the impact of this change?</w:t>
      </w:r>
      <w:bookmarkEnd w:id="272"/>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6465"/>
        <w:gridCol w:w="3015"/>
      </w:tblGrid>
      <w:tr w:rsidR="41773FF4" w14:paraId="32763ADD" w14:textId="77777777" w:rsidTr="41773FF4">
        <w:trPr>
          <w:trHeight w:val="555"/>
        </w:trPr>
        <w:tc>
          <w:tcPr>
            <w:tcW w:w="9480" w:type="dxa"/>
            <w:gridSpan w:val="2"/>
            <w:tcBorders>
              <w:top w:val="single" w:sz="6" w:space="0" w:color="F26522" w:themeColor="accent1"/>
              <w:left w:val="single" w:sz="6" w:space="0" w:color="F26522" w:themeColor="accent1"/>
              <w:bottom w:val="single" w:sz="6" w:space="0" w:color="F26522" w:themeColor="accent1"/>
              <w:right w:val="single" w:sz="6" w:space="0" w:color="F26522" w:themeColor="accent1"/>
            </w:tcBorders>
            <w:shd w:val="clear" w:color="auto" w:fill="F26522" w:themeFill="accent1"/>
            <w:vAlign w:val="center"/>
          </w:tcPr>
          <w:p w14:paraId="0BD86E0C" w14:textId="01CDE323" w:rsidR="41773FF4" w:rsidRDefault="41773FF4" w:rsidP="41773FF4">
            <w:pPr>
              <w:pStyle w:val="Heading3"/>
              <w:rPr>
                <w:rFonts w:ascii="Arial" w:eastAsia="Arial" w:hAnsi="Arial" w:cs="Arial"/>
                <w:bCs/>
                <w:color w:val="FFFFFF" w:themeColor="background1"/>
              </w:rPr>
            </w:pPr>
            <w:bookmarkStart w:id="273" w:name="_Toc138430832"/>
            <w:r w:rsidRPr="41773FF4">
              <w:rPr>
                <w:rFonts w:ascii="Arial" w:eastAsia="Arial" w:hAnsi="Arial" w:cs="Arial"/>
                <w:bCs/>
                <w:color w:val="FFFFFF" w:themeColor="background1"/>
              </w:rPr>
              <w:t>Proposer’s assessment against SQSS Objectives</w:t>
            </w:r>
            <w:bookmarkEnd w:id="273"/>
            <w:r w:rsidRPr="41773FF4">
              <w:rPr>
                <w:rFonts w:ascii="Arial" w:eastAsia="Arial" w:hAnsi="Arial" w:cs="Arial"/>
                <w:bCs/>
                <w:color w:val="FFFFFF" w:themeColor="background1"/>
              </w:rPr>
              <w:t xml:space="preserve">  </w:t>
            </w:r>
          </w:p>
        </w:tc>
      </w:tr>
      <w:tr w:rsidR="41773FF4" w14:paraId="002B88CB"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C2668CC" w14:textId="3A749A42"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Relevant Objective</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30F854" w14:textId="46FD6C7D"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Identified impact</w:t>
            </w:r>
          </w:p>
        </w:tc>
      </w:tr>
      <w:tr w:rsidR="41773FF4" w14:paraId="38C2DF1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28F2949" w14:textId="4D3B455B"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(i) facilitate the planning, </w:t>
            </w:r>
            <w:r w:rsidR="00590ED9" w:rsidRPr="41773FF4">
              <w:rPr>
                <w:rFonts w:ascii="Arial" w:eastAsia="Arial" w:hAnsi="Arial" w:cs="Arial"/>
                <w:color w:val="000000"/>
                <w:szCs w:val="24"/>
              </w:rPr>
              <w:t>development,</w:t>
            </w:r>
            <w:r w:rsidRPr="41773FF4">
              <w:rPr>
                <w:rFonts w:ascii="Arial" w:eastAsia="Arial" w:hAnsi="Arial" w:cs="Arial"/>
                <w:color w:val="000000"/>
                <w:szCs w:val="24"/>
              </w:rPr>
              <w:t xml:space="preserve"> and maintenance of an efficient, </w:t>
            </w:r>
            <w:r w:rsidR="00590ED9" w:rsidRPr="41773FF4">
              <w:rPr>
                <w:rFonts w:ascii="Arial" w:eastAsia="Arial" w:hAnsi="Arial" w:cs="Arial"/>
                <w:color w:val="000000"/>
                <w:szCs w:val="24"/>
              </w:rPr>
              <w:t>coordinated,</w:t>
            </w:r>
            <w:r w:rsidRPr="41773FF4">
              <w:rPr>
                <w:rFonts w:ascii="Arial" w:eastAsia="Arial" w:hAnsi="Arial" w:cs="Arial"/>
                <w:color w:val="000000"/>
                <w:szCs w:val="24"/>
              </w:rPr>
              <w:t xml:space="preserve"> and economical system of electricity transmission, and the operation of that system in an efficient, </w:t>
            </w:r>
            <w:r w:rsidR="00590ED9" w:rsidRPr="41773FF4">
              <w:rPr>
                <w:rFonts w:ascii="Arial" w:eastAsia="Arial" w:hAnsi="Arial" w:cs="Arial"/>
                <w:color w:val="000000"/>
                <w:szCs w:val="24"/>
              </w:rPr>
              <w:t>economic,</w:t>
            </w:r>
            <w:r w:rsidRPr="41773FF4">
              <w:rPr>
                <w:rFonts w:ascii="Arial" w:eastAsia="Arial" w:hAnsi="Arial" w:cs="Arial"/>
                <w:color w:val="000000"/>
                <w:szCs w:val="24"/>
              </w:rPr>
              <w:t xml:space="preserve"> and coordinated manner;</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45F27334" w14:textId="6749D63E"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7931D737" w14:textId="616A250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The SQSS is introducing robust network design to support the ability to restore the network following a total or partial shutdown. </w:t>
            </w:r>
          </w:p>
        </w:tc>
      </w:tr>
      <w:tr w:rsidR="41773FF4" w14:paraId="6C3383A9"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205DC197" w14:textId="6D1D03C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 ensure an appropriate level of security and quality of supply and safe operation of the National Electricity Transmission System;</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8F3EB7E" w14:textId="50C34E3D"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0F4A8F29" w14:textId="78CF3F30"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Proposed changes would ensure stability of Power Islands by restoring sufficient demand during system restoration. </w:t>
            </w:r>
          </w:p>
        </w:tc>
      </w:tr>
      <w:tr w:rsidR="41773FF4" w14:paraId="76254D4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37779B9E" w14:textId="228A281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(iii) facilitate effective competition in the generation and supply of electricity, and (so far as consistent therewith) facilitating such competition in the distribution of electricity; and</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5D96B081" w14:textId="75A2CE97"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Neutral</w:t>
            </w:r>
            <w:r w:rsidRPr="41773FF4">
              <w:rPr>
                <w:rFonts w:ascii="Calibri" w:eastAsia="Calibri" w:hAnsi="Calibri" w:cs="Calibri"/>
                <w:b/>
                <w:bCs/>
                <w:color w:val="000000"/>
                <w:szCs w:val="24"/>
              </w:rPr>
              <w:t xml:space="preserve"> </w:t>
            </w:r>
          </w:p>
          <w:p w14:paraId="3944D632" w14:textId="1657609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w:t>
            </w:r>
          </w:p>
        </w:tc>
      </w:tr>
      <w:tr w:rsidR="41773FF4" w14:paraId="26FAA77A"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4BDFE36" w14:textId="33FF3D4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(iv)  facilitate electricity Transmission Licensees to comply with any relevant obligations under EU law</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736C12" w14:textId="2F366781"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3DD50356" w14:textId="35429C4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Provide assurance of restoring the System following a total or partial national power outage.</w:t>
            </w:r>
          </w:p>
        </w:tc>
      </w:tr>
    </w:tbl>
    <w:p w14:paraId="667C33E0" w14:textId="4104FD9E" w:rsidR="00E8293B" w:rsidRPr="004B460B" w:rsidRDefault="00D357C4" w:rsidP="004B460B">
      <w:pPr>
        <w:rPr>
          <w:b/>
          <w:bCs/>
        </w:rPr>
      </w:pPr>
      <w:r>
        <w:br w:type="page"/>
      </w:r>
      <w:bookmarkStart w:id="274" w:name="_Toc74204546"/>
      <w:r w:rsidR="00E8293B" w:rsidRPr="004B460B">
        <w:rPr>
          <w:b/>
          <w:bCs/>
        </w:rPr>
        <w:lastRenderedPageBreak/>
        <w:t>Workgroup vote</w:t>
      </w:r>
      <w:bookmarkEnd w:id="274"/>
    </w:p>
    <w:p w14:paraId="45DF10EF" w14:textId="3E36D778" w:rsidR="00E8293B" w:rsidRDefault="00E8293B" w:rsidP="00E8293B">
      <w:pPr>
        <w:rPr>
          <w:rFonts w:cs="Arial"/>
          <w:bCs/>
          <w:kern w:val="32"/>
        </w:rPr>
      </w:pPr>
      <w:bookmarkStart w:id="275" w:name="_Hlk50542616"/>
      <w:r>
        <w:rPr>
          <w:rFonts w:cs="Arial"/>
          <w:bCs/>
          <w:kern w:val="32"/>
        </w:rPr>
        <w:t xml:space="preserve">The </w:t>
      </w:r>
      <w:r w:rsidR="005279F5">
        <w:rPr>
          <w:rFonts w:cs="Arial"/>
          <w:bCs/>
          <w:kern w:val="32"/>
        </w:rPr>
        <w:t>W</w:t>
      </w:r>
      <w:r>
        <w:rPr>
          <w:rFonts w:cs="Arial"/>
          <w:bCs/>
          <w:kern w:val="32"/>
        </w:rPr>
        <w:t xml:space="preserve">orkgroup </w:t>
      </w:r>
      <w:r w:rsidRPr="005279F5">
        <w:rPr>
          <w:rFonts w:cs="Arial"/>
          <w:bCs/>
          <w:kern w:val="32"/>
        </w:rPr>
        <w:t xml:space="preserve">met on </w:t>
      </w:r>
      <w:r w:rsidR="005279F5" w:rsidRPr="005279F5">
        <w:rPr>
          <w:rFonts w:cs="Arial"/>
          <w:bCs/>
          <w:kern w:val="32"/>
        </w:rPr>
        <w:t>30 May 2023</w:t>
      </w:r>
      <w:r w:rsidRPr="005279F5">
        <w:rPr>
          <w:rFonts w:cs="Arial"/>
          <w:bCs/>
          <w:kern w:val="32"/>
        </w:rPr>
        <w:t xml:space="preserve"> to carry</w:t>
      </w:r>
      <w:r>
        <w:rPr>
          <w:rFonts w:cs="Arial"/>
          <w:bCs/>
          <w:kern w:val="32"/>
        </w:rPr>
        <w:t xml:space="preserve"> out their </w:t>
      </w:r>
      <w:r w:rsidR="005279F5">
        <w:rPr>
          <w:rFonts w:cs="Arial"/>
          <w:bCs/>
          <w:kern w:val="32"/>
        </w:rPr>
        <w:t>W</w:t>
      </w:r>
      <w:r>
        <w:rPr>
          <w:rFonts w:cs="Arial"/>
          <w:bCs/>
          <w:kern w:val="32"/>
        </w:rPr>
        <w:t xml:space="preserve">orkgroup vote. The full Workgroup vote can be found in </w:t>
      </w:r>
      <w:r>
        <w:rPr>
          <w:rFonts w:cs="Arial"/>
          <w:bCs/>
          <w:kern w:val="32"/>
          <w:highlight w:val="yellow"/>
        </w:rPr>
        <w:t>Annex X</w:t>
      </w:r>
      <w:r>
        <w:rPr>
          <w:rFonts w:cs="Arial"/>
          <w:bCs/>
          <w:kern w:val="32"/>
        </w:rPr>
        <w:t>. The table below provides a summary of the Workgroup members view on the best option to implement this change.</w:t>
      </w:r>
    </w:p>
    <w:p w14:paraId="199984A2" w14:textId="226C124C" w:rsidR="00E8293B" w:rsidRDefault="00E8293B" w:rsidP="00E8293B">
      <w:pPr>
        <w:rPr>
          <w:rFonts w:cs="Arial"/>
          <w:bCs/>
          <w:kern w:val="32"/>
        </w:rPr>
      </w:pPr>
      <w:r>
        <w:rPr>
          <w:rFonts w:cs="Arial"/>
          <w:bCs/>
          <w:kern w:val="32"/>
        </w:rPr>
        <w:t>The Applicable SQSS Objectives are:</w:t>
      </w:r>
    </w:p>
    <w:p w14:paraId="01B8E0C1" w14:textId="77777777" w:rsidR="00E8293B" w:rsidRDefault="00E8293B" w:rsidP="00E8293B">
      <w:pPr>
        <w:rPr>
          <w:rFonts w:cs="Arial"/>
          <w:bCs/>
          <w:kern w:val="32"/>
        </w:rPr>
      </w:pPr>
    </w:p>
    <w:p w14:paraId="2C92F3D4" w14:textId="77777777" w:rsidR="00E8293B" w:rsidRDefault="00E8293B" w:rsidP="00E8293B">
      <w:pPr>
        <w:rPr>
          <w:rFonts w:cs="Arial"/>
          <w:b/>
          <w:bCs/>
          <w:kern w:val="32"/>
        </w:rPr>
      </w:pPr>
      <w:r>
        <w:rPr>
          <w:rFonts w:cs="Arial"/>
          <w:b/>
          <w:bCs/>
          <w:kern w:val="32"/>
        </w:rPr>
        <w:t>SQSS</w:t>
      </w:r>
    </w:p>
    <w:p w14:paraId="1CA0C9D6" w14:textId="77777777" w:rsidR="00E8293B" w:rsidRDefault="00E8293B" w:rsidP="00E8293B">
      <w:pPr>
        <w:pStyle w:val="ListParagraph"/>
        <w:numPr>
          <w:ilvl w:val="0"/>
          <w:numId w:val="34"/>
        </w:numPr>
        <w:rPr>
          <w:rFonts w:cs="Arial"/>
          <w:bCs/>
          <w:kern w:val="32"/>
        </w:rPr>
      </w:pPr>
      <w:r>
        <w:rPr>
          <w:rFonts w:cs="Arial"/>
          <w:bCs/>
          <w:kern w:val="32"/>
        </w:rPr>
        <w:t>facilitate the planning, development and maintenance of an efficient, coordinated and economical system of electricity transmission, and the operation of that system in an efficient, economic and coordinated manner;</w:t>
      </w:r>
    </w:p>
    <w:p w14:paraId="5F6BDB9A" w14:textId="77777777" w:rsidR="00E8293B" w:rsidRDefault="00E8293B" w:rsidP="00E8293B">
      <w:pPr>
        <w:pStyle w:val="ListParagraph"/>
        <w:numPr>
          <w:ilvl w:val="0"/>
          <w:numId w:val="34"/>
        </w:numPr>
        <w:rPr>
          <w:rFonts w:cs="Arial"/>
          <w:bCs/>
          <w:kern w:val="32"/>
        </w:rPr>
      </w:pPr>
      <w:r>
        <w:rPr>
          <w:rFonts w:cs="Arial"/>
          <w:bCs/>
          <w:kern w:val="32"/>
        </w:rPr>
        <w:t>ensure an appropriate level of security and quality of supply and safe operation of the National Electricity Transmission System;</w:t>
      </w:r>
    </w:p>
    <w:p w14:paraId="47D47A03" w14:textId="77777777" w:rsidR="00E8293B" w:rsidRDefault="00E8293B" w:rsidP="00E8293B">
      <w:pPr>
        <w:pStyle w:val="ListParagraph"/>
        <w:numPr>
          <w:ilvl w:val="0"/>
          <w:numId w:val="34"/>
        </w:numPr>
        <w:rPr>
          <w:rFonts w:cs="Arial"/>
          <w:bCs/>
          <w:kern w:val="32"/>
        </w:rPr>
      </w:pPr>
      <w:r>
        <w:rPr>
          <w:rFonts w:cs="Arial"/>
          <w:bCs/>
          <w:kern w:val="32"/>
        </w:rPr>
        <w:t>facilitate effective competition in the generation and supply of electricity, and (so far as consistent therewith) facilitating such competition in the distribution of electricity; and</w:t>
      </w:r>
    </w:p>
    <w:p w14:paraId="3D59A17A" w14:textId="77777777" w:rsidR="00E8293B" w:rsidRDefault="00E8293B" w:rsidP="00E8293B">
      <w:pPr>
        <w:pStyle w:val="ListParagraph"/>
        <w:numPr>
          <w:ilvl w:val="0"/>
          <w:numId w:val="34"/>
        </w:numPr>
        <w:rPr>
          <w:rFonts w:cs="Arial"/>
          <w:bCs/>
          <w:kern w:val="32"/>
        </w:rPr>
      </w:pPr>
      <w:r>
        <w:rPr>
          <w:rFonts w:cs="Arial"/>
          <w:bCs/>
          <w:kern w:val="32"/>
        </w:rPr>
        <w:t>facilitate electricity Transmission Licensees to comply with any relevant obligations under EU law.</w:t>
      </w:r>
    </w:p>
    <w:p w14:paraId="32949DBD" w14:textId="77777777" w:rsidR="00E8293B" w:rsidRDefault="00E8293B" w:rsidP="00E8293B">
      <w:pPr>
        <w:rPr>
          <w:rFonts w:cs="Arial"/>
          <w:bCs/>
          <w:kern w:val="32"/>
        </w:rPr>
      </w:pPr>
    </w:p>
    <w:p w14:paraId="0A741C07" w14:textId="58F4DA71" w:rsidR="00E8293B" w:rsidRDefault="00E8293B" w:rsidP="00E8293B">
      <w:pPr>
        <w:rPr>
          <w:rFonts w:cs="Times New Roman"/>
        </w:rPr>
      </w:pPr>
      <w:r>
        <w:t xml:space="preserve">The Workgroup concluded </w:t>
      </w:r>
      <w:r>
        <w:rPr>
          <w:highlight w:val="yellow"/>
        </w:rPr>
        <w:t>unanimously/by majority</w:t>
      </w:r>
      <w:r>
        <w:t xml:space="preserve"> that the Original better facilitated the Applicable Objectives than the Baseline.</w:t>
      </w:r>
    </w:p>
    <w:p w14:paraId="2363ED25" w14:textId="77777777" w:rsidR="00E8293B" w:rsidRDefault="00E8293B" w:rsidP="00E8293B">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E8293B" w14:paraId="0D1C72BE" w14:textId="77777777" w:rsidTr="00007DE9">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B8D6B8C" w14:textId="77777777" w:rsidR="00E8293B" w:rsidRDefault="00E8293B" w:rsidP="00007DE9">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B63C22A" w14:textId="77777777" w:rsidR="00E8293B" w:rsidRDefault="00E8293B" w:rsidP="00007DE9">
            <w:pPr>
              <w:rPr>
                <w:rFonts w:cs="Arial"/>
                <w:b/>
                <w:bCs/>
                <w:color w:val="FFFFFF" w:themeColor="background1"/>
              </w:rPr>
            </w:pPr>
            <w:r>
              <w:rPr>
                <w:b/>
                <w:color w:val="FFFFFF" w:themeColor="background1"/>
              </w:rPr>
              <w:t>Number of voters that voted this option as better than the Baseline</w:t>
            </w:r>
          </w:p>
        </w:tc>
      </w:tr>
      <w:tr w:rsidR="00E8293B" w14:paraId="2129670E" w14:textId="77777777" w:rsidTr="00007DE9">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76AA051" w14:textId="77777777" w:rsidR="00E8293B" w:rsidRDefault="00E8293B" w:rsidP="00007DE9">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0950D3A" w14:textId="77777777" w:rsidR="00E8293B" w:rsidRDefault="00E8293B" w:rsidP="00007DE9">
            <w:pPr>
              <w:rPr>
                <w:rFonts w:cs="Arial"/>
              </w:rPr>
            </w:pPr>
          </w:p>
        </w:tc>
      </w:tr>
    </w:tbl>
    <w:p w14:paraId="3762AF69" w14:textId="77777777" w:rsidR="00470B5B" w:rsidRPr="005603D9" w:rsidRDefault="00470B5B" w:rsidP="009A206C">
      <w:pPr>
        <w:pStyle w:val="CA4"/>
      </w:pPr>
      <w:bookmarkStart w:id="276" w:name="_Toc138430833"/>
      <w:bookmarkEnd w:id="275"/>
      <w:r w:rsidRPr="005603D9">
        <w:t>When will this change take place?</w:t>
      </w:r>
      <w:bookmarkEnd w:id="276"/>
    </w:p>
    <w:p w14:paraId="5FF026E2" w14:textId="13FE3F8D" w:rsidR="00470B5B" w:rsidRDefault="00470B5B" w:rsidP="00E47B59">
      <w:pPr>
        <w:pStyle w:val="Heading3"/>
      </w:pPr>
      <w:bookmarkStart w:id="277" w:name="_Toc138430834"/>
      <w:r>
        <w:t>Implementation date</w:t>
      </w:r>
      <w:bookmarkEnd w:id="277"/>
    </w:p>
    <w:p w14:paraId="71354089" w14:textId="77777777" w:rsidR="00254874" w:rsidRDefault="00254874" w:rsidP="00254874">
      <w:pPr>
        <w:rPr>
          <w:rFonts w:ascii="Arial" w:eastAsia="Arial" w:hAnsi="Arial" w:cs="Arial"/>
          <w:color w:val="000000"/>
        </w:rPr>
      </w:pPr>
      <w:r w:rsidRPr="00254874">
        <w:rPr>
          <w:rFonts w:ascii="Arial" w:eastAsia="Arial" w:hAnsi="Arial" w:cs="Arial"/>
          <w:color w:val="000000"/>
        </w:rPr>
        <w:t xml:space="preserve">10 working days following The Authority decision. </w:t>
      </w:r>
    </w:p>
    <w:p w14:paraId="22F9B0BF" w14:textId="77777777" w:rsidR="00254874" w:rsidRDefault="00254874" w:rsidP="00254874">
      <w:pPr>
        <w:rPr>
          <w:rFonts w:ascii="Arial" w:eastAsia="Arial" w:hAnsi="Arial" w:cs="Arial"/>
          <w:color w:val="000000"/>
        </w:rPr>
      </w:pPr>
    </w:p>
    <w:p w14:paraId="0E2E2433" w14:textId="77777777" w:rsidR="008759D5" w:rsidRPr="008759D5" w:rsidRDefault="00254874" w:rsidP="009A206C">
      <w:pPr>
        <w:pStyle w:val="Heading3"/>
        <w:rPr>
          <w:rFonts w:ascii="Arial" w:eastAsia="Arial" w:hAnsi="Arial" w:cs="Arial"/>
          <w:b w:val="0"/>
          <w:bCs/>
          <w:color w:val="000000"/>
          <w:lang w:eastAsia="en-US"/>
        </w:rPr>
      </w:pPr>
      <w:bookmarkStart w:id="278" w:name="_Toc138396065"/>
      <w:bookmarkStart w:id="279" w:name="_Toc138430835"/>
      <w:r w:rsidRPr="008759D5">
        <w:rPr>
          <w:rFonts w:ascii="Arial" w:eastAsia="Arial" w:hAnsi="Arial" w:cs="Arial"/>
          <w:b w:val="0"/>
          <w:bCs/>
          <w:color w:val="000000"/>
        </w:rPr>
        <w:t>This would provide clear obligations on parties so the requirements of the ESRS can be met by 31 December 2026.</w:t>
      </w:r>
      <w:bookmarkEnd w:id="278"/>
      <w:bookmarkEnd w:id="279"/>
    </w:p>
    <w:p w14:paraId="67F731CB" w14:textId="3B5D87C3" w:rsidR="00470B5B" w:rsidRPr="009A206C" w:rsidRDefault="00470B5B" w:rsidP="009A206C">
      <w:pPr>
        <w:pStyle w:val="Heading3"/>
      </w:pPr>
      <w:bookmarkStart w:id="280" w:name="_Toc138430836"/>
      <w:r>
        <w:t>Date decision required by</w:t>
      </w:r>
      <w:bookmarkEnd w:id="280"/>
    </w:p>
    <w:p w14:paraId="16E61156" w14:textId="12F88EFA" w:rsidR="0295CAC1" w:rsidRDefault="002D65C2" w:rsidP="45233307">
      <w:pPr>
        <w:spacing w:after="160"/>
        <w:rPr>
          <w:rFonts w:ascii="Arial" w:eastAsia="Arial" w:hAnsi="Arial" w:cs="Arial"/>
        </w:rPr>
      </w:pPr>
      <w:r>
        <w:rPr>
          <w:sz w:val="23"/>
          <w:szCs w:val="23"/>
        </w:rPr>
        <w:t>Q3 20</w:t>
      </w:r>
      <w:r w:rsidR="0295CAC1" w:rsidRPr="45233307">
        <w:rPr>
          <w:rFonts w:ascii="Arial" w:eastAsia="Arial" w:hAnsi="Arial" w:cs="Arial"/>
          <w:color w:val="000000"/>
        </w:rPr>
        <w:t xml:space="preserve">23.  </w:t>
      </w:r>
      <w:r w:rsidR="0295CAC1" w:rsidRPr="45233307">
        <w:rPr>
          <w:rFonts w:ascii="Arial" w:eastAsia="Arial" w:hAnsi="Arial" w:cs="Arial"/>
        </w:rPr>
        <w:t xml:space="preserve"> </w:t>
      </w:r>
    </w:p>
    <w:p w14:paraId="17CB9A1A" w14:textId="281934BF" w:rsidR="00470B5B" w:rsidRPr="009A206C" w:rsidRDefault="00470B5B" w:rsidP="0E23A174">
      <w:pPr>
        <w:pStyle w:val="Heading3"/>
        <w:spacing w:after="160" w:line="256" w:lineRule="auto"/>
        <w:rPr>
          <w:i/>
          <w:iCs/>
          <w:color w:val="FF0000"/>
        </w:rPr>
      </w:pPr>
      <w:bookmarkStart w:id="281" w:name="_Toc138430837"/>
      <w:r>
        <w:t>Implementation approach</w:t>
      </w:r>
      <w:bookmarkEnd w:id="281"/>
    </w:p>
    <w:p w14:paraId="31328999" w14:textId="60DB3EE0" w:rsidR="34D1CBE2" w:rsidRDefault="34D1CBE2" w:rsidP="0E23A174">
      <w:pPr>
        <w:rPr>
          <w:rFonts w:ascii="Arial" w:eastAsia="Arial" w:hAnsi="Arial" w:cs="Arial"/>
          <w:szCs w:val="24"/>
        </w:rPr>
      </w:pPr>
      <w:r w:rsidRPr="0E23A174">
        <w:rPr>
          <w:rFonts w:ascii="Arial" w:eastAsia="Arial" w:hAnsi="Arial" w:cs="Arial"/>
          <w:color w:val="000000"/>
          <w:szCs w:val="24"/>
        </w:rPr>
        <w:t xml:space="preserve">New Restoration Decision Support Tool, Restoration Tool, Local Joint Restoration Plans, Distributed Restoration Zone Plans &amp; Annual Restoration Strategy. </w:t>
      </w:r>
      <w:r w:rsidRPr="0E23A174">
        <w:rPr>
          <w:rFonts w:ascii="Arial" w:eastAsia="Arial" w:hAnsi="Arial" w:cs="Arial"/>
          <w:szCs w:val="24"/>
        </w:rPr>
        <w:t xml:space="preserve"> </w:t>
      </w:r>
    </w:p>
    <w:p w14:paraId="3CC8044D" w14:textId="77777777" w:rsidR="00470B5B" w:rsidRPr="005603D9" w:rsidRDefault="00470B5B" w:rsidP="009A206C">
      <w:pPr>
        <w:pStyle w:val="CA5"/>
      </w:pPr>
      <w:bookmarkStart w:id="282" w:name="_Workgroup_Consultation_1"/>
      <w:bookmarkStart w:id="283" w:name="_Toc138430838"/>
      <w:bookmarkEnd w:id="282"/>
      <w:r w:rsidRPr="005603D9">
        <w:t>Interactions</w:t>
      </w:r>
      <w:bookmarkEnd w:id="28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641346BB" w14:textId="77777777" w:rsidTr="0E23A174">
        <w:tc>
          <w:tcPr>
            <w:tcW w:w="2371" w:type="dxa"/>
          </w:tcPr>
          <w:p w14:paraId="0627381D" w14:textId="63284D1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Grid Code</w:t>
            </w:r>
          </w:p>
        </w:tc>
        <w:tc>
          <w:tcPr>
            <w:tcW w:w="2371" w:type="dxa"/>
          </w:tcPr>
          <w:p w14:paraId="32E7B793" w14:textId="7817F5F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BSC</w:t>
            </w:r>
          </w:p>
        </w:tc>
        <w:tc>
          <w:tcPr>
            <w:tcW w:w="2372" w:type="dxa"/>
          </w:tcPr>
          <w:p w14:paraId="20A583DA" w14:textId="2C570B4D"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STC</w:t>
            </w:r>
          </w:p>
        </w:tc>
        <w:tc>
          <w:tcPr>
            <w:tcW w:w="2372" w:type="dxa"/>
          </w:tcPr>
          <w:p w14:paraId="2AC213E4" w14:textId="3B64A736"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CUSC</w:t>
            </w:r>
          </w:p>
        </w:tc>
      </w:tr>
      <w:tr w:rsidR="00950875" w14:paraId="30AC98A7" w14:textId="77777777" w:rsidTr="0E23A174">
        <w:tc>
          <w:tcPr>
            <w:tcW w:w="2371" w:type="dxa"/>
          </w:tcPr>
          <w:p w14:paraId="27691E44" w14:textId="6B760825"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 xml:space="preserve">European Network Codes </w:t>
            </w:r>
          </w:p>
          <w:p w14:paraId="3CC3FF03" w14:textId="03BF424D" w:rsidR="0E23A174" w:rsidRDefault="0E23A174" w:rsidP="0E23A174">
            <w:pPr>
              <w:spacing w:line="259" w:lineRule="auto"/>
              <w:rPr>
                <w:rFonts w:ascii="Arial" w:eastAsia="Arial" w:hAnsi="Arial" w:cs="Arial"/>
                <w:color w:val="000000"/>
                <w:szCs w:val="24"/>
              </w:rPr>
            </w:pPr>
          </w:p>
        </w:tc>
        <w:tc>
          <w:tcPr>
            <w:tcW w:w="2371" w:type="dxa"/>
          </w:tcPr>
          <w:p w14:paraId="38C7D0A7" w14:textId="6836F05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Other modifications</w:t>
            </w:r>
          </w:p>
        </w:tc>
        <w:tc>
          <w:tcPr>
            <w:tcW w:w="2372" w:type="dxa"/>
          </w:tcPr>
          <w:p w14:paraId="2B212D6E" w14:textId="6045D7F6" w:rsidR="0E23A174" w:rsidRDefault="0E23A174" w:rsidP="0E23A174">
            <w:pPr>
              <w:spacing w:line="259" w:lineRule="auto"/>
              <w:rPr>
                <w:rFonts w:ascii="Arial" w:eastAsia="Arial" w:hAnsi="Arial" w:cs="Arial"/>
                <w:color w:val="000000"/>
                <w:szCs w:val="24"/>
              </w:rPr>
            </w:pPr>
          </w:p>
        </w:tc>
        <w:tc>
          <w:tcPr>
            <w:tcW w:w="2372" w:type="dxa"/>
          </w:tcPr>
          <w:p w14:paraId="4739B09C" w14:textId="58919D99" w:rsidR="0E23A174" w:rsidRDefault="0E23A174" w:rsidP="0E23A174">
            <w:pPr>
              <w:spacing w:line="259" w:lineRule="auto"/>
              <w:rPr>
                <w:rFonts w:ascii="Arial" w:eastAsia="Arial" w:hAnsi="Arial" w:cs="Arial"/>
                <w:color w:val="000000"/>
                <w:szCs w:val="24"/>
              </w:rPr>
            </w:pPr>
          </w:p>
        </w:tc>
      </w:tr>
    </w:tbl>
    <w:p w14:paraId="72D0A531" w14:textId="7AB1C9C2" w:rsidR="009A206C" w:rsidRPr="007A770E" w:rsidRDefault="00470B5B" w:rsidP="007A770E">
      <w:pPr>
        <w:pStyle w:val="CA7"/>
      </w:pPr>
      <w:bookmarkStart w:id="284" w:name="_How_to_respond"/>
      <w:bookmarkStart w:id="285" w:name="_Toc138430839"/>
      <w:bookmarkEnd w:id="284"/>
      <w:r w:rsidRPr="007A770E">
        <w:t xml:space="preserve">Acronyms, key </w:t>
      </w:r>
      <w:r w:rsidR="00590ED9" w:rsidRPr="007A770E">
        <w:t>terms,</w:t>
      </w:r>
      <w:r w:rsidRPr="007A770E">
        <w:t xml:space="preserve"> and reference material</w:t>
      </w:r>
      <w:bookmarkEnd w:id="285"/>
    </w:p>
    <w:tbl>
      <w:tblPr>
        <w:tblStyle w:val="TableGrid"/>
        <w:tblW w:w="9493" w:type="dxa"/>
        <w:tblLook w:val="04A0" w:firstRow="1" w:lastRow="0" w:firstColumn="1" w:lastColumn="0" w:noHBand="0" w:noVBand="1"/>
      </w:tblPr>
      <w:tblGrid>
        <w:gridCol w:w="2547"/>
        <w:gridCol w:w="6946"/>
      </w:tblGrid>
      <w:tr w:rsidR="00B8556D" w:rsidRPr="005603D9" w14:paraId="1E9ED93B" w14:textId="77777777" w:rsidTr="0E23A174">
        <w:tc>
          <w:tcPr>
            <w:tcW w:w="2547" w:type="dxa"/>
            <w:shd w:val="clear" w:color="auto" w:fill="727274" w:themeFill="text2"/>
          </w:tcPr>
          <w:p w14:paraId="4AB232A8" w14:textId="77777777" w:rsidR="00B8556D" w:rsidRPr="009A206C" w:rsidRDefault="00B8556D"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314E299A" w14:textId="77777777" w:rsidR="00B8556D" w:rsidRPr="009A206C" w:rsidRDefault="00B8556D" w:rsidP="005603D9">
            <w:pPr>
              <w:rPr>
                <w:b/>
                <w:color w:val="FFFFFF" w:themeColor="background1"/>
              </w:rPr>
            </w:pPr>
            <w:r w:rsidRPr="009A206C">
              <w:rPr>
                <w:b/>
                <w:color w:val="FFFFFF" w:themeColor="background1"/>
              </w:rPr>
              <w:t>Meaning</w:t>
            </w:r>
          </w:p>
        </w:tc>
      </w:tr>
      <w:tr w:rsidR="00B8556D" w:rsidRPr="005603D9" w14:paraId="474252F7" w14:textId="77777777" w:rsidTr="0E23A174">
        <w:tc>
          <w:tcPr>
            <w:tcW w:w="2547" w:type="dxa"/>
          </w:tcPr>
          <w:p w14:paraId="4F006F92"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lastRenderedPageBreak/>
              <w:t>BEIS</w:t>
            </w:r>
          </w:p>
        </w:tc>
        <w:tc>
          <w:tcPr>
            <w:tcW w:w="6946" w:type="dxa"/>
          </w:tcPr>
          <w:p w14:paraId="5EC50449" w14:textId="26C7FCBB"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Department for Business, </w:t>
            </w:r>
            <w:r w:rsidR="00590ED9" w:rsidRPr="0E23A174">
              <w:rPr>
                <w:rFonts w:ascii="Arial" w:eastAsia="Arial" w:hAnsi="Arial" w:cs="Arial"/>
                <w:color w:val="000000"/>
                <w:szCs w:val="24"/>
                <w:lang w:val="en-GB"/>
              </w:rPr>
              <w:t>Energy,</w:t>
            </w:r>
            <w:r w:rsidRPr="0E23A174">
              <w:rPr>
                <w:rFonts w:ascii="Arial" w:eastAsia="Arial" w:hAnsi="Arial" w:cs="Arial"/>
                <w:color w:val="000000"/>
                <w:szCs w:val="24"/>
                <w:lang w:val="en-GB"/>
              </w:rPr>
              <w:t xml:space="preserve"> and Industrial Strategy </w:t>
            </w:r>
          </w:p>
        </w:tc>
      </w:tr>
      <w:tr w:rsidR="00B8556D" w:rsidRPr="005603D9" w14:paraId="3BFE7B29" w14:textId="77777777" w:rsidTr="0E23A174">
        <w:tc>
          <w:tcPr>
            <w:tcW w:w="2547" w:type="dxa"/>
          </w:tcPr>
          <w:p w14:paraId="56759D87" w14:textId="77777777" w:rsidR="00B8556D" w:rsidRDefault="00B8556D" w:rsidP="005603D9">
            <w:r>
              <w:t>BSC</w:t>
            </w:r>
          </w:p>
        </w:tc>
        <w:tc>
          <w:tcPr>
            <w:tcW w:w="6946" w:type="dxa"/>
          </w:tcPr>
          <w:p w14:paraId="79292F0A" w14:textId="77777777" w:rsidR="00B8556D" w:rsidRDefault="00B8556D" w:rsidP="005603D9">
            <w:r>
              <w:t>Balancing and Settlement Code</w:t>
            </w:r>
          </w:p>
        </w:tc>
      </w:tr>
      <w:tr w:rsidR="00B8556D" w:rsidRPr="005603D9" w14:paraId="793ABB21" w14:textId="77777777" w:rsidTr="0E23A174">
        <w:tc>
          <w:tcPr>
            <w:tcW w:w="2547" w:type="dxa"/>
          </w:tcPr>
          <w:p w14:paraId="32C0C116" w14:textId="77777777" w:rsidR="00B8556D" w:rsidRPr="005603D9" w:rsidRDefault="00B8556D" w:rsidP="005603D9">
            <w:r>
              <w:t>CMP</w:t>
            </w:r>
          </w:p>
        </w:tc>
        <w:tc>
          <w:tcPr>
            <w:tcW w:w="6946" w:type="dxa"/>
          </w:tcPr>
          <w:p w14:paraId="27BC2DEE" w14:textId="77777777" w:rsidR="00B8556D" w:rsidRPr="005603D9" w:rsidRDefault="00B8556D" w:rsidP="005603D9">
            <w:r>
              <w:t>CUSC Modification Proposal</w:t>
            </w:r>
          </w:p>
        </w:tc>
      </w:tr>
      <w:tr w:rsidR="00B8556D" w:rsidRPr="005603D9" w14:paraId="53C59962" w14:textId="77777777" w:rsidTr="0E23A174">
        <w:tc>
          <w:tcPr>
            <w:tcW w:w="2547" w:type="dxa"/>
          </w:tcPr>
          <w:p w14:paraId="5D29DF9E" w14:textId="77777777" w:rsidR="00B8556D" w:rsidRPr="005603D9" w:rsidRDefault="00B8556D" w:rsidP="005764EC">
            <w:r>
              <w:t>CUSC</w:t>
            </w:r>
          </w:p>
        </w:tc>
        <w:tc>
          <w:tcPr>
            <w:tcW w:w="6946" w:type="dxa"/>
          </w:tcPr>
          <w:p w14:paraId="2A748957" w14:textId="77777777" w:rsidR="00B8556D" w:rsidRPr="005603D9" w:rsidRDefault="00B8556D" w:rsidP="005764EC">
            <w:r>
              <w:t>Connection and Use of System Code</w:t>
            </w:r>
          </w:p>
        </w:tc>
      </w:tr>
      <w:tr w:rsidR="002D65C2" w:rsidRPr="005603D9" w14:paraId="7EEBE474" w14:textId="77777777" w:rsidTr="0E23A174">
        <w:tc>
          <w:tcPr>
            <w:tcW w:w="2547" w:type="dxa"/>
          </w:tcPr>
          <w:p w14:paraId="3C3CB264" w14:textId="1451169C" w:rsidR="002D65C2" w:rsidRDefault="002D65C2" w:rsidP="005764EC">
            <w:r>
              <w:rPr>
                <w:rFonts w:ascii="Arial" w:eastAsia="Arial" w:hAnsi="Arial" w:cs="Arial"/>
                <w:color w:val="000000"/>
                <w:szCs w:val="24"/>
                <w:lang w:val="en-GB"/>
              </w:rPr>
              <w:t>DESNZ</w:t>
            </w:r>
          </w:p>
        </w:tc>
        <w:tc>
          <w:tcPr>
            <w:tcW w:w="6946" w:type="dxa"/>
          </w:tcPr>
          <w:p w14:paraId="7F947F7D" w14:textId="450E21A7" w:rsidR="002D65C2" w:rsidRDefault="002D65C2" w:rsidP="005764EC">
            <w:r w:rsidRPr="00C05CB0">
              <w:t>Department for Energy Security and Net-Zero</w:t>
            </w:r>
          </w:p>
        </w:tc>
      </w:tr>
      <w:tr w:rsidR="00B8556D" w:rsidRPr="005603D9" w14:paraId="2AF1FC13" w14:textId="77777777" w:rsidTr="0E23A174">
        <w:tc>
          <w:tcPr>
            <w:tcW w:w="2547" w:type="dxa"/>
          </w:tcPr>
          <w:p w14:paraId="4E6F9899" w14:textId="77777777" w:rsidR="00B8556D" w:rsidRPr="005603D9" w:rsidRDefault="00B8556D" w:rsidP="005764EC">
            <w:r>
              <w:t>EBR</w:t>
            </w:r>
          </w:p>
        </w:tc>
        <w:tc>
          <w:tcPr>
            <w:tcW w:w="6946" w:type="dxa"/>
          </w:tcPr>
          <w:p w14:paraId="2A3E1680" w14:textId="77777777" w:rsidR="00B8556D" w:rsidRPr="005603D9" w:rsidRDefault="00B8556D" w:rsidP="005764EC">
            <w:r>
              <w:t>Electricity Balancing Guideline</w:t>
            </w:r>
          </w:p>
        </w:tc>
      </w:tr>
      <w:tr w:rsidR="00B8556D" w14:paraId="4BB96785" w14:textId="77777777" w:rsidTr="0E23A174">
        <w:trPr>
          <w:trHeight w:val="300"/>
        </w:trPr>
        <w:tc>
          <w:tcPr>
            <w:tcW w:w="2547" w:type="dxa"/>
          </w:tcPr>
          <w:p w14:paraId="20603AF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ESO </w:t>
            </w:r>
          </w:p>
        </w:tc>
        <w:tc>
          <w:tcPr>
            <w:tcW w:w="6946" w:type="dxa"/>
          </w:tcPr>
          <w:p w14:paraId="26C4172A"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Operator </w:t>
            </w:r>
          </w:p>
        </w:tc>
      </w:tr>
      <w:tr w:rsidR="00B8556D" w14:paraId="43B48195" w14:textId="77777777" w:rsidTr="0E23A174">
        <w:trPr>
          <w:trHeight w:val="300"/>
        </w:trPr>
        <w:tc>
          <w:tcPr>
            <w:tcW w:w="2547" w:type="dxa"/>
          </w:tcPr>
          <w:p w14:paraId="22C53B2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ESRS </w:t>
            </w:r>
          </w:p>
        </w:tc>
        <w:tc>
          <w:tcPr>
            <w:tcW w:w="6946" w:type="dxa"/>
          </w:tcPr>
          <w:p w14:paraId="037BE95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Restoration Standard </w:t>
            </w:r>
          </w:p>
        </w:tc>
      </w:tr>
      <w:tr w:rsidR="00B8556D" w14:paraId="0F6BA82E" w14:textId="77777777" w:rsidTr="0E23A174">
        <w:trPr>
          <w:trHeight w:val="300"/>
        </w:trPr>
        <w:tc>
          <w:tcPr>
            <w:tcW w:w="2547" w:type="dxa"/>
          </w:tcPr>
          <w:p w14:paraId="7EDC0113"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 </w:t>
            </w:r>
          </w:p>
        </w:tc>
        <w:tc>
          <w:tcPr>
            <w:tcW w:w="6946" w:type="dxa"/>
          </w:tcPr>
          <w:p w14:paraId="59222ED6"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European Union </w:t>
            </w:r>
          </w:p>
        </w:tc>
      </w:tr>
      <w:tr w:rsidR="00B8556D" w14:paraId="058E5D5C" w14:textId="77777777" w:rsidTr="0E23A174">
        <w:trPr>
          <w:trHeight w:val="300"/>
        </w:trPr>
        <w:tc>
          <w:tcPr>
            <w:tcW w:w="2547" w:type="dxa"/>
          </w:tcPr>
          <w:p w14:paraId="301F976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GC </w:t>
            </w:r>
          </w:p>
        </w:tc>
        <w:tc>
          <w:tcPr>
            <w:tcW w:w="6946" w:type="dxa"/>
          </w:tcPr>
          <w:p w14:paraId="4700D23E"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Grid Code </w:t>
            </w:r>
          </w:p>
        </w:tc>
      </w:tr>
      <w:tr w:rsidR="00B8556D" w14:paraId="1E29ED64" w14:textId="77777777" w:rsidTr="0E23A174">
        <w:trPr>
          <w:trHeight w:val="300"/>
        </w:trPr>
        <w:tc>
          <w:tcPr>
            <w:tcW w:w="2547" w:type="dxa"/>
          </w:tcPr>
          <w:p w14:paraId="41A034D0"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NETS </w:t>
            </w:r>
          </w:p>
        </w:tc>
        <w:tc>
          <w:tcPr>
            <w:tcW w:w="6946" w:type="dxa"/>
          </w:tcPr>
          <w:p w14:paraId="3A16F7B7"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National Electricity Transmission System </w:t>
            </w:r>
          </w:p>
        </w:tc>
      </w:tr>
      <w:tr w:rsidR="00B8556D" w14:paraId="3F51FC44" w14:textId="77777777" w:rsidTr="0E23A174">
        <w:trPr>
          <w:trHeight w:val="300"/>
        </w:trPr>
        <w:tc>
          <w:tcPr>
            <w:tcW w:w="2547" w:type="dxa"/>
          </w:tcPr>
          <w:p w14:paraId="4984DAD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OFTO</w:t>
            </w:r>
          </w:p>
        </w:tc>
        <w:tc>
          <w:tcPr>
            <w:tcW w:w="6946" w:type="dxa"/>
          </w:tcPr>
          <w:p w14:paraId="08CD195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Offshore Transmission System</w:t>
            </w:r>
          </w:p>
        </w:tc>
      </w:tr>
      <w:tr w:rsidR="00B8556D" w:rsidRPr="005603D9" w14:paraId="630A202A" w14:textId="77777777" w:rsidTr="0E23A174">
        <w:tc>
          <w:tcPr>
            <w:tcW w:w="2547" w:type="dxa"/>
          </w:tcPr>
          <w:p w14:paraId="4747987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SEL</w:t>
            </w:r>
          </w:p>
        </w:tc>
        <w:tc>
          <w:tcPr>
            <w:tcW w:w="6946" w:type="dxa"/>
          </w:tcPr>
          <w:p w14:paraId="20B1E0C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Stable Export Limit</w:t>
            </w:r>
          </w:p>
        </w:tc>
      </w:tr>
      <w:tr w:rsidR="00B8556D" w:rsidRPr="005603D9" w14:paraId="650D3341" w14:textId="77777777" w:rsidTr="0E23A174">
        <w:tc>
          <w:tcPr>
            <w:tcW w:w="2547" w:type="dxa"/>
          </w:tcPr>
          <w:p w14:paraId="1680E997" w14:textId="77777777" w:rsidR="00B8556D" w:rsidRPr="005603D9" w:rsidRDefault="00B8556D" w:rsidP="005764EC">
            <w:r>
              <w:t>SQSS</w:t>
            </w:r>
          </w:p>
        </w:tc>
        <w:tc>
          <w:tcPr>
            <w:tcW w:w="6946" w:type="dxa"/>
          </w:tcPr>
          <w:p w14:paraId="6A8E02C5" w14:textId="77777777" w:rsidR="00B8556D" w:rsidRPr="005603D9" w:rsidRDefault="00B8556D" w:rsidP="005764EC">
            <w:r>
              <w:t>Security and Quality of Supply Standards</w:t>
            </w:r>
          </w:p>
        </w:tc>
      </w:tr>
      <w:tr w:rsidR="00B8556D" w:rsidRPr="005603D9" w14:paraId="0F046295" w14:textId="77777777" w:rsidTr="0E23A174">
        <w:tc>
          <w:tcPr>
            <w:tcW w:w="2547" w:type="dxa"/>
          </w:tcPr>
          <w:p w14:paraId="750122FB" w14:textId="77777777" w:rsidR="00B8556D" w:rsidRPr="005603D9" w:rsidRDefault="00B8556D" w:rsidP="005764EC">
            <w:r>
              <w:t>STC</w:t>
            </w:r>
          </w:p>
        </w:tc>
        <w:tc>
          <w:tcPr>
            <w:tcW w:w="6946" w:type="dxa"/>
          </w:tcPr>
          <w:p w14:paraId="47A7E4E1" w14:textId="77777777" w:rsidR="00B8556D" w:rsidRPr="005603D9" w:rsidRDefault="00B8556D" w:rsidP="005764EC">
            <w:r>
              <w:t>System Operator Transmission Owner Code</w:t>
            </w:r>
          </w:p>
        </w:tc>
      </w:tr>
      <w:tr w:rsidR="00B8556D" w:rsidRPr="005603D9" w14:paraId="306F2DAC" w14:textId="77777777" w:rsidTr="0E23A174">
        <w:tc>
          <w:tcPr>
            <w:tcW w:w="2547" w:type="dxa"/>
          </w:tcPr>
          <w:p w14:paraId="7B2821C3" w14:textId="77777777" w:rsidR="00B8556D" w:rsidRPr="005603D9" w:rsidRDefault="00B8556D" w:rsidP="005764EC">
            <w:r>
              <w:t>T&amp;Cs</w:t>
            </w:r>
          </w:p>
        </w:tc>
        <w:tc>
          <w:tcPr>
            <w:tcW w:w="6946" w:type="dxa"/>
          </w:tcPr>
          <w:p w14:paraId="4DA43AC3" w14:textId="77777777" w:rsidR="00B8556D" w:rsidRPr="005603D9" w:rsidRDefault="00B8556D" w:rsidP="005764EC">
            <w:r>
              <w:t>Terms and Conditions</w:t>
            </w:r>
          </w:p>
        </w:tc>
      </w:tr>
      <w:tr w:rsidR="00B8556D" w14:paraId="1C9B0FC6" w14:textId="77777777" w:rsidTr="0E23A174">
        <w:trPr>
          <w:trHeight w:val="300"/>
        </w:trPr>
        <w:tc>
          <w:tcPr>
            <w:tcW w:w="2547" w:type="dxa"/>
          </w:tcPr>
          <w:p w14:paraId="3AF8370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TO </w:t>
            </w:r>
          </w:p>
        </w:tc>
        <w:tc>
          <w:tcPr>
            <w:tcW w:w="6946" w:type="dxa"/>
          </w:tcPr>
          <w:p w14:paraId="5F640ED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Transmissions Owner </w:t>
            </w:r>
          </w:p>
        </w:tc>
      </w:tr>
    </w:tbl>
    <w:p w14:paraId="24F685E5" w14:textId="77777777" w:rsidR="00470B5B" w:rsidRPr="005603D9" w:rsidRDefault="00470B5B" w:rsidP="005603D9"/>
    <w:p w14:paraId="207B5705" w14:textId="77777777" w:rsidR="00470B5B" w:rsidRPr="005603D9" w:rsidRDefault="00470B5B" w:rsidP="009A206C">
      <w:pPr>
        <w:pStyle w:val="Heading3"/>
      </w:pPr>
      <w:bookmarkStart w:id="286" w:name="_Toc138430840"/>
      <w:r w:rsidRPr="005603D9">
        <w:t>Reference material</w:t>
      </w:r>
      <w:bookmarkEnd w:id="286"/>
    </w:p>
    <w:p w14:paraId="36C61077" w14:textId="77777777" w:rsidR="00470B5B" w:rsidRDefault="00470B5B" w:rsidP="005603D9"/>
    <w:p w14:paraId="6C0215FC" w14:textId="4B3208DE" w:rsidR="00F464CC" w:rsidRDefault="1569CB5A" w:rsidP="00F464CC">
      <w:pPr>
        <w:pStyle w:val="ListParagraph"/>
        <w:numPr>
          <w:ilvl w:val="0"/>
          <w:numId w:val="25"/>
        </w:numPr>
      </w:pPr>
      <w:r w:rsidRPr="0E23A174">
        <w:rPr>
          <w:rFonts w:eastAsia="Arial" w:cs="Arial"/>
          <w:color w:val="000000"/>
        </w:rPr>
        <w:t xml:space="preserve">   </w:t>
      </w:r>
      <w:hyperlink r:id="rId34">
        <w:r w:rsidRPr="0E23A174">
          <w:rPr>
            <w:rStyle w:val="Hyperlink"/>
            <w:rFonts w:eastAsia="Arial" w:cs="Arial"/>
          </w:rPr>
          <w:t>GC0156 Modification</w:t>
        </w:r>
      </w:hyperlink>
      <w:r w:rsidRPr="0E23A174">
        <w:rPr>
          <w:rFonts w:eastAsia="Arial" w:cs="Arial"/>
          <w:color w:val="000000"/>
        </w:rPr>
        <w:t xml:space="preserve">  </w:t>
      </w:r>
      <w:r w:rsidRPr="0E23A174">
        <w:t xml:space="preserve"> </w:t>
      </w:r>
    </w:p>
    <w:p w14:paraId="6772812A" w14:textId="45C1A0C1" w:rsidR="00F464CC" w:rsidRDefault="00F464CC" w:rsidP="0E23A174">
      <w:pPr>
        <w:rPr>
          <w:rFonts w:ascii="Arial" w:eastAsia="Times New Roman" w:hAnsi="Arial" w:cs="Times New Roman"/>
          <w:szCs w:val="24"/>
        </w:rPr>
      </w:pPr>
    </w:p>
    <w:p w14:paraId="3EDE8CA1" w14:textId="77777777" w:rsidR="00AF0BDD" w:rsidRPr="007A770E" w:rsidRDefault="00AF0BDD" w:rsidP="007A770E">
      <w:pPr>
        <w:pStyle w:val="CA7"/>
      </w:pPr>
      <w:bookmarkStart w:id="287" w:name="_Toc138430841"/>
      <w:r w:rsidRPr="007A770E">
        <w:t>Annexes</w:t>
      </w:r>
      <w:bookmarkEnd w:id="287"/>
    </w:p>
    <w:tbl>
      <w:tblPr>
        <w:tblStyle w:val="TableGrid1"/>
        <w:tblW w:w="9493" w:type="dxa"/>
        <w:tblLook w:val="04A0" w:firstRow="1" w:lastRow="0" w:firstColumn="1" w:lastColumn="0" w:noHBand="0" w:noVBand="1"/>
      </w:tblPr>
      <w:tblGrid>
        <w:gridCol w:w="2263"/>
        <w:gridCol w:w="7230"/>
      </w:tblGrid>
      <w:tr w:rsidR="00923426" w:rsidRPr="00B27233" w14:paraId="1FDF157B" w14:textId="77777777" w:rsidTr="002B17F9">
        <w:tc>
          <w:tcPr>
            <w:tcW w:w="2263" w:type="dxa"/>
            <w:shd w:val="clear" w:color="auto" w:fill="727274" w:themeFill="text2"/>
          </w:tcPr>
          <w:p w14:paraId="7AC5D8B9" w14:textId="77777777" w:rsidR="00923426" w:rsidRPr="00B27233" w:rsidRDefault="00923426" w:rsidP="00F475CC">
            <w:pPr>
              <w:rPr>
                <w:b/>
                <w:color w:val="FFFFFF" w:themeColor="background1"/>
              </w:rPr>
            </w:pPr>
            <w:r>
              <w:rPr>
                <w:b/>
                <w:color w:val="FFFFFF" w:themeColor="background1"/>
              </w:rPr>
              <w:t>Annex</w:t>
            </w:r>
          </w:p>
        </w:tc>
        <w:tc>
          <w:tcPr>
            <w:tcW w:w="7230" w:type="dxa"/>
            <w:shd w:val="clear" w:color="auto" w:fill="727274" w:themeFill="text2"/>
          </w:tcPr>
          <w:p w14:paraId="1318220D" w14:textId="77777777" w:rsidR="00923426" w:rsidRPr="00B27233" w:rsidRDefault="00923426" w:rsidP="00F475CC">
            <w:pPr>
              <w:rPr>
                <w:b/>
                <w:color w:val="FFFFFF" w:themeColor="background1"/>
              </w:rPr>
            </w:pPr>
            <w:r>
              <w:rPr>
                <w:b/>
                <w:color w:val="FFFFFF" w:themeColor="background1"/>
              </w:rPr>
              <w:t>Information</w:t>
            </w:r>
          </w:p>
        </w:tc>
      </w:tr>
      <w:tr w:rsidR="00923426" w:rsidRPr="00B27233" w14:paraId="64620E2E" w14:textId="77777777" w:rsidTr="002B17F9">
        <w:tc>
          <w:tcPr>
            <w:tcW w:w="2263" w:type="dxa"/>
            <w:shd w:val="clear" w:color="auto" w:fill="auto"/>
          </w:tcPr>
          <w:p w14:paraId="4C47D178" w14:textId="77777777" w:rsidR="00923426" w:rsidRPr="006806B0" w:rsidRDefault="00923426" w:rsidP="00F475CC">
            <w:r w:rsidRPr="006806B0">
              <w:t>Annex 1</w:t>
            </w:r>
          </w:p>
        </w:tc>
        <w:tc>
          <w:tcPr>
            <w:tcW w:w="7230" w:type="dxa"/>
            <w:shd w:val="clear" w:color="auto" w:fill="auto"/>
          </w:tcPr>
          <w:p w14:paraId="7A3BD4DD" w14:textId="77777777" w:rsidR="00923426" w:rsidRPr="006806B0" w:rsidRDefault="00923426" w:rsidP="00F475CC">
            <w:r w:rsidRPr="006806B0">
              <w:t>Proposal form</w:t>
            </w:r>
          </w:p>
        </w:tc>
      </w:tr>
      <w:tr w:rsidR="00923426" w:rsidRPr="00B27233" w14:paraId="4247A918" w14:textId="77777777" w:rsidTr="002B17F9">
        <w:tc>
          <w:tcPr>
            <w:tcW w:w="2263" w:type="dxa"/>
            <w:shd w:val="clear" w:color="auto" w:fill="auto"/>
          </w:tcPr>
          <w:p w14:paraId="20C6EA22" w14:textId="77777777" w:rsidR="00923426" w:rsidRPr="006806B0" w:rsidRDefault="00923426" w:rsidP="00F475CC">
            <w:r w:rsidRPr="006806B0">
              <w:t xml:space="preserve">Annex 2 </w:t>
            </w:r>
          </w:p>
        </w:tc>
        <w:tc>
          <w:tcPr>
            <w:tcW w:w="7230" w:type="dxa"/>
            <w:shd w:val="clear" w:color="auto" w:fill="auto"/>
          </w:tcPr>
          <w:p w14:paraId="0A10D1A7" w14:textId="77777777" w:rsidR="00923426" w:rsidRPr="006806B0" w:rsidRDefault="00923426" w:rsidP="00F475CC">
            <w:r w:rsidRPr="006806B0">
              <w:t xml:space="preserve">Terms of </w:t>
            </w:r>
            <w:r w:rsidR="008652B4">
              <w:t>r</w:t>
            </w:r>
            <w:r w:rsidRPr="006806B0">
              <w:t>eference</w:t>
            </w:r>
          </w:p>
        </w:tc>
      </w:tr>
      <w:tr w:rsidR="00923426" w:rsidRPr="00B27233" w14:paraId="71678C98" w14:textId="77777777" w:rsidTr="002B17F9">
        <w:tc>
          <w:tcPr>
            <w:tcW w:w="2263" w:type="dxa"/>
            <w:shd w:val="clear" w:color="auto" w:fill="auto"/>
          </w:tcPr>
          <w:p w14:paraId="522EC4C0" w14:textId="11A85BBF" w:rsidR="00923426" w:rsidRPr="006806B0" w:rsidRDefault="00923426" w:rsidP="00F475CC">
            <w:r w:rsidRPr="006806B0">
              <w:t xml:space="preserve">Annex </w:t>
            </w:r>
            <w:r w:rsidR="00590ED9">
              <w:t>3</w:t>
            </w:r>
          </w:p>
        </w:tc>
        <w:tc>
          <w:tcPr>
            <w:tcW w:w="7230" w:type="dxa"/>
            <w:shd w:val="clear" w:color="auto" w:fill="auto"/>
          </w:tcPr>
          <w:p w14:paraId="673EDB14" w14:textId="7C871702" w:rsidR="00923426" w:rsidRPr="006806B0" w:rsidRDefault="00BA2E88" w:rsidP="00F475CC">
            <w:r>
              <w:t>ESRS Subgroup Reports</w:t>
            </w:r>
            <w:r w:rsidDel="00BA2E88">
              <w:t xml:space="preserve"> </w:t>
            </w:r>
          </w:p>
        </w:tc>
      </w:tr>
      <w:tr w:rsidR="003A330D" w:rsidRPr="00B27233" w14:paraId="5293322E" w14:textId="77777777" w:rsidTr="002B17F9">
        <w:tc>
          <w:tcPr>
            <w:tcW w:w="2263" w:type="dxa"/>
            <w:shd w:val="clear" w:color="auto" w:fill="auto"/>
          </w:tcPr>
          <w:p w14:paraId="55B23546" w14:textId="6A8A0283" w:rsidR="003A330D" w:rsidRPr="006806B0" w:rsidRDefault="003A330D" w:rsidP="00F475CC">
            <w:r>
              <w:t>Annex 4</w:t>
            </w:r>
          </w:p>
        </w:tc>
        <w:tc>
          <w:tcPr>
            <w:tcW w:w="7230" w:type="dxa"/>
            <w:shd w:val="clear" w:color="auto" w:fill="auto"/>
          </w:tcPr>
          <w:p w14:paraId="30B2B33F" w14:textId="5FA5E013" w:rsidR="003A330D" w:rsidRDefault="00A85057" w:rsidP="00F475CC">
            <w:r>
              <w:t>Workgroup assessment on assurance activity</w:t>
            </w:r>
          </w:p>
        </w:tc>
      </w:tr>
      <w:tr w:rsidR="00A85057" w:rsidRPr="00B27233" w14:paraId="2D7143C2" w14:textId="77777777" w:rsidTr="002B17F9">
        <w:tc>
          <w:tcPr>
            <w:tcW w:w="2263" w:type="dxa"/>
            <w:shd w:val="clear" w:color="auto" w:fill="auto"/>
          </w:tcPr>
          <w:p w14:paraId="0502042B" w14:textId="2E808461" w:rsidR="00A85057" w:rsidRDefault="00E04D91" w:rsidP="00F475CC">
            <w:r>
              <w:t>Annex 5</w:t>
            </w:r>
          </w:p>
        </w:tc>
        <w:tc>
          <w:tcPr>
            <w:tcW w:w="7230" w:type="dxa"/>
            <w:shd w:val="clear" w:color="auto" w:fill="auto"/>
          </w:tcPr>
          <w:p w14:paraId="396687B7" w14:textId="6B40D912" w:rsidR="00A85057" w:rsidRDefault="003D4BC1" w:rsidP="00F475CC">
            <w:r>
              <w:t>L</w:t>
            </w:r>
            <w:r w:rsidR="00E04D91">
              <w:t>egal text</w:t>
            </w:r>
          </w:p>
        </w:tc>
      </w:tr>
      <w:tr w:rsidR="005E5CDD" w:rsidRPr="00B27233" w14:paraId="5A6328C7" w14:textId="77777777" w:rsidTr="002B17F9">
        <w:trPr>
          <w:ins w:id="288" w:author="ESO Code Admin" w:date="2023-06-23T12:44:00Z"/>
        </w:trPr>
        <w:tc>
          <w:tcPr>
            <w:tcW w:w="2263" w:type="dxa"/>
            <w:shd w:val="clear" w:color="auto" w:fill="auto"/>
          </w:tcPr>
          <w:p w14:paraId="4424437B" w14:textId="77777777" w:rsidR="005E5CDD" w:rsidRDefault="005E5CDD" w:rsidP="00F475CC">
            <w:pPr>
              <w:rPr>
                <w:ins w:id="289" w:author="ESO Code Admin" w:date="2023-06-23T12:44:00Z"/>
              </w:rPr>
            </w:pPr>
          </w:p>
        </w:tc>
        <w:tc>
          <w:tcPr>
            <w:tcW w:w="7230" w:type="dxa"/>
            <w:shd w:val="clear" w:color="auto" w:fill="auto"/>
          </w:tcPr>
          <w:p w14:paraId="3E3D8D51" w14:textId="6BF87B8F" w:rsidR="005E5CDD" w:rsidRDefault="00033EF0" w:rsidP="00F475CC">
            <w:pPr>
              <w:rPr>
                <w:ins w:id="290" w:author="ESO Code Admin" w:date="2023-06-23T12:44:00Z"/>
              </w:rPr>
            </w:pPr>
            <w:ins w:id="291" w:author="ESO Code Admin" w:date="2023-06-23T12:44:00Z">
              <w:r>
                <w:t xml:space="preserve">Initial </w:t>
              </w:r>
            </w:ins>
            <w:ins w:id="292" w:author="ESO Code Admin" w:date="2023-06-23T16:32:00Z">
              <w:r w:rsidR="00A54496">
                <w:t>quantitative</w:t>
              </w:r>
            </w:ins>
            <w:ins w:id="293" w:author="ESO Code Admin" w:date="2023-06-23T12:44:00Z">
              <w:r>
                <w:t xml:space="preserve"> draft legal text</w:t>
              </w:r>
            </w:ins>
          </w:p>
        </w:tc>
      </w:tr>
      <w:tr w:rsidR="00033EF0" w:rsidRPr="00B27233" w14:paraId="0A823FE6" w14:textId="77777777" w:rsidTr="002B17F9">
        <w:trPr>
          <w:ins w:id="294" w:author="ESO Code Admin" w:date="2023-06-23T12:44:00Z"/>
        </w:trPr>
        <w:tc>
          <w:tcPr>
            <w:tcW w:w="2263" w:type="dxa"/>
            <w:shd w:val="clear" w:color="auto" w:fill="auto"/>
          </w:tcPr>
          <w:p w14:paraId="56876DDC" w14:textId="77777777" w:rsidR="00033EF0" w:rsidRDefault="00033EF0" w:rsidP="00F475CC">
            <w:pPr>
              <w:rPr>
                <w:ins w:id="295" w:author="ESO Code Admin" w:date="2023-06-23T12:44:00Z"/>
              </w:rPr>
            </w:pPr>
          </w:p>
        </w:tc>
        <w:tc>
          <w:tcPr>
            <w:tcW w:w="7230" w:type="dxa"/>
            <w:shd w:val="clear" w:color="auto" w:fill="auto"/>
          </w:tcPr>
          <w:p w14:paraId="248E849D" w14:textId="6762039A" w:rsidR="00033EF0" w:rsidRDefault="00033EF0" w:rsidP="00F475CC">
            <w:pPr>
              <w:rPr>
                <w:ins w:id="296" w:author="ESO Code Admin" w:date="2023-06-23T12:44:00Z"/>
              </w:rPr>
            </w:pPr>
            <w:ins w:id="297" w:author="ESO Code Admin" w:date="2023-06-23T12:44:00Z">
              <w:r>
                <w:t xml:space="preserve">Impact to </w:t>
              </w:r>
            </w:ins>
            <w:ins w:id="298" w:author="ESO Code Admin" w:date="2023-06-23T12:45:00Z">
              <w:r>
                <w:t>TO</w:t>
              </w:r>
              <w:r w:rsidR="00091E3F">
                <w:t>s of ESRS</w:t>
              </w:r>
            </w:ins>
          </w:p>
        </w:tc>
      </w:tr>
      <w:tr w:rsidR="003D4BC1" w:rsidRPr="00B27233" w14:paraId="4A9A300B" w14:textId="77777777" w:rsidTr="002B17F9">
        <w:tc>
          <w:tcPr>
            <w:tcW w:w="2263" w:type="dxa"/>
            <w:shd w:val="clear" w:color="auto" w:fill="auto"/>
          </w:tcPr>
          <w:p w14:paraId="0A083FF5" w14:textId="77777777" w:rsidR="003D4BC1" w:rsidRDefault="003D4BC1" w:rsidP="00F475CC"/>
        </w:tc>
        <w:tc>
          <w:tcPr>
            <w:tcW w:w="7230" w:type="dxa"/>
            <w:shd w:val="clear" w:color="auto" w:fill="auto"/>
          </w:tcPr>
          <w:p w14:paraId="798A52DF" w14:textId="2CF8282F" w:rsidR="003D4BC1" w:rsidRDefault="003D4BC1" w:rsidP="00F475CC">
            <w:r>
              <w:t>Workgroup Consultation responses</w:t>
            </w:r>
          </w:p>
        </w:tc>
      </w:tr>
      <w:tr w:rsidR="003D4BC1" w:rsidRPr="00B27233" w14:paraId="1D22ACC4" w14:textId="77777777" w:rsidTr="002B17F9">
        <w:tc>
          <w:tcPr>
            <w:tcW w:w="2263" w:type="dxa"/>
            <w:shd w:val="clear" w:color="auto" w:fill="auto"/>
          </w:tcPr>
          <w:p w14:paraId="0C7BCBA2" w14:textId="77777777" w:rsidR="003D4BC1" w:rsidRDefault="003D4BC1" w:rsidP="00F475CC"/>
        </w:tc>
        <w:tc>
          <w:tcPr>
            <w:tcW w:w="7230" w:type="dxa"/>
            <w:shd w:val="clear" w:color="auto" w:fill="auto"/>
          </w:tcPr>
          <w:p w14:paraId="043FC2D9" w14:textId="28FF326B" w:rsidR="003D4BC1" w:rsidRDefault="003D4BC1" w:rsidP="00F475CC">
            <w:r>
              <w:t>Workgroup Vote</w:t>
            </w:r>
          </w:p>
        </w:tc>
      </w:tr>
    </w:tbl>
    <w:p w14:paraId="4E479015" w14:textId="77777777" w:rsidR="00923426" w:rsidRPr="00923426" w:rsidRDefault="00923426" w:rsidP="00923426"/>
    <w:sectPr w:rsidR="00923426" w:rsidRPr="00923426" w:rsidSect="00FB5A3B">
      <w:headerReference w:type="even" r:id="rId35"/>
      <w:headerReference w:type="default" r:id="rId36"/>
      <w:footerReference w:type="even" r:id="rId37"/>
      <w:footerReference w:type="default" r:id="rId38"/>
      <w:headerReference w:type="first" r:id="rId39"/>
      <w:footerReference w:type="first" r:id="rId40"/>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SO Code Admin" w:date="2023-06-23T07:00:00Z" w:initials="ML">
    <w:p w14:paraId="19CA4465" w14:textId="2822D915" w:rsidR="00B4228D" w:rsidRDefault="00B4228D">
      <w:pPr>
        <w:pStyle w:val="CommentText"/>
      </w:pPr>
      <w:r>
        <w:rPr>
          <w:rStyle w:val="CommentReference"/>
        </w:rPr>
        <w:annotationRef/>
      </w:r>
      <w:r>
        <w:t>Remember to update</w:t>
      </w:r>
    </w:p>
  </w:comment>
  <w:comment w:id="81" w:author="ESO Code Admin" w:date="2023-06-23T11:20:00Z" w:initials="ML">
    <w:p w14:paraId="770E23DC" w14:textId="5023BB95" w:rsidR="00ED2ED3" w:rsidRDefault="00ED2ED3">
      <w:pPr>
        <w:pStyle w:val="CommentText"/>
      </w:pPr>
      <w:r>
        <w:rPr>
          <w:rStyle w:val="CommentReference"/>
        </w:rPr>
        <w:annotationRef/>
      </w:r>
      <w:r>
        <w:t>Use original</w:t>
      </w:r>
      <w:r w:rsidR="00091E3F">
        <w:t xml:space="preserve"> legal text</w:t>
      </w:r>
      <w:r>
        <w:t xml:space="preserv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A4465" w15:done="0"/>
  <w15:commentEx w15:paraId="770E23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FC1A2" w16cex:dateUtc="2023-06-23T06:00:00Z"/>
  <w16cex:commentExtensible w16cex:durableId="283FFE94" w16cex:dateUtc="2023-06-23T1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A4465" w16cid:durableId="283FC1A2"/>
  <w16cid:commentId w16cid:paraId="770E23DC" w16cid:durableId="283FFE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86BC" w14:textId="77777777" w:rsidR="00C80B4D" w:rsidRDefault="00C80B4D" w:rsidP="00B72663">
      <w:pPr>
        <w:spacing w:line="240" w:lineRule="auto"/>
      </w:pPr>
      <w:r>
        <w:separator/>
      </w:r>
    </w:p>
  </w:endnote>
  <w:endnote w:type="continuationSeparator" w:id="0">
    <w:p w14:paraId="46433421" w14:textId="77777777" w:rsidR="00C80B4D" w:rsidRDefault="00C80B4D" w:rsidP="00B72663">
      <w:pPr>
        <w:spacing w:line="240" w:lineRule="auto"/>
      </w:pPr>
      <w:r>
        <w:continuationSeparator/>
      </w:r>
    </w:p>
  </w:endnote>
  <w:endnote w:type="continuationNotice" w:id="1">
    <w:p w14:paraId="279FB8B1" w14:textId="77777777" w:rsidR="00C80B4D" w:rsidRDefault="00C80B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64C6" w14:textId="77777777" w:rsidR="00677E2A" w:rsidRDefault="00677E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A8A7"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F701" w14:textId="77777777" w:rsidR="00677E2A" w:rsidRDefault="00677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2973A" w14:textId="77777777" w:rsidR="00C80B4D" w:rsidRDefault="00C80B4D" w:rsidP="00B72663">
      <w:pPr>
        <w:spacing w:line="240" w:lineRule="auto"/>
      </w:pPr>
      <w:r>
        <w:separator/>
      </w:r>
    </w:p>
  </w:footnote>
  <w:footnote w:type="continuationSeparator" w:id="0">
    <w:p w14:paraId="04ADA656" w14:textId="77777777" w:rsidR="00C80B4D" w:rsidRDefault="00C80B4D" w:rsidP="00B72663">
      <w:pPr>
        <w:spacing w:line="240" w:lineRule="auto"/>
      </w:pPr>
      <w:r>
        <w:continuationSeparator/>
      </w:r>
    </w:p>
  </w:footnote>
  <w:footnote w:type="continuationNotice" w:id="1">
    <w:p w14:paraId="7AB12C19" w14:textId="77777777" w:rsidR="00C80B4D" w:rsidRDefault="00C80B4D">
      <w:pPr>
        <w:spacing w:line="240" w:lineRule="auto"/>
      </w:pPr>
    </w:p>
  </w:footnote>
  <w:footnote w:id="2">
    <w:p w14:paraId="5A069C89" w14:textId="31D54371" w:rsidR="000D2F6C" w:rsidRDefault="000D2F6C">
      <w:pPr>
        <w:pStyle w:val="FootnoteText"/>
      </w:pPr>
      <w:r>
        <w:rPr>
          <w:rStyle w:val="FootnoteReference"/>
        </w:rPr>
        <w:footnoteRef/>
      </w:r>
      <w:r>
        <w:t xml:space="preserve"> </w:t>
      </w:r>
      <w:r w:rsidR="00EC7FAE" w:rsidRPr="000A39CB">
        <w:rPr>
          <w:sz w:val="16"/>
          <w:szCs w:val="16"/>
        </w:rPr>
        <w:t>BEIS is now referred to as Department for Energy Security and Net-Zero (DESNZ)</w:t>
      </w:r>
    </w:p>
  </w:footnote>
  <w:footnote w:id="3">
    <w:p w14:paraId="431BDE42" w14:textId="345F21CD" w:rsidR="004128D4" w:rsidRDefault="004128D4">
      <w:pPr>
        <w:pStyle w:val="FootnoteText"/>
      </w:pPr>
      <w:r>
        <w:rPr>
          <w:rStyle w:val="FootnoteReference"/>
        </w:rPr>
        <w:footnoteRef/>
      </w:r>
      <w:r>
        <w:t xml:space="preserve"> </w:t>
      </w:r>
      <w:r w:rsidR="007338E3" w:rsidRPr="000A39CB">
        <w:rPr>
          <w:sz w:val="16"/>
          <w:szCs w:val="16"/>
        </w:rPr>
        <w:t xml:space="preserve">Which can be found via this link: </w:t>
      </w:r>
      <w:hyperlink r:id="rId1" w:history="1">
        <w:r w:rsidR="007338E3" w:rsidRPr="000A39CB">
          <w:rPr>
            <w:rStyle w:val="Hyperlink"/>
            <w:sz w:val="16"/>
            <w:szCs w:val="16"/>
          </w:rPr>
          <w:t xml:space="preserve">Decision on </w:t>
        </w:r>
        <w:r w:rsidR="007338E3">
          <w:rPr>
            <w:rStyle w:val="Hyperlink"/>
            <w:sz w:val="16"/>
            <w:szCs w:val="16"/>
          </w:rPr>
          <w:t>Licence</w:t>
        </w:r>
        <w:r w:rsidR="007338E3" w:rsidRPr="000A39CB">
          <w:rPr>
            <w:rStyle w:val="Hyperlink"/>
            <w:sz w:val="16"/>
            <w:szCs w:val="16"/>
          </w:rPr>
          <w:t xml:space="preserve"> modifications to facilitate the introduction of an Electricity System Restoration Standard | Ofgem</w:t>
        </w:r>
      </w:hyperlink>
    </w:p>
  </w:footnote>
  <w:footnote w:id="4">
    <w:p w14:paraId="3D9F35D6" w14:textId="706C8EDC" w:rsidR="00B45987" w:rsidRDefault="00B45987">
      <w:pPr>
        <w:pStyle w:val="FootnoteText"/>
      </w:pPr>
      <w:r>
        <w:rPr>
          <w:rStyle w:val="FootnoteReference"/>
        </w:rPr>
        <w:footnoteRef/>
      </w:r>
      <w:r>
        <w:t xml:space="preserve"> </w:t>
      </w:r>
      <w:r w:rsidR="00B418C3" w:rsidRPr="000A39CB">
        <w:rPr>
          <w:sz w:val="16"/>
          <w:szCs w:val="16"/>
        </w:rPr>
        <w:t xml:space="preserve">BEIS later specified that “electricity </w:t>
      </w:r>
      <w:r w:rsidR="00B418C3" w:rsidRPr="000A39CB">
        <w:rPr>
          <w:bCs/>
          <w:iCs/>
          <w:sz w:val="16"/>
          <w:szCs w:val="16"/>
        </w:rPr>
        <w:t>Demand</w:t>
      </w:r>
      <w:r w:rsidR="00B418C3" w:rsidRPr="000A39CB">
        <w:rPr>
          <w:sz w:val="16"/>
          <w:szCs w:val="16"/>
        </w:rPr>
        <w:t xml:space="preserve">” should be calculated as </w:t>
      </w:r>
      <w:r w:rsidR="00B418C3">
        <w:rPr>
          <w:sz w:val="16"/>
          <w:szCs w:val="16"/>
        </w:rPr>
        <w:t xml:space="preserve">the forecast peak </w:t>
      </w:r>
      <w:r w:rsidR="00B418C3" w:rsidRPr="000A39CB">
        <w:rPr>
          <w:sz w:val="16"/>
          <w:szCs w:val="16"/>
        </w:rPr>
        <w:t>“</w:t>
      </w:r>
      <w:r w:rsidR="00B418C3" w:rsidRPr="000A39CB">
        <w:rPr>
          <w:bCs/>
          <w:iCs/>
          <w:sz w:val="16"/>
          <w:szCs w:val="16"/>
        </w:rPr>
        <w:t>Transmission Demand</w:t>
      </w:r>
      <w:r w:rsidR="00B418C3" w:rsidRPr="000A39CB">
        <w:rPr>
          <w:sz w:val="16"/>
          <w:szCs w:val="16"/>
        </w:rPr>
        <w:t>”</w:t>
      </w:r>
      <w:r w:rsidR="00B418C3">
        <w:rPr>
          <w:sz w:val="16"/>
          <w:szCs w:val="16"/>
        </w:rPr>
        <w:t xml:space="preserve"> in the 24 hours after a Shutdown.</w:t>
      </w:r>
    </w:p>
  </w:footnote>
  <w:footnote w:id="5">
    <w:p w14:paraId="45035945" w14:textId="77777777" w:rsidR="003616D4" w:rsidRPr="000A39CB" w:rsidRDefault="00AC777A" w:rsidP="003616D4">
      <w:pPr>
        <w:pStyle w:val="FootnoteText"/>
        <w:rPr>
          <w:sz w:val="16"/>
          <w:szCs w:val="16"/>
          <w:u w:val="single"/>
        </w:rPr>
      </w:pPr>
      <w:r>
        <w:rPr>
          <w:rStyle w:val="FootnoteReference"/>
        </w:rPr>
        <w:footnoteRef/>
      </w:r>
      <w:r>
        <w:t xml:space="preserve"> </w:t>
      </w:r>
      <w:hyperlink r:id="rId2" w:history="1">
        <w:r w:rsidR="003616D4" w:rsidRPr="000A39CB">
          <w:rPr>
            <w:rStyle w:val="Hyperlink"/>
            <w:sz w:val="16"/>
            <w:szCs w:val="16"/>
          </w:rPr>
          <w:t>Commission Regulation (EU) 2017/2196 of 24 November 2017 establishing a network code on electricity emergency and restoration (Text with EEA relevance) (legislation.gov.uk)</w:t>
        </w:r>
      </w:hyperlink>
      <w:r w:rsidR="003616D4" w:rsidRPr="000A39CB">
        <w:rPr>
          <w:sz w:val="16"/>
          <w:szCs w:val="16"/>
        </w:rPr>
        <w:t xml:space="preserve"> &amp; </w:t>
      </w:r>
    </w:p>
    <w:p w14:paraId="0CFFA93C" w14:textId="2C848263" w:rsidR="00AC777A" w:rsidRDefault="00221CB7" w:rsidP="003616D4">
      <w:pPr>
        <w:pStyle w:val="FootnoteText"/>
      </w:pPr>
      <w:hyperlink r:id="rId3" w:history="1">
        <w:r w:rsidR="003616D4" w:rsidRPr="000A39CB">
          <w:rPr>
            <w:rStyle w:val="Hyperlink"/>
            <w:sz w:val="16"/>
            <w:szCs w:val="16"/>
          </w:rPr>
          <w:t>The Electricity Network Codes and Guidelines (System Operation and Connection) (Amendment etc.) (EU Exit) Regulations 2019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2B98" w14:textId="77777777" w:rsidR="00677E2A" w:rsidRDefault="00677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99" w:name="_Hlk31876634"/>
  <w:bookmarkStart w:id="300" w:name="_Hlk31876635"/>
  <w:p w14:paraId="6A46A2EB" w14:textId="5B51DBE4" w:rsidR="000E6646" w:rsidRDefault="00221CB7" w:rsidP="000E6646">
    <w:pPr>
      <w:pStyle w:val="Header"/>
      <w:ind w:left="720" w:firstLine="720"/>
      <w:jc w:val="right"/>
    </w:pPr>
    <w:customXmlInsRangeStart w:id="301" w:author="ESO Code Admin" w:date="2023-06-23T12:47:00Z"/>
    <w:sdt>
      <w:sdtPr>
        <w:id w:val="-589627946"/>
        <w:docPartObj>
          <w:docPartGallery w:val="Watermarks"/>
          <w:docPartUnique/>
        </w:docPartObj>
      </w:sdtPr>
      <w:sdtEndPr/>
      <w:sdtContent>
        <w:customXmlInsRangeEnd w:id="301"/>
        <w:ins w:id="302" w:author="ESO Code Admin" w:date="2023-06-23T12:47:00Z">
          <w:r>
            <w:rPr>
              <w:noProof/>
            </w:rPr>
            <w:pict w14:anchorId="6361B2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03" w:author="ESO Code Admin" w:date="2023-06-23T12:47:00Z"/>
      </w:sdtContent>
    </w:sdt>
    <w:customXmlInsRangeEnd w:id="303"/>
    <w:r w:rsidR="009446C6">
      <w:tab/>
    </w:r>
    <w:bookmarkEnd w:id="299"/>
    <w:bookmarkEnd w:id="300"/>
    <w:r w:rsidR="004B767D">
      <w:t xml:space="preserve">Workgroup </w:t>
    </w:r>
    <w:r w:rsidR="00E167C1">
      <w:t>Report</w:t>
    </w:r>
    <w:r w:rsidR="000E6646">
      <w:t xml:space="preserve"> </w:t>
    </w:r>
    <w:r w:rsidR="000E6646" w:rsidRPr="0030382B">
      <w:t>GSR</w:t>
    </w:r>
    <w:r w:rsidR="0030382B" w:rsidRPr="0030382B">
      <w:t>032</w:t>
    </w:r>
    <w:r w:rsidR="000E6646">
      <w:t xml:space="preserve"> </w:t>
    </w:r>
  </w:p>
  <w:p w14:paraId="32E5036A" w14:textId="592CBDB3" w:rsidR="000E6646" w:rsidRDefault="00FB3E56" w:rsidP="000E6646">
    <w:pPr>
      <w:pStyle w:val="Header"/>
      <w:ind w:left="720" w:firstLine="720"/>
      <w:jc w:val="right"/>
    </w:pPr>
    <w:r w:rsidRPr="00E943E3">
      <w:rPr>
        <w:noProof/>
      </w:rPr>
      <w:drawing>
        <wp:anchor distT="0" distB="0" distL="114300" distR="114300" simplePos="0" relativeHeight="251657216" behindDoc="1" locked="0" layoutInCell="1" allowOverlap="1" wp14:anchorId="357681D0" wp14:editId="1E5ED571">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w:t>
    </w:r>
    <w:r w:rsidR="000E6646" w:rsidRPr="00F72D54">
      <w:t xml:space="preserve">on </w:t>
    </w:r>
    <w:r w:rsidR="00E167C1">
      <w:t>04 July</w:t>
    </w:r>
    <w:r w:rsidR="00CC7ABC" w:rsidRPr="00F72D54">
      <w:t xml:space="preserve"> 2023</w:t>
    </w:r>
  </w:p>
  <w:p w14:paraId="16C0BE85"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9526" w14:textId="77777777" w:rsidR="00677E2A" w:rsidRDefault="00677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7FBC"/>
    <w:multiLevelType w:val="hybridMultilevel"/>
    <w:tmpl w:val="FFFFFFFF"/>
    <w:lvl w:ilvl="0" w:tplc="C5E21D58">
      <w:start w:val="1"/>
      <w:numFmt w:val="bullet"/>
      <w:lvlText w:val=""/>
      <w:lvlJc w:val="left"/>
      <w:pPr>
        <w:ind w:left="720" w:hanging="360"/>
      </w:pPr>
      <w:rPr>
        <w:rFonts w:ascii="Symbol" w:hAnsi="Symbol" w:hint="default"/>
      </w:rPr>
    </w:lvl>
    <w:lvl w:ilvl="1" w:tplc="119858C0">
      <w:start w:val="1"/>
      <w:numFmt w:val="bullet"/>
      <w:lvlText w:val="o"/>
      <w:lvlJc w:val="left"/>
      <w:pPr>
        <w:ind w:left="1440" w:hanging="360"/>
      </w:pPr>
      <w:rPr>
        <w:rFonts w:ascii="Courier New" w:hAnsi="Courier New" w:hint="default"/>
      </w:rPr>
    </w:lvl>
    <w:lvl w:ilvl="2" w:tplc="2556C686">
      <w:start w:val="1"/>
      <w:numFmt w:val="bullet"/>
      <w:lvlText w:val=""/>
      <w:lvlJc w:val="left"/>
      <w:pPr>
        <w:ind w:left="2160" w:hanging="360"/>
      </w:pPr>
      <w:rPr>
        <w:rFonts w:ascii="Wingdings" w:hAnsi="Wingdings" w:hint="default"/>
      </w:rPr>
    </w:lvl>
    <w:lvl w:ilvl="3" w:tplc="768402F6">
      <w:start w:val="1"/>
      <w:numFmt w:val="bullet"/>
      <w:lvlText w:val=""/>
      <w:lvlJc w:val="left"/>
      <w:pPr>
        <w:ind w:left="2880" w:hanging="360"/>
      </w:pPr>
      <w:rPr>
        <w:rFonts w:ascii="Symbol" w:hAnsi="Symbol" w:hint="default"/>
      </w:rPr>
    </w:lvl>
    <w:lvl w:ilvl="4" w:tplc="0112620C">
      <w:start w:val="1"/>
      <w:numFmt w:val="bullet"/>
      <w:lvlText w:val="o"/>
      <w:lvlJc w:val="left"/>
      <w:pPr>
        <w:ind w:left="3600" w:hanging="360"/>
      </w:pPr>
      <w:rPr>
        <w:rFonts w:ascii="Courier New" w:hAnsi="Courier New" w:hint="default"/>
      </w:rPr>
    </w:lvl>
    <w:lvl w:ilvl="5" w:tplc="FE3E55A0">
      <w:start w:val="1"/>
      <w:numFmt w:val="bullet"/>
      <w:lvlText w:val=""/>
      <w:lvlJc w:val="left"/>
      <w:pPr>
        <w:ind w:left="4320" w:hanging="360"/>
      </w:pPr>
      <w:rPr>
        <w:rFonts w:ascii="Wingdings" w:hAnsi="Wingdings" w:hint="default"/>
      </w:rPr>
    </w:lvl>
    <w:lvl w:ilvl="6" w:tplc="75D032D0">
      <w:start w:val="1"/>
      <w:numFmt w:val="bullet"/>
      <w:lvlText w:val=""/>
      <w:lvlJc w:val="left"/>
      <w:pPr>
        <w:ind w:left="5040" w:hanging="360"/>
      </w:pPr>
      <w:rPr>
        <w:rFonts w:ascii="Symbol" w:hAnsi="Symbol" w:hint="default"/>
      </w:rPr>
    </w:lvl>
    <w:lvl w:ilvl="7" w:tplc="BB3C7D8E">
      <w:start w:val="1"/>
      <w:numFmt w:val="bullet"/>
      <w:lvlText w:val="o"/>
      <w:lvlJc w:val="left"/>
      <w:pPr>
        <w:ind w:left="5760" w:hanging="360"/>
      </w:pPr>
      <w:rPr>
        <w:rFonts w:ascii="Courier New" w:hAnsi="Courier New" w:hint="default"/>
      </w:rPr>
    </w:lvl>
    <w:lvl w:ilvl="8" w:tplc="1F4E3DBC">
      <w:start w:val="1"/>
      <w:numFmt w:val="bullet"/>
      <w:lvlText w:val=""/>
      <w:lvlJc w:val="left"/>
      <w:pPr>
        <w:ind w:left="6480" w:hanging="360"/>
      </w:pPr>
      <w:rPr>
        <w:rFonts w:ascii="Wingdings" w:hAnsi="Wingdings" w:hint="default"/>
      </w:rPr>
    </w:lvl>
  </w:abstractNum>
  <w:abstractNum w:abstractNumId="1" w15:restartNumberingAfterBreak="0">
    <w:nsid w:val="04FA2ACD"/>
    <w:multiLevelType w:val="hybridMultilevel"/>
    <w:tmpl w:val="88C0BF8A"/>
    <w:lvl w:ilvl="0" w:tplc="4E241F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EEFE6"/>
    <w:multiLevelType w:val="hybridMultilevel"/>
    <w:tmpl w:val="FFFFFFFF"/>
    <w:lvl w:ilvl="0" w:tplc="4E241F4A">
      <w:start w:val="1"/>
      <w:numFmt w:val="bullet"/>
      <w:lvlText w:val=""/>
      <w:lvlJc w:val="left"/>
      <w:pPr>
        <w:ind w:left="720" w:hanging="360"/>
      </w:pPr>
      <w:rPr>
        <w:rFonts w:ascii="Symbol" w:hAnsi="Symbol" w:hint="default"/>
      </w:rPr>
    </w:lvl>
    <w:lvl w:ilvl="1" w:tplc="C734C29C">
      <w:start w:val="1"/>
      <w:numFmt w:val="bullet"/>
      <w:lvlText w:val="o"/>
      <w:lvlJc w:val="left"/>
      <w:pPr>
        <w:ind w:left="1440" w:hanging="360"/>
      </w:pPr>
      <w:rPr>
        <w:rFonts w:ascii="Courier New" w:hAnsi="Courier New" w:hint="default"/>
      </w:rPr>
    </w:lvl>
    <w:lvl w:ilvl="2" w:tplc="6F7C4050">
      <w:start w:val="1"/>
      <w:numFmt w:val="bullet"/>
      <w:lvlText w:val=""/>
      <w:lvlJc w:val="left"/>
      <w:pPr>
        <w:ind w:left="2160" w:hanging="360"/>
      </w:pPr>
      <w:rPr>
        <w:rFonts w:ascii="Wingdings" w:hAnsi="Wingdings" w:hint="default"/>
      </w:rPr>
    </w:lvl>
    <w:lvl w:ilvl="3" w:tplc="BE30EBEE">
      <w:start w:val="1"/>
      <w:numFmt w:val="bullet"/>
      <w:lvlText w:val=""/>
      <w:lvlJc w:val="left"/>
      <w:pPr>
        <w:ind w:left="2880" w:hanging="360"/>
      </w:pPr>
      <w:rPr>
        <w:rFonts w:ascii="Symbol" w:hAnsi="Symbol" w:hint="default"/>
      </w:rPr>
    </w:lvl>
    <w:lvl w:ilvl="4" w:tplc="98AC6AC0">
      <w:start w:val="1"/>
      <w:numFmt w:val="bullet"/>
      <w:lvlText w:val="o"/>
      <w:lvlJc w:val="left"/>
      <w:pPr>
        <w:ind w:left="3600" w:hanging="360"/>
      </w:pPr>
      <w:rPr>
        <w:rFonts w:ascii="Courier New" w:hAnsi="Courier New" w:hint="default"/>
      </w:rPr>
    </w:lvl>
    <w:lvl w:ilvl="5" w:tplc="A954960E">
      <w:start w:val="1"/>
      <w:numFmt w:val="bullet"/>
      <w:lvlText w:val=""/>
      <w:lvlJc w:val="left"/>
      <w:pPr>
        <w:ind w:left="4320" w:hanging="360"/>
      </w:pPr>
      <w:rPr>
        <w:rFonts w:ascii="Wingdings" w:hAnsi="Wingdings" w:hint="default"/>
      </w:rPr>
    </w:lvl>
    <w:lvl w:ilvl="6" w:tplc="0BAC26A8">
      <w:start w:val="1"/>
      <w:numFmt w:val="bullet"/>
      <w:lvlText w:val=""/>
      <w:lvlJc w:val="left"/>
      <w:pPr>
        <w:ind w:left="5040" w:hanging="360"/>
      </w:pPr>
      <w:rPr>
        <w:rFonts w:ascii="Symbol" w:hAnsi="Symbol" w:hint="default"/>
      </w:rPr>
    </w:lvl>
    <w:lvl w:ilvl="7" w:tplc="5822859C">
      <w:start w:val="1"/>
      <w:numFmt w:val="bullet"/>
      <w:lvlText w:val="o"/>
      <w:lvlJc w:val="left"/>
      <w:pPr>
        <w:ind w:left="5760" w:hanging="360"/>
      </w:pPr>
      <w:rPr>
        <w:rFonts w:ascii="Courier New" w:hAnsi="Courier New" w:hint="default"/>
      </w:rPr>
    </w:lvl>
    <w:lvl w:ilvl="8" w:tplc="3FE0F22E">
      <w:start w:val="1"/>
      <w:numFmt w:val="bullet"/>
      <w:lvlText w:val=""/>
      <w:lvlJc w:val="left"/>
      <w:pPr>
        <w:ind w:left="6480" w:hanging="360"/>
      </w:pPr>
      <w:rPr>
        <w:rFonts w:ascii="Wingdings" w:hAnsi="Wingdings" w:hint="default"/>
      </w:rPr>
    </w:lvl>
  </w:abstractNum>
  <w:abstractNum w:abstractNumId="3"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16B227"/>
    <w:multiLevelType w:val="hybridMultilevel"/>
    <w:tmpl w:val="FFFFFFFF"/>
    <w:lvl w:ilvl="0" w:tplc="7CEE5BA2">
      <w:start w:val="1"/>
      <w:numFmt w:val="bullet"/>
      <w:lvlText w:val=""/>
      <w:lvlJc w:val="left"/>
      <w:pPr>
        <w:ind w:left="720" w:hanging="360"/>
      </w:pPr>
      <w:rPr>
        <w:rFonts w:ascii="Symbol" w:hAnsi="Symbol" w:hint="default"/>
      </w:rPr>
    </w:lvl>
    <w:lvl w:ilvl="1" w:tplc="CB946C36">
      <w:start w:val="1"/>
      <w:numFmt w:val="bullet"/>
      <w:lvlText w:val="o"/>
      <w:lvlJc w:val="left"/>
      <w:pPr>
        <w:ind w:left="1440" w:hanging="360"/>
      </w:pPr>
      <w:rPr>
        <w:rFonts w:ascii="Courier New" w:hAnsi="Courier New" w:hint="default"/>
      </w:rPr>
    </w:lvl>
    <w:lvl w:ilvl="2" w:tplc="EFE600CA">
      <w:start w:val="1"/>
      <w:numFmt w:val="bullet"/>
      <w:lvlText w:val=""/>
      <w:lvlJc w:val="left"/>
      <w:pPr>
        <w:ind w:left="2160" w:hanging="360"/>
      </w:pPr>
      <w:rPr>
        <w:rFonts w:ascii="Wingdings" w:hAnsi="Wingdings" w:hint="default"/>
      </w:rPr>
    </w:lvl>
    <w:lvl w:ilvl="3" w:tplc="804A297E">
      <w:start w:val="1"/>
      <w:numFmt w:val="bullet"/>
      <w:lvlText w:val=""/>
      <w:lvlJc w:val="left"/>
      <w:pPr>
        <w:ind w:left="2880" w:hanging="360"/>
      </w:pPr>
      <w:rPr>
        <w:rFonts w:ascii="Symbol" w:hAnsi="Symbol" w:hint="default"/>
      </w:rPr>
    </w:lvl>
    <w:lvl w:ilvl="4" w:tplc="137CDA68">
      <w:start w:val="1"/>
      <w:numFmt w:val="bullet"/>
      <w:lvlText w:val="o"/>
      <w:lvlJc w:val="left"/>
      <w:pPr>
        <w:ind w:left="3600" w:hanging="360"/>
      </w:pPr>
      <w:rPr>
        <w:rFonts w:ascii="Courier New" w:hAnsi="Courier New" w:hint="default"/>
      </w:rPr>
    </w:lvl>
    <w:lvl w:ilvl="5" w:tplc="7E82DA52">
      <w:start w:val="1"/>
      <w:numFmt w:val="bullet"/>
      <w:lvlText w:val=""/>
      <w:lvlJc w:val="left"/>
      <w:pPr>
        <w:ind w:left="4320" w:hanging="360"/>
      </w:pPr>
      <w:rPr>
        <w:rFonts w:ascii="Wingdings" w:hAnsi="Wingdings" w:hint="default"/>
      </w:rPr>
    </w:lvl>
    <w:lvl w:ilvl="6" w:tplc="19680338">
      <w:start w:val="1"/>
      <w:numFmt w:val="bullet"/>
      <w:lvlText w:val=""/>
      <w:lvlJc w:val="left"/>
      <w:pPr>
        <w:ind w:left="5040" w:hanging="360"/>
      </w:pPr>
      <w:rPr>
        <w:rFonts w:ascii="Symbol" w:hAnsi="Symbol" w:hint="default"/>
      </w:rPr>
    </w:lvl>
    <w:lvl w:ilvl="7" w:tplc="C6BA6DE4">
      <w:start w:val="1"/>
      <w:numFmt w:val="bullet"/>
      <w:lvlText w:val="o"/>
      <w:lvlJc w:val="left"/>
      <w:pPr>
        <w:ind w:left="5760" w:hanging="360"/>
      </w:pPr>
      <w:rPr>
        <w:rFonts w:ascii="Courier New" w:hAnsi="Courier New" w:hint="default"/>
      </w:rPr>
    </w:lvl>
    <w:lvl w:ilvl="8" w:tplc="58D670F6">
      <w:start w:val="1"/>
      <w:numFmt w:val="bullet"/>
      <w:lvlText w:val=""/>
      <w:lvlJc w:val="left"/>
      <w:pPr>
        <w:ind w:left="6480" w:hanging="360"/>
      </w:pPr>
      <w:rPr>
        <w:rFonts w:ascii="Wingdings" w:hAnsi="Wingdings" w:hint="default"/>
      </w:rPr>
    </w:lvl>
  </w:abstractNum>
  <w:abstractNum w:abstractNumId="10"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C71255"/>
    <w:multiLevelType w:val="hybridMultilevel"/>
    <w:tmpl w:val="FFFFFFFF"/>
    <w:lvl w:ilvl="0" w:tplc="85325946">
      <w:start w:val="1"/>
      <w:numFmt w:val="bullet"/>
      <w:lvlText w:val=""/>
      <w:lvlJc w:val="left"/>
      <w:pPr>
        <w:ind w:left="720" w:hanging="360"/>
      </w:pPr>
      <w:rPr>
        <w:rFonts w:ascii="Symbol" w:hAnsi="Symbol" w:hint="default"/>
      </w:rPr>
    </w:lvl>
    <w:lvl w:ilvl="1" w:tplc="58CAB138">
      <w:start w:val="1"/>
      <w:numFmt w:val="bullet"/>
      <w:lvlText w:val="o"/>
      <w:lvlJc w:val="left"/>
      <w:pPr>
        <w:ind w:left="1440" w:hanging="360"/>
      </w:pPr>
      <w:rPr>
        <w:rFonts w:ascii="Courier New" w:hAnsi="Courier New" w:hint="default"/>
      </w:rPr>
    </w:lvl>
    <w:lvl w:ilvl="2" w:tplc="26AC042A">
      <w:start w:val="1"/>
      <w:numFmt w:val="bullet"/>
      <w:lvlText w:val=""/>
      <w:lvlJc w:val="left"/>
      <w:pPr>
        <w:ind w:left="2160" w:hanging="360"/>
      </w:pPr>
      <w:rPr>
        <w:rFonts w:ascii="Wingdings" w:hAnsi="Wingdings" w:hint="default"/>
      </w:rPr>
    </w:lvl>
    <w:lvl w:ilvl="3" w:tplc="0F406C12">
      <w:start w:val="1"/>
      <w:numFmt w:val="bullet"/>
      <w:lvlText w:val=""/>
      <w:lvlJc w:val="left"/>
      <w:pPr>
        <w:ind w:left="2880" w:hanging="360"/>
      </w:pPr>
      <w:rPr>
        <w:rFonts w:ascii="Symbol" w:hAnsi="Symbol" w:hint="default"/>
      </w:rPr>
    </w:lvl>
    <w:lvl w:ilvl="4" w:tplc="6C0CA24E">
      <w:start w:val="1"/>
      <w:numFmt w:val="bullet"/>
      <w:lvlText w:val="o"/>
      <w:lvlJc w:val="left"/>
      <w:pPr>
        <w:ind w:left="3600" w:hanging="360"/>
      </w:pPr>
      <w:rPr>
        <w:rFonts w:ascii="Courier New" w:hAnsi="Courier New" w:hint="default"/>
      </w:rPr>
    </w:lvl>
    <w:lvl w:ilvl="5" w:tplc="0FD84944">
      <w:start w:val="1"/>
      <w:numFmt w:val="bullet"/>
      <w:lvlText w:val=""/>
      <w:lvlJc w:val="left"/>
      <w:pPr>
        <w:ind w:left="4320" w:hanging="360"/>
      </w:pPr>
      <w:rPr>
        <w:rFonts w:ascii="Wingdings" w:hAnsi="Wingdings" w:hint="default"/>
      </w:rPr>
    </w:lvl>
    <w:lvl w:ilvl="6" w:tplc="3806C144">
      <w:start w:val="1"/>
      <w:numFmt w:val="bullet"/>
      <w:lvlText w:val=""/>
      <w:lvlJc w:val="left"/>
      <w:pPr>
        <w:ind w:left="5040" w:hanging="360"/>
      </w:pPr>
      <w:rPr>
        <w:rFonts w:ascii="Symbol" w:hAnsi="Symbol" w:hint="default"/>
      </w:rPr>
    </w:lvl>
    <w:lvl w:ilvl="7" w:tplc="05E456A6">
      <w:start w:val="1"/>
      <w:numFmt w:val="bullet"/>
      <w:lvlText w:val="o"/>
      <w:lvlJc w:val="left"/>
      <w:pPr>
        <w:ind w:left="5760" w:hanging="360"/>
      </w:pPr>
      <w:rPr>
        <w:rFonts w:ascii="Courier New" w:hAnsi="Courier New" w:hint="default"/>
      </w:rPr>
    </w:lvl>
    <w:lvl w:ilvl="8" w:tplc="837EF20A">
      <w:start w:val="1"/>
      <w:numFmt w:val="bullet"/>
      <w:lvlText w:val=""/>
      <w:lvlJc w:val="left"/>
      <w:pPr>
        <w:ind w:left="6480" w:hanging="360"/>
      </w:pPr>
      <w:rPr>
        <w:rFonts w:ascii="Wingdings" w:hAnsi="Wingdings" w:hint="default"/>
      </w:rPr>
    </w:lvl>
  </w:abstractNum>
  <w:abstractNum w:abstractNumId="13"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14F148"/>
    <w:multiLevelType w:val="hybridMultilevel"/>
    <w:tmpl w:val="FFFFFFFF"/>
    <w:lvl w:ilvl="0" w:tplc="A9C22B00">
      <w:start w:val="1"/>
      <w:numFmt w:val="bullet"/>
      <w:lvlText w:val=""/>
      <w:lvlJc w:val="left"/>
      <w:pPr>
        <w:ind w:left="720" w:hanging="360"/>
      </w:pPr>
      <w:rPr>
        <w:rFonts w:ascii="Symbol" w:hAnsi="Symbol" w:hint="default"/>
      </w:rPr>
    </w:lvl>
    <w:lvl w:ilvl="1" w:tplc="2D0ECEF6">
      <w:start w:val="1"/>
      <w:numFmt w:val="bullet"/>
      <w:lvlText w:val="o"/>
      <w:lvlJc w:val="left"/>
      <w:pPr>
        <w:ind w:left="1440" w:hanging="360"/>
      </w:pPr>
      <w:rPr>
        <w:rFonts w:ascii="Courier New" w:hAnsi="Courier New" w:hint="default"/>
      </w:rPr>
    </w:lvl>
    <w:lvl w:ilvl="2" w:tplc="3EA6B5DE">
      <w:start w:val="1"/>
      <w:numFmt w:val="bullet"/>
      <w:lvlText w:val=""/>
      <w:lvlJc w:val="left"/>
      <w:pPr>
        <w:ind w:left="2160" w:hanging="360"/>
      </w:pPr>
      <w:rPr>
        <w:rFonts w:ascii="Wingdings" w:hAnsi="Wingdings" w:hint="default"/>
      </w:rPr>
    </w:lvl>
    <w:lvl w:ilvl="3" w:tplc="7FE26244">
      <w:start w:val="1"/>
      <w:numFmt w:val="bullet"/>
      <w:lvlText w:val=""/>
      <w:lvlJc w:val="left"/>
      <w:pPr>
        <w:ind w:left="2880" w:hanging="360"/>
      </w:pPr>
      <w:rPr>
        <w:rFonts w:ascii="Symbol" w:hAnsi="Symbol" w:hint="default"/>
      </w:rPr>
    </w:lvl>
    <w:lvl w:ilvl="4" w:tplc="697062EA">
      <w:start w:val="1"/>
      <w:numFmt w:val="bullet"/>
      <w:lvlText w:val="o"/>
      <w:lvlJc w:val="left"/>
      <w:pPr>
        <w:ind w:left="3600" w:hanging="360"/>
      </w:pPr>
      <w:rPr>
        <w:rFonts w:ascii="Courier New" w:hAnsi="Courier New" w:hint="default"/>
      </w:rPr>
    </w:lvl>
    <w:lvl w:ilvl="5" w:tplc="1F729B6E">
      <w:start w:val="1"/>
      <w:numFmt w:val="bullet"/>
      <w:lvlText w:val=""/>
      <w:lvlJc w:val="left"/>
      <w:pPr>
        <w:ind w:left="4320" w:hanging="360"/>
      </w:pPr>
      <w:rPr>
        <w:rFonts w:ascii="Wingdings" w:hAnsi="Wingdings" w:hint="default"/>
      </w:rPr>
    </w:lvl>
    <w:lvl w:ilvl="6" w:tplc="5F780E5C">
      <w:start w:val="1"/>
      <w:numFmt w:val="bullet"/>
      <w:lvlText w:val=""/>
      <w:lvlJc w:val="left"/>
      <w:pPr>
        <w:ind w:left="5040" w:hanging="360"/>
      </w:pPr>
      <w:rPr>
        <w:rFonts w:ascii="Symbol" w:hAnsi="Symbol" w:hint="default"/>
      </w:rPr>
    </w:lvl>
    <w:lvl w:ilvl="7" w:tplc="6590CD0A">
      <w:start w:val="1"/>
      <w:numFmt w:val="bullet"/>
      <w:lvlText w:val="o"/>
      <w:lvlJc w:val="left"/>
      <w:pPr>
        <w:ind w:left="5760" w:hanging="360"/>
      </w:pPr>
      <w:rPr>
        <w:rFonts w:ascii="Courier New" w:hAnsi="Courier New" w:hint="default"/>
      </w:rPr>
    </w:lvl>
    <w:lvl w:ilvl="8" w:tplc="818E981C">
      <w:start w:val="1"/>
      <w:numFmt w:val="bullet"/>
      <w:lvlText w:val=""/>
      <w:lvlJc w:val="left"/>
      <w:pPr>
        <w:ind w:left="6480" w:hanging="360"/>
      </w:pPr>
      <w:rPr>
        <w:rFonts w:ascii="Wingdings" w:hAnsi="Wingdings" w:hint="default"/>
      </w:rPr>
    </w:lvl>
  </w:abstractNum>
  <w:abstractNum w:abstractNumId="15" w15:restartNumberingAfterBreak="0">
    <w:nsid w:val="377C40CF"/>
    <w:multiLevelType w:val="hybridMultilevel"/>
    <w:tmpl w:val="EDF6A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6134B"/>
    <w:multiLevelType w:val="hybridMultilevel"/>
    <w:tmpl w:val="FFFFFFFF"/>
    <w:lvl w:ilvl="0" w:tplc="A1B2BE08">
      <w:start w:val="1"/>
      <w:numFmt w:val="bullet"/>
      <w:lvlText w:val=""/>
      <w:lvlJc w:val="left"/>
      <w:pPr>
        <w:ind w:left="720" w:hanging="360"/>
      </w:pPr>
      <w:rPr>
        <w:rFonts w:ascii="Symbol" w:hAnsi="Symbol" w:hint="default"/>
      </w:rPr>
    </w:lvl>
    <w:lvl w:ilvl="1" w:tplc="C86096BC">
      <w:start w:val="1"/>
      <w:numFmt w:val="bullet"/>
      <w:lvlText w:val="o"/>
      <w:lvlJc w:val="left"/>
      <w:pPr>
        <w:ind w:left="1440" w:hanging="360"/>
      </w:pPr>
      <w:rPr>
        <w:rFonts w:ascii="Courier New" w:hAnsi="Courier New" w:hint="default"/>
      </w:rPr>
    </w:lvl>
    <w:lvl w:ilvl="2" w:tplc="5540F036">
      <w:start w:val="1"/>
      <w:numFmt w:val="bullet"/>
      <w:lvlText w:val=""/>
      <w:lvlJc w:val="left"/>
      <w:pPr>
        <w:ind w:left="2160" w:hanging="360"/>
      </w:pPr>
      <w:rPr>
        <w:rFonts w:ascii="Wingdings" w:hAnsi="Wingdings" w:hint="default"/>
      </w:rPr>
    </w:lvl>
    <w:lvl w:ilvl="3" w:tplc="FDC63B8C">
      <w:start w:val="1"/>
      <w:numFmt w:val="bullet"/>
      <w:lvlText w:val=""/>
      <w:lvlJc w:val="left"/>
      <w:pPr>
        <w:ind w:left="2880" w:hanging="360"/>
      </w:pPr>
      <w:rPr>
        <w:rFonts w:ascii="Symbol" w:hAnsi="Symbol" w:hint="default"/>
      </w:rPr>
    </w:lvl>
    <w:lvl w:ilvl="4" w:tplc="B66CC27E">
      <w:start w:val="1"/>
      <w:numFmt w:val="bullet"/>
      <w:lvlText w:val="o"/>
      <w:lvlJc w:val="left"/>
      <w:pPr>
        <w:ind w:left="3600" w:hanging="360"/>
      </w:pPr>
      <w:rPr>
        <w:rFonts w:ascii="Courier New" w:hAnsi="Courier New" w:hint="default"/>
      </w:rPr>
    </w:lvl>
    <w:lvl w:ilvl="5" w:tplc="DB2CDB1C">
      <w:start w:val="1"/>
      <w:numFmt w:val="bullet"/>
      <w:lvlText w:val=""/>
      <w:lvlJc w:val="left"/>
      <w:pPr>
        <w:ind w:left="4320" w:hanging="360"/>
      </w:pPr>
      <w:rPr>
        <w:rFonts w:ascii="Wingdings" w:hAnsi="Wingdings" w:hint="default"/>
      </w:rPr>
    </w:lvl>
    <w:lvl w:ilvl="6" w:tplc="56626272">
      <w:start w:val="1"/>
      <w:numFmt w:val="bullet"/>
      <w:lvlText w:val=""/>
      <w:lvlJc w:val="left"/>
      <w:pPr>
        <w:ind w:left="5040" w:hanging="360"/>
      </w:pPr>
      <w:rPr>
        <w:rFonts w:ascii="Symbol" w:hAnsi="Symbol" w:hint="default"/>
      </w:rPr>
    </w:lvl>
    <w:lvl w:ilvl="7" w:tplc="06DEC6FC">
      <w:start w:val="1"/>
      <w:numFmt w:val="bullet"/>
      <w:lvlText w:val="o"/>
      <w:lvlJc w:val="left"/>
      <w:pPr>
        <w:ind w:left="5760" w:hanging="360"/>
      </w:pPr>
      <w:rPr>
        <w:rFonts w:ascii="Courier New" w:hAnsi="Courier New" w:hint="default"/>
      </w:rPr>
    </w:lvl>
    <w:lvl w:ilvl="8" w:tplc="4A200D96">
      <w:start w:val="1"/>
      <w:numFmt w:val="bullet"/>
      <w:lvlText w:val=""/>
      <w:lvlJc w:val="left"/>
      <w:pPr>
        <w:ind w:left="6480" w:hanging="360"/>
      </w:pPr>
      <w:rPr>
        <w:rFonts w:ascii="Wingdings" w:hAnsi="Wingdings" w:hint="default"/>
      </w:rPr>
    </w:lvl>
  </w:abstractNum>
  <w:abstractNum w:abstractNumId="1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4D5ED7D8"/>
    <w:multiLevelType w:val="hybridMultilevel"/>
    <w:tmpl w:val="FFFFFFFF"/>
    <w:lvl w:ilvl="0" w:tplc="59D82532">
      <w:start w:val="1"/>
      <w:numFmt w:val="bullet"/>
      <w:lvlText w:val=""/>
      <w:lvlJc w:val="left"/>
      <w:pPr>
        <w:ind w:left="720" w:hanging="360"/>
      </w:pPr>
      <w:rPr>
        <w:rFonts w:ascii="Symbol" w:hAnsi="Symbol" w:hint="default"/>
      </w:rPr>
    </w:lvl>
    <w:lvl w:ilvl="1" w:tplc="43C0A374">
      <w:start w:val="1"/>
      <w:numFmt w:val="bullet"/>
      <w:lvlText w:val="o"/>
      <w:lvlJc w:val="left"/>
      <w:pPr>
        <w:ind w:left="1440" w:hanging="360"/>
      </w:pPr>
      <w:rPr>
        <w:rFonts w:ascii="Courier New" w:hAnsi="Courier New" w:hint="default"/>
      </w:rPr>
    </w:lvl>
    <w:lvl w:ilvl="2" w:tplc="31504CEA">
      <w:start w:val="1"/>
      <w:numFmt w:val="bullet"/>
      <w:lvlText w:val=""/>
      <w:lvlJc w:val="left"/>
      <w:pPr>
        <w:ind w:left="2160" w:hanging="360"/>
      </w:pPr>
      <w:rPr>
        <w:rFonts w:ascii="Wingdings" w:hAnsi="Wingdings" w:hint="default"/>
      </w:rPr>
    </w:lvl>
    <w:lvl w:ilvl="3" w:tplc="321A94C8">
      <w:start w:val="1"/>
      <w:numFmt w:val="bullet"/>
      <w:lvlText w:val=""/>
      <w:lvlJc w:val="left"/>
      <w:pPr>
        <w:ind w:left="2880" w:hanging="360"/>
      </w:pPr>
      <w:rPr>
        <w:rFonts w:ascii="Symbol" w:hAnsi="Symbol" w:hint="default"/>
      </w:rPr>
    </w:lvl>
    <w:lvl w:ilvl="4" w:tplc="2F8090AE">
      <w:start w:val="1"/>
      <w:numFmt w:val="bullet"/>
      <w:lvlText w:val="o"/>
      <w:lvlJc w:val="left"/>
      <w:pPr>
        <w:ind w:left="3600" w:hanging="360"/>
      </w:pPr>
      <w:rPr>
        <w:rFonts w:ascii="Courier New" w:hAnsi="Courier New" w:hint="default"/>
      </w:rPr>
    </w:lvl>
    <w:lvl w:ilvl="5" w:tplc="CDDE35C6">
      <w:start w:val="1"/>
      <w:numFmt w:val="bullet"/>
      <w:lvlText w:val=""/>
      <w:lvlJc w:val="left"/>
      <w:pPr>
        <w:ind w:left="4320" w:hanging="360"/>
      </w:pPr>
      <w:rPr>
        <w:rFonts w:ascii="Wingdings" w:hAnsi="Wingdings" w:hint="default"/>
      </w:rPr>
    </w:lvl>
    <w:lvl w:ilvl="6" w:tplc="3E6C4A18">
      <w:start w:val="1"/>
      <w:numFmt w:val="bullet"/>
      <w:lvlText w:val=""/>
      <w:lvlJc w:val="left"/>
      <w:pPr>
        <w:ind w:left="5040" w:hanging="360"/>
      </w:pPr>
      <w:rPr>
        <w:rFonts w:ascii="Symbol" w:hAnsi="Symbol" w:hint="default"/>
      </w:rPr>
    </w:lvl>
    <w:lvl w:ilvl="7" w:tplc="F536DCCC">
      <w:start w:val="1"/>
      <w:numFmt w:val="bullet"/>
      <w:lvlText w:val="o"/>
      <w:lvlJc w:val="left"/>
      <w:pPr>
        <w:ind w:left="5760" w:hanging="360"/>
      </w:pPr>
      <w:rPr>
        <w:rFonts w:ascii="Courier New" w:hAnsi="Courier New" w:hint="default"/>
      </w:rPr>
    </w:lvl>
    <w:lvl w:ilvl="8" w:tplc="2B667308">
      <w:start w:val="1"/>
      <w:numFmt w:val="bullet"/>
      <w:lvlText w:val=""/>
      <w:lvlJc w:val="left"/>
      <w:pPr>
        <w:ind w:left="6480" w:hanging="360"/>
      </w:pPr>
      <w:rPr>
        <w:rFonts w:ascii="Wingdings" w:hAnsi="Wingdings" w:hint="default"/>
      </w:rPr>
    </w:lvl>
  </w:abstractNum>
  <w:abstractNum w:abstractNumId="2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1C543F"/>
    <w:multiLevelType w:val="hybridMultilevel"/>
    <w:tmpl w:val="FFFFFFFF"/>
    <w:lvl w:ilvl="0" w:tplc="0178B32C">
      <w:start w:val="1"/>
      <w:numFmt w:val="bullet"/>
      <w:lvlText w:val=""/>
      <w:lvlJc w:val="left"/>
      <w:pPr>
        <w:ind w:left="720" w:hanging="360"/>
      </w:pPr>
      <w:rPr>
        <w:rFonts w:ascii="Symbol" w:hAnsi="Symbol" w:hint="default"/>
      </w:rPr>
    </w:lvl>
    <w:lvl w:ilvl="1" w:tplc="2674BB6A">
      <w:start w:val="1"/>
      <w:numFmt w:val="bullet"/>
      <w:lvlText w:val="o"/>
      <w:lvlJc w:val="left"/>
      <w:pPr>
        <w:ind w:left="1440" w:hanging="360"/>
      </w:pPr>
      <w:rPr>
        <w:rFonts w:ascii="Courier New" w:hAnsi="Courier New" w:hint="default"/>
      </w:rPr>
    </w:lvl>
    <w:lvl w:ilvl="2" w:tplc="5DF268F8">
      <w:start w:val="1"/>
      <w:numFmt w:val="bullet"/>
      <w:lvlText w:val=""/>
      <w:lvlJc w:val="left"/>
      <w:pPr>
        <w:ind w:left="2160" w:hanging="360"/>
      </w:pPr>
      <w:rPr>
        <w:rFonts w:ascii="Wingdings" w:hAnsi="Wingdings" w:hint="default"/>
      </w:rPr>
    </w:lvl>
    <w:lvl w:ilvl="3" w:tplc="513861F2">
      <w:start w:val="1"/>
      <w:numFmt w:val="bullet"/>
      <w:lvlText w:val=""/>
      <w:lvlJc w:val="left"/>
      <w:pPr>
        <w:ind w:left="2880" w:hanging="360"/>
      </w:pPr>
      <w:rPr>
        <w:rFonts w:ascii="Symbol" w:hAnsi="Symbol" w:hint="default"/>
      </w:rPr>
    </w:lvl>
    <w:lvl w:ilvl="4" w:tplc="FA2E5052">
      <w:start w:val="1"/>
      <w:numFmt w:val="bullet"/>
      <w:lvlText w:val="o"/>
      <w:lvlJc w:val="left"/>
      <w:pPr>
        <w:ind w:left="3600" w:hanging="360"/>
      </w:pPr>
      <w:rPr>
        <w:rFonts w:ascii="Courier New" w:hAnsi="Courier New" w:hint="default"/>
      </w:rPr>
    </w:lvl>
    <w:lvl w:ilvl="5" w:tplc="EF36879A">
      <w:start w:val="1"/>
      <w:numFmt w:val="bullet"/>
      <w:lvlText w:val=""/>
      <w:lvlJc w:val="left"/>
      <w:pPr>
        <w:ind w:left="4320" w:hanging="360"/>
      </w:pPr>
      <w:rPr>
        <w:rFonts w:ascii="Wingdings" w:hAnsi="Wingdings" w:hint="default"/>
      </w:rPr>
    </w:lvl>
    <w:lvl w:ilvl="6" w:tplc="C2B64D9C">
      <w:start w:val="1"/>
      <w:numFmt w:val="bullet"/>
      <w:lvlText w:val=""/>
      <w:lvlJc w:val="left"/>
      <w:pPr>
        <w:ind w:left="5040" w:hanging="360"/>
      </w:pPr>
      <w:rPr>
        <w:rFonts w:ascii="Symbol" w:hAnsi="Symbol" w:hint="default"/>
      </w:rPr>
    </w:lvl>
    <w:lvl w:ilvl="7" w:tplc="AAAC16BE">
      <w:start w:val="1"/>
      <w:numFmt w:val="bullet"/>
      <w:lvlText w:val="o"/>
      <w:lvlJc w:val="left"/>
      <w:pPr>
        <w:ind w:left="5760" w:hanging="360"/>
      </w:pPr>
      <w:rPr>
        <w:rFonts w:ascii="Courier New" w:hAnsi="Courier New" w:hint="default"/>
      </w:rPr>
    </w:lvl>
    <w:lvl w:ilvl="8" w:tplc="C270BC14">
      <w:start w:val="1"/>
      <w:numFmt w:val="bullet"/>
      <w:lvlText w:val=""/>
      <w:lvlJc w:val="left"/>
      <w:pPr>
        <w:ind w:left="6480" w:hanging="360"/>
      </w:pPr>
      <w:rPr>
        <w:rFonts w:ascii="Wingdings" w:hAnsi="Wingdings" w:hint="default"/>
      </w:rPr>
    </w:lvl>
  </w:abstractNum>
  <w:abstractNum w:abstractNumId="27"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CF9F8E"/>
    <w:multiLevelType w:val="hybridMultilevel"/>
    <w:tmpl w:val="FFFFFFFF"/>
    <w:lvl w:ilvl="0" w:tplc="9D58D856">
      <w:start w:val="1"/>
      <w:numFmt w:val="bullet"/>
      <w:lvlText w:val=""/>
      <w:lvlJc w:val="left"/>
      <w:pPr>
        <w:ind w:left="720" w:hanging="360"/>
      </w:pPr>
      <w:rPr>
        <w:rFonts w:ascii="Symbol" w:hAnsi="Symbol" w:hint="default"/>
      </w:rPr>
    </w:lvl>
    <w:lvl w:ilvl="1" w:tplc="E72E5238">
      <w:start w:val="1"/>
      <w:numFmt w:val="bullet"/>
      <w:lvlText w:val="o"/>
      <w:lvlJc w:val="left"/>
      <w:pPr>
        <w:ind w:left="1440" w:hanging="360"/>
      </w:pPr>
      <w:rPr>
        <w:rFonts w:ascii="Courier New" w:hAnsi="Courier New" w:hint="default"/>
      </w:rPr>
    </w:lvl>
    <w:lvl w:ilvl="2" w:tplc="A83ECA1E">
      <w:start w:val="1"/>
      <w:numFmt w:val="bullet"/>
      <w:lvlText w:val=""/>
      <w:lvlJc w:val="left"/>
      <w:pPr>
        <w:ind w:left="2160" w:hanging="360"/>
      </w:pPr>
      <w:rPr>
        <w:rFonts w:ascii="Wingdings" w:hAnsi="Wingdings" w:hint="default"/>
      </w:rPr>
    </w:lvl>
    <w:lvl w:ilvl="3" w:tplc="86668A38">
      <w:start w:val="1"/>
      <w:numFmt w:val="bullet"/>
      <w:lvlText w:val=""/>
      <w:lvlJc w:val="left"/>
      <w:pPr>
        <w:ind w:left="2880" w:hanging="360"/>
      </w:pPr>
      <w:rPr>
        <w:rFonts w:ascii="Symbol" w:hAnsi="Symbol" w:hint="default"/>
      </w:rPr>
    </w:lvl>
    <w:lvl w:ilvl="4" w:tplc="F9FA7246">
      <w:start w:val="1"/>
      <w:numFmt w:val="bullet"/>
      <w:lvlText w:val="o"/>
      <w:lvlJc w:val="left"/>
      <w:pPr>
        <w:ind w:left="3600" w:hanging="360"/>
      </w:pPr>
      <w:rPr>
        <w:rFonts w:ascii="Courier New" w:hAnsi="Courier New" w:hint="default"/>
      </w:rPr>
    </w:lvl>
    <w:lvl w:ilvl="5" w:tplc="5FFA7392">
      <w:start w:val="1"/>
      <w:numFmt w:val="bullet"/>
      <w:lvlText w:val=""/>
      <w:lvlJc w:val="left"/>
      <w:pPr>
        <w:ind w:left="4320" w:hanging="360"/>
      </w:pPr>
      <w:rPr>
        <w:rFonts w:ascii="Wingdings" w:hAnsi="Wingdings" w:hint="default"/>
      </w:rPr>
    </w:lvl>
    <w:lvl w:ilvl="6" w:tplc="2AEC052E">
      <w:start w:val="1"/>
      <w:numFmt w:val="bullet"/>
      <w:lvlText w:val=""/>
      <w:lvlJc w:val="left"/>
      <w:pPr>
        <w:ind w:left="5040" w:hanging="360"/>
      </w:pPr>
      <w:rPr>
        <w:rFonts w:ascii="Symbol" w:hAnsi="Symbol" w:hint="default"/>
      </w:rPr>
    </w:lvl>
    <w:lvl w:ilvl="7" w:tplc="22BAA6F8">
      <w:start w:val="1"/>
      <w:numFmt w:val="bullet"/>
      <w:lvlText w:val="o"/>
      <w:lvlJc w:val="left"/>
      <w:pPr>
        <w:ind w:left="5760" w:hanging="360"/>
      </w:pPr>
      <w:rPr>
        <w:rFonts w:ascii="Courier New" w:hAnsi="Courier New" w:hint="default"/>
      </w:rPr>
    </w:lvl>
    <w:lvl w:ilvl="8" w:tplc="1598BD86">
      <w:start w:val="1"/>
      <w:numFmt w:val="bullet"/>
      <w:lvlText w:val=""/>
      <w:lvlJc w:val="left"/>
      <w:pPr>
        <w:ind w:left="6480" w:hanging="360"/>
      </w:pPr>
      <w:rPr>
        <w:rFonts w:ascii="Wingdings" w:hAnsi="Wingdings" w:hint="default"/>
      </w:rPr>
    </w:lvl>
  </w:abstractNum>
  <w:abstractNum w:abstractNumId="33"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9848830">
    <w:abstractNumId w:val="16"/>
  </w:num>
  <w:num w:numId="2" w16cid:durableId="1852792878">
    <w:abstractNumId w:val="26"/>
  </w:num>
  <w:num w:numId="3" w16cid:durableId="1871255770">
    <w:abstractNumId w:val="0"/>
  </w:num>
  <w:num w:numId="4" w16cid:durableId="1246068362">
    <w:abstractNumId w:val="12"/>
  </w:num>
  <w:num w:numId="5" w16cid:durableId="1891571600">
    <w:abstractNumId w:val="9"/>
  </w:num>
  <w:num w:numId="6" w16cid:durableId="380372517">
    <w:abstractNumId w:val="32"/>
  </w:num>
  <w:num w:numId="7" w16cid:durableId="1245649776">
    <w:abstractNumId w:val="14"/>
  </w:num>
  <w:num w:numId="8" w16cid:durableId="2079787342">
    <w:abstractNumId w:val="21"/>
  </w:num>
  <w:num w:numId="9" w16cid:durableId="502823346">
    <w:abstractNumId w:val="2"/>
  </w:num>
  <w:num w:numId="10" w16cid:durableId="1985348842">
    <w:abstractNumId w:val="18"/>
  </w:num>
  <w:num w:numId="11" w16cid:durableId="1818951905">
    <w:abstractNumId w:val="6"/>
  </w:num>
  <w:num w:numId="12" w16cid:durableId="1573852261">
    <w:abstractNumId w:val="31"/>
  </w:num>
  <w:num w:numId="13" w16cid:durableId="1824354167">
    <w:abstractNumId w:val="33"/>
  </w:num>
  <w:num w:numId="14" w16cid:durableId="2054188534">
    <w:abstractNumId w:val="22"/>
  </w:num>
  <w:num w:numId="15" w16cid:durableId="1107045907">
    <w:abstractNumId w:val="11"/>
  </w:num>
  <w:num w:numId="16" w16cid:durableId="1770807538">
    <w:abstractNumId w:val="23"/>
  </w:num>
  <w:num w:numId="17" w16cid:durableId="383409423">
    <w:abstractNumId w:val="4"/>
  </w:num>
  <w:num w:numId="18" w16cid:durableId="1768117906">
    <w:abstractNumId w:val="30"/>
  </w:num>
  <w:num w:numId="19" w16cid:durableId="948199177">
    <w:abstractNumId w:val="8"/>
  </w:num>
  <w:num w:numId="20" w16cid:durableId="632640383">
    <w:abstractNumId w:val="17"/>
  </w:num>
  <w:num w:numId="21" w16cid:durableId="973217539">
    <w:abstractNumId w:val="27"/>
  </w:num>
  <w:num w:numId="22" w16cid:durableId="1993369373">
    <w:abstractNumId w:val="29"/>
  </w:num>
  <w:num w:numId="23" w16cid:durableId="734860053">
    <w:abstractNumId w:val="37"/>
  </w:num>
  <w:num w:numId="24" w16cid:durableId="699161961">
    <w:abstractNumId w:val="28"/>
  </w:num>
  <w:num w:numId="25" w16cid:durableId="1915045922">
    <w:abstractNumId w:val="19"/>
  </w:num>
  <w:num w:numId="26" w16cid:durableId="395058570">
    <w:abstractNumId w:val="13"/>
  </w:num>
  <w:num w:numId="27" w16cid:durableId="937448017">
    <w:abstractNumId w:val="25"/>
  </w:num>
  <w:num w:numId="28" w16cid:durableId="460852733">
    <w:abstractNumId w:val="34"/>
  </w:num>
  <w:num w:numId="29" w16cid:durableId="1528180615">
    <w:abstractNumId w:val="3"/>
  </w:num>
  <w:num w:numId="30" w16cid:durableId="10775551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29168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17390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9883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83350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72824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9181859">
    <w:abstractNumId w:val="5"/>
  </w:num>
  <w:num w:numId="37" w16cid:durableId="515652240">
    <w:abstractNumId w:val="7"/>
  </w:num>
  <w:num w:numId="38" w16cid:durableId="1771850817">
    <w:abstractNumId w:val="1"/>
  </w:num>
  <w:num w:numId="39" w16cid:durableId="41675413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258"/>
    <w:rsid w:val="0000048D"/>
    <w:rsid w:val="00000B5D"/>
    <w:rsid w:val="00001E89"/>
    <w:rsid w:val="00003782"/>
    <w:rsid w:val="00007DE9"/>
    <w:rsid w:val="00014D9C"/>
    <w:rsid w:val="0001641F"/>
    <w:rsid w:val="0002773D"/>
    <w:rsid w:val="00033CB1"/>
    <w:rsid w:val="00033EF0"/>
    <w:rsid w:val="00036196"/>
    <w:rsid w:val="000404AA"/>
    <w:rsid w:val="00041899"/>
    <w:rsid w:val="00043548"/>
    <w:rsid w:val="00050444"/>
    <w:rsid w:val="0005154B"/>
    <w:rsid w:val="00051A89"/>
    <w:rsid w:val="00054F28"/>
    <w:rsid w:val="00056DC8"/>
    <w:rsid w:val="000578AC"/>
    <w:rsid w:val="00060B91"/>
    <w:rsid w:val="000616C4"/>
    <w:rsid w:val="00061AE9"/>
    <w:rsid w:val="0006221D"/>
    <w:rsid w:val="00063424"/>
    <w:rsid w:val="00081C53"/>
    <w:rsid w:val="00082F99"/>
    <w:rsid w:val="0008350A"/>
    <w:rsid w:val="00084406"/>
    <w:rsid w:val="000847C8"/>
    <w:rsid w:val="00086693"/>
    <w:rsid w:val="00087D60"/>
    <w:rsid w:val="000911D2"/>
    <w:rsid w:val="00091E3F"/>
    <w:rsid w:val="0009272F"/>
    <w:rsid w:val="00093E36"/>
    <w:rsid w:val="00094F97"/>
    <w:rsid w:val="000970AD"/>
    <w:rsid w:val="000A7661"/>
    <w:rsid w:val="000A7BA7"/>
    <w:rsid w:val="000B05F0"/>
    <w:rsid w:val="000B513F"/>
    <w:rsid w:val="000B66ED"/>
    <w:rsid w:val="000C0054"/>
    <w:rsid w:val="000C1784"/>
    <w:rsid w:val="000D0AF5"/>
    <w:rsid w:val="000D25D8"/>
    <w:rsid w:val="000D2F6C"/>
    <w:rsid w:val="000D3673"/>
    <w:rsid w:val="000D5C05"/>
    <w:rsid w:val="000D61EF"/>
    <w:rsid w:val="000D74DF"/>
    <w:rsid w:val="000E16C2"/>
    <w:rsid w:val="000E18C2"/>
    <w:rsid w:val="000E2957"/>
    <w:rsid w:val="000E6646"/>
    <w:rsid w:val="000E743D"/>
    <w:rsid w:val="000E7929"/>
    <w:rsid w:val="000F0E64"/>
    <w:rsid w:val="000F26AE"/>
    <w:rsid w:val="000F2C21"/>
    <w:rsid w:val="000F48DE"/>
    <w:rsid w:val="000F4D3F"/>
    <w:rsid w:val="000F5F87"/>
    <w:rsid w:val="000F6567"/>
    <w:rsid w:val="000F7116"/>
    <w:rsid w:val="0010023E"/>
    <w:rsid w:val="00101024"/>
    <w:rsid w:val="001011B1"/>
    <w:rsid w:val="0010265F"/>
    <w:rsid w:val="00111B74"/>
    <w:rsid w:val="00113FCB"/>
    <w:rsid w:val="00114732"/>
    <w:rsid w:val="00114D54"/>
    <w:rsid w:val="0011629F"/>
    <w:rsid w:val="00120C1E"/>
    <w:rsid w:val="001243A6"/>
    <w:rsid w:val="00127754"/>
    <w:rsid w:val="00130282"/>
    <w:rsid w:val="0013442E"/>
    <w:rsid w:val="001359B3"/>
    <w:rsid w:val="00140DAA"/>
    <w:rsid w:val="0014492D"/>
    <w:rsid w:val="0014503B"/>
    <w:rsid w:val="00153022"/>
    <w:rsid w:val="00153038"/>
    <w:rsid w:val="001561DD"/>
    <w:rsid w:val="0015626B"/>
    <w:rsid w:val="001568D9"/>
    <w:rsid w:val="00161EBD"/>
    <w:rsid w:val="00163500"/>
    <w:rsid w:val="001654DE"/>
    <w:rsid w:val="00165A7D"/>
    <w:rsid w:val="00165E9B"/>
    <w:rsid w:val="00170B88"/>
    <w:rsid w:val="001714D7"/>
    <w:rsid w:val="0017158C"/>
    <w:rsid w:val="00172C15"/>
    <w:rsid w:val="00175873"/>
    <w:rsid w:val="00176D05"/>
    <w:rsid w:val="00180ECC"/>
    <w:rsid w:val="00185D40"/>
    <w:rsid w:val="00186B89"/>
    <w:rsid w:val="0018748C"/>
    <w:rsid w:val="0018775F"/>
    <w:rsid w:val="001929C7"/>
    <w:rsid w:val="001960B5"/>
    <w:rsid w:val="001A10AC"/>
    <w:rsid w:val="001A1BFE"/>
    <w:rsid w:val="001A24A2"/>
    <w:rsid w:val="001A56FD"/>
    <w:rsid w:val="001A5D5F"/>
    <w:rsid w:val="001B0EC3"/>
    <w:rsid w:val="001B4BD6"/>
    <w:rsid w:val="001B4D67"/>
    <w:rsid w:val="001B67BB"/>
    <w:rsid w:val="001B6CE3"/>
    <w:rsid w:val="001B7BC4"/>
    <w:rsid w:val="001C1817"/>
    <w:rsid w:val="001C731C"/>
    <w:rsid w:val="001D05D0"/>
    <w:rsid w:val="001D3D81"/>
    <w:rsid w:val="001D5118"/>
    <w:rsid w:val="001D5241"/>
    <w:rsid w:val="001D52B4"/>
    <w:rsid w:val="001D6FA3"/>
    <w:rsid w:val="001D71BE"/>
    <w:rsid w:val="001E1387"/>
    <w:rsid w:val="001E1568"/>
    <w:rsid w:val="001E22EA"/>
    <w:rsid w:val="001E2433"/>
    <w:rsid w:val="001E2D15"/>
    <w:rsid w:val="001E62A5"/>
    <w:rsid w:val="001F2C94"/>
    <w:rsid w:val="001F48D8"/>
    <w:rsid w:val="001F55D8"/>
    <w:rsid w:val="00200103"/>
    <w:rsid w:val="00201813"/>
    <w:rsid w:val="0020775B"/>
    <w:rsid w:val="00211F18"/>
    <w:rsid w:val="00212E1F"/>
    <w:rsid w:val="00213B3D"/>
    <w:rsid w:val="0021749E"/>
    <w:rsid w:val="00221CB7"/>
    <w:rsid w:val="00222E79"/>
    <w:rsid w:val="00223C7B"/>
    <w:rsid w:val="00224793"/>
    <w:rsid w:val="002254FD"/>
    <w:rsid w:val="00231670"/>
    <w:rsid w:val="0023277A"/>
    <w:rsid w:val="00243D34"/>
    <w:rsid w:val="00244818"/>
    <w:rsid w:val="00244B63"/>
    <w:rsid w:val="0025050B"/>
    <w:rsid w:val="00251E4A"/>
    <w:rsid w:val="00254874"/>
    <w:rsid w:val="002554A0"/>
    <w:rsid w:val="00261D90"/>
    <w:rsid w:val="00262B79"/>
    <w:rsid w:val="00264B3F"/>
    <w:rsid w:val="0026532F"/>
    <w:rsid w:val="0026734E"/>
    <w:rsid w:val="00270BA6"/>
    <w:rsid w:val="00270EB2"/>
    <w:rsid w:val="00270F36"/>
    <w:rsid w:val="002716EB"/>
    <w:rsid w:val="002729E3"/>
    <w:rsid w:val="00277006"/>
    <w:rsid w:val="00277590"/>
    <w:rsid w:val="002818A4"/>
    <w:rsid w:val="0028304D"/>
    <w:rsid w:val="00283B58"/>
    <w:rsid w:val="00287DB7"/>
    <w:rsid w:val="00292BBF"/>
    <w:rsid w:val="002933C9"/>
    <w:rsid w:val="00294408"/>
    <w:rsid w:val="0029543B"/>
    <w:rsid w:val="002970CC"/>
    <w:rsid w:val="002A022B"/>
    <w:rsid w:val="002A0FDA"/>
    <w:rsid w:val="002A238B"/>
    <w:rsid w:val="002A3717"/>
    <w:rsid w:val="002A426E"/>
    <w:rsid w:val="002A5369"/>
    <w:rsid w:val="002A67EC"/>
    <w:rsid w:val="002B0FE8"/>
    <w:rsid w:val="002B17F9"/>
    <w:rsid w:val="002B3D9E"/>
    <w:rsid w:val="002B4F3A"/>
    <w:rsid w:val="002C03E1"/>
    <w:rsid w:val="002C3848"/>
    <w:rsid w:val="002C44EC"/>
    <w:rsid w:val="002C6CD2"/>
    <w:rsid w:val="002C7437"/>
    <w:rsid w:val="002C75CB"/>
    <w:rsid w:val="002C78F6"/>
    <w:rsid w:val="002D0617"/>
    <w:rsid w:val="002D0AB2"/>
    <w:rsid w:val="002D28DB"/>
    <w:rsid w:val="002D3FAF"/>
    <w:rsid w:val="002D4F2F"/>
    <w:rsid w:val="002D5C13"/>
    <w:rsid w:val="002D65C2"/>
    <w:rsid w:val="002D6A01"/>
    <w:rsid w:val="002E330D"/>
    <w:rsid w:val="002E5E66"/>
    <w:rsid w:val="002E74B2"/>
    <w:rsid w:val="002F2733"/>
    <w:rsid w:val="002F3A06"/>
    <w:rsid w:val="002F537F"/>
    <w:rsid w:val="003011FF"/>
    <w:rsid w:val="003017F4"/>
    <w:rsid w:val="0030382B"/>
    <w:rsid w:val="00311062"/>
    <w:rsid w:val="00312437"/>
    <w:rsid w:val="00322A79"/>
    <w:rsid w:val="00326A3B"/>
    <w:rsid w:val="00326A95"/>
    <w:rsid w:val="00327060"/>
    <w:rsid w:val="003311C5"/>
    <w:rsid w:val="00331D90"/>
    <w:rsid w:val="00332DFE"/>
    <w:rsid w:val="003332D9"/>
    <w:rsid w:val="00337740"/>
    <w:rsid w:val="0034456B"/>
    <w:rsid w:val="003469DE"/>
    <w:rsid w:val="00346A99"/>
    <w:rsid w:val="003470D5"/>
    <w:rsid w:val="00356BEC"/>
    <w:rsid w:val="00357CF3"/>
    <w:rsid w:val="003616D4"/>
    <w:rsid w:val="0036337D"/>
    <w:rsid w:val="003647DA"/>
    <w:rsid w:val="003709EE"/>
    <w:rsid w:val="00371258"/>
    <w:rsid w:val="003721A6"/>
    <w:rsid w:val="00373651"/>
    <w:rsid w:val="003764F0"/>
    <w:rsid w:val="00383BF6"/>
    <w:rsid w:val="003922A6"/>
    <w:rsid w:val="0039436B"/>
    <w:rsid w:val="003A00A7"/>
    <w:rsid w:val="003A0208"/>
    <w:rsid w:val="003A330D"/>
    <w:rsid w:val="003A3FB4"/>
    <w:rsid w:val="003A7FEA"/>
    <w:rsid w:val="003B3ADC"/>
    <w:rsid w:val="003B714B"/>
    <w:rsid w:val="003C22F0"/>
    <w:rsid w:val="003C41A8"/>
    <w:rsid w:val="003D13EB"/>
    <w:rsid w:val="003D47EA"/>
    <w:rsid w:val="003D4BC1"/>
    <w:rsid w:val="003D5FC7"/>
    <w:rsid w:val="003D6D55"/>
    <w:rsid w:val="003E3162"/>
    <w:rsid w:val="003F7C8D"/>
    <w:rsid w:val="00401F95"/>
    <w:rsid w:val="004025D3"/>
    <w:rsid w:val="00403201"/>
    <w:rsid w:val="00407886"/>
    <w:rsid w:val="004128D4"/>
    <w:rsid w:val="004128E8"/>
    <w:rsid w:val="00414A79"/>
    <w:rsid w:val="004162CB"/>
    <w:rsid w:val="004219D1"/>
    <w:rsid w:val="00422534"/>
    <w:rsid w:val="00423A09"/>
    <w:rsid w:val="0042719B"/>
    <w:rsid w:val="00437253"/>
    <w:rsid w:val="00437C60"/>
    <w:rsid w:val="00441E34"/>
    <w:rsid w:val="00444E7E"/>
    <w:rsid w:val="0046605E"/>
    <w:rsid w:val="00470B5B"/>
    <w:rsid w:val="00470CA5"/>
    <w:rsid w:val="00470FE1"/>
    <w:rsid w:val="004737F3"/>
    <w:rsid w:val="00474CA1"/>
    <w:rsid w:val="00475435"/>
    <w:rsid w:val="00484584"/>
    <w:rsid w:val="00484B64"/>
    <w:rsid w:val="00486A97"/>
    <w:rsid w:val="0049281A"/>
    <w:rsid w:val="00493F10"/>
    <w:rsid w:val="00494910"/>
    <w:rsid w:val="004A0EF3"/>
    <w:rsid w:val="004A0F7D"/>
    <w:rsid w:val="004A1380"/>
    <w:rsid w:val="004A45A2"/>
    <w:rsid w:val="004A6C31"/>
    <w:rsid w:val="004B0932"/>
    <w:rsid w:val="004B0B53"/>
    <w:rsid w:val="004B0B99"/>
    <w:rsid w:val="004B2DC2"/>
    <w:rsid w:val="004B460B"/>
    <w:rsid w:val="004B767D"/>
    <w:rsid w:val="004C131B"/>
    <w:rsid w:val="004C20BF"/>
    <w:rsid w:val="004C38D2"/>
    <w:rsid w:val="004C39E3"/>
    <w:rsid w:val="004C5675"/>
    <w:rsid w:val="004D0C59"/>
    <w:rsid w:val="004D0E38"/>
    <w:rsid w:val="004D12C6"/>
    <w:rsid w:val="004D4804"/>
    <w:rsid w:val="004D7B86"/>
    <w:rsid w:val="004E0934"/>
    <w:rsid w:val="004E402B"/>
    <w:rsid w:val="004E7484"/>
    <w:rsid w:val="004F10E6"/>
    <w:rsid w:val="004F2462"/>
    <w:rsid w:val="004F369A"/>
    <w:rsid w:val="004F4375"/>
    <w:rsid w:val="004F4CC4"/>
    <w:rsid w:val="00510045"/>
    <w:rsid w:val="0051360B"/>
    <w:rsid w:val="00513DBF"/>
    <w:rsid w:val="00514EE2"/>
    <w:rsid w:val="00514EED"/>
    <w:rsid w:val="00517106"/>
    <w:rsid w:val="0052061F"/>
    <w:rsid w:val="005216D1"/>
    <w:rsid w:val="00521979"/>
    <w:rsid w:val="005279F5"/>
    <w:rsid w:val="005310F4"/>
    <w:rsid w:val="00533E50"/>
    <w:rsid w:val="005345CD"/>
    <w:rsid w:val="00540807"/>
    <w:rsid w:val="005426B0"/>
    <w:rsid w:val="00546423"/>
    <w:rsid w:val="005464E8"/>
    <w:rsid w:val="005524B5"/>
    <w:rsid w:val="005529CA"/>
    <w:rsid w:val="00552DD7"/>
    <w:rsid w:val="00553876"/>
    <w:rsid w:val="00555B1C"/>
    <w:rsid w:val="00555B32"/>
    <w:rsid w:val="00556F2E"/>
    <w:rsid w:val="005603D9"/>
    <w:rsid w:val="00560F3A"/>
    <w:rsid w:val="005615C8"/>
    <w:rsid w:val="00564462"/>
    <w:rsid w:val="005656CE"/>
    <w:rsid w:val="00566ABB"/>
    <w:rsid w:val="0056792D"/>
    <w:rsid w:val="005705A0"/>
    <w:rsid w:val="00574F47"/>
    <w:rsid w:val="005764EC"/>
    <w:rsid w:val="005766CB"/>
    <w:rsid w:val="005776B2"/>
    <w:rsid w:val="00580486"/>
    <w:rsid w:val="00580968"/>
    <w:rsid w:val="00582F31"/>
    <w:rsid w:val="00583DF8"/>
    <w:rsid w:val="00590ED9"/>
    <w:rsid w:val="00591634"/>
    <w:rsid w:val="00592099"/>
    <w:rsid w:val="00593CC1"/>
    <w:rsid w:val="0059567B"/>
    <w:rsid w:val="00596218"/>
    <w:rsid w:val="00596764"/>
    <w:rsid w:val="00597C65"/>
    <w:rsid w:val="005A4A0D"/>
    <w:rsid w:val="005A4F34"/>
    <w:rsid w:val="005B34D6"/>
    <w:rsid w:val="005B49A4"/>
    <w:rsid w:val="005B778B"/>
    <w:rsid w:val="005B783F"/>
    <w:rsid w:val="005C221F"/>
    <w:rsid w:val="005C29AD"/>
    <w:rsid w:val="005C34DD"/>
    <w:rsid w:val="005C388B"/>
    <w:rsid w:val="005C5ED9"/>
    <w:rsid w:val="005D1101"/>
    <w:rsid w:val="005D6AE2"/>
    <w:rsid w:val="005E188C"/>
    <w:rsid w:val="005E1FBD"/>
    <w:rsid w:val="005E262E"/>
    <w:rsid w:val="005E3456"/>
    <w:rsid w:val="005E4F54"/>
    <w:rsid w:val="005E5CDD"/>
    <w:rsid w:val="005E6274"/>
    <w:rsid w:val="005F11A9"/>
    <w:rsid w:val="005F3B1C"/>
    <w:rsid w:val="005F4C45"/>
    <w:rsid w:val="005F7701"/>
    <w:rsid w:val="0060113F"/>
    <w:rsid w:val="00601B24"/>
    <w:rsid w:val="0060367A"/>
    <w:rsid w:val="00603A5B"/>
    <w:rsid w:val="00604BFB"/>
    <w:rsid w:val="00604C97"/>
    <w:rsid w:val="00605A70"/>
    <w:rsid w:val="0060647E"/>
    <w:rsid w:val="00614E7D"/>
    <w:rsid w:val="00616962"/>
    <w:rsid w:val="006178AC"/>
    <w:rsid w:val="006219D8"/>
    <w:rsid w:val="00622EDE"/>
    <w:rsid w:val="006277ED"/>
    <w:rsid w:val="006319A4"/>
    <w:rsid w:val="006355D9"/>
    <w:rsid w:val="006362E1"/>
    <w:rsid w:val="00636726"/>
    <w:rsid w:val="006369DD"/>
    <w:rsid w:val="00640062"/>
    <w:rsid w:val="006423C4"/>
    <w:rsid w:val="006433D3"/>
    <w:rsid w:val="00643536"/>
    <w:rsid w:val="00644FFB"/>
    <w:rsid w:val="00645BE0"/>
    <w:rsid w:val="00651F05"/>
    <w:rsid w:val="0065298C"/>
    <w:rsid w:val="006533F7"/>
    <w:rsid w:val="00655A6D"/>
    <w:rsid w:val="00656149"/>
    <w:rsid w:val="0065799D"/>
    <w:rsid w:val="00657C0A"/>
    <w:rsid w:val="00657D3D"/>
    <w:rsid w:val="00660863"/>
    <w:rsid w:val="0066491C"/>
    <w:rsid w:val="00665DD2"/>
    <w:rsid w:val="00666E71"/>
    <w:rsid w:val="00667055"/>
    <w:rsid w:val="0067064B"/>
    <w:rsid w:val="00675248"/>
    <w:rsid w:val="00675A47"/>
    <w:rsid w:val="00677E2A"/>
    <w:rsid w:val="00680B62"/>
    <w:rsid w:val="00684E9A"/>
    <w:rsid w:val="00690116"/>
    <w:rsid w:val="00690D22"/>
    <w:rsid w:val="00693F53"/>
    <w:rsid w:val="006953BB"/>
    <w:rsid w:val="00696A5C"/>
    <w:rsid w:val="00697420"/>
    <w:rsid w:val="006A1A58"/>
    <w:rsid w:val="006A26B9"/>
    <w:rsid w:val="006A26E6"/>
    <w:rsid w:val="006A46D4"/>
    <w:rsid w:val="006B1697"/>
    <w:rsid w:val="006C072F"/>
    <w:rsid w:val="006C0B0E"/>
    <w:rsid w:val="006C1DDB"/>
    <w:rsid w:val="006C2553"/>
    <w:rsid w:val="006C258E"/>
    <w:rsid w:val="006C30BD"/>
    <w:rsid w:val="006D212A"/>
    <w:rsid w:val="006D3885"/>
    <w:rsid w:val="006D7879"/>
    <w:rsid w:val="006E5563"/>
    <w:rsid w:val="006E5780"/>
    <w:rsid w:val="006F1EF7"/>
    <w:rsid w:val="006F2180"/>
    <w:rsid w:val="006F27D8"/>
    <w:rsid w:val="006F3C77"/>
    <w:rsid w:val="006F415F"/>
    <w:rsid w:val="006F717D"/>
    <w:rsid w:val="006F799E"/>
    <w:rsid w:val="006F7C3B"/>
    <w:rsid w:val="00700A31"/>
    <w:rsid w:val="0070195A"/>
    <w:rsid w:val="00702E4E"/>
    <w:rsid w:val="007104D0"/>
    <w:rsid w:val="0071218C"/>
    <w:rsid w:val="00713BED"/>
    <w:rsid w:val="00713DBC"/>
    <w:rsid w:val="00714E8E"/>
    <w:rsid w:val="007156A7"/>
    <w:rsid w:val="0071600C"/>
    <w:rsid w:val="00716992"/>
    <w:rsid w:val="007174B5"/>
    <w:rsid w:val="0072132B"/>
    <w:rsid w:val="007216FB"/>
    <w:rsid w:val="00726DD4"/>
    <w:rsid w:val="00727AF5"/>
    <w:rsid w:val="0073047B"/>
    <w:rsid w:val="007338E3"/>
    <w:rsid w:val="00734663"/>
    <w:rsid w:val="00737726"/>
    <w:rsid w:val="00740090"/>
    <w:rsid w:val="007446AB"/>
    <w:rsid w:val="007471DA"/>
    <w:rsid w:val="00751E50"/>
    <w:rsid w:val="00756C77"/>
    <w:rsid w:val="0075753A"/>
    <w:rsid w:val="00761642"/>
    <w:rsid w:val="00764293"/>
    <w:rsid w:val="00766FB0"/>
    <w:rsid w:val="007702E6"/>
    <w:rsid w:val="00771DE2"/>
    <w:rsid w:val="007746D8"/>
    <w:rsid w:val="00780BF2"/>
    <w:rsid w:val="00784122"/>
    <w:rsid w:val="007861E0"/>
    <w:rsid w:val="007865FB"/>
    <w:rsid w:val="00786F7E"/>
    <w:rsid w:val="00786FAE"/>
    <w:rsid w:val="007876B4"/>
    <w:rsid w:val="007933CC"/>
    <w:rsid w:val="00793BB0"/>
    <w:rsid w:val="00795251"/>
    <w:rsid w:val="00796765"/>
    <w:rsid w:val="00796C37"/>
    <w:rsid w:val="007A51D6"/>
    <w:rsid w:val="007A65F7"/>
    <w:rsid w:val="007A770E"/>
    <w:rsid w:val="007B0672"/>
    <w:rsid w:val="007B493A"/>
    <w:rsid w:val="007B497D"/>
    <w:rsid w:val="007B5008"/>
    <w:rsid w:val="007B6C9C"/>
    <w:rsid w:val="007C42A0"/>
    <w:rsid w:val="007C5991"/>
    <w:rsid w:val="007C6430"/>
    <w:rsid w:val="007C7294"/>
    <w:rsid w:val="007D0880"/>
    <w:rsid w:val="007D6C8E"/>
    <w:rsid w:val="007D718E"/>
    <w:rsid w:val="007E3EC8"/>
    <w:rsid w:val="007E46D1"/>
    <w:rsid w:val="007E760E"/>
    <w:rsid w:val="007F013C"/>
    <w:rsid w:val="007F1286"/>
    <w:rsid w:val="007F1ACF"/>
    <w:rsid w:val="007F3E9F"/>
    <w:rsid w:val="007F587A"/>
    <w:rsid w:val="007F7778"/>
    <w:rsid w:val="00800D0D"/>
    <w:rsid w:val="00801257"/>
    <w:rsid w:val="0080290C"/>
    <w:rsid w:val="00802F03"/>
    <w:rsid w:val="00806C91"/>
    <w:rsid w:val="00812A45"/>
    <w:rsid w:val="00820EAF"/>
    <w:rsid w:val="00833FC9"/>
    <w:rsid w:val="00836119"/>
    <w:rsid w:val="00836223"/>
    <w:rsid w:val="00836C21"/>
    <w:rsid w:val="0083703C"/>
    <w:rsid w:val="00840929"/>
    <w:rsid w:val="008441B9"/>
    <w:rsid w:val="008445B3"/>
    <w:rsid w:val="008519EE"/>
    <w:rsid w:val="00855616"/>
    <w:rsid w:val="0086104C"/>
    <w:rsid w:val="008619D8"/>
    <w:rsid w:val="008631B5"/>
    <w:rsid w:val="00863991"/>
    <w:rsid w:val="008652B4"/>
    <w:rsid w:val="00866060"/>
    <w:rsid w:val="008706F2"/>
    <w:rsid w:val="00875558"/>
    <w:rsid w:val="008759D5"/>
    <w:rsid w:val="0087621D"/>
    <w:rsid w:val="008767E3"/>
    <w:rsid w:val="00877A04"/>
    <w:rsid w:val="008837C4"/>
    <w:rsid w:val="0088390A"/>
    <w:rsid w:val="008854F3"/>
    <w:rsid w:val="00885BAE"/>
    <w:rsid w:val="008867A1"/>
    <w:rsid w:val="008905D8"/>
    <w:rsid w:val="0089138F"/>
    <w:rsid w:val="00891A77"/>
    <w:rsid w:val="00891E6C"/>
    <w:rsid w:val="008978F6"/>
    <w:rsid w:val="008A0C9F"/>
    <w:rsid w:val="008A14BB"/>
    <w:rsid w:val="008A1657"/>
    <w:rsid w:val="008A582B"/>
    <w:rsid w:val="008A6EC8"/>
    <w:rsid w:val="008A6EDB"/>
    <w:rsid w:val="008B1B52"/>
    <w:rsid w:val="008B1CE9"/>
    <w:rsid w:val="008B309B"/>
    <w:rsid w:val="008B5413"/>
    <w:rsid w:val="008B5FA4"/>
    <w:rsid w:val="008B6181"/>
    <w:rsid w:val="008B68C4"/>
    <w:rsid w:val="008C1CF9"/>
    <w:rsid w:val="008C1FEA"/>
    <w:rsid w:val="008C3E14"/>
    <w:rsid w:val="008C4898"/>
    <w:rsid w:val="008C5FB3"/>
    <w:rsid w:val="008D107F"/>
    <w:rsid w:val="008D1377"/>
    <w:rsid w:val="008D286A"/>
    <w:rsid w:val="008D2BD4"/>
    <w:rsid w:val="008D6D38"/>
    <w:rsid w:val="008E0179"/>
    <w:rsid w:val="008E1078"/>
    <w:rsid w:val="008E13FB"/>
    <w:rsid w:val="008E2468"/>
    <w:rsid w:val="008E3D3F"/>
    <w:rsid w:val="008E4C75"/>
    <w:rsid w:val="008F0CED"/>
    <w:rsid w:val="008F19A7"/>
    <w:rsid w:val="008F19B4"/>
    <w:rsid w:val="008F6B2A"/>
    <w:rsid w:val="008F7B0F"/>
    <w:rsid w:val="009027DA"/>
    <w:rsid w:val="00903D12"/>
    <w:rsid w:val="00903EBA"/>
    <w:rsid w:val="00910115"/>
    <w:rsid w:val="00910213"/>
    <w:rsid w:val="00910D3F"/>
    <w:rsid w:val="009112D8"/>
    <w:rsid w:val="0091328A"/>
    <w:rsid w:val="0091408D"/>
    <w:rsid w:val="0091783A"/>
    <w:rsid w:val="00920634"/>
    <w:rsid w:val="00922BD0"/>
    <w:rsid w:val="00923426"/>
    <w:rsid w:val="009258FA"/>
    <w:rsid w:val="0092758C"/>
    <w:rsid w:val="00931925"/>
    <w:rsid w:val="00932A8E"/>
    <w:rsid w:val="00936098"/>
    <w:rsid w:val="00936DDA"/>
    <w:rsid w:val="009417C4"/>
    <w:rsid w:val="009446C6"/>
    <w:rsid w:val="009456D1"/>
    <w:rsid w:val="00945CAD"/>
    <w:rsid w:val="00950875"/>
    <w:rsid w:val="00951276"/>
    <w:rsid w:val="009514B0"/>
    <w:rsid w:val="00952296"/>
    <w:rsid w:val="00952CE5"/>
    <w:rsid w:val="00954E46"/>
    <w:rsid w:val="00962AE9"/>
    <w:rsid w:val="00964553"/>
    <w:rsid w:val="00966DF4"/>
    <w:rsid w:val="00972B27"/>
    <w:rsid w:val="00973D5A"/>
    <w:rsid w:val="00975A35"/>
    <w:rsid w:val="009765EA"/>
    <w:rsid w:val="00977053"/>
    <w:rsid w:val="00982FBE"/>
    <w:rsid w:val="009850A7"/>
    <w:rsid w:val="009861BD"/>
    <w:rsid w:val="00993950"/>
    <w:rsid w:val="00995A52"/>
    <w:rsid w:val="00997FDC"/>
    <w:rsid w:val="009A206C"/>
    <w:rsid w:val="009A26E5"/>
    <w:rsid w:val="009A7732"/>
    <w:rsid w:val="009B0258"/>
    <w:rsid w:val="009B06EB"/>
    <w:rsid w:val="009B0AD1"/>
    <w:rsid w:val="009B23BB"/>
    <w:rsid w:val="009B3507"/>
    <w:rsid w:val="009B5CF2"/>
    <w:rsid w:val="009C0CDD"/>
    <w:rsid w:val="009C1156"/>
    <w:rsid w:val="009C29E3"/>
    <w:rsid w:val="009C36B4"/>
    <w:rsid w:val="009C3FDF"/>
    <w:rsid w:val="009C52A3"/>
    <w:rsid w:val="009C7EC4"/>
    <w:rsid w:val="009D047A"/>
    <w:rsid w:val="009D3CD2"/>
    <w:rsid w:val="009D5402"/>
    <w:rsid w:val="009D57EB"/>
    <w:rsid w:val="009D6930"/>
    <w:rsid w:val="009D766F"/>
    <w:rsid w:val="009E1D3F"/>
    <w:rsid w:val="009E49AA"/>
    <w:rsid w:val="009E5216"/>
    <w:rsid w:val="009F09A3"/>
    <w:rsid w:val="00A0119B"/>
    <w:rsid w:val="00A01EA6"/>
    <w:rsid w:val="00A02185"/>
    <w:rsid w:val="00A03471"/>
    <w:rsid w:val="00A051FF"/>
    <w:rsid w:val="00A06929"/>
    <w:rsid w:val="00A06D95"/>
    <w:rsid w:val="00A07A78"/>
    <w:rsid w:val="00A11D21"/>
    <w:rsid w:val="00A1200C"/>
    <w:rsid w:val="00A132B4"/>
    <w:rsid w:val="00A13B16"/>
    <w:rsid w:val="00A14136"/>
    <w:rsid w:val="00A22CBC"/>
    <w:rsid w:val="00A24464"/>
    <w:rsid w:val="00A25779"/>
    <w:rsid w:val="00A25D09"/>
    <w:rsid w:val="00A3267F"/>
    <w:rsid w:val="00A336A8"/>
    <w:rsid w:val="00A35A30"/>
    <w:rsid w:val="00A407B0"/>
    <w:rsid w:val="00A40E3F"/>
    <w:rsid w:val="00A43F55"/>
    <w:rsid w:val="00A54496"/>
    <w:rsid w:val="00A551E6"/>
    <w:rsid w:val="00A56042"/>
    <w:rsid w:val="00A57385"/>
    <w:rsid w:val="00A61FAB"/>
    <w:rsid w:val="00A64E42"/>
    <w:rsid w:val="00A659EF"/>
    <w:rsid w:val="00A664C0"/>
    <w:rsid w:val="00A70AD0"/>
    <w:rsid w:val="00A74296"/>
    <w:rsid w:val="00A747AE"/>
    <w:rsid w:val="00A74A94"/>
    <w:rsid w:val="00A74E36"/>
    <w:rsid w:val="00A75FCD"/>
    <w:rsid w:val="00A76164"/>
    <w:rsid w:val="00A76DAC"/>
    <w:rsid w:val="00A77ED8"/>
    <w:rsid w:val="00A812C4"/>
    <w:rsid w:val="00A82D2E"/>
    <w:rsid w:val="00A82FA1"/>
    <w:rsid w:val="00A83239"/>
    <w:rsid w:val="00A85057"/>
    <w:rsid w:val="00A8564A"/>
    <w:rsid w:val="00A87B24"/>
    <w:rsid w:val="00A92E36"/>
    <w:rsid w:val="00AA58AE"/>
    <w:rsid w:val="00AB1535"/>
    <w:rsid w:val="00AB3313"/>
    <w:rsid w:val="00AB3B91"/>
    <w:rsid w:val="00AB42F4"/>
    <w:rsid w:val="00AB432E"/>
    <w:rsid w:val="00AC067A"/>
    <w:rsid w:val="00AC1063"/>
    <w:rsid w:val="00AC777A"/>
    <w:rsid w:val="00AD16EA"/>
    <w:rsid w:val="00AD6D90"/>
    <w:rsid w:val="00AD6EEB"/>
    <w:rsid w:val="00AE04BA"/>
    <w:rsid w:val="00AE0C39"/>
    <w:rsid w:val="00AE19B5"/>
    <w:rsid w:val="00AE1E56"/>
    <w:rsid w:val="00AE3043"/>
    <w:rsid w:val="00AE3BAD"/>
    <w:rsid w:val="00AE3CAA"/>
    <w:rsid w:val="00AE46F6"/>
    <w:rsid w:val="00AE6502"/>
    <w:rsid w:val="00AE657B"/>
    <w:rsid w:val="00AE7E16"/>
    <w:rsid w:val="00AF01CC"/>
    <w:rsid w:val="00AF0BDD"/>
    <w:rsid w:val="00AF612A"/>
    <w:rsid w:val="00AF6A2B"/>
    <w:rsid w:val="00B01759"/>
    <w:rsid w:val="00B0763A"/>
    <w:rsid w:val="00B1006E"/>
    <w:rsid w:val="00B10316"/>
    <w:rsid w:val="00B113C3"/>
    <w:rsid w:val="00B12986"/>
    <w:rsid w:val="00B14EBC"/>
    <w:rsid w:val="00B162D4"/>
    <w:rsid w:val="00B21122"/>
    <w:rsid w:val="00B2143A"/>
    <w:rsid w:val="00B21C62"/>
    <w:rsid w:val="00B2259C"/>
    <w:rsid w:val="00B23510"/>
    <w:rsid w:val="00B23FCB"/>
    <w:rsid w:val="00B261EB"/>
    <w:rsid w:val="00B33DC3"/>
    <w:rsid w:val="00B3491E"/>
    <w:rsid w:val="00B405AD"/>
    <w:rsid w:val="00B418C3"/>
    <w:rsid w:val="00B41F6C"/>
    <w:rsid w:val="00B4228D"/>
    <w:rsid w:val="00B44C61"/>
    <w:rsid w:val="00B45987"/>
    <w:rsid w:val="00B509A3"/>
    <w:rsid w:val="00B531A8"/>
    <w:rsid w:val="00B53994"/>
    <w:rsid w:val="00B553DB"/>
    <w:rsid w:val="00B554B1"/>
    <w:rsid w:val="00B6361F"/>
    <w:rsid w:val="00B65F80"/>
    <w:rsid w:val="00B66ABD"/>
    <w:rsid w:val="00B67596"/>
    <w:rsid w:val="00B67630"/>
    <w:rsid w:val="00B70306"/>
    <w:rsid w:val="00B7116D"/>
    <w:rsid w:val="00B72663"/>
    <w:rsid w:val="00B73522"/>
    <w:rsid w:val="00B74B8B"/>
    <w:rsid w:val="00B75D5D"/>
    <w:rsid w:val="00B779BF"/>
    <w:rsid w:val="00B77A5A"/>
    <w:rsid w:val="00B85154"/>
    <w:rsid w:val="00B8556D"/>
    <w:rsid w:val="00B86A09"/>
    <w:rsid w:val="00B9166A"/>
    <w:rsid w:val="00B91BAD"/>
    <w:rsid w:val="00B91F46"/>
    <w:rsid w:val="00B9422D"/>
    <w:rsid w:val="00B94627"/>
    <w:rsid w:val="00B948C8"/>
    <w:rsid w:val="00B95226"/>
    <w:rsid w:val="00B9770C"/>
    <w:rsid w:val="00B97E14"/>
    <w:rsid w:val="00BA02A5"/>
    <w:rsid w:val="00BA2E88"/>
    <w:rsid w:val="00BA440E"/>
    <w:rsid w:val="00BA6453"/>
    <w:rsid w:val="00BB0196"/>
    <w:rsid w:val="00BB7D63"/>
    <w:rsid w:val="00BC2701"/>
    <w:rsid w:val="00BC51C8"/>
    <w:rsid w:val="00BC580E"/>
    <w:rsid w:val="00BD0A43"/>
    <w:rsid w:val="00BD0ED2"/>
    <w:rsid w:val="00BD3E26"/>
    <w:rsid w:val="00BD5ADA"/>
    <w:rsid w:val="00BD6374"/>
    <w:rsid w:val="00BD7D9F"/>
    <w:rsid w:val="00BE0981"/>
    <w:rsid w:val="00BE151E"/>
    <w:rsid w:val="00BE213C"/>
    <w:rsid w:val="00BE5F38"/>
    <w:rsid w:val="00BE6E10"/>
    <w:rsid w:val="00C02D56"/>
    <w:rsid w:val="00C030E2"/>
    <w:rsid w:val="00C0334F"/>
    <w:rsid w:val="00C05CB0"/>
    <w:rsid w:val="00C06160"/>
    <w:rsid w:val="00C06491"/>
    <w:rsid w:val="00C07B20"/>
    <w:rsid w:val="00C11499"/>
    <w:rsid w:val="00C15F6B"/>
    <w:rsid w:val="00C16287"/>
    <w:rsid w:val="00C16BD8"/>
    <w:rsid w:val="00C20613"/>
    <w:rsid w:val="00C21949"/>
    <w:rsid w:val="00C2197C"/>
    <w:rsid w:val="00C222E7"/>
    <w:rsid w:val="00C22E2F"/>
    <w:rsid w:val="00C24C6A"/>
    <w:rsid w:val="00C27F89"/>
    <w:rsid w:val="00C3241B"/>
    <w:rsid w:val="00C33D59"/>
    <w:rsid w:val="00C347DB"/>
    <w:rsid w:val="00C3561E"/>
    <w:rsid w:val="00C360FF"/>
    <w:rsid w:val="00C37A78"/>
    <w:rsid w:val="00C43F6D"/>
    <w:rsid w:val="00C44804"/>
    <w:rsid w:val="00C478B2"/>
    <w:rsid w:val="00C52EC0"/>
    <w:rsid w:val="00C53337"/>
    <w:rsid w:val="00C54B1B"/>
    <w:rsid w:val="00C637FC"/>
    <w:rsid w:val="00C65824"/>
    <w:rsid w:val="00C71033"/>
    <w:rsid w:val="00C727ED"/>
    <w:rsid w:val="00C7590A"/>
    <w:rsid w:val="00C770DE"/>
    <w:rsid w:val="00C80B4D"/>
    <w:rsid w:val="00C842EE"/>
    <w:rsid w:val="00C86CE0"/>
    <w:rsid w:val="00C92E92"/>
    <w:rsid w:val="00C95E51"/>
    <w:rsid w:val="00CA0875"/>
    <w:rsid w:val="00CA3790"/>
    <w:rsid w:val="00CA5691"/>
    <w:rsid w:val="00CA6977"/>
    <w:rsid w:val="00CA7D4A"/>
    <w:rsid w:val="00CB26E6"/>
    <w:rsid w:val="00CB3913"/>
    <w:rsid w:val="00CB4D6A"/>
    <w:rsid w:val="00CB6A53"/>
    <w:rsid w:val="00CC05E2"/>
    <w:rsid w:val="00CC44CC"/>
    <w:rsid w:val="00CC54D5"/>
    <w:rsid w:val="00CC5D94"/>
    <w:rsid w:val="00CC6916"/>
    <w:rsid w:val="00CC69B0"/>
    <w:rsid w:val="00CC7ABC"/>
    <w:rsid w:val="00CC7BA7"/>
    <w:rsid w:val="00CD0E2E"/>
    <w:rsid w:val="00CD0E32"/>
    <w:rsid w:val="00CD131F"/>
    <w:rsid w:val="00CD19EC"/>
    <w:rsid w:val="00CD466F"/>
    <w:rsid w:val="00CE5D52"/>
    <w:rsid w:val="00CE6F55"/>
    <w:rsid w:val="00CF55DF"/>
    <w:rsid w:val="00CF6F13"/>
    <w:rsid w:val="00D0178A"/>
    <w:rsid w:val="00D036CC"/>
    <w:rsid w:val="00D0392D"/>
    <w:rsid w:val="00D042E7"/>
    <w:rsid w:val="00D0594B"/>
    <w:rsid w:val="00D07F51"/>
    <w:rsid w:val="00D10879"/>
    <w:rsid w:val="00D112CA"/>
    <w:rsid w:val="00D1347E"/>
    <w:rsid w:val="00D160ED"/>
    <w:rsid w:val="00D16700"/>
    <w:rsid w:val="00D16AEE"/>
    <w:rsid w:val="00D207C4"/>
    <w:rsid w:val="00D20E29"/>
    <w:rsid w:val="00D22DBA"/>
    <w:rsid w:val="00D23B6C"/>
    <w:rsid w:val="00D246F0"/>
    <w:rsid w:val="00D24FEC"/>
    <w:rsid w:val="00D25E89"/>
    <w:rsid w:val="00D3031A"/>
    <w:rsid w:val="00D324D6"/>
    <w:rsid w:val="00D34B06"/>
    <w:rsid w:val="00D34CB9"/>
    <w:rsid w:val="00D357C4"/>
    <w:rsid w:val="00D3629C"/>
    <w:rsid w:val="00D474F5"/>
    <w:rsid w:val="00D504CF"/>
    <w:rsid w:val="00D605B1"/>
    <w:rsid w:val="00D66808"/>
    <w:rsid w:val="00D6689C"/>
    <w:rsid w:val="00D71862"/>
    <w:rsid w:val="00D74477"/>
    <w:rsid w:val="00D77CFA"/>
    <w:rsid w:val="00D83902"/>
    <w:rsid w:val="00D90530"/>
    <w:rsid w:val="00D91F60"/>
    <w:rsid w:val="00D94D90"/>
    <w:rsid w:val="00DA14A2"/>
    <w:rsid w:val="00DA1C3C"/>
    <w:rsid w:val="00DA6C38"/>
    <w:rsid w:val="00DA7948"/>
    <w:rsid w:val="00DA7C29"/>
    <w:rsid w:val="00DB0BF2"/>
    <w:rsid w:val="00DB0E3D"/>
    <w:rsid w:val="00DB116D"/>
    <w:rsid w:val="00DB1489"/>
    <w:rsid w:val="00DB2549"/>
    <w:rsid w:val="00DB6F38"/>
    <w:rsid w:val="00DC08EC"/>
    <w:rsid w:val="00DC1364"/>
    <w:rsid w:val="00DC257C"/>
    <w:rsid w:val="00DC2DEB"/>
    <w:rsid w:val="00DC39DC"/>
    <w:rsid w:val="00DC3F1B"/>
    <w:rsid w:val="00DC7757"/>
    <w:rsid w:val="00DD49FE"/>
    <w:rsid w:val="00DD4BAB"/>
    <w:rsid w:val="00DD5A24"/>
    <w:rsid w:val="00DD60E6"/>
    <w:rsid w:val="00DE2FE8"/>
    <w:rsid w:val="00DE3534"/>
    <w:rsid w:val="00DF1CB4"/>
    <w:rsid w:val="00DF2437"/>
    <w:rsid w:val="00DF73C7"/>
    <w:rsid w:val="00E018D1"/>
    <w:rsid w:val="00E02400"/>
    <w:rsid w:val="00E024B5"/>
    <w:rsid w:val="00E02DC4"/>
    <w:rsid w:val="00E0319F"/>
    <w:rsid w:val="00E04D91"/>
    <w:rsid w:val="00E11875"/>
    <w:rsid w:val="00E15621"/>
    <w:rsid w:val="00E167C1"/>
    <w:rsid w:val="00E177D4"/>
    <w:rsid w:val="00E22836"/>
    <w:rsid w:val="00E22C11"/>
    <w:rsid w:val="00E23CD7"/>
    <w:rsid w:val="00E25158"/>
    <w:rsid w:val="00E256C7"/>
    <w:rsid w:val="00E277C2"/>
    <w:rsid w:val="00E30390"/>
    <w:rsid w:val="00E308A7"/>
    <w:rsid w:val="00E31C31"/>
    <w:rsid w:val="00E32767"/>
    <w:rsid w:val="00E329AC"/>
    <w:rsid w:val="00E41D6E"/>
    <w:rsid w:val="00E43130"/>
    <w:rsid w:val="00E44610"/>
    <w:rsid w:val="00E4467A"/>
    <w:rsid w:val="00E44A0D"/>
    <w:rsid w:val="00E47B59"/>
    <w:rsid w:val="00E50C1D"/>
    <w:rsid w:val="00E52308"/>
    <w:rsid w:val="00E5281D"/>
    <w:rsid w:val="00E54BEE"/>
    <w:rsid w:val="00E54C15"/>
    <w:rsid w:val="00E55782"/>
    <w:rsid w:val="00E6076A"/>
    <w:rsid w:val="00E608BB"/>
    <w:rsid w:val="00E6107E"/>
    <w:rsid w:val="00E61210"/>
    <w:rsid w:val="00E650B1"/>
    <w:rsid w:val="00E670E8"/>
    <w:rsid w:val="00E70251"/>
    <w:rsid w:val="00E71DE6"/>
    <w:rsid w:val="00E76796"/>
    <w:rsid w:val="00E80641"/>
    <w:rsid w:val="00E826BE"/>
    <w:rsid w:val="00E82792"/>
    <w:rsid w:val="00E8293B"/>
    <w:rsid w:val="00E83EC6"/>
    <w:rsid w:val="00E9099E"/>
    <w:rsid w:val="00EA0DFC"/>
    <w:rsid w:val="00EB13E2"/>
    <w:rsid w:val="00EB1FB1"/>
    <w:rsid w:val="00EB37D9"/>
    <w:rsid w:val="00EB4FF3"/>
    <w:rsid w:val="00EB7561"/>
    <w:rsid w:val="00EC31CF"/>
    <w:rsid w:val="00EC45F5"/>
    <w:rsid w:val="00EC5DD8"/>
    <w:rsid w:val="00EC68D0"/>
    <w:rsid w:val="00EC7FAE"/>
    <w:rsid w:val="00ED02E5"/>
    <w:rsid w:val="00ED2ED3"/>
    <w:rsid w:val="00EF2555"/>
    <w:rsid w:val="00EF286D"/>
    <w:rsid w:val="00EF4571"/>
    <w:rsid w:val="00EF5FB7"/>
    <w:rsid w:val="00F03711"/>
    <w:rsid w:val="00F06FEF"/>
    <w:rsid w:val="00F109CC"/>
    <w:rsid w:val="00F1276A"/>
    <w:rsid w:val="00F16AD9"/>
    <w:rsid w:val="00F16C3F"/>
    <w:rsid w:val="00F26CC2"/>
    <w:rsid w:val="00F2733D"/>
    <w:rsid w:val="00F324DA"/>
    <w:rsid w:val="00F33D4D"/>
    <w:rsid w:val="00F36416"/>
    <w:rsid w:val="00F41E1A"/>
    <w:rsid w:val="00F41FA0"/>
    <w:rsid w:val="00F42DAD"/>
    <w:rsid w:val="00F43F94"/>
    <w:rsid w:val="00F44CB8"/>
    <w:rsid w:val="00F4617C"/>
    <w:rsid w:val="00F464CC"/>
    <w:rsid w:val="00F475CC"/>
    <w:rsid w:val="00F526FD"/>
    <w:rsid w:val="00F52B2B"/>
    <w:rsid w:val="00F5326E"/>
    <w:rsid w:val="00F6208D"/>
    <w:rsid w:val="00F63537"/>
    <w:rsid w:val="00F63AB1"/>
    <w:rsid w:val="00F64477"/>
    <w:rsid w:val="00F6575D"/>
    <w:rsid w:val="00F67A13"/>
    <w:rsid w:val="00F71302"/>
    <w:rsid w:val="00F72D54"/>
    <w:rsid w:val="00F7435F"/>
    <w:rsid w:val="00F802DF"/>
    <w:rsid w:val="00F82FEA"/>
    <w:rsid w:val="00F83C09"/>
    <w:rsid w:val="00F85788"/>
    <w:rsid w:val="00F85B45"/>
    <w:rsid w:val="00F9077C"/>
    <w:rsid w:val="00F947C6"/>
    <w:rsid w:val="00F97AB4"/>
    <w:rsid w:val="00FA25C6"/>
    <w:rsid w:val="00FA4AD7"/>
    <w:rsid w:val="00FA5675"/>
    <w:rsid w:val="00FB064F"/>
    <w:rsid w:val="00FB107D"/>
    <w:rsid w:val="00FB1255"/>
    <w:rsid w:val="00FB14C2"/>
    <w:rsid w:val="00FB3B25"/>
    <w:rsid w:val="00FB3E56"/>
    <w:rsid w:val="00FB5A3B"/>
    <w:rsid w:val="00FB6789"/>
    <w:rsid w:val="00FB7754"/>
    <w:rsid w:val="00FB7D80"/>
    <w:rsid w:val="00FC2F05"/>
    <w:rsid w:val="00FC7012"/>
    <w:rsid w:val="00FC7F01"/>
    <w:rsid w:val="00FD60FB"/>
    <w:rsid w:val="00FD70E6"/>
    <w:rsid w:val="00FE1AA8"/>
    <w:rsid w:val="00FE2967"/>
    <w:rsid w:val="00FE318E"/>
    <w:rsid w:val="00FE3818"/>
    <w:rsid w:val="00FE51C9"/>
    <w:rsid w:val="00FF1894"/>
    <w:rsid w:val="00FF2517"/>
    <w:rsid w:val="00FF5F1A"/>
    <w:rsid w:val="00FF65EA"/>
    <w:rsid w:val="00FF6E6E"/>
    <w:rsid w:val="019EF232"/>
    <w:rsid w:val="0295CAC1"/>
    <w:rsid w:val="0405C751"/>
    <w:rsid w:val="08A5F8B7"/>
    <w:rsid w:val="0AF47E3A"/>
    <w:rsid w:val="0B824764"/>
    <w:rsid w:val="0C5CF825"/>
    <w:rsid w:val="0DF692C7"/>
    <w:rsid w:val="0E23A174"/>
    <w:rsid w:val="0E332EC8"/>
    <w:rsid w:val="11AB148D"/>
    <w:rsid w:val="1206C79A"/>
    <w:rsid w:val="14F4A444"/>
    <w:rsid w:val="153F183D"/>
    <w:rsid w:val="1569CB5A"/>
    <w:rsid w:val="17D8562F"/>
    <w:rsid w:val="19BA87AA"/>
    <w:rsid w:val="1B11C929"/>
    <w:rsid w:val="1C1696A3"/>
    <w:rsid w:val="1CE87AA7"/>
    <w:rsid w:val="1FAEF15F"/>
    <w:rsid w:val="1FC36DB8"/>
    <w:rsid w:val="23D888DE"/>
    <w:rsid w:val="2890692C"/>
    <w:rsid w:val="2929166D"/>
    <w:rsid w:val="2A80A5E6"/>
    <w:rsid w:val="2BFB9805"/>
    <w:rsid w:val="2F065E3E"/>
    <w:rsid w:val="3026C419"/>
    <w:rsid w:val="33A2A55C"/>
    <w:rsid w:val="34C6DEC6"/>
    <w:rsid w:val="34D1CBE2"/>
    <w:rsid w:val="3726EB28"/>
    <w:rsid w:val="3739CEC6"/>
    <w:rsid w:val="3830132C"/>
    <w:rsid w:val="39B25AFD"/>
    <w:rsid w:val="3B0B6A7D"/>
    <w:rsid w:val="3B558B70"/>
    <w:rsid w:val="3BAA8BC6"/>
    <w:rsid w:val="3C31D41A"/>
    <w:rsid w:val="3FEADA65"/>
    <w:rsid w:val="406F8D51"/>
    <w:rsid w:val="41773FF4"/>
    <w:rsid w:val="41E5D181"/>
    <w:rsid w:val="43A9ED4A"/>
    <w:rsid w:val="45233307"/>
    <w:rsid w:val="46E3936C"/>
    <w:rsid w:val="48EC1748"/>
    <w:rsid w:val="49D5EFCC"/>
    <w:rsid w:val="4C6FB0E5"/>
    <w:rsid w:val="565518FE"/>
    <w:rsid w:val="5AE7628A"/>
    <w:rsid w:val="5BCCB6AD"/>
    <w:rsid w:val="5D95DB9A"/>
    <w:rsid w:val="5DD376A7"/>
    <w:rsid w:val="5F0D8E60"/>
    <w:rsid w:val="6115BAF2"/>
    <w:rsid w:val="62CCAD0E"/>
    <w:rsid w:val="6316B700"/>
    <w:rsid w:val="6386DE8E"/>
    <w:rsid w:val="64A5A76E"/>
    <w:rsid w:val="64DFEB30"/>
    <w:rsid w:val="65B27437"/>
    <w:rsid w:val="67A70DC7"/>
    <w:rsid w:val="69BAAC17"/>
    <w:rsid w:val="6CA1443B"/>
    <w:rsid w:val="6CDDD95F"/>
    <w:rsid w:val="6CE2C341"/>
    <w:rsid w:val="6E39E856"/>
    <w:rsid w:val="7082E178"/>
    <w:rsid w:val="70EDFE22"/>
    <w:rsid w:val="723F4312"/>
    <w:rsid w:val="729090B0"/>
    <w:rsid w:val="72B39563"/>
    <w:rsid w:val="75BE17E0"/>
    <w:rsid w:val="7A072CA1"/>
    <w:rsid w:val="7B56A4B2"/>
    <w:rsid w:val="7E5A989C"/>
    <w:rsid w:val="7E933F3F"/>
    <w:rsid w:val="7F485400"/>
    <w:rsid w:val="7F63FE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049DA"/>
  <w15:chartTrackingRefBased/>
  <w15:docId w15:val="{AE9AC3DA-8607-4AC2-A691-F1A2165F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5"/>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F43F94"/>
    <w:pPr>
      <w:tabs>
        <w:tab w:val="right" w:leader="dot" w:pos="9486"/>
      </w:tabs>
      <w:spacing w:after="100"/>
      <w:ind w:left="240"/>
    </w:pPr>
  </w:style>
  <w:style w:type="paragraph" w:styleId="TOC1">
    <w:name w:val="toc 1"/>
    <w:basedOn w:val="Normal"/>
    <w:next w:val="Normal"/>
    <w:autoRedefine/>
    <w:uiPriority w:val="39"/>
    <w:unhideWhenUsed/>
    <w:rsid w:val="00CB26E6"/>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DA7C29"/>
    <w:pPr>
      <w:tabs>
        <w:tab w:val="right" w:leader="dot" w:pos="9486"/>
      </w:tabs>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5705A0"/>
    <w:rPr>
      <w:color w:val="605E5C"/>
      <w:shd w:val="clear" w:color="auto" w:fill="E1DFDD"/>
    </w:rPr>
  </w:style>
  <w:style w:type="paragraph" w:customStyle="1" w:styleId="Default">
    <w:name w:val="Default"/>
    <w:basedOn w:val="Normal"/>
    <w:rsid w:val="0E332EC8"/>
    <w:rPr>
      <w:rFonts w:ascii="Arial" w:eastAsiaTheme="minorEastAsia" w:hAnsi="Arial" w:cs="Arial"/>
      <w:color w:val="000000"/>
    </w:rPr>
  </w:style>
  <w:style w:type="character" w:styleId="Mention">
    <w:name w:val="Mention"/>
    <w:basedOn w:val="DefaultParagraphFont"/>
    <w:uiPriority w:val="99"/>
    <w:unhideWhenUsed/>
    <w:rsid w:val="00222E79"/>
    <w:rPr>
      <w:color w:val="2B579A"/>
      <w:shd w:val="clear" w:color="auto" w:fill="E1DFDD"/>
    </w:rPr>
  </w:style>
  <w:style w:type="paragraph" w:styleId="EndnoteText">
    <w:name w:val="endnote text"/>
    <w:basedOn w:val="Normal"/>
    <w:link w:val="EndnoteTextChar"/>
    <w:uiPriority w:val="99"/>
    <w:semiHidden/>
    <w:unhideWhenUsed/>
    <w:rsid w:val="000D2F6C"/>
    <w:pPr>
      <w:spacing w:line="240" w:lineRule="auto"/>
    </w:pPr>
    <w:rPr>
      <w:sz w:val="20"/>
      <w:szCs w:val="20"/>
    </w:rPr>
  </w:style>
  <w:style w:type="character" w:customStyle="1" w:styleId="EndnoteTextChar">
    <w:name w:val="Endnote Text Char"/>
    <w:basedOn w:val="DefaultParagraphFont"/>
    <w:link w:val="EndnoteText"/>
    <w:uiPriority w:val="99"/>
    <w:semiHidden/>
    <w:rsid w:val="000D2F6C"/>
    <w:rPr>
      <w:sz w:val="20"/>
      <w:szCs w:val="20"/>
    </w:rPr>
  </w:style>
  <w:style w:type="character" w:styleId="EndnoteReference">
    <w:name w:val="endnote reference"/>
    <w:basedOn w:val="DefaultParagraphFont"/>
    <w:uiPriority w:val="99"/>
    <w:semiHidden/>
    <w:unhideWhenUsed/>
    <w:rsid w:val="000D2F6C"/>
    <w:rPr>
      <w:vertAlign w:val="superscript"/>
    </w:rPr>
  </w:style>
  <w:style w:type="paragraph" w:customStyle="1" w:styleId="Appendixlevel2">
    <w:name w:val="Appendix level 2"/>
    <w:basedOn w:val="Heading2"/>
    <w:next w:val="Normal"/>
    <w:rsid w:val="00A82FA1"/>
    <w:pPr>
      <w:keepLines w:val="0"/>
      <w:numPr>
        <w:ilvl w:val="1"/>
        <w:numId w:val="36"/>
      </w:numPr>
      <w:tabs>
        <w:tab w:val="clear" w:pos="720"/>
        <w:tab w:val="num" w:pos="360"/>
      </w:tabs>
      <w:spacing w:before="120" w:after="120" w:line="240" w:lineRule="auto"/>
      <w:jc w:val="both"/>
    </w:pPr>
    <w:rPr>
      <w:rFonts w:ascii="Arial" w:eastAsia="Times New Roman" w:hAnsi="Arial" w:cs="Times New Roman"/>
      <w:b w:val="0"/>
      <w:sz w:val="24"/>
      <w:szCs w:val="20"/>
      <w:u w:val="none"/>
    </w:rPr>
  </w:style>
  <w:style w:type="paragraph" w:customStyle="1" w:styleId="Appendixheading2">
    <w:name w:val="Appendix heading 2"/>
    <w:next w:val="Normal"/>
    <w:rsid w:val="00A82FA1"/>
    <w:pPr>
      <w:numPr>
        <w:numId w:val="36"/>
      </w:numPr>
      <w:spacing w:after="120" w:line="240" w:lineRule="auto"/>
    </w:pPr>
    <w:rPr>
      <w:rFonts w:ascii="Arial" w:eastAsia="Times New Roman" w:hAnsi="Arial" w:cs="Times New Roman"/>
      <w:b/>
      <w:noProof/>
      <w:sz w:val="28"/>
      <w:szCs w:val="20"/>
    </w:rPr>
  </w:style>
  <w:style w:type="paragraph" w:customStyle="1" w:styleId="Appendixlevel3">
    <w:name w:val="Appendix level 3"/>
    <w:basedOn w:val="Normal"/>
    <w:rsid w:val="00A82FA1"/>
    <w:pPr>
      <w:numPr>
        <w:ilvl w:val="2"/>
        <w:numId w:val="36"/>
      </w:numPr>
      <w:overflowPunct w:val="0"/>
      <w:autoSpaceDE w:val="0"/>
      <w:autoSpaceDN w:val="0"/>
      <w:adjustRightInd w:val="0"/>
      <w:spacing w:after="120" w:line="240" w:lineRule="auto"/>
      <w:jc w:val="both"/>
      <w:textAlignment w:val="baseline"/>
    </w:pPr>
    <w:rPr>
      <w:rFonts w:ascii="Arial" w:eastAsia="Times New Roman" w:hAnsi="Arial" w:cs="Times New Roman"/>
      <w:szCs w:val="20"/>
    </w:rPr>
  </w:style>
  <w:style w:type="paragraph" w:styleId="PlainText">
    <w:name w:val="Plain Text"/>
    <w:basedOn w:val="Normal"/>
    <w:link w:val="PlainTextChar"/>
    <w:uiPriority w:val="99"/>
    <w:semiHidden/>
    <w:unhideWhenUsed/>
    <w:rsid w:val="00D66808"/>
    <w:pPr>
      <w:spacing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D66808"/>
    <w:rPr>
      <w:rFonts w:ascii="Calibri" w:hAnsi="Calibri"/>
      <w:szCs w:val="21"/>
    </w:rPr>
  </w:style>
  <w:style w:type="paragraph" w:customStyle="1" w:styleId="Disclaimertext">
    <w:name w:val="Disclaimer text"/>
    <w:basedOn w:val="Normal"/>
    <w:uiPriority w:val="99"/>
    <w:rsid w:val="00E5281D"/>
    <w:pPr>
      <w:spacing w:after="160"/>
    </w:pPr>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1785813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85355843">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99333351">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1522567">
      <w:bodyDiv w:val="1"/>
      <w:marLeft w:val="0"/>
      <w:marRight w:val="0"/>
      <w:marTop w:val="0"/>
      <w:marBottom w:val="0"/>
      <w:divBdr>
        <w:top w:val="none" w:sz="0" w:space="0" w:color="auto"/>
        <w:left w:val="none" w:sz="0" w:space="0" w:color="auto"/>
        <w:bottom w:val="none" w:sz="0" w:space="0" w:color="auto"/>
        <w:right w:val="none" w:sz="0" w:space="0" w:color="auto"/>
      </w:divBdr>
    </w:div>
    <w:div w:id="1272011085">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01651106">
      <w:bodyDiv w:val="1"/>
      <w:marLeft w:val="0"/>
      <w:marRight w:val="0"/>
      <w:marTop w:val="0"/>
      <w:marBottom w:val="0"/>
      <w:divBdr>
        <w:top w:val="none" w:sz="0" w:space="0" w:color="auto"/>
        <w:left w:val="none" w:sz="0" w:space="0" w:color="auto"/>
        <w:bottom w:val="none" w:sz="0" w:space="0" w:color="auto"/>
        <w:right w:val="none" w:sz="0" w:space="0" w:color="auto"/>
      </w:divBdr>
    </w:div>
    <w:div w:id="151252807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cusc/modifications/cmp398-gc0156-cost-recovery-mechanism-cusc-parties" TargetMode="External"/><Relationship Id="rId26" Type="http://schemas.openxmlformats.org/officeDocument/2006/relationships/hyperlink" Target="https://www.ofgem.gov.uk/publications/decision-licence-modifications-facilitate-introduction-electricity-system-restoration-standard" TargetMode="External"/><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nationalgrideso.com/industry-information/codes/stc/modifications/pm0128-implementation-electricity-system-restoration" TargetMode="External"/><Relationship Id="rId34" Type="http://schemas.openxmlformats.org/officeDocument/2006/relationships/hyperlink" Target="https://www.nationalgrideso.com/industry-information/codes/grid-code-old/modifications/gc0156-facilitating-implementation"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gc/modifications/gc0156-facilitating-implementation-electricity-system" TargetMode="External"/><Relationship Id="rId25" Type="http://schemas.openxmlformats.org/officeDocument/2006/relationships/hyperlink" Target="https://www.ofgem.gov.uk/publications/statutory-consultation-licence-amendments-facilitate-introduction-electricity-system-restoration-standard-0" TargetMode="External"/><Relationship Id="rId33" Type="http://schemas.openxmlformats.org/officeDocument/2006/relationships/image" Target="media/image1.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56-facilitating-implementation-electricity-system" TargetMode="External"/><Relationship Id="rId20" Type="http://schemas.openxmlformats.org/officeDocument/2006/relationships/hyperlink" Target="https://www.elexon.co.uk/mod-proposal/p451/" TargetMode="External"/><Relationship Id="rId29" Type="http://schemas.openxmlformats.org/officeDocument/2006/relationships/hyperlink" Target="https://www.nationalgrideso.com/industry-information/codes/gc/modifications/gc0127-eu-code-emergency-restoration-requirement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ofgem.gov.uk/publications/consultation-licence-amendments-facilitate-introduction-electricity-system-restoration-standard" TargetMode="External"/><Relationship Id="rId32" Type="http://schemas.openxmlformats.org/officeDocument/2006/relationships/hyperlink" Target="https://www.nationalgrideso.com/industry-information/codes/gc/modifications/gc0156-facilitating-implementation-electricity-system"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gov.uk/government/publications/introducing-a-new-electricity-system-restoration-standard" TargetMode="External"/><Relationship Id="rId28" Type="http://schemas.openxmlformats.org/officeDocument/2006/relationships/hyperlink" Target="https://www.nationalgrideso.com/industry-information/codes/gc/modifications/gc0125-eu-code-emergency-restoration-black-start"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nationalgrideso.com/industry-information/codes/cusc/modifications/cmp412-cmp398-consequential-charging-modification" TargetMode="External"/><Relationship Id="rId31" Type="http://schemas.openxmlformats.org/officeDocument/2006/relationships/hyperlink" Target="https://www.nationalgrideso.com/industry-information/codes/gc/modifications/gc0148-implementation-eu-emergency-and-restoration-co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nationalgrideso.com/industry-information/codes/stc/modifications/cm089-implementation-electricity-system-restoration" TargetMode="External"/><Relationship Id="rId27" Type="http://schemas.openxmlformats.org/officeDocument/2006/relationships/hyperlink" Target="https://eur-lex.europa.eu/legal-content/EN/TXT/?uri=uriserv:OJ.L_.2017.312.01.0054.01.ENG&amp;toc=OJ:L:2017:312:TOC%22" TargetMode="External"/><Relationship Id="rId30" Type="http://schemas.openxmlformats.org/officeDocument/2006/relationships/hyperlink" Target="https://www.nationalgrideso.com/industry-information/codes/gc/modifications/gc0128-eu-code-emergency-restoration-requirements" TargetMode="External"/><Relationship Id="rId35" Type="http://schemas.openxmlformats.org/officeDocument/2006/relationships/header" Target="header1.xm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uk/uksi/2019/533/made" TargetMode="External"/><Relationship Id="rId2" Type="http://schemas.openxmlformats.org/officeDocument/2006/relationships/hyperlink" Target="https://www.legislation.gov.uk/eur/2017/2196/contents" TargetMode="External"/><Relationship Id="rId1" Type="http://schemas.openxmlformats.org/officeDocument/2006/relationships/hyperlink" Target="https://www.ofgem.gov.uk/publications/decision-licence-modifications-facilitate-introduction-electricity-system-restoration-stand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C11AB-5D73-4B63-BBDF-EDBD51D18FF8}">
  <ds:schemaRefs>
    <ds:schemaRef ds:uri="http://purl.org/dc/dcmitype/"/>
    <ds:schemaRef ds:uri="fb4c92b7-14ff-49cd-972e-7afaa2d9e482"/>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cadce026-d35b-4a62-a2ee-1436bb44fb55"/>
    <ds:schemaRef ds:uri="97b6fe81-1556-4112-94ca-31043ca39b71"/>
    <ds:schemaRef ds:uri="http://www.w3.org/XML/1998/namespace"/>
  </ds:schemaRefs>
</ds:datastoreItem>
</file>

<file path=customXml/itemProps2.xml><?xml version="1.0" encoding="utf-8"?>
<ds:datastoreItem xmlns:ds="http://schemas.openxmlformats.org/officeDocument/2006/customXml" ds:itemID="{9F6A32AD-EBFF-42EA-B1FF-5D5FE9A02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27</TotalTime>
  <Pages>12</Pages>
  <Words>4307</Words>
  <Characters>24553</Characters>
  <Application>Microsoft Office Word</Application>
  <DocSecurity>0</DocSecurity>
  <Lines>204</Lines>
  <Paragraphs>57</Paragraphs>
  <ScaleCrop>false</ScaleCrop>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ESO Code Admin</cp:lastModifiedBy>
  <cp:revision>278</cp:revision>
  <cp:lastPrinted>2023-05-30T23:00:00Z</cp:lastPrinted>
  <dcterms:created xsi:type="dcterms:W3CDTF">2023-05-30T22:58:00Z</dcterms:created>
  <dcterms:modified xsi:type="dcterms:W3CDTF">2023-06-23T15:43:00Z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