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0EFFA3" w14:textId="3D3518AC" w:rsidR="006502DD" w:rsidRDefault="00DF7695" w:rsidP="006502DD">
      <w:pPr>
        <w:rPr>
          <w:b/>
          <w:bCs/>
        </w:rPr>
      </w:pPr>
      <w:r>
        <w:rPr>
          <w:b/>
          <w:bCs/>
        </w:rPr>
        <w:t>STC/ STCP proposal</w:t>
      </w:r>
    </w:p>
    <w:p w14:paraId="390042F8" w14:textId="1F7B8F12" w:rsidR="00323725" w:rsidRDefault="00323725" w:rsidP="006502DD">
      <w:pPr>
        <w:rPr>
          <w:b/>
          <w:bCs/>
        </w:rPr>
      </w:pPr>
      <w:r>
        <w:rPr>
          <w:b/>
          <w:bCs/>
        </w:rPr>
        <w:t>Summary of changes</w:t>
      </w:r>
    </w:p>
    <w:p w14:paraId="622C727D" w14:textId="59E2D7CC" w:rsidR="00323725" w:rsidRPr="00323725" w:rsidRDefault="00323725" w:rsidP="00323725">
      <w:pPr>
        <w:pStyle w:val="ListParagraph"/>
        <w:numPr>
          <w:ilvl w:val="0"/>
          <w:numId w:val="16"/>
        </w:numPr>
      </w:pPr>
      <w:r w:rsidRPr="00323725">
        <w:t>Resilience of core systems</w:t>
      </w:r>
    </w:p>
    <w:p w14:paraId="6E7DA3F1" w14:textId="29DA267D" w:rsidR="00323725" w:rsidRPr="00323725" w:rsidRDefault="00323725" w:rsidP="00323725">
      <w:pPr>
        <w:pStyle w:val="ListParagraph"/>
        <w:numPr>
          <w:ilvl w:val="0"/>
          <w:numId w:val="16"/>
        </w:numPr>
      </w:pPr>
      <w:r w:rsidRPr="00323725">
        <w:t>Sufficient switching speeds within the first 24 hours</w:t>
      </w:r>
    </w:p>
    <w:p w14:paraId="3103485A" w14:textId="5349DB97" w:rsidR="00323725" w:rsidRPr="00323725" w:rsidRDefault="00323725" w:rsidP="00323725">
      <w:pPr>
        <w:pStyle w:val="ListParagraph"/>
        <w:numPr>
          <w:ilvl w:val="0"/>
          <w:numId w:val="16"/>
        </w:numPr>
      </w:pPr>
      <w:r w:rsidRPr="00323725">
        <w:t>Energising of auxiliaries to enable power transfer at Connection points and GSP</w:t>
      </w:r>
    </w:p>
    <w:p w14:paraId="537A0187" w14:textId="779D88D7" w:rsidR="00323725" w:rsidRPr="00323725" w:rsidRDefault="00323725" w:rsidP="00323725">
      <w:pPr>
        <w:pStyle w:val="ListParagraph"/>
        <w:numPr>
          <w:ilvl w:val="0"/>
          <w:numId w:val="16"/>
        </w:numPr>
      </w:pPr>
      <w:r w:rsidRPr="00323725">
        <w:t>Ability to alter protection setting and protect discriminately during Fault ride through</w:t>
      </w:r>
    </w:p>
    <w:p w14:paraId="71979BF6" w14:textId="3728CDC2" w:rsidR="00323725" w:rsidRPr="00323725" w:rsidRDefault="00323725" w:rsidP="00323725">
      <w:pPr>
        <w:pStyle w:val="ListParagraph"/>
        <w:numPr>
          <w:ilvl w:val="0"/>
          <w:numId w:val="16"/>
        </w:numPr>
      </w:pPr>
      <w:r w:rsidRPr="00323725">
        <w:t>Provision of reactive compensation to support Users</w:t>
      </w:r>
    </w:p>
    <w:p w14:paraId="67F60B4B" w14:textId="59361F26" w:rsidR="00323725" w:rsidRDefault="00323725" w:rsidP="006502DD">
      <w:pPr>
        <w:pStyle w:val="ListParagraph"/>
        <w:numPr>
          <w:ilvl w:val="0"/>
          <w:numId w:val="16"/>
        </w:numPr>
      </w:pPr>
      <w:r w:rsidRPr="00323725">
        <w:t>Incorporate ESRS in network design</w:t>
      </w:r>
    </w:p>
    <w:p w14:paraId="0C55D29E" w14:textId="2B736DBD" w:rsidR="00F5664D" w:rsidRDefault="00F5664D" w:rsidP="006502DD">
      <w:pPr>
        <w:pStyle w:val="ListParagraph"/>
        <w:numPr>
          <w:ilvl w:val="0"/>
          <w:numId w:val="16"/>
        </w:numPr>
      </w:pPr>
      <w:r>
        <w:t>Support during Assurance testing</w:t>
      </w:r>
    </w:p>
    <w:p w14:paraId="0645AE93" w14:textId="3F28631D" w:rsidR="001D3FB8" w:rsidRDefault="001D3FB8" w:rsidP="006502DD">
      <w:pPr>
        <w:pStyle w:val="ListParagraph"/>
        <w:numPr>
          <w:ilvl w:val="0"/>
          <w:numId w:val="16"/>
        </w:numPr>
      </w:pPr>
      <w:r>
        <w:t xml:space="preserve">Resilience of Comm Systems, control systems (critical </w:t>
      </w:r>
      <w:r w:rsidR="006D2925">
        <w:t>tools and facilities</w:t>
      </w:r>
      <w:r>
        <w:t>)</w:t>
      </w:r>
    </w:p>
    <w:p w14:paraId="23F50977" w14:textId="284ADC30" w:rsidR="001D3FB8" w:rsidRDefault="001D3FB8" w:rsidP="006502DD">
      <w:pPr>
        <w:pStyle w:val="ListParagraph"/>
        <w:numPr>
          <w:ilvl w:val="0"/>
          <w:numId w:val="16"/>
        </w:numPr>
      </w:pPr>
      <w:r>
        <w:t>Management (</w:t>
      </w:r>
      <w:r w:rsidR="00ED1473">
        <w:t>synchronisations)</w:t>
      </w:r>
      <w:r>
        <w:t xml:space="preserve"> of power islands</w:t>
      </w:r>
    </w:p>
    <w:p w14:paraId="613A4E68" w14:textId="14DED788" w:rsidR="00F8775E" w:rsidRDefault="00F8775E" w:rsidP="00F8775E">
      <w:pPr>
        <w:pStyle w:val="ListParagraph"/>
      </w:pPr>
    </w:p>
    <w:p w14:paraId="43FF3786" w14:textId="77777777" w:rsidR="00F8775E" w:rsidRPr="00725506" w:rsidRDefault="00F8775E" w:rsidP="00F8775E">
      <w:pPr>
        <w:pStyle w:val="ListParagraph"/>
      </w:pPr>
    </w:p>
    <w:p w14:paraId="05A42C56" w14:textId="083B1A9F" w:rsidR="00323725" w:rsidRPr="00725506" w:rsidRDefault="00725506" w:rsidP="006502DD">
      <w:pPr>
        <w:rPr>
          <w:b/>
          <w:bCs/>
        </w:rPr>
      </w:pPr>
      <w:r w:rsidRPr="00725506">
        <w:rPr>
          <w:b/>
          <w:bCs/>
        </w:rPr>
        <w:t>Requirement from future Network report and Assurance Activities Report</w:t>
      </w:r>
    </w:p>
    <w:tbl>
      <w:tblPr>
        <w:tblStyle w:val="TableGrid"/>
        <w:tblW w:w="13948" w:type="dxa"/>
        <w:tblLook w:val="04A0" w:firstRow="1" w:lastRow="0" w:firstColumn="1" w:lastColumn="0" w:noHBand="0" w:noVBand="1"/>
      </w:tblPr>
      <w:tblGrid>
        <w:gridCol w:w="2405"/>
        <w:gridCol w:w="6662"/>
        <w:gridCol w:w="4881"/>
      </w:tblGrid>
      <w:tr w:rsidR="006B23A1" w:rsidRPr="002020C5" w14:paraId="4C612B50" w14:textId="7DC9F8F5" w:rsidTr="00F8667B">
        <w:trPr>
          <w:trHeight w:val="507"/>
        </w:trPr>
        <w:tc>
          <w:tcPr>
            <w:tcW w:w="2405" w:type="dxa"/>
            <w:noWrap/>
            <w:hideMark/>
          </w:tcPr>
          <w:p w14:paraId="1CCD089E" w14:textId="77777777" w:rsidR="006B23A1" w:rsidRPr="002020C5" w:rsidRDefault="006B23A1" w:rsidP="00E3548C">
            <w:pPr>
              <w:rPr>
                <w:b/>
                <w:bCs/>
              </w:rPr>
            </w:pPr>
            <w:r w:rsidRPr="002020C5">
              <w:rPr>
                <w:b/>
                <w:bCs/>
              </w:rPr>
              <w:t>Area</w:t>
            </w:r>
          </w:p>
        </w:tc>
        <w:tc>
          <w:tcPr>
            <w:tcW w:w="6662" w:type="dxa"/>
            <w:noWrap/>
            <w:hideMark/>
          </w:tcPr>
          <w:p w14:paraId="00D05A6A" w14:textId="77777777" w:rsidR="006B23A1" w:rsidRPr="002020C5" w:rsidRDefault="006B23A1" w:rsidP="00E3548C">
            <w:pPr>
              <w:rPr>
                <w:b/>
                <w:bCs/>
              </w:rPr>
            </w:pPr>
            <w:r w:rsidRPr="002020C5">
              <w:rPr>
                <w:b/>
                <w:bCs/>
              </w:rPr>
              <w:t xml:space="preserve">Requirement </w:t>
            </w:r>
          </w:p>
        </w:tc>
        <w:tc>
          <w:tcPr>
            <w:tcW w:w="4881" w:type="dxa"/>
          </w:tcPr>
          <w:p w14:paraId="4860BD86" w14:textId="5FCB38AC" w:rsidR="006B23A1" w:rsidRPr="002020C5" w:rsidRDefault="006B23A1" w:rsidP="00E3548C">
            <w:pPr>
              <w:rPr>
                <w:b/>
                <w:bCs/>
              </w:rPr>
            </w:pPr>
            <w:ins w:id="0" w:author="Johnson (ESO), Antony" w:date="2023-06-07T17:29:00Z">
              <w:r>
                <w:rPr>
                  <w:b/>
                  <w:bCs/>
                </w:rPr>
                <w:t>STC/STCP Requirement</w:t>
              </w:r>
            </w:ins>
          </w:p>
        </w:tc>
      </w:tr>
      <w:tr w:rsidR="006B23A1" w:rsidRPr="002020C5" w14:paraId="643C9281" w14:textId="47CE15D1" w:rsidTr="00F8667B">
        <w:trPr>
          <w:trHeight w:val="1463"/>
        </w:trPr>
        <w:tc>
          <w:tcPr>
            <w:tcW w:w="2405" w:type="dxa"/>
            <w:noWrap/>
            <w:hideMark/>
          </w:tcPr>
          <w:p w14:paraId="46C78124" w14:textId="77777777" w:rsidR="006B23A1" w:rsidRPr="002020C5" w:rsidRDefault="006B23A1" w:rsidP="00E3548C">
            <w:pPr>
              <w:pStyle w:val="ListParagraph"/>
              <w:numPr>
                <w:ilvl w:val="0"/>
                <w:numId w:val="6"/>
              </w:numPr>
            </w:pPr>
            <w:r w:rsidRPr="002020C5">
              <w:t>Transmission Network Resilience</w:t>
            </w:r>
          </w:p>
        </w:tc>
        <w:tc>
          <w:tcPr>
            <w:tcW w:w="6662" w:type="dxa"/>
            <w:hideMark/>
          </w:tcPr>
          <w:p w14:paraId="6EB21D30" w14:textId="77777777" w:rsidR="006B23A1" w:rsidRDefault="006B23A1" w:rsidP="00E3548C">
            <w:pPr>
              <w:pStyle w:val="ListParagraph"/>
              <w:numPr>
                <w:ilvl w:val="0"/>
                <w:numId w:val="3"/>
              </w:numPr>
              <w:rPr>
                <w:ins w:id="1" w:author="Johnson (ESO), Antony" w:date="2023-06-07T17:32:00Z"/>
              </w:rPr>
            </w:pPr>
            <w:r w:rsidRPr="002020C5">
              <w:t xml:space="preserve">The transmission network to be operable remotely during Total Shutdown to be able to switch sufficient equipment to achieve the restoration standard. </w:t>
            </w:r>
          </w:p>
          <w:p w14:paraId="17E64CFC" w14:textId="77777777" w:rsidR="00E72DF7" w:rsidRPr="002020C5" w:rsidRDefault="00E72DF7" w:rsidP="00F8667B"/>
          <w:p w14:paraId="4216B5D8" w14:textId="77777777" w:rsidR="006B23A1" w:rsidRPr="002020C5" w:rsidRDefault="006B23A1" w:rsidP="00E3548C">
            <w:pPr>
              <w:pStyle w:val="ListParagraph"/>
              <w:numPr>
                <w:ilvl w:val="0"/>
                <w:numId w:val="3"/>
              </w:numPr>
            </w:pPr>
            <w:r w:rsidRPr="002020C5">
              <w:t xml:space="preserve">For the Onshore TOs and Offshore TOs it will be required to ensure that substations they own/operate can be operated in a restoration situation for up to </w:t>
            </w:r>
            <w:r w:rsidRPr="002020C5">
              <w:rPr>
                <w:b/>
                <w:bCs/>
              </w:rPr>
              <w:t>72 hours</w:t>
            </w:r>
            <w:r w:rsidRPr="002020C5">
              <w:t xml:space="preserve"> following a Total or Partial Shutdown.</w:t>
            </w:r>
          </w:p>
        </w:tc>
        <w:tc>
          <w:tcPr>
            <w:tcW w:w="4881" w:type="dxa"/>
          </w:tcPr>
          <w:p w14:paraId="0B4B5D84" w14:textId="77777777" w:rsidR="006B23A1" w:rsidRDefault="001C7D62" w:rsidP="00E3548C">
            <w:pPr>
              <w:pStyle w:val="ListParagraph"/>
              <w:numPr>
                <w:ilvl w:val="0"/>
                <w:numId w:val="3"/>
              </w:numPr>
              <w:rPr>
                <w:ins w:id="2" w:author="Johnson (ESO), Antony" w:date="2023-06-07T17:35:00Z"/>
              </w:rPr>
            </w:pPr>
            <w:ins w:id="3" w:author="Johnson (ESO), Antony" w:date="2023-06-07T17:30:00Z">
              <w:r>
                <w:t xml:space="preserve">Section J – Critical Tools and Facilities definition, </w:t>
              </w:r>
            </w:ins>
            <w:ins w:id="4" w:author="Johnson (ESO), Antony" w:date="2023-06-07T17:32:00Z">
              <w:r w:rsidR="00704639">
                <w:t xml:space="preserve">Section D Part I, 2.2.6, Section K, </w:t>
              </w:r>
            </w:ins>
            <w:ins w:id="5" w:author="Johnson (ESO), Antony" w:date="2023-06-07T17:34:00Z">
              <w:r w:rsidR="0063357B">
                <w:t xml:space="preserve">STCP </w:t>
              </w:r>
            </w:ins>
            <w:ins w:id="6" w:author="Johnson (ESO), Antony" w:date="2023-06-07T17:35:00Z">
              <w:r w:rsidR="002A1055">
                <w:t>0</w:t>
              </w:r>
            </w:ins>
            <w:ins w:id="7" w:author="Johnson (ESO), Antony" w:date="2023-06-07T17:34:00Z">
              <w:r w:rsidR="007C5352">
                <w:t>1-1</w:t>
              </w:r>
            </w:ins>
            <w:ins w:id="8" w:author="Johnson (ESO), Antony" w:date="2023-06-07T17:35:00Z">
              <w:r w:rsidR="002A1055">
                <w:t xml:space="preserve"> (Operational Switching),</w:t>
              </w:r>
            </w:ins>
            <w:ins w:id="9" w:author="Johnson (ESO), Antony" w:date="2023-06-07T17:34:00Z">
              <w:r w:rsidR="007C5352">
                <w:t xml:space="preserve"> </w:t>
              </w:r>
            </w:ins>
            <w:ins w:id="10" w:author="Johnson (ESO), Antony" w:date="2023-06-07T17:30:00Z">
              <w:r>
                <w:t xml:space="preserve">STCP </w:t>
              </w:r>
              <w:r w:rsidR="00D018DC">
                <w:t>04-6</w:t>
              </w:r>
            </w:ins>
            <w:ins w:id="11" w:author="Johnson (ESO), Antony" w:date="2023-06-07T17:31:00Z">
              <w:r w:rsidR="00D018DC">
                <w:t xml:space="preserve"> (</w:t>
              </w:r>
              <w:r w:rsidR="002E4B9D">
                <w:t>Offshore Datalink)</w:t>
              </w:r>
            </w:ins>
            <w:ins w:id="12" w:author="Johnson (ESO), Antony" w:date="2023-06-07T17:35:00Z">
              <w:r w:rsidR="002A1055">
                <w:t>.</w:t>
              </w:r>
            </w:ins>
          </w:p>
          <w:p w14:paraId="4827C3D9" w14:textId="5EB28581" w:rsidR="002A1055" w:rsidRPr="002020C5" w:rsidRDefault="00F8667B" w:rsidP="00E3548C">
            <w:pPr>
              <w:pStyle w:val="ListParagraph"/>
              <w:numPr>
                <w:ilvl w:val="0"/>
                <w:numId w:val="3"/>
              </w:numPr>
            </w:pPr>
            <w:ins w:id="13" w:author="Johnson (ESO), Antony" w:date="2023-06-07T17:36:00Z">
              <w:r>
                <w:t>Section J – Critical Tools and Facilities definition, Section D Part I, 2.2.6, Section K, STCP 04-6 (Offshore Datalink).</w:t>
              </w:r>
            </w:ins>
          </w:p>
        </w:tc>
      </w:tr>
      <w:tr w:rsidR="006B23A1" w:rsidRPr="002020C5" w14:paraId="022C4CB0" w14:textId="4400134D" w:rsidTr="00F8667B">
        <w:trPr>
          <w:trHeight w:val="1127"/>
        </w:trPr>
        <w:tc>
          <w:tcPr>
            <w:tcW w:w="2405" w:type="dxa"/>
            <w:noWrap/>
            <w:hideMark/>
          </w:tcPr>
          <w:p w14:paraId="02CD5DDF" w14:textId="77777777" w:rsidR="006B23A1" w:rsidRPr="002020C5" w:rsidRDefault="006B23A1" w:rsidP="00E3548C">
            <w:pPr>
              <w:pStyle w:val="ListParagraph"/>
              <w:numPr>
                <w:ilvl w:val="0"/>
                <w:numId w:val="6"/>
              </w:numPr>
            </w:pPr>
            <w:r w:rsidRPr="002020C5">
              <w:t>Transmission Network Switching Speed</w:t>
            </w:r>
          </w:p>
          <w:p w14:paraId="1B96E2EB" w14:textId="77777777" w:rsidR="006B23A1" w:rsidRPr="002020C5" w:rsidRDefault="006B23A1" w:rsidP="00E3548C"/>
          <w:p w14:paraId="068C1FFA" w14:textId="77777777" w:rsidR="006B23A1" w:rsidRPr="002020C5" w:rsidRDefault="006B23A1" w:rsidP="00E3548C">
            <w:pPr>
              <w:pStyle w:val="ListParagraph"/>
              <w:numPr>
                <w:ilvl w:val="0"/>
                <w:numId w:val="6"/>
              </w:numPr>
            </w:pPr>
            <w:proofErr w:type="gramStart"/>
            <w:r w:rsidRPr="002020C5">
              <w:t>NB;</w:t>
            </w:r>
            <w:proofErr w:type="gramEnd"/>
            <w:r w:rsidRPr="002020C5">
              <w:t xml:space="preserve"> It was proposed to </w:t>
            </w:r>
            <w:r w:rsidRPr="002020C5">
              <w:lastRenderedPageBreak/>
              <w:t>limit this requirement to “Core” substations for the operational capability to energise within 24 hours.</w:t>
            </w:r>
          </w:p>
        </w:tc>
        <w:tc>
          <w:tcPr>
            <w:tcW w:w="6662" w:type="dxa"/>
            <w:hideMark/>
          </w:tcPr>
          <w:p w14:paraId="48B372B1" w14:textId="77777777" w:rsidR="006B23A1" w:rsidRPr="002020C5" w:rsidRDefault="006B23A1" w:rsidP="00E3548C">
            <w:pPr>
              <w:pStyle w:val="ListParagraph"/>
              <w:numPr>
                <w:ilvl w:val="0"/>
                <w:numId w:val="2"/>
              </w:numPr>
            </w:pPr>
            <w:r w:rsidRPr="002020C5">
              <w:lastRenderedPageBreak/>
              <w:t xml:space="preserve">The onshore TOs / offshore TOs (including TOs HVDC networks) shall have a capability to energize all transmission substations within 24 hrs. </w:t>
            </w:r>
          </w:p>
          <w:p w14:paraId="2743C4F9" w14:textId="77777777" w:rsidR="006B23A1" w:rsidRPr="002020C5" w:rsidRDefault="006B23A1" w:rsidP="00E3548C">
            <w:pPr>
              <w:pStyle w:val="ListParagraph"/>
              <w:numPr>
                <w:ilvl w:val="0"/>
                <w:numId w:val="2"/>
              </w:numPr>
            </w:pPr>
            <w:r w:rsidRPr="002020C5">
              <w:t>The TOs will need to have the capability to perform faster switching, allowing time for other parties e.g., Network Operators to discharge their obligations.</w:t>
            </w:r>
          </w:p>
        </w:tc>
        <w:tc>
          <w:tcPr>
            <w:tcW w:w="4881" w:type="dxa"/>
          </w:tcPr>
          <w:p w14:paraId="1331E23D" w14:textId="2A781FB8" w:rsidR="00D42D96" w:rsidRDefault="00F8667B" w:rsidP="00C24B97">
            <w:pPr>
              <w:pStyle w:val="ListParagraph"/>
              <w:numPr>
                <w:ilvl w:val="0"/>
                <w:numId w:val="2"/>
              </w:numPr>
              <w:rPr>
                <w:ins w:id="14" w:author="Johnson (ESO), Antony" w:date="2023-06-07T17:40:00Z"/>
              </w:rPr>
            </w:pPr>
            <w:ins w:id="15" w:author="Johnson (ESO), Antony" w:date="2023-06-07T17:37:00Z">
              <w:r>
                <w:t xml:space="preserve">Section D Part I, 2.2.6, Section C </w:t>
              </w:r>
            </w:ins>
            <w:ins w:id="16" w:author="Johnson (ESO), Antony" w:date="2023-06-07T17:38:00Z">
              <w:r w:rsidR="002016A9">
                <w:t>Part Three – Section 5</w:t>
              </w:r>
            </w:ins>
            <w:ins w:id="17" w:author="Johnson (ESO), Antony" w:date="2023-06-07T17:41:00Z">
              <w:r w:rsidR="00486263">
                <w:t xml:space="preserve">, </w:t>
              </w:r>
            </w:ins>
            <w:ins w:id="18" w:author="Johnson (ESO), Antony" w:date="2023-06-07T17:42:00Z">
              <w:r w:rsidR="006F1E19">
                <w:t>STCP 06-1</w:t>
              </w:r>
              <w:r w:rsidR="00C24B97">
                <w:t xml:space="preserve"> (System Restoration), </w:t>
              </w:r>
            </w:ins>
            <w:ins w:id="19" w:author="Johnson (ESO), Antony" w:date="2023-06-07T17:41:00Z">
              <w:r w:rsidR="00486263">
                <w:t>STCP 16-1 (Investment Planning)</w:t>
              </w:r>
            </w:ins>
          </w:p>
          <w:p w14:paraId="51F139CD" w14:textId="70306A9E" w:rsidR="000A42AD" w:rsidRPr="002020C5" w:rsidRDefault="00D42D96" w:rsidP="000A42AD">
            <w:pPr>
              <w:pStyle w:val="ListParagraph"/>
              <w:numPr>
                <w:ilvl w:val="0"/>
                <w:numId w:val="2"/>
              </w:numPr>
            </w:pPr>
            <w:ins w:id="20" w:author="Johnson (ESO), Antony" w:date="2023-06-07T17:40:00Z">
              <w:r>
                <w:t>Section D Part I, 2.2.6</w:t>
              </w:r>
            </w:ins>
            <w:ins w:id="21" w:author="Johnson (ESO), Antony" w:date="2023-06-07T17:42:00Z">
              <w:r w:rsidR="00C24B97">
                <w:t xml:space="preserve">, </w:t>
              </w:r>
            </w:ins>
            <w:ins w:id="22" w:author="Johnson (ESO), Antony" w:date="2023-06-07T17:43:00Z">
              <w:r w:rsidR="00C24B97">
                <w:t xml:space="preserve">STCP 01-1 (Operational Switching) </w:t>
              </w:r>
            </w:ins>
            <w:ins w:id="23" w:author="Johnson (ESO), Antony" w:date="2023-06-07T17:42:00Z">
              <w:r w:rsidR="00C24B97">
                <w:t>STCP 06-1 (System Restoration)</w:t>
              </w:r>
            </w:ins>
          </w:p>
        </w:tc>
      </w:tr>
      <w:tr w:rsidR="006B23A1" w:rsidRPr="002020C5" w14:paraId="5B85D377" w14:textId="6F1B13A2" w:rsidTr="00F8667B">
        <w:trPr>
          <w:trHeight w:val="2033"/>
        </w:trPr>
        <w:tc>
          <w:tcPr>
            <w:tcW w:w="2405" w:type="dxa"/>
            <w:noWrap/>
          </w:tcPr>
          <w:p w14:paraId="7886B04F" w14:textId="77777777" w:rsidR="006B23A1" w:rsidRPr="002020C5" w:rsidRDefault="006B23A1" w:rsidP="00E3548C">
            <w:pPr>
              <w:pStyle w:val="ListParagraph"/>
              <w:numPr>
                <w:ilvl w:val="0"/>
                <w:numId w:val="6"/>
              </w:numPr>
            </w:pPr>
            <w:r w:rsidRPr="002020C5">
              <w:t>Migration from Resilient Auxiliary Supplies at TO Substations to Normal Auxiliary Supplies</w:t>
            </w:r>
          </w:p>
        </w:tc>
        <w:tc>
          <w:tcPr>
            <w:tcW w:w="6662" w:type="dxa"/>
          </w:tcPr>
          <w:p w14:paraId="6226C5A1" w14:textId="77777777" w:rsidR="006B23A1" w:rsidRPr="002020C5" w:rsidRDefault="006B23A1" w:rsidP="00E3548C">
            <w:pPr>
              <w:pStyle w:val="ListParagraph"/>
              <w:numPr>
                <w:ilvl w:val="0"/>
                <w:numId w:val="1"/>
              </w:numPr>
            </w:pPr>
            <w:r w:rsidRPr="002020C5">
              <w:t xml:space="preserve">Onshore TOs, OFTOs, DNOs &amp; IDNOs need to work collaboratively to understand which circuits supply the transmission substations normal auxiliary supplies and to be able to energise these circuits as soon as reasonably possible within 72hrs hence migrating from the resilient auxiliary supplies. This will maintain the operability of the transmission substations from (or before) 72hrs onwards by Network Operators. </w:t>
            </w:r>
          </w:p>
          <w:p w14:paraId="047896DF" w14:textId="77777777" w:rsidR="006B23A1" w:rsidRPr="002020C5" w:rsidRDefault="006B23A1" w:rsidP="00E3548C">
            <w:pPr>
              <w:pStyle w:val="ListParagraph"/>
              <w:numPr>
                <w:ilvl w:val="0"/>
                <w:numId w:val="1"/>
              </w:numPr>
            </w:pPr>
            <w:r w:rsidRPr="002020C5">
              <w:t xml:space="preserve">Where the network quickly returns to serviceability, the need of fuel for auxiliary supplies is reduced. All new design builds and refurbishments of transmission substations should consider a standardised approach for normal auxiliary LVAC power, such as from </w:t>
            </w:r>
            <w:proofErr w:type="gramStart"/>
            <w:r w:rsidRPr="002020C5">
              <w:t>a</w:t>
            </w:r>
            <w:proofErr w:type="gramEnd"/>
            <w:r w:rsidRPr="002020C5">
              <w:t xml:space="preserve"> SGT tertiary winding such that there is no reliance on supplies from another Network Operator’s system. </w:t>
            </w:r>
          </w:p>
          <w:p w14:paraId="21409346" w14:textId="77777777" w:rsidR="006B23A1" w:rsidRPr="002020C5" w:rsidRDefault="006B23A1" w:rsidP="00E3548C">
            <w:pPr>
              <w:pStyle w:val="ListParagraph"/>
              <w:numPr>
                <w:ilvl w:val="0"/>
                <w:numId w:val="1"/>
              </w:numPr>
            </w:pPr>
            <w:r w:rsidRPr="002020C5">
              <w:t>This would aid resilience of changing back to the normal auxiliary supply from the resilient supply</w:t>
            </w:r>
          </w:p>
        </w:tc>
        <w:tc>
          <w:tcPr>
            <w:tcW w:w="4881" w:type="dxa"/>
          </w:tcPr>
          <w:p w14:paraId="5AA736F2" w14:textId="77777777" w:rsidR="00A12D5A" w:rsidRDefault="00C24B97" w:rsidP="00864809">
            <w:pPr>
              <w:pStyle w:val="ListParagraph"/>
              <w:numPr>
                <w:ilvl w:val="0"/>
                <w:numId w:val="1"/>
              </w:numPr>
              <w:rPr>
                <w:ins w:id="24" w:author="Johnson (ESO), Antony" w:date="2023-06-07T17:45:00Z"/>
              </w:rPr>
            </w:pPr>
            <w:ins w:id="25" w:author="Johnson (ESO), Antony" w:date="2023-06-07T17:43:00Z">
              <w:r>
                <w:t>Section C Part three, section 5</w:t>
              </w:r>
            </w:ins>
            <w:ins w:id="26" w:author="Johnson (ESO), Antony" w:date="2023-06-07T17:44:00Z">
              <w:r w:rsidR="00A12D5A">
                <w:t>, Section D Part I cluse 2.2.6, STCP 06-1 (System Restoration)</w:t>
              </w:r>
            </w:ins>
          </w:p>
          <w:p w14:paraId="22428CB5" w14:textId="77777777" w:rsidR="00864809" w:rsidRDefault="00864809" w:rsidP="00864809">
            <w:pPr>
              <w:rPr>
                <w:ins w:id="27" w:author="Johnson (ESO), Antony" w:date="2023-06-07T17:45:00Z"/>
              </w:rPr>
            </w:pPr>
          </w:p>
          <w:p w14:paraId="5155DD34" w14:textId="77777777" w:rsidR="00864809" w:rsidRDefault="00864809" w:rsidP="00864809">
            <w:pPr>
              <w:rPr>
                <w:ins w:id="28" w:author="Johnson (ESO), Antony" w:date="2023-06-07T17:45:00Z"/>
              </w:rPr>
            </w:pPr>
          </w:p>
          <w:p w14:paraId="78B6B789" w14:textId="77777777" w:rsidR="00864809" w:rsidRDefault="00864809" w:rsidP="00864809">
            <w:pPr>
              <w:rPr>
                <w:ins w:id="29" w:author="Johnson (ESO), Antony" w:date="2023-06-07T17:45:00Z"/>
              </w:rPr>
            </w:pPr>
          </w:p>
          <w:p w14:paraId="51CFC276" w14:textId="77777777" w:rsidR="00864809" w:rsidRDefault="00864809" w:rsidP="00864809">
            <w:pPr>
              <w:rPr>
                <w:ins w:id="30" w:author="Johnson (ESO), Antony" w:date="2023-06-07T17:45:00Z"/>
              </w:rPr>
            </w:pPr>
          </w:p>
          <w:p w14:paraId="63831D26" w14:textId="77777777" w:rsidR="00864809" w:rsidRDefault="00864809" w:rsidP="00A01187">
            <w:pPr>
              <w:rPr>
                <w:ins w:id="31" w:author="Johnson (ESO), Antony" w:date="2023-06-07T17:45:00Z"/>
              </w:rPr>
            </w:pPr>
          </w:p>
          <w:p w14:paraId="7CCD19BF" w14:textId="1475B627" w:rsidR="00864809" w:rsidRPr="002020C5" w:rsidRDefault="00864809" w:rsidP="00864809">
            <w:pPr>
              <w:pStyle w:val="ListParagraph"/>
              <w:numPr>
                <w:ilvl w:val="0"/>
                <w:numId w:val="1"/>
              </w:numPr>
            </w:pPr>
            <w:ins w:id="32" w:author="Johnson (ESO), Antony" w:date="2023-06-07T17:45:00Z">
              <w:r>
                <w:t>STCP 16-1 (Investment Planning), Appendix I SQSS</w:t>
              </w:r>
            </w:ins>
          </w:p>
        </w:tc>
      </w:tr>
      <w:tr w:rsidR="006B23A1" w:rsidRPr="002020C5" w14:paraId="443A5D5A" w14:textId="31EE0ACC" w:rsidTr="00F8667B">
        <w:trPr>
          <w:trHeight w:val="2033"/>
        </w:trPr>
        <w:tc>
          <w:tcPr>
            <w:tcW w:w="2405" w:type="dxa"/>
            <w:noWrap/>
          </w:tcPr>
          <w:p w14:paraId="380E691A" w14:textId="77777777" w:rsidR="006B23A1" w:rsidRPr="002020C5" w:rsidRDefault="006B23A1" w:rsidP="00215165">
            <w:pPr>
              <w:pStyle w:val="ListParagraph"/>
              <w:numPr>
                <w:ilvl w:val="0"/>
                <w:numId w:val="6"/>
              </w:numPr>
            </w:pPr>
            <w:r w:rsidRPr="002020C5">
              <w:t>Network Operators &amp; Users</w:t>
            </w:r>
          </w:p>
        </w:tc>
        <w:tc>
          <w:tcPr>
            <w:tcW w:w="6662" w:type="dxa"/>
          </w:tcPr>
          <w:p w14:paraId="1BE2E15D" w14:textId="77777777" w:rsidR="006B23A1" w:rsidRPr="002020C5" w:rsidRDefault="006B23A1" w:rsidP="00E3548C">
            <w:pPr>
              <w:pStyle w:val="ListParagraph"/>
              <w:numPr>
                <w:ilvl w:val="0"/>
                <w:numId w:val="1"/>
              </w:numPr>
            </w:pPr>
            <w:r w:rsidRPr="002020C5">
              <w:t>Visibility of TOs’, OFTOs’, DNOs’ Network to the ESO.</w:t>
            </w:r>
          </w:p>
          <w:p w14:paraId="69EC7B3C" w14:textId="77777777" w:rsidR="006B23A1" w:rsidRDefault="006B23A1" w:rsidP="00E3548C">
            <w:pPr>
              <w:pStyle w:val="ListParagraph"/>
              <w:numPr>
                <w:ilvl w:val="1"/>
                <w:numId w:val="1"/>
              </w:numPr>
              <w:rPr>
                <w:ins w:id="33" w:author="Johnson (ESO), Antony" w:date="2023-06-07T17:55:00Z"/>
              </w:rPr>
            </w:pPr>
            <w:r w:rsidRPr="002020C5">
              <w:t xml:space="preserve"> For the DNO Network this is limited to assets within the DRZ as defined in the associated DRZP and any other assets as defined in the associated LJRP. </w:t>
            </w:r>
          </w:p>
          <w:p w14:paraId="7BDA4498" w14:textId="77777777" w:rsidR="002E1456" w:rsidRDefault="002E1456" w:rsidP="002E1456">
            <w:pPr>
              <w:rPr>
                <w:ins w:id="34" w:author="Johnson (ESO), Antony" w:date="2023-06-07T17:55:00Z"/>
              </w:rPr>
            </w:pPr>
          </w:p>
          <w:p w14:paraId="6CCB88F1" w14:textId="77777777" w:rsidR="002E1456" w:rsidRDefault="002E1456" w:rsidP="002E1456">
            <w:pPr>
              <w:rPr>
                <w:ins w:id="35" w:author="Johnson (ESO), Antony" w:date="2023-06-07T17:55:00Z"/>
              </w:rPr>
            </w:pPr>
          </w:p>
          <w:p w14:paraId="267CC85E" w14:textId="77777777" w:rsidR="002E1456" w:rsidRPr="002020C5" w:rsidRDefault="002E1456" w:rsidP="00A01187"/>
          <w:p w14:paraId="30408D75" w14:textId="77777777" w:rsidR="006B23A1" w:rsidRPr="002020C5" w:rsidRDefault="006B23A1" w:rsidP="00E3548C">
            <w:pPr>
              <w:pStyle w:val="ListParagraph"/>
              <w:numPr>
                <w:ilvl w:val="0"/>
                <w:numId w:val="1"/>
              </w:numPr>
            </w:pPr>
            <w:r w:rsidRPr="002020C5">
              <w:t xml:space="preserve">Communication between TOs’, OFTOs’ and the ESO </w:t>
            </w:r>
          </w:p>
          <w:p w14:paraId="377F811E" w14:textId="77777777" w:rsidR="006B23A1" w:rsidRPr="002020C5" w:rsidRDefault="006B23A1" w:rsidP="00E3548C">
            <w:pPr>
              <w:pStyle w:val="ListParagraph"/>
              <w:numPr>
                <w:ilvl w:val="1"/>
                <w:numId w:val="1"/>
              </w:numPr>
            </w:pPr>
            <w:r w:rsidRPr="002020C5">
              <w:lastRenderedPageBreak/>
              <w:t xml:space="preserve">There is a need for </w:t>
            </w:r>
            <w:r w:rsidRPr="002020C5">
              <w:rPr>
                <w:b/>
                <w:bCs/>
              </w:rPr>
              <w:t>resilience of assets</w:t>
            </w:r>
            <w:r w:rsidRPr="002020C5">
              <w:t xml:space="preserve"> required to facilitate visibility and communication of user control points to the ESO and user control points to their sites. </w:t>
            </w:r>
          </w:p>
          <w:p w14:paraId="31893DE8" w14:textId="77777777" w:rsidR="006B23A1" w:rsidRPr="002020C5" w:rsidRDefault="006B23A1" w:rsidP="00E3548C">
            <w:pPr>
              <w:pStyle w:val="ListParagraph"/>
              <w:numPr>
                <w:ilvl w:val="1"/>
                <w:numId w:val="1"/>
              </w:numPr>
            </w:pPr>
            <w:r w:rsidRPr="002020C5">
              <w:t xml:space="preserve">There needs to be </w:t>
            </w:r>
            <w:r w:rsidRPr="002020C5">
              <w:rPr>
                <w:b/>
                <w:bCs/>
              </w:rPr>
              <w:t>operational capability resilience to</w:t>
            </w:r>
            <w:r w:rsidRPr="002020C5">
              <w:t xml:space="preserve"> any extended loss of supply within ESO, TOs’, OFTOs’, </w:t>
            </w:r>
            <w:proofErr w:type="gramStart"/>
            <w:r w:rsidRPr="002020C5">
              <w:t>DNOs’</w:t>
            </w:r>
            <w:proofErr w:type="gramEnd"/>
            <w:r w:rsidRPr="002020C5">
              <w:t xml:space="preserve"> and Users’ control points. The visibility and communication requirements above are required for restoration.</w:t>
            </w:r>
          </w:p>
        </w:tc>
        <w:tc>
          <w:tcPr>
            <w:tcW w:w="4881" w:type="dxa"/>
          </w:tcPr>
          <w:p w14:paraId="085D62C3" w14:textId="4D451EEF" w:rsidR="006B23A1" w:rsidRDefault="00D170F9" w:rsidP="00E3548C">
            <w:pPr>
              <w:pStyle w:val="ListParagraph"/>
              <w:numPr>
                <w:ilvl w:val="0"/>
                <w:numId w:val="1"/>
              </w:numPr>
              <w:rPr>
                <w:ins w:id="36" w:author="Johnson (ESO), Antony" w:date="2023-06-07T17:57:00Z"/>
              </w:rPr>
            </w:pPr>
            <w:ins w:id="37" w:author="Johnson (ESO), Antony" w:date="2023-06-07T17:46:00Z">
              <w:r>
                <w:lastRenderedPageBreak/>
                <w:t>Section D Part I Sectio</w:t>
              </w:r>
            </w:ins>
            <w:ins w:id="38" w:author="Johnson (ESO), Antony" w:date="2023-06-07T17:47:00Z">
              <w:r>
                <w:t xml:space="preserve">n 2.2.6, </w:t>
              </w:r>
              <w:r w:rsidR="0027629E">
                <w:t>Section J – Critical Tools and Facilities, Section C Part Three – Section 5</w:t>
              </w:r>
            </w:ins>
            <w:ins w:id="39" w:author="Johnson (ESO), Antony" w:date="2023-06-07T17:48:00Z">
              <w:r w:rsidR="0027629E">
                <w:t xml:space="preserve"> – DNO </w:t>
              </w:r>
              <w:r w:rsidR="009E5BCD">
                <w:t>obligations are covered by Grid Code – CC.6.4.5 and ECC.6.4.6</w:t>
              </w:r>
              <w:r w:rsidR="00730A5B">
                <w:t xml:space="preserve">, </w:t>
              </w:r>
            </w:ins>
            <w:ins w:id="40" w:author="Johnson (ESO), Antony" w:date="2023-06-07T17:50:00Z">
              <w:r w:rsidR="005360D7" w:rsidRPr="00094318">
                <w:t xml:space="preserve">STCP </w:t>
              </w:r>
            </w:ins>
            <w:ins w:id="41" w:author="Johnson (ESO), Antony" w:date="2023-06-07T17:51:00Z">
              <w:r w:rsidR="0047250B" w:rsidRPr="00094318">
                <w:t>04 -2 (</w:t>
              </w:r>
              <w:r w:rsidR="00140CA4" w:rsidRPr="00094318">
                <w:t>Real Time data link</w:t>
              </w:r>
            </w:ins>
            <w:ins w:id="42" w:author="Johnson (ESO), Antony" w:date="2023-06-09T11:09:00Z">
              <w:r w:rsidR="00094318">
                <w:t xml:space="preserve"> Management</w:t>
              </w:r>
            </w:ins>
            <w:ins w:id="43" w:author="Johnson (ESO), Antony" w:date="2023-06-07T17:51:00Z">
              <w:r w:rsidR="00140CA4" w:rsidRPr="00094318">
                <w:t xml:space="preserve">), </w:t>
              </w:r>
            </w:ins>
            <w:ins w:id="44" w:author="Johnson (ESO), Antony" w:date="2023-06-07T17:54:00Z">
              <w:r w:rsidR="0019149D" w:rsidRPr="00094318">
                <w:t>STCP 04-3 (</w:t>
              </w:r>
              <w:r w:rsidR="002E1456" w:rsidRPr="00094318">
                <w:t>Real Time Data Provision)</w:t>
              </w:r>
            </w:ins>
          </w:p>
          <w:p w14:paraId="1F00CD10" w14:textId="77777777" w:rsidR="00065C0A" w:rsidRDefault="00065C0A" w:rsidP="00A01187">
            <w:pPr>
              <w:pStyle w:val="ListParagraph"/>
              <w:ind w:left="360"/>
              <w:rPr>
                <w:ins w:id="45" w:author="Johnson (ESO), Antony" w:date="2023-06-07T17:55:00Z"/>
              </w:rPr>
            </w:pPr>
          </w:p>
          <w:p w14:paraId="1420F706" w14:textId="5670F397" w:rsidR="002E1456" w:rsidRPr="002020C5" w:rsidRDefault="00FD42EE" w:rsidP="00E3548C">
            <w:pPr>
              <w:pStyle w:val="ListParagraph"/>
              <w:numPr>
                <w:ilvl w:val="0"/>
                <w:numId w:val="1"/>
              </w:numPr>
            </w:pPr>
            <w:ins w:id="46" w:author="Johnson (ESO), Antony" w:date="2023-06-07T17:55:00Z">
              <w:r>
                <w:t>STC Section D Part I clause 2.2.6</w:t>
              </w:r>
            </w:ins>
            <w:ins w:id="47" w:author="Johnson (ESO), Antony" w:date="2023-06-07T17:56:00Z">
              <w:r>
                <w:t xml:space="preserve">, </w:t>
              </w:r>
            </w:ins>
            <w:ins w:id="48" w:author="Johnson (ESO), Antony" w:date="2023-06-07T17:57:00Z">
              <w:r w:rsidR="00065C0A">
                <w:t xml:space="preserve">Section K, </w:t>
              </w:r>
            </w:ins>
            <w:ins w:id="49" w:author="Johnson (ESO), Antony" w:date="2023-06-07T17:56:00Z">
              <w:r>
                <w:t>STCP 0</w:t>
              </w:r>
              <w:r w:rsidR="00065C0A">
                <w:t xml:space="preserve">4-5 </w:t>
              </w:r>
            </w:ins>
            <w:ins w:id="50" w:author="Johnson (ESO), Antony" w:date="2023-06-07T17:57:00Z">
              <w:r w:rsidR="00065C0A">
                <w:t>(</w:t>
              </w:r>
            </w:ins>
            <w:ins w:id="51" w:author="Johnson (ESO), Antony" w:date="2023-06-07T17:56:00Z">
              <w:r w:rsidR="00065C0A">
                <w:t>Operati</w:t>
              </w:r>
            </w:ins>
            <w:ins w:id="52" w:author="Johnson (ESO), Antony" w:date="2023-06-07T17:57:00Z">
              <w:r w:rsidR="00065C0A">
                <w:t xml:space="preserve">onal Telephony), </w:t>
              </w:r>
            </w:ins>
          </w:p>
        </w:tc>
      </w:tr>
      <w:tr w:rsidR="006B23A1" w:rsidRPr="002020C5" w14:paraId="334353DC" w14:textId="7FC97B4C" w:rsidTr="00F8667B">
        <w:trPr>
          <w:trHeight w:val="2033"/>
        </w:trPr>
        <w:tc>
          <w:tcPr>
            <w:tcW w:w="2405" w:type="dxa"/>
            <w:noWrap/>
          </w:tcPr>
          <w:p w14:paraId="0E1C168C" w14:textId="77777777" w:rsidR="006B23A1" w:rsidRPr="002020C5" w:rsidRDefault="006B23A1" w:rsidP="00E3548C">
            <w:pPr>
              <w:pStyle w:val="ListParagraph"/>
              <w:numPr>
                <w:ilvl w:val="0"/>
                <w:numId w:val="6"/>
              </w:numPr>
            </w:pPr>
            <w:r w:rsidRPr="002020C5">
              <w:t>Network Design</w:t>
            </w:r>
          </w:p>
        </w:tc>
        <w:tc>
          <w:tcPr>
            <w:tcW w:w="6662" w:type="dxa"/>
          </w:tcPr>
          <w:p w14:paraId="6699ABF5" w14:textId="77777777" w:rsidR="006B23A1" w:rsidRPr="002020C5" w:rsidRDefault="006B23A1" w:rsidP="00E3548C">
            <w:pPr>
              <w:pStyle w:val="ListParagraph"/>
              <w:numPr>
                <w:ilvl w:val="0"/>
                <w:numId w:val="1"/>
              </w:numPr>
            </w:pPr>
            <w:r w:rsidRPr="002020C5">
              <w:t xml:space="preserve">Proposed changes to the TO’s and OFTO’s systems and the connection of new Users, should be </w:t>
            </w:r>
            <w:r w:rsidRPr="002020C5">
              <w:rPr>
                <w:b/>
                <w:bCs/>
              </w:rPr>
              <w:t>designed and built to be able to operate in a restoration situation</w:t>
            </w:r>
            <w:r w:rsidRPr="002020C5">
              <w:t xml:space="preserve"> with an </w:t>
            </w:r>
            <w:r w:rsidRPr="002020C5">
              <w:rPr>
                <w:b/>
                <w:bCs/>
              </w:rPr>
              <w:t>electrically weak network</w:t>
            </w:r>
            <w:r w:rsidRPr="002020C5">
              <w:t xml:space="preserve"> i.e., considering reactive gain, inertia, </w:t>
            </w:r>
            <w:proofErr w:type="gramStart"/>
            <w:r w:rsidRPr="002020C5">
              <w:t>inrush</w:t>
            </w:r>
            <w:proofErr w:type="gramEnd"/>
            <w:r w:rsidRPr="002020C5">
              <w:t xml:space="preserve"> and the ability to energise and operate these with limited generator capability. </w:t>
            </w:r>
          </w:p>
          <w:p w14:paraId="3066D190" w14:textId="77777777" w:rsidR="006B23A1" w:rsidRPr="002020C5" w:rsidRDefault="006B23A1" w:rsidP="00E3548C">
            <w:pPr>
              <w:pStyle w:val="ListParagraph"/>
              <w:numPr>
                <w:ilvl w:val="0"/>
                <w:numId w:val="1"/>
              </w:numPr>
            </w:pPr>
            <w:r w:rsidRPr="002020C5">
              <w:t>These requirements partly exist within the existing frameworks for TOs, but the STC requires further review to ensure requirements are fit for purpose. The framework needs developing/updating to ensure OFTOs have similar requirements to the onshore TOs.</w:t>
            </w:r>
          </w:p>
          <w:p w14:paraId="738248F1" w14:textId="77777777" w:rsidR="006B23A1" w:rsidRPr="002020C5" w:rsidRDefault="006B23A1" w:rsidP="00E3548C"/>
          <w:p w14:paraId="68353844" w14:textId="77777777" w:rsidR="006B23A1" w:rsidRPr="002020C5" w:rsidRDefault="006B23A1" w:rsidP="00E3548C">
            <w:pPr>
              <w:pStyle w:val="ListParagraph"/>
              <w:numPr>
                <w:ilvl w:val="0"/>
                <w:numId w:val="5"/>
              </w:numPr>
            </w:pPr>
            <w:r w:rsidRPr="002020C5">
              <w:t xml:space="preserve">Proposals for network design that may be included in the STC </w:t>
            </w:r>
          </w:p>
          <w:p w14:paraId="5CBC6623" w14:textId="77777777" w:rsidR="006B23A1" w:rsidRPr="002020C5" w:rsidRDefault="006B23A1" w:rsidP="00E3548C">
            <w:pPr>
              <w:pStyle w:val="ListParagraph"/>
              <w:numPr>
                <w:ilvl w:val="1"/>
                <w:numId w:val="5"/>
              </w:numPr>
              <w:rPr>
                <w:b/>
                <w:bCs/>
              </w:rPr>
            </w:pPr>
            <w:r w:rsidRPr="002020C5">
              <w:t xml:space="preserve">Each user </w:t>
            </w:r>
            <w:r w:rsidRPr="002020C5">
              <w:rPr>
                <w:b/>
                <w:bCs/>
              </w:rPr>
              <w:t>connection point will have a network designed around</w:t>
            </w:r>
            <w:r w:rsidRPr="002020C5">
              <w:t xml:space="preserve"> it to be able to energise </w:t>
            </w:r>
            <w:r w:rsidRPr="002020C5">
              <w:rPr>
                <w:b/>
                <w:bCs/>
              </w:rPr>
              <w:t>a 0MW output</w:t>
            </w:r>
            <w:r w:rsidRPr="002020C5">
              <w:t xml:space="preserve"> to sufficient demand to </w:t>
            </w:r>
            <w:r w:rsidRPr="002020C5">
              <w:rPr>
                <w:b/>
                <w:bCs/>
              </w:rPr>
              <w:t>load the generator above SEL</w:t>
            </w:r>
            <w:r w:rsidRPr="002020C5">
              <w:t xml:space="preserve">, with only the </w:t>
            </w:r>
            <w:r w:rsidRPr="002020C5">
              <w:rPr>
                <w:b/>
                <w:bCs/>
              </w:rPr>
              <w:t xml:space="preserve">reactive power from that User. </w:t>
            </w:r>
          </w:p>
          <w:p w14:paraId="42A739F6" w14:textId="77777777" w:rsidR="006B23A1" w:rsidRPr="002020C5" w:rsidRDefault="006B23A1" w:rsidP="00E3548C">
            <w:pPr>
              <w:pStyle w:val="ListParagraph"/>
              <w:numPr>
                <w:ilvl w:val="1"/>
                <w:numId w:val="5"/>
              </w:numPr>
            </w:pPr>
            <w:r w:rsidRPr="002020C5">
              <w:t xml:space="preserve">No Load gain between adjacent substations must be designed so that it can be energised within a restoration situation. (i.e., circuit busbars and associate reactive plant) This would include energising from Anchor Generator/ Top up services to demand, and then other CUSC Parties. </w:t>
            </w:r>
          </w:p>
          <w:p w14:paraId="246765C4" w14:textId="77777777" w:rsidR="006B23A1" w:rsidRPr="002020C5" w:rsidRDefault="006B23A1" w:rsidP="00E3548C">
            <w:pPr>
              <w:pStyle w:val="ListParagraph"/>
              <w:numPr>
                <w:ilvl w:val="1"/>
                <w:numId w:val="5"/>
              </w:numPr>
            </w:pPr>
            <w:r w:rsidRPr="002020C5">
              <w:t xml:space="preserve">Once a power island is created with RC, </w:t>
            </w:r>
            <w:proofErr w:type="gramStart"/>
            <w:r w:rsidRPr="002020C5">
              <w:t>Network</w:t>
            </w:r>
            <w:proofErr w:type="gramEnd"/>
            <w:r w:rsidRPr="002020C5">
              <w:t xml:space="preserve"> and demand, it must be possible to energise to the next user on the network to either offer auxiliary supplies or to Synchronise Power Islands. </w:t>
            </w:r>
          </w:p>
          <w:p w14:paraId="2DB7CA0D" w14:textId="77777777" w:rsidR="006B23A1" w:rsidRPr="002020C5" w:rsidRDefault="006B23A1" w:rsidP="00E3548C">
            <w:pPr>
              <w:pStyle w:val="ListParagraph"/>
              <w:numPr>
                <w:ilvl w:val="1"/>
                <w:numId w:val="5"/>
              </w:numPr>
            </w:pPr>
            <w:r w:rsidRPr="002020C5">
              <w:lastRenderedPageBreak/>
              <w:t xml:space="preserve">The ability to deliver reactive compensation in steps of up to 60Mvar from a proportion of reactive equipment. Enabling utilisation of this equipment during a restoration. </w:t>
            </w:r>
          </w:p>
          <w:p w14:paraId="7ECF10E3" w14:textId="77777777" w:rsidR="006B23A1" w:rsidRPr="002020C5" w:rsidRDefault="006B23A1" w:rsidP="00E3548C">
            <w:pPr>
              <w:pStyle w:val="ListParagraph"/>
              <w:numPr>
                <w:ilvl w:val="1"/>
                <w:numId w:val="5"/>
              </w:numPr>
            </w:pPr>
            <w:r w:rsidRPr="002020C5">
              <w:t>Compensation equipment, such as Static Compensators and SVCs should be energised and used within initial stages of a restoration.</w:t>
            </w:r>
          </w:p>
          <w:p w14:paraId="68C7CF32" w14:textId="77777777" w:rsidR="006B23A1" w:rsidRPr="002020C5" w:rsidRDefault="006B23A1" w:rsidP="00E3548C">
            <w:pPr>
              <w:pStyle w:val="ListParagraph"/>
              <w:numPr>
                <w:ilvl w:val="1"/>
                <w:numId w:val="5"/>
              </w:numPr>
            </w:pPr>
            <w:r w:rsidRPr="002020C5">
              <w:t>The ability to utilise Offshore Networks as part of the Restoration Process.</w:t>
            </w:r>
          </w:p>
        </w:tc>
        <w:tc>
          <w:tcPr>
            <w:tcW w:w="4881" w:type="dxa"/>
          </w:tcPr>
          <w:p w14:paraId="13B0EC10" w14:textId="77777777" w:rsidR="00B32164" w:rsidRDefault="0056486C" w:rsidP="00E3548C">
            <w:pPr>
              <w:pStyle w:val="ListParagraph"/>
              <w:numPr>
                <w:ilvl w:val="0"/>
                <w:numId w:val="1"/>
              </w:numPr>
              <w:rPr>
                <w:ins w:id="53" w:author="Johnson (ESO), Antony" w:date="2023-06-07T17:59:00Z"/>
              </w:rPr>
            </w:pPr>
            <w:ins w:id="54" w:author="Johnson (ESO), Antony" w:date="2023-06-07T17:58:00Z">
              <w:r>
                <w:lastRenderedPageBreak/>
                <w:t>STCP 16-1 (Inve</w:t>
              </w:r>
            </w:ins>
            <w:ins w:id="55" w:author="Johnson (ESO), Antony" w:date="2023-06-07T17:59:00Z">
              <w:r>
                <w:t>stment Planning)</w:t>
              </w:r>
            </w:ins>
            <w:ins w:id="56" w:author="Johnson (ESO), Antony" w:date="2023-06-07T17:58:00Z">
              <w:r>
                <w:t xml:space="preserve">, </w:t>
              </w:r>
              <w:r w:rsidR="003252B6">
                <w:t>SQSS App</w:t>
              </w:r>
              <w:r>
                <w:t>endix I</w:t>
              </w:r>
            </w:ins>
            <w:ins w:id="57" w:author="Johnson (ESO), Antony" w:date="2023-06-07T17:59:00Z">
              <w:r w:rsidR="00B32164">
                <w:t>.</w:t>
              </w:r>
            </w:ins>
          </w:p>
          <w:p w14:paraId="1887F04B" w14:textId="77777777" w:rsidR="00B32164" w:rsidRDefault="00B32164" w:rsidP="00B32164">
            <w:pPr>
              <w:rPr>
                <w:ins w:id="58" w:author="Johnson (ESO), Antony" w:date="2023-06-07T17:59:00Z"/>
              </w:rPr>
            </w:pPr>
          </w:p>
          <w:p w14:paraId="14B4EA6E" w14:textId="77777777" w:rsidR="00B32164" w:rsidRDefault="00B32164" w:rsidP="00B32164">
            <w:pPr>
              <w:rPr>
                <w:ins w:id="59" w:author="Johnson (ESO), Antony" w:date="2023-06-07T17:59:00Z"/>
              </w:rPr>
            </w:pPr>
          </w:p>
          <w:p w14:paraId="469F26E4" w14:textId="77777777" w:rsidR="00B32164" w:rsidRDefault="00B32164" w:rsidP="00B32164">
            <w:pPr>
              <w:rPr>
                <w:ins w:id="60" w:author="Johnson (ESO), Antony" w:date="2023-06-07T17:59:00Z"/>
              </w:rPr>
            </w:pPr>
          </w:p>
          <w:p w14:paraId="1A2BED80" w14:textId="77777777" w:rsidR="00B32164" w:rsidRDefault="00B32164" w:rsidP="00B32164">
            <w:pPr>
              <w:rPr>
                <w:ins w:id="61" w:author="Johnson (ESO), Antony" w:date="2023-06-07T17:59:00Z"/>
              </w:rPr>
            </w:pPr>
          </w:p>
          <w:p w14:paraId="5A41E997" w14:textId="77777777" w:rsidR="00B32164" w:rsidRDefault="00B32164" w:rsidP="00B32164">
            <w:pPr>
              <w:rPr>
                <w:ins w:id="62" w:author="Johnson (ESO), Antony" w:date="2023-06-07T17:59:00Z"/>
              </w:rPr>
            </w:pPr>
          </w:p>
          <w:p w14:paraId="734C4555" w14:textId="77777777" w:rsidR="00B32164" w:rsidRDefault="00B32164" w:rsidP="00B32164">
            <w:pPr>
              <w:rPr>
                <w:ins w:id="63" w:author="Johnson (ESO), Antony" w:date="2023-06-07T17:59:00Z"/>
              </w:rPr>
            </w:pPr>
          </w:p>
          <w:p w14:paraId="68B41C63" w14:textId="77777777" w:rsidR="00B32164" w:rsidRDefault="00B32164" w:rsidP="00B32164">
            <w:pPr>
              <w:rPr>
                <w:ins w:id="64" w:author="Johnson (ESO), Antony" w:date="2023-06-07T17:59:00Z"/>
              </w:rPr>
            </w:pPr>
          </w:p>
          <w:p w14:paraId="52C48CA9" w14:textId="77777777" w:rsidR="00B32164" w:rsidRDefault="00B32164" w:rsidP="00B32164">
            <w:pPr>
              <w:rPr>
                <w:ins w:id="65" w:author="Johnson (ESO), Antony" w:date="2023-06-07T17:59:00Z"/>
              </w:rPr>
            </w:pPr>
          </w:p>
          <w:p w14:paraId="7042FC0D" w14:textId="77777777" w:rsidR="00B32164" w:rsidRDefault="00B32164" w:rsidP="00A01187">
            <w:pPr>
              <w:rPr>
                <w:ins w:id="66" w:author="Johnson (ESO), Antony" w:date="2023-06-07T17:59:00Z"/>
              </w:rPr>
            </w:pPr>
          </w:p>
          <w:p w14:paraId="5AD5E69A" w14:textId="1CE210D4" w:rsidR="00B32164" w:rsidRDefault="00B32164" w:rsidP="00B32164">
            <w:pPr>
              <w:pStyle w:val="ListParagraph"/>
              <w:numPr>
                <w:ilvl w:val="0"/>
                <w:numId w:val="1"/>
              </w:numPr>
              <w:rPr>
                <w:ins w:id="67" w:author="Johnson (ESO), Antony" w:date="2023-06-07T17:59:00Z"/>
              </w:rPr>
            </w:pPr>
            <w:ins w:id="68" w:author="Johnson (ESO), Antony" w:date="2023-06-07T17:59:00Z">
              <w:r>
                <w:t>STCP 16-1 (Investment Planning), SQSS Appendix I</w:t>
              </w:r>
            </w:ins>
            <w:ins w:id="69" w:author="Johnson (ESO), Antony" w:date="2023-06-07T18:00:00Z">
              <w:r w:rsidR="005163F7">
                <w:t>, STCP 06-1 (System Restoration)</w:t>
              </w:r>
            </w:ins>
          </w:p>
          <w:p w14:paraId="6F8C082B" w14:textId="7C02D4F6" w:rsidR="006B23A1" w:rsidRPr="002020C5" w:rsidRDefault="0056486C" w:rsidP="00A01187">
            <w:ins w:id="70" w:author="Johnson (ESO), Antony" w:date="2023-06-07T17:58:00Z">
              <w:r>
                <w:t xml:space="preserve"> </w:t>
              </w:r>
            </w:ins>
          </w:p>
        </w:tc>
      </w:tr>
      <w:tr w:rsidR="006B23A1" w:rsidRPr="002020C5" w14:paraId="64269581" w14:textId="4E00E6A1" w:rsidTr="00F8667B">
        <w:trPr>
          <w:trHeight w:val="2033"/>
        </w:trPr>
        <w:tc>
          <w:tcPr>
            <w:tcW w:w="2405" w:type="dxa"/>
            <w:noWrap/>
          </w:tcPr>
          <w:p w14:paraId="38F4EFEC" w14:textId="77777777" w:rsidR="006B23A1" w:rsidRPr="002020C5" w:rsidRDefault="006B23A1" w:rsidP="00E3548C">
            <w:pPr>
              <w:pStyle w:val="ListParagraph"/>
              <w:numPr>
                <w:ilvl w:val="0"/>
                <w:numId w:val="6"/>
              </w:numPr>
            </w:pPr>
            <w:r w:rsidRPr="002020C5">
              <w:t>Protection Systems</w:t>
            </w:r>
          </w:p>
        </w:tc>
        <w:tc>
          <w:tcPr>
            <w:tcW w:w="6662" w:type="dxa"/>
          </w:tcPr>
          <w:p w14:paraId="27A4F1C6" w14:textId="77777777" w:rsidR="006B23A1" w:rsidRPr="002020C5" w:rsidRDefault="006B23A1" w:rsidP="00E3548C">
            <w:pPr>
              <w:pStyle w:val="ListParagraph"/>
              <w:numPr>
                <w:ilvl w:val="0"/>
                <w:numId w:val="1"/>
              </w:numPr>
            </w:pPr>
            <w:r w:rsidRPr="002020C5">
              <w:t xml:space="preserve">Transmission systems owned/operated by TOs, OFTOs and Interconnectors should have the ability to change between predefined protection and </w:t>
            </w:r>
            <w:r w:rsidRPr="002020C5">
              <w:rPr>
                <w:b/>
                <w:bCs/>
              </w:rPr>
              <w:t xml:space="preserve">control </w:t>
            </w:r>
            <w:r w:rsidRPr="002020C5">
              <w:t>settings as required during the restoration, to align with the system strength.</w:t>
            </w:r>
          </w:p>
          <w:p w14:paraId="7DDC05E1" w14:textId="77777777" w:rsidR="006B23A1" w:rsidRPr="002020C5" w:rsidRDefault="006B23A1" w:rsidP="00E3548C">
            <w:pPr>
              <w:pStyle w:val="ListParagraph"/>
              <w:numPr>
                <w:ilvl w:val="0"/>
                <w:numId w:val="1"/>
              </w:numPr>
            </w:pPr>
            <w:r w:rsidRPr="002020C5">
              <w:t xml:space="preserve"> For equipment and personnel safety, there needs to be the capability for protection to operate at different </w:t>
            </w:r>
            <w:r w:rsidRPr="002020C5">
              <w:rPr>
                <w:b/>
                <w:bCs/>
              </w:rPr>
              <w:t xml:space="preserve">fault </w:t>
            </w:r>
            <w:proofErr w:type="spellStart"/>
            <w:r w:rsidRPr="002020C5">
              <w:rPr>
                <w:b/>
                <w:bCs/>
              </w:rPr>
              <w:t>infeeds</w:t>
            </w:r>
            <w:proofErr w:type="spellEnd"/>
            <w:r w:rsidRPr="002020C5">
              <w:t xml:space="preserve"> that could realistically be expected during the implementation of a LJRP or DRZP.</w:t>
            </w:r>
          </w:p>
        </w:tc>
        <w:tc>
          <w:tcPr>
            <w:tcW w:w="4881" w:type="dxa"/>
          </w:tcPr>
          <w:p w14:paraId="53BDD07D" w14:textId="77777777" w:rsidR="006B23A1" w:rsidRDefault="005D0ECC" w:rsidP="00E3548C">
            <w:pPr>
              <w:pStyle w:val="ListParagraph"/>
              <w:numPr>
                <w:ilvl w:val="0"/>
                <w:numId w:val="1"/>
              </w:numPr>
              <w:rPr>
                <w:ins w:id="71" w:author="Johnson (ESO), Antony" w:date="2023-06-07T18:03:00Z"/>
              </w:rPr>
            </w:pPr>
            <w:ins w:id="72" w:author="Johnson (ESO), Antony" w:date="2023-06-07T18:00:00Z">
              <w:r>
                <w:t xml:space="preserve">Section D Part I clause 2.2.6, </w:t>
              </w:r>
            </w:ins>
            <w:ins w:id="73" w:author="Johnson (ESO), Antony" w:date="2023-06-07T18:02:00Z">
              <w:r w:rsidR="00285606">
                <w:t xml:space="preserve">Section C Part three, section 5, </w:t>
              </w:r>
            </w:ins>
            <w:ins w:id="74" w:author="Johnson (ESO), Antony" w:date="2023-06-07T18:00:00Z">
              <w:r>
                <w:t>STCP 16-1 (</w:t>
              </w:r>
            </w:ins>
            <w:ins w:id="75" w:author="Johnson (ESO), Antony" w:date="2023-06-07T18:01:00Z">
              <w:r>
                <w:t xml:space="preserve">Investment Planning) </w:t>
              </w:r>
            </w:ins>
          </w:p>
          <w:p w14:paraId="6F01FE3C" w14:textId="77777777" w:rsidR="00561294" w:rsidRDefault="00561294" w:rsidP="00E3548C">
            <w:pPr>
              <w:pStyle w:val="ListParagraph"/>
              <w:numPr>
                <w:ilvl w:val="0"/>
                <w:numId w:val="1"/>
              </w:numPr>
              <w:rPr>
                <w:ins w:id="76" w:author="Johnson (ESO), Antony" w:date="2023-06-07T18:03:00Z"/>
              </w:rPr>
            </w:pPr>
          </w:p>
          <w:p w14:paraId="139C9E36" w14:textId="2FCB3829" w:rsidR="00561294" w:rsidRPr="002020C5" w:rsidRDefault="00561294" w:rsidP="00E3548C">
            <w:pPr>
              <w:pStyle w:val="ListParagraph"/>
              <w:numPr>
                <w:ilvl w:val="0"/>
                <w:numId w:val="1"/>
              </w:numPr>
            </w:pPr>
            <w:ins w:id="77" w:author="Johnson (ESO), Antony" w:date="2023-06-07T18:03:00Z">
              <w:r>
                <w:t xml:space="preserve">Section C Part three, section 5, </w:t>
              </w:r>
            </w:ins>
            <w:ins w:id="78" w:author="Johnson (ESO), Antony" w:date="2023-06-07T18:04:00Z">
              <w:r w:rsidR="00B10166">
                <w:t xml:space="preserve">Section D Part I clause 2.2.6, </w:t>
              </w:r>
            </w:ins>
            <w:ins w:id="79" w:author="Johnson (ESO), Antony" w:date="2023-06-07T18:03:00Z">
              <w:r>
                <w:t>STCP 16-1 (Investment Planning)</w:t>
              </w:r>
            </w:ins>
          </w:p>
        </w:tc>
      </w:tr>
      <w:tr w:rsidR="006B23A1" w:rsidRPr="002020C5" w14:paraId="06762F1A" w14:textId="13050087" w:rsidTr="00F8667B">
        <w:trPr>
          <w:trHeight w:val="2033"/>
        </w:trPr>
        <w:tc>
          <w:tcPr>
            <w:tcW w:w="2405" w:type="dxa"/>
            <w:noWrap/>
          </w:tcPr>
          <w:p w14:paraId="37425E64" w14:textId="77777777" w:rsidR="006B23A1" w:rsidRPr="002020C5" w:rsidRDefault="006B23A1" w:rsidP="00E3548C">
            <w:pPr>
              <w:pStyle w:val="ListParagraph"/>
              <w:numPr>
                <w:ilvl w:val="0"/>
                <w:numId w:val="6"/>
              </w:numPr>
            </w:pPr>
            <w:r w:rsidRPr="002020C5">
              <w:t>Operational Capability</w:t>
            </w:r>
          </w:p>
        </w:tc>
        <w:tc>
          <w:tcPr>
            <w:tcW w:w="6662" w:type="dxa"/>
          </w:tcPr>
          <w:p w14:paraId="082BE4B8" w14:textId="77777777" w:rsidR="006B23A1" w:rsidRPr="002020C5" w:rsidRDefault="006B23A1" w:rsidP="00E3548C">
            <w:pPr>
              <w:pStyle w:val="ListParagraph"/>
              <w:numPr>
                <w:ilvl w:val="0"/>
                <w:numId w:val="1"/>
              </w:numPr>
            </w:pPr>
            <w:r w:rsidRPr="002020C5">
              <w:t xml:space="preserve">Transmission systems owned/operated by TOs, OFTOs and Interconnectors should have sufficient operational capacity to energise a skeleton network across Great Britain, all </w:t>
            </w:r>
            <w:r w:rsidRPr="002020C5">
              <w:rPr>
                <w:b/>
                <w:bCs/>
              </w:rPr>
              <w:t>substations energised</w:t>
            </w:r>
            <w:r w:rsidRPr="002020C5">
              <w:t xml:space="preserve"> by at least </w:t>
            </w:r>
            <w:r w:rsidRPr="002020C5">
              <w:rPr>
                <w:b/>
                <w:bCs/>
              </w:rPr>
              <w:t>one transmission circuit within 24 hours</w:t>
            </w:r>
            <w:r w:rsidRPr="002020C5">
              <w:t xml:space="preserve">. This will need to take account of the time taken by other parties undertaking their tasks, </w:t>
            </w:r>
            <w:proofErr w:type="gramStart"/>
            <w:r w:rsidRPr="002020C5">
              <w:t>e.g.</w:t>
            </w:r>
            <w:proofErr w:type="gramEnd"/>
            <w:r w:rsidRPr="002020C5">
              <w:t xml:space="preserve"> DNOs to switch to restore customer supplies. TOs, OFTOs and Interconnectors should:</w:t>
            </w:r>
          </w:p>
          <w:p w14:paraId="16F217C6" w14:textId="77777777" w:rsidR="006B23A1" w:rsidRPr="002020C5" w:rsidRDefault="006B23A1" w:rsidP="00E3548C">
            <w:pPr>
              <w:pStyle w:val="ListParagraph"/>
              <w:numPr>
                <w:ilvl w:val="1"/>
                <w:numId w:val="1"/>
              </w:numPr>
            </w:pPr>
            <w:r w:rsidRPr="002020C5">
              <w:t xml:space="preserve">when considering resourcing and systems, </w:t>
            </w:r>
            <w:proofErr w:type="gramStart"/>
            <w:r w:rsidRPr="002020C5">
              <w:t>have the ability to</w:t>
            </w:r>
            <w:proofErr w:type="gramEnd"/>
            <w:r w:rsidRPr="002020C5">
              <w:t xml:space="preserve"> open switches to “clear circuits” prior to energisation over the first 24 hours.</w:t>
            </w:r>
          </w:p>
          <w:p w14:paraId="6086D1DB" w14:textId="77777777" w:rsidR="006B23A1" w:rsidRPr="002020C5" w:rsidRDefault="006B23A1" w:rsidP="00E3548C">
            <w:pPr>
              <w:pStyle w:val="ListParagraph"/>
              <w:numPr>
                <w:ilvl w:val="1"/>
                <w:numId w:val="1"/>
              </w:numPr>
            </w:pPr>
            <w:r w:rsidRPr="002020C5">
              <w:t xml:space="preserve">have operational support for LJRPs/DZRPs within each Region and undertake operational planning during a restoration process. </w:t>
            </w:r>
          </w:p>
          <w:p w14:paraId="2F2DB0FA" w14:textId="77777777" w:rsidR="006B23A1" w:rsidRPr="002020C5" w:rsidRDefault="006B23A1" w:rsidP="00E3548C">
            <w:pPr>
              <w:pStyle w:val="ListParagraph"/>
              <w:numPr>
                <w:ilvl w:val="1"/>
                <w:numId w:val="1"/>
              </w:numPr>
            </w:pPr>
            <w:proofErr w:type="gramStart"/>
            <w:r w:rsidRPr="002020C5">
              <w:t>Have the ability to</w:t>
            </w:r>
            <w:proofErr w:type="gramEnd"/>
            <w:r w:rsidRPr="002020C5">
              <w:t xml:space="preserve"> manage and expand Power Islands, including synchronising Power Islands together</w:t>
            </w:r>
          </w:p>
        </w:tc>
        <w:tc>
          <w:tcPr>
            <w:tcW w:w="4881" w:type="dxa"/>
          </w:tcPr>
          <w:p w14:paraId="41F1EEF8" w14:textId="091598A7" w:rsidR="006B23A1" w:rsidRPr="002020C5" w:rsidRDefault="00B10166" w:rsidP="00E3548C">
            <w:pPr>
              <w:pStyle w:val="ListParagraph"/>
              <w:numPr>
                <w:ilvl w:val="0"/>
                <w:numId w:val="1"/>
              </w:numPr>
            </w:pPr>
            <w:ins w:id="80" w:author="Johnson (ESO), Antony" w:date="2023-06-07T18:04:00Z">
              <w:r>
                <w:t>Section C Part three, section 5, Section D Part I clause 2.2.6</w:t>
              </w:r>
            </w:ins>
            <w:ins w:id="81" w:author="Johnson (ESO), Antony" w:date="2023-06-07T18:05:00Z">
              <w:r w:rsidR="00040829">
                <w:t>, STCP 06-1 (System Restoration)</w:t>
              </w:r>
            </w:ins>
          </w:p>
        </w:tc>
      </w:tr>
      <w:tr w:rsidR="006B23A1" w:rsidRPr="002020C5" w14:paraId="22166A8A" w14:textId="09A7AD7E" w:rsidTr="00F8667B">
        <w:trPr>
          <w:trHeight w:val="2033"/>
        </w:trPr>
        <w:tc>
          <w:tcPr>
            <w:tcW w:w="2405" w:type="dxa"/>
            <w:noWrap/>
          </w:tcPr>
          <w:p w14:paraId="7EF9A819" w14:textId="77777777" w:rsidR="006B23A1" w:rsidRPr="002020C5" w:rsidRDefault="006B23A1" w:rsidP="00E3548C">
            <w:pPr>
              <w:pStyle w:val="ListParagraph"/>
              <w:numPr>
                <w:ilvl w:val="0"/>
                <w:numId w:val="6"/>
              </w:numPr>
            </w:pPr>
            <w:r w:rsidRPr="002020C5">
              <w:lastRenderedPageBreak/>
              <w:t>New Connections</w:t>
            </w:r>
          </w:p>
        </w:tc>
        <w:tc>
          <w:tcPr>
            <w:tcW w:w="6662" w:type="dxa"/>
          </w:tcPr>
          <w:p w14:paraId="4AB2B500" w14:textId="77777777" w:rsidR="006B23A1" w:rsidRPr="002020C5" w:rsidRDefault="006B23A1" w:rsidP="00E3548C">
            <w:pPr>
              <w:pStyle w:val="ListParagraph"/>
              <w:numPr>
                <w:ilvl w:val="0"/>
                <w:numId w:val="1"/>
              </w:numPr>
            </w:pPr>
            <w:r w:rsidRPr="002020C5">
              <w:t xml:space="preserve">TOs, OFTOs and Interconnectors should develop solutions to meet any </w:t>
            </w:r>
            <w:r w:rsidRPr="002020C5">
              <w:rPr>
                <w:b/>
                <w:bCs/>
              </w:rPr>
              <w:t>reactive power requirements</w:t>
            </w:r>
            <w:r w:rsidRPr="002020C5">
              <w:t xml:space="preserve"> imposed by the STC, Bilateral Connection Agreement (BCA) with Users and the Grid Code (ECC.6.3). </w:t>
            </w:r>
            <w:r w:rsidRPr="002020C5">
              <w:rPr>
                <w:b/>
                <w:bCs/>
              </w:rPr>
              <w:t xml:space="preserve">Need to add flexibility so that reactive power </w:t>
            </w:r>
            <w:proofErr w:type="gramStart"/>
            <w:r w:rsidRPr="002020C5">
              <w:rPr>
                <w:b/>
                <w:bCs/>
              </w:rPr>
              <w:t>is able to</w:t>
            </w:r>
            <w:proofErr w:type="gramEnd"/>
            <w:r w:rsidRPr="002020C5">
              <w:rPr>
                <w:b/>
                <w:bCs/>
              </w:rPr>
              <w:t xml:space="preserve"> be provided at 0MW active power output.</w:t>
            </w:r>
          </w:p>
          <w:p w14:paraId="44D6ACD2" w14:textId="77777777" w:rsidR="006B23A1" w:rsidRPr="002020C5" w:rsidRDefault="006B23A1" w:rsidP="00E3548C">
            <w:pPr>
              <w:pStyle w:val="ListParagraph"/>
              <w:numPr>
                <w:ilvl w:val="0"/>
                <w:numId w:val="1"/>
              </w:numPr>
            </w:pPr>
            <w:r w:rsidRPr="002020C5">
              <w:t xml:space="preserve"> There should be the </w:t>
            </w:r>
            <w:r w:rsidRPr="002020C5">
              <w:rPr>
                <w:b/>
                <w:bCs/>
              </w:rPr>
              <w:t>ability for users</w:t>
            </w:r>
            <w:r w:rsidRPr="002020C5">
              <w:t xml:space="preserve"> (including Offshore Wind Farms) to operate in islanded mode </w:t>
            </w:r>
            <w:proofErr w:type="gramStart"/>
            <w:r w:rsidRPr="002020C5">
              <w:t>i.e.</w:t>
            </w:r>
            <w:proofErr w:type="gramEnd"/>
            <w:r w:rsidRPr="002020C5">
              <w:t xml:space="preserve"> providing reactive power at 0MW, when the transmission system is not energised / available. </w:t>
            </w:r>
          </w:p>
          <w:p w14:paraId="7AB0DCBC" w14:textId="77777777" w:rsidR="006B23A1" w:rsidRPr="002020C5" w:rsidRDefault="006B23A1" w:rsidP="00E3548C">
            <w:pPr>
              <w:pStyle w:val="ListParagraph"/>
              <w:numPr>
                <w:ilvl w:val="0"/>
                <w:numId w:val="1"/>
              </w:numPr>
            </w:pPr>
            <w:r w:rsidRPr="002020C5">
              <w:t>There should be the ability to operate in weak transmission system conditions expected during restoration</w:t>
            </w:r>
          </w:p>
        </w:tc>
        <w:tc>
          <w:tcPr>
            <w:tcW w:w="4881" w:type="dxa"/>
          </w:tcPr>
          <w:p w14:paraId="00B7785E" w14:textId="7427020A" w:rsidR="006B23A1" w:rsidRPr="002020C5" w:rsidRDefault="00EF16ED" w:rsidP="00E3548C">
            <w:pPr>
              <w:pStyle w:val="ListParagraph"/>
              <w:numPr>
                <w:ilvl w:val="0"/>
                <w:numId w:val="1"/>
              </w:numPr>
            </w:pPr>
            <w:ins w:id="82" w:author="Johnson (ESO), Antony" w:date="2023-06-07T18:12:00Z">
              <w:r>
                <w:t xml:space="preserve">Section C, Part three, Section 5, </w:t>
              </w:r>
            </w:ins>
            <w:ins w:id="83" w:author="Johnson (ESO), Antony" w:date="2023-06-07T18:11:00Z">
              <w:r w:rsidR="00B743F9">
                <w:t>Section D Part I 2.2.6</w:t>
              </w:r>
            </w:ins>
            <w:ins w:id="84" w:author="Johnson (ESO), Antony" w:date="2023-06-07T18:12:00Z">
              <w:r>
                <w:t xml:space="preserve">, STCP 06 -1 (System Restoration), </w:t>
              </w:r>
              <w:r w:rsidR="00ED3F27">
                <w:t xml:space="preserve">STCP 16-1 </w:t>
              </w:r>
            </w:ins>
            <w:ins w:id="85" w:author="Johnson (ESO), Antony" w:date="2023-06-07T18:13:00Z">
              <w:r w:rsidR="00ED3F27">
                <w:t>(</w:t>
              </w:r>
            </w:ins>
            <w:ins w:id="86" w:author="Johnson (ESO), Antony" w:date="2023-06-07T18:12:00Z">
              <w:r w:rsidR="00ED3F27">
                <w:t>Investment Planning</w:t>
              </w:r>
            </w:ins>
            <w:ins w:id="87" w:author="Johnson (ESO), Antony" w:date="2023-06-07T18:13:00Z">
              <w:r w:rsidR="00ED3F27">
                <w:t>)</w:t>
              </w:r>
              <w:r w:rsidR="00084F27">
                <w:t>, SQSS Appendix I.</w:t>
              </w:r>
            </w:ins>
          </w:p>
        </w:tc>
      </w:tr>
      <w:tr w:rsidR="006B23A1" w:rsidRPr="002020C5" w14:paraId="7C727F28" w14:textId="43E2B9BA" w:rsidTr="00F8667B">
        <w:trPr>
          <w:trHeight w:val="2033"/>
        </w:trPr>
        <w:tc>
          <w:tcPr>
            <w:tcW w:w="2405" w:type="dxa"/>
            <w:noWrap/>
          </w:tcPr>
          <w:p w14:paraId="510201BB" w14:textId="77777777" w:rsidR="006B23A1" w:rsidRPr="002020C5" w:rsidRDefault="006B23A1" w:rsidP="00E3548C">
            <w:pPr>
              <w:pStyle w:val="ListParagraph"/>
              <w:numPr>
                <w:ilvl w:val="0"/>
                <w:numId w:val="6"/>
              </w:numPr>
            </w:pPr>
            <w:r w:rsidRPr="002020C5">
              <w:t>Control Systems Resilience Demonstration – Alarm Event Handling</w:t>
            </w:r>
          </w:p>
        </w:tc>
        <w:tc>
          <w:tcPr>
            <w:tcW w:w="6662" w:type="dxa"/>
          </w:tcPr>
          <w:p w14:paraId="5509355B" w14:textId="77777777" w:rsidR="006B23A1" w:rsidRPr="002020C5" w:rsidRDefault="006B23A1" w:rsidP="00E3548C">
            <w:pPr>
              <w:pStyle w:val="ListParagraph"/>
              <w:numPr>
                <w:ilvl w:val="0"/>
                <w:numId w:val="1"/>
              </w:numPr>
            </w:pPr>
            <w:r w:rsidRPr="002020C5">
              <w:t>Stakeholders shall demonstrate the Control System’s ability to handle challenging events like a blackout (stress tests).</w:t>
            </w:r>
          </w:p>
        </w:tc>
        <w:tc>
          <w:tcPr>
            <w:tcW w:w="4881" w:type="dxa"/>
          </w:tcPr>
          <w:p w14:paraId="6BFBE005" w14:textId="5497106E" w:rsidR="006B23A1" w:rsidRPr="002020C5" w:rsidRDefault="00E90EDB" w:rsidP="00E3548C">
            <w:pPr>
              <w:pStyle w:val="ListParagraph"/>
              <w:numPr>
                <w:ilvl w:val="0"/>
                <w:numId w:val="1"/>
              </w:numPr>
            </w:pPr>
            <w:ins w:id="88" w:author="Johnson (ESO), Antony" w:date="2023-06-07T18:14:00Z">
              <w:r>
                <w:t xml:space="preserve">Section C Part </w:t>
              </w:r>
            </w:ins>
            <w:ins w:id="89" w:author="Johnson (ESO), Antony" w:date="2023-06-07T18:16:00Z">
              <w:r w:rsidR="001B1D52">
                <w:t xml:space="preserve">Three, Section </w:t>
              </w:r>
              <w:r w:rsidR="0034103F">
                <w:t xml:space="preserve">2.1.3, </w:t>
              </w:r>
            </w:ins>
            <w:ins w:id="90" w:author="Johnson (ESO), Antony" w:date="2023-06-07T18:13:00Z">
              <w:r w:rsidR="00084F27">
                <w:t>Section D Part I Section 2.2.6</w:t>
              </w:r>
            </w:ins>
            <w:ins w:id="91" w:author="Johnson (ESO), Antony" w:date="2023-06-07T18:16:00Z">
              <w:r w:rsidR="0034103F">
                <w:t xml:space="preserve"> – Note Section C is the ability to demonstrate the </w:t>
              </w:r>
            </w:ins>
            <w:ins w:id="92" w:author="Johnson (ESO), Antony" w:date="2023-06-07T18:17:00Z">
              <w:r w:rsidR="00BD1ADF">
                <w:t>ability and Section D covers the requirement to have the capability.</w:t>
              </w:r>
            </w:ins>
          </w:p>
        </w:tc>
      </w:tr>
      <w:tr w:rsidR="006B23A1" w:rsidRPr="002020C5" w14:paraId="42AFB48A" w14:textId="37AF8476" w:rsidTr="00F8667B">
        <w:trPr>
          <w:trHeight w:val="2033"/>
        </w:trPr>
        <w:tc>
          <w:tcPr>
            <w:tcW w:w="2405" w:type="dxa"/>
            <w:noWrap/>
          </w:tcPr>
          <w:p w14:paraId="4F851765" w14:textId="77777777" w:rsidR="006B23A1" w:rsidRPr="002020C5" w:rsidRDefault="006B23A1" w:rsidP="00E3548C">
            <w:pPr>
              <w:pStyle w:val="ListParagraph"/>
              <w:numPr>
                <w:ilvl w:val="0"/>
                <w:numId w:val="6"/>
              </w:numPr>
            </w:pPr>
            <w:r w:rsidRPr="002020C5">
              <w:t>Restoration Skeleton Network Availability</w:t>
            </w:r>
          </w:p>
        </w:tc>
        <w:tc>
          <w:tcPr>
            <w:tcW w:w="6662" w:type="dxa"/>
          </w:tcPr>
          <w:p w14:paraId="3FDF4CE4" w14:textId="77777777" w:rsidR="006B23A1" w:rsidRPr="002020C5" w:rsidRDefault="006B23A1" w:rsidP="00E3548C">
            <w:pPr>
              <w:pStyle w:val="ListParagraph"/>
              <w:numPr>
                <w:ilvl w:val="0"/>
                <w:numId w:val="1"/>
              </w:numPr>
            </w:pPr>
            <w:r w:rsidRPr="002020C5">
              <w:t>For LJRP, within planning and operational timescales, assess the outages/availability of the network within LJRPs required to deliver the requirements provided for in Restoration Service Providers Contracts. This includes consideration of circuit outages.</w:t>
            </w:r>
          </w:p>
          <w:p w14:paraId="7495A071" w14:textId="77777777" w:rsidR="006B23A1" w:rsidRPr="002020C5" w:rsidRDefault="006B23A1" w:rsidP="00E3548C">
            <w:pPr>
              <w:pStyle w:val="ListParagraph"/>
              <w:numPr>
                <w:ilvl w:val="0"/>
                <w:numId w:val="1"/>
              </w:numPr>
            </w:pPr>
            <w:r w:rsidRPr="002020C5">
              <w:t xml:space="preserve"> For DRZP, within planning and operational timescales, assess the outages/ availability of the network within DRZPs across each DRZ to deliver upon the requirements provided for in Restoration Service Providers Contracts. This includes circuit outage considerations</w:t>
            </w:r>
          </w:p>
        </w:tc>
        <w:tc>
          <w:tcPr>
            <w:tcW w:w="4881" w:type="dxa"/>
          </w:tcPr>
          <w:p w14:paraId="77AFC823" w14:textId="77777777" w:rsidR="006B23A1" w:rsidRDefault="00BD1ADF" w:rsidP="00E3548C">
            <w:pPr>
              <w:pStyle w:val="ListParagraph"/>
              <w:numPr>
                <w:ilvl w:val="0"/>
                <w:numId w:val="1"/>
              </w:numPr>
              <w:rPr>
                <w:ins w:id="93" w:author="Johnson (ESO), Antony" w:date="2023-06-07T18:18:00Z"/>
              </w:rPr>
            </w:pPr>
            <w:ins w:id="94" w:author="Johnson (ESO), Antony" w:date="2023-06-07T18:17:00Z">
              <w:r>
                <w:t xml:space="preserve">Section C Part Three, Section 5, </w:t>
              </w:r>
              <w:r w:rsidR="00BB67F9">
                <w:t xml:space="preserve">STCP 06-1 (System </w:t>
              </w:r>
            </w:ins>
            <w:ins w:id="95" w:author="Johnson (ESO), Antony" w:date="2023-06-07T18:18:00Z">
              <w:r w:rsidR="00BB67F9">
                <w:t>Restoration) STCP 11-1 (Outage Planning)</w:t>
              </w:r>
            </w:ins>
          </w:p>
          <w:p w14:paraId="63797E5A" w14:textId="52617F75" w:rsidR="00161A46" w:rsidRPr="002020C5" w:rsidRDefault="00161A46" w:rsidP="00E3548C">
            <w:pPr>
              <w:pStyle w:val="ListParagraph"/>
              <w:numPr>
                <w:ilvl w:val="0"/>
                <w:numId w:val="1"/>
              </w:numPr>
            </w:pPr>
            <w:ins w:id="96" w:author="Johnson (ESO), Antony" w:date="2023-06-07T18:18:00Z">
              <w:r>
                <w:t>For DRZP’s and Generators this is covered in Grid C</w:t>
              </w:r>
            </w:ins>
            <w:ins w:id="97" w:author="Johnson (ESO), Antony" w:date="2023-06-07T18:19:00Z">
              <w:r>
                <w:t>ode OC2</w:t>
              </w:r>
              <w:r w:rsidR="00666135">
                <w:t xml:space="preserve"> as drafted for GC0156.</w:t>
              </w:r>
            </w:ins>
          </w:p>
        </w:tc>
      </w:tr>
      <w:tr w:rsidR="006B23A1" w:rsidRPr="002020C5" w14:paraId="36825CA5" w14:textId="3EB7F799" w:rsidTr="00F8667B">
        <w:trPr>
          <w:trHeight w:val="2033"/>
        </w:trPr>
        <w:tc>
          <w:tcPr>
            <w:tcW w:w="2405" w:type="dxa"/>
            <w:noWrap/>
          </w:tcPr>
          <w:p w14:paraId="69ADE633" w14:textId="77777777" w:rsidR="006B23A1" w:rsidRPr="002020C5" w:rsidRDefault="006B23A1" w:rsidP="00E3548C">
            <w:pPr>
              <w:pStyle w:val="ListParagraph"/>
              <w:numPr>
                <w:ilvl w:val="0"/>
                <w:numId w:val="6"/>
              </w:numPr>
            </w:pPr>
            <w:r w:rsidRPr="002020C5">
              <w:lastRenderedPageBreak/>
              <w:t>Restoration Skeleton Network Review</w:t>
            </w:r>
          </w:p>
        </w:tc>
        <w:tc>
          <w:tcPr>
            <w:tcW w:w="6662" w:type="dxa"/>
          </w:tcPr>
          <w:p w14:paraId="4F652B16" w14:textId="77777777" w:rsidR="006B23A1" w:rsidRPr="002020C5" w:rsidRDefault="006B23A1" w:rsidP="00E3548C">
            <w:pPr>
              <w:pStyle w:val="ListParagraph"/>
              <w:numPr>
                <w:ilvl w:val="0"/>
                <w:numId w:val="1"/>
              </w:numPr>
            </w:pPr>
            <w:r w:rsidRPr="002020C5">
              <w:t xml:space="preserve">In line with the planning of network infrastructure (within Planning Timescales), to provide evidence of energisation routes that are suitable for use within 24 hours (0-60% demand loading) of the start of a restoration process. </w:t>
            </w:r>
          </w:p>
          <w:p w14:paraId="7732CECB" w14:textId="77777777" w:rsidR="006B23A1" w:rsidRPr="002020C5" w:rsidRDefault="006B23A1" w:rsidP="00E3548C">
            <w:pPr>
              <w:pStyle w:val="ListParagraph"/>
              <w:numPr>
                <w:ilvl w:val="0"/>
                <w:numId w:val="1"/>
              </w:numPr>
            </w:pPr>
            <w:r w:rsidRPr="002020C5">
              <w:t>This will involve a process being established to consider Restoration within the long-term design process across the network operators. This assurance activity checks that the process has been completed and a design is in place</w:t>
            </w:r>
          </w:p>
        </w:tc>
        <w:tc>
          <w:tcPr>
            <w:tcW w:w="4881" w:type="dxa"/>
          </w:tcPr>
          <w:p w14:paraId="6C0B690B" w14:textId="77777777" w:rsidR="006B23A1" w:rsidRDefault="00666135" w:rsidP="00E3548C">
            <w:pPr>
              <w:pStyle w:val="ListParagraph"/>
              <w:numPr>
                <w:ilvl w:val="0"/>
                <w:numId w:val="1"/>
              </w:numPr>
              <w:rPr>
                <w:ins w:id="98" w:author="Johnson (ESO), Antony" w:date="2023-06-07T18:22:00Z"/>
              </w:rPr>
            </w:pPr>
            <w:ins w:id="99" w:author="Johnson (ESO), Antony" w:date="2023-06-07T18:19:00Z">
              <w:r>
                <w:t xml:space="preserve">Section C Part thee, section </w:t>
              </w:r>
              <w:r w:rsidR="007C26D7">
                <w:t xml:space="preserve">5, Section D Part I </w:t>
              </w:r>
            </w:ins>
            <w:ins w:id="100" w:author="Johnson (ESO), Antony" w:date="2023-06-07T18:20:00Z">
              <w:r w:rsidR="007C26D7">
                <w:t>clause 2.2</w:t>
              </w:r>
              <w:r w:rsidR="00847FD6">
                <w:t>,</w:t>
              </w:r>
              <w:r w:rsidR="007C26D7">
                <w:t>6</w:t>
              </w:r>
              <w:r w:rsidR="00847FD6">
                <w:t>, STCP 01-1 (operational switching), STCP 06-1 (System Restoratio</w:t>
              </w:r>
            </w:ins>
            <w:ins w:id="101" w:author="Johnson (ESO), Antony" w:date="2023-06-07T18:21:00Z">
              <w:r w:rsidR="00847FD6">
                <w:t>n)</w:t>
              </w:r>
            </w:ins>
            <w:ins w:id="102" w:author="Johnson (ESO), Antony" w:date="2023-06-07T18:20:00Z">
              <w:r w:rsidR="007C26D7">
                <w:t xml:space="preserve"> </w:t>
              </w:r>
            </w:ins>
            <w:ins w:id="103" w:author="Johnson (ESO), Antony" w:date="2023-06-07T18:19:00Z">
              <w:r w:rsidR="007C26D7">
                <w:t xml:space="preserve"> </w:t>
              </w:r>
            </w:ins>
          </w:p>
          <w:p w14:paraId="0A6D0684" w14:textId="77777777" w:rsidR="003B3360" w:rsidRDefault="003B3360" w:rsidP="003B3360">
            <w:pPr>
              <w:pStyle w:val="ListParagraph"/>
              <w:ind w:left="360"/>
              <w:rPr>
                <w:ins w:id="104" w:author="Johnson (ESO), Antony" w:date="2023-06-07T18:21:00Z"/>
              </w:rPr>
            </w:pPr>
          </w:p>
          <w:p w14:paraId="32A27396" w14:textId="447B6371" w:rsidR="001841A5" w:rsidRPr="002020C5" w:rsidRDefault="00E96F72" w:rsidP="00E3548C">
            <w:pPr>
              <w:pStyle w:val="ListParagraph"/>
              <w:numPr>
                <w:ilvl w:val="0"/>
                <w:numId w:val="1"/>
              </w:numPr>
            </w:pPr>
            <w:ins w:id="105" w:author="Johnson (ESO), Antony" w:date="2023-06-07T18:21:00Z">
              <w:r>
                <w:t>Section C Part Three</w:t>
              </w:r>
            </w:ins>
            <w:ins w:id="106" w:author="Johnson (ESO), Antony" w:date="2023-06-07T18:22:00Z">
              <w:r w:rsidR="003B3360">
                <w:t xml:space="preserve">, clause 2.1.3, </w:t>
              </w:r>
              <w:r w:rsidR="00285E3C">
                <w:t>STC</w:t>
              </w:r>
            </w:ins>
            <w:ins w:id="107" w:author="Johnson (ESO), Antony" w:date="2023-06-07T18:23:00Z">
              <w:r w:rsidR="00285E3C">
                <w:t xml:space="preserve">P 06-1 (System Restoration), STCP 16-1 (Investment Planning), </w:t>
              </w:r>
              <w:r w:rsidR="00E61509">
                <w:t>SQSS Appendix I</w:t>
              </w:r>
            </w:ins>
            <w:ins w:id="108" w:author="Johnson (ESO), Antony" w:date="2023-06-07T18:21:00Z">
              <w:r>
                <w:t xml:space="preserve"> </w:t>
              </w:r>
            </w:ins>
          </w:p>
        </w:tc>
      </w:tr>
    </w:tbl>
    <w:p w14:paraId="1F3AAC9C" w14:textId="77777777" w:rsidR="00E04C5E" w:rsidRPr="002020C5" w:rsidRDefault="00E04C5E" w:rsidP="006502DD"/>
    <w:p w14:paraId="071E19FF" w14:textId="77777777" w:rsidR="00E04C5E" w:rsidRPr="002020C5" w:rsidRDefault="00E04C5E" w:rsidP="006502DD"/>
    <w:tbl>
      <w:tblPr>
        <w:tblStyle w:val="TableGrid"/>
        <w:tblW w:w="0" w:type="auto"/>
        <w:tblLook w:val="04A0" w:firstRow="1" w:lastRow="0" w:firstColumn="1" w:lastColumn="0" w:noHBand="0" w:noVBand="1"/>
      </w:tblPr>
      <w:tblGrid>
        <w:gridCol w:w="4674"/>
        <w:gridCol w:w="5257"/>
        <w:gridCol w:w="4017"/>
      </w:tblGrid>
      <w:tr w:rsidR="00447E1E" w:rsidRPr="002020C5" w14:paraId="36FC1206" w14:textId="18B33B5D" w:rsidTr="00447E1E">
        <w:tc>
          <w:tcPr>
            <w:tcW w:w="4674" w:type="dxa"/>
          </w:tcPr>
          <w:p w14:paraId="0F9E034D" w14:textId="1F41BD71" w:rsidR="00447E1E" w:rsidRPr="002020C5" w:rsidRDefault="00447E1E" w:rsidP="006502DD">
            <w:pPr>
              <w:rPr>
                <w:b/>
                <w:bCs/>
              </w:rPr>
            </w:pPr>
            <w:r w:rsidRPr="002020C5">
              <w:rPr>
                <w:b/>
                <w:bCs/>
              </w:rPr>
              <w:t>STCPs</w:t>
            </w:r>
          </w:p>
        </w:tc>
        <w:tc>
          <w:tcPr>
            <w:tcW w:w="5257" w:type="dxa"/>
          </w:tcPr>
          <w:p w14:paraId="3BF166A8" w14:textId="78118303" w:rsidR="00447E1E" w:rsidRPr="002020C5" w:rsidRDefault="00447E1E" w:rsidP="006502DD">
            <w:pPr>
              <w:rPr>
                <w:b/>
                <w:bCs/>
              </w:rPr>
            </w:pPr>
            <w:r w:rsidRPr="002020C5">
              <w:rPr>
                <w:b/>
                <w:bCs/>
              </w:rPr>
              <w:t>Objectives/requirement</w:t>
            </w:r>
          </w:p>
        </w:tc>
        <w:tc>
          <w:tcPr>
            <w:tcW w:w="4017" w:type="dxa"/>
          </w:tcPr>
          <w:p w14:paraId="2EF922BF" w14:textId="41F43DBC" w:rsidR="00447E1E" w:rsidRPr="002020C5" w:rsidRDefault="00447E1E" w:rsidP="006502DD">
            <w:pPr>
              <w:rPr>
                <w:b/>
                <w:bCs/>
              </w:rPr>
            </w:pPr>
            <w:r w:rsidRPr="002020C5">
              <w:rPr>
                <w:b/>
                <w:bCs/>
              </w:rPr>
              <w:t>What may change</w:t>
            </w:r>
          </w:p>
        </w:tc>
      </w:tr>
      <w:tr w:rsidR="00447E1E" w:rsidRPr="002020C5" w14:paraId="03E0F454" w14:textId="26B6C990" w:rsidTr="00447E1E">
        <w:tc>
          <w:tcPr>
            <w:tcW w:w="4674" w:type="dxa"/>
          </w:tcPr>
          <w:p w14:paraId="7F4C4598" w14:textId="271AE82D" w:rsidR="00447E1E" w:rsidRPr="002020C5" w:rsidRDefault="00447E1E" w:rsidP="006502DD">
            <w:r w:rsidRPr="002020C5">
              <w:t>STCP 04-5 (Operational Telephony)</w:t>
            </w:r>
          </w:p>
        </w:tc>
        <w:tc>
          <w:tcPr>
            <w:tcW w:w="5257" w:type="dxa"/>
          </w:tcPr>
          <w:p w14:paraId="2C16DB1F" w14:textId="543B67E9" w:rsidR="00447E1E" w:rsidRPr="002020C5" w:rsidRDefault="00447E1E" w:rsidP="00215165">
            <w:pPr>
              <w:jc w:val="both"/>
            </w:pPr>
            <w:r w:rsidRPr="002020C5">
              <w:t xml:space="preserve">The provision of a resilient operational telephony infrastructure is essential for the secure operation of the National Electricity Transmission System. This document details the responsibilities and obligations on NGESO and each TO </w:t>
            </w:r>
            <w:proofErr w:type="gramStart"/>
            <w:r w:rsidRPr="002020C5">
              <w:t>with regard to</w:t>
            </w:r>
            <w:proofErr w:type="gramEnd"/>
            <w:r w:rsidRPr="002020C5">
              <w:t xml:space="preserve"> the management and support of this infrastructure.</w:t>
            </w:r>
          </w:p>
        </w:tc>
        <w:tc>
          <w:tcPr>
            <w:tcW w:w="4017" w:type="dxa"/>
          </w:tcPr>
          <w:p w14:paraId="7AFDDC4C" w14:textId="420819EC" w:rsidR="00447E1E" w:rsidRPr="002020C5" w:rsidRDefault="00447E1E" w:rsidP="00215165">
            <w:pPr>
              <w:jc w:val="both"/>
            </w:pPr>
            <w:r w:rsidRPr="002020C5">
              <w:t>Making minimum Resilience requirement of comm systems 72 hrs</w:t>
            </w:r>
            <w:ins w:id="109" w:author="Johnson (ESO), Antony" w:date="2023-06-07T18:24:00Z">
              <w:r w:rsidR="00E61509">
                <w:t xml:space="preserve"> (updated)</w:t>
              </w:r>
            </w:ins>
          </w:p>
          <w:p w14:paraId="3C75CE9C" w14:textId="77777777" w:rsidR="00447E1E" w:rsidRPr="002020C5" w:rsidRDefault="00447E1E" w:rsidP="00215165">
            <w:pPr>
              <w:jc w:val="both"/>
            </w:pPr>
            <w:r w:rsidRPr="002020C5">
              <w:t xml:space="preserve">Allowing Assurance testing of Comms to take place </w:t>
            </w:r>
          </w:p>
          <w:p w14:paraId="4D5F5A6D" w14:textId="7B998C97" w:rsidR="00827CBE" w:rsidRPr="002020C5" w:rsidRDefault="00827CBE" w:rsidP="00215165">
            <w:pPr>
              <w:jc w:val="both"/>
            </w:pPr>
            <w:r w:rsidRPr="002020C5">
              <w:t>Grid code references</w:t>
            </w:r>
            <w:ins w:id="110" w:author="Johnson (ESO), Antony" w:date="2023-06-07T18:24:00Z">
              <w:r w:rsidR="00AA37D8">
                <w:t xml:space="preserve"> – See STC Section C Part Three – clause 2.1.3 which references</w:t>
              </w:r>
            </w:ins>
            <w:ins w:id="111" w:author="Johnson (ESO), Antony" w:date="2023-06-07T18:25:00Z">
              <w:r w:rsidR="00AA37D8">
                <w:t xml:space="preserve"> OC5.7 in respect of </w:t>
              </w:r>
              <w:r w:rsidR="00810B6D">
                <w:t>testing required.</w:t>
              </w:r>
            </w:ins>
          </w:p>
        </w:tc>
      </w:tr>
      <w:tr w:rsidR="00447E1E" w:rsidRPr="002020C5" w14:paraId="25790C5C" w14:textId="5E1CDB84" w:rsidTr="00447E1E">
        <w:tc>
          <w:tcPr>
            <w:tcW w:w="4674" w:type="dxa"/>
          </w:tcPr>
          <w:p w14:paraId="6809F99A" w14:textId="4E49D5EC" w:rsidR="00447E1E" w:rsidRPr="002020C5" w:rsidRDefault="00447E1E" w:rsidP="006502DD">
            <w:r w:rsidRPr="002020C5">
              <w:t xml:space="preserve">STCP 04-6 (Offshore Datalink Functional Specification for Telecontrol Communications Interface)  </w:t>
            </w:r>
          </w:p>
        </w:tc>
        <w:tc>
          <w:tcPr>
            <w:tcW w:w="5257" w:type="dxa"/>
          </w:tcPr>
          <w:p w14:paraId="61B986E6" w14:textId="64632533" w:rsidR="00447E1E" w:rsidRPr="002020C5" w:rsidRDefault="00447E1E" w:rsidP="00B87AB4">
            <w:pPr>
              <w:jc w:val="both"/>
            </w:pPr>
            <w:r w:rsidRPr="002020C5">
              <w:t>This document describes the functional requirements for a Telecontrol Communication Interface (TCI) to enable the National Electricity System Operator (NETSO) to safely control, monitor and supervise Offshore Transmission Owner (OFTO) Network Assets (Plant and Equipment).</w:t>
            </w:r>
          </w:p>
        </w:tc>
        <w:tc>
          <w:tcPr>
            <w:tcW w:w="4017" w:type="dxa"/>
          </w:tcPr>
          <w:p w14:paraId="66367418" w14:textId="77777777" w:rsidR="00447E1E" w:rsidRPr="002020C5" w:rsidRDefault="00447E1E" w:rsidP="00B87AB4">
            <w:pPr>
              <w:jc w:val="both"/>
            </w:pPr>
            <w:r w:rsidRPr="002020C5">
              <w:t xml:space="preserve">Resilience of Comms </w:t>
            </w:r>
          </w:p>
          <w:p w14:paraId="51E03D31" w14:textId="77777777" w:rsidR="00447E1E" w:rsidRPr="002020C5" w:rsidRDefault="00447E1E" w:rsidP="00B87AB4">
            <w:pPr>
              <w:jc w:val="both"/>
            </w:pPr>
            <w:r w:rsidRPr="002020C5">
              <w:t xml:space="preserve">Testing of Critical </w:t>
            </w:r>
            <w:r w:rsidR="00827CBE" w:rsidRPr="002020C5">
              <w:t>tool and facility</w:t>
            </w:r>
          </w:p>
          <w:p w14:paraId="2E0A794E" w14:textId="77777777" w:rsidR="00827CBE" w:rsidRDefault="00827CBE" w:rsidP="00B87AB4">
            <w:pPr>
              <w:jc w:val="both"/>
              <w:rPr>
                <w:ins w:id="112" w:author="Johnson (ESO), Antony" w:date="2023-06-07T18:25:00Z"/>
              </w:rPr>
            </w:pPr>
            <w:r w:rsidRPr="002020C5">
              <w:t>Introducing restoration in general</w:t>
            </w:r>
          </w:p>
          <w:p w14:paraId="141E4194" w14:textId="60B35070" w:rsidR="00810B6D" w:rsidRPr="002020C5" w:rsidRDefault="00810B6D" w:rsidP="00B87AB4">
            <w:pPr>
              <w:jc w:val="both"/>
            </w:pPr>
            <w:ins w:id="113" w:author="Johnson (ESO), Antony" w:date="2023-06-07T18:25:00Z">
              <w:r>
                <w:t xml:space="preserve">STCP 04-6 introduces </w:t>
              </w:r>
              <w:proofErr w:type="gramStart"/>
              <w:r>
                <w:t>an</w:t>
              </w:r>
              <w:proofErr w:type="gramEnd"/>
              <w:r>
                <w:t xml:space="preserve"> Mains resilience requir</w:t>
              </w:r>
            </w:ins>
            <w:ins w:id="114" w:author="Johnson (ESO), Antony" w:date="2023-06-07T18:26:00Z">
              <w:r>
                <w:t xml:space="preserve">ement.  </w:t>
              </w:r>
              <w:r w:rsidR="00115AB3">
                <w:t xml:space="preserve">The issue is also covered in STC Section J – definition of Critical Tools and Facilities </w:t>
              </w:r>
              <w:r w:rsidR="00CE69C5">
                <w:t>and Section D Part I 2.2.</w:t>
              </w:r>
            </w:ins>
            <w:ins w:id="115" w:author="Johnson (ESO), Antony" w:date="2023-06-07T18:27:00Z">
              <w:r w:rsidR="00E66D13">
                <w:t>6 which refers to Grid Code CC/ECC.7.10 and CC/ECC.7.11</w:t>
              </w:r>
            </w:ins>
          </w:p>
        </w:tc>
      </w:tr>
      <w:tr w:rsidR="00447E1E" w:rsidRPr="002020C5" w14:paraId="0FE253A8" w14:textId="67C69072" w:rsidTr="00447E1E">
        <w:tc>
          <w:tcPr>
            <w:tcW w:w="4674" w:type="dxa"/>
          </w:tcPr>
          <w:p w14:paraId="2FDBE0FE" w14:textId="01A094D5" w:rsidR="00447E1E" w:rsidRPr="002020C5" w:rsidRDefault="00447E1E" w:rsidP="006502DD">
            <w:r w:rsidRPr="002020C5">
              <w:t>STCP 06-1 (Black Start)</w:t>
            </w:r>
          </w:p>
        </w:tc>
        <w:tc>
          <w:tcPr>
            <w:tcW w:w="5257" w:type="dxa"/>
          </w:tcPr>
          <w:p w14:paraId="21533343" w14:textId="7850C4FE" w:rsidR="00447E1E" w:rsidRPr="002020C5" w:rsidRDefault="00447E1E" w:rsidP="006502DD">
            <w:r w:rsidRPr="002020C5">
              <w:t xml:space="preserve">The objective of this document is to enable, as far as possible, restoration of the TOs’ Transmission Systems and interfacing Users’ Systems in the shortest possible </w:t>
            </w:r>
            <w:r w:rsidRPr="002020C5">
              <w:lastRenderedPageBreak/>
              <w:t>time using the most effective means following a Total Shutdown or Partial Shutdown.</w:t>
            </w:r>
          </w:p>
        </w:tc>
        <w:tc>
          <w:tcPr>
            <w:tcW w:w="4017" w:type="dxa"/>
          </w:tcPr>
          <w:p w14:paraId="3CF26AAC" w14:textId="77777777" w:rsidR="00447E1E" w:rsidRPr="002020C5" w:rsidRDefault="00447E1E" w:rsidP="006502DD">
            <w:r w:rsidRPr="002020C5">
              <w:lastRenderedPageBreak/>
              <w:t>Changes to reflect new strategy which incorporates the recommendation of Distributed Restart</w:t>
            </w:r>
          </w:p>
          <w:p w14:paraId="47A062C5" w14:textId="5AE7BD85" w:rsidR="00827CBE" w:rsidRPr="002020C5" w:rsidRDefault="00827CBE" w:rsidP="006502DD">
            <w:r w:rsidRPr="002020C5">
              <w:lastRenderedPageBreak/>
              <w:t>Major overhaul</w:t>
            </w:r>
            <w:ins w:id="116" w:author="Johnson (ESO), Antony" w:date="2023-06-07T18:27:00Z">
              <w:r w:rsidR="00E66D13">
                <w:t xml:space="preserve"> – Substantial overhaul undertaken </w:t>
              </w:r>
            </w:ins>
            <w:ins w:id="117" w:author="Johnson (ESO), Antony" w:date="2023-06-07T18:28:00Z">
              <w:r w:rsidR="00E66D13">
                <w:t xml:space="preserve">to include DRZP’s and Offshore </w:t>
              </w:r>
              <w:r w:rsidR="00F172C6">
                <w:t>Transmission Assets – Updates also added to Section K.</w:t>
              </w:r>
            </w:ins>
          </w:p>
        </w:tc>
      </w:tr>
      <w:tr w:rsidR="00447E1E" w:rsidRPr="002020C5" w14:paraId="7CA4E3E7" w14:textId="6EF9F4FB" w:rsidTr="00447E1E">
        <w:tc>
          <w:tcPr>
            <w:tcW w:w="4674" w:type="dxa"/>
          </w:tcPr>
          <w:p w14:paraId="78AFFDFD" w14:textId="087A578B" w:rsidR="00447E1E" w:rsidRPr="002020C5" w:rsidRDefault="00447E1E" w:rsidP="006502DD">
            <w:r w:rsidRPr="00A01187">
              <w:lastRenderedPageBreak/>
              <w:t>STCP 06-2 (De-Synchronised</w:t>
            </w:r>
            <w:r w:rsidRPr="002020C5">
              <w:t xml:space="preserve"> Island Management)</w:t>
            </w:r>
          </w:p>
        </w:tc>
        <w:tc>
          <w:tcPr>
            <w:tcW w:w="5257" w:type="dxa"/>
          </w:tcPr>
          <w:p w14:paraId="7B7E32B9" w14:textId="77777777" w:rsidR="00447E1E" w:rsidRPr="002020C5" w:rsidRDefault="00447E1E" w:rsidP="006502DD">
            <w:r w:rsidRPr="002020C5">
              <w:t xml:space="preserve">This document specifies the roles and responsibilities for De-synchronised Island management in terms of: </w:t>
            </w:r>
          </w:p>
          <w:p w14:paraId="714EFC7B" w14:textId="44D57B1C" w:rsidR="00447E1E" w:rsidRPr="002020C5" w:rsidRDefault="00447E1E" w:rsidP="00915D25">
            <w:pPr>
              <w:pStyle w:val="ListParagraph"/>
              <w:numPr>
                <w:ilvl w:val="1"/>
                <w:numId w:val="5"/>
              </w:numPr>
            </w:pPr>
            <w:r w:rsidRPr="002020C5">
              <w:t xml:space="preserve">planning for a De-synchronised </w:t>
            </w:r>
            <w:proofErr w:type="gramStart"/>
            <w:r w:rsidRPr="002020C5">
              <w:t>Island;</w:t>
            </w:r>
            <w:proofErr w:type="gramEnd"/>
          </w:p>
          <w:p w14:paraId="68F55FB1" w14:textId="6A1E5EA7" w:rsidR="00447E1E" w:rsidRPr="002020C5" w:rsidRDefault="00447E1E" w:rsidP="00915D25">
            <w:pPr>
              <w:pStyle w:val="ListParagraph"/>
              <w:numPr>
                <w:ilvl w:val="1"/>
                <w:numId w:val="5"/>
              </w:numPr>
            </w:pPr>
            <w:r w:rsidRPr="002020C5">
              <w:t>producing a Grid Code OC9 De-synchronised Island Procedure, (DIP</w:t>
            </w:r>
            <w:proofErr w:type="gramStart"/>
            <w:r w:rsidRPr="002020C5">
              <w:t>);</w:t>
            </w:r>
            <w:proofErr w:type="gramEnd"/>
            <w:r w:rsidRPr="002020C5">
              <w:t xml:space="preserve"> </w:t>
            </w:r>
          </w:p>
          <w:p w14:paraId="45FF78FC" w14:textId="55B141FF" w:rsidR="00447E1E" w:rsidRPr="002020C5" w:rsidRDefault="00447E1E" w:rsidP="00915D25">
            <w:pPr>
              <w:pStyle w:val="ListParagraph"/>
              <w:numPr>
                <w:ilvl w:val="1"/>
                <w:numId w:val="5"/>
              </w:numPr>
            </w:pPr>
            <w:r w:rsidRPr="002020C5">
              <w:t>transferring the operation of a De-synchronised Island between NGET and the TO by means of a De-synchronised Island Operating Certificate (DIOC</w:t>
            </w:r>
            <w:proofErr w:type="gramStart"/>
            <w:r w:rsidRPr="002020C5">
              <w:t>);</w:t>
            </w:r>
            <w:proofErr w:type="gramEnd"/>
            <w:r w:rsidRPr="002020C5">
              <w:t xml:space="preserve"> </w:t>
            </w:r>
          </w:p>
          <w:p w14:paraId="19E59E09" w14:textId="1CACCF2D" w:rsidR="00447E1E" w:rsidRPr="002020C5" w:rsidRDefault="00447E1E" w:rsidP="00915D25">
            <w:pPr>
              <w:pStyle w:val="ListParagraph"/>
              <w:numPr>
                <w:ilvl w:val="1"/>
                <w:numId w:val="5"/>
              </w:numPr>
            </w:pPr>
            <w:r w:rsidRPr="002020C5">
              <w:t xml:space="preserve">establishing and operating a De-synchronised </w:t>
            </w:r>
            <w:proofErr w:type="gramStart"/>
            <w:r w:rsidRPr="002020C5">
              <w:t>Island;</w:t>
            </w:r>
            <w:proofErr w:type="gramEnd"/>
            <w:r w:rsidRPr="002020C5">
              <w:t xml:space="preserve"> </w:t>
            </w:r>
          </w:p>
          <w:p w14:paraId="4C93A79B" w14:textId="77777777" w:rsidR="00447E1E" w:rsidRPr="002020C5" w:rsidRDefault="00447E1E" w:rsidP="00915D25">
            <w:pPr>
              <w:pStyle w:val="ListParagraph"/>
              <w:numPr>
                <w:ilvl w:val="1"/>
                <w:numId w:val="5"/>
              </w:numPr>
            </w:pPr>
            <w:r w:rsidRPr="002020C5">
              <w:t xml:space="preserve">liaison with Users; and </w:t>
            </w:r>
          </w:p>
          <w:p w14:paraId="12AFC853" w14:textId="302668EA" w:rsidR="00447E1E" w:rsidRPr="002020C5" w:rsidRDefault="00447E1E" w:rsidP="00915D25">
            <w:pPr>
              <w:pStyle w:val="ListParagraph"/>
              <w:numPr>
                <w:ilvl w:val="1"/>
                <w:numId w:val="5"/>
              </w:numPr>
            </w:pPr>
            <w:r w:rsidRPr="002020C5">
              <w:t>re-synchronisation of the De-synchronised Island to the National Electricity Transmission System.</w:t>
            </w:r>
          </w:p>
        </w:tc>
        <w:tc>
          <w:tcPr>
            <w:tcW w:w="4017" w:type="dxa"/>
          </w:tcPr>
          <w:p w14:paraId="4E3B9397" w14:textId="77777777" w:rsidR="00447E1E" w:rsidRPr="002020C5" w:rsidRDefault="00447E1E" w:rsidP="006502DD">
            <w:r w:rsidRPr="002020C5">
              <w:t>Management of DRZs</w:t>
            </w:r>
          </w:p>
          <w:p w14:paraId="5028D6A4" w14:textId="77777777" w:rsidR="00447E1E" w:rsidRPr="002020C5" w:rsidRDefault="00447E1E" w:rsidP="006502DD">
            <w:r w:rsidRPr="002020C5">
              <w:t>Functions and relationship with DRZ-C</w:t>
            </w:r>
          </w:p>
          <w:p w14:paraId="17EBB8DD" w14:textId="77777777" w:rsidR="00447E1E" w:rsidRDefault="00447E1E" w:rsidP="006502DD">
            <w:pPr>
              <w:rPr>
                <w:ins w:id="118" w:author="Johnson (ESO), Antony" w:date="2023-06-08T08:52:00Z"/>
              </w:rPr>
            </w:pPr>
            <w:r w:rsidRPr="002020C5">
              <w:t>Inclusion of PMUs and synchronous breakers</w:t>
            </w:r>
          </w:p>
          <w:p w14:paraId="06384416" w14:textId="12CDDE07" w:rsidR="004A05D8" w:rsidRPr="002020C5" w:rsidRDefault="004A05D8" w:rsidP="006502DD">
            <w:ins w:id="119" w:author="Johnson (ESO), Antony" w:date="2023-06-08T08:52:00Z">
              <w:r>
                <w:t xml:space="preserve">Consequential changes added to </w:t>
              </w:r>
              <w:r w:rsidR="00DF6465">
                <w:t xml:space="preserve">STCP </w:t>
              </w:r>
            </w:ins>
            <w:ins w:id="120" w:author="Johnson (ESO), Antony" w:date="2023-06-08T08:53:00Z">
              <w:r w:rsidR="00DF6465">
                <w:t>0</w:t>
              </w:r>
            </w:ins>
            <w:ins w:id="121" w:author="Johnson (ESO), Antony" w:date="2023-06-08T08:52:00Z">
              <w:r w:rsidR="00DF6465">
                <w:t>6-2 to ensure consistency wit</w:t>
              </w:r>
            </w:ins>
            <w:ins w:id="122" w:author="Johnson (ESO), Antony" w:date="2023-06-08T08:53:00Z">
              <w:r w:rsidR="00DF6465">
                <w:t xml:space="preserve">h Grid Code changes through Grid Code </w:t>
              </w:r>
            </w:ins>
            <w:ins w:id="123" w:author="Johnson (ESO), Antony" w:date="2023-06-08T08:54:00Z">
              <w:r w:rsidR="00E74C5C">
                <w:t>Mod GC0156</w:t>
              </w:r>
            </w:ins>
          </w:p>
        </w:tc>
      </w:tr>
      <w:tr w:rsidR="00447E1E" w:rsidRPr="002020C5" w14:paraId="12C93F2F" w14:textId="3798C00F" w:rsidTr="00447E1E">
        <w:tc>
          <w:tcPr>
            <w:tcW w:w="4674" w:type="dxa"/>
          </w:tcPr>
          <w:p w14:paraId="5CC80742" w14:textId="587D30C2" w:rsidR="00447E1E" w:rsidRPr="002020C5" w:rsidRDefault="00447E1E" w:rsidP="006502DD">
            <w:r w:rsidRPr="002020C5">
              <w:t>STCP 06-3 (System Incident Management)</w:t>
            </w:r>
          </w:p>
        </w:tc>
        <w:tc>
          <w:tcPr>
            <w:tcW w:w="5257" w:type="dxa"/>
          </w:tcPr>
          <w:p w14:paraId="6FC05735" w14:textId="77777777" w:rsidR="00447E1E" w:rsidRPr="002020C5" w:rsidRDefault="00447E1E" w:rsidP="006502DD">
            <w:r w:rsidRPr="002020C5">
              <w:t xml:space="preserve">The objective of this STCP is to specify the roles and responsibilities for the management of Significant Incidents which may arise from such events as (the following is not an exhaustive list): </w:t>
            </w:r>
          </w:p>
          <w:p w14:paraId="34D63538" w14:textId="1AD5F79B" w:rsidR="00447E1E" w:rsidRPr="002020C5" w:rsidRDefault="00447E1E" w:rsidP="00915D25">
            <w:pPr>
              <w:pStyle w:val="ListParagraph"/>
              <w:numPr>
                <w:ilvl w:val="0"/>
                <w:numId w:val="9"/>
              </w:numPr>
            </w:pPr>
            <w:r w:rsidRPr="002020C5">
              <w:t xml:space="preserve">adverse </w:t>
            </w:r>
            <w:proofErr w:type="gramStart"/>
            <w:r w:rsidRPr="002020C5">
              <w:t>weather;</w:t>
            </w:r>
            <w:proofErr w:type="gramEnd"/>
          </w:p>
          <w:p w14:paraId="41594D66" w14:textId="1F240120" w:rsidR="00447E1E" w:rsidRPr="002020C5" w:rsidRDefault="00447E1E" w:rsidP="00915D25">
            <w:pPr>
              <w:pStyle w:val="ListParagraph"/>
              <w:numPr>
                <w:ilvl w:val="0"/>
                <w:numId w:val="9"/>
              </w:numPr>
            </w:pPr>
            <w:r w:rsidRPr="002020C5">
              <w:t xml:space="preserve">accumulation of snow / </w:t>
            </w:r>
            <w:proofErr w:type="gramStart"/>
            <w:r w:rsidRPr="002020C5">
              <w:t>ice;</w:t>
            </w:r>
            <w:proofErr w:type="gramEnd"/>
            <w:r w:rsidRPr="002020C5">
              <w:t xml:space="preserve"> </w:t>
            </w:r>
          </w:p>
          <w:p w14:paraId="50E2D7F1" w14:textId="76249050" w:rsidR="00447E1E" w:rsidRPr="002020C5" w:rsidRDefault="00447E1E" w:rsidP="00915D25">
            <w:pPr>
              <w:pStyle w:val="ListParagraph"/>
              <w:numPr>
                <w:ilvl w:val="0"/>
                <w:numId w:val="9"/>
              </w:numPr>
            </w:pPr>
            <w:r w:rsidRPr="002020C5">
              <w:t xml:space="preserve">terrorist threat / </w:t>
            </w:r>
            <w:proofErr w:type="gramStart"/>
            <w:r w:rsidRPr="002020C5">
              <w:t>action;</w:t>
            </w:r>
            <w:proofErr w:type="gramEnd"/>
            <w:r w:rsidRPr="002020C5">
              <w:t xml:space="preserve"> </w:t>
            </w:r>
          </w:p>
          <w:p w14:paraId="249BF58B" w14:textId="4C8F716B" w:rsidR="00447E1E" w:rsidRPr="002020C5" w:rsidRDefault="00447E1E" w:rsidP="00915D25">
            <w:pPr>
              <w:pStyle w:val="ListParagraph"/>
              <w:numPr>
                <w:ilvl w:val="0"/>
                <w:numId w:val="9"/>
              </w:numPr>
            </w:pPr>
            <w:r w:rsidRPr="002020C5">
              <w:t xml:space="preserve">major asset </w:t>
            </w:r>
            <w:proofErr w:type="gramStart"/>
            <w:r w:rsidRPr="002020C5">
              <w:t>loss;</w:t>
            </w:r>
            <w:proofErr w:type="gramEnd"/>
            <w:r w:rsidRPr="002020C5">
              <w:t xml:space="preserve"> </w:t>
            </w:r>
          </w:p>
          <w:p w14:paraId="2330AB68" w14:textId="2C7113D9" w:rsidR="00447E1E" w:rsidRPr="002020C5" w:rsidRDefault="00447E1E" w:rsidP="00915D25">
            <w:pPr>
              <w:pStyle w:val="ListParagraph"/>
              <w:numPr>
                <w:ilvl w:val="0"/>
                <w:numId w:val="9"/>
              </w:numPr>
            </w:pPr>
            <w:r w:rsidRPr="002020C5">
              <w:t xml:space="preserve">major safety </w:t>
            </w:r>
            <w:proofErr w:type="gramStart"/>
            <w:r w:rsidRPr="002020C5">
              <w:t>incident;</w:t>
            </w:r>
            <w:proofErr w:type="gramEnd"/>
          </w:p>
          <w:p w14:paraId="50C462CE" w14:textId="6AEAD681" w:rsidR="00447E1E" w:rsidRPr="002020C5" w:rsidRDefault="00447E1E" w:rsidP="00915D25">
            <w:pPr>
              <w:pStyle w:val="ListParagraph"/>
              <w:numPr>
                <w:ilvl w:val="0"/>
                <w:numId w:val="9"/>
              </w:numPr>
            </w:pPr>
            <w:r w:rsidRPr="002020C5">
              <w:t xml:space="preserve">Black </w:t>
            </w:r>
            <w:proofErr w:type="gramStart"/>
            <w:r w:rsidRPr="002020C5">
              <w:t>Start;</w:t>
            </w:r>
            <w:proofErr w:type="gramEnd"/>
          </w:p>
          <w:p w14:paraId="7C876125" w14:textId="6D3BCF08" w:rsidR="00447E1E" w:rsidRPr="002020C5" w:rsidRDefault="00447E1E" w:rsidP="00915D25">
            <w:pPr>
              <w:pStyle w:val="ListParagraph"/>
              <w:numPr>
                <w:ilvl w:val="0"/>
                <w:numId w:val="9"/>
              </w:numPr>
            </w:pPr>
            <w:r w:rsidRPr="002020C5">
              <w:t xml:space="preserve">De-synchronised </w:t>
            </w:r>
            <w:proofErr w:type="gramStart"/>
            <w:r w:rsidRPr="002020C5">
              <w:t>Island;</w:t>
            </w:r>
            <w:proofErr w:type="gramEnd"/>
          </w:p>
          <w:p w14:paraId="48A5DCB0" w14:textId="1BE54A1E" w:rsidR="00447E1E" w:rsidRPr="002020C5" w:rsidRDefault="00447E1E" w:rsidP="00915D25">
            <w:pPr>
              <w:pStyle w:val="ListParagraph"/>
              <w:numPr>
                <w:ilvl w:val="0"/>
                <w:numId w:val="9"/>
              </w:numPr>
            </w:pPr>
            <w:r w:rsidRPr="002020C5">
              <w:t>voltage and or load reduction; and</w:t>
            </w:r>
          </w:p>
          <w:p w14:paraId="052BB368" w14:textId="644CA6AC" w:rsidR="00447E1E" w:rsidRPr="002020C5" w:rsidRDefault="00447E1E" w:rsidP="00915D25">
            <w:pPr>
              <w:pStyle w:val="ListParagraph"/>
              <w:numPr>
                <w:ilvl w:val="0"/>
                <w:numId w:val="9"/>
              </w:numPr>
            </w:pPr>
            <w:r w:rsidRPr="002020C5">
              <w:lastRenderedPageBreak/>
              <w:t xml:space="preserve">partial system shutdown. that has </w:t>
            </w:r>
            <w:proofErr w:type="gramStart"/>
            <w:r w:rsidRPr="002020C5">
              <w:t>had, or</w:t>
            </w:r>
            <w:proofErr w:type="gramEnd"/>
            <w:r w:rsidRPr="002020C5">
              <w:t xml:space="preserve"> may have a widespread impact on any part of a TO’s Transmission System.</w:t>
            </w:r>
          </w:p>
          <w:p w14:paraId="00CB5003" w14:textId="1AEF9861" w:rsidR="00447E1E" w:rsidRPr="002020C5" w:rsidRDefault="00447E1E" w:rsidP="006502DD">
            <w:r w:rsidRPr="002020C5">
              <w:t>In the case of Black Start this STCP should be read in conjunction with STCP 06-1: Black Start.</w:t>
            </w:r>
          </w:p>
        </w:tc>
        <w:tc>
          <w:tcPr>
            <w:tcW w:w="4017" w:type="dxa"/>
          </w:tcPr>
          <w:p w14:paraId="5331460E" w14:textId="096F7272" w:rsidR="00447E1E" w:rsidRPr="002020C5" w:rsidRDefault="00447E1E" w:rsidP="006502DD">
            <w:r w:rsidRPr="002020C5">
              <w:lastRenderedPageBreak/>
              <w:t>Changes to reflect Restoration plans</w:t>
            </w:r>
          </w:p>
          <w:p w14:paraId="138626C1" w14:textId="29D4E92D" w:rsidR="00447E1E" w:rsidRPr="002020C5" w:rsidRDefault="00447E1E" w:rsidP="006502DD">
            <w:r w:rsidRPr="002020C5">
              <w:t>Setting up of restoration zones</w:t>
            </w:r>
          </w:p>
          <w:p w14:paraId="68023970" w14:textId="7D08653F" w:rsidR="00447E1E" w:rsidRDefault="00447E1E" w:rsidP="006502DD">
            <w:pPr>
              <w:rPr>
                <w:ins w:id="124" w:author="Johnson (ESO), Antony" w:date="2023-06-08T08:56:00Z"/>
              </w:rPr>
            </w:pPr>
            <w:r w:rsidRPr="002020C5">
              <w:t>Demand separations</w:t>
            </w:r>
            <w:r w:rsidR="00827CBE" w:rsidRPr="002020C5">
              <w:t xml:space="preserve"> under restoration</w:t>
            </w:r>
          </w:p>
          <w:p w14:paraId="1F6839A1" w14:textId="5B5A8B1D" w:rsidR="00F14C60" w:rsidRPr="002020C5" w:rsidRDefault="00F14C60" w:rsidP="006502DD">
            <w:ins w:id="125" w:author="Johnson (ESO), Antony" w:date="2023-06-08T08:56:00Z">
              <w:r>
                <w:t>Consequential changes made to STCP</w:t>
              </w:r>
              <w:r w:rsidR="00B12702">
                <w:t xml:space="preserve"> 06-3.  These are generally minor</w:t>
              </w:r>
            </w:ins>
            <w:ins w:id="126" w:author="Johnson (ESO), Antony" w:date="2023-06-08T08:57:00Z">
              <w:r w:rsidR="0065177D">
                <w:t xml:space="preserve"> </w:t>
              </w:r>
              <w:r w:rsidR="00F63BD6">
                <w:t>and simply</w:t>
              </w:r>
            </w:ins>
            <w:ins w:id="127" w:author="Johnson (ESO), Antony" w:date="2023-06-08T08:58:00Z">
              <w:r w:rsidR="00F63BD6">
                <w:t xml:space="preserve"> reflect the changes to change Black Start to System Restoration – all other changes are consequential and minor.</w:t>
              </w:r>
            </w:ins>
          </w:p>
          <w:p w14:paraId="7A0CBE89" w14:textId="7B71AE1B" w:rsidR="00447E1E" w:rsidRPr="002020C5" w:rsidRDefault="00447E1E" w:rsidP="006502DD"/>
        </w:tc>
      </w:tr>
      <w:tr w:rsidR="00447E1E" w:rsidRPr="002020C5" w14:paraId="2940D7DD" w14:textId="55F68BB9" w:rsidTr="00447E1E">
        <w:tc>
          <w:tcPr>
            <w:tcW w:w="4674" w:type="dxa"/>
          </w:tcPr>
          <w:p w14:paraId="4D89BB7A" w14:textId="55C46FD5" w:rsidR="00447E1E" w:rsidRPr="002020C5" w:rsidRDefault="00447E1E" w:rsidP="006502DD">
            <w:r w:rsidRPr="002020C5">
              <w:t xml:space="preserve"> STCP 06-4 (Contingency Arrangements)</w:t>
            </w:r>
          </w:p>
        </w:tc>
        <w:tc>
          <w:tcPr>
            <w:tcW w:w="5257" w:type="dxa"/>
          </w:tcPr>
          <w:p w14:paraId="37EA0EA6" w14:textId="59AAC1F4" w:rsidR="00447E1E" w:rsidRPr="002020C5" w:rsidRDefault="00447E1E" w:rsidP="006502DD">
            <w:r w:rsidRPr="002020C5">
              <w:t>The objective of this procedure is to specify the minimum Emergency Control Centre facilities for each party and the actions to be taken when communication routes (data and voice) fail.</w:t>
            </w:r>
          </w:p>
        </w:tc>
        <w:tc>
          <w:tcPr>
            <w:tcW w:w="4017" w:type="dxa"/>
          </w:tcPr>
          <w:p w14:paraId="6698067C" w14:textId="77777777" w:rsidR="00447E1E" w:rsidRDefault="00447E1E" w:rsidP="006502DD">
            <w:pPr>
              <w:rPr>
                <w:ins w:id="128" w:author="Johnson (ESO), Antony" w:date="2023-06-08T09:13:00Z"/>
              </w:rPr>
            </w:pPr>
            <w:r w:rsidRPr="002020C5">
              <w:t>Resilience of comms</w:t>
            </w:r>
          </w:p>
          <w:p w14:paraId="6E5B1F15" w14:textId="608DC0A6" w:rsidR="008513FC" w:rsidRPr="002020C5" w:rsidRDefault="008513FC" w:rsidP="006502DD">
            <w:ins w:id="129" w:author="Johnson (ESO), Antony" w:date="2023-06-08T09:13:00Z">
              <w:r>
                <w:t xml:space="preserve">STCP 06-4 has been updated to </w:t>
              </w:r>
              <w:r w:rsidR="00DF7E73">
                <w:t xml:space="preserve">reflect </w:t>
              </w:r>
            </w:ins>
            <w:ins w:id="130" w:author="Johnson (ESO), Antony" w:date="2023-06-08T09:14:00Z">
              <w:r w:rsidR="00DF7E73">
                <w:t xml:space="preserve">restoration.  This procedure </w:t>
              </w:r>
            </w:ins>
            <w:ins w:id="131" w:author="Johnson (ESO), Antony" w:date="2023-06-08T09:15:00Z">
              <w:r w:rsidR="007A7BF6">
                <w:t xml:space="preserve">really covers contingency arrangements in terms of failure of critical systems and </w:t>
              </w:r>
              <w:r w:rsidR="00C479EC">
                <w:t xml:space="preserve">transfer of control facilities.  </w:t>
              </w:r>
            </w:ins>
            <w:ins w:id="132" w:author="Johnson (ESO), Antony" w:date="2023-06-08T09:16:00Z">
              <w:r w:rsidR="00C479EC">
                <w:t xml:space="preserve">Statement added that transfer of </w:t>
              </w:r>
              <w:r w:rsidR="0064392D">
                <w:t xml:space="preserve">main to emergency control facilities should be achieved in 3 hours in line with </w:t>
              </w:r>
            </w:ins>
            <w:ins w:id="133" w:author="Johnson (ESO), Antony" w:date="2023-06-08T09:18:00Z">
              <w:r w:rsidR="00FC546A">
                <w:t>EU Emergency and Restoration Code.  Th</w:t>
              </w:r>
            </w:ins>
            <w:ins w:id="134" w:author="Johnson (ESO), Antony" w:date="2023-06-08T09:19:00Z">
              <w:r w:rsidR="00FD01F5">
                <w:t xml:space="preserve">e requirement for mains resilience </w:t>
              </w:r>
              <w:r w:rsidR="00BB028B">
                <w:t>of critical tools and facilities</w:t>
              </w:r>
            </w:ins>
            <w:ins w:id="135" w:author="Johnson (ESO), Antony" w:date="2023-06-09T11:10:00Z">
              <w:r w:rsidR="00094318">
                <w:t xml:space="preserve"> is covered in </w:t>
              </w:r>
            </w:ins>
            <w:ins w:id="136" w:author="Johnson (ESO), Antony" w:date="2023-06-08T09:24:00Z">
              <w:r w:rsidR="002D21CA" w:rsidRPr="00094318">
                <w:t>S</w:t>
              </w:r>
            </w:ins>
            <w:ins w:id="137" w:author="Johnson (ESO), Antony" w:date="2023-06-08T09:25:00Z">
              <w:r w:rsidR="002D21CA" w:rsidRPr="00094318">
                <w:t>TC Section D Part I section 2.2.6 (</w:t>
              </w:r>
              <w:proofErr w:type="spellStart"/>
              <w:proofErr w:type="gramStart"/>
              <w:r w:rsidR="002D21CA" w:rsidRPr="00094318">
                <w:t>ie</w:t>
              </w:r>
              <w:proofErr w:type="spellEnd"/>
              <w:proofErr w:type="gramEnd"/>
              <w:r w:rsidR="002D21CA" w:rsidRPr="00094318">
                <w:t xml:space="preserve"> compliance with CC/ECC7.10 and CC/ECC7.11)</w:t>
              </w:r>
            </w:ins>
            <w:ins w:id="138" w:author="Johnson (ESO), Antony" w:date="2023-06-09T11:10:00Z">
              <w:r w:rsidR="00094318">
                <w:t>,</w:t>
              </w:r>
            </w:ins>
            <w:ins w:id="139" w:author="Johnson (ESO), Antony" w:date="2023-06-08T09:25:00Z">
              <w:r w:rsidR="002D21CA" w:rsidRPr="00094318">
                <w:t xml:space="preserve"> </w:t>
              </w:r>
              <w:r w:rsidR="001C1351" w:rsidRPr="00094318">
                <w:t xml:space="preserve">Section J – definition of Critical Tools and </w:t>
              </w:r>
            </w:ins>
            <w:ins w:id="140" w:author="Johnson (ESO), Antony" w:date="2023-06-08T09:26:00Z">
              <w:r w:rsidR="001C1351" w:rsidRPr="00094318">
                <w:t>Facilities</w:t>
              </w:r>
            </w:ins>
            <w:ins w:id="141" w:author="Johnson (ESO), Antony" w:date="2023-06-09T11:12:00Z">
              <w:r w:rsidR="00094318">
                <w:t xml:space="preserve"> and Section K – in respect of Offshore Transmission Licensees.  </w:t>
              </w:r>
            </w:ins>
            <w:ins w:id="142" w:author="Johnson (ESO), Antony" w:date="2023-06-09T11:10:00Z">
              <w:r w:rsidR="00094318">
                <w:t xml:space="preserve">The </w:t>
              </w:r>
              <w:proofErr w:type="gramStart"/>
              <w:r w:rsidR="00094318">
                <w:t>72 hour</w:t>
              </w:r>
              <w:proofErr w:type="gramEnd"/>
              <w:r w:rsidR="00094318">
                <w:t xml:space="preserve"> resilience is covered in </w:t>
              </w:r>
            </w:ins>
            <w:ins w:id="143" w:author="Johnson (ESO), Antony" w:date="2023-06-09T11:11:00Z">
              <w:r w:rsidR="00094318">
                <w:t xml:space="preserve">STCP 04-2 (Realtime data link Management), </w:t>
              </w:r>
            </w:ins>
            <w:ins w:id="144" w:author="Johnson (ESO), Antony" w:date="2023-06-09T11:10:00Z">
              <w:r w:rsidR="00094318">
                <w:t>STCP 04-5 (</w:t>
              </w:r>
            </w:ins>
            <w:ins w:id="145" w:author="Johnson (ESO), Antony" w:date="2023-06-09T11:11:00Z">
              <w:r w:rsidR="00094318">
                <w:t>O</w:t>
              </w:r>
            </w:ins>
            <w:ins w:id="146" w:author="Johnson (ESO), Antony" w:date="2023-06-09T11:10:00Z">
              <w:r w:rsidR="00094318">
                <w:t xml:space="preserve">perational </w:t>
              </w:r>
            </w:ins>
            <w:ins w:id="147" w:author="Johnson (ESO), Antony" w:date="2023-06-09T11:11:00Z">
              <w:r w:rsidR="00094318">
                <w:t>T</w:t>
              </w:r>
            </w:ins>
            <w:ins w:id="148" w:author="Johnson (ESO), Antony" w:date="2023-06-09T11:10:00Z">
              <w:r w:rsidR="00094318">
                <w:t>e</w:t>
              </w:r>
            </w:ins>
            <w:ins w:id="149" w:author="Johnson (ESO), Antony" w:date="2023-06-09T11:11:00Z">
              <w:r w:rsidR="00094318">
                <w:t>lephony) and STCP 04-6 (</w:t>
              </w:r>
            </w:ins>
            <w:ins w:id="150" w:author="Johnson (ESO), Antony" w:date="2023-06-09T11:12:00Z">
              <w:r w:rsidR="00094318">
                <w:t>Offshore Datalink Functional Specification)</w:t>
              </w:r>
            </w:ins>
          </w:p>
        </w:tc>
      </w:tr>
      <w:tr w:rsidR="00447E1E" w:rsidRPr="002020C5" w14:paraId="02365E13" w14:textId="38C45187" w:rsidTr="00447E1E">
        <w:tc>
          <w:tcPr>
            <w:tcW w:w="4674" w:type="dxa"/>
          </w:tcPr>
          <w:p w14:paraId="327F12A9" w14:textId="6C032F5E" w:rsidR="00447E1E" w:rsidRPr="002020C5" w:rsidRDefault="00447E1E" w:rsidP="006502DD">
            <w:r w:rsidRPr="002020C5">
              <w:t xml:space="preserve">STCP08-1 (Protection Testing) </w:t>
            </w:r>
          </w:p>
        </w:tc>
        <w:tc>
          <w:tcPr>
            <w:tcW w:w="5257" w:type="dxa"/>
          </w:tcPr>
          <w:p w14:paraId="64F25BCA" w14:textId="54A0994C" w:rsidR="00447E1E" w:rsidRPr="002020C5" w:rsidRDefault="00447E1E" w:rsidP="006502DD">
            <w:r w:rsidRPr="002020C5">
              <w:t xml:space="preserve">This procedure describes the arrangements and processes across the TO interface for Protection Tests (with primary Plant and Apparatus in service). This does not include Protection Tests associated with commissioning or decommissioning activities, which are the subject of STCP19-4 Commissioning and Decommissioning or the planned tripping of circuits </w:t>
            </w:r>
            <w:r w:rsidRPr="002020C5">
              <w:lastRenderedPageBreak/>
              <w:t>which are subject to the requirements of STCP 8-2 Circuit Live Trip and DAR Tests.</w:t>
            </w:r>
          </w:p>
          <w:p w14:paraId="4CA55337" w14:textId="77777777" w:rsidR="00447E1E" w:rsidRPr="002020C5" w:rsidRDefault="00447E1E" w:rsidP="006502DD"/>
          <w:p w14:paraId="037CE894" w14:textId="5F33432F" w:rsidR="00447E1E" w:rsidRPr="002020C5" w:rsidRDefault="00447E1E" w:rsidP="006502DD">
            <w:r w:rsidRPr="002020C5">
              <w:t xml:space="preserve">This process specifies the following: </w:t>
            </w:r>
          </w:p>
          <w:p w14:paraId="0BAD46BC" w14:textId="1F507FDE" w:rsidR="00447E1E" w:rsidRPr="002020C5" w:rsidRDefault="00447E1E" w:rsidP="00A83EDF">
            <w:pPr>
              <w:pStyle w:val="ListParagraph"/>
              <w:numPr>
                <w:ilvl w:val="1"/>
                <w:numId w:val="5"/>
              </w:numPr>
            </w:pPr>
            <w:r w:rsidRPr="002020C5">
              <w:t>the responsibilities of NGESO and the TO(s) in relation to Protection Tests.</w:t>
            </w:r>
          </w:p>
          <w:p w14:paraId="073D53FA" w14:textId="7C861433" w:rsidR="00447E1E" w:rsidRPr="002020C5" w:rsidRDefault="00447E1E" w:rsidP="00A83EDF">
            <w:pPr>
              <w:pStyle w:val="ListParagraph"/>
              <w:numPr>
                <w:ilvl w:val="1"/>
                <w:numId w:val="5"/>
              </w:numPr>
            </w:pPr>
            <w:r w:rsidRPr="002020C5">
              <w:t xml:space="preserve">the requirements for exchange of information across the NGESO-TO interface; and </w:t>
            </w:r>
          </w:p>
          <w:p w14:paraId="4FFB9956" w14:textId="3FFDD0BA" w:rsidR="00447E1E" w:rsidRPr="002020C5" w:rsidRDefault="00447E1E" w:rsidP="00A83EDF">
            <w:pPr>
              <w:pStyle w:val="ListParagraph"/>
              <w:numPr>
                <w:ilvl w:val="1"/>
                <w:numId w:val="5"/>
              </w:numPr>
            </w:pPr>
            <w:r w:rsidRPr="002020C5">
              <w:t>• the means of communication to be used across the NGESO-TO interface</w:t>
            </w:r>
          </w:p>
        </w:tc>
        <w:tc>
          <w:tcPr>
            <w:tcW w:w="4017" w:type="dxa"/>
          </w:tcPr>
          <w:p w14:paraId="115959DF" w14:textId="77777777" w:rsidR="00447E1E" w:rsidRPr="002020C5" w:rsidRDefault="00447E1E" w:rsidP="006502DD">
            <w:r w:rsidRPr="002020C5">
              <w:lastRenderedPageBreak/>
              <w:t>Changes to reflect recommended protection settings</w:t>
            </w:r>
          </w:p>
          <w:p w14:paraId="4EAF2569" w14:textId="77777777" w:rsidR="00447E1E" w:rsidRPr="002020C5" w:rsidRDefault="00447E1E" w:rsidP="006502DD"/>
          <w:p w14:paraId="794CBE8D" w14:textId="77777777" w:rsidR="00447E1E" w:rsidRDefault="00447E1E" w:rsidP="006502DD">
            <w:pPr>
              <w:rPr>
                <w:ins w:id="151" w:author="Johnson (ESO), Antony" w:date="2023-06-08T09:26:00Z"/>
              </w:rPr>
            </w:pPr>
            <w:proofErr w:type="gramStart"/>
            <w:r w:rsidRPr="002020C5">
              <w:t>Also</w:t>
            </w:r>
            <w:proofErr w:type="gramEnd"/>
            <w:r w:rsidRPr="002020C5">
              <w:t xml:space="preserve"> to reflect LFDDs and any limitations</w:t>
            </w:r>
          </w:p>
          <w:p w14:paraId="1E2AD153" w14:textId="77777777" w:rsidR="001C1351" w:rsidRDefault="001C1351" w:rsidP="006502DD">
            <w:pPr>
              <w:rPr>
                <w:ins w:id="152" w:author="Johnson (ESO), Antony" w:date="2023-06-08T09:26:00Z"/>
              </w:rPr>
            </w:pPr>
          </w:p>
          <w:p w14:paraId="5E788D45" w14:textId="408FBE6B" w:rsidR="001C1351" w:rsidRPr="002020C5" w:rsidRDefault="001C1351" w:rsidP="006502DD">
            <w:ins w:id="153" w:author="Johnson (ESO), Antony" w:date="2023-06-08T09:26:00Z">
              <w:r>
                <w:t xml:space="preserve">No change required – STCP </w:t>
              </w:r>
              <w:r w:rsidR="00A400BE">
                <w:t xml:space="preserve">covers </w:t>
              </w:r>
            </w:ins>
            <w:ins w:id="154" w:author="Johnson (ESO), Antony" w:date="2023-06-08T09:27:00Z">
              <w:r w:rsidR="00926839">
                <w:t xml:space="preserve">Protection Testing – The requirement for </w:t>
              </w:r>
              <w:r w:rsidR="00926839">
                <w:lastRenderedPageBreak/>
                <w:t xml:space="preserve">protection changes for restoration </w:t>
              </w:r>
            </w:ins>
            <w:ins w:id="155" w:author="Johnson (ESO), Antony" w:date="2023-06-08T09:29:00Z">
              <w:r w:rsidR="007D213D">
                <w:t>are cov</w:t>
              </w:r>
            </w:ins>
            <w:ins w:id="156" w:author="Johnson (ESO), Antony" w:date="2023-06-08T09:30:00Z">
              <w:r w:rsidR="007D213D">
                <w:t xml:space="preserve">ered in STCP 16-1.  For testing </w:t>
              </w:r>
              <w:r w:rsidR="00E67996">
                <w:t xml:space="preserve">protection, </w:t>
              </w:r>
              <w:r w:rsidR="007D213D">
                <w:t xml:space="preserve">the same provisions </w:t>
              </w:r>
              <w:r w:rsidR="00E67996">
                <w:t xml:space="preserve">would apply to any other protection testing, </w:t>
              </w:r>
              <w:proofErr w:type="gramStart"/>
              <w:r w:rsidR="00E67996">
                <w:t>irrespective  of</w:t>
              </w:r>
              <w:proofErr w:type="gramEnd"/>
              <w:r w:rsidR="00E67996">
                <w:t xml:space="preserve"> whe</w:t>
              </w:r>
            </w:ins>
            <w:ins w:id="157" w:author="Johnson (ESO), Antony" w:date="2023-06-08T09:31:00Z">
              <w:r w:rsidR="00E67996">
                <w:t xml:space="preserve">ther it is for </w:t>
              </w:r>
              <w:r w:rsidR="00A24318">
                <w:t xml:space="preserve">system restoration or otherwise so no change </w:t>
              </w:r>
            </w:ins>
            <w:ins w:id="158" w:author="Johnson (ESO), Antony" w:date="2023-06-08T10:26:00Z">
              <w:r w:rsidR="00DD0351">
                <w:t>required</w:t>
              </w:r>
            </w:ins>
            <w:ins w:id="159" w:author="Johnson (ESO), Antony" w:date="2023-06-08T09:31:00Z">
              <w:r w:rsidR="00A24318">
                <w:t>.</w:t>
              </w:r>
            </w:ins>
            <w:ins w:id="160" w:author="Johnson (ESO), Antony" w:date="2023-06-08T09:30:00Z">
              <w:r w:rsidR="007D213D">
                <w:t xml:space="preserve"> </w:t>
              </w:r>
            </w:ins>
          </w:p>
        </w:tc>
      </w:tr>
      <w:tr w:rsidR="00447E1E" w:rsidRPr="002020C5" w14:paraId="6B8E2BE8" w14:textId="51D0791D" w:rsidTr="00447E1E">
        <w:tc>
          <w:tcPr>
            <w:tcW w:w="4674" w:type="dxa"/>
          </w:tcPr>
          <w:p w14:paraId="045E7576" w14:textId="513D260E" w:rsidR="00447E1E" w:rsidRPr="002020C5" w:rsidRDefault="00447E1E" w:rsidP="006502DD">
            <w:r w:rsidRPr="002020C5">
              <w:lastRenderedPageBreak/>
              <w:t>STCP08-3 (Operational Tests and System Tests)</w:t>
            </w:r>
          </w:p>
        </w:tc>
        <w:tc>
          <w:tcPr>
            <w:tcW w:w="5257" w:type="dxa"/>
          </w:tcPr>
          <w:p w14:paraId="02E1CDED" w14:textId="77777777" w:rsidR="00447E1E" w:rsidRPr="002020C5" w:rsidRDefault="00447E1E" w:rsidP="006502DD">
            <w:r w:rsidRPr="002020C5">
              <w:t>This procedure applies to the arrangements and processes across the NGESO-TO interface for System Tests or operational tests including Black Start Tests and Power Island tests. This procedure does not include tests associated with commissioning activities, which are the subject of STCP 19-4 Commissioning and Decommissioning.</w:t>
            </w:r>
          </w:p>
          <w:p w14:paraId="5B4A81F2" w14:textId="77777777" w:rsidR="00447E1E" w:rsidRPr="002020C5" w:rsidRDefault="00447E1E" w:rsidP="006502DD">
            <w:r w:rsidRPr="002020C5">
              <w:t>This procedure specifies the following:</w:t>
            </w:r>
          </w:p>
          <w:p w14:paraId="3553410B" w14:textId="0596CD14" w:rsidR="00447E1E" w:rsidRPr="002020C5" w:rsidRDefault="00447E1E" w:rsidP="00A83EDF">
            <w:pPr>
              <w:pStyle w:val="ListParagraph"/>
              <w:numPr>
                <w:ilvl w:val="0"/>
                <w:numId w:val="10"/>
              </w:numPr>
            </w:pPr>
            <w:r w:rsidRPr="002020C5">
              <w:t xml:space="preserve">the responsibilities of NGESO and the TO in relation to System Tests or operational tests, including Black Start Tests and Power Island </w:t>
            </w:r>
            <w:proofErr w:type="gramStart"/>
            <w:r w:rsidRPr="002020C5">
              <w:t>tests;</w:t>
            </w:r>
            <w:proofErr w:type="gramEnd"/>
            <w:r w:rsidRPr="002020C5">
              <w:t xml:space="preserve"> </w:t>
            </w:r>
          </w:p>
          <w:p w14:paraId="4739E6B4" w14:textId="778A6B05" w:rsidR="00447E1E" w:rsidRPr="002020C5" w:rsidRDefault="00447E1E" w:rsidP="00A83EDF">
            <w:pPr>
              <w:pStyle w:val="ListParagraph"/>
              <w:numPr>
                <w:ilvl w:val="0"/>
                <w:numId w:val="10"/>
              </w:numPr>
            </w:pPr>
            <w:r w:rsidRPr="002020C5">
              <w:t>the requirements for exchange of information across the NGESO -TO interface in relation to these Tests; and</w:t>
            </w:r>
          </w:p>
          <w:p w14:paraId="36CCD82E" w14:textId="2479A4C2" w:rsidR="00447E1E" w:rsidRPr="002020C5" w:rsidRDefault="00447E1E" w:rsidP="00A83EDF">
            <w:pPr>
              <w:pStyle w:val="ListParagraph"/>
              <w:numPr>
                <w:ilvl w:val="0"/>
                <w:numId w:val="10"/>
              </w:numPr>
            </w:pPr>
            <w:r w:rsidRPr="002020C5">
              <w:t>• the means of communication to be used across the NGESO -TO interface.</w:t>
            </w:r>
          </w:p>
        </w:tc>
        <w:tc>
          <w:tcPr>
            <w:tcW w:w="4017" w:type="dxa"/>
          </w:tcPr>
          <w:p w14:paraId="00733AB1" w14:textId="03DB1BB6" w:rsidR="00447E1E" w:rsidRPr="002020C5" w:rsidDel="00DF7F19" w:rsidRDefault="00447E1E" w:rsidP="006502DD">
            <w:pPr>
              <w:rPr>
                <w:del w:id="161" w:author="Johnson (ESO), Antony" w:date="2023-06-08T09:33:00Z"/>
              </w:rPr>
            </w:pPr>
            <w:del w:id="162" w:author="Johnson (ESO), Antony" w:date="2023-06-08T09:33:00Z">
              <w:r w:rsidRPr="002020C5" w:rsidDel="00DF7F19">
                <w:delText xml:space="preserve">Changes to incorporate tests as it </w:delText>
              </w:r>
              <w:r w:rsidR="00A1680B" w:rsidRPr="002020C5" w:rsidDel="00DF7F19">
                <w:delText>has been</w:delText>
              </w:r>
              <w:r w:rsidRPr="002020C5" w:rsidDel="00DF7F19">
                <w:delText xml:space="preserve"> done in DRC schedule 16</w:delText>
              </w:r>
            </w:del>
          </w:p>
          <w:p w14:paraId="7A03274E" w14:textId="07C2BEC8" w:rsidR="00827CBE" w:rsidRPr="002020C5" w:rsidDel="00DF7F19" w:rsidRDefault="00827CBE" w:rsidP="006502DD">
            <w:pPr>
              <w:rPr>
                <w:del w:id="163" w:author="Johnson (ESO), Antony" w:date="2023-06-08T09:33:00Z"/>
              </w:rPr>
            </w:pPr>
          </w:p>
          <w:p w14:paraId="0419FCF6" w14:textId="77777777" w:rsidR="00827CBE" w:rsidRDefault="00827CBE" w:rsidP="006502DD">
            <w:pPr>
              <w:rPr>
                <w:ins w:id="164" w:author="Johnson (ESO), Antony" w:date="2023-06-08T09:33:00Z"/>
              </w:rPr>
            </w:pPr>
            <w:del w:id="165" w:author="Johnson (ESO), Antony" w:date="2023-06-08T09:33:00Z">
              <w:r w:rsidRPr="002020C5" w:rsidDel="00DF7F19">
                <w:delText>Upload assurance activities report</w:delText>
              </w:r>
            </w:del>
          </w:p>
          <w:p w14:paraId="45C340B3" w14:textId="7BC0674A" w:rsidR="00DF7F19" w:rsidRPr="002020C5" w:rsidRDefault="00164ADC" w:rsidP="006502DD">
            <w:ins w:id="166" w:author="Johnson (ESO), Antony" w:date="2023-06-08T09:33:00Z">
              <w:r>
                <w:t xml:space="preserve">STCP 08-3 </w:t>
              </w:r>
            </w:ins>
            <w:ins w:id="167" w:author="Johnson (ESO), Antony" w:date="2023-06-08T09:35:00Z">
              <w:r w:rsidR="00650532">
                <w:t xml:space="preserve">has been updated for restoration.  </w:t>
              </w:r>
            </w:ins>
            <w:ins w:id="168" w:author="Johnson (ESO), Antony" w:date="2023-06-08T09:36:00Z">
              <w:r w:rsidR="000E2888">
                <w:t xml:space="preserve">It includes LJRPs and DRZPs and </w:t>
              </w:r>
              <w:r w:rsidR="009132FA">
                <w:t xml:space="preserve">references </w:t>
              </w:r>
            </w:ins>
            <w:ins w:id="169" w:author="Johnson (ESO), Antony" w:date="2023-06-08T10:26:00Z">
              <w:r w:rsidR="00C517D4">
                <w:t xml:space="preserve">OC9.4.7.6.2 and OC5.7 which requires testing for </w:t>
              </w:r>
            </w:ins>
            <w:ins w:id="170" w:author="Johnson (ESO), Antony" w:date="2023-06-08T10:27:00Z">
              <w:r w:rsidR="00B001BF">
                <w:t xml:space="preserve">Restoration Plans and </w:t>
              </w:r>
              <w:r w:rsidR="00036AE0">
                <w:t xml:space="preserve">testing for proof of Assurance. </w:t>
              </w:r>
            </w:ins>
          </w:p>
        </w:tc>
      </w:tr>
      <w:tr w:rsidR="00447E1E" w:rsidRPr="002020C5" w14:paraId="1830E4D4" w14:textId="6E95F3D5" w:rsidTr="00447E1E">
        <w:tc>
          <w:tcPr>
            <w:tcW w:w="4674" w:type="dxa"/>
          </w:tcPr>
          <w:p w14:paraId="4874F790" w14:textId="31E9B922" w:rsidR="00447E1E" w:rsidRPr="002020C5" w:rsidRDefault="00447E1E" w:rsidP="006502DD">
            <w:r w:rsidRPr="002020C5">
              <w:t>STCP08-4 (User Tests)</w:t>
            </w:r>
          </w:p>
        </w:tc>
        <w:tc>
          <w:tcPr>
            <w:tcW w:w="5257" w:type="dxa"/>
          </w:tcPr>
          <w:p w14:paraId="0668395D" w14:textId="77777777" w:rsidR="00447E1E" w:rsidRPr="002020C5" w:rsidRDefault="00447E1E" w:rsidP="006502DD">
            <w:r w:rsidRPr="002020C5">
              <w:t>This procedure describes the arrangements and process across the NGESO-TO interface to facilitate User Tests and is complementary to the User compliance Test requirements specified under the Grid Code.</w:t>
            </w:r>
          </w:p>
          <w:p w14:paraId="7AE7AC28" w14:textId="77777777" w:rsidR="00447E1E" w:rsidRPr="002020C5" w:rsidRDefault="00447E1E" w:rsidP="00A83EDF"/>
          <w:p w14:paraId="676D55B6" w14:textId="3185F3D3" w:rsidR="00447E1E" w:rsidRPr="002020C5" w:rsidRDefault="00447E1E" w:rsidP="00A83EDF">
            <w:r w:rsidRPr="002020C5">
              <w:lastRenderedPageBreak/>
              <w:t>This procedure specifies the following:</w:t>
            </w:r>
          </w:p>
          <w:p w14:paraId="687E2610" w14:textId="77777777" w:rsidR="00447E1E" w:rsidRPr="002020C5" w:rsidRDefault="00447E1E" w:rsidP="00A83EDF">
            <w:pPr>
              <w:numPr>
                <w:ilvl w:val="0"/>
                <w:numId w:val="10"/>
              </w:numPr>
            </w:pPr>
            <w:r w:rsidRPr="002020C5">
              <w:t xml:space="preserve">the responsibilities of NGESO and the TO in relation to System Tests or operational tests, including Black Start Tests and Power Island </w:t>
            </w:r>
            <w:proofErr w:type="gramStart"/>
            <w:r w:rsidRPr="002020C5">
              <w:t>tests;</w:t>
            </w:r>
            <w:proofErr w:type="gramEnd"/>
            <w:r w:rsidRPr="002020C5">
              <w:t xml:space="preserve"> </w:t>
            </w:r>
          </w:p>
          <w:p w14:paraId="4A87209C" w14:textId="77777777" w:rsidR="00447E1E" w:rsidRPr="002020C5" w:rsidRDefault="00447E1E" w:rsidP="00A83EDF">
            <w:pPr>
              <w:numPr>
                <w:ilvl w:val="0"/>
                <w:numId w:val="10"/>
              </w:numPr>
            </w:pPr>
            <w:r w:rsidRPr="002020C5">
              <w:t>the requirements for exchange of information across the NGESO -TO interface in relation to these Tests; and</w:t>
            </w:r>
          </w:p>
          <w:p w14:paraId="4A4A1C6A" w14:textId="3CFAD09F" w:rsidR="00447E1E" w:rsidRPr="002020C5" w:rsidRDefault="00447E1E" w:rsidP="00A83EDF">
            <w:r w:rsidRPr="002020C5">
              <w:t>• the means of communication to be used across the NGESO -TO interface.</w:t>
            </w:r>
          </w:p>
        </w:tc>
        <w:tc>
          <w:tcPr>
            <w:tcW w:w="4017" w:type="dxa"/>
          </w:tcPr>
          <w:p w14:paraId="74B80F52" w14:textId="77777777" w:rsidR="00447E1E" w:rsidRDefault="00447E1E" w:rsidP="006502DD">
            <w:pPr>
              <w:rPr>
                <w:ins w:id="171" w:author="Johnson (ESO), Antony" w:date="2023-06-08T10:28:00Z"/>
              </w:rPr>
            </w:pPr>
            <w:r w:rsidRPr="002020C5">
              <w:lastRenderedPageBreak/>
              <w:t xml:space="preserve">Changes to incorporate tests as it </w:t>
            </w:r>
            <w:r w:rsidR="00A1680B" w:rsidRPr="002020C5">
              <w:t>has been</w:t>
            </w:r>
            <w:r w:rsidRPr="002020C5">
              <w:t xml:space="preserve"> done in DRC schedule 16</w:t>
            </w:r>
          </w:p>
          <w:p w14:paraId="428C5B54" w14:textId="77777777" w:rsidR="00772C14" w:rsidRDefault="00772C14" w:rsidP="006502DD">
            <w:pPr>
              <w:rPr>
                <w:ins w:id="172" w:author="Johnson (ESO), Antony" w:date="2023-06-08T10:30:00Z"/>
              </w:rPr>
            </w:pPr>
            <w:ins w:id="173" w:author="Johnson (ESO), Antony" w:date="2023-06-08T10:28:00Z">
              <w:r>
                <w:t xml:space="preserve">No change as tests </w:t>
              </w:r>
              <w:r w:rsidR="0003731E">
                <w:t>for Restora</w:t>
              </w:r>
            </w:ins>
            <w:ins w:id="174" w:author="Johnson (ESO), Antony" w:date="2023-06-08T10:29:00Z">
              <w:r w:rsidR="0003731E">
                <w:t xml:space="preserve">tion are covered under STCP08-3.  User Tests for </w:t>
              </w:r>
              <w:r w:rsidR="0003731E">
                <w:lastRenderedPageBreak/>
                <w:t xml:space="preserve">Restoration are covered under </w:t>
              </w:r>
              <w:r w:rsidR="006B205A">
                <w:t>Grid Code OC5.7</w:t>
              </w:r>
            </w:ins>
          </w:p>
          <w:p w14:paraId="09B8264C" w14:textId="0CC1FE9D" w:rsidR="009328ED" w:rsidRPr="002020C5" w:rsidRDefault="009328ED" w:rsidP="006502DD">
            <w:ins w:id="175" w:author="Johnson (ESO), Antony" w:date="2023-06-08T10:30:00Z">
              <w:r>
                <w:t>No need to change as th</w:t>
              </w:r>
            </w:ins>
            <w:ins w:id="176" w:author="Johnson (ESO), Antony" w:date="2023-06-08T10:31:00Z">
              <w:r>
                <w:t xml:space="preserve">ere is no reference to </w:t>
              </w:r>
              <w:r w:rsidR="003B6E9A">
                <w:t>Black Start and the other aspects of testing have been covered in the STC, Grid Code and other STC</w:t>
              </w:r>
            </w:ins>
            <w:ins w:id="177" w:author="Johnson (ESO), Antony" w:date="2023-06-08T10:32:00Z">
              <w:r w:rsidR="004464BE">
                <w:t>Ps.</w:t>
              </w:r>
            </w:ins>
          </w:p>
        </w:tc>
      </w:tr>
      <w:tr w:rsidR="00447E1E" w:rsidRPr="002020C5" w14:paraId="16A9BB21" w14:textId="78A1E515" w:rsidTr="00447E1E">
        <w:tc>
          <w:tcPr>
            <w:tcW w:w="4674" w:type="dxa"/>
          </w:tcPr>
          <w:p w14:paraId="7DBACBE5" w14:textId="5F03FB53" w:rsidR="00447E1E" w:rsidRPr="002020C5" w:rsidRDefault="00447E1E" w:rsidP="006502DD">
            <w:r w:rsidRPr="002020C5">
              <w:lastRenderedPageBreak/>
              <w:t>STCP 11-1 (Outage Planning)</w:t>
            </w:r>
          </w:p>
        </w:tc>
        <w:tc>
          <w:tcPr>
            <w:tcW w:w="5257" w:type="dxa"/>
          </w:tcPr>
          <w:p w14:paraId="74FE0F02" w14:textId="77777777" w:rsidR="00447E1E" w:rsidRPr="002020C5" w:rsidRDefault="00447E1E" w:rsidP="006502DD">
            <w:r w:rsidRPr="002020C5">
              <w:t>This document specifies the requirements for the exchange of information across the NGET:TO interfaces throughout the Outage Planning process, from Outage requirements identified up to six years ahead (for complex schemes and National Electricity Transmission System reinforcement) to handover of the plan into the Control Phase (including Outage Proposals submitted in the Control Phase)</w:t>
            </w:r>
          </w:p>
          <w:p w14:paraId="2F348BA8" w14:textId="77777777" w:rsidR="00447E1E" w:rsidRPr="002020C5" w:rsidRDefault="00447E1E" w:rsidP="006502DD">
            <w:r w:rsidRPr="002020C5">
              <w:t xml:space="preserve">The objective of this STCP is to provide for an efficient exchange of information between NGET and TOs to facilitate: </w:t>
            </w:r>
          </w:p>
          <w:p w14:paraId="2C2474CC" w14:textId="2D47489A" w:rsidR="00447E1E" w:rsidRPr="002020C5" w:rsidRDefault="00447E1E" w:rsidP="00A83EDF">
            <w:pPr>
              <w:pStyle w:val="ListParagraph"/>
              <w:numPr>
                <w:ilvl w:val="1"/>
                <w:numId w:val="5"/>
              </w:numPr>
            </w:pPr>
            <w:r w:rsidRPr="002020C5">
              <w:t>the co-ordinated development of Outage Proposals by each TO; and</w:t>
            </w:r>
          </w:p>
          <w:p w14:paraId="07275036" w14:textId="5F31912D" w:rsidR="00447E1E" w:rsidRPr="002020C5" w:rsidRDefault="00447E1E" w:rsidP="00A83EDF">
            <w:pPr>
              <w:pStyle w:val="ListParagraph"/>
              <w:numPr>
                <w:ilvl w:val="1"/>
                <w:numId w:val="5"/>
              </w:numPr>
            </w:pPr>
            <w:r w:rsidRPr="002020C5">
              <w:t xml:space="preserve">preparation of Outage Plans for the National Electricity Transmission System by NGET, </w:t>
            </w:r>
            <w:proofErr w:type="gramStart"/>
            <w:r w:rsidRPr="002020C5">
              <w:t>taking into account</w:t>
            </w:r>
            <w:proofErr w:type="gramEnd"/>
            <w:r w:rsidRPr="002020C5">
              <w:t xml:space="preserve"> each TO’s Outage Proposals.</w:t>
            </w:r>
          </w:p>
          <w:p w14:paraId="022D15CB" w14:textId="5192C89F" w:rsidR="00447E1E" w:rsidRPr="002020C5" w:rsidRDefault="00447E1E" w:rsidP="006502DD"/>
        </w:tc>
        <w:tc>
          <w:tcPr>
            <w:tcW w:w="4017" w:type="dxa"/>
          </w:tcPr>
          <w:p w14:paraId="7F7C2C31" w14:textId="77777777" w:rsidR="00447E1E" w:rsidRDefault="00827CBE" w:rsidP="006502DD">
            <w:pPr>
              <w:rPr>
                <w:ins w:id="178" w:author="Johnson (ESO), Antony" w:date="2023-06-08T10:32:00Z"/>
              </w:rPr>
            </w:pPr>
            <w:r w:rsidRPr="002020C5">
              <w:t>Outage of critical assets to restoration</w:t>
            </w:r>
          </w:p>
          <w:p w14:paraId="23390302" w14:textId="77777777" w:rsidR="00AC4997" w:rsidRDefault="00AC4997" w:rsidP="006502DD">
            <w:pPr>
              <w:rPr>
                <w:ins w:id="179" w:author="Johnson (ESO), Antony" w:date="2023-06-08T10:33:00Z"/>
              </w:rPr>
            </w:pPr>
            <w:ins w:id="180" w:author="Johnson (ESO), Antony" w:date="2023-06-08T10:32:00Z">
              <w:r>
                <w:t xml:space="preserve">Updated to include Outage Planning for Restoration Purposes.  </w:t>
              </w:r>
            </w:ins>
          </w:p>
          <w:p w14:paraId="5DF51BF1" w14:textId="77777777" w:rsidR="00041CF1" w:rsidRDefault="00041CF1" w:rsidP="006502DD">
            <w:pPr>
              <w:rPr>
                <w:ins w:id="181" w:author="Johnson (ESO), Antony" w:date="2023-06-08T10:33:00Z"/>
              </w:rPr>
            </w:pPr>
          </w:p>
          <w:p w14:paraId="1661FBA6" w14:textId="77777777" w:rsidR="00041CF1" w:rsidRDefault="00041CF1" w:rsidP="006502DD">
            <w:pPr>
              <w:rPr>
                <w:ins w:id="182" w:author="Johnson (ESO), Antony" w:date="2023-06-08T10:33:00Z"/>
              </w:rPr>
            </w:pPr>
          </w:p>
          <w:p w14:paraId="75DE4EA9" w14:textId="76A5804D" w:rsidR="00041CF1" w:rsidRPr="002020C5" w:rsidRDefault="00041CF1" w:rsidP="006502DD">
            <w:ins w:id="183" w:author="Johnson (ESO), Antony" w:date="2023-06-08T10:33:00Z">
              <w:r w:rsidRPr="00094318">
                <w:t xml:space="preserve">Minor Point </w:t>
              </w:r>
              <w:r w:rsidR="00F7417E" w:rsidRPr="00094318">
                <w:t xml:space="preserve">– STCP 11-1 refers to TOGA rather than ENAP and EGAMA.  This is a wider </w:t>
              </w:r>
              <w:r w:rsidR="00832EE5" w:rsidRPr="00094318">
                <w:t>iss</w:t>
              </w:r>
            </w:ins>
            <w:ins w:id="184" w:author="Johnson (ESO), Antony" w:date="2023-06-08T10:34:00Z">
              <w:r w:rsidR="00832EE5" w:rsidRPr="00094318">
                <w:t xml:space="preserve">ue for updating rather than specifically for </w:t>
              </w:r>
              <w:r w:rsidR="0047070C" w:rsidRPr="00094318">
                <w:t>System Restoration</w:t>
              </w:r>
            </w:ins>
          </w:p>
        </w:tc>
      </w:tr>
      <w:tr w:rsidR="00447E1E" w:rsidRPr="002020C5" w14:paraId="5AC52E62" w14:textId="6C7CA94B" w:rsidTr="00447E1E">
        <w:tc>
          <w:tcPr>
            <w:tcW w:w="4674" w:type="dxa"/>
          </w:tcPr>
          <w:p w14:paraId="23D2AF39" w14:textId="36CD9338" w:rsidR="00447E1E" w:rsidRPr="002020C5" w:rsidRDefault="00447E1E" w:rsidP="006502DD">
            <w:r w:rsidRPr="002020C5">
              <w:t>STCP 11-2 (Outage Data Exchange)</w:t>
            </w:r>
          </w:p>
        </w:tc>
        <w:tc>
          <w:tcPr>
            <w:tcW w:w="5257" w:type="dxa"/>
          </w:tcPr>
          <w:p w14:paraId="0CE0E72E" w14:textId="77777777" w:rsidR="00447E1E" w:rsidRPr="002020C5" w:rsidRDefault="00447E1E" w:rsidP="006502DD">
            <w:r w:rsidRPr="002020C5">
              <w:t>This procedure describes the data exchange requirements between NGET and the TOs to facilitate the Outage planning process.</w:t>
            </w:r>
          </w:p>
          <w:p w14:paraId="6498F393" w14:textId="786F6DD3" w:rsidR="00447E1E" w:rsidRPr="002020C5" w:rsidRDefault="00447E1E" w:rsidP="006502DD">
            <w:r w:rsidRPr="002020C5">
              <w:t xml:space="preserve">The objective of this procedure is to set out the requirements for exchange of information between </w:t>
            </w:r>
            <w:r w:rsidRPr="002020C5">
              <w:lastRenderedPageBreak/>
              <w:t>NGET and the TOs to facilitate the process in STCP11-1 Outage Planning.</w:t>
            </w:r>
          </w:p>
        </w:tc>
        <w:tc>
          <w:tcPr>
            <w:tcW w:w="4017" w:type="dxa"/>
          </w:tcPr>
          <w:p w14:paraId="0577A4DA" w14:textId="3240BAA3" w:rsidR="00447E1E" w:rsidRPr="002020C5" w:rsidRDefault="0047070C" w:rsidP="006502DD">
            <w:ins w:id="185" w:author="Johnson (ESO), Antony" w:date="2023-06-08T10:35:00Z">
              <w:r>
                <w:lastRenderedPageBreak/>
                <w:t>Updates required but more admin based as the current procedure refers to TOGA rather than ENAP and EGAMA</w:t>
              </w:r>
            </w:ins>
          </w:p>
        </w:tc>
      </w:tr>
      <w:tr w:rsidR="00447E1E" w:rsidRPr="002020C5" w14:paraId="78552CBA" w14:textId="59FBE362" w:rsidTr="00447E1E">
        <w:tc>
          <w:tcPr>
            <w:tcW w:w="4674" w:type="dxa"/>
          </w:tcPr>
          <w:p w14:paraId="45032570" w14:textId="07958CAF" w:rsidR="00447E1E" w:rsidRPr="002020C5" w:rsidRDefault="00447E1E" w:rsidP="006502DD">
            <w:r w:rsidRPr="002020C5">
              <w:t xml:space="preserve">STCP16-1 (Investment Planning) </w:t>
            </w:r>
          </w:p>
        </w:tc>
        <w:tc>
          <w:tcPr>
            <w:tcW w:w="5257" w:type="dxa"/>
          </w:tcPr>
          <w:p w14:paraId="24C01793" w14:textId="676806D2" w:rsidR="00447E1E" w:rsidRPr="002020C5" w:rsidRDefault="00447E1E" w:rsidP="006502DD">
            <w:r w:rsidRPr="002020C5">
              <w:t>This STCP describes the processes and procedures for investment planning and, individual project development across both the NGET -TO and TO -TO interfaces.</w:t>
            </w:r>
          </w:p>
        </w:tc>
        <w:tc>
          <w:tcPr>
            <w:tcW w:w="4017" w:type="dxa"/>
          </w:tcPr>
          <w:p w14:paraId="433B064C" w14:textId="77777777" w:rsidR="00447E1E" w:rsidRDefault="00827CBE" w:rsidP="006502DD">
            <w:pPr>
              <w:rPr>
                <w:ins w:id="186" w:author="Johnson (ESO), Antony" w:date="2023-06-08T10:35:00Z"/>
              </w:rPr>
            </w:pPr>
            <w:r w:rsidRPr="002020C5">
              <w:t>Testing new user against weaker networks</w:t>
            </w:r>
          </w:p>
          <w:p w14:paraId="2F4F1C8A" w14:textId="4C59C69A" w:rsidR="0047070C" w:rsidRPr="002020C5" w:rsidRDefault="0047070C" w:rsidP="006502DD">
            <w:ins w:id="187" w:author="Johnson (ESO), Antony" w:date="2023-06-08T10:35:00Z">
              <w:r>
                <w:t>ST</w:t>
              </w:r>
              <w:r w:rsidR="003E6DB8">
                <w:t>CP</w:t>
              </w:r>
            </w:ins>
            <w:ins w:id="188" w:author="Johnson (ESO), Antony" w:date="2023-06-08T10:36:00Z">
              <w:r w:rsidR="003E6DB8">
                <w:t xml:space="preserve"> 16-1 has been updated to ensure System Resto</w:t>
              </w:r>
              <w:r w:rsidR="00A837DD">
                <w:t>ration</w:t>
              </w:r>
              <w:r w:rsidR="003E6DB8">
                <w:t xml:space="preserve"> </w:t>
              </w:r>
              <w:r w:rsidR="00A837DD">
                <w:t xml:space="preserve">is included in the </w:t>
              </w:r>
            </w:ins>
            <w:ins w:id="189" w:author="Johnson (ESO), Antony" w:date="2023-06-08T10:37:00Z">
              <w:r w:rsidR="00793549">
                <w:t xml:space="preserve">Investment Planning Process – Also backs off the requirements in Appendix I of the SQSS </w:t>
              </w:r>
            </w:ins>
            <w:ins w:id="190" w:author="Johnson (ESO), Antony" w:date="2023-06-08T10:38:00Z">
              <w:r w:rsidR="00A82C80">
                <w:t xml:space="preserve">as developed for </w:t>
              </w:r>
              <w:r w:rsidR="00190E5E">
                <w:t>System Restoration</w:t>
              </w:r>
            </w:ins>
            <w:ins w:id="191" w:author="Johnson (ESO), Antony" w:date="2023-06-08T10:36:00Z">
              <w:r w:rsidR="00A837DD">
                <w:t xml:space="preserve"> </w:t>
              </w:r>
            </w:ins>
          </w:p>
        </w:tc>
      </w:tr>
      <w:tr w:rsidR="00447E1E" w:rsidRPr="002020C5" w14:paraId="7388E2DC" w14:textId="0906B03B" w:rsidTr="00447E1E">
        <w:tc>
          <w:tcPr>
            <w:tcW w:w="4674" w:type="dxa"/>
          </w:tcPr>
          <w:p w14:paraId="2B4FDEC9" w14:textId="0F42D80A" w:rsidR="00447E1E" w:rsidRPr="002020C5" w:rsidRDefault="00447E1E" w:rsidP="006502DD">
            <w:r w:rsidRPr="002020C5">
              <w:t>STCP 18-1 (Connection and Modification Application)</w:t>
            </w:r>
          </w:p>
        </w:tc>
        <w:tc>
          <w:tcPr>
            <w:tcW w:w="5257" w:type="dxa"/>
          </w:tcPr>
          <w:p w14:paraId="3531A3E6" w14:textId="3025D599" w:rsidR="00447E1E" w:rsidRPr="002020C5" w:rsidRDefault="00447E1E" w:rsidP="006502DD">
            <w:r w:rsidRPr="002020C5">
              <w:t>The objective of this procedure is to detail:</w:t>
            </w:r>
          </w:p>
          <w:p w14:paraId="03808BF6" w14:textId="08F7B99A" w:rsidR="00447E1E" w:rsidRPr="002020C5" w:rsidRDefault="00447E1E" w:rsidP="00C218B4">
            <w:pPr>
              <w:pStyle w:val="ListParagraph"/>
              <w:numPr>
                <w:ilvl w:val="1"/>
                <w:numId w:val="5"/>
              </w:numPr>
            </w:pPr>
            <w:r w:rsidRPr="002020C5">
              <w:t xml:space="preserve">how the Connection and Modification Application process is addressed across the NGESO ~ TO interface, the TO ~ TO interface, and where appropriate the NGESO/TO ~ Tender Panel </w:t>
            </w:r>
            <w:proofErr w:type="gramStart"/>
            <w:r w:rsidRPr="002020C5">
              <w:t>interface;</w:t>
            </w:r>
            <w:proofErr w:type="gramEnd"/>
            <w:r w:rsidRPr="002020C5">
              <w:t xml:space="preserve"> </w:t>
            </w:r>
          </w:p>
          <w:p w14:paraId="305782F5" w14:textId="62BAD757" w:rsidR="00447E1E" w:rsidRPr="002020C5" w:rsidRDefault="00447E1E" w:rsidP="00C218B4">
            <w:pPr>
              <w:pStyle w:val="ListParagraph"/>
              <w:numPr>
                <w:ilvl w:val="1"/>
                <w:numId w:val="5"/>
              </w:numPr>
            </w:pPr>
            <w:r w:rsidRPr="002020C5">
              <w:t xml:space="preserve">the responsibilities of NGESO and the TO(s) in relation to working under indemnities activities between the TO(s) &amp; </w:t>
            </w:r>
            <w:proofErr w:type="gramStart"/>
            <w:r w:rsidRPr="002020C5">
              <w:t>NGESO;</w:t>
            </w:r>
            <w:proofErr w:type="gramEnd"/>
          </w:p>
          <w:p w14:paraId="61B72B67" w14:textId="77777777" w:rsidR="00447E1E" w:rsidRPr="002020C5" w:rsidRDefault="00447E1E" w:rsidP="00C218B4">
            <w:pPr>
              <w:pStyle w:val="ListParagraph"/>
              <w:numPr>
                <w:ilvl w:val="1"/>
                <w:numId w:val="5"/>
              </w:numPr>
            </w:pPr>
            <w:r w:rsidRPr="002020C5">
              <w:t>the requirements for exchange of information in relation to these activities; and</w:t>
            </w:r>
          </w:p>
          <w:p w14:paraId="322293B2" w14:textId="35A04D03" w:rsidR="00447E1E" w:rsidRPr="002020C5" w:rsidRDefault="00447E1E" w:rsidP="00C218B4">
            <w:pPr>
              <w:pStyle w:val="ListParagraph"/>
              <w:numPr>
                <w:ilvl w:val="1"/>
                <w:numId w:val="5"/>
              </w:numPr>
            </w:pPr>
            <w:r w:rsidRPr="002020C5">
              <w:t xml:space="preserve"> the lines of communication to be used.</w:t>
            </w:r>
          </w:p>
        </w:tc>
        <w:tc>
          <w:tcPr>
            <w:tcW w:w="4017" w:type="dxa"/>
          </w:tcPr>
          <w:p w14:paraId="60A36F98" w14:textId="205E1E96" w:rsidR="00447E1E" w:rsidRPr="002020C5" w:rsidRDefault="00190E5E" w:rsidP="006502DD">
            <w:ins w:id="192" w:author="Johnson (ESO), Antony" w:date="2023-06-08T10:39:00Z">
              <w:r>
                <w:t xml:space="preserve">Updated </w:t>
              </w:r>
            </w:ins>
            <w:ins w:id="193" w:author="Johnson (ESO), Antony" w:date="2023-06-08T10:41:00Z">
              <w:r w:rsidR="00110D21">
                <w:t>–</w:t>
              </w:r>
            </w:ins>
            <w:ins w:id="194" w:author="Johnson (ESO), Antony" w:date="2023-06-08T10:39:00Z">
              <w:r w:rsidR="00721640">
                <w:t xml:space="preserve"> </w:t>
              </w:r>
            </w:ins>
            <w:ins w:id="195" w:author="Johnson (ESO), Antony" w:date="2023-06-08T10:41:00Z">
              <w:r w:rsidR="00110D21">
                <w:t xml:space="preserve">to </w:t>
              </w:r>
              <w:r w:rsidR="00417F41">
                <w:t xml:space="preserve">change Black Start to System Restoration – Consequential changes added </w:t>
              </w:r>
            </w:ins>
            <w:ins w:id="196" w:author="Johnson (ESO), Antony" w:date="2023-06-08T10:42:00Z">
              <w:r w:rsidR="0072583E">
                <w:t>to include Distribution Restoration Zones</w:t>
              </w:r>
            </w:ins>
          </w:p>
        </w:tc>
      </w:tr>
      <w:tr w:rsidR="00447E1E" w:rsidRPr="002020C5" w14:paraId="677F74B7" w14:textId="78FD01D7" w:rsidTr="00447E1E">
        <w:tc>
          <w:tcPr>
            <w:tcW w:w="4674" w:type="dxa"/>
          </w:tcPr>
          <w:p w14:paraId="0A652A55" w14:textId="1266AF88" w:rsidR="00447E1E" w:rsidRPr="002020C5" w:rsidRDefault="00447E1E" w:rsidP="006502DD">
            <w:r w:rsidRPr="002020C5">
              <w:t>STCP 19-3 (Operational Notification and Compliance Testing)</w:t>
            </w:r>
          </w:p>
        </w:tc>
        <w:tc>
          <w:tcPr>
            <w:tcW w:w="5257" w:type="dxa"/>
          </w:tcPr>
          <w:p w14:paraId="588D1822" w14:textId="77777777" w:rsidR="00447E1E" w:rsidRPr="002020C5" w:rsidRDefault="00447E1E" w:rsidP="006502DD">
            <w:r w:rsidRPr="002020C5">
              <w:t>To connect or use the National Electricity Transmission System (NETS), a User must comply with the requirements of the CUSC. This procedure outlines the responsibilities of NGET and the TO associated with checking Compliance that involve NGET or affect the TO</w:t>
            </w:r>
          </w:p>
          <w:p w14:paraId="3823DC03" w14:textId="77777777" w:rsidR="00447E1E" w:rsidRPr="002020C5" w:rsidRDefault="00447E1E" w:rsidP="006502DD"/>
          <w:p w14:paraId="3C1652DF" w14:textId="77777777" w:rsidR="00447E1E" w:rsidRPr="002020C5" w:rsidRDefault="00447E1E" w:rsidP="006502DD">
            <w:r w:rsidRPr="002020C5">
              <w:t xml:space="preserve">The objectives of this procedure are to specify: </w:t>
            </w:r>
          </w:p>
          <w:p w14:paraId="2DD44200" w14:textId="5EBFF269" w:rsidR="00447E1E" w:rsidRPr="002020C5" w:rsidRDefault="00447E1E" w:rsidP="00664F53">
            <w:pPr>
              <w:pStyle w:val="ListParagraph"/>
              <w:numPr>
                <w:ilvl w:val="0"/>
                <w:numId w:val="11"/>
              </w:numPr>
            </w:pPr>
            <w:r w:rsidRPr="002020C5">
              <w:t xml:space="preserve">the responsibilities of Parties in relation to Energisation Operational Notification (EON)/Interim Operational Notification (ION)/Final Operational Notification (FON) and Compliance Testing </w:t>
            </w:r>
            <w:proofErr w:type="gramStart"/>
            <w:r w:rsidRPr="002020C5">
              <w:t>activities;</w:t>
            </w:r>
            <w:proofErr w:type="gramEnd"/>
            <w:r w:rsidRPr="002020C5">
              <w:t xml:space="preserve"> </w:t>
            </w:r>
          </w:p>
          <w:p w14:paraId="42E32E22" w14:textId="5B1E9816" w:rsidR="00447E1E" w:rsidRPr="002020C5" w:rsidRDefault="00447E1E" w:rsidP="00664F53">
            <w:pPr>
              <w:pStyle w:val="ListParagraph"/>
              <w:numPr>
                <w:ilvl w:val="0"/>
                <w:numId w:val="11"/>
              </w:numPr>
            </w:pPr>
            <w:r w:rsidRPr="002020C5">
              <w:lastRenderedPageBreak/>
              <w:t xml:space="preserve">the requirements for exchange of information between Parties related to EON/ION/FONs and Compliance </w:t>
            </w:r>
            <w:proofErr w:type="gramStart"/>
            <w:r w:rsidRPr="002020C5">
              <w:t>activities;</w:t>
            </w:r>
            <w:proofErr w:type="gramEnd"/>
          </w:p>
          <w:p w14:paraId="7931C976" w14:textId="1EB4B93A" w:rsidR="00447E1E" w:rsidRPr="002020C5" w:rsidRDefault="00447E1E" w:rsidP="00664F53">
            <w:pPr>
              <w:pStyle w:val="ListParagraph"/>
              <w:numPr>
                <w:ilvl w:val="0"/>
                <w:numId w:val="11"/>
              </w:numPr>
            </w:pPr>
            <w:r w:rsidRPr="002020C5">
              <w:t xml:space="preserve">an outline structure for the organisation of data; and </w:t>
            </w:r>
          </w:p>
          <w:p w14:paraId="6615A59D" w14:textId="407BE367" w:rsidR="00447E1E" w:rsidRPr="002020C5" w:rsidRDefault="00447E1E" w:rsidP="00664F53">
            <w:pPr>
              <w:pStyle w:val="ListParagraph"/>
              <w:numPr>
                <w:ilvl w:val="0"/>
                <w:numId w:val="11"/>
              </w:numPr>
            </w:pPr>
            <w:r w:rsidRPr="002020C5">
              <w:t>the means of communication to be used across the NGET – TO interface.</w:t>
            </w:r>
          </w:p>
        </w:tc>
        <w:tc>
          <w:tcPr>
            <w:tcW w:w="4017" w:type="dxa"/>
          </w:tcPr>
          <w:p w14:paraId="1D3C9D54" w14:textId="05511E99" w:rsidR="00447E1E" w:rsidRPr="002020C5" w:rsidRDefault="002677AB" w:rsidP="006502DD">
            <w:ins w:id="197" w:author="Johnson (ESO), Antony" w:date="2023-06-08T10:44:00Z">
              <w:r>
                <w:lastRenderedPageBreak/>
                <w:t>Conse</w:t>
              </w:r>
            </w:ins>
            <w:ins w:id="198" w:author="Johnson (ESO), Antony" w:date="2023-06-08T10:45:00Z">
              <w:r w:rsidR="007C3C0C">
                <w:t>quential changes only – Black Start changed to System Restoration</w:t>
              </w:r>
              <w:r w:rsidR="0036337A">
                <w:t xml:space="preserve"> plus formatting changes.  Compliance is a separate activity to </w:t>
              </w:r>
            </w:ins>
            <w:ins w:id="199" w:author="Johnson (ESO), Antony" w:date="2023-06-08T10:46:00Z">
              <w:r w:rsidR="0036337A">
                <w:t xml:space="preserve">System </w:t>
              </w:r>
              <w:proofErr w:type="spellStart"/>
              <w:r w:rsidR="0036337A">
                <w:t>Restorartion</w:t>
              </w:r>
              <w:proofErr w:type="spellEnd"/>
              <w:r w:rsidR="0036337A">
                <w:t xml:space="preserve"> Assurance which is covered in STCP 06-1 and STCP08-3.</w:t>
              </w:r>
            </w:ins>
          </w:p>
        </w:tc>
      </w:tr>
    </w:tbl>
    <w:p w14:paraId="34C0976C" w14:textId="5B7DC8A6" w:rsidR="006502DD" w:rsidRPr="002020C5" w:rsidRDefault="006502DD" w:rsidP="006502DD"/>
    <w:p w14:paraId="03876DE9" w14:textId="77777777" w:rsidR="006502DD" w:rsidRPr="002020C5" w:rsidRDefault="006502DD" w:rsidP="006502DD"/>
    <w:p w14:paraId="10BDCC54" w14:textId="380D526C" w:rsidR="006502DD" w:rsidRPr="002020C5" w:rsidRDefault="006502DD" w:rsidP="006502DD">
      <w:pPr>
        <w:rPr>
          <w:b/>
          <w:bCs/>
        </w:rPr>
      </w:pPr>
      <w:r w:rsidRPr="002020C5">
        <w:rPr>
          <w:b/>
          <w:bCs/>
        </w:rPr>
        <w:t>STC</w:t>
      </w:r>
    </w:p>
    <w:tbl>
      <w:tblPr>
        <w:tblStyle w:val="TableGrid"/>
        <w:tblW w:w="0" w:type="auto"/>
        <w:tblLook w:val="04A0" w:firstRow="1" w:lastRow="0" w:firstColumn="1" w:lastColumn="0" w:noHBand="0" w:noVBand="1"/>
      </w:tblPr>
      <w:tblGrid>
        <w:gridCol w:w="6974"/>
        <w:gridCol w:w="6974"/>
      </w:tblGrid>
      <w:tr w:rsidR="006502DD" w:rsidRPr="002020C5" w14:paraId="2F81ECC7" w14:textId="77777777" w:rsidTr="006502DD">
        <w:tc>
          <w:tcPr>
            <w:tcW w:w="6974" w:type="dxa"/>
          </w:tcPr>
          <w:p w14:paraId="4ED155DE" w14:textId="0DC80D5A" w:rsidR="006502DD" w:rsidRPr="002020C5" w:rsidRDefault="006502DD" w:rsidP="006502DD">
            <w:r w:rsidRPr="002020C5">
              <w:t>Section C (Transmission Services and Operations) – Section C Part Three, Item 5, Item 6</w:t>
            </w:r>
          </w:p>
        </w:tc>
        <w:tc>
          <w:tcPr>
            <w:tcW w:w="6974" w:type="dxa"/>
          </w:tcPr>
          <w:p w14:paraId="75FBBBCF" w14:textId="77777777" w:rsidR="00664F53" w:rsidRPr="002020C5" w:rsidRDefault="00664F53" w:rsidP="006502DD">
            <w:r w:rsidRPr="002020C5">
              <w:t>This Section C, Part One deals with the provision of Transmission Services by Transmission Owners to NGESO and the obligations of NGESO in relation to its operation of the National Electricity Transmission System, and sets out:</w:t>
            </w:r>
          </w:p>
          <w:p w14:paraId="522F19F1" w14:textId="04AEE90B" w:rsidR="00664F53" w:rsidRPr="002020C5" w:rsidRDefault="00664F53" w:rsidP="00702B1A">
            <w:pPr>
              <w:pStyle w:val="ListParagraph"/>
              <w:numPr>
                <w:ilvl w:val="0"/>
                <w:numId w:val="12"/>
              </w:numPr>
            </w:pPr>
            <w:r w:rsidRPr="002020C5">
              <w:t xml:space="preserve">the process for each Transmission Owner to specify the technical limits that normally apply to its Transmission Services in a Services Capability </w:t>
            </w:r>
            <w:r w:rsidR="00702B1A" w:rsidRPr="002020C5">
              <w:t>Specification.</w:t>
            </w:r>
          </w:p>
          <w:p w14:paraId="0F64AE11" w14:textId="77777777" w:rsidR="00664F53" w:rsidRPr="002020C5" w:rsidRDefault="00664F53" w:rsidP="00702B1A">
            <w:pPr>
              <w:pStyle w:val="ListParagraph"/>
              <w:numPr>
                <w:ilvl w:val="0"/>
                <w:numId w:val="12"/>
              </w:numPr>
            </w:pPr>
            <w:r w:rsidRPr="002020C5">
              <w:t xml:space="preserve">the process for developing and implementing Services Restoration Proposals to restore Transmission Services in the event of any unplanned reduction in the technical limits </w:t>
            </w:r>
            <w:proofErr w:type="gramStart"/>
            <w:r w:rsidRPr="002020C5">
              <w:t>actually applicable</w:t>
            </w:r>
            <w:proofErr w:type="gramEnd"/>
            <w:r w:rsidRPr="002020C5">
              <w:t xml:space="preserve"> to the provision of Transmission Services from time to time; and </w:t>
            </w:r>
          </w:p>
          <w:p w14:paraId="0C450E71" w14:textId="77777777" w:rsidR="006502DD" w:rsidRPr="002020C5" w:rsidRDefault="00664F53" w:rsidP="00702B1A">
            <w:pPr>
              <w:pStyle w:val="ListParagraph"/>
              <w:numPr>
                <w:ilvl w:val="0"/>
                <w:numId w:val="12"/>
              </w:numPr>
            </w:pPr>
            <w:r w:rsidRPr="002020C5">
              <w:t>provisions dealing with the co-ordination and direction by NGESO of the flow of electricity onto and over the National Electricity Transmission System in accordance with technical limits and Licence Standards.</w:t>
            </w:r>
          </w:p>
          <w:p w14:paraId="7ABB777A" w14:textId="04E3815B" w:rsidR="00702B1A" w:rsidRPr="002020C5" w:rsidRDefault="00702B1A" w:rsidP="00702B1A"/>
          <w:p w14:paraId="26E62141" w14:textId="353EA95A" w:rsidR="00702B1A" w:rsidRPr="002020C5" w:rsidRDefault="0002559F" w:rsidP="00702B1A">
            <w:ins w:id="200" w:author="Johnson (ESO), Antony" w:date="2023-06-08T12:53:00Z">
              <w:r>
                <w:t xml:space="preserve">STC Section C Part Three – items </w:t>
              </w:r>
            </w:ins>
            <w:ins w:id="201" w:author="Johnson (ESO), Antony" w:date="2023-06-08T12:54:00Z">
              <w:r w:rsidR="00B6417B">
                <w:t xml:space="preserve">5, 6 </w:t>
              </w:r>
            </w:ins>
            <w:ins w:id="202" w:author="Johnson (ESO), Antony" w:date="2023-06-08T12:55:00Z">
              <w:r w:rsidR="00681C5C">
                <w:t>have been updated.</w:t>
              </w:r>
            </w:ins>
          </w:p>
          <w:p w14:paraId="09F59859" w14:textId="77777777" w:rsidR="00702B1A" w:rsidRPr="002020C5" w:rsidRDefault="00702B1A" w:rsidP="00702B1A">
            <w:r w:rsidRPr="002020C5">
              <w:t xml:space="preserve">This Section C, Part Two deals with the placement and implementation of Outages on the National Electricity Transmission System, and sets out the processes for: </w:t>
            </w:r>
          </w:p>
          <w:p w14:paraId="5DA720FD" w14:textId="2F510FF2" w:rsidR="00702B1A" w:rsidRPr="002020C5" w:rsidRDefault="00702B1A" w:rsidP="00702B1A">
            <w:pPr>
              <w:pStyle w:val="ListParagraph"/>
              <w:numPr>
                <w:ilvl w:val="0"/>
                <w:numId w:val="13"/>
              </w:numPr>
            </w:pPr>
            <w:r w:rsidRPr="002020C5">
              <w:lastRenderedPageBreak/>
              <w:t xml:space="preserve">the co-ordinated development of Outage Proposals by each Transmission </w:t>
            </w:r>
            <w:proofErr w:type="gramStart"/>
            <w:r w:rsidRPr="002020C5">
              <w:t>Owner;</w:t>
            </w:r>
            <w:proofErr w:type="gramEnd"/>
            <w:r w:rsidRPr="002020C5">
              <w:t xml:space="preserve"> </w:t>
            </w:r>
          </w:p>
          <w:p w14:paraId="5224FA3F" w14:textId="1430CDBA" w:rsidR="00702B1A" w:rsidRPr="002020C5" w:rsidRDefault="00702B1A" w:rsidP="00702B1A">
            <w:pPr>
              <w:pStyle w:val="ListParagraph"/>
              <w:numPr>
                <w:ilvl w:val="0"/>
                <w:numId w:val="13"/>
              </w:numPr>
            </w:pPr>
            <w:r w:rsidRPr="002020C5">
              <w:t xml:space="preserve">NGESO to prepare Outage Plans for the National Electricity Transmission System taking into account each Transmission Owner's Outage </w:t>
            </w:r>
            <w:proofErr w:type="gramStart"/>
            <w:r w:rsidRPr="002020C5">
              <w:t>Proposals;</w:t>
            </w:r>
            <w:proofErr w:type="gramEnd"/>
          </w:p>
          <w:p w14:paraId="719D609C" w14:textId="77777777" w:rsidR="00702B1A" w:rsidRPr="002020C5" w:rsidRDefault="00702B1A" w:rsidP="00702B1A">
            <w:pPr>
              <w:pStyle w:val="ListParagraph"/>
              <w:numPr>
                <w:ilvl w:val="0"/>
                <w:numId w:val="13"/>
              </w:numPr>
            </w:pPr>
            <w:r w:rsidRPr="002020C5">
              <w:t>the real-time implementation of each Outage through a pre-agreed Outage Implementation Process; and</w:t>
            </w:r>
          </w:p>
          <w:p w14:paraId="3E0A5A1A" w14:textId="77777777" w:rsidR="00702B1A" w:rsidRPr="002020C5" w:rsidRDefault="00702B1A" w:rsidP="00702B1A">
            <w:pPr>
              <w:pStyle w:val="ListParagraph"/>
              <w:numPr>
                <w:ilvl w:val="0"/>
                <w:numId w:val="13"/>
              </w:numPr>
            </w:pPr>
            <w:r w:rsidRPr="002020C5">
              <w:t>provision for the reinstatement of Transmission Services which are the subject of an Outage, where so directed by NGESO.</w:t>
            </w:r>
          </w:p>
          <w:p w14:paraId="24D6ADC1" w14:textId="77777777" w:rsidR="00702B1A" w:rsidRDefault="00702B1A" w:rsidP="00702B1A">
            <w:pPr>
              <w:rPr>
                <w:ins w:id="203" w:author="Johnson (ESO), Antony" w:date="2023-06-08T12:56:00Z"/>
              </w:rPr>
            </w:pPr>
          </w:p>
          <w:p w14:paraId="0C877F3A" w14:textId="5B8A9DE2" w:rsidR="00E15BEB" w:rsidRDefault="00E15BEB" w:rsidP="00702B1A">
            <w:pPr>
              <w:rPr>
                <w:ins w:id="204" w:author="Johnson (ESO), Antony" w:date="2023-06-08T12:56:00Z"/>
              </w:rPr>
            </w:pPr>
            <w:ins w:id="205" w:author="Johnson (ESO), Antony" w:date="2023-06-08T12:56:00Z">
              <w:r>
                <w:t xml:space="preserve">Section C Part Two has been updated </w:t>
              </w:r>
            </w:ins>
            <w:ins w:id="206" w:author="Johnson (ESO), Antony" w:date="2023-06-08T12:57:00Z">
              <w:r w:rsidR="004D0DF5">
                <w:t xml:space="preserve">to cover outages </w:t>
              </w:r>
              <w:proofErr w:type="gramStart"/>
              <w:r w:rsidR="004D0DF5">
                <w:t>and also</w:t>
              </w:r>
              <w:proofErr w:type="gramEnd"/>
              <w:r w:rsidR="004D0DF5">
                <w:t xml:space="preserve"> references STCP</w:t>
              </w:r>
              <w:r w:rsidR="00DC3F28">
                <w:t xml:space="preserve"> 11-1 (Outage Planning)</w:t>
              </w:r>
            </w:ins>
          </w:p>
          <w:p w14:paraId="2201C3DF" w14:textId="77777777" w:rsidR="00E15BEB" w:rsidRPr="002020C5" w:rsidRDefault="00E15BEB" w:rsidP="00702B1A"/>
          <w:p w14:paraId="1D9261E2" w14:textId="77777777" w:rsidR="00702B1A" w:rsidRPr="002020C5" w:rsidRDefault="00702B1A" w:rsidP="00702B1A">
            <w:r w:rsidRPr="002020C5">
              <w:t>This Section C, Part Three deals with:</w:t>
            </w:r>
          </w:p>
          <w:p w14:paraId="4318E279" w14:textId="1BC025E7" w:rsidR="00702B1A" w:rsidRPr="002020C5" w:rsidRDefault="00702B1A" w:rsidP="00702B1A">
            <w:pPr>
              <w:pStyle w:val="ListParagraph"/>
              <w:numPr>
                <w:ilvl w:val="0"/>
                <w:numId w:val="14"/>
              </w:numPr>
            </w:pPr>
            <w:r w:rsidRPr="002020C5">
              <w:t xml:space="preserve">the Testing of each Transmission Owner's Transmission System and arrangements between the Parties to facilitate the testing and commissioning of User </w:t>
            </w:r>
            <w:proofErr w:type="gramStart"/>
            <w:r w:rsidRPr="002020C5">
              <w:t>Equipment;</w:t>
            </w:r>
            <w:proofErr w:type="gramEnd"/>
            <w:r w:rsidRPr="002020C5">
              <w:t xml:space="preserve"> </w:t>
            </w:r>
          </w:p>
          <w:p w14:paraId="4C2753A1" w14:textId="77777777" w:rsidR="00702B1A" w:rsidRPr="002020C5" w:rsidRDefault="00702B1A" w:rsidP="00702B1A">
            <w:pPr>
              <w:pStyle w:val="ListParagraph"/>
              <w:numPr>
                <w:ilvl w:val="0"/>
                <w:numId w:val="14"/>
              </w:numPr>
            </w:pPr>
            <w:r w:rsidRPr="002020C5">
              <w:t xml:space="preserve">Transmission Owners entering into Interface Agreements with Users in relation to Connection Sites and New Connection Sites; and </w:t>
            </w:r>
          </w:p>
          <w:p w14:paraId="2AF4D23D" w14:textId="77777777" w:rsidR="00702B1A" w:rsidRDefault="00702B1A" w:rsidP="00702B1A">
            <w:pPr>
              <w:pStyle w:val="ListParagraph"/>
              <w:numPr>
                <w:ilvl w:val="0"/>
                <w:numId w:val="14"/>
              </w:numPr>
              <w:rPr>
                <w:ins w:id="207" w:author="Johnson (ESO), Antony" w:date="2023-06-08T12:57:00Z"/>
              </w:rPr>
            </w:pPr>
            <w:r w:rsidRPr="002020C5">
              <w:t>other operational matters including Event Reporting and Joint Investigations, Black Start, and the De-energisation of User Equipment.</w:t>
            </w:r>
          </w:p>
          <w:p w14:paraId="4FD813F1" w14:textId="4DA3DF90" w:rsidR="00DC3F28" w:rsidRPr="002020C5" w:rsidRDefault="004A0DE8" w:rsidP="008E1238">
            <w:ins w:id="208" w:author="Johnson (ESO), Antony" w:date="2023-06-08T12:59:00Z">
              <w:r>
                <w:t>Section C Part Three has been updated to cover</w:t>
              </w:r>
              <w:r w:rsidR="006F2473">
                <w:t xml:space="preserve"> testing </w:t>
              </w:r>
              <w:r w:rsidR="007F27B8">
                <w:t xml:space="preserve">and </w:t>
              </w:r>
            </w:ins>
            <w:ins w:id="209" w:author="Johnson (ESO), Antony" w:date="2023-06-08T13:00:00Z">
              <w:r w:rsidR="007F27B8">
                <w:t>System Restoration whilst also referring to Grid Code OC5.7 and OC9.4 and OC</w:t>
              </w:r>
              <w:r w:rsidR="00B57BFC">
                <w:t>9.5 which includes Restoration Plans.</w:t>
              </w:r>
            </w:ins>
          </w:p>
        </w:tc>
      </w:tr>
      <w:tr w:rsidR="00A84543" w:rsidRPr="002020C5" w14:paraId="1918A8A0" w14:textId="77777777" w:rsidTr="006502DD">
        <w:trPr>
          <w:ins w:id="210" w:author="Johnson (ESO), Antony" w:date="2023-06-08T13:03:00Z"/>
        </w:trPr>
        <w:tc>
          <w:tcPr>
            <w:tcW w:w="6974" w:type="dxa"/>
          </w:tcPr>
          <w:p w14:paraId="19D46EF9" w14:textId="7C3000F7" w:rsidR="00A84543" w:rsidRPr="002020C5" w:rsidRDefault="00A84543" w:rsidP="006502DD">
            <w:pPr>
              <w:rPr>
                <w:ins w:id="211" w:author="Johnson (ESO), Antony" w:date="2023-06-08T13:03:00Z"/>
              </w:rPr>
            </w:pPr>
            <w:ins w:id="212" w:author="Johnson (ESO), Antony" w:date="2023-06-08T13:03:00Z">
              <w:r>
                <w:lastRenderedPageBreak/>
                <w:t>Section D (</w:t>
              </w:r>
              <w:r w:rsidR="004446AD">
                <w:t>Planning Co-ordination) – Changes to Section D Part I section 2.2.6</w:t>
              </w:r>
            </w:ins>
          </w:p>
        </w:tc>
        <w:tc>
          <w:tcPr>
            <w:tcW w:w="6974" w:type="dxa"/>
          </w:tcPr>
          <w:p w14:paraId="70007BE8" w14:textId="46D97462" w:rsidR="00710C06" w:rsidRPr="00AF5520" w:rsidRDefault="004446AD" w:rsidP="00094318">
            <w:pPr>
              <w:rPr>
                <w:ins w:id="213" w:author="Johnson (ESO), Antony" w:date="2023-06-08T13:04:00Z"/>
              </w:rPr>
            </w:pPr>
            <w:ins w:id="214" w:author="Johnson (ESO), Antony" w:date="2023-06-08T13:03:00Z">
              <w:r>
                <w:t>Section D Part I Section 2.</w:t>
              </w:r>
            </w:ins>
            <w:ins w:id="215" w:author="Johnson (ESO), Antony" w:date="2023-06-08T13:04:00Z">
              <w:r>
                <w:t>2,6 states</w:t>
              </w:r>
            </w:ins>
            <w:ins w:id="216" w:author="Johnson (ESO), Antony" w:date="2023-06-08T13:05:00Z">
              <w:r w:rsidR="00AF1583">
                <w:t xml:space="preserve"> - </w:t>
              </w:r>
            </w:ins>
            <w:ins w:id="217" w:author="Johnson (ESO), Antony" w:date="2023-06-08T13:04:00Z">
              <w:r w:rsidR="00710C06" w:rsidRPr="00AF5520">
                <w:t>Without limitation to Section C, Part One, paragraph 2.2, in planning and developing its Transmission System, each Transmission Owner shall ensure that its Transmission System complies with:</w:t>
              </w:r>
            </w:ins>
          </w:p>
          <w:p w14:paraId="5D9E737B" w14:textId="1ABCA69B" w:rsidR="00710C06" w:rsidRDefault="00710C06" w:rsidP="00AF1583">
            <w:pPr>
              <w:ind w:left="990" w:hanging="709"/>
              <w:rPr>
                <w:ins w:id="218" w:author="Johnson (ESO), Antony" w:date="2023-06-08T13:05:00Z"/>
              </w:rPr>
            </w:pPr>
            <w:ins w:id="219" w:author="Johnson (ESO), Antony" w:date="2023-06-08T13:04:00Z">
              <w:r w:rsidRPr="00AF5520">
                <w:t>2.2.6.1</w:t>
              </w:r>
              <w:r w:rsidRPr="00AF5520">
                <w:tab/>
                <w:t>the minimum technical, design and operational criteria and performance requirements set out or referred to in Connection Conditions 6.1, 6.2, 6.3</w:t>
              </w:r>
            </w:ins>
            <w:ins w:id="220" w:author="Johnson (ESO), Antony" w:date="2023-06-08T13:05:00Z">
              <w:r w:rsidR="00AF1583">
                <w:t xml:space="preserve"> and</w:t>
              </w:r>
            </w:ins>
            <w:ins w:id="221" w:author="Johnson (ESO), Antony" w:date="2023-06-08T13:04:00Z">
              <w:r w:rsidRPr="00AF5520">
                <w:t xml:space="preserve"> </w:t>
              </w:r>
            </w:ins>
            <w:ins w:id="222" w:author="Johnson (ESO), Antony" w:date="2023-06-08T13:05:00Z">
              <w:r w:rsidR="00955872">
                <w:t>6.4</w:t>
              </w:r>
            </w:ins>
            <w:ins w:id="223" w:author="Johnson (ESO), Antony" w:date="2023-06-08T13:04:00Z">
              <w:r>
                <w:t xml:space="preserve"> as applicable to Type 1 </w:t>
              </w:r>
              <w:r>
                <w:lastRenderedPageBreak/>
                <w:t>Transmission Owners or European Connection Conditions 6.1, 6.2, 6.3</w:t>
              </w:r>
            </w:ins>
            <w:ins w:id="224" w:author="Johnson (ESO), Antony" w:date="2023-06-08T13:05:00Z">
              <w:r w:rsidR="00955872">
                <w:t xml:space="preserve"> and</w:t>
              </w:r>
            </w:ins>
            <w:ins w:id="225" w:author="Johnson (ESO), Antony" w:date="2023-06-08T13:04:00Z">
              <w:r>
                <w:t xml:space="preserve"> 6.4 as applicable to Type 2 Transmission Owners </w:t>
              </w:r>
              <w:r w:rsidRPr="00AF5520">
                <w:t xml:space="preserve">and in Planning Code 6.2 and/or </w:t>
              </w:r>
              <w:proofErr w:type="gramStart"/>
              <w:r w:rsidRPr="00AF5520">
                <w:t>6.3;</w:t>
              </w:r>
              <w:proofErr w:type="gramEnd"/>
              <w:r w:rsidRPr="00AF5520">
                <w:t xml:space="preserve"> or</w:t>
              </w:r>
            </w:ins>
          </w:p>
          <w:p w14:paraId="769F72AC" w14:textId="77777777" w:rsidR="00955872" w:rsidRDefault="00955872" w:rsidP="00955872">
            <w:pPr>
              <w:ind w:left="990" w:hanging="990"/>
              <w:rPr>
                <w:ins w:id="226" w:author="Johnson (ESO), Antony" w:date="2023-06-08T13:06:00Z"/>
              </w:rPr>
            </w:pPr>
          </w:p>
          <w:p w14:paraId="3315125E" w14:textId="06212864" w:rsidR="00955872" w:rsidRPr="00AF5520" w:rsidRDefault="00955872" w:rsidP="00955872">
            <w:pPr>
              <w:rPr>
                <w:ins w:id="227" w:author="Johnson (ESO), Antony" w:date="2023-06-08T13:04:00Z"/>
              </w:rPr>
            </w:pPr>
            <w:ins w:id="228" w:author="Johnson (ESO), Antony" w:date="2023-06-08T13:05:00Z">
              <w:r>
                <w:t>As</w:t>
              </w:r>
            </w:ins>
            <w:ins w:id="229" w:author="Johnson (ESO), Antony" w:date="2023-06-08T13:06:00Z">
              <w:r>
                <w:t xml:space="preserve"> part of this </w:t>
              </w:r>
              <w:proofErr w:type="gramStart"/>
              <w:r>
                <w:t>modification</w:t>
              </w:r>
              <w:proofErr w:type="gramEnd"/>
              <w:r>
                <w:t xml:space="preserve"> we have included additional clauses CC/ECC 7.10 and 7.11 of the Grid Code which requires compliance with the requirements for Critical To</w:t>
              </w:r>
            </w:ins>
            <w:ins w:id="230" w:author="Johnson (ESO), Antony" w:date="2023-06-08T13:07:00Z">
              <w:r>
                <w:t>ols and Facilities and Assurance.</w:t>
              </w:r>
            </w:ins>
            <w:ins w:id="231" w:author="Johnson (ESO), Antony" w:date="2023-06-08T13:06:00Z">
              <w:r>
                <w:t xml:space="preserve"> </w:t>
              </w:r>
            </w:ins>
          </w:p>
          <w:p w14:paraId="05B2028E" w14:textId="22C12DCC" w:rsidR="00A84543" w:rsidRPr="002020C5" w:rsidRDefault="00A84543" w:rsidP="006502DD">
            <w:pPr>
              <w:rPr>
                <w:ins w:id="232" w:author="Johnson (ESO), Antony" w:date="2023-06-08T13:03:00Z"/>
              </w:rPr>
            </w:pPr>
          </w:p>
        </w:tc>
      </w:tr>
      <w:tr w:rsidR="006502DD" w:rsidRPr="002020C5" w14:paraId="2F1CDA7C" w14:textId="77777777" w:rsidTr="006502DD">
        <w:tc>
          <w:tcPr>
            <w:tcW w:w="6974" w:type="dxa"/>
          </w:tcPr>
          <w:p w14:paraId="26655B2C" w14:textId="4EB4F89B" w:rsidR="006502DD" w:rsidRPr="002020C5" w:rsidRDefault="006502DD" w:rsidP="006502DD">
            <w:r w:rsidRPr="002020C5">
              <w:lastRenderedPageBreak/>
              <w:t>Section J (Interpretation and Definitions) – Changes to definitions in particular changing Black Start to System Restoration</w:t>
            </w:r>
          </w:p>
        </w:tc>
        <w:tc>
          <w:tcPr>
            <w:tcW w:w="6974" w:type="dxa"/>
          </w:tcPr>
          <w:p w14:paraId="19676866" w14:textId="04AEB578" w:rsidR="006502DD" w:rsidRPr="002020C5" w:rsidRDefault="00325D20" w:rsidP="006502DD">
            <w:r w:rsidRPr="002020C5">
              <w:t>This Section J sets out the general rules to be applied in interpreting this Code and any TO Construction Agreement and the defined terms used in this Code (other than those defined elsewhere in this Code).</w:t>
            </w:r>
            <w:ins w:id="233" w:author="Johnson (ESO), Antony" w:date="2023-06-08T13:00:00Z">
              <w:r w:rsidR="00B57BFC">
                <w:t xml:space="preserve"> – Definitions </w:t>
              </w:r>
            </w:ins>
            <w:ins w:id="234" w:author="Johnson (ESO), Antony" w:date="2023-06-08T13:01:00Z">
              <w:r w:rsidR="00B57BFC">
                <w:t xml:space="preserve">– Section J updated to ensure consistency with Grid Code </w:t>
              </w:r>
              <w:r w:rsidR="00F54CBC">
                <w:t>GC0156.</w:t>
              </w:r>
            </w:ins>
          </w:p>
        </w:tc>
      </w:tr>
      <w:tr w:rsidR="006502DD" w:rsidRPr="002020C5" w14:paraId="5DB71DAB" w14:textId="77777777" w:rsidTr="006502DD">
        <w:tc>
          <w:tcPr>
            <w:tcW w:w="6974" w:type="dxa"/>
          </w:tcPr>
          <w:p w14:paraId="00F6A131" w14:textId="0FB23405" w:rsidR="006502DD" w:rsidRPr="002020C5" w:rsidRDefault="006502DD" w:rsidP="006502DD">
            <w:r w:rsidRPr="002020C5">
              <w:t>Schedule 2 (List of Code Procedures) – Change name of STCP 06-1 to “System Restoration”</w:t>
            </w:r>
          </w:p>
        </w:tc>
        <w:tc>
          <w:tcPr>
            <w:tcW w:w="6974" w:type="dxa"/>
          </w:tcPr>
          <w:p w14:paraId="1092759F" w14:textId="7426AC90" w:rsidR="006502DD" w:rsidRPr="002020C5" w:rsidRDefault="00A74F09" w:rsidP="006502DD">
            <w:r w:rsidRPr="002020C5">
              <w:t xml:space="preserve">Change name of STCP 06-1 to “System </w:t>
            </w:r>
            <w:proofErr w:type="gramStart"/>
            <w:r w:rsidRPr="002020C5">
              <w:t>Restoration”</w:t>
            </w:r>
            <w:ins w:id="235" w:author="Johnson (ESO), Antony" w:date="2023-06-08T13:01:00Z">
              <w:r w:rsidR="00F54CBC">
                <w:t xml:space="preserve">  Updated</w:t>
              </w:r>
            </w:ins>
            <w:proofErr w:type="gramEnd"/>
          </w:p>
        </w:tc>
      </w:tr>
      <w:tr w:rsidR="006502DD" w14:paraId="1DEFB511" w14:textId="77777777" w:rsidTr="006502DD">
        <w:tc>
          <w:tcPr>
            <w:tcW w:w="6974" w:type="dxa"/>
          </w:tcPr>
          <w:p w14:paraId="54FA0458" w14:textId="428251E6" w:rsidR="006502DD" w:rsidRPr="002020C5" w:rsidRDefault="006502DD" w:rsidP="006502DD">
            <w:r w:rsidRPr="002020C5">
              <w:t>Schedule 3 (Information and Data Exchange Specification) - Introduction of Distribution Restoration Zone Plans</w:t>
            </w:r>
          </w:p>
        </w:tc>
        <w:tc>
          <w:tcPr>
            <w:tcW w:w="6974" w:type="dxa"/>
          </w:tcPr>
          <w:p w14:paraId="1685969D" w14:textId="75F6C0BE" w:rsidR="006502DD" w:rsidRDefault="00585720" w:rsidP="006502DD">
            <w:r w:rsidRPr="002020C5">
              <w:t>This Schedule sets out the information and data permitted to be Disclosed by a Party to a Transmission Owner in accordance with Section F of the Code.</w:t>
            </w:r>
            <w:ins w:id="236" w:author="Johnson (ESO), Antony" w:date="2023-06-08T13:02:00Z">
              <w:r w:rsidR="009F4D5A">
                <w:t xml:space="preserve"> </w:t>
              </w:r>
              <w:r w:rsidR="00A84543">
                <w:t>Updated</w:t>
              </w:r>
            </w:ins>
          </w:p>
        </w:tc>
      </w:tr>
    </w:tbl>
    <w:p w14:paraId="721FBFD0" w14:textId="77777777" w:rsidR="006502DD" w:rsidRDefault="006502DD" w:rsidP="006502DD"/>
    <w:sectPr w:rsidR="006502DD" w:rsidSect="00075245">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24CAC"/>
    <w:multiLevelType w:val="hybridMultilevel"/>
    <w:tmpl w:val="4CF823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4233EE8"/>
    <w:multiLevelType w:val="hybridMultilevel"/>
    <w:tmpl w:val="3448159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BCD2F9A"/>
    <w:multiLevelType w:val="hybridMultilevel"/>
    <w:tmpl w:val="E5023DC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3522EFC"/>
    <w:multiLevelType w:val="hybridMultilevel"/>
    <w:tmpl w:val="67F8EB3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4365486"/>
    <w:multiLevelType w:val="hybridMultilevel"/>
    <w:tmpl w:val="CFC447BA"/>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27FC3221"/>
    <w:multiLevelType w:val="hybridMultilevel"/>
    <w:tmpl w:val="95E60B3C"/>
    <w:lvl w:ilvl="0" w:tplc="577CC010">
      <w:start w:val="1"/>
      <w:numFmt w:val="bullet"/>
      <w:lvlText w:val=""/>
      <w:lvlJc w:val="left"/>
      <w:pPr>
        <w:tabs>
          <w:tab w:val="num" w:pos="720"/>
        </w:tabs>
        <w:ind w:left="720" w:hanging="360"/>
      </w:pPr>
      <w:rPr>
        <w:rFonts w:ascii="Wingdings" w:hAnsi="Wingdings" w:hint="default"/>
      </w:rPr>
    </w:lvl>
    <w:lvl w:ilvl="1" w:tplc="B28675FE" w:tentative="1">
      <w:start w:val="1"/>
      <w:numFmt w:val="bullet"/>
      <w:lvlText w:val=""/>
      <w:lvlJc w:val="left"/>
      <w:pPr>
        <w:tabs>
          <w:tab w:val="num" w:pos="1440"/>
        </w:tabs>
        <w:ind w:left="1440" w:hanging="360"/>
      </w:pPr>
      <w:rPr>
        <w:rFonts w:ascii="Wingdings" w:hAnsi="Wingdings" w:hint="default"/>
      </w:rPr>
    </w:lvl>
    <w:lvl w:ilvl="2" w:tplc="3662DA52">
      <w:start w:val="1"/>
      <w:numFmt w:val="bullet"/>
      <w:lvlText w:val=""/>
      <w:lvlJc w:val="left"/>
      <w:pPr>
        <w:tabs>
          <w:tab w:val="num" w:pos="2160"/>
        </w:tabs>
        <w:ind w:left="2160" w:hanging="360"/>
      </w:pPr>
      <w:rPr>
        <w:rFonts w:ascii="Wingdings" w:hAnsi="Wingdings" w:hint="default"/>
      </w:rPr>
    </w:lvl>
    <w:lvl w:ilvl="3" w:tplc="F4C6D29A" w:tentative="1">
      <w:start w:val="1"/>
      <w:numFmt w:val="bullet"/>
      <w:lvlText w:val=""/>
      <w:lvlJc w:val="left"/>
      <w:pPr>
        <w:tabs>
          <w:tab w:val="num" w:pos="2880"/>
        </w:tabs>
        <w:ind w:left="2880" w:hanging="360"/>
      </w:pPr>
      <w:rPr>
        <w:rFonts w:ascii="Wingdings" w:hAnsi="Wingdings" w:hint="default"/>
      </w:rPr>
    </w:lvl>
    <w:lvl w:ilvl="4" w:tplc="F578A146" w:tentative="1">
      <w:start w:val="1"/>
      <w:numFmt w:val="bullet"/>
      <w:lvlText w:val=""/>
      <w:lvlJc w:val="left"/>
      <w:pPr>
        <w:tabs>
          <w:tab w:val="num" w:pos="3600"/>
        </w:tabs>
        <w:ind w:left="3600" w:hanging="360"/>
      </w:pPr>
      <w:rPr>
        <w:rFonts w:ascii="Wingdings" w:hAnsi="Wingdings" w:hint="default"/>
      </w:rPr>
    </w:lvl>
    <w:lvl w:ilvl="5" w:tplc="7A76773A" w:tentative="1">
      <w:start w:val="1"/>
      <w:numFmt w:val="bullet"/>
      <w:lvlText w:val=""/>
      <w:lvlJc w:val="left"/>
      <w:pPr>
        <w:tabs>
          <w:tab w:val="num" w:pos="4320"/>
        </w:tabs>
        <w:ind w:left="4320" w:hanging="360"/>
      </w:pPr>
      <w:rPr>
        <w:rFonts w:ascii="Wingdings" w:hAnsi="Wingdings" w:hint="default"/>
      </w:rPr>
    </w:lvl>
    <w:lvl w:ilvl="6" w:tplc="4E2E924A" w:tentative="1">
      <w:start w:val="1"/>
      <w:numFmt w:val="bullet"/>
      <w:lvlText w:val=""/>
      <w:lvlJc w:val="left"/>
      <w:pPr>
        <w:tabs>
          <w:tab w:val="num" w:pos="5040"/>
        </w:tabs>
        <w:ind w:left="5040" w:hanging="360"/>
      </w:pPr>
      <w:rPr>
        <w:rFonts w:ascii="Wingdings" w:hAnsi="Wingdings" w:hint="default"/>
      </w:rPr>
    </w:lvl>
    <w:lvl w:ilvl="7" w:tplc="8356DE62" w:tentative="1">
      <w:start w:val="1"/>
      <w:numFmt w:val="bullet"/>
      <w:lvlText w:val=""/>
      <w:lvlJc w:val="left"/>
      <w:pPr>
        <w:tabs>
          <w:tab w:val="num" w:pos="5760"/>
        </w:tabs>
        <w:ind w:left="5760" w:hanging="360"/>
      </w:pPr>
      <w:rPr>
        <w:rFonts w:ascii="Wingdings" w:hAnsi="Wingdings" w:hint="default"/>
      </w:rPr>
    </w:lvl>
    <w:lvl w:ilvl="8" w:tplc="E0384AB4"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89C20EB"/>
    <w:multiLevelType w:val="hybridMultilevel"/>
    <w:tmpl w:val="FCE6AB6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2C0162D6"/>
    <w:multiLevelType w:val="hybridMultilevel"/>
    <w:tmpl w:val="E9C6E188"/>
    <w:lvl w:ilvl="0" w:tplc="956CD4CC">
      <w:numFmt w:val="bullet"/>
      <w:lvlText w:val="•"/>
      <w:lvlJc w:val="left"/>
      <w:pPr>
        <w:ind w:left="360" w:hanging="360"/>
      </w:pPr>
      <w:rPr>
        <w:rFonts w:ascii="Calibri" w:eastAsiaTheme="minorHAnsi" w:hAnsi="Calibri" w:cs="Calibri"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357A40BC"/>
    <w:multiLevelType w:val="hybridMultilevel"/>
    <w:tmpl w:val="58C4BCD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1D82D4F"/>
    <w:multiLevelType w:val="hybridMultilevel"/>
    <w:tmpl w:val="E618BA44"/>
    <w:lvl w:ilvl="0" w:tplc="08090003">
      <w:start w:val="1"/>
      <w:numFmt w:val="bullet"/>
      <w:lvlText w:val="o"/>
      <w:lvlJc w:val="left"/>
      <w:pPr>
        <w:ind w:left="1080" w:hanging="360"/>
      </w:pPr>
      <w:rPr>
        <w:rFonts w:ascii="Courier New" w:hAnsi="Courier New" w:cs="Courier New" w:hint="default"/>
      </w:rPr>
    </w:lvl>
    <w:lvl w:ilvl="1" w:tplc="FFFFFFFF">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0" w15:restartNumberingAfterBreak="0">
    <w:nsid w:val="47246603"/>
    <w:multiLevelType w:val="hybridMultilevel"/>
    <w:tmpl w:val="75907FEC"/>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15:restartNumberingAfterBreak="0">
    <w:nsid w:val="5E301BDE"/>
    <w:multiLevelType w:val="hybridMultilevel"/>
    <w:tmpl w:val="AC76DCE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A0164E0"/>
    <w:multiLevelType w:val="hybridMultilevel"/>
    <w:tmpl w:val="79EA6D1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E5B7B69"/>
    <w:multiLevelType w:val="hybridMultilevel"/>
    <w:tmpl w:val="7128AB6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ED52758"/>
    <w:multiLevelType w:val="hybridMultilevel"/>
    <w:tmpl w:val="3DDA2F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70FF4349"/>
    <w:multiLevelType w:val="hybridMultilevel"/>
    <w:tmpl w:val="396C2C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84325270">
    <w:abstractNumId w:val="6"/>
  </w:num>
  <w:num w:numId="2" w16cid:durableId="1540701626">
    <w:abstractNumId w:val="14"/>
  </w:num>
  <w:num w:numId="3" w16cid:durableId="587037147">
    <w:abstractNumId w:val="1"/>
  </w:num>
  <w:num w:numId="4" w16cid:durableId="223419649">
    <w:abstractNumId w:val="0"/>
  </w:num>
  <w:num w:numId="5" w16cid:durableId="146485174">
    <w:abstractNumId w:val="7"/>
  </w:num>
  <w:num w:numId="6" w16cid:durableId="1174219963">
    <w:abstractNumId w:val="3"/>
  </w:num>
  <w:num w:numId="7" w16cid:durableId="6447981">
    <w:abstractNumId w:val="5"/>
  </w:num>
  <w:num w:numId="8" w16cid:durableId="1456362819">
    <w:abstractNumId w:val="15"/>
  </w:num>
  <w:num w:numId="9" w16cid:durableId="2122799656">
    <w:abstractNumId w:val="4"/>
  </w:num>
  <w:num w:numId="10" w16cid:durableId="657920408">
    <w:abstractNumId w:val="10"/>
  </w:num>
  <w:num w:numId="11" w16cid:durableId="931663969">
    <w:abstractNumId w:val="9"/>
  </w:num>
  <w:num w:numId="12" w16cid:durableId="386800234">
    <w:abstractNumId w:val="2"/>
  </w:num>
  <w:num w:numId="13" w16cid:durableId="158548976">
    <w:abstractNumId w:val="12"/>
  </w:num>
  <w:num w:numId="14" w16cid:durableId="1881016340">
    <w:abstractNumId w:val="8"/>
  </w:num>
  <w:num w:numId="15" w16cid:durableId="960920327">
    <w:abstractNumId w:val="13"/>
  </w:num>
  <w:num w:numId="16" w16cid:durableId="1883250860">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hnson (ESO), Antony">
    <w15:presenceInfo w15:providerId="AD" w15:userId="S::Antony.Johnson@uk.nationalgrid.com::ea3158fb-3b36-4d33-b3dc-8adf0fb14d8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5245"/>
    <w:rsid w:val="00015E44"/>
    <w:rsid w:val="0002559F"/>
    <w:rsid w:val="00036AE0"/>
    <w:rsid w:val="0003731E"/>
    <w:rsid w:val="00040829"/>
    <w:rsid w:val="00041CF1"/>
    <w:rsid w:val="00046644"/>
    <w:rsid w:val="00065C0A"/>
    <w:rsid w:val="00067E6C"/>
    <w:rsid w:val="00075245"/>
    <w:rsid w:val="00084F27"/>
    <w:rsid w:val="00094318"/>
    <w:rsid w:val="000958CC"/>
    <w:rsid w:val="000A42AD"/>
    <w:rsid w:val="000D359D"/>
    <w:rsid w:val="000E2888"/>
    <w:rsid w:val="00110D21"/>
    <w:rsid w:val="00115AB3"/>
    <w:rsid w:val="00134D15"/>
    <w:rsid w:val="00140CA4"/>
    <w:rsid w:val="00161A46"/>
    <w:rsid w:val="00164ADC"/>
    <w:rsid w:val="001841A5"/>
    <w:rsid w:val="00190E5E"/>
    <w:rsid w:val="0019149D"/>
    <w:rsid w:val="001B1D52"/>
    <w:rsid w:val="001C1351"/>
    <w:rsid w:val="001C7D62"/>
    <w:rsid w:val="001D3FB8"/>
    <w:rsid w:val="001E511C"/>
    <w:rsid w:val="002016A9"/>
    <w:rsid w:val="002020C5"/>
    <w:rsid w:val="00215165"/>
    <w:rsid w:val="002677AB"/>
    <w:rsid w:val="0027629E"/>
    <w:rsid w:val="00285606"/>
    <w:rsid w:val="00285E3C"/>
    <w:rsid w:val="00292339"/>
    <w:rsid w:val="002A1055"/>
    <w:rsid w:val="002D21CA"/>
    <w:rsid w:val="002D7CD4"/>
    <w:rsid w:val="002E1456"/>
    <w:rsid w:val="002E2A0D"/>
    <w:rsid w:val="002E4B9D"/>
    <w:rsid w:val="00323725"/>
    <w:rsid w:val="003252B6"/>
    <w:rsid w:val="00325D20"/>
    <w:rsid w:val="0034103F"/>
    <w:rsid w:val="0036337A"/>
    <w:rsid w:val="00397867"/>
    <w:rsid w:val="003B1A2B"/>
    <w:rsid w:val="003B3360"/>
    <w:rsid w:val="003B6E9A"/>
    <w:rsid w:val="003C546A"/>
    <w:rsid w:val="003E4022"/>
    <w:rsid w:val="003E6DB8"/>
    <w:rsid w:val="00417F41"/>
    <w:rsid w:val="00434AE5"/>
    <w:rsid w:val="004446AD"/>
    <w:rsid w:val="004464BE"/>
    <w:rsid w:val="00447E1E"/>
    <w:rsid w:val="00454C65"/>
    <w:rsid w:val="0047070C"/>
    <w:rsid w:val="0047250B"/>
    <w:rsid w:val="00486263"/>
    <w:rsid w:val="004A05D8"/>
    <w:rsid w:val="004A0DE8"/>
    <w:rsid w:val="004D0DF5"/>
    <w:rsid w:val="005163F7"/>
    <w:rsid w:val="005360D7"/>
    <w:rsid w:val="00561294"/>
    <w:rsid w:val="0056486C"/>
    <w:rsid w:val="00585720"/>
    <w:rsid w:val="005D0ECC"/>
    <w:rsid w:val="005D689A"/>
    <w:rsid w:val="0063357B"/>
    <w:rsid w:val="0064392D"/>
    <w:rsid w:val="006502DD"/>
    <w:rsid w:val="00650532"/>
    <w:rsid w:val="0065177D"/>
    <w:rsid w:val="00664F53"/>
    <w:rsid w:val="00666135"/>
    <w:rsid w:val="00681C5C"/>
    <w:rsid w:val="006B205A"/>
    <w:rsid w:val="006B23A1"/>
    <w:rsid w:val="006D2925"/>
    <w:rsid w:val="006F1E19"/>
    <w:rsid w:val="006F2473"/>
    <w:rsid w:val="00702B1A"/>
    <w:rsid w:val="00704639"/>
    <w:rsid w:val="00710C06"/>
    <w:rsid w:val="00721640"/>
    <w:rsid w:val="00725506"/>
    <w:rsid w:val="0072583E"/>
    <w:rsid w:val="00730A5B"/>
    <w:rsid w:val="007362AD"/>
    <w:rsid w:val="00772C14"/>
    <w:rsid w:val="0079262E"/>
    <w:rsid w:val="00793549"/>
    <w:rsid w:val="007A2BD6"/>
    <w:rsid w:val="007A7BF6"/>
    <w:rsid w:val="007C26D7"/>
    <w:rsid w:val="007C3C0C"/>
    <w:rsid w:val="007C5352"/>
    <w:rsid w:val="007D213D"/>
    <w:rsid w:val="007F27B8"/>
    <w:rsid w:val="00810B6D"/>
    <w:rsid w:val="00827CBE"/>
    <w:rsid w:val="00832EE5"/>
    <w:rsid w:val="00847FD6"/>
    <w:rsid w:val="008513FC"/>
    <w:rsid w:val="00860CF9"/>
    <w:rsid w:val="00864809"/>
    <w:rsid w:val="008E1238"/>
    <w:rsid w:val="009132FA"/>
    <w:rsid w:val="00915D25"/>
    <w:rsid w:val="00926839"/>
    <w:rsid w:val="009328ED"/>
    <w:rsid w:val="009371A6"/>
    <w:rsid w:val="00955872"/>
    <w:rsid w:val="00983ECC"/>
    <w:rsid w:val="009C353E"/>
    <w:rsid w:val="009E5BCD"/>
    <w:rsid w:val="009F4D5A"/>
    <w:rsid w:val="00A01187"/>
    <w:rsid w:val="00A06CDD"/>
    <w:rsid w:val="00A12D5A"/>
    <w:rsid w:val="00A1680B"/>
    <w:rsid w:val="00A24318"/>
    <w:rsid w:val="00A36AC5"/>
    <w:rsid w:val="00A37497"/>
    <w:rsid w:val="00A400BE"/>
    <w:rsid w:val="00A74F09"/>
    <w:rsid w:val="00A82C80"/>
    <w:rsid w:val="00A837DD"/>
    <w:rsid w:val="00A83EDF"/>
    <w:rsid w:val="00A84543"/>
    <w:rsid w:val="00AA1176"/>
    <w:rsid w:val="00AA37D8"/>
    <w:rsid w:val="00AC4997"/>
    <w:rsid w:val="00AF1583"/>
    <w:rsid w:val="00B001BF"/>
    <w:rsid w:val="00B10166"/>
    <w:rsid w:val="00B12702"/>
    <w:rsid w:val="00B32164"/>
    <w:rsid w:val="00B57BFC"/>
    <w:rsid w:val="00B6417B"/>
    <w:rsid w:val="00B743F9"/>
    <w:rsid w:val="00B747A2"/>
    <w:rsid w:val="00B87AB4"/>
    <w:rsid w:val="00BB028B"/>
    <w:rsid w:val="00BB67F9"/>
    <w:rsid w:val="00BD1ADF"/>
    <w:rsid w:val="00C218B4"/>
    <w:rsid w:val="00C24B97"/>
    <w:rsid w:val="00C479EC"/>
    <w:rsid w:val="00C517D4"/>
    <w:rsid w:val="00CE69C5"/>
    <w:rsid w:val="00CF7042"/>
    <w:rsid w:val="00D018DC"/>
    <w:rsid w:val="00D170F9"/>
    <w:rsid w:val="00D42D96"/>
    <w:rsid w:val="00DC3F28"/>
    <w:rsid w:val="00DD0351"/>
    <w:rsid w:val="00DF4834"/>
    <w:rsid w:val="00DF6465"/>
    <w:rsid w:val="00DF7695"/>
    <w:rsid w:val="00DF7E73"/>
    <w:rsid w:val="00DF7F19"/>
    <w:rsid w:val="00E04C5E"/>
    <w:rsid w:val="00E15BEB"/>
    <w:rsid w:val="00E61509"/>
    <w:rsid w:val="00E66D13"/>
    <w:rsid w:val="00E67996"/>
    <w:rsid w:val="00E72DF7"/>
    <w:rsid w:val="00E74C5C"/>
    <w:rsid w:val="00E764AB"/>
    <w:rsid w:val="00E90EDB"/>
    <w:rsid w:val="00E9130F"/>
    <w:rsid w:val="00E96F72"/>
    <w:rsid w:val="00ED1473"/>
    <w:rsid w:val="00ED3F27"/>
    <w:rsid w:val="00EF16ED"/>
    <w:rsid w:val="00F14C60"/>
    <w:rsid w:val="00F172C6"/>
    <w:rsid w:val="00F54CBC"/>
    <w:rsid w:val="00F5664D"/>
    <w:rsid w:val="00F63BD6"/>
    <w:rsid w:val="00F7417E"/>
    <w:rsid w:val="00F8667B"/>
    <w:rsid w:val="00F8775E"/>
    <w:rsid w:val="00FC546A"/>
    <w:rsid w:val="00FD01F5"/>
    <w:rsid w:val="00FD42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3D05BF"/>
  <w15:chartTrackingRefBased/>
  <w15:docId w15:val="{3E66F760-0881-4D15-A2C5-1D16F2E95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752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75245"/>
    <w:pPr>
      <w:ind w:left="720"/>
      <w:contextualSpacing/>
    </w:pPr>
  </w:style>
  <w:style w:type="character" w:styleId="CommentReference">
    <w:name w:val="annotation reference"/>
    <w:basedOn w:val="DefaultParagraphFont"/>
    <w:uiPriority w:val="99"/>
    <w:semiHidden/>
    <w:unhideWhenUsed/>
    <w:rsid w:val="00015E44"/>
    <w:rPr>
      <w:sz w:val="16"/>
      <w:szCs w:val="16"/>
    </w:rPr>
  </w:style>
  <w:style w:type="paragraph" w:styleId="CommentText">
    <w:name w:val="annotation text"/>
    <w:basedOn w:val="Normal"/>
    <w:link w:val="CommentTextChar"/>
    <w:uiPriority w:val="99"/>
    <w:semiHidden/>
    <w:unhideWhenUsed/>
    <w:rsid w:val="00015E44"/>
    <w:pPr>
      <w:spacing w:line="240" w:lineRule="auto"/>
    </w:pPr>
    <w:rPr>
      <w:sz w:val="20"/>
      <w:szCs w:val="20"/>
    </w:rPr>
  </w:style>
  <w:style w:type="character" w:customStyle="1" w:styleId="CommentTextChar">
    <w:name w:val="Comment Text Char"/>
    <w:basedOn w:val="DefaultParagraphFont"/>
    <w:link w:val="CommentText"/>
    <w:uiPriority w:val="99"/>
    <w:semiHidden/>
    <w:rsid w:val="00015E44"/>
    <w:rPr>
      <w:sz w:val="20"/>
      <w:szCs w:val="20"/>
    </w:rPr>
  </w:style>
  <w:style w:type="paragraph" w:styleId="CommentSubject">
    <w:name w:val="annotation subject"/>
    <w:basedOn w:val="CommentText"/>
    <w:next w:val="CommentText"/>
    <w:link w:val="CommentSubjectChar"/>
    <w:uiPriority w:val="99"/>
    <w:semiHidden/>
    <w:unhideWhenUsed/>
    <w:rsid w:val="00015E44"/>
    <w:rPr>
      <w:b/>
      <w:bCs/>
    </w:rPr>
  </w:style>
  <w:style w:type="character" w:customStyle="1" w:styleId="CommentSubjectChar">
    <w:name w:val="Comment Subject Char"/>
    <w:basedOn w:val="CommentTextChar"/>
    <w:link w:val="CommentSubject"/>
    <w:uiPriority w:val="99"/>
    <w:semiHidden/>
    <w:rsid w:val="00015E44"/>
    <w:rPr>
      <w:b/>
      <w:bCs/>
      <w:sz w:val="20"/>
      <w:szCs w:val="20"/>
    </w:rPr>
  </w:style>
  <w:style w:type="paragraph" w:styleId="Revision">
    <w:name w:val="Revision"/>
    <w:hidden/>
    <w:uiPriority w:val="99"/>
    <w:semiHidden/>
    <w:rsid w:val="003E402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5905965">
      <w:bodyDiv w:val="1"/>
      <w:marLeft w:val="0"/>
      <w:marRight w:val="0"/>
      <w:marTop w:val="0"/>
      <w:marBottom w:val="0"/>
      <w:divBdr>
        <w:top w:val="none" w:sz="0" w:space="0" w:color="auto"/>
        <w:left w:val="none" w:sz="0" w:space="0" w:color="auto"/>
        <w:bottom w:val="none" w:sz="0" w:space="0" w:color="auto"/>
        <w:right w:val="none" w:sz="0" w:space="0" w:color="auto"/>
      </w:divBdr>
      <w:divsChild>
        <w:div w:id="1384062217">
          <w:marLeft w:val="547"/>
          <w:marRight w:val="0"/>
          <w:marTop w:val="200"/>
          <w:marBottom w:val="0"/>
          <w:divBdr>
            <w:top w:val="none" w:sz="0" w:space="0" w:color="auto"/>
            <w:left w:val="none" w:sz="0" w:space="0" w:color="auto"/>
            <w:bottom w:val="none" w:sz="0" w:space="0" w:color="auto"/>
            <w:right w:val="none" w:sz="0" w:space="0" w:color="auto"/>
          </w:divBdr>
        </w:div>
        <w:div w:id="995567648">
          <w:marLeft w:val="547"/>
          <w:marRight w:val="0"/>
          <w:marTop w:val="200"/>
          <w:marBottom w:val="0"/>
          <w:divBdr>
            <w:top w:val="none" w:sz="0" w:space="0" w:color="auto"/>
            <w:left w:val="none" w:sz="0" w:space="0" w:color="auto"/>
            <w:bottom w:val="none" w:sz="0" w:space="0" w:color="auto"/>
            <w:right w:val="none" w:sz="0" w:space="0" w:color="auto"/>
          </w:divBdr>
        </w:div>
        <w:div w:id="605431889">
          <w:marLeft w:val="547"/>
          <w:marRight w:val="0"/>
          <w:marTop w:val="200"/>
          <w:marBottom w:val="0"/>
          <w:divBdr>
            <w:top w:val="none" w:sz="0" w:space="0" w:color="auto"/>
            <w:left w:val="none" w:sz="0" w:space="0" w:color="auto"/>
            <w:bottom w:val="none" w:sz="0" w:space="0" w:color="auto"/>
            <w:right w:val="none" w:sz="0" w:space="0" w:color="auto"/>
          </w:divBdr>
        </w:div>
        <w:div w:id="490679449">
          <w:marLeft w:val="547"/>
          <w:marRight w:val="0"/>
          <w:marTop w:val="200"/>
          <w:marBottom w:val="0"/>
          <w:divBdr>
            <w:top w:val="none" w:sz="0" w:space="0" w:color="auto"/>
            <w:left w:val="none" w:sz="0" w:space="0" w:color="auto"/>
            <w:bottom w:val="none" w:sz="0" w:space="0" w:color="auto"/>
            <w:right w:val="none" w:sz="0" w:space="0" w:color="auto"/>
          </w:divBdr>
        </w:div>
        <w:div w:id="2094549743">
          <w:marLeft w:val="547"/>
          <w:marRight w:val="0"/>
          <w:marTop w:val="200"/>
          <w:marBottom w:val="0"/>
          <w:divBdr>
            <w:top w:val="none" w:sz="0" w:space="0" w:color="auto"/>
            <w:left w:val="none" w:sz="0" w:space="0" w:color="auto"/>
            <w:bottom w:val="none" w:sz="0" w:space="0" w:color="auto"/>
            <w:right w:val="none" w:sz="0" w:space="0" w:color="auto"/>
          </w:divBdr>
        </w:div>
        <w:div w:id="1205487686">
          <w:marLeft w:val="547"/>
          <w:marRight w:val="0"/>
          <w:marTop w:val="200"/>
          <w:marBottom w:val="160"/>
          <w:divBdr>
            <w:top w:val="none" w:sz="0" w:space="0" w:color="auto"/>
            <w:left w:val="none" w:sz="0" w:space="0" w:color="auto"/>
            <w:bottom w:val="none" w:sz="0" w:space="0" w:color="auto"/>
            <w:right w:val="none" w:sz="0" w:space="0" w:color="auto"/>
          </w:divBdr>
        </w:div>
      </w:divsChild>
    </w:div>
    <w:div w:id="1938559376">
      <w:bodyDiv w:val="1"/>
      <w:marLeft w:val="0"/>
      <w:marRight w:val="0"/>
      <w:marTop w:val="0"/>
      <w:marBottom w:val="0"/>
      <w:divBdr>
        <w:top w:val="none" w:sz="0" w:space="0" w:color="auto"/>
        <w:left w:val="none" w:sz="0" w:space="0" w:color="auto"/>
        <w:bottom w:val="none" w:sz="0" w:space="0" w:color="auto"/>
        <w:right w:val="none" w:sz="0" w:space="0" w:color="auto"/>
      </w:divBdr>
    </w:div>
    <w:div w:id="1965884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4325613D730B34895981C1A5AEAF9BA" ma:contentTypeVersion="12" ma:contentTypeDescription="Create a new document." ma:contentTypeScope="" ma:versionID="ab6bdcb71e92bb16d317806783311a1a">
  <xsd:schema xmlns:xsd="http://www.w3.org/2001/XMLSchema" xmlns:xs="http://www.w3.org/2001/XMLSchema" xmlns:p="http://schemas.microsoft.com/office/2006/metadata/properties" xmlns:ns2="d1bae02b-9890-49d9-8db4-2f826c38ff5c" xmlns:ns3="03485f15-308b-43e5-8175-02ef0e2de32d" targetNamespace="http://schemas.microsoft.com/office/2006/metadata/properties" ma:root="true" ma:fieldsID="97e83e8a1e700c09af7b12309b767e33" ns2:_="" ns3:_="">
    <xsd:import namespace="d1bae02b-9890-49d9-8db4-2f826c38ff5c"/>
    <xsd:import namespace="03485f15-308b-43e5-8175-02ef0e2de32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bae02b-9890-49d9-8db4-2f826c38ff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3485f15-308b-43e5-8175-02ef0e2de32d"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563CC12-C4A4-4F92-B104-9FAB14507AC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5A652D8-05A7-48D4-982B-AD7AFA82CCE0}">
  <ds:schemaRefs>
    <ds:schemaRef ds:uri="http://schemas.microsoft.com/sharepoint/v3/contenttype/forms"/>
  </ds:schemaRefs>
</ds:datastoreItem>
</file>

<file path=customXml/itemProps3.xml><?xml version="1.0" encoding="utf-8"?>
<ds:datastoreItem xmlns:ds="http://schemas.openxmlformats.org/officeDocument/2006/customXml" ds:itemID="{61624559-5A59-487D-A7CA-E2D9B88694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bae02b-9890-49d9-8db4-2f826c38ff5c"/>
    <ds:schemaRef ds:uri="03485f15-308b-43e5-8175-02ef0e2de3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14</Pages>
  <Words>3796</Words>
  <Characters>21641</Characters>
  <Application>Microsoft Office Word</Application>
  <DocSecurity>4</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Nti(ESO), Kwaku</dc:creator>
  <cp:keywords/>
  <dc:description/>
  <cp:lastModifiedBy>Johnson (ESO), Antony</cp:lastModifiedBy>
  <cp:revision>2</cp:revision>
  <dcterms:created xsi:type="dcterms:W3CDTF">2023-06-09T10:14:00Z</dcterms:created>
  <dcterms:modified xsi:type="dcterms:W3CDTF">2023-06-09T10:14:00Z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0x010100F4325613D730B34895981C1A5AEAF9BA</vt:lpwstr>
  </property>
</Properties>
</file>