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22DC3B" w14:textId="77777777" w:rsidR="00470B5B" w:rsidRPr="005603D9" w:rsidRDefault="00470B5B" w:rsidP="005603D9"/>
    <w:tbl>
      <w:tblPr>
        <w:tblpPr w:leftFromText="180" w:rightFromText="180" w:vertAnchor="page" w:horzAnchor="page" w:tblpX="912" w:tblpY="1474"/>
        <w:tblW w:w="9639"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shd w:val="clear" w:color="auto" w:fill="CCE0DA"/>
        <w:tblLayout w:type="fixed"/>
        <w:tblCellMar>
          <w:top w:w="57" w:type="dxa"/>
          <w:left w:w="57" w:type="dxa"/>
          <w:bottom w:w="57" w:type="dxa"/>
          <w:right w:w="57" w:type="dxa"/>
        </w:tblCellMar>
        <w:tblLook w:val="01E0" w:firstRow="1" w:lastRow="1" w:firstColumn="1" w:lastColumn="1" w:noHBand="0" w:noVBand="0"/>
      </w:tblPr>
      <w:tblGrid>
        <w:gridCol w:w="2268"/>
        <w:gridCol w:w="2835"/>
        <w:gridCol w:w="704"/>
        <w:gridCol w:w="3832"/>
      </w:tblGrid>
      <w:tr w:rsidR="009A206C" w:rsidRPr="005603D9" w14:paraId="65B216EB" w14:textId="77777777" w:rsidTr="00A747AE">
        <w:trPr>
          <w:trHeight w:val="217"/>
        </w:trPr>
        <w:tc>
          <w:tcPr>
            <w:tcW w:w="9639" w:type="dxa"/>
            <w:gridSpan w:val="4"/>
            <w:shd w:val="clear" w:color="auto" w:fill="F26522" w:themeFill="accent1"/>
          </w:tcPr>
          <w:p w14:paraId="5667C309" w14:textId="6B5DA7F1" w:rsidR="009A206C" w:rsidRPr="005603D9" w:rsidRDefault="00090851" w:rsidP="00A747AE">
            <w:pPr>
              <w:pStyle w:val="Documentname"/>
              <w:framePr w:hSpace="0" w:wrap="auto" w:vAnchor="margin" w:hAnchor="text" w:xAlign="left" w:yAlign="inline"/>
            </w:pPr>
            <w:r>
              <w:rPr>
                <w:rFonts w:cs="Arial"/>
                <w:szCs w:val="28"/>
              </w:rPr>
              <w:t>Final Modification Report</w:t>
            </w:r>
            <w:r w:rsidR="00FA071F">
              <w:rPr>
                <w:rFonts w:cs="Arial"/>
                <w:szCs w:val="28"/>
              </w:rPr>
              <w:t xml:space="preserve"> (changes made in response to send back)</w:t>
            </w:r>
          </w:p>
        </w:tc>
      </w:tr>
      <w:tr w:rsidR="00470B5B" w:rsidRPr="005603D9" w14:paraId="5022278D" w14:textId="77777777" w:rsidTr="00A747AE">
        <w:trPr>
          <w:trHeight w:val="5669"/>
        </w:trPr>
        <w:tc>
          <w:tcPr>
            <w:tcW w:w="5103" w:type="dxa"/>
            <w:gridSpan w:val="2"/>
            <w:shd w:val="clear" w:color="auto" w:fill="auto"/>
          </w:tcPr>
          <w:p w14:paraId="7A15FB92" w14:textId="77777777" w:rsidR="00D821CF" w:rsidRDefault="00D821CF" w:rsidP="00D821CF">
            <w:pPr>
              <w:ind w:right="113"/>
              <w:rPr>
                <w:rFonts w:cs="Arial"/>
                <w:b/>
                <w:color w:val="F26522" w:themeColor="accent1"/>
                <w:sz w:val="56"/>
                <w:szCs w:val="56"/>
              </w:rPr>
            </w:pPr>
            <w:r>
              <w:rPr>
                <w:rFonts w:cs="Arial"/>
                <w:b/>
                <w:color w:val="F26522" w:themeColor="accent1"/>
                <w:sz w:val="56"/>
                <w:szCs w:val="56"/>
              </w:rPr>
              <w:t>CMP379:</w:t>
            </w:r>
          </w:p>
          <w:p w14:paraId="386102FB" w14:textId="77777777" w:rsidR="00D821CF" w:rsidRPr="008B5633" w:rsidRDefault="00D821CF" w:rsidP="00D821CF">
            <w:pPr>
              <w:ind w:right="113"/>
              <w:rPr>
                <w:rFonts w:cs="Arial"/>
                <w:b/>
                <w:color w:val="F26522" w:themeColor="accent1"/>
                <w:sz w:val="44"/>
                <w:szCs w:val="44"/>
              </w:rPr>
            </w:pPr>
            <w:r>
              <w:rPr>
                <w:rFonts w:cs="Arial"/>
                <w:b/>
                <w:color w:val="F26522" w:themeColor="accent1"/>
                <w:sz w:val="44"/>
                <w:szCs w:val="44"/>
              </w:rPr>
              <w:t>Determining TNUoS demand zones for transmission connected demand at sites with multiple Distribution Network Operators (DNOs)</w:t>
            </w:r>
          </w:p>
          <w:p w14:paraId="439AE0D2" w14:textId="2C7AB388" w:rsidR="00470B5B" w:rsidRDefault="00514EED" w:rsidP="009D3CD2">
            <w:r>
              <w:rPr>
                <w:rFonts w:cs="Arial"/>
                <w:b/>
              </w:rPr>
              <w:t>Overview:</w:t>
            </w:r>
            <w:r w:rsidRPr="6DC9E538">
              <w:rPr>
                <w:noProof/>
              </w:rPr>
              <w:t xml:space="preserve"> </w:t>
            </w:r>
            <w:r w:rsidR="006E5EB8">
              <w:rPr>
                <w:rFonts w:ascii="Arial" w:hAnsi="Arial" w:cs="Arial"/>
                <w:szCs w:val="24"/>
              </w:rPr>
              <w:t xml:space="preserve"> This modification has been raised to update Section 14 of the CUSC to clarify how TNUoS demand zones and therefore TNUoS demand tariffs and charges should be determined for transmission-connected demand users who connect at the boundaries of multiple DNO areas.</w:t>
            </w:r>
          </w:p>
          <w:p w14:paraId="27AFAFA8" w14:textId="77777777" w:rsidR="005603D9" w:rsidRPr="005603D9" w:rsidRDefault="005603D9" w:rsidP="009D3CD2"/>
        </w:tc>
        <w:tc>
          <w:tcPr>
            <w:tcW w:w="4536" w:type="dxa"/>
            <w:gridSpan w:val="2"/>
            <w:shd w:val="clear" w:color="auto" w:fill="auto"/>
          </w:tcPr>
          <w:p w14:paraId="19F291EE" w14:textId="77777777" w:rsidR="008B5413" w:rsidRDefault="00470B5B" w:rsidP="009D3CD2">
            <w:pPr>
              <w:rPr>
                <w:b/>
              </w:rPr>
            </w:pPr>
            <w:r w:rsidRPr="005603D9">
              <w:rPr>
                <w:b/>
              </w:rPr>
              <w:t xml:space="preserve">Modification process &amp; timetable     </w:t>
            </w:r>
          </w:p>
          <w:p w14:paraId="09D51F65" w14:textId="77777777" w:rsidR="00470B5B" w:rsidRPr="005603D9" w:rsidRDefault="008B5413" w:rsidP="009D3CD2">
            <w:pPr>
              <w:rPr>
                <w:b/>
              </w:rPr>
            </w:pPr>
            <w:r>
              <w:rPr>
                <w:noProof/>
              </w:rPr>
              <mc:AlternateContent>
                <mc:Choice Requires="wpg">
                  <w:drawing>
                    <wp:anchor distT="0" distB="0" distL="114300" distR="114300" simplePos="0" relativeHeight="251658240" behindDoc="0" locked="0" layoutInCell="1" allowOverlap="1" wp14:anchorId="25622944" wp14:editId="24394AA9">
                      <wp:simplePos x="0" y="0"/>
                      <wp:positionH relativeFrom="column">
                        <wp:posOffset>2540</wp:posOffset>
                      </wp:positionH>
                      <wp:positionV relativeFrom="paragraph">
                        <wp:posOffset>6985</wp:posOffset>
                      </wp:positionV>
                      <wp:extent cx="2774950" cy="3314700"/>
                      <wp:effectExtent l="0" t="0" r="25400" b="0"/>
                      <wp:wrapNone/>
                      <wp:docPr id="30" name="Group 30"/>
                      <wp:cNvGraphicFramePr/>
                      <a:graphic xmlns:a="http://schemas.openxmlformats.org/drawingml/2006/main">
                        <a:graphicData uri="http://schemas.microsoft.com/office/word/2010/wordprocessingGroup">
                          <wpg:wgp>
                            <wpg:cNvGrpSpPr/>
                            <wpg:grpSpPr>
                              <a:xfrm>
                                <a:off x="0" y="0"/>
                                <a:ext cx="2774950" cy="3314700"/>
                                <a:chOff x="0" y="0"/>
                                <a:chExt cx="3332480" cy="3676700"/>
                              </a:xfrm>
                            </wpg:grpSpPr>
                            <wps:wsp>
                              <wps:cNvPr id="31" name="Rectangle: Rounded Corners 31"/>
                              <wps:cNvSpPr/>
                              <wps:spPr>
                                <a:xfrm>
                                  <a:off x="482600" y="25450"/>
                                  <a:ext cx="2843530" cy="431800"/>
                                </a:xfrm>
                                <a:prstGeom prst="roundRect">
                                  <a:avLst>
                                    <a:gd name="adj" fmla="val 4902"/>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BC8B90B" w14:textId="77777777" w:rsidR="009446C6" w:rsidRPr="00644FFB" w:rsidRDefault="009446C6" w:rsidP="008B5413">
                                    <w:pPr>
                                      <w:rPr>
                                        <w:b/>
                                        <w:color w:val="F26522" w:themeColor="accent1"/>
                                        <w:sz w:val="22"/>
                                      </w:rPr>
                                    </w:pPr>
                                    <w:r w:rsidRPr="00644FFB">
                                      <w:rPr>
                                        <w:b/>
                                        <w:color w:val="F26522" w:themeColor="accent1"/>
                                        <w:sz w:val="22"/>
                                      </w:rPr>
                                      <w:t>Proposal Form</w:t>
                                    </w:r>
                                  </w:p>
                                  <w:sdt>
                                    <w:sdtPr>
                                      <w:rPr>
                                        <w:color w:val="000000"/>
                                        <w:sz w:val="20"/>
                                      </w:rPr>
                                      <w:alias w:val="Code Administrator Use"/>
                                      <w:tag w:val="Code Administrator Use"/>
                                      <w:id w:val="2114703197"/>
                                      <w:placeholder>
                                        <w:docPart w:val="201B37AF75704F86A1E74D32779C69E3"/>
                                      </w:placeholder>
                                      <w:date w:fullDate="2020-12-10T00:00:00Z">
                                        <w:dateFormat w:val="dd MMMM yyyy"/>
                                        <w:lid w:val="en-GB"/>
                                        <w:storeMappedDataAs w:val="dateTime"/>
                                        <w:calendar w:val="gregorian"/>
                                      </w:date>
                                    </w:sdtPr>
                                    <w:sdtContent>
                                      <w:p w14:paraId="3E6FBAD4" w14:textId="77777777" w:rsidR="009446C6" w:rsidRPr="00644FFB" w:rsidRDefault="009446C6" w:rsidP="008B5413">
                                        <w:pPr>
                                          <w:rPr>
                                            <w:color w:val="000000"/>
                                            <w:sz w:val="20"/>
                                          </w:rPr>
                                        </w:pPr>
                                        <w:r w:rsidRPr="00644FFB">
                                          <w:rPr>
                                            <w:color w:val="000000"/>
                                            <w:sz w:val="20"/>
                                          </w:rPr>
                                          <w:t>10 December 2020</w:t>
                                        </w:r>
                                      </w:p>
                                    </w:sdtContent>
                                  </w:sdt>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2" name="Rectangle: Rounded Corners 32"/>
                              <wps:cNvSpPr/>
                              <wps:spPr>
                                <a:xfrm>
                                  <a:off x="482600" y="527100"/>
                                  <a:ext cx="2843530" cy="431800"/>
                                </a:xfrm>
                                <a:prstGeom prst="roundRect">
                                  <a:avLst>
                                    <a:gd name="adj" fmla="val 4902"/>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3B69E26" w14:textId="77777777" w:rsidR="009446C6" w:rsidRPr="000F26AE" w:rsidRDefault="009446C6" w:rsidP="008B5413">
                                    <w:pPr>
                                      <w:rPr>
                                        <w:b/>
                                        <w:color w:val="F26522" w:themeColor="accent1"/>
                                        <w:sz w:val="22"/>
                                      </w:rPr>
                                    </w:pPr>
                                    <w:r w:rsidRPr="000F26AE">
                                      <w:rPr>
                                        <w:b/>
                                        <w:color w:val="F26522" w:themeColor="accent1"/>
                                        <w:sz w:val="22"/>
                                      </w:rPr>
                                      <w:t>Workgroup Consultation</w:t>
                                    </w:r>
                                  </w:p>
                                  <w:p w14:paraId="6FDE0400" w14:textId="77777777" w:rsidR="009446C6" w:rsidRPr="004F10E6" w:rsidRDefault="00000000" w:rsidP="008B5413">
                                    <w:pPr>
                                      <w:rPr>
                                        <w:color w:val="000000"/>
                                      </w:rPr>
                                    </w:pPr>
                                    <w:sdt>
                                      <w:sdtPr>
                                        <w:rPr>
                                          <w:rStyle w:val="TimelineChar"/>
                                        </w:rPr>
                                        <w:alias w:val="Code Administrator Use"/>
                                        <w:tag w:val="Code Administrator Use"/>
                                        <w:id w:val="-2121677914"/>
                                        <w:date w:fullDate="2020-12-10T00:00:00Z">
                                          <w:dateFormat w:val="dd MMMM yyyy"/>
                                          <w:lid w:val="en-GB"/>
                                          <w:storeMappedDataAs w:val="dateTime"/>
                                          <w:calendar w:val="gregorian"/>
                                        </w:date>
                                      </w:sdtPr>
                                      <w:sdtContent>
                                        <w:r w:rsidR="009446C6" w:rsidRPr="00200103">
                                          <w:rPr>
                                            <w:rStyle w:val="TimelineChar"/>
                                          </w:rPr>
                                          <w:t>10 December 2020</w:t>
                                        </w:r>
                                      </w:sdtContent>
                                    </w:sdt>
                                    <w:r w:rsidR="009446C6">
                                      <w:rPr>
                                        <w:color w:val="000000"/>
                                      </w:rPr>
                                      <w:t xml:space="preserve"> - </w:t>
                                    </w:r>
                                    <w:sdt>
                                      <w:sdtPr>
                                        <w:rPr>
                                          <w:rStyle w:val="TimelineChar"/>
                                        </w:rPr>
                                        <w:alias w:val="Code Administrator Use"/>
                                        <w:tag w:val="Code Administrator Use"/>
                                        <w:id w:val="610788143"/>
                                        <w:date w:fullDate="2021-09-10T00:00:00Z">
                                          <w:dateFormat w:val="dd MMMM yyyy"/>
                                          <w:lid w:val="en-GB"/>
                                          <w:storeMappedDataAs w:val="dateTime"/>
                                          <w:calendar w:val="gregorian"/>
                                        </w:date>
                                      </w:sdtPr>
                                      <w:sdtContent>
                                        <w:r w:rsidR="009446C6" w:rsidRPr="00200103">
                                          <w:rPr>
                                            <w:rStyle w:val="TimelineChar"/>
                                          </w:rPr>
                                          <w:t>10 September 2021</w:t>
                                        </w:r>
                                      </w:sdtContent>
                                    </w:sdt>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3" name="Rectangle: Rounded Corners 33"/>
                              <wps:cNvSpPr/>
                              <wps:spPr>
                                <a:xfrm>
                                  <a:off x="482600" y="1022400"/>
                                  <a:ext cx="2843530" cy="431800"/>
                                </a:xfrm>
                                <a:prstGeom prst="roundRect">
                                  <a:avLst>
                                    <a:gd name="adj" fmla="val 4902"/>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2FC6FB7" w14:textId="77777777" w:rsidR="009446C6" w:rsidRPr="000F26AE" w:rsidRDefault="009446C6" w:rsidP="008B5413">
                                    <w:pPr>
                                      <w:rPr>
                                        <w:b/>
                                        <w:color w:val="F26522" w:themeColor="accent1"/>
                                        <w:sz w:val="22"/>
                                      </w:rPr>
                                    </w:pPr>
                                    <w:r w:rsidRPr="000F26AE">
                                      <w:rPr>
                                        <w:b/>
                                        <w:color w:val="F26522" w:themeColor="accent1"/>
                                        <w:sz w:val="22"/>
                                      </w:rPr>
                                      <w:t>Workgroup Report</w:t>
                                    </w:r>
                                  </w:p>
                                  <w:sdt>
                                    <w:sdtPr>
                                      <w:rPr>
                                        <w:rStyle w:val="TimelineChar"/>
                                      </w:rPr>
                                      <w:alias w:val="Code Administrator Use"/>
                                      <w:tag w:val="Code Administrator Use"/>
                                      <w:id w:val="-359976266"/>
                                      <w:date w:fullDate="2020-12-10T00:00:00Z">
                                        <w:dateFormat w:val="dd MMMM yyyy"/>
                                        <w:lid w:val="en-GB"/>
                                        <w:storeMappedDataAs w:val="dateTime"/>
                                        <w:calendar w:val="gregorian"/>
                                      </w:date>
                                    </w:sdtPr>
                                    <w:sdtContent>
                                      <w:p w14:paraId="79567D5E" w14:textId="77777777" w:rsidR="009446C6" w:rsidRPr="004F10E6" w:rsidRDefault="009446C6" w:rsidP="008B5413">
                                        <w:pPr>
                                          <w:rPr>
                                            <w:color w:val="000000"/>
                                          </w:rPr>
                                        </w:pPr>
                                        <w:r w:rsidRPr="00200103">
                                          <w:rPr>
                                            <w:rStyle w:val="TimelineChar"/>
                                          </w:rPr>
                                          <w:t>10 December 2020</w:t>
                                        </w:r>
                                      </w:p>
                                    </w:sdtContent>
                                  </w:sdt>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4" name="Rectangle: Rounded Corners 34"/>
                              <wps:cNvSpPr/>
                              <wps:spPr>
                                <a:xfrm>
                                  <a:off x="482600" y="1524050"/>
                                  <a:ext cx="2843530" cy="431800"/>
                                </a:xfrm>
                                <a:prstGeom prst="roundRect">
                                  <a:avLst>
                                    <a:gd name="adj" fmla="val 4902"/>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B9A2F1D" w14:textId="77777777" w:rsidR="009446C6" w:rsidRPr="003F4655" w:rsidRDefault="009446C6" w:rsidP="003F4655">
                                    <w:pPr>
                                      <w:rPr>
                                        <w:b/>
                                        <w:color w:val="F26522" w:themeColor="accent1"/>
                                        <w:sz w:val="22"/>
                                      </w:rPr>
                                    </w:pPr>
                                    <w:r w:rsidRPr="003F4655">
                                      <w:rPr>
                                        <w:b/>
                                        <w:color w:val="F26522" w:themeColor="accent1"/>
                                        <w:sz w:val="22"/>
                                      </w:rPr>
                                      <w:t>Code Administrator Consultation</w:t>
                                    </w:r>
                                  </w:p>
                                  <w:p w14:paraId="450E4E71" w14:textId="79ECE177" w:rsidR="009446C6" w:rsidRPr="003F4655" w:rsidRDefault="00000000" w:rsidP="003F4655">
                                    <w:pPr>
                                      <w:pStyle w:val="Timeline"/>
                                      <w:rPr>
                                        <w:color w:val="222222" w:themeColor="text1" w:themeShade="80"/>
                                      </w:rPr>
                                    </w:pPr>
                                    <w:sdt>
                                      <w:sdtPr>
                                        <w:rPr>
                                          <w:rStyle w:val="TimelineChar"/>
                                          <w:color w:val="222222" w:themeColor="text1" w:themeShade="80"/>
                                        </w:rPr>
                                        <w:alias w:val="Code Administrator Use"/>
                                        <w:tag w:val="Code Administrator Use"/>
                                        <w:id w:val="-1327815135"/>
                                        <w:date w:fullDate="2023-01-04T00:00:00Z">
                                          <w:dateFormat w:val="dd MMMM yyyy"/>
                                          <w:lid w:val="en-GB"/>
                                          <w:storeMappedDataAs w:val="dateTime"/>
                                          <w:calendar w:val="gregorian"/>
                                        </w:date>
                                      </w:sdtPr>
                                      <w:sdtContent>
                                        <w:r w:rsidR="00191C13" w:rsidRPr="003F4655">
                                          <w:rPr>
                                            <w:rStyle w:val="TimelineChar"/>
                                            <w:color w:val="222222" w:themeColor="text1" w:themeShade="80"/>
                                          </w:rPr>
                                          <w:t>04 January 2023</w:t>
                                        </w:r>
                                      </w:sdtContent>
                                    </w:sdt>
                                    <w:r w:rsidR="009446C6" w:rsidRPr="003F4655">
                                      <w:rPr>
                                        <w:color w:val="222222" w:themeColor="text1" w:themeShade="80"/>
                                      </w:rPr>
                                      <w:t xml:space="preserve"> - </w:t>
                                    </w:r>
                                    <w:sdt>
                                      <w:sdtPr>
                                        <w:rPr>
                                          <w:rStyle w:val="TimelineChar"/>
                                          <w:color w:val="222222" w:themeColor="text1" w:themeShade="80"/>
                                        </w:rPr>
                                        <w:alias w:val="Code Administrator Use"/>
                                        <w:tag w:val="Code Administrator Use"/>
                                        <w:id w:val="-5523772"/>
                                        <w:date w:fullDate="2023-02-01T00:00:00Z">
                                          <w:dateFormat w:val="dd MMMM yyyy"/>
                                          <w:lid w:val="en-GB"/>
                                          <w:storeMappedDataAs w:val="dateTime"/>
                                          <w:calendar w:val="gregorian"/>
                                        </w:date>
                                      </w:sdtPr>
                                      <w:sdtContent>
                                        <w:r w:rsidR="00191C13" w:rsidRPr="003F4655">
                                          <w:rPr>
                                            <w:rStyle w:val="TimelineChar"/>
                                            <w:color w:val="222222" w:themeColor="text1" w:themeShade="80"/>
                                          </w:rPr>
                                          <w:t>01 February 2023</w:t>
                                        </w:r>
                                      </w:sdtContent>
                                    </w:sdt>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5" name="Rectangle: Rounded Corners 35"/>
                              <wps:cNvSpPr/>
                              <wps:spPr>
                                <a:xfrm>
                                  <a:off x="482600" y="2019350"/>
                                  <a:ext cx="2843530" cy="431800"/>
                                </a:xfrm>
                                <a:prstGeom prst="roundRect">
                                  <a:avLst>
                                    <a:gd name="adj" fmla="val 4902"/>
                                  </a:avLst>
                                </a:prstGeom>
                                <a:solidFill>
                                  <a:schemeClr val="bg1"/>
                                </a:solid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928F205" w14:textId="302AC541" w:rsidR="009446C6" w:rsidRPr="001F002E" w:rsidRDefault="009446C6" w:rsidP="008B5413">
                                    <w:pPr>
                                      <w:rPr>
                                        <w:b/>
                                        <w:color w:val="F26522" w:themeColor="accent1"/>
                                        <w:sz w:val="22"/>
                                      </w:rPr>
                                    </w:pPr>
                                    <w:r w:rsidRPr="001F002E">
                                      <w:rPr>
                                        <w:b/>
                                        <w:color w:val="F26522" w:themeColor="accent1"/>
                                        <w:sz w:val="22"/>
                                      </w:rPr>
                                      <w:t>Draft</w:t>
                                    </w:r>
                                    <w:r w:rsidR="0021749E" w:rsidRPr="001F002E">
                                      <w:rPr>
                                        <w:b/>
                                        <w:color w:val="F26522" w:themeColor="accent1"/>
                                        <w:sz w:val="22"/>
                                      </w:rPr>
                                      <w:t xml:space="preserve"> </w:t>
                                    </w:r>
                                    <w:r w:rsidRPr="001F002E">
                                      <w:rPr>
                                        <w:b/>
                                        <w:color w:val="F26522" w:themeColor="accent1"/>
                                        <w:sz w:val="22"/>
                                      </w:rPr>
                                      <w:t>Modification Report</w:t>
                                    </w:r>
                                  </w:p>
                                  <w:sdt>
                                    <w:sdtPr>
                                      <w:rPr>
                                        <w:rStyle w:val="TimelineChar"/>
                                        <w:color w:val="222222" w:themeColor="text1" w:themeShade="80"/>
                                      </w:rPr>
                                      <w:alias w:val="Code Administrator Use"/>
                                      <w:tag w:val="Code Administrator Use"/>
                                      <w:id w:val="-761446121"/>
                                      <w:date w:fullDate="2023-02-16T00:00:00Z">
                                        <w:dateFormat w:val="dd MMMM yyyy"/>
                                        <w:lid w:val="en-GB"/>
                                        <w:storeMappedDataAs w:val="dateTime"/>
                                        <w:calendar w:val="gregorian"/>
                                      </w:date>
                                    </w:sdtPr>
                                    <w:sdtContent>
                                      <w:p w14:paraId="12D97F03" w14:textId="7BCD9E94" w:rsidR="009446C6" w:rsidRPr="001F002E" w:rsidRDefault="00C05D5B" w:rsidP="008B5413">
                                        <w:pPr>
                                          <w:rPr>
                                            <w:color w:val="222222" w:themeColor="text1" w:themeShade="80"/>
                                          </w:rPr>
                                        </w:pPr>
                                        <w:r w:rsidRPr="001F002E">
                                          <w:rPr>
                                            <w:rStyle w:val="TimelineChar"/>
                                            <w:color w:val="222222" w:themeColor="text1" w:themeShade="80"/>
                                          </w:rPr>
                                          <w:t>16 February 2023</w:t>
                                        </w:r>
                                      </w:p>
                                    </w:sdtContent>
                                  </w:sdt>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6" name="Rectangle: Rounded Corners 36"/>
                              <wps:cNvSpPr/>
                              <wps:spPr>
                                <a:xfrm>
                                  <a:off x="482600" y="2514650"/>
                                  <a:ext cx="2843530" cy="431800"/>
                                </a:xfrm>
                                <a:prstGeom prst="roundRect">
                                  <a:avLst>
                                    <a:gd name="adj" fmla="val 4902"/>
                                  </a:avLst>
                                </a:prstGeom>
                                <a:solidFill>
                                  <a:schemeClr val="accent1"/>
                                </a:solid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61A4E90" w14:textId="3E6DBB18" w:rsidR="009446C6" w:rsidRPr="001F002E" w:rsidRDefault="009446C6" w:rsidP="008B5413">
                                    <w:pPr>
                                      <w:rPr>
                                        <w:b/>
                                        <w:color w:val="FFFFFF" w:themeColor="background1"/>
                                        <w:sz w:val="22"/>
                                      </w:rPr>
                                    </w:pPr>
                                    <w:r w:rsidRPr="001F002E">
                                      <w:rPr>
                                        <w:b/>
                                        <w:color w:val="FFFFFF" w:themeColor="background1"/>
                                        <w:sz w:val="22"/>
                                      </w:rPr>
                                      <w:t>Final</w:t>
                                    </w:r>
                                    <w:r w:rsidR="0021749E" w:rsidRPr="001F002E">
                                      <w:rPr>
                                        <w:b/>
                                        <w:color w:val="FFFFFF" w:themeColor="background1"/>
                                        <w:sz w:val="22"/>
                                      </w:rPr>
                                      <w:t xml:space="preserve"> </w:t>
                                    </w:r>
                                    <w:r w:rsidRPr="001F002E">
                                      <w:rPr>
                                        <w:b/>
                                        <w:color w:val="FFFFFF" w:themeColor="background1"/>
                                        <w:sz w:val="22"/>
                                      </w:rPr>
                                      <w:t>Modification Report</w:t>
                                    </w:r>
                                  </w:p>
                                  <w:sdt>
                                    <w:sdtPr>
                                      <w:rPr>
                                        <w:rStyle w:val="TimelineChar"/>
                                        <w:b/>
                                        <w:color w:val="FFFFFF" w:themeColor="background1"/>
                                      </w:rPr>
                                      <w:alias w:val="Code Administrator Use"/>
                                      <w:tag w:val="Code Administrator Use"/>
                                      <w:id w:val="1658186974"/>
                                      <w:date w:fullDate="2023-03-08T00:00:00Z">
                                        <w:dateFormat w:val="dd MMMM yyyy"/>
                                        <w:lid w:val="en-GB"/>
                                        <w:storeMappedDataAs w:val="dateTime"/>
                                        <w:calendar w:val="gregorian"/>
                                      </w:date>
                                    </w:sdtPr>
                                    <w:sdtContent>
                                      <w:p w14:paraId="3A44A14F" w14:textId="13488839" w:rsidR="009446C6" w:rsidRPr="001F002E" w:rsidRDefault="00C05D5B" w:rsidP="008B5413">
                                        <w:pPr>
                                          <w:rPr>
                                            <w:b/>
                                            <w:color w:val="FFFFFF" w:themeColor="background1"/>
                                          </w:rPr>
                                        </w:pPr>
                                        <w:r w:rsidRPr="001F002E">
                                          <w:rPr>
                                            <w:rStyle w:val="TimelineChar"/>
                                            <w:b/>
                                            <w:color w:val="FFFFFF" w:themeColor="background1"/>
                                          </w:rPr>
                                          <w:t>08 March 2023</w:t>
                                        </w:r>
                                      </w:p>
                                    </w:sdtContent>
                                  </w:sdt>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7" name="Rectangle: Rounded Corners 37"/>
                              <wps:cNvSpPr/>
                              <wps:spPr>
                                <a:xfrm>
                                  <a:off x="488950" y="3016300"/>
                                  <a:ext cx="2843530" cy="431800"/>
                                </a:xfrm>
                                <a:prstGeom prst="roundRect">
                                  <a:avLst>
                                    <a:gd name="adj" fmla="val 4902"/>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8D60357" w14:textId="77777777" w:rsidR="009446C6" w:rsidRPr="000F26AE" w:rsidRDefault="009446C6" w:rsidP="008B5413">
                                    <w:pPr>
                                      <w:rPr>
                                        <w:b/>
                                        <w:color w:val="F26522" w:themeColor="accent1"/>
                                        <w:sz w:val="22"/>
                                      </w:rPr>
                                    </w:pPr>
                                    <w:r w:rsidRPr="000F26AE">
                                      <w:rPr>
                                        <w:b/>
                                        <w:color w:val="F26522" w:themeColor="accent1"/>
                                        <w:sz w:val="22"/>
                                      </w:rPr>
                                      <w:t>Implementation</w:t>
                                    </w:r>
                                  </w:p>
                                  <w:sdt>
                                    <w:sdtPr>
                                      <w:rPr>
                                        <w:rStyle w:val="TimelineChar"/>
                                      </w:rPr>
                                      <w:alias w:val="Code Administrator Use"/>
                                      <w:tag w:val="Code Administrator Use"/>
                                      <w:id w:val="1574314605"/>
                                      <w:date w:fullDate="2024-04-01T00:00:00Z">
                                        <w:dateFormat w:val="dd MMMM yyyy"/>
                                        <w:lid w:val="en-GB"/>
                                        <w:storeMappedDataAs w:val="dateTime"/>
                                        <w:calendar w:val="gregorian"/>
                                      </w:date>
                                    </w:sdtPr>
                                    <w:sdtContent>
                                      <w:p w14:paraId="354ADA14" w14:textId="3FF2DAEA" w:rsidR="009446C6" w:rsidRPr="004F10E6" w:rsidRDefault="00C05D5B" w:rsidP="008B5413">
                                        <w:pPr>
                                          <w:rPr>
                                            <w:color w:val="000000"/>
                                          </w:rPr>
                                        </w:pPr>
                                        <w:r>
                                          <w:rPr>
                                            <w:rStyle w:val="TimelineChar"/>
                                          </w:rPr>
                                          <w:t>01 April 2024</w:t>
                                        </w:r>
                                      </w:p>
                                    </w:sdtContent>
                                  </w:sdt>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8" name="Arrow: Chevron 38"/>
                              <wps:cNvSpPr/>
                              <wps:spPr>
                                <a:xfrm rot="5400000">
                                  <a:off x="-107950" y="108000"/>
                                  <a:ext cx="648000" cy="432000"/>
                                </a:xfrm>
                                <a:prstGeom prst="chevron">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6D4A99E" w14:textId="77777777" w:rsidR="009446C6" w:rsidRPr="00B2143A" w:rsidRDefault="009446C6" w:rsidP="008B5413">
                                    <w:pPr>
                                      <w:jc w:val="center"/>
                                      <w:rPr>
                                        <w:b/>
                                        <w:sz w:val="22"/>
                                      </w:rPr>
                                    </w:pPr>
                                    <w:r w:rsidRPr="00B2143A">
                                      <w:rPr>
                                        <w:b/>
                                        <w:sz w:val="22"/>
                                      </w:rPr>
                                      <w:t>1</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39" name="Arrow: Chevron 39"/>
                              <wps:cNvSpPr/>
                              <wps:spPr>
                                <a:xfrm rot="5400000">
                                  <a:off x="-107950" y="609650"/>
                                  <a:ext cx="648000" cy="432000"/>
                                </a:xfrm>
                                <a:prstGeom prst="chevron">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523345C" w14:textId="77777777" w:rsidR="009446C6" w:rsidRPr="00B2143A" w:rsidRDefault="009446C6" w:rsidP="008B5413">
                                    <w:pPr>
                                      <w:jc w:val="center"/>
                                      <w:rPr>
                                        <w:b/>
                                        <w:sz w:val="22"/>
                                      </w:rPr>
                                    </w:pPr>
                                    <w:r w:rsidRPr="00B2143A">
                                      <w:rPr>
                                        <w:b/>
                                        <w:sz w:val="22"/>
                                      </w:rPr>
                                      <w:t>2</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0" name="Arrow: Chevron 40"/>
                              <wps:cNvSpPr/>
                              <wps:spPr>
                                <a:xfrm rot="5400000">
                                  <a:off x="-107950" y="1117650"/>
                                  <a:ext cx="648000" cy="432000"/>
                                </a:xfrm>
                                <a:prstGeom prst="chevron">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DD7DAA8" w14:textId="77777777" w:rsidR="009446C6" w:rsidRPr="00B2143A" w:rsidRDefault="009446C6" w:rsidP="008B5413">
                                    <w:pPr>
                                      <w:jc w:val="center"/>
                                      <w:rPr>
                                        <w:b/>
                                        <w:sz w:val="22"/>
                                      </w:rPr>
                                    </w:pPr>
                                    <w:r w:rsidRPr="00B2143A">
                                      <w:rPr>
                                        <w:b/>
                                        <w:sz w:val="22"/>
                                      </w:rPr>
                                      <w:t>3</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1" name="Arrow: Chevron 41"/>
                              <wps:cNvSpPr/>
                              <wps:spPr>
                                <a:xfrm rot="5400000">
                                  <a:off x="-107950" y="1619300"/>
                                  <a:ext cx="648000" cy="432000"/>
                                </a:xfrm>
                                <a:prstGeom prst="chevron">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860AD74" w14:textId="77777777" w:rsidR="009446C6" w:rsidRPr="00B2143A" w:rsidRDefault="009446C6" w:rsidP="008B5413">
                                    <w:pPr>
                                      <w:jc w:val="center"/>
                                      <w:rPr>
                                        <w:b/>
                                        <w:sz w:val="22"/>
                                      </w:rPr>
                                    </w:pPr>
                                    <w:r w:rsidRPr="00B2143A">
                                      <w:rPr>
                                        <w:b/>
                                        <w:sz w:val="22"/>
                                      </w:rPr>
                                      <w:t>4</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2" name="Arrow: Chevron 42"/>
                              <wps:cNvSpPr/>
                              <wps:spPr>
                                <a:xfrm rot="5400000">
                                  <a:off x="-107950" y="2127300"/>
                                  <a:ext cx="648000" cy="432000"/>
                                </a:xfrm>
                                <a:prstGeom prst="chevron">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F280717" w14:textId="77777777" w:rsidR="009446C6" w:rsidRPr="00B2143A" w:rsidRDefault="009446C6" w:rsidP="008B5413">
                                    <w:pPr>
                                      <w:jc w:val="center"/>
                                      <w:rPr>
                                        <w:b/>
                                        <w:sz w:val="22"/>
                                      </w:rPr>
                                    </w:pPr>
                                    <w:r w:rsidRPr="00B2143A">
                                      <w:rPr>
                                        <w:b/>
                                        <w:sz w:val="22"/>
                                      </w:rPr>
                                      <w:t>5</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3" name="Arrow: Chevron 43"/>
                              <wps:cNvSpPr/>
                              <wps:spPr>
                                <a:xfrm rot="5400000">
                                  <a:off x="-107950" y="2628950"/>
                                  <a:ext cx="648000" cy="432000"/>
                                </a:xfrm>
                                <a:prstGeom prst="chevron">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9927775" w14:textId="77777777" w:rsidR="009446C6" w:rsidRPr="00B2143A" w:rsidRDefault="009446C6" w:rsidP="008B5413">
                                    <w:pPr>
                                      <w:jc w:val="center"/>
                                      <w:rPr>
                                        <w:b/>
                                        <w:sz w:val="22"/>
                                      </w:rPr>
                                    </w:pPr>
                                    <w:r w:rsidRPr="00B2143A">
                                      <w:rPr>
                                        <w:b/>
                                        <w:sz w:val="22"/>
                                      </w:rPr>
                                      <w:t>6</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4" name="Arrow: Chevron 44"/>
                              <wps:cNvSpPr/>
                              <wps:spPr>
                                <a:xfrm rot="5400000">
                                  <a:off x="-107950" y="3136950"/>
                                  <a:ext cx="647700" cy="431800"/>
                                </a:xfrm>
                                <a:prstGeom prst="chevron">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74D81D9" w14:textId="77777777" w:rsidR="009446C6" w:rsidRPr="00B2143A" w:rsidRDefault="009446C6" w:rsidP="008B5413">
                                    <w:pPr>
                                      <w:jc w:val="center"/>
                                      <w:rPr>
                                        <w:b/>
                                        <w:sz w:val="22"/>
                                      </w:rPr>
                                    </w:pPr>
                                    <w:r w:rsidRPr="00B2143A">
                                      <w:rPr>
                                        <w:b/>
                                        <w:sz w:val="22"/>
                                      </w:rPr>
                                      <w:t>7</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25622944" id="Group 30" o:spid="_x0000_s1026" style="position:absolute;margin-left:.2pt;margin-top:.55pt;width:218.5pt;height:261pt;z-index:251658240;mso-width-relative:margin;mso-height-relative:margin" coordsize="33324,367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">
                      <v:roundrect id="Rectangle: Rounded Corners 31" o:spid="_x0000_s1027" style="position:absolute;left:4826;top:254;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" filled="f" strokecolor="#f26522 [3204]" strokeweight="2pt">
                        <v:textbox inset="0,0,0,0">
                          <w:txbxContent>
                            <w:p w14:paraId="5BC8B90B" w14:textId="77777777" w:rsidR="009446C6" w:rsidRPr="00644FFB" w:rsidRDefault="009446C6" w:rsidP="008B5413">
                              <w:pPr>
                                <w:rPr>
                                  <w:b/>
                                  <w:color w:val="F26522" w:themeColor="accent1"/>
                                  <w:sz w:val="22"/>
                                </w:rPr>
                              </w:pPr>
                              <w:r w:rsidRPr="00644FFB">
                                <w:rPr>
                                  <w:b/>
                                  <w:color w:val="F26522" w:themeColor="accent1"/>
                                  <w:sz w:val="22"/>
                                </w:rPr>
                                <w:t>Proposal Form</w:t>
                              </w:r>
                            </w:p>
                            <w:sdt>
                              <w:sdtPr>
                                <w:rPr>
                                  <w:color w:val="000000"/>
                                  <w:sz w:val="20"/>
                                </w:rPr>
                                <w:alias w:val="Code Administrator Use"/>
                                <w:tag w:val="Code Administrator Use"/>
                                <w:id w:val="2114703197"/>
                                <w:placeholder>
                                  <w:docPart w:val="201B37AF75704F86A1E74D32779C69E3"/>
                                </w:placeholder>
                                <w:date w:fullDate="2020-12-10T00:00:00Z">
                                  <w:dateFormat w:val="dd MMMM yyyy"/>
                                  <w:lid w:val="en-GB"/>
                                  <w:storeMappedDataAs w:val="dateTime"/>
                                  <w:calendar w:val="gregorian"/>
                                </w:date>
                              </w:sdtPr>
                              <w:sdtContent>
                                <w:p w14:paraId="3E6FBAD4" w14:textId="77777777" w:rsidR="009446C6" w:rsidRPr="00644FFB" w:rsidRDefault="009446C6" w:rsidP="008B5413">
                                  <w:pPr>
                                    <w:rPr>
                                      <w:color w:val="000000"/>
                                      <w:sz w:val="20"/>
                                    </w:rPr>
                                  </w:pPr>
                                  <w:r w:rsidRPr="00644FFB">
                                    <w:rPr>
                                      <w:color w:val="000000"/>
                                      <w:sz w:val="20"/>
                                    </w:rPr>
                                    <w:t>10 December 2020</w:t>
                                  </w:r>
                                </w:p>
                              </w:sdtContent>
                            </w:sdt>
                          </w:txbxContent>
                        </v:textbox>
                      </v:roundrect>
                      <v:roundrect id="Rectangle: Rounded Corners 32" o:spid="_x0000_s1028" style="position:absolute;left:4826;top:5271;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" filled="f" strokecolor="#f26522 [3204]" strokeweight="2pt">
                        <v:textbox inset="0,0,0,0">
                          <w:txbxContent>
                            <w:p w14:paraId="63B69E26" w14:textId="77777777" w:rsidR="009446C6" w:rsidRPr="000F26AE" w:rsidRDefault="009446C6" w:rsidP="008B5413">
                              <w:pPr>
                                <w:rPr>
                                  <w:b/>
                                  <w:color w:val="F26522" w:themeColor="accent1"/>
                                  <w:sz w:val="22"/>
                                </w:rPr>
                              </w:pPr>
                              <w:r w:rsidRPr="000F26AE">
                                <w:rPr>
                                  <w:b/>
                                  <w:color w:val="F26522" w:themeColor="accent1"/>
                                  <w:sz w:val="22"/>
                                </w:rPr>
                                <w:t>Workgroup Consultation</w:t>
                              </w:r>
                            </w:p>
                            <w:p w14:paraId="6FDE0400" w14:textId="77777777" w:rsidR="009446C6" w:rsidRPr="004F10E6" w:rsidRDefault="00000000" w:rsidP="008B5413">
                              <w:pPr>
                                <w:rPr>
                                  <w:color w:val="000000"/>
                                </w:rPr>
                              </w:pPr>
                              <w:sdt>
                                <w:sdtPr>
                                  <w:rPr>
                                    <w:rStyle w:val="TimelineChar"/>
                                  </w:rPr>
                                  <w:alias w:val="Code Administrator Use"/>
                                  <w:tag w:val="Code Administrator Use"/>
                                  <w:id w:val="-2121677914"/>
                                  <w:date w:fullDate="2020-12-10T00:00:00Z">
                                    <w:dateFormat w:val="dd MMMM yyyy"/>
                                    <w:lid w:val="en-GB"/>
                                    <w:storeMappedDataAs w:val="dateTime"/>
                                    <w:calendar w:val="gregorian"/>
                                  </w:date>
                                </w:sdtPr>
                                <w:sdtContent>
                                  <w:r w:rsidR="009446C6" w:rsidRPr="00200103">
                                    <w:rPr>
                                      <w:rStyle w:val="TimelineChar"/>
                                    </w:rPr>
                                    <w:t>10 December 2020</w:t>
                                  </w:r>
                                </w:sdtContent>
                              </w:sdt>
                              <w:r w:rsidR="009446C6">
                                <w:rPr>
                                  <w:color w:val="000000"/>
                                </w:rPr>
                                <w:t xml:space="preserve"> - </w:t>
                              </w:r>
                              <w:sdt>
                                <w:sdtPr>
                                  <w:rPr>
                                    <w:rStyle w:val="TimelineChar"/>
                                  </w:rPr>
                                  <w:alias w:val="Code Administrator Use"/>
                                  <w:tag w:val="Code Administrator Use"/>
                                  <w:id w:val="610788143"/>
                                  <w:date w:fullDate="2021-09-10T00:00:00Z">
                                    <w:dateFormat w:val="dd MMMM yyyy"/>
                                    <w:lid w:val="en-GB"/>
                                    <w:storeMappedDataAs w:val="dateTime"/>
                                    <w:calendar w:val="gregorian"/>
                                  </w:date>
                                </w:sdtPr>
                                <w:sdtContent>
                                  <w:r w:rsidR="009446C6" w:rsidRPr="00200103">
                                    <w:rPr>
                                      <w:rStyle w:val="TimelineChar"/>
                                    </w:rPr>
                                    <w:t>10 September 2021</w:t>
                                  </w:r>
                                </w:sdtContent>
                              </w:sdt>
                            </w:p>
                          </w:txbxContent>
                        </v:textbox>
                      </v:roundrect>
                      <v:roundrect id="Rectangle: Rounded Corners 33" o:spid="_x0000_s1029" style="position:absolute;left:4826;top:10224;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" filled="f" strokecolor="#f26522 [3204]" strokeweight="2pt">
                        <v:textbox inset="0,0,0,0">
                          <w:txbxContent>
                            <w:p w14:paraId="12FC6FB7" w14:textId="77777777" w:rsidR="009446C6" w:rsidRPr="000F26AE" w:rsidRDefault="009446C6" w:rsidP="008B5413">
                              <w:pPr>
                                <w:rPr>
                                  <w:b/>
                                  <w:color w:val="F26522" w:themeColor="accent1"/>
                                  <w:sz w:val="22"/>
                                </w:rPr>
                              </w:pPr>
                              <w:r w:rsidRPr="000F26AE">
                                <w:rPr>
                                  <w:b/>
                                  <w:color w:val="F26522" w:themeColor="accent1"/>
                                  <w:sz w:val="22"/>
                                </w:rPr>
                                <w:t>Workgroup Report</w:t>
                              </w:r>
                            </w:p>
                            <w:sdt>
                              <w:sdtPr>
                                <w:rPr>
                                  <w:rStyle w:val="TimelineChar"/>
                                </w:rPr>
                                <w:alias w:val="Code Administrator Use"/>
                                <w:tag w:val="Code Administrator Use"/>
                                <w:id w:val="-359976266"/>
                                <w:date w:fullDate="2020-12-10T00:00:00Z">
                                  <w:dateFormat w:val="dd MMMM yyyy"/>
                                  <w:lid w:val="en-GB"/>
                                  <w:storeMappedDataAs w:val="dateTime"/>
                                  <w:calendar w:val="gregorian"/>
                                </w:date>
                              </w:sdtPr>
                              <w:sdtContent>
                                <w:p w14:paraId="79567D5E" w14:textId="77777777" w:rsidR="009446C6" w:rsidRPr="004F10E6" w:rsidRDefault="009446C6" w:rsidP="008B5413">
                                  <w:pPr>
                                    <w:rPr>
                                      <w:color w:val="000000"/>
                                    </w:rPr>
                                  </w:pPr>
                                  <w:r w:rsidRPr="00200103">
                                    <w:rPr>
                                      <w:rStyle w:val="TimelineChar"/>
                                    </w:rPr>
                                    <w:t>10 December 2020</w:t>
                                  </w:r>
                                </w:p>
                              </w:sdtContent>
                            </w:sdt>
                          </w:txbxContent>
                        </v:textbox>
                      </v:roundrect>
                      <v:roundrect id="Rectangle: Rounded Corners 34" o:spid="_x0000_s1030" style="position:absolute;left:4826;top:15240;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" filled="f" strokecolor="#f26522 [3204]" strokeweight="2pt">
                        <v:textbox inset="0,0,0,0">
                          <w:txbxContent>
                            <w:p w14:paraId="5B9A2F1D" w14:textId="77777777" w:rsidR="009446C6" w:rsidRPr="003F4655" w:rsidRDefault="009446C6" w:rsidP="003F4655">
                              <w:pPr>
                                <w:rPr>
                                  <w:b/>
                                  <w:color w:val="F26522" w:themeColor="accent1"/>
                                  <w:sz w:val="22"/>
                                </w:rPr>
                              </w:pPr>
                              <w:r w:rsidRPr="003F4655">
                                <w:rPr>
                                  <w:b/>
                                  <w:color w:val="F26522" w:themeColor="accent1"/>
                                  <w:sz w:val="22"/>
                                </w:rPr>
                                <w:t>Code Administrator Consultation</w:t>
                              </w:r>
                            </w:p>
                            <w:p w14:paraId="450E4E71" w14:textId="79ECE177" w:rsidR="009446C6" w:rsidRPr="003F4655" w:rsidRDefault="00000000" w:rsidP="003F4655">
                              <w:pPr>
                                <w:pStyle w:val="Timeline"/>
                                <w:rPr>
                                  <w:color w:val="222222" w:themeColor="text1" w:themeShade="80"/>
                                </w:rPr>
                              </w:pPr>
                              <w:sdt>
                                <w:sdtPr>
                                  <w:rPr>
                                    <w:rStyle w:val="TimelineChar"/>
                                    <w:color w:val="222222" w:themeColor="text1" w:themeShade="80"/>
                                  </w:rPr>
                                  <w:alias w:val="Code Administrator Use"/>
                                  <w:tag w:val="Code Administrator Use"/>
                                  <w:id w:val="-1327815135"/>
                                  <w:date w:fullDate="2023-01-04T00:00:00Z">
                                    <w:dateFormat w:val="dd MMMM yyyy"/>
                                    <w:lid w:val="en-GB"/>
                                    <w:storeMappedDataAs w:val="dateTime"/>
                                    <w:calendar w:val="gregorian"/>
                                  </w:date>
                                </w:sdtPr>
                                <w:sdtContent>
                                  <w:r w:rsidR="00191C13" w:rsidRPr="003F4655">
                                    <w:rPr>
                                      <w:rStyle w:val="TimelineChar"/>
                                      <w:color w:val="222222" w:themeColor="text1" w:themeShade="80"/>
                                    </w:rPr>
                                    <w:t>04 January 2023</w:t>
                                  </w:r>
                                </w:sdtContent>
                              </w:sdt>
                              <w:r w:rsidR="009446C6" w:rsidRPr="003F4655">
                                <w:rPr>
                                  <w:color w:val="222222" w:themeColor="text1" w:themeShade="80"/>
                                </w:rPr>
                                <w:t xml:space="preserve"> - </w:t>
                              </w:r>
                              <w:sdt>
                                <w:sdtPr>
                                  <w:rPr>
                                    <w:rStyle w:val="TimelineChar"/>
                                    <w:color w:val="222222" w:themeColor="text1" w:themeShade="80"/>
                                  </w:rPr>
                                  <w:alias w:val="Code Administrator Use"/>
                                  <w:tag w:val="Code Administrator Use"/>
                                  <w:id w:val="-5523772"/>
                                  <w:date w:fullDate="2023-02-01T00:00:00Z">
                                    <w:dateFormat w:val="dd MMMM yyyy"/>
                                    <w:lid w:val="en-GB"/>
                                    <w:storeMappedDataAs w:val="dateTime"/>
                                    <w:calendar w:val="gregorian"/>
                                  </w:date>
                                </w:sdtPr>
                                <w:sdtContent>
                                  <w:r w:rsidR="00191C13" w:rsidRPr="003F4655">
                                    <w:rPr>
                                      <w:rStyle w:val="TimelineChar"/>
                                      <w:color w:val="222222" w:themeColor="text1" w:themeShade="80"/>
                                    </w:rPr>
                                    <w:t>01 February 2023</w:t>
                                  </w:r>
                                </w:sdtContent>
                              </w:sdt>
                            </w:p>
                          </w:txbxContent>
                        </v:textbox>
                      </v:roundrect>
                      <v:roundrect id="Rectangle: Rounded Corners 35" o:spid="_x0000_s1031" style="position:absolute;left:4826;top:20193;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" fillcolor="white [3212]" strokecolor="#f26522 [3204]" strokeweight="2pt">
                        <v:textbox inset="0,0,0,0">
                          <w:txbxContent>
                            <w:p w14:paraId="5928F205" w14:textId="302AC541" w:rsidR="009446C6" w:rsidRPr="001F002E" w:rsidRDefault="009446C6" w:rsidP="008B5413">
                              <w:pPr>
                                <w:rPr>
                                  <w:b/>
                                  <w:color w:val="F26522" w:themeColor="accent1"/>
                                  <w:sz w:val="22"/>
                                </w:rPr>
                              </w:pPr>
                              <w:r w:rsidRPr="001F002E">
                                <w:rPr>
                                  <w:b/>
                                  <w:color w:val="F26522" w:themeColor="accent1"/>
                                  <w:sz w:val="22"/>
                                </w:rPr>
                                <w:t>Draft</w:t>
                              </w:r>
                              <w:r w:rsidR="0021749E" w:rsidRPr="001F002E">
                                <w:rPr>
                                  <w:b/>
                                  <w:color w:val="F26522" w:themeColor="accent1"/>
                                  <w:sz w:val="22"/>
                                </w:rPr>
                                <w:t xml:space="preserve"> </w:t>
                              </w:r>
                              <w:r w:rsidRPr="001F002E">
                                <w:rPr>
                                  <w:b/>
                                  <w:color w:val="F26522" w:themeColor="accent1"/>
                                  <w:sz w:val="22"/>
                                </w:rPr>
                                <w:t>Modification Report</w:t>
                              </w:r>
                            </w:p>
                            <w:sdt>
                              <w:sdtPr>
                                <w:rPr>
                                  <w:rStyle w:val="TimelineChar"/>
                                  <w:color w:val="222222" w:themeColor="text1" w:themeShade="80"/>
                                </w:rPr>
                                <w:alias w:val="Code Administrator Use"/>
                                <w:tag w:val="Code Administrator Use"/>
                                <w:id w:val="-761446121"/>
                                <w:date w:fullDate="2023-02-16T00:00:00Z">
                                  <w:dateFormat w:val="dd MMMM yyyy"/>
                                  <w:lid w:val="en-GB"/>
                                  <w:storeMappedDataAs w:val="dateTime"/>
                                  <w:calendar w:val="gregorian"/>
                                </w:date>
                              </w:sdtPr>
                              <w:sdtContent>
                                <w:p w14:paraId="12D97F03" w14:textId="7BCD9E94" w:rsidR="009446C6" w:rsidRPr="001F002E" w:rsidRDefault="00C05D5B" w:rsidP="008B5413">
                                  <w:pPr>
                                    <w:rPr>
                                      <w:color w:val="222222" w:themeColor="text1" w:themeShade="80"/>
                                    </w:rPr>
                                  </w:pPr>
                                  <w:r w:rsidRPr="001F002E">
                                    <w:rPr>
                                      <w:rStyle w:val="TimelineChar"/>
                                      <w:color w:val="222222" w:themeColor="text1" w:themeShade="80"/>
                                    </w:rPr>
                                    <w:t>16 February 2023</w:t>
                                  </w:r>
                                </w:p>
                              </w:sdtContent>
                            </w:sdt>
                          </w:txbxContent>
                        </v:textbox>
                      </v:roundrect>
                      <v:roundrect id="Rectangle: Rounded Corners 36" o:spid="_x0000_s1032" style="position:absolute;left:4826;top:25146;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" fillcolor="#f26522 [3204]" strokecolor="#f26522 [3204]" strokeweight="2pt">
                        <v:textbox inset="0,0,0,0">
                          <w:txbxContent>
                            <w:p w14:paraId="061A4E90" w14:textId="3E6DBB18" w:rsidR="009446C6" w:rsidRPr="001F002E" w:rsidRDefault="009446C6" w:rsidP="008B5413">
                              <w:pPr>
                                <w:rPr>
                                  <w:b/>
                                  <w:color w:val="FFFFFF" w:themeColor="background1"/>
                                  <w:sz w:val="22"/>
                                </w:rPr>
                              </w:pPr>
                              <w:r w:rsidRPr="001F002E">
                                <w:rPr>
                                  <w:b/>
                                  <w:color w:val="FFFFFF" w:themeColor="background1"/>
                                  <w:sz w:val="22"/>
                                </w:rPr>
                                <w:t>Final</w:t>
                              </w:r>
                              <w:r w:rsidR="0021749E" w:rsidRPr="001F002E">
                                <w:rPr>
                                  <w:b/>
                                  <w:color w:val="FFFFFF" w:themeColor="background1"/>
                                  <w:sz w:val="22"/>
                                </w:rPr>
                                <w:t xml:space="preserve"> </w:t>
                              </w:r>
                              <w:r w:rsidRPr="001F002E">
                                <w:rPr>
                                  <w:b/>
                                  <w:color w:val="FFFFFF" w:themeColor="background1"/>
                                  <w:sz w:val="22"/>
                                </w:rPr>
                                <w:t>Modification Report</w:t>
                              </w:r>
                            </w:p>
                            <w:sdt>
                              <w:sdtPr>
                                <w:rPr>
                                  <w:rStyle w:val="TimelineChar"/>
                                  <w:b/>
                                  <w:color w:val="FFFFFF" w:themeColor="background1"/>
                                </w:rPr>
                                <w:alias w:val="Code Administrator Use"/>
                                <w:tag w:val="Code Administrator Use"/>
                                <w:id w:val="1658186974"/>
                                <w:date w:fullDate="2023-03-08T00:00:00Z">
                                  <w:dateFormat w:val="dd MMMM yyyy"/>
                                  <w:lid w:val="en-GB"/>
                                  <w:storeMappedDataAs w:val="dateTime"/>
                                  <w:calendar w:val="gregorian"/>
                                </w:date>
                              </w:sdtPr>
                              <w:sdtContent>
                                <w:p w14:paraId="3A44A14F" w14:textId="13488839" w:rsidR="009446C6" w:rsidRPr="001F002E" w:rsidRDefault="00C05D5B" w:rsidP="008B5413">
                                  <w:pPr>
                                    <w:rPr>
                                      <w:b/>
                                      <w:color w:val="FFFFFF" w:themeColor="background1"/>
                                    </w:rPr>
                                  </w:pPr>
                                  <w:r w:rsidRPr="001F002E">
                                    <w:rPr>
                                      <w:rStyle w:val="TimelineChar"/>
                                      <w:b/>
                                      <w:color w:val="FFFFFF" w:themeColor="background1"/>
                                    </w:rPr>
                                    <w:t>08 March 2023</w:t>
                                  </w:r>
                                </w:p>
                              </w:sdtContent>
                            </w:sdt>
                          </w:txbxContent>
                        </v:textbox>
                      </v:roundrect>
                      <v:roundrect id="Rectangle: Rounded Corners 37" o:spid="_x0000_s1033" style="position:absolute;left:4889;top:30163;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" filled="f" strokecolor="#f26522 [3204]" strokeweight="2pt">
                        <v:textbox inset="0,0,0,0">
                          <w:txbxContent>
                            <w:p w14:paraId="28D60357" w14:textId="77777777" w:rsidR="009446C6" w:rsidRPr="000F26AE" w:rsidRDefault="009446C6" w:rsidP="008B5413">
                              <w:pPr>
                                <w:rPr>
                                  <w:b/>
                                  <w:color w:val="F26522" w:themeColor="accent1"/>
                                  <w:sz w:val="22"/>
                                </w:rPr>
                              </w:pPr>
                              <w:r w:rsidRPr="000F26AE">
                                <w:rPr>
                                  <w:b/>
                                  <w:color w:val="F26522" w:themeColor="accent1"/>
                                  <w:sz w:val="22"/>
                                </w:rPr>
                                <w:t>Implementation</w:t>
                              </w:r>
                            </w:p>
                            <w:sdt>
                              <w:sdtPr>
                                <w:rPr>
                                  <w:rStyle w:val="TimelineChar"/>
                                </w:rPr>
                                <w:alias w:val="Code Administrator Use"/>
                                <w:tag w:val="Code Administrator Use"/>
                                <w:id w:val="1574314605"/>
                                <w:date w:fullDate="2024-04-01T00:00:00Z">
                                  <w:dateFormat w:val="dd MMMM yyyy"/>
                                  <w:lid w:val="en-GB"/>
                                  <w:storeMappedDataAs w:val="dateTime"/>
                                  <w:calendar w:val="gregorian"/>
                                </w:date>
                              </w:sdtPr>
                              <w:sdtContent>
                                <w:p w14:paraId="354ADA14" w14:textId="3FF2DAEA" w:rsidR="009446C6" w:rsidRPr="004F10E6" w:rsidRDefault="00C05D5B" w:rsidP="008B5413">
                                  <w:pPr>
                                    <w:rPr>
                                      <w:color w:val="000000"/>
                                    </w:rPr>
                                  </w:pPr>
                                  <w:r>
                                    <w:rPr>
                                      <w:rStyle w:val="TimelineChar"/>
                                    </w:rPr>
                                    <w:t>01 April 2024</w:t>
                                  </w:r>
                                </w:p>
                              </w:sdtContent>
                            </w:sdt>
                          </w:txbxContent>
                        </v:textbox>
                      </v:roundrect>
                      <v:shapetype id="_x0000_t55" coordsize="21600,21600" o:spt="55" adj="16200" path="m@0,l,0@1,10800,,21600@0,21600,21600,10800xe">
                        <v:stroke joinstyle="miter"/>
                        <v:formulas>
                          <v:f eqn="val #0"/>
                          <v:f eqn="sum 21600 0 @0"/>
                          <v:f eqn="prod #0 1 2"/>
                        </v:formulas>
                        <v:path o:connecttype="custom" o:connectlocs="@2,0;@1,10800;@2,21600;21600,10800" o:connectangles="270,180,90,0" textboxrect="0,0,10800,21600;0,0,16200,21600;0,0,21600,21600"/>
                        <v:handles>
                          <v:h position="#0,topLeft" xrange="0,21600"/>
                        </v:handles>
                      </v:shapetype>
                      <v:shape id="Arrow: Chevron 38" o:spid="_x0000_s1034" type="#_x0000_t55" style="position:absolute;left:-1080;top:1080;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" adj="14400" fillcolor="#f26522 [3204]" stroked="f" strokeweight="2pt">
                        <v:textbox style="layout-flow:vertical;mso-layout-flow-alt:bottom-to-top" inset="0,0,0,0">
                          <w:txbxContent>
                            <w:p w14:paraId="06D4A99E" w14:textId="77777777" w:rsidR="009446C6" w:rsidRPr="00B2143A" w:rsidRDefault="009446C6" w:rsidP="008B5413">
                              <w:pPr>
                                <w:jc w:val="center"/>
                                <w:rPr>
                                  <w:b/>
                                  <w:sz w:val="22"/>
                                </w:rPr>
                              </w:pPr>
                              <w:r w:rsidRPr="00B2143A">
                                <w:rPr>
                                  <w:b/>
                                  <w:sz w:val="22"/>
                                </w:rPr>
                                <w:t>1</w:t>
                              </w:r>
                            </w:p>
                          </w:txbxContent>
                        </v:textbox>
                      </v:shape>
                      <v:shape id="Arrow: Chevron 39" o:spid="_x0000_s1035" type="#_x0000_t55" style="position:absolute;left:-1080;top:6096;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" adj="14400" fillcolor="#f26522 [3204]" stroked="f" strokeweight="2pt">
                        <v:textbox style="layout-flow:vertical;mso-layout-flow-alt:bottom-to-top" inset="0,0,0,0">
                          <w:txbxContent>
                            <w:p w14:paraId="5523345C" w14:textId="77777777" w:rsidR="009446C6" w:rsidRPr="00B2143A" w:rsidRDefault="009446C6" w:rsidP="008B5413">
                              <w:pPr>
                                <w:jc w:val="center"/>
                                <w:rPr>
                                  <w:b/>
                                  <w:sz w:val="22"/>
                                </w:rPr>
                              </w:pPr>
                              <w:r w:rsidRPr="00B2143A">
                                <w:rPr>
                                  <w:b/>
                                  <w:sz w:val="22"/>
                                </w:rPr>
                                <w:t>2</w:t>
                              </w:r>
                            </w:p>
                          </w:txbxContent>
                        </v:textbox>
                      </v:shape>
                      <v:shape id="Arrow: Chevron 40" o:spid="_x0000_s1036" type="#_x0000_t55" style="position:absolute;left:-1080;top:11176;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" adj="14400" fillcolor="#f26522 [3204]" stroked="f" strokeweight="2pt">
                        <v:textbox style="layout-flow:vertical;mso-layout-flow-alt:bottom-to-top" inset="0,0,0,0">
                          <w:txbxContent>
                            <w:p w14:paraId="0DD7DAA8" w14:textId="77777777" w:rsidR="009446C6" w:rsidRPr="00B2143A" w:rsidRDefault="009446C6" w:rsidP="008B5413">
                              <w:pPr>
                                <w:jc w:val="center"/>
                                <w:rPr>
                                  <w:b/>
                                  <w:sz w:val="22"/>
                                </w:rPr>
                              </w:pPr>
                              <w:r w:rsidRPr="00B2143A">
                                <w:rPr>
                                  <w:b/>
                                  <w:sz w:val="22"/>
                                </w:rPr>
                                <w:t>3</w:t>
                              </w:r>
                            </w:p>
                          </w:txbxContent>
                        </v:textbox>
                      </v:shape>
                      <v:shape id="Arrow: Chevron 41" o:spid="_x0000_s1037" type="#_x0000_t55" style="position:absolute;left:-1080;top:16193;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" adj="14400" fillcolor="#f26522 [3204]" stroked="f" strokeweight="2pt">
                        <v:textbox style="layout-flow:vertical;mso-layout-flow-alt:bottom-to-top" inset="0,0,0,0">
                          <w:txbxContent>
                            <w:p w14:paraId="7860AD74" w14:textId="77777777" w:rsidR="009446C6" w:rsidRPr="00B2143A" w:rsidRDefault="009446C6" w:rsidP="008B5413">
                              <w:pPr>
                                <w:jc w:val="center"/>
                                <w:rPr>
                                  <w:b/>
                                  <w:sz w:val="22"/>
                                </w:rPr>
                              </w:pPr>
                              <w:r w:rsidRPr="00B2143A">
                                <w:rPr>
                                  <w:b/>
                                  <w:sz w:val="22"/>
                                </w:rPr>
                                <w:t>4</w:t>
                              </w:r>
                            </w:p>
                          </w:txbxContent>
                        </v:textbox>
                      </v:shape>
                      <v:shape id="Arrow: Chevron 42" o:spid="_x0000_s1038" type="#_x0000_t55" style="position:absolute;left:-1080;top:21273;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" adj="14400" fillcolor="#f26522 [3204]" stroked="f" strokeweight="2pt">
                        <v:textbox style="layout-flow:vertical;mso-layout-flow-alt:bottom-to-top" inset="0,0,0,0">
                          <w:txbxContent>
                            <w:p w14:paraId="6F280717" w14:textId="77777777" w:rsidR="009446C6" w:rsidRPr="00B2143A" w:rsidRDefault="009446C6" w:rsidP="008B5413">
                              <w:pPr>
                                <w:jc w:val="center"/>
                                <w:rPr>
                                  <w:b/>
                                  <w:sz w:val="22"/>
                                </w:rPr>
                              </w:pPr>
                              <w:r w:rsidRPr="00B2143A">
                                <w:rPr>
                                  <w:b/>
                                  <w:sz w:val="22"/>
                                </w:rPr>
                                <w:t>5</w:t>
                              </w:r>
                            </w:p>
                          </w:txbxContent>
                        </v:textbox>
                      </v:shape>
                      <v:shape id="Arrow: Chevron 43" o:spid="_x0000_s1039" type="#_x0000_t55" style="position:absolute;left:-1080;top:26289;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" adj="14400" fillcolor="#f26522 [3204]" stroked="f" strokeweight="2pt">
                        <v:textbox style="layout-flow:vertical;mso-layout-flow-alt:bottom-to-top" inset="0,0,0,0">
                          <w:txbxContent>
                            <w:p w14:paraId="69927775" w14:textId="77777777" w:rsidR="009446C6" w:rsidRPr="00B2143A" w:rsidRDefault="009446C6" w:rsidP="008B5413">
                              <w:pPr>
                                <w:jc w:val="center"/>
                                <w:rPr>
                                  <w:b/>
                                  <w:sz w:val="22"/>
                                </w:rPr>
                              </w:pPr>
                              <w:r w:rsidRPr="00B2143A">
                                <w:rPr>
                                  <w:b/>
                                  <w:sz w:val="22"/>
                                </w:rPr>
                                <w:t>6</w:t>
                              </w:r>
                            </w:p>
                          </w:txbxContent>
                        </v:textbox>
                      </v:shape>
                      <v:shape id="Arrow: Chevron 44" o:spid="_x0000_s1040" type="#_x0000_t55" style="position:absolute;left:-1080;top:31370;width:6477;height:4318;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" adj="14400" fillcolor="#f26522 [3204]" stroked="f" strokeweight="2pt">
                        <v:textbox style="layout-flow:vertical;mso-layout-flow-alt:bottom-to-top" inset="0,0,0,0">
                          <w:txbxContent>
                            <w:p w14:paraId="474D81D9" w14:textId="77777777" w:rsidR="009446C6" w:rsidRPr="00B2143A" w:rsidRDefault="009446C6" w:rsidP="008B5413">
                              <w:pPr>
                                <w:jc w:val="center"/>
                                <w:rPr>
                                  <w:b/>
                                  <w:sz w:val="22"/>
                                </w:rPr>
                              </w:pPr>
                              <w:r w:rsidRPr="00B2143A">
                                <w:rPr>
                                  <w:b/>
                                  <w:sz w:val="22"/>
                                </w:rPr>
                                <w:t>7</w:t>
                              </w:r>
                            </w:p>
                          </w:txbxContent>
                        </v:textbox>
                      </v:shape>
                    </v:group>
                  </w:pict>
                </mc:Fallback>
              </mc:AlternateContent>
            </w:r>
            <w:r w:rsidR="00470B5B" w:rsidRPr="005603D9">
              <w:rPr>
                <w:b/>
              </w:rPr>
              <w:t xml:space="preserve">                     </w:t>
            </w:r>
          </w:p>
        </w:tc>
      </w:tr>
      <w:tr w:rsidR="00E52308" w:rsidRPr="005603D9" w14:paraId="7FCCAEA6" w14:textId="77777777" w:rsidTr="00A747AE">
        <w:trPr>
          <w:trHeight w:val="792"/>
        </w:trPr>
        <w:tc>
          <w:tcPr>
            <w:tcW w:w="9639" w:type="dxa"/>
            <w:gridSpan w:val="4"/>
            <w:shd w:val="clear" w:color="auto" w:fill="auto"/>
          </w:tcPr>
          <w:p w14:paraId="49543F76" w14:textId="77777777" w:rsidR="00A132B4" w:rsidRDefault="00A132B4" w:rsidP="009D3CD2">
            <w:pPr>
              <w:pStyle w:val="BodyText2"/>
              <w:spacing w:before="0" w:after="0"/>
              <w:rPr>
                <w:rStyle w:val="Hyperlink"/>
                <w:rFonts w:eastAsiaTheme="majorEastAsia"/>
                <w:noProof/>
                <w:sz w:val="24"/>
              </w:rPr>
            </w:pPr>
            <w:r w:rsidRPr="00657D3D">
              <w:rPr>
                <w:b/>
                <w:noProof/>
                <w:sz w:val="24"/>
              </w:rPr>
              <w:t>Have 5 minutes?</w:t>
            </w:r>
            <w:r w:rsidRPr="0034387B">
              <w:rPr>
                <w:noProof/>
                <w:sz w:val="24"/>
              </w:rPr>
              <w:t xml:space="preserve">  Read our </w:t>
            </w:r>
            <w:hyperlink w:anchor="_Executive_summary_1" w:history="1">
              <w:r w:rsidRPr="0034387B">
                <w:rPr>
                  <w:rStyle w:val="Hyperlink"/>
                  <w:rFonts w:eastAsiaTheme="majorEastAsia"/>
                  <w:noProof/>
                  <w:sz w:val="24"/>
                </w:rPr>
                <w:t>Executive summary</w:t>
              </w:r>
            </w:hyperlink>
          </w:p>
          <w:p w14:paraId="401379A5" w14:textId="2C0F1012" w:rsidR="00A132B4" w:rsidRDefault="00A132B4" w:rsidP="009D3CD2">
            <w:pPr>
              <w:pStyle w:val="BodyText2"/>
              <w:spacing w:before="0" w:after="0"/>
              <w:rPr>
                <w:rStyle w:val="Hyperlink"/>
                <w:rFonts w:eastAsiaTheme="majorEastAsia"/>
                <w:sz w:val="24"/>
              </w:rPr>
            </w:pPr>
            <w:r w:rsidRPr="00657D3D">
              <w:rPr>
                <w:b/>
                <w:noProof/>
                <w:sz w:val="24"/>
              </w:rPr>
              <w:t>Have 20 minutes?</w:t>
            </w:r>
            <w:r w:rsidRPr="0034387B">
              <w:rPr>
                <w:noProof/>
                <w:sz w:val="24"/>
              </w:rPr>
              <w:t xml:space="preserve"> Read the full</w:t>
            </w:r>
            <w:hyperlink w:anchor="_Why_change?" w:history="1">
              <w:r w:rsidR="00B006BB">
                <w:rPr>
                  <w:rStyle w:val="Hyperlink"/>
                  <w:rFonts w:eastAsiaTheme="majorEastAsia"/>
                  <w:sz w:val="24"/>
                </w:rPr>
                <w:t xml:space="preserve"> Final Modificati</w:t>
              </w:r>
              <w:r w:rsidR="0026734E" w:rsidRPr="00D33F76">
                <w:rPr>
                  <w:rStyle w:val="Hyperlink"/>
                  <w:rFonts w:eastAsiaTheme="majorEastAsia"/>
                  <w:sz w:val="24"/>
                </w:rPr>
                <w:t>on</w:t>
              </w:r>
            </w:hyperlink>
            <w:r w:rsidR="00B006BB">
              <w:rPr>
                <w:rStyle w:val="Hyperlink"/>
                <w:rFonts w:eastAsiaTheme="majorEastAsia"/>
                <w:sz w:val="24"/>
              </w:rPr>
              <w:t xml:space="preserve"> Report</w:t>
            </w:r>
          </w:p>
          <w:p w14:paraId="462E785F" w14:textId="0DC58EB4" w:rsidR="00E52308" w:rsidRPr="005603D9" w:rsidRDefault="00A132B4" w:rsidP="009D3CD2">
            <w:pPr>
              <w:pStyle w:val="BodyText2"/>
              <w:spacing w:before="0" w:after="0"/>
              <w:rPr>
                <w:b/>
              </w:rPr>
            </w:pPr>
            <w:r w:rsidRPr="00657D3D">
              <w:rPr>
                <w:rFonts w:cs="Arial"/>
                <w:b/>
                <w:bCs/>
                <w:sz w:val="24"/>
              </w:rPr>
              <w:t xml:space="preserve">Have </w:t>
            </w:r>
            <w:r w:rsidR="00D7741B">
              <w:rPr>
                <w:rFonts w:cs="Arial"/>
                <w:b/>
                <w:bCs/>
                <w:sz w:val="24"/>
              </w:rPr>
              <w:t>45</w:t>
            </w:r>
            <w:r w:rsidRPr="00657D3D">
              <w:rPr>
                <w:rFonts w:cs="Arial"/>
                <w:b/>
                <w:bCs/>
                <w:sz w:val="24"/>
              </w:rPr>
              <w:t xml:space="preserve"> minutes?</w:t>
            </w:r>
            <w:r w:rsidRPr="002025C5">
              <w:rPr>
                <w:rFonts w:cs="Arial"/>
                <w:bCs/>
                <w:sz w:val="24"/>
              </w:rPr>
              <w:t xml:space="preserve"> Read the full </w:t>
            </w:r>
            <w:r w:rsidR="00B006BB">
              <w:rPr>
                <w:rFonts w:cs="Arial"/>
                <w:bCs/>
                <w:sz w:val="24"/>
              </w:rPr>
              <w:t>Final Modification Report</w:t>
            </w:r>
            <w:r w:rsidRPr="002025C5">
              <w:rPr>
                <w:rFonts w:cs="Arial"/>
                <w:bCs/>
                <w:sz w:val="24"/>
              </w:rPr>
              <w:t xml:space="preserve"> and </w:t>
            </w:r>
            <w:r w:rsidR="00771DE2">
              <w:rPr>
                <w:rFonts w:cs="Arial"/>
                <w:bCs/>
                <w:sz w:val="24"/>
              </w:rPr>
              <w:t>A</w:t>
            </w:r>
            <w:r w:rsidRPr="002025C5">
              <w:rPr>
                <w:rFonts w:cs="Arial"/>
                <w:bCs/>
                <w:sz w:val="24"/>
              </w:rPr>
              <w:t>nnexes.</w:t>
            </w:r>
          </w:p>
        </w:tc>
      </w:tr>
      <w:tr w:rsidR="00470B5B" w:rsidRPr="005603D9" w14:paraId="5A818B40" w14:textId="77777777" w:rsidTr="00A747AE">
        <w:trPr>
          <w:trHeight w:val="585"/>
        </w:trPr>
        <w:tc>
          <w:tcPr>
            <w:tcW w:w="9639" w:type="dxa"/>
            <w:gridSpan w:val="4"/>
            <w:shd w:val="clear" w:color="auto" w:fill="auto"/>
          </w:tcPr>
          <w:p w14:paraId="6A5503D9" w14:textId="15594EBB" w:rsidR="00470B5B" w:rsidRPr="001D05D0" w:rsidRDefault="00470B5B" w:rsidP="001D05D0">
            <w:pPr>
              <w:spacing w:line="240" w:lineRule="auto"/>
              <w:rPr>
                <w:rFonts w:ascii="Times New Roman" w:hAnsi="Times New Roman"/>
              </w:rPr>
            </w:pPr>
            <w:r w:rsidRPr="005603D9">
              <w:rPr>
                <w:b/>
              </w:rPr>
              <w:t>Status summary</w:t>
            </w:r>
            <w:r w:rsidRPr="00B006BB">
              <w:rPr>
                <w:b/>
              </w:rPr>
              <w:t>:</w:t>
            </w:r>
            <w:r w:rsidRPr="00B006BB">
              <w:t xml:space="preserve"> </w:t>
            </w:r>
            <w:r w:rsidR="001D05D0" w:rsidRPr="00B006BB">
              <w:t xml:space="preserve"> </w:t>
            </w:r>
            <w:r w:rsidR="00B006BB" w:rsidRPr="00B006BB">
              <w:rPr>
                <w:rFonts w:cs="Arial"/>
                <w:bCs/>
              </w:rPr>
              <w:t xml:space="preserve"> This report has been </w:t>
            </w:r>
            <w:r w:rsidR="00EC46CC">
              <w:rPr>
                <w:rFonts w:cs="Arial"/>
                <w:bCs/>
              </w:rPr>
              <w:t xml:space="preserve">sent back by the </w:t>
            </w:r>
            <w:r w:rsidR="00B006BB" w:rsidRPr="00B006BB">
              <w:rPr>
                <w:rFonts w:cs="Arial"/>
                <w:bCs/>
              </w:rPr>
              <w:t>Authority</w:t>
            </w:r>
            <w:r w:rsidR="00EC46CC">
              <w:rPr>
                <w:rFonts w:cs="Arial"/>
                <w:bCs/>
              </w:rPr>
              <w:t xml:space="preserve">. </w:t>
            </w:r>
            <w:r w:rsidR="007E30C1">
              <w:rPr>
                <w:rFonts w:cs="Arial"/>
                <w:bCs/>
              </w:rPr>
              <w:t>Change</w:t>
            </w:r>
            <w:r w:rsidR="007F3083">
              <w:rPr>
                <w:rFonts w:cs="Arial"/>
                <w:bCs/>
              </w:rPr>
              <w:t xml:space="preserve">s </w:t>
            </w:r>
            <w:r w:rsidR="007E30C1">
              <w:rPr>
                <w:rFonts w:cs="Arial"/>
                <w:bCs/>
              </w:rPr>
              <w:t xml:space="preserve">made </w:t>
            </w:r>
            <w:r w:rsidR="00A16A59">
              <w:rPr>
                <w:rFonts w:cs="Arial"/>
                <w:bCs/>
              </w:rPr>
              <w:t xml:space="preserve">in response to the send back </w:t>
            </w:r>
            <w:r w:rsidR="007E30C1">
              <w:rPr>
                <w:rFonts w:cs="Arial"/>
                <w:bCs/>
              </w:rPr>
              <w:t xml:space="preserve">to clarify the solution, will be presented to the Panel 30 June 2023. </w:t>
            </w:r>
          </w:p>
        </w:tc>
      </w:tr>
      <w:tr w:rsidR="00497B70" w:rsidRPr="005603D9" w14:paraId="3155C027" w14:textId="77777777" w:rsidTr="00A747AE">
        <w:trPr>
          <w:trHeight w:val="585"/>
        </w:trPr>
        <w:tc>
          <w:tcPr>
            <w:tcW w:w="9639" w:type="dxa"/>
            <w:gridSpan w:val="4"/>
            <w:shd w:val="clear" w:color="auto" w:fill="auto"/>
          </w:tcPr>
          <w:p w14:paraId="3B1BB75A" w14:textId="22DF7E60" w:rsidR="00497B70" w:rsidRPr="005603D9" w:rsidRDefault="00497B70" w:rsidP="00CA10F7">
            <w:pPr>
              <w:spacing w:line="240" w:lineRule="auto"/>
              <w:rPr>
                <w:b/>
              </w:rPr>
            </w:pPr>
            <w:r w:rsidRPr="00260B04">
              <w:rPr>
                <w:rFonts w:cs="Arial"/>
                <w:b/>
                <w:bCs/>
              </w:rPr>
              <w:t xml:space="preserve">Panel </w:t>
            </w:r>
            <w:r>
              <w:rPr>
                <w:rFonts w:cs="Arial"/>
                <w:b/>
                <w:bCs/>
              </w:rPr>
              <w:t>r</w:t>
            </w:r>
            <w:r w:rsidRPr="00260B04">
              <w:rPr>
                <w:rFonts w:cs="Arial"/>
                <w:b/>
                <w:bCs/>
              </w:rPr>
              <w:t>ecommendation:</w:t>
            </w:r>
            <w:r w:rsidRPr="00260B04">
              <w:rPr>
                <w:rFonts w:cs="Arial"/>
                <w:bCs/>
              </w:rPr>
              <w:t xml:space="preserve"> </w:t>
            </w:r>
            <w:r w:rsidR="00C41C3B" w:rsidRPr="00C41C3B">
              <w:rPr>
                <w:rFonts w:cs="Arial"/>
                <w:bCs/>
              </w:rPr>
              <w:t xml:space="preserve">The Panel </w:t>
            </w:r>
            <w:r w:rsidR="000C2473">
              <w:rPr>
                <w:rFonts w:cs="Arial"/>
                <w:bCs/>
              </w:rPr>
              <w:t>will</w:t>
            </w:r>
            <w:r w:rsidR="00C41C3B" w:rsidRPr="00C41C3B">
              <w:rPr>
                <w:rFonts w:cs="Arial"/>
                <w:bCs/>
              </w:rPr>
              <w:t xml:space="preserve"> </w:t>
            </w:r>
            <w:r w:rsidR="00CA10F7">
              <w:rPr>
                <w:rFonts w:cs="Arial"/>
                <w:bCs/>
              </w:rPr>
              <w:t xml:space="preserve">determine </w:t>
            </w:r>
            <w:r w:rsidR="000C2473">
              <w:rPr>
                <w:rFonts w:cs="Arial"/>
                <w:bCs/>
              </w:rPr>
              <w:t xml:space="preserve">how this modification </w:t>
            </w:r>
            <w:r w:rsidR="004903F5">
              <w:rPr>
                <w:rFonts w:cs="Arial"/>
                <w:bCs/>
              </w:rPr>
              <w:t>should</w:t>
            </w:r>
            <w:r w:rsidR="000C2473">
              <w:rPr>
                <w:rFonts w:cs="Arial"/>
                <w:bCs/>
              </w:rPr>
              <w:t xml:space="preserve"> now proceed</w:t>
            </w:r>
            <w:r w:rsidR="00A16A59">
              <w:rPr>
                <w:rFonts w:cs="Arial"/>
                <w:bCs/>
              </w:rPr>
              <w:t>.</w:t>
            </w:r>
            <w:r w:rsidR="000C2473">
              <w:rPr>
                <w:rFonts w:cs="Arial"/>
                <w:bCs/>
              </w:rPr>
              <w:t xml:space="preserve"> </w:t>
            </w:r>
          </w:p>
        </w:tc>
      </w:tr>
      <w:tr w:rsidR="00497B70" w:rsidRPr="005603D9" w14:paraId="2FE50D6F" w14:textId="77777777" w:rsidTr="00A747AE">
        <w:trPr>
          <w:trHeight w:val="395"/>
        </w:trPr>
        <w:tc>
          <w:tcPr>
            <w:tcW w:w="9639" w:type="dxa"/>
            <w:gridSpan w:val="4"/>
            <w:shd w:val="clear" w:color="auto" w:fill="FFFFFF" w:themeFill="background1"/>
          </w:tcPr>
          <w:p w14:paraId="601C332E" w14:textId="77777777" w:rsidR="004903F5" w:rsidRDefault="00497B70" w:rsidP="00497B70">
            <w:pPr>
              <w:spacing w:line="240" w:lineRule="auto"/>
              <w:rPr>
                <w:rFonts w:cs="Arial"/>
                <w:b/>
              </w:rPr>
            </w:pPr>
            <w:r w:rsidRPr="00B00090">
              <w:rPr>
                <w:rFonts w:cs="Arial"/>
                <w:b/>
              </w:rPr>
              <w:t xml:space="preserve">This modification is expected to </w:t>
            </w:r>
            <w:r>
              <w:rPr>
                <w:rFonts w:cs="Arial"/>
                <w:b/>
              </w:rPr>
              <w:t xml:space="preserve">have a: </w:t>
            </w:r>
          </w:p>
          <w:p w14:paraId="36C7F3E9" w14:textId="72FFF30D" w:rsidR="00497B70" w:rsidRPr="000F7116" w:rsidRDefault="00497B70" w:rsidP="00497B70">
            <w:pPr>
              <w:spacing w:line="240" w:lineRule="auto"/>
              <w:rPr>
                <w:rFonts w:cs="Arial"/>
                <w:b/>
                <w:color w:val="00B050"/>
              </w:rPr>
            </w:pPr>
            <w:r>
              <w:rPr>
                <w:rFonts w:cs="Arial"/>
                <w:b/>
                <w:color w:val="F26522" w:themeColor="accent1"/>
              </w:rPr>
              <w:t xml:space="preserve">Medium impact </w:t>
            </w:r>
            <w:r>
              <w:t xml:space="preserve">on Generators, Transmission – Connected Demand Users, Suppliers and National Grid ESO.  </w:t>
            </w:r>
          </w:p>
        </w:tc>
      </w:tr>
      <w:tr w:rsidR="00497B70" w:rsidRPr="005603D9" w14:paraId="0F393E96" w14:textId="77777777" w:rsidTr="009D3CD2">
        <w:trPr>
          <w:trHeight w:val="388"/>
        </w:trPr>
        <w:tc>
          <w:tcPr>
            <w:tcW w:w="2268" w:type="dxa"/>
            <w:shd w:val="clear" w:color="auto" w:fill="FFFFFF" w:themeFill="background1"/>
          </w:tcPr>
          <w:p w14:paraId="53937A4B" w14:textId="77777777" w:rsidR="00497B70" w:rsidRPr="0056792D" w:rsidRDefault="00497B70" w:rsidP="00497B70">
            <w:pPr>
              <w:ind w:firstLine="9"/>
              <w:rPr>
                <w:rFonts w:cs="Arial"/>
                <w:b/>
                <w:noProof/>
                <w:lang w:val="en-US"/>
              </w:rPr>
            </w:pPr>
            <w:r w:rsidRPr="00B00090">
              <w:rPr>
                <w:rFonts w:cs="Arial"/>
                <w:b/>
                <w:noProof/>
                <w:lang w:val="en-US"/>
              </w:rPr>
              <w:t>Governance route</w:t>
            </w:r>
          </w:p>
        </w:tc>
        <w:tc>
          <w:tcPr>
            <w:tcW w:w="7371" w:type="dxa"/>
            <w:gridSpan w:val="3"/>
            <w:shd w:val="clear" w:color="auto" w:fill="auto"/>
          </w:tcPr>
          <w:p w14:paraId="5BC77DFD" w14:textId="2BFB621C" w:rsidR="00497B70" w:rsidRPr="0056792D" w:rsidRDefault="00497B70" w:rsidP="00497B70">
            <w:pPr>
              <w:spacing w:line="240" w:lineRule="auto"/>
              <w:rPr>
                <w:rFonts w:ascii="Times New Roman" w:hAnsi="Times New Roman"/>
              </w:rPr>
            </w:pPr>
            <w:r w:rsidRPr="0098732F">
              <w:rPr>
                <w:b/>
                <w:bCs/>
              </w:rPr>
              <w:t>Standard Governance</w:t>
            </w:r>
            <w:r>
              <w:t>: This modification has been assessed by a Workgroup and Ofgem will make the decision on whether it should be implemented.</w:t>
            </w:r>
          </w:p>
        </w:tc>
      </w:tr>
      <w:tr w:rsidR="00497B70" w:rsidRPr="005603D9" w14:paraId="6BB9967C" w14:textId="77777777" w:rsidTr="0053009B">
        <w:trPr>
          <w:trHeight w:val="1302"/>
        </w:trPr>
        <w:tc>
          <w:tcPr>
            <w:tcW w:w="2268" w:type="dxa"/>
            <w:shd w:val="clear" w:color="auto" w:fill="FFFFFF" w:themeFill="background1"/>
          </w:tcPr>
          <w:p w14:paraId="2222B4A5" w14:textId="77777777" w:rsidR="00497B70" w:rsidRPr="005603D9" w:rsidRDefault="00497B70" w:rsidP="00497B70">
            <w:pPr>
              <w:rPr>
                <w:b/>
              </w:rPr>
            </w:pPr>
            <w:r w:rsidRPr="005603D9">
              <w:rPr>
                <w:b/>
              </w:rPr>
              <w:t>Who can I talk to about the change?</w:t>
            </w:r>
          </w:p>
          <w:p w14:paraId="2878E19A" w14:textId="77777777" w:rsidR="00497B70" w:rsidRPr="005603D9" w:rsidRDefault="00497B70" w:rsidP="00497B70"/>
        </w:tc>
        <w:tc>
          <w:tcPr>
            <w:tcW w:w="3539" w:type="dxa"/>
            <w:gridSpan w:val="2"/>
            <w:shd w:val="clear" w:color="auto" w:fill="FFFFFF" w:themeFill="background1"/>
          </w:tcPr>
          <w:p w14:paraId="3EC13796" w14:textId="77777777" w:rsidR="00497B70" w:rsidRDefault="00497B70" w:rsidP="00497B70">
            <w:pPr>
              <w:tabs>
                <w:tab w:val="left" w:pos="1650"/>
              </w:tabs>
              <w:rPr>
                <w:rFonts w:cs="Arial"/>
                <w:szCs w:val="20"/>
              </w:rPr>
            </w:pPr>
            <w:r w:rsidRPr="00007585">
              <w:rPr>
                <w:rFonts w:cs="Arial"/>
                <w:b/>
                <w:szCs w:val="20"/>
              </w:rPr>
              <w:t xml:space="preserve">Proposer: </w:t>
            </w:r>
            <w:r>
              <w:rPr>
                <w:i/>
                <w:color w:val="00B050"/>
              </w:rPr>
              <w:t xml:space="preserve"> </w:t>
            </w:r>
            <w:r>
              <w:rPr>
                <w:rFonts w:cs="Arial"/>
                <w:szCs w:val="20"/>
              </w:rPr>
              <w:t xml:space="preserve"> </w:t>
            </w:r>
          </w:p>
          <w:p w14:paraId="585758AF" w14:textId="14C40359" w:rsidR="00497B70" w:rsidRDefault="00497B70" w:rsidP="00497B70">
            <w:pPr>
              <w:tabs>
                <w:tab w:val="left" w:pos="1650"/>
              </w:tabs>
              <w:rPr>
                <w:rFonts w:cs="Arial"/>
                <w:b/>
                <w:szCs w:val="20"/>
              </w:rPr>
            </w:pPr>
            <w:r>
              <w:rPr>
                <w:rFonts w:cs="Arial"/>
                <w:szCs w:val="20"/>
              </w:rPr>
              <w:t>Harvey Takhar, National Grid ESO</w:t>
            </w:r>
          </w:p>
          <w:p w14:paraId="29F2269D" w14:textId="77777777" w:rsidR="00497B70" w:rsidRPr="00E75B46" w:rsidRDefault="00000000" w:rsidP="00497B70">
            <w:pPr>
              <w:tabs>
                <w:tab w:val="left" w:pos="1650"/>
              </w:tabs>
              <w:spacing w:after="240"/>
              <w:rPr>
                <w:rStyle w:val="Hyperlink"/>
                <w:sz w:val="18"/>
                <w:szCs w:val="18"/>
              </w:rPr>
            </w:pPr>
            <w:hyperlink r:id="rId11" w:history="1">
              <w:r w:rsidR="00497B70" w:rsidRPr="00E75B46">
                <w:rPr>
                  <w:rStyle w:val="Hyperlink"/>
                  <w:sz w:val="18"/>
                  <w:szCs w:val="18"/>
                </w:rPr>
                <w:t>Harvey.Takhar1@nationalgrideso.com</w:t>
              </w:r>
            </w:hyperlink>
          </w:p>
          <w:p w14:paraId="4073AB9C" w14:textId="49C0243C" w:rsidR="00497B70" w:rsidRPr="005603D9" w:rsidRDefault="00497B70" w:rsidP="00497B70">
            <w:r w:rsidRPr="5818327D">
              <w:rPr>
                <w:rFonts w:cs="Arial"/>
              </w:rPr>
              <w:t>Phone: 07966 808230</w:t>
            </w:r>
          </w:p>
        </w:tc>
        <w:tc>
          <w:tcPr>
            <w:tcW w:w="3832" w:type="dxa"/>
            <w:shd w:val="clear" w:color="auto" w:fill="FFFFFF" w:themeFill="background1"/>
          </w:tcPr>
          <w:p w14:paraId="41C63BE5" w14:textId="4A2313FD" w:rsidR="00497B70" w:rsidRDefault="00497B70" w:rsidP="00497B70">
            <w:pPr>
              <w:tabs>
                <w:tab w:val="left" w:pos="1650"/>
              </w:tabs>
              <w:rPr>
                <w:rFonts w:cs="Arial"/>
                <w:szCs w:val="20"/>
              </w:rPr>
            </w:pPr>
            <w:r w:rsidRPr="00007585">
              <w:rPr>
                <w:rFonts w:cs="Arial"/>
                <w:b/>
                <w:szCs w:val="20"/>
              </w:rPr>
              <w:t>Code Administrator</w:t>
            </w:r>
            <w:r w:rsidRPr="00007585">
              <w:rPr>
                <w:rFonts w:cs="Arial"/>
                <w:szCs w:val="20"/>
              </w:rPr>
              <w:t xml:space="preserve"> </w:t>
            </w:r>
            <w:r w:rsidRPr="00007585">
              <w:rPr>
                <w:rFonts w:cs="Arial"/>
                <w:b/>
                <w:szCs w:val="20"/>
              </w:rPr>
              <w:t>Chair</w:t>
            </w:r>
            <w:r w:rsidRPr="00007585">
              <w:rPr>
                <w:rFonts w:cs="Arial"/>
                <w:szCs w:val="20"/>
              </w:rPr>
              <w:t xml:space="preserve">: </w:t>
            </w:r>
            <w:r>
              <w:rPr>
                <w:i/>
                <w:color w:val="00B050"/>
              </w:rPr>
              <w:t xml:space="preserve"> </w:t>
            </w:r>
            <w:r>
              <w:rPr>
                <w:rFonts w:cs="Arial"/>
                <w:szCs w:val="20"/>
              </w:rPr>
              <w:t xml:space="preserve"> Catia Gomes, National Grid ESO</w:t>
            </w:r>
          </w:p>
          <w:p w14:paraId="471B86C9" w14:textId="77777777" w:rsidR="00497B70" w:rsidRPr="00E75B46" w:rsidRDefault="00497B70" w:rsidP="00497B70">
            <w:pPr>
              <w:rPr>
                <w:sz w:val="22"/>
                <w:szCs w:val="20"/>
              </w:rPr>
            </w:pPr>
          </w:p>
          <w:p w14:paraId="6CF49C5A" w14:textId="36BFBD94" w:rsidR="00497B70" w:rsidRPr="00D62AC2" w:rsidRDefault="00000000" w:rsidP="00497B70">
            <w:pPr>
              <w:rPr>
                <w:rStyle w:val="Hyperlink"/>
                <w:rFonts w:cs="Arial"/>
                <w:sz w:val="14"/>
                <w:szCs w:val="18"/>
              </w:rPr>
            </w:pPr>
            <w:hyperlink r:id="rId12" w:history="1">
              <w:r w:rsidR="00497B70" w:rsidRPr="00051405">
                <w:rPr>
                  <w:rStyle w:val="Hyperlink"/>
                  <w:sz w:val="20"/>
                  <w:szCs w:val="18"/>
                </w:rPr>
                <w:t>catia.gomes@nationalgrideso.com</w:t>
              </w:r>
            </w:hyperlink>
            <w:r w:rsidR="00497B70">
              <w:rPr>
                <w:sz w:val="22"/>
                <w:szCs w:val="20"/>
              </w:rPr>
              <w:t xml:space="preserve"> </w:t>
            </w:r>
          </w:p>
          <w:p w14:paraId="7F1F1291" w14:textId="77777777" w:rsidR="00497B70" w:rsidRDefault="00497B70" w:rsidP="00497B70">
            <w:pPr>
              <w:rPr>
                <w:rStyle w:val="Hyperlink"/>
                <w:sz w:val="16"/>
              </w:rPr>
            </w:pPr>
          </w:p>
          <w:p w14:paraId="308B5145" w14:textId="661837D7" w:rsidR="00497B70" w:rsidRPr="005603D9" w:rsidRDefault="00497B70" w:rsidP="00497B70">
            <w:r>
              <w:rPr>
                <w:rFonts w:cs="Arial"/>
                <w:szCs w:val="20"/>
              </w:rPr>
              <w:t>Phone: 07843816580</w:t>
            </w:r>
          </w:p>
        </w:tc>
      </w:tr>
    </w:tbl>
    <w:p w14:paraId="2799F541" w14:textId="5FF1C301" w:rsidR="005E262E" w:rsidRDefault="005E262E">
      <w:pPr>
        <w:spacing w:after="160"/>
        <w:rPr>
          <w:rFonts w:asciiTheme="majorHAnsi" w:eastAsiaTheme="majorEastAsia" w:hAnsiTheme="majorHAnsi" w:cstheme="majorBidi"/>
          <w:b/>
          <w:color w:val="FFFFFF" w:themeColor="background1"/>
          <w:sz w:val="28"/>
          <w:szCs w:val="32"/>
        </w:rPr>
      </w:pPr>
      <w:bookmarkStart w:id="0" w:name="_Executive_Summary"/>
      <w:bookmarkStart w:id="1" w:name="_Workgroup_Consultation_Introduction"/>
      <w:bookmarkEnd w:id="0"/>
      <w:bookmarkEnd w:id="1"/>
    </w:p>
    <w:p w14:paraId="7B5EAB51" w14:textId="77777777" w:rsidR="00AA2790" w:rsidRDefault="00AA2790">
      <w:pPr>
        <w:spacing w:after="160"/>
        <w:rPr>
          <w:rFonts w:asciiTheme="majorHAnsi" w:eastAsiaTheme="majorEastAsia" w:hAnsiTheme="majorHAnsi" w:cstheme="majorBidi"/>
          <w:b/>
          <w:color w:val="FFFFFF" w:themeColor="background1"/>
          <w:sz w:val="28"/>
          <w:szCs w:val="32"/>
        </w:rPr>
      </w:pPr>
    </w:p>
    <w:p w14:paraId="58627BFA" w14:textId="77777777" w:rsidR="009A206C" w:rsidRDefault="009A206C" w:rsidP="009A206C">
      <w:pPr>
        <w:pStyle w:val="Heading1"/>
      </w:pPr>
      <w:bookmarkStart w:id="2" w:name="_Toc138316278"/>
      <w:r>
        <w:t>Contents</w:t>
      </w:r>
      <w:bookmarkEnd w:id="2"/>
    </w:p>
    <w:p w14:paraId="553B1CF5" w14:textId="77777777" w:rsidR="009A206C" w:rsidRPr="009A206C" w:rsidRDefault="009A206C" w:rsidP="009A206C"/>
    <w:p w14:paraId="6FB650ED" w14:textId="19BDAA4A" w:rsidR="00FA071F" w:rsidRDefault="005603D9">
      <w:pPr>
        <w:pStyle w:val="TOC1"/>
        <w:rPr>
          <w:rFonts w:eastAsiaTheme="minorEastAsia"/>
          <w:b w:val="0"/>
          <w:noProof/>
          <w:sz w:val="22"/>
          <w:lang w:eastAsia="en-GB"/>
        </w:rPr>
      </w:pPr>
      <w:r>
        <w:fldChar w:fldCharType="begin"/>
      </w:r>
      <w:r>
        <w:instrText xml:space="preserve"> TOC \o "1-3" \h \z \u </w:instrText>
      </w:r>
      <w:r>
        <w:fldChar w:fldCharType="separate"/>
      </w:r>
      <w:hyperlink w:anchor="_Toc138316278" w:history="1">
        <w:r w:rsidR="00FA071F" w:rsidRPr="001E0F2B">
          <w:rPr>
            <w:rStyle w:val="Hyperlink"/>
            <w:noProof/>
          </w:rPr>
          <w:t>Contents</w:t>
        </w:r>
        <w:r w:rsidR="00FA071F">
          <w:rPr>
            <w:noProof/>
            <w:webHidden/>
          </w:rPr>
          <w:tab/>
        </w:r>
        <w:r w:rsidR="00FA071F">
          <w:rPr>
            <w:noProof/>
            <w:webHidden/>
          </w:rPr>
          <w:fldChar w:fldCharType="begin"/>
        </w:r>
        <w:r w:rsidR="00FA071F">
          <w:rPr>
            <w:noProof/>
            <w:webHidden/>
          </w:rPr>
          <w:instrText xml:space="preserve"> PAGEREF _Toc138316278 \h </w:instrText>
        </w:r>
        <w:r w:rsidR="00FA071F">
          <w:rPr>
            <w:noProof/>
            <w:webHidden/>
          </w:rPr>
        </w:r>
        <w:r w:rsidR="00FA071F">
          <w:rPr>
            <w:noProof/>
            <w:webHidden/>
          </w:rPr>
          <w:fldChar w:fldCharType="separate"/>
        </w:r>
        <w:r w:rsidR="00E45A58">
          <w:rPr>
            <w:noProof/>
            <w:webHidden/>
          </w:rPr>
          <w:t>2</w:t>
        </w:r>
        <w:r w:rsidR="00FA071F">
          <w:rPr>
            <w:noProof/>
            <w:webHidden/>
          </w:rPr>
          <w:fldChar w:fldCharType="end"/>
        </w:r>
      </w:hyperlink>
    </w:p>
    <w:p w14:paraId="404B7C8C" w14:textId="1B940190" w:rsidR="00FA071F" w:rsidRDefault="00000000">
      <w:pPr>
        <w:pStyle w:val="TOC1"/>
        <w:rPr>
          <w:rFonts w:eastAsiaTheme="minorEastAsia"/>
          <w:b w:val="0"/>
          <w:noProof/>
          <w:sz w:val="22"/>
          <w:lang w:eastAsia="en-GB"/>
        </w:rPr>
      </w:pPr>
      <w:hyperlink w:anchor="_Toc138316279" w:history="1">
        <w:r w:rsidR="00FA071F" w:rsidRPr="001E0F2B">
          <w:rPr>
            <w:rStyle w:val="Hyperlink"/>
            <w:noProof/>
          </w:rPr>
          <w:t>Executive summary</w:t>
        </w:r>
        <w:r w:rsidR="00FA071F">
          <w:rPr>
            <w:noProof/>
            <w:webHidden/>
          </w:rPr>
          <w:tab/>
        </w:r>
        <w:r w:rsidR="00FA071F">
          <w:rPr>
            <w:noProof/>
            <w:webHidden/>
          </w:rPr>
          <w:fldChar w:fldCharType="begin"/>
        </w:r>
        <w:r w:rsidR="00FA071F">
          <w:rPr>
            <w:noProof/>
            <w:webHidden/>
          </w:rPr>
          <w:instrText xml:space="preserve"> PAGEREF _Toc138316279 \h </w:instrText>
        </w:r>
        <w:r w:rsidR="00FA071F">
          <w:rPr>
            <w:noProof/>
            <w:webHidden/>
          </w:rPr>
        </w:r>
        <w:r w:rsidR="00FA071F">
          <w:rPr>
            <w:noProof/>
            <w:webHidden/>
          </w:rPr>
          <w:fldChar w:fldCharType="separate"/>
        </w:r>
        <w:r w:rsidR="00E45A58">
          <w:rPr>
            <w:noProof/>
            <w:webHidden/>
          </w:rPr>
          <w:t>3</w:t>
        </w:r>
        <w:r w:rsidR="00FA071F">
          <w:rPr>
            <w:noProof/>
            <w:webHidden/>
          </w:rPr>
          <w:fldChar w:fldCharType="end"/>
        </w:r>
      </w:hyperlink>
    </w:p>
    <w:p w14:paraId="2AF5E8CB" w14:textId="3A84AF40" w:rsidR="00FA071F" w:rsidRDefault="00000000">
      <w:pPr>
        <w:pStyle w:val="TOC1"/>
        <w:rPr>
          <w:rFonts w:eastAsiaTheme="minorEastAsia"/>
          <w:b w:val="0"/>
          <w:noProof/>
          <w:sz w:val="22"/>
          <w:lang w:eastAsia="en-GB"/>
        </w:rPr>
      </w:pPr>
      <w:hyperlink w:anchor="_Toc138316280" w:history="1">
        <w:r w:rsidR="00FA071F" w:rsidRPr="001E0F2B">
          <w:rPr>
            <w:rStyle w:val="Hyperlink"/>
            <w:noProof/>
          </w:rPr>
          <w:t>What is the issue?</w:t>
        </w:r>
        <w:r w:rsidR="00FA071F">
          <w:rPr>
            <w:noProof/>
            <w:webHidden/>
          </w:rPr>
          <w:tab/>
        </w:r>
        <w:r w:rsidR="00FA071F">
          <w:rPr>
            <w:noProof/>
            <w:webHidden/>
          </w:rPr>
          <w:fldChar w:fldCharType="begin"/>
        </w:r>
        <w:r w:rsidR="00FA071F">
          <w:rPr>
            <w:noProof/>
            <w:webHidden/>
          </w:rPr>
          <w:instrText xml:space="preserve"> PAGEREF _Toc138316280 \h </w:instrText>
        </w:r>
        <w:r w:rsidR="00FA071F">
          <w:rPr>
            <w:noProof/>
            <w:webHidden/>
          </w:rPr>
        </w:r>
        <w:r w:rsidR="00FA071F">
          <w:rPr>
            <w:noProof/>
            <w:webHidden/>
          </w:rPr>
          <w:fldChar w:fldCharType="separate"/>
        </w:r>
        <w:r w:rsidR="00E45A58">
          <w:rPr>
            <w:noProof/>
            <w:webHidden/>
          </w:rPr>
          <w:t>4</w:t>
        </w:r>
        <w:r w:rsidR="00FA071F">
          <w:rPr>
            <w:noProof/>
            <w:webHidden/>
          </w:rPr>
          <w:fldChar w:fldCharType="end"/>
        </w:r>
      </w:hyperlink>
    </w:p>
    <w:p w14:paraId="36F076BC" w14:textId="3EBF9F24" w:rsidR="00FA071F" w:rsidRDefault="00000000">
      <w:pPr>
        <w:pStyle w:val="TOC2"/>
        <w:tabs>
          <w:tab w:val="right" w:leader="dot" w:pos="9486"/>
        </w:tabs>
        <w:rPr>
          <w:rFonts w:eastAsiaTheme="minorEastAsia"/>
          <w:noProof/>
          <w:sz w:val="22"/>
          <w:lang w:eastAsia="en-GB"/>
        </w:rPr>
      </w:pPr>
      <w:hyperlink w:anchor="_Toc138316281" w:history="1">
        <w:r w:rsidR="00FA071F" w:rsidRPr="001E0F2B">
          <w:rPr>
            <w:rStyle w:val="Hyperlink"/>
            <w:noProof/>
          </w:rPr>
          <w:t>Why change?</w:t>
        </w:r>
        <w:r w:rsidR="00FA071F">
          <w:rPr>
            <w:noProof/>
            <w:webHidden/>
          </w:rPr>
          <w:tab/>
        </w:r>
        <w:r w:rsidR="00FA071F">
          <w:rPr>
            <w:noProof/>
            <w:webHidden/>
          </w:rPr>
          <w:fldChar w:fldCharType="begin"/>
        </w:r>
        <w:r w:rsidR="00FA071F">
          <w:rPr>
            <w:noProof/>
            <w:webHidden/>
          </w:rPr>
          <w:instrText xml:space="preserve"> PAGEREF _Toc138316281 \h </w:instrText>
        </w:r>
        <w:r w:rsidR="00FA071F">
          <w:rPr>
            <w:noProof/>
            <w:webHidden/>
          </w:rPr>
        </w:r>
        <w:r w:rsidR="00FA071F">
          <w:rPr>
            <w:noProof/>
            <w:webHidden/>
          </w:rPr>
          <w:fldChar w:fldCharType="separate"/>
        </w:r>
        <w:r w:rsidR="00E45A58">
          <w:rPr>
            <w:noProof/>
            <w:webHidden/>
          </w:rPr>
          <w:t>4</w:t>
        </w:r>
        <w:r w:rsidR="00FA071F">
          <w:rPr>
            <w:noProof/>
            <w:webHidden/>
          </w:rPr>
          <w:fldChar w:fldCharType="end"/>
        </w:r>
      </w:hyperlink>
    </w:p>
    <w:p w14:paraId="4207CC9C" w14:textId="03430CE7" w:rsidR="00FA071F" w:rsidRDefault="00000000">
      <w:pPr>
        <w:pStyle w:val="TOC1"/>
        <w:rPr>
          <w:rFonts w:eastAsiaTheme="minorEastAsia"/>
          <w:b w:val="0"/>
          <w:noProof/>
          <w:sz w:val="22"/>
          <w:lang w:eastAsia="en-GB"/>
        </w:rPr>
      </w:pPr>
      <w:hyperlink w:anchor="_Toc138316282" w:history="1">
        <w:r w:rsidR="00FA071F" w:rsidRPr="001E0F2B">
          <w:rPr>
            <w:rStyle w:val="Hyperlink"/>
            <w:noProof/>
          </w:rPr>
          <w:t>What is the solution?</w:t>
        </w:r>
        <w:r w:rsidR="00FA071F">
          <w:rPr>
            <w:noProof/>
            <w:webHidden/>
          </w:rPr>
          <w:tab/>
        </w:r>
        <w:r w:rsidR="00FA071F">
          <w:rPr>
            <w:noProof/>
            <w:webHidden/>
          </w:rPr>
          <w:fldChar w:fldCharType="begin"/>
        </w:r>
        <w:r w:rsidR="00FA071F">
          <w:rPr>
            <w:noProof/>
            <w:webHidden/>
          </w:rPr>
          <w:instrText xml:space="preserve"> PAGEREF _Toc138316282 \h </w:instrText>
        </w:r>
        <w:r w:rsidR="00FA071F">
          <w:rPr>
            <w:noProof/>
            <w:webHidden/>
          </w:rPr>
        </w:r>
        <w:r w:rsidR="00FA071F">
          <w:rPr>
            <w:noProof/>
            <w:webHidden/>
          </w:rPr>
          <w:fldChar w:fldCharType="separate"/>
        </w:r>
        <w:r w:rsidR="00E45A58">
          <w:rPr>
            <w:noProof/>
            <w:webHidden/>
          </w:rPr>
          <w:t>4</w:t>
        </w:r>
        <w:r w:rsidR="00FA071F">
          <w:rPr>
            <w:noProof/>
            <w:webHidden/>
          </w:rPr>
          <w:fldChar w:fldCharType="end"/>
        </w:r>
      </w:hyperlink>
    </w:p>
    <w:p w14:paraId="40414CFF" w14:textId="02FE4273" w:rsidR="00FA071F" w:rsidRDefault="00000000">
      <w:pPr>
        <w:pStyle w:val="TOC2"/>
        <w:tabs>
          <w:tab w:val="right" w:leader="dot" w:pos="9486"/>
        </w:tabs>
        <w:rPr>
          <w:rFonts w:eastAsiaTheme="minorEastAsia"/>
          <w:noProof/>
          <w:sz w:val="22"/>
          <w:lang w:eastAsia="en-GB"/>
        </w:rPr>
      </w:pPr>
      <w:hyperlink w:anchor="_Toc138316283" w:history="1">
        <w:r w:rsidR="00FA071F" w:rsidRPr="001E0F2B">
          <w:rPr>
            <w:rStyle w:val="Hyperlink"/>
            <w:noProof/>
          </w:rPr>
          <w:t>Proposer’s solution</w:t>
        </w:r>
        <w:r w:rsidR="00FA071F">
          <w:rPr>
            <w:noProof/>
            <w:webHidden/>
          </w:rPr>
          <w:tab/>
        </w:r>
        <w:r w:rsidR="00FA071F">
          <w:rPr>
            <w:noProof/>
            <w:webHidden/>
          </w:rPr>
          <w:fldChar w:fldCharType="begin"/>
        </w:r>
        <w:r w:rsidR="00FA071F">
          <w:rPr>
            <w:noProof/>
            <w:webHidden/>
          </w:rPr>
          <w:instrText xml:space="preserve"> PAGEREF _Toc138316283 \h </w:instrText>
        </w:r>
        <w:r w:rsidR="00FA071F">
          <w:rPr>
            <w:noProof/>
            <w:webHidden/>
          </w:rPr>
        </w:r>
        <w:r w:rsidR="00FA071F">
          <w:rPr>
            <w:noProof/>
            <w:webHidden/>
          </w:rPr>
          <w:fldChar w:fldCharType="separate"/>
        </w:r>
        <w:r w:rsidR="00E45A58">
          <w:rPr>
            <w:noProof/>
            <w:webHidden/>
          </w:rPr>
          <w:t>4</w:t>
        </w:r>
        <w:r w:rsidR="00FA071F">
          <w:rPr>
            <w:noProof/>
            <w:webHidden/>
          </w:rPr>
          <w:fldChar w:fldCharType="end"/>
        </w:r>
      </w:hyperlink>
    </w:p>
    <w:p w14:paraId="2433A1B0" w14:textId="355BEDD2" w:rsidR="00FA071F" w:rsidRDefault="00000000">
      <w:pPr>
        <w:pStyle w:val="TOC1"/>
        <w:rPr>
          <w:rFonts w:eastAsiaTheme="minorEastAsia"/>
          <w:b w:val="0"/>
          <w:noProof/>
          <w:sz w:val="22"/>
          <w:lang w:eastAsia="en-GB"/>
        </w:rPr>
      </w:pPr>
      <w:hyperlink w:anchor="_Toc138316284" w:history="1">
        <w:r w:rsidR="00FA071F" w:rsidRPr="001E0F2B">
          <w:rPr>
            <w:rStyle w:val="Hyperlink"/>
            <w:noProof/>
          </w:rPr>
          <w:t>Workgroup considerations</w:t>
        </w:r>
        <w:r w:rsidR="00FA071F">
          <w:rPr>
            <w:noProof/>
            <w:webHidden/>
          </w:rPr>
          <w:tab/>
        </w:r>
        <w:r w:rsidR="00FA071F">
          <w:rPr>
            <w:noProof/>
            <w:webHidden/>
          </w:rPr>
          <w:fldChar w:fldCharType="begin"/>
        </w:r>
        <w:r w:rsidR="00FA071F">
          <w:rPr>
            <w:noProof/>
            <w:webHidden/>
          </w:rPr>
          <w:instrText xml:space="preserve"> PAGEREF _Toc138316284 \h </w:instrText>
        </w:r>
        <w:r w:rsidR="00FA071F">
          <w:rPr>
            <w:noProof/>
            <w:webHidden/>
          </w:rPr>
        </w:r>
        <w:r w:rsidR="00FA071F">
          <w:rPr>
            <w:noProof/>
            <w:webHidden/>
          </w:rPr>
          <w:fldChar w:fldCharType="separate"/>
        </w:r>
        <w:r w:rsidR="00E45A58">
          <w:rPr>
            <w:noProof/>
            <w:webHidden/>
          </w:rPr>
          <w:t>6</w:t>
        </w:r>
        <w:r w:rsidR="00FA071F">
          <w:rPr>
            <w:noProof/>
            <w:webHidden/>
          </w:rPr>
          <w:fldChar w:fldCharType="end"/>
        </w:r>
      </w:hyperlink>
    </w:p>
    <w:p w14:paraId="6BCEA89D" w14:textId="25BF942D" w:rsidR="00FA071F" w:rsidRDefault="00000000">
      <w:pPr>
        <w:pStyle w:val="TOC1"/>
        <w:rPr>
          <w:rFonts w:eastAsiaTheme="minorEastAsia"/>
          <w:b w:val="0"/>
          <w:noProof/>
          <w:sz w:val="22"/>
          <w:lang w:eastAsia="en-GB"/>
        </w:rPr>
      </w:pPr>
      <w:hyperlink w:anchor="_Toc138316285" w:history="1">
        <w:r w:rsidR="00FA071F" w:rsidRPr="001E0F2B">
          <w:rPr>
            <w:rStyle w:val="Hyperlink"/>
            <w:noProof/>
          </w:rPr>
          <w:t>Workgroup consultation summary</w:t>
        </w:r>
        <w:r w:rsidR="00FA071F">
          <w:rPr>
            <w:noProof/>
            <w:webHidden/>
          </w:rPr>
          <w:tab/>
        </w:r>
        <w:r w:rsidR="00FA071F">
          <w:rPr>
            <w:noProof/>
            <w:webHidden/>
          </w:rPr>
          <w:fldChar w:fldCharType="begin"/>
        </w:r>
        <w:r w:rsidR="00FA071F">
          <w:rPr>
            <w:noProof/>
            <w:webHidden/>
          </w:rPr>
          <w:instrText xml:space="preserve"> PAGEREF _Toc138316285 \h </w:instrText>
        </w:r>
        <w:r w:rsidR="00FA071F">
          <w:rPr>
            <w:noProof/>
            <w:webHidden/>
          </w:rPr>
        </w:r>
        <w:r w:rsidR="00FA071F">
          <w:rPr>
            <w:noProof/>
            <w:webHidden/>
          </w:rPr>
          <w:fldChar w:fldCharType="separate"/>
        </w:r>
        <w:r w:rsidR="00E45A58">
          <w:rPr>
            <w:noProof/>
            <w:webHidden/>
          </w:rPr>
          <w:t>8</w:t>
        </w:r>
        <w:r w:rsidR="00FA071F">
          <w:rPr>
            <w:noProof/>
            <w:webHidden/>
          </w:rPr>
          <w:fldChar w:fldCharType="end"/>
        </w:r>
      </w:hyperlink>
    </w:p>
    <w:p w14:paraId="72277A68" w14:textId="593231F4" w:rsidR="00FA071F" w:rsidRDefault="00000000">
      <w:pPr>
        <w:pStyle w:val="TOC1"/>
        <w:rPr>
          <w:rFonts w:eastAsiaTheme="minorEastAsia"/>
          <w:b w:val="0"/>
          <w:noProof/>
          <w:sz w:val="22"/>
          <w:lang w:eastAsia="en-GB"/>
        </w:rPr>
      </w:pPr>
      <w:hyperlink w:anchor="_Toc138316286" w:history="1">
        <w:r w:rsidR="00FA071F" w:rsidRPr="001E0F2B">
          <w:rPr>
            <w:rStyle w:val="Hyperlink"/>
            <w:noProof/>
          </w:rPr>
          <w:t>Legal text</w:t>
        </w:r>
        <w:r w:rsidR="00FA071F">
          <w:rPr>
            <w:noProof/>
            <w:webHidden/>
          </w:rPr>
          <w:tab/>
        </w:r>
        <w:r w:rsidR="00FA071F">
          <w:rPr>
            <w:noProof/>
            <w:webHidden/>
          </w:rPr>
          <w:fldChar w:fldCharType="begin"/>
        </w:r>
        <w:r w:rsidR="00FA071F">
          <w:rPr>
            <w:noProof/>
            <w:webHidden/>
          </w:rPr>
          <w:instrText xml:space="preserve"> PAGEREF _Toc138316286 \h </w:instrText>
        </w:r>
        <w:r w:rsidR="00FA071F">
          <w:rPr>
            <w:noProof/>
            <w:webHidden/>
          </w:rPr>
        </w:r>
        <w:r w:rsidR="00FA071F">
          <w:rPr>
            <w:noProof/>
            <w:webHidden/>
          </w:rPr>
          <w:fldChar w:fldCharType="separate"/>
        </w:r>
        <w:r w:rsidR="00E45A58">
          <w:rPr>
            <w:noProof/>
            <w:webHidden/>
          </w:rPr>
          <w:t>9</w:t>
        </w:r>
        <w:r w:rsidR="00FA071F">
          <w:rPr>
            <w:noProof/>
            <w:webHidden/>
          </w:rPr>
          <w:fldChar w:fldCharType="end"/>
        </w:r>
      </w:hyperlink>
    </w:p>
    <w:p w14:paraId="6F8FCCDB" w14:textId="7969A413" w:rsidR="00FA071F" w:rsidRDefault="00000000">
      <w:pPr>
        <w:pStyle w:val="TOC1"/>
        <w:rPr>
          <w:rFonts w:eastAsiaTheme="minorEastAsia"/>
          <w:b w:val="0"/>
          <w:noProof/>
          <w:sz w:val="22"/>
          <w:lang w:eastAsia="en-GB"/>
        </w:rPr>
      </w:pPr>
      <w:hyperlink w:anchor="_Toc138316287" w:history="1">
        <w:r w:rsidR="00FA071F" w:rsidRPr="001E0F2B">
          <w:rPr>
            <w:rStyle w:val="Hyperlink"/>
            <w:noProof/>
          </w:rPr>
          <w:t>What is the impact of this change?</w:t>
        </w:r>
        <w:r w:rsidR="00FA071F">
          <w:rPr>
            <w:noProof/>
            <w:webHidden/>
          </w:rPr>
          <w:tab/>
        </w:r>
        <w:r w:rsidR="00FA071F">
          <w:rPr>
            <w:noProof/>
            <w:webHidden/>
          </w:rPr>
          <w:fldChar w:fldCharType="begin"/>
        </w:r>
        <w:r w:rsidR="00FA071F">
          <w:rPr>
            <w:noProof/>
            <w:webHidden/>
          </w:rPr>
          <w:instrText xml:space="preserve"> PAGEREF _Toc138316287 \h </w:instrText>
        </w:r>
        <w:r w:rsidR="00FA071F">
          <w:rPr>
            <w:noProof/>
            <w:webHidden/>
          </w:rPr>
        </w:r>
        <w:r w:rsidR="00FA071F">
          <w:rPr>
            <w:noProof/>
            <w:webHidden/>
          </w:rPr>
          <w:fldChar w:fldCharType="separate"/>
        </w:r>
        <w:r w:rsidR="00E45A58">
          <w:rPr>
            <w:noProof/>
            <w:webHidden/>
          </w:rPr>
          <w:t>9</w:t>
        </w:r>
        <w:r w:rsidR="00FA071F">
          <w:rPr>
            <w:noProof/>
            <w:webHidden/>
          </w:rPr>
          <w:fldChar w:fldCharType="end"/>
        </w:r>
      </w:hyperlink>
    </w:p>
    <w:p w14:paraId="7AB2EF1B" w14:textId="76148D50" w:rsidR="00FA071F" w:rsidRDefault="00000000">
      <w:pPr>
        <w:pStyle w:val="TOC3"/>
        <w:tabs>
          <w:tab w:val="right" w:leader="dot" w:pos="9486"/>
        </w:tabs>
        <w:rPr>
          <w:rFonts w:eastAsiaTheme="minorEastAsia"/>
          <w:noProof/>
          <w:sz w:val="22"/>
          <w:lang w:eastAsia="en-GB"/>
        </w:rPr>
      </w:pPr>
      <w:hyperlink w:anchor="_Toc138316288" w:history="1">
        <w:r w:rsidR="00FA071F" w:rsidRPr="001E0F2B">
          <w:rPr>
            <w:rStyle w:val="Hyperlink"/>
            <w:noProof/>
          </w:rPr>
          <w:t>Proposer’s assessment against CUSC Charging Objectives</w:t>
        </w:r>
        <w:r w:rsidR="00FA071F">
          <w:rPr>
            <w:noProof/>
            <w:webHidden/>
          </w:rPr>
          <w:tab/>
        </w:r>
        <w:r w:rsidR="00FA071F">
          <w:rPr>
            <w:noProof/>
            <w:webHidden/>
          </w:rPr>
          <w:fldChar w:fldCharType="begin"/>
        </w:r>
        <w:r w:rsidR="00FA071F">
          <w:rPr>
            <w:noProof/>
            <w:webHidden/>
          </w:rPr>
          <w:instrText xml:space="preserve"> PAGEREF _Toc138316288 \h </w:instrText>
        </w:r>
        <w:r w:rsidR="00FA071F">
          <w:rPr>
            <w:noProof/>
            <w:webHidden/>
          </w:rPr>
        </w:r>
        <w:r w:rsidR="00FA071F">
          <w:rPr>
            <w:noProof/>
            <w:webHidden/>
          </w:rPr>
          <w:fldChar w:fldCharType="separate"/>
        </w:r>
        <w:r w:rsidR="00E45A58">
          <w:rPr>
            <w:noProof/>
            <w:webHidden/>
          </w:rPr>
          <w:t>9</w:t>
        </w:r>
        <w:r w:rsidR="00FA071F">
          <w:rPr>
            <w:noProof/>
            <w:webHidden/>
          </w:rPr>
          <w:fldChar w:fldCharType="end"/>
        </w:r>
      </w:hyperlink>
    </w:p>
    <w:p w14:paraId="3D8BE142" w14:textId="3E64BB7B" w:rsidR="00FA071F" w:rsidRDefault="00000000">
      <w:pPr>
        <w:pStyle w:val="TOC1"/>
        <w:rPr>
          <w:rFonts w:eastAsiaTheme="minorEastAsia"/>
          <w:b w:val="0"/>
          <w:noProof/>
          <w:sz w:val="22"/>
          <w:lang w:eastAsia="en-GB"/>
        </w:rPr>
      </w:pPr>
      <w:hyperlink w:anchor="_Toc138316289" w:history="1">
        <w:r w:rsidR="00FA071F" w:rsidRPr="001E0F2B">
          <w:rPr>
            <w:rStyle w:val="Hyperlink"/>
            <w:noProof/>
          </w:rPr>
          <w:t>Workgroup vote</w:t>
        </w:r>
        <w:r w:rsidR="00FA071F">
          <w:rPr>
            <w:noProof/>
            <w:webHidden/>
          </w:rPr>
          <w:tab/>
        </w:r>
        <w:r w:rsidR="00FA071F">
          <w:rPr>
            <w:noProof/>
            <w:webHidden/>
          </w:rPr>
          <w:fldChar w:fldCharType="begin"/>
        </w:r>
        <w:r w:rsidR="00FA071F">
          <w:rPr>
            <w:noProof/>
            <w:webHidden/>
          </w:rPr>
          <w:instrText xml:space="preserve"> PAGEREF _Toc138316289 \h </w:instrText>
        </w:r>
        <w:r w:rsidR="00FA071F">
          <w:rPr>
            <w:noProof/>
            <w:webHidden/>
          </w:rPr>
        </w:r>
        <w:r w:rsidR="00FA071F">
          <w:rPr>
            <w:noProof/>
            <w:webHidden/>
          </w:rPr>
          <w:fldChar w:fldCharType="separate"/>
        </w:r>
        <w:r w:rsidR="00E45A58">
          <w:rPr>
            <w:noProof/>
            <w:webHidden/>
          </w:rPr>
          <w:t>10</w:t>
        </w:r>
        <w:r w:rsidR="00FA071F">
          <w:rPr>
            <w:noProof/>
            <w:webHidden/>
          </w:rPr>
          <w:fldChar w:fldCharType="end"/>
        </w:r>
      </w:hyperlink>
    </w:p>
    <w:p w14:paraId="3A4D83F5" w14:textId="7B42769D" w:rsidR="00FA071F" w:rsidRDefault="00000000">
      <w:pPr>
        <w:pStyle w:val="TOC1"/>
        <w:rPr>
          <w:rFonts w:eastAsiaTheme="minorEastAsia"/>
          <w:b w:val="0"/>
          <w:noProof/>
          <w:sz w:val="22"/>
          <w:lang w:eastAsia="en-GB"/>
        </w:rPr>
      </w:pPr>
      <w:hyperlink w:anchor="_Toc138316290" w:history="1">
        <w:r w:rsidR="00FA071F" w:rsidRPr="001E0F2B">
          <w:rPr>
            <w:rStyle w:val="Hyperlink"/>
            <w:noProof/>
          </w:rPr>
          <w:t>Code Administrator Consultation summary</w:t>
        </w:r>
        <w:r w:rsidR="00FA071F">
          <w:rPr>
            <w:noProof/>
            <w:webHidden/>
          </w:rPr>
          <w:tab/>
        </w:r>
        <w:r w:rsidR="00FA071F">
          <w:rPr>
            <w:noProof/>
            <w:webHidden/>
          </w:rPr>
          <w:fldChar w:fldCharType="begin"/>
        </w:r>
        <w:r w:rsidR="00FA071F">
          <w:rPr>
            <w:noProof/>
            <w:webHidden/>
          </w:rPr>
          <w:instrText xml:space="preserve"> PAGEREF _Toc138316290 \h </w:instrText>
        </w:r>
        <w:r w:rsidR="00FA071F">
          <w:rPr>
            <w:noProof/>
            <w:webHidden/>
          </w:rPr>
        </w:r>
        <w:r w:rsidR="00FA071F">
          <w:rPr>
            <w:noProof/>
            <w:webHidden/>
          </w:rPr>
          <w:fldChar w:fldCharType="separate"/>
        </w:r>
        <w:r w:rsidR="00E45A58">
          <w:rPr>
            <w:noProof/>
            <w:webHidden/>
          </w:rPr>
          <w:t>10</w:t>
        </w:r>
        <w:r w:rsidR="00FA071F">
          <w:rPr>
            <w:noProof/>
            <w:webHidden/>
          </w:rPr>
          <w:fldChar w:fldCharType="end"/>
        </w:r>
      </w:hyperlink>
    </w:p>
    <w:p w14:paraId="4ACC25D2" w14:textId="461C020C" w:rsidR="00FA071F" w:rsidRDefault="00000000">
      <w:pPr>
        <w:pStyle w:val="TOC1"/>
        <w:rPr>
          <w:rFonts w:eastAsiaTheme="minorEastAsia"/>
          <w:b w:val="0"/>
          <w:noProof/>
          <w:sz w:val="22"/>
          <w:lang w:eastAsia="en-GB"/>
        </w:rPr>
      </w:pPr>
      <w:hyperlink w:anchor="_Toc138316291" w:history="1">
        <w:r w:rsidR="00FA071F" w:rsidRPr="001E0F2B">
          <w:rPr>
            <w:rStyle w:val="Hyperlink"/>
            <w:noProof/>
          </w:rPr>
          <w:t>Panel Recommendation vote</w:t>
        </w:r>
        <w:r w:rsidR="00FA071F">
          <w:rPr>
            <w:noProof/>
            <w:webHidden/>
          </w:rPr>
          <w:tab/>
        </w:r>
        <w:r w:rsidR="00FA071F">
          <w:rPr>
            <w:noProof/>
            <w:webHidden/>
          </w:rPr>
          <w:fldChar w:fldCharType="begin"/>
        </w:r>
        <w:r w:rsidR="00FA071F">
          <w:rPr>
            <w:noProof/>
            <w:webHidden/>
          </w:rPr>
          <w:instrText xml:space="preserve"> PAGEREF _Toc138316291 \h </w:instrText>
        </w:r>
        <w:r w:rsidR="00FA071F">
          <w:rPr>
            <w:noProof/>
            <w:webHidden/>
          </w:rPr>
        </w:r>
        <w:r w:rsidR="00FA071F">
          <w:rPr>
            <w:noProof/>
            <w:webHidden/>
          </w:rPr>
          <w:fldChar w:fldCharType="separate"/>
        </w:r>
        <w:r w:rsidR="00E45A58">
          <w:rPr>
            <w:noProof/>
            <w:webHidden/>
          </w:rPr>
          <w:t>11</w:t>
        </w:r>
        <w:r w:rsidR="00FA071F">
          <w:rPr>
            <w:noProof/>
            <w:webHidden/>
          </w:rPr>
          <w:fldChar w:fldCharType="end"/>
        </w:r>
      </w:hyperlink>
    </w:p>
    <w:p w14:paraId="14D3BEA3" w14:textId="5396754B" w:rsidR="00FA071F" w:rsidRDefault="00000000">
      <w:pPr>
        <w:pStyle w:val="TOC3"/>
        <w:tabs>
          <w:tab w:val="right" w:leader="dot" w:pos="9486"/>
        </w:tabs>
        <w:rPr>
          <w:rFonts w:eastAsiaTheme="minorEastAsia"/>
          <w:noProof/>
          <w:sz w:val="22"/>
          <w:lang w:eastAsia="en-GB"/>
        </w:rPr>
      </w:pPr>
      <w:hyperlink w:anchor="_Toc138316292" w:history="1">
        <w:r w:rsidR="00FA071F" w:rsidRPr="001E0F2B">
          <w:rPr>
            <w:rStyle w:val="Hyperlink"/>
            <w:rFonts w:cs="Arial"/>
            <w:noProof/>
            <w:shd w:val="clear" w:color="auto" w:fill="FFFFFF"/>
          </w:rPr>
          <w:t>Panel conclusion</w:t>
        </w:r>
        <w:r w:rsidR="00FA071F">
          <w:rPr>
            <w:noProof/>
            <w:webHidden/>
          </w:rPr>
          <w:tab/>
        </w:r>
        <w:r w:rsidR="00FA071F">
          <w:rPr>
            <w:noProof/>
            <w:webHidden/>
          </w:rPr>
          <w:fldChar w:fldCharType="begin"/>
        </w:r>
        <w:r w:rsidR="00FA071F">
          <w:rPr>
            <w:noProof/>
            <w:webHidden/>
          </w:rPr>
          <w:instrText xml:space="preserve"> PAGEREF _Toc138316292 \h </w:instrText>
        </w:r>
        <w:r w:rsidR="00FA071F">
          <w:rPr>
            <w:noProof/>
            <w:webHidden/>
          </w:rPr>
        </w:r>
        <w:r w:rsidR="00FA071F">
          <w:rPr>
            <w:noProof/>
            <w:webHidden/>
          </w:rPr>
          <w:fldChar w:fldCharType="separate"/>
        </w:r>
        <w:r w:rsidR="00E45A58">
          <w:rPr>
            <w:noProof/>
            <w:webHidden/>
          </w:rPr>
          <w:t>13</w:t>
        </w:r>
        <w:r w:rsidR="00FA071F">
          <w:rPr>
            <w:noProof/>
            <w:webHidden/>
          </w:rPr>
          <w:fldChar w:fldCharType="end"/>
        </w:r>
      </w:hyperlink>
    </w:p>
    <w:p w14:paraId="1A45226C" w14:textId="08192605" w:rsidR="00FA071F" w:rsidRDefault="00000000">
      <w:pPr>
        <w:pStyle w:val="TOC1"/>
        <w:rPr>
          <w:rFonts w:eastAsiaTheme="minorEastAsia"/>
          <w:b w:val="0"/>
          <w:noProof/>
          <w:sz w:val="22"/>
          <w:lang w:eastAsia="en-GB"/>
        </w:rPr>
      </w:pPr>
      <w:hyperlink w:anchor="_Toc138316293" w:history="1">
        <w:r w:rsidR="00FA071F" w:rsidRPr="001E0F2B">
          <w:rPr>
            <w:rStyle w:val="Hyperlink"/>
            <w:noProof/>
          </w:rPr>
          <w:t>When will this change take place?</w:t>
        </w:r>
        <w:r w:rsidR="00FA071F">
          <w:rPr>
            <w:noProof/>
            <w:webHidden/>
          </w:rPr>
          <w:tab/>
        </w:r>
        <w:r w:rsidR="00FA071F">
          <w:rPr>
            <w:noProof/>
            <w:webHidden/>
          </w:rPr>
          <w:fldChar w:fldCharType="begin"/>
        </w:r>
        <w:r w:rsidR="00FA071F">
          <w:rPr>
            <w:noProof/>
            <w:webHidden/>
          </w:rPr>
          <w:instrText xml:space="preserve"> PAGEREF _Toc138316293 \h </w:instrText>
        </w:r>
        <w:r w:rsidR="00FA071F">
          <w:rPr>
            <w:noProof/>
            <w:webHidden/>
          </w:rPr>
        </w:r>
        <w:r w:rsidR="00FA071F">
          <w:rPr>
            <w:noProof/>
            <w:webHidden/>
          </w:rPr>
          <w:fldChar w:fldCharType="separate"/>
        </w:r>
        <w:r w:rsidR="00E45A58">
          <w:rPr>
            <w:noProof/>
            <w:webHidden/>
          </w:rPr>
          <w:t>14</w:t>
        </w:r>
        <w:r w:rsidR="00FA071F">
          <w:rPr>
            <w:noProof/>
            <w:webHidden/>
          </w:rPr>
          <w:fldChar w:fldCharType="end"/>
        </w:r>
      </w:hyperlink>
    </w:p>
    <w:p w14:paraId="69464D58" w14:textId="34CB4C91" w:rsidR="00FA071F" w:rsidRDefault="00000000">
      <w:pPr>
        <w:pStyle w:val="TOC3"/>
        <w:tabs>
          <w:tab w:val="right" w:leader="dot" w:pos="9486"/>
        </w:tabs>
        <w:rPr>
          <w:rFonts w:eastAsiaTheme="minorEastAsia"/>
          <w:noProof/>
          <w:sz w:val="22"/>
          <w:lang w:eastAsia="en-GB"/>
        </w:rPr>
      </w:pPr>
      <w:hyperlink w:anchor="_Toc138316294" w:history="1">
        <w:r w:rsidR="00FA071F" w:rsidRPr="001E0F2B">
          <w:rPr>
            <w:rStyle w:val="Hyperlink"/>
            <w:noProof/>
          </w:rPr>
          <w:t>Implementation date</w:t>
        </w:r>
        <w:r w:rsidR="00FA071F">
          <w:rPr>
            <w:noProof/>
            <w:webHidden/>
          </w:rPr>
          <w:tab/>
        </w:r>
        <w:r w:rsidR="00FA071F">
          <w:rPr>
            <w:noProof/>
            <w:webHidden/>
          </w:rPr>
          <w:fldChar w:fldCharType="begin"/>
        </w:r>
        <w:r w:rsidR="00FA071F">
          <w:rPr>
            <w:noProof/>
            <w:webHidden/>
          </w:rPr>
          <w:instrText xml:space="preserve"> PAGEREF _Toc138316294 \h </w:instrText>
        </w:r>
        <w:r w:rsidR="00FA071F">
          <w:rPr>
            <w:noProof/>
            <w:webHidden/>
          </w:rPr>
        </w:r>
        <w:r w:rsidR="00FA071F">
          <w:rPr>
            <w:noProof/>
            <w:webHidden/>
          </w:rPr>
          <w:fldChar w:fldCharType="separate"/>
        </w:r>
        <w:r w:rsidR="00E45A58">
          <w:rPr>
            <w:noProof/>
            <w:webHidden/>
          </w:rPr>
          <w:t>14</w:t>
        </w:r>
        <w:r w:rsidR="00FA071F">
          <w:rPr>
            <w:noProof/>
            <w:webHidden/>
          </w:rPr>
          <w:fldChar w:fldCharType="end"/>
        </w:r>
      </w:hyperlink>
    </w:p>
    <w:p w14:paraId="49120714" w14:textId="54A8890D" w:rsidR="00FA071F" w:rsidRDefault="00000000">
      <w:pPr>
        <w:pStyle w:val="TOC3"/>
        <w:tabs>
          <w:tab w:val="right" w:leader="dot" w:pos="9486"/>
        </w:tabs>
        <w:rPr>
          <w:rFonts w:eastAsiaTheme="minorEastAsia"/>
          <w:noProof/>
          <w:sz w:val="22"/>
          <w:lang w:eastAsia="en-GB"/>
        </w:rPr>
      </w:pPr>
      <w:hyperlink w:anchor="_Toc138316295" w:history="1">
        <w:r w:rsidR="00FA071F" w:rsidRPr="001E0F2B">
          <w:rPr>
            <w:rStyle w:val="Hyperlink"/>
            <w:noProof/>
          </w:rPr>
          <w:t>Date decision required by</w:t>
        </w:r>
        <w:r w:rsidR="00FA071F">
          <w:rPr>
            <w:noProof/>
            <w:webHidden/>
          </w:rPr>
          <w:tab/>
        </w:r>
        <w:r w:rsidR="00FA071F">
          <w:rPr>
            <w:noProof/>
            <w:webHidden/>
          </w:rPr>
          <w:fldChar w:fldCharType="begin"/>
        </w:r>
        <w:r w:rsidR="00FA071F">
          <w:rPr>
            <w:noProof/>
            <w:webHidden/>
          </w:rPr>
          <w:instrText xml:space="preserve"> PAGEREF _Toc138316295 \h </w:instrText>
        </w:r>
        <w:r w:rsidR="00FA071F">
          <w:rPr>
            <w:noProof/>
            <w:webHidden/>
          </w:rPr>
        </w:r>
        <w:r w:rsidR="00FA071F">
          <w:rPr>
            <w:noProof/>
            <w:webHidden/>
          </w:rPr>
          <w:fldChar w:fldCharType="separate"/>
        </w:r>
        <w:r w:rsidR="00E45A58">
          <w:rPr>
            <w:noProof/>
            <w:webHidden/>
          </w:rPr>
          <w:t>14</w:t>
        </w:r>
        <w:r w:rsidR="00FA071F">
          <w:rPr>
            <w:noProof/>
            <w:webHidden/>
          </w:rPr>
          <w:fldChar w:fldCharType="end"/>
        </w:r>
      </w:hyperlink>
    </w:p>
    <w:p w14:paraId="53A66980" w14:textId="3ECD0CC7" w:rsidR="00FA071F" w:rsidRDefault="00000000">
      <w:pPr>
        <w:pStyle w:val="TOC3"/>
        <w:tabs>
          <w:tab w:val="right" w:leader="dot" w:pos="9486"/>
        </w:tabs>
        <w:rPr>
          <w:rFonts w:eastAsiaTheme="minorEastAsia"/>
          <w:noProof/>
          <w:sz w:val="22"/>
          <w:lang w:eastAsia="en-GB"/>
        </w:rPr>
      </w:pPr>
      <w:hyperlink w:anchor="_Toc138316296" w:history="1">
        <w:r w:rsidR="00FA071F" w:rsidRPr="001E0F2B">
          <w:rPr>
            <w:rStyle w:val="Hyperlink"/>
            <w:noProof/>
          </w:rPr>
          <w:t>Implementation approach</w:t>
        </w:r>
        <w:r w:rsidR="00FA071F">
          <w:rPr>
            <w:noProof/>
            <w:webHidden/>
          </w:rPr>
          <w:tab/>
        </w:r>
        <w:r w:rsidR="00FA071F">
          <w:rPr>
            <w:noProof/>
            <w:webHidden/>
          </w:rPr>
          <w:fldChar w:fldCharType="begin"/>
        </w:r>
        <w:r w:rsidR="00FA071F">
          <w:rPr>
            <w:noProof/>
            <w:webHidden/>
          </w:rPr>
          <w:instrText xml:space="preserve"> PAGEREF _Toc138316296 \h </w:instrText>
        </w:r>
        <w:r w:rsidR="00FA071F">
          <w:rPr>
            <w:noProof/>
            <w:webHidden/>
          </w:rPr>
        </w:r>
        <w:r w:rsidR="00FA071F">
          <w:rPr>
            <w:noProof/>
            <w:webHidden/>
          </w:rPr>
          <w:fldChar w:fldCharType="separate"/>
        </w:r>
        <w:r w:rsidR="00E45A58">
          <w:rPr>
            <w:noProof/>
            <w:webHidden/>
          </w:rPr>
          <w:t>14</w:t>
        </w:r>
        <w:r w:rsidR="00FA071F">
          <w:rPr>
            <w:noProof/>
            <w:webHidden/>
          </w:rPr>
          <w:fldChar w:fldCharType="end"/>
        </w:r>
      </w:hyperlink>
    </w:p>
    <w:p w14:paraId="322A282C" w14:textId="72FD9D25" w:rsidR="00FA071F" w:rsidRDefault="00000000">
      <w:pPr>
        <w:pStyle w:val="TOC1"/>
        <w:rPr>
          <w:rFonts w:eastAsiaTheme="minorEastAsia"/>
          <w:b w:val="0"/>
          <w:noProof/>
          <w:sz w:val="22"/>
          <w:lang w:eastAsia="en-GB"/>
        </w:rPr>
      </w:pPr>
      <w:hyperlink w:anchor="_Toc138316297" w:history="1">
        <w:r w:rsidR="00FA071F" w:rsidRPr="001E0F2B">
          <w:rPr>
            <w:rStyle w:val="Hyperlink"/>
            <w:noProof/>
          </w:rPr>
          <w:t>Interactions</w:t>
        </w:r>
        <w:r w:rsidR="00FA071F">
          <w:rPr>
            <w:noProof/>
            <w:webHidden/>
          </w:rPr>
          <w:tab/>
        </w:r>
        <w:r w:rsidR="00FA071F">
          <w:rPr>
            <w:noProof/>
            <w:webHidden/>
          </w:rPr>
          <w:fldChar w:fldCharType="begin"/>
        </w:r>
        <w:r w:rsidR="00FA071F">
          <w:rPr>
            <w:noProof/>
            <w:webHidden/>
          </w:rPr>
          <w:instrText xml:space="preserve"> PAGEREF _Toc138316297 \h </w:instrText>
        </w:r>
        <w:r w:rsidR="00FA071F">
          <w:rPr>
            <w:noProof/>
            <w:webHidden/>
          </w:rPr>
        </w:r>
        <w:r w:rsidR="00FA071F">
          <w:rPr>
            <w:noProof/>
            <w:webHidden/>
          </w:rPr>
          <w:fldChar w:fldCharType="separate"/>
        </w:r>
        <w:r w:rsidR="00E45A58">
          <w:rPr>
            <w:noProof/>
            <w:webHidden/>
          </w:rPr>
          <w:t>14</w:t>
        </w:r>
        <w:r w:rsidR="00FA071F">
          <w:rPr>
            <w:noProof/>
            <w:webHidden/>
          </w:rPr>
          <w:fldChar w:fldCharType="end"/>
        </w:r>
      </w:hyperlink>
    </w:p>
    <w:p w14:paraId="1653DD34" w14:textId="561B02E6" w:rsidR="00FA071F" w:rsidRDefault="00000000">
      <w:pPr>
        <w:pStyle w:val="TOC1"/>
        <w:rPr>
          <w:rFonts w:eastAsiaTheme="minorEastAsia"/>
          <w:b w:val="0"/>
          <w:noProof/>
          <w:sz w:val="22"/>
          <w:lang w:eastAsia="en-GB"/>
        </w:rPr>
      </w:pPr>
      <w:hyperlink w:anchor="_Toc138316298" w:history="1">
        <w:r w:rsidR="00FA071F" w:rsidRPr="001E0F2B">
          <w:rPr>
            <w:rStyle w:val="Hyperlink"/>
            <w:noProof/>
          </w:rPr>
          <w:t>Acronyms, key terms and reference material</w:t>
        </w:r>
        <w:r w:rsidR="00FA071F">
          <w:rPr>
            <w:noProof/>
            <w:webHidden/>
          </w:rPr>
          <w:tab/>
        </w:r>
        <w:r w:rsidR="00FA071F">
          <w:rPr>
            <w:noProof/>
            <w:webHidden/>
          </w:rPr>
          <w:fldChar w:fldCharType="begin"/>
        </w:r>
        <w:r w:rsidR="00FA071F">
          <w:rPr>
            <w:noProof/>
            <w:webHidden/>
          </w:rPr>
          <w:instrText xml:space="preserve"> PAGEREF _Toc138316298 \h </w:instrText>
        </w:r>
        <w:r w:rsidR="00FA071F">
          <w:rPr>
            <w:noProof/>
            <w:webHidden/>
          </w:rPr>
        </w:r>
        <w:r w:rsidR="00FA071F">
          <w:rPr>
            <w:noProof/>
            <w:webHidden/>
          </w:rPr>
          <w:fldChar w:fldCharType="separate"/>
        </w:r>
        <w:r w:rsidR="00E45A58">
          <w:rPr>
            <w:noProof/>
            <w:webHidden/>
          </w:rPr>
          <w:t>15</w:t>
        </w:r>
        <w:r w:rsidR="00FA071F">
          <w:rPr>
            <w:noProof/>
            <w:webHidden/>
          </w:rPr>
          <w:fldChar w:fldCharType="end"/>
        </w:r>
      </w:hyperlink>
    </w:p>
    <w:p w14:paraId="2A59D6BA" w14:textId="0F14646C" w:rsidR="00FA071F" w:rsidRDefault="00000000">
      <w:pPr>
        <w:pStyle w:val="TOC3"/>
        <w:tabs>
          <w:tab w:val="right" w:leader="dot" w:pos="9486"/>
        </w:tabs>
        <w:rPr>
          <w:rFonts w:eastAsiaTheme="minorEastAsia"/>
          <w:noProof/>
          <w:sz w:val="22"/>
          <w:lang w:eastAsia="en-GB"/>
        </w:rPr>
      </w:pPr>
      <w:hyperlink w:anchor="_Toc138316299" w:history="1">
        <w:r w:rsidR="00FA071F" w:rsidRPr="001E0F2B">
          <w:rPr>
            <w:rStyle w:val="Hyperlink"/>
            <w:noProof/>
          </w:rPr>
          <w:t>Reference material</w:t>
        </w:r>
        <w:r w:rsidR="00FA071F">
          <w:rPr>
            <w:noProof/>
            <w:webHidden/>
          </w:rPr>
          <w:tab/>
        </w:r>
        <w:r w:rsidR="00FA071F">
          <w:rPr>
            <w:noProof/>
            <w:webHidden/>
          </w:rPr>
          <w:fldChar w:fldCharType="begin"/>
        </w:r>
        <w:r w:rsidR="00FA071F">
          <w:rPr>
            <w:noProof/>
            <w:webHidden/>
          </w:rPr>
          <w:instrText xml:space="preserve"> PAGEREF _Toc138316299 \h </w:instrText>
        </w:r>
        <w:r w:rsidR="00FA071F">
          <w:rPr>
            <w:noProof/>
            <w:webHidden/>
          </w:rPr>
        </w:r>
        <w:r w:rsidR="00FA071F">
          <w:rPr>
            <w:noProof/>
            <w:webHidden/>
          </w:rPr>
          <w:fldChar w:fldCharType="separate"/>
        </w:r>
        <w:r w:rsidR="00E45A58">
          <w:rPr>
            <w:noProof/>
            <w:webHidden/>
          </w:rPr>
          <w:t>15</w:t>
        </w:r>
        <w:r w:rsidR="00FA071F">
          <w:rPr>
            <w:noProof/>
            <w:webHidden/>
          </w:rPr>
          <w:fldChar w:fldCharType="end"/>
        </w:r>
      </w:hyperlink>
    </w:p>
    <w:p w14:paraId="538F784F" w14:textId="3F00162D" w:rsidR="00FA071F" w:rsidRDefault="00000000">
      <w:pPr>
        <w:pStyle w:val="TOC1"/>
        <w:rPr>
          <w:rFonts w:eastAsiaTheme="minorEastAsia"/>
          <w:b w:val="0"/>
          <w:noProof/>
          <w:sz w:val="22"/>
          <w:lang w:eastAsia="en-GB"/>
        </w:rPr>
      </w:pPr>
      <w:hyperlink w:anchor="_Toc138316300" w:history="1">
        <w:r w:rsidR="00FA071F" w:rsidRPr="001E0F2B">
          <w:rPr>
            <w:rStyle w:val="Hyperlink"/>
            <w:noProof/>
          </w:rPr>
          <w:t>Annexes</w:t>
        </w:r>
        <w:r w:rsidR="00FA071F">
          <w:rPr>
            <w:noProof/>
            <w:webHidden/>
          </w:rPr>
          <w:tab/>
        </w:r>
        <w:r w:rsidR="00FA071F">
          <w:rPr>
            <w:noProof/>
            <w:webHidden/>
          </w:rPr>
          <w:fldChar w:fldCharType="begin"/>
        </w:r>
        <w:r w:rsidR="00FA071F">
          <w:rPr>
            <w:noProof/>
            <w:webHidden/>
          </w:rPr>
          <w:instrText xml:space="preserve"> PAGEREF _Toc138316300 \h </w:instrText>
        </w:r>
        <w:r w:rsidR="00FA071F">
          <w:rPr>
            <w:noProof/>
            <w:webHidden/>
          </w:rPr>
        </w:r>
        <w:r w:rsidR="00FA071F">
          <w:rPr>
            <w:noProof/>
            <w:webHidden/>
          </w:rPr>
          <w:fldChar w:fldCharType="separate"/>
        </w:r>
        <w:r w:rsidR="00E45A58">
          <w:rPr>
            <w:noProof/>
            <w:webHidden/>
          </w:rPr>
          <w:t>16</w:t>
        </w:r>
        <w:r w:rsidR="00FA071F">
          <w:rPr>
            <w:noProof/>
            <w:webHidden/>
          </w:rPr>
          <w:fldChar w:fldCharType="end"/>
        </w:r>
      </w:hyperlink>
    </w:p>
    <w:p w14:paraId="5D5B1191" w14:textId="42074744" w:rsidR="005603D9" w:rsidRDefault="005603D9" w:rsidP="005603D9">
      <w:r>
        <w:fldChar w:fldCharType="end"/>
      </w:r>
    </w:p>
    <w:p w14:paraId="09BDD5C0" w14:textId="77777777" w:rsidR="005603D9" w:rsidRPr="005603D9" w:rsidRDefault="005603D9" w:rsidP="005603D9"/>
    <w:p w14:paraId="52BDD3B5" w14:textId="77777777" w:rsidR="009A206C" w:rsidRDefault="009A206C">
      <w:pPr>
        <w:rPr>
          <w:rFonts w:asciiTheme="majorHAnsi" w:eastAsiaTheme="majorEastAsia" w:hAnsiTheme="majorHAnsi" w:cstheme="majorBidi"/>
          <w:b/>
          <w:color w:val="FFFFFF" w:themeColor="background1"/>
          <w:sz w:val="28"/>
          <w:szCs w:val="32"/>
        </w:rPr>
      </w:pPr>
      <w:bookmarkStart w:id="3" w:name="_Toc58482270"/>
      <w:r>
        <w:br w:type="page"/>
      </w:r>
    </w:p>
    <w:p w14:paraId="576F9FFE" w14:textId="77777777" w:rsidR="001E1568" w:rsidRDefault="005E188C" w:rsidP="005E188C">
      <w:pPr>
        <w:pStyle w:val="Heading1"/>
      </w:pPr>
      <w:bookmarkStart w:id="4" w:name="_Executive_summary_1"/>
      <w:bookmarkStart w:id="5" w:name="_Toc138316279"/>
      <w:bookmarkStart w:id="6" w:name="_Toc58837630"/>
      <w:bookmarkEnd w:id="3"/>
      <w:bookmarkEnd w:id="4"/>
      <w:r>
        <w:lastRenderedPageBreak/>
        <w:t xml:space="preserve">Executive </w:t>
      </w:r>
      <w:r w:rsidR="0014503B">
        <w:t>s</w:t>
      </w:r>
      <w:r>
        <w:t>ummary</w:t>
      </w:r>
      <w:bookmarkEnd w:id="5"/>
    </w:p>
    <w:p w14:paraId="2D59E71C" w14:textId="77777777" w:rsidR="00053993" w:rsidRDefault="00053993" w:rsidP="00053993">
      <w:pPr>
        <w:jc w:val="both"/>
        <w:rPr>
          <w:i/>
          <w:color w:val="FF0000"/>
        </w:rPr>
      </w:pPr>
      <w:bookmarkStart w:id="7" w:name="_Hlk31885141"/>
      <w:r>
        <w:t xml:space="preserve">To update Section 14 of the CUSC to clarify how TNUoS demand zones and therefore TNUoS demand tariffs and charges should be determined for transmission – connected demand users who connect at the boundaries of multiple DNO areas. </w:t>
      </w:r>
      <w:r w:rsidRPr="005705A0">
        <w:rPr>
          <w:i/>
          <w:noProof/>
          <w:color w:val="FF0000"/>
        </w:rPr>
        <w:t xml:space="preserve"> </w:t>
      </w:r>
      <w:r>
        <w:rPr>
          <w:rFonts w:ascii="Times New Roman" w:hAnsi="Times New Roman"/>
        </w:rPr>
        <w:t xml:space="preserve"> </w:t>
      </w:r>
    </w:p>
    <w:p w14:paraId="3D3E8D18" w14:textId="77777777" w:rsidR="00540807" w:rsidRPr="00696A5C" w:rsidRDefault="00540807" w:rsidP="00D3031A">
      <w:pPr>
        <w:pStyle w:val="Style8"/>
      </w:pPr>
      <w:r w:rsidRPr="00696A5C">
        <w:t>What is the issue?</w:t>
      </w:r>
    </w:p>
    <w:bookmarkEnd w:id="7"/>
    <w:p w14:paraId="54F74B79" w14:textId="77777777" w:rsidR="00BB538A" w:rsidRDefault="00BB538A" w:rsidP="00BB538A">
      <w:pPr>
        <w:jc w:val="both"/>
      </w:pPr>
      <w:r w:rsidRPr="007E4472">
        <w:t xml:space="preserve">Paragraph 14.14.5 </w:t>
      </w:r>
      <w:r>
        <w:t xml:space="preserve">ix.) of the CUSC states that “The number of demand zones has been determined as 14, corresponding to the 14 GSP groups” with 14.15.38 then stating that “Demand zone boundaries have been fixed and relate to the GSP Groups used for energy market settlement purposes.” The current wording of the CUSC allows for some level of flexibility in terms of how these demand zones can be used for tariff setting purposes. </w:t>
      </w:r>
    </w:p>
    <w:p w14:paraId="560FB7B6" w14:textId="77777777" w:rsidR="00FC7012" w:rsidRDefault="00FC7012" w:rsidP="00D3031A">
      <w:pPr>
        <w:pStyle w:val="Style9"/>
      </w:pPr>
      <w:r>
        <w:t>What is the solution and when will it come into effect?</w:t>
      </w:r>
    </w:p>
    <w:p w14:paraId="7E167FD0" w14:textId="77777777" w:rsidR="00EC4383" w:rsidRDefault="00FC7012" w:rsidP="00EC4383">
      <w:pPr>
        <w:jc w:val="both"/>
        <w:rPr>
          <w:b/>
        </w:rPr>
      </w:pPr>
      <w:r w:rsidRPr="00E6107E">
        <w:rPr>
          <w:b/>
        </w:rPr>
        <w:t>Proposer’s solution</w:t>
      </w:r>
      <w:r w:rsidR="00E6107E">
        <w:rPr>
          <w:b/>
        </w:rPr>
        <w:t>:</w:t>
      </w:r>
      <w:r w:rsidR="0092758C">
        <w:rPr>
          <w:b/>
        </w:rPr>
        <w:t xml:space="preserve"> </w:t>
      </w:r>
    </w:p>
    <w:p w14:paraId="08CBA903" w14:textId="33BD3E94" w:rsidR="00EC4383" w:rsidRDefault="00EC4383" w:rsidP="00EC4383">
      <w:pPr>
        <w:jc w:val="both"/>
      </w:pPr>
      <w:r>
        <w:t>To update Section 14 of the CUSC to clarify how TNUoS demand zones and therefore TNUoS demand tariffs and charges should be determined for transmission-connected demand users who connect at the boundaries of multiple DNO areas.</w:t>
      </w:r>
    </w:p>
    <w:p w14:paraId="3407945D" w14:textId="3FCC4DBB" w:rsidR="00FC7012" w:rsidRPr="00E6107E" w:rsidRDefault="00FC7012" w:rsidP="00FC7012">
      <w:pPr>
        <w:rPr>
          <w:i/>
          <w:color w:val="00B050"/>
        </w:rPr>
      </w:pPr>
    </w:p>
    <w:p w14:paraId="5D87A155" w14:textId="77777777" w:rsidR="008E72DF" w:rsidRDefault="00FC7012" w:rsidP="008E72DF">
      <w:r w:rsidRPr="00E6107E">
        <w:rPr>
          <w:b/>
        </w:rPr>
        <w:t>Implementation date:</w:t>
      </w:r>
      <w:r>
        <w:t xml:space="preserve"> </w:t>
      </w:r>
    </w:p>
    <w:p w14:paraId="4DF25F72" w14:textId="5C8E6362" w:rsidR="008E72DF" w:rsidRDefault="008E72DF" w:rsidP="008E72DF">
      <w:pPr>
        <w:rPr>
          <w:iCs/>
          <w:color w:val="222222" w:themeColor="text1" w:themeShade="80"/>
        </w:rPr>
      </w:pPr>
      <w:r w:rsidRPr="00B332D0">
        <w:rPr>
          <w:iCs/>
          <w:color w:val="222222" w:themeColor="text1" w:themeShade="80"/>
        </w:rPr>
        <w:t>1 April 2024</w:t>
      </w:r>
    </w:p>
    <w:p w14:paraId="21D3860F" w14:textId="664485A8" w:rsidR="00FC7012" w:rsidRDefault="00FC7012" w:rsidP="00FC7012"/>
    <w:p w14:paraId="7E002E39" w14:textId="77777777" w:rsidR="00BA591F" w:rsidRDefault="00FC7012" w:rsidP="00FC7012">
      <w:pPr>
        <w:rPr>
          <w:b/>
        </w:rPr>
      </w:pPr>
      <w:r w:rsidRPr="00E6107E">
        <w:rPr>
          <w:b/>
        </w:rPr>
        <w:t>Workgroup conclusions</w:t>
      </w:r>
      <w:r w:rsidR="0092758C">
        <w:rPr>
          <w:b/>
        </w:rPr>
        <w:t xml:space="preserve">: </w:t>
      </w:r>
      <w:bookmarkStart w:id="8" w:name="_Hlk50541475"/>
    </w:p>
    <w:p w14:paraId="33B85B3F" w14:textId="458BF6FC" w:rsidR="00FC7012" w:rsidRDefault="00BA591F" w:rsidP="0007365B">
      <w:pPr>
        <w:jc w:val="both"/>
      </w:pPr>
      <w:r>
        <w:t xml:space="preserve">The CMP379 Workgroup </w:t>
      </w:r>
      <w:r w:rsidRPr="004A1AF1">
        <w:t>unanimously</w:t>
      </w:r>
      <w:r>
        <w:t xml:space="preserve"> concluded that the </w:t>
      </w:r>
      <w:r w:rsidRPr="004A1AF1">
        <w:t>Original did</w:t>
      </w:r>
      <w:r>
        <w:t xml:space="preserve"> facilitate the Applicable </w:t>
      </w:r>
      <w:r w:rsidR="00CE3D4A">
        <w:t xml:space="preserve">CUSC Charging </w:t>
      </w:r>
      <w:r>
        <w:t>Objectives</w:t>
      </w:r>
      <w:r w:rsidR="00CE3D4A">
        <w:t xml:space="preserve"> </w:t>
      </w:r>
      <w:r>
        <w:t>better than the Baseline.</w:t>
      </w:r>
      <w:bookmarkEnd w:id="8"/>
    </w:p>
    <w:p w14:paraId="151C19CF" w14:textId="77777777" w:rsidR="007512F6" w:rsidRDefault="007512F6" w:rsidP="0007365B">
      <w:pPr>
        <w:jc w:val="both"/>
      </w:pPr>
    </w:p>
    <w:p w14:paraId="1913BDC6" w14:textId="77777777" w:rsidR="007512F6" w:rsidRDefault="007512F6" w:rsidP="0007365B">
      <w:pPr>
        <w:jc w:val="both"/>
        <w:rPr>
          <w:rFonts w:cs="Arial"/>
          <w:bCs/>
        </w:rPr>
      </w:pPr>
      <w:r w:rsidRPr="00260B04">
        <w:rPr>
          <w:rFonts w:cs="Arial"/>
          <w:b/>
          <w:bCs/>
        </w:rPr>
        <w:t xml:space="preserve">Panel </w:t>
      </w:r>
      <w:r>
        <w:rPr>
          <w:rFonts w:cs="Arial"/>
          <w:b/>
          <w:bCs/>
        </w:rPr>
        <w:t>r</w:t>
      </w:r>
      <w:r w:rsidRPr="00260B04">
        <w:rPr>
          <w:rFonts w:cs="Arial"/>
          <w:b/>
          <w:bCs/>
        </w:rPr>
        <w:t>ecommendation</w:t>
      </w:r>
      <w:r>
        <w:rPr>
          <w:rFonts w:cs="Arial"/>
          <w:bCs/>
        </w:rPr>
        <w:t>:</w:t>
      </w:r>
    </w:p>
    <w:p w14:paraId="6EE042E6" w14:textId="1D298458" w:rsidR="007512F6" w:rsidRPr="0099275B" w:rsidRDefault="007512F6" w:rsidP="0099275B">
      <w:pPr>
        <w:jc w:val="both"/>
        <w:rPr>
          <w:rFonts w:cs="Arial"/>
          <w:bCs/>
        </w:rPr>
      </w:pPr>
      <w:r w:rsidRPr="00260B04">
        <w:rPr>
          <w:rFonts w:cs="Arial"/>
          <w:bCs/>
        </w:rPr>
        <w:t>The</w:t>
      </w:r>
      <w:r w:rsidR="0099275B" w:rsidRPr="0099275B">
        <w:rPr>
          <w:rFonts w:cs="Arial"/>
          <w:bCs/>
        </w:rPr>
        <w:t xml:space="preserve"> Panel has recommended unanimously that the</w:t>
      </w:r>
      <w:r w:rsidR="0099275B">
        <w:rPr>
          <w:rFonts w:cs="Arial"/>
          <w:bCs/>
        </w:rPr>
        <w:t xml:space="preserve"> </w:t>
      </w:r>
      <w:r w:rsidR="0099275B" w:rsidRPr="0099275B">
        <w:rPr>
          <w:rFonts w:cs="Arial"/>
          <w:bCs/>
        </w:rPr>
        <w:t>Proposer’s solution is implemented</w:t>
      </w:r>
      <w:r w:rsidR="0098732F">
        <w:rPr>
          <w:rFonts w:cs="Arial"/>
          <w:bCs/>
        </w:rPr>
        <w:t>.</w:t>
      </w:r>
    </w:p>
    <w:p w14:paraId="4291560E" w14:textId="77777777" w:rsidR="00FC7012" w:rsidRDefault="00FC7012" w:rsidP="00D3031A">
      <w:pPr>
        <w:pStyle w:val="Style10"/>
      </w:pPr>
      <w:r>
        <w:t>What is the impact if this change is made?</w:t>
      </w:r>
    </w:p>
    <w:p w14:paraId="19AB84A5" w14:textId="77777777" w:rsidR="00C21DB5" w:rsidRPr="00D2174D" w:rsidRDefault="00C21DB5" w:rsidP="00C21DB5">
      <w:pPr>
        <w:spacing w:before="240" w:after="120"/>
        <w:jc w:val="both"/>
        <w:rPr>
          <w:bCs/>
          <w:color w:val="222222" w:themeColor="text1" w:themeShade="80"/>
          <w:szCs w:val="24"/>
        </w:rPr>
      </w:pPr>
      <w:r w:rsidRPr="00D2174D">
        <w:rPr>
          <w:rFonts w:cs="Arial"/>
          <w:bCs/>
          <w:color w:val="222222" w:themeColor="text1" w:themeShade="80"/>
          <w:szCs w:val="24"/>
        </w:rPr>
        <w:t xml:space="preserve">This modification is expected to have a medium impact </w:t>
      </w:r>
      <w:r w:rsidRPr="00D2174D">
        <w:rPr>
          <w:bCs/>
          <w:color w:val="222222" w:themeColor="text1" w:themeShade="80"/>
          <w:szCs w:val="24"/>
        </w:rPr>
        <w:t xml:space="preserve">on Generators, Transmission – Connected Demand Users, Suppliers and National Grid ESO.  </w:t>
      </w:r>
    </w:p>
    <w:p w14:paraId="640C5E0B" w14:textId="77777777" w:rsidR="00C21DB5" w:rsidRPr="00D2174D" w:rsidRDefault="00C21DB5" w:rsidP="00C21DB5">
      <w:pPr>
        <w:spacing w:before="240" w:after="120"/>
        <w:jc w:val="both"/>
        <w:rPr>
          <w:szCs w:val="24"/>
        </w:rPr>
      </w:pPr>
      <w:r w:rsidRPr="00D2174D">
        <w:rPr>
          <w:bCs/>
          <w:szCs w:val="24"/>
        </w:rPr>
        <w:t>There will be a positive impact from updating Section 14 of the CUSC to clarify how TNUoS demand zones (and therefore TNUoS demand tariffs) should be determined for those transmission connected demand users who connect at the boundaries of multiple DNO areas. This will provide clarity on how TNUoS tariffs for such users are calculated and will ensure consistent understanding of the charging methodology for all parties involved.</w:t>
      </w:r>
    </w:p>
    <w:p w14:paraId="617E0D45" w14:textId="77777777" w:rsidR="00FC7012" w:rsidRDefault="00FC7012" w:rsidP="00D3031A">
      <w:pPr>
        <w:pStyle w:val="Style11"/>
      </w:pPr>
      <w:r>
        <w:t>Interactions</w:t>
      </w:r>
    </w:p>
    <w:p w14:paraId="5CD2539E" w14:textId="77777777" w:rsidR="00CB71D3" w:rsidRDefault="00CB71D3" w:rsidP="00CB71D3">
      <w:pPr>
        <w:jc w:val="both"/>
      </w:pPr>
      <w:r>
        <w:t xml:space="preserve">This modification has no interactions with any other modifications, codes/standards, or other industry-wide work. </w:t>
      </w:r>
    </w:p>
    <w:p w14:paraId="0BDEC7B7" w14:textId="77777777" w:rsidR="00CB71D3" w:rsidRDefault="00CB71D3" w:rsidP="00CB71D3">
      <w:pPr>
        <w:jc w:val="both"/>
      </w:pPr>
    </w:p>
    <w:p w14:paraId="338F2C78" w14:textId="7CA07FDC" w:rsidR="00E6107E" w:rsidRDefault="00CB71D3" w:rsidP="00CB71D3">
      <w:r>
        <w:t>This modification has no interactions with Electricity Balancing Regulation (EBR) Article 18 Terms and Conditions.</w:t>
      </w:r>
    </w:p>
    <w:p w14:paraId="16A9CFCA" w14:textId="77777777" w:rsidR="00E6107E" w:rsidRDefault="00E6107E" w:rsidP="00FC7012"/>
    <w:p w14:paraId="738CD66E" w14:textId="77777777" w:rsidR="00FC7012" w:rsidRDefault="00FC7012">
      <w:pPr>
        <w:spacing w:after="160"/>
        <w:rPr>
          <w:rFonts w:asciiTheme="majorHAnsi" w:eastAsiaTheme="majorEastAsia" w:hAnsiTheme="majorHAnsi" w:cstheme="majorBidi"/>
          <w:b/>
          <w:color w:val="FFFFFF" w:themeColor="background1"/>
          <w:sz w:val="28"/>
          <w:szCs w:val="32"/>
        </w:rPr>
      </w:pPr>
      <w:r>
        <w:br w:type="page"/>
      </w:r>
    </w:p>
    <w:p w14:paraId="7D0B264E" w14:textId="77777777" w:rsidR="00043548" w:rsidRPr="005603D9" w:rsidRDefault="00043548" w:rsidP="00043548">
      <w:pPr>
        <w:pStyle w:val="CA2"/>
      </w:pPr>
      <w:bookmarkStart w:id="9" w:name="_Toc138316280"/>
      <w:r w:rsidRPr="005603D9">
        <w:lastRenderedPageBreak/>
        <w:t>What is the issue?</w:t>
      </w:r>
      <w:bookmarkEnd w:id="6"/>
      <w:bookmarkEnd w:id="9"/>
    </w:p>
    <w:bookmarkStart w:id="10" w:name="_Why_change?" w:displacedByCustomXml="next"/>
    <w:bookmarkEnd w:id="10" w:displacedByCustomXml="next"/>
    <w:bookmarkStart w:id="11" w:name="_Toc58482272" w:displacedByCustomXml="next"/>
    <w:sdt>
      <w:sdtPr>
        <w:rPr>
          <w:color w:val="2B579A"/>
          <w:shd w:val="clear" w:color="auto" w:fill="E6E6E6"/>
        </w:rPr>
        <w:id w:val="-253514757"/>
        <w:placeholder>
          <w:docPart w:val="D93273C3B25F43D3A9EAF79D0AA503A7"/>
        </w:placeholder>
      </w:sdtPr>
      <w:sdtEndPr>
        <w:rPr>
          <w:color w:val="auto"/>
          <w:shd w:val="clear" w:color="auto" w:fill="auto"/>
        </w:rPr>
      </w:sdtEndPr>
      <w:sdtContent>
        <w:p w14:paraId="319A5C90" w14:textId="77777777" w:rsidR="002A2F5A" w:rsidRDefault="002A2F5A" w:rsidP="002A2F5A">
          <w:pPr>
            <w:jc w:val="both"/>
          </w:pPr>
          <w:r w:rsidRPr="007E4472">
            <w:t xml:space="preserve">Paragraph 14.14.5 </w:t>
          </w:r>
          <w:r>
            <w:t xml:space="preserve">ix.) of the CUSC states that “The number of demand zones has been determined as 14, corresponding to the 14 GSP groups” with 14.15.38 then stating that “Demand zone boundaries have been fixed and relate to the GSP Groups used for energy market settlement purposes.” The current wording of the CUSC allows for some level of flexibility in terms of how these demand zones can be used for tariff setting purposes. </w:t>
          </w:r>
        </w:p>
        <w:p w14:paraId="09DDCD91" w14:textId="77777777" w:rsidR="002A2F5A" w:rsidRPr="007E4472" w:rsidRDefault="002A2F5A" w:rsidP="002A2F5A">
          <w:pPr>
            <w:jc w:val="both"/>
          </w:pPr>
        </w:p>
        <w:p w14:paraId="1D23F192" w14:textId="77777777" w:rsidR="002A2F5A" w:rsidRDefault="002A2F5A" w:rsidP="002A2F5A">
          <w:pPr>
            <w:spacing w:after="160"/>
            <w:jc w:val="both"/>
          </w:pPr>
          <w:r>
            <w:t xml:space="preserve">At present, the 14 Transmission Network Use of System (TNUoS) demand zones are aligned with the 14 Distribution Network Operator (DNO) demand zones. </w:t>
          </w:r>
          <w:r w:rsidRPr="0085377A">
            <w:t xml:space="preserve">Demand users pay </w:t>
          </w:r>
          <w:r>
            <w:t xml:space="preserve">TNUoS </w:t>
          </w:r>
          <w:r w:rsidRPr="0085377A">
            <w:t>tariffs</w:t>
          </w:r>
          <w:r>
            <w:t xml:space="preserve"> and charges</w:t>
          </w:r>
          <w:r w:rsidRPr="0085377A">
            <w:t xml:space="preserve">, depending on the </w:t>
          </w:r>
          <w:r>
            <w:t xml:space="preserve">demand </w:t>
          </w:r>
          <w:r w:rsidRPr="0085377A">
            <w:t xml:space="preserve">zones they </w:t>
          </w:r>
          <w:r>
            <w:t>fall within. For a</w:t>
          </w:r>
          <w:r w:rsidRPr="0085377A">
            <w:t xml:space="preserve"> distribution-connected user</w:t>
          </w:r>
          <w:r>
            <w:t xml:space="preserve"> the demand zone is determined as the relevant DNO zone where the user is located. </w:t>
          </w:r>
          <w:r w:rsidRPr="0085377A">
            <w:t xml:space="preserve">For a </w:t>
          </w:r>
          <w:r>
            <w:t>transmission</w:t>
          </w:r>
          <w:r w:rsidRPr="0085377A">
            <w:t xml:space="preserve">-connected demand user, </w:t>
          </w:r>
          <w:r>
            <w:t>typically the geographic DNO zone determines that user’s demand</w:t>
          </w:r>
          <w:r w:rsidRPr="0085377A">
            <w:t xml:space="preserve"> zone</w:t>
          </w:r>
          <w:r>
            <w:t xml:space="preserve">. </w:t>
          </w:r>
          <w:r w:rsidRPr="002E4F27">
            <w:rPr>
              <w:bCs/>
            </w:rPr>
            <w:t>However, if the transmission-connected user is connected to a transmission substation which also feeds multiple DNOs via its local GSP (Grid Supply Point), which therefore spans multiple DNO zones, the site is essentially located at the “boundary point” between those DNO areas. Although the current wording within the CUSC does provides a level of flexibility, under these circumstances it is not explicitly clear within the CUSC charging methodologies which demand zone this user should be allocated to.</w:t>
          </w:r>
          <w:r>
            <w:t xml:space="preserve"> </w:t>
          </w:r>
        </w:p>
      </w:sdtContent>
    </w:sdt>
    <w:p w14:paraId="5E0E5CA4" w14:textId="77777777" w:rsidR="00BE213C" w:rsidRDefault="00BE213C" w:rsidP="00BE213C">
      <w:pPr>
        <w:pStyle w:val="Heading2"/>
      </w:pPr>
      <w:bookmarkStart w:id="12" w:name="_Toc138316281"/>
      <w:r>
        <w:t>Why change?</w:t>
      </w:r>
      <w:bookmarkEnd w:id="12"/>
    </w:p>
    <w:p w14:paraId="61441C4E" w14:textId="77777777" w:rsidR="00E61BA1" w:rsidRDefault="00E61BA1" w:rsidP="00E61BA1">
      <w:pPr>
        <w:jc w:val="both"/>
      </w:pPr>
      <w:bookmarkStart w:id="13" w:name="_Toc58837632"/>
      <w:r>
        <w:t>The latest Transmission Entry Capacity (TEC)</w:t>
      </w:r>
      <w:r>
        <w:rPr>
          <w:rStyle w:val="FootnoteReference"/>
        </w:rPr>
        <w:footnoteReference w:id="2"/>
      </w:r>
      <w:r w:rsidDel="006969CE">
        <w:t xml:space="preserve"> </w:t>
      </w:r>
      <w:r>
        <w:t xml:space="preserve">register shows that during the 2022/23 charging year several transmission-connected users (primarily energy storage systems) are expected to connect to the National Electricity Transmission System (NETS) located at a boundary point between multiple DNO areas. At present the CUSC charging methodologies do not clearly set out how the TNUoS demand zone and therefore the TNUoS demand tariffs should be determined for such a connection. </w:t>
      </w:r>
    </w:p>
    <w:p w14:paraId="0CFECFCE" w14:textId="77777777" w:rsidR="00E61BA1" w:rsidRDefault="00E61BA1" w:rsidP="00E61BA1">
      <w:pPr>
        <w:jc w:val="both"/>
      </w:pPr>
    </w:p>
    <w:p w14:paraId="2676C1CB" w14:textId="77777777" w:rsidR="00E61BA1" w:rsidRDefault="00E61BA1" w:rsidP="00E61BA1">
      <w:pPr>
        <w:jc w:val="both"/>
      </w:pPr>
      <w:r>
        <w:t xml:space="preserve">This modification seeks to update Section 14 of the CUSC to provide clarity on how TNUoS demand zones and therefore TNUoS demand tariffs should be determined for those transmission-connected demand users who connect at the boundaries of multiple DNOS. This will allow NGESO to provide clarity on how such connections will be treated and reflect them in the tariff setting and invoicing process and will also provide clarity and aid users in their understanding of network charges. </w:t>
      </w:r>
    </w:p>
    <w:p w14:paraId="1D85CA80" w14:textId="77777777" w:rsidR="00043548" w:rsidRPr="005603D9" w:rsidRDefault="00043548" w:rsidP="00043548">
      <w:pPr>
        <w:pStyle w:val="CA3"/>
      </w:pPr>
      <w:bookmarkStart w:id="14" w:name="_Toc138316282"/>
      <w:r w:rsidRPr="005603D9">
        <w:t xml:space="preserve">What is the </w:t>
      </w:r>
      <w:r w:rsidR="005E3456">
        <w:t>s</w:t>
      </w:r>
      <w:r w:rsidRPr="005603D9">
        <w:t>olution?</w:t>
      </w:r>
      <w:bookmarkEnd w:id="11"/>
      <w:bookmarkEnd w:id="13"/>
      <w:bookmarkEnd w:id="14"/>
    </w:p>
    <w:p w14:paraId="30B6629F" w14:textId="77777777" w:rsidR="00DC39DC" w:rsidRDefault="00DC39DC" w:rsidP="00DC39DC">
      <w:pPr>
        <w:pStyle w:val="Heading2"/>
      </w:pPr>
      <w:bookmarkStart w:id="15" w:name="_Toc138316283"/>
      <w:r>
        <w:t>Proposer’s solution</w:t>
      </w:r>
      <w:bookmarkEnd w:id="15"/>
    </w:p>
    <w:p w14:paraId="6E50A66C" w14:textId="77777777" w:rsidR="00BB0BBA" w:rsidRDefault="00BB0BBA" w:rsidP="00BB0BBA">
      <w:pPr>
        <w:jc w:val="both"/>
        <w:rPr>
          <w:ins w:id="16" w:author="Cahill, Martin" w:date="2023-06-20T07:57:00Z"/>
        </w:rPr>
      </w:pPr>
      <w:ins w:id="17" w:author="Cahill, Martin" w:date="2023-06-20T07:57:00Z">
        <w:r>
          <w:t>It is proposed that where a transmission site has a local GSP which connects to and feeds multiple DNO networks, Demand Tariffs will be derived from the average zonal tariffs from the relevant DNO zones. This applies to both Peak Security and Year Round tariffs.</w:t>
        </w:r>
      </w:ins>
    </w:p>
    <w:p w14:paraId="270D6BFB" w14:textId="77777777" w:rsidR="00BB0BBA" w:rsidRDefault="00BB0BBA" w:rsidP="00BB0BBA">
      <w:pPr>
        <w:jc w:val="both"/>
        <w:rPr>
          <w:ins w:id="18" w:author="Cahill, Martin" w:date="2023-06-20T07:57:00Z"/>
        </w:rPr>
      </w:pPr>
    </w:p>
    <w:p w14:paraId="48F441A4" w14:textId="77777777" w:rsidR="00BB0BBA" w:rsidRDefault="00BB0BBA" w:rsidP="00BB0BBA">
      <w:pPr>
        <w:jc w:val="both"/>
        <w:rPr>
          <w:ins w:id="19" w:author="Cahill, Martin" w:date="2023-06-20T07:57:00Z"/>
        </w:rPr>
      </w:pPr>
      <w:ins w:id="20" w:author="Cahill, Martin" w:date="2023-06-20T07:57:00Z">
        <w:r>
          <w:t xml:space="preserve">This modification initially proposed a methodology which set a “predominant DNO” to calculate tariffs, but the proposer decide to amend their </w:t>
        </w:r>
        <w:r w:rsidRPr="004346F4">
          <w:t>original solution</w:t>
        </w:r>
        <w:r>
          <w:t xml:space="preserve"> to the average methodology.</w:t>
        </w:r>
      </w:ins>
    </w:p>
    <w:p w14:paraId="5D871907" w14:textId="77777777" w:rsidR="00BB0BBA" w:rsidRDefault="00BB0BBA" w:rsidP="00BB0BBA">
      <w:pPr>
        <w:jc w:val="both"/>
        <w:rPr>
          <w:ins w:id="21" w:author="Cahill, Martin" w:date="2023-06-20T07:57:00Z"/>
        </w:rPr>
      </w:pPr>
    </w:p>
    <w:p w14:paraId="22D80354" w14:textId="77777777" w:rsidR="00BB0BBA" w:rsidRDefault="00BB0BBA" w:rsidP="00BB0BBA">
      <w:pPr>
        <w:jc w:val="both"/>
        <w:rPr>
          <w:ins w:id="22" w:author="Cahill, Martin" w:date="2023-06-20T07:57:00Z"/>
        </w:rPr>
      </w:pPr>
      <w:ins w:id="23" w:author="Cahill, Martin" w:date="2023-06-20T07:57:00Z">
        <w:r>
          <w:t xml:space="preserve">TNUoS demand tariffs are calculated by means of a weighted average of all demand sites nodal costs within the same demand zone, using the ‘week 24’ nodal demand MW values </w:t>
        </w:r>
        <w:r>
          <w:lastRenderedPageBreak/>
          <w:t>to determine the weighting. This change proposes that, once these zonal tariffs are known, the tariff for a demand user at a boundary point can be calculated by taking the average of the zonal prices for each DNO which the local GSP connects to and feeds. For example, if demand site C has a local GSP which feeds DNOs A &amp; B:</w:t>
        </w:r>
      </w:ins>
    </w:p>
    <w:p w14:paraId="54046290" w14:textId="77777777" w:rsidR="00BB0BBA" w:rsidRPr="006C3DD7" w:rsidRDefault="00BB0BBA" w:rsidP="00BB0BBA">
      <w:pPr>
        <w:jc w:val="both"/>
        <w:rPr>
          <w:ins w:id="24" w:author="Cahill, Martin" w:date="2023-06-20T07:57:00Z"/>
          <w:i/>
          <w:iCs/>
        </w:rPr>
      </w:pPr>
      <w:ins w:id="25" w:author="Cahill, Martin" w:date="2023-06-20T07:57:00Z">
        <w:r>
          <w:br/>
        </w:r>
        <w:r w:rsidRPr="006C3DD7">
          <w:rPr>
            <w:i/>
            <w:iCs/>
          </w:rPr>
          <w:t>Zonal Peak Security tariff for demand C = average (Zone A Peak Security tariff, Zone B Peak Security tariff)</w:t>
        </w:r>
      </w:ins>
    </w:p>
    <w:p w14:paraId="47461F3B" w14:textId="77777777" w:rsidR="00BB0BBA" w:rsidRDefault="00BB0BBA" w:rsidP="00BB0BBA">
      <w:pPr>
        <w:jc w:val="both"/>
        <w:rPr>
          <w:ins w:id="26" w:author="Cahill, Martin" w:date="2023-06-20T07:57:00Z"/>
        </w:rPr>
      </w:pPr>
    </w:p>
    <w:p w14:paraId="6828EA01" w14:textId="77777777" w:rsidR="00BB0BBA" w:rsidRPr="006C3DD7" w:rsidRDefault="00BB0BBA" w:rsidP="00BB0BBA">
      <w:pPr>
        <w:jc w:val="both"/>
        <w:rPr>
          <w:ins w:id="27" w:author="Cahill, Martin" w:date="2023-06-20T07:57:00Z"/>
          <w:i/>
          <w:iCs/>
        </w:rPr>
      </w:pPr>
      <w:ins w:id="28" w:author="Cahill, Martin" w:date="2023-06-20T07:57:00Z">
        <w:r w:rsidRPr="006C3DD7">
          <w:rPr>
            <w:i/>
            <w:iCs/>
          </w:rPr>
          <w:t>Zonal Year Round tariff for demand C = average (Zone A Year Round tariff, Zone B Year Round tariff)</w:t>
        </w:r>
      </w:ins>
    </w:p>
    <w:p w14:paraId="087CB8F0" w14:textId="60155D05" w:rsidR="00BB0BBA" w:rsidDel="00BB0BBA" w:rsidRDefault="00BB0BBA" w:rsidP="00BB0BBA">
      <w:pPr>
        <w:jc w:val="both"/>
        <w:rPr>
          <w:del w:id="29" w:author="Cahill, Martin" w:date="2023-06-20T07:57:00Z"/>
        </w:rPr>
      </w:pPr>
      <w:del w:id="30" w:author="Cahill, Martin" w:date="2023-06-20T07:57:00Z">
        <w:r w:rsidDel="00BB0BBA">
          <w:delText>It is proposed that where a transmission site has a local GSP which connects to and feeds multiple DNO networks, the DNO with the highest local net demand Mega Watts value at that site (determined by the DNO ‘week 24’ demand forecast data used within the transport model) will be classed as the “predominant DNO”. Subsequently, if a transmission-connected demand user is then connected to this transmission site, it will be assigned (for TNUoS tariff and invoicing purposes) the demand zone associated with the “predominant DNO” at the site. It should be noted that this demand zone may change on an annual basis</w:delText>
        </w:r>
        <w:r w:rsidRPr="005C6D8F" w:rsidDel="00BB0BBA">
          <w:delText xml:space="preserve"> </w:delText>
        </w:r>
        <w:r w:rsidDel="00BB0BBA">
          <w:delText xml:space="preserve">given that the “predominant DNO” is determined by local demand forecast data which may change between charging years. </w:delText>
        </w:r>
      </w:del>
    </w:p>
    <w:p w14:paraId="33CF8463" w14:textId="2E9E84C0" w:rsidR="00BB0BBA" w:rsidDel="00BB0BBA" w:rsidRDefault="00BB0BBA" w:rsidP="00BB0BBA">
      <w:pPr>
        <w:jc w:val="both"/>
        <w:rPr>
          <w:del w:id="31" w:author="Cahill, Martin" w:date="2023-06-20T07:57:00Z"/>
        </w:rPr>
      </w:pPr>
    </w:p>
    <w:p w14:paraId="3B16A275" w14:textId="5AE8AD04" w:rsidR="00BB0BBA" w:rsidDel="00BB0BBA" w:rsidRDefault="00BB0BBA" w:rsidP="00BB0BBA">
      <w:pPr>
        <w:jc w:val="both"/>
        <w:rPr>
          <w:del w:id="32" w:author="Cahill, Martin" w:date="2023-06-20T07:57:00Z"/>
        </w:rPr>
      </w:pPr>
      <w:del w:id="33" w:author="Cahill, Martin" w:date="2023-06-20T07:57:00Z">
        <w:r w:rsidDel="00BB0BBA">
          <w:delText xml:space="preserve">TNUoS locational tariffs are derived using various data sets including the TEC register published by NGESO as well as nodal demand forecast data from the Distribution Network Operators. This data set is known as ‘week 24’ data and is provided by the DNOs and transmission-connected demand users to NGESO, by calendar week 24/28, under an already established process as part of Grid Code requirements. For any site where multiple DNOs connect, the relevant DNOs submit their ‘week 24’ nodal demand forecast, with the combined value then being the total GSP demand at the site. It is proposed that where a transmission site has a local GSP which connects to and feeds multiple DNO networks, those nodal demand MW values within this data are to be used to identify the highest DNO local demand at that site. </w:delText>
        </w:r>
      </w:del>
    </w:p>
    <w:p w14:paraId="6E6329D5" w14:textId="2B426B8A" w:rsidR="00BB0BBA" w:rsidDel="00BB0BBA" w:rsidRDefault="00BB0BBA" w:rsidP="00BB0BBA">
      <w:pPr>
        <w:jc w:val="both"/>
        <w:rPr>
          <w:del w:id="34" w:author="Cahill, Martin" w:date="2023-06-20T07:57:00Z"/>
        </w:rPr>
      </w:pPr>
    </w:p>
    <w:p w14:paraId="6D48CD95" w14:textId="210595CD" w:rsidR="00BB0BBA" w:rsidDel="00BB0BBA" w:rsidRDefault="00BB0BBA" w:rsidP="00BB0BBA">
      <w:pPr>
        <w:jc w:val="both"/>
        <w:rPr>
          <w:del w:id="35" w:author="Cahill, Martin" w:date="2023-06-20T07:57:00Z"/>
        </w:rPr>
      </w:pPr>
      <w:del w:id="36" w:author="Cahill, Martin" w:date="2023-06-20T07:57:00Z">
        <w:r w:rsidDel="00BB0BBA">
          <w:delText>TNUoS demand tariffs are calculated by means of a weighted average of all demand sites nodal costs within the same demand zone, using the ‘week 24’ nodal demand MW values to determine the weighting.  This means that clarifying the use of a “predominant DNO” to determine which zone transmission-connected demand users at boundary points belong to, will ensure that their demand values (in the event that the Generators do indeed take demand at a triad period) can be properly accounted for when calculating and applying zonal tariffs.</w:delText>
        </w:r>
      </w:del>
    </w:p>
    <w:p w14:paraId="1D03BB0D" w14:textId="77777777" w:rsidR="00BB0BBA" w:rsidRDefault="00BB0BBA" w:rsidP="00BB0BBA">
      <w:pPr>
        <w:jc w:val="both"/>
      </w:pPr>
    </w:p>
    <w:p w14:paraId="332BA72F" w14:textId="77777777" w:rsidR="00BB0BBA" w:rsidRDefault="00BB0BBA" w:rsidP="00BB0BBA">
      <w:pPr>
        <w:jc w:val="both"/>
      </w:pPr>
      <w:r>
        <w:t>It should be noted that at the April 2021 Transmission Charging Methodology Forum (TCMF), alternative solutions to the defect detailed within this modification proposal were also discussed with industry stakeholders, for example, aligning the transmission-connected demand user to a demand zone by its geographic DNO location. However, the proposer considers this alternative when assessed against the original solution would not be practical to implement for those connected at a boundary point. The identification of a geographic DNO location for a transmission-connected user may be overly complex as the Transmission Owner (TO) and DNO can have assets at the very same location, and usually share the infrastructure (cable trenches etc). In addition, the geographic boundaries can “flex” over time depending on DNOs transmission-connection/disconnection activities.</w:t>
      </w:r>
    </w:p>
    <w:p w14:paraId="32D2026A" w14:textId="77777777" w:rsidR="00050444" w:rsidRDefault="00050444" w:rsidP="008209DC">
      <w:pPr>
        <w:pStyle w:val="CA3"/>
      </w:pPr>
      <w:bookmarkStart w:id="37" w:name="_Toc138316284"/>
      <w:r>
        <w:lastRenderedPageBreak/>
        <w:t xml:space="preserve">Workgroup </w:t>
      </w:r>
      <w:r w:rsidR="005E3456">
        <w:t>c</w:t>
      </w:r>
      <w:r>
        <w:t>onsiderations</w:t>
      </w:r>
      <w:bookmarkEnd w:id="37"/>
    </w:p>
    <w:p w14:paraId="4BB87DC6" w14:textId="77777777" w:rsidR="00B97677" w:rsidRDefault="00B97677" w:rsidP="00B97677">
      <w:pPr>
        <w:spacing w:line="240" w:lineRule="auto"/>
        <w:jc w:val="both"/>
        <w:textAlignment w:val="baseline"/>
        <w:rPr>
          <w:rFonts w:cs="Arial"/>
        </w:rPr>
      </w:pPr>
      <w:r>
        <w:rPr>
          <w:rFonts w:cs="Arial"/>
        </w:rPr>
        <w:t xml:space="preserve">The Workgroup convened </w:t>
      </w:r>
      <w:r>
        <w:t xml:space="preserve">four times </w:t>
      </w:r>
      <w:r>
        <w:rPr>
          <w:rFonts w:cs="Arial"/>
        </w:rPr>
        <w:t>to discuss the perceived issue, detail the scope of the proposed defect, devise potential solutions, and assess the proposal in terms of the Applicable CUSC Objectives.</w:t>
      </w:r>
    </w:p>
    <w:p w14:paraId="7FBE03BF" w14:textId="77777777" w:rsidR="00B97677" w:rsidRDefault="00B97677" w:rsidP="00B97677">
      <w:pPr>
        <w:spacing w:line="240" w:lineRule="auto"/>
        <w:jc w:val="both"/>
        <w:textAlignment w:val="baseline"/>
        <w:rPr>
          <w:rFonts w:cs="Arial"/>
        </w:rPr>
      </w:pPr>
    </w:p>
    <w:p w14:paraId="37A2A907" w14:textId="77777777" w:rsidR="00B97677" w:rsidRDefault="00B97677" w:rsidP="00B97677">
      <w:pPr>
        <w:spacing w:line="240" w:lineRule="auto"/>
        <w:jc w:val="both"/>
        <w:textAlignment w:val="baseline"/>
        <w:rPr>
          <w:rFonts w:cs="Arial"/>
          <w:b/>
        </w:rPr>
      </w:pPr>
      <w:r>
        <w:rPr>
          <w:rFonts w:cs="Arial"/>
          <w:b/>
        </w:rPr>
        <w:t>Consideration of the proposer’s solution</w:t>
      </w:r>
    </w:p>
    <w:p w14:paraId="763B4815" w14:textId="77777777" w:rsidR="00B97677" w:rsidRDefault="00B97677" w:rsidP="00B97677">
      <w:pPr>
        <w:spacing w:line="240" w:lineRule="auto"/>
        <w:jc w:val="both"/>
        <w:textAlignment w:val="baseline"/>
        <w:rPr>
          <w:rFonts w:cs="Arial"/>
          <w:b/>
        </w:rPr>
      </w:pPr>
    </w:p>
    <w:p w14:paraId="5B4945F6" w14:textId="77777777" w:rsidR="00B97677" w:rsidRDefault="00B97677" w:rsidP="00B97677">
      <w:pPr>
        <w:spacing w:line="240" w:lineRule="auto"/>
        <w:jc w:val="both"/>
        <w:textAlignment w:val="baseline"/>
      </w:pPr>
      <w:r>
        <w:t xml:space="preserve">The Original solution looks to update Section 14 of the CUSC to clarify how TNUoS demand zones and therefore TNUoS demand tariffs and charges should be determined for transmission-connected demand users who connect at the boundaries of multiple DNO areas. </w:t>
      </w:r>
    </w:p>
    <w:p w14:paraId="250DE3C8" w14:textId="77777777" w:rsidR="00B97677" w:rsidRDefault="00B97677" w:rsidP="00B97677">
      <w:pPr>
        <w:spacing w:line="240" w:lineRule="auto"/>
        <w:jc w:val="both"/>
        <w:textAlignment w:val="baseline"/>
        <w:rPr>
          <w:rFonts w:cs="Arial"/>
        </w:rPr>
      </w:pPr>
    </w:p>
    <w:p w14:paraId="20E83B56" w14:textId="77777777" w:rsidR="00B97677" w:rsidRDefault="00B97677" w:rsidP="00B97677">
      <w:pPr>
        <w:spacing w:line="240" w:lineRule="auto"/>
        <w:jc w:val="both"/>
        <w:textAlignment w:val="baseline"/>
      </w:pPr>
      <w:r>
        <w:t>Following Workgroup discussions, the Proposer decided to amend their Original solution.</w:t>
      </w:r>
    </w:p>
    <w:p w14:paraId="01F50586" w14:textId="77777777" w:rsidR="000029E8" w:rsidRDefault="00B97677" w:rsidP="000029E8">
      <w:pPr>
        <w:spacing w:line="240" w:lineRule="auto"/>
        <w:jc w:val="both"/>
        <w:textAlignment w:val="baseline"/>
      </w:pPr>
      <w:r>
        <w:t>At workgroup meeting 1 the</w:t>
      </w:r>
      <w:r w:rsidRPr="000F0EF6">
        <w:t xml:space="preserve"> ESO were asked to consider rather than a predominant DNO methodology (as per the original proposal), </w:t>
      </w:r>
      <w:r>
        <w:t>the</w:t>
      </w:r>
      <w:r w:rsidRPr="000F0EF6">
        <w:t xml:space="preserve"> alternative average methodology is used</w:t>
      </w:r>
      <w:r w:rsidR="000029E8" w:rsidRPr="000F0EF6">
        <w:t>(average of the zonal prices be used for each DNO zone).</w:t>
      </w:r>
      <w:r w:rsidR="000029E8">
        <w:t xml:space="preserve"> The ESO and work group members agreed that this was a more effective solution. The average methodology solution, however, relies on the ESO’s new billing system going live. Therefore, the proposed implementation date has been moved to April 2024, to allow for changes being implemented into the new billing system. </w:t>
      </w:r>
      <w:r w:rsidR="000029E8" w:rsidDel="00A23754">
        <w:t xml:space="preserve"> </w:t>
      </w:r>
    </w:p>
    <w:p w14:paraId="2FE19316" w14:textId="77777777" w:rsidR="000029E8" w:rsidRDefault="000029E8" w:rsidP="000029E8">
      <w:pPr>
        <w:spacing w:line="240" w:lineRule="auto"/>
        <w:jc w:val="both"/>
        <w:textAlignment w:val="baseline"/>
        <w:rPr>
          <w:rFonts w:cs="Arial"/>
        </w:rPr>
      </w:pPr>
    </w:p>
    <w:p w14:paraId="7BD48FAD" w14:textId="77777777" w:rsidR="000029E8" w:rsidRDefault="000029E8" w:rsidP="000029E8">
      <w:pPr>
        <w:spacing w:line="240" w:lineRule="auto"/>
        <w:jc w:val="both"/>
        <w:textAlignment w:val="baseline"/>
        <w:rPr>
          <w:rFonts w:cs="Arial"/>
          <w:b/>
        </w:rPr>
      </w:pPr>
      <w:r>
        <w:rPr>
          <w:rFonts w:cs="Arial"/>
          <w:b/>
        </w:rPr>
        <w:t>Consideration of other options</w:t>
      </w:r>
    </w:p>
    <w:p w14:paraId="2498EB24" w14:textId="77777777" w:rsidR="000029E8" w:rsidRDefault="000029E8" w:rsidP="000029E8">
      <w:pPr>
        <w:spacing w:line="240" w:lineRule="auto"/>
        <w:jc w:val="both"/>
        <w:textAlignment w:val="baseline"/>
        <w:rPr>
          <w:rFonts w:cs="Arial"/>
          <w:b/>
        </w:rPr>
      </w:pPr>
    </w:p>
    <w:p w14:paraId="19819155" w14:textId="77777777" w:rsidR="000029E8" w:rsidRDefault="000029E8" w:rsidP="000029E8">
      <w:pPr>
        <w:spacing w:line="240" w:lineRule="auto"/>
        <w:jc w:val="both"/>
        <w:textAlignment w:val="baseline"/>
        <w:rPr>
          <w:rFonts w:cs="Arial"/>
          <w:b/>
          <w:u w:val="single"/>
        </w:rPr>
      </w:pPr>
      <w:r w:rsidRPr="00644034">
        <w:rPr>
          <w:rFonts w:cs="Arial"/>
          <w:b/>
          <w:u w:val="single"/>
        </w:rPr>
        <w:t xml:space="preserve">Demand Zones and GSP </w:t>
      </w:r>
    </w:p>
    <w:p w14:paraId="1AB127C6" w14:textId="77777777" w:rsidR="000029E8" w:rsidRDefault="000029E8" w:rsidP="000029E8">
      <w:pPr>
        <w:spacing w:line="240" w:lineRule="auto"/>
        <w:jc w:val="both"/>
        <w:textAlignment w:val="baseline"/>
        <w:rPr>
          <w:rFonts w:cs="Arial"/>
          <w:b/>
          <w:u w:val="single"/>
        </w:rPr>
      </w:pPr>
    </w:p>
    <w:p w14:paraId="194F8BC2" w14:textId="77777777" w:rsidR="000029E8" w:rsidRPr="00502173" w:rsidRDefault="000029E8" w:rsidP="000029E8">
      <w:pPr>
        <w:spacing w:line="240" w:lineRule="auto"/>
        <w:jc w:val="both"/>
        <w:textAlignment w:val="baseline"/>
        <w:rPr>
          <w:rFonts w:cs="Arial"/>
          <w:bCs/>
        </w:rPr>
      </w:pPr>
      <w:r>
        <w:rPr>
          <w:rFonts w:cs="Arial"/>
          <w:bCs/>
        </w:rPr>
        <w:t xml:space="preserve">A </w:t>
      </w:r>
      <w:r w:rsidRPr="00502173">
        <w:rPr>
          <w:rFonts w:cs="Arial"/>
          <w:bCs/>
        </w:rPr>
        <w:t xml:space="preserve">Workgroup </w:t>
      </w:r>
      <w:r>
        <w:rPr>
          <w:rFonts w:cs="Arial"/>
          <w:bCs/>
        </w:rPr>
        <w:t xml:space="preserve">member questioned what the current process is when there is a GSP (Grid Supply Point) in one area but supports demand from neighbouring areas which could be a different DNO area, would the demand tariffs be based on where the GSP is physically located or elsewhere. The ESO representative stated that these will be treated as the “boundary”, </w:t>
      </w:r>
      <w:r w:rsidRPr="5818327D">
        <w:rPr>
          <w:rFonts w:cs="Arial"/>
        </w:rPr>
        <w:t>and</w:t>
      </w:r>
      <w:r>
        <w:rPr>
          <w:rFonts w:cs="Arial"/>
          <w:bCs/>
        </w:rPr>
        <w:t xml:space="preserve"> ESO have published a guidance note which outlines this process</w:t>
      </w:r>
      <w:r>
        <w:rPr>
          <w:rStyle w:val="FootnoteReference"/>
          <w:rFonts w:cs="Arial"/>
          <w:bCs/>
        </w:rPr>
        <w:footnoteReference w:id="3"/>
      </w:r>
      <w:r>
        <w:rPr>
          <w:rFonts w:cs="Arial"/>
          <w:bCs/>
        </w:rPr>
        <w:t xml:space="preserve">. </w:t>
      </w:r>
    </w:p>
    <w:p w14:paraId="2954400E" w14:textId="1BB14721" w:rsidR="006A46D4" w:rsidRDefault="006A46D4" w:rsidP="00B97677"/>
    <w:p w14:paraId="3C64799C" w14:textId="77777777" w:rsidR="00870D18" w:rsidRDefault="00870D18" w:rsidP="00870D18">
      <w:pPr>
        <w:spacing w:line="240" w:lineRule="auto"/>
        <w:jc w:val="both"/>
        <w:textAlignment w:val="baseline"/>
      </w:pPr>
      <w:r>
        <w:t xml:space="preserve">The ESO representative advised that demand zones are designed to align with GSP groups so the demand zone can be easily located. They explained that this information is included in the TNUoS (DCLF-ICRP) model, however clarified the following for the Workgroup: </w:t>
      </w:r>
    </w:p>
    <w:p w14:paraId="759A3C05" w14:textId="77777777" w:rsidR="00870D18" w:rsidRDefault="00870D18" w:rsidP="00870D18">
      <w:pPr>
        <w:rPr>
          <w:rFonts w:cstheme="minorHAnsi"/>
          <w:b/>
          <w:bCs/>
          <w:color w:val="242424"/>
          <w:u w:val="single"/>
          <w:shd w:val="clear" w:color="auto" w:fill="FFFFFF"/>
        </w:rPr>
      </w:pPr>
    </w:p>
    <w:p w14:paraId="38FD90AA" w14:textId="77777777" w:rsidR="00870D18" w:rsidRPr="00870D18" w:rsidRDefault="00870D18" w:rsidP="00870D18">
      <w:pPr>
        <w:spacing w:line="240" w:lineRule="auto"/>
        <w:jc w:val="both"/>
        <w:rPr>
          <w:rFonts w:cs="Arial"/>
          <w:b/>
          <w:u w:val="single"/>
        </w:rPr>
      </w:pPr>
      <w:r w:rsidRPr="00870D18">
        <w:rPr>
          <w:rFonts w:cs="Arial"/>
          <w:b/>
          <w:u w:val="single"/>
        </w:rPr>
        <w:t xml:space="preserve">How are demand zones selected </w:t>
      </w:r>
    </w:p>
    <w:p w14:paraId="72A3A58B" w14:textId="77777777" w:rsidR="00870D18" w:rsidRPr="00D42E73" w:rsidRDefault="00870D18" w:rsidP="00870D18">
      <w:pPr>
        <w:spacing w:line="240" w:lineRule="auto"/>
        <w:jc w:val="both"/>
        <w:rPr>
          <w:rFonts w:cs="Arial"/>
        </w:rPr>
      </w:pPr>
      <w:r w:rsidRPr="00D42E73">
        <w:rPr>
          <w:rFonts w:cs="Arial"/>
        </w:rPr>
        <w:t>Demand zones are aligned with GSP groups (DNO zones). If a DNO chose to connect to a GSP which already feed another DNO, this site will become part of the “boundary” between the two DNO zones. In the TNUoS model there is a “transport” tab, where all the transmission nodes are listed. Each node contains a site code so people can easily recognise which transmission site the node represents. The full list of site codes, and the transmission sites associated with the site codes, can be found in ESO’s ETYS (appendix B). Each node is associated with a demand zone (numbering from 1 to 14), showing which DNO zone the site falls into.</w:t>
      </w:r>
    </w:p>
    <w:p w14:paraId="0B12B2E5" w14:textId="77777777" w:rsidR="00870D18" w:rsidRPr="00D42E73" w:rsidRDefault="00870D18" w:rsidP="00870D18">
      <w:pPr>
        <w:pStyle w:val="ListParagraph"/>
        <w:spacing w:before="0" w:after="0" w:line="240" w:lineRule="auto"/>
        <w:ind w:left="780"/>
        <w:jc w:val="both"/>
        <w:rPr>
          <w:rFonts w:cs="Arial"/>
          <w:highlight w:val="yellow"/>
        </w:rPr>
      </w:pPr>
    </w:p>
    <w:p w14:paraId="6765B628" w14:textId="77777777" w:rsidR="00870D18" w:rsidRPr="00870D18" w:rsidRDefault="00870D18" w:rsidP="00870D18">
      <w:pPr>
        <w:spacing w:line="240" w:lineRule="auto"/>
        <w:jc w:val="both"/>
        <w:rPr>
          <w:rFonts w:cs="Arial"/>
          <w:b/>
          <w:bCs/>
          <w:u w:val="single"/>
        </w:rPr>
      </w:pPr>
      <w:r w:rsidRPr="00870D18">
        <w:rPr>
          <w:rFonts w:cs="Arial"/>
          <w:b/>
          <w:bCs/>
          <w:u w:val="single"/>
        </w:rPr>
        <w:t>Allocation and how they will be split</w:t>
      </w:r>
    </w:p>
    <w:p w14:paraId="440A1ADC" w14:textId="77777777" w:rsidR="00870D18" w:rsidRPr="00D42E73" w:rsidRDefault="00870D18" w:rsidP="00870D18">
      <w:pPr>
        <w:spacing w:line="240" w:lineRule="auto"/>
        <w:jc w:val="both"/>
        <w:rPr>
          <w:rFonts w:cs="Arial"/>
        </w:rPr>
      </w:pPr>
      <w:r w:rsidRPr="00D42E73">
        <w:rPr>
          <w:rFonts w:cs="Arial"/>
        </w:rPr>
        <w:t xml:space="preserve">A Workgroup member asked whether those “boundary” sites are known to users. The ESO representative explains that within the TNUoS model, those “boundary” sites can be recognised by their node names, which contain an underscore symbol (“_” followed by three letters.   </w:t>
      </w:r>
    </w:p>
    <w:p w14:paraId="52B54D33" w14:textId="77777777" w:rsidR="00870D18" w:rsidRPr="00BF379B" w:rsidRDefault="00870D18" w:rsidP="00870D18">
      <w:pPr>
        <w:rPr>
          <w:rFonts w:cstheme="minorHAnsi"/>
          <w:b/>
          <w:bCs/>
          <w:color w:val="242424"/>
          <w:u w:val="single"/>
          <w:shd w:val="clear" w:color="auto" w:fill="FFFFFF"/>
        </w:rPr>
      </w:pPr>
    </w:p>
    <w:p w14:paraId="105F9138" w14:textId="77777777" w:rsidR="00870D18" w:rsidRDefault="00870D18" w:rsidP="00870D18">
      <w:pPr>
        <w:spacing w:line="240" w:lineRule="auto"/>
        <w:jc w:val="both"/>
        <w:textAlignment w:val="baseline"/>
        <w:rPr>
          <w:rFonts w:cs="Arial"/>
          <w:b/>
          <w:bCs/>
          <w:u w:val="single"/>
        </w:rPr>
      </w:pPr>
      <w:r w:rsidRPr="00E03DC4">
        <w:rPr>
          <w:rFonts w:cs="Arial"/>
          <w:b/>
          <w:bCs/>
          <w:u w:val="single"/>
        </w:rPr>
        <w:t>Fixing the methodology for price control period</w:t>
      </w:r>
      <w:r>
        <w:rPr>
          <w:rFonts w:cs="Arial"/>
          <w:b/>
          <w:bCs/>
          <w:u w:val="single"/>
        </w:rPr>
        <w:t xml:space="preserve"> </w:t>
      </w:r>
    </w:p>
    <w:p w14:paraId="3D52D634" w14:textId="77777777" w:rsidR="00870D18" w:rsidRDefault="00870D18" w:rsidP="00870D18">
      <w:pPr>
        <w:spacing w:line="240" w:lineRule="auto"/>
        <w:jc w:val="both"/>
        <w:textAlignment w:val="baseline"/>
        <w:rPr>
          <w:rFonts w:cs="Arial"/>
          <w:b/>
          <w:bCs/>
          <w:u w:val="single"/>
        </w:rPr>
      </w:pPr>
    </w:p>
    <w:p w14:paraId="2DF05FF5" w14:textId="77777777" w:rsidR="00870D18" w:rsidRPr="00C250DC" w:rsidRDefault="00870D18" w:rsidP="00870D18">
      <w:pPr>
        <w:spacing w:line="240" w:lineRule="auto"/>
        <w:jc w:val="both"/>
        <w:textAlignment w:val="baseline"/>
        <w:rPr>
          <w:rFonts w:cs="Arial"/>
        </w:rPr>
      </w:pPr>
      <w:r w:rsidRPr="00C250DC">
        <w:rPr>
          <w:rFonts w:cs="Arial"/>
        </w:rPr>
        <w:t>The original solution requires allocating the transmission-connected demand to the “predominant DNO zone”. For tariff stability, it is suggested by some workgroup members that if this solution is taken forward, the “predominant DNO zone” should be fixed for the duration of each price control period, instead of potential “flipping” between charging years.</w:t>
      </w:r>
    </w:p>
    <w:p w14:paraId="799E1663" w14:textId="77777777" w:rsidR="00870D18" w:rsidRDefault="00870D18" w:rsidP="00870D18">
      <w:pPr>
        <w:spacing w:line="240" w:lineRule="auto"/>
        <w:jc w:val="both"/>
        <w:textAlignment w:val="baseline"/>
        <w:rPr>
          <w:rFonts w:cs="Arial"/>
          <w:b/>
          <w:bCs/>
        </w:rPr>
      </w:pPr>
    </w:p>
    <w:p w14:paraId="40CDD2BE" w14:textId="77777777" w:rsidR="00870D18" w:rsidRDefault="00870D18" w:rsidP="00870D18">
      <w:pPr>
        <w:spacing w:line="240" w:lineRule="auto"/>
        <w:jc w:val="both"/>
        <w:textAlignment w:val="baseline"/>
        <w:rPr>
          <w:b/>
          <w:bCs/>
          <w:szCs w:val="24"/>
          <w:u w:val="single"/>
        </w:rPr>
      </w:pPr>
      <w:r w:rsidRPr="00E03DC4">
        <w:rPr>
          <w:b/>
          <w:bCs/>
          <w:szCs w:val="24"/>
          <w:u w:val="single"/>
        </w:rPr>
        <w:t>Zonal prices for each DNO zone</w:t>
      </w:r>
    </w:p>
    <w:p w14:paraId="331AA9C0" w14:textId="77777777" w:rsidR="00870D18" w:rsidRDefault="00870D18" w:rsidP="00870D18">
      <w:pPr>
        <w:spacing w:line="240" w:lineRule="auto"/>
        <w:jc w:val="both"/>
        <w:textAlignment w:val="baseline"/>
        <w:rPr>
          <w:b/>
          <w:bCs/>
          <w:szCs w:val="24"/>
          <w:u w:val="single"/>
        </w:rPr>
      </w:pPr>
    </w:p>
    <w:p w14:paraId="20EF05B7" w14:textId="77777777" w:rsidR="00870D18" w:rsidRDefault="00870D18" w:rsidP="00870D18">
      <w:pPr>
        <w:spacing w:line="240" w:lineRule="auto"/>
        <w:jc w:val="both"/>
        <w:textAlignment w:val="baseline"/>
        <w:rPr>
          <w:b/>
          <w:bCs/>
          <w:szCs w:val="24"/>
          <w:u w:val="single"/>
        </w:rPr>
      </w:pPr>
      <w:r>
        <w:rPr>
          <w:rFonts w:cs="Arial"/>
        </w:rPr>
        <w:t xml:space="preserve">The Proposer was asked by the Workgroup to consider, </w:t>
      </w:r>
      <w:r w:rsidRPr="00AD380F">
        <w:rPr>
          <w:rFonts w:cs="Arial"/>
        </w:rPr>
        <w:t>rather than a predominant DNO methodology</w:t>
      </w:r>
      <w:r>
        <w:rPr>
          <w:rFonts w:cs="Arial"/>
        </w:rPr>
        <w:t xml:space="preserve">, </w:t>
      </w:r>
      <w:r w:rsidRPr="00AD380F">
        <w:rPr>
          <w:rFonts w:cs="Arial"/>
        </w:rPr>
        <w:t>the alternative average methodology is used (average of the zonal prices be used for each DNO zone</w:t>
      </w:r>
      <w:r>
        <w:rPr>
          <w:rFonts w:cs="Arial"/>
        </w:rPr>
        <w:t xml:space="preserve">). The Proposer stated that they have reviewed the feasibility of this option and amended their Original solution to adopt this methodology. </w:t>
      </w:r>
    </w:p>
    <w:p w14:paraId="6799BB5B" w14:textId="0FB57D82" w:rsidR="00B97677" w:rsidRDefault="00B97677" w:rsidP="00B97677"/>
    <w:p w14:paraId="7D3038A5" w14:textId="77777777" w:rsidR="003116A6" w:rsidRDefault="003116A6" w:rsidP="003116A6">
      <w:pPr>
        <w:spacing w:line="240" w:lineRule="auto"/>
        <w:jc w:val="both"/>
        <w:textAlignment w:val="baseline"/>
        <w:rPr>
          <w:b/>
          <w:bCs/>
          <w:szCs w:val="24"/>
          <w:u w:val="single"/>
        </w:rPr>
      </w:pPr>
      <w:r w:rsidRPr="00BD2310">
        <w:rPr>
          <w:b/>
          <w:bCs/>
          <w:szCs w:val="24"/>
          <w:u w:val="single"/>
        </w:rPr>
        <w:t xml:space="preserve">Legal implications of non-geographic charging </w:t>
      </w:r>
    </w:p>
    <w:p w14:paraId="3DF9FCDD" w14:textId="77777777" w:rsidR="003116A6" w:rsidRPr="00BD2310" w:rsidRDefault="003116A6" w:rsidP="003116A6">
      <w:pPr>
        <w:spacing w:line="240" w:lineRule="auto"/>
        <w:jc w:val="both"/>
        <w:textAlignment w:val="baseline"/>
        <w:rPr>
          <w:b/>
          <w:bCs/>
          <w:szCs w:val="24"/>
          <w:u w:val="single"/>
        </w:rPr>
      </w:pPr>
    </w:p>
    <w:p w14:paraId="3A668BEB" w14:textId="77777777" w:rsidR="003116A6" w:rsidRDefault="003116A6" w:rsidP="003116A6">
      <w:pPr>
        <w:autoSpaceDE w:val="0"/>
        <w:autoSpaceDN w:val="0"/>
        <w:adjustRightInd w:val="0"/>
        <w:spacing w:line="240" w:lineRule="auto"/>
        <w:jc w:val="both"/>
        <w:rPr>
          <w:rFonts w:cs="Arial"/>
        </w:rPr>
      </w:pPr>
      <w:r w:rsidRPr="009F35F1">
        <w:rPr>
          <w:rFonts w:cs="Arial"/>
        </w:rPr>
        <w:t xml:space="preserve">The </w:t>
      </w:r>
      <w:r>
        <w:rPr>
          <w:rFonts w:cs="Arial"/>
        </w:rPr>
        <w:t>P</w:t>
      </w:r>
      <w:r w:rsidRPr="009F35F1">
        <w:rPr>
          <w:rFonts w:cs="Arial"/>
        </w:rPr>
        <w:t xml:space="preserve">roposer advised the Workgroup that by proceeding with the </w:t>
      </w:r>
      <w:r>
        <w:rPr>
          <w:rFonts w:cs="Arial"/>
        </w:rPr>
        <w:t>O</w:t>
      </w:r>
      <w:r w:rsidRPr="009F35F1">
        <w:rPr>
          <w:rFonts w:cs="Arial"/>
        </w:rPr>
        <w:t xml:space="preserve">riginal approach or by the revised average methodology, there are no major legal implications from a non-geographic charging perspective. </w:t>
      </w:r>
    </w:p>
    <w:p w14:paraId="0B1283DA" w14:textId="77777777" w:rsidR="003116A6" w:rsidRPr="009F35F1" w:rsidRDefault="003116A6" w:rsidP="003116A6">
      <w:pPr>
        <w:autoSpaceDE w:val="0"/>
        <w:autoSpaceDN w:val="0"/>
        <w:adjustRightInd w:val="0"/>
        <w:spacing w:line="240" w:lineRule="auto"/>
        <w:jc w:val="both"/>
        <w:rPr>
          <w:rFonts w:cs="Arial"/>
        </w:rPr>
      </w:pPr>
    </w:p>
    <w:p w14:paraId="6058EEA0" w14:textId="77777777" w:rsidR="003116A6" w:rsidRDefault="003116A6" w:rsidP="003116A6">
      <w:pPr>
        <w:autoSpaceDE w:val="0"/>
        <w:autoSpaceDN w:val="0"/>
        <w:adjustRightInd w:val="0"/>
        <w:spacing w:line="240" w:lineRule="auto"/>
        <w:jc w:val="both"/>
        <w:rPr>
          <w:rFonts w:cs="Arial"/>
        </w:rPr>
      </w:pPr>
      <w:r w:rsidRPr="009F35F1">
        <w:rPr>
          <w:rFonts w:cs="Arial"/>
        </w:rPr>
        <w:t xml:space="preserve">A Workgroup member questioned if the England / Scotland and Scotland / Scotland border had been taken into consideration from a legal perspective. The Proposer confirmed that this has been considered and the following guidance would apply: </w:t>
      </w:r>
    </w:p>
    <w:p w14:paraId="4EC76550" w14:textId="77777777" w:rsidR="003116A6" w:rsidRPr="009F35F1" w:rsidRDefault="003116A6" w:rsidP="003116A6">
      <w:pPr>
        <w:autoSpaceDE w:val="0"/>
        <w:autoSpaceDN w:val="0"/>
        <w:adjustRightInd w:val="0"/>
        <w:spacing w:line="240" w:lineRule="auto"/>
        <w:rPr>
          <w:rFonts w:cs="Arial"/>
        </w:rPr>
      </w:pPr>
    </w:p>
    <w:p w14:paraId="52868B33" w14:textId="77777777" w:rsidR="003116A6" w:rsidRPr="009F35F1" w:rsidRDefault="003116A6" w:rsidP="003116A6">
      <w:pPr>
        <w:autoSpaceDE w:val="0"/>
        <w:autoSpaceDN w:val="0"/>
        <w:adjustRightInd w:val="0"/>
        <w:spacing w:after="35" w:line="240" w:lineRule="auto"/>
        <w:jc w:val="both"/>
        <w:rPr>
          <w:rFonts w:cs="Arial"/>
        </w:rPr>
      </w:pPr>
      <w:r w:rsidRPr="009F35F1">
        <w:rPr>
          <w:rFonts w:cs="Arial"/>
        </w:rPr>
        <w:t xml:space="preserve">• The approach taken must demonstrate the treatment of all demand under broadly similar considerations </w:t>
      </w:r>
    </w:p>
    <w:p w14:paraId="0E96F4E7" w14:textId="77777777" w:rsidR="003116A6" w:rsidRPr="009F35F1" w:rsidRDefault="003116A6" w:rsidP="003116A6">
      <w:pPr>
        <w:autoSpaceDE w:val="0"/>
        <w:autoSpaceDN w:val="0"/>
        <w:adjustRightInd w:val="0"/>
        <w:spacing w:line="240" w:lineRule="auto"/>
        <w:jc w:val="both"/>
        <w:rPr>
          <w:rFonts w:cs="Arial"/>
        </w:rPr>
      </w:pPr>
      <w:r w:rsidRPr="009F35F1">
        <w:rPr>
          <w:rFonts w:cs="Arial"/>
        </w:rPr>
        <w:t xml:space="preserve">• Justification - Under the circumstances of connection to more than one DNO, is to be treated in this slightly different way. </w:t>
      </w:r>
    </w:p>
    <w:p w14:paraId="503DFF6F" w14:textId="77777777" w:rsidR="003116A6" w:rsidRPr="00BD2310" w:rsidRDefault="003116A6" w:rsidP="003116A6">
      <w:pPr>
        <w:autoSpaceDE w:val="0"/>
        <w:autoSpaceDN w:val="0"/>
        <w:adjustRightInd w:val="0"/>
        <w:spacing w:line="240" w:lineRule="auto"/>
        <w:rPr>
          <w:rFonts w:ascii="Arial" w:hAnsi="Arial" w:cs="Arial"/>
          <w:color w:val="000000"/>
          <w:sz w:val="23"/>
          <w:szCs w:val="23"/>
        </w:rPr>
      </w:pPr>
    </w:p>
    <w:p w14:paraId="757D2408" w14:textId="77777777" w:rsidR="003116A6" w:rsidRDefault="003116A6" w:rsidP="003116A6">
      <w:pPr>
        <w:spacing w:line="240" w:lineRule="auto"/>
        <w:jc w:val="both"/>
        <w:textAlignment w:val="baseline"/>
        <w:rPr>
          <w:b/>
          <w:bCs/>
          <w:szCs w:val="24"/>
          <w:u w:val="single"/>
        </w:rPr>
      </w:pPr>
      <w:r w:rsidRPr="00BD2310">
        <w:rPr>
          <w:b/>
          <w:bCs/>
          <w:szCs w:val="24"/>
          <w:u w:val="single"/>
        </w:rPr>
        <w:t xml:space="preserve">How the methodology would work with different Charging sites </w:t>
      </w:r>
    </w:p>
    <w:p w14:paraId="5CDC3786" w14:textId="77777777" w:rsidR="003116A6" w:rsidRPr="00BD2310" w:rsidRDefault="003116A6" w:rsidP="003116A6">
      <w:pPr>
        <w:spacing w:line="240" w:lineRule="auto"/>
        <w:jc w:val="both"/>
        <w:textAlignment w:val="baseline"/>
        <w:rPr>
          <w:b/>
          <w:bCs/>
          <w:szCs w:val="24"/>
          <w:u w:val="single"/>
        </w:rPr>
      </w:pPr>
    </w:p>
    <w:p w14:paraId="074AE9D2" w14:textId="77777777" w:rsidR="003116A6" w:rsidRDefault="003116A6" w:rsidP="003116A6">
      <w:pPr>
        <w:autoSpaceDE w:val="0"/>
        <w:autoSpaceDN w:val="0"/>
        <w:adjustRightInd w:val="0"/>
        <w:spacing w:line="240" w:lineRule="auto"/>
        <w:rPr>
          <w:rFonts w:cs="Arial"/>
        </w:rPr>
      </w:pPr>
      <w:r w:rsidRPr="009A36F8">
        <w:rPr>
          <w:rFonts w:cs="Arial"/>
        </w:rPr>
        <w:t xml:space="preserve">If a transmission-connected demand user is connected at a “boundary” site, under the proposed average methodology, it is suggested that: </w:t>
      </w:r>
    </w:p>
    <w:p w14:paraId="5FF8E478" w14:textId="77777777" w:rsidR="003116A6" w:rsidRDefault="003116A6" w:rsidP="003116A6">
      <w:pPr>
        <w:autoSpaceDE w:val="0"/>
        <w:autoSpaceDN w:val="0"/>
        <w:adjustRightInd w:val="0"/>
        <w:spacing w:after="20" w:line="240" w:lineRule="auto"/>
        <w:ind w:left="567" w:hanging="283"/>
        <w:rPr>
          <w:rFonts w:cs="Arial"/>
        </w:rPr>
      </w:pPr>
    </w:p>
    <w:p w14:paraId="6A61BEDC" w14:textId="77777777" w:rsidR="003116A6" w:rsidRPr="009A36F8" w:rsidRDefault="003116A6" w:rsidP="003116A6">
      <w:pPr>
        <w:autoSpaceDE w:val="0"/>
        <w:autoSpaceDN w:val="0"/>
        <w:adjustRightInd w:val="0"/>
        <w:spacing w:after="20" w:line="240" w:lineRule="auto"/>
        <w:ind w:left="567" w:hanging="283"/>
        <w:rPr>
          <w:rFonts w:cs="Arial"/>
        </w:rPr>
      </w:pPr>
      <w:r w:rsidRPr="009A36F8">
        <w:rPr>
          <w:rFonts w:cs="Arial"/>
        </w:rPr>
        <w:t xml:space="preserve">1. For the purpose of calculating locational tariffs (using the TNUoS Transport model), the nodal demand associated with the transmission-connected user at this site, is “split” into multiple nodal demand each associated with a relevant GSP zone at the site; and </w:t>
      </w:r>
    </w:p>
    <w:p w14:paraId="42E3F402" w14:textId="77777777" w:rsidR="003116A6" w:rsidRPr="009A36F8" w:rsidRDefault="003116A6" w:rsidP="003116A6">
      <w:pPr>
        <w:autoSpaceDE w:val="0"/>
        <w:autoSpaceDN w:val="0"/>
        <w:adjustRightInd w:val="0"/>
        <w:spacing w:after="20" w:line="240" w:lineRule="auto"/>
        <w:ind w:left="567" w:hanging="283"/>
        <w:rPr>
          <w:rFonts w:cs="Arial"/>
        </w:rPr>
      </w:pPr>
      <w:r w:rsidRPr="009A36F8">
        <w:rPr>
          <w:rFonts w:cs="Arial"/>
        </w:rPr>
        <w:t xml:space="preserve">2. For the purpose of calculating this demand user’s TNUoS liability, its triad demand is assigned evenly to relevant demand charging bases (in MW), and each is associated with the relevant zonal tariff. Where an IDNO is the transmission-connected demand user, any associated EET volumes (in MW), are also assigned evenly in the same manner. After splitting the volumes in MW and calculating the charges separately, the £ charges are added together to obtain the total liability regarding demand locational tariffs. </w:t>
      </w:r>
    </w:p>
    <w:p w14:paraId="3E14D4C2" w14:textId="77777777" w:rsidR="003116A6" w:rsidRPr="009A36F8" w:rsidRDefault="003116A6" w:rsidP="003116A6">
      <w:pPr>
        <w:autoSpaceDE w:val="0"/>
        <w:autoSpaceDN w:val="0"/>
        <w:adjustRightInd w:val="0"/>
        <w:spacing w:line="240" w:lineRule="auto"/>
        <w:ind w:left="567" w:hanging="283"/>
        <w:rPr>
          <w:rFonts w:cs="Arial"/>
        </w:rPr>
      </w:pPr>
      <w:r w:rsidRPr="009A36F8">
        <w:rPr>
          <w:rFonts w:cs="Arial"/>
        </w:rPr>
        <w:t xml:space="preserve">3. The TDR charge is not affected by this modification. </w:t>
      </w:r>
    </w:p>
    <w:p w14:paraId="4032DCC2" w14:textId="77777777" w:rsidR="003116A6" w:rsidRPr="00BD2310" w:rsidRDefault="003116A6" w:rsidP="003116A6">
      <w:pPr>
        <w:autoSpaceDE w:val="0"/>
        <w:autoSpaceDN w:val="0"/>
        <w:adjustRightInd w:val="0"/>
        <w:spacing w:line="240" w:lineRule="auto"/>
        <w:rPr>
          <w:rFonts w:ascii="Arial" w:hAnsi="Arial" w:cs="Arial"/>
          <w:color w:val="000000"/>
          <w:sz w:val="23"/>
          <w:szCs w:val="23"/>
        </w:rPr>
      </w:pPr>
    </w:p>
    <w:p w14:paraId="7A4BE6D9" w14:textId="77777777" w:rsidR="003116A6" w:rsidRDefault="003116A6" w:rsidP="003116A6">
      <w:pPr>
        <w:spacing w:line="240" w:lineRule="auto"/>
        <w:jc w:val="both"/>
        <w:textAlignment w:val="baseline"/>
        <w:rPr>
          <w:b/>
          <w:bCs/>
          <w:szCs w:val="24"/>
          <w:u w:val="single"/>
        </w:rPr>
      </w:pPr>
      <w:r w:rsidRPr="00BD2310">
        <w:rPr>
          <w:b/>
          <w:bCs/>
          <w:szCs w:val="24"/>
          <w:u w:val="single"/>
        </w:rPr>
        <w:t xml:space="preserve">Inclusion of IDNO’s </w:t>
      </w:r>
    </w:p>
    <w:p w14:paraId="4CE41402" w14:textId="77777777" w:rsidR="003116A6" w:rsidRPr="00BD2310" w:rsidRDefault="003116A6" w:rsidP="003116A6">
      <w:pPr>
        <w:spacing w:line="240" w:lineRule="auto"/>
        <w:jc w:val="both"/>
        <w:textAlignment w:val="baseline"/>
        <w:rPr>
          <w:b/>
          <w:bCs/>
          <w:szCs w:val="24"/>
          <w:u w:val="single"/>
        </w:rPr>
      </w:pPr>
    </w:p>
    <w:p w14:paraId="64E07042" w14:textId="77777777" w:rsidR="003116A6" w:rsidRPr="00BC041B" w:rsidRDefault="003116A6" w:rsidP="003116A6">
      <w:pPr>
        <w:autoSpaceDE w:val="0"/>
        <w:autoSpaceDN w:val="0"/>
        <w:adjustRightInd w:val="0"/>
        <w:spacing w:line="240" w:lineRule="auto"/>
        <w:jc w:val="both"/>
        <w:rPr>
          <w:rFonts w:cs="Arial"/>
        </w:rPr>
      </w:pPr>
      <w:r w:rsidRPr="00BC041B">
        <w:rPr>
          <w:rFonts w:cs="Arial"/>
        </w:rPr>
        <w:t xml:space="preserve">The Proposer suggested that IDNOs should also be included at connecting at the ‘boundary’ sites under this modification. Workgroup members agreed that IDNOs should be included as they will have connection agreements with the TO and are also transmission-connected. </w:t>
      </w:r>
    </w:p>
    <w:p w14:paraId="113F8486" w14:textId="77777777" w:rsidR="003116A6" w:rsidRPr="00BD2310" w:rsidRDefault="003116A6" w:rsidP="003116A6">
      <w:pPr>
        <w:autoSpaceDE w:val="0"/>
        <w:autoSpaceDN w:val="0"/>
        <w:adjustRightInd w:val="0"/>
        <w:spacing w:line="240" w:lineRule="auto"/>
        <w:rPr>
          <w:rFonts w:ascii="Arial" w:hAnsi="Arial" w:cs="Arial"/>
          <w:color w:val="000000"/>
          <w:sz w:val="23"/>
          <w:szCs w:val="23"/>
        </w:rPr>
      </w:pPr>
    </w:p>
    <w:p w14:paraId="4CCBB569" w14:textId="77777777" w:rsidR="003116A6" w:rsidRDefault="003116A6" w:rsidP="003116A6">
      <w:pPr>
        <w:spacing w:line="240" w:lineRule="auto"/>
        <w:jc w:val="both"/>
        <w:textAlignment w:val="baseline"/>
        <w:rPr>
          <w:b/>
          <w:bCs/>
          <w:szCs w:val="24"/>
          <w:u w:val="single"/>
        </w:rPr>
      </w:pPr>
      <w:r w:rsidRPr="00BD2310">
        <w:rPr>
          <w:b/>
          <w:bCs/>
          <w:szCs w:val="24"/>
          <w:u w:val="single"/>
        </w:rPr>
        <w:t xml:space="preserve">Quantitative Analysis on the differences at zone boundaries </w:t>
      </w:r>
    </w:p>
    <w:p w14:paraId="3DFB67D8" w14:textId="77777777" w:rsidR="003116A6" w:rsidRPr="00BD2310" w:rsidRDefault="003116A6" w:rsidP="003116A6">
      <w:pPr>
        <w:spacing w:line="240" w:lineRule="auto"/>
        <w:jc w:val="both"/>
        <w:textAlignment w:val="baseline"/>
        <w:rPr>
          <w:b/>
          <w:bCs/>
          <w:szCs w:val="24"/>
          <w:u w:val="single"/>
        </w:rPr>
      </w:pPr>
    </w:p>
    <w:p w14:paraId="409CA9D6" w14:textId="24CCCA04" w:rsidR="00B97677" w:rsidRPr="003116A6" w:rsidRDefault="003116A6" w:rsidP="003116A6">
      <w:pPr>
        <w:spacing w:line="240" w:lineRule="auto"/>
        <w:jc w:val="both"/>
        <w:textAlignment w:val="baseline"/>
        <w:rPr>
          <w:rFonts w:cs="Arial"/>
        </w:rPr>
      </w:pPr>
      <w:r w:rsidRPr="00BC041B">
        <w:rPr>
          <w:rFonts w:cs="Arial"/>
        </w:rPr>
        <w:t>Analysis undertaken by the workgroup shows that from year 2023/24 onwards after TDR is implemented, demand tariff difference between neighbouring zones is expected to be around £2/kW, in areas where the demand tariffs are not floored at zero. At sites where potentially three DNO zones meet, the tariff difference is expected to be around £3/kW. The full analysis can be found in Annex 3.</w:t>
      </w:r>
    </w:p>
    <w:p w14:paraId="41EE2793" w14:textId="77777777" w:rsidR="00B97677" w:rsidRDefault="00B97677" w:rsidP="00B97677"/>
    <w:p w14:paraId="202A34BA" w14:textId="77777777" w:rsidR="00050444" w:rsidRDefault="006A46D4" w:rsidP="007512F6">
      <w:pPr>
        <w:pStyle w:val="CA2"/>
      </w:pPr>
      <w:bookmarkStart w:id="38" w:name="_Toc138316285"/>
      <w:r>
        <w:t xml:space="preserve">Workgroup </w:t>
      </w:r>
      <w:r w:rsidR="0014503B">
        <w:t>c</w:t>
      </w:r>
      <w:r>
        <w:t xml:space="preserve">onsultation </w:t>
      </w:r>
      <w:r w:rsidR="0014503B">
        <w:t>s</w:t>
      </w:r>
      <w:r>
        <w:t>ummary</w:t>
      </w:r>
      <w:bookmarkEnd w:id="38"/>
    </w:p>
    <w:p w14:paraId="702F0AFD" w14:textId="77777777" w:rsidR="004510EC" w:rsidRDefault="004510EC" w:rsidP="004510EC">
      <w:pPr>
        <w:spacing w:line="240" w:lineRule="auto"/>
        <w:jc w:val="both"/>
        <w:textAlignment w:val="baseline"/>
      </w:pPr>
      <w:r>
        <w:t xml:space="preserve">The </w:t>
      </w:r>
      <w:r>
        <w:rPr>
          <w:rFonts w:cs="Arial"/>
        </w:rPr>
        <w:t xml:space="preserve">CMP379 Workgroup </w:t>
      </w:r>
      <w:r>
        <w:t xml:space="preserve">held their Workgroup Consultation between 23 September 2022 – 14 October 2022 and received 2 non - confidential responses. The full responses along with a summary of the responses can be found </w:t>
      </w:r>
      <w:r w:rsidRPr="007809B7">
        <w:t>in Annexes</w:t>
      </w:r>
      <w:r>
        <w:t xml:space="preserve"> </w:t>
      </w:r>
      <w:r w:rsidRPr="0066503D">
        <w:t>4 and 5.</w:t>
      </w:r>
      <w:r>
        <w:t xml:space="preserve"> </w:t>
      </w:r>
    </w:p>
    <w:p w14:paraId="57C58944" w14:textId="77777777" w:rsidR="004510EC" w:rsidRDefault="004510EC" w:rsidP="004510EC">
      <w:pPr>
        <w:spacing w:line="240" w:lineRule="auto"/>
        <w:jc w:val="both"/>
        <w:textAlignment w:val="baseline"/>
      </w:pPr>
    </w:p>
    <w:p w14:paraId="502FCB32" w14:textId="77777777" w:rsidR="004510EC" w:rsidRPr="007809B7" w:rsidRDefault="004510EC" w:rsidP="004510EC">
      <w:pPr>
        <w:spacing w:line="240" w:lineRule="auto"/>
        <w:jc w:val="both"/>
        <w:textAlignment w:val="baseline"/>
      </w:pPr>
      <w:r w:rsidRPr="007809B7">
        <w:t>In summary:</w:t>
      </w:r>
    </w:p>
    <w:p w14:paraId="549320AB" w14:textId="77777777" w:rsidR="004510EC" w:rsidRDefault="004510EC" w:rsidP="004510EC">
      <w:pPr>
        <w:pStyle w:val="ListParagraph"/>
        <w:numPr>
          <w:ilvl w:val="0"/>
          <w:numId w:val="25"/>
        </w:numPr>
        <w:autoSpaceDE w:val="0"/>
        <w:autoSpaceDN w:val="0"/>
        <w:adjustRightInd w:val="0"/>
        <w:spacing w:line="240" w:lineRule="auto"/>
        <w:jc w:val="both"/>
      </w:pPr>
      <w:r w:rsidRPr="007809B7">
        <w:t>One respondent</w:t>
      </w:r>
      <w:r>
        <w:t xml:space="preserve"> supported </w:t>
      </w:r>
      <w:del w:id="39" w:author="Cahill, Martin" w:date="2023-06-20T15:01:00Z">
        <w:r w:rsidDel="00750245">
          <w:delText xml:space="preserve">the Original Proposal and </w:delText>
        </w:r>
      </w:del>
      <w:r>
        <w:t xml:space="preserve">the use of the average methodology. But they </w:t>
      </w:r>
      <w:r w:rsidRPr="00216F4F">
        <w:t>suggested</w:t>
      </w:r>
      <w:r w:rsidRPr="004C6850">
        <w:t xml:space="preserve"> that the ESO should consider publishing as part of their forecasts the rates where there is volume (or proposed volume) at these nodes. Th</w:t>
      </w:r>
      <w:r>
        <w:t>is</w:t>
      </w:r>
      <w:r w:rsidRPr="004C6850">
        <w:t xml:space="preserve"> would allow customers to have greater visibility and understanding of these examples. </w:t>
      </w:r>
      <w:r>
        <w:t>They</w:t>
      </w:r>
      <w:r w:rsidRPr="004C6850">
        <w:t xml:space="preserve"> did not believe this need</w:t>
      </w:r>
      <w:r>
        <w:t>ed</w:t>
      </w:r>
      <w:r w:rsidRPr="004C6850">
        <w:t xml:space="preserve"> to be codified as the impact </w:t>
      </w:r>
      <w:r>
        <w:t>was</w:t>
      </w:r>
      <w:r w:rsidRPr="004C6850">
        <w:t xml:space="preserve"> small and the ESO’s guidance on TNUoS is fairly comprehensive.</w:t>
      </w:r>
    </w:p>
    <w:p w14:paraId="2B59225B" w14:textId="77777777" w:rsidR="004510EC" w:rsidRPr="00826F15" w:rsidRDefault="004510EC" w:rsidP="004510EC">
      <w:pPr>
        <w:pStyle w:val="ListParagraph"/>
        <w:numPr>
          <w:ilvl w:val="0"/>
          <w:numId w:val="22"/>
        </w:numPr>
        <w:spacing w:after="240" w:line="240" w:lineRule="auto"/>
        <w:jc w:val="both"/>
        <w:textAlignment w:val="baseline"/>
        <w:rPr>
          <w:rFonts w:cs="Arial"/>
          <w:i/>
          <w:color w:val="FF0000"/>
        </w:rPr>
      </w:pPr>
      <w:r>
        <w:t xml:space="preserve">The other respondent supported the baseline and felt that:  </w:t>
      </w:r>
    </w:p>
    <w:p w14:paraId="1587B58F" w14:textId="77777777" w:rsidR="004510EC" w:rsidRPr="00457ABB" w:rsidRDefault="004510EC" w:rsidP="004510EC">
      <w:pPr>
        <w:pStyle w:val="ListParagraph"/>
        <w:numPr>
          <w:ilvl w:val="0"/>
          <w:numId w:val="23"/>
        </w:numPr>
        <w:spacing w:after="240" w:line="240" w:lineRule="auto"/>
        <w:jc w:val="both"/>
        <w:textAlignment w:val="baseline"/>
        <w:rPr>
          <w:rFonts w:cs="Arial"/>
          <w:i/>
          <w:color w:val="FF0000"/>
        </w:rPr>
      </w:pPr>
      <w:r>
        <w:t xml:space="preserve">Transmission connected loads should be related to physical location of that load as determined by the DNO licenced area. </w:t>
      </w:r>
      <w:r w:rsidRPr="00216F4F">
        <w:t>Any other solution is liable to result in the connected load potentially ‘moving’ transmission areas if the balance of load changes at that connection point.</w:t>
      </w:r>
    </w:p>
    <w:p w14:paraId="124CE0C8" w14:textId="77777777" w:rsidR="004510EC" w:rsidRDefault="004510EC" w:rsidP="004510EC">
      <w:pPr>
        <w:pStyle w:val="ListParagraph"/>
        <w:numPr>
          <w:ilvl w:val="0"/>
          <w:numId w:val="23"/>
        </w:numPr>
        <w:jc w:val="both"/>
      </w:pPr>
      <w:r w:rsidRPr="00216F4F">
        <w:t>The</w:t>
      </w:r>
      <w:r>
        <w:t xml:space="preserve"> BSC allows import or export to be settled in </w:t>
      </w:r>
      <w:r w:rsidRPr="006F0B99">
        <w:t>Central Volume Allocation</w:t>
      </w:r>
      <w:r>
        <w:t xml:space="preserve"> (CVA) </w:t>
      </w:r>
      <w:r w:rsidRPr="006F0B99">
        <w:t xml:space="preserve">or Supplier Volume Allocation (SVA) trading </w:t>
      </w:r>
      <w:r>
        <w:t>arrangements. For SVA settlements, the GSP Group must be allocated to the appropriate DNO licensed area.</w:t>
      </w:r>
    </w:p>
    <w:p w14:paraId="2A58041E" w14:textId="77777777" w:rsidR="004510EC" w:rsidRPr="007809B7" w:rsidRDefault="004510EC" w:rsidP="004510EC">
      <w:pPr>
        <w:pStyle w:val="ListParagraph"/>
        <w:numPr>
          <w:ilvl w:val="0"/>
          <w:numId w:val="23"/>
        </w:numPr>
        <w:jc w:val="both"/>
      </w:pPr>
      <w:r>
        <w:t xml:space="preserve">The difference in charges may be “small”, but this may change over time. </w:t>
      </w:r>
    </w:p>
    <w:p w14:paraId="0DA2B3DD" w14:textId="77777777" w:rsidR="004510EC" w:rsidRDefault="004510EC" w:rsidP="004510EC">
      <w:pPr>
        <w:pStyle w:val="ListParagraph"/>
        <w:numPr>
          <w:ilvl w:val="0"/>
          <w:numId w:val="23"/>
        </w:numPr>
        <w:jc w:val="both"/>
      </w:pPr>
      <w:r>
        <w:t>Locking the allocation to the geographic location of the plant/equipment minimises any opportunity for gaming or unnecessary investment ‘to get across a boundary’ into a cheaper zone.</w:t>
      </w:r>
    </w:p>
    <w:p w14:paraId="35DAEB45" w14:textId="77777777" w:rsidR="004510EC" w:rsidRDefault="004510EC" w:rsidP="004510EC">
      <w:pPr>
        <w:pStyle w:val="ListParagraph"/>
        <w:numPr>
          <w:ilvl w:val="0"/>
          <w:numId w:val="22"/>
        </w:numPr>
        <w:autoSpaceDE w:val="0"/>
        <w:autoSpaceDN w:val="0"/>
        <w:adjustRightInd w:val="0"/>
        <w:spacing w:line="240" w:lineRule="auto"/>
        <w:jc w:val="both"/>
      </w:pPr>
      <w:r>
        <w:t>No Alternative solutions were proposed.</w:t>
      </w:r>
    </w:p>
    <w:p w14:paraId="2A808292" w14:textId="77777777" w:rsidR="004510EC" w:rsidRDefault="004510EC" w:rsidP="004510EC">
      <w:pPr>
        <w:pStyle w:val="ListParagraph"/>
        <w:autoSpaceDE w:val="0"/>
        <w:autoSpaceDN w:val="0"/>
        <w:adjustRightInd w:val="0"/>
        <w:spacing w:line="240" w:lineRule="auto"/>
        <w:ind w:left="643"/>
        <w:jc w:val="both"/>
      </w:pPr>
    </w:p>
    <w:p w14:paraId="1F1DDFFA" w14:textId="77777777" w:rsidR="004510EC" w:rsidRDefault="004510EC" w:rsidP="004510EC">
      <w:pPr>
        <w:pStyle w:val="ListParagraph"/>
        <w:autoSpaceDE w:val="0"/>
        <w:autoSpaceDN w:val="0"/>
        <w:adjustRightInd w:val="0"/>
        <w:spacing w:line="240" w:lineRule="auto"/>
        <w:ind w:left="0"/>
        <w:jc w:val="both"/>
      </w:pPr>
      <w:r>
        <w:t xml:space="preserve">In reply to some of the points raised, the Proposer stated that: </w:t>
      </w:r>
    </w:p>
    <w:p w14:paraId="5826317E" w14:textId="77777777" w:rsidR="004510EC" w:rsidRPr="006C5888" w:rsidRDefault="004510EC" w:rsidP="004510EC">
      <w:pPr>
        <w:pStyle w:val="ListParagraph"/>
        <w:autoSpaceDE w:val="0"/>
        <w:autoSpaceDN w:val="0"/>
        <w:adjustRightInd w:val="0"/>
        <w:spacing w:line="240" w:lineRule="auto"/>
        <w:ind w:left="0"/>
        <w:jc w:val="both"/>
        <w:rPr>
          <w:sz w:val="14"/>
          <w:szCs w:val="14"/>
        </w:rPr>
      </w:pPr>
    </w:p>
    <w:p w14:paraId="4C45870A" w14:textId="77777777" w:rsidR="004510EC" w:rsidRDefault="004510EC" w:rsidP="004510EC">
      <w:pPr>
        <w:pStyle w:val="ListParagraph"/>
        <w:numPr>
          <w:ilvl w:val="0"/>
          <w:numId w:val="24"/>
        </w:numPr>
        <w:autoSpaceDE w:val="0"/>
        <w:autoSpaceDN w:val="0"/>
        <w:adjustRightInd w:val="0"/>
        <w:spacing w:line="240" w:lineRule="auto"/>
        <w:ind w:left="709" w:hanging="425"/>
        <w:jc w:val="both"/>
      </w:pPr>
      <w:r>
        <w:t xml:space="preserve">The ESO has highlighted the request for them to </w:t>
      </w:r>
      <w:r w:rsidRPr="0007735C">
        <w:t xml:space="preserve">publish </w:t>
      </w:r>
      <w:r>
        <w:t>rates (w</w:t>
      </w:r>
      <w:r w:rsidRPr="0007735C">
        <w:t>here there is volume</w:t>
      </w:r>
      <w:r>
        <w:t xml:space="preserve">, </w:t>
      </w:r>
      <w:r w:rsidRPr="0007735C">
        <w:t>or proposed volume at these nodes</w:t>
      </w:r>
      <w:r>
        <w:t xml:space="preserve">), </w:t>
      </w:r>
      <w:r w:rsidRPr="0007735C">
        <w:t>as part of their forecasts</w:t>
      </w:r>
      <w:r>
        <w:t xml:space="preserve"> to their Connections Team, who will look into this going forwards, but it will not form part of this modification.</w:t>
      </w:r>
    </w:p>
    <w:p w14:paraId="225A636D" w14:textId="77777777" w:rsidR="004510EC" w:rsidRDefault="004510EC" w:rsidP="004510EC">
      <w:pPr>
        <w:pStyle w:val="ListParagraph"/>
        <w:numPr>
          <w:ilvl w:val="0"/>
          <w:numId w:val="24"/>
        </w:numPr>
        <w:autoSpaceDE w:val="0"/>
        <w:autoSpaceDN w:val="0"/>
        <w:adjustRightInd w:val="0"/>
        <w:spacing w:line="240" w:lineRule="auto"/>
        <w:ind w:left="709" w:hanging="425"/>
        <w:jc w:val="both"/>
      </w:pPr>
      <w:r>
        <w:t xml:space="preserve">The points around minimising any opportunity for gaming refers to the DNO methodology, but as the solution is now using the blended average approach, this concern has been covered off. </w:t>
      </w:r>
    </w:p>
    <w:p w14:paraId="00A50972" w14:textId="77777777" w:rsidR="004510EC" w:rsidRDefault="004510EC" w:rsidP="004510EC">
      <w:pPr>
        <w:pStyle w:val="ListParagraph"/>
        <w:autoSpaceDE w:val="0"/>
        <w:autoSpaceDN w:val="0"/>
        <w:adjustRightInd w:val="0"/>
        <w:spacing w:line="240" w:lineRule="auto"/>
        <w:ind w:left="1003"/>
        <w:jc w:val="both"/>
      </w:pPr>
    </w:p>
    <w:p w14:paraId="34FC6F55" w14:textId="787D825F" w:rsidR="006A46D4" w:rsidRDefault="004510EC" w:rsidP="00D67B62">
      <w:pPr>
        <w:pStyle w:val="ListParagraph"/>
        <w:autoSpaceDE w:val="0"/>
        <w:autoSpaceDN w:val="0"/>
        <w:adjustRightInd w:val="0"/>
        <w:spacing w:line="240" w:lineRule="auto"/>
        <w:ind w:left="0"/>
        <w:jc w:val="both"/>
      </w:pPr>
      <w:r>
        <w:t>S</w:t>
      </w:r>
      <w:r w:rsidR="00D12979">
        <w:t>everal</w:t>
      </w:r>
      <w:r>
        <w:t xml:space="preserve"> Workgroup members </w:t>
      </w:r>
      <w:r w:rsidR="00D12979">
        <w:t xml:space="preserve">also </w:t>
      </w:r>
      <w:r>
        <w:t xml:space="preserve">disagreed with the points raised in favour of the baseline as they felt it was the electrical impact that they were trying to look at rather than the physical location. One Workgroup member also stated that they did not believe that the BSC allowed imports to be registered in CVA or SVA, if you were distribution connected and an importing metering system, you will have to register an SVA. </w:t>
      </w:r>
      <w:r w:rsidR="005C461B">
        <w:t>But f</w:t>
      </w:r>
      <w:r>
        <w:t>or exports you will have the choice.</w:t>
      </w:r>
    </w:p>
    <w:p w14:paraId="5347E718" w14:textId="77777777" w:rsidR="006A46D4" w:rsidRDefault="006A46D4" w:rsidP="00672C49">
      <w:pPr>
        <w:pStyle w:val="CA4"/>
      </w:pPr>
      <w:bookmarkStart w:id="40" w:name="_Toc138316286"/>
      <w:r>
        <w:lastRenderedPageBreak/>
        <w:t>Legal text</w:t>
      </w:r>
      <w:bookmarkEnd w:id="40"/>
    </w:p>
    <w:p w14:paraId="2ECFC98F" w14:textId="77777777" w:rsidR="00027086" w:rsidRDefault="00027086" w:rsidP="00027086">
      <w:pPr>
        <w:pStyle w:val="ListParagraph"/>
        <w:keepLines/>
        <w:widowControl w:val="0"/>
        <w:tabs>
          <w:tab w:val="left" w:pos="1418"/>
        </w:tabs>
        <w:spacing w:before="0" w:line="264" w:lineRule="auto"/>
        <w:ind w:left="0"/>
        <w:rPr>
          <w:color w:val="000000"/>
          <w:lang w:eastAsia="en-US"/>
        </w:rPr>
      </w:pPr>
      <w:bookmarkStart w:id="41" w:name="_Hlk50542541"/>
      <w:r w:rsidRPr="00CA6CD3">
        <w:rPr>
          <w:color w:val="000000"/>
          <w:lang w:eastAsia="en-US"/>
        </w:rPr>
        <w:t xml:space="preserve">The legal text for this change can be found in Annex </w:t>
      </w:r>
      <w:r w:rsidRPr="0066503D">
        <w:rPr>
          <w:color w:val="000000"/>
          <w:lang w:eastAsia="en-US"/>
        </w:rPr>
        <w:t>7.</w:t>
      </w:r>
    </w:p>
    <w:p w14:paraId="357F6C2C" w14:textId="77777777" w:rsidR="00470B5B" w:rsidRPr="005603D9" w:rsidRDefault="00470B5B" w:rsidP="005603D9">
      <w:pPr>
        <w:pStyle w:val="CA6"/>
      </w:pPr>
      <w:bookmarkStart w:id="42" w:name="_Toc138316287"/>
      <w:bookmarkEnd w:id="41"/>
      <w:r w:rsidRPr="005603D9">
        <w:t>What is the impact of this change?</w:t>
      </w:r>
      <w:bookmarkEnd w:id="42"/>
    </w:p>
    <w:tbl>
      <w:tblPr>
        <w:tblpPr w:leftFromText="180" w:rightFromText="180" w:vertAnchor="text" w:horzAnchor="margin" w:tblpY="49"/>
        <w:tblOverlap w:val="never"/>
        <w:tblW w:w="9493"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tblCellMar>
          <w:left w:w="0" w:type="dxa"/>
          <w:right w:w="0" w:type="dxa"/>
        </w:tblCellMar>
        <w:tblLook w:val="01E0" w:firstRow="1" w:lastRow="1" w:firstColumn="1" w:lastColumn="1" w:noHBand="0" w:noVBand="0"/>
      </w:tblPr>
      <w:tblGrid>
        <w:gridCol w:w="5949"/>
        <w:gridCol w:w="3544"/>
      </w:tblGrid>
      <w:tr w:rsidR="00F57065" w:rsidRPr="005603D9" w14:paraId="5F613F5D" w14:textId="77777777" w:rsidTr="00DB55CE">
        <w:trPr>
          <w:trHeight w:hRule="exact" w:val="561"/>
        </w:trPr>
        <w:tc>
          <w:tcPr>
            <w:tcW w:w="9493" w:type="dxa"/>
            <w:gridSpan w:val="2"/>
            <w:shd w:val="clear" w:color="auto" w:fill="F26522" w:themeFill="accent1"/>
            <w:vAlign w:val="center"/>
          </w:tcPr>
          <w:p w14:paraId="5A7897B7" w14:textId="77777777" w:rsidR="00F57065" w:rsidRPr="009A206C" w:rsidRDefault="00F57065" w:rsidP="00DB55CE">
            <w:pPr>
              <w:pStyle w:val="Heading3"/>
            </w:pPr>
            <w:bookmarkStart w:id="43" w:name="_Toc82698065"/>
            <w:bookmarkStart w:id="44" w:name="_Toc113635938"/>
            <w:bookmarkStart w:id="45" w:name="_Toc121227779"/>
            <w:bookmarkStart w:id="46" w:name="_Toc138316288"/>
            <w:r w:rsidRPr="009A206C">
              <w:rPr>
                <w:color w:val="FFFFFF" w:themeColor="background1"/>
              </w:rPr>
              <w:t xml:space="preserve">Proposer’s </w:t>
            </w:r>
            <w:r>
              <w:rPr>
                <w:color w:val="FFFFFF" w:themeColor="background1"/>
              </w:rPr>
              <w:t>a</w:t>
            </w:r>
            <w:r w:rsidRPr="009A206C">
              <w:rPr>
                <w:color w:val="FFFFFF" w:themeColor="background1"/>
              </w:rPr>
              <w:t>ssessment against CUSC Charging Objectives</w:t>
            </w:r>
            <w:bookmarkEnd w:id="43"/>
            <w:bookmarkEnd w:id="44"/>
            <w:bookmarkEnd w:id="45"/>
            <w:bookmarkEnd w:id="46"/>
            <w:r w:rsidRPr="009A206C">
              <w:rPr>
                <w:color w:val="FFFFFF" w:themeColor="background1"/>
              </w:rPr>
              <w:t xml:space="preserve">  </w:t>
            </w:r>
          </w:p>
        </w:tc>
      </w:tr>
      <w:tr w:rsidR="00F57065" w:rsidRPr="005603D9" w14:paraId="0E3A9384" w14:textId="77777777" w:rsidTr="00DB55CE">
        <w:trPr>
          <w:trHeight w:val="397"/>
        </w:trPr>
        <w:tc>
          <w:tcPr>
            <w:tcW w:w="5949" w:type="dxa"/>
          </w:tcPr>
          <w:p w14:paraId="30C8C49A" w14:textId="77777777" w:rsidR="00F57065" w:rsidRPr="00114732" w:rsidRDefault="00F57065" w:rsidP="00DB55CE">
            <w:pPr>
              <w:rPr>
                <w:b/>
              </w:rPr>
            </w:pPr>
            <w:r w:rsidRPr="00114732">
              <w:rPr>
                <w:b/>
              </w:rPr>
              <w:t>Relevant Objective</w:t>
            </w:r>
          </w:p>
        </w:tc>
        <w:tc>
          <w:tcPr>
            <w:tcW w:w="3544" w:type="dxa"/>
          </w:tcPr>
          <w:p w14:paraId="212B1E6A" w14:textId="77777777" w:rsidR="00F57065" w:rsidRPr="00114732" w:rsidRDefault="00F57065" w:rsidP="00DB55CE">
            <w:pPr>
              <w:rPr>
                <w:b/>
              </w:rPr>
            </w:pPr>
            <w:r w:rsidRPr="00114732">
              <w:rPr>
                <w:b/>
              </w:rPr>
              <w:t>Identified impact</w:t>
            </w:r>
          </w:p>
        </w:tc>
      </w:tr>
      <w:tr w:rsidR="00F57065" w:rsidRPr="005603D9" w14:paraId="04C0F52C" w14:textId="77777777" w:rsidTr="00DB55CE">
        <w:trPr>
          <w:trHeight w:val="397"/>
        </w:trPr>
        <w:tc>
          <w:tcPr>
            <w:tcW w:w="5949" w:type="dxa"/>
          </w:tcPr>
          <w:p w14:paraId="7839DB9B" w14:textId="77777777" w:rsidR="00F57065" w:rsidRPr="005603D9" w:rsidRDefault="00F57065" w:rsidP="00DB55CE">
            <w:r w:rsidRPr="005603D9">
              <w:t>(a) That compliance with the use of system charging methodology facilitates effective competition in the generation and supply of electricity and (so far as is consistent therewith) facilitates competition in the sale, distribution and purchase of electricity;</w:t>
            </w:r>
          </w:p>
        </w:tc>
        <w:tc>
          <w:tcPr>
            <w:tcW w:w="3544" w:type="dxa"/>
          </w:tcPr>
          <w:sdt>
            <w:sdtPr>
              <w:rPr>
                <w:rStyle w:val="Boldnormaltext"/>
              </w:rPr>
              <w:alias w:val="Impact assessment"/>
              <w:tag w:val="Impact assessment"/>
              <w:id w:val="1488983676"/>
              <w:placeholder>
                <w:docPart w:val="2FC58AF390294720973D4068A3813BDE"/>
              </w:placeholder>
              <w:dropDownList>
                <w:listItem w:displayText="Positive" w:value="Positive"/>
                <w:listItem w:displayText="Negative" w:value="Negative"/>
                <w:listItem w:displayText="Neutral" w:value="Neutral"/>
              </w:dropDownList>
            </w:sdtPr>
            <w:sdtContent>
              <w:p w14:paraId="5EAAD366" w14:textId="77777777" w:rsidR="00F57065" w:rsidRDefault="00F57065" w:rsidP="00DB55CE">
                <w:r>
                  <w:rPr>
                    <w:rStyle w:val="Boldnormaltext"/>
                  </w:rPr>
                  <w:t>Neutral</w:t>
                </w:r>
              </w:p>
            </w:sdtContent>
          </w:sdt>
          <w:p w14:paraId="5A7CE744" w14:textId="77777777" w:rsidR="00F57065" w:rsidRPr="005603D9" w:rsidRDefault="00F57065" w:rsidP="00DB55CE"/>
        </w:tc>
      </w:tr>
      <w:tr w:rsidR="00F57065" w:rsidRPr="005603D9" w14:paraId="02637D56" w14:textId="77777777" w:rsidTr="00DB55CE">
        <w:trPr>
          <w:trHeight w:val="397"/>
        </w:trPr>
        <w:tc>
          <w:tcPr>
            <w:tcW w:w="5949" w:type="dxa"/>
          </w:tcPr>
          <w:p w14:paraId="798A47D0" w14:textId="77777777" w:rsidR="00F57065" w:rsidRPr="005603D9" w:rsidRDefault="00F57065" w:rsidP="00DB55CE">
            <w:r w:rsidRPr="005603D9">
              <w:t>(b) That compliance with the use of system charging methodology results in charges which reflect, as far as is reasonably practicable, the costs (excluding any payments between transmission licensees which are made under and accordance with the STC) incurred by transmission licensees in their transmission businesses and which are compatible with standard licence condition C26 requirements of a connect and manage connection);</w:t>
            </w:r>
          </w:p>
        </w:tc>
        <w:tc>
          <w:tcPr>
            <w:tcW w:w="3544" w:type="dxa"/>
          </w:tcPr>
          <w:sdt>
            <w:sdtPr>
              <w:rPr>
                <w:rStyle w:val="Boldnormaltext"/>
              </w:rPr>
              <w:alias w:val="Impact assessment"/>
              <w:tag w:val="Impact assessment"/>
              <w:id w:val="-1016308784"/>
              <w:placeholder>
                <w:docPart w:val="4BF38D2956FB48C0855900BCE6A2E293"/>
              </w:placeholder>
              <w:dropDownList>
                <w:listItem w:displayText="Positive" w:value="Positive"/>
                <w:listItem w:displayText="Negative" w:value="Negative"/>
                <w:listItem w:displayText="Neutral" w:value="Neutral"/>
              </w:dropDownList>
            </w:sdtPr>
            <w:sdtContent>
              <w:p w14:paraId="48F1E48F" w14:textId="77777777" w:rsidR="00F57065" w:rsidRDefault="00F57065" w:rsidP="00DB55CE">
                <w:r>
                  <w:rPr>
                    <w:rStyle w:val="Boldnormaltext"/>
                  </w:rPr>
                  <w:t>Neutral</w:t>
                </w:r>
              </w:p>
            </w:sdtContent>
          </w:sdt>
          <w:p w14:paraId="02DA0E4E" w14:textId="77777777" w:rsidR="00F57065" w:rsidRPr="005603D9" w:rsidRDefault="00F57065" w:rsidP="00DB55CE"/>
        </w:tc>
      </w:tr>
      <w:tr w:rsidR="00F57065" w:rsidRPr="005603D9" w14:paraId="2AA107B2" w14:textId="77777777" w:rsidTr="00DB55CE">
        <w:trPr>
          <w:trHeight w:val="397"/>
        </w:trPr>
        <w:tc>
          <w:tcPr>
            <w:tcW w:w="5949" w:type="dxa"/>
          </w:tcPr>
          <w:p w14:paraId="3DCC0C29" w14:textId="77777777" w:rsidR="00F57065" w:rsidRPr="005603D9" w:rsidRDefault="00F57065" w:rsidP="00DB55CE">
            <w:r w:rsidRPr="005603D9">
              <w:t>(c) That, so far as is consistent with sub-paragraphs (a) and (b), the use of system charging methodology, as far as is reasonably practicable, properly takes account of the developments in transmission licensees’ transmission businesses;</w:t>
            </w:r>
          </w:p>
        </w:tc>
        <w:tc>
          <w:tcPr>
            <w:tcW w:w="3544" w:type="dxa"/>
          </w:tcPr>
          <w:sdt>
            <w:sdtPr>
              <w:rPr>
                <w:rStyle w:val="Boldnormaltext"/>
              </w:rPr>
              <w:alias w:val="Impact assessment"/>
              <w:tag w:val="Impact assessment"/>
              <w:id w:val="-1936194240"/>
              <w:placeholder>
                <w:docPart w:val="FC9CBAFE2666478AABA4E733C654BF6B"/>
              </w:placeholder>
              <w:dropDownList>
                <w:listItem w:displayText="Positive" w:value="Positive"/>
                <w:listItem w:displayText="Negative" w:value="Negative"/>
                <w:listItem w:displayText="Neutral" w:value="Neutral"/>
              </w:dropDownList>
            </w:sdtPr>
            <w:sdtContent>
              <w:p w14:paraId="57FB490B" w14:textId="77777777" w:rsidR="00F57065" w:rsidRDefault="00F57065" w:rsidP="00DB55CE">
                <w:r>
                  <w:rPr>
                    <w:rStyle w:val="Boldnormaltext"/>
                  </w:rPr>
                  <w:t>Neutral</w:t>
                </w:r>
              </w:p>
            </w:sdtContent>
          </w:sdt>
          <w:p w14:paraId="5E2E207B" w14:textId="77777777" w:rsidR="00F57065" w:rsidRPr="005603D9" w:rsidRDefault="00F57065" w:rsidP="00DB55CE"/>
        </w:tc>
      </w:tr>
      <w:tr w:rsidR="00F57065" w:rsidRPr="005603D9" w14:paraId="5460E778" w14:textId="77777777" w:rsidTr="00DB55CE">
        <w:trPr>
          <w:trHeight w:val="397"/>
        </w:trPr>
        <w:tc>
          <w:tcPr>
            <w:tcW w:w="5949" w:type="dxa"/>
          </w:tcPr>
          <w:p w14:paraId="7EB0F88C" w14:textId="77777777" w:rsidR="00F57065" w:rsidRPr="005603D9" w:rsidRDefault="00F57065" w:rsidP="00DB55CE">
            <w:r w:rsidRPr="005603D9">
              <w:t>(d) Compliance with the Electricity Regulation and any relevant legally binding decision of the European Commission and/or the Agency *; and</w:t>
            </w:r>
          </w:p>
        </w:tc>
        <w:tc>
          <w:tcPr>
            <w:tcW w:w="3544" w:type="dxa"/>
          </w:tcPr>
          <w:sdt>
            <w:sdtPr>
              <w:rPr>
                <w:rStyle w:val="Boldnormaltext"/>
              </w:rPr>
              <w:alias w:val="Impact assessment"/>
              <w:tag w:val="Impact assessment"/>
              <w:id w:val="-1453706893"/>
              <w:placeholder>
                <w:docPart w:val="FB0F81A3D96044A0834D9A861662AD74"/>
              </w:placeholder>
              <w:dropDownList>
                <w:listItem w:displayText="Positive" w:value="Positive"/>
                <w:listItem w:displayText="Negative" w:value="Negative"/>
                <w:listItem w:displayText="Neutral" w:value="Neutral"/>
              </w:dropDownList>
            </w:sdtPr>
            <w:sdtContent>
              <w:p w14:paraId="663C1E99" w14:textId="77777777" w:rsidR="00F57065" w:rsidRDefault="00F57065" w:rsidP="00DB55CE">
                <w:r>
                  <w:rPr>
                    <w:rStyle w:val="Boldnormaltext"/>
                  </w:rPr>
                  <w:t>Neutral</w:t>
                </w:r>
              </w:p>
            </w:sdtContent>
          </w:sdt>
          <w:p w14:paraId="2B6ECAA5" w14:textId="77777777" w:rsidR="00F57065" w:rsidRPr="005603D9" w:rsidRDefault="00F57065" w:rsidP="00DB55CE"/>
        </w:tc>
      </w:tr>
      <w:tr w:rsidR="00F57065" w:rsidRPr="005603D9" w14:paraId="01427409" w14:textId="77777777" w:rsidTr="00DB55CE">
        <w:trPr>
          <w:trHeight w:val="397"/>
        </w:trPr>
        <w:tc>
          <w:tcPr>
            <w:tcW w:w="5949" w:type="dxa"/>
          </w:tcPr>
          <w:p w14:paraId="249CC408" w14:textId="77777777" w:rsidR="00F57065" w:rsidRPr="005603D9" w:rsidRDefault="00F57065" w:rsidP="00DB55CE">
            <w:r w:rsidRPr="005603D9">
              <w:t>(e) Promoting efficiency in the implementation and administration of the system charging methodology.</w:t>
            </w:r>
          </w:p>
        </w:tc>
        <w:tc>
          <w:tcPr>
            <w:tcW w:w="3544" w:type="dxa"/>
          </w:tcPr>
          <w:sdt>
            <w:sdtPr>
              <w:rPr>
                <w:rStyle w:val="Boldnormaltext"/>
              </w:rPr>
              <w:alias w:val="Impact assessment"/>
              <w:tag w:val="Impact assessment"/>
              <w:id w:val="-632713019"/>
              <w:placeholder>
                <w:docPart w:val="AEC8C6ECBB5B45F2930E2D963FFF756D"/>
              </w:placeholder>
              <w:dropDownList>
                <w:listItem w:displayText="Positive" w:value="Positive"/>
                <w:listItem w:displayText="Negative" w:value="Negative"/>
                <w:listItem w:displayText="Neutral" w:value="Neutral"/>
              </w:dropDownList>
            </w:sdtPr>
            <w:sdtContent>
              <w:p w14:paraId="2D192DCA" w14:textId="77777777" w:rsidR="00F57065" w:rsidRDefault="00F57065" w:rsidP="00DB55CE">
                <w:r>
                  <w:rPr>
                    <w:rStyle w:val="Boldnormaltext"/>
                  </w:rPr>
                  <w:t>Positive</w:t>
                </w:r>
              </w:p>
            </w:sdtContent>
          </w:sdt>
          <w:sdt>
            <w:sdtPr>
              <w:rPr>
                <w:color w:val="2B579A"/>
                <w:shd w:val="clear" w:color="auto" w:fill="E6E6E6"/>
              </w:rPr>
              <w:alias w:val="Insert text"/>
              <w:tag w:val="Insert text"/>
              <w:id w:val="1086035023"/>
              <w:placeholder>
                <w:docPart w:val="F54002E91FD54C12B59A6A4B9E5089E5"/>
              </w:placeholder>
            </w:sdtPr>
            <w:sdtEndPr>
              <w:rPr>
                <w:color w:val="auto"/>
                <w:shd w:val="clear" w:color="auto" w:fill="auto"/>
              </w:rPr>
            </w:sdtEndPr>
            <w:sdtContent>
              <w:p w14:paraId="39FE71C7" w14:textId="77777777" w:rsidR="00F57065" w:rsidRPr="000642C7" w:rsidRDefault="00F57065" w:rsidP="00DB55CE">
                <w:pPr>
                  <w:rPr>
                    <w:rFonts w:cs="Arial"/>
                    <w:bCs/>
                    <w:kern w:val="32"/>
                  </w:rPr>
                </w:pPr>
                <w:r w:rsidRPr="00262124">
                  <w:rPr>
                    <w:szCs w:val="20"/>
                  </w:rPr>
                  <w:t>In the view of the Proposer</w:t>
                </w:r>
                <w:r>
                  <w:rPr>
                    <w:szCs w:val="20"/>
                  </w:rPr>
                  <w:t xml:space="preserve"> </w:t>
                </w:r>
                <w:r w:rsidRPr="00262124">
                  <w:rPr>
                    <w:szCs w:val="20"/>
                  </w:rPr>
                  <w:t>this Modification will better</w:t>
                </w:r>
                <w:r>
                  <w:rPr>
                    <w:szCs w:val="20"/>
                  </w:rPr>
                  <w:t xml:space="preserve"> </w:t>
                </w:r>
                <w:r w:rsidRPr="00262124">
                  <w:rPr>
                    <w:szCs w:val="20"/>
                  </w:rPr>
                  <w:t xml:space="preserve">facilitate Applicable </w:t>
                </w:r>
                <w:r>
                  <w:rPr>
                    <w:szCs w:val="20"/>
                  </w:rPr>
                  <w:t>CUSC</w:t>
                </w:r>
                <w:r w:rsidRPr="00262124">
                  <w:rPr>
                    <w:szCs w:val="20"/>
                  </w:rPr>
                  <w:t xml:space="preserve"> Code</w:t>
                </w:r>
                <w:r>
                  <w:rPr>
                    <w:szCs w:val="20"/>
                  </w:rPr>
                  <w:t xml:space="preserve"> </w:t>
                </w:r>
                <w:r w:rsidRPr="00262124">
                  <w:rPr>
                    <w:szCs w:val="20"/>
                  </w:rPr>
                  <w:t>Objective (</w:t>
                </w:r>
                <w:r>
                  <w:rPr>
                    <w:szCs w:val="20"/>
                  </w:rPr>
                  <w:t>e</w:t>
                </w:r>
                <w:r w:rsidRPr="00262124">
                  <w:rPr>
                    <w:szCs w:val="20"/>
                  </w:rPr>
                  <w:t>), as it will</w:t>
                </w:r>
                <w:r>
                  <w:rPr>
                    <w:szCs w:val="20"/>
                  </w:rPr>
                  <w:t xml:space="preserve"> update </w:t>
                </w:r>
                <w:r>
                  <w:t>Section 14 of the CUSC by clarifying how TNUoS demand zones and therefore TNUoS demand tariffs should be determined for those transmission-connected demand users who connect at the boundaries of multiple DNO areas. This will provide clarity on how TNUoS tariffs for such users are calculated and will ensure consistent understanding of the charging methodology for all parties involved.</w:t>
                </w:r>
              </w:p>
              <w:p w14:paraId="715FBF80" w14:textId="77777777" w:rsidR="00F57065" w:rsidRPr="005603D9" w:rsidRDefault="00000000" w:rsidP="00DB55CE"/>
            </w:sdtContent>
          </w:sdt>
        </w:tc>
      </w:tr>
      <w:tr w:rsidR="00F57065" w:rsidRPr="005603D9" w14:paraId="1D0DEA60" w14:textId="77777777" w:rsidTr="00DB55CE">
        <w:trPr>
          <w:trHeight w:val="397"/>
        </w:trPr>
        <w:tc>
          <w:tcPr>
            <w:tcW w:w="9493" w:type="dxa"/>
            <w:gridSpan w:val="2"/>
          </w:tcPr>
          <w:p w14:paraId="6D6A2B59" w14:textId="77777777" w:rsidR="00F57065" w:rsidRPr="005603D9" w:rsidRDefault="00F57065" w:rsidP="00DB55CE">
            <w:r w:rsidRPr="00FD2295">
              <w:t>*</w:t>
            </w:r>
            <w:r w:rsidRPr="00067F08">
              <w:t>The Electricity Regulation referred to in objective (</w:t>
            </w:r>
            <w:r>
              <w:t>d</w:t>
            </w:r>
            <w:r w:rsidRPr="00067F08">
              <w:t>) is Regulation (EU) 2019/943 of the European Parliament and of the Council of 5 June 2019 on the internal market for electricity (recast) as it has effect immediately before IP completion day as read with the modifications set out in the SI 2020/1006.</w:t>
            </w:r>
          </w:p>
        </w:tc>
      </w:tr>
    </w:tbl>
    <w:p w14:paraId="21FA8DB9" w14:textId="77777777" w:rsidR="006F540A" w:rsidRPr="005603D9" w:rsidRDefault="006F540A" w:rsidP="005603D9"/>
    <w:p w14:paraId="73A74E9F" w14:textId="77777777" w:rsidR="003F7C8D" w:rsidRPr="005603D9" w:rsidRDefault="003F7C8D" w:rsidP="006F540A">
      <w:pPr>
        <w:pStyle w:val="CA3"/>
      </w:pPr>
      <w:bookmarkStart w:id="47" w:name="_Toc138316289"/>
      <w:r w:rsidRPr="005603D9">
        <w:t>W</w:t>
      </w:r>
      <w:r>
        <w:t>orkgroup vote</w:t>
      </w:r>
      <w:bookmarkEnd w:id="47"/>
    </w:p>
    <w:p w14:paraId="273A79EE" w14:textId="449F5EDD" w:rsidR="00D10968" w:rsidRDefault="00D10968" w:rsidP="00D10968">
      <w:pPr>
        <w:jc w:val="both"/>
        <w:rPr>
          <w:rFonts w:cs="Arial"/>
          <w:bCs/>
          <w:kern w:val="32"/>
        </w:rPr>
      </w:pPr>
      <w:r>
        <w:rPr>
          <w:rFonts w:cs="Arial"/>
          <w:bCs/>
          <w:kern w:val="32"/>
        </w:rPr>
        <w:t xml:space="preserve">The CMP379 Workgroup met </w:t>
      </w:r>
      <w:r w:rsidRPr="004A1AF1">
        <w:rPr>
          <w:rFonts w:cs="Arial"/>
          <w:bCs/>
          <w:kern w:val="32"/>
        </w:rPr>
        <w:t>on 29</w:t>
      </w:r>
      <w:r>
        <w:rPr>
          <w:rFonts w:cs="Arial"/>
          <w:bCs/>
          <w:kern w:val="32"/>
        </w:rPr>
        <w:t xml:space="preserve"> November 2022 to carry out their workgroup vote. The full Workgroup vote can be found in </w:t>
      </w:r>
      <w:r w:rsidRPr="00104516">
        <w:rPr>
          <w:rFonts w:cs="Arial"/>
          <w:bCs/>
          <w:kern w:val="32"/>
        </w:rPr>
        <w:t xml:space="preserve">Annex </w:t>
      </w:r>
      <w:r w:rsidRPr="004A1AF1">
        <w:rPr>
          <w:rFonts w:cs="Arial"/>
          <w:bCs/>
          <w:kern w:val="32"/>
        </w:rPr>
        <w:t>6.</w:t>
      </w:r>
      <w:r>
        <w:rPr>
          <w:rFonts w:cs="Arial"/>
          <w:bCs/>
          <w:kern w:val="32"/>
        </w:rPr>
        <w:t xml:space="preserve"> The table below provides a summary of the Workgroup members view on the best option to implement this change. The Applicable CUSC charging objectives are:</w:t>
      </w:r>
    </w:p>
    <w:p w14:paraId="31071C07" w14:textId="78CB06EA" w:rsidR="00C07C45" w:rsidRDefault="00C07C45" w:rsidP="00D10968">
      <w:pPr>
        <w:jc w:val="both"/>
        <w:rPr>
          <w:rFonts w:cs="Arial"/>
          <w:bCs/>
          <w:kern w:val="32"/>
        </w:rPr>
      </w:pPr>
    </w:p>
    <w:p w14:paraId="4D50AC9B" w14:textId="77777777" w:rsidR="00C07C45" w:rsidRDefault="00C07C45" w:rsidP="00C07C45">
      <w:pPr>
        <w:rPr>
          <w:rFonts w:cs="Arial"/>
          <w:b/>
          <w:bCs/>
          <w:kern w:val="32"/>
        </w:rPr>
      </w:pPr>
      <w:r>
        <w:rPr>
          <w:rFonts w:cs="Arial"/>
          <w:b/>
          <w:bCs/>
          <w:kern w:val="32"/>
        </w:rPr>
        <w:t>CUSC charging objectives</w:t>
      </w:r>
    </w:p>
    <w:p w14:paraId="2AFA8DC0" w14:textId="77777777" w:rsidR="00C07C45" w:rsidRDefault="00C07C45" w:rsidP="00C07C45">
      <w:pPr>
        <w:pStyle w:val="ListParagraph"/>
        <w:numPr>
          <w:ilvl w:val="0"/>
          <w:numId w:val="26"/>
        </w:numPr>
        <w:rPr>
          <w:rFonts w:cs="Arial"/>
          <w:bCs/>
          <w:kern w:val="32"/>
        </w:rPr>
      </w:pPr>
      <w:r>
        <w:rPr>
          <w:rFonts w:cs="Arial"/>
          <w:bCs/>
          <w:kern w:val="32"/>
        </w:rPr>
        <w:t>That compliance with the use of system charging methodology facilitates effective competition in the generation and supply of electricity and (so far as is consistent therewith) facilitates competition in the sale, distribution and purchase of electricity;</w:t>
      </w:r>
    </w:p>
    <w:p w14:paraId="691CD79D" w14:textId="77777777" w:rsidR="00C07C45" w:rsidRDefault="00C07C45" w:rsidP="00C07C45">
      <w:pPr>
        <w:pStyle w:val="ListParagraph"/>
        <w:numPr>
          <w:ilvl w:val="0"/>
          <w:numId w:val="26"/>
        </w:numPr>
        <w:rPr>
          <w:rFonts w:cs="Arial"/>
          <w:bCs/>
          <w:kern w:val="32"/>
        </w:rPr>
      </w:pPr>
      <w:r>
        <w:rPr>
          <w:rFonts w:cs="Arial"/>
          <w:bCs/>
          <w:kern w:val="32"/>
        </w:rPr>
        <w:t>That compliance with the use of system charging methodology results in charges which reflect, as far as is reasonably practicable, the costs (excluding any payments between transmission licensees which are made under and accordance with the STC) incurred by transmission licensees in their transmission businesses and which are compatible with standard licence condition C26 requirements of a connect and manage connection);</w:t>
      </w:r>
    </w:p>
    <w:p w14:paraId="12888C36" w14:textId="77777777" w:rsidR="00C07C45" w:rsidRDefault="00C07C45" w:rsidP="00C07C45">
      <w:pPr>
        <w:pStyle w:val="ListParagraph"/>
        <w:numPr>
          <w:ilvl w:val="0"/>
          <w:numId w:val="26"/>
        </w:numPr>
        <w:rPr>
          <w:rFonts w:cs="Arial"/>
          <w:bCs/>
          <w:kern w:val="32"/>
        </w:rPr>
      </w:pPr>
      <w:r>
        <w:rPr>
          <w:rFonts w:cs="Arial"/>
          <w:bCs/>
          <w:kern w:val="32"/>
        </w:rPr>
        <w:t>That, so far as is consistent with sub-paragraphs (a) and (b), the use of system charging methodology, as far as is reasonably practicable, properly takes account of the developments in transmission licensees’ transmission businesses;</w:t>
      </w:r>
    </w:p>
    <w:p w14:paraId="1B77B5DB" w14:textId="77777777" w:rsidR="00C07C45" w:rsidRDefault="00C07C45" w:rsidP="00C07C45">
      <w:pPr>
        <w:pStyle w:val="ListParagraph"/>
        <w:numPr>
          <w:ilvl w:val="0"/>
          <w:numId w:val="26"/>
        </w:numPr>
        <w:rPr>
          <w:rFonts w:cs="Arial"/>
          <w:bCs/>
          <w:kern w:val="32"/>
        </w:rPr>
      </w:pPr>
      <w:r>
        <w:rPr>
          <w:rFonts w:cs="Arial"/>
          <w:bCs/>
          <w:kern w:val="32"/>
        </w:rPr>
        <w:t>Compliance with the Electricity Regulation and any relevant legally binding decision of the European Commission and/or the Agency *; and</w:t>
      </w:r>
    </w:p>
    <w:p w14:paraId="5A885BE9" w14:textId="77777777" w:rsidR="00C07C45" w:rsidRDefault="00C07C45" w:rsidP="00C07C45">
      <w:pPr>
        <w:pStyle w:val="ListParagraph"/>
        <w:numPr>
          <w:ilvl w:val="0"/>
          <w:numId w:val="26"/>
        </w:numPr>
        <w:rPr>
          <w:rFonts w:cs="Arial"/>
        </w:rPr>
      </w:pPr>
      <w:r>
        <w:rPr>
          <w:rFonts w:cs="Arial"/>
          <w:bCs/>
          <w:kern w:val="32"/>
        </w:rPr>
        <w:t>To promote efficiency in the implementation and administration of the system charging methodology</w:t>
      </w:r>
    </w:p>
    <w:p w14:paraId="3C3AF32E" w14:textId="77777777" w:rsidR="00C07C45" w:rsidRDefault="00C07C45" w:rsidP="00C07C45">
      <w:pPr>
        <w:jc w:val="both"/>
        <w:rPr>
          <w:rFonts w:cs="Arial"/>
        </w:rPr>
      </w:pPr>
      <w:r>
        <w:rPr>
          <w:rFonts w:cs="Arial"/>
        </w:rPr>
        <w:t>*</w:t>
      </w:r>
      <w:r w:rsidRPr="00667A1B">
        <w:rPr>
          <w:rFonts w:cs="Arial"/>
        </w:rPr>
        <w:t>The Electricity Regulation referred to in objective (</w:t>
      </w:r>
      <w:r>
        <w:rPr>
          <w:rFonts w:cs="Arial"/>
        </w:rPr>
        <w:t>d</w:t>
      </w:r>
      <w:r w:rsidRPr="00667A1B">
        <w:rPr>
          <w:rFonts w:cs="Arial"/>
        </w:rPr>
        <w:t>) is Regulation (EU) 2019/943 of the European Parliament and of the Council of 5 June 2019 on the internal market for electricity (recast) as it has effect immediately before IP completion day as read with the modifications set out in the SI 2020/1006.</w:t>
      </w:r>
    </w:p>
    <w:p w14:paraId="3C8FF704" w14:textId="77777777" w:rsidR="00C07C45" w:rsidRDefault="00C07C45" w:rsidP="00C07C45">
      <w:pPr>
        <w:jc w:val="both"/>
        <w:rPr>
          <w:rFonts w:cs="Arial"/>
          <w:bCs/>
          <w:kern w:val="32"/>
        </w:rPr>
      </w:pPr>
    </w:p>
    <w:p w14:paraId="7A041CFB" w14:textId="2F4E814C" w:rsidR="00C07C45" w:rsidRDefault="00C07C45" w:rsidP="00C07C45">
      <w:pPr>
        <w:jc w:val="both"/>
        <w:rPr>
          <w:rFonts w:cs="Times New Roman"/>
        </w:rPr>
      </w:pPr>
      <w:r>
        <w:t xml:space="preserve">The CMP379 Workgroup </w:t>
      </w:r>
      <w:r w:rsidRPr="004A1AF1">
        <w:t>unanimously</w:t>
      </w:r>
      <w:r>
        <w:t xml:space="preserve"> concluded that the Original did better facilitate the Applicable </w:t>
      </w:r>
      <w:r w:rsidR="005C461B">
        <w:t xml:space="preserve">CUSC </w:t>
      </w:r>
      <w:r w:rsidR="00BB5E6B">
        <w:t xml:space="preserve">Charging </w:t>
      </w:r>
      <w:r>
        <w:t>Objectives than the Baseline.</w:t>
      </w:r>
    </w:p>
    <w:p w14:paraId="1FD53F10" w14:textId="3D563EB2" w:rsidR="00C07C45" w:rsidRDefault="00C07C45" w:rsidP="00D10968">
      <w:pPr>
        <w:jc w:val="both"/>
        <w:rPr>
          <w:rFonts w:cs="Arial"/>
          <w:bCs/>
          <w:kern w:val="32"/>
        </w:rPr>
      </w:pPr>
    </w:p>
    <w:tbl>
      <w:tblPr>
        <w:tblW w:w="5001" w:type="pct"/>
        <w:jc w:val="center"/>
        <w:tblBorders>
          <w:top w:val="single" w:sz="8" w:space="0" w:color="F26522" w:themeColor="accent1"/>
          <w:left w:val="single" w:sz="8" w:space="0" w:color="F26522" w:themeColor="accent1"/>
          <w:bottom w:val="single" w:sz="8" w:space="0" w:color="F26522" w:themeColor="accent1"/>
          <w:right w:val="single" w:sz="8" w:space="0" w:color="F26522" w:themeColor="accent1"/>
          <w:insideH w:val="single" w:sz="8" w:space="0" w:color="F26522" w:themeColor="accent1"/>
          <w:insideV w:val="single" w:sz="8" w:space="0" w:color="F26522" w:themeColor="accent1"/>
        </w:tblBorders>
        <w:tblCellMar>
          <w:left w:w="0" w:type="dxa"/>
          <w:right w:w="0" w:type="dxa"/>
        </w:tblCellMar>
        <w:tblLook w:val="01E0" w:firstRow="1" w:lastRow="1" w:firstColumn="1" w:lastColumn="1" w:noHBand="0" w:noVBand="0"/>
      </w:tblPr>
      <w:tblGrid>
        <w:gridCol w:w="4259"/>
        <w:gridCol w:w="5219"/>
      </w:tblGrid>
      <w:tr w:rsidR="00EC4439" w14:paraId="327D3434" w14:textId="77777777" w:rsidTr="00DB55CE">
        <w:trPr>
          <w:trHeight w:val="636"/>
          <w:jc w:val="center"/>
        </w:trPr>
        <w:tc>
          <w:tcPr>
            <w:tcW w:w="2247" w:type="pct"/>
            <w:tcBorders>
              <w:top w:val="single" w:sz="8" w:space="0" w:color="F26522" w:themeColor="accent1"/>
              <w:left w:val="single" w:sz="8" w:space="0" w:color="F26522" w:themeColor="accent1"/>
              <w:bottom w:val="single" w:sz="8" w:space="0" w:color="F26522" w:themeColor="accent1"/>
              <w:right w:val="single" w:sz="8" w:space="0" w:color="F26522" w:themeColor="accent1"/>
            </w:tcBorders>
            <w:shd w:val="clear" w:color="auto" w:fill="F26522" w:themeFill="accent1"/>
            <w:tcMar>
              <w:top w:w="15" w:type="dxa"/>
              <w:left w:w="108" w:type="dxa"/>
              <w:bottom w:w="0" w:type="dxa"/>
              <w:right w:w="108" w:type="dxa"/>
            </w:tcMar>
            <w:hideMark/>
          </w:tcPr>
          <w:p w14:paraId="79473421" w14:textId="77777777" w:rsidR="00EC4439" w:rsidRDefault="00EC4439" w:rsidP="00DB55CE">
            <w:pPr>
              <w:rPr>
                <w:rFonts w:cs="Arial"/>
                <w:b/>
                <w:bCs/>
                <w:color w:val="FFFFFF" w:themeColor="background1"/>
              </w:rPr>
            </w:pPr>
            <w:r>
              <w:rPr>
                <w:b/>
                <w:color w:val="FFFFFF" w:themeColor="background1"/>
              </w:rPr>
              <w:t>Option</w:t>
            </w:r>
          </w:p>
        </w:tc>
        <w:tc>
          <w:tcPr>
            <w:tcW w:w="2753" w:type="pct"/>
            <w:tcBorders>
              <w:top w:val="single" w:sz="8" w:space="0" w:color="F26522" w:themeColor="accent1"/>
              <w:left w:val="single" w:sz="8" w:space="0" w:color="F26522" w:themeColor="accent1"/>
              <w:bottom w:val="single" w:sz="8" w:space="0" w:color="F26522" w:themeColor="accent1"/>
              <w:right w:val="single" w:sz="8" w:space="0" w:color="F26522" w:themeColor="accent1"/>
            </w:tcBorders>
            <w:shd w:val="clear" w:color="auto" w:fill="F26522" w:themeFill="accent1"/>
            <w:tcMar>
              <w:top w:w="15" w:type="dxa"/>
              <w:left w:w="108" w:type="dxa"/>
              <w:bottom w:w="0" w:type="dxa"/>
              <w:right w:w="108" w:type="dxa"/>
            </w:tcMar>
            <w:hideMark/>
          </w:tcPr>
          <w:p w14:paraId="3BA7E15B" w14:textId="77777777" w:rsidR="00EC4439" w:rsidRDefault="00EC4439" w:rsidP="00DB55CE">
            <w:pPr>
              <w:rPr>
                <w:rFonts w:cs="Arial"/>
                <w:b/>
                <w:bCs/>
                <w:color w:val="FFFFFF" w:themeColor="background1"/>
              </w:rPr>
            </w:pPr>
            <w:r>
              <w:rPr>
                <w:b/>
                <w:color w:val="FFFFFF" w:themeColor="background1"/>
              </w:rPr>
              <w:t>Number of voters that voted this option as better than the Baseline</w:t>
            </w:r>
          </w:p>
        </w:tc>
      </w:tr>
      <w:tr w:rsidR="00EC4439" w14:paraId="2DC53DAF" w14:textId="77777777" w:rsidTr="00DB55CE">
        <w:trPr>
          <w:trHeight w:val="55"/>
          <w:jc w:val="center"/>
        </w:trPr>
        <w:tc>
          <w:tcPr>
            <w:tcW w:w="2247" w:type="pct"/>
            <w:tcBorders>
              <w:top w:val="single" w:sz="8" w:space="0" w:color="F26522" w:themeColor="accent1"/>
              <w:left w:val="single" w:sz="8" w:space="0" w:color="F26522" w:themeColor="accent1"/>
              <w:bottom w:val="single" w:sz="8" w:space="0" w:color="F26522" w:themeColor="accent1"/>
              <w:right w:val="single" w:sz="8" w:space="0" w:color="F26522" w:themeColor="accent1"/>
            </w:tcBorders>
            <w:tcMar>
              <w:top w:w="15" w:type="dxa"/>
              <w:left w:w="108" w:type="dxa"/>
              <w:bottom w:w="0" w:type="dxa"/>
              <w:right w:w="108" w:type="dxa"/>
            </w:tcMar>
            <w:vAlign w:val="bottom"/>
            <w:hideMark/>
          </w:tcPr>
          <w:p w14:paraId="0848880F" w14:textId="77777777" w:rsidR="00EC4439" w:rsidRDefault="00EC4439" w:rsidP="00DB55CE">
            <w:pPr>
              <w:rPr>
                <w:rFonts w:cs="Arial"/>
              </w:rPr>
            </w:pPr>
            <w:r>
              <w:rPr>
                <w:rFonts w:cs="Arial"/>
              </w:rPr>
              <w:t>Original</w:t>
            </w:r>
          </w:p>
        </w:tc>
        <w:tc>
          <w:tcPr>
            <w:tcW w:w="2753" w:type="pct"/>
            <w:tcBorders>
              <w:top w:val="single" w:sz="8" w:space="0" w:color="F26522" w:themeColor="accent1"/>
              <w:left w:val="single" w:sz="8" w:space="0" w:color="F26522" w:themeColor="accent1"/>
              <w:bottom w:val="single" w:sz="8" w:space="0" w:color="F26522" w:themeColor="accent1"/>
              <w:right w:val="single" w:sz="8" w:space="0" w:color="F26522" w:themeColor="accent1"/>
            </w:tcBorders>
            <w:tcMar>
              <w:top w:w="15" w:type="dxa"/>
              <w:left w:w="108" w:type="dxa"/>
              <w:bottom w:w="0" w:type="dxa"/>
              <w:right w:w="108" w:type="dxa"/>
            </w:tcMar>
            <w:vAlign w:val="center"/>
          </w:tcPr>
          <w:p w14:paraId="619860C5" w14:textId="77777777" w:rsidR="00EC4439" w:rsidRDefault="00EC4439" w:rsidP="00DB55CE">
            <w:pPr>
              <w:rPr>
                <w:rFonts w:cs="Arial"/>
              </w:rPr>
            </w:pPr>
            <w:r>
              <w:rPr>
                <w:rFonts w:cs="Arial"/>
              </w:rPr>
              <w:t>5</w:t>
            </w:r>
          </w:p>
        </w:tc>
      </w:tr>
    </w:tbl>
    <w:p w14:paraId="6CDF609A" w14:textId="77777777" w:rsidR="00C07C45" w:rsidRDefault="00C07C45" w:rsidP="00D10968">
      <w:pPr>
        <w:jc w:val="both"/>
        <w:rPr>
          <w:rFonts w:cs="Arial"/>
          <w:bCs/>
          <w:kern w:val="32"/>
        </w:rPr>
      </w:pPr>
    </w:p>
    <w:p w14:paraId="7B6B49C4" w14:textId="77777777" w:rsidR="00694BB0" w:rsidRPr="005603D9" w:rsidRDefault="00694BB0" w:rsidP="00694BB0">
      <w:pPr>
        <w:pStyle w:val="CA2"/>
      </w:pPr>
      <w:bookmarkStart w:id="48" w:name="_Toc58937080"/>
      <w:bookmarkStart w:id="49" w:name="_Toc120891360"/>
      <w:bookmarkStart w:id="50" w:name="_Toc138316290"/>
      <w:r w:rsidRPr="000E2957">
        <w:t xml:space="preserve">Code Administrator </w:t>
      </w:r>
      <w:r>
        <w:t>C</w:t>
      </w:r>
      <w:r w:rsidRPr="000E2957">
        <w:t xml:space="preserve">onsultation </w:t>
      </w:r>
      <w:r>
        <w:t>s</w:t>
      </w:r>
      <w:r w:rsidRPr="000E2957">
        <w:t>ummary</w:t>
      </w:r>
      <w:bookmarkEnd w:id="48"/>
      <w:bookmarkEnd w:id="49"/>
      <w:bookmarkEnd w:id="50"/>
    </w:p>
    <w:p w14:paraId="5DF9F018" w14:textId="05A24E67" w:rsidR="00694BB0" w:rsidRPr="00F14842" w:rsidRDefault="00694BB0" w:rsidP="00694BB0">
      <w:pPr>
        <w:spacing w:line="268" w:lineRule="auto"/>
        <w:ind w:right="320"/>
        <w:jc w:val="both"/>
        <w:rPr>
          <w:rStyle w:val="eop"/>
          <w:rFonts w:cs="Arial"/>
          <w:color w:val="000000"/>
          <w:shd w:val="clear" w:color="auto" w:fill="FFFFFF"/>
        </w:rPr>
      </w:pPr>
      <w:r w:rsidRPr="00F14842">
        <w:rPr>
          <w:rStyle w:val="eop"/>
          <w:rFonts w:cs="Arial"/>
          <w:color w:val="000000"/>
          <w:shd w:val="clear" w:color="auto" w:fill="FFFFFF"/>
        </w:rPr>
        <w:t>The Code Administrator Consultation was issued on the</w:t>
      </w:r>
      <w:r>
        <w:rPr>
          <w:rStyle w:val="eop"/>
          <w:rFonts w:cs="Arial"/>
          <w:color w:val="000000"/>
          <w:shd w:val="clear" w:color="auto" w:fill="FFFFFF"/>
        </w:rPr>
        <w:t xml:space="preserve"> 4 January 2023 and</w:t>
      </w:r>
      <w:r w:rsidRPr="00F14842">
        <w:rPr>
          <w:rStyle w:val="eop"/>
          <w:rFonts w:cs="Arial"/>
          <w:color w:val="000000"/>
          <w:shd w:val="clear" w:color="auto" w:fill="FFFFFF"/>
        </w:rPr>
        <w:t xml:space="preserve"> closed on </w:t>
      </w:r>
      <w:r>
        <w:rPr>
          <w:rStyle w:val="eop"/>
          <w:rFonts w:cs="Arial"/>
          <w:color w:val="000000"/>
          <w:shd w:val="clear" w:color="auto" w:fill="FFFFFF"/>
        </w:rPr>
        <w:t xml:space="preserve">1 February 2023 </w:t>
      </w:r>
      <w:r w:rsidRPr="00F14842">
        <w:rPr>
          <w:rStyle w:val="eop"/>
          <w:rFonts w:cs="Arial"/>
          <w:color w:val="000000"/>
          <w:shd w:val="clear" w:color="auto" w:fill="FFFFFF"/>
        </w:rPr>
        <w:t>and did not receive any responses.</w:t>
      </w:r>
    </w:p>
    <w:p w14:paraId="587CA75A" w14:textId="77777777" w:rsidR="00694BB0" w:rsidRDefault="00694BB0" w:rsidP="00694BB0">
      <w:pPr>
        <w:rPr>
          <w:rFonts w:cs="Arial"/>
          <w:bCs/>
          <w:color w:val="FF0000"/>
          <w:kern w:val="32"/>
        </w:rPr>
      </w:pPr>
    </w:p>
    <w:p w14:paraId="686CF04F" w14:textId="77777777" w:rsidR="00E47267" w:rsidRDefault="00E47267" w:rsidP="00694BB0">
      <w:pPr>
        <w:rPr>
          <w:rFonts w:cs="Arial"/>
          <w:bCs/>
          <w:color w:val="FF0000"/>
          <w:kern w:val="32"/>
        </w:rPr>
      </w:pPr>
    </w:p>
    <w:p w14:paraId="1CB1C91A" w14:textId="77777777" w:rsidR="00E47267" w:rsidRDefault="00E47267" w:rsidP="00694BB0">
      <w:pPr>
        <w:rPr>
          <w:rFonts w:cs="Arial"/>
          <w:bCs/>
          <w:color w:val="FF0000"/>
          <w:kern w:val="32"/>
        </w:rPr>
      </w:pPr>
    </w:p>
    <w:p w14:paraId="728D2D5E" w14:textId="669B3437" w:rsidR="00694BB0" w:rsidRDefault="00694BB0" w:rsidP="00694BB0">
      <w:pPr>
        <w:pStyle w:val="CA3"/>
      </w:pPr>
      <w:bookmarkStart w:id="51" w:name="_Toc58937081"/>
      <w:bookmarkStart w:id="52" w:name="_Toc120891361"/>
      <w:bookmarkStart w:id="53" w:name="_Toc138316291"/>
      <w:r>
        <w:t>Pane</w:t>
      </w:r>
      <w:r w:rsidRPr="001F3DFC">
        <w:t xml:space="preserve">l </w:t>
      </w:r>
      <w:r w:rsidR="003B0AA1">
        <w:t>Recommendation</w:t>
      </w:r>
      <w:r>
        <w:t xml:space="preserve"> vote</w:t>
      </w:r>
      <w:bookmarkEnd w:id="51"/>
      <w:bookmarkEnd w:id="52"/>
      <w:bookmarkEnd w:id="53"/>
    </w:p>
    <w:p w14:paraId="2D126610" w14:textId="6A5A6BB5" w:rsidR="00694BB0" w:rsidRDefault="00694BB0" w:rsidP="001F6E37">
      <w:pPr>
        <w:spacing w:line="268" w:lineRule="auto"/>
        <w:ind w:right="320"/>
        <w:jc w:val="both"/>
        <w:rPr>
          <w:rStyle w:val="eop"/>
          <w:rFonts w:cs="Arial"/>
          <w:color w:val="000000"/>
          <w:shd w:val="clear" w:color="auto" w:fill="FFFFFF"/>
        </w:rPr>
      </w:pPr>
      <w:r w:rsidRPr="00D027D5">
        <w:rPr>
          <w:rStyle w:val="eop"/>
          <w:rFonts w:cs="Arial"/>
          <w:color w:val="000000"/>
          <w:shd w:val="clear" w:color="auto" w:fill="FFFFFF"/>
        </w:rPr>
        <w:t xml:space="preserve">The Panel </w:t>
      </w:r>
      <w:r w:rsidR="00C41176">
        <w:rPr>
          <w:rStyle w:val="eop"/>
          <w:rFonts w:cs="Arial"/>
          <w:color w:val="000000"/>
          <w:shd w:val="clear" w:color="auto" w:fill="FFFFFF"/>
        </w:rPr>
        <w:t>met</w:t>
      </w:r>
      <w:r>
        <w:rPr>
          <w:rStyle w:val="eop"/>
          <w:rFonts w:cs="Arial"/>
          <w:color w:val="000000"/>
          <w:shd w:val="clear" w:color="auto" w:fill="FFFFFF"/>
        </w:rPr>
        <w:t xml:space="preserve"> on </w:t>
      </w:r>
      <w:r w:rsidR="003B0AA1">
        <w:rPr>
          <w:rStyle w:val="eop"/>
          <w:rFonts w:cs="Arial"/>
          <w:color w:val="000000"/>
          <w:shd w:val="clear" w:color="auto" w:fill="FFFFFF"/>
        </w:rPr>
        <w:t>24 February 2023</w:t>
      </w:r>
      <w:r>
        <w:rPr>
          <w:rStyle w:val="eop"/>
          <w:rFonts w:cs="Arial"/>
          <w:color w:val="000000"/>
          <w:shd w:val="clear" w:color="auto" w:fill="FFFFFF"/>
        </w:rPr>
        <w:t xml:space="preserve"> to carry out their </w:t>
      </w:r>
      <w:r w:rsidR="003B0AA1">
        <w:rPr>
          <w:rStyle w:val="eop"/>
          <w:rFonts w:cs="Arial"/>
          <w:color w:val="000000"/>
          <w:shd w:val="clear" w:color="auto" w:fill="FFFFFF"/>
        </w:rPr>
        <w:t>recommendati</w:t>
      </w:r>
      <w:r>
        <w:rPr>
          <w:rStyle w:val="eop"/>
          <w:rFonts w:cs="Arial"/>
          <w:color w:val="000000"/>
          <w:shd w:val="clear" w:color="auto" w:fill="FFFFFF"/>
        </w:rPr>
        <w:t xml:space="preserve">on vote. </w:t>
      </w:r>
    </w:p>
    <w:p w14:paraId="35E2317B" w14:textId="77777777" w:rsidR="00694BB0" w:rsidRDefault="00694BB0" w:rsidP="001F6E37">
      <w:pPr>
        <w:spacing w:line="268" w:lineRule="auto"/>
        <w:ind w:right="320"/>
        <w:jc w:val="both"/>
        <w:rPr>
          <w:rStyle w:val="eop"/>
          <w:rFonts w:cs="Arial"/>
          <w:color w:val="000000"/>
          <w:shd w:val="clear" w:color="auto" w:fill="FFFFFF"/>
        </w:rPr>
      </w:pPr>
    </w:p>
    <w:p w14:paraId="419101F7" w14:textId="71C3077B" w:rsidR="00694BB0" w:rsidRDefault="00694BB0" w:rsidP="001F6E37">
      <w:pPr>
        <w:spacing w:line="268" w:lineRule="auto"/>
        <w:ind w:right="320"/>
        <w:jc w:val="both"/>
        <w:rPr>
          <w:rStyle w:val="eop"/>
          <w:rFonts w:cs="Arial"/>
          <w:color w:val="000000"/>
          <w:shd w:val="clear" w:color="auto" w:fill="FFFFFF"/>
        </w:rPr>
      </w:pPr>
      <w:r w:rsidRPr="00D027D5">
        <w:rPr>
          <w:rStyle w:val="eop"/>
          <w:rFonts w:cs="Arial"/>
          <w:color w:val="000000"/>
          <w:shd w:val="clear" w:color="auto" w:fill="FFFFFF"/>
        </w:rPr>
        <w:t>They</w:t>
      </w:r>
      <w:r w:rsidR="00C41176">
        <w:rPr>
          <w:rStyle w:val="eop"/>
          <w:rFonts w:cs="Arial"/>
          <w:color w:val="000000"/>
          <w:shd w:val="clear" w:color="auto" w:fill="FFFFFF"/>
        </w:rPr>
        <w:t xml:space="preserve"> </w:t>
      </w:r>
      <w:r>
        <w:rPr>
          <w:rStyle w:val="eop"/>
          <w:rFonts w:cs="Arial"/>
          <w:color w:val="000000"/>
          <w:shd w:val="clear" w:color="auto" w:fill="FFFFFF"/>
        </w:rPr>
        <w:t>assess</w:t>
      </w:r>
      <w:r w:rsidR="00C41176">
        <w:rPr>
          <w:rStyle w:val="eop"/>
          <w:rFonts w:cs="Arial"/>
          <w:color w:val="000000"/>
          <w:shd w:val="clear" w:color="auto" w:fill="FFFFFF"/>
        </w:rPr>
        <w:t>ed</w:t>
      </w:r>
      <w:r>
        <w:rPr>
          <w:rStyle w:val="eop"/>
          <w:rFonts w:cs="Arial"/>
          <w:color w:val="000000"/>
          <w:shd w:val="clear" w:color="auto" w:fill="FFFFFF"/>
        </w:rPr>
        <w:t xml:space="preserve"> </w:t>
      </w:r>
      <w:r w:rsidRPr="00D027D5">
        <w:rPr>
          <w:rStyle w:val="eop"/>
          <w:rFonts w:cs="Arial"/>
          <w:color w:val="000000"/>
          <w:shd w:val="clear" w:color="auto" w:fill="FFFFFF"/>
        </w:rPr>
        <w:t xml:space="preserve">whether a change should be made to the </w:t>
      </w:r>
      <w:r w:rsidRPr="00BA75B1">
        <w:rPr>
          <w:rStyle w:val="eop"/>
          <w:rFonts w:cs="Arial"/>
          <w:color w:val="000000"/>
          <w:shd w:val="clear" w:color="auto" w:fill="FFFFFF"/>
        </w:rPr>
        <w:t xml:space="preserve">CUSC </w:t>
      </w:r>
      <w:r w:rsidRPr="00D027D5">
        <w:rPr>
          <w:rStyle w:val="eop"/>
          <w:rFonts w:cs="Arial"/>
          <w:color w:val="000000"/>
          <w:shd w:val="clear" w:color="auto" w:fill="FFFFFF"/>
        </w:rPr>
        <w:t xml:space="preserve">by assessing the proposed change and any alternatives against the </w:t>
      </w:r>
      <w:r>
        <w:rPr>
          <w:rStyle w:val="eop"/>
          <w:rFonts w:cs="Arial"/>
          <w:color w:val="000000"/>
          <w:shd w:val="clear" w:color="auto" w:fill="FFFFFF"/>
        </w:rPr>
        <w:t>Applicable</w:t>
      </w:r>
      <w:r w:rsidRPr="00D027D5">
        <w:rPr>
          <w:rStyle w:val="eop"/>
          <w:rFonts w:cs="Arial"/>
          <w:color w:val="000000"/>
          <w:shd w:val="clear" w:color="auto" w:fill="FFFFFF"/>
        </w:rPr>
        <w:t xml:space="preserve"> </w:t>
      </w:r>
      <w:r>
        <w:rPr>
          <w:rStyle w:val="eop"/>
          <w:rFonts w:cs="Arial"/>
          <w:color w:val="000000"/>
          <w:shd w:val="clear" w:color="auto" w:fill="FFFFFF"/>
        </w:rPr>
        <w:t>O</w:t>
      </w:r>
      <w:r w:rsidRPr="00D027D5">
        <w:rPr>
          <w:rStyle w:val="eop"/>
          <w:rFonts w:cs="Arial"/>
          <w:color w:val="000000"/>
          <w:shd w:val="clear" w:color="auto" w:fill="FFFFFF"/>
        </w:rPr>
        <w:t xml:space="preserve">bjectives.  </w:t>
      </w:r>
    </w:p>
    <w:p w14:paraId="7305491A" w14:textId="77777777" w:rsidR="00694BB0" w:rsidRDefault="00694BB0" w:rsidP="00694BB0">
      <w:pPr>
        <w:spacing w:line="268" w:lineRule="auto"/>
        <w:ind w:right="320"/>
        <w:jc w:val="both"/>
        <w:rPr>
          <w:rStyle w:val="eop"/>
          <w:rFonts w:cs="Arial"/>
          <w:color w:val="000000"/>
          <w:shd w:val="clear" w:color="auto" w:fill="FFFFFF"/>
        </w:rPr>
      </w:pPr>
    </w:p>
    <w:p w14:paraId="2CD26BA0" w14:textId="77777777" w:rsidR="00694BB0" w:rsidRDefault="00694BB0" w:rsidP="00694BB0">
      <w:pPr>
        <w:jc w:val="both"/>
      </w:pPr>
      <w:r w:rsidRPr="00A1681E">
        <w:rPr>
          <w:rFonts w:cs="Arial"/>
          <w:b/>
        </w:rPr>
        <w:t>Vote 1:</w:t>
      </w:r>
      <w:r w:rsidRPr="00A1681E">
        <w:rPr>
          <w:rFonts w:cs="Arial"/>
        </w:rPr>
        <w:t xml:space="preserve"> Does the Original</w:t>
      </w:r>
      <w:r>
        <w:rPr>
          <w:rFonts w:cs="Arial"/>
        </w:rPr>
        <w:t xml:space="preserve"> </w:t>
      </w:r>
      <w:r w:rsidRPr="00A1681E">
        <w:rPr>
          <w:rFonts w:cs="Arial"/>
        </w:rPr>
        <w:t>facilitate the objectives better than the Baseline?</w:t>
      </w:r>
      <w:r w:rsidRPr="00A1681E">
        <w:t xml:space="preserve"> </w:t>
      </w:r>
    </w:p>
    <w:p w14:paraId="1F77924C" w14:textId="77777777" w:rsidR="00694BB0" w:rsidRPr="00A1681E" w:rsidRDefault="00694BB0" w:rsidP="00694BB0">
      <w:pPr>
        <w:jc w:val="both"/>
      </w:pPr>
    </w:p>
    <w:p w14:paraId="493437CA" w14:textId="77777777" w:rsidR="00694BB0" w:rsidRPr="00F015E9" w:rsidRDefault="00694BB0" w:rsidP="00694BB0">
      <w:pPr>
        <w:rPr>
          <w:rFonts w:cs="Arial"/>
        </w:rPr>
      </w:pPr>
      <w:r w:rsidRPr="00F015E9">
        <w:rPr>
          <w:rFonts w:cs="Arial"/>
        </w:rPr>
        <w:t>Panel Member:</w:t>
      </w:r>
      <w:r w:rsidRPr="00A33C93">
        <w:rPr>
          <w:rFonts w:cs="Arial"/>
          <w:b/>
        </w:rPr>
        <w:t xml:space="preserve"> </w:t>
      </w:r>
      <w:r>
        <w:rPr>
          <w:rFonts w:cs="Arial"/>
          <w:b/>
        </w:rPr>
        <w:t>Andrew Enzor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5"/>
        <w:gridCol w:w="1375"/>
        <w:gridCol w:w="1539"/>
        <w:gridCol w:w="1539"/>
        <w:gridCol w:w="1539"/>
        <w:gridCol w:w="1281"/>
        <w:gridCol w:w="1028"/>
      </w:tblGrid>
      <w:tr w:rsidR="00694BB0" w:rsidRPr="00F015E9" w14:paraId="5785CB27" w14:textId="77777777" w:rsidTr="00D80C2D">
        <w:trPr>
          <w:trHeight w:val="937"/>
        </w:trPr>
        <w:tc>
          <w:tcPr>
            <w:tcW w:w="62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734D137A" w14:textId="77777777" w:rsidR="00694BB0" w:rsidRPr="00F015E9" w:rsidRDefault="00694BB0" w:rsidP="00D80C2D">
            <w:pPr>
              <w:rPr>
                <w:rFonts w:cs="Arial"/>
                <w:b/>
                <w:color w:val="FFFFFF"/>
              </w:rPr>
            </w:pPr>
          </w:p>
        </w:tc>
        <w:tc>
          <w:tcPr>
            <w:tcW w:w="72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6EF11A04" w14:textId="77777777" w:rsidR="00694BB0" w:rsidRPr="00E71CA3" w:rsidRDefault="00694BB0" w:rsidP="00D80C2D">
            <w:pPr>
              <w:rPr>
                <w:rFonts w:cs="Arial"/>
                <w:color w:val="FFFFFF"/>
              </w:rPr>
            </w:pPr>
            <w:r w:rsidRPr="00E71CA3">
              <w:rPr>
                <w:rFonts w:cs="Arial"/>
                <w:color w:val="FFFFFF"/>
              </w:rPr>
              <w:t>Better facilitates AO (a)?</w:t>
            </w: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327FFE78" w14:textId="77777777" w:rsidR="00694BB0" w:rsidRPr="00E71CA3" w:rsidRDefault="00694BB0" w:rsidP="00D80C2D">
            <w:pPr>
              <w:rPr>
                <w:rFonts w:cs="Arial"/>
                <w:color w:val="FFFFFF"/>
              </w:rPr>
            </w:pPr>
            <w:r w:rsidRPr="00E71CA3">
              <w:rPr>
                <w:rFonts w:cs="Arial"/>
                <w:color w:val="FFFFFF"/>
              </w:rPr>
              <w:t>Better facilitates AO (b)?</w:t>
            </w: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73521489" w14:textId="77777777" w:rsidR="00694BB0" w:rsidRPr="00E71CA3" w:rsidRDefault="00694BB0" w:rsidP="00D80C2D">
            <w:pPr>
              <w:rPr>
                <w:rFonts w:cs="Arial"/>
                <w:color w:val="FFFFFF"/>
              </w:rPr>
            </w:pPr>
            <w:r w:rsidRPr="00E71CA3">
              <w:rPr>
                <w:rFonts w:cs="Arial"/>
                <w:color w:val="FFFFFF"/>
              </w:rPr>
              <w:t>Better facilitates AO (c)?</w:t>
            </w: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2EEACEE5" w14:textId="77777777" w:rsidR="00694BB0" w:rsidRPr="00E71CA3" w:rsidRDefault="00694BB0" w:rsidP="00D80C2D">
            <w:pPr>
              <w:ind w:right="-120"/>
              <w:rPr>
                <w:rFonts w:cs="Arial"/>
                <w:color w:val="FFFFFF"/>
              </w:rPr>
            </w:pPr>
            <w:r w:rsidRPr="00E71CA3">
              <w:rPr>
                <w:rFonts w:cs="Arial"/>
                <w:color w:val="FFFFFF"/>
              </w:rPr>
              <w:t>Better facilitates AO (d)?</w:t>
            </w:r>
          </w:p>
        </w:tc>
        <w:tc>
          <w:tcPr>
            <w:tcW w:w="67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010FFC3D" w14:textId="77777777" w:rsidR="00694BB0" w:rsidRPr="00E71CA3" w:rsidRDefault="00694BB0" w:rsidP="00D80C2D">
            <w:pPr>
              <w:ind w:right="-120"/>
              <w:rPr>
                <w:rFonts w:cs="Arial"/>
                <w:color w:val="FFFFFF"/>
              </w:rPr>
            </w:pPr>
            <w:r w:rsidRPr="00E71CA3">
              <w:rPr>
                <w:rFonts w:cs="Arial"/>
                <w:color w:val="FFFFFF"/>
              </w:rPr>
              <w:t>Better facilitates AO (e)?</w:t>
            </w:r>
          </w:p>
        </w:tc>
        <w:tc>
          <w:tcPr>
            <w:tcW w:w="54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5D4C69DA" w14:textId="77777777" w:rsidR="00694BB0" w:rsidRPr="00264C99" w:rsidRDefault="00694BB0" w:rsidP="00D80C2D">
            <w:pPr>
              <w:ind w:right="-120"/>
              <w:rPr>
                <w:rFonts w:cs="Arial"/>
                <w:color w:val="FFFFFF"/>
                <w:highlight w:val="yellow"/>
              </w:rPr>
            </w:pPr>
            <w:r w:rsidRPr="00535AFD">
              <w:rPr>
                <w:rFonts w:cs="Arial"/>
                <w:color w:val="FFFFFF"/>
              </w:rPr>
              <w:t>Overall (Y/N)</w:t>
            </w:r>
          </w:p>
        </w:tc>
      </w:tr>
      <w:tr w:rsidR="00694BB0" w:rsidRPr="00F015E9" w14:paraId="617667F5" w14:textId="77777777" w:rsidTr="00D80C2D">
        <w:trPr>
          <w:trHeight w:val="299"/>
        </w:trPr>
        <w:tc>
          <w:tcPr>
            <w:tcW w:w="62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center"/>
            <w:hideMark/>
          </w:tcPr>
          <w:p w14:paraId="42CF7F3E" w14:textId="77777777" w:rsidR="00694BB0" w:rsidRPr="00F015E9" w:rsidRDefault="00694BB0" w:rsidP="00D80C2D">
            <w:pPr>
              <w:jc w:val="both"/>
              <w:rPr>
                <w:rFonts w:cs="Arial"/>
              </w:rPr>
            </w:pPr>
            <w:r w:rsidRPr="00F015E9">
              <w:rPr>
                <w:rFonts w:cs="Arial"/>
              </w:rPr>
              <w:t>Original</w:t>
            </w:r>
          </w:p>
        </w:tc>
        <w:tc>
          <w:tcPr>
            <w:tcW w:w="72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2D5152D4" w14:textId="70B49FD5" w:rsidR="00694BB0" w:rsidRPr="00FB6273" w:rsidRDefault="00D85C8A" w:rsidP="00D80C2D">
            <w:pPr>
              <w:jc w:val="center"/>
              <w:rPr>
                <w:rFonts w:cs="Arial"/>
                <w:color w:val="000000"/>
              </w:rPr>
            </w:pPr>
            <w:r>
              <w:rPr>
                <w:rFonts w:cs="Arial"/>
                <w:color w:val="000000"/>
              </w:rPr>
              <w:t>N</w:t>
            </w:r>
            <w:r>
              <w:t>eutral</w:t>
            </w: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23E358AC" w14:textId="5248CCD6" w:rsidR="00694BB0" w:rsidRPr="00FB6273" w:rsidRDefault="00D85C8A" w:rsidP="00D80C2D">
            <w:pPr>
              <w:jc w:val="center"/>
              <w:rPr>
                <w:rFonts w:cs="Arial"/>
                <w:color w:val="000000"/>
              </w:rPr>
            </w:pPr>
            <w:r>
              <w:rPr>
                <w:rFonts w:cs="Arial"/>
                <w:color w:val="000000"/>
              </w:rPr>
              <w:t>N</w:t>
            </w:r>
            <w:r>
              <w:t>eutral</w:t>
            </w: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63CD872A" w14:textId="4DE704BC" w:rsidR="00694BB0" w:rsidRPr="00FB6273" w:rsidRDefault="00D85C8A" w:rsidP="00D80C2D">
            <w:pPr>
              <w:jc w:val="center"/>
              <w:rPr>
                <w:rFonts w:cs="Arial"/>
                <w:color w:val="000000"/>
              </w:rPr>
            </w:pPr>
            <w:r>
              <w:rPr>
                <w:rFonts w:cs="Arial"/>
                <w:color w:val="000000"/>
              </w:rPr>
              <w:t>N</w:t>
            </w:r>
            <w:r>
              <w:t>eutral</w:t>
            </w: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5EC73770" w14:textId="32AD75B7" w:rsidR="00694BB0" w:rsidRPr="00FB6273" w:rsidRDefault="00D85C8A" w:rsidP="00D80C2D">
            <w:pPr>
              <w:jc w:val="center"/>
              <w:rPr>
                <w:rFonts w:cs="Arial"/>
                <w:color w:val="000000"/>
              </w:rPr>
            </w:pPr>
            <w:r>
              <w:rPr>
                <w:rFonts w:cs="Arial"/>
                <w:color w:val="000000"/>
              </w:rPr>
              <w:t>N</w:t>
            </w:r>
            <w:r>
              <w:t>eutral</w:t>
            </w:r>
          </w:p>
        </w:tc>
        <w:tc>
          <w:tcPr>
            <w:tcW w:w="67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1BA6B415" w14:textId="6B04754E" w:rsidR="00694BB0" w:rsidRPr="00FB6273" w:rsidRDefault="005360F8" w:rsidP="00D80C2D">
            <w:pPr>
              <w:jc w:val="center"/>
              <w:rPr>
                <w:rFonts w:cs="Arial"/>
                <w:color w:val="000000"/>
              </w:rPr>
            </w:pPr>
            <w:r>
              <w:rPr>
                <w:rFonts w:cs="Arial"/>
                <w:color w:val="000000"/>
              </w:rPr>
              <w:t>Y</w:t>
            </w:r>
            <w:r>
              <w:t>es</w:t>
            </w:r>
          </w:p>
        </w:tc>
        <w:tc>
          <w:tcPr>
            <w:tcW w:w="54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65574EC9" w14:textId="473554B7" w:rsidR="00694BB0" w:rsidRPr="00FB6273" w:rsidRDefault="005360F8" w:rsidP="00D80C2D">
            <w:pPr>
              <w:jc w:val="center"/>
              <w:rPr>
                <w:rFonts w:cs="Arial"/>
                <w:color w:val="000000"/>
              </w:rPr>
            </w:pPr>
            <w:r>
              <w:rPr>
                <w:rFonts w:cs="Arial"/>
                <w:color w:val="000000"/>
              </w:rPr>
              <w:t>Y</w:t>
            </w:r>
            <w:r>
              <w:t>es</w:t>
            </w:r>
          </w:p>
        </w:tc>
      </w:tr>
      <w:tr w:rsidR="00694BB0" w:rsidRPr="00F015E9" w14:paraId="243974FB" w14:textId="77777777" w:rsidTr="00D80C2D">
        <w:trPr>
          <w:trHeight w:val="299"/>
        </w:trPr>
        <w:tc>
          <w:tcPr>
            <w:tcW w:w="5000" w:type="pct"/>
            <w:gridSpan w:val="7"/>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167F1446" w14:textId="77777777" w:rsidR="00694BB0" w:rsidRPr="00F85EF5" w:rsidRDefault="00694BB0" w:rsidP="00D80C2D">
            <w:pPr>
              <w:rPr>
                <w:rFonts w:cs="Arial"/>
                <w:color w:val="FFFFFF"/>
              </w:rPr>
            </w:pPr>
            <w:r w:rsidRPr="00F85EF5">
              <w:rPr>
                <w:rFonts w:cs="Arial"/>
                <w:color w:val="FFFFFF"/>
              </w:rPr>
              <w:t>Voting Statement</w:t>
            </w:r>
          </w:p>
        </w:tc>
      </w:tr>
      <w:tr w:rsidR="00694BB0" w:rsidRPr="00F015E9" w14:paraId="619F08EB" w14:textId="77777777" w:rsidTr="00D80C2D">
        <w:trPr>
          <w:trHeight w:val="299"/>
        </w:trPr>
        <w:tc>
          <w:tcPr>
            <w:tcW w:w="5000" w:type="pct"/>
            <w:gridSpan w:val="7"/>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4B4999D3" w14:textId="6ABF24D0" w:rsidR="00694BB0" w:rsidRPr="00F85EF5" w:rsidRDefault="00D85C8A" w:rsidP="00081D02">
            <w:pPr>
              <w:jc w:val="both"/>
              <w:rPr>
                <w:rFonts w:cs="Arial"/>
                <w:color w:val="FFFFFF"/>
              </w:rPr>
            </w:pPr>
            <w:r w:rsidRPr="00D85C8A">
              <w:rPr>
                <w:rFonts w:cs="Arial"/>
                <w:color w:val="000000"/>
              </w:rPr>
              <w:t>The Original better facilitates ACO(e) by clarifying how TNUoS will be charged to users on the boundary between DNO regions.</w:t>
            </w:r>
          </w:p>
        </w:tc>
      </w:tr>
    </w:tbl>
    <w:p w14:paraId="2D261456" w14:textId="77777777" w:rsidR="00694BB0" w:rsidRDefault="00694BB0" w:rsidP="00694BB0">
      <w:pPr>
        <w:rPr>
          <w:rFonts w:cs="Arial"/>
          <w:bCs/>
          <w:color w:val="FF0000"/>
          <w:kern w:val="32"/>
        </w:rPr>
      </w:pPr>
    </w:p>
    <w:p w14:paraId="28E6EF7A" w14:textId="77777777" w:rsidR="00694BB0" w:rsidRPr="00F015E9" w:rsidRDefault="00694BB0" w:rsidP="00694BB0">
      <w:pPr>
        <w:rPr>
          <w:rFonts w:cs="Arial"/>
        </w:rPr>
      </w:pPr>
      <w:r w:rsidRPr="00F015E9">
        <w:rPr>
          <w:rFonts w:cs="Arial"/>
        </w:rPr>
        <w:t>Panel Member:</w:t>
      </w:r>
      <w:r w:rsidRPr="00A33C93">
        <w:rPr>
          <w:rFonts w:cs="Arial"/>
          <w:b/>
        </w:rPr>
        <w:t xml:space="preserve"> </w:t>
      </w:r>
      <w:r>
        <w:rPr>
          <w:rFonts w:cs="Arial"/>
          <w:b/>
        </w:rPr>
        <w:t xml:space="preserve">Andy Pace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5"/>
        <w:gridCol w:w="1375"/>
        <w:gridCol w:w="1539"/>
        <w:gridCol w:w="1539"/>
        <w:gridCol w:w="1539"/>
        <w:gridCol w:w="1281"/>
        <w:gridCol w:w="1028"/>
      </w:tblGrid>
      <w:tr w:rsidR="00694BB0" w:rsidRPr="00F015E9" w14:paraId="282F5FB7" w14:textId="77777777" w:rsidTr="00D80C2D">
        <w:trPr>
          <w:trHeight w:val="937"/>
        </w:trPr>
        <w:tc>
          <w:tcPr>
            <w:tcW w:w="62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3E7DD2B1" w14:textId="77777777" w:rsidR="00694BB0" w:rsidRPr="00F015E9" w:rsidRDefault="00694BB0" w:rsidP="00D80C2D">
            <w:pPr>
              <w:rPr>
                <w:rFonts w:cs="Arial"/>
                <w:b/>
                <w:color w:val="FFFFFF"/>
              </w:rPr>
            </w:pPr>
          </w:p>
        </w:tc>
        <w:tc>
          <w:tcPr>
            <w:tcW w:w="72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7C08B30E" w14:textId="77777777" w:rsidR="00694BB0" w:rsidRPr="009043E6" w:rsidRDefault="00694BB0" w:rsidP="00D80C2D">
            <w:pPr>
              <w:rPr>
                <w:rFonts w:cs="Arial"/>
                <w:color w:val="FFFFFF"/>
              </w:rPr>
            </w:pPr>
            <w:r w:rsidRPr="009043E6">
              <w:rPr>
                <w:rFonts w:cs="Arial"/>
                <w:color w:val="FFFFFF"/>
              </w:rPr>
              <w:t>Better facilitates AO (a)?</w:t>
            </w: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74CA095B" w14:textId="77777777" w:rsidR="00694BB0" w:rsidRPr="009043E6" w:rsidRDefault="00694BB0" w:rsidP="00D80C2D">
            <w:pPr>
              <w:rPr>
                <w:rFonts w:cs="Arial"/>
                <w:color w:val="FFFFFF"/>
              </w:rPr>
            </w:pPr>
            <w:r w:rsidRPr="009043E6">
              <w:rPr>
                <w:rFonts w:cs="Arial"/>
                <w:color w:val="FFFFFF"/>
              </w:rPr>
              <w:t>Better facilitates AO (b)?</w:t>
            </w: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05D5F035" w14:textId="77777777" w:rsidR="00694BB0" w:rsidRPr="009043E6" w:rsidRDefault="00694BB0" w:rsidP="00D80C2D">
            <w:pPr>
              <w:rPr>
                <w:rFonts w:cs="Arial"/>
                <w:color w:val="FFFFFF"/>
              </w:rPr>
            </w:pPr>
            <w:r w:rsidRPr="009043E6">
              <w:rPr>
                <w:rFonts w:cs="Arial"/>
                <w:color w:val="FFFFFF"/>
              </w:rPr>
              <w:t>Better facilitates AO (c)?</w:t>
            </w: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7B6CD660" w14:textId="77777777" w:rsidR="00694BB0" w:rsidRPr="009043E6" w:rsidRDefault="00694BB0" w:rsidP="00D80C2D">
            <w:pPr>
              <w:ind w:right="-120"/>
              <w:rPr>
                <w:rFonts w:cs="Arial"/>
                <w:color w:val="FFFFFF"/>
              </w:rPr>
            </w:pPr>
            <w:r w:rsidRPr="009043E6">
              <w:rPr>
                <w:rFonts w:cs="Arial"/>
                <w:color w:val="FFFFFF"/>
              </w:rPr>
              <w:t>Better facilitates AO (d)?</w:t>
            </w:r>
          </w:p>
        </w:tc>
        <w:tc>
          <w:tcPr>
            <w:tcW w:w="67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196918C3" w14:textId="77777777" w:rsidR="00694BB0" w:rsidRPr="009043E6" w:rsidRDefault="00694BB0" w:rsidP="00D80C2D">
            <w:pPr>
              <w:ind w:right="-120"/>
              <w:rPr>
                <w:rFonts w:cs="Arial"/>
                <w:color w:val="FFFFFF"/>
              </w:rPr>
            </w:pPr>
            <w:r w:rsidRPr="009043E6">
              <w:rPr>
                <w:rFonts w:cs="Arial"/>
                <w:color w:val="FFFFFF"/>
              </w:rPr>
              <w:t>Better facilitates AO (e)?</w:t>
            </w:r>
          </w:p>
        </w:tc>
        <w:tc>
          <w:tcPr>
            <w:tcW w:w="54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6FE7BC4A" w14:textId="77777777" w:rsidR="00694BB0" w:rsidRPr="00264C99" w:rsidRDefault="00694BB0" w:rsidP="00D80C2D">
            <w:pPr>
              <w:ind w:right="-120"/>
              <w:rPr>
                <w:rFonts w:cs="Arial"/>
                <w:color w:val="FFFFFF"/>
                <w:highlight w:val="yellow"/>
              </w:rPr>
            </w:pPr>
            <w:r w:rsidRPr="00535AFD">
              <w:rPr>
                <w:rFonts w:cs="Arial"/>
                <w:color w:val="FFFFFF"/>
              </w:rPr>
              <w:t>Overall (Y/N)</w:t>
            </w:r>
          </w:p>
        </w:tc>
      </w:tr>
      <w:tr w:rsidR="00DE2938" w:rsidRPr="00F015E9" w14:paraId="19E39A35" w14:textId="77777777" w:rsidTr="00D80C2D">
        <w:trPr>
          <w:trHeight w:val="299"/>
        </w:trPr>
        <w:tc>
          <w:tcPr>
            <w:tcW w:w="62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center"/>
            <w:hideMark/>
          </w:tcPr>
          <w:p w14:paraId="3C77BAA2" w14:textId="77777777" w:rsidR="00DE2938" w:rsidRPr="00F015E9" w:rsidRDefault="00DE2938" w:rsidP="00DE2938">
            <w:pPr>
              <w:jc w:val="both"/>
              <w:rPr>
                <w:rFonts w:cs="Arial"/>
              </w:rPr>
            </w:pPr>
            <w:r w:rsidRPr="00F015E9">
              <w:rPr>
                <w:rFonts w:cs="Arial"/>
              </w:rPr>
              <w:t>Original</w:t>
            </w:r>
          </w:p>
        </w:tc>
        <w:tc>
          <w:tcPr>
            <w:tcW w:w="72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583FB9CF" w14:textId="183A94B6" w:rsidR="00DE2938" w:rsidRPr="00FB6273" w:rsidRDefault="00DE2938" w:rsidP="00DE2938">
            <w:pPr>
              <w:jc w:val="center"/>
              <w:rPr>
                <w:rFonts w:cs="Arial"/>
                <w:color w:val="000000"/>
              </w:rPr>
            </w:pPr>
            <w:r>
              <w:rPr>
                <w:rFonts w:cs="Arial"/>
                <w:color w:val="000000"/>
              </w:rPr>
              <w:t>N</w:t>
            </w:r>
            <w:r>
              <w:t>eutral</w:t>
            </w: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1FC815B0" w14:textId="7EC3AE95" w:rsidR="00DE2938" w:rsidRPr="00FB6273" w:rsidRDefault="00DE2938" w:rsidP="00DE2938">
            <w:pPr>
              <w:jc w:val="center"/>
              <w:rPr>
                <w:rFonts w:cs="Arial"/>
                <w:color w:val="000000"/>
              </w:rPr>
            </w:pPr>
            <w:r>
              <w:rPr>
                <w:rFonts w:cs="Arial"/>
                <w:color w:val="000000"/>
              </w:rPr>
              <w:t>Yes</w:t>
            </w: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59F4D275" w14:textId="19E11662" w:rsidR="00DE2938" w:rsidRPr="00FB6273" w:rsidRDefault="00DE2938" w:rsidP="00DE2938">
            <w:pPr>
              <w:jc w:val="center"/>
              <w:rPr>
                <w:rFonts w:cs="Arial"/>
                <w:color w:val="000000"/>
              </w:rPr>
            </w:pPr>
            <w:r>
              <w:rPr>
                <w:rFonts w:cs="Arial"/>
                <w:color w:val="000000"/>
              </w:rPr>
              <w:t>N</w:t>
            </w:r>
            <w:r>
              <w:t>eutral</w:t>
            </w: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203AC452" w14:textId="6B24717C" w:rsidR="00DE2938" w:rsidRPr="00FB6273" w:rsidRDefault="00DE2938" w:rsidP="00DE2938">
            <w:pPr>
              <w:jc w:val="center"/>
              <w:rPr>
                <w:rFonts w:cs="Arial"/>
                <w:color w:val="000000"/>
              </w:rPr>
            </w:pPr>
            <w:r>
              <w:rPr>
                <w:rFonts w:cs="Arial"/>
                <w:color w:val="000000"/>
              </w:rPr>
              <w:t>N</w:t>
            </w:r>
            <w:r>
              <w:t>eutral</w:t>
            </w:r>
          </w:p>
        </w:tc>
        <w:tc>
          <w:tcPr>
            <w:tcW w:w="67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098A5443" w14:textId="7022919D" w:rsidR="00DE2938" w:rsidRPr="00FB6273" w:rsidRDefault="00DE2938" w:rsidP="00DE2938">
            <w:pPr>
              <w:jc w:val="center"/>
              <w:rPr>
                <w:rFonts w:cs="Arial"/>
                <w:color w:val="000000"/>
              </w:rPr>
            </w:pPr>
            <w:r>
              <w:rPr>
                <w:rFonts w:cs="Arial"/>
                <w:color w:val="000000"/>
              </w:rPr>
              <w:t>Y</w:t>
            </w:r>
            <w:r>
              <w:t>es</w:t>
            </w:r>
          </w:p>
        </w:tc>
        <w:tc>
          <w:tcPr>
            <w:tcW w:w="54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1ACF32FB" w14:textId="79391FB4" w:rsidR="00DE2938" w:rsidRPr="00FB6273" w:rsidRDefault="00DE2938" w:rsidP="00DE2938">
            <w:pPr>
              <w:jc w:val="center"/>
              <w:rPr>
                <w:rFonts w:cs="Arial"/>
                <w:color w:val="000000"/>
              </w:rPr>
            </w:pPr>
            <w:r>
              <w:rPr>
                <w:rFonts w:cs="Arial"/>
                <w:color w:val="000000"/>
              </w:rPr>
              <w:t>Y</w:t>
            </w:r>
            <w:r>
              <w:t>es</w:t>
            </w:r>
          </w:p>
        </w:tc>
      </w:tr>
      <w:tr w:rsidR="00DE2938" w:rsidRPr="00F015E9" w14:paraId="45E1C489" w14:textId="77777777" w:rsidTr="00D80C2D">
        <w:trPr>
          <w:trHeight w:val="299"/>
        </w:trPr>
        <w:tc>
          <w:tcPr>
            <w:tcW w:w="5000" w:type="pct"/>
            <w:gridSpan w:val="7"/>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4B9FA09F" w14:textId="77777777" w:rsidR="00DE2938" w:rsidRPr="00F85EF5" w:rsidRDefault="00DE2938" w:rsidP="00DE2938">
            <w:pPr>
              <w:rPr>
                <w:rFonts w:cs="Arial"/>
                <w:color w:val="FFFFFF"/>
              </w:rPr>
            </w:pPr>
            <w:r w:rsidRPr="00F85EF5">
              <w:rPr>
                <w:rFonts w:cs="Arial"/>
                <w:color w:val="FFFFFF"/>
              </w:rPr>
              <w:t>Voting Statement</w:t>
            </w:r>
          </w:p>
        </w:tc>
      </w:tr>
      <w:tr w:rsidR="00DE2938" w:rsidRPr="00F015E9" w14:paraId="3187A005" w14:textId="77777777" w:rsidTr="00D80C2D">
        <w:trPr>
          <w:trHeight w:val="299"/>
        </w:trPr>
        <w:tc>
          <w:tcPr>
            <w:tcW w:w="5000" w:type="pct"/>
            <w:gridSpan w:val="7"/>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013D8E45" w14:textId="167A258A" w:rsidR="00DE2938" w:rsidRPr="00DE2938" w:rsidRDefault="00DE2938" w:rsidP="00081D02">
            <w:pPr>
              <w:jc w:val="both"/>
              <w:rPr>
                <w:rFonts w:cs="Arial"/>
              </w:rPr>
            </w:pPr>
            <w:r w:rsidRPr="00DE2938">
              <w:rPr>
                <w:rFonts w:cs="Arial"/>
              </w:rPr>
              <w:t>This mod will split TNUoS charges for sites connected at GSPs which cover multiple DNO areas using a methodology that results in a fair allocation of the charges for each area. We therefore support this change modification and assess it as better meeting applicable objective (b) by increasing the cost reflectivity of charges and (e) by promoting efficiency in the implementation and administration of the use of system charging methodology.</w:t>
            </w:r>
          </w:p>
        </w:tc>
      </w:tr>
    </w:tbl>
    <w:p w14:paraId="3B12A713" w14:textId="77777777" w:rsidR="00694BB0" w:rsidRDefault="00694BB0" w:rsidP="00694BB0">
      <w:pPr>
        <w:rPr>
          <w:rFonts w:cs="Arial"/>
          <w:bCs/>
          <w:color w:val="FF0000"/>
          <w:kern w:val="32"/>
        </w:rPr>
      </w:pPr>
    </w:p>
    <w:p w14:paraId="55A05F47" w14:textId="77777777" w:rsidR="00694BB0" w:rsidRPr="00F015E9" w:rsidRDefault="00694BB0" w:rsidP="00694BB0">
      <w:pPr>
        <w:rPr>
          <w:rFonts w:cs="Arial"/>
        </w:rPr>
      </w:pPr>
      <w:r w:rsidRPr="00F015E9">
        <w:rPr>
          <w:rFonts w:cs="Arial"/>
        </w:rPr>
        <w:t>Panel Member:</w:t>
      </w:r>
      <w:r w:rsidRPr="00A33C93">
        <w:rPr>
          <w:rFonts w:cs="Arial"/>
          <w:b/>
        </w:rPr>
        <w:t xml:space="preserve"> </w:t>
      </w:r>
      <w:r>
        <w:rPr>
          <w:rFonts w:cs="Arial"/>
          <w:b/>
        </w:rPr>
        <w:t xml:space="preserve">Binoy Dharsi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5"/>
        <w:gridCol w:w="1375"/>
        <w:gridCol w:w="1539"/>
        <w:gridCol w:w="1539"/>
        <w:gridCol w:w="1539"/>
        <w:gridCol w:w="1281"/>
        <w:gridCol w:w="1028"/>
      </w:tblGrid>
      <w:tr w:rsidR="00694BB0" w:rsidRPr="00F015E9" w14:paraId="4B36480C" w14:textId="77777777" w:rsidTr="00D80C2D">
        <w:trPr>
          <w:trHeight w:val="937"/>
        </w:trPr>
        <w:tc>
          <w:tcPr>
            <w:tcW w:w="62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04740103" w14:textId="77777777" w:rsidR="00694BB0" w:rsidRPr="00F015E9" w:rsidRDefault="00694BB0" w:rsidP="00D80C2D">
            <w:pPr>
              <w:rPr>
                <w:rFonts w:cs="Arial"/>
                <w:b/>
                <w:color w:val="FFFFFF"/>
              </w:rPr>
            </w:pPr>
          </w:p>
        </w:tc>
        <w:tc>
          <w:tcPr>
            <w:tcW w:w="72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715777E0" w14:textId="77777777" w:rsidR="00694BB0" w:rsidRPr="009043E6" w:rsidRDefault="00694BB0" w:rsidP="00D80C2D">
            <w:pPr>
              <w:rPr>
                <w:rFonts w:cs="Arial"/>
                <w:color w:val="FFFFFF"/>
              </w:rPr>
            </w:pPr>
            <w:r w:rsidRPr="009043E6">
              <w:rPr>
                <w:rFonts w:cs="Arial"/>
                <w:color w:val="FFFFFF"/>
              </w:rPr>
              <w:t>Better facilitates AO (a)?</w:t>
            </w: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439EB786" w14:textId="77777777" w:rsidR="00694BB0" w:rsidRPr="009043E6" w:rsidRDefault="00694BB0" w:rsidP="00D80C2D">
            <w:pPr>
              <w:rPr>
                <w:rFonts w:cs="Arial"/>
                <w:color w:val="FFFFFF"/>
              </w:rPr>
            </w:pPr>
            <w:r w:rsidRPr="009043E6">
              <w:rPr>
                <w:rFonts w:cs="Arial"/>
                <w:color w:val="FFFFFF"/>
              </w:rPr>
              <w:t>Better facilitates AO (b)?</w:t>
            </w: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3AF35FEE" w14:textId="77777777" w:rsidR="00694BB0" w:rsidRPr="009043E6" w:rsidRDefault="00694BB0" w:rsidP="00D80C2D">
            <w:pPr>
              <w:rPr>
                <w:rFonts w:cs="Arial"/>
                <w:color w:val="FFFFFF"/>
              </w:rPr>
            </w:pPr>
            <w:r w:rsidRPr="009043E6">
              <w:rPr>
                <w:rFonts w:cs="Arial"/>
                <w:color w:val="FFFFFF"/>
              </w:rPr>
              <w:t>Better facilitates AO (c)?</w:t>
            </w: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25B3F58B" w14:textId="77777777" w:rsidR="00694BB0" w:rsidRPr="009043E6" w:rsidRDefault="00694BB0" w:rsidP="00D80C2D">
            <w:pPr>
              <w:ind w:right="-120"/>
              <w:rPr>
                <w:rFonts w:cs="Arial"/>
                <w:color w:val="FFFFFF"/>
              </w:rPr>
            </w:pPr>
            <w:r w:rsidRPr="009043E6">
              <w:rPr>
                <w:rFonts w:cs="Arial"/>
                <w:color w:val="FFFFFF"/>
              </w:rPr>
              <w:t>Better facilitates AO (d)?</w:t>
            </w:r>
          </w:p>
        </w:tc>
        <w:tc>
          <w:tcPr>
            <w:tcW w:w="67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03DFA54C" w14:textId="77777777" w:rsidR="00694BB0" w:rsidRPr="009043E6" w:rsidRDefault="00694BB0" w:rsidP="00D80C2D">
            <w:pPr>
              <w:ind w:right="-120"/>
              <w:rPr>
                <w:rFonts w:cs="Arial"/>
                <w:color w:val="FFFFFF"/>
              </w:rPr>
            </w:pPr>
            <w:r w:rsidRPr="009043E6">
              <w:rPr>
                <w:rFonts w:cs="Arial"/>
                <w:color w:val="FFFFFF"/>
              </w:rPr>
              <w:t>Better facilitates AO (e)?</w:t>
            </w:r>
          </w:p>
        </w:tc>
        <w:tc>
          <w:tcPr>
            <w:tcW w:w="54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35D5193F" w14:textId="77777777" w:rsidR="00694BB0" w:rsidRPr="00264C99" w:rsidRDefault="00694BB0" w:rsidP="00D80C2D">
            <w:pPr>
              <w:ind w:right="-120"/>
              <w:rPr>
                <w:rFonts w:cs="Arial"/>
                <w:color w:val="FFFFFF"/>
                <w:highlight w:val="yellow"/>
              </w:rPr>
            </w:pPr>
            <w:r w:rsidRPr="00535AFD">
              <w:rPr>
                <w:rFonts w:cs="Arial"/>
                <w:color w:val="FFFFFF"/>
              </w:rPr>
              <w:t>Overall (Y/N)</w:t>
            </w:r>
          </w:p>
        </w:tc>
      </w:tr>
      <w:tr w:rsidR="003572D9" w:rsidRPr="00F015E9" w14:paraId="26075A90" w14:textId="77777777" w:rsidTr="00D80C2D">
        <w:trPr>
          <w:trHeight w:val="299"/>
        </w:trPr>
        <w:tc>
          <w:tcPr>
            <w:tcW w:w="62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center"/>
            <w:hideMark/>
          </w:tcPr>
          <w:p w14:paraId="7C76DD1B" w14:textId="77777777" w:rsidR="003572D9" w:rsidRPr="00F015E9" w:rsidRDefault="003572D9" w:rsidP="003572D9">
            <w:pPr>
              <w:jc w:val="both"/>
              <w:rPr>
                <w:rFonts w:cs="Arial"/>
              </w:rPr>
            </w:pPr>
            <w:r w:rsidRPr="00F015E9">
              <w:rPr>
                <w:rFonts w:cs="Arial"/>
              </w:rPr>
              <w:t>Original</w:t>
            </w:r>
          </w:p>
        </w:tc>
        <w:tc>
          <w:tcPr>
            <w:tcW w:w="72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770D5276" w14:textId="09CD93AB" w:rsidR="003572D9" w:rsidRPr="00FB6273" w:rsidRDefault="003572D9" w:rsidP="003572D9">
            <w:pPr>
              <w:jc w:val="center"/>
              <w:rPr>
                <w:rFonts w:cs="Arial"/>
                <w:color w:val="000000"/>
              </w:rPr>
            </w:pPr>
            <w:r>
              <w:rPr>
                <w:rFonts w:cs="Arial"/>
                <w:color w:val="000000"/>
              </w:rPr>
              <w:t>N</w:t>
            </w:r>
            <w:r>
              <w:t>eutral</w:t>
            </w: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55216A3C" w14:textId="2EA6B6DA" w:rsidR="003572D9" w:rsidRPr="00FB6273" w:rsidRDefault="003572D9" w:rsidP="003572D9">
            <w:pPr>
              <w:jc w:val="center"/>
              <w:rPr>
                <w:rFonts w:cs="Arial"/>
                <w:color w:val="000000"/>
              </w:rPr>
            </w:pPr>
            <w:r>
              <w:rPr>
                <w:rFonts w:cs="Arial"/>
                <w:color w:val="000000"/>
              </w:rPr>
              <w:t>N</w:t>
            </w:r>
            <w:r>
              <w:t>eutral</w:t>
            </w: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7DF552E4" w14:textId="4CC197B8" w:rsidR="003572D9" w:rsidRPr="00FB6273" w:rsidRDefault="003572D9" w:rsidP="003572D9">
            <w:pPr>
              <w:jc w:val="center"/>
              <w:rPr>
                <w:rFonts w:cs="Arial"/>
                <w:color w:val="000000"/>
              </w:rPr>
            </w:pPr>
            <w:r>
              <w:rPr>
                <w:rFonts w:cs="Arial"/>
                <w:color w:val="000000"/>
              </w:rPr>
              <w:t>N</w:t>
            </w:r>
            <w:r>
              <w:t>eutral</w:t>
            </w: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4779DF87" w14:textId="39E65578" w:rsidR="003572D9" w:rsidRPr="00FB6273" w:rsidRDefault="003572D9" w:rsidP="003572D9">
            <w:pPr>
              <w:jc w:val="center"/>
              <w:rPr>
                <w:rFonts w:cs="Arial"/>
                <w:color w:val="000000"/>
              </w:rPr>
            </w:pPr>
            <w:r>
              <w:rPr>
                <w:rFonts w:cs="Arial"/>
                <w:color w:val="000000"/>
              </w:rPr>
              <w:t>N</w:t>
            </w:r>
            <w:r>
              <w:t>eutral</w:t>
            </w:r>
          </w:p>
        </w:tc>
        <w:tc>
          <w:tcPr>
            <w:tcW w:w="67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29810AB2" w14:textId="5469BE73" w:rsidR="003572D9" w:rsidRPr="00FB6273" w:rsidRDefault="003572D9" w:rsidP="003572D9">
            <w:pPr>
              <w:jc w:val="center"/>
              <w:rPr>
                <w:rFonts w:cs="Arial"/>
                <w:color w:val="000000"/>
              </w:rPr>
            </w:pPr>
            <w:r>
              <w:rPr>
                <w:rFonts w:cs="Arial"/>
                <w:color w:val="000000"/>
              </w:rPr>
              <w:t>Y</w:t>
            </w:r>
            <w:r>
              <w:t>es</w:t>
            </w:r>
          </w:p>
        </w:tc>
        <w:tc>
          <w:tcPr>
            <w:tcW w:w="54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56842189" w14:textId="77BC2428" w:rsidR="003572D9" w:rsidRPr="00FB6273" w:rsidRDefault="003572D9" w:rsidP="003572D9">
            <w:pPr>
              <w:jc w:val="center"/>
              <w:rPr>
                <w:rFonts w:cs="Arial"/>
                <w:color w:val="000000"/>
              </w:rPr>
            </w:pPr>
            <w:r>
              <w:rPr>
                <w:rFonts w:cs="Arial"/>
                <w:color w:val="000000"/>
              </w:rPr>
              <w:t>Y</w:t>
            </w:r>
            <w:r>
              <w:t>es</w:t>
            </w:r>
          </w:p>
        </w:tc>
      </w:tr>
      <w:tr w:rsidR="003572D9" w:rsidRPr="00F015E9" w14:paraId="0200AB44" w14:textId="77777777" w:rsidTr="00D80C2D">
        <w:trPr>
          <w:trHeight w:val="299"/>
        </w:trPr>
        <w:tc>
          <w:tcPr>
            <w:tcW w:w="5000" w:type="pct"/>
            <w:gridSpan w:val="7"/>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032A1F55" w14:textId="77777777" w:rsidR="003572D9" w:rsidRPr="00F85EF5" w:rsidRDefault="003572D9" w:rsidP="003572D9">
            <w:pPr>
              <w:rPr>
                <w:rFonts w:cs="Arial"/>
                <w:color w:val="FFFFFF"/>
              </w:rPr>
            </w:pPr>
            <w:r w:rsidRPr="00F85EF5">
              <w:rPr>
                <w:rFonts w:cs="Arial"/>
                <w:color w:val="FFFFFF"/>
              </w:rPr>
              <w:t>Voting Statement</w:t>
            </w:r>
          </w:p>
        </w:tc>
      </w:tr>
      <w:tr w:rsidR="003572D9" w:rsidRPr="00F015E9" w14:paraId="7EFBF920" w14:textId="77777777" w:rsidTr="00D80C2D">
        <w:trPr>
          <w:trHeight w:val="299"/>
        </w:trPr>
        <w:tc>
          <w:tcPr>
            <w:tcW w:w="5000" w:type="pct"/>
            <w:gridSpan w:val="7"/>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6EB709B3" w14:textId="6E91D675" w:rsidR="003572D9" w:rsidRPr="00F85EF5" w:rsidRDefault="00FF458C" w:rsidP="003572D9">
            <w:pPr>
              <w:rPr>
                <w:rFonts w:cs="Arial"/>
                <w:color w:val="FFFFFF"/>
              </w:rPr>
            </w:pPr>
            <w:r w:rsidRPr="00FF458C">
              <w:rPr>
                <w:rFonts w:cs="Arial"/>
              </w:rPr>
              <w:t>N</w:t>
            </w:r>
            <w:r w:rsidR="00576D6F" w:rsidRPr="00FF458C">
              <w:rPr>
                <w:rFonts w:cs="Arial"/>
              </w:rPr>
              <w:t>o Voting Statement provided</w:t>
            </w:r>
            <w:r>
              <w:rPr>
                <w:rFonts w:cs="Arial"/>
              </w:rPr>
              <w:t>.</w:t>
            </w:r>
          </w:p>
        </w:tc>
      </w:tr>
    </w:tbl>
    <w:p w14:paraId="239148EC" w14:textId="77777777" w:rsidR="00694BB0" w:rsidRDefault="00694BB0" w:rsidP="00694BB0">
      <w:pPr>
        <w:rPr>
          <w:rFonts w:cs="Arial"/>
          <w:bCs/>
          <w:color w:val="FF0000"/>
          <w:kern w:val="32"/>
        </w:rPr>
      </w:pPr>
    </w:p>
    <w:p w14:paraId="17A748CC" w14:textId="77777777" w:rsidR="00694BB0" w:rsidRPr="00F015E9" w:rsidRDefault="00694BB0" w:rsidP="00694BB0">
      <w:pPr>
        <w:rPr>
          <w:rFonts w:cs="Arial"/>
        </w:rPr>
      </w:pPr>
      <w:r w:rsidRPr="00F015E9">
        <w:rPr>
          <w:rFonts w:cs="Arial"/>
        </w:rPr>
        <w:t>Panel Member:</w:t>
      </w:r>
      <w:r w:rsidRPr="00A33C93">
        <w:rPr>
          <w:rFonts w:cs="Arial"/>
          <w:b/>
        </w:rPr>
        <w:t xml:space="preserve"> </w:t>
      </w:r>
      <w:r>
        <w:rPr>
          <w:rFonts w:cs="Arial"/>
          <w:b/>
        </w:rPr>
        <w:t xml:space="preserve">Cem Suleyman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5"/>
        <w:gridCol w:w="1375"/>
        <w:gridCol w:w="1539"/>
        <w:gridCol w:w="1539"/>
        <w:gridCol w:w="1539"/>
        <w:gridCol w:w="1281"/>
        <w:gridCol w:w="1028"/>
      </w:tblGrid>
      <w:tr w:rsidR="00694BB0" w:rsidRPr="00F015E9" w14:paraId="7C4BB8FB" w14:textId="77777777" w:rsidTr="00D80C2D">
        <w:trPr>
          <w:trHeight w:val="937"/>
        </w:trPr>
        <w:tc>
          <w:tcPr>
            <w:tcW w:w="62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07A08365" w14:textId="77777777" w:rsidR="00694BB0" w:rsidRPr="00F015E9" w:rsidRDefault="00694BB0" w:rsidP="00D80C2D">
            <w:pPr>
              <w:rPr>
                <w:rFonts w:cs="Arial"/>
                <w:b/>
                <w:color w:val="FFFFFF"/>
              </w:rPr>
            </w:pPr>
          </w:p>
        </w:tc>
        <w:tc>
          <w:tcPr>
            <w:tcW w:w="72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33DD5F88" w14:textId="77777777" w:rsidR="00694BB0" w:rsidRPr="009043E6" w:rsidRDefault="00694BB0" w:rsidP="00D80C2D">
            <w:pPr>
              <w:rPr>
                <w:rFonts w:cs="Arial"/>
                <w:color w:val="FFFFFF"/>
              </w:rPr>
            </w:pPr>
            <w:r w:rsidRPr="009043E6">
              <w:rPr>
                <w:rFonts w:cs="Arial"/>
                <w:color w:val="FFFFFF"/>
              </w:rPr>
              <w:t>Better facilitates AO (a)?</w:t>
            </w: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4EA6B3D4" w14:textId="77777777" w:rsidR="00694BB0" w:rsidRPr="009043E6" w:rsidRDefault="00694BB0" w:rsidP="00D80C2D">
            <w:pPr>
              <w:rPr>
                <w:rFonts w:cs="Arial"/>
                <w:color w:val="FFFFFF"/>
              </w:rPr>
            </w:pPr>
            <w:r w:rsidRPr="009043E6">
              <w:rPr>
                <w:rFonts w:cs="Arial"/>
                <w:color w:val="FFFFFF"/>
              </w:rPr>
              <w:t>Better facilitates AO (b)?</w:t>
            </w: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6C4DBA88" w14:textId="77777777" w:rsidR="00694BB0" w:rsidRPr="009043E6" w:rsidRDefault="00694BB0" w:rsidP="00D80C2D">
            <w:pPr>
              <w:rPr>
                <w:rFonts w:cs="Arial"/>
                <w:color w:val="FFFFFF"/>
              </w:rPr>
            </w:pPr>
            <w:r w:rsidRPr="009043E6">
              <w:rPr>
                <w:rFonts w:cs="Arial"/>
                <w:color w:val="FFFFFF"/>
              </w:rPr>
              <w:t>Better facilitates AO (c)?</w:t>
            </w: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7CF9F088" w14:textId="77777777" w:rsidR="00694BB0" w:rsidRPr="009043E6" w:rsidRDefault="00694BB0" w:rsidP="00D80C2D">
            <w:pPr>
              <w:ind w:right="-120"/>
              <w:rPr>
                <w:rFonts w:cs="Arial"/>
                <w:color w:val="FFFFFF"/>
              </w:rPr>
            </w:pPr>
            <w:r w:rsidRPr="009043E6">
              <w:rPr>
                <w:rFonts w:cs="Arial"/>
                <w:color w:val="FFFFFF"/>
              </w:rPr>
              <w:t>Better facilitates AO (d)?</w:t>
            </w:r>
          </w:p>
        </w:tc>
        <w:tc>
          <w:tcPr>
            <w:tcW w:w="67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1B8D9ECC" w14:textId="77777777" w:rsidR="00694BB0" w:rsidRPr="009043E6" w:rsidRDefault="00694BB0" w:rsidP="00D80C2D">
            <w:pPr>
              <w:ind w:right="-120"/>
              <w:rPr>
                <w:rFonts w:cs="Arial"/>
                <w:color w:val="FFFFFF"/>
              </w:rPr>
            </w:pPr>
            <w:r w:rsidRPr="009043E6">
              <w:rPr>
                <w:rFonts w:cs="Arial"/>
                <w:color w:val="FFFFFF"/>
              </w:rPr>
              <w:t>Better facilitates AO (e)?</w:t>
            </w:r>
          </w:p>
        </w:tc>
        <w:tc>
          <w:tcPr>
            <w:tcW w:w="54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2311C8A9" w14:textId="77777777" w:rsidR="00694BB0" w:rsidRPr="00264C99" w:rsidRDefault="00694BB0" w:rsidP="00D80C2D">
            <w:pPr>
              <w:ind w:right="-120"/>
              <w:rPr>
                <w:rFonts w:cs="Arial"/>
                <w:color w:val="FFFFFF"/>
                <w:highlight w:val="yellow"/>
              </w:rPr>
            </w:pPr>
            <w:r w:rsidRPr="00535AFD">
              <w:rPr>
                <w:rFonts w:cs="Arial"/>
                <w:color w:val="FFFFFF"/>
              </w:rPr>
              <w:t>Overall (Y/N)</w:t>
            </w:r>
          </w:p>
        </w:tc>
      </w:tr>
      <w:tr w:rsidR="003572D9" w:rsidRPr="00F015E9" w14:paraId="600478DF" w14:textId="77777777" w:rsidTr="00D80C2D">
        <w:trPr>
          <w:trHeight w:val="299"/>
        </w:trPr>
        <w:tc>
          <w:tcPr>
            <w:tcW w:w="62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center"/>
            <w:hideMark/>
          </w:tcPr>
          <w:p w14:paraId="0004813B" w14:textId="77777777" w:rsidR="003572D9" w:rsidRPr="00F015E9" w:rsidRDefault="003572D9" w:rsidP="003572D9">
            <w:pPr>
              <w:jc w:val="both"/>
              <w:rPr>
                <w:rFonts w:cs="Arial"/>
              </w:rPr>
            </w:pPr>
            <w:r w:rsidRPr="00F015E9">
              <w:rPr>
                <w:rFonts w:cs="Arial"/>
              </w:rPr>
              <w:t>Original</w:t>
            </w:r>
          </w:p>
        </w:tc>
        <w:tc>
          <w:tcPr>
            <w:tcW w:w="72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47DE5447" w14:textId="458D0D16" w:rsidR="003572D9" w:rsidRPr="00FB6273" w:rsidRDefault="003572D9" w:rsidP="003572D9">
            <w:pPr>
              <w:jc w:val="center"/>
              <w:rPr>
                <w:rFonts w:cs="Arial"/>
                <w:color w:val="000000"/>
              </w:rPr>
            </w:pPr>
            <w:r>
              <w:rPr>
                <w:rFonts w:cs="Arial"/>
                <w:color w:val="000000"/>
              </w:rPr>
              <w:t>N</w:t>
            </w:r>
            <w:r>
              <w:t>eutral</w:t>
            </w: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37540934" w14:textId="4F3BCCB3" w:rsidR="003572D9" w:rsidRPr="00FB6273" w:rsidRDefault="003572D9" w:rsidP="003572D9">
            <w:pPr>
              <w:jc w:val="center"/>
              <w:rPr>
                <w:rFonts w:cs="Arial"/>
                <w:color w:val="000000"/>
              </w:rPr>
            </w:pPr>
            <w:r>
              <w:rPr>
                <w:rFonts w:cs="Arial"/>
                <w:color w:val="000000"/>
              </w:rPr>
              <w:t>N</w:t>
            </w:r>
            <w:r>
              <w:t>eutral</w:t>
            </w: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2DF1D653" w14:textId="4428C259" w:rsidR="003572D9" w:rsidRPr="00FB6273" w:rsidRDefault="003572D9" w:rsidP="003572D9">
            <w:pPr>
              <w:jc w:val="center"/>
              <w:rPr>
                <w:rFonts w:cs="Arial"/>
                <w:color w:val="000000"/>
              </w:rPr>
            </w:pPr>
            <w:r>
              <w:rPr>
                <w:rFonts w:cs="Arial"/>
                <w:color w:val="000000"/>
              </w:rPr>
              <w:t>N</w:t>
            </w:r>
            <w:r>
              <w:t>eutral</w:t>
            </w: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31B7FE1A" w14:textId="6AB4A992" w:rsidR="003572D9" w:rsidRPr="00FB6273" w:rsidRDefault="003572D9" w:rsidP="003572D9">
            <w:pPr>
              <w:jc w:val="center"/>
              <w:rPr>
                <w:rFonts w:cs="Arial"/>
                <w:color w:val="000000"/>
              </w:rPr>
            </w:pPr>
            <w:r>
              <w:rPr>
                <w:rFonts w:cs="Arial"/>
                <w:color w:val="000000"/>
              </w:rPr>
              <w:t>N</w:t>
            </w:r>
            <w:r>
              <w:t>eutral</w:t>
            </w:r>
          </w:p>
        </w:tc>
        <w:tc>
          <w:tcPr>
            <w:tcW w:w="67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7A9BFE03" w14:textId="2FDA2CB1" w:rsidR="003572D9" w:rsidRPr="00FB6273" w:rsidRDefault="003572D9" w:rsidP="003572D9">
            <w:pPr>
              <w:jc w:val="center"/>
              <w:rPr>
                <w:rFonts w:cs="Arial"/>
                <w:color w:val="000000"/>
              </w:rPr>
            </w:pPr>
            <w:r>
              <w:rPr>
                <w:rFonts w:cs="Arial"/>
                <w:color w:val="000000"/>
              </w:rPr>
              <w:t>Y</w:t>
            </w:r>
            <w:r>
              <w:t>es</w:t>
            </w:r>
          </w:p>
        </w:tc>
        <w:tc>
          <w:tcPr>
            <w:tcW w:w="54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4D6CBFBC" w14:textId="5FF1564B" w:rsidR="003572D9" w:rsidRPr="00FB6273" w:rsidRDefault="003572D9" w:rsidP="003572D9">
            <w:pPr>
              <w:jc w:val="center"/>
              <w:rPr>
                <w:rFonts w:cs="Arial"/>
                <w:color w:val="000000"/>
              </w:rPr>
            </w:pPr>
            <w:r>
              <w:rPr>
                <w:rFonts w:cs="Arial"/>
                <w:color w:val="000000"/>
              </w:rPr>
              <w:t>Y</w:t>
            </w:r>
            <w:r>
              <w:t>es</w:t>
            </w:r>
          </w:p>
        </w:tc>
      </w:tr>
      <w:tr w:rsidR="003572D9" w:rsidRPr="00F015E9" w14:paraId="10C9CD66" w14:textId="77777777" w:rsidTr="00D80C2D">
        <w:trPr>
          <w:trHeight w:val="299"/>
        </w:trPr>
        <w:tc>
          <w:tcPr>
            <w:tcW w:w="5000" w:type="pct"/>
            <w:gridSpan w:val="7"/>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269DDA3B" w14:textId="77777777" w:rsidR="003572D9" w:rsidRPr="00F85EF5" w:rsidRDefault="003572D9" w:rsidP="003572D9">
            <w:pPr>
              <w:rPr>
                <w:rFonts w:cs="Arial"/>
                <w:color w:val="FFFFFF"/>
              </w:rPr>
            </w:pPr>
            <w:r w:rsidRPr="00F85EF5">
              <w:rPr>
                <w:rFonts w:cs="Arial"/>
                <w:color w:val="FFFFFF"/>
              </w:rPr>
              <w:t>Voting Statement</w:t>
            </w:r>
          </w:p>
        </w:tc>
      </w:tr>
      <w:tr w:rsidR="00E72D65" w:rsidRPr="00E72D65" w14:paraId="380BE4C3" w14:textId="77777777" w:rsidTr="00D80C2D">
        <w:trPr>
          <w:trHeight w:val="299"/>
        </w:trPr>
        <w:tc>
          <w:tcPr>
            <w:tcW w:w="5000" w:type="pct"/>
            <w:gridSpan w:val="7"/>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28D96BDE" w14:textId="5C11C001" w:rsidR="003572D9" w:rsidRPr="00E72D65" w:rsidRDefault="00E72D65" w:rsidP="00E72D65">
            <w:pPr>
              <w:jc w:val="both"/>
              <w:rPr>
                <w:rFonts w:cs="Arial"/>
              </w:rPr>
            </w:pPr>
            <w:r w:rsidRPr="00E72D65">
              <w:rPr>
                <w:rFonts w:cs="Arial"/>
              </w:rPr>
              <w:t>I believe that CMP379 better facili</w:t>
            </w:r>
            <w:r>
              <w:rPr>
                <w:rFonts w:cs="Arial"/>
              </w:rPr>
              <w:t>t</w:t>
            </w:r>
            <w:r w:rsidRPr="00E72D65">
              <w:rPr>
                <w:rFonts w:cs="Arial"/>
              </w:rPr>
              <w:t>ates the Applicable CUSC Objectives for the same reasons as provided by the Proposer.</w:t>
            </w:r>
          </w:p>
        </w:tc>
      </w:tr>
    </w:tbl>
    <w:p w14:paraId="31AB2711" w14:textId="77777777" w:rsidR="003572D9" w:rsidRDefault="003572D9" w:rsidP="00694BB0">
      <w:pPr>
        <w:rPr>
          <w:rFonts w:cs="Arial"/>
        </w:rPr>
      </w:pPr>
    </w:p>
    <w:p w14:paraId="3B53E0C3" w14:textId="07A074BD" w:rsidR="00694BB0" w:rsidRPr="00F015E9" w:rsidRDefault="00694BB0" w:rsidP="00694BB0">
      <w:pPr>
        <w:rPr>
          <w:rFonts w:cs="Arial"/>
        </w:rPr>
      </w:pPr>
      <w:r w:rsidRPr="00F015E9">
        <w:rPr>
          <w:rFonts w:cs="Arial"/>
        </w:rPr>
        <w:t>Panel Member:</w:t>
      </w:r>
      <w:r w:rsidRPr="00A33C93">
        <w:rPr>
          <w:rFonts w:cs="Arial"/>
          <w:b/>
        </w:rPr>
        <w:t xml:space="preserve"> </w:t>
      </w:r>
      <w:r>
        <w:rPr>
          <w:rFonts w:cs="Arial"/>
          <w:b/>
        </w:rPr>
        <w:t xml:space="preserve">Garth Graham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5"/>
        <w:gridCol w:w="1375"/>
        <w:gridCol w:w="1539"/>
        <w:gridCol w:w="1539"/>
        <w:gridCol w:w="1539"/>
        <w:gridCol w:w="1281"/>
        <w:gridCol w:w="1028"/>
      </w:tblGrid>
      <w:tr w:rsidR="00694BB0" w:rsidRPr="00F015E9" w14:paraId="4844BDD3" w14:textId="77777777" w:rsidTr="00D80C2D">
        <w:trPr>
          <w:trHeight w:val="937"/>
        </w:trPr>
        <w:tc>
          <w:tcPr>
            <w:tcW w:w="62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1BE25D1A" w14:textId="77777777" w:rsidR="00694BB0" w:rsidRPr="00F015E9" w:rsidRDefault="00694BB0" w:rsidP="00D80C2D">
            <w:pPr>
              <w:rPr>
                <w:rFonts w:cs="Arial"/>
                <w:b/>
                <w:color w:val="FFFFFF"/>
              </w:rPr>
            </w:pPr>
          </w:p>
        </w:tc>
        <w:tc>
          <w:tcPr>
            <w:tcW w:w="72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561A7421" w14:textId="77777777" w:rsidR="00694BB0" w:rsidRPr="009043E6" w:rsidRDefault="00694BB0" w:rsidP="00D80C2D">
            <w:pPr>
              <w:rPr>
                <w:rFonts w:cs="Arial"/>
                <w:color w:val="FFFFFF"/>
              </w:rPr>
            </w:pPr>
            <w:r w:rsidRPr="009043E6">
              <w:rPr>
                <w:rFonts w:cs="Arial"/>
                <w:color w:val="FFFFFF"/>
              </w:rPr>
              <w:t>Better facilitates AO (a)?</w:t>
            </w: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4FE5ECFB" w14:textId="77777777" w:rsidR="00694BB0" w:rsidRPr="009043E6" w:rsidRDefault="00694BB0" w:rsidP="00D80C2D">
            <w:pPr>
              <w:rPr>
                <w:rFonts w:cs="Arial"/>
                <w:color w:val="FFFFFF"/>
              </w:rPr>
            </w:pPr>
            <w:r w:rsidRPr="009043E6">
              <w:rPr>
                <w:rFonts w:cs="Arial"/>
                <w:color w:val="FFFFFF"/>
              </w:rPr>
              <w:t>Better facilitates AO (b)?</w:t>
            </w: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42C12E9A" w14:textId="77777777" w:rsidR="00694BB0" w:rsidRPr="009043E6" w:rsidRDefault="00694BB0" w:rsidP="00D80C2D">
            <w:pPr>
              <w:rPr>
                <w:rFonts w:cs="Arial"/>
                <w:color w:val="FFFFFF"/>
              </w:rPr>
            </w:pPr>
            <w:r w:rsidRPr="009043E6">
              <w:rPr>
                <w:rFonts w:cs="Arial"/>
                <w:color w:val="FFFFFF"/>
              </w:rPr>
              <w:t>Better facilitates AO (c)?</w:t>
            </w: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0825A67C" w14:textId="77777777" w:rsidR="00694BB0" w:rsidRPr="009043E6" w:rsidRDefault="00694BB0" w:rsidP="00D80C2D">
            <w:pPr>
              <w:ind w:right="-120"/>
              <w:rPr>
                <w:rFonts w:cs="Arial"/>
                <w:color w:val="FFFFFF"/>
              </w:rPr>
            </w:pPr>
            <w:r w:rsidRPr="009043E6">
              <w:rPr>
                <w:rFonts w:cs="Arial"/>
                <w:color w:val="FFFFFF"/>
              </w:rPr>
              <w:t>Better facilitates AO (d)?</w:t>
            </w:r>
          </w:p>
        </w:tc>
        <w:tc>
          <w:tcPr>
            <w:tcW w:w="67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2770A30A" w14:textId="77777777" w:rsidR="00694BB0" w:rsidRPr="009043E6" w:rsidRDefault="00694BB0" w:rsidP="00D80C2D">
            <w:pPr>
              <w:ind w:right="-120"/>
              <w:rPr>
                <w:rFonts w:cs="Arial"/>
                <w:color w:val="FFFFFF"/>
              </w:rPr>
            </w:pPr>
            <w:r w:rsidRPr="009043E6">
              <w:rPr>
                <w:rFonts w:cs="Arial"/>
                <w:color w:val="FFFFFF"/>
              </w:rPr>
              <w:t>Better facilitates AO (e)?</w:t>
            </w:r>
          </w:p>
        </w:tc>
        <w:tc>
          <w:tcPr>
            <w:tcW w:w="54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272B6EC2" w14:textId="77777777" w:rsidR="00694BB0" w:rsidRPr="00264C99" w:rsidRDefault="00694BB0" w:rsidP="00D80C2D">
            <w:pPr>
              <w:ind w:right="-120"/>
              <w:rPr>
                <w:rFonts w:cs="Arial"/>
                <w:color w:val="FFFFFF"/>
                <w:highlight w:val="yellow"/>
              </w:rPr>
            </w:pPr>
            <w:r w:rsidRPr="00535AFD">
              <w:rPr>
                <w:rFonts w:cs="Arial"/>
                <w:color w:val="FFFFFF"/>
              </w:rPr>
              <w:t>Overall (Y/N)</w:t>
            </w:r>
          </w:p>
        </w:tc>
      </w:tr>
      <w:tr w:rsidR="003572D9" w:rsidRPr="00F015E9" w14:paraId="24C149D3" w14:textId="77777777" w:rsidTr="00D80C2D">
        <w:trPr>
          <w:trHeight w:val="299"/>
        </w:trPr>
        <w:tc>
          <w:tcPr>
            <w:tcW w:w="62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center"/>
            <w:hideMark/>
          </w:tcPr>
          <w:p w14:paraId="10332E15" w14:textId="77777777" w:rsidR="003572D9" w:rsidRPr="00F015E9" w:rsidRDefault="003572D9" w:rsidP="003572D9">
            <w:pPr>
              <w:jc w:val="both"/>
              <w:rPr>
                <w:rFonts w:cs="Arial"/>
              </w:rPr>
            </w:pPr>
            <w:r w:rsidRPr="00F015E9">
              <w:rPr>
                <w:rFonts w:cs="Arial"/>
              </w:rPr>
              <w:t>Original</w:t>
            </w:r>
          </w:p>
        </w:tc>
        <w:tc>
          <w:tcPr>
            <w:tcW w:w="72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167B9AB9" w14:textId="25A3944D" w:rsidR="003572D9" w:rsidRPr="00FB6273" w:rsidRDefault="003572D9" w:rsidP="003572D9">
            <w:pPr>
              <w:jc w:val="center"/>
              <w:rPr>
                <w:rFonts w:cs="Arial"/>
                <w:color w:val="000000"/>
              </w:rPr>
            </w:pPr>
            <w:r>
              <w:rPr>
                <w:rFonts w:cs="Arial"/>
                <w:color w:val="000000"/>
              </w:rPr>
              <w:t>N</w:t>
            </w:r>
            <w:r>
              <w:t>eutral</w:t>
            </w: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1EEB5C70" w14:textId="0F7D11F0" w:rsidR="003572D9" w:rsidRPr="00FB6273" w:rsidRDefault="003572D9" w:rsidP="003572D9">
            <w:pPr>
              <w:jc w:val="center"/>
              <w:rPr>
                <w:rFonts w:cs="Arial"/>
                <w:color w:val="000000"/>
              </w:rPr>
            </w:pPr>
            <w:r>
              <w:rPr>
                <w:rFonts w:cs="Arial"/>
                <w:color w:val="000000"/>
              </w:rPr>
              <w:t>N</w:t>
            </w:r>
            <w:r>
              <w:t>eutral</w:t>
            </w: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4645F520" w14:textId="4C25CDFF" w:rsidR="003572D9" w:rsidRPr="00FB6273" w:rsidRDefault="003572D9" w:rsidP="003572D9">
            <w:pPr>
              <w:jc w:val="center"/>
              <w:rPr>
                <w:rFonts w:cs="Arial"/>
                <w:color w:val="000000"/>
              </w:rPr>
            </w:pPr>
            <w:r>
              <w:rPr>
                <w:rFonts w:cs="Arial"/>
                <w:color w:val="000000"/>
              </w:rPr>
              <w:t>N</w:t>
            </w:r>
            <w:r>
              <w:t>eutral</w:t>
            </w: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04D9AE8F" w14:textId="615C971C" w:rsidR="003572D9" w:rsidRPr="00FB6273" w:rsidRDefault="003572D9" w:rsidP="003572D9">
            <w:pPr>
              <w:jc w:val="center"/>
              <w:rPr>
                <w:rFonts w:cs="Arial"/>
                <w:color w:val="000000"/>
              </w:rPr>
            </w:pPr>
            <w:r>
              <w:rPr>
                <w:rFonts w:cs="Arial"/>
                <w:color w:val="000000"/>
              </w:rPr>
              <w:t>N</w:t>
            </w:r>
            <w:r>
              <w:t>eutral</w:t>
            </w:r>
          </w:p>
        </w:tc>
        <w:tc>
          <w:tcPr>
            <w:tcW w:w="67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2E0A66F0" w14:textId="381E0775" w:rsidR="003572D9" w:rsidRPr="00FB6273" w:rsidRDefault="003572D9" w:rsidP="003572D9">
            <w:pPr>
              <w:jc w:val="center"/>
              <w:rPr>
                <w:rFonts w:cs="Arial"/>
                <w:color w:val="000000"/>
              </w:rPr>
            </w:pPr>
            <w:r>
              <w:rPr>
                <w:rFonts w:cs="Arial"/>
                <w:color w:val="000000"/>
              </w:rPr>
              <w:t>Y</w:t>
            </w:r>
            <w:r>
              <w:t>es</w:t>
            </w:r>
          </w:p>
        </w:tc>
        <w:tc>
          <w:tcPr>
            <w:tcW w:w="54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601BC77F" w14:textId="7310D7C3" w:rsidR="003572D9" w:rsidRPr="00FB6273" w:rsidRDefault="003572D9" w:rsidP="003572D9">
            <w:pPr>
              <w:jc w:val="center"/>
              <w:rPr>
                <w:rFonts w:cs="Arial"/>
                <w:color w:val="000000"/>
              </w:rPr>
            </w:pPr>
            <w:r>
              <w:rPr>
                <w:rFonts w:cs="Arial"/>
                <w:color w:val="000000"/>
              </w:rPr>
              <w:t>Y</w:t>
            </w:r>
            <w:r>
              <w:t>es</w:t>
            </w:r>
          </w:p>
        </w:tc>
      </w:tr>
      <w:tr w:rsidR="003572D9" w:rsidRPr="00F015E9" w14:paraId="1820AF12" w14:textId="77777777" w:rsidTr="00D80C2D">
        <w:trPr>
          <w:trHeight w:val="299"/>
        </w:trPr>
        <w:tc>
          <w:tcPr>
            <w:tcW w:w="5000" w:type="pct"/>
            <w:gridSpan w:val="7"/>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2639F2B4" w14:textId="77777777" w:rsidR="003572D9" w:rsidRPr="00F85EF5" w:rsidRDefault="003572D9" w:rsidP="003572D9">
            <w:pPr>
              <w:rPr>
                <w:rFonts w:cs="Arial"/>
                <w:color w:val="FFFFFF"/>
              </w:rPr>
            </w:pPr>
            <w:r w:rsidRPr="00F85EF5">
              <w:rPr>
                <w:rFonts w:cs="Arial"/>
                <w:color w:val="FFFFFF"/>
              </w:rPr>
              <w:t>Voting Statement</w:t>
            </w:r>
          </w:p>
        </w:tc>
      </w:tr>
      <w:tr w:rsidR="003572D9" w:rsidRPr="00F015E9" w14:paraId="5F4681DC" w14:textId="77777777" w:rsidTr="00D80C2D">
        <w:trPr>
          <w:trHeight w:val="299"/>
        </w:trPr>
        <w:tc>
          <w:tcPr>
            <w:tcW w:w="5000" w:type="pct"/>
            <w:gridSpan w:val="7"/>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38E90A8C" w14:textId="58FDF087" w:rsidR="003572D9" w:rsidRPr="00576D6F" w:rsidRDefault="00D779FA" w:rsidP="003572D9">
            <w:pPr>
              <w:rPr>
                <w:rFonts w:cs="Arial"/>
              </w:rPr>
            </w:pPr>
            <w:r>
              <w:rPr>
                <w:rFonts w:ascii="Arial" w:hAnsi="Arial" w:cs="Arial"/>
              </w:rPr>
              <w:t>Having considered the DFMR, I concur with the views of the Workgroup members and the Proposer that CMP379 better facilitates Applicable Objective (e) whilst being neutral in terms of (a)-(d)</w:t>
            </w:r>
          </w:p>
        </w:tc>
      </w:tr>
    </w:tbl>
    <w:p w14:paraId="1BF8DD6E" w14:textId="77777777" w:rsidR="00E47267" w:rsidRDefault="00E47267" w:rsidP="00694BB0">
      <w:pPr>
        <w:rPr>
          <w:rFonts w:cs="Arial"/>
        </w:rPr>
      </w:pPr>
    </w:p>
    <w:p w14:paraId="2EF0CF6E" w14:textId="21D8F9EE" w:rsidR="00694BB0" w:rsidRPr="00F015E9" w:rsidRDefault="00694BB0" w:rsidP="00694BB0">
      <w:pPr>
        <w:rPr>
          <w:rFonts w:cs="Arial"/>
        </w:rPr>
      </w:pPr>
      <w:r w:rsidRPr="00F015E9">
        <w:rPr>
          <w:rFonts w:cs="Arial"/>
        </w:rPr>
        <w:t>Panel Member:</w:t>
      </w:r>
      <w:r w:rsidRPr="00A33C93">
        <w:rPr>
          <w:rFonts w:cs="Arial"/>
          <w:b/>
        </w:rPr>
        <w:t xml:space="preserve"> </w:t>
      </w:r>
      <w:r>
        <w:rPr>
          <w:rFonts w:cs="Arial"/>
          <w:b/>
        </w:rPr>
        <w:t xml:space="preserve">Grace March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5"/>
        <w:gridCol w:w="1375"/>
        <w:gridCol w:w="1539"/>
        <w:gridCol w:w="1539"/>
        <w:gridCol w:w="1539"/>
        <w:gridCol w:w="1281"/>
        <w:gridCol w:w="1028"/>
      </w:tblGrid>
      <w:tr w:rsidR="00694BB0" w:rsidRPr="00F015E9" w14:paraId="63DF94EA" w14:textId="77777777" w:rsidTr="00D80C2D">
        <w:trPr>
          <w:trHeight w:val="937"/>
        </w:trPr>
        <w:tc>
          <w:tcPr>
            <w:tcW w:w="62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67528820" w14:textId="77777777" w:rsidR="00694BB0" w:rsidRPr="00F015E9" w:rsidRDefault="00694BB0" w:rsidP="00D80C2D">
            <w:pPr>
              <w:rPr>
                <w:rFonts w:cs="Arial"/>
                <w:b/>
                <w:color w:val="FFFFFF"/>
              </w:rPr>
            </w:pPr>
          </w:p>
        </w:tc>
        <w:tc>
          <w:tcPr>
            <w:tcW w:w="72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643D134E" w14:textId="77777777" w:rsidR="00694BB0" w:rsidRPr="009043E6" w:rsidRDefault="00694BB0" w:rsidP="00D80C2D">
            <w:pPr>
              <w:rPr>
                <w:rFonts w:cs="Arial"/>
                <w:color w:val="FFFFFF"/>
              </w:rPr>
            </w:pPr>
            <w:r w:rsidRPr="009043E6">
              <w:rPr>
                <w:rFonts w:cs="Arial"/>
                <w:color w:val="FFFFFF"/>
              </w:rPr>
              <w:t>Better facilitates AO (a)?</w:t>
            </w: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161A95D1" w14:textId="77777777" w:rsidR="00694BB0" w:rsidRPr="009043E6" w:rsidRDefault="00694BB0" w:rsidP="00D80C2D">
            <w:pPr>
              <w:rPr>
                <w:rFonts w:cs="Arial"/>
                <w:color w:val="FFFFFF"/>
              </w:rPr>
            </w:pPr>
            <w:r w:rsidRPr="009043E6">
              <w:rPr>
                <w:rFonts w:cs="Arial"/>
                <w:color w:val="FFFFFF"/>
              </w:rPr>
              <w:t>Better facilitates AO (b)?</w:t>
            </w: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14F23DC8" w14:textId="77777777" w:rsidR="00694BB0" w:rsidRPr="009043E6" w:rsidRDefault="00694BB0" w:rsidP="00D80C2D">
            <w:pPr>
              <w:rPr>
                <w:rFonts w:cs="Arial"/>
                <w:color w:val="FFFFFF"/>
              </w:rPr>
            </w:pPr>
            <w:r w:rsidRPr="009043E6">
              <w:rPr>
                <w:rFonts w:cs="Arial"/>
                <w:color w:val="FFFFFF"/>
              </w:rPr>
              <w:t>Better facilitates AO (c)?</w:t>
            </w: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2C38E6BE" w14:textId="77777777" w:rsidR="00694BB0" w:rsidRPr="009043E6" w:rsidRDefault="00694BB0" w:rsidP="00D80C2D">
            <w:pPr>
              <w:ind w:right="-120"/>
              <w:rPr>
                <w:rFonts w:cs="Arial"/>
                <w:color w:val="FFFFFF"/>
              </w:rPr>
            </w:pPr>
            <w:r w:rsidRPr="009043E6">
              <w:rPr>
                <w:rFonts w:cs="Arial"/>
                <w:color w:val="FFFFFF"/>
              </w:rPr>
              <w:t>Better facilitates AO (d)?</w:t>
            </w:r>
          </w:p>
        </w:tc>
        <w:tc>
          <w:tcPr>
            <w:tcW w:w="67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1DF8CCA2" w14:textId="77777777" w:rsidR="00694BB0" w:rsidRPr="009043E6" w:rsidRDefault="00694BB0" w:rsidP="00D80C2D">
            <w:pPr>
              <w:ind w:right="-120"/>
              <w:rPr>
                <w:rFonts w:cs="Arial"/>
                <w:color w:val="FFFFFF"/>
              </w:rPr>
            </w:pPr>
            <w:r w:rsidRPr="009043E6">
              <w:rPr>
                <w:rFonts w:cs="Arial"/>
                <w:color w:val="FFFFFF"/>
              </w:rPr>
              <w:t>Better facilitates AO (e)?</w:t>
            </w:r>
          </w:p>
        </w:tc>
        <w:tc>
          <w:tcPr>
            <w:tcW w:w="54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6CCF32DF" w14:textId="77777777" w:rsidR="00694BB0" w:rsidRPr="00264C99" w:rsidRDefault="00694BB0" w:rsidP="00D80C2D">
            <w:pPr>
              <w:ind w:right="-120"/>
              <w:rPr>
                <w:rFonts w:cs="Arial"/>
                <w:color w:val="FFFFFF"/>
                <w:highlight w:val="yellow"/>
              </w:rPr>
            </w:pPr>
            <w:r w:rsidRPr="00535AFD">
              <w:rPr>
                <w:rFonts w:cs="Arial"/>
                <w:color w:val="FFFFFF"/>
              </w:rPr>
              <w:t>Overall (Y/N)</w:t>
            </w:r>
          </w:p>
        </w:tc>
      </w:tr>
      <w:tr w:rsidR="00DA10FB" w:rsidRPr="00F015E9" w14:paraId="5CE9F11D" w14:textId="77777777" w:rsidTr="00D80C2D">
        <w:trPr>
          <w:trHeight w:val="299"/>
        </w:trPr>
        <w:tc>
          <w:tcPr>
            <w:tcW w:w="62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center"/>
            <w:hideMark/>
          </w:tcPr>
          <w:p w14:paraId="1360B13F" w14:textId="77777777" w:rsidR="00DA10FB" w:rsidRPr="00F015E9" w:rsidRDefault="00DA10FB" w:rsidP="00DA10FB">
            <w:pPr>
              <w:jc w:val="both"/>
              <w:rPr>
                <w:rFonts w:cs="Arial"/>
              </w:rPr>
            </w:pPr>
            <w:r w:rsidRPr="00F015E9">
              <w:rPr>
                <w:rFonts w:cs="Arial"/>
              </w:rPr>
              <w:t>Original</w:t>
            </w:r>
          </w:p>
        </w:tc>
        <w:tc>
          <w:tcPr>
            <w:tcW w:w="72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7F7C885D" w14:textId="55CF00F0" w:rsidR="00DA10FB" w:rsidRPr="00FB6273" w:rsidRDefault="00DA10FB" w:rsidP="00DA10FB">
            <w:pPr>
              <w:jc w:val="center"/>
              <w:rPr>
                <w:rFonts w:cs="Arial"/>
                <w:color w:val="000000"/>
              </w:rPr>
            </w:pPr>
            <w:r>
              <w:rPr>
                <w:rFonts w:cs="Arial"/>
                <w:color w:val="000000"/>
              </w:rPr>
              <w:t>N</w:t>
            </w:r>
            <w:r>
              <w:t>eutral</w:t>
            </w: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678846C0" w14:textId="0163D4B4" w:rsidR="00DA10FB" w:rsidRPr="00FB6273" w:rsidRDefault="00DA10FB" w:rsidP="00DA10FB">
            <w:pPr>
              <w:jc w:val="center"/>
              <w:rPr>
                <w:rFonts w:cs="Arial"/>
                <w:color w:val="000000"/>
              </w:rPr>
            </w:pPr>
            <w:r>
              <w:rPr>
                <w:rFonts w:cs="Arial"/>
                <w:color w:val="000000"/>
              </w:rPr>
              <w:t>N</w:t>
            </w:r>
            <w:r>
              <w:t>eutral</w:t>
            </w: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720F3466" w14:textId="6DE3A4E0" w:rsidR="00DA10FB" w:rsidRPr="00FB6273" w:rsidRDefault="00DA10FB" w:rsidP="00DA10FB">
            <w:pPr>
              <w:jc w:val="center"/>
              <w:rPr>
                <w:rFonts w:cs="Arial"/>
                <w:color w:val="000000"/>
              </w:rPr>
            </w:pPr>
            <w:r>
              <w:rPr>
                <w:rFonts w:cs="Arial"/>
                <w:color w:val="000000"/>
              </w:rPr>
              <w:t>N</w:t>
            </w:r>
            <w:r>
              <w:t>eutral</w:t>
            </w: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4C5A2889" w14:textId="51391B03" w:rsidR="00DA10FB" w:rsidRPr="00FB6273" w:rsidRDefault="00DA10FB" w:rsidP="00DA10FB">
            <w:pPr>
              <w:jc w:val="center"/>
              <w:rPr>
                <w:rFonts w:cs="Arial"/>
                <w:color w:val="000000"/>
              </w:rPr>
            </w:pPr>
            <w:r>
              <w:rPr>
                <w:rFonts w:cs="Arial"/>
                <w:color w:val="000000"/>
              </w:rPr>
              <w:t>N</w:t>
            </w:r>
            <w:r>
              <w:t>eutral</w:t>
            </w:r>
          </w:p>
        </w:tc>
        <w:tc>
          <w:tcPr>
            <w:tcW w:w="67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39D1F6CC" w14:textId="16CE2E37" w:rsidR="00DA10FB" w:rsidRPr="00FB6273" w:rsidRDefault="00DA10FB" w:rsidP="00DA10FB">
            <w:pPr>
              <w:jc w:val="center"/>
              <w:rPr>
                <w:rFonts w:cs="Arial"/>
                <w:color w:val="000000"/>
              </w:rPr>
            </w:pPr>
            <w:r>
              <w:rPr>
                <w:rFonts w:cs="Arial"/>
                <w:color w:val="000000"/>
              </w:rPr>
              <w:t>Y</w:t>
            </w:r>
            <w:r>
              <w:t>es</w:t>
            </w:r>
          </w:p>
        </w:tc>
        <w:tc>
          <w:tcPr>
            <w:tcW w:w="54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46F5C095" w14:textId="7ECFAB93" w:rsidR="00DA10FB" w:rsidRPr="00FB6273" w:rsidRDefault="00DA10FB" w:rsidP="00DA10FB">
            <w:pPr>
              <w:jc w:val="center"/>
              <w:rPr>
                <w:rFonts w:cs="Arial"/>
                <w:color w:val="000000"/>
              </w:rPr>
            </w:pPr>
            <w:r>
              <w:rPr>
                <w:rFonts w:cs="Arial"/>
                <w:color w:val="000000"/>
              </w:rPr>
              <w:t>Y</w:t>
            </w:r>
            <w:r>
              <w:t>es</w:t>
            </w:r>
          </w:p>
        </w:tc>
      </w:tr>
      <w:tr w:rsidR="00DA10FB" w:rsidRPr="00F015E9" w14:paraId="79C5DBFF" w14:textId="77777777" w:rsidTr="00D80C2D">
        <w:trPr>
          <w:trHeight w:val="299"/>
        </w:trPr>
        <w:tc>
          <w:tcPr>
            <w:tcW w:w="5000" w:type="pct"/>
            <w:gridSpan w:val="7"/>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15D3CF56" w14:textId="77777777" w:rsidR="00DA10FB" w:rsidRPr="00F85EF5" w:rsidRDefault="00DA10FB" w:rsidP="00DA10FB">
            <w:pPr>
              <w:rPr>
                <w:rFonts w:cs="Arial"/>
                <w:color w:val="FFFFFF"/>
              </w:rPr>
            </w:pPr>
            <w:r w:rsidRPr="00F85EF5">
              <w:rPr>
                <w:rFonts w:cs="Arial"/>
                <w:color w:val="FFFFFF"/>
              </w:rPr>
              <w:t>Voting Statement</w:t>
            </w:r>
          </w:p>
        </w:tc>
      </w:tr>
      <w:tr w:rsidR="00DA10FB" w:rsidRPr="00F015E9" w14:paraId="2B71B3D1" w14:textId="77777777" w:rsidTr="00D80C2D">
        <w:trPr>
          <w:trHeight w:val="299"/>
        </w:trPr>
        <w:tc>
          <w:tcPr>
            <w:tcW w:w="5000" w:type="pct"/>
            <w:gridSpan w:val="7"/>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3695C9F6" w14:textId="0A4E25B2" w:rsidR="00DA10FB" w:rsidRPr="00F85EF5" w:rsidRDefault="00DA10FB" w:rsidP="00DA10FB">
            <w:pPr>
              <w:rPr>
                <w:rFonts w:cs="Arial"/>
                <w:color w:val="FFFFFF"/>
              </w:rPr>
            </w:pPr>
            <w:r w:rsidRPr="00DA10FB">
              <w:rPr>
                <w:rFonts w:cs="Arial"/>
              </w:rPr>
              <w:t>This modification will ensure that Users understand</w:t>
            </w:r>
            <w:r w:rsidR="00EF03C2">
              <w:rPr>
                <w:rFonts w:cs="Arial"/>
              </w:rPr>
              <w:t xml:space="preserve"> </w:t>
            </w:r>
            <w:r w:rsidRPr="00DA10FB">
              <w:rPr>
                <w:rFonts w:cs="Arial"/>
              </w:rPr>
              <w:t>how these sites are incorporated when constructing TNUoS charges and how the charges the individual Users pay are calculated. This reduces the risk of confusion or inconsistency in application of the CUSC and is therefore positive against ACO (e).</w:t>
            </w:r>
          </w:p>
        </w:tc>
      </w:tr>
    </w:tbl>
    <w:p w14:paraId="440C1D69" w14:textId="77777777" w:rsidR="00694BB0" w:rsidRDefault="00694BB0" w:rsidP="00694BB0">
      <w:pPr>
        <w:rPr>
          <w:rFonts w:cs="Arial"/>
          <w:bCs/>
          <w:color w:val="FF0000"/>
          <w:kern w:val="32"/>
        </w:rPr>
      </w:pPr>
    </w:p>
    <w:p w14:paraId="1FD11FBC" w14:textId="77777777" w:rsidR="00694BB0" w:rsidRPr="00F015E9" w:rsidRDefault="00694BB0" w:rsidP="00694BB0">
      <w:pPr>
        <w:rPr>
          <w:rFonts w:cs="Arial"/>
        </w:rPr>
      </w:pPr>
      <w:r w:rsidRPr="00F015E9">
        <w:rPr>
          <w:rFonts w:cs="Arial"/>
        </w:rPr>
        <w:t>Panel Member:</w:t>
      </w:r>
      <w:r w:rsidRPr="00A33C93">
        <w:rPr>
          <w:rFonts w:cs="Arial"/>
          <w:b/>
        </w:rPr>
        <w:t xml:space="preserve"> </w:t>
      </w:r>
      <w:r>
        <w:rPr>
          <w:rFonts w:cs="Arial"/>
          <w:b/>
        </w:rPr>
        <w:t xml:space="preserve">Joe Dunn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5"/>
        <w:gridCol w:w="1375"/>
        <w:gridCol w:w="1539"/>
        <w:gridCol w:w="1539"/>
        <w:gridCol w:w="1539"/>
        <w:gridCol w:w="1281"/>
        <w:gridCol w:w="1028"/>
      </w:tblGrid>
      <w:tr w:rsidR="00694BB0" w:rsidRPr="00F015E9" w14:paraId="1FF0DAE4" w14:textId="77777777" w:rsidTr="00D80C2D">
        <w:trPr>
          <w:trHeight w:val="937"/>
        </w:trPr>
        <w:tc>
          <w:tcPr>
            <w:tcW w:w="62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34BB39ED" w14:textId="77777777" w:rsidR="00694BB0" w:rsidRPr="00F015E9" w:rsidRDefault="00694BB0" w:rsidP="00D80C2D">
            <w:pPr>
              <w:rPr>
                <w:rFonts w:cs="Arial"/>
                <w:b/>
                <w:color w:val="FFFFFF"/>
              </w:rPr>
            </w:pPr>
          </w:p>
        </w:tc>
        <w:tc>
          <w:tcPr>
            <w:tcW w:w="72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0DAA0FA5" w14:textId="77777777" w:rsidR="00694BB0" w:rsidRPr="009043E6" w:rsidRDefault="00694BB0" w:rsidP="00D80C2D">
            <w:pPr>
              <w:rPr>
                <w:rFonts w:cs="Arial"/>
                <w:color w:val="FFFFFF"/>
              </w:rPr>
            </w:pPr>
            <w:r w:rsidRPr="009043E6">
              <w:rPr>
                <w:rFonts w:cs="Arial"/>
                <w:color w:val="FFFFFF"/>
              </w:rPr>
              <w:t>Better facilitates AO (a)?</w:t>
            </w: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5026D88D" w14:textId="77777777" w:rsidR="00694BB0" w:rsidRPr="009043E6" w:rsidRDefault="00694BB0" w:rsidP="00D80C2D">
            <w:pPr>
              <w:rPr>
                <w:rFonts w:cs="Arial"/>
                <w:color w:val="FFFFFF"/>
              </w:rPr>
            </w:pPr>
            <w:r w:rsidRPr="009043E6">
              <w:rPr>
                <w:rFonts w:cs="Arial"/>
                <w:color w:val="FFFFFF"/>
              </w:rPr>
              <w:t>Better facilitates AO (b)?</w:t>
            </w: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7D4E681E" w14:textId="77777777" w:rsidR="00694BB0" w:rsidRPr="009043E6" w:rsidRDefault="00694BB0" w:rsidP="00D80C2D">
            <w:pPr>
              <w:rPr>
                <w:rFonts w:cs="Arial"/>
                <w:color w:val="FFFFFF"/>
              </w:rPr>
            </w:pPr>
            <w:r w:rsidRPr="009043E6">
              <w:rPr>
                <w:rFonts w:cs="Arial"/>
                <w:color w:val="FFFFFF"/>
              </w:rPr>
              <w:t>Better facilitates AO (c)?</w:t>
            </w: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43FD515E" w14:textId="77777777" w:rsidR="00694BB0" w:rsidRPr="009043E6" w:rsidRDefault="00694BB0" w:rsidP="00D80C2D">
            <w:pPr>
              <w:ind w:right="-120"/>
              <w:rPr>
                <w:rFonts w:cs="Arial"/>
                <w:color w:val="FFFFFF"/>
              </w:rPr>
            </w:pPr>
            <w:r w:rsidRPr="009043E6">
              <w:rPr>
                <w:rFonts w:cs="Arial"/>
                <w:color w:val="FFFFFF"/>
              </w:rPr>
              <w:t>Better facilitates AO (d)?</w:t>
            </w:r>
          </w:p>
        </w:tc>
        <w:tc>
          <w:tcPr>
            <w:tcW w:w="67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68275066" w14:textId="77777777" w:rsidR="00694BB0" w:rsidRPr="009043E6" w:rsidRDefault="00694BB0" w:rsidP="00D80C2D">
            <w:pPr>
              <w:ind w:right="-120"/>
              <w:rPr>
                <w:rFonts w:cs="Arial"/>
                <w:color w:val="FFFFFF"/>
              </w:rPr>
            </w:pPr>
            <w:r w:rsidRPr="009043E6">
              <w:rPr>
                <w:rFonts w:cs="Arial"/>
                <w:color w:val="FFFFFF"/>
              </w:rPr>
              <w:t>Better facilitates AO (e)?</w:t>
            </w:r>
          </w:p>
        </w:tc>
        <w:tc>
          <w:tcPr>
            <w:tcW w:w="54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47443D4F" w14:textId="77777777" w:rsidR="00694BB0" w:rsidRPr="00264C99" w:rsidRDefault="00694BB0" w:rsidP="00D80C2D">
            <w:pPr>
              <w:ind w:right="-120"/>
              <w:rPr>
                <w:rFonts w:cs="Arial"/>
                <w:color w:val="FFFFFF"/>
                <w:highlight w:val="yellow"/>
              </w:rPr>
            </w:pPr>
            <w:r w:rsidRPr="00535AFD">
              <w:rPr>
                <w:rFonts w:cs="Arial"/>
                <w:color w:val="FFFFFF"/>
              </w:rPr>
              <w:t>Overall (Y/N)</w:t>
            </w:r>
          </w:p>
        </w:tc>
      </w:tr>
      <w:tr w:rsidR="00DA10FB" w:rsidRPr="00F015E9" w14:paraId="75261AA1" w14:textId="77777777" w:rsidTr="00D80C2D">
        <w:trPr>
          <w:trHeight w:val="299"/>
        </w:trPr>
        <w:tc>
          <w:tcPr>
            <w:tcW w:w="62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center"/>
            <w:hideMark/>
          </w:tcPr>
          <w:p w14:paraId="760A1279" w14:textId="77777777" w:rsidR="00DA10FB" w:rsidRPr="00F015E9" w:rsidRDefault="00DA10FB" w:rsidP="00DA10FB">
            <w:pPr>
              <w:jc w:val="both"/>
              <w:rPr>
                <w:rFonts w:cs="Arial"/>
              </w:rPr>
            </w:pPr>
            <w:r w:rsidRPr="00F015E9">
              <w:rPr>
                <w:rFonts w:cs="Arial"/>
              </w:rPr>
              <w:t>Original</w:t>
            </w:r>
          </w:p>
        </w:tc>
        <w:tc>
          <w:tcPr>
            <w:tcW w:w="72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7B73AE41" w14:textId="7BF09B80" w:rsidR="00DA10FB" w:rsidRPr="00FB6273" w:rsidRDefault="00DA10FB" w:rsidP="00DA10FB">
            <w:pPr>
              <w:jc w:val="center"/>
              <w:rPr>
                <w:rFonts w:cs="Arial"/>
                <w:color w:val="000000"/>
              </w:rPr>
            </w:pPr>
            <w:r>
              <w:rPr>
                <w:rFonts w:cs="Arial"/>
                <w:color w:val="000000"/>
              </w:rPr>
              <w:t>N</w:t>
            </w:r>
            <w:r>
              <w:t>eutral</w:t>
            </w: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1FF0EF06" w14:textId="588A6952" w:rsidR="00DA10FB" w:rsidRPr="00FB6273" w:rsidRDefault="00DA10FB" w:rsidP="00DA10FB">
            <w:pPr>
              <w:jc w:val="center"/>
              <w:rPr>
                <w:rFonts w:cs="Arial"/>
                <w:color w:val="000000"/>
              </w:rPr>
            </w:pPr>
            <w:r>
              <w:rPr>
                <w:rFonts w:cs="Arial"/>
                <w:color w:val="000000"/>
              </w:rPr>
              <w:t>N</w:t>
            </w:r>
            <w:r>
              <w:t>eutral</w:t>
            </w: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790E72F2" w14:textId="50F75750" w:rsidR="00DA10FB" w:rsidRPr="00FB6273" w:rsidRDefault="00DA10FB" w:rsidP="00DA10FB">
            <w:pPr>
              <w:jc w:val="center"/>
              <w:rPr>
                <w:rFonts w:cs="Arial"/>
                <w:color w:val="000000"/>
              </w:rPr>
            </w:pPr>
            <w:r>
              <w:rPr>
                <w:rFonts w:cs="Arial"/>
                <w:color w:val="000000"/>
              </w:rPr>
              <w:t>N</w:t>
            </w:r>
            <w:r>
              <w:t>eutral</w:t>
            </w: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3A5CAFD7" w14:textId="3BDD80D0" w:rsidR="00DA10FB" w:rsidRPr="00FB6273" w:rsidRDefault="00DA10FB" w:rsidP="00DA10FB">
            <w:pPr>
              <w:jc w:val="center"/>
              <w:rPr>
                <w:rFonts w:cs="Arial"/>
                <w:color w:val="000000"/>
              </w:rPr>
            </w:pPr>
            <w:r>
              <w:rPr>
                <w:rFonts w:cs="Arial"/>
                <w:color w:val="000000"/>
              </w:rPr>
              <w:t>N</w:t>
            </w:r>
            <w:r>
              <w:t>eutral</w:t>
            </w:r>
          </w:p>
        </w:tc>
        <w:tc>
          <w:tcPr>
            <w:tcW w:w="67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10D2A3C0" w14:textId="3BA382DB" w:rsidR="00DA10FB" w:rsidRPr="00FB6273" w:rsidRDefault="00DA10FB" w:rsidP="00DA10FB">
            <w:pPr>
              <w:jc w:val="center"/>
              <w:rPr>
                <w:rFonts w:cs="Arial"/>
                <w:color w:val="000000"/>
              </w:rPr>
            </w:pPr>
            <w:r>
              <w:rPr>
                <w:rFonts w:cs="Arial"/>
                <w:color w:val="000000"/>
              </w:rPr>
              <w:t>Y</w:t>
            </w:r>
            <w:r>
              <w:t>es</w:t>
            </w:r>
          </w:p>
        </w:tc>
        <w:tc>
          <w:tcPr>
            <w:tcW w:w="54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7BE0ABA7" w14:textId="0ADFD67E" w:rsidR="00DA10FB" w:rsidRPr="00FB6273" w:rsidRDefault="00DA10FB" w:rsidP="00DA10FB">
            <w:pPr>
              <w:jc w:val="center"/>
              <w:rPr>
                <w:rFonts w:cs="Arial"/>
                <w:color w:val="000000"/>
              </w:rPr>
            </w:pPr>
            <w:r>
              <w:rPr>
                <w:rFonts w:cs="Arial"/>
                <w:color w:val="000000"/>
              </w:rPr>
              <w:t>Y</w:t>
            </w:r>
            <w:r>
              <w:t>es</w:t>
            </w:r>
          </w:p>
        </w:tc>
      </w:tr>
      <w:tr w:rsidR="00DA10FB" w:rsidRPr="00F015E9" w14:paraId="79DFC04E" w14:textId="77777777" w:rsidTr="00D80C2D">
        <w:trPr>
          <w:trHeight w:val="299"/>
        </w:trPr>
        <w:tc>
          <w:tcPr>
            <w:tcW w:w="5000" w:type="pct"/>
            <w:gridSpan w:val="7"/>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51D88128" w14:textId="77777777" w:rsidR="00DA10FB" w:rsidRPr="00F85EF5" w:rsidRDefault="00DA10FB" w:rsidP="00DA10FB">
            <w:pPr>
              <w:rPr>
                <w:rFonts w:cs="Arial"/>
                <w:color w:val="FFFFFF"/>
              </w:rPr>
            </w:pPr>
            <w:r w:rsidRPr="00F85EF5">
              <w:rPr>
                <w:rFonts w:cs="Arial"/>
                <w:color w:val="FFFFFF"/>
              </w:rPr>
              <w:t>Voting Statement</w:t>
            </w:r>
          </w:p>
        </w:tc>
      </w:tr>
      <w:tr w:rsidR="00576D6F" w:rsidRPr="00576D6F" w14:paraId="406A7B80" w14:textId="77777777" w:rsidTr="00D80C2D">
        <w:trPr>
          <w:trHeight w:val="299"/>
        </w:trPr>
        <w:tc>
          <w:tcPr>
            <w:tcW w:w="5000" w:type="pct"/>
            <w:gridSpan w:val="7"/>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78E223BD" w14:textId="77777777" w:rsidR="00576D6F" w:rsidRPr="00576D6F" w:rsidRDefault="00576D6F" w:rsidP="00576D6F">
            <w:pPr>
              <w:rPr>
                <w:rFonts w:cs="Arial"/>
              </w:rPr>
            </w:pPr>
            <w:r w:rsidRPr="00576D6F">
              <w:rPr>
                <w:rFonts w:cs="Arial"/>
              </w:rPr>
              <w:t>I agree with the Proposer that the Original proposal will better facilitate ACO (e), as it will update Section 14 of the CUSC to clarify how TNUoS demand zones and therefore TNUoS demand tariffs should be determined for transmission-connected demand users who connect at the boundaries of multiple DNO areas.</w:t>
            </w:r>
          </w:p>
          <w:p w14:paraId="16820F7C" w14:textId="77777777" w:rsidR="00576D6F" w:rsidRPr="00576D6F" w:rsidRDefault="00576D6F" w:rsidP="00576D6F">
            <w:pPr>
              <w:rPr>
                <w:rFonts w:cs="Arial"/>
              </w:rPr>
            </w:pPr>
          </w:p>
          <w:p w14:paraId="17E17C4E" w14:textId="1698CB69" w:rsidR="00DA10FB" w:rsidRPr="00576D6F" w:rsidRDefault="00576D6F" w:rsidP="00576D6F">
            <w:pPr>
              <w:rPr>
                <w:rFonts w:cs="Arial"/>
              </w:rPr>
            </w:pPr>
            <w:r w:rsidRPr="00576D6F">
              <w:rPr>
                <w:rFonts w:cs="Arial"/>
              </w:rPr>
              <w:t>In turn this will provide clarity on how TNUoS tariffs for such users are calculated and will ensure consistent understanding of the charging methodology across parties.</w:t>
            </w:r>
          </w:p>
        </w:tc>
      </w:tr>
    </w:tbl>
    <w:p w14:paraId="5010BC0F" w14:textId="77777777" w:rsidR="00694BB0" w:rsidRDefault="00694BB0" w:rsidP="00694BB0">
      <w:pPr>
        <w:rPr>
          <w:rFonts w:cs="Arial"/>
          <w:bCs/>
          <w:color w:val="FF0000"/>
          <w:kern w:val="32"/>
        </w:rPr>
      </w:pPr>
    </w:p>
    <w:p w14:paraId="2D0B6E22" w14:textId="489F1D7A" w:rsidR="00694BB0" w:rsidRPr="00F015E9" w:rsidRDefault="00694BB0" w:rsidP="00694BB0">
      <w:pPr>
        <w:rPr>
          <w:rFonts w:cs="Arial"/>
        </w:rPr>
      </w:pPr>
      <w:r w:rsidRPr="00F015E9">
        <w:rPr>
          <w:rFonts w:cs="Arial"/>
        </w:rPr>
        <w:t>Panel Member:</w:t>
      </w:r>
      <w:r w:rsidRPr="00A33C93">
        <w:rPr>
          <w:rFonts w:cs="Arial"/>
          <w:b/>
        </w:rPr>
        <w:t xml:space="preserve"> </w:t>
      </w:r>
      <w:r w:rsidR="00F014AE">
        <w:rPr>
          <w:rFonts w:cs="Arial"/>
          <w:b/>
        </w:rPr>
        <w:t>Claire Huxley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5"/>
        <w:gridCol w:w="1375"/>
        <w:gridCol w:w="1539"/>
        <w:gridCol w:w="1539"/>
        <w:gridCol w:w="1539"/>
        <w:gridCol w:w="1281"/>
        <w:gridCol w:w="1028"/>
      </w:tblGrid>
      <w:tr w:rsidR="00694BB0" w:rsidRPr="00F015E9" w14:paraId="547C62B7" w14:textId="77777777" w:rsidTr="00D80C2D">
        <w:trPr>
          <w:trHeight w:val="937"/>
        </w:trPr>
        <w:tc>
          <w:tcPr>
            <w:tcW w:w="62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2A8CCA4C" w14:textId="77777777" w:rsidR="00694BB0" w:rsidRPr="00F015E9" w:rsidRDefault="00694BB0" w:rsidP="00D80C2D">
            <w:pPr>
              <w:rPr>
                <w:rFonts w:cs="Arial"/>
                <w:b/>
                <w:color w:val="FFFFFF"/>
              </w:rPr>
            </w:pPr>
          </w:p>
        </w:tc>
        <w:tc>
          <w:tcPr>
            <w:tcW w:w="72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76398512" w14:textId="77777777" w:rsidR="00694BB0" w:rsidRPr="009043E6" w:rsidRDefault="00694BB0" w:rsidP="00D80C2D">
            <w:pPr>
              <w:rPr>
                <w:rFonts w:cs="Arial"/>
                <w:color w:val="FFFFFF"/>
              </w:rPr>
            </w:pPr>
            <w:r w:rsidRPr="009043E6">
              <w:rPr>
                <w:rFonts w:cs="Arial"/>
                <w:color w:val="FFFFFF"/>
              </w:rPr>
              <w:t>Better facilitates AO (a)?</w:t>
            </w: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17B2FDFA" w14:textId="77777777" w:rsidR="00694BB0" w:rsidRPr="009043E6" w:rsidRDefault="00694BB0" w:rsidP="00D80C2D">
            <w:pPr>
              <w:rPr>
                <w:rFonts w:cs="Arial"/>
                <w:color w:val="FFFFFF"/>
              </w:rPr>
            </w:pPr>
            <w:r w:rsidRPr="009043E6">
              <w:rPr>
                <w:rFonts w:cs="Arial"/>
                <w:color w:val="FFFFFF"/>
              </w:rPr>
              <w:t>Better facilitates AO (b)?</w:t>
            </w: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48C60BCE" w14:textId="77777777" w:rsidR="00694BB0" w:rsidRPr="009043E6" w:rsidRDefault="00694BB0" w:rsidP="00D80C2D">
            <w:pPr>
              <w:rPr>
                <w:rFonts w:cs="Arial"/>
                <w:color w:val="FFFFFF"/>
              </w:rPr>
            </w:pPr>
            <w:r w:rsidRPr="009043E6">
              <w:rPr>
                <w:rFonts w:cs="Arial"/>
                <w:color w:val="FFFFFF"/>
              </w:rPr>
              <w:t>Better facilitates AO (c)?</w:t>
            </w: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70BFA936" w14:textId="77777777" w:rsidR="00694BB0" w:rsidRPr="009043E6" w:rsidRDefault="00694BB0" w:rsidP="00D80C2D">
            <w:pPr>
              <w:ind w:right="-120"/>
              <w:rPr>
                <w:rFonts w:cs="Arial"/>
                <w:color w:val="FFFFFF"/>
              </w:rPr>
            </w:pPr>
            <w:r w:rsidRPr="009043E6">
              <w:rPr>
                <w:rFonts w:cs="Arial"/>
                <w:color w:val="FFFFFF"/>
              </w:rPr>
              <w:t>Better facilitates AO (d)?</w:t>
            </w:r>
          </w:p>
        </w:tc>
        <w:tc>
          <w:tcPr>
            <w:tcW w:w="67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03CB727C" w14:textId="77777777" w:rsidR="00694BB0" w:rsidRPr="009043E6" w:rsidRDefault="00694BB0" w:rsidP="00D80C2D">
            <w:pPr>
              <w:ind w:right="-120"/>
              <w:rPr>
                <w:rFonts w:cs="Arial"/>
                <w:color w:val="FFFFFF"/>
              </w:rPr>
            </w:pPr>
            <w:r w:rsidRPr="009043E6">
              <w:rPr>
                <w:rFonts w:cs="Arial"/>
                <w:color w:val="FFFFFF"/>
              </w:rPr>
              <w:t>Better facilitates AO (e)?</w:t>
            </w:r>
          </w:p>
        </w:tc>
        <w:tc>
          <w:tcPr>
            <w:tcW w:w="54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2EF3A7E2" w14:textId="77777777" w:rsidR="00694BB0" w:rsidRPr="00264C99" w:rsidRDefault="00694BB0" w:rsidP="00D80C2D">
            <w:pPr>
              <w:ind w:right="-120"/>
              <w:rPr>
                <w:rFonts w:cs="Arial"/>
                <w:color w:val="FFFFFF"/>
                <w:highlight w:val="yellow"/>
              </w:rPr>
            </w:pPr>
            <w:r w:rsidRPr="00535AFD">
              <w:rPr>
                <w:rFonts w:cs="Arial"/>
                <w:color w:val="FFFFFF"/>
              </w:rPr>
              <w:t>Overall (Y/N)</w:t>
            </w:r>
          </w:p>
        </w:tc>
      </w:tr>
      <w:tr w:rsidR="00F014AE" w:rsidRPr="00F015E9" w14:paraId="512BB2DA" w14:textId="77777777" w:rsidTr="00D80C2D">
        <w:trPr>
          <w:trHeight w:val="299"/>
        </w:trPr>
        <w:tc>
          <w:tcPr>
            <w:tcW w:w="62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center"/>
            <w:hideMark/>
          </w:tcPr>
          <w:p w14:paraId="42E3E99C" w14:textId="77777777" w:rsidR="00F014AE" w:rsidRPr="00F015E9" w:rsidRDefault="00F014AE" w:rsidP="00F014AE">
            <w:pPr>
              <w:jc w:val="both"/>
              <w:rPr>
                <w:rFonts w:cs="Arial"/>
              </w:rPr>
            </w:pPr>
            <w:r w:rsidRPr="00F015E9">
              <w:rPr>
                <w:rFonts w:cs="Arial"/>
              </w:rPr>
              <w:t>Original</w:t>
            </w:r>
          </w:p>
        </w:tc>
        <w:tc>
          <w:tcPr>
            <w:tcW w:w="72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3C85EB6D" w14:textId="700A48AE" w:rsidR="00F014AE" w:rsidRPr="00FB6273" w:rsidRDefault="00F014AE" w:rsidP="00F014AE">
            <w:pPr>
              <w:jc w:val="center"/>
              <w:rPr>
                <w:rFonts w:cs="Arial"/>
                <w:color w:val="000000"/>
              </w:rPr>
            </w:pPr>
            <w:r>
              <w:rPr>
                <w:rFonts w:cs="Arial"/>
                <w:color w:val="000000"/>
              </w:rPr>
              <w:t>N</w:t>
            </w:r>
            <w:r>
              <w:t>eutral</w:t>
            </w: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78A581B2" w14:textId="5593320C" w:rsidR="00F014AE" w:rsidRPr="00FB6273" w:rsidRDefault="00F014AE" w:rsidP="00F014AE">
            <w:pPr>
              <w:jc w:val="center"/>
              <w:rPr>
                <w:rFonts w:cs="Arial"/>
                <w:color w:val="000000"/>
              </w:rPr>
            </w:pPr>
            <w:r>
              <w:rPr>
                <w:rFonts w:cs="Arial"/>
                <w:color w:val="000000"/>
              </w:rPr>
              <w:t>Yes</w:t>
            </w: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006D8659" w14:textId="0AF3D380" w:rsidR="00F014AE" w:rsidRPr="00FB6273" w:rsidRDefault="00F014AE" w:rsidP="00F014AE">
            <w:pPr>
              <w:jc w:val="center"/>
              <w:rPr>
                <w:rFonts w:cs="Arial"/>
                <w:color w:val="000000"/>
              </w:rPr>
            </w:pPr>
            <w:r>
              <w:rPr>
                <w:rFonts w:cs="Arial"/>
                <w:color w:val="000000"/>
              </w:rPr>
              <w:t>N</w:t>
            </w:r>
            <w:r>
              <w:t>eutral</w:t>
            </w: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04C7C167" w14:textId="47058082" w:rsidR="00F014AE" w:rsidRPr="00FB6273" w:rsidRDefault="00F014AE" w:rsidP="00F014AE">
            <w:pPr>
              <w:jc w:val="center"/>
              <w:rPr>
                <w:rFonts w:cs="Arial"/>
                <w:color w:val="000000"/>
              </w:rPr>
            </w:pPr>
            <w:r>
              <w:rPr>
                <w:rFonts w:cs="Arial"/>
                <w:color w:val="000000"/>
              </w:rPr>
              <w:t>N</w:t>
            </w:r>
            <w:r>
              <w:t>eutral</w:t>
            </w:r>
          </w:p>
        </w:tc>
        <w:tc>
          <w:tcPr>
            <w:tcW w:w="67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7E534151" w14:textId="391FDF1B" w:rsidR="00F014AE" w:rsidRPr="00FB6273" w:rsidRDefault="00F014AE" w:rsidP="00F014AE">
            <w:pPr>
              <w:jc w:val="center"/>
              <w:rPr>
                <w:rFonts w:cs="Arial"/>
                <w:color w:val="000000"/>
              </w:rPr>
            </w:pPr>
            <w:r>
              <w:rPr>
                <w:rFonts w:cs="Arial"/>
                <w:color w:val="000000"/>
              </w:rPr>
              <w:t>Y</w:t>
            </w:r>
            <w:r>
              <w:t>es</w:t>
            </w:r>
          </w:p>
        </w:tc>
        <w:tc>
          <w:tcPr>
            <w:tcW w:w="54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5AFDAEE7" w14:textId="16BEED85" w:rsidR="00F014AE" w:rsidRPr="00FB6273" w:rsidRDefault="00F014AE" w:rsidP="00F014AE">
            <w:pPr>
              <w:jc w:val="center"/>
              <w:rPr>
                <w:rFonts w:cs="Arial"/>
                <w:color w:val="000000"/>
              </w:rPr>
            </w:pPr>
            <w:r>
              <w:rPr>
                <w:rFonts w:cs="Arial"/>
                <w:color w:val="000000"/>
              </w:rPr>
              <w:t>Y</w:t>
            </w:r>
            <w:r>
              <w:t>es</w:t>
            </w:r>
          </w:p>
        </w:tc>
      </w:tr>
      <w:tr w:rsidR="00F014AE" w:rsidRPr="00F015E9" w14:paraId="08DA54C3" w14:textId="77777777" w:rsidTr="00D80C2D">
        <w:trPr>
          <w:trHeight w:val="299"/>
        </w:trPr>
        <w:tc>
          <w:tcPr>
            <w:tcW w:w="5000" w:type="pct"/>
            <w:gridSpan w:val="7"/>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1479345B" w14:textId="77777777" w:rsidR="00F014AE" w:rsidRPr="00F85EF5" w:rsidRDefault="00F014AE" w:rsidP="00F014AE">
            <w:pPr>
              <w:rPr>
                <w:rFonts w:cs="Arial"/>
                <w:color w:val="FFFFFF"/>
              </w:rPr>
            </w:pPr>
            <w:r w:rsidRPr="00F85EF5">
              <w:rPr>
                <w:rFonts w:cs="Arial"/>
                <w:color w:val="FFFFFF"/>
              </w:rPr>
              <w:t>Voting Statement</w:t>
            </w:r>
          </w:p>
        </w:tc>
      </w:tr>
      <w:tr w:rsidR="00F014AE" w:rsidRPr="00F015E9" w14:paraId="03DF6D2D" w14:textId="77777777" w:rsidTr="00D80C2D">
        <w:trPr>
          <w:trHeight w:val="299"/>
        </w:trPr>
        <w:tc>
          <w:tcPr>
            <w:tcW w:w="5000" w:type="pct"/>
            <w:gridSpan w:val="7"/>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3AF27E2E" w14:textId="2EF61B24" w:rsidR="00F014AE" w:rsidRPr="00F85EF5" w:rsidRDefault="00005FA2" w:rsidP="00F014AE">
            <w:pPr>
              <w:rPr>
                <w:rFonts w:cs="Arial"/>
                <w:color w:val="FFFFFF"/>
              </w:rPr>
            </w:pPr>
            <w:r w:rsidRPr="00005FA2">
              <w:rPr>
                <w:rFonts w:cs="Arial"/>
              </w:rPr>
              <w:t>In agreement with the solution that CMP379 provides. No alternative WACMs have been raised therefore the proposed solution of updating Section 14 of the CUSC to clarify how TNUoS demand zones (and therefore TNUoS demand tariffs and charges should be determined) for transmission-connected demand users who connect at the boundaries of multiple DNO areas. This change will provide clarity on how TNUoS tariffs for such users are calculated and will ensure consistent understanding of the charging methodology for all parties involved.</w:t>
            </w:r>
          </w:p>
        </w:tc>
      </w:tr>
    </w:tbl>
    <w:p w14:paraId="19163A16" w14:textId="04BF276D" w:rsidR="005B650F" w:rsidRDefault="005B650F" w:rsidP="00694BB0">
      <w:pPr>
        <w:rPr>
          <w:rFonts w:cs="Arial"/>
          <w:bCs/>
          <w:color w:val="FF0000"/>
          <w:kern w:val="32"/>
        </w:rPr>
      </w:pPr>
    </w:p>
    <w:p w14:paraId="2591AAB2" w14:textId="77777777" w:rsidR="00694BB0" w:rsidRPr="00F015E9" w:rsidRDefault="00694BB0" w:rsidP="00694BB0">
      <w:pPr>
        <w:rPr>
          <w:rFonts w:cs="Arial"/>
        </w:rPr>
      </w:pPr>
      <w:r w:rsidRPr="00F015E9">
        <w:rPr>
          <w:rFonts w:cs="Arial"/>
        </w:rPr>
        <w:t>Panel Member:</w:t>
      </w:r>
      <w:r w:rsidRPr="00A33C93">
        <w:rPr>
          <w:rFonts w:cs="Arial"/>
          <w:b/>
        </w:rPr>
        <w:t xml:space="preserve"> </w:t>
      </w:r>
      <w:r>
        <w:rPr>
          <w:rFonts w:cs="Arial"/>
          <w:b/>
        </w:rPr>
        <w:t xml:space="preserve">Paul Jones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5"/>
        <w:gridCol w:w="1375"/>
        <w:gridCol w:w="1539"/>
        <w:gridCol w:w="1539"/>
        <w:gridCol w:w="1539"/>
        <w:gridCol w:w="1281"/>
        <w:gridCol w:w="1028"/>
      </w:tblGrid>
      <w:tr w:rsidR="00694BB0" w:rsidRPr="00F015E9" w14:paraId="564605E7" w14:textId="77777777" w:rsidTr="00D80C2D">
        <w:trPr>
          <w:trHeight w:val="937"/>
        </w:trPr>
        <w:tc>
          <w:tcPr>
            <w:tcW w:w="62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604E3B17" w14:textId="77777777" w:rsidR="00694BB0" w:rsidRPr="00F015E9" w:rsidRDefault="00694BB0" w:rsidP="00D80C2D">
            <w:pPr>
              <w:rPr>
                <w:rFonts w:cs="Arial"/>
                <w:b/>
                <w:color w:val="FFFFFF"/>
              </w:rPr>
            </w:pPr>
          </w:p>
        </w:tc>
        <w:tc>
          <w:tcPr>
            <w:tcW w:w="72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343DC5AF" w14:textId="77777777" w:rsidR="00694BB0" w:rsidRPr="009043E6" w:rsidRDefault="00694BB0" w:rsidP="00D80C2D">
            <w:pPr>
              <w:rPr>
                <w:rFonts w:cs="Arial"/>
                <w:color w:val="FFFFFF"/>
              </w:rPr>
            </w:pPr>
            <w:r w:rsidRPr="009043E6">
              <w:rPr>
                <w:rFonts w:cs="Arial"/>
                <w:color w:val="FFFFFF"/>
              </w:rPr>
              <w:t>Better facilitates AO (a)?</w:t>
            </w: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40D5ACBB" w14:textId="77777777" w:rsidR="00694BB0" w:rsidRPr="009043E6" w:rsidRDefault="00694BB0" w:rsidP="00D80C2D">
            <w:pPr>
              <w:rPr>
                <w:rFonts w:cs="Arial"/>
                <w:color w:val="FFFFFF"/>
              </w:rPr>
            </w:pPr>
            <w:r w:rsidRPr="009043E6">
              <w:rPr>
                <w:rFonts w:cs="Arial"/>
                <w:color w:val="FFFFFF"/>
              </w:rPr>
              <w:t>Better facilitates AO (b)?</w:t>
            </w: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605059D3" w14:textId="77777777" w:rsidR="00694BB0" w:rsidRPr="009043E6" w:rsidRDefault="00694BB0" w:rsidP="00D80C2D">
            <w:pPr>
              <w:rPr>
                <w:rFonts w:cs="Arial"/>
                <w:color w:val="FFFFFF"/>
              </w:rPr>
            </w:pPr>
            <w:r w:rsidRPr="009043E6">
              <w:rPr>
                <w:rFonts w:cs="Arial"/>
                <w:color w:val="FFFFFF"/>
              </w:rPr>
              <w:t>Better facilitates AO (c)?</w:t>
            </w: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0592CFF8" w14:textId="77777777" w:rsidR="00694BB0" w:rsidRPr="009043E6" w:rsidRDefault="00694BB0" w:rsidP="00D80C2D">
            <w:pPr>
              <w:ind w:right="-120"/>
              <w:rPr>
                <w:rFonts w:cs="Arial"/>
                <w:color w:val="FFFFFF"/>
              </w:rPr>
            </w:pPr>
            <w:r w:rsidRPr="009043E6">
              <w:rPr>
                <w:rFonts w:cs="Arial"/>
                <w:color w:val="FFFFFF"/>
              </w:rPr>
              <w:t>Better facilitates AO (d)?</w:t>
            </w:r>
          </w:p>
        </w:tc>
        <w:tc>
          <w:tcPr>
            <w:tcW w:w="67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6C41082D" w14:textId="77777777" w:rsidR="00694BB0" w:rsidRPr="009043E6" w:rsidRDefault="00694BB0" w:rsidP="00D80C2D">
            <w:pPr>
              <w:ind w:right="-120"/>
              <w:rPr>
                <w:rFonts w:cs="Arial"/>
                <w:color w:val="FFFFFF"/>
              </w:rPr>
            </w:pPr>
            <w:r w:rsidRPr="009043E6">
              <w:rPr>
                <w:rFonts w:cs="Arial"/>
                <w:color w:val="FFFFFF"/>
              </w:rPr>
              <w:t>Better facilitates AO (e)?</w:t>
            </w:r>
          </w:p>
        </w:tc>
        <w:tc>
          <w:tcPr>
            <w:tcW w:w="54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15E39133" w14:textId="77777777" w:rsidR="00694BB0" w:rsidRPr="00264C99" w:rsidRDefault="00694BB0" w:rsidP="00D80C2D">
            <w:pPr>
              <w:ind w:right="-120"/>
              <w:rPr>
                <w:rFonts w:cs="Arial"/>
                <w:color w:val="FFFFFF"/>
                <w:highlight w:val="yellow"/>
              </w:rPr>
            </w:pPr>
            <w:r w:rsidRPr="00535AFD">
              <w:rPr>
                <w:rFonts w:cs="Arial"/>
                <w:color w:val="FFFFFF"/>
              </w:rPr>
              <w:t>Overall (Y/N)</w:t>
            </w:r>
          </w:p>
        </w:tc>
      </w:tr>
      <w:tr w:rsidR="00005FA2" w:rsidRPr="00F015E9" w14:paraId="450087A1" w14:textId="77777777" w:rsidTr="00D80C2D">
        <w:trPr>
          <w:trHeight w:val="299"/>
        </w:trPr>
        <w:tc>
          <w:tcPr>
            <w:tcW w:w="62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center"/>
            <w:hideMark/>
          </w:tcPr>
          <w:p w14:paraId="575D477B" w14:textId="77777777" w:rsidR="00005FA2" w:rsidRPr="00F015E9" w:rsidRDefault="00005FA2" w:rsidP="00005FA2">
            <w:pPr>
              <w:jc w:val="both"/>
              <w:rPr>
                <w:rFonts w:cs="Arial"/>
              </w:rPr>
            </w:pPr>
            <w:r w:rsidRPr="00F015E9">
              <w:rPr>
                <w:rFonts w:cs="Arial"/>
              </w:rPr>
              <w:t>Original</w:t>
            </w:r>
          </w:p>
        </w:tc>
        <w:tc>
          <w:tcPr>
            <w:tcW w:w="72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308C2E59" w14:textId="41A9AE96" w:rsidR="00005FA2" w:rsidRPr="00FB6273" w:rsidRDefault="00005FA2" w:rsidP="00005FA2">
            <w:pPr>
              <w:jc w:val="center"/>
              <w:rPr>
                <w:rFonts w:cs="Arial"/>
                <w:color w:val="000000"/>
              </w:rPr>
            </w:pPr>
            <w:r>
              <w:rPr>
                <w:rFonts w:cs="Arial"/>
                <w:color w:val="000000"/>
              </w:rPr>
              <w:t>N</w:t>
            </w:r>
            <w:r>
              <w:t>eutral</w:t>
            </w: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0CDADF0E" w14:textId="259B7A99" w:rsidR="00005FA2" w:rsidRPr="00FB6273" w:rsidRDefault="00005FA2" w:rsidP="00005FA2">
            <w:pPr>
              <w:jc w:val="center"/>
              <w:rPr>
                <w:rFonts w:cs="Arial"/>
                <w:color w:val="000000"/>
              </w:rPr>
            </w:pPr>
            <w:r>
              <w:rPr>
                <w:rFonts w:cs="Arial"/>
                <w:color w:val="000000"/>
              </w:rPr>
              <w:t>N</w:t>
            </w:r>
            <w:r>
              <w:t>eutral</w:t>
            </w: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43ABE3F1" w14:textId="58BB0BB5" w:rsidR="00005FA2" w:rsidRPr="00FB6273" w:rsidRDefault="00005FA2" w:rsidP="00005FA2">
            <w:pPr>
              <w:jc w:val="center"/>
              <w:rPr>
                <w:rFonts w:cs="Arial"/>
                <w:color w:val="000000"/>
              </w:rPr>
            </w:pPr>
            <w:r>
              <w:rPr>
                <w:rFonts w:cs="Arial"/>
                <w:color w:val="000000"/>
              </w:rPr>
              <w:t>N</w:t>
            </w:r>
            <w:r>
              <w:t>eutral</w:t>
            </w: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345475CF" w14:textId="1ABD0D93" w:rsidR="00005FA2" w:rsidRPr="00FB6273" w:rsidRDefault="00005FA2" w:rsidP="00005FA2">
            <w:pPr>
              <w:jc w:val="center"/>
              <w:rPr>
                <w:rFonts w:cs="Arial"/>
                <w:color w:val="000000"/>
              </w:rPr>
            </w:pPr>
            <w:r>
              <w:rPr>
                <w:rFonts w:cs="Arial"/>
                <w:color w:val="000000"/>
              </w:rPr>
              <w:t>N</w:t>
            </w:r>
            <w:r>
              <w:t>eutral</w:t>
            </w:r>
          </w:p>
        </w:tc>
        <w:tc>
          <w:tcPr>
            <w:tcW w:w="67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27385733" w14:textId="61BE8CAD" w:rsidR="00005FA2" w:rsidRPr="00FB6273" w:rsidRDefault="00005FA2" w:rsidP="00005FA2">
            <w:pPr>
              <w:jc w:val="center"/>
              <w:rPr>
                <w:rFonts w:cs="Arial"/>
                <w:color w:val="000000"/>
              </w:rPr>
            </w:pPr>
            <w:r>
              <w:rPr>
                <w:rFonts w:cs="Arial"/>
                <w:color w:val="000000"/>
              </w:rPr>
              <w:t>Y</w:t>
            </w:r>
            <w:r>
              <w:t>es</w:t>
            </w:r>
          </w:p>
        </w:tc>
        <w:tc>
          <w:tcPr>
            <w:tcW w:w="54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37760091" w14:textId="6627C59A" w:rsidR="00005FA2" w:rsidRPr="00FB6273" w:rsidRDefault="00005FA2" w:rsidP="00005FA2">
            <w:pPr>
              <w:jc w:val="center"/>
              <w:rPr>
                <w:rFonts w:cs="Arial"/>
                <w:color w:val="000000"/>
              </w:rPr>
            </w:pPr>
            <w:r>
              <w:rPr>
                <w:rFonts w:cs="Arial"/>
                <w:color w:val="000000"/>
              </w:rPr>
              <w:t>Y</w:t>
            </w:r>
            <w:r>
              <w:t>es</w:t>
            </w:r>
          </w:p>
        </w:tc>
      </w:tr>
      <w:tr w:rsidR="00005FA2" w:rsidRPr="00F015E9" w14:paraId="3C1B7752" w14:textId="77777777" w:rsidTr="00D80C2D">
        <w:trPr>
          <w:trHeight w:val="299"/>
        </w:trPr>
        <w:tc>
          <w:tcPr>
            <w:tcW w:w="5000" w:type="pct"/>
            <w:gridSpan w:val="7"/>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405FF3DF" w14:textId="77777777" w:rsidR="00005FA2" w:rsidRPr="00F85EF5" w:rsidRDefault="00005FA2" w:rsidP="00005FA2">
            <w:pPr>
              <w:rPr>
                <w:rFonts w:cs="Arial"/>
                <w:color w:val="FFFFFF"/>
              </w:rPr>
            </w:pPr>
            <w:r w:rsidRPr="00F85EF5">
              <w:rPr>
                <w:rFonts w:cs="Arial"/>
                <w:color w:val="FFFFFF"/>
              </w:rPr>
              <w:t>Voting Statement</w:t>
            </w:r>
          </w:p>
        </w:tc>
      </w:tr>
      <w:tr w:rsidR="00005FA2" w:rsidRPr="00F015E9" w14:paraId="6FFDF6FE" w14:textId="77777777" w:rsidTr="00D80C2D">
        <w:trPr>
          <w:trHeight w:val="299"/>
        </w:trPr>
        <w:tc>
          <w:tcPr>
            <w:tcW w:w="5000" w:type="pct"/>
            <w:gridSpan w:val="7"/>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04BD5F4E" w14:textId="4E5148F7" w:rsidR="00005FA2" w:rsidRPr="005B650F" w:rsidRDefault="005B650F" w:rsidP="00005FA2">
            <w:pPr>
              <w:rPr>
                <w:rFonts w:cs="Arial"/>
              </w:rPr>
            </w:pPr>
            <w:r w:rsidRPr="005B650F">
              <w:rPr>
                <w:rFonts w:cs="Arial"/>
              </w:rPr>
              <w:t>Clarifying the process by which transmission connected demand at shared GSP sites will be charged improves efficiency of the charging arrangements.</w:t>
            </w:r>
          </w:p>
        </w:tc>
      </w:tr>
    </w:tbl>
    <w:p w14:paraId="7CF96F4C" w14:textId="77777777" w:rsidR="00694BB0" w:rsidRDefault="00694BB0" w:rsidP="00694BB0">
      <w:pPr>
        <w:rPr>
          <w:rFonts w:cs="Arial"/>
          <w:bCs/>
          <w:color w:val="FF0000"/>
          <w:kern w:val="32"/>
        </w:rPr>
      </w:pPr>
    </w:p>
    <w:p w14:paraId="082FAEB9" w14:textId="77777777" w:rsidR="00694BB0" w:rsidRDefault="00694BB0" w:rsidP="00694BB0">
      <w:pPr>
        <w:rPr>
          <w:rFonts w:cs="Arial"/>
        </w:rPr>
      </w:pPr>
      <w:r w:rsidRPr="00A1681E">
        <w:rPr>
          <w:rFonts w:cs="Arial"/>
          <w:b/>
        </w:rPr>
        <w:t xml:space="preserve">Vote 2 – </w:t>
      </w:r>
      <w:r w:rsidRPr="00A1681E">
        <w:rPr>
          <w:rFonts w:cs="Arial"/>
        </w:rPr>
        <w:t>Which option is the best?</w:t>
      </w:r>
    </w:p>
    <w:tbl>
      <w:tblPr>
        <w:tblW w:w="4890" w:type="pct"/>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tblCellMar>
          <w:left w:w="0" w:type="dxa"/>
          <w:right w:w="0" w:type="dxa"/>
        </w:tblCellMar>
        <w:tblLook w:val="01E0" w:firstRow="1" w:lastRow="1" w:firstColumn="1" w:lastColumn="1" w:noHBand="0" w:noVBand="0"/>
      </w:tblPr>
      <w:tblGrid>
        <w:gridCol w:w="3199"/>
        <w:gridCol w:w="3039"/>
        <w:gridCol w:w="3039"/>
      </w:tblGrid>
      <w:tr w:rsidR="00694BB0" w:rsidRPr="00F015E9" w14:paraId="7B47B2EF" w14:textId="77777777" w:rsidTr="00D80C2D">
        <w:trPr>
          <w:trHeight w:val="626"/>
        </w:trPr>
        <w:tc>
          <w:tcPr>
            <w:tcW w:w="1724" w:type="pct"/>
            <w:shd w:val="clear" w:color="auto" w:fill="F26522" w:themeFill="accent1"/>
            <w:tcMar>
              <w:top w:w="15" w:type="dxa"/>
              <w:left w:w="108" w:type="dxa"/>
              <w:bottom w:w="0" w:type="dxa"/>
              <w:right w:w="108" w:type="dxa"/>
            </w:tcMar>
            <w:vAlign w:val="center"/>
            <w:hideMark/>
          </w:tcPr>
          <w:p w14:paraId="284EA947" w14:textId="77777777" w:rsidR="00694BB0" w:rsidRPr="00F015E9" w:rsidRDefault="00694BB0" w:rsidP="00D80C2D">
            <w:pPr>
              <w:rPr>
                <w:rFonts w:cs="Arial"/>
                <w:b/>
                <w:bCs/>
                <w:color w:val="FFFFFF"/>
              </w:rPr>
            </w:pPr>
            <w:r w:rsidRPr="00C57B32">
              <w:rPr>
                <w:rFonts w:ascii="Arial" w:hAnsi="Arial" w:cs="Arial"/>
                <w:b/>
                <w:bCs/>
                <w:color w:val="FFFFFF"/>
                <w:szCs w:val="24"/>
              </w:rPr>
              <w:t>Panel Member</w:t>
            </w:r>
          </w:p>
        </w:tc>
        <w:tc>
          <w:tcPr>
            <w:tcW w:w="1638" w:type="pct"/>
            <w:shd w:val="clear" w:color="auto" w:fill="F26522" w:themeFill="accent1"/>
            <w:tcMar>
              <w:top w:w="15" w:type="dxa"/>
              <w:left w:w="108" w:type="dxa"/>
              <w:bottom w:w="0" w:type="dxa"/>
              <w:right w:w="108" w:type="dxa"/>
            </w:tcMar>
            <w:vAlign w:val="center"/>
            <w:hideMark/>
          </w:tcPr>
          <w:p w14:paraId="6CC0D9DD" w14:textId="77777777" w:rsidR="00694BB0" w:rsidRPr="00F015E9" w:rsidRDefault="00694BB0" w:rsidP="00D80C2D">
            <w:pPr>
              <w:rPr>
                <w:rFonts w:cs="Arial"/>
                <w:b/>
                <w:bCs/>
                <w:color w:val="FFFFFF"/>
              </w:rPr>
            </w:pPr>
            <w:r w:rsidRPr="00C57B32">
              <w:rPr>
                <w:rFonts w:ascii="Arial" w:hAnsi="Arial" w:cs="Arial"/>
                <w:b/>
                <w:bCs/>
                <w:color w:val="FFFFFF"/>
                <w:szCs w:val="24"/>
              </w:rPr>
              <w:t>BEST Option?</w:t>
            </w:r>
          </w:p>
        </w:tc>
        <w:tc>
          <w:tcPr>
            <w:tcW w:w="1638" w:type="pct"/>
            <w:shd w:val="clear" w:color="auto" w:fill="F26522" w:themeFill="accent1"/>
          </w:tcPr>
          <w:p w14:paraId="3D72E1A8" w14:textId="77777777" w:rsidR="00694BB0" w:rsidRPr="00F015E9" w:rsidRDefault="00694BB0" w:rsidP="00D80C2D">
            <w:pPr>
              <w:rPr>
                <w:rFonts w:cs="Arial"/>
                <w:b/>
                <w:bCs/>
                <w:color w:val="FFFFFF"/>
              </w:rPr>
            </w:pPr>
            <w:r w:rsidRPr="00C57B32">
              <w:rPr>
                <w:rFonts w:ascii="Arial" w:hAnsi="Arial" w:cs="Arial"/>
                <w:b/>
                <w:color w:val="FFFFFF"/>
                <w:szCs w:val="24"/>
              </w:rPr>
              <w:t>Which objectives does this option better facilitate? (If baseline not applicable).</w:t>
            </w:r>
          </w:p>
        </w:tc>
      </w:tr>
      <w:tr w:rsidR="00694BB0" w:rsidRPr="00F015E9" w14:paraId="1F1BCF5E" w14:textId="77777777" w:rsidTr="00D80C2D">
        <w:trPr>
          <w:trHeight w:val="54"/>
        </w:trPr>
        <w:tc>
          <w:tcPr>
            <w:tcW w:w="1724" w:type="pct"/>
            <w:shd w:val="clear" w:color="auto" w:fill="auto"/>
            <w:tcMar>
              <w:top w:w="15" w:type="dxa"/>
              <w:left w:w="108" w:type="dxa"/>
              <w:bottom w:w="0" w:type="dxa"/>
              <w:right w:w="108" w:type="dxa"/>
            </w:tcMar>
          </w:tcPr>
          <w:p w14:paraId="08A870EA" w14:textId="77777777" w:rsidR="00694BB0" w:rsidRPr="007846DC" w:rsidRDefault="00694BB0" w:rsidP="00D80C2D">
            <w:pPr>
              <w:rPr>
                <w:rFonts w:cs="Arial"/>
              </w:rPr>
            </w:pPr>
            <w:r w:rsidRPr="00C57B32">
              <w:rPr>
                <w:rFonts w:ascii="Arial" w:hAnsi="Arial" w:cs="Arial"/>
                <w:szCs w:val="24"/>
              </w:rPr>
              <w:t>Andrew Enzor</w:t>
            </w:r>
          </w:p>
        </w:tc>
        <w:tc>
          <w:tcPr>
            <w:tcW w:w="1638" w:type="pct"/>
            <w:shd w:val="clear" w:color="auto" w:fill="auto"/>
            <w:tcMar>
              <w:top w:w="15" w:type="dxa"/>
              <w:left w:w="108" w:type="dxa"/>
              <w:bottom w:w="0" w:type="dxa"/>
              <w:right w:w="108" w:type="dxa"/>
            </w:tcMar>
            <w:vAlign w:val="center"/>
          </w:tcPr>
          <w:p w14:paraId="41007EAD" w14:textId="4FFD1382" w:rsidR="00694BB0" w:rsidRPr="007846DC" w:rsidRDefault="008D10D4" w:rsidP="00D80C2D">
            <w:pPr>
              <w:rPr>
                <w:rFonts w:cs="Arial"/>
              </w:rPr>
            </w:pPr>
            <w:r>
              <w:rPr>
                <w:rFonts w:cs="Arial"/>
              </w:rPr>
              <w:t xml:space="preserve">Original </w:t>
            </w:r>
          </w:p>
        </w:tc>
        <w:tc>
          <w:tcPr>
            <w:tcW w:w="1638" w:type="pct"/>
          </w:tcPr>
          <w:p w14:paraId="4B087921" w14:textId="0DA81ED1" w:rsidR="00694BB0" w:rsidRPr="007846DC" w:rsidRDefault="008D10D4" w:rsidP="00D80C2D">
            <w:pPr>
              <w:rPr>
                <w:rFonts w:cs="Arial"/>
              </w:rPr>
            </w:pPr>
            <w:r>
              <w:rPr>
                <w:rFonts w:cs="Arial"/>
              </w:rPr>
              <w:t>e</w:t>
            </w:r>
            <w:r w:rsidR="00A11457">
              <w:rPr>
                <w:rFonts w:cs="Arial"/>
              </w:rPr>
              <w:t>)</w:t>
            </w:r>
          </w:p>
        </w:tc>
      </w:tr>
      <w:tr w:rsidR="00936F8A" w:rsidRPr="00F015E9" w14:paraId="1AF53D5D" w14:textId="77777777" w:rsidTr="005450F4">
        <w:trPr>
          <w:trHeight w:val="54"/>
        </w:trPr>
        <w:tc>
          <w:tcPr>
            <w:tcW w:w="1724" w:type="pct"/>
            <w:shd w:val="clear" w:color="auto" w:fill="auto"/>
            <w:tcMar>
              <w:top w:w="15" w:type="dxa"/>
              <w:left w:w="108" w:type="dxa"/>
              <w:bottom w:w="0" w:type="dxa"/>
              <w:right w:w="108" w:type="dxa"/>
            </w:tcMar>
          </w:tcPr>
          <w:p w14:paraId="08EEFD9A" w14:textId="77777777" w:rsidR="00936F8A" w:rsidRPr="007846DC" w:rsidRDefault="00936F8A" w:rsidP="00936F8A">
            <w:pPr>
              <w:rPr>
                <w:rFonts w:cs="Arial"/>
              </w:rPr>
            </w:pPr>
            <w:r w:rsidRPr="00C57B32">
              <w:rPr>
                <w:rFonts w:ascii="Arial" w:hAnsi="Arial" w:cs="Arial"/>
                <w:szCs w:val="24"/>
              </w:rPr>
              <w:t>Andy Pace</w:t>
            </w:r>
          </w:p>
        </w:tc>
        <w:tc>
          <w:tcPr>
            <w:tcW w:w="1638" w:type="pct"/>
            <w:shd w:val="clear" w:color="auto" w:fill="auto"/>
            <w:tcMar>
              <w:top w:w="15" w:type="dxa"/>
              <w:left w:w="108" w:type="dxa"/>
              <w:bottom w:w="0" w:type="dxa"/>
              <w:right w:w="108" w:type="dxa"/>
            </w:tcMar>
          </w:tcPr>
          <w:p w14:paraId="5383B61D" w14:textId="7892F363" w:rsidR="00936F8A" w:rsidRPr="007846DC" w:rsidRDefault="00936F8A" w:rsidP="00936F8A">
            <w:pPr>
              <w:rPr>
                <w:rFonts w:cs="Arial"/>
              </w:rPr>
            </w:pPr>
            <w:r w:rsidRPr="001732BB">
              <w:rPr>
                <w:rFonts w:cs="Arial"/>
              </w:rPr>
              <w:t xml:space="preserve">Original </w:t>
            </w:r>
          </w:p>
        </w:tc>
        <w:tc>
          <w:tcPr>
            <w:tcW w:w="1638" w:type="pct"/>
          </w:tcPr>
          <w:p w14:paraId="7EEE6713" w14:textId="2A5617BF" w:rsidR="00936F8A" w:rsidRPr="007846DC" w:rsidRDefault="006B4709" w:rsidP="00936F8A">
            <w:pPr>
              <w:rPr>
                <w:rFonts w:cs="Arial"/>
              </w:rPr>
            </w:pPr>
            <w:r>
              <w:rPr>
                <w:rFonts w:cs="Arial"/>
              </w:rPr>
              <w:t xml:space="preserve">b), </w:t>
            </w:r>
            <w:r w:rsidR="00936F8A" w:rsidRPr="009123DE">
              <w:rPr>
                <w:rFonts w:cs="Arial"/>
              </w:rPr>
              <w:t>e)</w:t>
            </w:r>
          </w:p>
        </w:tc>
      </w:tr>
      <w:tr w:rsidR="00936F8A" w:rsidRPr="00F015E9" w14:paraId="18985EBD" w14:textId="77777777" w:rsidTr="005450F4">
        <w:trPr>
          <w:trHeight w:val="54"/>
        </w:trPr>
        <w:tc>
          <w:tcPr>
            <w:tcW w:w="1724" w:type="pct"/>
            <w:shd w:val="clear" w:color="auto" w:fill="auto"/>
            <w:tcMar>
              <w:top w:w="15" w:type="dxa"/>
              <w:left w:w="108" w:type="dxa"/>
              <w:bottom w:w="0" w:type="dxa"/>
              <w:right w:w="108" w:type="dxa"/>
            </w:tcMar>
          </w:tcPr>
          <w:p w14:paraId="4D3FDD32" w14:textId="77777777" w:rsidR="00936F8A" w:rsidRPr="007846DC" w:rsidRDefault="00936F8A" w:rsidP="00936F8A">
            <w:pPr>
              <w:rPr>
                <w:rFonts w:cs="Arial"/>
              </w:rPr>
            </w:pPr>
            <w:r w:rsidRPr="00C57B32">
              <w:rPr>
                <w:rFonts w:ascii="Arial" w:hAnsi="Arial" w:cs="Arial"/>
                <w:szCs w:val="24"/>
              </w:rPr>
              <w:t xml:space="preserve">Binoy Dharsi </w:t>
            </w:r>
          </w:p>
        </w:tc>
        <w:tc>
          <w:tcPr>
            <w:tcW w:w="1638" w:type="pct"/>
            <w:shd w:val="clear" w:color="auto" w:fill="auto"/>
            <w:tcMar>
              <w:top w:w="15" w:type="dxa"/>
              <w:left w:w="108" w:type="dxa"/>
              <w:bottom w:w="0" w:type="dxa"/>
              <w:right w:w="108" w:type="dxa"/>
            </w:tcMar>
          </w:tcPr>
          <w:p w14:paraId="26159AC9" w14:textId="389015C0" w:rsidR="00936F8A" w:rsidRPr="007846DC" w:rsidRDefault="00936F8A" w:rsidP="00936F8A">
            <w:pPr>
              <w:rPr>
                <w:rFonts w:cs="Arial"/>
              </w:rPr>
            </w:pPr>
            <w:r w:rsidRPr="001732BB">
              <w:rPr>
                <w:rFonts w:cs="Arial"/>
              </w:rPr>
              <w:t xml:space="preserve">Original </w:t>
            </w:r>
          </w:p>
        </w:tc>
        <w:tc>
          <w:tcPr>
            <w:tcW w:w="1638" w:type="pct"/>
          </w:tcPr>
          <w:p w14:paraId="25DFDFC5" w14:textId="011A6C48" w:rsidR="00936F8A" w:rsidRPr="007846DC" w:rsidRDefault="00936F8A" w:rsidP="00936F8A">
            <w:pPr>
              <w:rPr>
                <w:rFonts w:cs="Arial"/>
              </w:rPr>
            </w:pPr>
            <w:r w:rsidRPr="009123DE">
              <w:rPr>
                <w:rFonts w:cs="Arial"/>
              </w:rPr>
              <w:t>e)</w:t>
            </w:r>
          </w:p>
        </w:tc>
      </w:tr>
      <w:tr w:rsidR="00936F8A" w:rsidRPr="00F015E9" w14:paraId="008B449A" w14:textId="77777777" w:rsidTr="005450F4">
        <w:trPr>
          <w:trHeight w:val="54"/>
        </w:trPr>
        <w:tc>
          <w:tcPr>
            <w:tcW w:w="1724" w:type="pct"/>
            <w:shd w:val="clear" w:color="auto" w:fill="auto"/>
            <w:tcMar>
              <w:top w:w="15" w:type="dxa"/>
              <w:left w:w="108" w:type="dxa"/>
              <w:bottom w:w="0" w:type="dxa"/>
              <w:right w:w="108" w:type="dxa"/>
            </w:tcMar>
          </w:tcPr>
          <w:p w14:paraId="287727CB" w14:textId="77777777" w:rsidR="00936F8A" w:rsidRPr="007846DC" w:rsidRDefault="00936F8A" w:rsidP="00936F8A">
            <w:pPr>
              <w:rPr>
                <w:rFonts w:cs="Arial"/>
              </w:rPr>
            </w:pPr>
            <w:r w:rsidRPr="00C57B32">
              <w:rPr>
                <w:rFonts w:ascii="Arial" w:hAnsi="Arial" w:cs="Arial"/>
                <w:szCs w:val="24"/>
              </w:rPr>
              <w:t>Cem Suleyman</w:t>
            </w:r>
          </w:p>
        </w:tc>
        <w:tc>
          <w:tcPr>
            <w:tcW w:w="1638" w:type="pct"/>
            <w:shd w:val="clear" w:color="auto" w:fill="auto"/>
            <w:tcMar>
              <w:top w:w="15" w:type="dxa"/>
              <w:left w:w="108" w:type="dxa"/>
              <w:bottom w:w="0" w:type="dxa"/>
              <w:right w:w="108" w:type="dxa"/>
            </w:tcMar>
          </w:tcPr>
          <w:p w14:paraId="7E3E53E2" w14:textId="0A9F391A" w:rsidR="00936F8A" w:rsidRPr="007846DC" w:rsidRDefault="00936F8A" w:rsidP="00936F8A">
            <w:pPr>
              <w:rPr>
                <w:rFonts w:cs="Arial"/>
              </w:rPr>
            </w:pPr>
            <w:r w:rsidRPr="001732BB">
              <w:rPr>
                <w:rFonts w:cs="Arial"/>
              </w:rPr>
              <w:t xml:space="preserve">Original </w:t>
            </w:r>
          </w:p>
        </w:tc>
        <w:tc>
          <w:tcPr>
            <w:tcW w:w="1638" w:type="pct"/>
          </w:tcPr>
          <w:p w14:paraId="38250DB2" w14:textId="6DB8B9D1" w:rsidR="00936F8A" w:rsidRPr="007846DC" w:rsidRDefault="00936F8A" w:rsidP="00936F8A">
            <w:pPr>
              <w:rPr>
                <w:rFonts w:cs="Arial"/>
              </w:rPr>
            </w:pPr>
            <w:r w:rsidRPr="009123DE">
              <w:rPr>
                <w:rFonts w:cs="Arial"/>
              </w:rPr>
              <w:t>e)</w:t>
            </w:r>
          </w:p>
        </w:tc>
      </w:tr>
      <w:tr w:rsidR="00936F8A" w:rsidRPr="00F015E9" w14:paraId="25A6CF10" w14:textId="77777777" w:rsidTr="005450F4">
        <w:trPr>
          <w:trHeight w:val="54"/>
        </w:trPr>
        <w:tc>
          <w:tcPr>
            <w:tcW w:w="1724" w:type="pct"/>
            <w:shd w:val="clear" w:color="auto" w:fill="auto"/>
            <w:tcMar>
              <w:top w:w="15" w:type="dxa"/>
              <w:left w:w="108" w:type="dxa"/>
              <w:bottom w:w="0" w:type="dxa"/>
              <w:right w:w="108" w:type="dxa"/>
            </w:tcMar>
          </w:tcPr>
          <w:p w14:paraId="79D380BD" w14:textId="77777777" w:rsidR="00936F8A" w:rsidRPr="007846DC" w:rsidRDefault="00936F8A" w:rsidP="00936F8A">
            <w:pPr>
              <w:rPr>
                <w:rFonts w:cs="Arial"/>
              </w:rPr>
            </w:pPr>
            <w:r w:rsidRPr="00C57B32">
              <w:rPr>
                <w:rFonts w:ascii="Arial" w:hAnsi="Arial" w:cs="Arial"/>
                <w:szCs w:val="24"/>
              </w:rPr>
              <w:t>Garth Graham</w:t>
            </w:r>
          </w:p>
        </w:tc>
        <w:tc>
          <w:tcPr>
            <w:tcW w:w="1638" w:type="pct"/>
            <w:shd w:val="clear" w:color="auto" w:fill="auto"/>
            <w:tcMar>
              <w:top w:w="15" w:type="dxa"/>
              <w:left w:w="108" w:type="dxa"/>
              <w:bottom w:w="0" w:type="dxa"/>
              <w:right w:w="108" w:type="dxa"/>
            </w:tcMar>
          </w:tcPr>
          <w:p w14:paraId="41FEC6BA" w14:textId="195E3F76" w:rsidR="00936F8A" w:rsidRPr="007846DC" w:rsidRDefault="00936F8A" w:rsidP="00936F8A">
            <w:pPr>
              <w:rPr>
                <w:rFonts w:cs="Arial"/>
              </w:rPr>
            </w:pPr>
            <w:r w:rsidRPr="001732BB">
              <w:rPr>
                <w:rFonts w:cs="Arial"/>
              </w:rPr>
              <w:t xml:space="preserve">Original </w:t>
            </w:r>
          </w:p>
        </w:tc>
        <w:tc>
          <w:tcPr>
            <w:tcW w:w="1638" w:type="pct"/>
          </w:tcPr>
          <w:p w14:paraId="661A9A85" w14:textId="62BD7D33" w:rsidR="00936F8A" w:rsidRPr="007846DC" w:rsidRDefault="00936F8A" w:rsidP="00936F8A">
            <w:pPr>
              <w:rPr>
                <w:rFonts w:cs="Arial"/>
              </w:rPr>
            </w:pPr>
            <w:r w:rsidRPr="009123DE">
              <w:rPr>
                <w:rFonts w:cs="Arial"/>
              </w:rPr>
              <w:t>e)</w:t>
            </w:r>
          </w:p>
        </w:tc>
      </w:tr>
      <w:tr w:rsidR="00936F8A" w:rsidRPr="00F015E9" w14:paraId="44A3194E" w14:textId="77777777" w:rsidTr="005450F4">
        <w:trPr>
          <w:trHeight w:val="54"/>
        </w:trPr>
        <w:tc>
          <w:tcPr>
            <w:tcW w:w="1724" w:type="pct"/>
            <w:shd w:val="clear" w:color="auto" w:fill="auto"/>
            <w:tcMar>
              <w:top w:w="15" w:type="dxa"/>
              <w:left w:w="108" w:type="dxa"/>
              <w:bottom w:w="0" w:type="dxa"/>
              <w:right w:w="108" w:type="dxa"/>
            </w:tcMar>
          </w:tcPr>
          <w:p w14:paraId="0B625E20" w14:textId="77777777" w:rsidR="00936F8A" w:rsidRDefault="00936F8A" w:rsidP="00936F8A">
            <w:pPr>
              <w:rPr>
                <w:rFonts w:cs="Arial"/>
              </w:rPr>
            </w:pPr>
            <w:r w:rsidRPr="00C57B32">
              <w:rPr>
                <w:rFonts w:ascii="Arial" w:hAnsi="Arial" w:cs="Arial"/>
                <w:szCs w:val="24"/>
              </w:rPr>
              <w:t>Grace March</w:t>
            </w:r>
          </w:p>
        </w:tc>
        <w:tc>
          <w:tcPr>
            <w:tcW w:w="1638" w:type="pct"/>
            <w:shd w:val="clear" w:color="auto" w:fill="auto"/>
            <w:tcMar>
              <w:top w:w="15" w:type="dxa"/>
              <w:left w:w="108" w:type="dxa"/>
              <w:bottom w:w="0" w:type="dxa"/>
              <w:right w:w="108" w:type="dxa"/>
            </w:tcMar>
          </w:tcPr>
          <w:p w14:paraId="57C1A5C6" w14:textId="4FB5615E" w:rsidR="00936F8A" w:rsidRPr="007846DC" w:rsidRDefault="00936F8A" w:rsidP="00936F8A">
            <w:pPr>
              <w:rPr>
                <w:rFonts w:cs="Arial"/>
              </w:rPr>
            </w:pPr>
            <w:r w:rsidRPr="001732BB">
              <w:rPr>
                <w:rFonts w:cs="Arial"/>
              </w:rPr>
              <w:t xml:space="preserve">Original </w:t>
            </w:r>
          </w:p>
        </w:tc>
        <w:tc>
          <w:tcPr>
            <w:tcW w:w="1638" w:type="pct"/>
          </w:tcPr>
          <w:p w14:paraId="3B0186F4" w14:textId="1A78FB4D" w:rsidR="00936F8A" w:rsidRPr="007846DC" w:rsidRDefault="00936F8A" w:rsidP="00936F8A">
            <w:pPr>
              <w:rPr>
                <w:rFonts w:cs="Arial"/>
              </w:rPr>
            </w:pPr>
            <w:r w:rsidRPr="009123DE">
              <w:rPr>
                <w:rFonts w:cs="Arial"/>
              </w:rPr>
              <w:t>e)</w:t>
            </w:r>
          </w:p>
        </w:tc>
      </w:tr>
      <w:tr w:rsidR="00936F8A" w:rsidRPr="00F015E9" w14:paraId="661E092C" w14:textId="77777777" w:rsidTr="005450F4">
        <w:trPr>
          <w:trHeight w:val="54"/>
        </w:trPr>
        <w:tc>
          <w:tcPr>
            <w:tcW w:w="1724" w:type="pct"/>
            <w:shd w:val="clear" w:color="auto" w:fill="auto"/>
            <w:tcMar>
              <w:top w:w="15" w:type="dxa"/>
              <w:left w:w="108" w:type="dxa"/>
              <w:bottom w:w="0" w:type="dxa"/>
              <w:right w:w="108" w:type="dxa"/>
            </w:tcMar>
          </w:tcPr>
          <w:p w14:paraId="400E96EF" w14:textId="77777777" w:rsidR="00936F8A" w:rsidRDefault="00936F8A" w:rsidP="00936F8A">
            <w:pPr>
              <w:rPr>
                <w:rFonts w:cs="Arial"/>
              </w:rPr>
            </w:pPr>
            <w:r w:rsidRPr="00C57B32">
              <w:rPr>
                <w:rStyle w:val="normaltextrun"/>
                <w:rFonts w:ascii="Arial" w:hAnsi="Arial" w:cs="Arial"/>
                <w:color w:val="000000"/>
                <w:szCs w:val="24"/>
                <w:shd w:val="clear" w:color="auto" w:fill="FFFFFF"/>
              </w:rPr>
              <w:t>Joe Dunn</w:t>
            </w:r>
            <w:r w:rsidRPr="00C57B32">
              <w:rPr>
                <w:rStyle w:val="eop"/>
                <w:rFonts w:ascii="Arial" w:hAnsi="Arial" w:cs="Arial"/>
                <w:color w:val="000000"/>
                <w:szCs w:val="24"/>
                <w:shd w:val="clear" w:color="auto" w:fill="FFFFFF"/>
              </w:rPr>
              <w:t> </w:t>
            </w:r>
          </w:p>
        </w:tc>
        <w:tc>
          <w:tcPr>
            <w:tcW w:w="1638" w:type="pct"/>
            <w:shd w:val="clear" w:color="auto" w:fill="auto"/>
            <w:tcMar>
              <w:top w:w="15" w:type="dxa"/>
              <w:left w:w="108" w:type="dxa"/>
              <w:bottom w:w="0" w:type="dxa"/>
              <w:right w:w="108" w:type="dxa"/>
            </w:tcMar>
          </w:tcPr>
          <w:p w14:paraId="0AC12140" w14:textId="7C652245" w:rsidR="00936F8A" w:rsidRPr="007846DC" w:rsidRDefault="00936F8A" w:rsidP="00936F8A">
            <w:pPr>
              <w:rPr>
                <w:rFonts w:cs="Arial"/>
              </w:rPr>
            </w:pPr>
            <w:r w:rsidRPr="001732BB">
              <w:rPr>
                <w:rFonts w:cs="Arial"/>
              </w:rPr>
              <w:t xml:space="preserve">Original </w:t>
            </w:r>
          </w:p>
        </w:tc>
        <w:tc>
          <w:tcPr>
            <w:tcW w:w="1638" w:type="pct"/>
          </w:tcPr>
          <w:p w14:paraId="2E25403C" w14:textId="2E4D706C" w:rsidR="00936F8A" w:rsidRPr="007846DC" w:rsidRDefault="00936F8A" w:rsidP="00936F8A">
            <w:pPr>
              <w:rPr>
                <w:rFonts w:cs="Arial"/>
              </w:rPr>
            </w:pPr>
            <w:r w:rsidRPr="009123DE">
              <w:rPr>
                <w:rFonts w:cs="Arial"/>
              </w:rPr>
              <w:t>e)</w:t>
            </w:r>
          </w:p>
        </w:tc>
      </w:tr>
      <w:tr w:rsidR="00936F8A" w:rsidRPr="00F015E9" w14:paraId="2905D18F" w14:textId="77777777" w:rsidTr="005450F4">
        <w:trPr>
          <w:trHeight w:val="54"/>
        </w:trPr>
        <w:tc>
          <w:tcPr>
            <w:tcW w:w="1724" w:type="pct"/>
            <w:shd w:val="clear" w:color="auto" w:fill="auto"/>
            <w:tcMar>
              <w:top w:w="15" w:type="dxa"/>
              <w:left w:w="108" w:type="dxa"/>
              <w:bottom w:w="0" w:type="dxa"/>
              <w:right w:w="108" w:type="dxa"/>
            </w:tcMar>
          </w:tcPr>
          <w:p w14:paraId="2952D2D9" w14:textId="7EC3BAAF" w:rsidR="00936F8A" w:rsidRDefault="00936F8A" w:rsidP="00936F8A">
            <w:pPr>
              <w:rPr>
                <w:rFonts w:cs="Arial"/>
              </w:rPr>
            </w:pPr>
            <w:r>
              <w:rPr>
                <w:rStyle w:val="normaltextrun"/>
              </w:rPr>
              <w:t>Claire Huxley</w:t>
            </w:r>
            <w:r w:rsidRPr="00C57B32">
              <w:rPr>
                <w:rStyle w:val="eop"/>
                <w:rFonts w:ascii="Arial" w:hAnsi="Arial" w:cs="Arial"/>
                <w:color w:val="000000"/>
                <w:szCs w:val="24"/>
                <w:shd w:val="clear" w:color="auto" w:fill="FFFFFF"/>
              </w:rPr>
              <w:t> </w:t>
            </w:r>
          </w:p>
        </w:tc>
        <w:tc>
          <w:tcPr>
            <w:tcW w:w="1638" w:type="pct"/>
            <w:shd w:val="clear" w:color="auto" w:fill="auto"/>
            <w:tcMar>
              <w:top w:w="15" w:type="dxa"/>
              <w:left w:w="108" w:type="dxa"/>
              <w:bottom w:w="0" w:type="dxa"/>
              <w:right w:w="108" w:type="dxa"/>
            </w:tcMar>
          </w:tcPr>
          <w:p w14:paraId="696F9DF4" w14:textId="4EE0AA13" w:rsidR="00936F8A" w:rsidRPr="007846DC" w:rsidRDefault="00936F8A" w:rsidP="00936F8A">
            <w:pPr>
              <w:rPr>
                <w:rFonts w:cs="Arial"/>
              </w:rPr>
            </w:pPr>
            <w:r w:rsidRPr="001732BB">
              <w:rPr>
                <w:rFonts w:cs="Arial"/>
              </w:rPr>
              <w:t xml:space="preserve">Original </w:t>
            </w:r>
          </w:p>
        </w:tc>
        <w:tc>
          <w:tcPr>
            <w:tcW w:w="1638" w:type="pct"/>
          </w:tcPr>
          <w:p w14:paraId="7A0B92A6" w14:textId="035A1446" w:rsidR="00936F8A" w:rsidRPr="007846DC" w:rsidRDefault="00936F8A" w:rsidP="00936F8A">
            <w:pPr>
              <w:rPr>
                <w:rFonts w:cs="Arial"/>
              </w:rPr>
            </w:pPr>
            <w:r>
              <w:rPr>
                <w:rFonts w:cs="Arial"/>
              </w:rPr>
              <w:t>b</w:t>
            </w:r>
            <w:r w:rsidR="006B4709">
              <w:rPr>
                <w:rFonts w:cs="Arial"/>
              </w:rPr>
              <w:t xml:space="preserve">), </w:t>
            </w:r>
            <w:r w:rsidRPr="009123DE">
              <w:rPr>
                <w:rFonts w:cs="Arial"/>
              </w:rPr>
              <w:t>e)</w:t>
            </w:r>
          </w:p>
        </w:tc>
      </w:tr>
      <w:tr w:rsidR="00936F8A" w:rsidRPr="00F015E9" w14:paraId="28238B70" w14:textId="77777777" w:rsidTr="005450F4">
        <w:trPr>
          <w:trHeight w:val="131"/>
        </w:trPr>
        <w:tc>
          <w:tcPr>
            <w:tcW w:w="1724" w:type="pct"/>
            <w:shd w:val="clear" w:color="auto" w:fill="auto"/>
            <w:tcMar>
              <w:top w:w="15" w:type="dxa"/>
              <w:left w:w="108" w:type="dxa"/>
              <w:bottom w:w="0" w:type="dxa"/>
              <w:right w:w="108" w:type="dxa"/>
            </w:tcMar>
          </w:tcPr>
          <w:p w14:paraId="5F451A1D" w14:textId="77777777" w:rsidR="00936F8A" w:rsidRPr="007846DC" w:rsidRDefault="00936F8A" w:rsidP="00936F8A">
            <w:pPr>
              <w:rPr>
                <w:rFonts w:cs="Arial"/>
              </w:rPr>
            </w:pPr>
            <w:r w:rsidRPr="00C57B32">
              <w:rPr>
                <w:rFonts w:ascii="Arial" w:hAnsi="Arial" w:cs="Arial"/>
                <w:szCs w:val="24"/>
              </w:rPr>
              <w:t>Paul Jones</w:t>
            </w:r>
          </w:p>
        </w:tc>
        <w:tc>
          <w:tcPr>
            <w:tcW w:w="1638" w:type="pct"/>
            <w:shd w:val="clear" w:color="auto" w:fill="auto"/>
            <w:tcMar>
              <w:top w:w="15" w:type="dxa"/>
              <w:left w:w="108" w:type="dxa"/>
              <w:bottom w:w="0" w:type="dxa"/>
              <w:right w:w="108" w:type="dxa"/>
            </w:tcMar>
          </w:tcPr>
          <w:p w14:paraId="7907A917" w14:textId="1BE9823B" w:rsidR="00936F8A" w:rsidRPr="007846DC" w:rsidRDefault="00936F8A" w:rsidP="00936F8A">
            <w:pPr>
              <w:rPr>
                <w:rFonts w:cs="Arial"/>
              </w:rPr>
            </w:pPr>
            <w:r w:rsidRPr="001732BB">
              <w:rPr>
                <w:rFonts w:cs="Arial"/>
              </w:rPr>
              <w:t xml:space="preserve">Original </w:t>
            </w:r>
          </w:p>
        </w:tc>
        <w:tc>
          <w:tcPr>
            <w:tcW w:w="1638" w:type="pct"/>
          </w:tcPr>
          <w:p w14:paraId="35EEE066" w14:textId="5710865F" w:rsidR="00936F8A" w:rsidRPr="007846DC" w:rsidRDefault="00936F8A" w:rsidP="00936F8A">
            <w:r w:rsidRPr="009123DE">
              <w:rPr>
                <w:rFonts w:cs="Arial"/>
              </w:rPr>
              <w:t>e)</w:t>
            </w:r>
          </w:p>
        </w:tc>
      </w:tr>
    </w:tbl>
    <w:p w14:paraId="76A90E1E" w14:textId="77777777" w:rsidR="00694BB0" w:rsidRDefault="00694BB0" w:rsidP="00694BB0">
      <w:pPr>
        <w:rPr>
          <w:rFonts w:cs="Arial"/>
          <w:bCs/>
          <w:color w:val="FF0000"/>
          <w:kern w:val="32"/>
        </w:rPr>
      </w:pPr>
    </w:p>
    <w:p w14:paraId="4E8F8B36" w14:textId="77777777" w:rsidR="00694BB0" w:rsidRDefault="00694BB0" w:rsidP="00694BB0">
      <w:pPr>
        <w:pStyle w:val="Heading3"/>
        <w:rPr>
          <w:rStyle w:val="eop"/>
          <w:rFonts w:cs="Arial"/>
          <w:color w:val="000000"/>
          <w:shd w:val="clear" w:color="auto" w:fill="FFFFFF"/>
        </w:rPr>
      </w:pPr>
      <w:bookmarkStart w:id="54" w:name="_Toc58937082"/>
      <w:bookmarkStart w:id="55" w:name="_Toc120891362"/>
      <w:bookmarkStart w:id="56" w:name="_Toc138316292"/>
      <w:r>
        <w:rPr>
          <w:rStyle w:val="eop"/>
          <w:rFonts w:cs="Arial"/>
          <w:color w:val="000000"/>
          <w:shd w:val="clear" w:color="auto" w:fill="FFFFFF"/>
        </w:rPr>
        <w:t>Panel conclusion</w:t>
      </w:r>
      <w:bookmarkEnd w:id="54"/>
      <w:bookmarkEnd w:id="55"/>
      <w:bookmarkEnd w:id="56"/>
    </w:p>
    <w:p w14:paraId="73DC6943" w14:textId="416C4D11" w:rsidR="00694BB0" w:rsidRDefault="00694BB0" w:rsidP="0098732F">
      <w:pPr>
        <w:jc w:val="both"/>
        <w:rPr>
          <w:lang w:eastAsia="en-GB"/>
        </w:rPr>
      </w:pPr>
      <w:r>
        <w:rPr>
          <w:lang w:eastAsia="en-GB"/>
        </w:rPr>
        <w:t>The</w:t>
      </w:r>
      <w:r w:rsidR="00637731">
        <w:rPr>
          <w:lang w:eastAsia="en-GB"/>
        </w:rPr>
        <w:t xml:space="preserve"> </w:t>
      </w:r>
      <w:r w:rsidR="00637731" w:rsidRPr="00637731">
        <w:rPr>
          <w:lang w:eastAsia="en-GB"/>
        </w:rPr>
        <w:t>Pane</w:t>
      </w:r>
      <w:r w:rsidR="0098732F">
        <w:rPr>
          <w:lang w:eastAsia="en-GB"/>
        </w:rPr>
        <w:t>l</w:t>
      </w:r>
      <w:r w:rsidR="00637731" w:rsidRPr="00637731">
        <w:rPr>
          <w:lang w:eastAsia="en-GB"/>
        </w:rPr>
        <w:t xml:space="preserve"> unanimously recommended that the Proposer’s solution should be implemented</w:t>
      </w:r>
      <w:r w:rsidR="0098732F">
        <w:rPr>
          <w:lang w:eastAsia="en-GB"/>
        </w:rPr>
        <w:t>.</w:t>
      </w:r>
    </w:p>
    <w:p w14:paraId="0F65E73B" w14:textId="77777777" w:rsidR="001F6E37" w:rsidRDefault="001F6E37" w:rsidP="0098732F">
      <w:pPr>
        <w:jc w:val="both"/>
        <w:rPr>
          <w:lang w:eastAsia="en-GB"/>
        </w:rPr>
      </w:pPr>
    </w:p>
    <w:p w14:paraId="2C9B9AE3" w14:textId="77777777" w:rsidR="001F6E37" w:rsidRDefault="001F6E37" w:rsidP="0098732F">
      <w:pPr>
        <w:jc w:val="both"/>
        <w:rPr>
          <w:lang w:eastAsia="en-GB"/>
        </w:rPr>
      </w:pPr>
    </w:p>
    <w:p w14:paraId="0A012CD5" w14:textId="77777777" w:rsidR="001F6E37" w:rsidRDefault="001F6E37" w:rsidP="0098732F">
      <w:pPr>
        <w:jc w:val="both"/>
        <w:rPr>
          <w:lang w:eastAsia="en-GB"/>
        </w:rPr>
      </w:pPr>
    </w:p>
    <w:p w14:paraId="75EED841" w14:textId="77777777" w:rsidR="001F6E37" w:rsidRDefault="001F6E37" w:rsidP="0098732F">
      <w:pPr>
        <w:jc w:val="both"/>
        <w:rPr>
          <w:lang w:eastAsia="en-GB"/>
        </w:rPr>
      </w:pPr>
    </w:p>
    <w:p w14:paraId="03C478E1" w14:textId="77777777" w:rsidR="001F6E37" w:rsidRDefault="001F6E37" w:rsidP="0098732F">
      <w:pPr>
        <w:jc w:val="both"/>
        <w:rPr>
          <w:lang w:eastAsia="en-GB"/>
        </w:rPr>
      </w:pPr>
    </w:p>
    <w:p w14:paraId="40E14BE6" w14:textId="77777777" w:rsidR="001F6E37" w:rsidRDefault="001F6E37" w:rsidP="0098732F">
      <w:pPr>
        <w:jc w:val="both"/>
        <w:rPr>
          <w:lang w:eastAsia="en-GB"/>
        </w:rPr>
      </w:pPr>
    </w:p>
    <w:p w14:paraId="42E50010" w14:textId="77777777" w:rsidR="001F6E37" w:rsidRDefault="001F6E37" w:rsidP="0098732F">
      <w:pPr>
        <w:jc w:val="both"/>
        <w:rPr>
          <w:lang w:eastAsia="en-GB"/>
        </w:rPr>
      </w:pPr>
    </w:p>
    <w:p w14:paraId="481439EB" w14:textId="77777777" w:rsidR="001F6E37" w:rsidRDefault="001F6E37" w:rsidP="0098732F">
      <w:pPr>
        <w:jc w:val="both"/>
        <w:rPr>
          <w:lang w:eastAsia="en-GB"/>
        </w:rPr>
      </w:pPr>
    </w:p>
    <w:p w14:paraId="0B7934DB" w14:textId="77777777" w:rsidR="001F6E37" w:rsidRDefault="001F6E37" w:rsidP="0098732F">
      <w:pPr>
        <w:jc w:val="both"/>
        <w:rPr>
          <w:lang w:eastAsia="en-GB"/>
        </w:rPr>
      </w:pPr>
    </w:p>
    <w:p w14:paraId="0EABA83A" w14:textId="77777777" w:rsidR="001F6E37" w:rsidRDefault="001F6E37" w:rsidP="0098732F">
      <w:pPr>
        <w:jc w:val="both"/>
        <w:rPr>
          <w:lang w:eastAsia="en-GB"/>
        </w:rPr>
      </w:pPr>
    </w:p>
    <w:p w14:paraId="3682890D" w14:textId="77777777" w:rsidR="001F6E37" w:rsidRDefault="001F6E37" w:rsidP="0098732F">
      <w:pPr>
        <w:jc w:val="both"/>
        <w:rPr>
          <w:lang w:eastAsia="en-GB"/>
        </w:rPr>
      </w:pPr>
    </w:p>
    <w:p w14:paraId="01147987" w14:textId="77777777" w:rsidR="001F6E37" w:rsidRDefault="001F6E37" w:rsidP="0098732F">
      <w:pPr>
        <w:jc w:val="both"/>
        <w:rPr>
          <w:lang w:eastAsia="en-GB"/>
        </w:rPr>
      </w:pPr>
    </w:p>
    <w:p w14:paraId="16D336FE" w14:textId="77777777" w:rsidR="001F6E37" w:rsidRDefault="001F6E37" w:rsidP="0098732F">
      <w:pPr>
        <w:jc w:val="both"/>
        <w:rPr>
          <w:lang w:eastAsia="en-GB"/>
        </w:rPr>
      </w:pPr>
    </w:p>
    <w:p w14:paraId="2BE7D159" w14:textId="77777777" w:rsidR="001F6E37" w:rsidRDefault="001F6E37" w:rsidP="0098732F">
      <w:pPr>
        <w:jc w:val="both"/>
        <w:rPr>
          <w:lang w:eastAsia="en-GB"/>
        </w:rPr>
      </w:pPr>
    </w:p>
    <w:p w14:paraId="61F8EA52" w14:textId="77777777" w:rsidR="001F6E37" w:rsidRDefault="001F6E37" w:rsidP="0098732F">
      <w:pPr>
        <w:jc w:val="both"/>
        <w:rPr>
          <w:lang w:eastAsia="en-GB"/>
        </w:rPr>
      </w:pPr>
    </w:p>
    <w:p w14:paraId="63962D74" w14:textId="77777777" w:rsidR="001F6E37" w:rsidRDefault="001F6E37" w:rsidP="0098732F">
      <w:pPr>
        <w:jc w:val="both"/>
        <w:rPr>
          <w:lang w:eastAsia="en-GB"/>
        </w:rPr>
      </w:pPr>
    </w:p>
    <w:p w14:paraId="282FD4E9" w14:textId="77777777" w:rsidR="001F6E37" w:rsidRDefault="001F6E37" w:rsidP="0098732F">
      <w:pPr>
        <w:jc w:val="both"/>
        <w:rPr>
          <w:lang w:eastAsia="en-GB"/>
        </w:rPr>
      </w:pPr>
    </w:p>
    <w:p w14:paraId="6B8A5D77" w14:textId="77777777" w:rsidR="001F6E37" w:rsidRDefault="001F6E37" w:rsidP="0098732F">
      <w:pPr>
        <w:jc w:val="both"/>
        <w:rPr>
          <w:lang w:eastAsia="en-GB"/>
        </w:rPr>
      </w:pPr>
    </w:p>
    <w:p w14:paraId="70D45D22" w14:textId="77777777" w:rsidR="00470B5B" w:rsidRPr="005603D9" w:rsidRDefault="00470B5B" w:rsidP="009A206C">
      <w:pPr>
        <w:pStyle w:val="CA4"/>
      </w:pPr>
      <w:bookmarkStart w:id="57" w:name="_Toc138316293"/>
      <w:r w:rsidRPr="005603D9">
        <w:t>When will this change take place?</w:t>
      </w:r>
      <w:bookmarkEnd w:id="57"/>
    </w:p>
    <w:p w14:paraId="1E05E00F" w14:textId="77777777" w:rsidR="00470B5B" w:rsidRDefault="00470B5B" w:rsidP="00E47B59">
      <w:pPr>
        <w:pStyle w:val="Heading3"/>
      </w:pPr>
      <w:bookmarkStart w:id="58" w:name="_Toc138316294"/>
      <w:r w:rsidRPr="009A206C">
        <w:t>Implementation date</w:t>
      </w:r>
      <w:bookmarkEnd w:id="58"/>
    </w:p>
    <w:p w14:paraId="17FD8456" w14:textId="50D768C5" w:rsidR="00E416C5" w:rsidRDefault="00E416C5" w:rsidP="00E416C5">
      <w:r>
        <w:t xml:space="preserve">1 April 2024. </w:t>
      </w:r>
    </w:p>
    <w:p w14:paraId="33C9F53A" w14:textId="77777777" w:rsidR="00722F9B" w:rsidRDefault="00722F9B" w:rsidP="00E416C5"/>
    <w:p w14:paraId="316D156D" w14:textId="77777777" w:rsidR="00470B5B" w:rsidRPr="009A206C" w:rsidRDefault="00470B5B" w:rsidP="009A206C">
      <w:pPr>
        <w:pStyle w:val="Heading3"/>
      </w:pPr>
      <w:bookmarkStart w:id="59" w:name="_Toc138316295"/>
      <w:r w:rsidRPr="009A206C">
        <w:t>Date decision required by</w:t>
      </w:r>
      <w:bookmarkEnd w:id="59"/>
    </w:p>
    <w:p w14:paraId="67CECB08" w14:textId="0A28A934" w:rsidR="00722F9B" w:rsidRDefault="00722F9B" w:rsidP="00722F9B">
      <w:pPr>
        <w:jc w:val="both"/>
        <w:rPr>
          <w:lang w:eastAsia="en-GB"/>
        </w:rPr>
      </w:pPr>
      <w:r>
        <w:rPr>
          <w:lang w:eastAsia="en-GB"/>
        </w:rPr>
        <w:t xml:space="preserve">A decision is required by </w:t>
      </w:r>
      <w:r w:rsidRPr="61DB0944">
        <w:rPr>
          <w:lang w:eastAsia="en-GB"/>
        </w:rPr>
        <w:t>30 September</w:t>
      </w:r>
      <w:r>
        <w:rPr>
          <w:lang w:eastAsia="en-GB"/>
        </w:rPr>
        <w:t xml:space="preserve"> 2023 as this will allow NGESO time to adopt the methodology detailed within this modification proposal when determining the relevant demand zone and therefore TNUoS tariffs and charges for transmission – connected demand users located at the “boundary point” between multiple DNO areas from the </w:t>
      </w:r>
      <w:r w:rsidRPr="61DB0944">
        <w:rPr>
          <w:lang w:eastAsia="en-GB"/>
        </w:rPr>
        <w:t>2024-25</w:t>
      </w:r>
      <w:r>
        <w:rPr>
          <w:lang w:eastAsia="en-GB"/>
        </w:rPr>
        <w:t xml:space="preserve"> charging year (</w:t>
      </w:r>
      <w:r w:rsidR="002740BB">
        <w:rPr>
          <w:lang w:eastAsia="en-GB"/>
        </w:rPr>
        <w:t>i.e.</w:t>
      </w:r>
      <w:r>
        <w:rPr>
          <w:lang w:eastAsia="en-GB"/>
        </w:rPr>
        <w:t xml:space="preserve"> from 1 April </w:t>
      </w:r>
      <w:r w:rsidRPr="61DB0944">
        <w:rPr>
          <w:lang w:eastAsia="en-GB"/>
        </w:rPr>
        <w:t>2024</w:t>
      </w:r>
      <w:r>
        <w:rPr>
          <w:lang w:eastAsia="en-GB"/>
        </w:rPr>
        <w:t>). ESO to implement at this date due to coordination with the roll out of its new billing system.</w:t>
      </w:r>
    </w:p>
    <w:p w14:paraId="24A7CCF8" w14:textId="77777777" w:rsidR="000E553C" w:rsidRDefault="000E553C" w:rsidP="00722F9B">
      <w:pPr>
        <w:jc w:val="both"/>
        <w:rPr>
          <w:lang w:eastAsia="en-GB"/>
        </w:rPr>
      </w:pPr>
    </w:p>
    <w:p w14:paraId="485D1273" w14:textId="77777777" w:rsidR="00470B5B" w:rsidRPr="009A206C" w:rsidRDefault="00470B5B" w:rsidP="009A206C">
      <w:pPr>
        <w:pStyle w:val="Heading3"/>
      </w:pPr>
      <w:bookmarkStart w:id="60" w:name="_Toc138316296"/>
      <w:r w:rsidRPr="009A206C">
        <w:t>Implementation approach</w:t>
      </w:r>
      <w:bookmarkEnd w:id="60"/>
    </w:p>
    <w:p w14:paraId="1792D7A6" w14:textId="4AEF29A9" w:rsidR="000E553C" w:rsidRDefault="000E553C" w:rsidP="000E553C">
      <w:pPr>
        <w:keepLines/>
        <w:widowControl w:val="0"/>
        <w:tabs>
          <w:tab w:val="left" w:pos="1418"/>
        </w:tabs>
        <w:spacing w:line="264" w:lineRule="auto"/>
        <w:jc w:val="both"/>
      </w:pPr>
      <w:bookmarkStart w:id="61" w:name="_Workgroup_Consultation_1"/>
      <w:bookmarkEnd w:id="61"/>
      <w:r>
        <w:t xml:space="preserve">The </w:t>
      </w:r>
      <w:r w:rsidRPr="00B12288">
        <w:t xml:space="preserve">TEC register shows that there are a small number of transmission projects </w:t>
      </w:r>
      <w:r>
        <w:t xml:space="preserve">(Generators) </w:t>
      </w:r>
      <w:r w:rsidRPr="00B12288">
        <w:t xml:space="preserve">expected to connect (located at boundary points between multiple DNOs) during the </w:t>
      </w:r>
      <w:r>
        <w:t>2023/24</w:t>
      </w:r>
      <w:r w:rsidRPr="00B12288">
        <w:t xml:space="preserve"> charging year. Initial analysis performed by NGESO suggests the materiality, in terms of potential tariff difference, is within a range of £1.8/kW to £2.8/kW at each of the sites. The aggregated demand charge variation (due to </w:t>
      </w:r>
      <w:r>
        <w:t>difference in</w:t>
      </w:r>
      <w:r w:rsidRPr="00B12288">
        <w:t xml:space="preserve"> zones) for these projects in </w:t>
      </w:r>
      <w:r>
        <w:t>2023/24</w:t>
      </w:r>
      <w:r w:rsidRPr="00B12288">
        <w:t xml:space="preserve">, assuming they were to take full demand over the triad period, will </w:t>
      </w:r>
      <w:r>
        <w:t xml:space="preserve">be </w:t>
      </w:r>
      <w:r w:rsidRPr="00B12288">
        <w:t xml:space="preserve">&lt;£1m and therefore relatively small in the context of an overall total of £20m (including both locational and residual demand charges for transmission-connected sites) for these users. </w:t>
      </w:r>
      <w:r>
        <w:t xml:space="preserve">At present there are no demand only users directly connected at </w:t>
      </w:r>
      <w:r w:rsidR="006D3B18">
        <w:t>transmission,</w:t>
      </w:r>
      <w:r>
        <w:t xml:space="preserve"> but should this happen the connectee and their Supplier would see similar levels of charge variations due to difference in demand zones. </w:t>
      </w:r>
    </w:p>
    <w:p w14:paraId="7767AC88" w14:textId="77777777" w:rsidR="000E553C" w:rsidRDefault="000E553C" w:rsidP="000E553C">
      <w:pPr>
        <w:keepLines/>
        <w:widowControl w:val="0"/>
        <w:tabs>
          <w:tab w:val="left" w:pos="1418"/>
        </w:tabs>
        <w:spacing w:line="264" w:lineRule="auto"/>
        <w:jc w:val="both"/>
      </w:pPr>
    </w:p>
    <w:p w14:paraId="5F52C435" w14:textId="77777777" w:rsidR="000E553C" w:rsidRDefault="000E553C" w:rsidP="000E553C">
      <w:pPr>
        <w:keepLines/>
        <w:widowControl w:val="0"/>
        <w:tabs>
          <w:tab w:val="left" w:pos="1418"/>
        </w:tabs>
        <w:spacing w:line="264" w:lineRule="auto"/>
        <w:jc w:val="both"/>
        <w:rPr>
          <w:rFonts w:cs="Arial"/>
          <w:i/>
          <w:color w:val="FF0000"/>
        </w:rPr>
      </w:pPr>
      <w:r w:rsidRPr="00B12288">
        <w:t>Taking this materiality into account and given that the CUSC isn’t currently explicit with regards to how these connections should be treated, the Proposer considers it prudent</w:t>
      </w:r>
      <w:r>
        <w:t xml:space="preserve"> </w:t>
      </w:r>
      <w:r w:rsidRPr="00B12288">
        <w:t xml:space="preserve">to </w:t>
      </w:r>
      <w:r>
        <w:t xml:space="preserve">issue charging guidance to </w:t>
      </w:r>
      <w:r w:rsidRPr="00F60279">
        <w:t xml:space="preserve">ensure industry have a clear understanding of the approach to be used </w:t>
      </w:r>
      <w:r w:rsidRPr="00B12288">
        <w:t xml:space="preserve">for the </w:t>
      </w:r>
      <w:r>
        <w:t xml:space="preserve">2023/24 </w:t>
      </w:r>
      <w:r w:rsidRPr="00B12288">
        <w:t xml:space="preserve">charging year. </w:t>
      </w:r>
      <w:r>
        <w:t xml:space="preserve">The detail of this will be </w:t>
      </w:r>
      <w:r w:rsidRPr="00B12288">
        <w:t xml:space="preserve">communicated to industry </w:t>
      </w:r>
      <w:r>
        <w:t>(via the TCMF) prior to the charging guidance being</w:t>
      </w:r>
      <w:r w:rsidRPr="00B12288">
        <w:t xml:space="preserve"> published on the NGESO website</w:t>
      </w:r>
      <w:r>
        <w:t xml:space="preserve"> around the same time as the issuing of Draft 2023/24 TNUoS Tariffs in November 2021. </w:t>
      </w:r>
      <w:r w:rsidRPr="00B12288">
        <w:t>Following which the solution created by this modification proposal would then be codified and implemented within the CUSC from 1 April 202</w:t>
      </w:r>
      <w:r>
        <w:t xml:space="preserve">4. </w:t>
      </w:r>
    </w:p>
    <w:p w14:paraId="6336AEEE" w14:textId="77777777" w:rsidR="00470B5B" w:rsidRPr="005603D9" w:rsidRDefault="00470B5B" w:rsidP="009A206C">
      <w:pPr>
        <w:pStyle w:val="CA5"/>
      </w:pPr>
      <w:bookmarkStart w:id="62" w:name="_Toc138316297"/>
      <w:r w:rsidRPr="005603D9">
        <w:t>Interactions</w:t>
      </w:r>
      <w:bookmarkEnd w:id="62"/>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71"/>
        <w:gridCol w:w="2371"/>
        <w:gridCol w:w="2372"/>
        <w:gridCol w:w="2372"/>
      </w:tblGrid>
      <w:tr w:rsidR="00C53337" w14:paraId="36991589" w14:textId="77777777" w:rsidTr="006277ED">
        <w:tc>
          <w:tcPr>
            <w:tcW w:w="2371" w:type="dxa"/>
          </w:tcPr>
          <w:p w14:paraId="43E1BDBF" w14:textId="77777777" w:rsidR="00C53337" w:rsidRDefault="00950875" w:rsidP="00950875">
            <w:r>
              <w:rPr>
                <w:rFonts w:ascii="MS Gothic" w:eastAsia="MS Gothic" w:hAnsi="MS Gothic" w:hint="eastAsia"/>
              </w:rPr>
              <w:t>☐</w:t>
            </w:r>
            <w:r>
              <w:t>Grid Code</w:t>
            </w:r>
          </w:p>
        </w:tc>
        <w:tc>
          <w:tcPr>
            <w:tcW w:w="2371" w:type="dxa"/>
          </w:tcPr>
          <w:p w14:paraId="463927B2" w14:textId="77777777" w:rsidR="00C53337" w:rsidRDefault="00866060" w:rsidP="00950875">
            <w:r>
              <w:rPr>
                <w:rFonts w:ascii="MS Gothic" w:eastAsia="MS Gothic" w:hAnsi="MS Gothic" w:hint="eastAsia"/>
              </w:rPr>
              <w:t>☐</w:t>
            </w:r>
            <w:r>
              <w:t>BSC</w:t>
            </w:r>
          </w:p>
        </w:tc>
        <w:tc>
          <w:tcPr>
            <w:tcW w:w="2372" w:type="dxa"/>
          </w:tcPr>
          <w:p w14:paraId="19B4B34E" w14:textId="77777777" w:rsidR="00C53337" w:rsidRDefault="00866060" w:rsidP="00950875">
            <w:r>
              <w:rPr>
                <w:rFonts w:ascii="MS Gothic" w:eastAsia="MS Gothic" w:hAnsi="MS Gothic" w:hint="eastAsia"/>
              </w:rPr>
              <w:t>☐</w:t>
            </w:r>
            <w:r>
              <w:t>STC</w:t>
            </w:r>
          </w:p>
        </w:tc>
        <w:tc>
          <w:tcPr>
            <w:tcW w:w="2372" w:type="dxa"/>
          </w:tcPr>
          <w:p w14:paraId="444F706E" w14:textId="77777777" w:rsidR="00C53337" w:rsidRDefault="00C53337" w:rsidP="00950875">
            <w:r>
              <w:rPr>
                <w:rFonts w:ascii="MS Gothic" w:eastAsia="MS Gothic" w:hAnsi="MS Gothic" w:hint="eastAsia"/>
              </w:rPr>
              <w:t>☐</w:t>
            </w:r>
            <w:r>
              <w:t>SQSS</w:t>
            </w:r>
          </w:p>
        </w:tc>
      </w:tr>
      <w:tr w:rsidR="00950875" w14:paraId="41E792A2" w14:textId="77777777" w:rsidTr="006277ED">
        <w:tc>
          <w:tcPr>
            <w:tcW w:w="2371" w:type="dxa"/>
          </w:tcPr>
          <w:p w14:paraId="29DBFFFD" w14:textId="77777777" w:rsidR="00950875" w:rsidRDefault="006277ED" w:rsidP="00950875">
            <w:r>
              <w:rPr>
                <w:rFonts w:ascii="MS Gothic" w:eastAsia="MS Gothic" w:hAnsi="MS Gothic" w:hint="eastAsia"/>
              </w:rPr>
              <w:t>☐</w:t>
            </w:r>
            <w:r>
              <w:t xml:space="preserve">European Network Codes </w:t>
            </w:r>
          </w:p>
          <w:p w14:paraId="7964B839" w14:textId="77777777" w:rsidR="00950875" w:rsidRDefault="00950875" w:rsidP="00C53337"/>
          <w:p w14:paraId="1488C324" w14:textId="77777777" w:rsidR="001F6E37" w:rsidRDefault="001F6E37" w:rsidP="00C53337"/>
          <w:p w14:paraId="368E35E3" w14:textId="77777777" w:rsidR="001F6E37" w:rsidRDefault="001F6E37" w:rsidP="00C53337"/>
          <w:p w14:paraId="77F850DE" w14:textId="5DB2FC84" w:rsidR="001F6E37" w:rsidRDefault="001F6E37" w:rsidP="00C53337"/>
        </w:tc>
        <w:tc>
          <w:tcPr>
            <w:tcW w:w="2371" w:type="dxa"/>
          </w:tcPr>
          <w:p w14:paraId="0C434B30" w14:textId="77777777" w:rsidR="00950875" w:rsidRDefault="006277ED" w:rsidP="006277ED">
            <w:r>
              <w:rPr>
                <w:rFonts w:ascii="MS Gothic" w:eastAsia="MS Gothic" w:hAnsi="MS Gothic" w:hint="eastAsia"/>
              </w:rPr>
              <w:t>☐</w:t>
            </w:r>
            <w:r w:rsidRPr="005603D9">
              <w:t xml:space="preserve"> EB</w:t>
            </w:r>
            <w:r w:rsidR="003970E4">
              <w:t>R</w:t>
            </w:r>
            <w:r w:rsidRPr="005603D9">
              <w:t xml:space="preserve"> Article 18 T&amp;Cs</w:t>
            </w:r>
            <w:r>
              <w:rPr>
                <w:rStyle w:val="FootnoteReference"/>
              </w:rPr>
              <w:footnoteReference w:id="4"/>
            </w:r>
          </w:p>
        </w:tc>
        <w:tc>
          <w:tcPr>
            <w:tcW w:w="2372" w:type="dxa"/>
          </w:tcPr>
          <w:p w14:paraId="0CA831B4" w14:textId="77777777" w:rsidR="00951276" w:rsidRDefault="00951276" w:rsidP="00951276">
            <w:r>
              <w:rPr>
                <w:rFonts w:ascii="MS Gothic" w:eastAsia="MS Gothic" w:hAnsi="MS Gothic" w:hint="eastAsia"/>
              </w:rPr>
              <w:t>☐</w:t>
            </w:r>
            <w:r>
              <w:t>Other modifications</w:t>
            </w:r>
          </w:p>
          <w:p w14:paraId="2B8781E3" w14:textId="77777777" w:rsidR="00950875" w:rsidRDefault="00950875" w:rsidP="00950875"/>
        </w:tc>
        <w:tc>
          <w:tcPr>
            <w:tcW w:w="2372" w:type="dxa"/>
          </w:tcPr>
          <w:p w14:paraId="088E9D7C" w14:textId="77777777" w:rsidR="00950875" w:rsidRDefault="00950875" w:rsidP="00950875">
            <w:r>
              <w:rPr>
                <w:rFonts w:ascii="MS Gothic" w:eastAsia="MS Gothic" w:hAnsi="MS Gothic" w:hint="eastAsia"/>
              </w:rPr>
              <w:t>☐</w:t>
            </w:r>
            <w:r>
              <w:t>Other</w:t>
            </w:r>
          </w:p>
          <w:p w14:paraId="623C647A" w14:textId="77777777" w:rsidR="00950875" w:rsidRDefault="00950875" w:rsidP="00C53337"/>
        </w:tc>
      </w:tr>
    </w:tbl>
    <w:p w14:paraId="7D40A028" w14:textId="362C1275" w:rsidR="00470B5B" w:rsidRDefault="00470B5B" w:rsidP="00F30D81">
      <w:pPr>
        <w:pStyle w:val="CA7"/>
      </w:pPr>
      <w:bookmarkStart w:id="63" w:name="_Toc138316298"/>
      <w:r w:rsidRPr="007A770E">
        <w:t>Acronyms, key terms and reference material</w:t>
      </w:r>
      <w:bookmarkEnd w:id="63"/>
    </w:p>
    <w:tbl>
      <w:tblPr>
        <w:tblStyle w:val="TableGrid"/>
        <w:tblW w:w="9493" w:type="dxa"/>
        <w:tblLook w:val="04A0" w:firstRow="1" w:lastRow="0" w:firstColumn="1" w:lastColumn="0" w:noHBand="0" w:noVBand="1"/>
      </w:tblPr>
      <w:tblGrid>
        <w:gridCol w:w="2547"/>
        <w:gridCol w:w="6946"/>
      </w:tblGrid>
      <w:tr w:rsidR="00F30D81" w:rsidRPr="005603D9" w14:paraId="764C51B5" w14:textId="77777777" w:rsidTr="00DB55CE">
        <w:tc>
          <w:tcPr>
            <w:tcW w:w="2547" w:type="dxa"/>
            <w:shd w:val="clear" w:color="auto" w:fill="727274" w:themeFill="text2"/>
          </w:tcPr>
          <w:p w14:paraId="7923B104" w14:textId="77777777" w:rsidR="00F30D81" w:rsidRPr="009A206C" w:rsidRDefault="00F30D81" w:rsidP="00DB55CE">
            <w:pPr>
              <w:rPr>
                <w:b/>
                <w:color w:val="FFFFFF" w:themeColor="background1"/>
              </w:rPr>
            </w:pPr>
            <w:r w:rsidRPr="009A206C">
              <w:rPr>
                <w:b/>
                <w:color w:val="FFFFFF" w:themeColor="background1"/>
              </w:rPr>
              <w:t>Acronym / key term</w:t>
            </w:r>
          </w:p>
        </w:tc>
        <w:tc>
          <w:tcPr>
            <w:tcW w:w="6946" w:type="dxa"/>
            <w:shd w:val="clear" w:color="auto" w:fill="727274" w:themeFill="text2"/>
          </w:tcPr>
          <w:p w14:paraId="694AD14C" w14:textId="77777777" w:rsidR="00F30D81" w:rsidRPr="009A206C" w:rsidRDefault="00F30D81" w:rsidP="00DB55CE">
            <w:pPr>
              <w:rPr>
                <w:b/>
                <w:color w:val="FFFFFF" w:themeColor="background1"/>
              </w:rPr>
            </w:pPr>
            <w:r w:rsidRPr="009A206C">
              <w:rPr>
                <w:b/>
                <w:color w:val="FFFFFF" w:themeColor="background1"/>
              </w:rPr>
              <w:t>Meaning</w:t>
            </w:r>
          </w:p>
        </w:tc>
      </w:tr>
      <w:tr w:rsidR="00F30D81" w:rsidRPr="005603D9" w14:paraId="47D6D1D6" w14:textId="77777777" w:rsidTr="00DB55CE">
        <w:tc>
          <w:tcPr>
            <w:tcW w:w="2547" w:type="dxa"/>
          </w:tcPr>
          <w:p w14:paraId="68E78BAE" w14:textId="77777777" w:rsidR="00F30D81" w:rsidRDefault="00F30D81" w:rsidP="00DB55CE">
            <w:r>
              <w:t>CVA</w:t>
            </w:r>
          </w:p>
        </w:tc>
        <w:tc>
          <w:tcPr>
            <w:tcW w:w="6946" w:type="dxa"/>
          </w:tcPr>
          <w:p w14:paraId="15E68707" w14:textId="77777777" w:rsidR="00F30D81" w:rsidRDefault="00F30D81" w:rsidP="00DB55CE">
            <w:r w:rsidRPr="006F0B99">
              <w:t>Central Volume Allocation</w:t>
            </w:r>
          </w:p>
        </w:tc>
      </w:tr>
      <w:tr w:rsidR="00F30D81" w:rsidRPr="005603D9" w14:paraId="493A9D26" w14:textId="77777777" w:rsidTr="00DB55CE">
        <w:tc>
          <w:tcPr>
            <w:tcW w:w="2547" w:type="dxa"/>
          </w:tcPr>
          <w:p w14:paraId="173CE4B9" w14:textId="77777777" w:rsidR="00F30D81" w:rsidRPr="005603D9" w:rsidRDefault="00F30D81" w:rsidP="00DB55CE">
            <w:r>
              <w:t>CUSC</w:t>
            </w:r>
          </w:p>
        </w:tc>
        <w:tc>
          <w:tcPr>
            <w:tcW w:w="6946" w:type="dxa"/>
          </w:tcPr>
          <w:p w14:paraId="161F48DA" w14:textId="77777777" w:rsidR="00F30D81" w:rsidRPr="005603D9" w:rsidRDefault="00F30D81" w:rsidP="00DB55CE">
            <w:r>
              <w:t>Connection and Use of System Code</w:t>
            </w:r>
          </w:p>
        </w:tc>
      </w:tr>
      <w:tr w:rsidR="00F30D81" w:rsidRPr="005603D9" w14:paraId="6ABA39CA" w14:textId="77777777" w:rsidTr="00DB55CE">
        <w:tc>
          <w:tcPr>
            <w:tcW w:w="2547" w:type="dxa"/>
          </w:tcPr>
          <w:p w14:paraId="68AB9F5B" w14:textId="77777777" w:rsidR="00F30D81" w:rsidRDefault="00F30D81" w:rsidP="00DB55CE">
            <w:r>
              <w:t>DNO</w:t>
            </w:r>
          </w:p>
        </w:tc>
        <w:tc>
          <w:tcPr>
            <w:tcW w:w="6946" w:type="dxa"/>
          </w:tcPr>
          <w:p w14:paraId="1B0D5D1F" w14:textId="77777777" w:rsidR="00F30D81" w:rsidRDefault="00F30D81" w:rsidP="00DB55CE">
            <w:r>
              <w:t xml:space="preserve">Distribution Network Operator </w:t>
            </w:r>
          </w:p>
        </w:tc>
      </w:tr>
      <w:tr w:rsidR="00F30D81" w:rsidRPr="005603D9" w14:paraId="23A31D62" w14:textId="77777777" w:rsidTr="00DB55CE">
        <w:tc>
          <w:tcPr>
            <w:tcW w:w="2547" w:type="dxa"/>
          </w:tcPr>
          <w:p w14:paraId="0547D7D3" w14:textId="77777777" w:rsidR="00F30D81" w:rsidRPr="005603D9" w:rsidRDefault="00F30D81" w:rsidP="00DB55CE">
            <w:r>
              <w:t>GSP</w:t>
            </w:r>
          </w:p>
        </w:tc>
        <w:tc>
          <w:tcPr>
            <w:tcW w:w="6946" w:type="dxa"/>
          </w:tcPr>
          <w:p w14:paraId="302F5A2C" w14:textId="77777777" w:rsidR="00F30D81" w:rsidRPr="005603D9" w:rsidRDefault="00F30D81" w:rsidP="00DB55CE">
            <w:r>
              <w:t>Grid Supply Point</w:t>
            </w:r>
          </w:p>
        </w:tc>
      </w:tr>
      <w:tr w:rsidR="00F30D81" w:rsidRPr="005603D9" w14:paraId="4B9FD548" w14:textId="77777777" w:rsidTr="00DB55CE">
        <w:tc>
          <w:tcPr>
            <w:tcW w:w="2547" w:type="dxa"/>
          </w:tcPr>
          <w:p w14:paraId="43AAF272" w14:textId="77777777" w:rsidR="00F30D81" w:rsidRPr="005603D9" w:rsidRDefault="00F30D81" w:rsidP="00DB55CE">
            <w:r w:rsidDel="00B6505F">
              <w:t>DNO</w:t>
            </w:r>
          </w:p>
        </w:tc>
        <w:tc>
          <w:tcPr>
            <w:tcW w:w="6946" w:type="dxa"/>
          </w:tcPr>
          <w:p w14:paraId="1023E1F3" w14:textId="77777777" w:rsidR="00F30D81" w:rsidRPr="005603D9" w:rsidRDefault="00F30D81" w:rsidP="00DB55CE">
            <w:r w:rsidDel="00B6505F">
              <w:t xml:space="preserve">Distribution Network Operator </w:t>
            </w:r>
          </w:p>
        </w:tc>
      </w:tr>
      <w:tr w:rsidR="00F30D81" w:rsidRPr="005603D9" w14:paraId="1B836A92" w14:textId="77777777" w:rsidTr="00DB55CE">
        <w:tc>
          <w:tcPr>
            <w:tcW w:w="2547" w:type="dxa"/>
          </w:tcPr>
          <w:p w14:paraId="4DC6193A" w14:textId="77777777" w:rsidR="00F30D81" w:rsidRPr="005603D9" w:rsidRDefault="00F30D81" w:rsidP="00DB55CE">
            <w:r>
              <w:t>MW</w:t>
            </w:r>
          </w:p>
        </w:tc>
        <w:tc>
          <w:tcPr>
            <w:tcW w:w="6946" w:type="dxa"/>
          </w:tcPr>
          <w:p w14:paraId="43C29964" w14:textId="77777777" w:rsidR="00F30D81" w:rsidRPr="005603D9" w:rsidRDefault="00F30D81" w:rsidP="00DB55CE">
            <w:r>
              <w:t>Mega Watts</w:t>
            </w:r>
          </w:p>
        </w:tc>
      </w:tr>
      <w:tr w:rsidR="00F30D81" w:rsidRPr="005603D9" w14:paraId="498669D1" w14:textId="77777777" w:rsidTr="00DB55CE">
        <w:tc>
          <w:tcPr>
            <w:tcW w:w="2547" w:type="dxa"/>
          </w:tcPr>
          <w:p w14:paraId="1B9C2355" w14:textId="77777777" w:rsidR="00F30D81" w:rsidRDefault="00F30D81" w:rsidP="00DB55CE">
            <w:r>
              <w:t>NETS</w:t>
            </w:r>
          </w:p>
        </w:tc>
        <w:tc>
          <w:tcPr>
            <w:tcW w:w="6946" w:type="dxa"/>
          </w:tcPr>
          <w:p w14:paraId="50042182" w14:textId="77777777" w:rsidR="00F30D81" w:rsidRDefault="00F30D81" w:rsidP="00DB55CE">
            <w:r>
              <w:t>National Electricity Transmission System</w:t>
            </w:r>
          </w:p>
        </w:tc>
      </w:tr>
      <w:tr w:rsidR="00F30D81" w:rsidRPr="005603D9" w14:paraId="3B6C6E36" w14:textId="77777777" w:rsidTr="00DB55CE">
        <w:tc>
          <w:tcPr>
            <w:tcW w:w="2547" w:type="dxa"/>
          </w:tcPr>
          <w:p w14:paraId="44965EDA" w14:textId="77777777" w:rsidR="00F30D81" w:rsidRDefault="00F30D81" w:rsidP="00DB55CE">
            <w:r>
              <w:t>NGESO</w:t>
            </w:r>
          </w:p>
        </w:tc>
        <w:tc>
          <w:tcPr>
            <w:tcW w:w="6946" w:type="dxa"/>
          </w:tcPr>
          <w:p w14:paraId="57C1A890" w14:textId="77777777" w:rsidR="00F30D81" w:rsidRDefault="00F30D81" w:rsidP="00DB55CE">
            <w:r>
              <w:t>National Grid Electricity System Operator</w:t>
            </w:r>
          </w:p>
        </w:tc>
      </w:tr>
      <w:tr w:rsidR="00F30D81" w:rsidRPr="005603D9" w14:paraId="1425CCDF" w14:textId="77777777" w:rsidTr="00DB55CE">
        <w:tc>
          <w:tcPr>
            <w:tcW w:w="2547" w:type="dxa"/>
          </w:tcPr>
          <w:p w14:paraId="49CCD58C" w14:textId="77777777" w:rsidR="00F30D81" w:rsidRDefault="00F30D81" w:rsidP="00DB55CE">
            <w:r>
              <w:t>SVA</w:t>
            </w:r>
          </w:p>
        </w:tc>
        <w:tc>
          <w:tcPr>
            <w:tcW w:w="6946" w:type="dxa"/>
          </w:tcPr>
          <w:p w14:paraId="52294415" w14:textId="77777777" w:rsidR="00F30D81" w:rsidRDefault="00F30D81" w:rsidP="00DB55CE">
            <w:r>
              <w:t>Supplier</w:t>
            </w:r>
            <w:r w:rsidRPr="006F0B99">
              <w:t xml:space="preserve"> Volume Allocation</w:t>
            </w:r>
          </w:p>
        </w:tc>
      </w:tr>
      <w:tr w:rsidR="00F30D81" w:rsidRPr="005603D9" w14:paraId="1915B1AF" w14:textId="77777777" w:rsidTr="00DB55CE">
        <w:tc>
          <w:tcPr>
            <w:tcW w:w="2547" w:type="dxa"/>
          </w:tcPr>
          <w:p w14:paraId="0931486E" w14:textId="77777777" w:rsidR="00F30D81" w:rsidRPr="005603D9" w:rsidRDefault="00F30D81" w:rsidP="00DB55CE">
            <w:r>
              <w:t>TO</w:t>
            </w:r>
          </w:p>
        </w:tc>
        <w:tc>
          <w:tcPr>
            <w:tcW w:w="6946" w:type="dxa"/>
          </w:tcPr>
          <w:p w14:paraId="42B44707" w14:textId="77777777" w:rsidR="00F30D81" w:rsidRPr="005603D9" w:rsidRDefault="00F30D81" w:rsidP="00DB55CE">
            <w:r>
              <w:t>Transmission Owner</w:t>
            </w:r>
          </w:p>
        </w:tc>
      </w:tr>
      <w:tr w:rsidR="00F30D81" w:rsidRPr="005603D9" w14:paraId="1F258367" w14:textId="77777777" w:rsidTr="00DB55CE">
        <w:tc>
          <w:tcPr>
            <w:tcW w:w="2547" w:type="dxa"/>
          </w:tcPr>
          <w:p w14:paraId="704E4DC1" w14:textId="77777777" w:rsidR="00F30D81" w:rsidRPr="005603D9" w:rsidRDefault="00F30D81" w:rsidP="00DB55CE">
            <w:r>
              <w:t>TEC</w:t>
            </w:r>
          </w:p>
        </w:tc>
        <w:tc>
          <w:tcPr>
            <w:tcW w:w="6946" w:type="dxa"/>
          </w:tcPr>
          <w:p w14:paraId="0709D463" w14:textId="77777777" w:rsidR="00F30D81" w:rsidRPr="005603D9" w:rsidRDefault="00F30D81" w:rsidP="00DB55CE">
            <w:r>
              <w:t>Transmission Entry Capacity</w:t>
            </w:r>
          </w:p>
        </w:tc>
      </w:tr>
      <w:tr w:rsidR="00F30D81" w:rsidRPr="005603D9" w14:paraId="6E9A4BB5" w14:textId="77777777" w:rsidTr="00DB55CE">
        <w:tc>
          <w:tcPr>
            <w:tcW w:w="2547" w:type="dxa"/>
          </w:tcPr>
          <w:p w14:paraId="7D2ECB0D" w14:textId="77777777" w:rsidR="00F30D81" w:rsidRDefault="00F30D81" w:rsidP="00DB55CE">
            <w:r>
              <w:t>TNUoS</w:t>
            </w:r>
          </w:p>
        </w:tc>
        <w:tc>
          <w:tcPr>
            <w:tcW w:w="6946" w:type="dxa"/>
          </w:tcPr>
          <w:p w14:paraId="07309A40" w14:textId="77777777" w:rsidR="00F30D81" w:rsidRDefault="00F30D81" w:rsidP="00DB55CE">
            <w:r>
              <w:t>Transmission Network Use of System</w:t>
            </w:r>
          </w:p>
        </w:tc>
      </w:tr>
    </w:tbl>
    <w:p w14:paraId="249DF075" w14:textId="77777777" w:rsidR="00C34FD5" w:rsidRPr="005603D9" w:rsidRDefault="00C34FD5" w:rsidP="00C34FD5">
      <w:pPr>
        <w:pStyle w:val="Heading3"/>
      </w:pPr>
      <w:bookmarkStart w:id="64" w:name="_Toc121227787"/>
      <w:bookmarkStart w:id="65" w:name="_Toc138316299"/>
      <w:r w:rsidRPr="005603D9">
        <w:t>Reference material</w:t>
      </w:r>
      <w:bookmarkEnd w:id="64"/>
      <w:bookmarkEnd w:id="65"/>
    </w:p>
    <w:p w14:paraId="5A1E83A8" w14:textId="77777777" w:rsidR="00C34FD5" w:rsidRDefault="00C34FD5" w:rsidP="00C34FD5">
      <w:pPr>
        <w:pStyle w:val="ListParagraph"/>
        <w:numPr>
          <w:ilvl w:val="0"/>
          <w:numId w:val="16"/>
        </w:numPr>
      </w:pPr>
      <w:r>
        <w:t>April 2021 TCMF slides: “TNUoS tariff for directly-connected demand users at site with multiple DNOs”</w:t>
      </w:r>
    </w:p>
    <w:p w14:paraId="5FADA4FD" w14:textId="77777777" w:rsidR="00C34FD5" w:rsidRDefault="00000000" w:rsidP="00C34FD5">
      <w:pPr>
        <w:ind w:left="360"/>
      </w:pPr>
      <w:hyperlink r:id="rId13" w:history="1">
        <w:r w:rsidR="00C34FD5" w:rsidRPr="00EB0438">
          <w:rPr>
            <w:rStyle w:val="Hyperlink"/>
          </w:rPr>
          <w:t>https://www.nationalgrideso.com/document/189941/download</w:t>
        </w:r>
      </w:hyperlink>
    </w:p>
    <w:p w14:paraId="239F5966" w14:textId="77777777" w:rsidR="00C34FD5" w:rsidRDefault="00C34FD5" w:rsidP="00C34FD5">
      <w:pPr>
        <w:pStyle w:val="ListParagraph"/>
        <w:numPr>
          <w:ilvl w:val="0"/>
          <w:numId w:val="16"/>
        </w:numPr>
      </w:pPr>
      <w:r>
        <w:t xml:space="preserve">CMP379 indicative </w:t>
      </w:r>
      <w:r w:rsidRPr="00B12288">
        <w:t>aggregated demand charge variation</w:t>
      </w:r>
      <w:r>
        <w:t xml:space="preserve"> analysis for the 2022/23 charging year:</w:t>
      </w:r>
    </w:p>
    <w:p w14:paraId="334D185E" w14:textId="6A019532" w:rsidR="00F464CC" w:rsidRDefault="00F464CC" w:rsidP="00C34FD5">
      <w:pPr>
        <w:pStyle w:val="ListParagraph"/>
      </w:pPr>
    </w:p>
    <w:p w14:paraId="2FAC8F1D" w14:textId="5A63ABA2" w:rsidR="009446C6" w:rsidRDefault="004F1B30" w:rsidP="004F1B30">
      <w:pPr>
        <w:jc w:val="center"/>
      </w:pPr>
      <w:r w:rsidRPr="00F56A3A">
        <w:rPr>
          <w:noProof/>
        </w:rPr>
        <w:drawing>
          <wp:inline distT="0" distB="0" distL="0" distR="0" wp14:anchorId="125AC9B1" wp14:editId="007EA7D9">
            <wp:extent cx="5232818" cy="2352675"/>
            <wp:effectExtent l="0" t="0" r="635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240275" cy="2356027"/>
                    </a:xfrm>
                    <a:prstGeom prst="rect">
                      <a:avLst/>
                    </a:prstGeom>
                    <a:noFill/>
                    <a:ln>
                      <a:noFill/>
                    </a:ln>
                  </pic:spPr>
                </pic:pic>
              </a:graphicData>
            </a:graphic>
          </wp:inline>
        </w:drawing>
      </w:r>
    </w:p>
    <w:p w14:paraId="09FB1186" w14:textId="59C59D31" w:rsidR="00AF0BDD" w:rsidRDefault="006C1B75" w:rsidP="00AF0BDD">
      <w:r w:rsidRPr="00AD32C7">
        <w:rPr>
          <w:noProof/>
        </w:rPr>
        <w:drawing>
          <wp:anchor distT="0" distB="0" distL="114300" distR="114300" simplePos="0" relativeHeight="251658241" behindDoc="0" locked="0" layoutInCell="1" allowOverlap="1" wp14:anchorId="082324C6" wp14:editId="643697E5">
            <wp:simplePos x="0" y="0"/>
            <wp:positionH relativeFrom="margin">
              <wp:align>center</wp:align>
            </wp:positionH>
            <wp:positionV relativeFrom="paragraph">
              <wp:posOffset>9788</wp:posOffset>
            </wp:positionV>
            <wp:extent cx="5285105" cy="1832610"/>
            <wp:effectExtent l="0" t="0" r="0" b="0"/>
            <wp:wrapThrough wrapText="bothSides">
              <wp:wrapPolygon edited="0">
                <wp:start x="0" y="0"/>
                <wp:lineTo x="0" y="21331"/>
                <wp:lineTo x="18919" y="21331"/>
                <wp:lineTo x="21099" y="21106"/>
                <wp:lineTo x="21488" y="20657"/>
                <wp:lineTo x="21488" y="11676"/>
                <wp:lineTo x="21411" y="11451"/>
                <wp:lineTo x="20476" y="10778"/>
                <wp:lineTo x="21333" y="8532"/>
                <wp:lineTo x="21177" y="8083"/>
                <wp:lineTo x="18919" y="7185"/>
                <wp:lineTo x="18919" y="3593"/>
                <wp:lineTo x="20476" y="3593"/>
                <wp:lineTo x="21488" y="2245"/>
                <wp:lineTo x="21488" y="0"/>
                <wp:lineTo x="0"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285105" cy="183261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23CE457" w14:textId="48C2AD9A" w:rsidR="00D427D8" w:rsidRDefault="00D427D8" w:rsidP="006C1B75">
      <w:pPr>
        <w:ind w:firstLine="720"/>
      </w:pPr>
    </w:p>
    <w:p w14:paraId="1BF5B3EB" w14:textId="4F3BFB59" w:rsidR="00D427D8" w:rsidRDefault="00D427D8" w:rsidP="00AF0BDD"/>
    <w:p w14:paraId="4B2667DD" w14:textId="481FCEFB" w:rsidR="00D427D8" w:rsidRDefault="00D427D8" w:rsidP="00AF0BDD"/>
    <w:p w14:paraId="07544C6E" w14:textId="68A4345D" w:rsidR="00D427D8" w:rsidRDefault="00D427D8" w:rsidP="00AF0BDD"/>
    <w:p w14:paraId="7017988F" w14:textId="0A8A68F4" w:rsidR="00D427D8" w:rsidRDefault="00D427D8" w:rsidP="00AF0BDD"/>
    <w:p w14:paraId="7AE8FFD3" w14:textId="77777777" w:rsidR="00D427D8" w:rsidRDefault="00D427D8" w:rsidP="00AF0BDD"/>
    <w:p w14:paraId="77EE6494" w14:textId="77777777" w:rsidR="000B6673" w:rsidRDefault="000B6673" w:rsidP="00AF0BDD"/>
    <w:p w14:paraId="602D91AA" w14:textId="77777777" w:rsidR="000B6673" w:rsidRDefault="000B6673" w:rsidP="00AF0BDD"/>
    <w:p w14:paraId="4F5A1473" w14:textId="77777777" w:rsidR="000B6673" w:rsidRDefault="000B6673" w:rsidP="00AF0BDD"/>
    <w:p w14:paraId="24E4D36E" w14:textId="77777777" w:rsidR="000B6673" w:rsidRDefault="000B6673" w:rsidP="00AF0BDD"/>
    <w:p w14:paraId="7FDBE7D1" w14:textId="2CB39F1A" w:rsidR="00AF0BDD" w:rsidRPr="007A770E" w:rsidRDefault="00AF0BDD" w:rsidP="000B6673">
      <w:pPr>
        <w:pStyle w:val="CA7"/>
      </w:pPr>
      <w:bookmarkStart w:id="66" w:name="_Toc138316300"/>
      <w:r w:rsidRPr="007A770E">
        <w:t>Annexes</w:t>
      </w:r>
      <w:bookmarkEnd w:id="66"/>
    </w:p>
    <w:tbl>
      <w:tblPr>
        <w:tblStyle w:val="TableGrid1"/>
        <w:tblW w:w="9493" w:type="dxa"/>
        <w:tblLook w:val="04A0" w:firstRow="1" w:lastRow="0" w:firstColumn="1" w:lastColumn="0" w:noHBand="0" w:noVBand="1"/>
      </w:tblPr>
      <w:tblGrid>
        <w:gridCol w:w="2263"/>
        <w:gridCol w:w="7230"/>
      </w:tblGrid>
      <w:tr w:rsidR="008960D7" w:rsidRPr="00B27233" w14:paraId="455C589E" w14:textId="77777777" w:rsidTr="00DB55CE">
        <w:tc>
          <w:tcPr>
            <w:tcW w:w="2263" w:type="dxa"/>
            <w:shd w:val="clear" w:color="auto" w:fill="727274" w:themeFill="text2"/>
          </w:tcPr>
          <w:p w14:paraId="2EB0F089" w14:textId="77777777" w:rsidR="008960D7" w:rsidRPr="00B27233" w:rsidRDefault="008960D7" w:rsidP="00DB55CE">
            <w:pPr>
              <w:rPr>
                <w:b/>
                <w:color w:val="FFFFFF" w:themeColor="background1"/>
              </w:rPr>
            </w:pPr>
            <w:r>
              <w:rPr>
                <w:b/>
                <w:color w:val="FFFFFF" w:themeColor="background1"/>
              </w:rPr>
              <w:t>Annex</w:t>
            </w:r>
          </w:p>
        </w:tc>
        <w:tc>
          <w:tcPr>
            <w:tcW w:w="7230" w:type="dxa"/>
            <w:shd w:val="clear" w:color="auto" w:fill="727274" w:themeFill="text2"/>
          </w:tcPr>
          <w:p w14:paraId="55089581" w14:textId="77777777" w:rsidR="008960D7" w:rsidRPr="00B27233" w:rsidRDefault="008960D7" w:rsidP="00DB55CE">
            <w:pPr>
              <w:rPr>
                <w:b/>
                <w:color w:val="FFFFFF" w:themeColor="background1"/>
              </w:rPr>
            </w:pPr>
            <w:r>
              <w:rPr>
                <w:b/>
                <w:color w:val="FFFFFF" w:themeColor="background1"/>
              </w:rPr>
              <w:t>Information</w:t>
            </w:r>
          </w:p>
        </w:tc>
      </w:tr>
      <w:tr w:rsidR="008960D7" w:rsidRPr="00B27233" w14:paraId="7914B23F" w14:textId="77777777" w:rsidTr="00DB55CE">
        <w:tc>
          <w:tcPr>
            <w:tcW w:w="2263" w:type="dxa"/>
            <w:shd w:val="clear" w:color="auto" w:fill="auto"/>
          </w:tcPr>
          <w:p w14:paraId="02C08EAD" w14:textId="77777777" w:rsidR="008960D7" w:rsidRPr="006806B0" w:rsidRDefault="008960D7" w:rsidP="00DB55CE">
            <w:r w:rsidRPr="006806B0">
              <w:t>Annex 1</w:t>
            </w:r>
          </w:p>
        </w:tc>
        <w:tc>
          <w:tcPr>
            <w:tcW w:w="7230" w:type="dxa"/>
            <w:shd w:val="clear" w:color="auto" w:fill="auto"/>
          </w:tcPr>
          <w:p w14:paraId="302E3E31" w14:textId="77777777" w:rsidR="008960D7" w:rsidRPr="006806B0" w:rsidRDefault="008960D7" w:rsidP="00DB55CE">
            <w:r w:rsidRPr="006806B0">
              <w:t>Proposal form</w:t>
            </w:r>
          </w:p>
        </w:tc>
      </w:tr>
      <w:tr w:rsidR="008960D7" w:rsidRPr="00B27233" w14:paraId="40363F82" w14:textId="77777777" w:rsidTr="00DB55CE">
        <w:tc>
          <w:tcPr>
            <w:tcW w:w="2263" w:type="dxa"/>
            <w:shd w:val="clear" w:color="auto" w:fill="auto"/>
          </w:tcPr>
          <w:p w14:paraId="2A070091" w14:textId="77777777" w:rsidR="008960D7" w:rsidRPr="006806B0" w:rsidRDefault="008960D7" w:rsidP="00DB55CE">
            <w:r w:rsidRPr="006806B0">
              <w:t xml:space="preserve">Annex 2 </w:t>
            </w:r>
          </w:p>
        </w:tc>
        <w:tc>
          <w:tcPr>
            <w:tcW w:w="7230" w:type="dxa"/>
            <w:shd w:val="clear" w:color="auto" w:fill="auto"/>
          </w:tcPr>
          <w:p w14:paraId="69AD80E2" w14:textId="77777777" w:rsidR="008960D7" w:rsidRPr="006806B0" w:rsidRDefault="008960D7" w:rsidP="00DB55CE">
            <w:r w:rsidRPr="006806B0">
              <w:t xml:space="preserve">Terms of </w:t>
            </w:r>
            <w:r>
              <w:t>r</w:t>
            </w:r>
            <w:r w:rsidRPr="006806B0">
              <w:t>eference</w:t>
            </w:r>
          </w:p>
        </w:tc>
      </w:tr>
      <w:tr w:rsidR="008960D7" w:rsidRPr="00B27233" w14:paraId="27AF3FF0" w14:textId="77777777" w:rsidTr="00DB55CE">
        <w:tc>
          <w:tcPr>
            <w:tcW w:w="2263" w:type="dxa"/>
            <w:shd w:val="clear" w:color="auto" w:fill="auto"/>
          </w:tcPr>
          <w:p w14:paraId="7C2F3D28" w14:textId="77777777" w:rsidR="008960D7" w:rsidRPr="006806B0" w:rsidRDefault="008960D7" w:rsidP="00DB55CE">
            <w:r w:rsidRPr="006806B0">
              <w:t xml:space="preserve">Annex </w:t>
            </w:r>
            <w:r>
              <w:t>3</w:t>
            </w:r>
          </w:p>
        </w:tc>
        <w:tc>
          <w:tcPr>
            <w:tcW w:w="7230" w:type="dxa"/>
            <w:shd w:val="clear" w:color="auto" w:fill="auto"/>
          </w:tcPr>
          <w:p w14:paraId="3B4A2D0E" w14:textId="77777777" w:rsidR="008960D7" w:rsidRPr="006806B0" w:rsidRDefault="008960D7" w:rsidP="00DB55CE">
            <w:r>
              <w:t>Quantitative Analyses on the differences at zones boundaries</w:t>
            </w:r>
          </w:p>
        </w:tc>
      </w:tr>
      <w:tr w:rsidR="008960D7" w:rsidRPr="00B27233" w14:paraId="308FBECA" w14:textId="77777777" w:rsidTr="00DB55CE">
        <w:tc>
          <w:tcPr>
            <w:tcW w:w="2263" w:type="dxa"/>
            <w:shd w:val="clear" w:color="auto" w:fill="auto"/>
          </w:tcPr>
          <w:p w14:paraId="0934A977" w14:textId="77777777" w:rsidR="008960D7" w:rsidRPr="004E0102" w:rsidRDefault="008960D7" w:rsidP="00DB55CE">
            <w:r w:rsidRPr="004E0102">
              <w:t>Annex 4</w:t>
            </w:r>
          </w:p>
        </w:tc>
        <w:tc>
          <w:tcPr>
            <w:tcW w:w="7230" w:type="dxa"/>
            <w:shd w:val="clear" w:color="auto" w:fill="auto"/>
          </w:tcPr>
          <w:p w14:paraId="4455F473" w14:textId="77777777" w:rsidR="008960D7" w:rsidRPr="004E0102" w:rsidRDefault="008960D7" w:rsidP="00DB55CE">
            <w:r w:rsidRPr="004E0102">
              <w:t>Workgroup consultation responses</w:t>
            </w:r>
          </w:p>
        </w:tc>
      </w:tr>
      <w:tr w:rsidR="008960D7" w:rsidRPr="00B27233" w14:paraId="5ACAE9AD" w14:textId="77777777" w:rsidTr="00DB55CE">
        <w:tc>
          <w:tcPr>
            <w:tcW w:w="2263" w:type="dxa"/>
            <w:shd w:val="clear" w:color="auto" w:fill="auto"/>
          </w:tcPr>
          <w:p w14:paraId="15970B26" w14:textId="77777777" w:rsidR="008960D7" w:rsidRPr="00AA33EC" w:rsidRDefault="008960D7" w:rsidP="00DB55CE">
            <w:pPr>
              <w:rPr>
                <w:highlight w:val="yellow"/>
              </w:rPr>
            </w:pPr>
            <w:r w:rsidRPr="004E0102">
              <w:t xml:space="preserve">Annex </w:t>
            </w:r>
            <w:r>
              <w:t>5</w:t>
            </w:r>
          </w:p>
        </w:tc>
        <w:tc>
          <w:tcPr>
            <w:tcW w:w="7230" w:type="dxa"/>
            <w:shd w:val="clear" w:color="auto" w:fill="auto"/>
          </w:tcPr>
          <w:p w14:paraId="5E937A62" w14:textId="77777777" w:rsidR="008960D7" w:rsidRPr="00AA33EC" w:rsidRDefault="008960D7" w:rsidP="00DB55CE">
            <w:pPr>
              <w:rPr>
                <w:highlight w:val="yellow"/>
              </w:rPr>
            </w:pPr>
            <w:r w:rsidRPr="004E0102">
              <w:t>Workgroup consultation response</w:t>
            </w:r>
            <w:r>
              <w:t xml:space="preserve"> summary</w:t>
            </w:r>
          </w:p>
        </w:tc>
      </w:tr>
      <w:tr w:rsidR="008960D7" w:rsidRPr="00B27233" w14:paraId="345A5355" w14:textId="77777777" w:rsidTr="00DB55CE">
        <w:tc>
          <w:tcPr>
            <w:tcW w:w="2263" w:type="dxa"/>
            <w:shd w:val="clear" w:color="auto" w:fill="auto"/>
          </w:tcPr>
          <w:p w14:paraId="35737727" w14:textId="77777777" w:rsidR="008960D7" w:rsidRPr="004E0102" w:rsidRDefault="008960D7" w:rsidP="00DB55CE">
            <w:r w:rsidRPr="004E0102">
              <w:t>Annex 6</w:t>
            </w:r>
          </w:p>
        </w:tc>
        <w:tc>
          <w:tcPr>
            <w:tcW w:w="7230" w:type="dxa"/>
            <w:shd w:val="clear" w:color="auto" w:fill="auto"/>
          </w:tcPr>
          <w:p w14:paraId="29AEDCD3" w14:textId="77777777" w:rsidR="008960D7" w:rsidRPr="004E0102" w:rsidRDefault="008960D7" w:rsidP="00DB55CE">
            <w:r w:rsidRPr="004E0102">
              <w:t>Workgroup vote</w:t>
            </w:r>
          </w:p>
        </w:tc>
      </w:tr>
      <w:tr w:rsidR="008960D7" w:rsidRPr="00B27233" w14:paraId="4309E3A1" w14:textId="77777777" w:rsidTr="00DB55CE">
        <w:tc>
          <w:tcPr>
            <w:tcW w:w="2263" w:type="dxa"/>
            <w:shd w:val="clear" w:color="auto" w:fill="auto"/>
          </w:tcPr>
          <w:p w14:paraId="083BC511" w14:textId="77777777" w:rsidR="008960D7" w:rsidRPr="004E0102" w:rsidRDefault="008960D7" w:rsidP="00DB55CE">
            <w:r w:rsidRPr="004E0102">
              <w:t>Annex 7</w:t>
            </w:r>
          </w:p>
        </w:tc>
        <w:tc>
          <w:tcPr>
            <w:tcW w:w="7230" w:type="dxa"/>
            <w:shd w:val="clear" w:color="auto" w:fill="auto"/>
          </w:tcPr>
          <w:p w14:paraId="7803C0D7" w14:textId="77777777" w:rsidR="008960D7" w:rsidRPr="004E0102" w:rsidRDefault="008960D7" w:rsidP="00DB55CE">
            <w:r w:rsidRPr="004E0102">
              <w:t>Legal Text</w:t>
            </w:r>
          </w:p>
        </w:tc>
      </w:tr>
    </w:tbl>
    <w:p w14:paraId="0D62E119" w14:textId="77777777" w:rsidR="00923426" w:rsidRPr="00923426" w:rsidRDefault="00923426" w:rsidP="00923426"/>
    <w:sectPr w:rsidR="00923426" w:rsidRPr="00923426" w:rsidSect="00FB5A3B">
      <w:headerReference w:type="even" r:id="rId16"/>
      <w:headerReference w:type="default" r:id="rId17"/>
      <w:footerReference w:type="even" r:id="rId18"/>
      <w:footerReference w:type="default" r:id="rId19"/>
      <w:headerReference w:type="first" r:id="rId20"/>
      <w:footerReference w:type="first" r:id="rId21"/>
      <w:pgSz w:w="11906" w:h="16838"/>
      <w:pgMar w:top="1111" w:right="1418" w:bottom="567" w:left="992" w:header="142" w:footer="47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736D32" w14:textId="77777777" w:rsidR="00EF656A" w:rsidRDefault="00EF656A" w:rsidP="00B72663">
      <w:pPr>
        <w:spacing w:line="240" w:lineRule="auto"/>
      </w:pPr>
      <w:r>
        <w:separator/>
      </w:r>
    </w:p>
  </w:endnote>
  <w:endnote w:type="continuationSeparator" w:id="0">
    <w:p w14:paraId="430E2DE7" w14:textId="77777777" w:rsidR="00EF656A" w:rsidRDefault="00EF656A" w:rsidP="00B72663">
      <w:pPr>
        <w:spacing w:line="240" w:lineRule="auto"/>
      </w:pPr>
      <w:r>
        <w:continuationSeparator/>
      </w:r>
    </w:p>
  </w:endnote>
  <w:endnote w:type="continuationNotice" w:id="1">
    <w:p w14:paraId="370AB88C" w14:textId="77777777" w:rsidR="00EF656A" w:rsidRDefault="00EF656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41C961" w14:textId="77777777" w:rsidR="00E26738" w:rsidRDefault="00E2673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FE5437" w14:textId="77777777" w:rsidR="009446C6" w:rsidRPr="00A33AB4" w:rsidRDefault="009446C6" w:rsidP="009446C6">
    <w:pPr>
      <w:pStyle w:val="Footer"/>
      <w:pBdr>
        <w:top w:val="single" w:sz="4" w:space="1" w:color="auto"/>
      </w:pBdr>
      <w:tabs>
        <w:tab w:val="clear" w:pos="4320"/>
        <w:tab w:val="clear" w:pos="8640"/>
        <w:tab w:val="left" w:pos="2532"/>
        <w:tab w:val="center" w:pos="4962"/>
        <w:tab w:val="right" w:pos="9356"/>
      </w:tabs>
      <w:spacing w:before="0" w:after="0" w:line="240" w:lineRule="auto"/>
      <w:rPr>
        <w:rFonts w:cs="Arial"/>
        <w:sz w:val="16"/>
        <w:szCs w:val="16"/>
      </w:rPr>
    </w:pPr>
    <w:r>
      <w:rPr>
        <w:rFonts w:cs="Arial"/>
        <w:sz w:val="16"/>
        <w:szCs w:val="16"/>
      </w:rPr>
      <w:tab/>
    </w:r>
    <w:r>
      <w:rPr>
        <w:rFonts w:cs="Arial"/>
        <w:sz w:val="16"/>
        <w:szCs w:val="16"/>
      </w:rPr>
      <w:tab/>
    </w:r>
    <w:r w:rsidRPr="000660DF">
      <w:rPr>
        <w:rFonts w:cs="Arial"/>
        <w:sz w:val="16"/>
        <w:szCs w:val="16"/>
        <w:lang w:val="en-US"/>
      </w:rPr>
      <w:t xml:space="preserve">Page </w:t>
    </w:r>
    <w:r w:rsidRPr="000660DF">
      <w:rPr>
        <w:rFonts w:cs="Arial"/>
        <w:sz w:val="16"/>
        <w:szCs w:val="16"/>
        <w:lang w:val="en-US"/>
      </w:rPr>
      <w:fldChar w:fldCharType="begin"/>
    </w:r>
    <w:r w:rsidRPr="000660DF">
      <w:rPr>
        <w:rFonts w:cs="Arial"/>
        <w:sz w:val="16"/>
        <w:szCs w:val="16"/>
        <w:lang w:val="en-US"/>
      </w:rPr>
      <w:instrText xml:space="preserve"> PAGE </w:instrText>
    </w:r>
    <w:r w:rsidRPr="000660DF">
      <w:rPr>
        <w:rFonts w:cs="Arial"/>
        <w:sz w:val="16"/>
        <w:szCs w:val="16"/>
        <w:lang w:val="en-US"/>
      </w:rPr>
      <w:fldChar w:fldCharType="separate"/>
    </w:r>
    <w:r>
      <w:rPr>
        <w:rFonts w:cs="Arial"/>
        <w:noProof/>
        <w:sz w:val="16"/>
        <w:szCs w:val="16"/>
        <w:lang w:val="en-US"/>
      </w:rPr>
      <w:t>3</w:t>
    </w:r>
    <w:r w:rsidRPr="000660DF">
      <w:rPr>
        <w:rFonts w:cs="Arial"/>
        <w:sz w:val="16"/>
        <w:szCs w:val="16"/>
        <w:lang w:val="en-US"/>
      </w:rPr>
      <w:fldChar w:fldCharType="end"/>
    </w:r>
    <w:r w:rsidRPr="000660DF">
      <w:rPr>
        <w:rFonts w:cs="Arial"/>
        <w:sz w:val="16"/>
        <w:szCs w:val="16"/>
        <w:lang w:val="en-US"/>
      </w:rPr>
      <w:t xml:space="preserve"> of </w:t>
    </w:r>
    <w:r w:rsidRPr="000660DF">
      <w:rPr>
        <w:rFonts w:cs="Arial"/>
        <w:sz w:val="16"/>
        <w:szCs w:val="16"/>
        <w:lang w:val="en-US"/>
      </w:rPr>
      <w:fldChar w:fldCharType="begin"/>
    </w:r>
    <w:r w:rsidRPr="000660DF">
      <w:rPr>
        <w:rFonts w:cs="Arial"/>
        <w:sz w:val="16"/>
        <w:szCs w:val="16"/>
        <w:lang w:val="en-US"/>
      </w:rPr>
      <w:instrText xml:space="preserve"> NUMPAGES </w:instrText>
    </w:r>
    <w:r w:rsidRPr="000660DF">
      <w:rPr>
        <w:rFonts w:cs="Arial"/>
        <w:sz w:val="16"/>
        <w:szCs w:val="16"/>
        <w:lang w:val="en-US"/>
      </w:rPr>
      <w:fldChar w:fldCharType="separate"/>
    </w:r>
    <w:r>
      <w:rPr>
        <w:rFonts w:cs="Arial"/>
        <w:noProof/>
        <w:sz w:val="16"/>
        <w:szCs w:val="16"/>
        <w:lang w:val="en-US"/>
      </w:rPr>
      <w:t>8</w:t>
    </w:r>
    <w:r w:rsidRPr="000660DF">
      <w:rPr>
        <w:rFonts w:cs="Arial"/>
        <w:sz w:val="16"/>
        <w:szCs w:val="16"/>
        <w:lang w:val="en-US"/>
      </w:rPr>
      <w:fldChar w:fldCharType="end"/>
    </w:r>
    <w:r>
      <w:rPr>
        <w:rFonts w:cs="Arial"/>
        <w:sz w:val="16"/>
        <w:szCs w:val="16"/>
        <w:lang w:val="en-US"/>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B6F05C" w14:textId="77777777" w:rsidR="00E26738" w:rsidRDefault="00E2673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FCCF4E" w14:textId="77777777" w:rsidR="00EF656A" w:rsidRDefault="00EF656A" w:rsidP="00B72663">
      <w:pPr>
        <w:spacing w:line="240" w:lineRule="auto"/>
      </w:pPr>
      <w:r>
        <w:separator/>
      </w:r>
    </w:p>
  </w:footnote>
  <w:footnote w:type="continuationSeparator" w:id="0">
    <w:p w14:paraId="7AC82DA3" w14:textId="77777777" w:rsidR="00EF656A" w:rsidRDefault="00EF656A" w:rsidP="00B72663">
      <w:pPr>
        <w:spacing w:line="240" w:lineRule="auto"/>
      </w:pPr>
      <w:r>
        <w:continuationSeparator/>
      </w:r>
    </w:p>
  </w:footnote>
  <w:footnote w:type="continuationNotice" w:id="1">
    <w:p w14:paraId="469BA766" w14:textId="77777777" w:rsidR="00EF656A" w:rsidRDefault="00EF656A">
      <w:pPr>
        <w:spacing w:line="240" w:lineRule="auto"/>
      </w:pPr>
    </w:p>
  </w:footnote>
  <w:footnote w:id="2">
    <w:p w14:paraId="34F545D0" w14:textId="77777777" w:rsidR="00E61BA1" w:rsidRDefault="00E61BA1" w:rsidP="00E61BA1">
      <w:pPr>
        <w:pStyle w:val="FootnoteText"/>
      </w:pPr>
      <w:r>
        <w:rPr>
          <w:rStyle w:val="FootnoteReference"/>
        </w:rPr>
        <w:footnoteRef/>
      </w:r>
      <w:r>
        <w:t xml:space="preserve"> </w:t>
      </w:r>
      <w:hyperlink r:id="rId1" w:history="1">
        <w:r>
          <w:rPr>
            <w:rStyle w:val="Hyperlink"/>
          </w:rPr>
          <w:t>ESO Data Portal: Transmission Entry Capacity (TEC) Register - Dataset| National Grid Electricity System Operator (nationalgrideso.com)</w:t>
        </w:r>
      </w:hyperlink>
    </w:p>
  </w:footnote>
  <w:footnote w:id="3">
    <w:p w14:paraId="7B02728F" w14:textId="77777777" w:rsidR="000029E8" w:rsidRDefault="000029E8" w:rsidP="000029E8">
      <w:pPr>
        <w:pStyle w:val="FootnoteText"/>
      </w:pPr>
      <w:r>
        <w:rPr>
          <w:rStyle w:val="FootnoteReference"/>
        </w:rPr>
        <w:footnoteRef/>
      </w:r>
      <w:r>
        <w:t xml:space="preserve"> </w:t>
      </w:r>
      <w:hyperlink r:id="rId2" w:history="1">
        <w:r w:rsidRPr="00215234">
          <w:rPr>
            <w:rStyle w:val="Hyperlink"/>
          </w:rPr>
          <w:t>https://www.nationalgrideso.com/document/244931/download</w:t>
        </w:r>
      </w:hyperlink>
    </w:p>
  </w:footnote>
  <w:footnote w:id="4">
    <w:p w14:paraId="35E15FDD" w14:textId="77777777" w:rsidR="006277ED" w:rsidRDefault="006277ED" w:rsidP="006277ED">
      <w:pPr>
        <w:pStyle w:val="FootnoteText"/>
      </w:pPr>
      <w:r>
        <w:rPr>
          <w:rStyle w:val="FootnoteReference"/>
        </w:rPr>
        <w:footnoteRef/>
      </w:r>
      <w:r>
        <w:t xml:space="preserve"> If </w:t>
      </w:r>
      <w:r w:rsidR="00423A09">
        <w:t>t</w:t>
      </w:r>
      <w:r w:rsidR="008E13FB">
        <w:t>he</w:t>
      </w:r>
      <w:r>
        <w:t xml:space="preserve"> modification </w:t>
      </w:r>
      <w:r w:rsidR="00F44CB8">
        <w:t>has an impact on Article 18 T</w:t>
      </w:r>
      <w:r w:rsidR="00A74296">
        <w:t xml:space="preserve">&amp;Cs, it </w:t>
      </w:r>
      <w:r>
        <w:t xml:space="preserve">will need to follow the process </w:t>
      </w:r>
      <w:r w:rsidRPr="005603D9">
        <w:t xml:space="preserve">set out in Article 18 of the Electricity Balancing </w:t>
      </w:r>
      <w:r w:rsidR="003970E4">
        <w:t>Regulation</w:t>
      </w:r>
      <w:r w:rsidRPr="005603D9">
        <w:t xml:space="preserve"> (EB</w:t>
      </w:r>
      <w:r w:rsidR="003970E4">
        <w:t>R</w:t>
      </w:r>
      <w:r w:rsidRPr="005603D9">
        <w:t xml:space="preserve"> – EU Regulation 2017/2195)</w:t>
      </w:r>
      <w:r>
        <w:t xml:space="preserve"> – the main aspect of this is that the modification will need to be consulted on for 1 month in the Code Administrator Consultation phase. N.B.</w:t>
      </w:r>
      <w:r w:rsidRPr="005603D9">
        <w:t xml:space="preserve"> </w:t>
      </w:r>
      <w:r>
        <w:t>T</w:t>
      </w:r>
      <w:r w:rsidRPr="005603D9">
        <w:t>his will also satisfy the requirements of the NCER process.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4849BC" w14:textId="4AD5B515" w:rsidR="00E26738" w:rsidRDefault="00E26738">
    <w:pPr>
      <w:pStyle w:val="Header"/>
    </w:pPr>
    <w:r>
      <w:rPr>
        <w:noProof/>
      </w:rPr>
      <w:pict w14:anchorId="2C58197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0569594" o:spid="_x0000_s1026" type="#_x0000_t136" style="position:absolute;margin-left:0;margin-top:0;width:723.75pt;height:60.75pt;rotation:315;z-index:-251654144;mso-position-horizontal:center;mso-position-horizontal-relative:margin;mso-position-vertical:center;mso-position-vertical-relative:margin" o:allowincell="f" fillcolor="silver" stroked="f">
          <v:fill opacity=".5"/>
          <v:textpath style="font-family:&quot;Arial&quot;;font-size:54pt" string="Example of proposed new text"/>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F05421" w14:textId="2B98BC2E" w:rsidR="009C77DF" w:rsidRPr="00FA071F" w:rsidRDefault="00E26738" w:rsidP="009C77DF">
    <w:pPr>
      <w:pStyle w:val="Header"/>
      <w:ind w:left="720" w:firstLine="720"/>
      <w:jc w:val="right"/>
      <w:rPr>
        <w:b/>
        <w:bCs/>
      </w:rPr>
    </w:pPr>
    <w:bookmarkStart w:id="67" w:name="_Hlk31876634"/>
    <w:bookmarkStart w:id="68" w:name="_Hlk31876635"/>
    <w:r>
      <w:rPr>
        <w:noProof/>
      </w:rPr>
      <w:pict w14:anchorId="3BBBB84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0569595" o:spid="_x0000_s1027" type="#_x0000_t136" style="position:absolute;left:0;text-align:left;margin-left:0;margin-top:0;width:723.75pt;height:60.75pt;rotation:315;z-index:-251652096;mso-position-horizontal:center;mso-position-horizontal-relative:margin;mso-position-vertical:center;mso-position-vertical-relative:margin" o:allowincell="f" fillcolor="silver" stroked="f">
          <v:fill opacity=".5"/>
          <v:textpath style="font-family:&quot;Arial&quot;;font-size:54pt" string="Example of proposed new text"/>
        </v:shape>
      </w:pict>
    </w:r>
    <w:r w:rsidR="00A034FA">
      <w:rPr>
        <w:noProof/>
      </w:rPr>
      <w:drawing>
        <wp:anchor distT="0" distB="0" distL="114300" distR="114300" simplePos="0" relativeHeight="251658240" behindDoc="0" locked="0" layoutInCell="1" allowOverlap="1" wp14:anchorId="3A1EF67F" wp14:editId="67328CF8">
          <wp:simplePos x="0" y="0"/>
          <wp:positionH relativeFrom="margin">
            <wp:posOffset>-95250</wp:posOffset>
          </wp:positionH>
          <wp:positionV relativeFrom="margin">
            <wp:posOffset>-501015</wp:posOffset>
          </wp:positionV>
          <wp:extent cx="638175" cy="295275"/>
          <wp:effectExtent l="0" t="0" r="9525" b="9525"/>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638175" cy="295275"/>
                  </a:xfrm>
                  <a:prstGeom prst="rect">
                    <a:avLst/>
                  </a:prstGeom>
                </pic:spPr>
              </pic:pic>
            </a:graphicData>
          </a:graphic>
        </wp:anchor>
      </w:drawing>
    </w:r>
    <w:r w:rsidR="009446C6">
      <w:tab/>
    </w:r>
    <w:bookmarkEnd w:id="67"/>
    <w:bookmarkEnd w:id="68"/>
    <w:r w:rsidR="000E6646">
      <w:t xml:space="preserve"> </w:t>
    </w:r>
    <w:r w:rsidR="009C77DF" w:rsidRPr="00FA071F">
      <w:rPr>
        <w:b/>
        <w:bCs/>
      </w:rPr>
      <w:t xml:space="preserve">Changes made </w:t>
    </w:r>
    <w:r w:rsidR="009C77DF">
      <w:rPr>
        <w:b/>
        <w:bCs/>
      </w:rPr>
      <w:t xml:space="preserve">to the </w:t>
    </w:r>
    <w:r w:rsidR="009C77DF" w:rsidRPr="00FA071F">
      <w:rPr>
        <w:b/>
        <w:bCs/>
      </w:rPr>
      <w:t xml:space="preserve">CMP379 </w:t>
    </w:r>
    <w:r w:rsidR="009C77DF">
      <w:rPr>
        <w:b/>
        <w:bCs/>
      </w:rPr>
      <w:t xml:space="preserve">solution in response to the </w:t>
    </w:r>
    <w:r w:rsidR="009C77DF" w:rsidRPr="00FA071F">
      <w:rPr>
        <w:b/>
        <w:bCs/>
      </w:rPr>
      <w:t>Authority send back</w:t>
    </w:r>
  </w:p>
  <w:p w14:paraId="7DBE2058" w14:textId="6DD4956C" w:rsidR="000E6646" w:rsidRPr="001417B5" w:rsidRDefault="009C77DF" w:rsidP="000E6646">
    <w:pPr>
      <w:pStyle w:val="Header"/>
      <w:ind w:left="720" w:firstLine="720"/>
      <w:jc w:val="right"/>
      <w:rPr>
        <w:b/>
        <w:bCs/>
      </w:rPr>
    </w:pPr>
    <w:r w:rsidRPr="001417B5">
      <w:rPr>
        <w:b/>
        <w:bCs/>
      </w:rPr>
      <w:t xml:space="preserve">Changes to be presented to </w:t>
    </w:r>
    <w:r w:rsidR="001417B5">
      <w:rPr>
        <w:b/>
        <w:bCs/>
      </w:rPr>
      <w:t xml:space="preserve">CUSC </w:t>
    </w:r>
    <w:r w:rsidRPr="001417B5">
      <w:rPr>
        <w:b/>
        <w:bCs/>
      </w:rPr>
      <w:t xml:space="preserve">Panel </w:t>
    </w:r>
    <w:r w:rsidR="00495FF2" w:rsidRPr="001417B5">
      <w:rPr>
        <w:b/>
        <w:bCs/>
      </w:rPr>
      <w:t>30 June 2023</w:t>
    </w:r>
    <w:r w:rsidR="00EC46CC">
      <w:rPr>
        <w:b/>
        <w:bCs/>
      </w:rPr>
      <w:t xml:space="preserve"> t</w:t>
    </w:r>
    <w:r w:rsidR="00495FF2" w:rsidRPr="001417B5">
      <w:rPr>
        <w:b/>
        <w:bCs/>
      </w:rPr>
      <w:t>o agree</w:t>
    </w:r>
    <w:r w:rsidR="001417B5" w:rsidRPr="001417B5">
      <w:rPr>
        <w:b/>
        <w:bCs/>
      </w:rPr>
      <w:t xml:space="preserve"> next steps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165286" w14:textId="09DC4DBA" w:rsidR="00E26738" w:rsidRDefault="00E26738">
    <w:pPr>
      <w:pStyle w:val="Header"/>
    </w:pPr>
    <w:r>
      <w:rPr>
        <w:noProof/>
      </w:rPr>
      <w:pict w14:anchorId="747A109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0569593" o:spid="_x0000_s1025" type="#_x0000_t136" style="position:absolute;margin-left:0;margin-top:0;width:723.75pt;height:60.75pt;rotation:315;z-index:-251656192;mso-position-horizontal:center;mso-position-horizontal-relative:margin;mso-position-vertical:center;mso-position-vertical-relative:margin" o:allowincell="f" fillcolor="silver" stroked="f">
          <v:fill opacity=".5"/>
          <v:textpath style="font-family:&quot;Arial&quot;;font-size:54pt" string="Example of proposed new text"/>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EB4EB1"/>
    <w:multiLevelType w:val="hybridMultilevel"/>
    <w:tmpl w:val="664AA66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099A0491"/>
    <w:multiLevelType w:val="hybridMultilevel"/>
    <w:tmpl w:val="D09EC5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9B856B2"/>
    <w:multiLevelType w:val="hybridMultilevel"/>
    <w:tmpl w:val="1A86DDD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6B22F7B"/>
    <w:multiLevelType w:val="hybridMultilevel"/>
    <w:tmpl w:val="9F8652F8"/>
    <w:lvl w:ilvl="0" w:tplc="08090001">
      <w:start w:val="1"/>
      <w:numFmt w:val="bullet"/>
      <w:lvlText w:val=""/>
      <w:lvlJc w:val="left"/>
      <w:pPr>
        <w:ind w:left="1003" w:hanging="360"/>
      </w:pPr>
      <w:rPr>
        <w:rFonts w:ascii="Symbol" w:hAnsi="Symbol" w:hint="default"/>
        <w:color w:val="auto"/>
        <w:sz w:val="2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2B7328DB"/>
    <w:multiLevelType w:val="hybridMultilevel"/>
    <w:tmpl w:val="38CEC4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F8E0D42"/>
    <w:multiLevelType w:val="hybridMultilevel"/>
    <w:tmpl w:val="A0380CF6"/>
    <w:lvl w:ilvl="0" w:tplc="8A041C2A">
      <w:start w:val="1"/>
      <w:numFmt w:val="bullet"/>
      <w:pStyle w:val="CACoPBulletLevel1"/>
      <w:lvlText w:val=""/>
      <w:lvlJc w:val="left"/>
      <w:pPr>
        <w:ind w:left="720" w:hanging="360"/>
      </w:pPr>
      <w:rPr>
        <w:rFonts w:ascii="Symbol" w:hAnsi="Symbol" w:hint="default"/>
        <w:color w:val="0079C1" w:themeColor="accent2"/>
      </w:rPr>
    </w:lvl>
    <w:lvl w:ilvl="1" w:tplc="0AD2708C">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08514E1"/>
    <w:multiLevelType w:val="hybridMultilevel"/>
    <w:tmpl w:val="25EE9838"/>
    <w:lvl w:ilvl="0" w:tplc="414A2AA2">
      <w:start w:val="1"/>
      <w:numFmt w:val="bullet"/>
      <w:lvlText w:val=""/>
      <w:lvlJc w:val="left"/>
      <w:pPr>
        <w:ind w:left="720" w:hanging="360"/>
      </w:pPr>
      <w:rPr>
        <w:rFonts w:ascii="Symbol" w:hAnsi="Symbol" w:hint="default"/>
        <w:sz w:val="20"/>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69E1857"/>
    <w:multiLevelType w:val="hybridMultilevel"/>
    <w:tmpl w:val="D17C0B44"/>
    <w:lvl w:ilvl="0" w:tplc="30E8A950">
      <w:start w:val="4"/>
      <w:numFmt w:val="bullet"/>
      <w:lvlText w:val="-"/>
      <w:lvlJc w:val="left"/>
      <w:pPr>
        <w:ind w:left="1003" w:hanging="360"/>
      </w:pPr>
      <w:rPr>
        <w:rFonts w:ascii="Arial" w:eastAsia="Times New Roman" w:hAnsi="Arial" w:cs="Arial" w:hint="default"/>
        <w:color w:val="auto"/>
        <w:sz w:val="24"/>
      </w:rPr>
    </w:lvl>
    <w:lvl w:ilvl="1" w:tplc="08090003" w:tentative="1">
      <w:start w:val="1"/>
      <w:numFmt w:val="bullet"/>
      <w:lvlText w:val="o"/>
      <w:lvlJc w:val="left"/>
      <w:pPr>
        <w:ind w:left="1723" w:hanging="360"/>
      </w:pPr>
      <w:rPr>
        <w:rFonts w:ascii="Courier New" w:hAnsi="Courier New" w:cs="Courier New" w:hint="default"/>
      </w:rPr>
    </w:lvl>
    <w:lvl w:ilvl="2" w:tplc="08090005" w:tentative="1">
      <w:start w:val="1"/>
      <w:numFmt w:val="bullet"/>
      <w:lvlText w:val=""/>
      <w:lvlJc w:val="left"/>
      <w:pPr>
        <w:ind w:left="2443" w:hanging="360"/>
      </w:pPr>
      <w:rPr>
        <w:rFonts w:ascii="Wingdings" w:hAnsi="Wingdings" w:hint="default"/>
      </w:rPr>
    </w:lvl>
    <w:lvl w:ilvl="3" w:tplc="08090001" w:tentative="1">
      <w:start w:val="1"/>
      <w:numFmt w:val="bullet"/>
      <w:lvlText w:val=""/>
      <w:lvlJc w:val="left"/>
      <w:pPr>
        <w:ind w:left="3163" w:hanging="360"/>
      </w:pPr>
      <w:rPr>
        <w:rFonts w:ascii="Symbol" w:hAnsi="Symbol" w:hint="default"/>
      </w:rPr>
    </w:lvl>
    <w:lvl w:ilvl="4" w:tplc="08090003" w:tentative="1">
      <w:start w:val="1"/>
      <w:numFmt w:val="bullet"/>
      <w:lvlText w:val="o"/>
      <w:lvlJc w:val="left"/>
      <w:pPr>
        <w:ind w:left="3883" w:hanging="360"/>
      </w:pPr>
      <w:rPr>
        <w:rFonts w:ascii="Courier New" w:hAnsi="Courier New" w:cs="Courier New" w:hint="default"/>
      </w:rPr>
    </w:lvl>
    <w:lvl w:ilvl="5" w:tplc="08090005" w:tentative="1">
      <w:start w:val="1"/>
      <w:numFmt w:val="bullet"/>
      <w:lvlText w:val=""/>
      <w:lvlJc w:val="left"/>
      <w:pPr>
        <w:ind w:left="4603" w:hanging="360"/>
      </w:pPr>
      <w:rPr>
        <w:rFonts w:ascii="Wingdings" w:hAnsi="Wingdings" w:hint="default"/>
      </w:rPr>
    </w:lvl>
    <w:lvl w:ilvl="6" w:tplc="08090001" w:tentative="1">
      <w:start w:val="1"/>
      <w:numFmt w:val="bullet"/>
      <w:lvlText w:val=""/>
      <w:lvlJc w:val="left"/>
      <w:pPr>
        <w:ind w:left="5323" w:hanging="360"/>
      </w:pPr>
      <w:rPr>
        <w:rFonts w:ascii="Symbol" w:hAnsi="Symbol" w:hint="default"/>
      </w:rPr>
    </w:lvl>
    <w:lvl w:ilvl="7" w:tplc="08090003" w:tentative="1">
      <w:start w:val="1"/>
      <w:numFmt w:val="bullet"/>
      <w:lvlText w:val="o"/>
      <w:lvlJc w:val="left"/>
      <w:pPr>
        <w:ind w:left="6043" w:hanging="360"/>
      </w:pPr>
      <w:rPr>
        <w:rFonts w:ascii="Courier New" w:hAnsi="Courier New" w:cs="Courier New" w:hint="default"/>
      </w:rPr>
    </w:lvl>
    <w:lvl w:ilvl="8" w:tplc="08090005" w:tentative="1">
      <w:start w:val="1"/>
      <w:numFmt w:val="bullet"/>
      <w:lvlText w:val=""/>
      <w:lvlJc w:val="left"/>
      <w:pPr>
        <w:ind w:left="6763" w:hanging="360"/>
      </w:pPr>
      <w:rPr>
        <w:rFonts w:ascii="Wingdings" w:hAnsi="Wingdings" w:hint="default"/>
      </w:rPr>
    </w:lvl>
  </w:abstractNum>
  <w:abstractNum w:abstractNumId="8" w15:restartNumberingAfterBreak="0">
    <w:nsid w:val="3CFF541F"/>
    <w:multiLevelType w:val="hybridMultilevel"/>
    <w:tmpl w:val="06CE58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FF966CA"/>
    <w:multiLevelType w:val="hybridMultilevel"/>
    <w:tmpl w:val="9DF8CC5A"/>
    <w:lvl w:ilvl="0" w:tplc="4FAC0D3E">
      <w:start w:val="1"/>
      <w:numFmt w:val="bullet"/>
      <w:lvlText w:val=""/>
      <w:lvlJc w:val="left"/>
      <w:pPr>
        <w:ind w:left="360" w:hanging="360"/>
      </w:pPr>
      <w:rPr>
        <w:rFonts w:ascii="Symbol" w:hAnsi="Symbol" w:hint="default"/>
        <w:color w:val="F26522" w:themeColor="accent1"/>
      </w:rPr>
    </w:lvl>
    <w:lvl w:ilvl="1" w:tplc="08090001">
      <w:start w:val="1"/>
      <w:numFmt w:val="bullet"/>
      <w:lvlText w:val=""/>
      <w:lvlJc w:val="left"/>
      <w:pPr>
        <w:ind w:left="1080" w:hanging="360"/>
      </w:pPr>
      <w:rPr>
        <w:rFonts w:ascii="Symbol" w:hAnsi="Symbol"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467D68E3"/>
    <w:multiLevelType w:val="hybridMultilevel"/>
    <w:tmpl w:val="4016E1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DB26077"/>
    <w:multiLevelType w:val="hybridMultilevel"/>
    <w:tmpl w:val="E80E0976"/>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1F442E7"/>
    <w:multiLevelType w:val="hybridMultilevel"/>
    <w:tmpl w:val="D41CC8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5C95762"/>
    <w:multiLevelType w:val="hybridMultilevel"/>
    <w:tmpl w:val="2D78A0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61B01A4"/>
    <w:multiLevelType w:val="hybridMultilevel"/>
    <w:tmpl w:val="233AB0FA"/>
    <w:lvl w:ilvl="0" w:tplc="0809000F">
      <w:start w:val="1"/>
      <w:numFmt w:val="decimal"/>
      <w:lvlText w:val="%1."/>
      <w:lvlJc w:val="left"/>
      <w:pPr>
        <w:ind w:left="1288" w:hanging="72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5" w15:restartNumberingAfterBreak="0">
    <w:nsid w:val="5A007B8A"/>
    <w:multiLevelType w:val="hybridMultilevel"/>
    <w:tmpl w:val="1004DC74"/>
    <w:lvl w:ilvl="0" w:tplc="E7DA21BA">
      <w:start w:val="1"/>
      <w:numFmt w:val="bullet"/>
      <w:lvlText w:val=""/>
      <w:lvlJc w:val="left"/>
      <w:pPr>
        <w:ind w:left="720" w:hanging="360"/>
      </w:pPr>
      <w:rPr>
        <w:rFonts w:ascii="Symbol" w:hAnsi="Symbol" w:hint="default"/>
        <w:sz w:val="20"/>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EFE7F31"/>
    <w:multiLevelType w:val="hybridMultilevel"/>
    <w:tmpl w:val="9898AA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0560A3F"/>
    <w:multiLevelType w:val="hybridMultilevel"/>
    <w:tmpl w:val="8D0453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1AB2DC3"/>
    <w:multiLevelType w:val="hybridMultilevel"/>
    <w:tmpl w:val="825EB7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3156764"/>
    <w:multiLevelType w:val="hybridMultilevel"/>
    <w:tmpl w:val="6448AD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4350D4F"/>
    <w:multiLevelType w:val="hybridMultilevel"/>
    <w:tmpl w:val="6D52665E"/>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6DCC753B"/>
    <w:multiLevelType w:val="hybridMultilevel"/>
    <w:tmpl w:val="6D52665E"/>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747633A9"/>
    <w:multiLevelType w:val="hybridMultilevel"/>
    <w:tmpl w:val="27868F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52F6FE7"/>
    <w:multiLevelType w:val="hybridMultilevel"/>
    <w:tmpl w:val="61D47604"/>
    <w:lvl w:ilvl="0" w:tplc="08090017">
      <w:start w:val="1"/>
      <w:numFmt w:val="lowerLetter"/>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24" w15:restartNumberingAfterBreak="0">
    <w:nsid w:val="799351FD"/>
    <w:multiLevelType w:val="hybridMultilevel"/>
    <w:tmpl w:val="29284D46"/>
    <w:lvl w:ilvl="0" w:tplc="BE320F84">
      <w:start w:val="1"/>
      <w:numFmt w:val="bullet"/>
      <w:lvlText w:val=""/>
      <w:lvlJc w:val="left"/>
      <w:pPr>
        <w:ind w:left="643" w:hanging="360"/>
      </w:pPr>
      <w:rPr>
        <w:rFonts w:ascii="Symbol" w:hAnsi="Symbol" w:hint="default"/>
        <w:color w:val="auto"/>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BE72E0A"/>
    <w:multiLevelType w:val="hybridMultilevel"/>
    <w:tmpl w:val="FEB4D4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528687141">
    <w:abstractNumId w:val="9"/>
  </w:num>
  <w:num w:numId="2" w16cid:durableId="1399860559">
    <w:abstractNumId w:val="2"/>
  </w:num>
  <w:num w:numId="3" w16cid:durableId="1807893604">
    <w:abstractNumId w:val="20"/>
  </w:num>
  <w:num w:numId="4" w16cid:durableId="1409425359">
    <w:abstractNumId w:val="21"/>
  </w:num>
  <w:num w:numId="5" w16cid:durableId="1106921323">
    <w:abstractNumId w:val="11"/>
  </w:num>
  <w:num w:numId="6" w16cid:durableId="946350323">
    <w:abstractNumId w:val="5"/>
  </w:num>
  <w:num w:numId="7" w16cid:durableId="1782217521">
    <w:abstractNumId w:val="12"/>
  </w:num>
  <w:num w:numId="8" w16cid:durableId="1378356149">
    <w:abstractNumId w:val="1"/>
  </w:num>
  <w:num w:numId="9" w16cid:durableId="1650817269">
    <w:abstractNumId w:val="19"/>
  </w:num>
  <w:num w:numId="10" w16cid:durableId="670376538">
    <w:abstractNumId w:val="4"/>
  </w:num>
  <w:num w:numId="11" w16cid:durableId="627323814">
    <w:abstractNumId w:val="8"/>
  </w:num>
  <w:num w:numId="12" w16cid:durableId="1814908217">
    <w:abstractNumId w:val="16"/>
  </w:num>
  <w:num w:numId="13" w16cid:durableId="1952663755">
    <w:abstractNumId w:val="18"/>
  </w:num>
  <w:num w:numId="14" w16cid:durableId="138157584">
    <w:abstractNumId w:val="25"/>
  </w:num>
  <w:num w:numId="15" w16cid:durableId="1725836041">
    <w:abstractNumId w:val="17"/>
  </w:num>
  <w:num w:numId="16" w16cid:durableId="1730811092">
    <w:abstractNumId w:val="10"/>
  </w:num>
  <w:num w:numId="17" w16cid:durableId="1689208605">
    <w:abstractNumId w:val="6"/>
  </w:num>
  <w:num w:numId="18" w16cid:durableId="1984962193">
    <w:abstractNumId w:val="15"/>
  </w:num>
  <w:num w:numId="19" w16cid:durableId="1778602841">
    <w:abstractNumId w:val="22"/>
  </w:num>
  <w:num w:numId="20" w16cid:durableId="734014321">
    <w:abstractNumId w:val="0"/>
  </w:num>
  <w:num w:numId="21" w16cid:durableId="28790329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804468745">
    <w:abstractNumId w:val="24"/>
  </w:num>
  <w:num w:numId="23" w16cid:durableId="1293554226">
    <w:abstractNumId w:val="7"/>
  </w:num>
  <w:num w:numId="24" w16cid:durableId="1965504347">
    <w:abstractNumId w:val="3"/>
  </w:num>
  <w:num w:numId="25" w16cid:durableId="1998655749">
    <w:abstractNumId w:val="13"/>
  </w:num>
  <w:num w:numId="26" w16cid:durableId="168640155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ahill, Martin">
    <w15:presenceInfo w15:providerId="AD" w15:userId="S::Martin.Cahill1@uk.nationalgrid.com::16925ec6-6867-452d-940e-6897b6fa57e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attachedTemplate r:id="rId1"/>
  <w:defaultTabStop w:val="720"/>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279C"/>
    <w:rsid w:val="000011DF"/>
    <w:rsid w:val="00001E89"/>
    <w:rsid w:val="000029E8"/>
    <w:rsid w:val="00005FA2"/>
    <w:rsid w:val="0001641F"/>
    <w:rsid w:val="0001673C"/>
    <w:rsid w:val="0002416D"/>
    <w:rsid w:val="00027086"/>
    <w:rsid w:val="00043548"/>
    <w:rsid w:val="00047FB2"/>
    <w:rsid w:val="00050444"/>
    <w:rsid w:val="00053993"/>
    <w:rsid w:val="00054F28"/>
    <w:rsid w:val="00060B91"/>
    <w:rsid w:val="00060CB3"/>
    <w:rsid w:val="0007365B"/>
    <w:rsid w:val="00081D02"/>
    <w:rsid w:val="00090851"/>
    <w:rsid w:val="000B513F"/>
    <w:rsid w:val="000B6673"/>
    <w:rsid w:val="000C2473"/>
    <w:rsid w:val="000D2534"/>
    <w:rsid w:val="000D4CA9"/>
    <w:rsid w:val="000D61EF"/>
    <w:rsid w:val="000D74DF"/>
    <w:rsid w:val="000E18C2"/>
    <w:rsid w:val="000E2957"/>
    <w:rsid w:val="000E553C"/>
    <w:rsid w:val="000E6646"/>
    <w:rsid w:val="000E7929"/>
    <w:rsid w:val="000F0E64"/>
    <w:rsid w:val="000F26AE"/>
    <w:rsid w:val="000F7116"/>
    <w:rsid w:val="00114732"/>
    <w:rsid w:val="001243A6"/>
    <w:rsid w:val="001302BD"/>
    <w:rsid w:val="001417B5"/>
    <w:rsid w:val="0014503B"/>
    <w:rsid w:val="00153022"/>
    <w:rsid w:val="00161EBD"/>
    <w:rsid w:val="001654DE"/>
    <w:rsid w:val="00165A7D"/>
    <w:rsid w:val="00165E9B"/>
    <w:rsid w:val="00170B88"/>
    <w:rsid w:val="0017158C"/>
    <w:rsid w:val="00172C15"/>
    <w:rsid w:val="00180ECC"/>
    <w:rsid w:val="00191C13"/>
    <w:rsid w:val="001960B5"/>
    <w:rsid w:val="001A10AC"/>
    <w:rsid w:val="001A3092"/>
    <w:rsid w:val="001A56FD"/>
    <w:rsid w:val="001B67BB"/>
    <w:rsid w:val="001B7BC4"/>
    <w:rsid w:val="001C4A75"/>
    <w:rsid w:val="001C731C"/>
    <w:rsid w:val="001D05D0"/>
    <w:rsid w:val="001D6FA3"/>
    <w:rsid w:val="001E1568"/>
    <w:rsid w:val="001E22EA"/>
    <w:rsid w:val="001E2D15"/>
    <w:rsid w:val="001F002E"/>
    <w:rsid w:val="001F2C94"/>
    <w:rsid w:val="001F3FF2"/>
    <w:rsid w:val="001F6E37"/>
    <w:rsid w:val="00200103"/>
    <w:rsid w:val="00201813"/>
    <w:rsid w:val="00211F18"/>
    <w:rsid w:val="00212E1F"/>
    <w:rsid w:val="00213A44"/>
    <w:rsid w:val="0021749E"/>
    <w:rsid w:val="002176C5"/>
    <w:rsid w:val="00224793"/>
    <w:rsid w:val="002254FD"/>
    <w:rsid w:val="0023498E"/>
    <w:rsid w:val="00243D34"/>
    <w:rsid w:val="00244B63"/>
    <w:rsid w:val="002470A5"/>
    <w:rsid w:val="00251E4A"/>
    <w:rsid w:val="00261D90"/>
    <w:rsid w:val="0026734E"/>
    <w:rsid w:val="00270BA6"/>
    <w:rsid w:val="00270F36"/>
    <w:rsid w:val="002729E3"/>
    <w:rsid w:val="002740BB"/>
    <w:rsid w:val="00277663"/>
    <w:rsid w:val="00294408"/>
    <w:rsid w:val="002A2F5A"/>
    <w:rsid w:val="002A5369"/>
    <w:rsid w:val="002B17F9"/>
    <w:rsid w:val="002B3D9E"/>
    <w:rsid w:val="002C03E1"/>
    <w:rsid w:val="002C44EC"/>
    <w:rsid w:val="002C7437"/>
    <w:rsid w:val="002D28DB"/>
    <w:rsid w:val="002E5E81"/>
    <w:rsid w:val="002F2733"/>
    <w:rsid w:val="002F7A9B"/>
    <w:rsid w:val="003017F4"/>
    <w:rsid w:val="003116A6"/>
    <w:rsid w:val="0031195F"/>
    <w:rsid w:val="00332DFE"/>
    <w:rsid w:val="003332D9"/>
    <w:rsid w:val="00337740"/>
    <w:rsid w:val="0034456B"/>
    <w:rsid w:val="00346A99"/>
    <w:rsid w:val="003572D9"/>
    <w:rsid w:val="003647DA"/>
    <w:rsid w:val="0036663F"/>
    <w:rsid w:val="00373651"/>
    <w:rsid w:val="003970E4"/>
    <w:rsid w:val="003A0208"/>
    <w:rsid w:val="003B0AA1"/>
    <w:rsid w:val="003B5106"/>
    <w:rsid w:val="003B6C80"/>
    <w:rsid w:val="003D13EB"/>
    <w:rsid w:val="003E185B"/>
    <w:rsid w:val="003E59B9"/>
    <w:rsid w:val="003F4655"/>
    <w:rsid w:val="003F7C8D"/>
    <w:rsid w:val="00407886"/>
    <w:rsid w:val="00423A09"/>
    <w:rsid w:val="004241CD"/>
    <w:rsid w:val="004356AD"/>
    <w:rsid w:val="00437253"/>
    <w:rsid w:val="004510EC"/>
    <w:rsid w:val="00470B5B"/>
    <w:rsid w:val="00470FE1"/>
    <w:rsid w:val="004754DB"/>
    <w:rsid w:val="00486A97"/>
    <w:rsid w:val="004903F5"/>
    <w:rsid w:val="0049281A"/>
    <w:rsid w:val="00494910"/>
    <w:rsid w:val="00495FF2"/>
    <w:rsid w:val="00497B70"/>
    <w:rsid w:val="004A0F79"/>
    <w:rsid w:val="004A1380"/>
    <w:rsid w:val="004A6C31"/>
    <w:rsid w:val="004B0932"/>
    <w:rsid w:val="004B2730"/>
    <w:rsid w:val="004B2DC2"/>
    <w:rsid w:val="004C38D2"/>
    <w:rsid w:val="004C39E3"/>
    <w:rsid w:val="004D12C6"/>
    <w:rsid w:val="004E402B"/>
    <w:rsid w:val="004F10E6"/>
    <w:rsid w:val="004F1B30"/>
    <w:rsid w:val="004F369A"/>
    <w:rsid w:val="004F4375"/>
    <w:rsid w:val="00510045"/>
    <w:rsid w:val="0051276E"/>
    <w:rsid w:val="00513DBF"/>
    <w:rsid w:val="00514EE2"/>
    <w:rsid w:val="00514EED"/>
    <w:rsid w:val="00517106"/>
    <w:rsid w:val="0052061F"/>
    <w:rsid w:val="005216D1"/>
    <w:rsid w:val="0053009B"/>
    <w:rsid w:val="005310F4"/>
    <w:rsid w:val="005324A0"/>
    <w:rsid w:val="005360F8"/>
    <w:rsid w:val="0053646D"/>
    <w:rsid w:val="00540807"/>
    <w:rsid w:val="00540CB2"/>
    <w:rsid w:val="005529CA"/>
    <w:rsid w:val="005603D9"/>
    <w:rsid w:val="00564462"/>
    <w:rsid w:val="00566ABB"/>
    <w:rsid w:val="0056792D"/>
    <w:rsid w:val="005704D3"/>
    <w:rsid w:val="005764EC"/>
    <w:rsid w:val="005766CB"/>
    <w:rsid w:val="00576D6F"/>
    <w:rsid w:val="00583DF8"/>
    <w:rsid w:val="00591634"/>
    <w:rsid w:val="00592099"/>
    <w:rsid w:val="00593CC1"/>
    <w:rsid w:val="0059567B"/>
    <w:rsid w:val="005B2B52"/>
    <w:rsid w:val="005B650F"/>
    <w:rsid w:val="005B778B"/>
    <w:rsid w:val="005C221F"/>
    <w:rsid w:val="005C34DD"/>
    <w:rsid w:val="005C388B"/>
    <w:rsid w:val="005C461B"/>
    <w:rsid w:val="005C5ED9"/>
    <w:rsid w:val="005C6D8F"/>
    <w:rsid w:val="005E188C"/>
    <w:rsid w:val="005E262E"/>
    <w:rsid w:val="005E3456"/>
    <w:rsid w:val="005E7369"/>
    <w:rsid w:val="005F14EC"/>
    <w:rsid w:val="005F7701"/>
    <w:rsid w:val="0060367A"/>
    <w:rsid w:val="00604BFB"/>
    <w:rsid w:val="00604C97"/>
    <w:rsid w:val="00616962"/>
    <w:rsid w:val="006219D8"/>
    <w:rsid w:val="006277ED"/>
    <w:rsid w:val="00637731"/>
    <w:rsid w:val="006423C4"/>
    <w:rsid w:val="00644FFB"/>
    <w:rsid w:val="0065298C"/>
    <w:rsid w:val="006533F7"/>
    <w:rsid w:val="00657D3D"/>
    <w:rsid w:val="00670926"/>
    <w:rsid w:val="00672C49"/>
    <w:rsid w:val="00690D22"/>
    <w:rsid w:val="00694BB0"/>
    <w:rsid w:val="006953BB"/>
    <w:rsid w:val="00696A5C"/>
    <w:rsid w:val="006A3060"/>
    <w:rsid w:val="006A46D4"/>
    <w:rsid w:val="006B4709"/>
    <w:rsid w:val="006C00E3"/>
    <w:rsid w:val="006C072F"/>
    <w:rsid w:val="006C1B75"/>
    <w:rsid w:val="006C2553"/>
    <w:rsid w:val="006C258E"/>
    <w:rsid w:val="006C3DD7"/>
    <w:rsid w:val="006D212A"/>
    <w:rsid w:val="006D3B18"/>
    <w:rsid w:val="006E3E2B"/>
    <w:rsid w:val="006E5EB8"/>
    <w:rsid w:val="006F1EF7"/>
    <w:rsid w:val="006F27D8"/>
    <w:rsid w:val="006F540A"/>
    <w:rsid w:val="0070195A"/>
    <w:rsid w:val="00707C83"/>
    <w:rsid w:val="00714E8E"/>
    <w:rsid w:val="00716992"/>
    <w:rsid w:val="007216FB"/>
    <w:rsid w:val="00722F9B"/>
    <w:rsid w:val="00727AF5"/>
    <w:rsid w:val="00737726"/>
    <w:rsid w:val="00740090"/>
    <w:rsid w:val="00750245"/>
    <w:rsid w:val="007512F6"/>
    <w:rsid w:val="00751E50"/>
    <w:rsid w:val="00754213"/>
    <w:rsid w:val="00756C77"/>
    <w:rsid w:val="00764293"/>
    <w:rsid w:val="00771DE2"/>
    <w:rsid w:val="00772FCE"/>
    <w:rsid w:val="00784122"/>
    <w:rsid w:val="0078592E"/>
    <w:rsid w:val="007900D0"/>
    <w:rsid w:val="00795251"/>
    <w:rsid w:val="007A3597"/>
    <w:rsid w:val="007A770E"/>
    <w:rsid w:val="007B493A"/>
    <w:rsid w:val="007B5008"/>
    <w:rsid w:val="007D6C8E"/>
    <w:rsid w:val="007E30C1"/>
    <w:rsid w:val="007F3083"/>
    <w:rsid w:val="00801F03"/>
    <w:rsid w:val="0080290C"/>
    <w:rsid w:val="00805347"/>
    <w:rsid w:val="008104AF"/>
    <w:rsid w:val="008209DC"/>
    <w:rsid w:val="00820EAF"/>
    <w:rsid w:val="00833FC9"/>
    <w:rsid w:val="00836119"/>
    <w:rsid w:val="00836223"/>
    <w:rsid w:val="00840929"/>
    <w:rsid w:val="008519EE"/>
    <w:rsid w:val="008652B4"/>
    <w:rsid w:val="00866060"/>
    <w:rsid w:val="00870D18"/>
    <w:rsid w:val="00877A04"/>
    <w:rsid w:val="008837C4"/>
    <w:rsid w:val="00885BAE"/>
    <w:rsid w:val="008867A1"/>
    <w:rsid w:val="00887600"/>
    <w:rsid w:val="008905D8"/>
    <w:rsid w:val="008960D7"/>
    <w:rsid w:val="008978F6"/>
    <w:rsid w:val="008A4A3D"/>
    <w:rsid w:val="008B1B52"/>
    <w:rsid w:val="008B1CE9"/>
    <w:rsid w:val="008B5413"/>
    <w:rsid w:val="008C1F30"/>
    <w:rsid w:val="008D10D4"/>
    <w:rsid w:val="008D2BD4"/>
    <w:rsid w:val="008E0179"/>
    <w:rsid w:val="008E1078"/>
    <w:rsid w:val="008E13FB"/>
    <w:rsid w:val="008E2468"/>
    <w:rsid w:val="008E3D3F"/>
    <w:rsid w:val="008E72DF"/>
    <w:rsid w:val="008F0CED"/>
    <w:rsid w:val="008F19A7"/>
    <w:rsid w:val="008F19B4"/>
    <w:rsid w:val="008F6B2A"/>
    <w:rsid w:val="009027DA"/>
    <w:rsid w:val="00903D12"/>
    <w:rsid w:val="00903EBA"/>
    <w:rsid w:val="00910115"/>
    <w:rsid w:val="00910929"/>
    <w:rsid w:val="009112D8"/>
    <w:rsid w:val="0091783A"/>
    <w:rsid w:val="00922BD0"/>
    <w:rsid w:val="00923426"/>
    <w:rsid w:val="0092669B"/>
    <w:rsid w:val="0092758C"/>
    <w:rsid w:val="00932A8E"/>
    <w:rsid w:val="00934E27"/>
    <w:rsid w:val="00936098"/>
    <w:rsid w:val="00936F8A"/>
    <w:rsid w:val="009446C6"/>
    <w:rsid w:val="009456D1"/>
    <w:rsid w:val="00950875"/>
    <w:rsid w:val="00951276"/>
    <w:rsid w:val="00966129"/>
    <w:rsid w:val="00966DF4"/>
    <w:rsid w:val="00972B27"/>
    <w:rsid w:val="00973A6E"/>
    <w:rsid w:val="00973D5A"/>
    <w:rsid w:val="00975A35"/>
    <w:rsid w:val="009765EA"/>
    <w:rsid w:val="00982FBE"/>
    <w:rsid w:val="009850A7"/>
    <w:rsid w:val="009861E4"/>
    <w:rsid w:val="0098732F"/>
    <w:rsid w:val="0099275B"/>
    <w:rsid w:val="009A206C"/>
    <w:rsid w:val="009A7732"/>
    <w:rsid w:val="009B0AD1"/>
    <w:rsid w:val="009C279C"/>
    <w:rsid w:val="009C29E3"/>
    <w:rsid w:val="009C36B4"/>
    <w:rsid w:val="009C52A3"/>
    <w:rsid w:val="009C77DF"/>
    <w:rsid w:val="009D3CD2"/>
    <w:rsid w:val="009D57EB"/>
    <w:rsid w:val="009D6930"/>
    <w:rsid w:val="009E5216"/>
    <w:rsid w:val="00A034FA"/>
    <w:rsid w:val="00A11457"/>
    <w:rsid w:val="00A132B4"/>
    <w:rsid w:val="00A14136"/>
    <w:rsid w:val="00A16A59"/>
    <w:rsid w:val="00A24464"/>
    <w:rsid w:val="00A25D09"/>
    <w:rsid w:val="00A3267F"/>
    <w:rsid w:val="00A35A30"/>
    <w:rsid w:val="00A407B0"/>
    <w:rsid w:val="00A43F55"/>
    <w:rsid w:val="00A5554E"/>
    <w:rsid w:val="00A57385"/>
    <w:rsid w:val="00A659EF"/>
    <w:rsid w:val="00A664C0"/>
    <w:rsid w:val="00A70AD0"/>
    <w:rsid w:val="00A74296"/>
    <w:rsid w:val="00A747AE"/>
    <w:rsid w:val="00A74A94"/>
    <w:rsid w:val="00A74E36"/>
    <w:rsid w:val="00A76164"/>
    <w:rsid w:val="00A812C4"/>
    <w:rsid w:val="00A82D2E"/>
    <w:rsid w:val="00A83239"/>
    <w:rsid w:val="00A8564A"/>
    <w:rsid w:val="00AA2790"/>
    <w:rsid w:val="00AB1535"/>
    <w:rsid w:val="00AB4015"/>
    <w:rsid w:val="00AB4863"/>
    <w:rsid w:val="00AB5C79"/>
    <w:rsid w:val="00AC067A"/>
    <w:rsid w:val="00AC1063"/>
    <w:rsid w:val="00AD0981"/>
    <w:rsid w:val="00AD5A32"/>
    <w:rsid w:val="00AD6D90"/>
    <w:rsid w:val="00AE1E56"/>
    <w:rsid w:val="00AE3043"/>
    <w:rsid w:val="00AE3BAD"/>
    <w:rsid w:val="00AE657B"/>
    <w:rsid w:val="00AF0BDD"/>
    <w:rsid w:val="00AF6A2B"/>
    <w:rsid w:val="00B006BB"/>
    <w:rsid w:val="00B2143A"/>
    <w:rsid w:val="00B21C62"/>
    <w:rsid w:val="00B44C61"/>
    <w:rsid w:val="00B509A3"/>
    <w:rsid w:val="00B531A8"/>
    <w:rsid w:val="00B537A2"/>
    <w:rsid w:val="00B541CA"/>
    <w:rsid w:val="00B554B1"/>
    <w:rsid w:val="00B65F80"/>
    <w:rsid w:val="00B67596"/>
    <w:rsid w:val="00B7116D"/>
    <w:rsid w:val="00B72663"/>
    <w:rsid w:val="00B76C3C"/>
    <w:rsid w:val="00B92CA1"/>
    <w:rsid w:val="00B9422D"/>
    <w:rsid w:val="00B97677"/>
    <w:rsid w:val="00BA440E"/>
    <w:rsid w:val="00BA591F"/>
    <w:rsid w:val="00BA6453"/>
    <w:rsid w:val="00BB0BBA"/>
    <w:rsid w:val="00BB538A"/>
    <w:rsid w:val="00BB5E6B"/>
    <w:rsid w:val="00BC51C8"/>
    <w:rsid w:val="00BD0ED2"/>
    <w:rsid w:val="00BD6374"/>
    <w:rsid w:val="00BE0981"/>
    <w:rsid w:val="00BE213C"/>
    <w:rsid w:val="00BE6E10"/>
    <w:rsid w:val="00C00152"/>
    <w:rsid w:val="00C02D56"/>
    <w:rsid w:val="00C030E2"/>
    <w:rsid w:val="00C05D5B"/>
    <w:rsid w:val="00C06491"/>
    <w:rsid w:val="00C07C45"/>
    <w:rsid w:val="00C2197C"/>
    <w:rsid w:val="00C21DB5"/>
    <w:rsid w:val="00C21F35"/>
    <w:rsid w:val="00C222E7"/>
    <w:rsid w:val="00C27F89"/>
    <w:rsid w:val="00C3241B"/>
    <w:rsid w:val="00C33D59"/>
    <w:rsid w:val="00C34FD5"/>
    <w:rsid w:val="00C41176"/>
    <w:rsid w:val="00C41C3B"/>
    <w:rsid w:val="00C43F6D"/>
    <w:rsid w:val="00C52EC0"/>
    <w:rsid w:val="00C53337"/>
    <w:rsid w:val="00C842EE"/>
    <w:rsid w:val="00C86EC2"/>
    <w:rsid w:val="00C92E92"/>
    <w:rsid w:val="00C94317"/>
    <w:rsid w:val="00CA10F7"/>
    <w:rsid w:val="00CA5691"/>
    <w:rsid w:val="00CB6A53"/>
    <w:rsid w:val="00CB71D3"/>
    <w:rsid w:val="00CC6916"/>
    <w:rsid w:val="00CD0E32"/>
    <w:rsid w:val="00CD466F"/>
    <w:rsid w:val="00CE3D4A"/>
    <w:rsid w:val="00CE6F55"/>
    <w:rsid w:val="00CF6F13"/>
    <w:rsid w:val="00D0178A"/>
    <w:rsid w:val="00D042E7"/>
    <w:rsid w:val="00D0594B"/>
    <w:rsid w:val="00D10968"/>
    <w:rsid w:val="00D12979"/>
    <w:rsid w:val="00D1347E"/>
    <w:rsid w:val="00D20E29"/>
    <w:rsid w:val="00D24FEC"/>
    <w:rsid w:val="00D3031A"/>
    <w:rsid w:val="00D33F76"/>
    <w:rsid w:val="00D34CB9"/>
    <w:rsid w:val="00D427D8"/>
    <w:rsid w:val="00D6560F"/>
    <w:rsid w:val="00D67B62"/>
    <w:rsid w:val="00D7741B"/>
    <w:rsid w:val="00D779FA"/>
    <w:rsid w:val="00D821CF"/>
    <w:rsid w:val="00D85C8A"/>
    <w:rsid w:val="00D93FC2"/>
    <w:rsid w:val="00DA10FB"/>
    <w:rsid w:val="00DA6C38"/>
    <w:rsid w:val="00DA71D5"/>
    <w:rsid w:val="00DB0BF2"/>
    <w:rsid w:val="00DB0E3D"/>
    <w:rsid w:val="00DB1489"/>
    <w:rsid w:val="00DC1364"/>
    <w:rsid w:val="00DC2DEB"/>
    <w:rsid w:val="00DC39DC"/>
    <w:rsid w:val="00DE2938"/>
    <w:rsid w:val="00DF2437"/>
    <w:rsid w:val="00E018D1"/>
    <w:rsid w:val="00E024B5"/>
    <w:rsid w:val="00E02DC4"/>
    <w:rsid w:val="00E0319F"/>
    <w:rsid w:val="00E06007"/>
    <w:rsid w:val="00E11875"/>
    <w:rsid w:val="00E26738"/>
    <w:rsid w:val="00E277C2"/>
    <w:rsid w:val="00E32767"/>
    <w:rsid w:val="00E416C5"/>
    <w:rsid w:val="00E41D6E"/>
    <w:rsid w:val="00E43130"/>
    <w:rsid w:val="00E45A58"/>
    <w:rsid w:val="00E47267"/>
    <w:rsid w:val="00E47B59"/>
    <w:rsid w:val="00E52308"/>
    <w:rsid w:val="00E55782"/>
    <w:rsid w:val="00E608BB"/>
    <w:rsid w:val="00E6107E"/>
    <w:rsid w:val="00E61BA1"/>
    <w:rsid w:val="00E70251"/>
    <w:rsid w:val="00E71E95"/>
    <w:rsid w:val="00E72D65"/>
    <w:rsid w:val="00E7573E"/>
    <w:rsid w:val="00E75B46"/>
    <w:rsid w:val="00E826BE"/>
    <w:rsid w:val="00E83EC6"/>
    <w:rsid w:val="00E962FB"/>
    <w:rsid w:val="00EB7561"/>
    <w:rsid w:val="00EC31CF"/>
    <w:rsid w:val="00EC4383"/>
    <w:rsid w:val="00EC4439"/>
    <w:rsid w:val="00EC46CC"/>
    <w:rsid w:val="00EE7106"/>
    <w:rsid w:val="00EF03C2"/>
    <w:rsid w:val="00EF286D"/>
    <w:rsid w:val="00EF5FB7"/>
    <w:rsid w:val="00EF656A"/>
    <w:rsid w:val="00F014AE"/>
    <w:rsid w:val="00F03711"/>
    <w:rsid w:val="00F106EC"/>
    <w:rsid w:val="00F1276A"/>
    <w:rsid w:val="00F16AD9"/>
    <w:rsid w:val="00F16C3F"/>
    <w:rsid w:val="00F30D81"/>
    <w:rsid w:val="00F36416"/>
    <w:rsid w:val="00F44CB8"/>
    <w:rsid w:val="00F464CC"/>
    <w:rsid w:val="00F57065"/>
    <w:rsid w:val="00F63AB1"/>
    <w:rsid w:val="00F64477"/>
    <w:rsid w:val="00F67A13"/>
    <w:rsid w:val="00F722D7"/>
    <w:rsid w:val="00F82FEA"/>
    <w:rsid w:val="00F83C09"/>
    <w:rsid w:val="00F85788"/>
    <w:rsid w:val="00F86E83"/>
    <w:rsid w:val="00FA071F"/>
    <w:rsid w:val="00FB5A3B"/>
    <w:rsid w:val="00FC4780"/>
    <w:rsid w:val="00FC7012"/>
    <w:rsid w:val="00FD60FB"/>
    <w:rsid w:val="00FE1AA8"/>
    <w:rsid w:val="00FE318E"/>
    <w:rsid w:val="00FF1894"/>
    <w:rsid w:val="00FF458C"/>
    <w:rsid w:val="00FF65EA"/>
    <w:rsid w:val="00FF6E6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AD051C"/>
  <w15:chartTrackingRefBased/>
  <w15:docId w15:val="{EC927EA7-E4E7-494C-9C9B-1441409DDF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7AF5"/>
    <w:pPr>
      <w:spacing w:after="0"/>
    </w:pPr>
    <w:rPr>
      <w:sz w:val="24"/>
    </w:rPr>
  </w:style>
  <w:style w:type="paragraph" w:styleId="Heading1">
    <w:name w:val="heading 1"/>
    <w:aliases w:val="CA1"/>
    <w:basedOn w:val="Normal"/>
    <w:next w:val="Normal"/>
    <w:link w:val="Heading1Char"/>
    <w:uiPriority w:val="9"/>
    <w:qFormat/>
    <w:rsid w:val="002A5369"/>
    <w:pPr>
      <w:keepNext/>
      <w:keepLines/>
      <w:shd w:val="clear" w:color="auto" w:fill="F26522" w:themeFill="accent1"/>
      <w:spacing w:before="240" w:after="120"/>
      <w:outlineLvl w:val="0"/>
    </w:pPr>
    <w:rPr>
      <w:rFonts w:asciiTheme="majorHAnsi" w:eastAsiaTheme="majorEastAsia" w:hAnsiTheme="majorHAnsi" w:cstheme="majorBidi"/>
      <w:b/>
      <w:color w:val="FFFFFF" w:themeColor="background1"/>
      <w:sz w:val="28"/>
      <w:szCs w:val="32"/>
    </w:rPr>
  </w:style>
  <w:style w:type="paragraph" w:styleId="Heading2">
    <w:name w:val="heading 2"/>
    <w:basedOn w:val="Normal"/>
    <w:next w:val="Normal"/>
    <w:link w:val="Heading2Char"/>
    <w:uiPriority w:val="9"/>
    <w:unhideWhenUsed/>
    <w:qFormat/>
    <w:rsid w:val="005603D9"/>
    <w:pPr>
      <w:keepNext/>
      <w:keepLines/>
      <w:spacing w:before="40"/>
      <w:outlineLvl w:val="1"/>
    </w:pPr>
    <w:rPr>
      <w:rFonts w:asciiTheme="majorHAnsi" w:eastAsiaTheme="majorEastAsia" w:hAnsiTheme="majorHAnsi" w:cstheme="majorBidi"/>
      <w:b/>
      <w:sz w:val="28"/>
      <w:szCs w:val="26"/>
      <w:u w:val="single"/>
    </w:rPr>
  </w:style>
  <w:style w:type="paragraph" w:styleId="Heading3">
    <w:name w:val="heading 3"/>
    <w:basedOn w:val="Normal"/>
    <w:next w:val="Normal"/>
    <w:link w:val="Heading3Char"/>
    <w:uiPriority w:val="9"/>
    <w:unhideWhenUsed/>
    <w:qFormat/>
    <w:rsid w:val="005603D9"/>
    <w:pPr>
      <w:keepNext/>
      <w:keepLines/>
      <w:spacing w:before="40" w:line="300" w:lineRule="atLeast"/>
      <w:outlineLvl w:val="2"/>
    </w:pPr>
    <w:rPr>
      <w:rFonts w:asciiTheme="majorHAnsi" w:eastAsiaTheme="majorEastAsia" w:hAnsiTheme="majorHAnsi" w:cstheme="majorBidi"/>
      <w:b/>
      <w:szCs w:val="24"/>
      <w:lang w:eastAsia="en-GB"/>
    </w:rPr>
  </w:style>
  <w:style w:type="paragraph" w:styleId="Heading8">
    <w:name w:val="heading 8"/>
    <w:basedOn w:val="Normal"/>
    <w:next w:val="Normal"/>
    <w:link w:val="Heading8Char"/>
    <w:uiPriority w:val="9"/>
    <w:semiHidden/>
    <w:unhideWhenUsed/>
    <w:qFormat/>
    <w:rsid w:val="001E2D15"/>
    <w:pPr>
      <w:keepNext/>
      <w:keepLines/>
      <w:spacing w:before="40" w:line="300" w:lineRule="atLeast"/>
      <w:outlineLvl w:val="7"/>
    </w:pPr>
    <w:rPr>
      <w:rFonts w:asciiTheme="majorHAnsi" w:eastAsiaTheme="majorEastAsia" w:hAnsiTheme="majorHAnsi" w:cstheme="majorBidi"/>
      <w:color w:val="616161" w:themeColor="text1" w:themeTint="D8"/>
      <w:sz w:val="21"/>
      <w:szCs w:val="21"/>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A1 Char"/>
    <w:basedOn w:val="DefaultParagraphFont"/>
    <w:link w:val="Heading1"/>
    <w:uiPriority w:val="9"/>
    <w:rsid w:val="002A5369"/>
    <w:rPr>
      <w:rFonts w:asciiTheme="majorHAnsi" w:eastAsiaTheme="majorEastAsia" w:hAnsiTheme="majorHAnsi" w:cstheme="majorBidi"/>
      <w:b/>
      <w:color w:val="FFFFFF" w:themeColor="background1"/>
      <w:sz w:val="28"/>
      <w:szCs w:val="32"/>
      <w:shd w:val="clear" w:color="auto" w:fill="F26522" w:themeFill="accent1"/>
    </w:rPr>
  </w:style>
  <w:style w:type="character" w:customStyle="1" w:styleId="Heading2Char">
    <w:name w:val="Heading 2 Char"/>
    <w:basedOn w:val="DefaultParagraphFont"/>
    <w:link w:val="Heading2"/>
    <w:uiPriority w:val="9"/>
    <w:rsid w:val="005603D9"/>
    <w:rPr>
      <w:rFonts w:asciiTheme="majorHAnsi" w:eastAsiaTheme="majorEastAsia" w:hAnsiTheme="majorHAnsi" w:cstheme="majorBidi"/>
      <w:b/>
      <w:sz w:val="28"/>
      <w:szCs w:val="26"/>
      <w:u w:val="single"/>
    </w:rPr>
  </w:style>
  <w:style w:type="paragraph" w:styleId="Title">
    <w:name w:val="Title"/>
    <w:basedOn w:val="Normal"/>
    <w:next w:val="Normal"/>
    <w:link w:val="TitleChar"/>
    <w:uiPriority w:val="10"/>
    <w:qFormat/>
    <w:rsid w:val="00470B5B"/>
    <w:pPr>
      <w:spacing w:line="240" w:lineRule="auto"/>
      <w:contextualSpacing/>
    </w:pPr>
    <w:rPr>
      <w:rFonts w:asciiTheme="majorHAnsi" w:eastAsiaTheme="majorEastAsia" w:hAnsiTheme="majorHAnsi" w:cstheme="majorBidi"/>
      <w:b/>
      <w:color w:val="F26522" w:themeColor="accent1"/>
      <w:spacing w:val="-10"/>
      <w:kern w:val="28"/>
      <w:sz w:val="56"/>
      <w:szCs w:val="56"/>
    </w:rPr>
  </w:style>
  <w:style w:type="character" w:customStyle="1" w:styleId="TitleChar">
    <w:name w:val="Title Char"/>
    <w:basedOn w:val="DefaultParagraphFont"/>
    <w:link w:val="Title"/>
    <w:uiPriority w:val="10"/>
    <w:rsid w:val="00470B5B"/>
    <w:rPr>
      <w:rFonts w:asciiTheme="majorHAnsi" w:eastAsiaTheme="majorEastAsia" w:hAnsiTheme="majorHAnsi" w:cstheme="majorBidi"/>
      <w:b/>
      <w:color w:val="F26522" w:themeColor="accent1"/>
      <w:spacing w:val="-10"/>
      <w:kern w:val="28"/>
      <w:sz w:val="56"/>
      <w:szCs w:val="56"/>
    </w:rPr>
  </w:style>
  <w:style w:type="paragraph" w:customStyle="1" w:styleId="CA2">
    <w:name w:val="CA2"/>
    <w:basedOn w:val="Heading1"/>
    <w:next w:val="Normal"/>
    <w:link w:val="CA2Char"/>
    <w:qFormat/>
    <w:rsid w:val="00470B5B"/>
    <w:pPr>
      <w:shd w:val="clear" w:color="auto" w:fill="6A2C91" w:themeFill="accent5"/>
    </w:pPr>
  </w:style>
  <w:style w:type="paragraph" w:customStyle="1" w:styleId="CA3">
    <w:name w:val="CA3"/>
    <w:basedOn w:val="Heading1"/>
    <w:next w:val="Normal"/>
    <w:link w:val="CA3Char"/>
    <w:qFormat/>
    <w:rsid w:val="00470B5B"/>
    <w:pPr>
      <w:shd w:val="clear" w:color="auto" w:fill="5BCBF5" w:themeFill="accent3"/>
    </w:pPr>
  </w:style>
  <w:style w:type="character" w:customStyle="1" w:styleId="CA2Char">
    <w:name w:val="CA2 Char"/>
    <w:basedOn w:val="Heading1Char"/>
    <w:link w:val="CA2"/>
    <w:rsid w:val="00470B5B"/>
    <w:rPr>
      <w:rFonts w:asciiTheme="majorHAnsi" w:eastAsiaTheme="majorEastAsia" w:hAnsiTheme="majorHAnsi" w:cstheme="majorBidi"/>
      <w:b/>
      <w:color w:val="FFFFFF" w:themeColor="background1"/>
      <w:sz w:val="28"/>
      <w:szCs w:val="32"/>
      <w:shd w:val="clear" w:color="auto" w:fill="6A2C91" w:themeFill="accent5"/>
    </w:rPr>
  </w:style>
  <w:style w:type="paragraph" w:customStyle="1" w:styleId="CA4">
    <w:name w:val="CA4"/>
    <w:basedOn w:val="Heading1"/>
    <w:link w:val="CA4Char"/>
    <w:qFormat/>
    <w:rsid w:val="00470B5B"/>
    <w:pPr>
      <w:shd w:val="clear" w:color="auto" w:fill="C2CD23" w:themeFill="accent4"/>
    </w:pPr>
  </w:style>
  <w:style w:type="character" w:customStyle="1" w:styleId="CA3Char">
    <w:name w:val="CA3 Char"/>
    <w:basedOn w:val="Heading1Char"/>
    <w:link w:val="CA3"/>
    <w:rsid w:val="00470B5B"/>
    <w:rPr>
      <w:rFonts w:asciiTheme="majorHAnsi" w:eastAsiaTheme="majorEastAsia" w:hAnsiTheme="majorHAnsi" w:cstheme="majorBidi"/>
      <w:b/>
      <w:color w:val="FFFFFF" w:themeColor="background1"/>
      <w:sz w:val="28"/>
      <w:szCs w:val="32"/>
      <w:shd w:val="clear" w:color="auto" w:fill="5BCBF5" w:themeFill="accent3"/>
    </w:rPr>
  </w:style>
  <w:style w:type="paragraph" w:customStyle="1" w:styleId="CA5">
    <w:name w:val="CA5"/>
    <w:basedOn w:val="Heading1"/>
    <w:next w:val="Normal"/>
    <w:link w:val="CA5Char"/>
    <w:qFormat/>
    <w:rsid w:val="00470B5B"/>
    <w:pPr>
      <w:shd w:val="clear" w:color="auto" w:fill="FFBF22" w:themeFill="accent6"/>
    </w:pPr>
  </w:style>
  <w:style w:type="character" w:customStyle="1" w:styleId="CA4Char">
    <w:name w:val="CA4 Char"/>
    <w:basedOn w:val="Heading1Char"/>
    <w:link w:val="CA4"/>
    <w:rsid w:val="00470B5B"/>
    <w:rPr>
      <w:rFonts w:asciiTheme="majorHAnsi" w:eastAsiaTheme="majorEastAsia" w:hAnsiTheme="majorHAnsi" w:cstheme="majorBidi"/>
      <w:b/>
      <w:color w:val="FFFFFF" w:themeColor="background1"/>
      <w:sz w:val="28"/>
      <w:szCs w:val="32"/>
      <w:shd w:val="clear" w:color="auto" w:fill="C2CD23" w:themeFill="accent4"/>
    </w:rPr>
  </w:style>
  <w:style w:type="paragraph" w:customStyle="1" w:styleId="CA6">
    <w:name w:val="CA6"/>
    <w:basedOn w:val="Heading1"/>
    <w:next w:val="Normal"/>
    <w:link w:val="CA6Char"/>
    <w:qFormat/>
    <w:rsid w:val="00470B5B"/>
    <w:pPr>
      <w:shd w:val="clear" w:color="auto" w:fill="0079C1" w:themeFill="accent2"/>
    </w:pPr>
  </w:style>
  <w:style w:type="character" w:customStyle="1" w:styleId="CA5Char">
    <w:name w:val="CA5 Char"/>
    <w:basedOn w:val="Heading1Char"/>
    <w:link w:val="CA5"/>
    <w:rsid w:val="00470B5B"/>
    <w:rPr>
      <w:rFonts w:asciiTheme="majorHAnsi" w:eastAsiaTheme="majorEastAsia" w:hAnsiTheme="majorHAnsi" w:cstheme="majorBidi"/>
      <w:b/>
      <w:color w:val="FFFFFF" w:themeColor="background1"/>
      <w:sz w:val="28"/>
      <w:szCs w:val="32"/>
      <w:shd w:val="clear" w:color="auto" w:fill="FFBF22" w:themeFill="accent6"/>
    </w:rPr>
  </w:style>
  <w:style w:type="paragraph" w:styleId="Footer">
    <w:name w:val="footer"/>
    <w:basedOn w:val="Normal"/>
    <w:link w:val="FooterChar"/>
    <w:unhideWhenUsed/>
    <w:rsid w:val="00470B5B"/>
    <w:pPr>
      <w:tabs>
        <w:tab w:val="center" w:pos="4320"/>
        <w:tab w:val="right" w:pos="8640"/>
      </w:tabs>
      <w:spacing w:before="120" w:after="120" w:line="300" w:lineRule="atLeast"/>
    </w:pPr>
    <w:rPr>
      <w:rFonts w:ascii="Arial" w:eastAsia="Times New Roman" w:hAnsi="Arial" w:cs="Times New Roman"/>
      <w:sz w:val="20"/>
      <w:szCs w:val="24"/>
      <w:lang w:eastAsia="en-GB"/>
    </w:rPr>
  </w:style>
  <w:style w:type="character" w:customStyle="1" w:styleId="CA6Char">
    <w:name w:val="CA6 Char"/>
    <w:basedOn w:val="Heading1Char"/>
    <w:link w:val="CA6"/>
    <w:rsid w:val="00470B5B"/>
    <w:rPr>
      <w:rFonts w:asciiTheme="majorHAnsi" w:eastAsiaTheme="majorEastAsia" w:hAnsiTheme="majorHAnsi" w:cstheme="majorBidi"/>
      <w:b/>
      <w:color w:val="FFFFFF" w:themeColor="background1"/>
      <w:sz w:val="28"/>
      <w:szCs w:val="32"/>
      <w:shd w:val="clear" w:color="auto" w:fill="0079C1" w:themeFill="accent2"/>
    </w:rPr>
  </w:style>
  <w:style w:type="character" w:customStyle="1" w:styleId="FooterChar">
    <w:name w:val="Footer Char"/>
    <w:basedOn w:val="DefaultParagraphFont"/>
    <w:link w:val="Footer"/>
    <w:rsid w:val="00470B5B"/>
    <w:rPr>
      <w:rFonts w:ascii="Arial" w:eastAsia="Times New Roman" w:hAnsi="Arial" w:cs="Times New Roman"/>
      <w:sz w:val="20"/>
      <w:szCs w:val="24"/>
      <w:lang w:eastAsia="en-GB"/>
    </w:rPr>
  </w:style>
  <w:style w:type="paragraph" w:styleId="BlockText">
    <w:name w:val="Block Text"/>
    <w:basedOn w:val="Footer"/>
    <w:link w:val="BlockTextChar"/>
    <w:rsid w:val="00470B5B"/>
    <w:pPr>
      <w:tabs>
        <w:tab w:val="clear" w:pos="4320"/>
        <w:tab w:val="clear" w:pos="8640"/>
        <w:tab w:val="center" w:pos="4153"/>
        <w:tab w:val="right" w:pos="8306"/>
      </w:tabs>
      <w:spacing w:line="220" w:lineRule="atLeast"/>
    </w:pPr>
    <w:rPr>
      <w:color w:val="FFFFFF"/>
      <w:sz w:val="18"/>
    </w:rPr>
  </w:style>
  <w:style w:type="character" w:customStyle="1" w:styleId="BlockTextChar">
    <w:name w:val="Block Text Char"/>
    <w:link w:val="BlockText"/>
    <w:rsid w:val="00470B5B"/>
    <w:rPr>
      <w:rFonts w:ascii="Arial" w:eastAsia="Times New Roman" w:hAnsi="Arial" w:cs="Times New Roman"/>
      <w:color w:val="FFFFFF"/>
      <w:sz w:val="18"/>
      <w:szCs w:val="24"/>
      <w:lang w:eastAsia="en-GB"/>
    </w:rPr>
  </w:style>
  <w:style w:type="paragraph" w:styleId="BodyText2">
    <w:name w:val="Body Text 2"/>
    <w:basedOn w:val="Normal"/>
    <w:link w:val="BodyText2Char"/>
    <w:rsid w:val="00470B5B"/>
    <w:pPr>
      <w:spacing w:before="120" w:after="120" w:line="360" w:lineRule="atLeast"/>
    </w:pPr>
    <w:rPr>
      <w:rFonts w:ascii="Arial" w:eastAsia="Times New Roman" w:hAnsi="Arial" w:cs="Times New Roman"/>
      <w:sz w:val="28"/>
      <w:szCs w:val="24"/>
      <w:lang w:eastAsia="en-GB"/>
    </w:rPr>
  </w:style>
  <w:style w:type="character" w:customStyle="1" w:styleId="BodyText2Char">
    <w:name w:val="Body Text 2 Char"/>
    <w:basedOn w:val="DefaultParagraphFont"/>
    <w:link w:val="BodyText2"/>
    <w:rsid w:val="00470B5B"/>
    <w:rPr>
      <w:rFonts w:ascii="Arial" w:eastAsia="Times New Roman" w:hAnsi="Arial" w:cs="Times New Roman"/>
      <w:sz w:val="28"/>
      <w:szCs w:val="24"/>
      <w:lang w:eastAsia="en-GB"/>
    </w:rPr>
  </w:style>
  <w:style w:type="paragraph" w:customStyle="1" w:styleId="TOCMOD">
    <w:name w:val="TOC MOD"/>
    <w:basedOn w:val="Normal"/>
    <w:rsid w:val="00470B5B"/>
    <w:pPr>
      <w:framePr w:hSpace="181" w:vSpace="181" w:wrap="around" w:vAnchor="text" w:hAnchor="text" w:y="1"/>
      <w:tabs>
        <w:tab w:val="left" w:pos="382"/>
        <w:tab w:val="right" w:pos="7655"/>
      </w:tabs>
      <w:spacing w:before="120" w:after="120" w:line="300" w:lineRule="atLeast"/>
      <w:ind w:right="318"/>
    </w:pPr>
    <w:rPr>
      <w:rFonts w:ascii="Arial" w:eastAsia="Times New Roman" w:hAnsi="Arial" w:cs="Times New Roman"/>
      <w:b/>
      <w:bCs/>
      <w:noProof/>
      <w:color w:val="008576"/>
      <w:szCs w:val="24"/>
      <w:lang w:eastAsia="en-GB"/>
    </w:rPr>
  </w:style>
  <w:style w:type="character" w:styleId="Hyperlink">
    <w:name w:val="Hyperlink"/>
    <w:uiPriority w:val="99"/>
    <w:rsid w:val="00470B5B"/>
    <w:rPr>
      <w:color w:val="0000FF"/>
      <w:u w:val="single"/>
    </w:rPr>
  </w:style>
  <w:style w:type="character" w:styleId="CommentReference">
    <w:name w:val="annotation reference"/>
    <w:uiPriority w:val="99"/>
    <w:rsid w:val="00470B5B"/>
    <w:rPr>
      <w:sz w:val="16"/>
      <w:szCs w:val="16"/>
    </w:rPr>
  </w:style>
  <w:style w:type="paragraph" w:styleId="CommentText">
    <w:name w:val="annotation text"/>
    <w:basedOn w:val="Normal"/>
    <w:link w:val="CommentTextChar"/>
    <w:uiPriority w:val="99"/>
    <w:rsid w:val="00470B5B"/>
    <w:pPr>
      <w:spacing w:before="120" w:after="120" w:line="300" w:lineRule="atLeast"/>
    </w:pPr>
    <w:rPr>
      <w:rFonts w:ascii="Arial" w:eastAsia="Times New Roman" w:hAnsi="Arial" w:cs="Times New Roman"/>
      <w:sz w:val="20"/>
      <w:szCs w:val="20"/>
      <w:lang w:eastAsia="en-GB"/>
    </w:rPr>
  </w:style>
  <w:style w:type="character" w:customStyle="1" w:styleId="CommentTextChar">
    <w:name w:val="Comment Text Char"/>
    <w:basedOn w:val="DefaultParagraphFont"/>
    <w:link w:val="CommentText"/>
    <w:uiPriority w:val="99"/>
    <w:rsid w:val="00470B5B"/>
    <w:rPr>
      <w:rFonts w:ascii="Arial" w:eastAsia="Times New Roman" w:hAnsi="Arial" w:cs="Times New Roman"/>
      <w:sz w:val="20"/>
      <w:szCs w:val="20"/>
      <w:lang w:eastAsia="en-GB"/>
    </w:rPr>
  </w:style>
  <w:style w:type="paragraph" w:styleId="Header">
    <w:name w:val="header"/>
    <w:basedOn w:val="Normal"/>
    <w:link w:val="HeaderChar"/>
    <w:uiPriority w:val="99"/>
    <w:rsid w:val="00470B5B"/>
    <w:pPr>
      <w:tabs>
        <w:tab w:val="center" w:pos="4320"/>
        <w:tab w:val="right" w:pos="8640"/>
      </w:tabs>
      <w:spacing w:before="120" w:after="120" w:line="300" w:lineRule="atLeast"/>
    </w:pPr>
    <w:rPr>
      <w:rFonts w:ascii="Arial" w:eastAsia="Times New Roman" w:hAnsi="Arial" w:cs="Times New Roman"/>
      <w:sz w:val="20"/>
      <w:szCs w:val="24"/>
      <w:lang w:eastAsia="en-GB"/>
    </w:rPr>
  </w:style>
  <w:style w:type="character" w:customStyle="1" w:styleId="HeaderChar">
    <w:name w:val="Header Char"/>
    <w:basedOn w:val="DefaultParagraphFont"/>
    <w:link w:val="Header"/>
    <w:uiPriority w:val="99"/>
    <w:rsid w:val="00470B5B"/>
    <w:rPr>
      <w:rFonts w:ascii="Arial" w:eastAsia="Times New Roman" w:hAnsi="Arial" w:cs="Times New Roman"/>
      <w:sz w:val="20"/>
      <w:szCs w:val="24"/>
      <w:lang w:eastAsia="en-GB"/>
    </w:rPr>
  </w:style>
  <w:style w:type="paragraph" w:customStyle="1" w:styleId="Checklist">
    <w:name w:val="Checklist"/>
    <w:basedOn w:val="Normal"/>
    <w:link w:val="ChecklistChar"/>
    <w:rsid w:val="00470B5B"/>
    <w:pPr>
      <w:keepNext/>
      <w:numPr>
        <w:ilvl w:val="7"/>
      </w:numPr>
      <w:shd w:val="clear" w:color="auto" w:fill="F26522" w:themeFill="accent1"/>
      <w:spacing w:after="120" w:line="240" w:lineRule="auto"/>
      <w:ind w:right="238"/>
      <w:outlineLvl w:val="7"/>
    </w:pPr>
    <w:rPr>
      <w:rFonts w:ascii="Arial" w:eastAsia="Times New Roman" w:hAnsi="Arial" w:cs="Arial"/>
      <w:b/>
      <w:bCs/>
      <w:color w:val="FFFFFF" w:themeColor="background1"/>
      <w:kern w:val="32"/>
      <w:sz w:val="28"/>
      <w:szCs w:val="32"/>
      <w:lang w:eastAsia="en-GB"/>
    </w:rPr>
  </w:style>
  <w:style w:type="table" w:styleId="TableGrid">
    <w:name w:val="Table Grid"/>
    <w:basedOn w:val="TableNormal"/>
    <w:uiPriority w:val="39"/>
    <w:rsid w:val="00470B5B"/>
    <w:pPr>
      <w:spacing w:after="0" w:line="240" w:lineRule="auto"/>
    </w:pPr>
    <w:rPr>
      <w:sz w:val="20"/>
      <w:szCs w:val="20"/>
      <w:lang w:val="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E47B59"/>
    <w:pPr>
      <w:spacing w:before="120" w:after="120" w:line="300" w:lineRule="atLeast"/>
      <w:ind w:left="720"/>
      <w:contextualSpacing/>
    </w:pPr>
    <w:rPr>
      <w:rFonts w:ascii="Arial" w:eastAsia="Times New Roman" w:hAnsi="Arial" w:cs="Times New Roman"/>
      <w:szCs w:val="24"/>
      <w:lang w:eastAsia="en-GB"/>
    </w:rPr>
  </w:style>
  <w:style w:type="paragraph" w:customStyle="1" w:styleId="TableHeading">
    <w:name w:val="Table Heading"/>
    <w:basedOn w:val="Normal"/>
    <w:rsid w:val="00470B5B"/>
    <w:pPr>
      <w:spacing w:before="120" w:after="120" w:line="240" w:lineRule="auto"/>
      <w:ind w:left="113"/>
    </w:pPr>
    <w:rPr>
      <w:rFonts w:ascii="Arial" w:eastAsia="Times New Roman" w:hAnsi="Arial" w:cs="Times New Roman"/>
      <w:color w:val="008576"/>
      <w:sz w:val="20"/>
      <w:szCs w:val="24"/>
      <w:lang w:eastAsia="en-GB"/>
    </w:rPr>
  </w:style>
  <w:style w:type="paragraph" w:customStyle="1" w:styleId="Tablebodycopy">
    <w:name w:val="Table body copy"/>
    <w:basedOn w:val="Normal"/>
    <w:rsid w:val="00470B5B"/>
    <w:pPr>
      <w:spacing w:before="40" w:after="120" w:line="300" w:lineRule="atLeast"/>
      <w:ind w:left="113"/>
    </w:pPr>
    <w:rPr>
      <w:rFonts w:ascii="Arial" w:eastAsia="Times New Roman" w:hAnsi="Arial" w:cs="Times New Roman"/>
      <w:color w:val="008576"/>
      <w:sz w:val="20"/>
      <w:szCs w:val="24"/>
      <w:lang w:eastAsia="en-GB"/>
    </w:rPr>
  </w:style>
  <w:style w:type="paragraph" w:customStyle="1" w:styleId="Style1">
    <w:name w:val="Style1"/>
    <w:basedOn w:val="Checklist"/>
    <w:link w:val="Style1Char"/>
    <w:autoRedefine/>
    <w:rsid w:val="00470B5B"/>
    <w:pPr>
      <w:shd w:val="clear" w:color="auto" w:fill="6A2C91" w:themeFill="accent5"/>
    </w:pPr>
  </w:style>
  <w:style w:type="paragraph" w:customStyle="1" w:styleId="Style3">
    <w:name w:val="Style3"/>
    <w:basedOn w:val="Checklist"/>
    <w:link w:val="Style3Char"/>
    <w:rsid w:val="00470B5B"/>
    <w:pPr>
      <w:shd w:val="clear" w:color="auto" w:fill="5BCBF5" w:themeFill="accent3"/>
    </w:pPr>
  </w:style>
  <w:style w:type="character" w:customStyle="1" w:styleId="ChecklistChar">
    <w:name w:val="Checklist Char"/>
    <w:basedOn w:val="DefaultParagraphFont"/>
    <w:link w:val="Checklist"/>
    <w:rsid w:val="00470B5B"/>
    <w:rPr>
      <w:rFonts w:ascii="Arial" w:eastAsia="Times New Roman" w:hAnsi="Arial" w:cs="Arial"/>
      <w:b/>
      <w:bCs/>
      <w:color w:val="FFFFFF" w:themeColor="background1"/>
      <w:kern w:val="32"/>
      <w:sz w:val="28"/>
      <w:szCs w:val="32"/>
      <w:shd w:val="clear" w:color="auto" w:fill="F26522" w:themeFill="accent1"/>
      <w:lang w:eastAsia="en-GB"/>
    </w:rPr>
  </w:style>
  <w:style w:type="character" w:customStyle="1" w:styleId="Style1Char">
    <w:name w:val="Style1 Char"/>
    <w:basedOn w:val="ChecklistChar"/>
    <w:link w:val="Style1"/>
    <w:rsid w:val="00470B5B"/>
    <w:rPr>
      <w:rFonts w:ascii="Arial" w:eastAsia="Times New Roman" w:hAnsi="Arial" w:cs="Arial"/>
      <w:b/>
      <w:bCs/>
      <w:color w:val="FFFFFF" w:themeColor="background1"/>
      <w:kern w:val="32"/>
      <w:sz w:val="28"/>
      <w:szCs w:val="32"/>
      <w:shd w:val="clear" w:color="auto" w:fill="6A2C91" w:themeFill="accent5"/>
      <w:lang w:eastAsia="en-GB"/>
    </w:rPr>
  </w:style>
  <w:style w:type="paragraph" w:customStyle="1" w:styleId="Style4">
    <w:name w:val="Style4"/>
    <w:basedOn w:val="Checklist"/>
    <w:link w:val="Style4Char"/>
    <w:rsid w:val="00470B5B"/>
    <w:pPr>
      <w:shd w:val="clear" w:color="auto" w:fill="0079C1" w:themeFill="accent2"/>
    </w:pPr>
  </w:style>
  <w:style w:type="character" w:customStyle="1" w:styleId="Style3Char">
    <w:name w:val="Style3 Char"/>
    <w:basedOn w:val="ChecklistChar"/>
    <w:link w:val="Style3"/>
    <w:rsid w:val="00470B5B"/>
    <w:rPr>
      <w:rFonts w:ascii="Arial" w:eastAsia="Times New Roman" w:hAnsi="Arial" w:cs="Arial"/>
      <w:b/>
      <w:bCs/>
      <w:color w:val="FFFFFF" w:themeColor="background1"/>
      <w:kern w:val="32"/>
      <w:sz w:val="28"/>
      <w:szCs w:val="32"/>
      <w:shd w:val="clear" w:color="auto" w:fill="5BCBF5" w:themeFill="accent3"/>
      <w:lang w:eastAsia="en-GB"/>
    </w:rPr>
  </w:style>
  <w:style w:type="paragraph" w:customStyle="1" w:styleId="e">
    <w:name w:val="e"/>
    <w:basedOn w:val="Checklist"/>
    <w:link w:val="eChar"/>
    <w:autoRedefine/>
    <w:rsid w:val="00470B5B"/>
    <w:pPr>
      <w:shd w:val="clear" w:color="auto" w:fill="C2CD23" w:themeFill="accent4"/>
      <w:tabs>
        <w:tab w:val="left" w:pos="9214"/>
      </w:tabs>
      <w:spacing w:before="360"/>
    </w:pPr>
  </w:style>
  <w:style w:type="character" w:customStyle="1" w:styleId="Style4Char">
    <w:name w:val="Style4 Char"/>
    <w:basedOn w:val="ChecklistChar"/>
    <w:link w:val="Style4"/>
    <w:rsid w:val="00470B5B"/>
    <w:rPr>
      <w:rFonts w:ascii="Arial" w:eastAsia="Times New Roman" w:hAnsi="Arial" w:cs="Arial"/>
      <w:b/>
      <w:bCs/>
      <w:color w:val="FFFFFF" w:themeColor="background1"/>
      <w:kern w:val="32"/>
      <w:sz w:val="28"/>
      <w:szCs w:val="32"/>
      <w:shd w:val="clear" w:color="auto" w:fill="0079C1" w:themeFill="accent2"/>
      <w:lang w:eastAsia="en-GB"/>
    </w:rPr>
  </w:style>
  <w:style w:type="paragraph" w:customStyle="1" w:styleId="Style6">
    <w:name w:val="Style6"/>
    <w:basedOn w:val="Checklist"/>
    <w:link w:val="Style6Char"/>
    <w:rsid w:val="00470B5B"/>
    <w:pPr>
      <w:shd w:val="clear" w:color="auto" w:fill="727274" w:themeFill="text2"/>
      <w:tabs>
        <w:tab w:val="left" w:pos="9214"/>
      </w:tabs>
    </w:pPr>
  </w:style>
  <w:style w:type="character" w:customStyle="1" w:styleId="eChar">
    <w:name w:val="e Char"/>
    <w:basedOn w:val="ChecklistChar"/>
    <w:link w:val="e"/>
    <w:rsid w:val="00470B5B"/>
    <w:rPr>
      <w:rFonts w:ascii="Arial" w:eastAsia="Times New Roman" w:hAnsi="Arial" w:cs="Arial"/>
      <w:b/>
      <w:bCs/>
      <w:color w:val="FFFFFF" w:themeColor="background1"/>
      <w:kern w:val="32"/>
      <w:sz w:val="28"/>
      <w:szCs w:val="32"/>
      <w:shd w:val="clear" w:color="auto" w:fill="C2CD23" w:themeFill="accent4"/>
      <w:lang w:eastAsia="en-GB"/>
    </w:rPr>
  </w:style>
  <w:style w:type="character" w:customStyle="1" w:styleId="Style6Char">
    <w:name w:val="Style6 Char"/>
    <w:basedOn w:val="ChecklistChar"/>
    <w:link w:val="Style6"/>
    <w:rsid w:val="00470B5B"/>
    <w:rPr>
      <w:rFonts w:ascii="Arial" w:eastAsia="Times New Roman" w:hAnsi="Arial" w:cs="Arial"/>
      <w:b/>
      <w:bCs/>
      <w:color w:val="FFFFFF" w:themeColor="background1"/>
      <w:kern w:val="32"/>
      <w:sz w:val="28"/>
      <w:szCs w:val="32"/>
      <w:shd w:val="clear" w:color="auto" w:fill="727274" w:themeFill="text2"/>
      <w:lang w:eastAsia="en-GB"/>
    </w:rPr>
  </w:style>
  <w:style w:type="paragraph" w:customStyle="1" w:styleId="Style5">
    <w:name w:val="Style5"/>
    <w:basedOn w:val="e"/>
    <w:link w:val="Style5Char"/>
    <w:rsid w:val="00470B5B"/>
    <w:pPr>
      <w:shd w:val="clear" w:color="auto" w:fill="FFBF22" w:themeFill="accent6"/>
    </w:pPr>
    <w:rPr>
      <w:snapToGrid w:val="0"/>
    </w:rPr>
  </w:style>
  <w:style w:type="character" w:customStyle="1" w:styleId="Style5Char">
    <w:name w:val="Style5 Char"/>
    <w:basedOn w:val="eChar"/>
    <w:link w:val="Style5"/>
    <w:rsid w:val="00470B5B"/>
    <w:rPr>
      <w:rFonts w:ascii="Arial" w:eastAsia="Times New Roman" w:hAnsi="Arial" w:cs="Arial"/>
      <w:b/>
      <w:bCs/>
      <w:snapToGrid w:val="0"/>
      <w:color w:val="FFFFFF" w:themeColor="background1"/>
      <w:kern w:val="32"/>
      <w:sz w:val="28"/>
      <w:szCs w:val="32"/>
      <w:shd w:val="clear" w:color="auto" w:fill="FFBF22" w:themeFill="accent6"/>
      <w:lang w:eastAsia="en-GB"/>
    </w:rPr>
  </w:style>
  <w:style w:type="paragraph" w:customStyle="1" w:styleId="CACoPBodyText">
    <w:name w:val="CACoP Body Text"/>
    <w:basedOn w:val="Normal"/>
    <w:link w:val="CACoPBodyTextChar"/>
    <w:rsid w:val="00470B5B"/>
    <w:rPr>
      <w:sz w:val="22"/>
    </w:rPr>
  </w:style>
  <w:style w:type="character" w:customStyle="1" w:styleId="CACoPBodyTextChar">
    <w:name w:val="CACoP Body Text Char"/>
    <w:basedOn w:val="DefaultParagraphFont"/>
    <w:link w:val="CACoPBodyText"/>
    <w:rsid w:val="00470B5B"/>
  </w:style>
  <w:style w:type="paragraph" w:customStyle="1" w:styleId="CACoPBulletLevel1">
    <w:name w:val="CACoP Bullet Level 1"/>
    <w:basedOn w:val="Normal"/>
    <w:link w:val="CACoPBulletLevel1Char"/>
    <w:rsid w:val="00470B5B"/>
    <w:pPr>
      <w:numPr>
        <w:numId w:val="6"/>
      </w:numPr>
    </w:pPr>
    <w:rPr>
      <w:color w:val="454545" w:themeColor="text1"/>
      <w:sz w:val="22"/>
    </w:rPr>
  </w:style>
  <w:style w:type="character" w:customStyle="1" w:styleId="CACoPBulletLevel1Char">
    <w:name w:val="CACoP Bullet Level 1 Char"/>
    <w:basedOn w:val="CACoPBodyTextChar"/>
    <w:link w:val="CACoPBulletLevel1"/>
    <w:rsid w:val="00470B5B"/>
    <w:rPr>
      <w:color w:val="454545" w:themeColor="text1"/>
    </w:rPr>
  </w:style>
  <w:style w:type="paragraph" w:styleId="BalloonText">
    <w:name w:val="Balloon Text"/>
    <w:basedOn w:val="Normal"/>
    <w:link w:val="BalloonTextChar"/>
    <w:uiPriority w:val="99"/>
    <w:semiHidden/>
    <w:unhideWhenUsed/>
    <w:rsid w:val="00470B5B"/>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70B5B"/>
    <w:rPr>
      <w:rFonts w:ascii="Segoe UI" w:hAnsi="Segoe UI" w:cs="Segoe UI"/>
      <w:sz w:val="18"/>
      <w:szCs w:val="18"/>
    </w:rPr>
  </w:style>
  <w:style w:type="paragraph" w:customStyle="1" w:styleId="Documentname">
    <w:name w:val="Document name"/>
    <w:basedOn w:val="Normal"/>
    <w:link w:val="DocumentnameChar"/>
    <w:qFormat/>
    <w:rsid w:val="005603D9"/>
    <w:pPr>
      <w:framePr w:hSpace="180" w:wrap="around" w:vAnchor="page" w:hAnchor="page" w:x="775" w:y="1474"/>
    </w:pPr>
    <w:rPr>
      <w:b/>
      <w:color w:val="FFFFFF" w:themeColor="background1"/>
      <w:sz w:val="28"/>
    </w:rPr>
  </w:style>
  <w:style w:type="character" w:customStyle="1" w:styleId="Heading3Char">
    <w:name w:val="Heading 3 Char"/>
    <w:basedOn w:val="DefaultParagraphFont"/>
    <w:link w:val="Heading3"/>
    <w:uiPriority w:val="9"/>
    <w:rsid w:val="005603D9"/>
    <w:rPr>
      <w:rFonts w:asciiTheme="majorHAnsi" w:eastAsiaTheme="majorEastAsia" w:hAnsiTheme="majorHAnsi" w:cstheme="majorBidi"/>
      <w:b/>
      <w:sz w:val="24"/>
      <w:szCs w:val="24"/>
      <w:lang w:eastAsia="en-GB"/>
    </w:rPr>
  </w:style>
  <w:style w:type="character" w:customStyle="1" w:styleId="DocumentnameChar">
    <w:name w:val="Document name Char"/>
    <w:basedOn w:val="DefaultParagraphFont"/>
    <w:link w:val="Documentname"/>
    <w:rsid w:val="005603D9"/>
    <w:rPr>
      <w:b/>
      <w:color w:val="FFFFFF" w:themeColor="background1"/>
      <w:sz w:val="28"/>
    </w:rPr>
  </w:style>
  <w:style w:type="paragraph" w:styleId="TOC2">
    <w:name w:val="toc 2"/>
    <w:basedOn w:val="Normal"/>
    <w:next w:val="Normal"/>
    <w:autoRedefine/>
    <w:uiPriority w:val="39"/>
    <w:unhideWhenUsed/>
    <w:rsid w:val="005603D9"/>
    <w:pPr>
      <w:spacing w:after="100"/>
      <w:ind w:left="240"/>
    </w:pPr>
  </w:style>
  <w:style w:type="paragraph" w:styleId="TOC1">
    <w:name w:val="toc 1"/>
    <w:basedOn w:val="Normal"/>
    <w:next w:val="Normal"/>
    <w:autoRedefine/>
    <w:uiPriority w:val="39"/>
    <w:unhideWhenUsed/>
    <w:rsid w:val="008E2468"/>
    <w:pPr>
      <w:tabs>
        <w:tab w:val="right" w:leader="dot" w:pos="9486"/>
      </w:tabs>
      <w:spacing w:after="100"/>
    </w:pPr>
    <w:rPr>
      <w:b/>
    </w:rPr>
  </w:style>
  <w:style w:type="paragraph" w:styleId="TOCHeading">
    <w:name w:val="TOC Heading"/>
    <w:basedOn w:val="Heading1"/>
    <w:next w:val="Normal"/>
    <w:uiPriority w:val="39"/>
    <w:unhideWhenUsed/>
    <w:rsid w:val="005603D9"/>
    <w:pPr>
      <w:shd w:val="clear" w:color="auto" w:fill="auto"/>
      <w:outlineLvl w:val="9"/>
    </w:pPr>
    <w:rPr>
      <w:b w:val="0"/>
      <w:color w:val="C3460B" w:themeColor="accent1" w:themeShade="BF"/>
      <w:sz w:val="32"/>
      <w:lang w:val="en-US"/>
    </w:rPr>
  </w:style>
  <w:style w:type="paragraph" w:customStyle="1" w:styleId="CA7">
    <w:name w:val="CA7"/>
    <w:basedOn w:val="Heading1"/>
    <w:next w:val="Normal"/>
    <w:link w:val="CA7Char"/>
    <w:qFormat/>
    <w:rsid w:val="009A206C"/>
    <w:pPr>
      <w:shd w:val="clear" w:color="auto" w:fill="727274" w:themeFill="text2"/>
    </w:pPr>
  </w:style>
  <w:style w:type="paragraph" w:styleId="TOC3">
    <w:name w:val="toc 3"/>
    <w:basedOn w:val="Normal"/>
    <w:next w:val="Normal"/>
    <w:autoRedefine/>
    <w:uiPriority w:val="39"/>
    <w:unhideWhenUsed/>
    <w:rsid w:val="009A206C"/>
    <w:pPr>
      <w:spacing w:after="100"/>
      <w:ind w:left="480"/>
    </w:pPr>
  </w:style>
  <w:style w:type="character" w:customStyle="1" w:styleId="CA7Char">
    <w:name w:val="CA7 Char"/>
    <w:basedOn w:val="Heading1Char"/>
    <w:link w:val="CA7"/>
    <w:rsid w:val="009A206C"/>
    <w:rPr>
      <w:rFonts w:asciiTheme="majorHAnsi" w:eastAsiaTheme="majorEastAsia" w:hAnsiTheme="majorHAnsi" w:cstheme="majorBidi"/>
      <w:b/>
      <w:color w:val="FFFFFF" w:themeColor="background1"/>
      <w:sz w:val="28"/>
      <w:szCs w:val="32"/>
      <w:shd w:val="clear" w:color="auto" w:fill="727274" w:themeFill="text2"/>
    </w:rPr>
  </w:style>
  <w:style w:type="character" w:styleId="PlaceholderText">
    <w:name w:val="Placeholder Text"/>
    <w:basedOn w:val="DefaultParagraphFont"/>
    <w:uiPriority w:val="99"/>
    <w:semiHidden/>
    <w:rsid w:val="00243D34"/>
    <w:rPr>
      <w:color w:val="808080"/>
    </w:rPr>
  </w:style>
  <w:style w:type="character" w:customStyle="1" w:styleId="Timelinebox">
    <w:name w:val="Timeline box"/>
    <w:basedOn w:val="DefaultParagraphFont"/>
    <w:uiPriority w:val="1"/>
    <w:rsid w:val="00D0594B"/>
    <w:rPr>
      <w:rFonts w:ascii="Arial" w:hAnsi="Arial"/>
      <w:color w:val="auto"/>
      <w:sz w:val="18"/>
    </w:rPr>
  </w:style>
  <w:style w:type="character" w:customStyle="1" w:styleId="Style2">
    <w:name w:val="Style2"/>
    <w:basedOn w:val="DefaultParagraphFont"/>
    <w:uiPriority w:val="1"/>
    <w:rsid w:val="00D0594B"/>
    <w:rPr>
      <w:rFonts w:ascii="Arial" w:hAnsi="Arial"/>
      <w:color w:val="000000"/>
      <w:sz w:val="18"/>
    </w:rPr>
  </w:style>
  <w:style w:type="character" w:customStyle="1" w:styleId="Style7">
    <w:name w:val="Style7"/>
    <w:basedOn w:val="DefaultParagraphFont"/>
    <w:uiPriority w:val="1"/>
    <w:rsid w:val="005C34DD"/>
    <w:rPr>
      <w:rFonts w:ascii="Arial" w:hAnsi="Arial"/>
      <w:color w:val="000000"/>
      <w:sz w:val="18"/>
    </w:rPr>
  </w:style>
  <w:style w:type="paragraph" w:customStyle="1" w:styleId="Timeline">
    <w:name w:val="Timeline"/>
    <w:basedOn w:val="Normal"/>
    <w:link w:val="TimelineChar"/>
    <w:qFormat/>
    <w:rsid w:val="000F26AE"/>
    <w:rPr>
      <w:color w:val="000000"/>
      <w:sz w:val="20"/>
      <w:szCs w:val="18"/>
    </w:rPr>
  </w:style>
  <w:style w:type="character" w:customStyle="1" w:styleId="Boldnormaltext">
    <w:name w:val="Bold normal text"/>
    <w:basedOn w:val="DefaultParagraphFont"/>
    <w:uiPriority w:val="1"/>
    <w:rsid w:val="00E70251"/>
    <w:rPr>
      <w:rFonts w:ascii="Arial" w:hAnsi="Arial"/>
      <w:b/>
      <w:sz w:val="24"/>
    </w:rPr>
  </w:style>
  <w:style w:type="character" w:customStyle="1" w:styleId="TimelineChar">
    <w:name w:val="Timeline Char"/>
    <w:basedOn w:val="DefaultParagraphFont"/>
    <w:link w:val="Timeline"/>
    <w:rsid w:val="000F26AE"/>
    <w:rPr>
      <w:color w:val="000000"/>
      <w:sz w:val="20"/>
      <w:szCs w:val="18"/>
    </w:rPr>
  </w:style>
  <w:style w:type="paragraph" w:styleId="FootnoteText">
    <w:name w:val="footnote text"/>
    <w:basedOn w:val="Normal"/>
    <w:link w:val="FootnoteTextChar"/>
    <w:uiPriority w:val="99"/>
    <w:semiHidden/>
    <w:unhideWhenUsed/>
    <w:rsid w:val="008978F6"/>
    <w:pPr>
      <w:spacing w:line="240" w:lineRule="auto"/>
    </w:pPr>
    <w:rPr>
      <w:sz w:val="20"/>
      <w:szCs w:val="20"/>
    </w:rPr>
  </w:style>
  <w:style w:type="character" w:customStyle="1" w:styleId="FootnoteTextChar">
    <w:name w:val="Footnote Text Char"/>
    <w:basedOn w:val="DefaultParagraphFont"/>
    <w:link w:val="FootnoteText"/>
    <w:uiPriority w:val="99"/>
    <w:semiHidden/>
    <w:rsid w:val="008978F6"/>
    <w:rPr>
      <w:sz w:val="20"/>
      <w:szCs w:val="20"/>
    </w:rPr>
  </w:style>
  <w:style w:type="character" w:styleId="FootnoteReference">
    <w:name w:val="footnote reference"/>
    <w:basedOn w:val="DefaultParagraphFont"/>
    <w:uiPriority w:val="99"/>
    <w:semiHidden/>
    <w:unhideWhenUsed/>
    <w:rsid w:val="008978F6"/>
    <w:rPr>
      <w:vertAlign w:val="superscript"/>
    </w:rPr>
  </w:style>
  <w:style w:type="paragraph" w:styleId="NormalWeb">
    <w:name w:val="Normal (Web)"/>
    <w:basedOn w:val="Normal"/>
    <w:uiPriority w:val="99"/>
    <w:semiHidden/>
    <w:unhideWhenUsed/>
    <w:rsid w:val="00A407B0"/>
    <w:pPr>
      <w:spacing w:before="100" w:beforeAutospacing="1" w:after="100" w:afterAutospacing="1" w:line="240" w:lineRule="auto"/>
    </w:pPr>
    <w:rPr>
      <w:rFonts w:ascii="Times New Roman" w:eastAsia="Times New Roman" w:hAnsi="Times New Roman" w:cs="Times New Roman"/>
      <w:szCs w:val="24"/>
      <w:lang w:eastAsia="en-GB"/>
    </w:rPr>
  </w:style>
  <w:style w:type="paragraph" w:styleId="CommentSubject">
    <w:name w:val="annotation subject"/>
    <w:basedOn w:val="CommentText"/>
    <w:next w:val="CommentText"/>
    <w:link w:val="CommentSubjectChar"/>
    <w:uiPriority w:val="99"/>
    <w:semiHidden/>
    <w:unhideWhenUsed/>
    <w:rsid w:val="00A74A94"/>
    <w:pPr>
      <w:spacing w:before="0" w:after="160" w:line="240" w:lineRule="auto"/>
    </w:pPr>
    <w:rPr>
      <w:rFonts w:asciiTheme="minorHAnsi" w:eastAsiaTheme="minorHAnsi" w:hAnsiTheme="minorHAnsi" w:cstheme="minorBidi"/>
      <w:b/>
      <w:bCs/>
      <w:lang w:eastAsia="en-US"/>
    </w:rPr>
  </w:style>
  <w:style w:type="character" w:customStyle="1" w:styleId="CommentSubjectChar">
    <w:name w:val="Comment Subject Char"/>
    <w:basedOn w:val="CommentTextChar"/>
    <w:link w:val="CommentSubject"/>
    <w:uiPriority w:val="99"/>
    <w:semiHidden/>
    <w:rsid w:val="00A74A94"/>
    <w:rPr>
      <w:rFonts w:ascii="Arial" w:eastAsia="Times New Roman" w:hAnsi="Arial" w:cs="Times New Roman"/>
      <w:b/>
      <w:bCs/>
      <w:sz w:val="20"/>
      <w:szCs w:val="20"/>
      <w:lang w:eastAsia="en-GB"/>
    </w:rPr>
  </w:style>
  <w:style w:type="character" w:customStyle="1" w:styleId="Heading8Char">
    <w:name w:val="Heading 8 Char"/>
    <w:basedOn w:val="DefaultParagraphFont"/>
    <w:link w:val="Heading8"/>
    <w:uiPriority w:val="9"/>
    <w:semiHidden/>
    <w:rsid w:val="001E2D15"/>
    <w:rPr>
      <w:rFonts w:asciiTheme="majorHAnsi" w:eastAsiaTheme="majorEastAsia" w:hAnsiTheme="majorHAnsi" w:cstheme="majorBidi"/>
      <w:color w:val="616161" w:themeColor="text1" w:themeTint="D8"/>
      <w:sz w:val="21"/>
      <w:szCs w:val="21"/>
      <w:lang w:eastAsia="en-GB"/>
    </w:rPr>
  </w:style>
  <w:style w:type="character" w:customStyle="1" w:styleId="eop">
    <w:name w:val="eop"/>
    <w:basedOn w:val="DefaultParagraphFont"/>
    <w:rsid w:val="0052061F"/>
  </w:style>
  <w:style w:type="character" w:customStyle="1" w:styleId="normaltextrun">
    <w:name w:val="normaltextrun"/>
    <w:basedOn w:val="DefaultParagraphFont"/>
    <w:rsid w:val="00764293"/>
  </w:style>
  <w:style w:type="paragraph" w:styleId="Revision">
    <w:name w:val="Revision"/>
    <w:hidden/>
    <w:uiPriority w:val="99"/>
    <w:semiHidden/>
    <w:rsid w:val="00A70AD0"/>
    <w:pPr>
      <w:spacing w:after="0" w:line="240" w:lineRule="auto"/>
    </w:pPr>
    <w:rPr>
      <w:sz w:val="24"/>
    </w:rPr>
  </w:style>
  <w:style w:type="paragraph" w:customStyle="1" w:styleId="Style8">
    <w:name w:val="Style8"/>
    <w:basedOn w:val="Normal"/>
    <w:link w:val="Style8Char"/>
    <w:qFormat/>
    <w:rsid w:val="00D3031A"/>
    <w:pPr>
      <w:spacing w:before="240" w:after="120"/>
    </w:pPr>
    <w:rPr>
      <w:b/>
      <w:color w:val="6A2C91" w:themeColor="accent5"/>
      <w:sz w:val="28"/>
    </w:rPr>
  </w:style>
  <w:style w:type="paragraph" w:customStyle="1" w:styleId="Style9">
    <w:name w:val="Style9"/>
    <w:basedOn w:val="Style8"/>
    <w:link w:val="Style9Char"/>
    <w:qFormat/>
    <w:rsid w:val="00D3031A"/>
    <w:rPr>
      <w:color w:val="5BCBF5" w:themeColor="accent3"/>
    </w:rPr>
  </w:style>
  <w:style w:type="character" w:customStyle="1" w:styleId="Style8Char">
    <w:name w:val="Style8 Char"/>
    <w:basedOn w:val="DefaultParagraphFont"/>
    <w:link w:val="Style8"/>
    <w:rsid w:val="00D3031A"/>
    <w:rPr>
      <w:b/>
      <w:color w:val="6A2C91" w:themeColor="accent5"/>
      <w:sz w:val="28"/>
    </w:rPr>
  </w:style>
  <w:style w:type="paragraph" w:customStyle="1" w:styleId="Style10">
    <w:name w:val="Style10"/>
    <w:basedOn w:val="Style9"/>
    <w:link w:val="Style10Char"/>
    <w:qFormat/>
    <w:rsid w:val="00D3031A"/>
    <w:rPr>
      <w:color w:val="0079C1" w:themeColor="accent2"/>
    </w:rPr>
  </w:style>
  <w:style w:type="character" w:customStyle="1" w:styleId="Style9Char">
    <w:name w:val="Style9 Char"/>
    <w:basedOn w:val="Style8Char"/>
    <w:link w:val="Style9"/>
    <w:rsid w:val="00D3031A"/>
    <w:rPr>
      <w:b/>
      <w:color w:val="5BCBF5" w:themeColor="accent3"/>
      <w:sz w:val="28"/>
    </w:rPr>
  </w:style>
  <w:style w:type="paragraph" w:customStyle="1" w:styleId="Style11">
    <w:name w:val="Style11"/>
    <w:basedOn w:val="Style9"/>
    <w:link w:val="Style11Char"/>
    <w:qFormat/>
    <w:rsid w:val="008D2BD4"/>
    <w:rPr>
      <w:color w:val="FFBF22" w:themeColor="accent6"/>
    </w:rPr>
  </w:style>
  <w:style w:type="character" w:customStyle="1" w:styleId="Style10Char">
    <w:name w:val="Style10 Char"/>
    <w:basedOn w:val="Style9Char"/>
    <w:link w:val="Style10"/>
    <w:rsid w:val="00D3031A"/>
    <w:rPr>
      <w:b/>
      <w:color w:val="0079C1" w:themeColor="accent2"/>
      <w:sz w:val="28"/>
    </w:rPr>
  </w:style>
  <w:style w:type="table" w:customStyle="1" w:styleId="TableGrid1">
    <w:name w:val="Table Grid1"/>
    <w:basedOn w:val="TableNormal"/>
    <w:next w:val="TableGrid"/>
    <w:uiPriority w:val="39"/>
    <w:rsid w:val="00923426"/>
    <w:pPr>
      <w:spacing w:after="0" w:line="240" w:lineRule="auto"/>
    </w:pPr>
    <w:rPr>
      <w:sz w:val="20"/>
      <w:szCs w:val="20"/>
      <w:lang w:val="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11Char">
    <w:name w:val="Style11 Char"/>
    <w:basedOn w:val="Style9Char"/>
    <w:link w:val="Style11"/>
    <w:rsid w:val="008D2BD4"/>
    <w:rPr>
      <w:b/>
      <w:color w:val="FFBF22" w:themeColor="accent6"/>
      <w:sz w:val="28"/>
    </w:rPr>
  </w:style>
  <w:style w:type="character" w:styleId="FollowedHyperlink">
    <w:name w:val="FollowedHyperlink"/>
    <w:basedOn w:val="DefaultParagraphFont"/>
    <w:uiPriority w:val="99"/>
    <w:semiHidden/>
    <w:unhideWhenUsed/>
    <w:rsid w:val="0026734E"/>
    <w:rPr>
      <w:color w:val="454545" w:themeColor="followedHyperlink"/>
      <w:u w:val="single"/>
    </w:rPr>
  </w:style>
  <w:style w:type="character" w:customStyle="1" w:styleId="ListParagraphChar">
    <w:name w:val="List Paragraph Char"/>
    <w:link w:val="ListParagraph"/>
    <w:uiPriority w:val="34"/>
    <w:locked/>
    <w:rsid w:val="003017F4"/>
    <w:rPr>
      <w:rFonts w:ascii="Arial" w:eastAsia="Times New Roman" w:hAnsi="Arial" w:cs="Times New Roman"/>
      <w:sz w:val="24"/>
      <w:szCs w:val="24"/>
      <w:lang w:eastAsia="en-GB"/>
    </w:rPr>
  </w:style>
  <w:style w:type="paragraph" w:customStyle="1" w:styleId="paragraph">
    <w:name w:val="paragraph"/>
    <w:basedOn w:val="Normal"/>
    <w:rsid w:val="003017F4"/>
    <w:pPr>
      <w:spacing w:before="100" w:beforeAutospacing="1" w:after="100" w:afterAutospacing="1" w:line="240" w:lineRule="auto"/>
    </w:pPr>
    <w:rPr>
      <w:rFonts w:ascii="Times New Roman" w:eastAsia="Times New Roman" w:hAnsi="Times New Roman" w:cs="Times New Roman"/>
      <w:szCs w:val="24"/>
      <w:lang w:eastAsia="en-GB"/>
    </w:rPr>
  </w:style>
  <w:style w:type="character" w:styleId="UnresolvedMention">
    <w:name w:val="Unresolved Mention"/>
    <w:basedOn w:val="DefaultParagraphFont"/>
    <w:uiPriority w:val="99"/>
    <w:semiHidden/>
    <w:unhideWhenUsed/>
    <w:rsid w:val="0051276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5876841">
      <w:bodyDiv w:val="1"/>
      <w:marLeft w:val="0"/>
      <w:marRight w:val="0"/>
      <w:marTop w:val="0"/>
      <w:marBottom w:val="0"/>
      <w:divBdr>
        <w:top w:val="none" w:sz="0" w:space="0" w:color="auto"/>
        <w:left w:val="none" w:sz="0" w:space="0" w:color="auto"/>
        <w:bottom w:val="none" w:sz="0" w:space="0" w:color="auto"/>
        <w:right w:val="none" w:sz="0" w:space="0" w:color="auto"/>
      </w:divBdr>
    </w:div>
    <w:div w:id="206724293">
      <w:bodyDiv w:val="1"/>
      <w:marLeft w:val="0"/>
      <w:marRight w:val="0"/>
      <w:marTop w:val="0"/>
      <w:marBottom w:val="0"/>
      <w:divBdr>
        <w:top w:val="none" w:sz="0" w:space="0" w:color="auto"/>
        <w:left w:val="none" w:sz="0" w:space="0" w:color="auto"/>
        <w:bottom w:val="none" w:sz="0" w:space="0" w:color="auto"/>
        <w:right w:val="none" w:sz="0" w:space="0" w:color="auto"/>
      </w:divBdr>
    </w:div>
    <w:div w:id="529104139">
      <w:bodyDiv w:val="1"/>
      <w:marLeft w:val="0"/>
      <w:marRight w:val="0"/>
      <w:marTop w:val="0"/>
      <w:marBottom w:val="0"/>
      <w:divBdr>
        <w:top w:val="none" w:sz="0" w:space="0" w:color="auto"/>
        <w:left w:val="none" w:sz="0" w:space="0" w:color="auto"/>
        <w:bottom w:val="none" w:sz="0" w:space="0" w:color="auto"/>
        <w:right w:val="none" w:sz="0" w:space="0" w:color="auto"/>
      </w:divBdr>
    </w:div>
    <w:div w:id="870339198">
      <w:bodyDiv w:val="1"/>
      <w:marLeft w:val="0"/>
      <w:marRight w:val="0"/>
      <w:marTop w:val="0"/>
      <w:marBottom w:val="0"/>
      <w:divBdr>
        <w:top w:val="none" w:sz="0" w:space="0" w:color="auto"/>
        <w:left w:val="none" w:sz="0" w:space="0" w:color="auto"/>
        <w:bottom w:val="none" w:sz="0" w:space="0" w:color="auto"/>
        <w:right w:val="none" w:sz="0" w:space="0" w:color="auto"/>
      </w:divBdr>
    </w:div>
    <w:div w:id="884828009">
      <w:bodyDiv w:val="1"/>
      <w:marLeft w:val="0"/>
      <w:marRight w:val="0"/>
      <w:marTop w:val="0"/>
      <w:marBottom w:val="0"/>
      <w:divBdr>
        <w:top w:val="none" w:sz="0" w:space="0" w:color="auto"/>
        <w:left w:val="none" w:sz="0" w:space="0" w:color="auto"/>
        <w:bottom w:val="none" w:sz="0" w:space="0" w:color="auto"/>
        <w:right w:val="none" w:sz="0" w:space="0" w:color="auto"/>
      </w:divBdr>
    </w:div>
    <w:div w:id="1653487182">
      <w:bodyDiv w:val="1"/>
      <w:marLeft w:val="0"/>
      <w:marRight w:val="0"/>
      <w:marTop w:val="0"/>
      <w:marBottom w:val="0"/>
      <w:divBdr>
        <w:top w:val="none" w:sz="0" w:space="0" w:color="auto"/>
        <w:left w:val="none" w:sz="0" w:space="0" w:color="auto"/>
        <w:bottom w:val="none" w:sz="0" w:space="0" w:color="auto"/>
        <w:right w:val="none" w:sz="0" w:space="0" w:color="auto"/>
      </w:divBdr>
    </w:div>
    <w:div w:id="1653756208">
      <w:bodyDiv w:val="1"/>
      <w:marLeft w:val="0"/>
      <w:marRight w:val="0"/>
      <w:marTop w:val="0"/>
      <w:marBottom w:val="0"/>
      <w:divBdr>
        <w:top w:val="none" w:sz="0" w:space="0" w:color="auto"/>
        <w:left w:val="none" w:sz="0" w:space="0" w:color="auto"/>
        <w:bottom w:val="none" w:sz="0" w:space="0" w:color="auto"/>
        <w:right w:val="none" w:sz="0" w:space="0" w:color="auto"/>
      </w:divBdr>
    </w:div>
    <w:div w:id="1867480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nationalgrideso.com/document/189941/download"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mailto:catia.gomes@nationalgrideso.com" TargetMode="External"/><Relationship Id="rId17" Type="http://schemas.openxmlformats.org/officeDocument/2006/relationships/header" Target="header2.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Harvey.Takhar1@nationalgrideso.com" TargetMode="External"/><Relationship Id="rId24" Type="http://schemas.openxmlformats.org/officeDocument/2006/relationships/glossaryDocument" Target="glossary/document.xml"/><Relationship Id="rId5" Type="http://schemas.openxmlformats.org/officeDocument/2006/relationships/numbering" Target="numbering.xml"/><Relationship Id="rId15" Type="http://schemas.openxmlformats.org/officeDocument/2006/relationships/image" Target="media/image2.emf"/><Relationship Id="rId23" Type="http://schemas.microsoft.com/office/2011/relationships/people" Target="people.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emf"/><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www.nationalgrideso.com/document/244931/download" TargetMode="External"/><Relationship Id="rId1" Type="http://schemas.openxmlformats.org/officeDocument/2006/relationships/hyperlink" Target="https://data.nationalgrideso.com/connection-registers/transmission-entry-capacity-tec-register"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atiaariana.carvalho\National%20Grid\Code%20Administrator%20-%20Team%20documents\SOPs%20and%20Templates\Modification%20and%20Panel%20templates\2.%20Report%20templates\CAC%20template%20(Workgroup)v5.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01B37AF75704F86A1E74D32779C69E3"/>
        <w:category>
          <w:name w:val="General"/>
          <w:gallery w:val="placeholder"/>
        </w:category>
        <w:types>
          <w:type w:val="bbPlcHdr"/>
        </w:types>
        <w:behaviors>
          <w:behavior w:val="content"/>
        </w:behaviors>
        <w:guid w:val="{309108C0-2EB1-49E6-A046-81BCE5D6108E}"/>
      </w:docPartPr>
      <w:docPartBody>
        <w:p w:rsidR="00A63B0F" w:rsidRDefault="00A63B0F">
          <w:pPr>
            <w:pStyle w:val="201B37AF75704F86A1E74D32779C69E3"/>
          </w:pPr>
          <w:r w:rsidRPr="00625C74">
            <w:rPr>
              <w:rStyle w:val="PlaceholderText"/>
            </w:rPr>
            <w:t>Click or tap to enter a date.</w:t>
          </w:r>
        </w:p>
      </w:docPartBody>
    </w:docPart>
    <w:docPart>
      <w:docPartPr>
        <w:name w:val="D93273C3B25F43D3A9EAF79D0AA503A7"/>
        <w:category>
          <w:name w:val="General"/>
          <w:gallery w:val="placeholder"/>
        </w:category>
        <w:types>
          <w:type w:val="bbPlcHdr"/>
        </w:types>
        <w:behaviors>
          <w:behavior w:val="content"/>
        </w:behaviors>
        <w:guid w:val="{3A4106A2-EC6A-454A-AE05-479ECA4ACFC3}"/>
      </w:docPartPr>
      <w:docPartBody>
        <w:p w:rsidR="006213AC" w:rsidRDefault="00A63B0F" w:rsidP="00A63B0F">
          <w:pPr>
            <w:pStyle w:val="D93273C3B25F43D3A9EAF79D0AA503A7"/>
          </w:pPr>
          <w:r w:rsidRPr="00054E60">
            <w:rPr>
              <w:rStyle w:val="PlaceholderText"/>
            </w:rPr>
            <w:t xml:space="preserve">[Insert a description of the issue that this modification is solving. Please be as clear and concise as possible. The fewer words the better. It should be able to be understood by somebody who isn’t a technical expert.] </w:t>
          </w:r>
        </w:p>
      </w:docPartBody>
    </w:docPart>
    <w:docPart>
      <w:docPartPr>
        <w:name w:val="2FC58AF390294720973D4068A3813BDE"/>
        <w:category>
          <w:name w:val="General"/>
          <w:gallery w:val="placeholder"/>
        </w:category>
        <w:types>
          <w:type w:val="bbPlcHdr"/>
        </w:types>
        <w:behaviors>
          <w:behavior w:val="content"/>
        </w:behaviors>
        <w:guid w:val="{3F737640-9EF1-4D68-920C-4925AA893543}"/>
      </w:docPartPr>
      <w:docPartBody>
        <w:p w:rsidR="006213AC" w:rsidRDefault="00A63B0F" w:rsidP="00A63B0F">
          <w:pPr>
            <w:pStyle w:val="2FC58AF390294720973D4068A3813BDE"/>
          </w:pPr>
          <w:r w:rsidRPr="00625C74">
            <w:rPr>
              <w:rStyle w:val="PlaceholderText"/>
            </w:rPr>
            <w:t>Choose an item.</w:t>
          </w:r>
        </w:p>
      </w:docPartBody>
    </w:docPart>
    <w:docPart>
      <w:docPartPr>
        <w:name w:val="4BF38D2956FB48C0855900BCE6A2E293"/>
        <w:category>
          <w:name w:val="General"/>
          <w:gallery w:val="placeholder"/>
        </w:category>
        <w:types>
          <w:type w:val="bbPlcHdr"/>
        </w:types>
        <w:behaviors>
          <w:behavior w:val="content"/>
        </w:behaviors>
        <w:guid w:val="{5FA5460A-7BB6-4586-AB8C-10BFFE334651}"/>
      </w:docPartPr>
      <w:docPartBody>
        <w:p w:rsidR="006213AC" w:rsidRDefault="00A63B0F" w:rsidP="00A63B0F">
          <w:pPr>
            <w:pStyle w:val="4BF38D2956FB48C0855900BCE6A2E293"/>
          </w:pPr>
          <w:r w:rsidRPr="00625C74">
            <w:rPr>
              <w:rStyle w:val="PlaceholderText"/>
            </w:rPr>
            <w:t>Choose an item.</w:t>
          </w:r>
        </w:p>
      </w:docPartBody>
    </w:docPart>
    <w:docPart>
      <w:docPartPr>
        <w:name w:val="FC9CBAFE2666478AABA4E733C654BF6B"/>
        <w:category>
          <w:name w:val="General"/>
          <w:gallery w:val="placeholder"/>
        </w:category>
        <w:types>
          <w:type w:val="bbPlcHdr"/>
        </w:types>
        <w:behaviors>
          <w:behavior w:val="content"/>
        </w:behaviors>
        <w:guid w:val="{99E2C660-B8D4-4A81-9BBA-636AC3EA59C9}"/>
      </w:docPartPr>
      <w:docPartBody>
        <w:p w:rsidR="006213AC" w:rsidRDefault="00A63B0F" w:rsidP="00A63B0F">
          <w:pPr>
            <w:pStyle w:val="FC9CBAFE2666478AABA4E733C654BF6B"/>
          </w:pPr>
          <w:r w:rsidRPr="00625C74">
            <w:rPr>
              <w:rStyle w:val="PlaceholderText"/>
            </w:rPr>
            <w:t>Choose an item.</w:t>
          </w:r>
        </w:p>
      </w:docPartBody>
    </w:docPart>
    <w:docPart>
      <w:docPartPr>
        <w:name w:val="FB0F81A3D96044A0834D9A861662AD74"/>
        <w:category>
          <w:name w:val="General"/>
          <w:gallery w:val="placeholder"/>
        </w:category>
        <w:types>
          <w:type w:val="bbPlcHdr"/>
        </w:types>
        <w:behaviors>
          <w:behavior w:val="content"/>
        </w:behaviors>
        <w:guid w:val="{099B86C9-37AC-461C-BF5D-1E499EA893D2}"/>
      </w:docPartPr>
      <w:docPartBody>
        <w:p w:rsidR="006213AC" w:rsidRDefault="00A63B0F" w:rsidP="00A63B0F">
          <w:pPr>
            <w:pStyle w:val="FB0F81A3D96044A0834D9A861662AD74"/>
          </w:pPr>
          <w:r w:rsidRPr="00625C74">
            <w:rPr>
              <w:rStyle w:val="PlaceholderText"/>
            </w:rPr>
            <w:t>Choose an item.</w:t>
          </w:r>
        </w:p>
      </w:docPartBody>
    </w:docPart>
    <w:docPart>
      <w:docPartPr>
        <w:name w:val="AEC8C6ECBB5B45F2930E2D963FFF756D"/>
        <w:category>
          <w:name w:val="General"/>
          <w:gallery w:val="placeholder"/>
        </w:category>
        <w:types>
          <w:type w:val="bbPlcHdr"/>
        </w:types>
        <w:behaviors>
          <w:behavior w:val="content"/>
        </w:behaviors>
        <w:guid w:val="{30FEF24F-D554-49C9-A77A-3DACE21F5D9A}"/>
      </w:docPartPr>
      <w:docPartBody>
        <w:p w:rsidR="006213AC" w:rsidRDefault="00A63B0F" w:rsidP="00A63B0F">
          <w:pPr>
            <w:pStyle w:val="AEC8C6ECBB5B45F2930E2D963FFF756D"/>
          </w:pPr>
          <w:r w:rsidRPr="00625C74">
            <w:rPr>
              <w:rStyle w:val="PlaceholderText"/>
            </w:rPr>
            <w:t>Choose an item.</w:t>
          </w:r>
        </w:p>
      </w:docPartBody>
    </w:docPart>
    <w:docPart>
      <w:docPartPr>
        <w:name w:val="F54002E91FD54C12B59A6A4B9E5089E5"/>
        <w:category>
          <w:name w:val="General"/>
          <w:gallery w:val="placeholder"/>
        </w:category>
        <w:types>
          <w:type w:val="bbPlcHdr"/>
        </w:types>
        <w:behaviors>
          <w:behavior w:val="content"/>
        </w:behaviors>
        <w:guid w:val="{CE389DA6-A4F4-4E18-8D1E-21B72AC08598}"/>
      </w:docPartPr>
      <w:docPartBody>
        <w:p w:rsidR="006213AC" w:rsidRDefault="00A63B0F" w:rsidP="00A63B0F">
          <w:pPr>
            <w:pStyle w:val="F54002E91FD54C12B59A6A4B9E5089E5"/>
          </w:pPr>
          <w:r>
            <w:rPr>
              <w:rStyle w:val="PlaceholderText"/>
            </w:rPr>
            <w:t>[Please provide your rationale]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3B0F"/>
    <w:rsid w:val="000062A1"/>
    <w:rsid w:val="002B05A7"/>
    <w:rsid w:val="0032492D"/>
    <w:rsid w:val="00437DB8"/>
    <w:rsid w:val="00474448"/>
    <w:rsid w:val="004E409D"/>
    <w:rsid w:val="00526079"/>
    <w:rsid w:val="005E7237"/>
    <w:rsid w:val="006213AC"/>
    <w:rsid w:val="007436E9"/>
    <w:rsid w:val="00845CCB"/>
    <w:rsid w:val="00853D6F"/>
    <w:rsid w:val="008F6F44"/>
    <w:rsid w:val="00A63B0F"/>
    <w:rsid w:val="00C078B9"/>
    <w:rsid w:val="00DA35A4"/>
    <w:rsid w:val="00E22F2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63B0F"/>
    <w:rPr>
      <w:color w:val="808080"/>
    </w:rPr>
  </w:style>
  <w:style w:type="paragraph" w:customStyle="1" w:styleId="201B37AF75704F86A1E74D32779C69E3">
    <w:name w:val="201B37AF75704F86A1E74D32779C69E3"/>
  </w:style>
  <w:style w:type="paragraph" w:customStyle="1" w:styleId="D93273C3B25F43D3A9EAF79D0AA503A7">
    <w:name w:val="D93273C3B25F43D3A9EAF79D0AA503A7"/>
    <w:rsid w:val="00A63B0F"/>
  </w:style>
  <w:style w:type="paragraph" w:customStyle="1" w:styleId="2FC58AF390294720973D4068A3813BDE">
    <w:name w:val="2FC58AF390294720973D4068A3813BDE"/>
    <w:rsid w:val="00A63B0F"/>
  </w:style>
  <w:style w:type="paragraph" w:customStyle="1" w:styleId="4BF38D2956FB48C0855900BCE6A2E293">
    <w:name w:val="4BF38D2956FB48C0855900BCE6A2E293"/>
    <w:rsid w:val="00A63B0F"/>
  </w:style>
  <w:style w:type="paragraph" w:customStyle="1" w:styleId="FC9CBAFE2666478AABA4E733C654BF6B">
    <w:name w:val="FC9CBAFE2666478AABA4E733C654BF6B"/>
    <w:rsid w:val="00A63B0F"/>
  </w:style>
  <w:style w:type="paragraph" w:customStyle="1" w:styleId="FB0F81A3D96044A0834D9A861662AD74">
    <w:name w:val="FB0F81A3D96044A0834D9A861662AD74"/>
    <w:rsid w:val="00A63B0F"/>
  </w:style>
  <w:style w:type="paragraph" w:customStyle="1" w:styleId="AEC8C6ECBB5B45F2930E2D963FFF756D">
    <w:name w:val="AEC8C6ECBB5B45F2930E2D963FFF756D"/>
    <w:rsid w:val="00A63B0F"/>
  </w:style>
  <w:style w:type="paragraph" w:customStyle="1" w:styleId="F54002E91FD54C12B59A6A4B9E5089E5">
    <w:name w:val="F54002E91FD54C12B59A6A4B9E5089E5"/>
    <w:rsid w:val="00A63B0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eso">
  <a:themeElements>
    <a:clrScheme name="Custom 73">
      <a:dk1>
        <a:srgbClr val="454545"/>
      </a:dk1>
      <a:lt1>
        <a:sysClr val="window" lastClr="FFFFFF"/>
      </a:lt1>
      <a:dk2>
        <a:srgbClr val="727274"/>
      </a:dk2>
      <a:lt2>
        <a:srgbClr val="ACACAE"/>
      </a:lt2>
      <a:accent1>
        <a:srgbClr val="F26522"/>
      </a:accent1>
      <a:accent2>
        <a:srgbClr val="0079C1"/>
      </a:accent2>
      <a:accent3>
        <a:srgbClr val="5BCBF5"/>
      </a:accent3>
      <a:accent4>
        <a:srgbClr val="C2CD23"/>
      </a:accent4>
      <a:accent5>
        <a:srgbClr val="6A2C91"/>
      </a:accent5>
      <a:accent6>
        <a:srgbClr val="FFBF22"/>
      </a:accent6>
      <a:hlink>
        <a:srgbClr val="454545"/>
      </a:hlink>
      <a:folHlink>
        <a:srgbClr val="454545"/>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SharedWithUsers xmlns="97b6fe81-1556-4112-94ca-31043ca39b71">
      <UserInfo>
        <DisplayName/>
        <AccountId xsi:nil="true"/>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4" ma:contentTypeDescription="Create a new document." ma:contentTypeScope="" ma:versionID="1cbfcfdde527fe9b6e72920116a42cea">
  <xsd:schema xmlns:xsd="http://www.w3.org/2001/XMLSchema" xmlns:xs="http://www.w3.org/2001/XMLSchema" xmlns:p="http://schemas.microsoft.com/office/2006/metadata/properties" xmlns:ns2="f71abe4e-f5ff-49cd-8eff-5f4949acc510" xmlns:ns3="97b6fe81-1556-4112-94ca-31043ca39b71" targetNamespace="http://schemas.microsoft.com/office/2006/metadata/properties" ma:root="true" ma:fieldsID="c4888401255469519a94defa3faf5dd1" ns2:_="" ns3:_="">
    <xsd:import namespace="f71abe4e-f5ff-49cd-8eff-5f4949acc510"/>
    <xsd:import namespace="97b6fe81-1556-4112-94ca-31043ca39b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4463F23-0B8C-4D72-9777-B2FC349531C6}">
  <ds:schemaRefs>
    <ds:schemaRef ds:uri="http://schemas.openxmlformats.org/officeDocument/2006/bibliography"/>
  </ds:schemaRefs>
</ds:datastoreItem>
</file>

<file path=customXml/itemProps2.xml><?xml version="1.0" encoding="utf-8"?>
<ds:datastoreItem xmlns:ds="http://schemas.openxmlformats.org/officeDocument/2006/customXml" ds:itemID="{20FC11AB-5D73-4B63-BBDF-EDBD51D18FF8}">
  <ds:schemaRefs>
    <ds:schemaRef ds:uri="http://schemas.microsoft.com/office/2006/metadata/properties"/>
    <ds:schemaRef ds:uri="http://schemas.microsoft.com/office/infopath/2007/PartnerControls"/>
    <ds:schemaRef ds:uri="97b6fe81-1556-4112-94ca-31043ca39b71"/>
  </ds:schemaRefs>
</ds:datastoreItem>
</file>

<file path=customXml/itemProps3.xml><?xml version="1.0" encoding="utf-8"?>
<ds:datastoreItem xmlns:ds="http://schemas.openxmlformats.org/officeDocument/2006/customXml" ds:itemID="{9C3BC6CD-0710-4B1F-826B-889A61616169}">
  <ds:schemaRefs>
    <ds:schemaRef ds:uri="http://schemas.microsoft.com/sharepoint/v3/contenttype/forms"/>
  </ds:schemaRefs>
</ds:datastoreItem>
</file>

<file path=customXml/itemProps4.xml><?xml version="1.0" encoding="utf-8"?>
<ds:datastoreItem xmlns:ds="http://schemas.openxmlformats.org/officeDocument/2006/customXml" ds:itemID="{0B8E54BF-55CB-493F-A5FF-B54AC3BBE5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CAC template (Workgroup)v5.dotx</Template>
  <TotalTime>17</TotalTime>
  <Pages>9</Pages>
  <Words>5170</Words>
  <Characters>29475</Characters>
  <Application>Microsoft Office Word</Application>
  <DocSecurity>0</DocSecurity>
  <Lines>245</Lines>
  <Paragraphs>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Carvalho Gomes, Catia Ariana</dc:creator>
  <cp:keywords/>
  <dc:description/>
  <cp:lastModifiedBy>ESO Code Admin</cp:lastModifiedBy>
  <cp:revision>21</cp:revision>
  <cp:lastPrinted>2023-06-22T08:02:00Z</cp:lastPrinted>
  <dcterms:created xsi:type="dcterms:W3CDTF">2023-06-20T14:10:00Z</dcterms:created>
  <dcterms:modified xsi:type="dcterms:W3CDTF">2023-06-22T15:38:00Z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0x010100095E1BDC5029614ABF43223A464FD248</vt:lpwstr>
  </property>
  <property fmtid="{D5CDD505-2E9C-101B-9397-08002B2CF9AE}" pid="3" name="MediaServiceImageTags">
    <vt:lpwstr/>
  </property>
  <property fmtid="{D5CDD505-2E9C-101B-9397-08002B2CF9AE}" pid="4" name="ComplianceAssetId">
    <vt:lpwstr/>
  </property>
  <property fmtid="{D5CDD505-2E9C-101B-9397-08002B2CF9AE}" pid="5" name="_ExtendedDescription">
    <vt:lpwstr/>
  </property>
  <property fmtid="{D5CDD505-2E9C-101B-9397-08002B2CF9AE}" pid="6" name="TriggerFlowInfo">
    <vt:lpwstr/>
  </property>
</Properties>
</file>