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09A33" w14:textId="77777777" w:rsidR="007633D6" w:rsidRDefault="007633D6">
      <w:pPr>
        <w:pStyle w:val="1"/>
        <w:jc w:val="both"/>
      </w:pPr>
    </w:p>
    <w:p w14:paraId="1CE8832D" w14:textId="1466D706" w:rsidR="00225419" w:rsidRPr="00395682" w:rsidDel="00A35960" w:rsidRDefault="00225419">
      <w:pPr>
        <w:rPr>
          <w:del w:id="0" w:author="Mott(ESO), Paul" w:date="2023-05-26T14:01:00Z"/>
          <w:strike/>
        </w:rPr>
      </w:pPr>
      <w:r w:rsidRPr="00395682">
        <w:rPr>
          <w:strike/>
        </w:rPr>
        <w:t xml:space="preserve"> </w:t>
      </w:r>
    </w:p>
    <w:p w14:paraId="508EE0C0" w14:textId="6D11BAAE" w:rsidR="00B46FB5" w:rsidRDefault="00B46FB5" w:rsidP="00175A9A">
      <w:pPr>
        <w:rPr>
          <w:ins w:id="1" w:author="Mott(ESO), Paul" w:date="2023-03-15T22:35:00Z"/>
          <w:sz w:val="32"/>
          <w:szCs w:val="32"/>
        </w:rPr>
      </w:pPr>
      <w:bookmarkStart w:id="2" w:name="_Toc32201074"/>
      <w:bookmarkStart w:id="3" w:name="_Toc49661105"/>
      <w:bookmarkStart w:id="4" w:name="_Toc274049676"/>
      <w:ins w:id="5" w:author="Mott(ESO), Paul" w:date="2023-03-15T22:35:00Z">
        <w:r>
          <w:rPr>
            <w:sz w:val="32"/>
            <w:szCs w:val="32"/>
          </w:rPr>
          <w:t>Version notes :</w:t>
        </w:r>
      </w:ins>
    </w:p>
    <w:p w14:paraId="1FA7C4B8" w14:textId="77777777" w:rsidR="00B46FB5" w:rsidRDefault="00B46FB5" w:rsidP="00175A9A">
      <w:pPr>
        <w:rPr>
          <w:ins w:id="6" w:author="Mott(ESO), Paul" w:date="2023-03-15T22:35:00Z"/>
          <w:sz w:val="32"/>
          <w:szCs w:val="32"/>
        </w:rPr>
      </w:pPr>
    </w:p>
    <w:p w14:paraId="206CD13E" w14:textId="77777777" w:rsidR="00514993" w:rsidRDefault="0010379A" w:rsidP="00175A9A">
      <w:pPr>
        <w:rPr>
          <w:ins w:id="7" w:author="Mott(ESO), Paul" w:date="2023-06-13T10:51:00Z"/>
          <w:color w:val="000000" w:themeColor="text1"/>
          <w:sz w:val="32"/>
          <w:szCs w:val="32"/>
        </w:rPr>
      </w:pPr>
      <w:ins w:id="8" w:author="Author">
        <w:r w:rsidRPr="00781F6E">
          <w:rPr>
            <w:color w:val="000000" w:themeColor="text1"/>
            <w:sz w:val="32"/>
            <w:szCs w:val="32"/>
          </w:rPr>
          <w:t xml:space="preserve">Starting point </w:t>
        </w:r>
      </w:ins>
      <w:ins w:id="9" w:author="Mott(ESO), Paul" w:date="2023-03-15T22:35:00Z">
        <w:r w:rsidR="00B46FB5" w:rsidRPr="00781F6E">
          <w:rPr>
            <w:color w:val="000000" w:themeColor="text1"/>
            <w:sz w:val="32"/>
            <w:szCs w:val="32"/>
          </w:rPr>
          <w:t xml:space="preserve">for this </w:t>
        </w:r>
      </w:ins>
      <w:ins w:id="10" w:author="Mott(ESO), Paul" w:date="2023-06-13T10:51:00Z">
        <w:r w:rsidR="00514993">
          <w:rPr>
            <w:color w:val="000000" w:themeColor="text1"/>
            <w:sz w:val="32"/>
            <w:szCs w:val="32"/>
          </w:rPr>
          <w:t xml:space="preserve">was </w:t>
        </w:r>
      </w:ins>
      <w:ins w:id="11" w:author="Mott(ESO), Paul" w:date="2023-03-15T22:35:00Z">
        <w:r w:rsidR="00B46FB5" w:rsidRPr="00781F6E">
          <w:rPr>
            <w:color w:val="000000" w:themeColor="text1"/>
            <w:sz w:val="32"/>
            <w:szCs w:val="32"/>
          </w:rPr>
          <w:t xml:space="preserve">375 text </w:t>
        </w:r>
      </w:ins>
      <w:ins w:id="12" w:author="Mott(ESO), Paul" w:date="2023-06-13T10:51:00Z">
        <w:r w:rsidR="00514993">
          <w:rPr>
            <w:color w:val="000000" w:themeColor="text1"/>
            <w:sz w:val="32"/>
            <w:szCs w:val="32"/>
          </w:rPr>
          <w:t>legal text v 24</w:t>
        </w:r>
      </w:ins>
    </w:p>
    <w:p w14:paraId="2AF9DB32" w14:textId="77777777" w:rsidR="00514993" w:rsidRDefault="00514993" w:rsidP="00175A9A">
      <w:pPr>
        <w:rPr>
          <w:ins w:id="13" w:author="Mott(ESO), Paul" w:date="2023-06-13T10:51:00Z"/>
          <w:color w:val="000000" w:themeColor="text1"/>
          <w:sz w:val="32"/>
          <w:szCs w:val="32"/>
        </w:rPr>
      </w:pPr>
    </w:p>
    <w:p w14:paraId="0CC3D6F4" w14:textId="7D3DE1F0" w:rsidR="00514993" w:rsidRDefault="00514993" w:rsidP="00175A9A">
      <w:pPr>
        <w:rPr>
          <w:ins w:id="14" w:author="Mott(ESO), Paul" w:date="2023-06-14T18:35:00Z"/>
          <w:color w:val="000000" w:themeColor="text1"/>
          <w:sz w:val="32"/>
          <w:szCs w:val="32"/>
        </w:rPr>
      </w:pPr>
      <w:ins w:id="15" w:author="Mott(ESO), Paul" w:date="2023-06-13T10:51:00Z">
        <w:r>
          <w:rPr>
            <w:color w:val="000000" w:themeColor="text1"/>
            <w:sz w:val="32"/>
            <w:szCs w:val="32"/>
          </w:rPr>
          <w:t>This is WACM2.  It is l</w:t>
        </w:r>
      </w:ins>
      <w:ins w:id="16" w:author="Mott(ESO), Paul" w:date="2023-06-13T10:52:00Z">
        <w:r>
          <w:rPr>
            <w:color w:val="000000" w:themeColor="text1"/>
            <w:sz w:val="32"/>
            <w:szCs w:val="32"/>
          </w:rPr>
          <w:t xml:space="preserve">ike CMP375, </w:t>
        </w:r>
      </w:ins>
      <w:ins w:id="17" w:author="Mott(ESO), Paul" w:date="2023-06-14T18:35:00Z">
        <w:r w:rsidR="00C87FC1">
          <w:rPr>
            <w:color w:val="000000" w:themeColor="text1"/>
            <w:sz w:val="32"/>
            <w:szCs w:val="32"/>
          </w:rPr>
          <w:t xml:space="preserve">relying on 10 years of project by project cost data from TOs, </w:t>
        </w:r>
      </w:ins>
      <w:ins w:id="18" w:author="Mott(ESO), Paul" w:date="2023-06-13T10:52:00Z">
        <w:r>
          <w:rPr>
            <w:color w:val="000000" w:themeColor="text1"/>
            <w:sz w:val="32"/>
            <w:szCs w:val="32"/>
          </w:rPr>
          <w:t xml:space="preserve">but with the </w:t>
        </w:r>
      </w:ins>
      <w:ins w:id="19" w:author="Mott(ESO), Paul" w:date="2023-06-14T18:36:00Z">
        <w:r w:rsidR="00837ED3">
          <w:rPr>
            <w:color w:val="000000" w:themeColor="text1"/>
            <w:sz w:val="32"/>
            <w:szCs w:val="32"/>
          </w:rPr>
          <w:t>“</w:t>
        </w:r>
      </w:ins>
      <w:ins w:id="20" w:author="Mott(ESO), Paul" w:date="2023-06-13T10:52:00Z">
        <w:r>
          <w:rPr>
            <w:color w:val="000000" w:themeColor="text1"/>
            <w:sz w:val="32"/>
            <w:szCs w:val="32"/>
          </w:rPr>
          <w:t>basket of works</w:t>
        </w:r>
      </w:ins>
      <w:ins w:id="21" w:author="Mott(ESO), Paul" w:date="2023-06-14T18:36:00Z">
        <w:r w:rsidR="00837ED3">
          <w:rPr>
            <w:color w:val="000000" w:themeColor="text1"/>
            <w:sz w:val="32"/>
            <w:szCs w:val="32"/>
          </w:rPr>
          <w:t>”</w:t>
        </w:r>
      </w:ins>
      <w:ins w:id="22" w:author="Mott(ESO), Paul" w:date="2023-06-13T10:52:00Z">
        <w:r>
          <w:rPr>
            <w:color w:val="000000" w:themeColor="text1"/>
            <w:sz w:val="32"/>
            <w:szCs w:val="32"/>
          </w:rPr>
          <w:t xml:space="preserve"> weighting process applied to determine the </w:t>
        </w:r>
        <w:r w:rsidR="00203EEE">
          <w:rPr>
            <w:color w:val="000000" w:themeColor="text1"/>
            <w:sz w:val="32"/>
            <w:szCs w:val="32"/>
          </w:rPr>
          <w:t xml:space="preserve">weighting given in the processing of the TO data, to reinforcement and reconductoring data </w:t>
        </w:r>
      </w:ins>
      <w:ins w:id="23" w:author="Mott(ESO), Paul" w:date="2023-06-13T10:53:00Z">
        <w:r w:rsidR="006F2F24">
          <w:rPr>
            <w:color w:val="000000" w:themeColor="text1"/>
            <w:sz w:val="32"/>
            <w:szCs w:val="32"/>
          </w:rPr>
          <w:t xml:space="preserve">vs </w:t>
        </w:r>
      </w:ins>
      <w:ins w:id="24" w:author="Mott(ESO), Paul" w:date="2023-06-13T10:54:00Z">
        <w:r w:rsidR="00AA79F8">
          <w:rPr>
            <w:color w:val="000000" w:themeColor="text1"/>
            <w:sz w:val="32"/>
            <w:szCs w:val="32"/>
          </w:rPr>
          <w:t xml:space="preserve">new build data, by asset class.  Weighting is done by gathering </w:t>
        </w:r>
      </w:ins>
      <w:ins w:id="25" w:author="Mott(ESO), Paul" w:date="2023-06-13T10:55:00Z">
        <w:r w:rsidR="00036FC2">
          <w:rPr>
            <w:color w:val="000000" w:themeColor="text1"/>
            <w:sz w:val="32"/>
            <w:szCs w:val="32"/>
          </w:rPr>
          <w:t>TO business plan data, and annual updates to the same, and grouping that data by asset class</w:t>
        </w:r>
      </w:ins>
      <w:ins w:id="26" w:author="Mott(ESO), Paul" w:date="2023-06-14T18:36:00Z">
        <w:r w:rsidR="00837ED3">
          <w:rPr>
            <w:color w:val="000000" w:themeColor="text1"/>
            <w:sz w:val="32"/>
            <w:szCs w:val="32"/>
          </w:rPr>
          <w:t xml:space="preserve">, then weighting is by length.  </w:t>
        </w:r>
      </w:ins>
    </w:p>
    <w:p w14:paraId="1AA18B4A" w14:textId="77777777" w:rsidR="00781F6E" w:rsidRDefault="00781F6E" w:rsidP="00175A9A">
      <w:pPr>
        <w:rPr>
          <w:ins w:id="27" w:author="Mott(ESO), Paul" w:date="2023-06-14T18:37:00Z"/>
          <w:color w:val="000000" w:themeColor="text1"/>
          <w:sz w:val="32"/>
          <w:szCs w:val="32"/>
        </w:rPr>
      </w:pPr>
    </w:p>
    <w:p w14:paraId="43C05BC0" w14:textId="60C739FB" w:rsidR="003E39A2" w:rsidRDefault="003E39A2" w:rsidP="00175A9A">
      <w:pPr>
        <w:rPr>
          <w:ins w:id="28" w:author="Mott(ESO), Paul" w:date="2023-06-14T18:38:00Z"/>
          <w:i/>
          <w:iCs/>
          <w:color w:val="000000" w:themeColor="text1"/>
          <w:sz w:val="32"/>
          <w:szCs w:val="32"/>
        </w:rPr>
      </w:pPr>
      <w:ins w:id="29" w:author="Mott(ESO), Paul" w:date="2023-06-14T18:37:00Z">
        <w:r>
          <w:rPr>
            <w:color w:val="000000" w:themeColor="text1"/>
            <w:sz w:val="32"/>
            <w:szCs w:val="32"/>
          </w:rPr>
          <w:t xml:space="preserve">Just as for 375 original, proposer wants removal of </w:t>
        </w:r>
        <w:r w:rsidRPr="003E39A2">
          <w:rPr>
            <w:color w:val="000000" w:themeColor="text1"/>
            <w:sz w:val="32"/>
            <w:szCs w:val="32"/>
          </w:rPr>
          <w:t>all of</w:t>
        </w:r>
        <w:r w:rsidR="005E3034">
          <w:rPr>
            <w:color w:val="000000" w:themeColor="text1"/>
            <w:sz w:val="32"/>
            <w:szCs w:val="32"/>
          </w:rPr>
          <w:t xml:space="preserve"> this </w:t>
        </w:r>
        <w:r w:rsidRPr="001E53B1">
          <w:rPr>
            <w:i/>
            <w:iCs/>
            <w:color w:val="000000" w:themeColor="text1"/>
            <w:sz w:val="32"/>
            <w:szCs w:val="32"/>
          </w:rPr>
          <w:t>: “The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The Company’s best view; however it is considered as commercially sensitive and is therefore treated as confidential. The calculation of the expansion constant also relies on a significant amount of transmission asset information, much of which is provided in the Seven Year Statement.”</w:t>
        </w:r>
      </w:ins>
    </w:p>
    <w:p w14:paraId="665A3051" w14:textId="77777777" w:rsidR="005E3034" w:rsidRDefault="005E3034" w:rsidP="00175A9A">
      <w:pPr>
        <w:rPr>
          <w:ins w:id="30" w:author="Mott(ESO), Paul" w:date="2023-06-14T18:38:00Z"/>
          <w:i/>
          <w:iCs/>
          <w:color w:val="000000" w:themeColor="text1"/>
          <w:sz w:val="32"/>
          <w:szCs w:val="32"/>
        </w:rPr>
      </w:pPr>
    </w:p>
    <w:p w14:paraId="74F526D0" w14:textId="2CD2C154" w:rsidR="005E3034" w:rsidRDefault="005E3034" w:rsidP="00175A9A">
      <w:pPr>
        <w:rPr>
          <w:ins w:id="31" w:author="Mott(ESO), Paul" w:date="2023-06-14T18:38:00Z"/>
          <w:color w:val="000000" w:themeColor="text1"/>
          <w:sz w:val="32"/>
          <w:szCs w:val="32"/>
        </w:rPr>
      </w:pPr>
      <w:ins w:id="32" w:author="Mott(ESO), Paul" w:date="2023-06-14T18:38:00Z">
        <w:r>
          <w:rPr>
            <w:color w:val="000000" w:themeColor="text1"/>
            <w:sz w:val="32"/>
            <w:szCs w:val="32"/>
          </w:rPr>
          <w:t xml:space="preserve">So that has all gone.  </w:t>
        </w:r>
      </w:ins>
    </w:p>
    <w:p w14:paraId="44764392" w14:textId="77777777" w:rsidR="005E3034" w:rsidRDefault="005E3034" w:rsidP="00175A9A">
      <w:pPr>
        <w:rPr>
          <w:ins w:id="33" w:author="Mott(ESO), Paul" w:date="2023-06-14T18:38:00Z"/>
          <w:color w:val="000000" w:themeColor="text1"/>
          <w:sz w:val="32"/>
          <w:szCs w:val="32"/>
        </w:rPr>
      </w:pPr>
    </w:p>
    <w:p w14:paraId="04D27D98" w14:textId="7C778ED4" w:rsidR="005E3034" w:rsidRPr="005E3034" w:rsidRDefault="006E6D17" w:rsidP="00175A9A">
      <w:pPr>
        <w:rPr>
          <w:ins w:id="34" w:author="Mott(ESO), Paul" w:date="2023-06-14T18:35:00Z"/>
          <w:color w:val="000000" w:themeColor="text1"/>
          <w:sz w:val="32"/>
          <w:szCs w:val="32"/>
        </w:rPr>
      </w:pPr>
      <w:ins w:id="35" w:author="Mott(ESO), Paul" w:date="2023-06-14T18:38:00Z">
        <w:r w:rsidRPr="006E6D17">
          <w:rPr>
            <w:color w:val="000000" w:themeColor="text1"/>
            <w:sz w:val="32"/>
            <w:szCs w:val="32"/>
          </w:rPr>
          <w:t>There is a defaulting rule for the basket of works.  As the WACM</w:t>
        </w:r>
        <w:r>
          <w:rPr>
            <w:color w:val="000000" w:themeColor="text1"/>
            <w:sz w:val="32"/>
            <w:szCs w:val="32"/>
          </w:rPr>
          <w:t>’s</w:t>
        </w:r>
        <w:r w:rsidRPr="006E6D17">
          <w:rPr>
            <w:color w:val="000000" w:themeColor="text1"/>
            <w:sz w:val="32"/>
            <w:szCs w:val="32"/>
          </w:rPr>
          <w:t xml:space="preserve"> proposer put it : “The basket would be set based on the future works set out in the Transmission Operators’ price control business plans for each voltage level and circuit type. Given the set of works included, this will produce a split between new build and replacement for circuits, weighted by length of circuits. Where there is no data, we will assume that 100% is new build as under the current methodology.”  </w:t>
        </w:r>
      </w:ins>
    </w:p>
    <w:p w14:paraId="295DFDF6" w14:textId="77777777" w:rsidR="00C87FC1" w:rsidRDefault="00C87FC1" w:rsidP="00175A9A">
      <w:pPr>
        <w:rPr>
          <w:ins w:id="36" w:author="Mott(ESO), Paul" w:date="2023-06-14T18:35:00Z"/>
          <w:color w:val="000000" w:themeColor="text1"/>
          <w:sz w:val="32"/>
          <w:szCs w:val="32"/>
        </w:rPr>
      </w:pPr>
    </w:p>
    <w:p w14:paraId="26B4E8F6" w14:textId="527ACD80" w:rsidR="0010379A" w:rsidRPr="00781F6E" w:rsidDel="00CE1419" w:rsidRDefault="0010379A" w:rsidP="00175A9A">
      <w:pPr>
        <w:rPr>
          <w:ins w:id="37" w:author="Author"/>
          <w:del w:id="38" w:author="Mott(ESO), Paul" w:date="2023-03-15T22:34:00Z"/>
          <w:color w:val="000000" w:themeColor="text1"/>
          <w:sz w:val="32"/>
          <w:szCs w:val="32"/>
        </w:rPr>
      </w:pPr>
      <w:ins w:id="39" w:author="Author">
        <w:del w:id="40" w:author="Mott(ESO), Paul" w:date="2023-06-13T10:51:00Z">
          <w:r w:rsidRPr="00781F6E" w:rsidDel="00514993">
            <w:rPr>
              <w:color w:val="000000" w:themeColor="text1"/>
              <w:sz w:val="32"/>
              <w:szCs w:val="32"/>
            </w:rPr>
            <w:delText xml:space="preserve">was </w:delText>
          </w:r>
        </w:del>
      </w:ins>
      <w:ins w:id="41" w:author="Mott(ESO), Paul" w:date="2023-06-14T22:23:00Z">
        <w:r w:rsidR="001E53B1">
          <w:rPr>
            <w:color w:val="000000" w:themeColor="text1"/>
            <w:sz w:val="32"/>
            <w:szCs w:val="32"/>
          </w:rPr>
          <w:t>Changes (generally additions to the CMP375 text) are highlighted temporarily in yellow</w:t>
        </w:r>
      </w:ins>
    </w:p>
    <w:p w14:paraId="2D610AC5" w14:textId="06F35EDA" w:rsidR="0010379A" w:rsidRPr="00781F6E" w:rsidRDefault="0010379A" w:rsidP="006661FE">
      <w:pPr>
        <w:pStyle w:val="Heading1"/>
        <w:jc w:val="center"/>
        <w:rPr>
          <w:ins w:id="42" w:author="Mott(ESO), Paul" w:date="2023-03-15T22:31:00Z"/>
          <w:color w:val="000000" w:themeColor="text1"/>
          <w:sz w:val="32"/>
          <w:szCs w:val="32"/>
        </w:rPr>
      </w:pPr>
    </w:p>
    <w:p w14:paraId="5B9A1D60" w14:textId="1C1BE018" w:rsidR="00D22B6C" w:rsidRDefault="001C3D76" w:rsidP="00710C72">
      <w:pPr>
        <w:rPr>
          <w:ins w:id="43" w:author="Mott(ESO), Paul" w:date="2023-05-26T14:01:00Z"/>
          <w:lang w:eastAsia="en-US"/>
        </w:rPr>
      </w:pPr>
      <w:ins w:id="44" w:author="Paul Mott" w:date="2023-04-20T21:32:00Z">
        <w:del w:id="45" w:author="Mott(ESO), Paul" w:date="2023-06-13T10:51:00Z">
          <w:r w:rsidRPr="00781F6E" w:rsidDel="00514993">
            <w:rPr>
              <w:b/>
              <w:bCs/>
              <w:color w:val="000000" w:themeColor="text1"/>
              <w:lang w:eastAsia="en-US"/>
            </w:rPr>
            <w:delText xml:space="preserve">the </w:delText>
          </w:r>
        </w:del>
      </w:ins>
    </w:p>
    <w:p w14:paraId="7F3E8554" w14:textId="77777777" w:rsidR="00A35960" w:rsidRPr="00710C72" w:rsidRDefault="00A35960" w:rsidP="00710C72">
      <w:pPr>
        <w:rPr>
          <w:ins w:id="46" w:author="Author"/>
          <w:lang w:eastAsia="en-US"/>
        </w:rPr>
      </w:pPr>
    </w:p>
    <w:p w14:paraId="1EFD175D" w14:textId="4D9377A0" w:rsidR="006661FE" w:rsidRPr="002338F3" w:rsidRDefault="006661FE" w:rsidP="006661FE">
      <w:pPr>
        <w:pStyle w:val="Heading1"/>
        <w:jc w:val="center"/>
        <w:rPr>
          <w:color w:val="auto"/>
          <w:sz w:val="32"/>
          <w:szCs w:val="32"/>
        </w:rPr>
      </w:pPr>
      <w:bookmarkStart w:id="47" w:name="_Hlk129727289"/>
      <w:r w:rsidRPr="002338F3">
        <w:rPr>
          <w:color w:val="auto"/>
          <w:sz w:val="32"/>
          <w:szCs w:val="32"/>
        </w:rPr>
        <w:t>Part 2 - The Statement of the Use of System Charging Methodolog</w:t>
      </w:r>
      <w:r>
        <w:rPr>
          <w:color w:val="auto"/>
          <w:sz w:val="32"/>
          <w:szCs w:val="32"/>
        </w:rPr>
        <w:t>y</w:t>
      </w:r>
    </w:p>
    <w:p w14:paraId="6E75FF3C" w14:textId="77777777" w:rsidR="006661FE" w:rsidRPr="002338F3" w:rsidRDefault="006661FE" w:rsidP="006661FE">
      <w:pPr>
        <w:pStyle w:val="Heading1"/>
        <w:jc w:val="center"/>
        <w:rPr>
          <w:color w:val="auto"/>
          <w:sz w:val="32"/>
          <w:szCs w:val="32"/>
        </w:rPr>
      </w:pPr>
    </w:p>
    <w:p w14:paraId="3FCD8055"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49C10722" w14:textId="77777777" w:rsidR="006661FE" w:rsidRDefault="006661FE" w:rsidP="006661FE">
      <w:pPr>
        <w:pStyle w:val="Heading1"/>
        <w:rPr>
          <w:b w:val="0"/>
          <w:strike/>
          <w:color w:val="auto"/>
          <w:sz w:val="20"/>
        </w:rPr>
      </w:pPr>
    </w:p>
    <w:p w14:paraId="0D3B7D6B" w14:textId="77777777" w:rsidR="006661FE" w:rsidRPr="002338F3" w:rsidRDefault="006661FE" w:rsidP="006661FE">
      <w:pPr>
        <w:pStyle w:val="Heading1"/>
        <w:rPr>
          <w:color w:val="auto"/>
          <w:sz w:val="28"/>
          <w:szCs w:val="28"/>
        </w:rPr>
      </w:pPr>
      <w:r w:rsidRPr="002338F3">
        <w:rPr>
          <w:color w:val="auto"/>
          <w:sz w:val="28"/>
          <w:szCs w:val="28"/>
        </w:rPr>
        <w:t>14.14 Principles</w:t>
      </w:r>
      <w:bookmarkEnd w:id="2"/>
      <w:bookmarkEnd w:id="3"/>
      <w:bookmarkEnd w:id="4"/>
    </w:p>
    <w:p w14:paraId="3E473216" w14:textId="77777777" w:rsidR="006661FE" w:rsidRDefault="006661FE" w:rsidP="006661FE">
      <w:pPr>
        <w:jc w:val="both"/>
        <w:rPr>
          <w:rFonts w:ascii="Arial" w:hAnsi="Arial"/>
        </w:rPr>
      </w:pPr>
    </w:p>
    <w:p w14:paraId="4C594305" w14:textId="77777777" w:rsidR="006661FE" w:rsidRDefault="006661FE" w:rsidP="002439CF">
      <w:pPr>
        <w:pStyle w:val="1"/>
        <w:numPr>
          <w:ilvl w:val="0"/>
          <w:numId w:val="46"/>
        </w:numPr>
        <w:tabs>
          <w:tab w:val="clear" w:pos="0"/>
          <w:tab w:val="num" w:pos="720"/>
        </w:tabs>
        <w:ind w:left="1627"/>
        <w:jc w:val="both"/>
      </w:pPr>
      <w:r>
        <w:t xml:space="preserve">Transmission Network Use of System charges reflect the cost of installing, operating and maintaining the transmission system for the Transmission Owner (TO) Activity function of the Transmission Businesses of each </w:t>
      </w:r>
      <w:r w:rsidR="00C41DDA">
        <w:t xml:space="preserve">Relevant </w:t>
      </w:r>
      <w:r>
        <w:t>Transmission Licensee. These activities are undertaken to the standards prescribed by the Transmission Licences</w:t>
      </w:r>
      <w:r>
        <w:fldChar w:fldCharType="begin"/>
      </w:r>
      <w:r>
        <w:instrText xml:space="preserve"> XE "Transmission Licence" </w:instrText>
      </w:r>
      <w:r>
        <w:fldChar w:fldCharType="end"/>
      </w:r>
      <w:r>
        <w:t>, to provide the capability to allow the flow of bulk transfers of power between connection sites and to provide transmission system security.</w:t>
      </w:r>
    </w:p>
    <w:p w14:paraId="176CE62B" w14:textId="77777777" w:rsidR="006661FE" w:rsidRDefault="006661FE" w:rsidP="006661FE">
      <w:pPr>
        <w:jc w:val="both"/>
        <w:rPr>
          <w:rFonts w:ascii="Arial" w:hAnsi="Arial"/>
        </w:rPr>
      </w:pPr>
    </w:p>
    <w:p w14:paraId="47C6C0CF"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set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2EDFA017" w14:textId="77777777" w:rsidR="006661FE" w:rsidRDefault="006661FE" w:rsidP="006661FE">
      <w:pPr>
        <w:pStyle w:val="1"/>
        <w:jc w:val="both"/>
      </w:pPr>
    </w:p>
    <w:p w14:paraId="540D527E"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methodology, which was initially introduced by The Company in 1993/94 for England and Wales.  The principles and methods underlying the ICRP methodology were set out in the The Company document "</w:t>
      </w:r>
      <w:r>
        <w:rPr>
          <w:b/>
        </w:rPr>
        <w:t>Transmission Use of System Charges Review: Proposed Investment Cost Related Pricing for Use of System (30 June 1992)"</w:t>
      </w:r>
      <w:r>
        <w:t>.</w:t>
      </w:r>
    </w:p>
    <w:p w14:paraId="1E229832" w14:textId="77777777" w:rsidR="006661FE" w:rsidRDefault="006661FE" w:rsidP="006661FE">
      <w:pPr>
        <w:pStyle w:val="1"/>
        <w:jc w:val="both"/>
      </w:pPr>
    </w:p>
    <w:p w14:paraId="303589A3"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The Company published the Initial Thoughts consultation for a GB methodology using the England and Wales methodology as the basis for consultation. The Initial Methodologies consultation published by The Company in May 2004 proposed two options for a GB charging methodology with a Final Methodologies consultation published in August 2004 detailing The Company’s response to the Industry with a recommendation for the GB charging methodology. In December 2004, The Company published a Revised Proposals consultation in response to the Authority’s invitation for further review on certain areas in The Company’s recommended GB charging methodology. </w:t>
      </w:r>
    </w:p>
    <w:p w14:paraId="10EDF308" w14:textId="77777777" w:rsidR="006661FE" w:rsidRDefault="006661FE" w:rsidP="006661FE">
      <w:pPr>
        <w:pStyle w:val="1"/>
        <w:jc w:val="both"/>
      </w:pPr>
    </w:p>
    <w:p w14:paraId="259308C9" w14:textId="77777777" w:rsidR="00025327" w:rsidRDefault="00025327" w:rsidP="00025327">
      <w:pPr>
        <w:pStyle w:val="1"/>
        <w:numPr>
          <w:ilvl w:val="0"/>
          <w:numId w:val="88"/>
        </w:numPr>
        <w:jc w:val="both"/>
      </w:pPr>
      <w:r>
        <w:t>In April 2004 The Company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the following proposals:</w:t>
      </w:r>
    </w:p>
    <w:p w14:paraId="14C4D4F3" w14:textId="77777777" w:rsidR="00025327" w:rsidRDefault="00025327" w:rsidP="00025327">
      <w:pPr>
        <w:pStyle w:val="1"/>
        <w:jc w:val="both"/>
      </w:pPr>
    </w:p>
    <w:p w14:paraId="5E2A1E28" w14:textId="68B7D0DC" w:rsidR="00025327" w:rsidRDefault="00025327" w:rsidP="00025327">
      <w:pPr>
        <w:pStyle w:val="1"/>
        <w:numPr>
          <w:ilvl w:val="0"/>
          <w:numId w:val="67"/>
        </w:numPr>
        <w:tabs>
          <w:tab w:val="clear" w:pos="1440"/>
        </w:tabs>
        <w:ind w:left="2160"/>
        <w:jc w:val="both"/>
      </w:pPr>
      <w:r>
        <w:t>The application of multi-voltage circuit expansion factors with a forward-looking Expansion Constant that does not include substation costs in its derivation.</w:t>
      </w:r>
    </w:p>
    <w:p w14:paraId="10D3C0FF" w14:textId="77777777" w:rsidR="00025327" w:rsidRDefault="00025327" w:rsidP="00025327">
      <w:pPr>
        <w:pStyle w:val="1"/>
        <w:jc w:val="both"/>
      </w:pPr>
    </w:p>
    <w:p w14:paraId="269FAFA9" w14:textId="77777777" w:rsidR="00025327" w:rsidRDefault="00025327" w:rsidP="00025327">
      <w:pPr>
        <w:pStyle w:val="1"/>
        <w:numPr>
          <w:ilvl w:val="0"/>
          <w:numId w:val="67"/>
        </w:numPr>
        <w:tabs>
          <w:tab w:val="clear" w:pos="1440"/>
        </w:tabs>
        <w:ind w:left="2160"/>
        <w:jc w:val="both"/>
      </w:pPr>
      <w:r>
        <w:t>The application of locational security costs, by applying a multiplier to the Expansion Constant reflecting the difference in cost incurred on a secure network as opposed to an unsecured network.</w:t>
      </w:r>
    </w:p>
    <w:p w14:paraId="5722A2A3" w14:textId="77777777" w:rsidR="00025327" w:rsidRDefault="00025327" w:rsidP="00025327">
      <w:pPr>
        <w:pStyle w:val="1"/>
        <w:jc w:val="both"/>
      </w:pPr>
    </w:p>
    <w:p w14:paraId="66C6228D" w14:textId="5FCB2186" w:rsidR="00025327" w:rsidRDefault="00025327" w:rsidP="00025327">
      <w:pPr>
        <w:pStyle w:val="1"/>
        <w:numPr>
          <w:ilvl w:val="0"/>
          <w:numId w:val="67"/>
        </w:numPr>
        <w:tabs>
          <w:tab w:val="clear" w:pos="1440"/>
        </w:tabs>
        <w:ind w:left="2160"/>
        <w:jc w:val="both"/>
      </w:pPr>
      <w:r>
        <w:t>The application of a de-minim</w:t>
      </w:r>
      <w:ins w:id="48" w:author="Mott(ESO), Paul" w:date="2023-03-15T18:07:00Z">
        <w:r w:rsidR="00175A9A">
          <w:t>i</w:t>
        </w:r>
      </w:ins>
      <w:del w:id="49" w:author="Mott(ESO), Paul" w:date="2023-03-15T18:07:00Z">
        <w:r w:rsidDel="00175A9A">
          <w:delText>u</w:delText>
        </w:r>
      </w:del>
      <w:r>
        <w:t xml:space="preserve">s level demand charge of £0/kW for Half Hourly and £0/kWh for Non Half Hourly metered demand to avoid the introduction of negative demand tariffs.  </w:t>
      </w:r>
    </w:p>
    <w:p w14:paraId="5A28652C" w14:textId="77777777" w:rsidR="00025327" w:rsidRDefault="00025327" w:rsidP="00025327">
      <w:pPr>
        <w:pStyle w:val="1"/>
        <w:jc w:val="both"/>
      </w:pPr>
    </w:p>
    <w:p w14:paraId="5ABE1CAE" w14:textId="475907E4" w:rsidR="00025327" w:rsidRDefault="00025327" w:rsidP="00025327">
      <w:pPr>
        <w:pStyle w:val="1"/>
        <w:numPr>
          <w:ilvl w:val="0"/>
          <w:numId w:val="67"/>
        </w:numPr>
        <w:tabs>
          <w:tab w:val="clear" w:pos="1440"/>
        </w:tabs>
        <w:ind w:left="2160"/>
        <w:jc w:val="both"/>
      </w:pPr>
      <w:r>
        <w:t>The application of 132kV expansion factor on a Transmission Owner basis reflecting the regional variations in network upgrade plans.</w:t>
      </w:r>
    </w:p>
    <w:p w14:paraId="4A5F14EE" w14:textId="77777777" w:rsidR="00025327" w:rsidRDefault="00025327" w:rsidP="00025327">
      <w:pPr>
        <w:pStyle w:val="ListParagraph"/>
      </w:pPr>
    </w:p>
    <w:p w14:paraId="3CB2C082" w14:textId="77777777" w:rsidR="00025327" w:rsidRDefault="00025327" w:rsidP="00025327">
      <w:pPr>
        <w:pStyle w:val="1"/>
        <w:numPr>
          <w:ilvl w:val="0"/>
          <w:numId w:val="67"/>
        </w:numPr>
        <w:tabs>
          <w:tab w:val="clear" w:pos="1440"/>
        </w:tabs>
        <w:ind w:left="2160"/>
        <w:jc w:val="both"/>
      </w:pPr>
      <w:r>
        <w:t>The Company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a residual charge.</w:t>
      </w:r>
    </w:p>
    <w:p w14:paraId="30901118" w14:textId="77777777" w:rsidR="00025327" w:rsidRDefault="00025327" w:rsidP="00025327">
      <w:pPr>
        <w:pStyle w:val="ListParagraph"/>
      </w:pPr>
    </w:p>
    <w:p w14:paraId="21ECA5B4" w14:textId="77777777" w:rsidR="00025327" w:rsidRDefault="00025327" w:rsidP="00025327">
      <w:pPr>
        <w:pStyle w:val="1"/>
        <w:numPr>
          <w:ilvl w:val="0"/>
          <w:numId w:val="67"/>
        </w:numPr>
        <w:tabs>
          <w:tab w:val="clear" w:pos="1440"/>
        </w:tabs>
        <w:ind w:left="2160"/>
        <w:jc w:val="both"/>
      </w:pPr>
      <w:r>
        <w:t>For the purpose of compliance with the Limiting Regulation in the context of setting limits on the annual charges paid by generation The Company will exclude Charges for Physical Assets Required for Connection when calculating the total amount to be recovered from Generators (GCharge (Forecast)).</w:t>
      </w:r>
    </w:p>
    <w:p w14:paraId="0E9DB805" w14:textId="77777777" w:rsidR="00025327" w:rsidRDefault="00025327" w:rsidP="00025327">
      <w:pPr>
        <w:pStyle w:val="ListParagraph"/>
      </w:pPr>
    </w:p>
    <w:p w14:paraId="53A9522F" w14:textId="77777777" w:rsidR="00025327" w:rsidRDefault="00025327" w:rsidP="00025327">
      <w:pPr>
        <w:pStyle w:val="1"/>
        <w:numPr>
          <w:ilvl w:val="0"/>
          <w:numId w:val="67"/>
        </w:numPr>
        <w:tabs>
          <w:tab w:val="clear" w:pos="1440"/>
        </w:tabs>
        <w:ind w:left="2160"/>
        <w:jc w:val="both"/>
      </w:pPr>
      <w:r>
        <w:t>If having applied the exclusion of Charges for Physical Assets Required for Connection The Company identifies that an adjustment to TNUoS Charges is required to remain compliant with the Limiting Regulation then an Adjustment Tariff will be applied to all Generators in the following circumstances.</w:t>
      </w:r>
    </w:p>
    <w:p w14:paraId="61BA63FA" w14:textId="77777777" w:rsidR="006C1394" w:rsidRDefault="006C1394" w:rsidP="006C1394">
      <w:pPr>
        <w:pStyle w:val="ListParagraph"/>
      </w:pPr>
    </w:p>
    <w:p w14:paraId="469A4E54" w14:textId="77777777" w:rsidR="006C1394" w:rsidRDefault="006C1394" w:rsidP="00142062">
      <w:pPr>
        <w:pStyle w:val="1"/>
        <w:ind w:left="2160"/>
        <w:jc w:val="both"/>
      </w:pPr>
      <w:r>
        <w:t>i.) The Adjustment Tariff will be applied if The Company identifies that either:</w:t>
      </w:r>
    </w:p>
    <w:p w14:paraId="28BBC48F" w14:textId="77777777" w:rsidR="006C1394" w:rsidRDefault="006C1394" w:rsidP="00142062">
      <w:pPr>
        <w:pStyle w:val="1"/>
        <w:ind w:left="2835"/>
        <w:jc w:val="both"/>
      </w:pPr>
      <w:r>
        <w:t xml:space="preserve"> a. Annual average TNUoS charges payable by Generator Users will fall below €0/MWh</w:t>
      </w:r>
    </w:p>
    <w:p w14:paraId="467065D6" w14:textId="77777777" w:rsidR="006C1394" w:rsidRDefault="006C1394" w:rsidP="00142062">
      <w:pPr>
        <w:pStyle w:val="1"/>
        <w:jc w:val="both"/>
      </w:pPr>
      <w:r>
        <w:t xml:space="preserve"> OR </w:t>
      </w:r>
    </w:p>
    <w:p w14:paraId="60FF8BF2" w14:textId="77777777" w:rsidR="006C1394" w:rsidRDefault="006C1394" w:rsidP="006C1394">
      <w:pPr>
        <w:pStyle w:val="1"/>
        <w:ind w:left="2835"/>
        <w:jc w:val="both"/>
      </w:pPr>
      <w:r>
        <w:t>b. Annual average TNUoS charges payable by Generator Users will exceed €2.50/MWh adjusted by a risk margin to allow for error in tariff setting.</w:t>
      </w:r>
    </w:p>
    <w:p w14:paraId="46A8AE83" w14:textId="77777777" w:rsidR="006C1394" w:rsidRDefault="006C1394" w:rsidP="006C1394">
      <w:pPr>
        <w:pStyle w:val="1"/>
        <w:ind w:left="2835"/>
        <w:jc w:val="both"/>
      </w:pPr>
    </w:p>
    <w:p w14:paraId="503BAB22" w14:textId="77777777" w:rsidR="006C1394" w:rsidRDefault="006C1394" w:rsidP="006C1394">
      <w:pPr>
        <w:pStyle w:val="1"/>
        <w:ind w:left="2552" w:hanging="425"/>
        <w:jc w:val="both"/>
      </w:pPr>
      <w:r>
        <w:t>ii.) Where annual average TNUoS charges to Generators are positive under the GCharge (Forecast) the Adjustment Tariff will be applied if the Adjustment Revenue is less than £0. The Adjustment Revenue is expressed as:</w:t>
      </w:r>
    </w:p>
    <w:p w14:paraId="1C212580" w14:textId="77777777" w:rsidR="006C1394" w:rsidRDefault="006C1394" w:rsidP="006C1394">
      <w:pPr>
        <w:pStyle w:val="1"/>
        <w:ind w:left="2552" w:hanging="425"/>
        <w:jc w:val="both"/>
      </w:pPr>
    </w:p>
    <w:p w14:paraId="3EA8536D" w14:textId="77777777" w:rsidR="006C1394" w:rsidRDefault="006C1394" w:rsidP="0014206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5A9551B7" w14:textId="77777777" w:rsidR="006C1394" w:rsidRDefault="006C1394" w:rsidP="006C1394">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2D6CC082" w14:textId="77777777" w:rsidR="006C1394" w:rsidRDefault="006C1394" w:rsidP="006C1394">
      <w:pPr>
        <w:pStyle w:val="1"/>
        <w:ind w:left="2552"/>
        <w:jc w:val="both"/>
      </w:pPr>
    </w:p>
    <w:p w14:paraId="40220BB3" w14:textId="77777777" w:rsidR="006C1394" w:rsidRDefault="006C1394" w:rsidP="00142062">
      <w:pPr>
        <w:pStyle w:val="1"/>
        <w:numPr>
          <w:ilvl w:val="0"/>
          <w:numId w:val="29"/>
        </w:numPr>
        <w:ind w:left="2552" w:hanging="425"/>
        <w:jc w:val="both"/>
      </w:pPr>
      <w:r>
        <w:t>Where annual average TNUoS charges to Generators are negative under the GCharge (Forecast) the Adjustment Revenue will be the difference between £0 and the total recovered from Generators. The Adjustment Revenue will be expressed as:</w:t>
      </w:r>
    </w:p>
    <w:p w14:paraId="7527AF03" w14:textId="77777777" w:rsidR="006C1394" w:rsidRDefault="006C1394" w:rsidP="006C1394">
      <w:pPr>
        <w:pStyle w:val="1"/>
        <w:ind w:left="2552"/>
        <w:jc w:val="both"/>
      </w:pPr>
    </w:p>
    <w:p w14:paraId="0E71EFE4" w14:textId="77777777" w:rsidR="006C1394" w:rsidRDefault="006C1394" w:rsidP="006C1394">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440CC396" w14:textId="77777777" w:rsidR="006C1394" w:rsidRDefault="006C1394" w:rsidP="006C1394">
      <w:pPr>
        <w:pStyle w:val="1"/>
        <w:ind w:left="2552"/>
        <w:jc w:val="both"/>
      </w:pPr>
    </w:p>
    <w:p w14:paraId="38B82F74" w14:textId="77777777" w:rsidR="006C1394" w:rsidRDefault="006C1394" w:rsidP="00142062">
      <w:pPr>
        <w:pStyle w:val="1"/>
        <w:numPr>
          <w:ilvl w:val="0"/>
          <w:numId w:val="29"/>
        </w:numPr>
        <w:ind w:left="2552" w:hanging="425"/>
        <w:jc w:val="both"/>
      </w:pPr>
      <w:r>
        <w:t>The total adjusted revenue expected to be recovered from Generators (AdjGenRev) through TNUoS tariffs can therefore be expressed as:</w:t>
      </w:r>
    </w:p>
    <w:p w14:paraId="0D014671" w14:textId="77777777" w:rsidR="006C1394" w:rsidRDefault="006C1394" w:rsidP="00142062">
      <w:pPr>
        <w:pStyle w:val="1"/>
        <w:ind w:left="2552"/>
        <w:jc w:val="both"/>
      </w:pPr>
    </w:p>
    <w:p w14:paraId="04F8139A" w14:textId="77777777" w:rsidR="006C1394" w:rsidRDefault="006C1394" w:rsidP="006C1394">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3C14B76A" w14:textId="77777777" w:rsidR="006C1394" w:rsidRDefault="006C1394" w:rsidP="000215F8">
      <w:pPr>
        <w:pStyle w:val="1"/>
        <w:ind w:left="2552"/>
        <w:jc w:val="both"/>
      </w:pPr>
    </w:p>
    <w:p w14:paraId="01CD2764" w14:textId="77777777" w:rsidR="006C1394" w:rsidRDefault="006C1394" w:rsidP="000215F8">
      <w:pPr>
        <w:pStyle w:val="1"/>
        <w:ind w:left="2552"/>
        <w:jc w:val="both"/>
      </w:pPr>
    </w:p>
    <w:p w14:paraId="366CDE8D" w14:textId="765F3DD1" w:rsidR="006C1394" w:rsidRDefault="006C1394" w:rsidP="00142062">
      <w:pPr>
        <w:pStyle w:val="1"/>
        <w:numPr>
          <w:ilvl w:val="0"/>
          <w:numId w:val="29"/>
        </w:numPr>
        <w:ind w:left="2552" w:hanging="425"/>
        <w:jc w:val="both"/>
      </w:pPr>
      <w:r>
        <w:t xml:space="preserve">The error margin used in calculating TNUoS tariffs for the </w:t>
      </w:r>
      <w:r w:rsidR="00AD4509" w:rsidRPr="00AD4509">
        <w:rPr>
          <w:b/>
          <w:bCs/>
        </w:rPr>
        <w:t>Financial Year</w:t>
      </w:r>
      <w:r w:rsidR="00AD4509">
        <w:t xml:space="preserve"> </w:t>
      </w:r>
      <w:r>
        <w:t xml:space="preserve">is expressed as: </w:t>
      </w:r>
    </w:p>
    <w:p w14:paraId="09A29C0C" w14:textId="77777777" w:rsidR="006C1394" w:rsidRDefault="006C1394" w:rsidP="00142062">
      <w:pPr>
        <w:pStyle w:val="1"/>
        <w:ind w:left="2552"/>
        <w:jc w:val="both"/>
      </w:pPr>
    </w:p>
    <w:p w14:paraId="3E493427" w14:textId="77777777" w:rsidR="006C1394" w:rsidRDefault="006C1394" w:rsidP="00B135E3">
      <w:pPr>
        <w:pStyle w:val="1"/>
        <w:ind w:left="2552"/>
        <w:jc w:val="both"/>
      </w:pPr>
      <w:r>
        <w:t>y = (1+ ErrorGenRev) / (1 - ErrorGO) -1</w:t>
      </w:r>
    </w:p>
    <w:p w14:paraId="19629410" w14:textId="77777777" w:rsidR="006C1394" w:rsidRDefault="006C1394" w:rsidP="000215F8">
      <w:pPr>
        <w:pStyle w:val="1"/>
        <w:ind w:left="2552" w:hanging="142"/>
        <w:jc w:val="both"/>
      </w:pPr>
    </w:p>
    <w:p w14:paraId="75D6DFC2" w14:textId="77777777" w:rsidR="00B135E3" w:rsidRDefault="006C1394" w:rsidP="00142062">
      <w:pPr>
        <w:pStyle w:val="1"/>
        <w:numPr>
          <w:ilvl w:val="0"/>
          <w:numId w:val="29"/>
        </w:numPr>
        <w:ind w:left="2552" w:hanging="425"/>
        <w:jc w:val="both"/>
      </w:pPr>
      <w:r>
        <w:t>Where:</w:t>
      </w:r>
    </w:p>
    <w:p w14:paraId="4F530D49" w14:textId="77777777" w:rsidR="00B135E3" w:rsidRDefault="00B135E3" w:rsidP="00142062">
      <w:pPr>
        <w:pStyle w:val="1"/>
        <w:ind w:left="2127"/>
        <w:jc w:val="both"/>
      </w:pPr>
    </w:p>
    <w:p w14:paraId="40319471" w14:textId="77777777" w:rsidR="00B135E3" w:rsidRDefault="006C1394" w:rsidP="00142062">
      <w:pPr>
        <w:pStyle w:val="1"/>
        <w:ind w:left="2268" w:firstLine="284"/>
        <w:jc w:val="both"/>
      </w:pPr>
      <w:r>
        <w:t xml:space="preserve"> </w:t>
      </w:r>
      <w:r w:rsidRPr="000215F8">
        <w:rPr>
          <w:b/>
        </w:rPr>
        <w:t>y</w:t>
      </w:r>
      <w:r>
        <w:t xml:space="preserve"> = error margin expressed in %. </w:t>
      </w:r>
    </w:p>
    <w:p w14:paraId="4918949B" w14:textId="77777777" w:rsidR="00B135E3" w:rsidRDefault="00B135E3" w:rsidP="000215F8">
      <w:pPr>
        <w:pStyle w:val="1"/>
        <w:ind w:left="2268" w:firstLine="284"/>
        <w:jc w:val="both"/>
      </w:pPr>
    </w:p>
    <w:p w14:paraId="4F09EB2E" w14:textId="77777777" w:rsidR="00B135E3" w:rsidRDefault="006C1394" w:rsidP="00B135E3">
      <w:pPr>
        <w:pStyle w:val="1"/>
        <w:ind w:left="2694"/>
        <w:jc w:val="both"/>
      </w:pPr>
      <w:r w:rsidRPr="000215F8">
        <w:rPr>
          <w:b/>
        </w:rPr>
        <w:t>ErrorGenRev</w:t>
      </w:r>
      <w:r>
        <w:t xml:space="preserve">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A901AA1" w14:textId="77777777" w:rsidR="00B135E3" w:rsidRDefault="00B135E3" w:rsidP="00142062">
      <w:pPr>
        <w:pStyle w:val="1"/>
        <w:ind w:left="2268"/>
        <w:jc w:val="both"/>
      </w:pPr>
    </w:p>
    <w:p w14:paraId="155A60F1" w14:textId="77777777" w:rsidR="006C1394" w:rsidRDefault="006C1394" w:rsidP="00B135E3">
      <w:pPr>
        <w:pStyle w:val="1"/>
        <w:ind w:left="2694"/>
        <w:jc w:val="both"/>
      </w:pPr>
      <w:r w:rsidRPr="000215F8">
        <w:rPr>
          <w:b/>
        </w:rPr>
        <w:t>ErrorGO</w:t>
      </w:r>
      <w:r>
        <w:t xml:space="preserve"> = the highest absolute percentage error in generation TWh outputs, from the past 5 full years (year t-6 to t-2 inclusive).</w:t>
      </w:r>
    </w:p>
    <w:p w14:paraId="4745B7D8" w14:textId="77777777" w:rsidR="00B135E3" w:rsidRDefault="00B135E3" w:rsidP="000215F8">
      <w:pPr>
        <w:pStyle w:val="1"/>
        <w:ind w:left="2694" w:hanging="142"/>
        <w:jc w:val="both"/>
      </w:pPr>
    </w:p>
    <w:p w14:paraId="58AABF72" w14:textId="407FDB38" w:rsidR="006C1394" w:rsidRDefault="00B135E3" w:rsidP="00142062">
      <w:pPr>
        <w:pStyle w:val="1"/>
        <w:numPr>
          <w:ilvl w:val="0"/>
          <w:numId w:val="29"/>
        </w:numPr>
        <w:ind w:left="2694" w:hanging="567"/>
        <w:jc w:val="both"/>
      </w:pPr>
      <w:r>
        <w:t>The Company will use the latest OBR Forecast of £/€ exchange rate published prior to the 31</w:t>
      </w:r>
      <w:r w:rsidRPr="000215F8">
        <w:rPr>
          <w:rFonts w:ascii="Arial" w:hAnsi="Arial"/>
          <w:vertAlign w:val="superscript"/>
        </w:rPr>
        <w:t>st</w:t>
      </w:r>
      <w:r>
        <w:t xml:space="preserve"> October in the year preceding the relevant </w:t>
      </w:r>
      <w:r w:rsidR="00AD4509" w:rsidRPr="00AD4509">
        <w:rPr>
          <w:b/>
          <w:bCs/>
        </w:rPr>
        <w:t>Financial Year</w:t>
      </w:r>
      <w:r w:rsidR="00AD4509">
        <w:t xml:space="preserve"> </w:t>
      </w:r>
      <w:r>
        <w:t>to convert average annual TNUoS charges payable by Generators in the GCharge (Forecast) to a comparable value for the purposes of assessing compliance with the Limiting Regulation.</w:t>
      </w:r>
    </w:p>
    <w:p w14:paraId="297F5A6C" w14:textId="77777777" w:rsidR="00B135E3" w:rsidRDefault="00B135E3" w:rsidP="000215F8">
      <w:pPr>
        <w:pStyle w:val="1"/>
        <w:ind w:left="2694"/>
        <w:jc w:val="both"/>
      </w:pPr>
    </w:p>
    <w:p w14:paraId="15BCAB31" w14:textId="77777777" w:rsidR="00B135E3" w:rsidRDefault="00B135E3" w:rsidP="00142062">
      <w:pPr>
        <w:pStyle w:val="1"/>
        <w:numPr>
          <w:ilvl w:val="0"/>
          <w:numId w:val="29"/>
        </w:numPr>
        <w:ind w:left="2694" w:hanging="567"/>
        <w:jc w:val="both"/>
      </w:pPr>
      <w:r>
        <w:t xml:space="preserve">The Adjustment Tariff used in the calculation will be either: </w:t>
      </w:r>
    </w:p>
    <w:p w14:paraId="020034FF" w14:textId="77777777" w:rsidR="00B135E3" w:rsidRDefault="00B135E3" w:rsidP="000215F8">
      <w:pPr>
        <w:pStyle w:val="1"/>
        <w:jc w:val="both"/>
      </w:pPr>
    </w:p>
    <w:p w14:paraId="5CFDC4F8" w14:textId="4644ED9E" w:rsidR="00B135E3" w:rsidRDefault="00B135E3" w:rsidP="000215F8">
      <w:pPr>
        <w:pStyle w:val="1"/>
        <w:ind w:left="2410" w:hanging="284"/>
        <w:jc w:val="both"/>
      </w:pPr>
      <w:r>
        <w:t>1. a negative £/kW tariff that reduces annual average TNUoS charges to Generators to below the risk adjusted upper limit of the Limiting Regulation in accordance with 14.14.5 (vi).</w:t>
      </w:r>
    </w:p>
    <w:p w14:paraId="0E7A4FFE" w14:textId="77777777" w:rsidR="00B135E3" w:rsidRPr="000215F8" w:rsidRDefault="00B135E3" w:rsidP="00142062">
      <w:pPr>
        <w:pStyle w:val="ListParagraph"/>
        <w:rPr>
          <w:rFonts w:ascii="Arial" w:hAnsi="Arial" w:cs="Arial"/>
          <w:sz w:val="22"/>
          <w:szCs w:val="22"/>
        </w:rPr>
      </w:pPr>
      <w:r w:rsidRPr="000215F8">
        <w:rPr>
          <w:rFonts w:ascii="Arial" w:hAnsi="Arial" w:cs="Arial"/>
          <w:sz w:val="22"/>
          <w:szCs w:val="22"/>
        </w:rPr>
        <w:t>OR</w:t>
      </w:r>
    </w:p>
    <w:p w14:paraId="055B6AFD" w14:textId="77777777" w:rsidR="00B135E3" w:rsidRDefault="00B135E3" w:rsidP="00142062">
      <w:pPr>
        <w:pStyle w:val="ListParagraph"/>
      </w:pPr>
    </w:p>
    <w:p w14:paraId="1F2429BA" w14:textId="77777777" w:rsidR="00B135E3" w:rsidRDefault="00B135E3" w:rsidP="000215F8">
      <w:pPr>
        <w:pStyle w:val="ListParagraph"/>
        <w:ind w:left="2410" w:hanging="283"/>
        <w:jc w:val="both"/>
        <w:rPr>
          <w:rFonts w:ascii="Arial" w:hAnsi="Arial" w:cs="Arial"/>
          <w:sz w:val="22"/>
          <w:szCs w:val="22"/>
        </w:rPr>
      </w:pPr>
      <w:r w:rsidRPr="000215F8">
        <w:rPr>
          <w:rFonts w:ascii="Arial" w:hAnsi="Arial" w:cs="Arial"/>
          <w:sz w:val="22"/>
          <w:szCs w:val="22"/>
        </w:rPr>
        <w:t>2. a positive £/kW tariff that increases annual average TNUoS charges to Generators to above the lower limit of the Limiting Regulation in accordance with 14.14.5 (vi).</w:t>
      </w:r>
    </w:p>
    <w:p w14:paraId="496198CA" w14:textId="77777777" w:rsidR="00B135E3" w:rsidRPr="000215F8" w:rsidRDefault="00B135E3" w:rsidP="000215F8">
      <w:pPr>
        <w:pStyle w:val="ListParagraph"/>
        <w:ind w:left="2410" w:hanging="283"/>
        <w:rPr>
          <w:rFonts w:ascii="Arial" w:hAnsi="Arial" w:cs="Arial"/>
          <w:szCs w:val="22"/>
        </w:rPr>
      </w:pPr>
    </w:p>
    <w:p w14:paraId="402F5D84" w14:textId="77777777" w:rsidR="00B135E3" w:rsidRDefault="00B135E3" w:rsidP="00142062">
      <w:pPr>
        <w:pStyle w:val="1"/>
        <w:ind w:firstLine="2127"/>
        <w:jc w:val="both"/>
      </w:pPr>
      <w:r>
        <w:t>Expressed in either case as:</w:t>
      </w:r>
    </w:p>
    <w:p w14:paraId="74236C83" w14:textId="77777777" w:rsidR="00B135E3" w:rsidRDefault="00B135E3" w:rsidP="00142062">
      <w:pPr>
        <w:pStyle w:val="1"/>
        <w:ind w:firstLine="2127"/>
        <w:jc w:val="both"/>
      </w:pPr>
    </w:p>
    <w:p w14:paraId="0E06DC72" w14:textId="77777777" w:rsidR="00B135E3" w:rsidRDefault="00B135E3" w:rsidP="00B135E3">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3843C8D2" w14:textId="4BA9E50A" w:rsidR="00B135E3" w:rsidRDefault="00B135E3" w:rsidP="0014206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sidR="008D0E58">
        <w:rPr>
          <w:rFonts w:ascii="Cambria Math" w:hAnsi="Cambria Math" w:cs="Cambria Math"/>
        </w:rPr>
        <w:t>y</w:t>
      </w:r>
    </w:p>
    <w:p w14:paraId="1B7BFE1A" w14:textId="77777777" w:rsidR="00B135E3" w:rsidRDefault="00B135E3" w:rsidP="00142062">
      <w:pPr>
        <w:pStyle w:val="1"/>
        <w:jc w:val="both"/>
        <w:rPr>
          <w:rFonts w:ascii="Tahoma" w:hAnsi="Tahoma" w:cs="Tahoma"/>
        </w:rPr>
      </w:pPr>
    </w:p>
    <w:p w14:paraId="7ECFEECD" w14:textId="77777777" w:rsidR="00B135E3" w:rsidRDefault="00B135E3" w:rsidP="00142062">
      <w:pPr>
        <w:pStyle w:val="1"/>
        <w:ind w:firstLine="1985"/>
        <w:jc w:val="both"/>
      </w:pPr>
      <w:r>
        <w:t xml:space="preserve">Where; </w:t>
      </w:r>
    </w:p>
    <w:p w14:paraId="0A0939FE" w14:textId="5F46AC51" w:rsidR="00B135E3" w:rsidRDefault="00B135E3" w:rsidP="000215F8">
      <w:pPr>
        <w:pStyle w:val="1"/>
        <w:ind w:firstLine="1276"/>
        <w:jc w:val="both"/>
      </w:pPr>
      <w:r>
        <w:t xml:space="preserve">    Cap</w:t>
      </w:r>
      <w:r>
        <w:rPr>
          <w:rFonts w:ascii="Arial" w:hAnsi="Arial"/>
          <w:vertAlign w:val="subscript"/>
        </w:rPr>
        <w:t>EC</w:t>
      </w:r>
      <w:r>
        <w:t xml:space="preserve"> </w:t>
      </w:r>
      <w:r w:rsidR="00142062">
        <w:t xml:space="preserve"> </w:t>
      </w:r>
      <w:r>
        <w:t xml:space="preserve">= Upper limit of the range specified in the Limiting Regulation </w:t>
      </w:r>
    </w:p>
    <w:p w14:paraId="1F028125" w14:textId="036E7B11" w:rsidR="00B135E3" w:rsidRDefault="00B135E3" w:rsidP="000215F8">
      <w:pPr>
        <w:pStyle w:val="1"/>
        <w:ind w:firstLine="1560"/>
        <w:jc w:val="both"/>
      </w:pPr>
      <w:r>
        <w:t xml:space="preserve">y          </w:t>
      </w:r>
      <w:r w:rsidR="00142062">
        <w:t xml:space="preserve"> </w:t>
      </w:r>
      <w:r>
        <w:t xml:space="preserve">= Error margin built in to adjust </w:t>
      </w:r>
      <w:r w:rsidR="00F20735">
        <w:rPr>
          <w:rFonts w:ascii="Arial" w:hAnsi="Arial"/>
        </w:rPr>
        <w:t>Cap</w:t>
      </w:r>
      <w:r w:rsidR="00F20735">
        <w:rPr>
          <w:rFonts w:ascii="Arial" w:hAnsi="Arial"/>
          <w:vertAlign w:val="subscript"/>
        </w:rPr>
        <w:t>EC</w:t>
      </w:r>
    </w:p>
    <w:p w14:paraId="3E2120F0" w14:textId="50C94CF7" w:rsidR="00B135E3" w:rsidRDefault="00B135E3" w:rsidP="000215F8">
      <w:pPr>
        <w:pStyle w:val="1"/>
        <w:ind w:left="2552" w:hanging="992"/>
        <w:jc w:val="both"/>
      </w:pPr>
      <w:r>
        <w:t xml:space="preserve"> GO</w:t>
      </w:r>
      <w:r w:rsidR="00142062">
        <w:t xml:space="preserve">     </w:t>
      </w:r>
      <w:r>
        <w:t xml:space="preserve">= Forecast GB Generation Output for generation liable for Transmission charges (i.e. energy injected into the transmission network in MWh) for the </w:t>
      </w:r>
      <w:r w:rsidR="00AD4509" w:rsidRPr="00AD4509">
        <w:rPr>
          <w:b/>
          <w:bCs/>
        </w:rPr>
        <w:t>Financial Year</w:t>
      </w:r>
    </w:p>
    <w:p w14:paraId="17F96F62" w14:textId="2F506AA4" w:rsidR="00B135E3" w:rsidRDefault="00B135E3" w:rsidP="00142062">
      <w:pPr>
        <w:pStyle w:val="1"/>
        <w:ind w:left="2552" w:hanging="1134"/>
        <w:jc w:val="both"/>
      </w:pPr>
      <w:r>
        <w:t xml:space="preserve"> ER </w:t>
      </w:r>
      <w:r w:rsidR="00142062">
        <w:t xml:space="preserve">     </w:t>
      </w:r>
      <w:r>
        <w:t>= The latest OBR Forecast €/£ Exchange Rate published prior to the 31</w:t>
      </w:r>
      <w:r w:rsidR="00FC04C1" w:rsidRPr="001D4399">
        <w:rPr>
          <w:rFonts w:ascii="Arial" w:hAnsi="Arial"/>
          <w:vertAlign w:val="superscript"/>
        </w:rPr>
        <w:t>st</w:t>
      </w:r>
      <w:r w:rsidR="00FC04C1">
        <w:rPr>
          <w:rFonts w:ascii="Arial" w:hAnsi="Arial"/>
        </w:rPr>
        <w:t xml:space="preserve"> </w:t>
      </w:r>
      <w:r>
        <w:t xml:space="preserve">October in the year preceding the relevant </w:t>
      </w:r>
      <w:r w:rsidR="00AD4509" w:rsidRPr="00AD4509">
        <w:rPr>
          <w:b/>
          <w:bCs/>
        </w:rPr>
        <w:t>Financial Year</w:t>
      </w:r>
    </w:p>
    <w:p w14:paraId="5732AE0F" w14:textId="2B12D20E" w:rsidR="00142062" w:rsidRDefault="00142062" w:rsidP="00142062">
      <w:pPr>
        <w:pStyle w:val="1"/>
        <w:ind w:left="2552" w:hanging="1134"/>
        <w:jc w:val="both"/>
      </w:pPr>
      <w:r>
        <w:t xml:space="preserve">GCharge (Forecast) =The total forecast TNUoS revenue to be recovered from Generators in the </w:t>
      </w:r>
      <w:r w:rsidR="00AD4509" w:rsidRPr="00AD4509">
        <w:rPr>
          <w:b/>
          <w:bCs/>
        </w:rPr>
        <w:t>Financial Year</w:t>
      </w:r>
      <w:r w:rsidR="00AD4509">
        <w:t xml:space="preserve"> </w:t>
      </w:r>
      <w:r>
        <w:t xml:space="preserve">minus Charges for Physical Assets Required for Connection. </w:t>
      </w:r>
    </w:p>
    <w:p w14:paraId="4E4C5CC6" w14:textId="77777777" w:rsidR="00142062" w:rsidRDefault="00142062" w:rsidP="00142062">
      <w:pPr>
        <w:pStyle w:val="1"/>
        <w:ind w:left="2552" w:hanging="1134"/>
        <w:jc w:val="both"/>
      </w:pPr>
      <w:r>
        <w:t xml:space="preserve">AdjRevenue = Adjustment Revenue </w:t>
      </w:r>
    </w:p>
    <w:p w14:paraId="62900446" w14:textId="77777777" w:rsidR="00142062" w:rsidRDefault="00142062" w:rsidP="00142062">
      <w:pPr>
        <w:pStyle w:val="1"/>
        <w:ind w:left="2552" w:hanging="1134"/>
        <w:jc w:val="both"/>
      </w:pPr>
      <w:r>
        <w:t xml:space="preserve">Chargeable Capacity = as per paragraph 14.18.6 </w:t>
      </w:r>
    </w:p>
    <w:p w14:paraId="4A00E44B" w14:textId="77777777" w:rsidR="00142062" w:rsidRDefault="00142062" w:rsidP="000215F8">
      <w:pPr>
        <w:pStyle w:val="1"/>
        <w:ind w:left="2552" w:hanging="1134"/>
        <w:jc w:val="both"/>
      </w:pPr>
      <w:r>
        <w:lastRenderedPageBreak/>
        <w:t>AdjTariff = Any Adjustment Tariff required to remain compliant with the Limiting Regulation.</w:t>
      </w:r>
    </w:p>
    <w:p w14:paraId="1F42FC8C" w14:textId="77777777" w:rsidR="00B135E3" w:rsidRDefault="00B135E3" w:rsidP="000215F8">
      <w:pPr>
        <w:pStyle w:val="ListParagraph"/>
      </w:pPr>
    </w:p>
    <w:p w14:paraId="7A6EBFAB" w14:textId="77777777" w:rsidR="006661FE" w:rsidRDefault="006661FE" w:rsidP="006661FE">
      <w:pPr>
        <w:pStyle w:val="1"/>
        <w:jc w:val="both"/>
      </w:pPr>
    </w:p>
    <w:p w14:paraId="6D584D01" w14:textId="77777777" w:rsidR="006661FE" w:rsidRDefault="006661FE" w:rsidP="006661FE">
      <w:pPr>
        <w:pStyle w:val="1"/>
        <w:jc w:val="both"/>
      </w:pPr>
    </w:p>
    <w:p w14:paraId="6F8F027E" w14:textId="4C44204C" w:rsidR="006661FE" w:rsidRDefault="006661FE" w:rsidP="002439CF">
      <w:pPr>
        <w:pStyle w:val="1"/>
        <w:numPr>
          <w:ilvl w:val="0"/>
          <w:numId w:val="67"/>
        </w:numPr>
        <w:tabs>
          <w:tab w:val="clear" w:pos="1440"/>
        </w:tabs>
        <w:ind w:left="2160"/>
        <w:jc w:val="both"/>
      </w:pPr>
      <w:r w:rsidRPr="008035A1">
        <w:t>The</w:t>
      </w:r>
      <w:r w:rsidR="00D13808">
        <w:t xml:space="preserve"> currently applicable</w:t>
      </w:r>
      <w:r w:rsidRPr="008035A1">
        <w:t xml:space="preserve"> number of generation zones</w:t>
      </w:r>
      <w:r w:rsidR="00363C46">
        <w:t>, determined in accordance with 14.15.37 and</w:t>
      </w:r>
      <w:r w:rsidRPr="008035A1">
        <w:t xml:space="preserve"> using the criteria outlined in paragraph </w:t>
      </w:r>
      <w:r w:rsidRPr="009B0384">
        <w:t>14.15.</w:t>
      </w:r>
      <w:r w:rsidR="008035A1" w:rsidRPr="009B0384">
        <w:t>42</w:t>
      </w:r>
      <w:r w:rsidR="008F1087">
        <w:t xml:space="preserve">, is detailed in </w:t>
      </w:r>
      <w:r w:rsidR="008F1087" w:rsidRPr="00840FA6">
        <w:rPr>
          <w:b/>
        </w:rPr>
        <w:t xml:space="preserve">The Company’s Statement </w:t>
      </w:r>
      <w:r w:rsidR="000C7487" w:rsidRPr="00840FA6">
        <w:rPr>
          <w:b/>
        </w:rPr>
        <w:t>of</w:t>
      </w:r>
      <w:r w:rsidR="008F1087" w:rsidRPr="00840FA6">
        <w:rPr>
          <w:b/>
        </w:rPr>
        <w:t xml:space="preserve"> Use of System Charges</w:t>
      </w:r>
      <w:r w:rsidR="008F1087">
        <w:t xml:space="preserve"> </w:t>
      </w:r>
      <w:r w:rsidR="000C7487">
        <w:t xml:space="preserve">which is available </w:t>
      </w:r>
      <w:r w:rsidR="00DF576B">
        <w:t xml:space="preserve">from the </w:t>
      </w:r>
      <w:r w:rsidR="00DF576B" w:rsidRPr="00840FA6">
        <w:rPr>
          <w:b/>
        </w:rPr>
        <w:t>Charging website</w:t>
      </w:r>
      <w:r w:rsidR="00F2345C">
        <w:t xml:space="preserve"> and</w:t>
      </w:r>
      <w:r>
        <w:t xml:space="preserve"> </w:t>
      </w:r>
      <w:r w:rsidRPr="00840FA6">
        <w:t>has been determined as 2</w:t>
      </w:r>
      <w:r w:rsidR="003C143D" w:rsidRPr="00840FA6">
        <w:t>7</w:t>
      </w:r>
      <w:r w:rsidRPr="00840FA6">
        <w:t>.</w:t>
      </w:r>
    </w:p>
    <w:p w14:paraId="5C5F8199" w14:textId="77777777" w:rsidR="006661FE" w:rsidRDefault="006661FE" w:rsidP="006661FE">
      <w:pPr>
        <w:pStyle w:val="1"/>
        <w:jc w:val="both"/>
      </w:pPr>
    </w:p>
    <w:p w14:paraId="56FBC517" w14:textId="77777777" w:rsidR="006661FE" w:rsidRDefault="006661FE" w:rsidP="002439CF">
      <w:pPr>
        <w:pStyle w:val="1"/>
        <w:numPr>
          <w:ilvl w:val="0"/>
          <w:numId w:val="67"/>
        </w:numPr>
        <w:tabs>
          <w:tab w:val="clear" w:pos="1440"/>
        </w:tabs>
        <w:ind w:left="2160"/>
        <w:jc w:val="both"/>
      </w:pPr>
      <w:r>
        <w:t xml:space="preserve">The number of demand zones has been determined as 14, corresponding to the 14 GSP groups. </w:t>
      </w:r>
    </w:p>
    <w:p w14:paraId="13C4DC86" w14:textId="77777777" w:rsidR="006661FE" w:rsidRDefault="006661FE" w:rsidP="006661FE">
      <w:pPr>
        <w:pStyle w:val="1"/>
        <w:jc w:val="both"/>
      </w:pPr>
    </w:p>
    <w:p w14:paraId="024CBA01" w14:textId="77777777" w:rsidR="006661FE" w:rsidRPr="002338F3" w:rsidRDefault="006661FE" w:rsidP="006661FE">
      <w:pPr>
        <w:numPr>
          <w:ilvl w:val="0"/>
          <w:numId w:val="88"/>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54886A1D" w14:textId="77777777" w:rsidR="006661FE" w:rsidRPr="002338F3" w:rsidRDefault="006661FE" w:rsidP="006661FE">
      <w:pPr>
        <w:pStyle w:val="1"/>
        <w:jc w:val="both"/>
        <w:rPr>
          <w:rFonts w:cs="Arial"/>
          <w:szCs w:val="22"/>
        </w:rPr>
      </w:pPr>
    </w:p>
    <w:p w14:paraId="105BCBC2" w14:textId="77777777" w:rsidR="006661FE" w:rsidRPr="002338F3" w:rsidRDefault="006661FE" w:rsidP="006661FE">
      <w:pPr>
        <w:ind w:left="1440"/>
        <w:rPr>
          <w:rFonts w:ascii="Arial" w:hAnsi="Arial" w:cs="Arial"/>
          <w:sz w:val="22"/>
          <w:szCs w:val="22"/>
        </w:rPr>
      </w:pPr>
      <w:r w:rsidRPr="002338F3">
        <w:rPr>
          <w:rFonts w:ascii="Arial" w:hAnsi="Arial" w:cs="Arial"/>
          <w:sz w:val="22"/>
          <w:szCs w:val="22"/>
        </w:rPr>
        <w:t>The Transmission Licence</w:t>
      </w:r>
      <w:r w:rsidRPr="002338F3">
        <w:rPr>
          <w:rFonts w:ascii="Arial" w:hAnsi="Arial" w:cs="Arial"/>
          <w:sz w:val="22"/>
          <w:szCs w:val="22"/>
        </w:rPr>
        <w:fldChar w:fldCharType="begin"/>
      </w:r>
      <w:r w:rsidRPr="002338F3">
        <w:rPr>
          <w:rFonts w:ascii="Arial" w:hAnsi="Arial" w:cs="Arial"/>
          <w:sz w:val="22"/>
          <w:szCs w:val="22"/>
        </w:rPr>
        <w:instrText xml:space="preserve"> XE "Transmission Licence" </w:instrText>
      </w:r>
      <w:r w:rsidRPr="002338F3">
        <w:rPr>
          <w:rFonts w:ascii="Arial" w:hAnsi="Arial" w:cs="Arial"/>
          <w:sz w:val="22"/>
          <w:szCs w:val="22"/>
        </w:rPr>
        <w:fldChar w:fldCharType="end"/>
      </w:r>
      <w:r w:rsidRPr="002338F3">
        <w:rPr>
          <w:rFonts w:ascii="Arial" w:hAnsi="Arial" w:cs="Arial"/>
          <w:sz w:val="22"/>
          <w:szCs w:val="22"/>
        </w:rPr>
        <w:t xml:space="preserve"> requires The Company to operate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specified standards. In addition The Company with other transmission licensees are required to plan and develop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meet these standards.  These requirements mean that the system must conform to a particular Security Standard and capital investment requirements are largely driven by the need to conform to </w:t>
      </w:r>
      <w:r w:rsidR="00E554C1">
        <w:rPr>
          <w:rFonts w:ascii="Arial" w:hAnsi="Arial" w:cs="Arial"/>
          <w:sz w:val="22"/>
          <w:szCs w:val="22"/>
        </w:rPr>
        <w:t>both the deterministic and supporting cost benefit analysis aspects of</w:t>
      </w:r>
      <w:r w:rsidR="00E554C1" w:rsidRPr="002338F3">
        <w:rPr>
          <w:rFonts w:ascii="Arial" w:hAnsi="Arial" w:cs="Arial"/>
          <w:sz w:val="22"/>
          <w:szCs w:val="22"/>
        </w:rPr>
        <w:t xml:space="preserve"> </w:t>
      </w:r>
      <w:r w:rsidRPr="002338F3">
        <w:rPr>
          <w:rFonts w:ascii="Arial" w:hAnsi="Arial" w:cs="Arial"/>
          <w:sz w:val="22"/>
          <w:szCs w:val="22"/>
        </w:rPr>
        <w:t>this standard.  It is this obligation, which provides the underlying rationale for the ICRP</w:t>
      </w:r>
      <w:r w:rsidRPr="002338F3">
        <w:rPr>
          <w:rFonts w:ascii="Arial" w:hAnsi="Arial" w:cs="Arial"/>
          <w:sz w:val="22"/>
          <w:szCs w:val="22"/>
        </w:rPr>
        <w:fldChar w:fldCharType="begin"/>
      </w:r>
      <w:r w:rsidRPr="002338F3">
        <w:rPr>
          <w:rFonts w:ascii="Arial" w:hAnsi="Arial" w:cs="Arial"/>
          <w:sz w:val="22"/>
          <w:szCs w:val="22"/>
        </w:rPr>
        <w:instrText xml:space="preserve"> XE "ICRP" </w:instrText>
      </w:r>
      <w:r w:rsidRPr="002338F3">
        <w:rPr>
          <w:rFonts w:ascii="Arial" w:hAnsi="Arial" w:cs="Arial"/>
          <w:sz w:val="22"/>
          <w:szCs w:val="22"/>
        </w:rPr>
        <w:fldChar w:fldCharType="end"/>
      </w:r>
      <w:r w:rsidRPr="002338F3">
        <w:rPr>
          <w:rFonts w:ascii="Arial" w:hAnsi="Arial" w:cs="Arial"/>
          <w:sz w:val="22"/>
          <w:szCs w:val="22"/>
        </w:rPr>
        <w:t xml:space="preserve"> approach, i.e. for any changes in generation and demand on the system, The Company must ensure that it satisfies the requirements of the Security Standard</w:t>
      </w:r>
      <w:r w:rsidRPr="002338F3">
        <w:rPr>
          <w:rFonts w:ascii="Arial" w:hAnsi="Arial" w:cs="Arial"/>
          <w:sz w:val="22"/>
          <w:szCs w:val="22"/>
        </w:rPr>
        <w:fldChar w:fldCharType="begin"/>
      </w:r>
      <w:r w:rsidRPr="002338F3">
        <w:rPr>
          <w:rFonts w:ascii="Arial" w:hAnsi="Arial" w:cs="Arial"/>
          <w:sz w:val="22"/>
          <w:szCs w:val="22"/>
        </w:rPr>
        <w:instrText xml:space="preserve"> XE "Security Standards" </w:instrText>
      </w:r>
      <w:r w:rsidRPr="002338F3">
        <w:rPr>
          <w:rFonts w:ascii="Arial" w:hAnsi="Arial" w:cs="Arial"/>
          <w:sz w:val="22"/>
          <w:szCs w:val="22"/>
        </w:rPr>
        <w:fldChar w:fldCharType="end"/>
      </w:r>
      <w:r w:rsidRPr="002338F3">
        <w:rPr>
          <w:rFonts w:ascii="Arial" w:hAnsi="Arial" w:cs="Arial"/>
          <w:sz w:val="22"/>
          <w:szCs w:val="22"/>
        </w:rPr>
        <w:t>.</w:t>
      </w:r>
    </w:p>
    <w:p w14:paraId="2CA48734" w14:textId="77777777" w:rsidR="006661FE" w:rsidRDefault="006661FE" w:rsidP="006661FE">
      <w:pPr>
        <w:pStyle w:val="1"/>
        <w:jc w:val="both"/>
      </w:pPr>
    </w:p>
    <w:p w14:paraId="3EE3926F" w14:textId="77777777" w:rsidR="006661FE" w:rsidRDefault="006661FE" w:rsidP="006661FE">
      <w:pPr>
        <w:pStyle w:val="1"/>
        <w:numPr>
          <w:ilvl w:val="0"/>
          <w:numId w:val="88"/>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3B757D2C" w14:textId="77777777" w:rsidR="00264B18" w:rsidRDefault="00264B18" w:rsidP="000B6C0D">
      <w:pPr>
        <w:pStyle w:val="1"/>
        <w:ind w:left="1627"/>
        <w:jc w:val="both"/>
      </w:pPr>
    </w:p>
    <w:p w14:paraId="254FDA73" w14:textId="77777777" w:rsidR="00264B18" w:rsidRDefault="00264B18" w:rsidP="00264B18">
      <w:pPr>
        <w:pStyle w:val="1"/>
        <w:numPr>
          <w:ilvl w:val="0"/>
          <w:numId w:val="88"/>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037C42FA" w14:textId="77777777" w:rsidR="00264B18" w:rsidRDefault="00264B18" w:rsidP="00264B18">
      <w:pPr>
        <w:pStyle w:val="1"/>
        <w:ind w:left="720"/>
        <w:jc w:val="both"/>
      </w:pPr>
    </w:p>
    <w:p w14:paraId="51221216" w14:textId="77777777" w:rsidR="00264B18" w:rsidRDefault="00264B18" w:rsidP="00264B18">
      <w:pPr>
        <w:pStyle w:val="1"/>
        <w:numPr>
          <w:ilvl w:val="0"/>
          <w:numId w:val="88"/>
        </w:numPr>
        <w:tabs>
          <w:tab w:val="num" w:pos="1080"/>
        </w:tabs>
        <w:jc w:val="both"/>
      </w:pPr>
      <w:r>
        <w:t xml:space="preserve">The TNUoS charging methodology seeks to reflect these arrangements through the use of dual backgrounds in the Transport Model, namely a Peak Security </w:t>
      </w:r>
      <w:r>
        <w:lastRenderedPageBreak/>
        <w:t>background representative of the Demand Security Criterion and a Year Round background representative of the Economy Criterion.</w:t>
      </w:r>
    </w:p>
    <w:p w14:paraId="231CC8B6" w14:textId="77777777" w:rsidR="00347AC7" w:rsidRDefault="00347AC7" w:rsidP="000B6C0D">
      <w:pPr>
        <w:pStyle w:val="ListParagraph"/>
      </w:pPr>
    </w:p>
    <w:p w14:paraId="224CA51E" w14:textId="77777777" w:rsidR="00891D82" w:rsidRDefault="00891D82" w:rsidP="00891D82">
      <w:pPr>
        <w:pStyle w:val="1"/>
        <w:numPr>
          <w:ilvl w:val="0"/>
          <w:numId w:val="88"/>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(i.e the proportion of low carbon and carbon generation) in each charging zone is also taken into account.</w:t>
      </w:r>
    </w:p>
    <w:p w14:paraId="71672FCF" w14:textId="77777777" w:rsidR="00891D82" w:rsidRDefault="00891D82" w:rsidP="00891D82">
      <w:pPr>
        <w:pStyle w:val="1"/>
        <w:ind w:left="568"/>
        <w:jc w:val="both"/>
      </w:pPr>
    </w:p>
    <w:p w14:paraId="1EA21615" w14:textId="77777777" w:rsidR="00891D82" w:rsidRDefault="00891D82" w:rsidP="00891D82">
      <w:pPr>
        <w:pStyle w:val="1"/>
        <w:numPr>
          <w:ilvl w:val="0"/>
          <w:numId w:val="88"/>
        </w:numPr>
        <w:jc w:val="both"/>
      </w:pPr>
      <w:r>
        <w:t>In setting and reviewing these charges The Company has a number of further objectives. These are to:</w:t>
      </w:r>
    </w:p>
    <w:p w14:paraId="4B35DD19" w14:textId="77777777" w:rsidR="006661FE" w:rsidRDefault="006661FE" w:rsidP="006661FE">
      <w:pPr>
        <w:pStyle w:val="1"/>
        <w:jc w:val="both"/>
      </w:pPr>
    </w:p>
    <w:p w14:paraId="6C6FEE22"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1D0F7754"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7561976C"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BFAF62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5C13F69" w14:textId="77777777" w:rsidR="006661FE" w:rsidRDefault="006661FE" w:rsidP="006661FE">
      <w:pPr>
        <w:pStyle w:val="1"/>
        <w:jc w:val="both"/>
      </w:pPr>
    </w:p>
    <w:p w14:paraId="01AA5672" w14:textId="77777777" w:rsidR="006661FE" w:rsidRDefault="006661FE" w:rsidP="000B6C0D">
      <w:pPr>
        <w:pStyle w:val="1"/>
        <w:numPr>
          <w:ilvl w:val="0"/>
          <w:numId w:val="88"/>
        </w:numPr>
        <w:jc w:val="both"/>
      </w:pPr>
      <w:r>
        <w:t xml:space="preserve">Condition C13 of </w:t>
      </w:r>
      <w:r w:rsidR="00C41DDA">
        <w:t>the</w:t>
      </w:r>
      <w:r>
        <w:t xml:space="preserve"> Transmission Licence governs the adjustment to Use of System charges for small generators. Under the condition, The Company is required to reduce TNUoS charges paid by eligible small generators by a designated sum, which will be determined by the Authority. The licence condition describes an adjustment to generator charges for eligible plant, and a consequential change to demand charges to recover any shortfall in revenue. The mechanism for recovery will ensure revenue neutrality over the lifetime of its operation although it does allow for effective under or over recovery within any year. For the avoidance of doubt, Condition C13 does not form part of the Use of System Charging Methodology.</w:t>
      </w:r>
    </w:p>
    <w:p w14:paraId="7EC308D6" w14:textId="77777777" w:rsidR="006661FE" w:rsidRDefault="006661FE" w:rsidP="006661FE">
      <w:pPr>
        <w:pStyle w:val="1"/>
        <w:jc w:val="both"/>
      </w:pPr>
    </w:p>
    <w:p w14:paraId="1B36E724" w14:textId="77777777" w:rsidR="006661FE" w:rsidRDefault="006661FE" w:rsidP="000B6C0D">
      <w:pPr>
        <w:pStyle w:val="1"/>
        <w:numPr>
          <w:ilvl w:val="0"/>
          <w:numId w:val="88"/>
        </w:numPr>
        <w:jc w:val="both"/>
      </w:pPr>
      <w:r>
        <w:t xml:space="preserve">The Company will typically calculate TNUoS tariffs annually, publishing final tariffs in respect of a </w:t>
      </w:r>
      <w:r w:rsidRPr="00AD4509">
        <w:rPr>
          <w:b/>
          <w:bCs/>
        </w:rPr>
        <w:t>Financial Year</w:t>
      </w:r>
      <w:r>
        <w:t xml:space="preserve"> by the end of the preceding January. However The Company may update the tariffs part way through a </w:t>
      </w:r>
      <w:r w:rsidRPr="00AD4509">
        <w:rPr>
          <w:b/>
          <w:bCs/>
        </w:rPr>
        <w:t>Financial Year</w:t>
      </w:r>
      <w:r>
        <w:t xml:space="preserve">. </w:t>
      </w:r>
    </w:p>
    <w:p w14:paraId="244E1696" w14:textId="77777777" w:rsidR="006661FE" w:rsidRDefault="006661FE" w:rsidP="006661FE">
      <w:pPr>
        <w:pStyle w:val="1"/>
        <w:jc w:val="both"/>
      </w:pPr>
    </w:p>
    <w:p w14:paraId="62C54F68" w14:textId="77777777" w:rsidR="006661FE" w:rsidRDefault="006661FE" w:rsidP="006661FE">
      <w:pPr>
        <w:pStyle w:val="1"/>
        <w:jc w:val="both"/>
      </w:pPr>
    </w:p>
    <w:p w14:paraId="46843D98" w14:textId="77777777" w:rsidR="006661FE" w:rsidRDefault="006661FE" w:rsidP="006661FE">
      <w:pPr>
        <w:pStyle w:val="1"/>
        <w:jc w:val="both"/>
      </w:pPr>
    </w:p>
    <w:p w14:paraId="5A3BD0E0" w14:textId="77777777" w:rsidR="006661FE" w:rsidRPr="00D54761" w:rsidRDefault="006661FE" w:rsidP="006661FE">
      <w:pPr>
        <w:pStyle w:val="Heading1"/>
        <w:rPr>
          <w:color w:val="auto"/>
          <w:sz w:val="28"/>
          <w:szCs w:val="28"/>
        </w:rPr>
      </w:pPr>
      <w:bookmarkStart w:id="50" w:name="_Hlt501800266"/>
      <w:bookmarkStart w:id="51" w:name="_Hlt506958549"/>
      <w:bookmarkStart w:id="52" w:name="_Hlt531602422"/>
      <w:bookmarkStart w:id="53" w:name="_Ref492170858"/>
      <w:bookmarkStart w:id="54" w:name="_Ref501800370"/>
      <w:bookmarkStart w:id="55" w:name="_Ref506633072"/>
      <w:bookmarkStart w:id="56" w:name="_Ref531602385"/>
      <w:bookmarkStart w:id="57" w:name="_Toc32201075"/>
      <w:bookmarkStart w:id="58" w:name="_Toc49661106"/>
      <w:bookmarkEnd w:id="50"/>
      <w:bookmarkEnd w:id="51"/>
      <w:bookmarkEnd w:id="52"/>
      <w:r>
        <w:br w:type="page"/>
      </w:r>
      <w:bookmarkStart w:id="59"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53"/>
      <w:bookmarkEnd w:id="54"/>
      <w:bookmarkEnd w:id="55"/>
      <w:bookmarkEnd w:id="56"/>
      <w:bookmarkEnd w:id="57"/>
      <w:bookmarkEnd w:id="58"/>
      <w:bookmarkEnd w:id="59"/>
    </w:p>
    <w:p w14:paraId="43C9075A"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122BE9B4" w14:textId="128875F4" w:rsidR="006661FE" w:rsidRDefault="006661FE" w:rsidP="006661FE">
      <w:pPr>
        <w:pStyle w:val="1"/>
        <w:numPr>
          <w:ilvl w:val="0"/>
          <w:numId w:val="77"/>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60" w:name="_Hlt501802899"/>
      <w:bookmarkEnd w:id="60"/>
      <w:r>
        <w:t>g element related to the provision of residual revenue recovery</w:t>
      </w:r>
      <w:r w:rsidR="00281D43">
        <w:t xml:space="preserve"> from demand only</w:t>
      </w:r>
      <w:r>
        <w:t>. The combination of both these elements forms the TNUoS tariff.</w:t>
      </w:r>
    </w:p>
    <w:p w14:paraId="39B16858" w14:textId="77777777" w:rsidR="006661FE" w:rsidRDefault="006661FE" w:rsidP="006661FE">
      <w:pPr>
        <w:pStyle w:val="1"/>
        <w:jc w:val="both"/>
      </w:pPr>
    </w:p>
    <w:p w14:paraId="65FCDC85" w14:textId="77777777" w:rsidR="00347AC7" w:rsidRDefault="006661FE" w:rsidP="006661FE">
      <w:pPr>
        <w:pStyle w:val="1"/>
        <w:numPr>
          <w:ilvl w:val="0"/>
          <w:numId w:val="77"/>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30A4D161" w14:textId="77777777" w:rsidR="00347AC7" w:rsidRDefault="00347AC7" w:rsidP="000B6C0D">
      <w:pPr>
        <w:pStyle w:val="ListParagraph"/>
      </w:pPr>
    </w:p>
    <w:p w14:paraId="3E0141C4" w14:textId="77777777" w:rsidR="00347AC7" w:rsidRDefault="00347AC7" w:rsidP="000B6C0D">
      <w:pPr>
        <w:pStyle w:val="1"/>
        <w:numPr>
          <w:ilvl w:val="0"/>
          <w:numId w:val="96"/>
        </w:numPr>
        <w:jc w:val="both"/>
      </w:pPr>
      <w:r>
        <w:t>Wider Peak Secur</w:t>
      </w:r>
      <w:r w:rsidR="00E554C1">
        <w:t>i</w:t>
      </w:r>
      <w:r>
        <w:t>ty Component</w:t>
      </w:r>
    </w:p>
    <w:p w14:paraId="5144D9A3" w14:textId="77777777" w:rsidR="00347AC7" w:rsidRDefault="00347AC7" w:rsidP="000B6C0D">
      <w:pPr>
        <w:pStyle w:val="1"/>
        <w:numPr>
          <w:ilvl w:val="0"/>
          <w:numId w:val="96"/>
        </w:numPr>
        <w:jc w:val="both"/>
      </w:pPr>
      <w:r>
        <w:t xml:space="preserve">Wider </w:t>
      </w:r>
      <w:r w:rsidR="00BC5703">
        <w:t xml:space="preserve">Year </w:t>
      </w:r>
      <w:r w:rsidR="00D91593">
        <w:t>Round Not-shared component</w:t>
      </w:r>
    </w:p>
    <w:p w14:paraId="595E2F76" w14:textId="77777777" w:rsidR="00D91593" w:rsidRDefault="00D91593" w:rsidP="000B6C0D">
      <w:pPr>
        <w:pStyle w:val="1"/>
        <w:numPr>
          <w:ilvl w:val="0"/>
          <w:numId w:val="96"/>
        </w:numPr>
        <w:jc w:val="both"/>
      </w:pPr>
      <w:r>
        <w:t xml:space="preserve">Wider Year Round component </w:t>
      </w:r>
    </w:p>
    <w:p w14:paraId="0D4F9544" w14:textId="77777777" w:rsidR="00D91593" w:rsidRDefault="00D91593" w:rsidP="00D91593">
      <w:pPr>
        <w:pStyle w:val="1"/>
        <w:ind w:left="1627"/>
        <w:jc w:val="both"/>
      </w:pPr>
    </w:p>
    <w:p w14:paraId="411E0B8C" w14:textId="77777777" w:rsidR="00D91593" w:rsidRDefault="00D91593" w:rsidP="00D91593">
      <w:pPr>
        <w:pStyle w:val="1"/>
        <w:ind w:left="1627"/>
        <w:jc w:val="both"/>
      </w:pPr>
    </w:p>
    <w:p w14:paraId="38ADDC64"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00ECBCB4" w14:textId="77777777" w:rsidR="00D91593" w:rsidRDefault="00D91593" w:rsidP="00D91593">
      <w:pPr>
        <w:pStyle w:val="1"/>
        <w:ind w:left="1627"/>
        <w:jc w:val="both"/>
      </w:pPr>
    </w:p>
    <w:p w14:paraId="150FE6BD" w14:textId="77777777" w:rsidR="00D91593" w:rsidRDefault="00D91593" w:rsidP="00D91593">
      <w:pPr>
        <w:pStyle w:val="1"/>
        <w:ind w:left="1627"/>
        <w:jc w:val="both"/>
      </w:pPr>
      <w:r>
        <w:t xml:space="preserve">Two </w:t>
      </w:r>
      <w:r w:rsidR="006661FE">
        <w:t xml:space="preserve">local </w:t>
      </w:r>
      <w:r>
        <w:t xml:space="preserve">components – </w:t>
      </w:r>
    </w:p>
    <w:p w14:paraId="1E138D9F" w14:textId="77777777" w:rsidR="00D91593" w:rsidRDefault="00D91593" w:rsidP="00D91593">
      <w:pPr>
        <w:pStyle w:val="1"/>
        <w:ind w:left="1627"/>
        <w:jc w:val="both"/>
      </w:pPr>
    </w:p>
    <w:p w14:paraId="6F2CCB23" w14:textId="77777777" w:rsidR="00D91593" w:rsidRDefault="00D91593" w:rsidP="000B6C0D">
      <w:pPr>
        <w:pStyle w:val="1"/>
        <w:numPr>
          <w:ilvl w:val="0"/>
          <w:numId w:val="97"/>
        </w:numPr>
        <w:jc w:val="both"/>
      </w:pPr>
      <w:r>
        <w:t xml:space="preserve">Local </w:t>
      </w:r>
      <w:r w:rsidR="006661FE">
        <w:t>substation</w:t>
      </w:r>
      <w:r>
        <w:t>,</w:t>
      </w:r>
      <w:r w:rsidR="006661FE">
        <w:t xml:space="preserve"> and </w:t>
      </w:r>
    </w:p>
    <w:p w14:paraId="2479F304" w14:textId="77777777" w:rsidR="00D91593" w:rsidRDefault="00D91593" w:rsidP="000B6C0D">
      <w:pPr>
        <w:pStyle w:val="1"/>
        <w:numPr>
          <w:ilvl w:val="0"/>
          <w:numId w:val="97"/>
        </w:numPr>
        <w:jc w:val="both"/>
      </w:pPr>
      <w:r>
        <w:t xml:space="preserve">Local </w:t>
      </w:r>
      <w:r w:rsidR="006661FE">
        <w:t xml:space="preserve">circuit </w:t>
      </w:r>
    </w:p>
    <w:p w14:paraId="756CB4E5" w14:textId="77777777" w:rsidR="00D91593" w:rsidRDefault="00D91593" w:rsidP="000B6C0D">
      <w:pPr>
        <w:pStyle w:val="1"/>
        <w:ind w:left="1987"/>
        <w:jc w:val="both"/>
      </w:pPr>
    </w:p>
    <w:p w14:paraId="6664AA3A" w14:textId="77777777" w:rsidR="0084619F" w:rsidRDefault="0084619F" w:rsidP="000B6C0D">
      <w:pPr>
        <w:pStyle w:val="1"/>
        <w:ind w:left="1627"/>
        <w:jc w:val="both"/>
      </w:pPr>
      <w:r>
        <w:t xml:space="preserve">These components </w:t>
      </w:r>
      <w:r w:rsidR="006661FE">
        <w:t xml:space="preserve">reflect the costs of the local network.  </w:t>
      </w:r>
    </w:p>
    <w:p w14:paraId="3EE368C8" w14:textId="77777777" w:rsidR="0084619F" w:rsidRDefault="0084619F" w:rsidP="000B6C0D">
      <w:pPr>
        <w:pStyle w:val="1"/>
        <w:ind w:left="1987"/>
        <w:jc w:val="both"/>
      </w:pPr>
    </w:p>
    <w:p w14:paraId="3537A835" w14:textId="5C0D0481" w:rsidR="006661FE" w:rsidRDefault="006661FE" w:rsidP="000B6C0D">
      <w:pPr>
        <w:pStyle w:val="1"/>
        <w:ind w:left="1627"/>
        <w:jc w:val="both"/>
      </w:pPr>
      <w:r>
        <w:t xml:space="preserve">Accordingly, the wider tariff </w:t>
      </w:r>
      <w:bookmarkStart w:id="61" w:name="OLE_LINK10"/>
      <w:bookmarkStart w:id="62" w:name="OLE_LINK11"/>
      <w:r>
        <w:t xml:space="preserve">represents the combined effect of the </w:t>
      </w:r>
      <w:r w:rsidR="0084619F">
        <w:t xml:space="preserve">three </w:t>
      </w:r>
      <w:r>
        <w:t>wider locational tariff component</w:t>
      </w:r>
      <w:r w:rsidR="0048210A">
        <w:t>s</w:t>
      </w:r>
      <w:r>
        <w:t xml:space="preserve"> </w:t>
      </w:r>
      <w:bookmarkEnd w:id="61"/>
      <w:bookmarkEnd w:id="62"/>
      <w:r>
        <w:t>and the local tariff represents the combination of the two local locational tariff components.</w:t>
      </w:r>
    </w:p>
    <w:p w14:paraId="143FBC85" w14:textId="0540FC3E" w:rsidR="00F21E03" w:rsidRDefault="00F21E03" w:rsidP="000B6C0D">
      <w:pPr>
        <w:pStyle w:val="1"/>
        <w:ind w:left="1627"/>
        <w:jc w:val="both"/>
      </w:pPr>
    </w:p>
    <w:p w14:paraId="52CD3F4F" w14:textId="5C25F458" w:rsidR="00F21E03" w:rsidRDefault="00F21E03" w:rsidP="00F21E03">
      <w:pPr>
        <w:pStyle w:val="1"/>
        <w:ind w:left="1627"/>
        <w:jc w:val="both"/>
      </w:pPr>
      <w:r>
        <w:t>Finally, an Adjustment Tariff component may also be charged to Generators as per paragraph 14.14.5.</w:t>
      </w:r>
    </w:p>
    <w:bookmarkEnd w:id="47"/>
    <w:p w14:paraId="29198342" w14:textId="77777777" w:rsidR="00F21E03" w:rsidRDefault="00F21E03" w:rsidP="000B6C0D">
      <w:pPr>
        <w:pStyle w:val="1"/>
        <w:ind w:left="1627"/>
        <w:jc w:val="both"/>
      </w:pPr>
    </w:p>
    <w:p w14:paraId="333CD425" w14:textId="5D0614FA" w:rsidR="006661FE" w:rsidDel="00281EF0" w:rsidRDefault="006661FE" w:rsidP="006661FE">
      <w:pPr>
        <w:pStyle w:val="1"/>
        <w:jc w:val="both"/>
        <w:rPr>
          <w:del w:id="63" w:author="Author"/>
        </w:rPr>
      </w:pPr>
    </w:p>
    <w:p w14:paraId="3FA34F95" w14:textId="77777777" w:rsidR="006661FE" w:rsidRDefault="006661FE" w:rsidP="00175A9A">
      <w:pPr>
        <w:pStyle w:val="1"/>
        <w:numPr>
          <w:ilvl w:val="0"/>
          <w:numId w:val="77"/>
        </w:numPr>
        <w:ind w:left="907"/>
        <w:jc w:val="both"/>
      </w:pPr>
      <w:r>
        <w:t>The process for calculating the TNUoS tariff is described below.</w:t>
      </w:r>
    </w:p>
    <w:p w14:paraId="7730CD2F"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263C7DE9" w14:textId="77777777" w:rsidR="006661FE" w:rsidRDefault="006661FE" w:rsidP="006661FE">
      <w:pPr>
        <w:pStyle w:val="Heading2"/>
      </w:pPr>
      <w:bookmarkStart w:id="64" w:name="_Toc32201076"/>
      <w:bookmarkStart w:id="65" w:name="_Toc49661107"/>
      <w:bookmarkStart w:id="66" w:name="_Toc274049678"/>
      <w:r>
        <w:t>The Transport Model</w:t>
      </w:r>
      <w:bookmarkEnd w:id="64"/>
      <w:bookmarkEnd w:id="65"/>
      <w:bookmarkEnd w:id="66"/>
    </w:p>
    <w:p w14:paraId="79B7149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F9E6AA7" w14:textId="77777777" w:rsidR="006661FE" w:rsidRPr="006661FE" w:rsidRDefault="006661FE" w:rsidP="006661FE">
      <w:pPr>
        <w:pStyle w:val="Heading3"/>
        <w:ind w:left="709"/>
        <w:jc w:val="both"/>
        <w:rPr>
          <w:rFonts w:ascii="Arial" w:hAnsi="Arial" w:cs="Arial"/>
          <w:b/>
        </w:rPr>
      </w:pPr>
      <w:bookmarkStart w:id="67" w:name="_Toc49661108"/>
      <w:bookmarkStart w:id="68" w:name="_Toc274049679"/>
      <w:r w:rsidRPr="006661FE">
        <w:rPr>
          <w:rFonts w:ascii="Arial" w:hAnsi="Arial" w:cs="Arial"/>
          <w:b/>
        </w:rPr>
        <w:t>Model Inputs</w:t>
      </w:r>
      <w:bookmarkEnd w:id="67"/>
      <w:bookmarkEnd w:id="68"/>
    </w:p>
    <w:p w14:paraId="7B6E7BAE"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588BBB85" w14:textId="593AF1AF" w:rsidR="006661FE" w:rsidRDefault="006661FE" w:rsidP="00175A9A">
      <w:pPr>
        <w:pStyle w:val="1"/>
        <w:numPr>
          <w:ilvl w:val="0"/>
          <w:numId w:val="77"/>
        </w:numPr>
        <w:ind w:left="907"/>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 xml:space="preserve">on the transmission system.  One measure of the investment costs is in terms of </w:t>
      </w:r>
      <w:ins w:id="69" w:author="Mott(ESO), Paul" w:date="2023-04-18T19:37:00Z">
        <w:r w:rsidR="00B62758">
          <w:t>£/</w:t>
        </w:r>
      </w:ins>
      <w:r>
        <w:t>MW</w:t>
      </w:r>
      <w:ins w:id="70" w:author="Mott(ESO), Paul" w:date="2023-04-18T19:37:00Z">
        <w:r w:rsidR="00B62758">
          <w:t>/</w:t>
        </w:r>
      </w:ins>
      <w:r>
        <w:t>km</w:t>
      </w:r>
      <w:r>
        <w:fldChar w:fldCharType="begin"/>
      </w:r>
      <w:r>
        <w:instrText xml:space="preserve"> XE "MWkm" </w:instrText>
      </w:r>
      <w:r>
        <w:fldChar w:fldCharType="end"/>
      </w:r>
      <w:r>
        <w:t xml:space="preserve">.  This is the concept that ICRP uses to calculate marginal costs of investment. </w:t>
      </w:r>
      <w:ins w:id="71" w:author="Author">
        <w:del w:id="72" w:author="Author">
          <w:r w:rsidR="00764094" w:rsidDel="008D7934">
            <w:delText xml:space="preserve"> </w:delText>
          </w:r>
        </w:del>
        <w:r w:rsidR="00764094">
          <w:t xml:space="preserve">The investment may take the form of entire new circuits, </w:t>
        </w:r>
        <w:r w:rsidR="00096C3A">
          <w:t xml:space="preserve">or may take the form of reinforcements of existing circuits to add additional capacity, or add </w:t>
        </w:r>
        <w:r w:rsidR="00096C3A">
          <w:lastRenderedPageBreak/>
          <w:t>asset life</w:t>
        </w:r>
        <w:bookmarkStart w:id="73" w:name="_Hlk129796332"/>
        <w:del w:id="74" w:author="Mott(ESO), Paul" w:date="2023-04-20T20:06:00Z">
          <w:r w:rsidR="00096C3A" w:rsidDel="00AD3F82">
            <w:delText xml:space="preserve">. </w:delText>
          </w:r>
        </w:del>
      </w:ins>
      <w:ins w:id="75" w:author="Mott(ESO), Paul" w:date="2023-03-15T18:09:00Z">
        <w:r w:rsidR="00175A9A">
          <w:t xml:space="preserve"> </w:t>
        </w:r>
        <w:bookmarkEnd w:id="73"/>
        <w:r w:rsidR="00175A9A">
          <w:t xml:space="preserve"> </w:t>
        </w:r>
      </w:ins>
      <w:ins w:id="76" w:author="Author">
        <w:del w:id="77" w:author="Author">
          <w:r w:rsidR="00096C3A" w:rsidDel="00E63A77">
            <w:delText xml:space="preserve"> </w:delText>
          </w:r>
        </w:del>
      </w:ins>
      <w:del w:id="78" w:author="Author">
        <w:r w:rsidDel="00E63A77">
          <w:delText xml:space="preserve"> </w:delText>
        </w:r>
      </w:del>
      <w:r>
        <w:t>Hence, marginal costs are estimated initially in terms of increases or decreases in units of kilometres (km) of the transmission system for a 1 MW injection to the system.</w:t>
      </w:r>
      <w:ins w:id="79" w:author="Mott(ESO), Paul" w:date="2023-04-20T20:24:00Z">
        <w:r w:rsidR="00BB4884">
          <w:t xml:space="preserve">  </w:t>
        </w:r>
      </w:ins>
    </w:p>
    <w:p w14:paraId="03A5BA28" w14:textId="77777777" w:rsidR="006661FE" w:rsidRDefault="006661FE" w:rsidP="00175A9A">
      <w:pPr>
        <w:pStyle w:val="1"/>
        <w:ind w:left="907"/>
        <w:jc w:val="both"/>
      </w:pPr>
    </w:p>
    <w:p w14:paraId="07E34609" w14:textId="77777777" w:rsidR="006661FE" w:rsidRDefault="006661FE" w:rsidP="00175A9A">
      <w:pPr>
        <w:pStyle w:val="1"/>
        <w:numPr>
          <w:ilvl w:val="0"/>
          <w:numId w:val="77"/>
        </w:numPr>
        <w:ind w:left="907"/>
        <w:jc w:val="both"/>
      </w:pPr>
      <w:r>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35026EE8" w14:textId="77777777" w:rsidR="006661FE" w:rsidRDefault="006661FE" w:rsidP="00175A9A">
      <w:pPr>
        <w:pStyle w:val="1"/>
        <w:ind w:left="907"/>
        <w:jc w:val="both"/>
      </w:pPr>
    </w:p>
    <w:p w14:paraId="3965977E" w14:textId="77777777" w:rsidR="006661FE" w:rsidRDefault="006661FE" w:rsidP="003E0742">
      <w:pPr>
        <w:pStyle w:val="1"/>
        <w:numPr>
          <w:ilvl w:val="0"/>
          <w:numId w:val="47"/>
        </w:numPr>
        <w:tabs>
          <w:tab w:val="clear" w:pos="360"/>
          <w:tab w:val="num" w:pos="1134"/>
        </w:tabs>
        <w:ind w:left="907" w:hanging="425"/>
        <w:jc w:val="both"/>
      </w:pPr>
      <w:r>
        <w:t>Nodal generation information</w:t>
      </w:r>
      <w:r w:rsidR="0084619F" w:rsidRPr="0084619F">
        <w:t xml:space="preserve"> </w:t>
      </w:r>
      <w:r w:rsidR="0084619F">
        <w:t>per node (TEC, plant type and SQSS scaling factors)</w:t>
      </w:r>
    </w:p>
    <w:p w14:paraId="0971951E" w14:textId="77777777" w:rsidR="006661FE" w:rsidRDefault="006661FE" w:rsidP="003E0742">
      <w:pPr>
        <w:pStyle w:val="1"/>
        <w:numPr>
          <w:ilvl w:val="0"/>
          <w:numId w:val="48"/>
        </w:numPr>
        <w:tabs>
          <w:tab w:val="clear" w:pos="360"/>
          <w:tab w:val="num" w:pos="1134"/>
        </w:tabs>
        <w:ind w:left="907" w:hanging="425"/>
        <w:jc w:val="both"/>
      </w:pPr>
      <w:r>
        <w:t xml:space="preserve">Nodal </w:t>
      </w:r>
      <w:r w:rsidR="004633BA">
        <w:t xml:space="preserve">net </w:t>
      </w:r>
      <w:r>
        <w:t>demand information</w:t>
      </w:r>
    </w:p>
    <w:p w14:paraId="6572594B" w14:textId="77777777" w:rsidR="006661FE" w:rsidRDefault="006661FE" w:rsidP="003E0742">
      <w:pPr>
        <w:pStyle w:val="1"/>
        <w:numPr>
          <w:ilvl w:val="0"/>
          <w:numId w:val="49"/>
        </w:numPr>
        <w:tabs>
          <w:tab w:val="clear" w:pos="360"/>
          <w:tab w:val="num" w:pos="1134"/>
        </w:tabs>
        <w:ind w:left="907" w:hanging="425"/>
        <w:jc w:val="both"/>
      </w:pPr>
      <w:r>
        <w:t>Transmission circuits between these nodes</w:t>
      </w:r>
    </w:p>
    <w:p w14:paraId="6ED87154" w14:textId="77777777" w:rsidR="006661FE" w:rsidRDefault="006661FE" w:rsidP="003E0742">
      <w:pPr>
        <w:pStyle w:val="1"/>
        <w:numPr>
          <w:ilvl w:val="0"/>
          <w:numId w:val="50"/>
        </w:numPr>
        <w:tabs>
          <w:tab w:val="clear" w:pos="360"/>
          <w:tab w:val="num" w:pos="1134"/>
        </w:tabs>
        <w:ind w:left="907" w:hanging="425"/>
        <w:jc w:val="both"/>
      </w:pPr>
      <w:r>
        <w:t>The associated lengths of these routes, the proportion of which is overhead line or cable and the respective voltage level</w:t>
      </w:r>
    </w:p>
    <w:p w14:paraId="70C8075B" w14:textId="4CDDC162" w:rsidR="00816309" w:rsidRPr="00816309" w:rsidRDefault="006661FE" w:rsidP="003E0742">
      <w:pPr>
        <w:pStyle w:val="ListParagraph"/>
        <w:numPr>
          <w:ilvl w:val="0"/>
          <w:numId w:val="50"/>
        </w:numPr>
        <w:tabs>
          <w:tab w:val="clear" w:pos="360"/>
          <w:tab w:val="num" w:pos="1069"/>
        </w:tabs>
        <w:ind w:left="907"/>
        <w:rPr>
          <w:ins w:id="80" w:author="Author"/>
          <w:rFonts w:ascii="Arial (W1)" w:hAnsi="Arial (W1)"/>
          <w:sz w:val="22"/>
          <w:szCs w:val="20"/>
          <w:lang w:eastAsia="en-US"/>
        </w:rPr>
      </w:pPr>
      <w:r w:rsidRPr="002A4448">
        <w:t xml:space="preserve">The </w:t>
      </w:r>
      <w:ins w:id="81" w:author="Mott(ESO), Paul" w:date="2023-04-18T19:38:00Z">
        <w:r w:rsidR="00D87504">
          <w:t xml:space="preserve">£/MW/km </w:t>
        </w:r>
      </w:ins>
      <w:ins w:id="82" w:author="Mott(ESO), Paul" w:date="2023-03-15T18:14:00Z">
        <w:r w:rsidR="00175A9A">
          <w:t xml:space="preserve">expansion </w:t>
        </w:r>
      </w:ins>
      <w:r w:rsidR="0084619F" w:rsidRPr="002A4448">
        <w:t>cost</w:t>
      </w:r>
      <w:ins w:id="83" w:author="Author">
        <w:r w:rsidR="00B77BBE" w:rsidRPr="002A4448">
          <w:t xml:space="preserve">s </w:t>
        </w:r>
        <w:del w:id="84" w:author="Mott(ESO), Paul" w:date="2023-04-18T19:38:00Z">
          <w:r w:rsidR="00B77BBE" w:rsidRPr="002A4448" w:rsidDel="00472CC7">
            <w:delText>per MW per km</w:delText>
          </w:r>
        </w:del>
      </w:ins>
      <w:del w:id="85" w:author="Mott(ESO), Paul" w:date="2023-04-18T19:38:00Z">
        <w:r w:rsidR="0084619F" w:rsidRPr="002A4448" w:rsidDel="00472CC7">
          <w:delText xml:space="preserve"> </w:delText>
        </w:r>
      </w:del>
      <w:del w:id="86" w:author="Author">
        <w:r w:rsidRPr="002A4448" w:rsidDel="00B77BBE">
          <w:delText xml:space="preserve">ratio </w:delText>
        </w:r>
      </w:del>
      <w:r w:rsidRPr="002A4448">
        <w:t xml:space="preserve">of each of 132kV overhead line, 132kV </w:t>
      </w:r>
      <w:r w:rsidR="0084619F" w:rsidRPr="002A4448">
        <w:t xml:space="preserve">underground </w:t>
      </w:r>
      <w:r w:rsidRPr="002A4448">
        <w:t xml:space="preserve">cable, 275kV overhead line, 275kV </w:t>
      </w:r>
      <w:r w:rsidR="0084619F" w:rsidRPr="002A4448">
        <w:t xml:space="preserve">underground </w:t>
      </w:r>
      <w:r w:rsidRPr="002A4448">
        <w:t>cable</w:t>
      </w:r>
      <w:ins w:id="87" w:author="Mott(ESO), Paul" w:date="2023-04-18T19:38:00Z">
        <w:r w:rsidR="00592559">
          <w:t>,</w:t>
        </w:r>
      </w:ins>
      <w:r w:rsidRPr="002A4448">
        <w:t xml:space="preserve"> </w:t>
      </w:r>
      <w:del w:id="88" w:author="Mott(ESO), Paul" w:date="2023-04-18T19:38:00Z">
        <w:r w:rsidRPr="002A4448" w:rsidDel="00592559">
          <w:delText xml:space="preserve">and </w:delText>
        </w:r>
      </w:del>
      <w:r w:rsidRPr="002A4448">
        <w:t xml:space="preserve">400kV </w:t>
      </w:r>
      <w:r w:rsidR="0048210A" w:rsidRPr="002A4448">
        <w:t xml:space="preserve">underground </w:t>
      </w:r>
      <w:r w:rsidRPr="002A4448">
        <w:t xml:space="preserve">cable </w:t>
      </w:r>
      <w:ins w:id="89" w:author="Mott(ESO), Paul" w:date="2023-04-18T19:38:00Z">
        <w:r w:rsidR="00592559">
          <w:t>and 400 kV overhead line</w:t>
        </w:r>
        <w:r w:rsidR="00592559" w:rsidRPr="002A4448" w:rsidDel="00767B8A">
          <w:t xml:space="preserve"> </w:t>
        </w:r>
      </w:ins>
      <w:del w:id="90" w:author="Mott(ESO), Paul" w:date="2023-03-14T23:07:00Z">
        <w:r w:rsidRPr="002A4448" w:rsidDel="00767B8A">
          <w:delText xml:space="preserve">to 400kV overhead line </w:delText>
        </w:r>
      </w:del>
      <w:del w:id="91" w:author="Author">
        <w:r w:rsidRPr="002A4448" w:rsidDel="00B77BBE">
          <w:delText xml:space="preserve">to give circuit expansion </w:delText>
        </w:r>
      </w:del>
      <w:ins w:id="92" w:author="Mott(ESO), Paul" w:date="2023-04-18T19:38:00Z">
        <w:r w:rsidR="000E01A2">
          <w:t>described as expansion constants for each of these asset classes</w:t>
        </w:r>
      </w:ins>
      <w:del w:id="93" w:author="Mott(ESO), Paul" w:date="2023-04-18T19:38:00Z">
        <w:r w:rsidRPr="002A4448" w:rsidDel="000E01A2">
          <w:delText>factors</w:delText>
        </w:r>
      </w:del>
    </w:p>
    <w:p w14:paraId="6FD6BDF9" w14:textId="31CC6487" w:rsidR="00F22F29" w:rsidRDefault="00F22F29" w:rsidP="003E0742">
      <w:pPr>
        <w:pStyle w:val="1"/>
        <w:ind w:left="907"/>
        <w:jc w:val="both"/>
      </w:pPr>
    </w:p>
    <w:p w14:paraId="5F389C7E" w14:textId="4A691385" w:rsidR="00940F3A" w:rsidRPr="002A4448" w:rsidRDefault="00940F3A" w:rsidP="003E0742">
      <w:pPr>
        <w:pStyle w:val="1"/>
        <w:numPr>
          <w:ilvl w:val="0"/>
          <w:numId w:val="50"/>
        </w:numPr>
        <w:tabs>
          <w:tab w:val="clear" w:pos="360"/>
          <w:tab w:val="num" w:pos="1134"/>
        </w:tabs>
        <w:ind w:left="907" w:hanging="425"/>
        <w:jc w:val="both"/>
      </w:pPr>
      <w:r w:rsidRPr="002A4448">
        <w:t xml:space="preserve">The </w:t>
      </w:r>
      <w:del w:id="94" w:author="Author">
        <w:r w:rsidRPr="002A4448" w:rsidDel="00B77BBE">
          <w:delText xml:space="preserve">cost </w:delText>
        </w:r>
      </w:del>
      <w:ins w:id="95" w:author="Mott(ESO), Paul" w:date="2023-04-18T19:39:00Z">
        <w:r w:rsidR="005A2E84">
          <w:t>£/MW/km expansion costs</w:t>
        </w:r>
        <w:r w:rsidR="005A2E84" w:rsidRPr="002A4448">
          <w:t xml:space="preserve"> </w:t>
        </w:r>
      </w:ins>
      <w:ins w:id="96" w:author="Author">
        <w:del w:id="97" w:author="Mott(ESO), Paul" w:date="2023-04-18T19:39:00Z">
          <w:r w:rsidR="00B77BBE" w:rsidRPr="002A4448" w:rsidDel="005A2E84">
            <w:delText xml:space="preserve">costs per MW per km </w:delText>
          </w:r>
        </w:del>
      </w:ins>
      <w:del w:id="98" w:author="Author">
        <w:r w:rsidRPr="002A4448" w:rsidDel="00B77BBE">
          <w:delText xml:space="preserve">ratio </w:delText>
        </w:r>
      </w:del>
      <w:r w:rsidRPr="002A4448">
        <w:t xml:space="preserve">of each separate sub-sea AC circuit and HVDC circuit </w:t>
      </w:r>
      <w:del w:id="99" w:author="Author">
        <w:r w:rsidRPr="002A4448" w:rsidDel="00B77BBE">
          <w:delText xml:space="preserve">to 400kV overhead line to give circuit expansion factors </w:delText>
        </w:r>
      </w:del>
    </w:p>
    <w:p w14:paraId="19D8763A" w14:textId="77777777" w:rsidR="006661FE" w:rsidRDefault="006661FE" w:rsidP="003E0742">
      <w:pPr>
        <w:pStyle w:val="1"/>
        <w:numPr>
          <w:ilvl w:val="0"/>
          <w:numId w:val="50"/>
        </w:numPr>
        <w:tabs>
          <w:tab w:val="clear" w:pos="360"/>
          <w:tab w:val="num" w:pos="1134"/>
        </w:tabs>
        <w:ind w:left="907" w:hanging="425"/>
        <w:jc w:val="both"/>
      </w:pPr>
      <w:r w:rsidRPr="00B35B63">
        <w:t>132kV overhead circuit capacity and single/double route construction information is used in the calculation of a generator</w:t>
      </w:r>
      <w:r>
        <w:t>’</w:t>
      </w:r>
      <w:r w:rsidRPr="00B35B63">
        <w:t>s local charge.</w:t>
      </w:r>
    </w:p>
    <w:p w14:paraId="203C55F4" w14:textId="77777777" w:rsidR="006661FE" w:rsidRDefault="006661FE" w:rsidP="002A4448">
      <w:pPr>
        <w:pStyle w:val="1"/>
        <w:numPr>
          <w:ilvl w:val="0"/>
          <w:numId w:val="51"/>
        </w:numPr>
        <w:tabs>
          <w:tab w:val="num" w:pos="1134"/>
        </w:tabs>
        <w:ind w:left="907" w:hanging="425"/>
        <w:jc w:val="both"/>
      </w:pPr>
      <w:r>
        <w:t>Offshore transmission cost and circuit/substation data</w:t>
      </w:r>
    </w:p>
    <w:p w14:paraId="45BA4509" w14:textId="77777777" w:rsidR="006661FE" w:rsidRDefault="006661FE" w:rsidP="002A4448">
      <w:pPr>
        <w:pStyle w:val="1"/>
        <w:ind w:left="907"/>
        <w:jc w:val="both"/>
      </w:pPr>
    </w:p>
    <w:p w14:paraId="15F74A7B" w14:textId="6BCEC3FF" w:rsidR="006661FE" w:rsidRDefault="006661FE" w:rsidP="002A4448">
      <w:pPr>
        <w:pStyle w:val="1"/>
        <w:numPr>
          <w:ilvl w:val="0"/>
          <w:numId w:val="77"/>
        </w:numPr>
        <w:ind w:left="907"/>
        <w:jc w:val="both"/>
      </w:pPr>
      <w:r>
        <w:t xml:space="preserve">For a given </w:t>
      </w:r>
      <w:r w:rsidR="00AD4509" w:rsidRPr="00AD4509">
        <w:rPr>
          <w:b/>
          <w:bCs/>
        </w:rPr>
        <w:t>Financial Year</w:t>
      </w:r>
      <w:r w:rsidR="00AD4509">
        <w:t xml:space="preserve"> </w:t>
      </w:r>
      <w:r>
        <w:t xml:space="preserve">"t", the nodal </w:t>
      </w:r>
      <w:r w:rsidR="00940F3A">
        <w:t xml:space="preserve">generation </w:t>
      </w:r>
      <w:r>
        <w:t>TEC figure</w:t>
      </w:r>
      <w:r w:rsidR="00940F3A">
        <w:t xml:space="preserve"> and generation plant types</w:t>
      </w:r>
      <w:r>
        <w:t xml:space="preserve"> at each node will be based on the Applicable Value for year "t" in the NETS Seven Year Statement</w:t>
      </w:r>
      <w:r>
        <w:fldChar w:fldCharType="begin"/>
      </w:r>
      <w:r>
        <w:instrText xml:space="preserve"> XE "Seven Year Statement" </w:instrText>
      </w:r>
      <w:r>
        <w:fldChar w:fldCharType="end"/>
      </w:r>
      <w:r>
        <w:t xml:space="preserve"> in year "t-1" plus updates to the October of year "t-1". The contracted TECs </w:t>
      </w:r>
      <w:r w:rsidR="00940F3A">
        <w:t xml:space="preserve">and generation plant types </w:t>
      </w:r>
      <w:r>
        <w:t>in the NETS Seven Year Statement include all plant belonging to generators who have a Bilateral Agreement with the TOs.  For example, for 2010/11 charges, the nodal generation data is based on the forecast for 2010/11 in the 2009 NETS Seven Year Statement plus any data included in the quarterly updates in October 2009.</w:t>
      </w:r>
    </w:p>
    <w:p w14:paraId="4AF10CDA" w14:textId="21754642" w:rsidR="00940F3A" w:rsidRDefault="00940F3A" w:rsidP="002A4448">
      <w:pPr>
        <w:pStyle w:val="1"/>
        <w:numPr>
          <w:ilvl w:val="0"/>
          <w:numId w:val="77"/>
        </w:numPr>
        <w:tabs>
          <w:tab w:val="num" w:pos="1080"/>
        </w:tabs>
        <w:ind w:left="907"/>
        <w:jc w:val="both"/>
      </w:pPr>
      <w:bookmarkStart w:id="100" w:name="_Ref348628645"/>
      <w:r>
        <w:t>Scaling factors for different generation plant types are applied on their aggregated capacity for both Peak Security and Year Round backgrounds.  The scaling is either Fixed or Variable (depending on the total demand level) in line with the factors used in the Security Standard, for example as shown in the table below.</w:t>
      </w:r>
      <w:bookmarkEnd w:id="100"/>
    </w:p>
    <w:p w14:paraId="1C86DB91" w14:textId="77777777" w:rsidR="00940F3A" w:rsidRDefault="00940F3A" w:rsidP="002A4448">
      <w:pPr>
        <w:pStyle w:val="1"/>
        <w:ind w:left="907"/>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0"/>
        <w:gridCol w:w="2407"/>
        <w:gridCol w:w="2407"/>
      </w:tblGrid>
      <w:tr w:rsidR="00940F3A" w14:paraId="48BF3C2F" w14:textId="77777777" w:rsidTr="000C6F2B">
        <w:tc>
          <w:tcPr>
            <w:tcW w:w="2520" w:type="dxa"/>
            <w:vAlign w:val="center"/>
          </w:tcPr>
          <w:p w14:paraId="7CA21161" w14:textId="77777777" w:rsidR="00940F3A" w:rsidRPr="00874A70" w:rsidRDefault="00940F3A" w:rsidP="002A4448">
            <w:pPr>
              <w:pStyle w:val="1"/>
              <w:ind w:left="907"/>
              <w:jc w:val="center"/>
              <w:rPr>
                <w:b/>
                <w:szCs w:val="22"/>
              </w:rPr>
            </w:pPr>
            <w:r w:rsidRPr="00874A70">
              <w:rPr>
                <w:b/>
                <w:szCs w:val="22"/>
              </w:rPr>
              <w:t>Generation Plant Type</w:t>
            </w:r>
          </w:p>
        </w:tc>
        <w:tc>
          <w:tcPr>
            <w:tcW w:w="2400" w:type="dxa"/>
            <w:vAlign w:val="center"/>
          </w:tcPr>
          <w:p w14:paraId="7081AFEB" w14:textId="77777777" w:rsidR="00940F3A" w:rsidRPr="00874A70" w:rsidRDefault="00940F3A" w:rsidP="002A4448">
            <w:pPr>
              <w:pStyle w:val="1"/>
              <w:ind w:left="907"/>
              <w:jc w:val="center"/>
              <w:rPr>
                <w:b/>
                <w:szCs w:val="22"/>
              </w:rPr>
            </w:pPr>
            <w:r w:rsidRPr="00874A70">
              <w:rPr>
                <w:b/>
                <w:szCs w:val="22"/>
              </w:rPr>
              <w:t>Peak Security Background</w:t>
            </w:r>
          </w:p>
        </w:tc>
        <w:tc>
          <w:tcPr>
            <w:tcW w:w="2280" w:type="dxa"/>
            <w:vAlign w:val="center"/>
          </w:tcPr>
          <w:p w14:paraId="3A46C9FA" w14:textId="77777777" w:rsidR="00940F3A" w:rsidRPr="00874A70" w:rsidRDefault="00940F3A" w:rsidP="002A4448">
            <w:pPr>
              <w:pStyle w:val="1"/>
              <w:ind w:left="907"/>
              <w:jc w:val="center"/>
              <w:rPr>
                <w:b/>
                <w:szCs w:val="22"/>
              </w:rPr>
            </w:pPr>
            <w:r w:rsidRPr="00874A70">
              <w:rPr>
                <w:b/>
                <w:szCs w:val="22"/>
              </w:rPr>
              <w:t>Year Round Background</w:t>
            </w:r>
          </w:p>
        </w:tc>
      </w:tr>
      <w:tr w:rsidR="00940F3A" w14:paraId="14051329" w14:textId="77777777" w:rsidTr="000C6F2B">
        <w:tc>
          <w:tcPr>
            <w:tcW w:w="2520" w:type="dxa"/>
          </w:tcPr>
          <w:p w14:paraId="6B74B209" w14:textId="77777777" w:rsidR="00940F3A" w:rsidRPr="00874A70" w:rsidRDefault="00940F3A" w:rsidP="003E0742">
            <w:pPr>
              <w:pStyle w:val="1"/>
              <w:ind w:left="907"/>
              <w:jc w:val="both"/>
              <w:rPr>
                <w:szCs w:val="22"/>
              </w:rPr>
            </w:pPr>
            <w:r w:rsidRPr="00874A70">
              <w:rPr>
                <w:szCs w:val="22"/>
              </w:rPr>
              <w:t>Intermittent</w:t>
            </w:r>
          </w:p>
        </w:tc>
        <w:tc>
          <w:tcPr>
            <w:tcW w:w="2400" w:type="dxa"/>
          </w:tcPr>
          <w:p w14:paraId="76DEF0BD" w14:textId="77777777" w:rsidR="00940F3A" w:rsidRPr="00874A70" w:rsidRDefault="00940F3A" w:rsidP="003E0742">
            <w:pPr>
              <w:pStyle w:val="1"/>
              <w:ind w:left="907"/>
              <w:jc w:val="center"/>
              <w:rPr>
                <w:szCs w:val="22"/>
              </w:rPr>
            </w:pPr>
            <w:r w:rsidRPr="00874A70">
              <w:rPr>
                <w:szCs w:val="22"/>
              </w:rPr>
              <w:t>Fixed (0%)</w:t>
            </w:r>
          </w:p>
        </w:tc>
        <w:tc>
          <w:tcPr>
            <w:tcW w:w="2280" w:type="dxa"/>
          </w:tcPr>
          <w:p w14:paraId="61C66B09" w14:textId="77777777" w:rsidR="00940F3A" w:rsidRPr="00874A70" w:rsidRDefault="00940F3A" w:rsidP="003E0742">
            <w:pPr>
              <w:pStyle w:val="1"/>
              <w:ind w:left="907"/>
              <w:jc w:val="center"/>
              <w:rPr>
                <w:szCs w:val="22"/>
              </w:rPr>
            </w:pPr>
            <w:r w:rsidRPr="00874A70">
              <w:rPr>
                <w:szCs w:val="22"/>
              </w:rPr>
              <w:t>Fixed (70%)</w:t>
            </w:r>
          </w:p>
        </w:tc>
      </w:tr>
      <w:tr w:rsidR="00940F3A" w14:paraId="510D22B9" w14:textId="77777777" w:rsidTr="000C6F2B">
        <w:tc>
          <w:tcPr>
            <w:tcW w:w="2520" w:type="dxa"/>
          </w:tcPr>
          <w:p w14:paraId="21BCCC09" w14:textId="77777777" w:rsidR="00940F3A" w:rsidRPr="00874A70" w:rsidRDefault="00940F3A" w:rsidP="003E0742">
            <w:pPr>
              <w:pStyle w:val="1"/>
              <w:ind w:left="907"/>
              <w:jc w:val="both"/>
              <w:rPr>
                <w:szCs w:val="22"/>
              </w:rPr>
            </w:pPr>
            <w:r w:rsidRPr="00874A70">
              <w:rPr>
                <w:szCs w:val="22"/>
              </w:rPr>
              <w:t>Nuclear &amp; CCS</w:t>
            </w:r>
          </w:p>
        </w:tc>
        <w:tc>
          <w:tcPr>
            <w:tcW w:w="2400" w:type="dxa"/>
          </w:tcPr>
          <w:p w14:paraId="62EC3B53" w14:textId="77777777" w:rsidR="00940F3A" w:rsidRPr="00874A70" w:rsidRDefault="00940F3A" w:rsidP="003E0742">
            <w:pPr>
              <w:pStyle w:val="1"/>
              <w:ind w:left="907"/>
              <w:jc w:val="center"/>
              <w:rPr>
                <w:szCs w:val="22"/>
              </w:rPr>
            </w:pPr>
            <w:r w:rsidRPr="00874A70">
              <w:rPr>
                <w:szCs w:val="22"/>
              </w:rPr>
              <w:t>Variable</w:t>
            </w:r>
          </w:p>
        </w:tc>
        <w:tc>
          <w:tcPr>
            <w:tcW w:w="2280" w:type="dxa"/>
          </w:tcPr>
          <w:p w14:paraId="1BACD8FD" w14:textId="77777777" w:rsidR="00940F3A" w:rsidRPr="00874A70" w:rsidRDefault="00940F3A" w:rsidP="003E0742">
            <w:pPr>
              <w:pStyle w:val="1"/>
              <w:ind w:left="907"/>
              <w:jc w:val="center"/>
              <w:rPr>
                <w:szCs w:val="22"/>
              </w:rPr>
            </w:pPr>
            <w:r w:rsidRPr="00874A70">
              <w:rPr>
                <w:szCs w:val="22"/>
              </w:rPr>
              <w:t>Fixed (85%)</w:t>
            </w:r>
          </w:p>
        </w:tc>
      </w:tr>
      <w:tr w:rsidR="00940F3A" w14:paraId="51563913" w14:textId="77777777" w:rsidTr="000C6F2B">
        <w:tc>
          <w:tcPr>
            <w:tcW w:w="2520" w:type="dxa"/>
          </w:tcPr>
          <w:p w14:paraId="7FF9F19D" w14:textId="77777777" w:rsidR="00940F3A" w:rsidRPr="00874A70" w:rsidRDefault="00940F3A" w:rsidP="003E0742">
            <w:pPr>
              <w:pStyle w:val="1"/>
              <w:ind w:left="907"/>
              <w:jc w:val="both"/>
              <w:rPr>
                <w:szCs w:val="22"/>
              </w:rPr>
            </w:pPr>
            <w:r w:rsidRPr="00874A70">
              <w:rPr>
                <w:szCs w:val="22"/>
              </w:rPr>
              <w:t>Interconnectors</w:t>
            </w:r>
          </w:p>
        </w:tc>
        <w:tc>
          <w:tcPr>
            <w:tcW w:w="2400" w:type="dxa"/>
          </w:tcPr>
          <w:p w14:paraId="32B70F25" w14:textId="77777777" w:rsidR="00940F3A" w:rsidRPr="00874A70" w:rsidRDefault="00940F3A" w:rsidP="003E0742">
            <w:pPr>
              <w:pStyle w:val="1"/>
              <w:ind w:left="907"/>
              <w:jc w:val="center"/>
              <w:rPr>
                <w:szCs w:val="22"/>
              </w:rPr>
            </w:pPr>
            <w:r w:rsidRPr="00874A70">
              <w:rPr>
                <w:szCs w:val="22"/>
              </w:rPr>
              <w:t>Fixed (0%)</w:t>
            </w:r>
          </w:p>
        </w:tc>
        <w:tc>
          <w:tcPr>
            <w:tcW w:w="2280" w:type="dxa"/>
          </w:tcPr>
          <w:p w14:paraId="33CCC2B4" w14:textId="77777777" w:rsidR="00940F3A" w:rsidRPr="00874A70" w:rsidRDefault="00940F3A" w:rsidP="003E0742">
            <w:pPr>
              <w:pStyle w:val="1"/>
              <w:ind w:left="907"/>
              <w:jc w:val="center"/>
              <w:rPr>
                <w:szCs w:val="22"/>
              </w:rPr>
            </w:pPr>
            <w:r w:rsidRPr="00874A70">
              <w:rPr>
                <w:szCs w:val="22"/>
              </w:rPr>
              <w:t>Fixed (100%)</w:t>
            </w:r>
          </w:p>
        </w:tc>
      </w:tr>
      <w:tr w:rsidR="00940F3A" w14:paraId="16B9CA9C" w14:textId="77777777" w:rsidTr="000C6F2B">
        <w:tc>
          <w:tcPr>
            <w:tcW w:w="2520" w:type="dxa"/>
          </w:tcPr>
          <w:p w14:paraId="73D864E4" w14:textId="77777777" w:rsidR="00940F3A" w:rsidRPr="00874A70" w:rsidRDefault="00940F3A" w:rsidP="003E0742">
            <w:pPr>
              <w:pStyle w:val="1"/>
              <w:ind w:left="907"/>
              <w:jc w:val="both"/>
              <w:rPr>
                <w:szCs w:val="22"/>
              </w:rPr>
            </w:pPr>
            <w:r w:rsidRPr="00874A70">
              <w:rPr>
                <w:szCs w:val="22"/>
              </w:rPr>
              <w:t>Hydro</w:t>
            </w:r>
          </w:p>
        </w:tc>
        <w:tc>
          <w:tcPr>
            <w:tcW w:w="2400" w:type="dxa"/>
          </w:tcPr>
          <w:p w14:paraId="4FA37A9C" w14:textId="77777777" w:rsidR="00940F3A" w:rsidRPr="00874A70" w:rsidRDefault="00940F3A" w:rsidP="003E0742">
            <w:pPr>
              <w:pStyle w:val="1"/>
              <w:ind w:left="907"/>
              <w:jc w:val="center"/>
              <w:rPr>
                <w:szCs w:val="22"/>
              </w:rPr>
            </w:pPr>
            <w:r w:rsidRPr="00874A70">
              <w:rPr>
                <w:szCs w:val="22"/>
              </w:rPr>
              <w:t>Variable</w:t>
            </w:r>
          </w:p>
        </w:tc>
        <w:tc>
          <w:tcPr>
            <w:tcW w:w="2280" w:type="dxa"/>
          </w:tcPr>
          <w:p w14:paraId="4DA38F35" w14:textId="77777777" w:rsidR="00940F3A" w:rsidRPr="00874A70" w:rsidRDefault="00940F3A" w:rsidP="003E0742">
            <w:pPr>
              <w:pStyle w:val="1"/>
              <w:ind w:left="907"/>
              <w:jc w:val="center"/>
              <w:rPr>
                <w:szCs w:val="22"/>
              </w:rPr>
            </w:pPr>
            <w:r w:rsidRPr="00874A70">
              <w:rPr>
                <w:szCs w:val="22"/>
              </w:rPr>
              <w:t>Variable</w:t>
            </w:r>
          </w:p>
        </w:tc>
      </w:tr>
      <w:tr w:rsidR="00940F3A" w14:paraId="4B60A6EA" w14:textId="77777777" w:rsidTr="000C6F2B">
        <w:tc>
          <w:tcPr>
            <w:tcW w:w="2520" w:type="dxa"/>
          </w:tcPr>
          <w:p w14:paraId="709E7ACA" w14:textId="77777777" w:rsidR="00940F3A" w:rsidRPr="00874A70" w:rsidRDefault="00940F3A" w:rsidP="003E0742">
            <w:pPr>
              <w:pStyle w:val="1"/>
              <w:ind w:left="907"/>
              <w:jc w:val="both"/>
              <w:rPr>
                <w:szCs w:val="22"/>
              </w:rPr>
            </w:pPr>
            <w:r w:rsidRPr="00874A70">
              <w:rPr>
                <w:szCs w:val="22"/>
              </w:rPr>
              <w:t>Pumped Storage</w:t>
            </w:r>
          </w:p>
        </w:tc>
        <w:tc>
          <w:tcPr>
            <w:tcW w:w="2400" w:type="dxa"/>
          </w:tcPr>
          <w:p w14:paraId="0AD99976" w14:textId="77777777" w:rsidR="00940F3A" w:rsidRPr="00874A70" w:rsidRDefault="00940F3A" w:rsidP="003E0742">
            <w:pPr>
              <w:pStyle w:val="1"/>
              <w:ind w:left="907"/>
              <w:jc w:val="center"/>
              <w:rPr>
                <w:szCs w:val="22"/>
              </w:rPr>
            </w:pPr>
            <w:r w:rsidRPr="00874A70">
              <w:rPr>
                <w:szCs w:val="22"/>
              </w:rPr>
              <w:t>Variable</w:t>
            </w:r>
          </w:p>
        </w:tc>
        <w:tc>
          <w:tcPr>
            <w:tcW w:w="2280" w:type="dxa"/>
          </w:tcPr>
          <w:p w14:paraId="58E103EE" w14:textId="77777777" w:rsidR="00940F3A" w:rsidRPr="00874A70" w:rsidRDefault="00940F3A" w:rsidP="003E0742">
            <w:pPr>
              <w:pStyle w:val="1"/>
              <w:ind w:left="907"/>
              <w:jc w:val="center"/>
              <w:rPr>
                <w:szCs w:val="22"/>
              </w:rPr>
            </w:pPr>
            <w:r w:rsidRPr="00874A70">
              <w:rPr>
                <w:szCs w:val="22"/>
              </w:rPr>
              <w:t>Fixed (50%)</w:t>
            </w:r>
          </w:p>
        </w:tc>
      </w:tr>
      <w:tr w:rsidR="00940F3A" w14:paraId="543179D4" w14:textId="77777777" w:rsidTr="000C6F2B">
        <w:tc>
          <w:tcPr>
            <w:tcW w:w="2520" w:type="dxa"/>
          </w:tcPr>
          <w:p w14:paraId="55F03699" w14:textId="77777777" w:rsidR="00940F3A" w:rsidRPr="00874A70" w:rsidRDefault="00940F3A" w:rsidP="003E0742">
            <w:pPr>
              <w:pStyle w:val="1"/>
              <w:ind w:left="907"/>
              <w:jc w:val="both"/>
              <w:rPr>
                <w:szCs w:val="22"/>
              </w:rPr>
            </w:pPr>
            <w:r w:rsidRPr="00874A70">
              <w:rPr>
                <w:szCs w:val="22"/>
              </w:rPr>
              <w:t>Peaking</w:t>
            </w:r>
          </w:p>
        </w:tc>
        <w:tc>
          <w:tcPr>
            <w:tcW w:w="2400" w:type="dxa"/>
          </w:tcPr>
          <w:p w14:paraId="7B6B7261" w14:textId="77777777" w:rsidR="00940F3A" w:rsidRPr="00874A70" w:rsidRDefault="00940F3A" w:rsidP="003E0742">
            <w:pPr>
              <w:pStyle w:val="1"/>
              <w:ind w:left="907"/>
              <w:jc w:val="center"/>
              <w:rPr>
                <w:szCs w:val="22"/>
              </w:rPr>
            </w:pPr>
            <w:r w:rsidRPr="00874A70">
              <w:rPr>
                <w:szCs w:val="22"/>
              </w:rPr>
              <w:t>Variable</w:t>
            </w:r>
          </w:p>
        </w:tc>
        <w:tc>
          <w:tcPr>
            <w:tcW w:w="2280" w:type="dxa"/>
          </w:tcPr>
          <w:p w14:paraId="640FFB88" w14:textId="77777777" w:rsidR="00940F3A" w:rsidRPr="00874A70" w:rsidRDefault="00940F3A" w:rsidP="003E0742">
            <w:pPr>
              <w:pStyle w:val="1"/>
              <w:ind w:left="907"/>
              <w:jc w:val="center"/>
              <w:rPr>
                <w:szCs w:val="22"/>
              </w:rPr>
            </w:pPr>
            <w:r w:rsidRPr="00874A70">
              <w:rPr>
                <w:szCs w:val="22"/>
              </w:rPr>
              <w:t>Fixed  (0%)</w:t>
            </w:r>
          </w:p>
        </w:tc>
      </w:tr>
      <w:tr w:rsidR="00940F3A" w14:paraId="707A61E1" w14:textId="77777777" w:rsidTr="000C6F2B">
        <w:tc>
          <w:tcPr>
            <w:tcW w:w="2520" w:type="dxa"/>
          </w:tcPr>
          <w:p w14:paraId="091BA9AA" w14:textId="77777777" w:rsidR="00940F3A" w:rsidRPr="00874A70" w:rsidRDefault="00940F3A" w:rsidP="00767BF0">
            <w:pPr>
              <w:pStyle w:val="1"/>
              <w:ind w:left="907"/>
              <w:jc w:val="both"/>
              <w:rPr>
                <w:szCs w:val="22"/>
              </w:rPr>
            </w:pPr>
            <w:r w:rsidRPr="00874A70">
              <w:rPr>
                <w:szCs w:val="22"/>
              </w:rPr>
              <w:t>Other (Conventional)</w:t>
            </w:r>
          </w:p>
        </w:tc>
        <w:tc>
          <w:tcPr>
            <w:tcW w:w="2400" w:type="dxa"/>
          </w:tcPr>
          <w:p w14:paraId="0548849A" w14:textId="77777777" w:rsidR="00940F3A" w:rsidRPr="00874A70" w:rsidRDefault="00940F3A" w:rsidP="00767BF0">
            <w:pPr>
              <w:pStyle w:val="1"/>
              <w:ind w:left="907"/>
              <w:jc w:val="center"/>
              <w:rPr>
                <w:szCs w:val="22"/>
              </w:rPr>
            </w:pPr>
            <w:r w:rsidRPr="00874A70">
              <w:rPr>
                <w:szCs w:val="22"/>
              </w:rPr>
              <w:t>Variable</w:t>
            </w:r>
          </w:p>
        </w:tc>
        <w:tc>
          <w:tcPr>
            <w:tcW w:w="2280" w:type="dxa"/>
          </w:tcPr>
          <w:p w14:paraId="4A13B101" w14:textId="77777777" w:rsidR="00940F3A" w:rsidRPr="00874A70" w:rsidRDefault="00940F3A" w:rsidP="00767BF0">
            <w:pPr>
              <w:pStyle w:val="1"/>
              <w:ind w:left="907"/>
              <w:jc w:val="center"/>
              <w:rPr>
                <w:szCs w:val="22"/>
              </w:rPr>
            </w:pPr>
            <w:r w:rsidRPr="00874A70">
              <w:rPr>
                <w:szCs w:val="22"/>
              </w:rPr>
              <w:t>Variable</w:t>
            </w:r>
          </w:p>
        </w:tc>
      </w:tr>
    </w:tbl>
    <w:p w14:paraId="2209F1DF" w14:textId="77777777" w:rsidR="00940F3A" w:rsidRDefault="00940F3A" w:rsidP="00767BF0">
      <w:pPr>
        <w:pStyle w:val="1"/>
        <w:ind w:left="907"/>
        <w:jc w:val="both"/>
      </w:pPr>
    </w:p>
    <w:p w14:paraId="7290B8AC" w14:textId="77777777" w:rsidR="00940F3A" w:rsidRDefault="00940F3A" w:rsidP="00767BF0">
      <w:pPr>
        <w:pStyle w:val="1"/>
        <w:ind w:left="907"/>
        <w:jc w:val="both"/>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35099552" w14:textId="77777777" w:rsidR="00940F3A" w:rsidRDefault="00940F3A" w:rsidP="00767BF0">
      <w:pPr>
        <w:pStyle w:val="1"/>
        <w:ind w:left="907"/>
        <w:jc w:val="both"/>
      </w:pPr>
    </w:p>
    <w:p w14:paraId="4BB247ED" w14:textId="77777777" w:rsidR="00940F3A" w:rsidRDefault="00C41DDA" w:rsidP="00767BF0">
      <w:pPr>
        <w:pStyle w:val="1"/>
        <w:numPr>
          <w:ilvl w:val="0"/>
          <w:numId w:val="77"/>
        </w:numPr>
        <w:tabs>
          <w:tab w:val="num" w:pos="1080"/>
        </w:tabs>
        <w:ind w:left="907"/>
        <w:jc w:val="both"/>
      </w:pPr>
      <w:r>
        <w:lastRenderedPageBreak/>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In the event that a power station is made up of more than one technology type, the type of the higher Transmission Entry Capacity (TEC) would apply.</w:t>
      </w:r>
    </w:p>
    <w:p w14:paraId="117E2079" w14:textId="77777777" w:rsidR="00940F3A" w:rsidRDefault="00940F3A" w:rsidP="00767BF0">
      <w:pPr>
        <w:pStyle w:val="1"/>
        <w:ind w:left="907"/>
        <w:jc w:val="both"/>
      </w:pPr>
    </w:p>
    <w:p w14:paraId="2EB07F79" w14:textId="77777777" w:rsidR="006661FE" w:rsidRDefault="006661FE" w:rsidP="00767BF0">
      <w:pPr>
        <w:pStyle w:val="1"/>
        <w:ind w:left="907"/>
        <w:jc w:val="both"/>
      </w:pPr>
    </w:p>
    <w:p w14:paraId="441723AB" w14:textId="77777777" w:rsidR="006661FE" w:rsidRDefault="006661FE" w:rsidP="00767BF0">
      <w:pPr>
        <w:pStyle w:val="1"/>
        <w:numPr>
          <w:ilvl w:val="0"/>
          <w:numId w:val="77"/>
        </w:numPr>
        <w:ind w:left="907"/>
        <w:jc w:val="both"/>
      </w:pPr>
      <w:r>
        <w:t xml:space="preserve">Nodal </w:t>
      </w:r>
      <w:r w:rsidR="004633BA">
        <w:t xml:space="preserve">net </w:t>
      </w:r>
      <w:r>
        <w:t>demand data for the transport model</w:t>
      </w:r>
      <w:r>
        <w:fldChar w:fldCharType="begin"/>
      </w:r>
      <w:r>
        <w:instrText xml:space="preserve"> XE "transport model" </w:instrText>
      </w:r>
      <w:r>
        <w:fldChar w:fldCharType="end"/>
      </w:r>
      <w:r>
        <w:t xml:space="preserve"> will be based upon the GSP </w:t>
      </w:r>
      <w:r w:rsidR="004633BA">
        <w:t xml:space="preserve">net </w:t>
      </w:r>
      <w:r>
        <w:t>demand that Users have forecast to occur at the time of National Grid Peak Average Cold Spell (ACS) Demand for year "t" in the April Seven Year Statement</w:t>
      </w:r>
      <w:r>
        <w:fldChar w:fldCharType="begin"/>
      </w:r>
      <w:r>
        <w:instrText xml:space="preserve"> XE "Seven Year Statement" </w:instrText>
      </w:r>
      <w:r>
        <w:fldChar w:fldCharType="end"/>
      </w:r>
      <w:r>
        <w:t xml:space="preserve"> for year "t-1" plus updates to the October of year "t-1".  </w:t>
      </w:r>
    </w:p>
    <w:p w14:paraId="46C02160" w14:textId="77777777" w:rsidR="006661FE" w:rsidRDefault="006661FE" w:rsidP="00767BF0">
      <w:pPr>
        <w:ind w:left="907"/>
        <w:rPr>
          <w:rFonts w:ascii="Arial" w:hAnsi="Arial"/>
        </w:rPr>
      </w:pPr>
    </w:p>
    <w:p w14:paraId="53CD39F0" w14:textId="4EC36E36" w:rsidR="006661FE" w:rsidRDefault="00A43F37" w:rsidP="00767BF0">
      <w:pPr>
        <w:pStyle w:val="1"/>
        <w:numPr>
          <w:ilvl w:val="0"/>
          <w:numId w:val="77"/>
        </w:numPr>
        <w:ind w:left="907"/>
        <w:jc w:val="both"/>
      </w:pPr>
      <w:r>
        <w:t xml:space="preserve">Subject to </w:t>
      </w:r>
      <w:r w:rsidRPr="008035A1">
        <w:t xml:space="preserve">paragraphs </w:t>
      </w:r>
      <w:r w:rsidRPr="009B0384">
        <w:t>14.15.</w:t>
      </w:r>
      <w:r w:rsidR="008035A1" w:rsidRPr="009B0384">
        <w:t>15</w:t>
      </w:r>
      <w:r w:rsidRPr="009B0384">
        <w:t xml:space="preserve"> to 14.15.</w:t>
      </w:r>
      <w:r w:rsidR="008035A1" w:rsidRPr="009B0384">
        <w:t>22</w:t>
      </w:r>
      <w:r w:rsidR="00891D82">
        <w:t>,</w:t>
      </w:r>
      <w:r>
        <w:t xml:space="preserve">  Transmission ci</w:t>
      </w:r>
      <w:r w:rsidR="006661FE">
        <w:t xml:space="preserve">rcuits for </w:t>
      </w:r>
      <w:r w:rsidR="00AD4509" w:rsidRPr="00AD4509">
        <w:rPr>
          <w:b/>
          <w:bCs/>
        </w:rPr>
        <w:t>Financial Year</w:t>
      </w:r>
      <w:r w:rsidR="006661FE">
        <w:t xml:space="preserve"> "t" will be defined as those with existing wayleaves for the year "t" with the associated lengths based on the circuit lengths indicated for year "t" in the April NETS Seven Year Statement</w:t>
      </w:r>
      <w:r w:rsidR="006661FE">
        <w:fldChar w:fldCharType="begin"/>
      </w:r>
      <w:r w:rsidR="006661FE">
        <w:instrText xml:space="preserve"> XE "Seven Year Statement" </w:instrText>
      </w:r>
      <w:r w:rsidR="006661FE">
        <w:fldChar w:fldCharType="end"/>
      </w:r>
      <w:r w:rsidR="006661FE">
        <w:t xml:space="preserve"> for year "t-1" plus updates to October of year "t-1".  If certain circuit information is not explicitly contained in the NETS Seven Year Statement, The Company will use the best information available.</w:t>
      </w:r>
    </w:p>
    <w:p w14:paraId="033492C5" w14:textId="77777777" w:rsidR="006661FE" w:rsidRDefault="006661FE" w:rsidP="00767BF0">
      <w:pPr>
        <w:pStyle w:val="1"/>
        <w:ind w:left="907"/>
        <w:jc w:val="both"/>
      </w:pPr>
    </w:p>
    <w:p w14:paraId="12EF363C" w14:textId="77777777" w:rsidR="006661FE" w:rsidRDefault="006661FE" w:rsidP="00767BF0">
      <w:pPr>
        <w:pStyle w:val="1"/>
        <w:numPr>
          <w:ilvl w:val="0"/>
          <w:numId w:val="77"/>
        </w:numPr>
        <w:ind w:left="907"/>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7E0044C8" w14:textId="77777777" w:rsidR="003D1763" w:rsidRDefault="003D1763" w:rsidP="00767BF0">
      <w:pPr>
        <w:pStyle w:val="ListParagraph"/>
        <w:ind w:left="907"/>
      </w:pPr>
    </w:p>
    <w:p w14:paraId="7E5BBE8A" w14:textId="75A1DD9C" w:rsidR="00BA595E" w:rsidRDefault="003D1763" w:rsidP="00A35128">
      <w:pPr>
        <w:pStyle w:val="1"/>
        <w:numPr>
          <w:ilvl w:val="0"/>
          <w:numId w:val="77"/>
        </w:numPr>
        <w:tabs>
          <w:tab w:val="num" w:pos="1080"/>
        </w:tabs>
        <w:ind w:left="907"/>
        <w:jc w:val="both"/>
      </w:pPr>
      <w:r>
        <w:t xml:space="preserve">For HVDC circuits, the impedance will be calculated to provide flows based on a ratio of the capacity provided by the HVDC link relative to the capacities on all major transmission system boundaries that it parallels.   </w:t>
      </w:r>
    </w:p>
    <w:p w14:paraId="36C40884" w14:textId="77777777" w:rsidR="003D1763" w:rsidDel="00FB1D43" w:rsidRDefault="003D1763" w:rsidP="00A35128">
      <w:pPr>
        <w:pStyle w:val="1"/>
        <w:ind w:left="567"/>
        <w:jc w:val="both"/>
        <w:rPr>
          <w:del w:id="101" w:author="Mott(ESO), Paul" w:date="2023-03-14T23:22:00Z"/>
        </w:rPr>
      </w:pPr>
    </w:p>
    <w:p w14:paraId="198777F6" w14:textId="77777777" w:rsidR="006661FE" w:rsidDel="008976CB" w:rsidRDefault="006661FE" w:rsidP="008976CB">
      <w:pPr>
        <w:pStyle w:val="1"/>
        <w:jc w:val="both"/>
        <w:rPr>
          <w:del w:id="102" w:author="Mott(ESO), Paul" w:date="2023-03-14T23:08:00Z"/>
        </w:rPr>
      </w:pPr>
    </w:p>
    <w:p w14:paraId="6520D4AB" w14:textId="78C0361B" w:rsidR="00207A09" w:rsidDel="00FB1D43" w:rsidRDefault="00FB1D43" w:rsidP="00FB1D43">
      <w:pPr>
        <w:pStyle w:val="1"/>
        <w:jc w:val="both"/>
        <w:rPr>
          <w:del w:id="103" w:author="Mott(ESO), Paul" w:date="2023-03-14T23:22:00Z"/>
        </w:rPr>
      </w:pPr>
      <w:ins w:id="104" w:author="Mott(ESO), Paul" w:date="2023-03-14T23:23:00Z">
        <w:r>
          <w:t xml:space="preserve">14.15.13 </w:t>
        </w:r>
      </w:ins>
      <w:r w:rsidR="00BA595E">
        <w:t xml:space="preserve">The transport model employs the use of </w:t>
      </w:r>
      <w:ins w:id="105" w:author="Mott(ESO), Paul" w:date="2023-03-14T23:20:00Z">
        <w:r w:rsidR="00BA595E">
          <w:t xml:space="preserve">different </w:t>
        </w:r>
      </w:ins>
      <w:del w:id="106" w:author="Mott(ESO), Paul" w:date="2023-03-14T23:20:00Z">
        <w:r w:rsidR="00BA595E" w:rsidDel="00BA595E">
          <w:delText xml:space="preserve">circuit </w:delText>
        </w:r>
      </w:del>
      <w:r w:rsidR="00BA595E">
        <w:t xml:space="preserve">expansion </w:t>
      </w:r>
      <w:ins w:id="107" w:author="Mott(ESO), Paul" w:date="2023-03-14T23:20:00Z">
        <w:r w:rsidR="00BA595E" w:rsidRPr="0010362D">
          <w:rPr>
            <w:rFonts w:ascii="Arial" w:hAnsi="Arial"/>
          </w:rPr>
          <w:t>constants</w:t>
        </w:r>
        <w:r w:rsidR="00BA595E" w:rsidRPr="0010362D" w:rsidDel="00D1442D">
          <w:rPr>
            <w:rFonts w:ascii="Arial" w:hAnsi="Arial" w:cs="Arial"/>
          </w:rPr>
          <w:t xml:space="preserve"> </w:t>
        </w:r>
      </w:ins>
      <w:del w:id="108" w:author="Mott(ESO), Paul" w:date="2023-03-14T23:20:00Z">
        <w:r w:rsidR="00BA595E" w:rsidDel="00BA595E">
          <w:delText xml:space="preserve">factors </w:delText>
        </w:r>
      </w:del>
      <w:r w:rsidR="00BA595E">
        <w:t>to</w:t>
      </w:r>
      <w:r w:rsidR="00BA595E">
        <w:fldChar w:fldCharType="begin"/>
      </w:r>
      <w:r w:rsidR="00BA595E">
        <w:instrText xml:space="preserve"> XE "cable factor" </w:instrText>
      </w:r>
      <w:r w:rsidR="00BA595E">
        <w:fldChar w:fldCharType="end"/>
      </w:r>
      <w:r w:rsidR="00BA595E">
        <w:t xml:space="preserve"> reflect the difference in cost</w:t>
      </w:r>
      <w:ins w:id="109" w:author="Mott(ESO), Paul" w:date="2023-03-14T23:20:00Z">
        <w:r w:rsidR="00BA595E">
          <w:t>s</w:t>
        </w:r>
      </w:ins>
      <w:r w:rsidR="00BA595E">
        <w:t xml:space="preserve"> between (i) AC Circuits and HVDC circuits, (ii) underground and sub-sea circuits, (iii) cabled circuits and overhead line circuits, (iv) 132kV and 275kV circuits, (v) 275kV circuits and 400kV circuits, and (vi) </w:t>
      </w:r>
      <w:del w:id="110" w:author="Mott(ESO), Paul" w:date="2023-03-14T23:20:00Z">
        <w:r w:rsidR="00BA595E" w:rsidDel="00BA595E">
          <w:delText xml:space="preserve">uses </w:delText>
        </w:r>
      </w:del>
      <w:r w:rsidR="00BA595E">
        <w:t>400kV overhead line</w:t>
      </w:r>
      <w:ins w:id="111" w:author="Mott(ESO), Paul" w:date="2023-03-15T18:17:00Z">
        <w:r w:rsidR="003742D0">
          <w:t>s</w:t>
        </w:r>
      </w:ins>
      <w:del w:id="112" w:author="Mott(ESO), Paul" w:date="2023-03-14T23:20:00Z">
        <w:r w:rsidR="00BA595E" w:rsidDel="00BA595E">
          <w:delText xml:space="preserve"> (i.e. the 400kV overhead line expansion factor is 1).  As the transport model</w:delText>
        </w:r>
        <w:r w:rsidR="00BA595E" w:rsidDel="00BA595E">
          <w:fldChar w:fldCharType="begin"/>
        </w:r>
        <w:r w:rsidR="00BA595E" w:rsidDel="00BA595E">
          <w:delInstrText xml:space="preserve"> XE "transport model" </w:delInstrText>
        </w:r>
        <w:r w:rsidR="00BA595E" w:rsidDel="00BA595E">
          <w:fldChar w:fldCharType="end"/>
        </w:r>
        <w:r w:rsidR="00BA595E" w:rsidDel="00BA595E">
          <w:delText xml:space="preserve"> expresses cost as marginal km (irrespective of cables or overhead lines), some account needs to be made of the fact that investment in these other types of circuit (specifically HVDC and sub-sea cables of various voltages, 400kV underground cable, 275kV overhead line, 275kV underground cable, 132kV overhead line and 132kV underground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w:delText>
        </w:r>
      </w:del>
      <w:r w:rsidR="00BA595E">
        <w:t>.  When calculating the local circuit tariff for a generator, a</w:t>
      </w:r>
      <w:r w:rsidR="00BA595E" w:rsidRPr="005443AC">
        <w:t xml:space="preserve">lternative 132kV </w:t>
      </w:r>
      <w:r w:rsidR="00BA595E">
        <w:t xml:space="preserve">and offshore </w:t>
      </w:r>
      <w:r w:rsidR="00BA595E" w:rsidRPr="005443AC">
        <w:t xml:space="preserve">expansion </w:t>
      </w:r>
      <w:del w:id="113" w:author="Mott(ESO), Paul" w:date="2023-03-14T23:21:00Z">
        <w:r w:rsidR="00BA595E" w:rsidRPr="005443AC" w:rsidDel="00BA595E">
          <w:delText xml:space="preserve">factors </w:delText>
        </w:r>
      </w:del>
      <w:ins w:id="114" w:author="Mott(ESO), Paul" w:date="2023-03-14T23:21:00Z">
        <w:r w:rsidR="00BA595E">
          <w:t>constants</w:t>
        </w:r>
        <w:r w:rsidR="00BA595E" w:rsidRPr="005443AC">
          <w:t xml:space="preserve"> </w:t>
        </w:r>
      </w:ins>
      <w:r w:rsidR="00BA595E">
        <w:t>to those used in the remainder of the tariff calculation are applied to the generator’s</w:t>
      </w:r>
      <w:r w:rsidR="00BA595E" w:rsidRPr="005443AC">
        <w:t xml:space="preserve"> local circuits</w:t>
      </w:r>
    </w:p>
    <w:p w14:paraId="1E56BAC3" w14:textId="77777777" w:rsidR="00FB1D43" w:rsidRDefault="00FB1D43" w:rsidP="00FB1D43">
      <w:pPr>
        <w:pStyle w:val="1"/>
        <w:jc w:val="both"/>
        <w:rPr>
          <w:ins w:id="115" w:author="Mott(ESO), Paul" w:date="2023-03-14T23:23:00Z"/>
        </w:rPr>
      </w:pPr>
    </w:p>
    <w:p w14:paraId="3E3F8A0E" w14:textId="54BFE348" w:rsidR="00BA595E" w:rsidRDefault="00BA595E" w:rsidP="00890D76">
      <w:pPr>
        <w:pStyle w:val="1"/>
        <w:numPr>
          <w:ilvl w:val="0"/>
          <w:numId w:val="159"/>
        </w:numPr>
        <w:jc w:val="both"/>
      </w:pPr>
      <w:r>
        <w:t xml:space="preserve">The circuit </w:t>
      </w:r>
      <w:r w:rsidRPr="0010362D">
        <w:rPr>
          <w:rFonts w:ascii="Arial" w:hAnsi="Arial"/>
        </w:rPr>
        <w:t xml:space="preserve">expansion </w:t>
      </w:r>
      <w:del w:id="116" w:author="Mott(ESO), Paul" w:date="2023-03-14T23:21:00Z">
        <w:r w:rsidRPr="0010362D" w:rsidDel="00BA595E">
          <w:rPr>
            <w:rFonts w:ascii="Arial" w:hAnsi="Arial"/>
          </w:rPr>
          <w:delText>factors</w:delText>
        </w:r>
        <w:r w:rsidRPr="0010362D" w:rsidDel="00BA595E">
          <w:rPr>
            <w:rFonts w:ascii="Arial" w:hAnsi="Arial" w:cs="Arial"/>
          </w:rPr>
          <w:delText xml:space="preserve"> </w:delText>
        </w:r>
      </w:del>
      <w:ins w:id="117" w:author="Mott(ESO), Paul" w:date="2023-03-14T23:21:00Z">
        <w:r w:rsidRPr="0010362D">
          <w:rPr>
            <w:rFonts w:ascii="Arial" w:hAnsi="Arial"/>
          </w:rPr>
          <w:t>constants</w:t>
        </w:r>
        <w:r w:rsidRPr="0010362D" w:rsidDel="00D1442D">
          <w:rPr>
            <w:rFonts w:ascii="Arial" w:hAnsi="Arial" w:cs="Arial"/>
          </w:rPr>
          <w:t xml:space="preserve"> </w:t>
        </w:r>
      </w:ins>
      <w:r>
        <w:t xml:space="preserve">for HVDC circuits and AC subsea cables are determined on a case by case basis using the costs which are specific to individual projects containing HVDC or AC subsea circuits. </w:t>
      </w:r>
    </w:p>
    <w:p w14:paraId="1B9B10E8" w14:textId="26A01B4C" w:rsidR="00BA595E" w:rsidDel="00B22942" w:rsidRDefault="00BA595E" w:rsidP="00207A09">
      <w:pPr>
        <w:pStyle w:val="1"/>
        <w:jc w:val="both"/>
        <w:rPr>
          <w:del w:id="118" w:author="Mott(ESO), Paul" w:date="2023-04-20T20:50:00Z"/>
        </w:rPr>
      </w:pPr>
    </w:p>
    <w:p w14:paraId="5C104BD6" w14:textId="77777777" w:rsidR="00BA595E" w:rsidRPr="00A62CFB" w:rsidRDefault="00BA595E" w:rsidP="00A96504">
      <w:pPr>
        <w:pStyle w:val="ListBullet2"/>
      </w:pPr>
    </w:p>
    <w:p w14:paraId="51BAA168" w14:textId="7F7BA452" w:rsidR="00207A09" w:rsidRPr="00890D76" w:rsidRDefault="00207A09" w:rsidP="00890D76">
      <w:pPr>
        <w:pStyle w:val="1"/>
        <w:jc w:val="both"/>
      </w:pPr>
    </w:p>
    <w:p w14:paraId="5196531F" w14:textId="77777777" w:rsidR="008976CB" w:rsidRPr="008976CB" w:rsidRDefault="008976CB" w:rsidP="00890D76">
      <w:pPr>
        <w:pStyle w:val="1"/>
        <w:jc w:val="both"/>
        <w:rPr>
          <w:b/>
          <w:bCs/>
        </w:rPr>
      </w:pPr>
    </w:p>
    <w:p w14:paraId="7DC72079" w14:textId="77777777" w:rsidR="00125177" w:rsidRDefault="00125177" w:rsidP="00890D76">
      <w:pPr>
        <w:pStyle w:val="1"/>
        <w:ind w:left="907"/>
        <w:jc w:val="both"/>
      </w:pPr>
    </w:p>
    <w:p w14:paraId="5B35D018" w14:textId="77777777" w:rsidR="00125177" w:rsidRPr="00125177" w:rsidRDefault="00125177" w:rsidP="00890D76">
      <w:pPr>
        <w:pStyle w:val="1"/>
        <w:ind w:left="907"/>
        <w:jc w:val="both"/>
        <w:rPr>
          <w:b/>
        </w:rPr>
      </w:pPr>
      <w:r>
        <w:rPr>
          <w:b/>
        </w:rPr>
        <w:tab/>
      </w:r>
      <w:r w:rsidRPr="009B0384">
        <w:rPr>
          <w:b/>
        </w:rPr>
        <w:t>Adjustments to Model Inputs associated with One-off Works</w:t>
      </w:r>
    </w:p>
    <w:p w14:paraId="3A7D1896" w14:textId="77777777" w:rsidR="00125177" w:rsidRDefault="00125177" w:rsidP="00890D76">
      <w:pPr>
        <w:pStyle w:val="1"/>
        <w:ind w:left="907"/>
        <w:jc w:val="both"/>
      </w:pPr>
    </w:p>
    <w:p w14:paraId="6C251399" w14:textId="77777777" w:rsidR="00125177" w:rsidRPr="00B779DB" w:rsidRDefault="00125177" w:rsidP="00A35128">
      <w:pPr>
        <w:pStyle w:val="1"/>
        <w:numPr>
          <w:ilvl w:val="0"/>
          <w:numId w:val="159"/>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The Company to reflect </w:t>
      </w:r>
      <w:r w:rsidRPr="00B779DB">
        <w:lastRenderedPageBreak/>
        <w:t xml:space="preserve">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656DBE01" w14:textId="77777777" w:rsidR="00125177" w:rsidRPr="00B779DB" w:rsidRDefault="00125177" w:rsidP="00A35128">
      <w:pPr>
        <w:pStyle w:val="1"/>
        <w:ind w:left="907"/>
        <w:jc w:val="both"/>
      </w:pPr>
    </w:p>
    <w:p w14:paraId="3E1F1C15" w14:textId="77777777" w:rsidR="00125177" w:rsidRPr="00BF295A" w:rsidRDefault="00125177" w:rsidP="00A35128">
      <w:pPr>
        <w:pStyle w:val="1"/>
        <w:numPr>
          <w:ilvl w:val="0"/>
          <w:numId w:val="159"/>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4A8524CD" w14:textId="77777777" w:rsidR="00125177" w:rsidRPr="00BF295A" w:rsidRDefault="00125177" w:rsidP="006524B6">
      <w:pPr>
        <w:pStyle w:val="1"/>
        <w:ind w:left="907"/>
        <w:jc w:val="both"/>
      </w:pPr>
    </w:p>
    <w:p w14:paraId="70E197C6" w14:textId="77777777" w:rsidR="00125177" w:rsidRPr="00E622C1" w:rsidRDefault="00125177" w:rsidP="006524B6">
      <w:pPr>
        <w:pStyle w:val="1"/>
        <w:numPr>
          <w:ilvl w:val="0"/>
          <w:numId w:val="159"/>
        </w:numPr>
        <w:jc w:val="both"/>
      </w:pPr>
      <w:r w:rsidRPr="00BF295A">
        <w:t xml:space="preserve">Such adjustment shall be made following a User’s request, which </w:t>
      </w:r>
      <w:r w:rsidRPr="00C52A02">
        <w:t>must be received by The Company no later than the second occurrence of 31</w:t>
      </w:r>
      <w:r w:rsidRPr="00E622C1">
        <w:rPr>
          <w:vertAlign w:val="superscript"/>
        </w:rPr>
        <w:t>st</w:t>
      </w:r>
      <w:r w:rsidRPr="00E622C1">
        <w:t xml:space="preserve"> December following the implementation of CUSC Modification CMP203.</w:t>
      </w:r>
    </w:p>
    <w:p w14:paraId="198875D4" w14:textId="77777777" w:rsidR="00125177" w:rsidRPr="00A51DF5" w:rsidRDefault="00125177" w:rsidP="006524B6">
      <w:pPr>
        <w:pStyle w:val="1"/>
        <w:ind w:left="907"/>
        <w:jc w:val="both"/>
      </w:pPr>
    </w:p>
    <w:p w14:paraId="231CF2E6" w14:textId="77777777" w:rsidR="00125177" w:rsidRPr="00BF295A" w:rsidRDefault="00125177" w:rsidP="006524B6">
      <w:pPr>
        <w:pStyle w:val="1"/>
        <w:numPr>
          <w:ilvl w:val="0"/>
          <w:numId w:val="159"/>
        </w:numPr>
        <w:jc w:val="both"/>
      </w:pPr>
      <w:r w:rsidRPr="00A51DF5">
        <w:t xml:space="preserve">The Company shall only make an adjustment to the transport model inputs, under paragraph </w:t>
      </w:r>
      <w:r w:rsidRPr="009B0384">
        <w:t>14.15.1</w:t>
      </w:r>
      <w:r w:rsidR="007E41E1" w:rsidRPr="007E41E1">
        <w:t>6</w:t>
      </w:r>
      <w:r w:rsidRPr="00824A12">
        <w:t xml:space="preserve"> </w:t>
      </w:r>
      <w:r w:rsidRPr="00BF295A">
        <w:t xml:space="preserve">where the charge was paid to the relevant TO prior to 1st April 2005 where evidence has been provided by the User that satisfies The Company that works equivalent to those under paragraph </w:t>
      </w:r>
      <w:r w:rsidRPr="009B0384">
        <w:t>14.15.1</w:t>
      </w:r>
      <w:r w:rsidR="007E41E1" w:rsidRPr="007E41E1">
        <w:t>5</w:t>
      </w:r>
      <w:r w:rsidRPr="00824A12">
        <w:t xml:space="preserve"> were funded by the Use</w:t>
      </w:r>
      <w:r w:rsidRPr="00BF295A">
        <w:t>r.</w:t>
      </w:r>
    </w:p>
    <w:p w14:paraId="289F33D4" w14:textId="77777777" w:rsidR="00125177" w:rsidRPr="00BF295A" w:rsidRDefault="00125177" w:rsidP="006524B6">
      <w:pPr>
        <w:pStyle w:val="1"/>
        <w:ind w:left="907"/>
        <w:jc w:val="both"/>
      </w:pPr>
    </w:p>
    <w:p w14:paraId="7E94106C" w14:textId="77777777" w:rsidR="00125177" w:rsidRPr="00E622C1" w:rsidRDefault="00125177" w:rsidP="006524B6">
      <w:pPr>
        <w:pStyle w:val="1"/>
        <w:numPr>
          <w:ilvl w:val="0"/>
          <w:numId w:val="159"/>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The Company, The Company shall (upon the User’s request and subject to the User’s payment of reasonable costs incurred by The Company in doing so) use its reasonable endeavours to assist the </w:t>
      </w:r>
      <w:r w:rsidRPr="00C52A02">
        <w:rPr>
          <w:rFonts w:ascii="Arial" w:hAnsi="Arial" w:cs="Arial"/>
          <w:szCs w:val="22"/>
        </w:rPr>
        <w:t>User in obtaining any evidence The Company or a TO may have to support its position.</w:t>
      </w:r>
    </w:p>
    <w:p w14:paraId="1146F939" w14:textId="77777777" w:rsidR="00125177" w:rsidRPr="00A51DF5" w:rsidRDefault="00125177" w:rsidP="006524B6">
      <w:pPr>
        <w:pStyle w:val="1"/>
        <w:ind w:left="907"/>
        <w:jc w:val="both"/>
      </w:pPr>
    </w:p>
    <w:p w14:paraId="6AD3A817" w14:textId="1422AC18" w:rsidR="00125177" w:rsidRDefault="00125177" w:rsidP="002201DB">
      <w:pPr>
        <w:pStyle w:val="1"/>
        <w:numPr>
          <w:ilvl w:val="0"/>
          <w:numId w:val="159"/>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D4509" w:rsidRPr="00AD4509">
        <w:rPr>
          <w:b/>
          <w:bCs/>
        </w:rPr>
        <w:t>Financial Year</w:t>
      </w:r>
      <w:r w:rsidRPr="00BF295A">
        <w:t xml:space="preserve">, and The Company is satisfied based on the accompanying evidence provided to The Company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54E476E3" w14:textId="77777777" w:rsidR="00125177" w:rsidRDefault="00125177" w:rsidP="002201DB">
      <w:pPr>
        <w:pStyle w:val="1"/>
        <w:ind w:left="907"/>
        <w:jc w:val="both"/>
      </w:pPr>
    </w:p>
    <w:p w14:paraId="5BB1B81B" w14:textId="77777777" w:rsidR="00125177" w:rsidRDefault="00125177" w:rsidP="002201DB">
      <w:pPr>
        <w:pStyle w:val="1"/>
        <w:numPr>
          <w:ilvl w:val="0"/>
          <w:numId w:val="159"/>
        </w:numPr>
        <w:jc w:val="both"/>
      </w:pPr>
      <w:r>
        <w:t>The following table provides examples of works for which adjustments to transport model inputs would typically apply:</w:t>
      </w:r>
    </w:p>
    <w:p w14:paraId="4BF0D540" w14:textId="77777777" w:rsidR="00125177" w:rsidRDefault="00125177" w:rsidP="002201DB">
      <w:pPr>
        <w:pStyle w:val="1"/>
        <w:ind w:left="907"/>
        <w:jc w:val="both"/>
      </w:pPr>
    </w:p>
    <w:tbl>
      <w:tblPr>
        <w:tblW w:w="7655" w:type="dxa"/>
        <w:tblInd w:w="1809" w:type="dxa"/>
        <w:tblLook w:val="01E0" w:firstRow="1" w:lastRow="1" w:firstColumn="1" w:lastColumn="1" w:noHBand="0" w:noVBand="0"/>
      </w:tblPr>
      <w:tblGrid>
        <w:gridCol w:w="1478"/>
        <w:gridCol w:w="3045"/>
        <w:gridCol w:w="3132"/>
      </w:tblGrid>
      <w:tr w:rsidR="00125177" w:rsidRPr="00E35882" w14:paraId="3BD5EE75" w14:textId="77777777" w:rsidTr="00626FF4">
        <w:trPr>
          <w:trHeight w:val="513"/>
          <w:tblHeader/>
        </w:trPr>
        <w:tc>
          <w:tcPr>
            <w:tcW w:w="603" w:type="dxa"/>
            <w:tcBorders>
              <w:top w:val="single" w:sz="4" w:space="0" w:color="auto"/>
              <w:left w:val="single" w:sz="4" w:space="0" w:color="auto"/>
              <w:bottom w:val="single" w:sz="4" w:space="0" w:color="auto"/>
            </w:tcBorders>
          </w:tcPr>
          <w:p w14:paraId="7131D23C" w14:textId="77777777" w:rsidR="00125177" w:rsidRPr="00EC2712" w:rsidRDefault="00125177" w:rsidP="002201DB">
            <w:pPr>
              <w:ind w:left="907"/>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F5B4DC5" w14:textId="77777777" w:rsidR="00125177" w:rsidRPr="00EC2712" w:rsidRDefault="00125177" w:rsidP="002201DB">
            <w:pPr>
              <w:ind w:left="907"/>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CC34FB8" w14:textId="77777777" w:rsidR="00125177" w:rsidRPr="00EC2712" w:rsidRDefault="00125177" w:rsidP="002201DB">
            <w:pPr>
              <w:ind w:left="907"/>
              <w:rPr>
                <w:rFonts w:ascii="Arial" w:hAnsi="Arial" w:cs="Arial"/>
                <w:b/>
                <w:bCs/>
                <w:iCs/>
                <w:sz w:val="22"/>
                <w:szCs w:val="22"/>
              </w:rPr>
            </w:pPr>
            <w:r w:rsidRPr="00EC2712">
              <w:rPr>
                <w:rFonts w:ascii="Arial" w:hAnsi="Arial" w:cs="Arial"/>
                <w:b/>
                <w:bCs/>
                <w:iCs/>
                <w:sz w:val="22"/>
                <w:szCs w:val="22"/>
              </w:rPr>
              <w:t>Adjustments</w:t>
            </w:r>
          </w:p>
        </w:tc>
      </w:tr>
      <w:tr w:rsidR="00125177" w:rsidRPr="00E35882" w14:paraId="537ADC36"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1929C337" w14:textId="77777777" w:rsidR="00125177" w:rsidRPr="00EC2712" w:rsidRDefault="00125177" w:rsidP="002201DB">
            <w:pPr>
              <w:ind w:left="907"/>
              <w:rPr>
                <w:rFonts w:ascii="Arial" w:hAnsi="Arial" w:cs="Arial"/>
                <w:iCs/>
                <w:sz w:val="22"/>
                <w:szCs w:val="22"/>
              </w:rPr>
            </w:pPr>
            <w:r w:rsidRPr="00EC2712">
              <w:rPr>
                <w:rFonts w:ascii="Arial" w:hAnsi="Arial" w:cs="Arial"/>
                <w:iCs/>
                <w:sz w:val="22"/>
                <w:szCs w:val="22"/>
              </w:rPr>
              <w:t>1</w:t>
            </w:r>
          </w:p>
        </w:tc>
        <w:tc>
          <w:tcPr>
            <w:tcW w:w="3340" w:type="dxa"/>
          </w:tcPr>
          <w:p w14:paraId="7232DE1C" w14:textId="77777777" w:rsidR="00125177" w:rsidRPr="00EC2712" w:rsidRDefault="00125177" w:rsidP="002201DB">
            <w:pPr>
              <w:ind w:left="907"/>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247FBCCD" w14:textId="77777777" w:rsidR="00125177" w:rsidRPr="00EC2712" w:rsidRDefault="00125177" w:rsidP="002201DB">
            <w:pPr>
              <w:ind w:left="907"/>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E35882" w14:paraId="6F7E6FA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2B5EF85B" w14:textId="77777777" w:rsidR="00125177" w:rsidRPr="00EC2712" w:rsidRDefault="00125177" w:rsidP="002201DB">
            <w:pPr>
              <w:ind w:left="907"/>
              <w:rPr>
                <w:rFonts w:ascii="Arial" w:hAnsi="Arial" w:cs="Arial"/>
                <w:iCs/>
                <w:sz w:val="22"/>
                <w:szCs w:val="22"/>
              </w:rPr>
            </w:pPr>
            <w:r w:rsidRPr="00EC2712">
              <w:rPr>
                <w:rFonts w:ascii="Arial" w:hAnsi="Arial" w:cs="Arial"/>
                <w:iCs/>
                <w:sz w:val="22"/>
                <w:szCs w:val="22"/>
              </w:rPr>
              <w:lastRenderedPageBreak/>
              <w:t>2</w:t>
            </w:r>
          </w:p>
        </w:tc>
        <w:tc>
          <w:tcPr>
            <w:tcW w:w="3340" w:type="dxa"/>
          </w:tcPr>
          <w:p w14:paraId="756A94BF" w14:textId="77777777" w:rsidR="00125177" w:rsidRPr="00EC2712" w:rsidRDefault="00125177" w:rsidP="002201DB">
            <w:pPr>
              <w:ind w:left="907"/>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14D94D7D" w14:textId="77777777" w:rsidR="00125177" w:rsidRPr="00EC2712" w:rsidRDefault="00125177" w:rsidP="002201DB">
            <w:pPr>
              <w:ind w:left="907"/>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E35882" w14:paraId="4617C65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608F33AF" w14:textId="77777777" w:rsidR="00125177" w:rsidRPr="00EC2712" w:rsidRDefault="00125177" w:rsidP="002201DB">
            <w:pPr>
              <w:ind w:left="907"/>
              <w:rPr>
                <w:rFonts w:ascii="Arial" w:hAnsi="Arial" w:cs="Arial"/>
                <w:iCs/>
                <w:sz w:val="22"/>
                <w:szCs w:val="22"/>
              </w:rPr>
            </w:pPr>
            <w:r w:rsidRPr="00EC2712">
              <w:rPr>
                <w:rFonts w:ascii="Arial" w:hAnsi="Arial" w:cs="Arial"/>
                <w:iCs/>
                <w:sz w:val="22"/>
                <w:szCs w:val="22"/>
              </w:rPr>
              <w:t>3</w:t>
            </w:r>
          </w:p>
        </w:tc>
        <w:tc>
          <w:tcPr>
            <w:tcW w:w="3340" w:type="dxa"/>
          </w:tcPr>
          <w:p w14:paraId="70BEB9E1" w14:textId="77777777" w:rsidR="00125177" w:rsidRPr="00EC2712" w:rsidRDefault="00125177" w:rsidP="002201DB">
            <w:pPr>
              <w:ind w:left="907"/>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5FEDEFDC" w14:textId="77777777" w:rsidR="00125177" w:rsidRPr="00EC2712" w:rsidRDefault="00125177" w:rsidP="002201DB">
            <w:pPr>
              <w:ind w:left="907"/>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E35882" w14:paraId="38452C35"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19206494" w14:textId="77777777" w:rsidR="00125177" w:rsidRPr="00EC2712" w:rsidRDefault="00125177" w:rsidP="002201DB">
            <w:pPr>
              <w:ind w:left="907"/>
              <w:rPr>
                <w:rFonts w:ascii="Arial" w:hAnsi="Arial" w:cs="Arial"/>
                <w:iCs/>
                <w:sz w:val="22"/>
                <w:szCs w:val="22"/>
              </w:rPr>
            </w:pPr>
            <w:r w:rsidRPr="00EC2712">
              <w:rPr>
                <w:rFonts w:ascii="Arial" w:hAnsi="Arial" w:cs="Arial"/>
                <w:iCs/>
                <w:sz w:val="22"/>
                <w:szCs w:val="22"/>
              </w:rPr>
              <w:t>4</w:t>
            </w:r>
          </w:p>
        </w:tc>
        <w:tc>
          <w:tcPr>
            <w:tcW w:w="3340" w:type="dxa"/>
          </w:tcPr>
          <w:p w14:paraId="0ABF3000" w14:textId="77777777" w:rsidR="00125177" w:rsidRPr="00EC2712" w:rsidRDefault="00125177" w:rsidP="002201DB">
            <w:pPr>
              <w:ind w:left="907"/>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63A1263F" w14:textId="483584FB" w:rsidR="00125177" w:rsidRPr="00EC2712" w:rsidRDefault="00125177" w:rsidP="002201DB">
            <w:pPr>
              <w:ind w:left="907"/>
              <w:rPr>
                <w:rFonts w:ascii="Arial" w:hAnsi="Arial" w:cs="Arial"/>
                <w:iCs/>
                <w:sz w:val="22"/>
                <w:szCs w:val="22"/>
              </w:rPr>
            </w:pPr>
            <w:r w:rsidRPr="00EC2712">
              <w:rPr>
                <w:rFonts w:ascii="Arial" w:hAnsi="Arial" w:cs="Arial"/>
                <w:iCs/>
                <w:sz w:val="22"/>
                <w:szCs w:val="22"/>
              </w:rPr>
              <w:t xml:space="preserve">As lower voltage circuits result in a </w:t>
            </w:r>
            <w:r w:rsidRPr="0091541B">
              <w:rPr>
                <w:rFonts w:ascii="Arial" w:hAnsi="Arial" w:cs="Arial"/>
                <w:iCs/>
                <w:sz w:val="22"/>
                <w:szCs w:val="22"/>
              </w:rPr>
              <w:t xml:space="preserve">higher expansion </w:t>
            </w:r>
            <w:del w:id="119" w:author="Author">
              <w:r w:rsidRPr="0091541B" w:rsidDel="004A6D3A">
                <w:rPr>
                  <w:rFonts w:ascii="Arial" w:hAnsi="Arial" w:cs="Arial"/>
                  <w:iCs/>
                  <w:sz w:val="22"/>
                  <w:szCs w:val="22"/>
                </w:rPr>
                <w:delText xml:space="preserve">factor </w:delText>
              </w:r>
            </w:del>
            <w:ins w:id="120" w:author="Author">
              <w:r w:rsidR="004A6D3A" w:rsidRPr="0091541B">
                <w:rPr>
                  <w:rFonts w:ascii="Arial" w:hAnsi="Arial" w:cs="Arial"/>
                  <w:iCs/>
                  <w:sz w:val="22"/>
                  <w:szCs w:val="22"/>
                </w:rPr>
                <w:t>constant for this asset class</w:t>
              </w:r>
            </w:ins>
            <w:del w:id="121" w:author="Author">
              <w:r w:rsidRPr="0091541B" w:rsidDel="004A6D3A">
                <w:rPr>
                  <w:rFonts w:ascii="Arial" w:hAnsi="Arial" w:cs="Arial"/>
                  <w:iCs/>
                  <w:sz w:val="22"/>
                  <w:szCs w:val="22"/>
                </w:rPr>
                <w:delText>being used</w:delText>
              </w:r>
            </w:del>
            <w:r w:rsidRPr="0091541B">
              <w:rPr>
                <w:rFonts w:ascii="Arial" w:hAnsi="Arial" w:cs="Arial"/>
                <w:iCs/>
                <w:sz w:val="22"/>
                <w:szCs w:val="22"/>
              </w:rPr>
              <w:t>, the circuits would</w:t>
            </w:r>
            <w:r w:rsidRPr="00EC2712">
              <w:rPr>
                <w:rFonts w:ascii="Arial" w:hAnsi="Arial" w:cs="Arial"/>
                <w:iCs/>
                <w:sz w:val="22"/>
                <w:szCs w:val="22"/>
              </w:rPr>
              <w:t xml:space="preserve">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50BDC79E" w14:textId="77777777" w:rsidR="00125177" w:rsidRDefault="00125177" w:rsidP="002201DB">
      <w:pPr>
        <w:pStyle w:val="1"/>
        <w:ind w:left="907"/>
        <w:jc w:val="both"/>
      </w:pPr>
    </w:p>
    <w:p w14:paraId="1B9FD47D" w14:textId="77777777" w:rsidR="00125177" w:rsidRDefault="00125177" w:rsidP="002201DB">
      <w:pPr>
        <w:pStyle w:val="1"/>
        <w:numPr>
          <w:ilvl w:val="0"/>
          <w:numId w:val="159"/>
        </w:numPr>
        <w:jc w:val="both"/>
      </w:pPr>
      <w:r>
        <w:t>The following table provides examples of works for which adjustments to transport model typically would not apply:</w:t>
      </w:r>
    </w:p>
    <w:p w14:paraId="5DA77BF3" w14:textId="77777777" w:rsidR="00125177" w:rsidRDefault="00125177" w:rsidP="002201DB">
      <w:pPr>
        <w:pStyle w:val="1"/>
        <w:ind w:left="907"/>
        <w:jc w:val="both"/>
      </w:pPr>
    </w:p>
    <w:tbl>
      <w:tblPr>
        <w:tblpPr w:leftFromText="180" w:rightFromText="180" w:vertAnchor="text" w:tblpX="1809" w:tblpY="1"/>
        <w:tblOverlap w:val="never"/>
        <w:tblW w:w="7621" w:type="dxa"/>
        <w:tblLook w:val="01E0" w:firstRow="1" w:lastRow="1" w:firstColumn="1" w:lastColumn="1" w:noHBand="0" w:noVBand="0"/>
      </w:tblPr>
      <w:tblGrid>
        <w:gridCol w:w="1478"/>
        <w:gridCol w:w="3003"/>
        <w:gridCol w:w="3140"/>
      </w:tblGrid>
      <w:tr w:rsidR="00125177" w:rsidRPr="008B03FC" w14:paraId="2D2DFA6A" w14:textId="77777777" w:rsidTr="00626FF4">
        <w:trPr>
          <w:trHeight w:val="771"/>
          <w:tblHeader/>
        </w:trPr>
        <w:tc>
          <w:tcPr>
            <w:tcW w:w="603" w:type="dxa"/>
            <w:tcBorders>
              <w:top w:val="single" w:sz="4" w:space="0" w:color="auto"/>
              <w:left w:val="single" w:sz="4" w:space="0" w:color="auto"/>
              <w:bottom w:val="single" w:sz="4" w:space="0" w:color="auto"/>
            </w:tcBorders>
          </w:tcPr>
          <w:p w14:paraId="7D4B107C" w14:textId="77777777" w:rsidR="00125177" w:rsidRPr="00677208" w:rsidRDefault="00125177" w:rsidP="002201DB">
            <w:pPr>
              <w:ind w:left="907"/>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43C464E0" w14:textId="77777777" w:rsidR="00125177" w:rsidRPr="00677208" w:rsidRDefault="00125177" w:rsidP="002201DB">
            <w:pPr>
              <w:ind w:left="907"/>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605EBAB7" w14:textId="77777777" w:rsidR="00125177" w:rsidRPr="00677208" w:rsidRDefault="00125177" w:rsidP="002201DB">
            <w:pPr>
              <w:ind w:left="907"/>
              <w:rPr>
                <w:rFonts w:ascii="Arial" w:hAnsi="Arial" w:cs="Arial"/>
                <w:b/>
                <w:bCs/>
                <w:iCs/>
                <w:sz w:val="22"/>
                <w:szCs w:val="22"/>
              </w:rPr>
            </w:pPr>
            <w:r w:rsidRPr="00677208">
              <w:rPr>
                <w:rFonts w:ascii="Arial" w:hAnsi="Arial" w:cs="Arial"/>
                <w:b/>
                <w:bCs/>
                <w:iCs/>
                <w:sz w:val="22"/>
                <w:szCs w:val="22"/>
              </w:rPr>
              <w:t>Reasoning</w:t>
            </w:r>
          </w:p>
        </w:tc>
      </w:tr>
      <w:tr w:rsidR="00125177" w:rsidRPr="008B03FC" w14:paraId="1FE9B08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57EC789E" w14:textId="77777777" w:rsidR="00125177" w:rsidRPr="00677208" w:rsidRDefault="00125177" w:rsidP="002201DB">
            <w:pPr>
              <w:ind w:left="907"/>
              <w:rPr>
                <w:rFonts w:ascii="Arial" w:hAnsi="Arial" w:cs="Arial"/>
                <w:iCs/>
                <w:sz w:val="22"/>
                <w:szCs w:val="22"/>
              </w:rPr>
            </w:pPr>
            <w:r>
              <w:rPr>
                <w:rFonts w:ascii="Arial" w:hAnsi="Arial" w:cs="Arial"/>
                <w:iCs/>
                <w:sz w:val="22"/>
                <w:szCs w:val="22"/>
              </w:rPr>
              <w:t>1</w:t>
            </w:r>
          </w:p>
        </w:tc>
        <w:tc>
          <w:tcPr>
            <w:tcW w:w="3333" w:type="dxa"/>
          </w:tcPr>
          <w:p w14:paraId="25DC2383"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4B1177" w14:textId="6338BADC" w:rsidR="00125177" w:rsidRPr="00677208" w:rsidRDefault="00125177" w:rsidP="002201DB">
            <w:pPr>
              <w:ind w:left="907"/>
              <w:rPr>
                <w:rFonts w:ascii="Arial" w:hAnsi="Arial" w:cs="Arial"/>
                <w:iCs/>
                <w:sz w:val="22"/>
                <w:szCs w:val="22"/>
              </w:rPr>
            </w:pPr>
            <w:r w:rsidRPr="0091541B">
              <w:rPr>
                <w:rFonts w:ascii="Arial" w:hAnsi="Arial" w:cs="Arial"/>
                <w:iCs/>
                <w:sz w:val="22"/>
                <w:szCs w:val="22"/>
              </w:rPr>
              <w:t xml:space="preserve">Cable expansion </w:t>
            </w:r>
            <w:del w:id="122" w:author="Author">
              <w:r w:rsidRPr="0091541B" w:rsidDel="004A6D3A">
                <w:rPr>
                  <w:rFonts w:ascii="Arial" w:hAnsi="Arial" w:cs="Arial"/>
                  <w:iCs/>
                  <w:sz w:val="22"/>
                  <w:szCs w:val="22"/>
                </w:rPr>
                <w:delText xml:space="preserve">factors </w:delText>
              </w:r>
            </w:del>
            <w:ins w:id="123" w:author="Author">
              <w:r w:rsidR="004A6D3A" w:rsidRPr="0091541B">
                <w:rPr>
                  <w:rFonts w:ascii="Arial" w:hAnsi="Arial" w:cs="Arial"/>
                  <w:iCs/>
                  <w:sz w:val="22"/>
                  <w:szCs w:val="22"/>
                </w:rPr>
                <w:t>constants</w:t>
              </w:r>
              <w:r w:rsidR="004A6D3A" w:rsidRPr="00677208">
                <w:rPr>
                  <w:rFonts w:ascii="Arial" w:hAnsi="Arial" w:cs="Arial"/>
                  <w:iCs/>
                  <w:sz w:val="22"/>
                  <w:szCs w:val="22"/>
                </w:rPr>
                <w:t xml:space="preserve"> </w:t>
              </w:r>
            </w:ins>
            <w:r w:rsidRPr="00677208">
              <w:rPr>
                <w:rFonts w:ascii="Arial" w:hAnsi="Arial" w:cs="Arial"/>
                <w:iCs/>
                <w:sz w:val="22"/>
                <w:szCs w:val="22"/>
              </w:rPr>
              <w:t xml:space="preserve">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6036E01"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3265B59" w14:textId="77777777" w:rsidR="00125177" w:rsidRPr="00677208" w:rsidRDefault="00125177" w:rsidP="002201DB">
            <w:pPr>
              <w:ind w:left="907"/>
              <w:rPr>
                <w:rFonts w:ascii="Arial" w:hAnsi="Arial" w:cs="Arial"/>
                <w:iCs/>
                <w:sz w:val="22"/>
                <w:szCs w:val="22"/>
              </w:rPr>
            </w:pPr>
            <w:r>
              <w:rPr>
                <w:rFonts w:ascii="Arial" w:hAnsi="Arial" w:cs="Arial"/>
                <w:iCs/>
                <w:sz w:val="22"/>
                <w:szCs w:val="22"/>
              </w:rPr>
              <w:t>2</w:t>
            </w:r>
          </w:p>
        </w:tc>
        <w:tc>
          <w:tcPr>
            <w:tcW w:w="3333" w:type="dxa"/>
          </w:tcPr>
          <w:p w14:paraId="518B4E88"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 xml:space="preserve">Additional circuit route works - A User asks for screening to be provided around a </w:t>
            </w:r>
            <w:r w:rsidRPr="00677208">
              <w:rPr>
                <w:rFonts w:ascii="Arial" w:hAnsi="Arial" w:cs="Arial"/>
                <w:iCs/>
                <w:sz w:val="22"/>
                <w:szCs w:val="22"/>
              </w:rPr>
              <w:lastRenderedPageBreak/>
              <w:t>new or existing circuit route.</w:t>
            </w:r>
          </w:p>
        </w:tc>
        <w:tc>
          <w:tcPr>
            <w:tcW w:w="3685" w:type="dxa"/>
          </w:tcPr>
          <w:p w14:paraId="68509224" w14:textId="4E0CAC1E" w:rsidR="00125177" w:rsidRPr="00677208" w:rsidRDefault="00125177" w:rsidP="002201DB">
            <w:pPr>
              <w:ind w:left="907"/>
              <w:rPr>
                <w:rFonts w:ascii="Arial" w:hAnsi="Arial" w:cs="Arial"/>
                <w:iCs/>
                <w:sz w:val="22"/>
                <w:szCs w:val="22"/>
              </w:rPr>
            </w:pPr>
            <w:r w:rsidRPr="0091541B">
              <w:rPr>
                <w:rFonts w:ascii="Arial" w:hAnsi="Arial" w:cs="Arial"/>
                <w:iCs/>
                <w:sz w:val="22"/>
                <w:szCs w:val="22"/>
              </w:rPr>
              <w:lastRenderedPageBreak/>
              <w:t xml:space="preserve">Circuit expansion </w:t>
            </w:r>
            <w:ins w:id="124" w:author="Author">
              <w:r w:rsidR="004A6D3A" w:rsidRPr="0091541B">
                <w:rPr>
                  <w:rFonts w:ascii="Arial" w:hAnsi="Arial" w:cs="Arial"/>
                  <w:iCs/>
                  <w:sz w:val="22"/>
                  <w:szCs w:val="22"/>
                </w:rPr>
                <w:t xml:space="preserve"> constants</w:t>
              </w:r>
              <w:r w:rsidR="004A6D3A" w:rsidRPr="0091541B" w:rsidDel="004A6D3A">
                <w:rPr>
                  <w:rFonts w:ascii="Arial" w:hAnsi="Arial" w:cs="Arial"/>
                  <w:iCs/>
                  <w:sz w:val="22"/>
                  <w:szCs w:val="22"/>
                </w:rPr>
                <w:t xml:space="preserve"> </w:t>
              </w:r>
            </w:ins>
            <w:del w:id="125" w:author="Author">
              <w:r w:rsidRPr="0091541B" w:rsidDel="004A6D3A">
                <w:rPr>
                  <w:rFonts w:ascii="Arial" w:hAnsi="Arial" w:cs="Arial"/>
                  <w:iCs/>
                  <w:sz w:val="22"/>
                  <w:szCs w:val="22"/>
                </w:rPr>
                <w:delText>factors</w:delText>
              </w:r>
              <w:r w:rsidRPr="00677208" w:rsidDel="004A6D3A">
                <w:rPr>
                  <w:rFonts w:ascii="Arial" w:hAnsi="Arial" w:cs="Arial"/>
                  <w:iCs/>
                  <w:sz w:val="22"/>
                  <w:szCs w:val="22"/>
                </w:rPr>
                <w:delText xml:space="preserve"> </w:delText>
              </w:r>
            </w:del>
            <w:r w:rsidRPr="00677208">
              <w:rPr>
                <w:rFonts w:ascii="Arial" w:hAnsi="Arial" w:cs="Arial"/>
                <w:iCs/>
                <w:sz w:val="22"/>
                <w:szCs w:val="22"/>
              </w:rPr>
              <w:t xml:space="preserve">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w:t>
            </w:r>
            <w:r w:rsidRPr="00677208">
              <w:rPr>
                <w:rFonts w:ascii="Arial" w:hAnsi="Arial" w:cs="Arial"/>
                <w:iCs/>
                <w:sz w:val="22"/>
                <w:szCs w:val="22"/>
              </w:rPr>
              <w:lastRenderedPageBreak/>
              <w:t>no increased TNUoS cost.</w:t>
            </w:r>
          </w:p>
        </w:tc>
      </w:tr>
      <w:tr w:rsidR="00125177" w:rsidRPr="008B03FC" w14:paraId="25831CF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7CA01106" w14:textId="77777777" w:rsidR="00125177" w:rsidRPr="00677208" w:rsidRDefault="00125177" w:rsidP="002201DB">
            <w:pPr>
              <w:ind w:left="907"/>
              <w:rPr>
                <w:rFonts w:ascii="Arial" w:hAnsi="Arial" w:cs="Arial"/>
                <w:iCs/>
                <w:sz w:val="22"/>
                <w:szCs w:val="22"/>
              </w:rPr>
            </w:pPr>
            <w:r>
              <w:rPr>
                <w:rFonts w:ascii="Arial" w:hAnsi="Arial" w:cs="Arial"/>
                <w:iCs/>
                <w:sz w:val="22"/>
                <w:szCs w:val="22"/>
              </w:rPr>
              <w:lastRenderedPageBreak/>
              <w:t>3</w:t>
            </w:r>
          </w:p>
        </w:tc>
        <w:tc>
          <w:tcPr>
            <w:tcW w:w="3333" w:type="dxa"/>
          </w:tcPr>
          <w:p w14:paraId="23BA0C57"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33783482" w14:textId="45C93021" w:rsidR="00125177" w:rsidRPr="00677208" w:rsidRDefault="00125177" w:rsidP="002201DB">
            <w:pPr>
              <w:ind w:left="907"/>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w:t>
            </w:r>
            <w:ins w:id="126" w:author="Author">
              <w:r w:rsidR="004A6D3A">
                <w:rPr>
                  <w:rFonts w:ascii="Arial" w:hAnsi="Arial" w:cs="Arial"/>
                  <w:iCs/>
                  <w:sz w:val="22"/>
                  <w:szCs w:val="22"/>
                </w:rPr>
                <w:t xml:space="preserve"> constants</w:t>
              </w:r>
              <w:r w:rsidR="004A6D3A" w:rsidRPr="00677208" w:rsidDel="004A6D3A">
                <w:rPr>
                  <w:rFonts w:ascii="Arial" w:hAnsi="Arial" w:cs="Arial"/>
                  <w:iCs/>
                  <w:sz w:val="22"/>
                  <w:szCs w:val="22"/>
                </w:rPr>
                <w:t xml:space="preserve"> </w:t>
              </w:r>
            </w:ins>
            <w:del w:id="127" w:author="Author">
              <w:r w:rsidRPr="00677208" w:rsidDel="004A6D3A">
                <w:rPr>
                  <w:rFonts w:ascii="Arial" w:hAnsi="Arial" w:cs="Arial"/>
                  <w:iCs/>
                  <w:sz w:val="22"/>
                  <w:szCs w:val="22"/>
                </w:rPr>
                <w:delText xml:space="preserve">factors </w:delText>
              </w:r>
            </w:del>
            <w:r w:rsidRPr="00677208">
              <w:rPr>
                <w:rFonts w:ascii="Arial" w:hAnsi="Arial" w:cs="Arial"/>
                <w:iCs/>
                <w:sz w:val="22"/>
                <w:szCs w:val="22"/>
              </w:rPr>
              <w:t xml:space="preserve">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19704135"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31FB2359" w14:textId="77777777" w:rsidR="00125177" w:rsidRPr="00677208" w:rsidRDefault="00125177" w:rsidP="002201DB">
            <w:pPr>
              <w:ind w:left="907"/>
              <w:rPr>
                <w:rFonts w:ascii="Arial" w:hAnsi="Arial" w:cs="Arial"/>
                <w:iCs/>
                <w:sz w:val="22"/>
                <w:szCs w:val="22"/>
              </w:rPr>
            </w:pPr>
            <w:r>
              <w:rPr>
                <w:rFonts w:ascii="Arial" w:hAnsi="Arial" w:cs="Arial"/>
                <w:iCs/>
                <w:sz w:val="22"/>
                <w:szCs w:val="22"/>
              </w:rPr>
              <w:t>4</w:t>
            </w:r>
          </w:p>
        </w:tc>
        <w:tc>
          <w:tcPr>
            <w:tcW w:w="3333" w:type="dxa"/>
          </w:tcPr>
          <w:p w14:paraId="0A87CB3A"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168C24E6"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738C78EE"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28243D5" w14:textId="77777777" w:rsidR="00125177" w:rsidRPr="00677208" w:rsidRDefault="00125177" w:rsidP="002201DB">
            <w:pPr>
              <w:ind w:left="907"/>
              <w:rPr>
                <w:rFonts w:ascii="Arial" w:hAnsi="Arial" w:cs="Arial"/>
                <w:iCs/>
                <w:sz w:val="22"/>
                <w:szCs w:val="22"/>
              </w:rPr>
            </w:pPr>
            <w:r>
              <w:rPr>
                <w:rFonts w:ascii="Arial" w:hAnsi="Arial" w:cs="Arial"/>
                <w:iCs/>
                <w:sz w:val="22"/>
                <w:szCs w:val="22"/>
              </w:rPr>
              <w:t>5</w:t>
            </w:r>
          </w:p>
        </w:tc>
        <w:tc>
          <w:tcPr>
            <w:tcW w:w="3333" w:type="dxa"/>
          </w:tcPr>
          <w:p w14:paraId="5A70F0FC"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39D9CCA4"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6912A87"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6F083BFE" w14:textId="77777777" w:rsidR="00125177" w:rsidRPr="00677208" w:rsidRDefault="00125177" w:rsidP="002201DB">
            <w:pPr>
              <w:ind w:left="907"/>
              <w:rPr>
                <w:rFonts w:ascii="Arial" w:hAnsi="Arial" w:cs="Arial"/>
                <w:iCs/>
                <w:sz w:val="22"/>
                <w:szCs w:val="22"/>
              </w:rPr>
            </w:pPr>
            <w:r>
              <w:rPr>
                <w:rFonts w:ascii="Arial" w:hAnsi="Arial" w:cs="Arial"/>
                <w:iCs/>
                <w:sz w:val="22"/>
                <w:szCs w:val="22"/>
              </w:rPr>
              <w:t>6</w:t>
            </w:r>
          </w:p>
        </w:tc>
        <w:tc>
          <w:tcPr>
            <w:tcW w:w="3333" w:type="dxa"/>
          </w:tcPr>
          <w:p w14:paraId="29F27117"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54E955E6"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374CC06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A194BF1" w14:textId="77777777" w:rsidR="00125177" w:rsidRPr="00677208" w:rsidRDefault="00125177" w:rsidP="002201DB">
            <w:pPr>
              <w:ind w:left="907"/>
              <w:rPr>
                <w:rFonts w:ascii="Arial" w:hAnsi="Arial" w:cs="Arial"/>
                <w:iCs/>
                <w:sz w:val="22"/>
                <w:szCs w:val="22"/>
              </w:rPr>
            </w:pPr>
            <w:r>
              <w:rPr>
                <w:rFonts w:ascii="Arial" w:hAnsi="Arial" w:cs="Arial"/>
                <w:iCs/>
                <w:sz w:val="22"/>
                <w:szCs w:val="22"/>
              </w:rPr>
              <w:lastRenderedPageBreak/>
              <w:t>7</w:t>
            </w:r>
          </w:p>
        </w:tc>
        <w:tc>
          <w:tcPr>
            <w:tcW w:w="3333" w:type="dxa"/>
          </w:tcPr>
          <w:p w14:paraId="178340A8"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1543A49"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63E36D2C"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167E5756" w14:textId="77777777" w:rsidR="00125177" w:rsidRPr="00677208" w:rsidRDefault="00125177" w:rsidP="002201DB">
            <w:pPr>
              <w:ind w:left="907"/>
              <w:rPr>
                <w:rFonts w:ascii="Arial" w:hAnsi="Arial" w:cs="Arial"/>
                <w:iCs/>
                <w:sz w:val="22"/>
                <w:szCs w:val="22"/>
              </w:rPr>
            </w:pPr>
            <w:r>
              <w:rPr>
                <w:rFonts w:ascii="Arial" w:hAnsi="Arial" w:cs="Arial"/>
                <w:iCs/>
                <w:sz w:val="22"/>
                <w:szCs w:val="22"/>
              </w:rPr>
              <w:t>8</w:t>
            </w:r>
          </w:p>
        </w:tc>
        <w:tc>
          <w:tcPr>
            <w:tcW w:w="3333" w:type="dxa"/>
          </w:tcPr>
          <w:p w14:paraId="07E933E5" w14:textId="53C04B3B" w:rsidR="00125177" w:rsidRPr="00677208" w:rsidRDefault="00125177" w:rsidP="002201DB">
            <w:pPr>
              <w:ind w:left="907"/>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18788DC5" w14:textId="0F447140" w:rsidR="00125177" w:rsidRPr="00677208" w:rsidRDefault="00125177" w:rsidP="002201DB">
            <w:pPr>
              <w:ind w:left="907"/>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4B32802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26E00A13" w14:textId="77777777" w:rsidR="00125177" w:rsidRPr="00677208" w:rsidRDefault="00125177" w:rsidP="002201DB">
            <w:pPr>
              <w:ind w:left="907"/>
              <w:rPr>
                <w:rFonts w:ascii="Arial" w:hAnsi="Arial" w:cs="Arial"/>
                <w:iCs/>
                <w:sz w:val="22"/>
                <w:szCs w:val="22"/>
              </w:rPr>
            </w:pPr>
            <w:r>
              <w:rPr>
                <w:rFonts w:ascii="Arial" w:hAnsi="Arial" w:cs="Arial"/>
                <w:iCs/>
                <w:sz w:val="22"/>
                <w:szCs w:val="22"/>
              </w:rPr>
              <w:t>9</w:t>
            </w:r>
          </w:p>
        </w:tc>
        <w:tc>
          <w:tcPr>
            <w:tcW w:w="3333" w:type="dxa"/>
          </w:tcPr>
          <w:p w14:paraId="7BEF539D"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Additional Engineering/</w:t>
            </w:r>
          </w:p>
          <w:p w14:paraId="2767B0A3"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4FF027C5"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0F33E421"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B6ABB2B"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789B5582" w14:textId="77777777" w:rsidR="00125177" w:rsidRPr="009B0384" w:rsidRDefault="00125177" w:rsidP="002201DB">
            <w:pPr>
              <w:ind w:left="907"/>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7A2C43D9"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13F9BD2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54C3890C"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6C6D8100" w14:textId="77777777" w:rsidR="00125177" w:rsidRPr="007E41E1" w:rsidRDefault="00125177" w:rsidP="002201DB">
            <w:pPr>
              <w:ind w:left="907"/>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FFACF91"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6EDB3678" w14:textId="77777777" w:rsidR="00125177" w:rsidRDefault="00125177" w:rsidP="002201DB">
      <w:pPr>
        <w:pStyle w:val="1"/>
        <w:ind w:left="907"/>
        <w:jc w:val="both"/>
      </w:pPr>
      <w:r>
        <w:br w:type="textWrapping" w:clear="all"/>
      </w:r>
    </w:p>
    <w:p w14:paraId="6AC5929A" w14:textId="77777777" w:rsidR="00125177" w:rsidRDefault="00125177" w:rsidP="002201DB">
      <w:pPr>
        <w:pStyle w:val="1"/>
        <w:ind w:left="907"/>
        <w:jc w:val="both"/>
      </w:pPr>
    </w:p>
    <w:p w14:paraId="38960546" w14:textId="6599B257" w:rsidR="00125177" w:rsidRDefault="00125177" w:rsidP="006C685B">
      <w:pPr>
        <w:pStyle w:val="1"/>
        <w:numPr>
          <w:ilvl w:val="0"/>
          <w:numId w:val="159"/>
        </w:numPr>
        <w:jc w:val="both"/>
      </w:pPr>
      <w:r w:rsidRPr="00825406">
        <w:t xml:space="preserve">The Company shall publish any adjusted </w:t>
      </w:r>
      <w:r>
        <w:t>transport model inputs</w:t>
      </w:r>
      <w:r w:rsidRPr="00825406">
        <w:t xml:space="preserve"> that it intends to use in the calculation of TNUoS tariffs effective from the year commencing on the following 1</w:t>
      </w:r>
      <w:r w:rsidRPr="000E2F7F">
        <w:rPr>
          <w:vertAlign w:val="superscript"/>
        </w:rPr>
        <w:t>st</w:t>
      </w:r>
      <w:r>
        <w:t xml:space="preserve"> </w:t>
      </w:r>
      <w:r w:rsidRPr="00825406">
        <w:t>April</w:t>
      </w:r>
      <w:del w:id="128" w:author="Mott(ESO), Paul" w:date="2023-03-14T23:26:00Z">
        <w:r w:rsidRPr="00825406" w:rsidDel="00BB2D42">
          <w:delText xml:space="preserve"> in the NETS Seven Year Statement October Update</w:delText>
        </w:r>
      </w:del>
      <w:r w:rsidRPr="00825406">
        <w:t xml:space="preserve">. Any further adjustments that </w:t>
      </w:r>
      <w:r w:rsidRPr="00825406">
        <w:lastRenderedPageBreak/>
        <w:t xml:space="preserve">The Company makes shall be published by The Company upon </w:t>
      </w:r>
      <w:ins w:id="129" w:author="Author">
        <w:r w:rsidR="00CF1305">
          <w:t xml:space="preserve">or before </w:t>
        </w:r>
      </w:ins>
      <w:r w:rsidRPr="00825406">
        <w:t xml:space="preserve">the publication of the final TNUoS tariffs for the year concerned. </w:t>
      </w:r>
    </w:p>
    <w:p w14:paraId="6E55147C" w14:textId="77777777" w:rsidR="00125177" w:rsidRDefault="00125177" w:rsidP="00E4427C">
      <w:pPr>
        <w:pStyle w:val="1"/>
        <w:ind w:left="907"/>
        <w:jc w:val="both"/>
      </w:pPr>
    </w:p>
    <w:p w14:paraId="50FFD2E1" w14:textId="77777777" w:rsidR="006661FE" w:rsidRPr="006661FE" w:rsidRDefault="006661FE" w:rsidP="00E4427C">
      <w:pPr>
        <w:pStyle w:val="Heading3"/>
        <w:ind w:left="907"/>
        <w:jc w:val="both"/>
        <w:rPr>
          <w:rFonts w:ascii="Arial" w:hAnsi="Arial" w:cs="Arial"/>
          <w:b/>
        </w:rPr>
      </w:pPr>
      <w:bookmarkStart w:id="130" w:name="_Toc49661109"/>
      <w:bookmarkStart w:id="131" w:name="_Toc274049680"/>
      <w:r w:rsidRPr="006661FE">
        <w:rPr>
          <w:rFonts w:ascii="Arial" w:hAnsi="Arial" w:cs="Arial"/>
          <w:b/>
        </w:rPr>
        <w:t>Model Outputs</w:t>
      </w:r>
      <w:bookmarkEnd w:id="130"/>
      <w:bookmarkEnd w:id="131"/>
    </w:p>
    <w:p w14:paraId="0149E912" w14:textId="77777777" w:rsidR="006661FE" w:rsidRDefault="006661FE" w:rsidP="00E4427C">
      <w:pPr>
        <w:pStyle w:val="1"/>
        <w:ind w:left="907"/>
        <w:jc w:val="both"/>
      </w:pPr>
    </w:p>
    <w:p w14:paraId="0B7EF72A" w14:textId="77777777" w:rsidR="0024046E" w:rsidRDefault="006661FE" w:rsidP="00E4427C">
      <w:pPr>
        <w:pStyle w:val="1"/>
        <w:numPr>
          <w:ilvl w:val="0"/>
          <w:numId w:val="159"/>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20DCAC66" w14:textId="77777777" w:rsidR="00F31F49" w:rsidRDefault="00F31F49" w:rsidP="00E4427C">
      <w:pPr>
        <w:pStyle w:val="1"/>
        <w:ind w:left="907"/>
        <w:jc w:val="both"/>
      </w:pPr>
    </w:p>
    <w:p w14:paraId="4CCE957D" w14:textId="77777777" w:rsidR="00251585" w:rsidRDefault="0024046E" w:rsidP="00E4427C">
      <w:pPr>
        <w:pStyle w:val="1"/>
        <w:numPr>
          <w:ilvl w:val="0"/>
          <w:numId w:val="159"/>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2C49C918" w14:textId="77777777" w:rsidR="00251585" w:rsidRDefault="00251585" w:rsidP="00E4427C">
      <w:pPr>
        <w:pStyle w:val="1"/>
        <w:ind w:left="907"/>
        <w:jc w:val="both"/>
      </w:pPr>
    </w:p>
    <w:p w14:paraId="25B47670" w14:textId="2E6C3A15" w:rsidR="006661FE" w:rsidRDefault="00251585" w:rsidP="00E4427C">
      <w:pPr>
        <w:pStyle w:val="1"/>
        <w:numPr>
          <w:ilvl w:val="0"/>
          <w:numId w:val="159"/>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MWkm and Year Round </w:t>
      </w:r>
      <w:r w:rsidR="006661FE">
        <w:t xml:space="preserve">MWkm, using the relevant circuit expansion </w:t>
      </w:r>
      <w:del w:id="132" w:author="Mott(ESO), Paul" w:date="2023-03-14T23:28:00Z">
        <w:r w:rsidR="006661FE" w:rsidDel="00912006">
          <w:delText xml:space="preserve">factors </w:delText>
        </w:r>
      </w:del>
      <w:ins w:id="133" w:author="Mott(ESO), Paul" w:date="2023-03-14T23:28:00Z">
        <w:r w:rsidR="00912006">
          <w:t xml:space="preserve">constants </w:t>
        </w:r>
      </w:ins>
      <w:r w:rsidR="006661FE">
        <w:t>as appropriate</w:t>
      </w:r>
      <w:r w:rsidR="006661FE">
        <w:fldChar w:fldCharType="begin"/>
      </w:r>
      <w:r w:rsidR="006661FE">
        <w:instrText xml:space="preserve"> XE "MWkm" </w:instrText>
      </w:r>
      <w:r w:rsidR="006661FE">
        <w:fldChar w:fldCharType="end"/>
      </w:r>
      <w:r w:rsidR="006661FE">
        <w:t>.</w:t>
      </w:r>
    </w:p>
    <w:p w14:paraId="17305C90" w14:textId="77777777" w:rsidR="006661FE" w:rsidRDefault="006661FE" w:rsidP="005B1A26">
      <w:pPr>
        <w:pStyle w:val="1"/>
        <w:ind w:left="907"/>
        <w:jc w:val="both"/>
      </w:pPr>
    </w:p>
    <w:p w14:paraId="355BCACB" w14:textId="77777777" w:rsidR="00251585" w:rsidRDefault="006661FE" w:rsidP="005B1A26">
      <w:pPr>
        <w:pStyle w:val="1"/>
        <w:numPr>
          <w:ilvl w:val="0"/>
          <w:numId w:val="159"/>
        </w:numPr>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1D7F965B" w14:textId="77777777" w:rsidR="00251585" w:rsidRDefault="00251585" w:rsidP="005B1A26">
      <w:pPr>
        <w:pStyle w:val="ListParagraph"/>
        <w:ind w:left="907"/>
      </w:pPr>
    </w:p>
    <w:p w14:paraId="42B7D4E9" w14:textId="77777777" w:rsidR="006661FE" w:rsidRDefault="006661FE" w:rsidP="005B1A26">
      <w:pPr>
        <w:pStyle w:val="1"/>
        <w:numPr>
          <w:ilvl w:val="0"/>
          <w:numId w:val="159"/>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216FBCCC" w14:textId="77777777" w:rsidR="006661FE" w:rsidRDefault="006661FE" w:rsidP="005B1A26">
      <w:pPr>
        <w:pStyle w:val="1"/>
        <w:ind w:left="907"/>
        <w:jc w:val="both"/>
      </w:pPr>
    </w:p>
    <w:p w14:paraId="56AAA2E4" w14:textId="77777777" w:rsidR="00364974" w:rsidRDefault="006661FE" w:rsidP="005B1A26">
      <w:pPr>
        <w:pStyle w:val="1"/>
        <w:numPr>
          <w:ilvl w:val="0"/>
          <w:numId w:val="159"/>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6B37FB4A" w14:textId="77777777" w:rsidR="00364974" w:rsidRDefault="00364974" w:rsidP="005B1A26">
      <w:pPr>
        <w:pStyle w:val="ListParagraph"/>
        <w:ind w:left="907"/>
      </w:pPr>
    </w:p>
    <w:p w14:paraId="5DB02664" w14:textId="0BEC3CA7" w:rsidR="006661FE" w:rsidRDefault="006661FE" w:rsidP="005B1A26">
      <w:pPr>
        <w:pStyle w:val="1"/>
        <w:numPr>
          <w:ilvl w:val="0"/>
          <w:numId w:val="159"/>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w:t>
      </w:r>
      <w:del w:id="134" w:author="Mott(ESO), Paul" w:date="2023-03-14T23:28:00Z">
        <w:r w:rsidDel="0094156E">
          <w:delText>factors</w:delText>
        </w:r>
        <w:r w:rsidR="00364974" w:rsidDel="0094156E">
          <w:delText xml:space="preserve"> </w:delText>
        </w:r>
      </w:del>
      <w:ins w:id="135" w:author="Mott(ESO), Paul" w:date="2023-03-14T23:28:00Z">
        <w:r w:rsidR="0094156E">
          <w:t xml:space="preserve">constants </w:t>
        </w:r>
      </w:ins>
      <w:r w:rsidR="00364974">
        <w:t>which</w:t>
      </w:r>
      <w:r>
        <w:t xml:space="preserve"> are applied in calculating that particular node’s marginal km. Any remaining circuits will have the TO specific wider circuit expansion </w:t>
      </w:r>
      <w:ins w:id="136" w:author="Mott(ESO), Paul" w:date="2023-03-14T23:28:00Z">
        <w:r w:rsidR="0094156E">
          <w:t>constants</w:t>
        </w:r>
        <w:r w:rsidR="0094156E" w:rsidDel="0094156E">
          <w:t xml:space="preserve"> </w:t>
        </w:r>
      </w:ins>
      <w:del w:id="137" w:author="Mott(ESO), Paul" w:date="2023-03-14T23:28:00Z">
        <w:r w:rsidDel="0094156E">
          <w:delText xml:space="preserve">factors </w:delText>
        </w:r>
      </w:del>
      <w:r>
        <w:t xml:space="preserve">applied. </w:t>
      </w:r>
    </w:p>
    <w:p w14:paraId="49BDA25E" w14:textId="77777777" w:rsidR="006661FE" w:rsidRDefault="006661FE" w:rsidP="005B1A26">
      <w:pPr>
        <w:pStyle w:val="1"/>
        <w:ind w:left="907"/>
        <w:jc w:val="both"/>
      </w:pPr>
    </w:p>
    <w:p w14:paraId="0B0ADA66" w14:textId="77777777" w:rsidR="006661FE" w:rsidRDefault="006661FE" w:rsidP="005B1A26">
      <w:pPr>
        <w:pStyle w:val="1"/>
        <w:numPr>
          <w:ilvl w:val="0"/>
          <w:numId w:val="159"/>
        </w:numPr>
        <w:rPr>
          <w:b/>
        </w:rPr>
      </w:pPr>
      <w:r>
        <w:t>An example is contained in 14.21</w:t>
      </w:r>
      <w:r w:rsidRPr="00212A4A">
        <w:t xml:space="preserve"> Transport Model Example.</w:t>
      </w:r>
    </w:p>
    <w:p w14:paraId="3A694443" w14:textId="77777777" w:rsidR="006661FE" w:rsidRDefault="006661FE" w:rsidP="005B1A26">
      <w:pPr>
        <w:pStyle w:val="Heading2"/>
        <w:ind w:left="907"/>
      </w:pPr>
      <w:bookmarkStart w:id="138" w:name="_Toc32201077"/>
    </w:p>
    <w:p w14:paraId="736C8392" w14:textId="77777777" w:rsidR="006661FE" w:rsidRPr="009470D8" w:rsidRDefault="006661FE" w:rsidP="005B1A26">
      <w:pPr>
        <w:pStyle w:val="Heading2"/>
        <w:ind w:left="907"/>
      </w:pPr>
      <w:bookmarkStart w:id="139" w:name="_Toc274049681"/>
      <w:bookmarkStart w:id="140" w:name="_Toc49661110"/>
      <w:r w:rsidRPr="009470D8">
        <w:t>Calculation of local nodal marginal km</w:t>
      </w:r>
      <w:bookmarkEnd w:id="139"/>
    </w:p>
    <w:p w14:paraId="250071F3" w14:textId="77777777" w:rsidR="006661FE" w:rsidRDefault="006661FE" w:rsidP="005B1A26">
      <w:pPr>
        <w:ind w:left="907"/>
      </w:pPr>
    </w:p>
    <w:p w14:paraId="1D203F23" w14:textId="77777777" w:rsidR="006661FE" w:rsidRPr="00830546" w:rsidRDefault="006661FE" w:rsidP="005B1A26">
      <w:pPr>
        <w:pStyle w:val="1"/>
        <w:numPr>
          <w:ilvl w:val="0"/>
          <w:numId w:val="159"/>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7922DC9B" w14:textId="77777777" w:rsidR="006661FE" w:rsidRPr="00830546" w:rsidRDefault="006661FE" w:rsidP="005B1A26">
      <w:pPr>
        <w:pStyle w:val="1"/>
        <w:ind w:left="907"/>
      </w:pPr>
    </w:p>
    <w:p w14:paraId="49761DAB" w14:textId="77777777" w:rsidR="006661FE" w:rsidRPr="00830546" w:rsidRDefault="006661FE" w:rsidP="005B1A26">
      <w:pPr>
        <w:pStyle w:val="1"/>
        <w:numPr>
          <w:ilvl w:val="0"/>
          <w:numId w:val="159"/>
        </w:numPr>
        <w:jc w:val="both"/>
      </w:pPr>
      <w:r w:rsidRPr="00830546">
        <w:t>Main Interconnected Transmission System (MITS) nodes are defined as:</w:t>
      </w:r>
    </w:p>
    <w:p w14:paraId="535D1099" w14:textId="77777777" w:rsidR="006661FE" w:rsidRPr="00830546" w:rsidRDefault="006661FE" w:rsidP="005B1A26">
      <w:pPr>
        <w:pStyle w:val="1"/>
        <w:ind w:left="907"/>
      </w:pPr>
    </w:p>
    <w:p w14:paraId="34529181" w14:textId="77777777" w:rsidR="006661FE" w:rsidRDefault="006661FE" w:rsidP="005B1A26">
      <w:pPr>
        <w:pStyle w:val="1"/>
        <w:numPr>
          <w:ilvl w:val="0"/>
          <w:numId w:val="51"/>
        </w:numPr>
        <w:tabs>
          <w:tab w:val="num" w:pos="1440"/>
        </w:tabs>
        <w:ind w:left="907"/>
      </w:pPr>
      <w:r w:rsidRPr="00830546">
        <w:t>Grid Supply Point connection</w:t>
      </w:r>
      <w:r>
        <w:t>s</w:t>
      </w:r>
      <w:r w:rsidRPr="00830546">
        <w:t xml:space="preserve"> with 2 or more transmission circuits connecting at the site</w:t>
      </w:r>
      <w:r>
        <w:t>;</w:t>
      </w:r>
      <w:r w:rsidRPr="00830546">
        <w:t xml:space="preserve"> or</w:t>
      </w:r>
    </w:p>
    <w:p w14:paraId="5EA4C61F" w14:textId="77777777" w:rsidR="006661FE" w:rsidRPr="00830546" w:rsidRDefault="006661FE" w:rsidP="005B1A26">
      <w:pPr>
        <w:pStyle w:val="1"/>
        <w:numPr>
          <w:ilvl w:val="0"/>
          <w:numId w:val="51"/>
        </w:numPr>
        <w:tabs>
          <w:tab w:val="num" w:pos="1440"/>
        </w:tabs>
        <w:ind w:left="907"/>
      </w:pPr>
      <w:r>
        <w:t>connections with m</w:t>
      </w:r>
      <w:r w:rsidRPr="00830546">
        <w:t xml:space="preserve">ore than 4 transmission circuits connecting at the site. </w:t>
      </w:r>
    </w:p>
    <w:p w14:paraId="72517F4E" w14:textId="77777777" w:rsidR="006661FE" w:rsidRPr="00830546" w:rsidRDefault="006661FE" w:rsidP="005B1A26">
      <w:pPr>
        <w:pStyle w:val="1"/>
        <w:tabs>
          <w:tab w:val="num" w:pos="1440"/>
        </w:tabs>
        <w:ind w:left="907"/>
      </w:pPr>
    </w:p>
    <w:p w14:paraId="3B8DD0B1" w14:textId="77777777" w:rsidR="006661FE" w:rsidRPr="00BE547C" w:rsidRDefault="006661FE" w:rsidP="00BE2214">
      <w:pPr>
        <w:pStyle w:val="1"/>
        <w:numPr>
          <w:ilvl w:val="0"/>
          <w:numId w:val="159"/>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4A8BEBCB" w14:textId="77777777" w:rsidR="006661FE" w:rsidRPr="00830546" w:rsidRDefault="006661FE" w:rsidP="00BE2214">
      <w:pPr>
        <w:pStyle w:val="1"/>
        <w:ind w:left="907"/>
        <w:jc w:val="both"/>
      </w:pPr>
    </w:p>
    <w:p w14:paraId="74E1AE3F" w14:textId="77777777" w:rsidR="006661FE" w:rsidRPr="00830546" w:rsidRDefault="006661FE" w:rsidP="00BE2214">
      <w:pPr>
        <w:pStyle w:val="1"/>
        <w:numPr>
          <w:ilvl w:val="0"/>
          <w:numId w:val="159"/>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10E6AF7C" w14:textId="77777777" w:rsidR="006661FE" w:rsidRPr="00830546" w:rsidRDefault="006661FE" w:rsidP="00BE2214">
      <w:pPr>
        <w:pStyle w:val="1"/>
        <w:ind w:left="907"/>
      </w:pPr>
    </w:p>
    <w:p w14:paraId="7CE6E09D" w14:textId="77777777" w:rsidR="006661FE" w:rsidRPr="00830546" w:rsidRDefault="006661FE" w:rsidP="00BE2214">
      <w:pPr>
        <w:pStyle w:val="1"/>
        <w:numPr>
          <w:ilvl w:val="0"/>
          <w:numId w:val="159"/>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4043EC8F" w14:textId="77777777" w:rsidR="006661FE" w:rsidRPr="009470D8" w:rsidRDefault="006661FE" w:rsidP="00BE2214">
      <w:pPr>
        <w:ind w:left="907"/>
      </w:pPr>
    </w:p>
    <w:p w14:paraId="08D6F7CE" w14:textId="43DA2D2D" w:rsidR="006661FE" w:rsidRDefault="006661FE" w:rsidP="00BE2214">
      <w:pPr>
        <w:pStyle w:val="Heading2"/>
        <w:ind w:left="907"/>
      </w:pPr>
      <w:bookmarkStart w:id="141" w:name="_Toc274049682"/>
      <w:r>
        <w:t>Calculation of zonal marginal km</w:t>
      </w:r>
      <w:bookmarkEnd w:id="138"/>
      <w:bookmarkEnd w:id="140"/>
      <w:bookmarkEnd w:id="141"/>
    </w:p>
    <w:p w14:paraId="39ED42BF" w14:textId="77777777" w:rsidR="006661FE" w:rsidRDefault="006661FE" w:rsidP="00BE2214">
      <w:pPr>
        <w:pStyle w:val="1"/>
        <w:ind w:left="907"/>
        <w:jc w:val="both"/>
      </w:pPr>
    </w:p>
    <w:p w14:paraId="5E2679F8" w14:textId="331DC8BA" w:rsidR="006661FE" w:rsidRPr="00BF295A" w:rsidRDefault="006661FE" w:rsidP="00BE2214">
      <w:pPr>
        <w:pStyle w:val="1"/>
        <w:numPr>
          <w:ilvl w:val="0"/>
          <w:numId w:val="159"/>
        </w:numPr>
        <w:jc w:val="both"/>
      </w:pPr>
      <w:r>
        <w:t xml:space="preserve">Given the requirement for relatively stable cost messages through the ICRP </w:t>
      </w:r>
      <w:r>
        <w:fldChar w:fldCharType="begin"/>
      </w:r>
      <w:r>
        <w:instrText xml:space="preserve"> XE "ICRP" </w:instrText>
      </w:r>
      <w:r>
        <w:fldChar w:fldCharType="end"/>
      </w:r>
      <w:r>
        <w:t xml:space="preserve">methodology and administrative simplicity, nodes are assigned to zones. </w:t>
      </w:r>
      <w:r w:rsidR="0028355C">
        <w:t xml:space="preserve">The currently applicable number of generation zones is detailed in </w:t>
      </w:r>
      <w:r w:rsidR="0028355C" w:rsidRPr="0028520F">
        <w:rPr>
          <w:b/>
        </w:rPr>
        <w:t>The Company's Statement of Use of System Charges</w:t>
      </w:r>
      <w:r w:rsidR="0028355C">
        <w:t xml:space="preserve"> which is available from the </w:t>
      </w:r>
      <w:r w:rsidR="0028355C" w:rsidRPr="0028520F">
        <w:rPr>
          <w:b/>
        </w:rPr>
        <w:t>Charging website.</w:t>
      </w:r>
      <w:r>
        <w:t xml:space="preserve"> </w:t>
      </w:r>
    </w:p>
    <w:p w14:paraId="0521FE1B" w14:textId="77777777" w:rsidR="006661FE" w:rsidRDefault="006661FE" w:rsidP="00BE2214">
      <w:pPr>
        <w:pStyle w:val="1"/>
        <w:ind w:left="907"/>
        <w:jc w:val="both"/>
      </w:pPr>
    </w:p>
    <w:p w14:paraId="041E1194" w14:textId="77777777" w:rsidR="006661FE" w:rsidRDefault="006661FE" w:rsidP="00BE2214">
      <w:pPr>
        <w:pStyle w:val="1"/>
        <w:numPr>
          <w:ilvl w:val="0"/>
          <w:numId w:val="159"/>
        </w:numPr>
        <w:jc w:val="both"/>
      </w:pPr>
      <w:r>
        <w:t>Demand zone boundaries have been fixed and relate to the GSP Groups used for energy market settlement purposes.</w:t>
      </w:r>
    </w:p>
    <w:p w14:paraId="1094FDFC" w14:textId="77777777" w:rsidR="006661FE" w:rsidRDefault="006661FE" w:rsidP="00BE2214">
      <w:pPr>
        <w:pStyle w:val="1"/>
        <w:ind w:left="907"/>
        <w:jc w:val="both"/>
      </w:pPr>
    </w:p>
    <w:p w14:paraId="3EE06E42" w14:textId="77777777" w:rsidR="006661FE" w:rsidRDefault="006661FE" w:rsidP="00BE2214">
      <w:pPr>
        <w:pStyle w:val="1"/>
        <w:numPr>
          <w:ilvl w:val="0"/>
          <w:numId w:val="159"/>
        </w:numPr>
        <w:jc w:val="both"/>
      </w:pPr>
      <w:r>
        <w:t xml:space="preserve">The nodal marginal km are amalgamated into zones by weighting them by their relevant generation or demand capacity.  </w:t>
      </w:r>
    </w:p>
    <w:p w14:paraId="42F2BF48" w14:textId="77777777" w:rsidR="006661FE" w:rsidRDefault="006661FE" w:rsidP="00BE2214">
      <w:pPr>
        <w:pStyle w:val="1"/>
        <w:ind w:left="907"/>
        <w:jc w:val="both"/>
      </w:pPr>
    </w:p>
    <w:p w14:paraId="75A0F6CF" w14:textId="77777777" w:rsidR="00364974" w:rsidRDefault="006661FE" w:rsidP="00BE2214">
      <w:pPr>
        <w:pStyle w:val="1"/>
        <w:numPr>
          <w:ilvl w:val="0"/>
          <w:numId w:val="159"/>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3B29523E" w14:textId="77777777" w:rsidR="00364974" w:rsidRDefault="00364974" w:rsidP="00BE2214">
      <w:pPr>
        <w:pStyle w:val="ListParagraph"/>
        <w:ind w:left="907"/>
      </w:pPr>
    </w:p>
    <w:p w14:paraId="3B44F5DB" w14:textId="77777777" w:rsidR="006661FE" w:rsidRDefault="006661FE" w:rsidP="00BE2214">
      <w:pPr>
        <w:pStyle w:val="1"/>
        <w:ind w:left="907"/>
        <w:jc w:val="both"/>
      </w:pPr>
      <w:r>
        <w:t>The zonal</w:t>
      </w:r>
      <w:r w:rsidR="00364974">
        <w:t xml:space="preserve"> Peak Security</w:t>
      </w:r>
      <w:r>
        <w:t xml:space="preserve"> marginal km for generation is calculated as: </w:t>
      </w:r>
    </w:p>
    <w:p w14:paraId="5F98AA86" w14:textId="77777777" w:rsidR="006661FE" w:rsidRDefault="006661FE" w:rsidP="00BE2214">
      <w:pPr>
        <w:pStyle w:val="1"/>
        <w:ind w:left="907"/>
        <w:jc w:val="both"/>
      </w:pPr>
    </w:p>
    <w:p w14:paraId="7ED2B9F5" w14:textId="77777777" w:rsidR="006661FE" w:rsidRDefault="006661FE" w:rsidP="00BE2214">
      <w:pPr>
        <w:pStyle w:val="1"/>
        <w:ind w:left="907"/>
        <w:jc w:val="both"/>
      </w:pPr>
    </w:p>
    <w:p w14:paraId="7534DFB1" w14:textId="35A51D62" w:rsidR="006661FE" w:rsidRDefault="00575BBD" w:rsidP="00BE2214">
      <w:pPr>
        <w:pStyle w:val="1"/>
        <w:ind w:left="907"/>
        <w:jc w:val="center"/>
      </w:pPr>
      <w:r>
        <w:rPr>
          <w:noProof/>
          <w:position w:val="-50"/>
        </w:rPr>
        <w:drawing>
          <wp:inline distT="0" distB="0" distL="0" distR="0" wp14:anchorId="4CE05F45" wp14:editId="3D81BFBA">
            <wp:extent cx="1924050" cy="5524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24050" cy="552450"/>
                    </a:xfrm>
                    <a:prstGeom prst="rect">
                      <a:avLst/>
                    </a:prstGeom>
                    <a:noFill/>
                    <a:ln>
                      <a:noFill/>
                    </a:ln>
                  </pic:spPr>
                </pic:pic>
              </a:graphicData>
            </a:graphic>
          </wp:inline>
        </w:drawing>
      </w:r>
    </w:p>
    <w:p w14:paraId="08767487" w14:textId="77777777" w:rsidR="006661FE" w:rsidRDefault="006661FE" w:rsidP="00BE2214">
      <w:pPr>
        <w:pStyle w:val="1"/>
        <w:ind w:left="907"/>
        <w:jc w:val="both"/>
      </w:pPr>
    </w:p>
    <w:p w14:paraId="43610FD2" w14:textId="77777777" w:rsidR="006661FE" w:rsidRDefault="006661FE" w:rsidP="00BE2214">
      <w:pPr>
        <w:pStyle w:val="1"/>
        <w:ind w:left="907"/>
        <w:jc w:val="both"/>
      </w:pPr>
    </w:p>
    <w:p w14:paraId="7DA8CEA4" w14:textId="759B3FDE" w:rsidR="006661FE" w:rsidRDefault="00575BBD" w:rsidP="00BE2214">
      <w:pPr>
        <w:pStyle w:val="1"/>
        <w:ind w:left="907"/>
        <w:jc w:val="center"/>
      </w:pPr>
      <w:r>
        <w:rPr>
          <w:noProof/>
          <w:position w:val="-30"/>
        </w:rPr>
        <w:lastRenderedPageBreak/>
        <w:drawing>
          <wp:inline distT="0" distB="0" distL="0" distR="0" wp14:anchorId="56B3ABD0" wp14:editId="50BCC9EC">
            <wp:extent cx="1704975" cy="33337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04975" cy="333375"/>
                    </a:xfrm>
                    <a:prstGeom prst="rect">
                      <a:avLst/>
                    </a:prstGeom>
                    <a:noFill/>
                    <a:ln>
                      <a:noFill/>
                    </a:ln>
                  </pic:spPr>
                </pic:pic>
              </a:graphicData>
            </a:graphic>
          </wp:inline>
        </w:drawing>
      </w:r>
    </w:p>
    <w:p w14:paraId="500C643C" w14:textId="77777777" w:rsidR="006661FE" w:rsidRDefault="006661FE" w:rsidP="00BE2214">
      <w:pPr>
        <w:pStyle w:val="1"/>
        <w:ind w:left="907"/>
        <w:jc w:val="both"/>
      </w:pPr>
    </w:p>
    <w:p w14:paraId="066E38FA" w14:textId="77777777" w:rsidR="006661FE" w:rsidRDefault="006661FE" w:rsidP="00BE2214">
      <w:pPr>
        <w:pStyle w:val="1"/>
        <w:ind w:left="907"/>
        <w:jc w:val="both"/>
      </w:pPr>
      <w:r>
        <w:t>Where</w:t>
      </w:r>
    </w:p>
    <w:p w14:paraId="4D8C86DE" w14:textId="77777777" w:rsidR="006661FE" w:rsidRDefault="006661FE" w:rsidP="00BE2214">
      <w:pPr>
        <w:pStyle w:val="1"/>
        <w:ind w:left="907"/>
        <w:jc w:val="both"/>
      </w:pPr>
      <w:r>
        <w:tab/>
        <w:t xml:space="preserve">Gi </w:t>
      </w:r>
      <w:r>
        <w:tab/>
      </w:r>
      <w:r>
        <w:tab/>
        <w:t>=</w:t>
      </w:r>
      <w:r>
        <w:tab/>
        <w:t>Generation zone</w:t>
      </w:r>
    </w:p>
    <w:p w14:paraId="231EC765" w14:textId="77777777" w:rsidR="006661FE" w:rsidRDefault="006661FE" w:rsidP="00BE2214">
      <w:pPr>
        <w:pStyle w:val="1"/>
        <w:ind w:left="907" w:firstLine="720"/>
        <w:jc w:val="both"/>
      </w:pPr>
      <w:r>
        <w:t>j</w:t>
      </w:r>
      <w:r>
        <w:tab/>
      </w:r>
      <w:r>
        <w:tab/>
        <w:t>=</w:t>
      </w:r>
      <w:r>
        <w:tab/>
        <w:t>Node</w:t>
      </w:r>
    </w:p>
    <w:p w14:paraId="6ED431E0" w14:textId="77777777" w:rsidR="006661FE" w:rsidRDefault="006661FE" w:rsidP="00BE2214">
      <w:pPr>
        <w:pStyle w:val="1"/>
        <w:ind w:left="907"/>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5D8A4374" w14:textId="77777777" w:rsidR="006661FE" w:rsidRDefault="006661FE" w:rsidP="00BE2214">
      <w:pPr>
        <w:pStyle w:val="1"/>
        <w:ind w:left="907"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1C4A9455" w14:textId="77777777" w:rsidR="006661FE" w:rsidRDefault="006661FE" w:rsidP="00BE2214">
      <w:pPr>
        <w:pStyle w:val="1"/>
        <w:ind w:left="907"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74293686" w14:textId="77777777" w:rsidR="006661FE" w:rsidRDefault="006661FE" w:rsidP="00BE2214">
      <w:pPr>
        <w:pStyle w:val="1"/>
        <w:ind w:left="907"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6C1DB4FA" w14:textId="77777777" w:rsidR="006661FE" w:rsidRDefault="003A12C5" w:rsidP="00BE2214">
      <w:pPr>
        <w:pStyle w:val="1"/>
        <w:ind w:left="907"/>
        <w:jc w:val="both"/>
      </w:pPr>
      <w:bookmarkStart w:id="142" w:name="_Ref221005180"/>
      <w:r>
        <w:t>Similarly, the</w:t>
      </w:r>
      <w:r w:rsidR="006661FE">
        <w:t xml:space="preserve"> zonal</w:t>
      </w:r>
      <w:r>
        <w:t xml:space="preserve"> Year Round</w:t>
      </w:r>
      <w:r w:rsidR="006661FE">
        <w:t xml:space="preserve"> marginal km for </w:t>
      </w:r>
      <w:r>
        <w:t xml:space="preserve">generation is </w:t>
      </w:r>
      <w:r w:rsidR="006661FE">
        <w:t>calculated as</w:t>
      </w:r>
      <w:bookmarkEnd w:id="142"/>
    </w:p>
    <w:p w14:paraId="4AB4D63A" w14:textId="77777777" w:rsidR="006661FE" w:rsidRDefault="006661FE" w:rsidP="00BE2214">
      <w:pPr>
        <w:pStyle w:val="1"/>
        <w:ind w:left="907"/>
        <w:jc w:val="both"/>
      </w:pPr>
    </w:p>
    <w:p w14:paraId="168B4F35" w14:textId="77777777" w:rsidR="006661FE" w:rsidRDefault="006661FE" w:rsidP="00BE2214">
      <w:pPr>
        <w:pStyle w:val="1"/>
        <w:ind w:left="907"/>
        <w:jc w:val="both"/>
      </w:pPr>
    </w:p>
    <w:p w14:paraId="796A5973" w14:textId="7CF12821" w:rsidR="006661FE" w:rsidRDefault="00575BBD" w:rsidP="00BE2214">
      <w:pPr>
        <w:pStyle w:val="1"/>
        <w:ind w:left="907"/>
        <w:jc w:val="center"/>
      </w:pPr>
      <w:r>
        <w:rPr>
          <w:noProof/>
          <w:position w:val="-50"/>
        </w:rPr>
        <w:drawing>
          <wp:inline distT="0" distB="0" distL="0" distR="0" wp14:anchorId="45D32AEC" wp14:editId="47BB712A">
            <wp:extent cx="1924050" cy="5524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24050" cy="552450"/>
                    </a:xfrm>
                    <a:prstGeom prst="rect">
                      <a:avLst/>
                    </a:prstGeom>
                    <a:noFill/>
                    <a:ln>
                      <a:noFill/>
                    </a:ln>
                  </pic:spPr>
                </pic:pic>
              </a:graphicData>
            </a:graphic>
          </wp:inline>
        </w:drawing>
      </w:r>
    </w:p>
    <w:p w14:paraId="7FF68FA1" w14:textId="77777777" w:rsidR="006661FE" w:rsidRDefault="006661FE" w:rsidP="00BE2214">
      <w:pPr>
        <w:ind w:left="907"/>
        <w:rPr>
          <w:rFonts w:ascii="Arial" w:hAnsi="Arial"/>
        </w:rPr>
      </w:pPr>
    </w:p>
    <w:p w14:paraId="30F10142" w14:textId="15249607" w:rsidR="006661FE" w:rsidRDefault="00575BBD" w:rsidP="00BE2214">
      <w:pPr>
        <w:pStyle w:val="1"/>
        <w:ind w:left="907"/>
        <w:jc w:val="center"/>
      </w:pPr>
      <w:r>
        <w:rPr>
          <w:noProof/>
          <w:position w:val="-30"/>
        </w:rPr>
        <w:drawing>
          <wp:inline distT="0" distB="0" distL="0" distR="0" wp14:anchorId="512269D6" wp14:editId="528360C7">
            <wp:extent cx="1704975" cy="33337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04975" cy="333375"/>
                    </a:xfrm>
                    <a:prstGeom prst="rect">
                      <a:avLst/>
                    </a:prstGeom>
                    <a:noFill/>
                    <a:ln>
                      <a:noFill/>
                    </a:ln>
                  </pic:spPr>
                </pic:pic>
              </a:graphicData>
            </a:graphic>
          </wp:inline>
        </w:drawing>
      </w:r>
    </w:p>
    <w:p w14:paraId="28CA1EDD" w14:textId="77777777" w:rsidR="006661FE" w:rsidRDefault="006661FE" w:rsidP="00BE2214">
      <w:pPr>
        <w:pStyle w:val="1"/>
        <w:ind w:left="907"/>
        <w:jc w:val="both"/>
      </w:pPr>
    </w:p>
    <w:p w14:paraId="6D0ECE9D" w14:textId="77777777" w:rsidR="006661FE" w:rsidRDefault="006661FE" w:rsidP="00BE2214">
      <w:pPr>
        <w:pStyle w:val="1"/>
        <w:ind w:left="907" w:firstLine="720"/>
        <w:jc w:val="both"/>
      </w:pPr>
      <w:r>
        <w:t>Where</w:t>
      </w:r>
    </w:p>
    <w:p w14:paraId="6C193E11" w14:textId="77777777" w:rsidR="003A12C5" w:rsidRDefault="003A12C5" w:rsidP="00BE2214">
      <w:pPr>
        <w:pStyle w:val="1"/>
        <w:ind w:left="907"/>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1F6EF4B5" w14:textId="77777777" w:rsidR="003A12C5" w:rsidRDefault="003A12C5" w:rsidP="00BE2214">
      <w:pPr>
        <w:pStyle w:val="1"/>
        <w:ind w:left="907" w:firstLine="720"/>
        <w:jc w:val="both"/>
      </w:pPr>
      <w:r>
        <w:t>WNMkm</w:t>
      </w:r>
      <w:r w:rsidRPr="002B62BF">
        <w:rPr>
          <w:vertAlign w:val="subscript"/>
        </w:rPr>
        <w:t>YR</w:t>
      </w:r>
      <w:r>
        <w:tab/>
        <w:t>=</w:t>
      </w:r>
      <w:r>
        <w:tab/>
        <w:t>Year Round Weighted nodal marginal km</w:t>
      </w:r>
    </w:p>
    <w:p w14:paraId="7EAE9832" w14:textId="77777777" w:rsidR="003A12C5" w:rsidRDefault="003A12C5" w:rsidP="00BE2214">
      <w:pPr>
        <w:pStyle w:val="1"/>
        <w:ind w:left="907" w:firstLine="720"/>
        <w:jc w:val="both"/>
      </w:pPr>
      <w:r>
        <w:t>ZMkm</w:t>
      </w:r>
      <w:r w:rsidRPr="002B62BF">
        <w:rPr>
          <w:vertAlign w:val="subscript"/>
        </w:rPr>
        <w:t>YR</w:t>
      </w:r>
      <w:r>
        <w:tab/>
        <w:t>=</w:t>
      </w:r>
      <w:r>
        <w:tab/>
        <w:t>Year Round Zonal Marginal km</w:t>
      </w:r>
    </w:p>
    <w:p w14:paraId="0B11AB35" w14:textId="77777777" w:rsidR="003A12C5" w:rsidRDefault="003A12C5" w:rsidP="00BE2214">
      <w:pPr>
        <w:pStyle w:val="1"/>
        <w:ind w:left="907"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3FE1B93D" w14:textId="77777777" w:rsidR="003A12C5" w:rsidRDefault="003A12C5" w:rsidP="00BE2214">
      <w:pPr>
        <w:pStyle w:val="1"/>
        <w:ind w:left="907" w:firstLine="720"/>
        <w:jc w:val="both"/>
      </w:pPr>
    </w:p>
    <w:p w14:paraId="518C40B6" w14:textId="77777777" w:rsidR="003A12C5" w:rsidRDefault="003A12C5" w:rsidP="00BE2214">
      <w:pPr>
        <w:pStyle w:val="1"/>
        <w:ind w:left="907" w:firstLine="720"/>
        <w:jc w:val="both"/>
      </w:pPr>
    </w:p>
    <w:p w14:paraId="0C9B6102" w14:textId="77777777" w:rsidR="003A12C5" w:rsidRDefault="003A12C5" w:rsidP="00BE2214">
      <w:pPr>
        <w:pStyle w:val="1"/>
        <w:numPr>
          <w:ilvl w:val="0"/>
          <w:numId w:val="159"/>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FE549DE" w14:textId="25175799" w:rsidR="003A12C5" w:rsidRDefault="00575BBD" w:rsidP="00BE2214">
      <w:pPr>
        <w:pStyle w:val="1"/>
        <w:ind w:left="907"/>
        <w:jc w:val="both"/>
      </w:pPr>
      <w:r w:rsidRPr="00DF187B">
        <w:rPr>
          <w:noProof/>
          <w:position w:val="-50"/>
        </w:rPr>
        <w:drawing>
          <wp:inline distT="0" distB="0" distL="0" distR="0" wp14:anchorId="3043293C" wp14:editId="3183B72F">
            <wp:extent cx="2352675" cy="60007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5A4F8FB5" w14:textId="5CBBB678" w:rsidR="003A12C5" w:rsidRDefault="00575BBD" w:rsidP="00BE2214">
      <w:pPr>
        <w:pStyle w:val="1"/>
        <w:ind w:left="907" w:firstLine="720"/>
        <w:jc w:val="both"/>
      </w:pPr>
      <w:r w:rsidRPr="00DF187B">
        <w:rPr>
          <w:noProof/>
          <w:position w:val="-30"/>
        </w:rPr>
        <w:drawing>
          <wp:inline distT="0" distB="0" distL="0" distR="0" wp14:anchorId="1B91AB41" wp14:editId="3232AA4A">
            <wp:extent cx="1752600" cy="35242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3948E63A" w14:textId="77777777" w:rsidR="003A12C5" w:rsidRDefault="003A12C5" w:rsidP="00BE2214">
      <w:pPr>
        <w:pStyle w:val="1"/>
        <w:ind w:left="907" w:firstLine="720"/>
        <w:jc w:val="both"/>
      </w:pPr>
    </w:p>
    <w:p w14:paraId="3CB4FFE2" w14:textId="77777777" w:rsidR="003A12C5" w:rsidRDefault="003A12C5" w:rsidP="00BE2214">
      <w:pPr>
        <w:pStyle w:val="1"/>
        <w:ind w:left="907" w:firstLine="720"/>
        <w:jc w:val="both"/>
      </w:pPr>
    </w:p>
    <w:p w14:paraId="06C95F84" w14:textId="77777777" w:rsidR="003A12C5" w:rsidRDefault="003A12C5" w:rsidP="00BE2214">
      <w:pPr>
        <w:pStyle w:val="1"/>
        <w:ind w:left="907" w:firstLine="720"/>
        <w:jc w:val="both"/>
      </w:pPr>
      <w:r>
        <w:t>Where:</w:t>
      </w:r>
    </w:p>
    <w:p w14:paraId="7661F955" w14:textId="77777777" w:rsidR="006661FE" w:rsidRDefault="006661FE" w:rsidP="00BE2214">
      <w:pPr>
        <w:pStyle w:val="1"/>
        <w:ind w:left="907" w:firstLine="720"/>
        <w:jc w:val="both"/>
      </w:pPr>
      <w:r>
        <w:t xml:space="preserve">Di </w:t>
      </w:r>
      <w:r>
        <w:tab/>
      </w:r>
      <w:r>
        <w:tab/>
        <w:t>=</w:t>
      </w:r>
      <w:r>
        <w:tab/>
        <w:t>Demand zone</w:t>
      </w:r>
    </w:p>
    <w:p w14:paraId="27A71C6E" w14:textId="77777777" w:rsidR="003A12C5" w:rsidRDefault="006661FE" w:rsidP="00BE2214">
      <w:pPr>
        <w:pStyle w:val="1"/>
        <w:ind w:left="907" w:firstLine="720"/>
        <w:jc w:val="both"/>
      </w:pPr>
      <w:r>
        <w:t>Dem</w:t>
      </w:r>
      <w:r>
        <w:tab/>
      </w:r>
      <w:r>
        <w:tab/>
        <w:t>=</w:t>
      </w:r>
      <w:r>
        <w:tab/>
      </w:r>
      <w:r w:rsidR="006F5408">
        <w:t xml:space="preserve">Positive </w:t>
      </w:r>
      <w:r>
        <w:t xml:space="preserve">Nodal </w:t>
      </w:r>
      <w:r w:rsidR="004633BA">
        <w:t xml:space="preserve">Net </w:t>
      </w:r>
      <w:r>
        <w:t>Demand from transport model</w:t>
      </w:r>
    </w:p>
    <w:p w14:paraId="50FA66D3" w14:textId="77777777" w:rsidR="003A12C5" w:rsidRDefault="003A12C5" w:rsidP="00BE2214">
      <w:pPr>
        <w:pStyle w:val="1"/>
        <w:ind w:left="907" w:firstLine="720"/>
        <w:jc w:val="both"/>
      </w:pPr>
    </w:p>
    <w:p w14:paraId="314795B4" w14:textId="77777777" w:rsidR="003A12C5" w:rsidRDefault="003A12C5" w:rsidP="00BE2214">
      <w:pPr>
        <w:pStyle w:val="1"/>
        <w:ind w:left="907"/>
        <w:jc w:val="both"/>
      </w:pPr>
      <w:r>
        <w:t>Similarly, the zonal Year Round marginal km for demand zones are calculated as follows:</w:t>
      </w:r>
    </w:p>
    <w:p w14:paraId="2246E732" w14:textId="77777777" w:rsidR="003A12C5" w:rsidRDefault="003A12C5" w:rsidP="00BE2214">
      <w:pPr>
        <w:pStyle w:val="1"/>
        <w:ind w:left="907"/>
        <w:jc w:val="both"/>
      </w:pPr>
    </w:p>
    <w:p w14:paraId="1520239C" w14:textId="77777777" w:rsidR="003A12C5" w:rsidRDefault="003A12C5" w:rsidP="00BE2214">
      <w:pPr>
        <w:pStyle w:val="1"/>
        <w:ind w:left="907"/>
        <w:jc w:val="both"/>
      </w:pPr>
    </w:p>
    <w:p w14:paraId="0D02E53A" w14:textId="0A4654AC" w:rsidR="003A12C5" w:rsidRDefault="003A12C5" w:rsidP="00BE2214">
      <w:pPr>
        <w:pStyle w:val="1"/>
        <w:ind w:left="907"/>
        <w:jc w:val="both"/>
      </w:pPr>
      <w:r>
        <w:tab/>
      </w:r>
      <w:r>
        <w:tab/>
      </w:r>
      <w:r w:rsidR="00575BBD" w:rsidRPr="00DF187B">
        <w:rPr>
          <w:noProof/>
          <w:position w:val="-50"/>
        </w:rPr>
        <w:drawing>
          <wp:inline distT="0" distB="0" distL="0" distR="0" wp14:anchorId="3E63A8E4" wp14:editId="6E63EB49">
            <wp:extent cx="2276475" cy="58102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43209579" w14:textId="77777777" w:rsidR="003A12C5" w:rsidRDefault="003A12C5" w:rsidP="00BE2214">
      <w:pPr>
        <w:pStyle w:val="1"/>
        <w:ind w:left="907"/>
        <w:jc w:val="both"/>
      </w:pPr>
    </w:p>
    <w:p w14:paraId="54130DA9" w14:textId="7D787CAD" w:rsidR="003A12C5" w:rsidRDefault="00575BBD" w:rsidP="00BE2214">
      <w:pPr>
        <w:pStyle w:val="1"/>
        <w:ind w:left="907" w:firstLine="720"/>
        <w:jc w:val="both"/>
      </w:pPr>
      <w:r w:rsidRPr="00DF187B">
        <w:rPr>
          <w:noProof/>
          <w:position w:val="-30"/>
        </w:rPr>
        <w:drawing>
          <wp:inline distT="0" distB="0" distL="0" distR="0" wp14:anchorId="10530939" wp14:editId="3DEE63D3">
            <wp:extent cx="1714500" cy="35242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9FFE9E7" w14:textId="77777777" w:rsidR="006661FE" w:rsidRDefault="006661FE" w:rsidP="00BE2214">
      <w:pPr>
        <w:pStyle w:val="1"/>
        <w:ind w:left="907" w:firstLine="720"/>
        <w:jc w:val="both"/>
      </w:pPr>
      <w:r>
        <w:fldChar w:fldCharType="begin"/>
      </w:r>
      <w:r>
        <w:instrText xml:space="preserve"> XE "transport model" </w:instrText>
      </w:r>
      <w:r>
        <w:fldChar w:fldCharType="end"/>
      </w:r>
    </w:p>
    <w:p w14:paraId="69BD3721" w14:textId="77777777" w:rsidR="006661FE" w:rsidRDefault="006661FE" w:rsidP="00BE2214">
      <w:pPr>
        <w:pStyle w:val="1"/>
        <w:ind w:left="907"/>
        <w:jc w:val="both"/>
      </w:pPr>
    </w:p>
    <w:p w14:paraId="1AF8E2B4" w14:textId="77777777" w:rsidR="006661FE" w:rsidRDefault="006661FE" w:rsidP="00BE2214">
      <w:pPr>
        <w:pStyle w:val="1"/>
        <w:ind w:left="907"/>
        <w:jc w:val="both"/>
      </w:pPr>
    </w:p>
    <w:p w14:paraId="591DD494" w14:textId="09B159ED" w:rsidR="006661FE" w:rsidRDefault="003C143D" w:rsidP="00BE2214">
      <w:pPr>
        <w:pStyle w:val="1"/>
        <w:numPr>
          <w:ilvl w:val="0"/>
          <w:numId w:val="159"/>
        </w:numPr>
        <w:jc w:val="both"/>
      </w:pPr>
      <w:bookmarkStart w:id="143" w:name="_Ref501341485"/>
      <w:r>
        <w:t>The number of generation zones will be fixed to 27 zones and the assignment of existing relevant nodes to these 27 generation zones will be fixed to those that are effective as of 31</w:t>
      </w:r>
      <w:r w:rsidRPr="00EC4263">
        <w:rPr>
          <w:vertAlign w:val="superscript"/>
        </w:rPr>
        <w:t>st</w:t>
      </w:r>
      <w:r>
        <w:t xml:space="preserve"> March 2021 based on methodology in effect during the 2020/21. Relevant nodes are considered to be those with generation connected to them. </w:t>
      </w:r>
      <w:r w:rsidR="00AD4509" w:rsidRPr="00AD4509">
        <w:rPr>
          <w:b/>
          <w:bCs/>
        </w:rPr>
        <w:t>Financial Year</w:t>
      </w:r>
      <w:r>
        <w:t xml:space="preserve">. </w:t>
      </w:r>
      <w:r w:rsidR="00DF7571">
        <w:t xml:space="preserve">Any newly created relevant nodes will be assigned to one of the 27 generation zones. </w:t>
      </w:r>
      <w:bookmarkEnd w:id="143"/>
    </w:p>
    <w:p w14:paraId="68710CA7" w14:textId="77777777" w:rsidR="006661FE" w:rsidRDefault="006661FE" w:rsidP="00BE2214">
      <w:pPr>
        <w:pStyle w:val="1"/>
        <w:ind w:left="907"/>
        <w:jc w:val="both"/>
      </w:pPr>
    </w:p>
    <w:p w14:paraId="03A6E30C" w14:textId="77777777" w:rsidR="006661FE" w:rsidRDefault="006661FE" w:rsidP="00BE2214">
      <w:pPr>
        <w:pStyle w:val="1"/>
        <w:ind w:left="907"/>
        <w:jc w:val="both"/>
      </w:pPr>
    </w:p>
    <w:p w14:paraId="05F5EC69" w14:textId="77777777" w:rsidR="006661FE" w:rsidRDefault="006661FE" w:rsidP="00BE2214">
      <w:pPr>
        <w:pStyle w:val="1"/>
        <w:ind w:left="907"/>
        <w:jc w:val="both"/>
      </w:pPr>
    </w:p>
    <w:p w14:paraId="7EF49C8B" w14:textId="77777777" w:rsidR="006661FE" w:rsidRDefault="006661FE" w:rsidP="00BE2214">
      <w:pPr>
        <w:pStyle w:val="1"/>
        <w:ind w:left="907"/>
        <w:jc w:val="both"/>
      </w:pPr>
    </w:p>
    <w:p w14:paraId="09266B0C" w14:textId="25CB2879" w:rsidR="006661FE" w:rsidRDefault="00DF7571" w:rsidP="00BE2214">
      <w:pPr>
        <w:pStyle w:val="1"/>
        <w:numPr>
          <w:ilvl w:val="0"/>
          <w:numId w:val="159"/>
        </w:numPr>
        <w:jc w:val="both"/>
      </w:pPr>
      <w:r>
        <w:t>Not Used</w:t>
      </w:r>
    </w:p>
    <w:p w14:paraId="21E56A3A" w14:textId="77777777" w:rsidR="006661FE" w:rsidRDefault="006661FE" w:rsidP="00BE2214">
      <w:pPr>
        <w:pStyle w:val="1"/>
        <w:ind w:left="907"/>
        <w:jc w:val="both"/>
      </w:pPr>
    </w:p>
    <w:p w14:paraId="7928F5C1" w14:textId="4B6CC030" w:rsidR="006661FE" w:rsidRDefault="00DF7571" w:rsidP="00BE2214">
      <w:pPr>
        <w:pStyle w:val="1"/>
        <w:numPr>
          <w:ilvl w:val="0"/>
          <w:numId w:val="159"/>
        </w:numPr>
        <w:jc w:val="both"/>
      </w:pPr>
      <w:r>
        <w:t>Not Used</w:t>
      </w:r>
    </w:p>
    <w:p w14:paraId="3368E047" w14:textId="77777777" w:rsidR="006661FE" w:rsidRDefault="006661FE" w:rsidP="00BE2214">
      <w:pPr>
        <w:pStyle w:val="1"/>
        <w:ind w:left="907"/>
        <w:jc w:val="both"/>
      </w:pPr>
    </w:p>
    <w:p w14:paraId="5970E4AD" w14:textId="08EB5D5F" w:rsidR="006661FE" w:rsidRDefault="00DF7571" w:rsidP="00BE2214">
      <w:pPr>
        <w:pStyle w:val="1"/>
        <w:numPr>
          <w:ilvl w:val="0"/>
          <w:numId w:val="159"/>
        </w:numPr>
        <w:jc w:val="both"/>
      </w:pPr>
      <w:r>
        <w:t>Not Used</w:t>
      </w:r>
    </w:p>
    <w:p w14:paraId="5B01955E" w14:textId="77777777" w:rsidR="003A12C5" w:rsidRDefault="003A12C5" w:rsidP="00BE2214">
      <w:pPr>
        <w:pStyle w:val="1"/>
        <w:ind w:left="907"/>
        <w:jc w:val="both"/>
      </w:pPr>
    </w:p>
    <w:p w14:paraId="66CC0CCA" w14:textId="77777777" w:rsidR="003A12C5" w:rsidRPr="003A12C5" w:rsidRDefault="003A12C5" w:rsidP="00BE2214">
      <w:pPr>
        <w:pStyle w:val="1"/>
        <w:ind w:left="907"/>
        <w:jc w:val="both"/>
        <w:rPr>
          <w:b/>
        </w:rPr>
      </w:pPr>
      <w:r w:rsidRPr="000B6C0D">
        <w:rPr>
          <w:b/>
        </w:rPr>
        <w:t>Accounting for Sharing of Transmission by Generators</w:t>
      </w:r>
    </w:p>
    <w:p w14:paraId="3D1392D3" w14:textId="77777777" w:rsidR="003A12C5" w:rsidRPr="00BE09DE" w:rsidRDefault="003A12C5" w:rsidP="00BE2214">
      <w:pPr>
        <w:pStyle w:val="1"/>
        <w:ind w:left="907"/>
        <w:jc w:val="both"/>
      </w:pPr>
    </w:p>
    <w:p w14:paraId="32F482A4" w14:textId="77777777" w:rsidR="003A12C5" w:rsidRPr="000B6C0D" w:rsidRDefault="003A12C5" w:rsidP="00BE2214">
      <w:pPr>
        <w:pStyle w:val="1"/>
        <w:numPr>
          <w:ilvl w:val="0"/>
          <w:numId w:val="159"/>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6944AD2F" w14:textId="77777777" w:rsidR="003A12C5" w:rsidRPr="000B6C0D" w:rsidRDefault="003A12C5" w:rsidP="00BE2214">
      <w:pPr>
        <w:pStyle w:val="1"/>
        <w:tabs>
          <w:tab w:val="num" w:pos="1080"/>
        </w:tabs>
        <w:ind w:left="907"/>
        <w:jc w:val="both"/>
      </w:pPr>
    </w:p>
    <w:p w14:paraId="0AB4DB97" w14:textId="77777777" w:rsidR="003A12C5" w:rsidRPr="000B6C0D" w:rsidRDefault="003A12C5" w:rsidP="00BE2214">
      <w:pPr>
        <w:pStyle w:val="1"/>
        <w:numPr>
          <w:ilvl w:val="0"/>
          <w:numId w:val="159"/>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5758D877" w14:textId="77777777" w:rsidR="003A12C5" w:rsidRPr="000B6C0D" w:rsidRDefault="003A12C5" w:rsidP="00BE2214">
      <w:pPr>
        <w:pStyle w:val="1"/>
        <w:ind w:left="907"/>
        <w:jc w:val="both"/>
      </w:pPr>
    </w:p>
    <w:p w14:paraId="0675384F" w14:textId="77777777" w:rsidR="003A12C5" w:rsidRPr="000B6C0D" w:rsidRDefault="003A12C5" w:rsidP="00BE2214">
      <w:pPr>
        <w:pStyle w:val="1"/>
        <w:numPr>
          <w:ilvl w:val="0"/>
          <w:numId w:val="159"/>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59FDD177" w14:textId="77777777" w:rsidR="003A12C5" w:rsidRPr="000B6C0D" w:rsidRDefault="003A12C5" w:rsidP="00BE2214">
      <w:pPr>
        <w:pStyle w:val="1"/>
        <w:tabs>
          <w:tab w:val="left" w:pos="2040"/>
        </w:tabs>
        <w:ind w:left="907"/>
        <w:jc w:val="both"/>
      </w:pPr>
    </w:p>
    <w:p w14:paraId="7959A6DB" w14:textId="47770FF7" w:rsidR="003A12C5" w:rsidRPr="00BE09DE" w:rsidRDefault="00575BBD" w:rsidP="00BE2214">
      <w:pPr>
        <w:pStyle w:val="1"/>
        <w:tabs>
          <w:tab w:val="left" w:pos="2040"/>
        </w:tabs>
        <w:ind w:left="907"/>
        <w:jc w:val="center"/>
      </w:pPr>
      <w:r w:rsidRPr="00BE09DE">
        <w:rPr>
          <w:noProof/>
          <w:position w:val="-12"/>
        </w:rPr>
        <w:drawing>
          <wp:inline distT="0" distB="0" distL="0" distR="0" wp14:anchorId="5C9593BE" wp14:editId="0281C534">
            <wp:extent cx="1562100" cy="2286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562100" cy="228600"/>
                    </a:xfrm>
                    <a:prstGeom prst="rect">
                      <a:avLst/>
                    </a:prstGeom>
                    <a:noFill/>
                    <a:ln>
                      <a:noFill/>
                    </a:ln>
                  </pic:spPr>
                </pic:pic>
              </a:graphicData>
            </a:graphic>
          </wp:inline>
        </w:drawing>
      </w:r>
    </w:p>
    <w:p w14:paraId="7F631D96" w14:textId="77777777" w:rsidR="003A12C5" w:rsidRPr="000B6C0D" w:rsidRDefault="003A12C5" w:rsidP="00BE2214">
      <w:pPr>
        <w:pStyle w:val="1"/>
        <w:tabs>
          <w:tab w:val="left" w:pos="2040"/>
        </w:tabs>
        <w:ind w:left="907"/>
      </w:pPr>
      <w:r w:rsidRPr="000B6C0D">
        <w:t>Where;</w:t>
      </w:r>
    </w:p>
    <w:p w14:paraId="1872F16A" w14:textId="77777777" w:rsidR="003A12C5" w:rsidRPr="000B6C0D" w:rsidRDefault="003A12C5" w:rsidP="00BE2214">
      <w:pPr>
        <w:pStyle w:val="1"/>
        <w:tabs>
          <w:tab w:val="left" w:pos="2040"/>
        </w:tabs>
        <w:ind w:left="907"/>
      </w:pPr>
      <w:r w:rsidRPr="000B6C0D">
        <w:t>BIkm</w:t>
      </w:r>
      <w:r w:rsidRPr="000B6C0D">
        <w:rPr>
          <w:vertAlign w:val="subscript"/>
        </w:rPr>
        <w:t>ab</w:t>
      </w:r>
      <w:r w:rsidRPr="000B6C0D">
        <w:t xml:space="preserve"> = boundary incremental km between generation charging zone A and generation charging zone B</w:t>
      </w:r>
    </w:p>
    <w:p w14:paraId="0CA434F8" w14:textId="77777777" w:rsidR="003A12C5" w:rsidRPr="000B6C0D" w:rsidRDefault="003A12C5" w:rsidP="00BE2214">
      <w:pPr>
        <w:pStyle w:val="1"/>
        <w:tabs>
          <w:tab w:val="left" w:pos="2040"/>
        </w:tabs>
        <w:ind w:left="907"/>
      </w:pPr>
      <w:r w:rsidRPr="000B6C0D">
        <w:t>ZIkm = generation charging zone incremental km.</w:t>
      </w:r>
    </w:p>
    <w:p w14:paraId="1290D02F" w14:textId="77777777" w:rsidR="003A12C5" w:rsidRPr="000B6C0D" w:rsidRDefault="003A12C5" w:rsidP="00BE2214">
      <w:pPr>
        <w:pStyle w:val="1"/>
        <w:ind w:left="907"/>
        <w:jc w:val="both"/>
      </w:pPr>
    </w:p>
    <w:p w14:paraId="588F567E" w14:textId="77777777" w:rsidR="003A12C5" w:rsidRPr="000B6C0D" w:rsidRDefault="003A12C5" w:rsidP="00BE2214">
      <w:pPr>
        <w:pStyle w:val="1"/>
        <w:ind w:left="907"/>
        <w:jc w:val="both"/>
      </w:pPr>
    </w:p>
    <w:p w14:paraId="0DF5FB30" w14:textId="77777777" w:rsidR="003A12C5" w:rsidRPr="000B6C0D" w:rsidRDefault="003A12C5" w:rsidP="00BE2214">
      <w:pPr>
        <w:pStyle w:val="1"/>
        <w:numPr>
          <w:ilvl w:val="0"/>
          <w:numId w:val="159"/>
        </w:numPr>
        <w:jc w:val="both"/>
      </w:pPr>
      <w:r w:rsidRPr="000B6C0D">
        <w:t xml:space="preserve">The table below shows the categorisation of Low Carbon and Carbon generation. This table will be updated by </w:t>
      </w:r>
      <w:r w:rsidR="00C41DDA">
        <w:t xml:space="preserve">The Company </w:t>
      </w:r>
      <w:r w:rsidRPr="000B6C0D">
        <w:t xml:space="preserve">in the Statement of Use of System Charges as new generation technologies are developed. </w:t>
      </w:r>
    </w:p>
    <w:p w14:paraId="30B22AFE" w14:textId="77777777" w:rsidR="003A12C5" w:rsidRPr="000B6C0D" w:rsidRDefault="003A12C5" w:rsidP="00BE2214">
      <w:pPr>
        <w:pStyle w:val="1"/>
        <w:ind w:left="907"/>
        <w:jc w:val="both"/>
      </w:pPr>
    </w:p>
    <w:p w14:paraId="3E2821D9" w14:textId="77777777" w:rsidR="003A12C5" w:rsidRPr="000B6C0D" w:rsidRDefault="003A12C5" w:rsidP="00BE2214">
      <w:pPr>
        <w:pStyle w:val="1"/>
        <w:ind w:left="90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3"/>
        <w:gridCol w:w="4051"/>
      </w:tblGrid>
      <w:tr w:rsidR="003A12C5" w:rsidRPr="000B6C0D" w14:paraId="637CD463" w14:textId="77777777" w:rsidTr="000C6F2B">
        <w:tc>
          <w:tcPr>
            <w:tcW w:w="0" w:type="auto"/>
          </w:tcPr>
          <w:p w14:paraId="24A757ED" w14:textId="77777777" w:rsidR="003A12C5" w:rsidRPr="000B6C0D" w:rsidRDefault="003A12C5" w:rsidP="00BE2214">
            <w:pPr>
              <w:pStyle w:val="1"/>
              <w:ind w:left="907"/>
              <w:jc w:val="both"/>
              <w:rPr>
                <w:b/>
              </w:rPr>
            </w:pPr>
            <w:r w:rsidRPr="000B6C0D">
              <w:rPr>
                <w:b/>
              </w:rPr>
              <w:t>Carbon</w:t>
            </w:r>
          </w:p>
        </w:tc>
        <w:tc>
          <w:tcPr>
            <w:tcW w:w="0" w:type="auto"/>
          </w:tcPr>
          <w:p w14:paraId="42E4ED9F" w14:textId="77777777" w:rsidR="003A12C5" w:rsidRPr="000B6C0D" w:rsidRDefault="003A12C5" w:rsidP="00BE2214">
            <w:pPr>
              <w:pStyle w:val="1"/>
              <w:ind w:left="907"/>
              <w:jc w:val="both"/>
              <w:rPr>
                <w:b/>
              </w:rPr>
            </w:pPr>
            <w:r w:rsidRPr="000B6C0D">
              <w:rPr>
                <w:b/>
              </w:rPr>
              <w:t>Low Carbon</w:t>
            </w:r>
          </w:p>
        </w:tc>
      </w:tr>
      <w:tr w:rsidR="003A12C5" w:rsidRPr="000B6C0D" w14:paraId="0A8D11EC" w14:textId="77777777" w:rsidTr="000C6F2B">
        <w:tc>
          <w:tcPr>
            <w:tcW w:w="0" w:type="auto"/>
          </w:tcPr>
          <w:p w14:paraId="46ECBBD2" w14:textId="77777777" w:rsidR="003A12C5" w:rsidRPr="000B6C0D" w:rsidRDefault="003A12C5" w:rsidP="00BE2214">
            <w:pPr>
              <w:pStyle w:val="1"/>
              <w:ind w:left="907"/>
              <w:jc w:val="both"/>
            </w:pPr>
            <w:r w:rsidRPr="000B6C0D">
              <w:t xml:space="preserve">Coal </w:t>
            </w:r>
          </w:p>
        </w:tc>
        <w:tc>
          <w:tcPr>
            <w:tcW w:w="0" w:type="auto"/>
          </w:tcPr>
          <w:p w14:paraId="02EE49AD" w14:textId="77777777" w:rsidR="003A12C5" w:rsidRPr="000B6C0D" w:rsidRDefault="003A12C5" w:rsidP="00BE2214">
            <w:pPr>
              <w:pStyle w:val="1"/>
              <w:ind w:left="907"/>
              <w:jc w:val="both"/>
            </w:pPr>
            <w:r w:rsidRPr="000B6C0D">
              <w:t>Wind</w:t>
            </w:r>
          </w:p>
        </w:tc>
      </w:tr>
      <w:tr w:rsidR="003A12C5" w:rsidRPr="000B6C0D" w14:paraId="24BDC5FE" w14:textId="77777777" w:rsidTr="000C6F2B">
        <w:tc>
          <w:tcPr>
            <w:tcW w:w="0" w:type="auto"/>
          </w:tcPr>
          <w:p w14:paraId="60F53452" w14:textId="77777777" w:rsidR="003A12C5" w:rsidRPr="000B6C0D" w:rsidRDefault="003A12C5" w:rsidP="00BE2214">
            <w:pPr>
              <w:pStyle w:val="1"/>
              <w:ind w:left="907"/>
              <w:jc w:val="both"/>
            </w:pPr>
            <w:r w:rsidRPr="000B6C0D">
              <w:t>Gas</w:t>
            </w:r>
          </w:p>
        </w:tc>
        <w:tc>
          <w:tcPr>
            <w:tcW w:w="0" w:type="auto"/>
          </w:tcPr>
          <w:p w14:paraId="39E5175B" w14:textId="77777777" w:rsidR="003A12C5" w:rsidRPr="000B6C0D" w:rsidRDefault="003A12C5" w:rsidP="00BE2214">
            <w:pPr>
              <w:pStyle w:val="1"/>
              <w:ind w:left="907"/>
              <w:jc w:val="both"/>
            </w:pPr>
            <w:r w:rsidRPr="000B6C0D">
              <w:t>Hydro (excl. Pumped Storage)</w:t>
            </w:r>
          </w:p>
        </w:tc>
      </w:tr>
      <w:tr w:rsidR="003A12C5" w:rsidRPr="000B6C0D" w14:paraId="04E142A3" w14:textId="77777777" w:rsidTr="000C6F2B">
        <w:tc>
          <w:tcPr>
            <w:tcW w:w="0" w:type="auto"/>
          </w:tcPr>
          <w:p w14:paraId="1F616323" w14:textId="77777777" w:rsidR="003A12C5" w:rsidRPr="000B6C0D" w:rsidRDefault="003A12C5" w:rsidP="00BE2214">
            <w:pPr>
              <w:pStyle w:val="1"/>
              <w:ind w:left="907"/>
              <w:jc w:val="both"/>
            </w:pPr>
            <w:r w:rsidRPr="000B6C0D">
              <w:t>Biomass</w:t>
            </w:r>
          </w:p>
        </w:tc>
        <w:tc>
          <w:tcPr>
            <w:tcW w:w="0" w:type="auto"/>
          </w:tcPr>
          <w:p w14:paraId="76250297" w14:textId="77777777" w:rsidR="003A12C5" w:rsidRPr="000B6C0D" w:rsidRDefault="003A12C5" w:rsidP="00BE2214">
            <w:pPr>
              <w:pStyle w:val="1"/>
              <w:ind w:left="907"/>
              <w:jc w:val="both"/>
            </w:pPr>
            <w:r w:rsidRPr="000B6C0D">
              <w:t>Nuclear</w:t>
            </w:r>
          </w:p>
        </w:tc>
      </w:tr>
      <w:tr w:rsidR="003A12C5" w:rsidRPr="000B6C0D" w14:paraId="7A2D02AE" w14:textId="77777777" w:rsidTr="000C6F2B">
        <w:tc>
          <w:tcPr>
            <w:tcW w:w="0" w:type="auto"/>
          </w:tcPr>
          <w:p w14:paraId="50C60A5B" w14:textId="77777777" w:rsidR="003A12C5" w:rsidRPr="000B6C0D" w:rsidRDefault="003A12C5" w:rsidP="00BE2214">
            <w:pPr>
              <w:pStyle w:val="1"/>
              <w:ind w:left="907"/>
              <w:jc w:val="both"/>
            </w:pPr>
            <w:r w:rsidRPr="000B6C0D">
              <w:t>Oil</w:t>
            </w:r>
          </w:p>
        </w:tc>
        <w:tc>
          <w:tcPr>
            <w:tcW w:w="0" w:type="auto"/>
          </w:tcPr>
          <w:p w14:paraId="5888262A" w14:textId="77777777" w:rsidR="003A12C5" w:rsidRPr="000B6C0D" w:rsidRDefault="003A12C5" w:rsidP="00BE2214">
            <w:pPr>
              <w:pStyle w:val="1"/>
              <w:ind w:left="907"/>
              <w:jc w:val="both"/>
            </w:pPr>
            <w:r w:rsidRPr="000B6C0D">
              <w:t>Marine</w:t>
            </w:r>
          </w:p>
        </w:tc>
      </w:tr>
      <w:tr w:rsidR="003A12C5" w:rsidRPr="000B6C0D" w14:paraId="0E9B6D02" w14:textId="77777777" w:rsidTr="000C6F2B">
        <w:tc>
          <w:tcPr>
            <w:tcW w:w="0" w:type="auto"/>
          </w:tcPr>
          <w:p w14:paraId="2BCCBCDB" w14:textId="77777777" w:rsidR="003A12C5" w:rsidRPr="000B6C0D" w:rsidRDefault="003A12C5" w:rsidP="00BE2214">
            <w:pPr>
              <w:pStyle w:val="1"/>
              <w:ind w:left="907"/>
              <w:jc w:val="both"/>
            </w:pPr>
            <w:r w:rsidRPr="000B6C0D">
              <w:t>Pumped Storage</w:t>
            </w:r>
          </w:p>
        </w:tc>
        <w:tc>
          <w:tcPr>
            <w:tcW w:w="0" w:type="auto"/>
          </w:tcPr>
          <w:p w14:paraId="6875E9E9" w14:textId="77777777" w:rsidR="003A12C5" w:rsidRPr="000B6C0D" w:rsidRDefault="003A12C5" w:rsidP="00BE2214">
            <w:pPr>
              <w:pStyle w:val="1"/>
              <w:ind w:left="907"/>
              <w:jc w:val="both"/>
            </w:pPr>
            <w:r w:rsidRPr="000B6C0D">
              <w:t>Tidal</w:t>
            </w:r>
          </w:p>
        </w:tc>
      </w:tr>
      <w:tr w:rsidR="003A12C5" w:rsidRPr="000B6C0D" w14:paraId="65D5E48D" w14:textId="77777777" w:rsidTr="000C6F2B">
        <w:tc>
          <w:tcPr>
            <w:tcW w:w="0" w:type="auto"/>
          </w:tcPr>
          <w:p w14:paraId="7BB1A5A3" w14:textId="77777777" w:rsidR="003A12C5" w:rsidRPr="000B6C0D" w:rsidRDefault="003A12C5" w:rsidP="00BE2214">
            <w:pPr>
              <w:pStyle w:val="1"/>
              <w:ind w:left="907"/>
              <w:jc w:val="both"/>
            </w:pPr>
            <w:r w:rsidRPr="000B6C0D">
              <w:t>Interconnectors</w:t>
            </w:r>
          </w:p>
        </w:tc>
        <w:tc>
          <w:tcPr>
            <w:tcW w:w="0" w:type="auto"/>
          </w:tcPr>
          <w:p w14:paraId="692C5C18" w14:textId="77777777" w:rsidR="003A12C5" w:rsidRPr="003A12C5" w:rsidRDefault="003A12C5" w:rsidP="00BE2214">
            <w:pPr>
              <w:pStyle w:val="1"/>
              <w:ind w:left="907"/>
              <w:jc w:val="both"/>
            </w:pPr>
          </w:p>
        </w:tc>
      </w:tr>
    </w:tbl>
    <w:p w14:paraId="59ADDB46" w14:textId="77777777" w:rsidR="003A12C5" w:rsidRPr="000B6C0D" w:rsidRDefault="003A12C5" w:rsidP="00BE2214">
      <w:pPr>
        <w:pStyle w:val="1"/>
        <w:ind w:left="907"/>
        <w:jc w:val="both"/>
      </w:pPr>
    </w:p>
    <w:p w14:paraId="7DC1F567" w14:textId="77777777" w:rsidR="003A12C5" w:rsidRPr="000B6C0D" w:rsidRDefault="003A12C5" w:rsidP="00BE2214">
      <w:pPr>
        <w:pStyle w:val="1"/>
        <w:ind w:left="907"/>
        <w:jc w:val="both"/>
      </w:pPr>
      <w:r w:rsidRPr="000B6C0D">
        <w:t>Determination of Connectivity</w:t>
      </w:r>
    </w:p>
    <w:p w14:paraId="14F05C9E" w14:textId="77777777" w:rsidR="003A12C5" w:rsidRPr="000B6C0D" w:rsidRDefault="003A12C5" w:rsidP="00BE2214">
      <w:pPr>
        <w:pStyle w:val="1"/>
        <w:ind w:left="907"/>
        <w:jc w:val="both"/>
      </w:pPr>
    </w:p>
    <w:p w14:paraId="641DD7F6" w14:textId="77777777" w:rsidR="003A12C5" w:rsidRPr="000B6C0D" w:rsidRDefault="003A12C5" w:rsidP="00BE2214">
      <w:pPr>
        <w:pStyle w:val="1"/>
        <w:numPr>
          <w:ilvl w:val="0"/>
          <w:numId w:val="159"/>
        </w:numPr>
        <w:jc w:val="both"/>
      </w:pPr>
      <w:r w:rsidRPr="000B6C0D">
        <w:lastRenderedPageBreak/>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67F2EBE8" w14:textId="77777777" w:rsidR="003A12C5" w:rsidRPr="000B6C0D" w:rsidRDefault="003A12C5" w:rsidP="00BE2214">
      <w:pPr>
        <w:pStyle w:val="1"/>
        <w:ind w:left="907"/>
        <w:jc w:val="both"/>
      </w:pPr>
    </w:p>
    <w:p w14:paraId="6D510091" w14:textId="77777777" w:rsidR="003A12C5" w:rsidRPr="000B6C0D" w:rsidRDefault="003A12C5" w:rsidP="00BE2214">
      <w:pPr>
        <w:pStyle w:val="1"/>
        <w:numPr>
          <w:ilvl w:val="0"/>
          <w:numId w:val="51"/>
        </w:numPr>
        <w:tabs>
          <w:tab w:val="num" w:pos="1440"/>
        </w:tabs>
        <w:ind w:left="907"/>
        <w:jc w:val="both"/>
      </w:pPr>
      <w:r w:rsidRPr="000B6C0D">
        <w:t>Parallel paths – the longest path will be taken.  An illustrative example is shown below with x, y and z representing the incremental km between zones.</w:t>
      </w:r>
    </w:p>
    <w:p w14:paraId="578F99FC" w14:textId="77777777" w:rsidR="003A12C5" w:rsidRPr="000B6C0D" w:rsidRDefault="003A12C5" w:rsidP="00BE2214">
      <w:pPr>
        <w:pStyle w:val="1"/>
        <w:ind w:left="907"/>
        <w:jc w:val="both"/>
      </w:pPr>
    </w:p>
    <w:p w14:paraId="3B13342F" w14:textId="0492EB4B" w:rsidR="003A12C5" w:rsidRPr="000B6C0D" w:rsidRDefault="00575BBD" w:rsidP="00BE2214">
      <w:pPr>
        <w:pStyle w:val="1"/>
        <w:ind w:left="907"/>
        <w:jc w:val="both"/>
      </w:pPr>
      <w:r w:rsidRPr="003A12C5">
        <w:rPr>
          <w:noProof/>
          <w:lang w:eastAsia="en-GB"/>
        </w:rPr>
        <w:drawing>
          <wp:inline distT="0" distB="0" distL="0" distR="0" wp14:anchorId="7151B72A" wp14:editId="53EEA092">
            <wp:extent cx="3419475" cy="2133600"/>
            <wp:effectExtent l="0" t="0" r="0" b="0"/>
            <wp:docPr id="27"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419475" cy="2133600"/>
                    </a:xfrm>
                    <a:prstGeom prst="rect">
                      <a:avLst/>
                    </a:prstGeom>
                    <a:noFill/>
                    <a:ln>
                      <a:noFill/>
                    </a:ln>
                  </pic:spPr>
                </pic:pic>
              </a:graphicData>
            </a:graphic>
          </wp:inline>
        </w:drawing>
      </w:r>
      <w:r w:rsidRPr="00BE09DE">
        <w:rPr>
          <w:noProof/>
          <w:lang w:eastAsia="en-GB"/>
        </w:rPr>
        <w:drawing>
          <wp:inline distT="0" distB="0" distL="0" distR="0" wp14:anchorId="66ECA99C" wp14:editId="57CF396C">
            <wp:extent cx="1419225" cy="2124075"/>
            <wp:effectExtent l="0" t="0" r="0" b="0"/>
            <wp:docPr id="28"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419225" cy="2124075"/>
                    </a:xfrm>
                    <a:prstGeom prst="rect">
                      <a:avLst/>
                    </a:prstGeom>
                    <a:noFill/>
                    <a:ln>
                      <a:noFill/>
                    </a:ln>
                  </pic:spPr>
                </pic:pic>
              </a:graphicData>
            </a:graphic>
          </wp:inline>
        </w:drawing>
      </w:r>
    </w:p>
    <w:p w14:paraId="6AC5CE88" w14:textId="77777777" w:rsidR="003A12C5" w:rsidRPr="000B6C0D" w:rsidRDefault="003A12C5" w:rsidP="00BE2214">
      <w:pPr>
        <w:pStyle w:val="1"/>
        <w:ind w:left="907"/>
        <w:jc w:val="both"/>
      </w:pPr>
    </w:p>
    <w:p w14:paraId="419120FB" w14:textId="53936908" w:rsidR="003A12C5" w:rsidRPr="000B6C0D" w:rsidRDefault="003A12C5" w:rsidP="00BE2214">
      <w:pPr>
        <w:pStyle w:val="1"/>
        <w:numPr>
          <w:ilvl w:val="0"/>
          <w:numId w:val="51"/>
        </w:numPr>
        <w:tabs>
          <w:tab w:val="num" w:pos="1440"/>
        </w:tabs>
        <w:ind w:left="907"/>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77AB1479" w14:textId="77777777" w:rsidR="003A12C5" w:rsidRPr="000B6C0D" w:rsidRDefault="003A12C5" w:rsidP="00BE2214">
      <w:pPr>
        <w:pStyle w:val="1"/>
        <w:ind w:left="907"/>
        <w:jc w:val="both"/>
      </w:pPr>
    </w:p>
    <w:p w14:paraId="793D573F" w14:textId="5B07F60A" w:rsidR="003A12C5" w:rsidRPr="000B6C0D" w:rsidRDefault="00575BBD" w:rsidP="00BE2214">
      <w:pPr>
        <w:pStyle w:val="1"/>
        <w:tabs>
          <w:tab w:val="num" w:pos="1440"/>
        </w:tabs>
        <w:ind w:left="907"/>
        <w:jc w:val="both"/>
      </w:pPr>
      <w:r w:rsidRPr="003A12C5">
        <w:rPr>
          <w:noProof/>
          <w:lang w:eastAsia="en-GB"/>
        </w:rPr>
        <w:drawing>
          <wp:inline distT="0" distB="0" distL="0" distR="0" wp14:anchorId="2033C07B" wp14:editId="218088AC">
            <wp:extent cx="5867400" cy="1885950"/>
            <wp:effectExtent l="0" t="0" r="0" b="0"/>
            <wp:docPr id="29"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867400" cy="1885950"/>
                    </a:xfrm>
                    <a:prstGeom prst="rect">
                      <a:avLst/>
                    </a:prstGeom>
                    <a:noFill/>
                    <a:ln>
                      <a:noFill/>
                    </a:ln>
                  </pic:spPr>
                </pic:pic>
              </a:graphicData>
            </a:graphic>
          </wp:inline>
        </w:drawing>
      </w:r>
    </w:p>
    <w:p w14:paraId="4148FE4D" w14:textId="77777777" w:rsidR="003A12C5" w:rsidRPr="000B6C0D" w:rsidRDefault="003A12C5" w:rsidP="00BE2214">
      <w:pPr>
        <w:pStyle w:val="1"/>
        <w:ind w:left="907"/>
        <w:jc w:val="both"/>
      </w:pPr>
    </w:p>
    <w:p w14:paraId="2850B7E6" w14:textId="77777777" w:rsidR="003A12C5" w:rsidRPr="000B6C0D" w:rsidRDefault="003A12C5" w:rsidP="00BE2214">
      <w:pPr>
        <w:pStyle w:val="1"/>
        <w:numPr>
          <w:ilvl w:val="0"/>
          <w:numId w:val="159"/>
        </w:numPr>
        <w:jc w:val="both"/>
      </w:pPr>
      <w:r w:rsidRPr="000B6C0D">
        <w:t>An illustrative Connectivity diagram is shown below:</w:t>
      </w:r>
    </w:p>
    <w:p w14:paraId="3BABC9EC" w14:textId="77777777" w:rsidR="003A12C5" w:rsidRPr="000B6C0D" w:rsidRDefault="003A12C5" w:rsidP="00BE2214">
      <w:pPr>
        <w:pStyle w:val="1"/>
        <w:ind w:left="907"/>
        <w:jc w:val="both"/>
      </w:pPr>
    </w:p>
    <w:p w14:paraId="486E34A1" w14:textId="6BB76F06" w:rsidR="003A12C5" w:rsidRPr="000B6C0D" w:rsidRDefault="00575BBD" w:rsidP="00BE2214">
      <w:pPr>
        <w:pStyle w:val="1"/>
        <w:ind w:left="907"/>
        <w:jc w:val="both"/>
      </w:pPr>
      <w:r w:rsidRPr="003A12C5">
        <w:rPr>
          <w:noProof/>
          <w:lang w:eastAsia="en-GB"/>
        </w:rPr>
        <w:lastRenderedPageBreak/>
        <w:drawing>
          <wp:inline distT="0" distB="0" distL="0" distR="0" wp14:anchorId="7C6BFD5B" wp14:editId="4310847C">
            <wp:extent cx="3733800" cy="3609975"/>
            <wp:effectExtent l="0" t="0" r="0" b="0"/>
            <wp:docPr id="30"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733800" cy="3609975"/>
                    </a:xfrm>
                    <a:prstGeom prst="rect">
                      <a:avLst/>
                    </a:prstGeom>
                    <a:noFill/>
                    <a:ln>
                      <a:noFill/>
                    </a:ln>
                  </pic:spPr>
                </pic:pic>
              </a:graphicData>
            </a:graphic>
          </wp:inline>
        </w:drawing>
      </w:r>
    </w:p>
    <w:p w14:paraId="46E5F2C8" w14:textId="77777777" w:rsidR="003A12C5" w:rsidRPr="000B6C0D" w:rsidRDefault="003A12C5" w:rsidP="00BE2214">
      <w:pPr>
        <w:pStyle w:val="1"/>
        <w:ind w:left="907"/>
        <w:jc w:val="both"/>
      </w:pPr>
    </w:p>
    <w:p w14:paraId="7E9FCAE1" w14:textId="77777777" w:rsidR="003A12C5" w:rsidRPr="000B6C0D" w:rsidRDefault="003A12C5" w:rsidP="00BE2214">
      <w:pPr>
        <w:pStyle w:val="1"/>
        <w:ind w:left="907"/>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53370CFA" w14:textId="77777777" w:rsidR="003A12C5" w:rsidRPr="000B6C0D" w:rsidRDefault="003A12C5" w:rsidP="00BE2214">
      <w:pPr>
        <w:pStyle w:val="1"/>
        <w:ind w:left="907"/>
        <w:jc w:val="both"/>
      </w:pPr>
    </w:p>
    <w:p w14:paraId="01F9BAC0" w14:textId="77777777" w:rsidR="003A12C5" w:rsidRPr="000B6C0D" w:rsidRDefault="003A12C5" w:rsidP="00BE2214">
      <w:pPr>
        <w:pStyle w:val="1"/>
        <w:ind w:left="907"/>
        <w:jc w:val="both"/>
      </w:pPr>
    </w:p>
    <w:p w14:paraId="647E08C0" w14:textId="59313F75" w:rsidR="003A12C5" w:rsidRPr="000B6C0D" w:rsidRDefault="003A12C5" w:rsidP="00BE2214">
      <w:pPr>
        <w:pStyle w:val="1"/>
        <w:numPr>
          <w:ilvl w:val="0"/>
          <w:numId w:val="159"/>
        </w:numPr>
        <w:tabs>
          <w:tab w:val="left" w:pos="2040"/>
        </w:tabs>
        <w:jc w:val="both"/>
      </w:pPr>
      <w:r w:rsidRPr="000B6C0D">
        <w:t>The Company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Transmission Licence and the CUSC.</w:t>
      </w:r>
    </w:p>
    <w:p w14:paraId="5222A603" w14:textId="77777777" w:rsidR="003A12C5" w:rsidRPr="003A12C5" w:rsidRDefault="003A12C5" w:rsidP="00BE2214">
      <w:pPr>
        <w:pStyle w:val="1"/>
        <w:ind w:left="907"/>
        <w:jc w:val="both"/>
      </w:pPr>
    </w:p>
    <w:p w14:paraId="1647A007" w14:textId="77777777" w:rsidR="003A12C5" w:rsidRPr="000B6C0D" w:rsidRDefault="003A12C5" w:rsidP="00BE2214">
      <w:pPr>
        <w:pStyle w:val="1"/>
        <w:ind w:left="907"/>
        <w:jc w:val="both"/>
      </w:pPr>
      <w:r w:rsidRPr="000B6C0D">
        <w:t>Calculation of Boundary Sharing Factors</w:t>
      </w:r>
    </w:p>
    <w:p w14:paraId="54D2E556" w14:textId="77777777" w:rsidR="003A12C5" w:rsidRPr="000B6C0D" w:rsidRDefault="003A12C5" w:rsidP="00BE2214">
      <w:pPr>
        <w:pStyle w:val="1"/>
        <w:ind w:left="907"/>
        <w:jc w:val="both"/>
      </w:pPr>
    </w:p>
    <w:p w14:paraId="39B5084F" w14:textId="77777777" w:rsidR="003A12C5" w:rsidRPr="000B6C0D" w:rsidRDefault="003A12C5" w:rsidP="00BE2214">
      <w:pPr>
        <w:pStyle w:val="1"/>
        <w:numPr>
          <w:ilvl w:val="0"/>
          <w:numId w:val="159"/>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710C8009" w14:textId="77777777" w:rsidR="003A12C5" w:rsidRPr="000B6C0D" w:rsidRDefault="003A12C5" w:rsidP="00BE2214">
      <w:pPr>
        <w:pStyle w:val="1"/>
        <w:ind w:left="907"/>
        <w:jc w:val="both"/>
      </w:pPr>
    </w:p>
    <w:p w14:paraId="0798C219" w14:textId="1732168A" w:rsidR="003A12C5" w:rsidRPr="000B6C0D" w:rsidRDefault="003A12C5" w:rsidP="00BE2214">
      <w:pPr>
        <w:pStyle w:val="1"/>
        <w:ind w:left="907"/>
        <w:jc w:val="both"/>
      </w:pPr>
      <w:r w:rsidRPr="000B6C0D">
        <w:t xml:space="preserve">If </w:t>
      </w:r>
      <w:r w:rsidR="00575BBD" w:rsidRPr="000B6C0D">
        <w:rPr>
          <w:noProof/>
          <w:position w:val="-30"/>
        </w:rPr>
        <w:drawing>
          <wp:inline distT="0" distB="0" distL="0" distR="0" wp14:anchorId="55E3819F" wp14:editId="41208243">
            <wp:extent cx="800100" cy="42862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800100" cy="428625"/>
                    </a:xfrm>
                    <a:prstGeom prst="rect">
                      <a:avLst/>
                    </a:prstGeom>
                    <a:noFill/>
                    <a:ln>
                      <a:noFill/>
                    </a:ln>
                  </pic:spPr>
                </pic:pic>
              </a:graphicData>
            </a:graphic>
          </wp:inline>
        </w:drawing>
      </w:r>
      <w:r w:rsidRPr="000B6C0D">
        <w:t>, then all Year round marginal km costs are shared i.e. the BSF is 100%.</w:t>
      </w:r>
    </w:p>
    <w:p w14:paraId="0A5AF10F" w14:textId="77777777" w:rsidR="003A12C5" w:rsidRPr="000B6C0D" w:rsidRDefault="003A12C5" w:rsidP="00BE2214">
      <w:pPr>
        <w:pStyle w:val="1"/>
        <w:ind w:left="907"/>
        <w:jc w:val="both"/>
      </w:pPr>
    </w:p>
    <w:p w14:paraId="5DDE73DC" w14:textId="77777777" w:rsidR="003A12C5" w:rsidRPr="000B6C0D" w:rsidRDefault="003A12C5" w:rsidP="00BE2214">
      <w:pPr>
        <w:pStyle w:val="1"/>
        <w:ind w:left="907"/>
        <w:jc w:val="both"/>
      </w:pPr>
      <w:r w:rsidRPr="000B6C0D">
        <w:t>Where:</w:t>
      </w:r>
    </w:p>
    <w:p w14:paraId="3A0FAD97" w14:textId="77777777" w:rsidR="003A12C5" w:rsidRPr="000B6C0D" w:rsidRDefault="003A12C5" w:rsidP="00BE2214">
      <w:pPr>
        <w:pStyle w:val="1"/>
        <w:ind w:left="907" w:firstLine="23"/>
        <w:jc w:val="both"/>
      </w:pPr>
      <w:r w:rsidRPr="000B6C0D">
        <w:t>LC = Cumulative Low Carbon generation TEC behind the relevant transmission boundary</w:t>
      </w:r>
    </w:p>
    <w:p w14:paraId="06835E90" w14:textId="77777777" w:rsidR="003A12C5" w:rsidRPr="000B6C0D" w:rsidRDefault="003A12C5" w:rsidP="00BE2214">
      <w:pPr>
        <w:pStyle w:val="1"/>
        <w:ind w:left="907" w:firstLine="23"/>
        <w:jc w:val="both"/>
      </w:pPr>
      <w:r w:rsidRPr="000B6C0D">
        <w:t>C = Cumulative Carbon generation TEC behind the relevant transmission boundary</w:t>
      </w:r>
    </w:p>
    <w:p w14:paraId="78CF7295" w14:textId="77777777" w:rsidR="003A12C5" w:rsidRPr="000B6C0D" w:rsidRDefault="003A12C5" w:rsidP="00BE2214">
      <w:pPr>
        <w:pStyle w:val="1"/>
        <w:ind w:left="907"/>
        <w:jc w:val="both"/>
      </w:pPr>
    </w:p>
    <w:p w14:paraId="496BA7C7" w14:textId="77777777" w:rsidR="003A12C5" w:rsidRPr="000B6C0D" w:rsidRDefault="003A12C5" w:rsidP="00BE2214">
      <w:pPr>
        <w:pStyle w:val="1"/>
        <w:ind w:left="907"/>
        <w:jc w:val="both"/>
      </w:pPr>
    </w:p>
    <w:p w14:paraId="42105BA1" w14:textId="3BC07839" w:rsidR="003A12C5" w:rsidRPr="000B6C0D" w:rsidRDefault="003A12C5" w:rsidP="00BE2214">
      <w:pPr>
        <w:pStyle w:val="1"/>
        <w:ind w:left="907"/>
        <w:jc w:val="both"/>
        <w:rPr>
          <w:u w:val="single"/>
        </w:rPr>
      </w:pPr>
      <w:r w:rsidRPr="000B6C0D">
        <w:t xml:space="preserve">If </w:t>
      </w:r>
      <w:r w:rsidR="00575BBD" w:rsidRPr="000B6C0D">
        <w:rPr>
          <w:noProof/>
          <w:position w:val="-30"/>
        </w:rPr>
        <w:drawing>
          <wp:inline distT="0" distB="0" distL="0" distR="0" wp14:anchorId="13F08A74" wp14:editId="03F3D1B3">
            <wp:extent cx="800100" cy="42862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800100" cy="428625"/>
                    </a:xfrm>
                    <a:prstGeom prst="rect">
                      <a:avLst/>
                    </a:prstGeom>
                    <a:noFill/>
                    <a:ln>
                      <a:noFill/>
                    </a:ln>
                  </pic:spPr>
                </pic:pic>
              </a:graphicData>
            </a:graphic>
          </wp:inline>
        </w:drawing>
      </w:r>
      <w:r w:rsidRPr="000B6C0D">
        <w:rPr>
          <w:u w:val="single"/>
        </w:rPr>
        <w:t xml:space="preserve">  then the BSF is calculated using the following formula: -</w:t>
      </w:r>
    </w:p>
    <w:p w14:paraId="0897FD44" w14:textId="77777777" w:rsidR="003A12C5" w:rsidRPr="000B6C0D" w:rsidRDefault="003A12C5" w:rsidP="00BE2214">
      <w:pPr>
        <w:pStyle w:val="1"/>
        <w:ind w:left="907"/>
        <w:jc w:val="both"/>
        <w:rPr>
          <w:u w:val="single"/>
        </w:rPr>
      </w:pPr>
    </w:p>
    <w:p w14:paraId="49DBE202" w14:textId="30873C40" w:rsidR="003A12C5" w:rsidRPr="000B6C0D" w:rsidRDefault="00575BBD" w:rsidP="00BE2214">
      <w:pPr>
        <w:pStyle w:val="1"/>
        <w:ind w:left="907" w:firstLine="23"/>
        <w:jc w:val="both"/>
      </w:pPr>
      <w:r w:rsidRPr="000B6C0D">
        <w:rPr>
          <w:noProof/>
          <w:position w:val="-34"/>
        </w:rPr>
        <w:lastRenderedPageBreak/>
        <w:drawing>
          <wp:inline distT="0" distB="0" distL="0" distR="0" wp14:anchorId="0DFC47E1" wp14:editId="3B61C31E">
            <wp:extent cx="1781175" cy="50482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781175" cy="504825"/>
                    </a:xfrm>
                    <a:prstGeom prst="rect">
                      <a:avLst/>
                    </a:prstGeom>
                    <a:noFill/>
                    <a:ln>
                      <a:noFill/>
                    </a:ln>
                  </pic:spPr>
                </pic:pic>
              </a:graphicData>
            </a:graphic>
          </wp:inline>
        </w:drawing>
      </w:r>
    </w:p>
    <w:p w14:paraId="137A4B6F" w14:textId="77777777" w:rsidR="003A12C5" w:rsidRPr="000B6C0D" w:rsidRDefault="003A12C5" w:rsidP="00BE2214">
      <w:pPr>
        <w:pStyle w:val="1"/>
        <w:ind w:left="907" w:firstLine="23"/>
        <w:jc w:val="both"/>
      </w:pPr>
      <w:r w:rsidRPr="000B6C0D">
        <w:t>Where:</w:t>
      </w:r>
    </w:p>
    <w:p w14:paraId="55AC9998" w14:textId="77777777" w:rsidR="003A12C5" w:rsidRPr="000B6C0D" w:rsidRDefault="003A12C5" w:rsidP="00BE2214">
      <w:pPr>
        <w:pStyle w:val="1"/>
        <w:ind w:left="907" w:firstLine="23"/>
        <w:jc w:val="both"/>
      </w:pPr>
      <w:r w:rsidRPr="000B6C0D">
        <w:t>BSF = boundary sharing factor.</w:t>
      </w:r>
    </w:p>
    <w:p w14:paraId="598D45DE" w14:textId="77777777" w:rsidR="003A12C5" w:rsidRPr="000B6C0D" w:rsidRDefault="003A12C5" w:rsidP="00BE2214">
      <w:pPr>
        <w:pStyle w:val="1"/>
        <w:ind w:left="907"/>
        <w:jc w:val="both"/>
      </w:pPr>
    </w:p>
    <w:p w14:paraId="1BBE33D6" w14:textId="77777777" w:rsidR="003A12C5" w:rsidRPr="000B6C0D" w:rsidRDefault="003A12C5" w:rsidP="00BE2214">
      <w:pPr>
        <w:pStyle w:val="1"/>
        <w:numPr>
          <w:ilvl w:val="0"/>
          <w:numId w:val="159"/>
        </w:numPr>
        <w:jc w:val="both"/>
      </w:pPr>
      <w:r w:rsidRPr="000B6C0D">
        <w:t xml:space="preserve">The shared incremental km for each boundary are derived from the multiplication of the boundary sharing factor by the incremental km for that boundary; </w:t>
      </w:r>
    </w:p>
    <w:p w14:paraId="6AD75894" w14:textId="77777777" w:rsidR="003A12C5" w:rsidRPr="000B6C0D" w:rsidRDefault="003A12C5" w:rsidP="00BE2214">
      <w:pPr>
        <w:pStyle w:val="1"/>
        <w:ind w:left="907"/>
        <w:jc w:val="both"/>
      </w:pPr>
    </w:p>
    <w:p w14:paraId="626E1CAD" w14:textId="685C6B4C" w:rsidR="003A12C5" w:rsidRPr="003A12C5" w:rsidRDefault="00575BBD" w:rsidP="00BE2214">
      <w:pPr>
        <w:pStyle w:val="1"/>
        <w:tabs>
          <w:tab w:val="left" w:pos="2040"/>
        </w:tabs>
        <w:ind w:left="907"/>
        <w:jc w:val="center"/>
      </w:pPr>
      <w:r w:rsidRPr="00F75086">
        <w:rPr>
          <w:noProof/>
          <w:position w:val="-12"/>
        </w:rPr>
        <w:drawing>
          <wp:inline distT="0" distB="0" distL="0" distR="0" wp14:anchorId="225E3E02" wp14:editId="4E387E91">
            <wp:extent cx="1714500" cy="22860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714500" cy="228600"/>
                    </a:xfrm>
                    <a:prstGeom prst="rect">
                      <a:avLst/>
                    </a:prstGeom>
                    <a:noFill/>
                    <a:ln>
                      <a:noFill/>
                    </a:ln>
                  </pic:spPr>
                </pic:pic>
              </a:graphicData>
            </a:graphic>
          </wp:inline>
        </w:drawing>
      </w:r>
    </w:p>
    <w:p w14:paraId="354EFCE1" w14:textId="77777777" w:rsidR="003A12C5" w:rsidRPr="000B6C0D" w:rsidRDefault="003A12C5" w:rsidP="00BE2214">
      <w:pPr>
        <w:pStyle w:val="1"/>
        <w:tabs>
          <w:tab w:val="left" w:pos="2040"/>
        </w:tabs>
        <w:ind w:left="907"/>
      </w:pPr>
      <w:r w:rsidRPr="000B6C0D">
        <w:t>Where;</w:t>
      </w:r>
    </w:p>
    <w:p w14:paraId="32480A06" w14:textId="77777777" w:rsidR="003A12C5" w:rsidRPr="000B6C0D" w:rsidRDefault="003A12C5" w:rsidP="00BE2214">
      <w:pPr>
        <w:pStyle w:val="1"/>
        <w:tabs>
          <w:tab w:val="left" w:pos="2040"/>
        </w:tabs>
        <w:ind w:left="907"/>
      </w:pPr>
      <w:r w:rsidRPr="000B6C0D">
        <w:t>SBIkm</w:t>
      </w:r>
      <w:r w:rsidRPr="000B6C0D">
        <w:rPr>
          <w:vertAlign w:val="subscript"/>
        </w:rPr>
        <w:t>ab</w:t>
      </w:r>
      <w:r w:rsidRPr="000B6C0D">
        <w:t xml:space="preserve"> = shared boundary incremental km between generation charging zone A and generation charging zone B</w:t>
      </w:r>
    </w:p>
    <w:p w14:paraId="10B54A32" w14:textId="77777777" w:rsidR="003A12C5" w:rsidRPr="000B6C0D" w:rsidRDefault="003A12C5" w:rsidP="00BE2214">
      <w:pPr>
        <w:pStyle w:val="1"/>
        <w:tabs>
          <w:tab w:val="left" w:pos="2040"/>
        </w:tabs>
        <w:ind w:left="907"/>
      </w:pPr>
      <w:r w:rsidRPr="000B6C0D">
        <w:t>BSF</w:t>
      </w:r>
      <w:r w:rsidRPr="000B6C0D">
        <w:rPr>
          <w:vertAlign w:val="subscript"/>
        </w:rPr>
        <w:t>ab</w:t>
      </w:r>
      <w:r w:rsidRPr="000B6C0D">
        <w:t xml:space="preserve"> = generation charging zone boundary sharing factor.</w:t>
      </w:r>
    </w:p>
    <w:p w14:paraId="15EC149E" w14:textId="77777777" w:rsidR="003A12C5" w:rsidRPr="000B6C0D" w:rsidRDefault="003A12C5" w:rsidP="00BE2214">
      <w:pPr>
        <w:pStyle w:val="1"/>
        <w:ind w:left="907"/>
        <w:jc w:val="both"/>
      </w:pPr>
    </w:p>
    <w:p w14:paraId="1CDFAA92" w14:textId="77777777" w:rsidR="003A12C5" w:rsidRPr="000B6C0D" w:rsidRDefault="003A12C5" w:rsidP="00BE2214">
      <w:pPr>
        <w:pStyle w:val="1"/>
        <w:numPr>
          <w:ilvl w:val="0"/>
          <w:numId w:val="159"/>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4B9F6D38" w14:textId="77777777" w:rsidR="003A12C5" w:rsidRPr="000B6C0D" w:rsidRDefault="003A12C5" w:rsidP="00BE2214">
      <w:pPr>
        <w:pStyle w:val="1"/>
        <w:ind w:left="907"/>
        <w:jc w:val="both"/>
      </w:pPr>
    </w:p>
    <w:p w14:paraId="3E2DD071" w14:textId="42BB8DD9" w:rsidR="003A12C5" w:rsidRPr="003A12C5" w:rsidRDefault="00575BBD" w:rsidP="00BE2214">
      <w:pPr>
        <w:pStyle w:val="1"/>
        <w:tabs>
          <w:tab w:val="left" w:pos="2040"/>
        </w:tabs>
        <w:ind w:left="907"/>
        <w:jc w:val="center"/>
      </w:pPr>
      <w:r w:rsidRPr="00F75086">
        <w:rPr>
          <w:noProof/>
          <w:position w:val="-12"/>
        </w:rPr>
        <w:drawing>
          <wp:inline distT="0" distB="0" distL="0" distR="0" wp14:anchorId="147DA035" wp14:editId="5840A30A">
            <wp:extent cx="1933575" cy="22860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33575" cy="228600"/>
                    </a:xfrm>
                    <a:prstGeom prst="rect">
                      <a:avLst/>
                    </a:prstGeom>
                    <a:noFill/>
                    <a:ln>
                      <a:noFill/>
                    </a:ln>
                  </pic:spPr>
                </pic:pic>
              </a:graphicData>
            </a:graphic>
          </wp:inline>
        </w:drawing>
      </w:r>
    </w:p>
    <w:p w14:paraId="7EA24362" w14:textId="77777777" w:rsidR="003A12C5" w:rsidRPr="000B6C0D" w:rsidRDefault="003A12C5" w:rsidP="00BE2214">
      <w:pPr>
        <w:pStyle w:val="1"/>
        <w:tabs>
          <w:tab w:val="left" w:pos="2040"/>
        </w:tabs>
        <w:ind w:left="907"/>
      </w:pPr>
      <w:r w:rsidRPr="000B6C0D">
        <w:t>Where;</w:t>
      </w:r>
    </w:p>
    <w:p w14:paraId="31FFF99E" w14:textId="77777777" w:rsidR="003A12C5" w:rsidRPr="000B6C0D" w:rsidRDefault="003A12C5" w:rsidP="00BE2214">
      <w:pPr>
        <w:pStyle w:val="1"/>
        <w:tabs>
          <w:tab w:val="left" w:pos="2040"/>
        </w:tabs>
        <w:ind w:left="907"/>
      </w:pPr>
      <w:r w:rsidRPr="000B6C0D">
        <w:t>NSBIkm</w:t>
      </w:r>
      <w:r w:rsidRPr="000B6C0D">
        <w:rPr>
          <w:vertAlign w:val="subscript"/>
        </w:rPr>
        <w:t>ab</w:t>
      </w:r>
      <w:r w:rsidRPr="000B6C0D">
        <w:t xml:space="preserve"> = not shared boundary incremental km between generation charging zone A and generation charging zone B.</w:t>
      </w:r>
    </w:p>
    <w:p w14:paraId="4417F558" w14:textId="77777777" w:rsidR="003A12C5" w:rsidRPr="000B6C0D" w:rsidRDefault="003A12C5" w:rsidP="00BE2214">
      <w:pPr>
        <w:pStyle w:val="1"/>
        <w:ind w:left="907"/>
        <w:jc w:val="both"/>
      </w:pPr>
    </w:p>
    <w:p w14:paraId="662C0DBA" w14:textId="77777777" w:rsidR="003A12C5" w:rsidRPr="000B6C0D" w:rsidRDefault="003A12C5" w:rsidP="00BE2214">
      <w:pPr>
        <w:pStyle w:val="1"/>
        <w:ind w:left="907"/>
        <w:jc w:val="both"/>
      </w:pPr>
      <w:r w:rsidRPr="000B6C0D">
        <w:t xml:space="preserve"> </w:t>
      </w:r>
    </w:p>
    <w:p w14:paraId="431793D4" w14:textId="77777777" w:rsidR="003A12C5" w:rsidRPr="000B6C0D" w:rsidRDefault="003A12C5" w:rsidP="00BE2214">
      <w:pPr>
        <w:pStyle w:val="1"/>
        <w:numPr>
          <w:ilvl w:val="0"/>
          <w:numId w:val="159"/>
        </w:numPr>
        <w:jc w:val="both"/>
      </w:pPr>
      <w:r w:rsidRPr="000B6C0D">
        <w:t>The shared incremental km for a generation charging zone is the sum of the appropriate shared boundary incremental km for that generation charging zone as derived from the connectivity diagram.</w:t>
      </w:r>
    </w:p>
    <w:p w14:paraId="7A8EFE22" w14:textId="77777777" w:rsidR="003A12C5" w:rsidRPr="000B6C0D" w:rsidRDefault="003A12C5" w:rsidP="00BE2214">
      <w:pPr>
        <w:pStyle w:val="1"/>
        <w:ind w:left="907"/>
        <w:jc w:val="both"/>
      </w:pPr>
      <w:r w:rsidRPr="000B6C0D">
        <w:fldChar w:fldCharType="begin"/>
      </w:r>
      <w:r w:rsidRPr="000B6C0D">
        <w:instrText>xe "transport model"</w:instrText>
      </w:r>
      <w:r w:rsidRPr="000B6C0D">
        <w:fldChar w:fldCharType="end"/>
      </w:r>
    </w:p>
    <w:p w14:paraId="5AB8618D" w14:textId="644E838D" w:rsidR="003A12C5" w:rsidRPr="003A12C5" w:rsidRDefault="00575BBD" w:rsidP="00BE2214">
      <w:pPr>
        <w:pStyle w:val="1"/>
        <w:ind w:left="907"/>
        <w:jc w:val="center"/>
      </w:pPr>
      <w:r w:rsidRPr="00F75086">
        <w:rPr>
          <w:noProof/>
          <w:position w:val="-16"/>
        </w:rPr>
        <w:drawing>
          <wp:inline distT="0" distB="0" distL="0" distR="0" wp14:anchorId="3277BDB0" wp14:editId="216CC1AB">
            <wp:extent cx="1666875" cy="29527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66875" cy="295275"/>
                    </a:xfrm>
                    <a:prstGeom prst="rect">
                      <a:avLst/>
                    </a:prstGeom>
                    <a:noFill/>
                    <a:ln>
                      <a:noFill/>
                    </a:ln>
                  </pic:spPr>
                </pic:pic>
              </a:graphicData>
            </a:graphic>
          </wp:inline>
        </w:drawing>
      </w:r>
    </w:p>
    <w:p w14:paraId="6E833A28" w14:textId="77777777" w:rsidR="003A12C5" w:rsidRPr="000B6C0D" w:rsidRDefault="003A12C5" w:rsidP="00BE2214">
      <w:pPr>
        <w:pStyle w:val="1"/>
        <w:tabs>
          <w:tab w:val="left" w:pos="2040"/>
        </w:tabs>
        <w:ind w:left="907"/>
      </w:pPr>
      <w:r w:rsidRPr="00F75086">
        <w:tab/>
      </w:r>
      <w:r w:rsidRPr="000B6C0D">
        <w:t>Where;</w:t>
      </w:r>
    </w:p>
    <w:p w14:paraId="3B5B0BDD" w14:textId="77777777" w:rsidR="003A12C5" w:rsidRPr="00F75086" w:rsidRDefault="003A12C5" w:rsidP="00BE2214">
      <w:pPr>
        <w:pStyle w:val="Variableexplanation"/>
        <w:tabs>
          <w:tab w:val="clear" w:pos="1134"/>
          <w:tab w:val="clear" w:pos="1418"/>
          <w:tab w:val="clear" w:pos="1701"/>
        </w:tabs>
        <w:ind w:left="907"/>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2EE2F687" w14:textId="77777777" w:rsidR="003A12C5" w:rsidRPr="000B6C0D" w:rsidRDefault="003A12C5" w:rsidP="00BE2214">
      <w:pPr>
        <w:pStyle w:val="1"/>
        <w:ind w:left="907"/>
        <w:jc w:val="both"/>
      </w:pPr>
    </w:p>
    <w:p w14:paraId="54185955" w14:textId="77777777" w:rsidR="003A12C5" w:rsidRPr="000B6C0D" w:rsidRDefault="003A12C5" w:rsidP="00BE2214">
      <w:pPr>
        <w:pStyle w:val="1"/>
        <w:numPr>
          <w:ilvl w:val="0"/>
          <w:numId w:val="159"/>
        </w:numPr>
        <w:jc w:val="both"/>
      </w:pPr>
      <w:r w:rsidRPr="000B6C0D">
        <w:t>The not-shared incremental km for a generation charging zone is the sum of the appropriate not-shared boundary incremental km for that generation charging zone as derived from the connectivity diagram.</w:t>
      </w:r>
    </w:p>
    <w:p w14:paraId="4527E5E0" w14:textId="77777777" w:rsidR="003A12C5" w:rsidRPr="000B6C0D" w:rsidRDefault="003A12C5" w:rsidP="00BE2214">
      <w:pPr>
        <w:pStyle w:val="1"/>
        <w:ind w:left="907"/>
        <w:jc w:val="both"/>
      </w:pPr>
      <w:r w:rsidRPr="000B6C0D">
        <w:fldChar w:fldCharType="begin"/>
      </w:r>
      <w:r w:rsidRPr="000B6C0D">
        <w:instrText>xe "transport model"</w:instrText>
      </w:r>
      <w:r w:rsidRPr="000B6C0D">
        <w:fldChar w:fldCharType="end"/>
      </w:r>
    </w:p>
    <w:p w14:paraId="26AA8D9B" w14:textId="65D0FEBB" w:rsidR="003A12C5" w:rsidRPr="003A12C5" w:rsidRDefault="00575BBD" w:rsidP="00BE2214">
      <w:pPr>
        <w:pStyle w:val="1"/>
        <w:ind w:left="907"/>
        <w:jc w:val="center"/>
      </w:pPr>
      <w:r w:rsidRPr="00F75086">
        <w:rPr>
          <w:noProof/>
          <w:position w:val="-16"/>
        </w:rPr>
        <w:drawing>
          <wp:inline distT="0" distB="0" distL="0" distR="0" wp14:anchorId="36B4D7C3" wp14:editId="48F478F4">
            <wp:extent cx="1714500" cy="29527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714500" cy="295275"/>
                    </a:xfrm>
                    <a:prstGeom prst="rect">
                      <a:avLst/>
                    </a:prstGeom>
                    <a:noFill/>
                    <a:ln>
                      <a:noFill/>
                    </a:ln>
                  </pic:spPr>
                </pic:pic>
              </a:graphicData>
            </a:graphic>
          </wp:inline>
        </w:drawing>
      </w:r>
    </w:p>
    <w:p w14:paraId="780734DE" w14:textId="77777777" w:rsidR="003A12C5" w:rsidRPr="000B6C0D" w:rsidRDefault="003A12C5" w:rsidP="00BE2214">
      <w:pPr>
        <w:pStyle w:val="1"/>
        <w:tabs>
          <w:tab w:val="left" w:pos="2040"/>
        </w:tabs>
        <w:ind w:left="907"/>
      </w:pPr>
      <w:r w:rsidRPr="00F75086">
        <w:tab/>
      </w:r>
      <w:r w:rsidRPr="000B6C0D">
        <w:t>Where;</w:t>
      </w:r>
    </w:p>
    <w:p w14:paraId="47842661" w14:textId="77777777" w:rsidR="003A12C5" w:rsidRPr="003A12C5" w:rsidRDefault="003A12C5" w:rsidP="00BE2214">
      <w:pPr>
        <w:pStyle w:val="1"/>
        <w:ind w:left="907"/>
        <w:jc w:val="both"/>
      </w:pPr>
    </w:p>
    <w:p w14:paraId="33C12949" w14:textId="77777777" w:rsidR="003A12C5" w:rsidRDefault="003A12C5" w:rsidP="00BE2214">
      <w:pPr>
        <w:pStyle w:val="1"/>
        <w:ind w:left="907"/>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1459AB64" w14:textId="77777777" w:rsidR="006661FE" w:rsidRDefault="006661FE" w:rsidP="00BE2214">
      <w:pPr>
        <w:pStyle w:val="1"/>
        <w:ind w:left="907"/>
        <w:jc w:val="both"/>
      </w:pPr>
    </w:p>
    <w:p w14:paraId="4F10D4F3" w14:textId="77777777" w:rsidR="006661FE" w:rsidRDefault="006661FE" w:rsidP="00BE2214">
      <w:pPr>
        <w:pStyle w:val="Heading2"/>
        <w:ind w:left="907"/>
      </w:pPr>
      <w:bookmarkStart w:id="144" w:name="_Toc32201078"/>
      <w:bookmarkStart w:id="145" w:name="_Toc49661111"/>
      <w:bookmarkStart w:id="146" w:name="_Toc274049683"/>
      <w:r>
        <w:t>Deriving the Final</w:t>
      </w:r>
      <w:r w:rsidRPr="00E75EE9">
        <w:rPr>
          <w:color w:val="auto"/>
        </w:rPr>
        <w:t xml:space="preserve"> </w:t>
      </w:r>
      <w:r w:rsidRPr="00E75EE9">
        <w:t>Local £/kW Tariff and the Wider</w:t>
      </w:r>
      <w:r>
        <w:t xml:space="preserve"> £/kW Tariff</w:t>
      </w:r>
      <w:bookmarkEnd w:id="144"/>
      <w:bookmarkEnd w:id="145"/>
      <w:bookmarkEnd w:id="146"/>
    </w:p>
    <w:p w14:paraId="53C63BE7" w14:textId="77777777" w:rsidR="006661FE" w:rsidRDefault="006661FE" w:rsidP="00BE2214">
      <w:pPr>
        <w:ind w:left="907"/>
        <w:jc w:val="both"/>
        <w:rPr>
          <w:rFonts w:ascii="Arial" w:hAnsi="Arial"/>
        </w:rPr>
      </w:pPr>
    </w:p>
    <w:p w14:paraId="76F4EDA6" w14:textId="77777777" w:rsidR="006661FE" w:rsidRDefault="006661FE" w:rsidP="00BE2214">
      <w:pPr>
        <w:pStyle w:val="1"/>
        <w:numPr>
          <w:ilvl w:val="0"/>
          <w:numId w:val="159"/>
        </w:numPr>
        <w:jc w:val="both"/>
      </w:pPr>
      <w:r>
        <w:t>The zonal marginal km</w:t>
      </w:r>
      <w:r w:rsidRPr="00E75EE9">
        <w:t xml:space="preserve"> (ZMkm</w:t>
      </w:r>
      <w:r w:rsidRPr="00E75EE9">
        <w:rPr>
          <w:szCs w:val="22"/>
          <w:vertAlign w:val="subscript"/>
        </w:rPr>
        <w:t>Gi</w:t>
      </w:r>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2D4DE640" w14:textId="77777777" w:rsidR="006661FE" w:rsidRDefault="006661FE" w:rsidP="00BE2214">
      <w:pPr>
        <w:pStyle w:val="Heading3"/>
        <w:ind w:left="907" w:firstLine="709"/>
        <w:jc w:val="both"/>
      </w:pPr>
      <w:bookmarkStart w:id="147" w:name="_Toc49661112"/>
    </w:p>
    <w:p w14:paraId="2087034A" w14:textId="77EF6CE2" w:rsidR="006661FE" w:rsidRPr="00543982" w:rsidRDefault="006661FE" w:rsidP="00BE2214">
      <w:pPr>
        <w:pStyle w:val="Heading3"/>
        <w:ind w:left="907" w:firstLine="709"/>
        <w:jc w:val="both"/>
        <w:rPr>
          <w:rFonts w:ascii="Arial (W1)" w:hAnsi="Arial (W1)"/>
          <w:szCs w:val="20"/>
        </w:rPr>
      </w:pPr>
      <w:bookmarkStart w:id="148" w:name="_Toc274049684"/>
      <w:r w:rsidRPr="00543982">
        <w:rPr>
          <w:rFonts w:ascii="Arial" w:hAnsi="Arial" w:cs="Arial"/>
          <w:b/>
        </w:rPr>
        <w:t>The Expansion Constant</w:t>
      </w:r>
      <w:bookmarkEnd w:id="147"/>
      <w:bookmarkEnd w:id="148"/>
      <w:r w:rsidRPr="00543982">
        <w:rPr>
          <w:rFonts w:ascii="Arial (W1)" w:hAnsi="Arial (W1)"/>
          <w:szCs w:val="20"/>
        </w:rPr>
        <w:fldChar w:fldCharType="begin"/>
      </w:r>
      <w:r w:rsidRPr="00543982">
        <w:rPr>
          <w:rFonts w:ascii="Arial (W1)" w:hAnsi="Arial (W1)"/>
          <w:szCs w:val="20"/>
        </w:rPr>
        <w:instrText xml:space="preserve"> XE "Expansion Constant" </w:instrText>
      </w:r>
      <w:r w:rsidRPr="00543982">
        <w:rPr>
          <w:rFonts w:ascii="Arial (W1)" w:hAnsi="Arial (W1)"/>
          <w:szCs w:val="20"/>
        </w:rPr>
        <w:fldChar w:fldCharType="end"/>
      </w:r>
    </w:p>
    <w:p w14:paraId="7695DFC8" w14:textId="489D2D12" w:rsidR="006661FE" w:rsidRPr="0099632B" w:rsidRDefault="006661FE" w:rsidP="20E7E93E">
      <w:pPr>
        <w:pStyle w:val="1"/>
        <w:numPr>
          <w:ilvl w:val="0"/>
          <w:numId w:val="159"/>
        </w:numPr>
        <w:jc w:val="both"/>
        <w:rPr>
          <w:rFonts w:cs="Arial"/>
        </w:rPr>
      </w:pPr>
      <w:r w:rsidRPr="20E7E93E">
        <w:rPr>
          <w:rFonts w:cs="Arial"/>
        </w:rPr>
        <w:lastRenderedPageBreak/>
        <w:t>The expansion constant</w:t>
      </w:r>
      <w:ins w:id="149" w:author="Mott(ESO), Paul" w:date="2023-03-15T20:31:00Z">
        <w:r w:rsidR="00F30384" w:rsidRPr="20E7E93E">
          <w:rPr>
            <w:rFonts w:cs="Arial"/>
          </w:rPr>
          <w:t xml:space="preserve"> </w:t>
        </w:r>
        <w:bookmarkStart w:id="150" w:name="_Hlk129804736"/>
        <w:r w:rsidR="00F30384" w:rsidRPr="20E7E93E">
          <w:rPr>
            <w:rFonts w:cs="Arial"/>
          </w:rPr>
          <w:t xml:space="preserve">is calculated for a number of asset classes.  It is </w:t>
        </w:r>
      </w:ins>
      <w:del w:id="151" w:author="Mott(ESO), Paul" w:date="2023-03-15T20:31:00Z">
        <w:r w:rsidRPr="20E7E93E" w:rsidDel="006661FE">
          <w:rPr>
            <w:rFonts w:cs="Arial"/>
          </w:rPr>
          <w:delText xml:space="preserve">, </w:delText>
        </w:r>
      </w:del>
      <w:bookmarkEnd w:id="150"/>
      <w:r w:rsidRPr="20E7E93E">
        <w:rPr>
          <w:rFonts w:cs="Arial"/>
        </w:rPr>
        <w:t>expressed in £/MW</w:t>
      </w:r>
      <w:ins w:id="152" w:author="Mott(ESO), Paul" w:date="2023-03-15T19:26:00Z">
        <w:r w:rsidR="00011FBD" w:rsidRPr="20E7E93E">
          <w:rPr>
            <w:rFonts w:cs="Arial"/>
          </w:rPr>
          <w:t>/</w:t>
        </w:r>
      </w:ins>
      <w:r w:rsidRPr="20E7E93E">
        <w:rPr>
          <w:rFonts w:cs="Arial"/>
        </w:rPr>
        <w:t>km</w:t>
      </w:r>
      <w:r w:rsidRPr="20E7E93E">
        <w:rPr>
          <w:rFonts w:cs="Arial"/>
        </w:rPr>
        <w:fldChar w:fldCharType="begin"/>
      </w:r>
      <w:r w:rsidRPr="20E7E93E">
        <w:rPr>
          <w:rFonts w:cs="Arial"/>
        </w:rPr>
        <w:instrText xml:space="preserve"> XE "MWkm" </w:instrText>
      </w:r>
      <w:r w:rsidRPr="20E7E93E">
        <w:rPr>
          <w:rFonts w:cs="Arial"/>
        </w:rPr>
        <w:fldChar w:fldCharType="end"/>
      </w:r>
      <w:r w:rsidRPr="20E7E93E">
        <w:rPr>
          <w:rFonts w:cs="Arial"/>
        </w:rPr>
        <w:t xml:space="preserve">, </w:t>
      </w:r>
      <w:ins w:id="153" w:author="Mott(ESO), Paul" w:date="2023-03-15T20:31:00Z">
        <w:r w:rsidR="00F30384" w:rsidRPr="20E7E93E">
          <w:rPr>
            <w:rFonts w:cs="Arial"/>
          </w:rPr>
          <w:t xml:space="preserve">and </w:t>
        </w:r>
      </w:ins>
      <w:r w:rsidRPr="20E7E93E">
        <w:rPr>
          <w:rFonts w:cs="Arial"/>
        </w:rPr>
        <w:t>represents the annuitised value of the transmission infrastructure capital investment required to transport 1 MW over 1 km.</w:t>
      </w:r>
      <w:del w:id="154" w:author="Author">
        <w:r w:rsidRPr="20E7E93E" w:rsidDel="006661FE">
          <w:rPr>
            <w:rFonts w:cs="Arial"/>
          </w:rPr>
          <w:delText xml:space="preserve"> </w:delText>
        </w:r>
      </w:del>
      <w:r w:rsidRPr="20E7E93E">
        <w:rPr>
          <w:rFonts w:cs="Arial"/>
        </w:rPr>
        <w:t xml:space="preserve"> Its magnitude is derived from the projected cost</w:t>
      </w:r>
      <w:ins w:id="155" w:author="Author">
        <w:r w:rsidR="004E3922" w:rsidRPr="20E7E93E">
          <w:rPr>
            <w:rFonts w:cs="Arial"/>
          </w:rPr>
          <w:t>, expressed as £/MW/km,</w:t>
        </w:r>
      </w:ins>
      <w:del w:id="156" w:author="Author">
        <w:r w:rsidRPr="20E7E93E" w:rsidDel="004E3922">
          <w:rPr>
            <w:rFonts w:cs="Arial"/>
          </w:rPr>
          <w:delText xml:space="preserve"> </w:delText>
        </w:r>
        <w:r w:rsidRPr="20E7E93E" w:rsidDel="001142EC">
          <w:rPr>
            <w:rFonts w:cs="Arial"/>
          </w:rPr>
          <w:delText xml:space="preserve"> </w:delText>
        </w:r>
      </w:del>
      <w:r w:rsidRPr="20E7E93E">
        <w:rPr>
          <w:rFonts w:cs="Arial"/>
        </w:rPr>
        <w:t xml:space="preserve"> of </w:t>
      </w:r>
      <w:bookmarkStart w:id="157" w:name="_Hlk129804802"/>
      <w:ins w:id="158" w:author="Mott(ESO), Paul" w:date="2023-03-15T20:32:00Z">
        <w:r w:rsidR="00F30384" w:rsidRPr="20E7E93E">
          <w:rPr>
            <w:rFonts w:cs="Arial"/>
          </w:rPr>
          <w:t>new or reinforced circuit capacity</w:t>
        </w:r>
      </w:ins>
      <w:bookmarkEnd w:id="157"/>
      <w:del w:id="159" w:author="Mott(ESO), Paul" w:date="2023-03-15T20:32:00Z">
        <w:r w:rsidRPr="20E7E93E" w:rsidDel="006661FE">
          <w:rPr>
            <w:rFonts w:cs="Arial"/>
          </w:rPr>
          <w:delText>400kV overhead line</w:delText>
        </w:r>
      </w:del>
      <w:r w:rsidRPr="20E7E93E">
        <w:rPr>
          <w:rFonts w:cs="Arial"/>
        </w:rPr>
        <w:t>, including an estimate of the cost of capital, to provide for future system expansion</w:t>
      </w:r>
      <w:bookmarkStart w:id="160" w:name="_Hlk129804814"/>
      <w:r w:rsidRPr="20E7E93E">
        <w:rPr>
          <w:rFonts w:cs="Arial"/>
        </w:rPr>
        <w:t xml:space="preserve">. </w:t>
      </w:r>
      <w:ins w:id="161" w:author="Author">
        <w:r w:rsidR="00EA6B72" w:rsidRPr="20E7E93E">
          <w:rPr>
            <w:rFonts w:cs="Arial"/>
          </w:rPr>
          <w:t xml:space="preserve">This cost may be derived from the cost of </w:t>
        </w:r>
        <w:r w:rsidR="00C2487D" w:rsidRPr="20E7E93E">
          <w:rPr>
            <w:rFonts w:cs="Arial"/>
          </w:rPr>
          <w:t xml:space="preserve">a new line, </w:t>
        </w:r>
        <w:r w:rsidR="006659EC" w:rsidRPr="20E7E93E">
          <w:rPr>
            <w:rFonts w:cs="Arial"/>
          </w:rPr>
          <w:t xml:space="preserve">or from reinforcements, where a reinforcement is an </w:t>
        </w:r>
        <w:r w:rsidR="00CA71F8" w:rsidRPr="20E7E93E">
          <w:rPr>
            <w:rFonts w:cs="Arial"/>
          </w:rPr>
          <w:t>investment that add</w:t>
        </w:r>
        <w:r w:rsidR="00D0673D" w:rsidRPr="20E7E93E">
          <w:rPr>
            <w:rFonts w:cs="Arial"/>
          </w:rPr>
          <w:t>s</w:t>
        </w:r>
        <w:r w:rsidR="00CA71F8" w:rsidRPr="20E7E93E">
          <w:rPr>
            <w:rFonts w:cs="Arial"/>
          </w:rPr>
          <w:t xml:space="preserve"> to the capacity</w:t>
        </w:r>
        <w:r w:rsidR="00C2487D" w:rsidRPr="20E7E93E">
          <w:rPr>
            <w:rFonts w:cs="Arial"/>
          </w:rPr>
          <w:t xml:space="preserve"> </w:t>
        </w:r>
      </w:ins>
      <w:ins w:id="162" w:author="Mott(ESO), Paul" w:date="2023-03-14T23:36:00Z">
        <w:r w:rsidR="0052420C" w:rsidRPr="20E7E93E">
          <w:rPr>
            <w:rFonts w:cs="Arial"/>
          </w:rPr>
          <w:t xml:space="preserve">or life </w:t>
        </w:r>
      </w:ins>
      <w:ins w:id="163" w:author="Author">
        <w:r w:rsidR="00CA71F8" w:rsidRPr="20E7E93E">
          <w:rPr>
            <w:rFonts w:cs="Arial"/>
          </w:rPr>
          <w:t xml:space="preserve">of </w:t>
        </w:r>
      </w:ins>
      <w:del w:id="164" w:author="Author">
        <w:r w:rsidRPr="20E7E93E" w:rsidDel="00C2487D">
          <w:rPr>
            <w:rFonts w:cs="Arial"/>
          </w:rPr>
          <w:delText xml:space="preserve">to </w:delText>
        </w:r>
      </w:del>
      <w:ins w:id="165" w:author="Author">
        <w:r w:rsidR="00C2487D" w:rsidRPr="20E7E93E">
          <w:rPr>
            <w:rFonts w:cs="Arial"/>
          </w:rPr>
          <w:t>an existing line</w:t>
        </w:r>
        <w:r w:rsidR="00CA71F8" w:rsidRPr="20E7E93E">
          <w:rPr>
            <w:rFonts w:cs="Arial"/>
          </w:rPr>
          <w:t>, taking account of the years for which the new capacity will apply, the capacity added, and the length</w:t>
        </w:r>
        <w:r w:rsidR="00C2487D" w:rsidRPr="20E7E93E">
          <w:rPr>
            <w:rFonts w:cs="Arial"/>
          </w:rPr>
          <w:t xml:space="preserve">.  </w:t>
        </w:r>
      </w:ins>
      <w:ins w:id="166" w:author="Mott(ESO), Paul" w:date="2023-03-15T18:09:00Z">
        <w:r w:rsidR="00175A9A" w:rsidRPr="20E7E93E">
          <w:rPr>
            <w:rFonts w:cs="Arial"/>
            <w:b/>
            <w:bCs/>
          </w:rPr>
          <w:t xml:space="preserve">  </w:t>
        </w:r>
        <w:bookmarkStart w:id="167" w:name="_Hlk129807323"/>
        <w:r w:rsidR="00175A9A">
          <w:t xml:space="preserve">Reinforcements to existing circuits that add neither life nor capacity, will be ignored.  </w:t>
        </w:r>
      </w:ins>
      <w:ins w:id="168" w:author="Mott(ESO), Paul" w:date="2023-03-15T20:26:00Z">
        <w:r w:rsidR="00F30384">
          <w:t>For reinforcem</w:t>
        </w:r>
      </w:ins>
      <w:ins w:id="169" w:author="Mott(ESO), Paul" w:date="2023-03-15T20:27:00Z">
        <w:r w:rsidR="00F30384">
          <w:t xml:space="preserve">ents, account is taken of the remaining asset life prior to the investment, and of the new remaining asset life after the investment.  </w:t>
        </w:r>
        <w:bookmarkStart w:id="170" w:name="_Hlk129808966"/>
        <w:r w:rsidR="00F30384" w:rsidRPr="20E7E93E">
          <w:rPr>
            <w:rFonts w:cs="Arial"/>
          </w:rPr>
          <w:t xml:space="preserve">For any investment for which the </w:t>
        </w:r>
      </w:ins>
      <w:ins w:id="171" w:author="Mott(ESO), Paul" w:date="2023-04-18T19:41:00Z">
        <w:r w:rsidR="00952DCB" w:rsidRPr="20E7E93E">
          <w:rPr>
            <w:rFonts w:cs="Arial"/>
            <w:b/>
            <w:bCs/>
          </w:rPr>
          <w:t>Onshore Transmission</w:t>
        </w:r>
        <w:r w:rsidR="00952DCB" w:rsidRPr="20E7E93E">
          <w:rPr>
            <w:rFonts w:cs="Arial"/>
          </w:rPr>
          <w:t xml:space="preserve"> </w:t>
        </w:r>
        <w:r w:rsidR="00952DCB" w:rsidRPr="20E7E93E">
          <w:rPr>
            <w:b/>
            <w:bCs/>
          </w:rPr>
          <w:t>Licen</w:t>
        </w:r>
      </w:ins>
      <w:ins w:id="172" w:author="Aristodemou, Alex - UK Legal" w:date="2023-04-21T07:46:00Z">
        <w:r w:rsidR="2A3995DD" w:rsidRPr="20E7E93E">
          <w:rPr>
            <w:b/>
            <w:bCs/>
          </w:rPr>
          <w:t>s</w:t>
        </w:r>
      </w:ins>
      <w:ins w:id="173" w:author="Mott(ESO), Paul" w:date="2023-04-18T19:41:00Z">
        <w:del w:id="174" w:author="Aristodemou, Alex - UK Legal" w:date="2023-04-21T07:46:00Z">
          <w:r w:rsidRPr="20E7E93E" w:rsidDel="00952DCB">
            <w:rPr>
              <w:b/>
              <w:bCs/>
            </w:rPr>
            <w:delText>c</w:delText>
          </w:r>
        </w:del>
        <w:r w:rsidR="00952DCB" w:rsidRPr="20E7E93E">
          <w:rPr>
            <w:b/>
            <w:bCs/>
          </w:rPr>
          <w:t xml:space="preserve">ee </w:t>
        </w:r>
        <w:r w:rsidR="00952DCB">
          <w:t>i</w:t>
        </w:r>
      </w:ins>
      <w:ins w:id="175" w:author="Mott(ESO), Paul" w:date="2023-03-15T20:28:00Z">
        <w:r w:rsidR="00F30384" w:rsidRPr="20E7E93E">
          <w:rPr>
            <w:rFonts w:cs="Arial"/>
          </w:rPr>
          <w:t xml:space="preserve">s </w:t>
        </w:r>
      </w:ins>
      <w:ins w:id="176" w:author="Mott(ESO), Paul" w:date="2023-03-15T20:27:00Z">
        <w:r w:rsidR="00F30384" w:rsidRPr="20E7E93E">
          <w:rPr>
            <w:rFonts w:cs="Arial"/>
          </w:rPr>
          <w:t xml:space="preserve">unable to give </w:t>
        </w:r>
      </w:ins>
      <w:ins w:id="177" w:author="Mott(ESO), Paul" w:date="2023-03-15T20:28:00Z">
        <w:r w:rsidR="00F30384" w:rsidRPr="20E7E93E">
          <w:rPr>
            <w:rFonts w:cs="Arial"/>
            <w:b/>
            <w:bCs/>
          </w:rPr>
          <w:t xml:space="preserve">The Company </w:t>
        </w:r>
      </w:ins>
      <w:ins w:id="178" w:author="Mott(ESO), Paul" w:date="2023-03-15T20:27:00Z">
        <w:r w:rsidR="00F30384" w:rsidRPr="20E7E93E">
          <w:rPr>
            <w:rFonts w:cs="Arial"/>
          </w:rPr>
          <w:t>t</w:t>
        </w:r>
      </w:ins>
      <w:ins w:id="179" w:author="Mott(ESO), Paul" w:date="2023-03-15T20:28:00Z">
        <w:r w:rsidR="00F30384" w:rsidRPr="20E7E93E">
          <w:rPr>
            <w:rFonts w:cs="Arial"/>
          </w:rPr>
          <w:t>he remaining life before the investment</w:t>
        </w:r>
      </w:ins>
      <w:ins w:id="180" w:author="Mott(ESO), Paul" w:date="2023-04-20T21:08:00Z">
        <w:r w:rsidR="00E20110" w:rsidRPr="20E7E93E">
          <w:rPr>
            <w:rFonts w:cs="Arial"/>
          </w:rPr>
          <w:t xml:space="preserve"> was made</w:t>
        </w:r>
      </w:ins>
      <w:ins w:id="181" w:author="Mott(ESO), Paul" w:date="2023-03-15T20:28:00Z">
        <w:r w:rsidR="00F30384" w:rsidRPr="20E7E93E">
          <w:rPr>
            <w:rFonts w:cs="Arial"/>
          </w:rPr>
          <w:t>, a default assumption of 0 years of remaining life will be appl</w:t>
        </w:r>
      </w:ins>
      <w:ins w:id="182" w:author="Mott(ESO), Paul" w:date="2023-03-15T20:29:00Z">
        <w:r w:rsidR="00F30384" w:rsidRPr="20E7E93E">
          <w:rPr>
            <w:rFonts w:cs="Arial"/>
          </w:rPr>
          <w:t xml:space="preserve">ied.  For any investment for which the </w:t>
        </w:r>
      </w:ins>
      <w:ins w:id="183" w:author="Mott(ESO), Paul" w:date="2023-04-18T19:42:00Z">
        <w:r w:rsidR="00B92ED2" w:rsidRPr="20E7E93E">
          <w:rPr>
            <w:rFonts w:cs="Arial"/>
            <w:b/>
            <w:bCs/>
          </w:rPr>
          <w:t>Onshore Transmission</w:t>
        </w:r>
        <w:r w:rsidR="00B92ED2" w:rsidRPr="20E7E93E">
          <w:rPr>
            <w:rFonts w:cs="Arial"/>
          </w:rPr>
          <w:t xml:space="preserve"> </w:t>
        </w:r>
        <w:r w:rsidR="00B92ED2" w:rsidRPr="20E7E93E">
          <w:rPr>
            <w:b/>
            <w:bCs/>
          </w:rPr>
          <w:t>Licen</w:t>
        </w:r>
        <w:del w:id="184" w:author="Aristodemou, Alex - UK Legal" w:date="2023-04-21T07:46:00Z">
          <w:r w:rsidRPr="20E7E93E" w:rsidDel="00B92ED2">
            <w:rPr>
              <w:b/>
              <w:bCs/>
            </w:rPr>
            <w:delText>c</w:delText>
          </w:r>
        </w:del>
      </w:ins>
      <w:ins w:id="185" w:author="Aristodemou, Alex - UK Legal" w:date="2023-04-21T07:46:00Z">
        <w:r w:rsidR="03585197" w:rsidRPr="20E7E93E">
          <w:rPr>
            <w:b/>
            <w:bCs/>
          </w:rPr>
          <w:t>s</w:t>
        </w:r>
      </w:ins>
      <w:ins w:id="186" w:author="Mott(ESO), Paul" w:date="2023-04-18T19:42:00Z">
        <w:r w:rsidR="00B92ED2" w:rsidRPr="20E7E93E">
          <w:rPr>
            <w:b/>
            <w:bCs/>
          </w:rPr>
          <w:t xml:space="preserve">ee </w:t>
        </w:r>
      </w:ins>
      <w:ins w:id="187" w:author="Mott(ESO), Paul" w:date="2023-03-15T20:29:00Z">
        <w:r w:rsidR="00F30384" w:rsidRPr="20E7E93E">
          <w:rPr>
            <w:rFonts w:cs="Arial"/>
          </w:rPr>
          <w:t xml:space="preserve">is unable to give </w:t>
        </w:r>
        <w:r w:rsidR="00F30384" w:rsidRPr="20E7E93E">
          <w:rPr>
            <w:rFonts w:cs="Arial"/>
            <w:b/>
            <w:bCs/>
          </w:rPr>
          <w:t xml:space="preserve">The Company </w:t>
        </w:r>
        <w:r w:rsidR="00F30384" w:rsidRPr="20E7E93E">
          <w:rPr>
            <w:rFonts w:cs="Arial"/>
          </w:rPr>
          <w:t>the remaining life after the investment was made, a default assumption of 45 years of remaining life will be applied</w:t>
        </w:r>
        <w:bookmarkEnd w:id="160"/>
        <w:bookmarkEnd w:id="170"/>
        <w:r w:rsidR="00F30384" w:rsidRPr="20E7E93E">
          <w:rPr>
            <w:rFonts w:cs="Arial"/>
          </w:rPr>
          <w:t xml:space="preserve">.  </w:t>
        </w:r>
      </w:ins>
      <w:bookmarkEnd w:id="167"/>
    </w:p>
    <w:p w14:paraId="6EB6FACF" w14:textId="77777777" w:rsidR="006661FE" w:rsidRPr="0099632B" w:rsidRDefault="006661FE" w:rsidP="00F421A7">
      <w:pPr>
        <w:pStyle w:val="1"/>
        <w:ind w:left="907"/>
        <w:jc w:val="both"/>
        <w:rPr>
          <w:rFonts w:cs="Arial"/>
          <w:szCs w:val="22"/>
        </w:rPr>
      </w:pPr>
    </w:p>
    <w:p w14:paraId="7CC0BA7A" w14:textId="77777777" w:rsidR="006661FE" w:rsidRPr="00824A12" w:rsidRDefault="006661FE" w:rsidP="00F421A7">
      <w:pPr>
        <w:pStyle w:val="1"/>
        <w:numPr>
          <w:ilvl w:val="0"/>
          <w:numId w:val="159"/>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95</w:t>
      </w:r>
      <w:r w:rsidRPr="00824A12">
        <w:rPr>
          <w:rFonts w:cs="Arial"/>
          <w:szCs w:val="22"/>
        </w:rPr>
        <w:t xml:space="preserve"> – </w:t>
      </w:r>
      <w:r w:rsidRPr="009B0384">
        <w:rPr>
          <w:rFonts w:cs="Arial"/>
          <w:szCs w:val="22"/>
        </w:rPr>
        <w:t>14.15</w:t>
      </w:r>
      <w:r w:rsidR="00A159A2" w:rsidRPr="00A159A2">
        <w:rPr>
          <w:rFonts w:cs="Arial"/>
          <w:szCs w:val="22"/>
        </w:rPr>
        <w:t>.11</w:t>
      </w:r>
      <w:r w:rsidR="00A159A2">
        <w:rPr>
          <w:rFonts w:cs="Arial"/>
          <w:szCs w:val="22"/>
        </w:rPr>
        <w:t>7</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A159A2">
        <w:rPr>
          <w:rFonts w:cs="Arial"/>
          <w:szCs w:val="22"/>
        </w:rPr>
        <w:t>3</w:t>
      </w:r>
      <w:r w:rsidRPr="009B0384">
        <w:rPr>
          <w:rFonts w:cs="Arial"/>
          <w:szCs w:val="22"/>
        </w:rPr>
        <w:t>.</w:t>
      </w:r>
    </w:p>
    <w:p w14:paraId="08BECE17" w14:textId="77777777" w:rsidR="006661FE" w:rsidRPr="00BF295A" w:rsidRDefault="006661FE" w:rsidP="00F421A7">
      <w:pPr>
        <w:pStyle w:val="1"/>
        <w:ind w:left="907"/>
        <w:jc w:val="both"/>
        <w:rPr>
          <w:rFonts w:cs="Arial"/>
          <w:szCs w:val="22"/>
        </w:rPr>
      </w:pPr>
    </w:p>
    <w:p w14:paraId="1AF4EDE6" w14:textId="4B8980BA" w:rsidR="006661FE" w:rsidRPr="0099632B" w:rsidDel="00723F75" w:rsidRDefault="006661FE" w:rsidP="00723F75">
      <w:pPr>
        <w:pStyle w:val="1"/>
        <w:numPr>
          <w:ilvl w:val="0"/>
          <w:numId w:val="159"/>
        </w:numPr>
        <w:ind w:left="907"/>
        <w:jc w:val="both"/>
        <w:rPr>
          <w:del w:id="188" w:author="Mott(ESO), Paul" w:date="2023-06-14T18:43:00Z"/>
          <w:rFonts w:cs="Arial"/>
          <w:szCs w:val="22"/>
        </w:rPr>
      </w:pPr>
      <w:r w:rsidRPr="00723F75">
        <w:rPr>
          <w:rFonts w:cs="Arial"/>
          <w:szCs w:val="22"/>
        </w:rPr>
        <w:t xml:space="preserve">The transmission infrastructure capital costs used in the calculation of the expansion constant </w:t>
      </w:r>
      <w:del w:id="189" w:author="Mott(ESO), Paul" w:date="2023-06-14T18:44:00Z">
        <w:r w:rsidRPr="00723F75" w:rsidDel="00216DE0">
          <w:rPr>
            <w:rFonts w:cs="Arial"/>
            <w:szCs w:val="22"/>
          </w:rPr>
          <w:delText xml:space="preserve">are provided via an externally audited process. They also </w:delText>
        </w:r>
      </w:del>
      <w:r w:rsidRPr="00723F75">
        <w:rPr>
          <w:rFonts w:cs="Arial"/>
          <w:szCs w:val="22"/>
        </w:rPr>
        <w:t xml:space="preserve">include information provided from all onshore Transmission Owners (TOs). </w:t>
      </w:r>
      <w:ins w:id="190" w:author="Mott(ESO), Paul" w:date="2023-06-14T18:42:00Z">
        <w:r w:rsidR="007D2419" w:rsidRPr="00D83465">
          <w:rPr>
            <w:rFonts w:cs="Arial"/>
            <w:szCs w:val="22"/>
            <w:highlight w:val="yellow"/>
          </w:rPr>
          <w:t>The onshore Transmission Owners also provide circuit length data from the Transmission Price Control</w:t>
        </w:r>
        <w:r w:rsidR="007D2419" w:rsidRPr="00723F75">
          <w:rPr>
            <w:rFonts w:cs="Arial"/>
            <w:szCs w:val="22"/>
          </w:rPr>
          <w:t xml:space="preserve">.  </w:t>
        </w:r>
      </w:ins>
      <w:del w:id="191" w:author="Mott(ESO), Paul" w:date="2023-06-14T18:43:00Z">
        <w:r w:rsidRPr="0099632B" w:rsidDel="00723F75">
          <w:rPr>
            <w:rFonts w:cs="Arial"/>
            <w:szCs w:val="22"/>
          </w:rPr>
          <w:delText xml:space="preserve">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delText>
        </w:r>
        <w:r w:rsidDel="00723F75">
          <w:rPr>
            <w:rFonts w:cs="Arial"/>
            <w:szCs w:val="22"/>
          </w:rPr>
          <w:delText>The Company</w:delText>
        </w:r>
        <w:r w:rsidRPr="0099632B" w:rsidDel="00723F75">
          <w:rPr>
            <w:rFonts w:cs="Arial"/>
            <w:szCs w:val="22"/>
          </w:rPr>
          <w:delText>’s best view; however it is considered as commercially sensitive and is therefore treated as confidential. The calculation of the expansion constant also relies on a significant amount of transmission asset information, much of which is provided in the Seven Year Statement.</w:delText>
        </w:r>
      </w:del>
    </w:p>
    <w:p w14:paraId="4157441B" w14:textId="77777777" w:rsidR="006661FE" w:rsidRPr="00723F75" w:rsidRDefault="006661FE" w:rsidP="00D83465">
      <w:pPr>
        <w:pStyle w:val="1"/>
        <w:ind w:left="907"/>
        <w:jc w:val="both"/>
        <w:rPr>
          <w:rFonts w:cs="Arial"/>
          <w:szCs w:val="22"/>
        </w:rPr>
      </w:pPr>
    </w:p>
    <w:p w14:paraId="4BDC9873" w14:textId="4E41044A" w:rsidR="006661FE" w:rsidRDefault="006661FE" w:rsidP="00F421A7">
      <w:pPr>
        <w:pStyle w:val="1"/>
        <w:numPr>
          <w:ilvl w:val="0"/>
          <w:numId w:val="159"/>
        </w:numPr>
        <w:jc w:val="both"/>
        <w:rPr>
          <w:ins w:id="192" w:author="Mott(ESO), Paul" w:date="2023-06-14T22:05:00Z"/>
          <w:rFonts w:cs="Arial"/>
          <w:szCs w:val="22"/>
        </w:rPr>
      </w:pPr>
      <w:r w:rsidRPr="0099632B">
        <w:rPr>
          <w:rFonts w:cs="Arial"/>
          <w:szCs w:val="22"/>
        </w:rPr>
        <w:t xml:space="preserve">For each circuit type </w:t>
      </w:r>
      <w:ins w:id="193" w:author="Mott(ESO), Paul" w:date="2023-03-14T23:34:00Z">
        <w:r w:rsidR="00BB6CDD">
          <w:rPr>
            <w:rFonts w:cs="Arial"/>
            <w:szCs w:val="22"/>
          </w:rPr>
          <w:t xml:space="preserve">(line or cable) </w:t>
        </w:r>
      </w:ins>
      <w:r w:rsidRPr="0099632B">
        <w:rPr>
          <w:rFonts w:cs="Arial"/>
          <w:szCs w:val="22"/>
        </w:rPr>
        <w:t xml:space="preserve">and voltage </w:t>
      </w:r>
      <w:ins w:id="194" w:author="Mott(ESO), Paul" w:date="2023-03-14T23:34:00Z">
        <w:r w:rsidR="00BB6CDD">
          <w:rPr>
            <w:rFonts w:cs="Arial"/>
            <w:szCs w:val="22"/>
          </w:rPr>
          <w:t xml:space="preserve">(each “asset type”) </w:t>
        </w:r>
      </w:ins>
      <w:r>
        <w:rPr>
          <w:rFonts w:cs="Arial"/>
          <w:szCs w:val="22"/>
        </w:rPr>
        <w:t xml:space="preserve">used onshore, </w:t>
      </w:r>
      <w:r w:rsidRPr="0099632B">
        <w:rPr>
          <w:rFonts w:cs="Arial"/>
          <w:szCs w:val="22"/>
        </w:rPr>
        <w:t xml:space="preserve">an individual calculation is carried out </w:t>
      </w:r>
      <w:ins w:id="195" w:author="Mott(ESO), Paul" w:date="2023-06-14T18:51:00Z">
        <w:r w:rsidR="00F94D22" w:rsidRPr="008B476F">
          <w:rPr>
            <w:rFonts w:cs="Arial"/>
            <w:szCs w:val="22"/>
            <w:highlight w:val="yellow"/>
          </w:rPr>
          <w:t>as described in 14.15.63</w:t>
        </w:r>
        <w:r w:rsidR="00A65338" w:rsidRPr="008B476F">
          <w:rPr>
            <w:rFonts w:cs="Arial"/>
            <w:szCs w:val="22"/>
            <w:highlight w:val="yellow"/>
          </w:rPr>
          <w:t xml:space="preserve"> to</w:t>
        </w:r>
      </w:ins>
      <w:ins w:id="196" w:author="Mott(ESO), Paul" w:date="2023-06-14T18:52:00Z">
        <w:r w:rsidR="00A65338" w:rsidRPr="008B476F">
          <w:rPr>
            <w:rFonts w:cs="Arial"/>
            <w:szCs w:val="22"/>
            <w:highlight w:val="yellow"/>
          </w:rPr>
          <w:t xml:space="preserve"> 14.15.</w:t>
        </w:r>
      </w:ins>
      <w:ins w:id="197" w:author="Mott(ESO), Paul" w:date="2023-06-14T19:06:00Z">
        <w:r w:rsidR="002426C7">
          <w:rPr>
            <w:rFonts w:cs="Arial"/>
            <w:szCs w:val="22"/>
          </w:rPr>
          <w:t>73</w:t>
        </w:r>
      </w:ins>
      <w:ins w:id="198" w:author="Mott(ESO), Paul" w:date="2023-06-14T18:52:00Z">
        <w:r w:rsidR="00A65338">
          <w:rPr>
            <w:rFonts w:cs="Arial"/>
            <w:szCs w:val="22"/>
          </w:rPr>
          <w:t xml:space="preserve"> </w:t>
        </w:r>
      </w:ins>
      <w:r w:rsidRPr="0099632B">
        <w:rPr>
          <w:rFonts w:cs="Arial"/>
          <w:szCs w:val="22"/>
        </w:rPr>
        <w:t>to establish a £/MW</w:t>
      </w:r>
      <w:ins w:id="199" w:author="Author">
        <w:r w:rsidR="006B5270">
          <w:rPr>
            <w:rFonts w:cs="Arial"/>
            <w:szCs w:val="22"/>
          </w:rPr>
          <w:t>/</w:t>
        </w:r>
      </w:ins>
      <w:r w:rsidRPr="0099632B">
        <w:rPr>
          <w:rFonts w:cs="Arial"/>
          <w:szCs w:val="22"/>
        </w:rPr>
        <w:t xml:space="preserve">km figure, </w:t>
      </w:r>
      <w:del w:id="200" w:author="Mott(ESO), Paul" w:date="2023-04-18T19:42:00Z">
        <w:r w:rsidRPr="0099632B" w:rsidDel="007748A1">
          <w:rPr>
            <w:rFonts w:cs="Arial"/>
            <w:szCs w:val="22"/>
          </w:rPr>
          <w:delText xml:space="preserve">normalised against the 400KV overhead line (OHL) figure, </w:delText>
        </w:r>
      </w:del>
      <w:r w:rsidRPr="0099632B">
        <w:rPr>
          <w:rFonts w:cs="Arial"/>
          <w:szCs w:val="22"/>
        </w:rPr>
        <w:t xml:space="preserve">these </w:t>
      </w:r>
      <w:r w:rsidRPr="00824A12">
        <w:rPr>
          <w:rFonts w:cs="Arial"/>
          <w:szCs w:val="22"/>
        </w:rPr>
        <w:t xml:space="preserve">provide the basis of the </w:t>
      </w:r>
      <w:r w:rsidRPr="00BF295A">
        <w:rPr>
          <w:rFonts w:cs="Arial"/>
          <w:szCs w:val="22"/>
        </w:rPr>
        <w:t xml:space="preserve">onshore circuit expansion </w:t>
      </w:r>
      <w:del w:id="201" w:author="Mott(ESO), Paul" w:date="2023-03-14T23:32:00Z">
        <w:r w:rsidRPr="00BF295A" w:rsidDel="00C95B53">
          <w:rPr>
            <w:rFonts w:cs="Arial"/>
            <w:szCs w:val="22"/>
          </w:rPr>
          <w:delText xml:space="preserve">factors </w:delText>
        </w:r>
      </w:del>
      <w:ins w:id="202" w:author="Mott(ESO), Paul" w:date="2023-03-14T23:32:00Z">
        <w:r w:rsidR="00C95B53">
          <w:rPr>
            <w:rFonts w:cs="Arial"/>
            <w:szCs w:val="22"/>
          </w:rPr>
          <w:t>constants</w:t>
        </w:r>
        <w:r w:rsidR="00C95B53" w:rsidRPr="00BF295A">
          <w:rPr>
            <w:rFonts w:cs="Arial"/>
            <w:szCs w:val="22"/>
          </w:rPr>
          <w:t xml:space="preserve"> </w:t>
        </w:r>
      </w:ins>
      <w:ins w:id="203" w:author="Mott(ESO), Paul" w:date="2023-03-14T23:34:00Z">
        <w:r w:rsidR="00BB6CDD">
          <w:rPr>
            <w:rFonts w:cs="Arial"/>
            <w:szCs w:val="22"/>
          </w:rPr>
          <w:t xml:space="preserve">for each asset type </w:t>
        </w:r>
      </w:ins>
      <w:r w:rsidRPr="00BF295A">
        <w:rPr>
          <w:rFonts w:cs="Arial"/>
          <w:szCs w:val="22"/>
        </w:rPr>
        <w:t xml:space="preserve">discussed in </w:t>
      </w:r>
      <w:r w:rsidRPr="009B0384">
        <w:rPr>
          <w:rFonts w:cs="Arial"/>
          <w:szCs w:val="22"/>
        </w:rPr>
        <w:t>14.15.</w:t>
      </w:r>
      <w:r w:rsidR="00824A12" w:rsidRPr="009B0384">
        <w:rPr>
          <w:rFonts w:cs="Arial"/>
          <w:szCs w:val="22"/>
        </w:rPr>
        <w:t>7</w:t>
      </w:r>
      <w:ins w:id="204" w:author="Author">
        <w:r w:rsidR="00C67840">
          <w:rPr>
            <w:rFonts w:cs="Arial"/>
            <w:szCs w:val="22"/>
          </w:rPr>
          <w:t>4</w:t>
        </w:r>
      </w:ins>
      <w:del w:id="205" w:author="Author">
        <w:r w:rsidR="00824A12" w:rsidRPr="009B0384" w:rsidDel="00C67840">
          <w:rPr>
            <w:rFonts w:cs="Arial"/>
            <w:szCs w:val="22"/>
          </w:rPr>
          <w:delText>0</w:delText>
        </w:r>
      </w:del>
      <w:r w:rsidRPr="009B0384">
        <w:rPr>
          <w:rFonts w:cs="Arial"/>
          <w:szCs w:val="22"/>
        </w:rPr>
        <w:t xml:space="preserve"> –</w:t>
      </w:r>
      <w:r w:rsidR="006765D4" w:rsidRPr="009B0384">
        <w:rPr>
          <w:rFonts w:cs="Arial"/>
          <w:szCs w:val="22"/>
        </w:rPr>
        <w:t xml:space="preserve"> 14.15.</w:t>
      </w:r>
      <w:ins w:id="206" w:author="Author">
        <w:r w:rsidR="00C67840">
          <w:rPr>
            <w:rFonts w:cs="Arial"/>
            <w:szCs w:val="22"/>
          </w:rPr>
          <w:t>8</w:t>
        </w:r>
      </w:ins>
      <w:ins w:id="207" w:author="Mott(ESO), Paul" w:date="2023-04-18T19:43:00Z">
        <w:r w:rsidR="00EE1DCA">
          <w:rPr>
            <w:rFonts w:cs="Arial"/>
            <w:szCs w:val="22"/>
          </w:rPr>
          <w:t>7</w:t>
        </w:r>
      </w:ins>
      <w:ins w:id="208" w:author="Author">
        <w:del w:id="209" w:author="Mott(ESO), Paul" w:date="2023-04-18T19:43:00Z">
          <w:r w:rsidR="00C67840" w:rsidDel="00EE1DCA">
            <w:rPr>
              <w:rFonts w:cs="Arial"/>
              <w:szCs w:val="22"/>
            </w:rPr>
            <w:delText>3</w:delText>
          </w:r>
        </w:del>
      </w:ins>
      <w:del w:id="210" w:author="Author">
        <w:r w:rsidR="00CB05E6" w:rsidDel="00C67840">
          <w:rPr>
            <w:rFonts w:cs="Arial"/>
            <w:szCs w:val="22"/>
          </w:rPr>
          <w:delText>77</w:delText>
        </w:r>
      </w:del>
      <w:r w:rsidRPr="00824A12">
        <w:rPr>
          <w:rFonts w:cs="Arial"/>
          <w:szCs w:val="22"/>
        </w:rPr>
        <w:t>.  In order to simplify the calculation a unity power factor is assumed, converting £/</w:t>
      </w:r>
      <w:r w:rsidRPr="00BF295A">
        <w:rPr>
          <w:rFonts w:cs="Arial"/>
          <w:szCs w:val="22"/>
        </w:rPr>
        <w:t>MVA</w:t>
      </w:r>
      <w:ins w:id="211" w:author="Author">
        <w:r w:rsidR="006A2C6C">
          <w:rPr>
            <w:rFonts w:cs="Arial"/>
            <w:szCs w:val="22"/>
          </w:rPr>
          <w:t>/</w:t>
        </w:r>
      </w:ins>
      <w:r w:rsidRPr="00BF295A">
        <w:rPr>
          <w:rFonts w:cs="Arial"/>
          <w:szCs w:val="22"/>
        </w:rPr>
        <w:t>km to £/MW</w:t>
      </w:r>
      <w:ins w:id="212" w:author="Author">
        <w:r w:rsidR="006A2C6C">
          <w:rPr>
            <w:rFonts w:cs="Arial"/>
            <w:szCs w:val="22"/>
          </w:rPr>
          <w:t>/</w:t>
        </w:r>
      </w:ins>
      <w:r w:rsidRPr="00BF295A">
        <w:rPr>
          <w:rFonts w:cs="Arial"/>
          <w:szCs w:val="22"/>
        </w:rPr>
        <w:t xml:space="preserve">km. This reflects </w:t>
      </w:r>
      <w:del w:id="213" w:author="Author">
        <w:r w:rsidRPr="00BF295A" w:rsidDel="00233F8F">
          <w:rPr>
            <w:rFonts w:cs="Arial"/>
            <w:szCs w:val="22"/>
          </w:rPr>
          <w:delText xml:space="preserve">that </w:delText>
        </w:r>
      </w:del>
      <w:r w:rsidRPr="00BF295A">
        <w:rPr>
          <w:rFonts w:cs="Arial"/>
          <w:szCs w:val="22"/>
        </w:rPr>
        <w:t xml:space="preserve">the fact </w:t>
      </w:r>
      <w:ins w:id="214" w:author="Author">
        <w:r w:rsidR="00233F8F">
          <w:rPr>
            <w:rFonts w:cs="Arial"/>
            <w:szCs w:val="22"/>
          </w:rPr>
          <w:t xml:space="preserve">that </w:t>
        </w:r>
      </w:ins>
      <w:r w:rsidRPr="00BF295A">
        <w:rPr>
          <w:rFonts w:cs="Arial"/>
          <w:szCs w:val="22"/>
        </w:rPr>
        <w:t>tariffs and charges are based on real power.</w:t>
      </w:r>
    </w:p>
    <w:p w14:paraId="315E2AD3" w14:textId="77777777" w:rsidR="00F67F59" w:rsidRDefault="00F67F59" w:rsidP="00AD18B0">
      <w:pPr>
        <w:pStyle w:val="ListParagraph"/>
        <w:rPr>
          <w:ins w:id="215" w:author="Mott(ESO), Paul" w:date="2023-06-14T22:05:00Z"/>
          <w:rFonts w:cs="Arial"/>
          <w:szCs w:val="22"/>
        </w:rPr>
      </w:pPr>
    </w:p>
    <w:p w14:paraId="4D206BD0" w14:textId="127C7A11" w:rsidR="00F67F59" w:rsidRPr="00AD18B0" w:rsidDel="00FF7CFA" w:rsidRDefault="00F67F59" w:rsidP="00FF7CFA">
      <w:pPr>
        <w:pStyle w:val="1"/>
        <w:numPr>
          <w:ilvl w:val="0"/>
          <w:numId w:val="159"/>
        </w:numPr>
        <w:jc w:val="both"/>
        <w:rPr>
          <w:del w:id="216" w:author="Mott(ESO), Paul" w:date="2023-06-14T22:25:00Z"/>
          <w:moveTo w:id="217" w:author="Mott(ESO), Paul" w:date="2023-06-14T22:05:00Z"/>
          <w:rFonts w:cs="Arial"/>
          <w:szCs w:val="22"/>
          <w:highlight w:val="yellow"/>
        </w:rPr>
      </w:pPr>
      <w:moveToRangeStart w:id="218" w:author="Mott(ESO), Paul" w:date="2023-06-14T22:05:00Z" w:name="move137672726"/>
      <w:moveTo w:id="219" w:author="Mott(ESO), Paul" w:date="2023-06-14T22:05:00Z">
        <w:del w:id="220" w:author="Mott(ESO), Paul" w:date="2023-06-14T22:25:00Z">
          <w:r w:rsidRPr="00AD18B0" w:rsidDel="00FF7CFA">
            <w:rPr>
              <w:rFonts w:cs="Arial"/>
              <w:szCs w:val="22"/>
              <w:highlight w:val="yellow"/>
            </w:rPr>
            <w:delText xml:space="preserve">For </w:delText>
          </w:r>
        </w:del>
      </w:moveTo>
      <w:ins w:id="221" w:author="Mott(ESO), Paul" w:date="2023-06-14T22:25:00Z">
        <w:r w:rsidR="00FF7CFA">
          <w:rPr>
            <w:rFonts w:cs="Arial"/>
            <w:szCs w:val="22"/>
            <w:highlight w:val="yellow"/>
          </w:rPr>
          <w:t xml:space="preserve">Projects are divided into </w:t>
        </w:r>
      </w:ins>
      <w:moveTo w:id="222" w:author="Mott(ESO), Paul" w:date="2023-06-14T22:05:00Z">
        <w:del w:id="223" w:author="Mott(ESO), Paul" w:date="2023-06-14T22:25:00Z">
          <w:r w:rsidRPr="00AD18B0" w:rsidDel="00FF7CFA">
            <w:rPr>
              <w:rFonts w:cs="Arial"/>
              <w:szCs w:val="22"/>
              <w:highlight w:val="yellow"/>
            </w:rPr>
            <w:delText>e</w:delText>
          </w:r>
        </w:del>
        <w:r w:rsidRPr="00AD18B0">
          <w:rPr>
            <w:rFonts w:cs="Arial"/>
            <w:szCs w:val="22"/>
            <w:highlight w:val="yellow"/>
          </w:rPr>
          <w:t xml:space="preserve">ach voltage (400kV, 275kV and 132 kV) </w:t>
        </w:r>
        <w:del w:id="224" w:author="Mott(ESO), Paul" w:date="2023-06-14T22:25:00Z">
          <w:r w:rsidRPr="00AD18B0" w:rsidDel="00FF7CFA">
            <w:rPr>
              <w:rFonts w:cs="Arial"/>
              <w:szCs w:val="22"/>
              <w:highlight w:val="yellow"/>
            </w:rPr>
            <w:delText>the</w:delText>
          </w:r>
        </w:del>
      </w:moveTo>
      <w:ins w:id="225" w:author="Mott(ESO), Paul" w:date="2023-06-14T22:25:00Z">
        <w:r w:rsidR="00FF7CFA">
          <w:rPr>
            <w:rFonts w:cs="Arial"/>
            <w:szCs w:val="22"/>
            <w:highlight w:val="yellow"/>
          </w:rPr>
          <w:t>and further divided into overhead lines or underground cables, to create six</w:t>
        </w:r>
      </w:ins>
      <w:moveTo w:id="226" w:author="Mott(ESO), Paul" w:date="2023-06-14T22:05:00Z">
        <w:del w:id="227" w:author="Mott(ESO), Paul" w:date="2023-06-14T22:25:00Z">
          <w:r w:rsidRPr="00AD18B0" w:rsidDel="00FF7CFA">
            <w:rPr>
              <w:rFonts w:cs="Arial"/>
              <w:szCs w:val="22"/>
              <w:highlight w:val="yellow"/>
            </w:rPr>
            <w:delText xml:space="preserve"> </w:delText>
          </w:r>
        </w:del>
        <w:r w:rsidRPr="00AD18B0">
          <w:rPr>
            <w:rFonts w:cs="Arial"/>
            <w:szCs w:val="22"/>
            <w:highlight w:val="yellow"/>
          </w:rPr>
          <w:t xml:space="preserve">asset classes </w:t>
        </w:r>
        <w:del w:id="228" w:author="Mott(ESO), Paul" w:date="2023-06-14T22:25:00Z">
          <w:r w:rsidRPr="00AD18B0" w:rsidDel="00FF7CFA">
            <w:rPr>
              <w:rFonts w:cs="Arial"/>
              <w:szCs w:val="22"/>
              <w:highlight w:val="yellow"/>
            </w:rPr>
            <w:delText>are:</w:delText>
          </w:r>
        </w:del>
      </w:moveTo>
    </w:p>
    <w:p w14:paraId="6FD4EC7E" w14:textId="6660466E" w:rsidR="00F67F59" w:rsidRPr="00AD18B0" w:rsidDel="00FF7CFA" w:rsidRDefault="00F67F59" w:rsidP="00EE7A40">
      <w:pPr>
        <w:pStyle w:val="1"/>
        <w:numPr>
          <w:ilvl w:val="0"/>
          <w:numId w:val="159"/>
        </w:numPr>
        <w:jc w:val="both"/>
        <w:rPr>
          <w:del w:id="229" w:author="Mott(ESO), Paul" w:date="2023-06-14T22:25:00Z"/>
          <w:moveTo w:id="230" w:author="Mott(ESO), Paul" w:date="2023-06-14T22:05:00Z"/>
          <w:rFonts w:cs="Arial"/>
          <w:szCs w:val="22"/>
          <w:highlight w:val="yellow"/>
        </w:rPr>
      </w:pPr>
      <w:moveTo w:id="231" w:author="Mott(ESO), Paul" w:date="2023-06-14T22:05:00Z">
        <w:del w:id="232" w:author="Mott(ESO), Paul" w:date="2023-06-14T22:25:00Z">
          <w:r w:rsidRPr="00AD18B0" w:rsidDel="00FF7CFA">
            <w:rPr>
              <w:rFonts w:cs="Arial"/>
              <w:szCs w:val="22"/>
              <w:highlight w:val="yellow"/>
            </w:rPr>
            <w:delText>Overhead line</w:delText>
          </w:r>
        </w:del>
      </w:moveTo>
    </w:p>
    <w:p w14:paraId="5681871F" w14:textId="5362A082" w:rsidR="00F67F59" w:rsidRPr="00AD18B0" w:rsidDel="00FF7CFA" w:rsidRDefault="00F67F59" w:rsidP="00EE7A40">
      <w:pPr>
        <w:pStyle w:val="1"/>
        <w:numPr>
          <w:ilvl w:val="0"/>
          <w:numId w:val="159"/>
        </w:numPr>
        <w:jc w:val="both"/>
        <w:rPr>
          <w:del w:id="233" w:author="Mott(ESO), Paul" w:date="2023-06-14T22:25:00Z"/>
          <w:moveTo w:id="234" w:author="Mott(ESO), Paul" w:date="2023-06-14T22:05:00Z"/>
          <w:rFonts w:cs="Arial"/>
          <w:szCs w:val="22"/>
          <w:highlight w:val="yellow"/>
        </w:rPr>
      </w:pPr>
      <w:moveTo w:id="235" w:author="Mott(ESO), Paul" w:date="2023-06-14T22:05:00Z">
        <w:del w:id="236" w:author="Mott(ESO), Paul" w:date="2023-06-14T22:25:00Z">
          <w:r w:rsidRPr="00FF7CFA" w:rsidDel="00FF7CFA">
            <w:rPr>
              <w:rFonts w:cs="Arial"/>
              <w:szCs w:val="22"/>
              <w:highlight w:val="yellow"/>
            </w:rPr>
            <w:delText>Und</w:delText>
          </w:r>
          <w:r w:rsidRPr="00AD18B0" w:rsidDel="00FF7CFA">
            <w:rPr>
              <w:rFonts w:cs="Arial"/>
              <w:szCs w:val="22"/>
              <w:highlight w:val="yellow"/>
            </w:rPr>
            <w:delText>erground cable</w:delText>
          </w:r>
        </w:del>
      </w:moveTo>
    </w:p>
    <w:moveToRangeEnd w:id="218"/>
    <w:p w14:paraId="014E3BF1" w14:textId="77777777" w:rsidR="00F67F59" w:rsidRPr="00FF7CFA" w:rsidRDefault="00F67F59" w:rsidP="00EE7A40">
      <w:pPr>
        <w:pStyle w:val="1"/>
        <w:ind w:left="482"/>
        <w:jc w:val="both"/>
        <w:rPr>
          <w:ins w:id="237" w:author="Mott(ESO), Paul" w:date="2023-06-14T21:31:00Z"/>
          <w:rFonts w:cs="Arial"/>
          <w:szCs w:val="22"/>
        </w:rPr>
      </w:pPr>
    </w:p>
    <w:p w14:paraId="2C0CCCE6" w14:textId="219B4938" w:rsidR="00E01915" w:rsidRDefault="00E01915" w:rsidP="00F421A7">
      <w:pPr>
        <w:pStyle w:val="1"/>
        <w:numPr>
          <w:ilvl w:val="0"/>
          <w:numId w:val="159"/>
        </w:numPr>
        <w:jc w:val="both"/>
        <w:rPr>
          <w:ins w:id="238" w:author="Mott(ESO), Paul" w:date="2023-06-14T21:32:00Z"/>
          <w:rFonts w:cs="Arial"/>
          <w:szCs w:val="22"/>
          <w:highlight w:val="yellow"/>
        </w:rPr>
      </w:pPr>
      <w:ins w:id="239" w:author="Mott(ESO), Paul" w:date="2023-06-14T18:46:00Z">
        <w:r w:rsidRPr="008B476F">
          <w:rPr>
            <w:rFonts w:cs="Arial"/>
            <w:szCs w:val="22"/>
            <w:highlight w:val="yellow"/>
          </w:rPr>
          <w:t>For each asset class, a representative basket of works, or proportion, is calculated based on lengths</w:t>
        </w:r>
        <w:r w:rsidRPr="008B476F">
          <w:rPr>
            <w:rFonts w:cs="Arial"/>
            <w:b/>
            <w:bCs/>
            <w:szCs w:val="22"/>
            <w:highlight w:val="yellow"/>
          </w:rPr>
          <w:t xml:space="preserve"> </w:t>
        </w:r>
        <w:r w:rsidRPr="008B476F">
          <w:rPr>
            <w:rFonts w:cs="Arial"/>
            <w:szCs w:val="22"/>
            <w:highlight w:val="yellow"/>
          </w:rPr>
          <w:t>in km of projected future works</w:t>
        </w:r>
      </w:ins>
      <w:ins w:id="240" w:author="Mott(ESO), Paul" w:date="2023-06-14T22:07:00Z">
        <w:r w:rsidR="00AE744B">
          <w:rPr>
            <w:rFonts w:cs="Arial"/>
            <w:szCs w:val="22"/>
            <w:highlight w:val="yellow"/>
          </w:rPr>
          <w:t xml:space="preserve">, gathered as </w:t>
        </w:r>
      </w:ins>
      <w:ins w:id="241" w:author="Mott(ESO), Paul" w:date="2023-06-14T22:08:00Z">
        <w:r w:rsidR="00AE744B">
          <w:rPr>
            <w:rFonts w:cs="Arial"/>
            <w:szCs w:val="22"/>
            <w:highlight w:val="yellow"/>
          </w:rPr>
          <w:t xml:space="preserve">described in 14.15.64 from </w:t>
        </w:r>
      </w:ins>
      <w:ins w:id="242" w:author="Mott(ESO), Paul" w:date="2023-06-14T18:46:00Z">
        <w:r w:rsidRPr="008B476F">
          <w:rPr>
            <w:rFonts w:cs="Arial"/>
            <w:szCs w:val="22"/>
            <w:highlight w:val="yellow"/>
          </w:rPr>
          <w:t xml:space="preserve">all onshore </w:t>
        </w:r>
        <w:r w:rsidRPr="008B476F">
          <w:rPr>
            <w:rFonts w:cs="Arial"/>
            <w:b/>
            <w:bCs/>
            <w:szCs w:val="22"/>
            <w:highlight w:val="yellow"/>
          </w:rPr>
          <w:t>Transmission Owners</w:t>
        </w:r>
      </w:ins>
      <w:ins w:id="243" w:author="Mott(ESO), Paul" w:date="2023-06-14T22:08:00Z">
        <w:r w:rsidR="00AE744B">
          <w:rPr>
            <w:rFonts w:cs="Arial"/>
            <w:b/>
            <w:bCs/>
            <w:szCs w:val="22"/>
            <w:highlight w:val="yellow"/>
          </w:rPr>
          <w:t xml:space="preserve">.  </w:t>
        </w:r>
        <w:r w:rsidR="00AE744B" w:rsidRPr="001E53B1">
          <w:rPr>
            <w:rFonts w:cs="Arial"/>
            <w:szCs w:val="22"/>
            <w:highlight w:val="yellow"/>
          </w:rPr>
          <w:t>A</w:t>
        </w:r>
      </w:ins>
      <w:ins w:id="244" w:author="Mott(ESO), Paul" w:date="2023-06-14T22:06:00Z">
        <w:r w:rsidR="00A316E3">
          <w:rPr>
            <w:rFonts w:cs="Arial"/>
            <w:szCs w:val="22"/>
            <w:highlight w:val="yellow"/>
          </w:rPr>
          <w:t xml:space="preserve"> percentage </w:t>
        </w:r>
      </w:ins>
      <w:ins w:id="245" w:author="Mott(ESO), Paul" w:date="2023-06-14T22:08:00Z">
        <w:r w:rsidR="00AE744B">
          <w:rPr>
            <w:rFonts w:cs="Arial"/>
            <w:szCs w:val="22"/>
            <w:highlight w:val="yellow"/>
          </w:rPr>
          <w:t xml:space="preserve">is calculated </w:t>
        </w:r>
        <w:r w:rsidR="00797733">
          <w:rPr>
            <w:rFonts w:cs="Arial"/>
            <w:szCs w:val="22"/>
            <w:highlight w:val="yellow"/>
          </w:rPr>
          <w:t xml:space="preserve">per asset class of how much of this future build is </w:t>
        </w:r>
      </w:ins>
      <w:ins w:id="246" w:author="Mott(ESO), Paul" w:date="2023-06-14T22:09:00Z">
        <w:r w:rsidR="00797733">
          <w:rPr>
            <w:rFonts w:cs="Arial"/>
            <w:szCs w:val="22"/>
            <w:highlight w:val="yellow"/>
          </w:rPr>
          <w:t xml:space="preserve">comprised </w:t>
        </w:r>
      </w:ins>
      <w:ins w:id="247" w:author="Mott(ESO), Paul" w:date="2023-06-14T22:06:00Z">
        <w:r w:rsidR="00AE744B">
          <w:rPr>
            <w:rFonts w:cs="Arial"/>
            <w:szCs w:val="22"/>
            <w:highlight w:val="yellow"/>
          </w:rPr>
          <w:t xml:space="preserve">of </w:t>
        </w:r>
      </w:ins>
      <w:ins w:id="248" w:author="Mott(ESO), Paul" w:date="2023-06-14T18:46:00Z">
        <w:r w:rsidRPr="008B476F">
          <w:rPr>
            <w:rFonts w:cs="Arial"/>
            <w:szCs w:val="22"/>
            <w:highlight w:val="yellow"/>
          </w:rPr>
          <w:t xml:space="preserve">new circuit build, versus </w:t>
        </w:r>
      </w:ins>
      <w:ins w:id="249" w:author="Mott(ESO), Paul" w:date="2023-06-14T22:09:00Z">
        <w:r w:rsidR="00797733">
          <w:rPr>
            <w:rFonts w:cs="Arial"/>
            <w:szCs w:val="22"/>
            <w:highlight w:val="yellow"/>
          </w:rPr>
          <w:t xml:space="preserve">how much is comprised </w:t>
        </w:r>
      </w:ins>
      <w:ins w:id="250" w:author="Mott(ESO), Paul" w:date="2023-06-14T22:06:00Z">
        <w:r w:rsidR="00AE744B">
          <w:rPr>
            <w:rFonts w:cs="Arial"/>
            <w:szCs w:val="22"/>
            <w:highlight w:val="yellow"/>
          </w:rPr>
          <w:t xml:space="preserve">of </w:t>
        </w:r>
      </w:ins>
      <w:ins w:id="251" w:author="Mott(ESO), Paul" w:date="2023-06-14T18:46:00Z">
        <w:r w:rsidRPr="008B476F">
          <w:rPr>
            <w:rFonts w:cs="Arial"/>
            <w:szCs w:val="22"/>
            <w:highlight w:val="yellow"/>
          </w:rPr>
          <w:t xml:space="preserve">reinforcements of existing circuits to add capacity or circuit life. This provides a length weighting between the two types of works, that is </w:t>
        </w:r>
      </w:ins>
      <w:ins w:id="252" w:author="Mott(ESO), Paul" w:date="2023-06-14T22:07:00Z">
        <w:r w:rsidR="00AE744B">
          <w:rPr>
            <w:rFonts w:cs="Arial"/>
            <w:szCs w:val="22"/>
            <w:highlight w:val="yellow"/>
          </w:rPr>
          <w:t>applie</w:t>
        </w:r>
      </w:ins>
      <w:ins w:id="253" w:author="Mott(ESO), Paul" w:date="2023-06-14T22:09:00Z">
        <w:r w:rsidR="00BD1D40">
          <w:rPr>
            <w:rFonts w:cs="Arial"/>
            <w:szCs w:val="22"/>
            <w:highlight w:val="yellow"/>
          </w:rPr>
          <w:t>d</w:t>
        </w:r>
      </w:ins>
      <w:ins w:id="254" w:author="Mott(ESO), Paul" w:date="2023-06-14T22:07:00Z">
        <w:r w:rsidR="00AE744B">
          <w:rPr>
            <w:rFonts w:cs="Arial"/>
            <w:szCs w:val="22"/>
            <w:highlight w:val="yellow"/>
          </w:rPr>
          <w:t xml:space="preserve"> to the </w:t>
        </w:r>
      </w:ins>
      <w:ins w:id="255" w:author="Mott(ESO), Paul" w:date="2023-06-14T18:46:00Z">
        <w:r w:rsidRPr="008B476F">
          <w:rPr>
            <w:rFonts w:cs="Arial"/>
            <w:szCs w:val="22"/>
            <w:highlight w:val="yellow"/>
          </w:rPr>
          <w:t xml:space="preserve">cost data </w:t>
        </w:r>
      </w:ins>
      <w:ins w:id="256" w:author="Mott(ESO), Paul" w:date="2023-06-14T22:09:00Z">
        <w:r w:rsidR="00BD1D40">
          <w:rPr>
            <w:rFonts w:cs="Arial"/>
            <w:szCs w:val="22"/>
            <w:highlight w:val="yellow"/>
          </w:rPr>
          <w:t xml:space="preserve">for that asset class </w:t>
        </w:r>
      </w:ins>
      <w:ins w:id="257" w:author="Mott(ESO), Paul" w:date="2023-06-14T18:46:00Z">
        <w:r w:rsidRPr="008B476F">
          <w:rPr>
            <w:rFonts w:cs="Arial"/>
            <w:szCs w:val="22"/>
            <w:highlight w:val="yellow"/>
          </w:rPr>
          <w:t xml:space="preserve">collected from the </w:t>
        </w:r>
      </w:ins>
      <w:ins w:id="258" w:author="Mott(ESO), Paul" w:date="2023-06-14T22:06:00Z">
        <w:r w:rsidR="00A316E3">
          <w:rPr>
            <w:rFonts w:cs="Arial"/>
            <w:szCs w:val="22"/>
            <w:highlight w:val="yellow"/>
          </w:rPr>
          <w:t xml:space="preserve">onshore </w:t>
        </w:r>
      </w:ins>
      <w:ins w:id="259" w:author="Mott(ESO), Paul" w:date="2023-06-14T18:46:00Z">
        <w:r w:rsidRPr="008B476F">
          <w:rPr>
            <w:rFonts w:cs="Arial"/>
            <w:b/>
            <w:bCs/>
            <w:szCs w:val="22"/>
            <w:highlight w:val="yellow"/>
          </w:rPr>
          <w:t xml:space="preserve">Transmission Owners </w:t>
        </w:r>
        <w:r w:rsidRPr="008B476F">
          <w:rPr>
            <w:rFonts w:cs="Arial"/>
            <w:szCs w:val="22"/>
            <w:highlight w:val="yellow"/>
          </w:rPr>
          <w:t>wherever it includes both some new circuit build projects and some reinforcement projects</w:t>
        </w:r>
      </w:ins>
      <w:ins w:id="260" w:author="Mott(ESO), Paul" w:date="2023-06-14T21:31:00Z">
        <w:r w:rsidR="005624CA">
          <w:rPr>
            <w:rFonts w:cs="Arial"/>
            <w:szCs w:val="22"/>
            <w:highlight w:val="yellow"/>
          </w:rPr>
          <w:t xml:space="preserve">. </w:t>
        </w:r>
      </w:ins>
      <w:ins w:id="261" w:author="Mott(ESO), Paul" w:date="2023-06-14T22:07:00Z">
        <w:r w:rsidR="00AE744B">
          <w:rPr>
            <w:rFonts w:cs="Arial"/>
            <w:szCs w:val="22"/>
            <w:highlight w:val="yellow"/>
          </w:rPr>
          <w:t xml:space="preserve">  The outcome of this weighted calculation gives </w:t>
        </w:r>
        <w:r w:rsidR="00AE744B" w:rsidRPr="008B476F">
          <w:rPr>
            <w:rFonts w:cs="Arial"/>
            <w:szCs w:val="22"/>
            <w:highlight w:val="yellow"/>
          </w:rPr>
          <w:t>a single weighted average expansion cost for each asset class</w:t>
        </w:r>
      </w:ins>
    </w:p>
    <w:p w14:paraId="1C7BCEB0" w14:textId="77777777" w:rsidR="0046738A" w:rsidRDefault="0046738A" w:rsidP="00817538">
      <w:pPr>
        <w:pStyle w:val="1"/>
        <w:ind w:left="482"/>
        <w:jc w:val="both"/>
        <w:rPr>
          <w:ins w:id="262" w:author="Mott(ESO), Paul" w:date="2023-06-14T21:32:00Z"/>
          <w:rFonts w:cs="Arial"/>
          <w:szCs w:val="22"/>
          <w:highlight w:val="yellow"/>
        </w:rPr>
      </w:pPr>
    </w:p>
    <w:p w14:paraId="561C9421" w14:textId="7065F2D2" w:rsidR="0046738A" w:rsidRPr="00D83465" w:rsidRDefault="0046738A" w:rsidP="0046738A">
      <w:pPr>
        <w:pStyle w:val="1"/>
        <w:numPr>
          <w:ilvl w:val="0"/>
          <w:numId w:val="159"/>
        </w:numPr>
        <w:jc w:val="both"/>
        <w:rPr>
          <w:ins w:id="263" w:author="Mott(ESO), Paul" w:date="2023-06-14T21:32:00Z"/>
          <w:rFonts w:cs="Arial"/>
          <w:szCs w:val="22"/>
          <w:highlight w:val="yellow"/>
        </w:rPr>
      </w:pPr>
      <w:bookmarkStart w:id="264" w:name="_Hlk126834069"/>
      <w:ins w:id="265" w:author="Mott(ESO), Paul" w:date="2023-06-14T21:32:00Z">
        <w:r w:rsidRPr="00817538">
          <w:rPr>
            <w:rFonts w:cs="Arial"/>
            <w:szCs w:val="22"/>
            <w:highlight w:val="yellow"/>
          </w:rPr>
          <w:t xml:space="preserve">The </w:t>
        </w:r>
      </w:ins>
      <w:ins w:id="266" w:author="Mott(ESO), Paul" w:date="2023-06-14T22:28:00Z">
        <w:r w:rsidR="00170A7D">
          <w:rPr>
            <w:rFonts w:cs="Arial"/>
            <w:szCs w:val="22"/>
            <w:highlight w:val="yellow"/>
          </w:rPr>
          <w:t xml:space="preserve">km length </w:t>
        </w:r>
      </w:ins>
      <w:ins w:id="267" w:author="Mott(ESO), Paul" w:date="2023-06-14T21:32:00Z">
        <w:r w:rsidRPr="00817538">
          <w:rPr>
            <w:rFonts w:cs="Arial"/>
            <w:szCs w:val="22"/>
            <w:highlight w:val="yellow"/>
          </w:rPr>
          <w:t xml:space="preserve">data used to calculate the representative basket of works referred to in </w:t>
        </w:r>
        <w:r w:rsidRPr="00D83465">
          <w:rPr>
            <w:rFonts w:cs="Arial"/>
            <w:szCs w:val="22"/>
          </w:rPr>
          <w:t>14.15.6</w:t>
        </w:r>
        <w:r w:rsidRPr="00D83465">
          <w:rPr>
            <w:rFonts w:cs="Arial"/>
            <w:szCs w:val="22"/>
          </w:rPr>
          <w:t>3</w:t>
        </w:r>
        <w:r w:rsidRPr="00817538">
          <w:rPr>
            <w:rFonts w:cs="Arial"/>
            <w:szCs w:val="22"/>
            <w:highlight w:val="yellow"/>
          </w:rPr>
          <w:t xml:space="preserve"> for each asset class is based on </w:t>
        </w:r>
        <w:r w:rsidR="00BA7652" w:rsidRPr="00817538">
          <w:rPr>
            <w:rFonts w:cs="Arial"/>
            <w:szCs w:val="22"/>
            <w:highlight w:val="yellow"/>
          </w:rPr>
          <w:t xml:space="preserve">each </w:t>
        </w:r>
        <w:r w:rsidR="00BA7652" w:rsidRPr="00E43E75">
          <w:rPr>
            <w:rFonts w:cs="Arial"/>
            <w:szCs w:val="22"/>
            <w:highlight w:val="yellow"/>
          </w:rPr>
          <w:t xml:space="preserve">onshore </w:t>
        </w:r>
        <w:r w:rsidR="00BA7652" w:rsidRPr="00E43E75">
          <w:rPr>
            <w:rFonts w:cs="Arial"/>
            <w:b/>
            <w:bCs/>
            <w:szCs w:val="22"/>
            <w:highlight w:val="yellow"/>
          </w:rPr>
          <w:t>Transmission Owner</w:t>
        </w:r>
        <w:r w:rsidR="00BA7652" w:rsidRPr="00E43E75">
          <w:rPr>
            <w:rFonts w:cs="Arial"/>
            <w:b/>
            <w:bCs/>
            <w:szCs w:val="22"/>
            <w:highlight w:val="yellow"/>
          </w:rPr>
          <w:t>’</w:t>
        </w:r>
        <w:r w:rsidR="00BA7652" w:rsidRPr="00817538">
          <w:rPr>
            <w:rFonts w:cs="Arial"/>
            <w:szCs w:val="22"/>
            <w:highlight w:val="yellow"/>
          </w:rPr>
          <w:t>s</w:t>
        </w:r>
        <w:r w:rsidRPr="00817538">
          <w:rPr>
            <w:rFonts w:cs="Arial"/>
            <w:szCs w:val="22"/>
            <w:highlight w:val="yellow"/>
          </w:rPr>
          <w:t xml:space="preserve"> price control business plan data</w:t>
        </w:r>
        <w:r w:rsidRPr="00817538">
          <w:rPr>
            <w:rFonts w:cs="Arial"/>
            <w:b/>
            <w:bCs/>
            <w:szCs w:val="22"/>
            <w:highlight w:val="yellow"/>
          </w:rPr>
          <w:t xml:space="preserve">.  </w:t>
        </w:r>
        <w:r w:rsidRPr="00817538">
          <w:rPr>
            <w:rFonts w:cs="Arial"/>
            <w:szCs w:val="22"/>
            <w:highlight w:val="yellow"/>
          </w:rPr>
          <w:t xml:space="preserve">Each </w:t>
        </w:r>
      </w:ins>
      <w:ins w:id="268" w:author="Mott(ESO), Paul" w:date="2023-06-14T21:33:00Z">
        <w:r w:rsidR="00BA7652" w:rsidRPr="00817538">
          <w:rPr>
            <w:rFonts w:cs="Arial"/>
            <w:szCs w:val="22"/>
            <w:highlight w:val="yellow"/>
          </w:rPr>
          <w:t xml:space="preserve">onshore </w:t>
        </w:r>
      </w:ins>
      <w:ins w:id="269" w:author="Mott(ESO), Paul" w:date="2023-06-14T21:32:00Z">
        <w:r w:rsidRPr="00817538">
          <w:rPr>
            <w:rFonts w:cs="Arial"/>
            <w:b/>
            <w:bCs/>
            <w:szCs w:val="22"/>
            <w:highlight w:val="yellow"/>
          </w:rPr>
          <w:t>Transmission Owner</w:t>
        </w:r>
        <w:r w:rsidRPr="00817538">
          <w:rPr>
            <w:rFonts w:cs="Arial"/>
            <w:szCs w:val="22"/>
            <w:highlight w:val="yellow"/>
          </w:rPr>
          <w:t xml:space="preserve"> is required to provide the requested data by e-mail by the </w:t>
        </w:r>
        <w:r w:rsidRPr="00D83465">
          <w:rPr>
            <w:rFonts w:cs="Arial"/>
            <w:szCs w:val="22"/>
            <w:highlight w:val="yellow"/>
          </w:rPr>
          <w:t>30th September.</w:t>
        </w:r>
        <w:r w:rsidRPr="00E43E75">
          <w:rPr>
            <w:rFonts w:cs="Arial"/>
            <w:szCs w:val="22"/>
          </w:rPr>
          <w:t xml:space="preserve">  </w:t>
        </w:r>
        <w:r w:rsidRPr="00D83465">
          <w:rPr>
            <w:rFonts w:cs="Arial"/>
            <w:szCs w:val="22"/>
            <w:highlight w:val="yellow"/>
          </w:rPr>
          <w:t xml:space="preserve">In the first year after the start of a new price control, this data will comprise the route km’s expected to be installed in the business plan for the new price control, in each other year, the data will comprise </w:t>
        </w:r>
      </w:ins>
      <w:ins w:id="270" w:author="Mott(ESO), Paul" w:date="2023-06-14T22:12:00Z">
        <w:r w:rsidR="00B61A53">
          <w:rPr>
            <w:rFonts w:cs="Arial"/>
            <w:szCs w:val="22"/>
            <w:highlight w:val="yellow"/>
          </w:rPr>
          <w:t xml:space="preserve">that from </w:t>
        </w:r>
      </w:ins>
      <w:ins w:id="271" w:author="Mott(ESO), Paul" w:date="2023-06-14T21:32:00Z">
        <w:r w:rsidRPr="00D83465">
          <w:rPr>
            <w:rFonts w:cs="Arial"/>
            <w:szCs w:val="22"/>
            <w:highlight w:val="yellow"/>
          </w:rPr>
          <w:t>the annual adjustment to that</w:t>
        </w:r>
        <w:r w:rsidRPr="00D83465">
          <w:rPr>
            <w:rFonts w:cs="Arial"/>
            <w:b/>
            <w:bCs/>
            <w:szCs w:val="22"/>
            <w:highlight w:val="yellow"/>
          </w:rPr>
          <w:t xml:space="preserve"> Transmission Owner</w:t>
        </w:r>
        <w:r w:rsidRPr="00D83465">
          <w:rPr>
            <w:rFonts w:cs="Arial"/>
            <w:szCs w:val="22"/>
            <w:highlight w:val="yellow"/>
          </w:rPr>
          <w:t xml:space="preserve">’s business plan.  NGESO will give 60 days’ notice of this information requirement, except if this is not feasible in the year when this text is first implemented in the </w:t>
        </w:r>
        <w:r w:rsidRPr="00D83465">
          <w:rPr>
            <w:rFonts w:cs="Arial"/>
            <w:b/>
            <w:bCs/>
            <w:szCs w:val="22"/>
            <w:highlight w:val="yellow"/>
          </w:rPr>
          <w:t>CUSC</w:t>
        </w:r>
        <w:r w:rsidRPr="00D83465">
          <w:rPr>
            <w:rFonts w:cs="Arial"/>
            <w:szCs w:val="22"/>
            <w:highlight w:val="yellow"/>
          </w:rPr>
          <w:t xml:space="preserve">.   This provides an estimate of the proportions of km lengths of works of each type, new circuits vs reinforcements, per asset class, that are expected to be carried out on the transmission network in future. </w:t>
        </w:r>
      </w:ins>
      <w:ins w:id="272" w:author="Mott(ESO), Paul" w:date="2023-06-14T21:33:00Z">
        <w:r w:rsidR="00E723EC" w:rsidRPr="00D83465">
          <w:rPr>
            <w:rFonts w:cs="Arial"/>
            <w:szCs w:val="22"/>
            <w:highlight w:val="yellow"/>
          </w:rPr>
          <w:t>The weighti</w:t>
        </w:r>
      </w:ins>
      <w:ins w:id="273" w:author="Mott(ESO), Paul" w:date="2023-06-14T22:13:00Z">
        <w:r w:rsidR="00B61A53">
          <w:rPr>
            <w:rFonts w:cs="Arial"/>
            <w:szCs w:val="22"/>
            <w:highlight w:val="yellow"/>
          </w:rPr>
          <w:t>n</w:t>
        </w:r>
      </w:ins>
      <w:ins w:id="274" w:author="Mott(ESO), Paul" w:date="2023-06-14T21:33:00Z">
        <w:r w:rsidR="00E723EC" w:rsidRPr="00D83465">
          <w:rPr>
            <w:rFonts w:cs="Arial"/>
            <w:szCs w:val="22"/>
            <w:highlight w:val="yellow"/>
          </w:rPr>
          <w:t>gs</w:t>
        </w:r>
      </w:ins>
      <w:ins w:id="275" w:author="Mott(ESO), Paul" w:date="2023-06-14T21:32:00Z">
        <w:r w:rsidRPr="00D83465">
          <w:rPr>
            <w:rFonts w:cs="Arial"/>
            <w:szCs w:val="22"/>
            <w:highlight w:val="yellow"/>
          </w:rPr>
          <w:t xml:space="preserve">, which are calculated per asset class, will be updated as new data is provided by the </w:t>
        </w:r>
        <w:r w:rsidRPr="00D83465">
          <w:rPr>
            <w:rFonts w:cs="Arial"/>
            <w:b/>
            <w:bCs/>
            <w:szCs w:val="22"/>
            <w:highlight w:val="yellow"/>
          </w:rPr>
          <w:t>Transmission Owners</w:t>
        </w:r>
        <w:r w:rsidRPr="00D83465">
          <w:rPr>
            <w:rFonts w:cs="Arial"/>
            <w:szCs w:val="22"/>
            <w:highlight w:val="yellow"/>
          </w:rPr>
          <w:t xml:space="preserve">.  </w:t>
        </w:r>
      </w:ins>
    </w:p>
    <w:bookmarkEnd w:id="264"/>
    <w:p w14:paraId="1A7031FF" w14:textId="77777777" w:rsidR="00B91DBB" w:rsidRPr="007E56E9" w:rsidRDefault="00B91DBB" w:rsidP="007E56E9">
      <w:pPr>
        <w:rPr>
          <w:ins w:id="276" w:author="Mott(ESO), Paul" w:date="2023-06-14T18:51:00Z"/>
          <w:rFonts w:cs="Arial"/>
          <w:szCs w:val="22"/>
          <w:highlight w:val="yellow"/>
        </w:rPr>
      </w:pPr>
    </w:p>
    <w:p w14:paraId="4ECEBE90" w14:textId="18840B31" w:rsidR="002C63C9" w:rsidRPr="007D0FC5" w:rsidRDefault="00B91DBB" w:rsidP="002C63C9">
      <w:pPr>
        <w:pStyle w:val="1"/>
        <w:numPr>
          <w:ilvl w:val="0"/>
          <w:numId w:val="159"/>
        </w:numPr>
        <w:jc w:val="both"/>
        <w:rPr>
          <w:ins w:id="277" w:author="Mott(ESO), Paul" w:date="2023-06-14T22:10:00Z"/>
          <w:rFonts w:cs="Arial"/>
          <w:szCs w:val="22"/>
          <w:highlight w:val="yellow"/>
        </w:rPr>
      </w:pPr>
      <w:ins w:id="278" w:author="Mott(ESO), Paul" w:date="2023-06-14T18:51:00Z">
        <w:r w:rsidRPr="004E3F36">
          <w:rPr>
            <w:rFonts w:cs="Arial"/>
            <w:szCs w:val="22"/>
            <w:highlight w:val="yellow"/>
          </w:rPr>
          <w:t xml:space="preserve">Where there is no data provided </w:t>
        </w:r>
      </w:ins>
      <w:ins w:id="279" w:author="Mott(ESO), Paul" w:date="2023-06-14T19:13:00Z">
        <w:r w:rsidR="00CC487C" w:rsidRPr="004E3F36">
          <w:rPr>
            <w:rFonts w:cs="Arial"/>
            <w:szCs w:val="22"/>
            <w:highlight w:val="yellow"/>
          </w:rPr>
          <w:t xml:space="preserve">by the </w:t>
        </w:r>
        <w:r w:rsidR="00CC487C" w:rsidRPr="00522404">
          <w:rPr>
            <w:rFonts w:cs="Arial"/>
            <w:szCs w:val="22"/>
            <w:highlight w:val="yellow"/>
          </w:rPr>
          <w:t xml:space="preserve">onshore </w:t>
        </w:r>
        <w:r w:rsidR="00CC487C" w:rsidRPr="00522404">
          <w:rPr>
            <w:rFonts w:cs="Arial"/>
            <w:b/>
            <w:bCs/>
            <w:szCs w:val="22"/>
            <w:highlight w:val="yellow"/>
          </w:rPr>
          <w:t>Transmission Owners</w:t>
        </w:r>
        <w:r w:rsidR="00CC487C">
          <w:rPr>
            <w:rFonts w:cs="Arial"/>
            <w:b/>
            <w:bCs/>
            <w:szCs w:val="22"/>
            <w:highlight w:val="yellow"/>
          </w:rPr>
          <w:t xml:space="preserve"> </w:t>
        </w:r>
        <w:r w:rsidR="00CC487C" w:rsidRPr="004E3F36">
          <w:rPr>
            <w:rFonts w:cs="Arial"/>
            <w:szCs w:val="22"/>
            <w:highlight w:val="yellow"/>
          </w:rPr>
          <w:t>under 14.15.6</w:t>
        </w:r>
      </w:ins>
      <w:ins w:id="280" w:author="Mott(ESO), Paul" w:date="2023-06-14T22:09:00Z">
        <w:r w:rsidR="00BD1D40">
          <w:rPr>
            <w:rFonts w:cs="Arial"/>
            <w:szCs w:val="22"/>
            <w:highlight w:val="yellow"/>
          </w:rPr>
          <w:t>4</w:t>
        </w:r>
      </w:ins>
      <w:ins w:id="281" w:author="Mott(ESO), Paul" w:date="2023-06-14T19:13:00Z">
        <w:r w:rsidR="00CC487C">
          <w:rPr>
            <w:rFonts w:cs="Arial"/>
            <w:szCs w:val="22"/>
            <w:highlight w:val="yellow"/>
          </w:rPr>
          <w:t xml:space="preserve"> </w:t>
        </w:r>
      </w:ins>
      <w:ins w:id="282" w:author="Mott(ESO), Paul" w:date="2023-06-14T18:51:00Z">
        <w:r>
          <w:rPr>
            <w:rFonts w:cs="Arial"/>
            <w:szCs w:val="22"/>
            <w:highlight w:val="yellow"/>
          </w:rPr>
          <w:t xml:space="preserve">for a given </w:t>
        </w:r>
        <w:r w:rsidRPr="003A73CF">
          <w:rPr>
            <w:rFonts w:cs="Arial"/>
            <w:szCs w:val="22"/>
            <w:highlight w:val="yellow"/>
          </w:rPr>
          <w:t xml:space="preserve">asset class, </w:t>
        </w:r>
        <w:r>
          <w:rPr>
            <w:rFonts w:cs="Arial"/>
            <w:szCs w:val="22"/>
            <w:highlight w:val="yellow"/>
          </w:rPr>
          <w:t xml:space="preserve">the weighting applied </w:t>
        </w:r>
      </w:ins>
      <w:ins w:id="283" w:author="Mott(ESO), Paul" w:date="2023-06-14T19:20:00Z">
        <w:r w:rsidR="000D0D03">
          <w:rPr>
            <w:rFonts w:cs="Arial"/>
            <w:szCs w:val="22"/>
            <w:highlight w:val="yellow"/>
          </w:rPr>
          <w:t>to</w:t>
        </w:r>
      </w:ins>
      <w:ins w:id="284" w:author="Mott(ESO), Paul" w:date="2023-06-14T19:14:00Z">
        <w:r w:rsidR="00DE0EC4" w:rsidRPr="008B476F">
          <w:rPr>
            <w:rFonts w:cs="Arial"/>
            <w:szCs w:val="22"/>
            <w:highlight w:val="yellow"/>
          </w:rPr>
          <w:t xml:space="preserve"> cost data collected from the </w:t>
        </w:r>
        <w:r w:rsidR="00DE0EC4" w:rsidRPr="008B476F">
          <w:rPr>
            <w:rFonts w:cs="Arial"/>
            <w:b/>
            <w:bCs/>
            <w:szCs w:val="22"/>
            <w:highlight w:val="yellow"/>
          </w:rPr>
          <w:t xml:space="preserve">Transmission Owners </w:t>
        </w:r>
        <w:r w:rsidR="00AC2890">
          <w:rPr>
            <w:rFonts w:cs="Arial"/>
            <w:szCs w:val="22"/>
            <w:highlight w:val="yellow"/>
          </w:rPr>
          <w:t xml:space="preserve">for that asset class, </w:t>
        </w:r>
      </w:ins>
      <w:ins w:id="285" w:author="Mott(ESO), Paul" w:date="2023-06-14T19:13:00Z">
        <w:r w:rsidR="00CC487C">
          <w:rPr>
            <w:rFonts w:cs="Arial"/>
            <w:szCs w:val="22"/>
            <w:highlight w:val="yellow"/>
          </w:rPr>
          <w:t xml:space="preserve">will </w:t>
        </w:r>
      </w:ins>
      <w:ins w:id="286" w:author="Mott(ESO), Paul" w:date="2023-06-14T22:10:00Z">
        <w:r w:rsidR="002C63C9">
          <w:rPr>
            <w:rFonts w:cs="Arial"/>
            <w:szCs w:val="22"/>
            <w:highlight w:val="yellow"/>
          </w:rPr>
          <w:t>comprise</w:t>
        </w:r>
      </w:ins>
      <w:ins w:id="287" w:author="Mott(ESO), Paul" w:date="2023-06-14T19:13:00Z">
        <w:r w:rsidR="00CC487C">
          <w:rPr>
            <w:rFonts w:cs="Arial"/>
            <w:szCs w:val="22"/>
            <w:highlight w:val="yellow"/>
          </w:rPr>
          <w:t xml:space="preserve"> </w:t>
        </w:r>
      </w:ins>
      <w:ins w:id="288" w:author="Mott(ESO), Paul" w:date="2023-06-14T22:09:00Z">
        <w:r w:rsidR="002C63C9">
          <w:rPr>
            <w:rFonts w:cs="Arial"/>
            <w:szCs w:val="22"/>
            <w:highlight w:val="yellow"/>
          </w:rPr>
          <w:t xml:space="preserve">a </w:t>
        </w:r>
      </w:ins>
      <w:ins w:id="289" w:author="Mott(ESO), Paul" w:date="2023-06-14T18:51:00Z">
        <w:r w:rsidRPr="004E3F36">
          <w:rPr>
            <w:rFonts w:cs="Arial"/>
            <w:szCs w:val="22"/>
            <w:highlight w:val="yellow"/>
          </w:rPr>
          <w:t xml:space="preserve">100% </w:t>
        </w:r>
      </w:ins>
      <w:ins w:id="290" w:author="Mott(ESO), Paul" w:date="2023-06-14T19:20:00Z">
        <w:r w:rsidR="000D0D03">
          <w:rPr>
            <w:rFonts w:cs="Arial"/>
            <w:szCs w:val="22"/>
            <w:highlight w:val="yellow"/>
          </w:rPr>
          <w:t xml:space="preserve">weighting </w:t>
        </w:r>
      </w:ins>
      <w:ins w:id="291" w:author="Mott(ESO), Paul" w:date="2023-06-14T22:10:00Z">
        <w:r w:rsidR="002C63C9">
          <w:rPr>
            <w:rFonts w:cs="Arial"/>
            <w:szCs w:val="22"/>
            <w:highlight w:val="yellow"/>
          </w:rPr>
          <w:t>applied to</w:t>
        </w:r>
      </w:ins>
      <w:ins w:id="292" w:author="Mott(ESO), Paul" w:date="2023-06-14T19:20:00Z">
        <w:r w:rsidR="000D0D03">
          <w:rPr>
            <w:rFonts w:cs="Arial"/>
            <w:szCs w:val="22"/>
            <w:highlight w:val="yellow"/>
          </w:rPr>
          <w:t xml:space="preserve"> the </w:t>
        </w:r>
      </w:ins>
      <w:ins w:id="293" w:author="Mott(ESO), Paul" w:date="2023-06-14T18:51:00Z">
        <w:r w:rsidRPr="004E3F36">
          <w:rPr>
            <w:rFonts w:cs="Arial"/>
            <w:szCs w:val="22"/>
            <w:highlight w:val="yellow"/>
          </w:rPr>
          <w:t>new build</w:t>
        </w:r>
      </w:ins>
      <w:ins w:id="294" w:author="Mott(ESO), Paul" w:date="2023-06-14T19:20:00Z">
        <w:r w:rsidR="000D0D03">
          <w:rPr>
            <w:rFonts w:cs="Arial"/>
            <w:szCs w:val="22"/>
            <w:highlight w:val="yellow"/>
          </w:rPr>
          <w:t xml:space="preserve"> cost data</w:t>
        </w:r>
      </w:ins>
      <w:ins w:id="295" w:author="Mott(ESO), Paul" w:date="2023-06-14T22:10:00Z">
        <w:r w:rsidR="002C63C9">
          <w:rPr>
            <w:rFonts w:cs="Arial"/>
            <w:szCs w:val="22"/>
            <w:highlight w:val="yellow"/>
          </w:rPr>
          <w:t>, and a 0</w:t>
        </w:r>
        <w:r w:rsidR="002C63C9" w:rsidRPr="004E3F36">
          <w:rPr>
            <w:rFonts w:cs="Arial"/>
            <w:szCs w:val="22"/>
            <w:highlight w:val="yellow"/>
          </w:rPr>
          <w:t xml:space="preserve">% </w:t>
        </w:r>
        <w:r w:rsidR="002C63C9">
          <w:rPr>
            <w:rFonts w:cs="Arial"/>
            <w:szCs w:val="22"/>
            <w:highlight w:val="yellow"/>
          </w:rPr>
          <w:t>weighting applied to the</w:t>
        </w:r>
        <w:r w:rsidR="007E56E9">
          <w:rPr>
            <w:rFonts w:cs="Arial"/>
            <w:szCs w:val="22"/>
            <w:highlight w:val="yellow"/>
          </w:rPr>
          <w:t xml:space="preserve"> cost data for</w:t>
        </w:r>
        <w:r w:rsidR="002C63C9">
          <w:rPr>
            <w:rFonts w:cs="Arial"/>
            <w:szCs w:val="22"/>
            <w:highlight w:val="yellow"/>
          </w:rPr>
          <w:t xml:space="preserve"> </w:t>
        </w:r>
        <w:r w:rsidR="002C63C9" w:rsidRPr="008B476F">
          <w:rPr>
            <w:rFonts w:cs="Arial"/>
            <w:szCs w:val="22"/>
            <w:highlight w:val="yellow"/>
          </w:rPr>
          <w:t>reinforcements of existing circuits to add capacity or circuit life</w:t>
        </w:r>
      </w:ins>
    </w:p>
    <w:p w14:paraId="57921659" w14:textId="7F5AE616" w:rsidR="00B91DBB" w:rsidRPr="007D0FC5" w:rsidDel="002C63C9" w:rsidRDefault="00B91DBB" w:rsidP="007E56E9">
      <w:pPr>
        <w:pStyle w:val="1"/>
        <w:jc w:val="both"/>
        <w:rPr>
          <w:ins w:id="296" w:author="Author"/>
          <w:del w:id="297" w:author="Mott(ESO), Paul" w:date="2023-06-14T22:10:00Z"/>
          <w:rFonts w:cs="Arial"/>
          <w:szCs w:val="22"/>
          <w:highlight w:val="yellow"/>
        </w:rPr>
      </w:pPr>
    </w:p>
    <w:p w14:paraId="55118F15" w14:textId="77777777" w:rsidR="000F0886" w:rsidRDefault="000F0886" w:rsidP="000416D6">
      <w:pPr>
        <w:pStyle w:val="ListParagraph"/>
        <w:ind w:left="907"/>
        <w:rPr>
          <w:ins w:id="298" w:author="Author"/>
          <w:rFonts w:cs="Arial"/>
          <w:szCs w:val="22"/>
        </w:rPr>
      </w:pPr>
    </w:p>
    <w:p w14:paraId="72189BB4" w14:textId="0481AB85" w:rsidR="000F0886" w:rsidRPr="001E53B1" w:rsidRDefault="000F0886" w:rsidP="20E7E93E">
      <w:pPr>
        <w:pStyle w:val="1"/>
        <w:numPr>
          <w:ilvl w:val="0"/>
          <w:numId w:val="159"/>
        </w:numPr>
        <w:jc w:val="both"/>
        <w:rPr>
          <w:ins w:id="299" w:author="Author"/>
          <w:rFonts w:cs="Arial"/>
          <w:highlight w:val="yellow"/>
        </w:rPr>
      </w:pPr>
      <w:ins w:id="300" w:author="Author">
        <w:r w:rsidRPr="20E7E93E">
          <w:rPr>
            <w:rFonts w:cs="Arial"/>
          </w:rPr>
          <w:t xml:space="preserve">For each asset class k, </w:t>
        </w:r>
      </w:ins>
      <w:ins w:id="301" w:author="Mott(ESO), Paul" w:date="2023-03-15T19:41:00Z">
        <w:r w:rsidR="00DC7126" w:rsidRPr="20E7E93E">
          <w:rPr>
            <w:rFonts w:cs="Arial"/>
          </w:rPr>
          <w:t xml:space="preserve">in the first year </w:t>
        </w:r>
      </w:ins>
      <w:del w:id="302" w:author="Mott(ESO), Paul" w:date="2023-03-15T19:41:00Z">
        <w:r w:rsidRPr="20E7E93E" w:rsidDel="000F0886">
          <w:rPr>
            <w:rFonts w:cs="Arial"/>
          </w:rPr>
          <w:delText xml:space="preserve">from </w:delText>
        </w:r>
      </w:del>
      <w:ins w:id="303" w:author="Mott(ESO), Paul" w:date="2023-03-15T19:41:00Z">
        <w:r w:rsidR="00DC7126" w:rsidRPr="20E7E93E">
          <w:rPr>
            <w:rFonts w:cs="Arial"/>
          </w:rPr>
          <w:t xml:space="preserve">of </w:t>
        </w:r>
      </w:ins>
      <w:ins w:id="304" w:author="Author">
        <w:r w:rsidRPr="20E7E93E">
          <w:rPr>
            <w:rFonts w:cs="Arial"/>
          </w:rPr>
          <w:t>the date of implementation of CMP3</w:t>
        </w:r>
      </w:ins>
      <w:ins w:id="305" w:author="Mott(ESO), Paul" w:date="2023-04-20T21:14:00Z">
        <w:r w:rsidR="00957418" w:rsidRPr="20E7E93E">
          <w:rPr>
            <w:rFonts w:cs="Arial"/>
          </w:rPr>
          <w:t>7</w:t>
        </w:r>
      </w:ins>
      <w:del w:id="306" w:author="Mott(ESO), Paul" w:date="2023-04-20T21:14:00Z">
        <w:r w:rsidRPr="20E7E93E" w:rsidDel="000F0886">
          <w:rPr>
            <w:rFonts w:cs="Arial"/>
          </w:rPr>
          <w:delText>1</w:delText>
        </w:r>
      </w:del>
      <w:ins w:id="307" w:author="Author">
        <w:r w:rsidRPr="20E7E93E">
          <w:rPr>
            <w:rFonts w:cs="Arial"/>
          </w:rPr>
          <w:t xml:space="preserve">5, 10 years’ worth of historic data on </w:t>
        </w:r>
      </w:ins>
      <w:ins w:id="308" w:author="Mott(ESO), Paul" w:date="2023-03-15T20:17:00Z">
        <w:r w:rsidR="009C2267" w:rsidRPr="20E7E93E">
          <w:rPr>
            <w:rFonts w:cs="Arial"/>
          </w:rPr>
          <w:t xml:space="preserve">each </w:t>
        </w:r>
      </w:ins>
      <w:ins w:id="309" w:author="Author">
        <w:r w:rsidRPr="20E7E93E">
          <w:rPr>
            <w:rFonts w:cs="Arial"/>
          </w:rPr>
          <w:t>new investment</w:t>
        </w:r>
      </w:ins>
      <w:del w:id="310" w:author="Mott(ESO), Paul" w:date="2023-03-15T20:16:00Z">
        <w:r w:rsidRPr="20E7E93E" w:rsidDel="000F0886">
          <w:rPr>
            <w:rFonts w:cs="Arial"/>
          </w:rPr>
          <w:delText>s</w:delText>
        </w:r>
      </w:del>
      <w:ins w:id="311" w:author="Author">
        <w:r w:rsidRPr="20E7E93E">
          <w:rPr>
            <w:rFonts w:cs="Arial"/>
          </w:rPr>
          <w:t xml:space="preserve"> from t</w:t>
        </w:r>
        <w:r>
          <w:t xml:space="preserve">he </w:t>
        </w:r>
      </w:ins>
      <w:ins w:id="312" w:author="Mott(ESO), Paul" w:date="2023-04-18T19:44:00Z">
        <w:r w:rsidR="000C7CA3" w:rsidRPr="20E7E93E">
          <w:rPr>
            <w:b/>
            <w:bCs/>
          </w:rPr>
          <w:t>Onshore Transmission Licen</w:t>
        </w:r>
      </w:ins>
      <w:ins w:id="313" w:author="Aristodemou, Alex - UK Legal" w:date="2023-04-21T07:46:00Z">
        <w:r w:rsidR="24DB9A99" w:rsidRPr="20E7E93E">
          <w:rPr>
            <w:b/>
            <w:bCs/>
          </w:rPr>
          <w:t>s</w:t>
        </w:r>
      </w:ins>
      <w:ins w:id="314" w:author="Mott(ESO), Paul" w:date="2023-04-18T19:44:00Z">
        <w:del w:id="315" w:author="Aristodemou, Alex - UK Legal" w:date="2023-04-21T07:46:00Z">
          <w:r w:rsidRPr="20E7E93E" w:rsidDel="000C7CA3">
            <w:rPr>
              <w:b/>
              <w:bCs/>
            </w:rPr>
            <w:delText>c</w:delText>
          </w:r>
        </w:del>
        <w:r w:rsidR="000C7CA3" w:rsidRPr="20E7E93E">
          <w:rPr>
            <w:b/>
            <w:bCs/>
          </w:rPr>
          <w:t>ees</w:t>
        </w:r>
      </w:ins>
      <w:del w:id="316" w:author="Mott(ESO), Paul" w:date="2023-04-18T19:44:00Z">
        <w:r w:rsidDel="000F0886">
          <w:delText>Onshore Transmission Owners</w:delText>
        </w:r>
      </w:del>
      <w:ins w:id="317" w:author="Author">
        <w:r w:rsidRPr="20E7E93E">
          <w:rPr>
            <w:rFonts w:cs="Arial"/>
          </w:rPr>
          <w:t xml:space="preserve"> is to be used to perform the calculation</w:t>
        </w:r>
      </w:ins>
      <w:ins w:id="318" w:author="Mott(ESO), Paul" w:date="2023-06-14T22:22:00Z">
        <w:r w:rsidR="00DB1B53">
          <w:rPr>
            <w:rFonts w:cs="Arial"/>
          </w:rPr>
          <w:t>s</w:t>
        </w:r>
      </w:ins>
      <w:ins w:id="319" w:author="Author">
        <w:r w:rsidRPr="20E7E93E">
          <w:rPr>
            <w:rFonts w:cs="Arial"/>
          </w:rPr>
          <w:t xml:space="preserve"> in 14.15.6</w:t>
        </w:r>
      </w:ins>
      <w:del w:id="320" w:author="Mott(ESO), Paul" w:date="2023-03-15T19:41:00Z">
        <w:r w:rsidRPr="20E7E93E" w:rsidDel="000F0886">
          <w:rPr>
            <w:rFonts w:cs="Arial"/>
          </w:rPr>
          <w:delText>4.</w:delText>
        </w:r>
      </w:del>
      <w:ins w:id="321" w:author="Mott(ESO), Paul" w:date="2023-06-14T22:22:00Z">
        <w:r w:rsidR="00DB1B53">
          <w:rPr>
            <w:rFonts w:cs="Arial"/>
          </w:rPr>
          <w:t>8</w:t>
        </w:r>
      </w:ins>
      <w:ins w:id="322" w:author="Author">
        <w:r w:rsidRPr="20E7E93E">
          <w:rPr>
            <w:rFonts w:cs="Arial"/>
          </w:rPr>
          <w:t xml:space="preserve"> </w:t>
        </w:r>
      </w:ins>
      <w:ins w:id="323" w:author="Mott(ESO), Paul" w:date="2023-05-26T22:58:00Z">
        <w:r w:rsidR="00B251EE" w:rsidRPr="00B251EE">
          <w:rPr>
            <w:rFonts w:cs="Arial"/>
          </w:rPr>
          <w:t>and thereby populate inputECnewk in 14.15.</w:t>
        </w:r>
        <w:r w:rsidR="00B251EE" w:rsidRPr="001E53B1">
          <w:rPr>
            <w:rFonts w:cs="Arial"/>
            <w:highlight w:val="yellow"/>
          </w:rPr>
          <w:t>6</w:t>
        </w:r>
      </w:ins>
      <w:ins w:id="324" w:author="Mott(ESO), Paul" w:date="2023-06-14T22:14:00Z">
        <w:r w:rsidR="00F0420C" w:rsidRPr="001E53B1">
          <w:rPr>
            <w:rFonts w:cs="Arial"/>
            <w:highlight w:val="yellow"/>
          </w:rPr>
          <w:t>9</w:t>
        </w:r>
      </w:ins>
      <w:ins w:id="325" w:author="Author">
        <w:r w:rsidRPr="001E53B1">
          <w:rPr>
            <w:rFonts w:cs="Arial"/>
            <w:highlight w:val="yellow"/>
          </w:rPr>
          <w:t xml:space="preserve"> </w:t>
        </w:r>
      </w:ins>
    </w:p>
    <w:p w14:paraId="351A34BD" w14:textId="77777777" w:rsidR="000F0886" w:rsidRDefault="000F0886" w:rsidP="000416D6">
      <w:pPr>
        <w:pStyle w:val="ListParagraph"/>
        <w:ind w:left="907"/>
        <w:rPr>
          <w:ins w:id="326" w:author="Mott(ESO), Paul" w:date="2023-04-20T21:12:00Z"/>
          <w:rFonts w:cs="Arial"/>
          <w:szCs w:val="22"/>
        </w:rPr>
      </w:pPr>
    </w:p>
    <w:p w14:paraId="15C6B763" w14:textId="4D1F7753" w:rsidR="005132BA" w:rsidRPr="0043169F" w:rsidRDefault="0043169F" w:rsidP="008411A2">
      <w:pPr>
        <w:pStyle w:val="1"/>
        <w:numPr>
          <w:ilvl w:val="0"/>
          <w:numId w:val="159"/>
        </w:numPr>
        <w:jc w:val="both"/>
        <w:rPr>
          <w:ins w:id="327" w:author="Mott(ESO), Paul" w:date="2023-04-20T21:12:00Z"/>
          <w:rFonts w:cs="Arial"/>
          <w:szCs w:val="22"/>
        </w:rPr>
      </w:pPr>
      <w:ins w:id="328" w:author="Mott(ESO), Paul" w:date="2023-04-20T21:12:00Z">
        <w:r>
          <w:rPr>
            <w:rFonts w:cs="Arial"/>
            <w:szCs w:val="22"/>
          </w:rPr>
          <w:t xml:space="preserve"> </w:t>
        </w:r>
      </w:ins>
    </w:p>
    <w:p w14:paraId="63928323" w14:textId="41AAE0BA" w:rsidR="005132BA" w:rsidRPr="0043169F" w:rsidDel="0043169F" w:rsidRDefault="005132BA" w:rsidP="008411A2">
      <w:pPr>
        <w:rPr>
          <w:ins w:id="329" w:author="Author"/>
          <w:del w:id="330" w:author="Mott(ESO), Paul" w:date="2023-04-20T21:13:00Z"/>
          <w:rFonts w:cs="Arial"/>
          <w:szCs w:val="22"/>
        </w:rPr>
      </w:pPr>
    </w:p>
    <w:p w14:paraId="276A483C" w14:textId="2978D76D" w:rsidR="00E93C0C" w:rsidRDefault="000F0886" w:rsidP="20E7E93E">
      <w:pPr>
        <w:pStyle w:val="1"/>
        <w:jc w:val="both"/>
        <w:rPr>
          <w:ins w:id="331" w:author="Mott(ESO), Paul" w:date="2023-04-20T21:11:00Z"/>
          <w:rFonts w:cs="Arial"/>
        </w:rPr>
      </w:pPr>
      <w:ins w:id="332" w:author="Author">
        <w:r w:rsidRPr="20E7E93E">
          <w:rPr>
            <w:rFonts w:cs="Arial"/>
          </w:rPr>
          <w:t>In each subsequent year, one year’s worth of new data on new investments from t</w:t>
        </w:r>
        <w:r>
          <w:t xml:space="preserve">he </w:t>
        </w:r>
      </w:ins>
      <w:ins w:id="333" w:author="Mott(ESO), Paul" w:date="2023-04-18T19:44:00Z">
        <w:r w:rsidR="000C7CA3" w:rsidRPr="20E7E93E">
          <w:rPr>
            <w:b/>
            <w:bCs/>
          </w:rPr>
          <w:t>Onshore Transmission Licen</w:t>
        </w:r>
        <w:del w:id="334" w:author="Aristodemou, Alex - UK Legal" w:date="2023-04-21T07:47:00Z">
          <w:r w:rsidRPr="20E7E93E" w:rsidDel="000C7CA3">
            <w:rPr>
              <w:b/>
              <w:bCs/>
            </w:rPr>
            <w:delText>c</w:delText>
          </w:r>
        </w:del>
      </w:ins>
      <w:ins w:id="335" w:author="Aristodemou, Alex - UK Legal" w:date="2023-04-21T07:47:00Z">
        <w:r w:rsidR="67F66507" w:rsidRPr="20E7E93E">
          <w:rPr>
            <w:b/>
            <w:bCs/>
          </w:rPr>
          <w:t>s</w:t>
        </w:r>
      </w:ins>
      <w:ins w:id="336" w:author="Mott(ESO), Paul" w:date="2023-04-18T19:44:00Z">
        <w:r w:rsidR="000C7CA3" w:rsidRPr="20E7E93E">
          <w:rPr>
            <w:b/>
            <w:bCs/>
          </w:rPr>
          <w:t>ees</w:t>
        </w:r>
        <w:r w:rsidR="000C7CA3">
          <w:t xml:space="preserve"> </w:t>
        </w:r>
      </w:ins>
      <w:del w:id="337" w:author="Mott(ESO), Paul" w:date="2023-04-18T19:44:00Z">
        <w:r w:rsidDel="000F0886">
          <w:delText>Onshore Transmission Owners</w:delText>
        </w:r>
        <w:r w:rsidRPr="20E7E93E" w:rsidDel="000F0886">
          <w:rPr>
            <w:rFonts w:cs="Arial"/>
          </w:rPr>
          <w:delText xml:space="preserve"> </w:delText>
        </w:r>
      </w:del>
      <w:ins w:id="338" w:author="Author">
        <w:r w:rsidRPr="20E7E93E">
          <w:rPr>
            <w:rFonts w:cs="Arial"/>
          </w:rPr>
          <w:t>relating to any new assets in class k, is used</w:t>
        </w:r>
        <w:r w:rsidR="00281EF0" w:rsidRPr="20E7E93E">
          <w:rPr>
            <w:rFonts w:cs="Arial"/>
          </w:rPr>
          <w:t xml:space="preserve"> </w:t>
        </w:r>
      </w:ins>
      <w:ins w:id="339" w:author="Mott(ESO), Paul" w:date="2023-04-18T19:44:00Z">
        <w:r w:rsidR="00E93C0C" w:rsidRPr="20E7E93E">
          <w:rPr>
            <w:rFonts w:cs="Arial"/>
          </w:rPr>
          <w:t>to  perform the calculation</w:t>
        </w:r>
      </w:ins>
      <w:ins w:id="340" w:author="Mott(ESO), Paul" w:date="2023-06-14T22:22:00Z">
        <w:r w:rsidR="00DB1B53">
          <w:rPr>
            <w:rFonts w:cs="Arial"/>
          </w:rPr>
          <w:t>s</w:t>
        </w:r>
      </w:ins>
      <w:ins w:id="341" w:author="Mott(ESO), Paul" w:date="2023-04-18T19:44:00Z">
        <w:r w:rsidR="00E93C0C" w:rsidRPr="20E7E93E">
          <w:rPr>
            <w:rFonts w:cs="Arial"/>
          </w:rPr>
          <w:t xml:space="preserve"> in 14.15.6</w:t>
        </w:r>
      </w:ins>
      <w:ins w:id="342" w:author="Mott(ESO), Paul" w:date="2023-06-14T22:22:00Z">
        <w:r w:rsidR="00DB1B53">
          <w:rPr>
            <w:rFonts w:cs="Arial"/>
          </w:rPr>
          <w:t>8</w:t>
        </w:r>
      </w:ins>
      <w:ins w:id="343" w:author="Mott(ESO), Paul" w:date="2023-04-18T19:44:00Z">
        <w:r w:rsidR="00E93C0C" w:rsidRPr="20E7E93E">
          <w:rPr>
            <w:rFonts w:cs="Arial"/>
          </w:rPr>
          <w:t xml:space="preserve"> and thereby populate inputECnew</w:t>
        </w:r>
        <w:r w:rsidR="00E93C0C" w:rsidRPr="20E7E93E">
          <w:rPr>
            <w:rFonts w:cs="Arial"/>
            <w:vertAlign w:val="subscript"/>
          </w:rPr>
          <w:t>k</w:t>
        </w:r>
        <w:r w:rsidR="00E93C0C" w:rsidRPr="20E7E93E">
          <w:rPr>
            <w:rFonts w:cs="Arial"/>
          </w:rPr>
          <w:t xml:space="preserve"> in 14.15.</w:t>
        </w:r>
        <w:r w:rsidR="00E93C0C" w:rsidRPr="001E53B1">
          <w:rPr>
            <w:rFonts w:cs="Arial"/>
            <w:highlight w:val="yellow"/>
          </w:rPr>
          <w:t>6</w:t>
        </w:r>
      </w:ins>
      <w:ins w:id="344" w:author="Mott(ESO), Paul" w:date="2023-06-14T22:14:00Z">
        <w:r w:rsidR="000D23D9" w:rsidRPr="001E53B1">
          <w:rPr>
            <w:rFonts w:cs="Arial"/>
            <w:highlight w:val="yellow"/>
          </w:rPr>
          <w:t>9</w:t>
        </w:r>
      </w:ins>
    </w:p>
    <w:p w14:paraId="1481DAFB" w14:textId="77777777" w:rsidR="00A24106" w:rsidRDefault="00A24106" w:rsidP="00E93C0C">
      <w:pPr>
        <w:pStyle w:val="1"/>
        <w:ind w:left="482"/>
        <w:jc w:val="both"/>
        <w:rPr>
          <w:ins w:id="345" w:author="Mott(ESO), Paul" w:date="2023-04-18T19:44:00Z"/>
          <w:rFonts w:cs="Arial"/>
          <w:szCs w:val="22"/>
        </w:rPr>
      </w:pPr>
    </w:p>
    <w:p w14:paraId="567EAF22" w14:textId="3361DDB2" w:rsidR="000F0886" w:rsidDel="00594CE8" w:rsidRDefault="00281EF0" w:rsidP="000416D6">
      <w:pPr>
        <w:pStyle w:val="1"/>
        <w:numPr>
          <w:ilvl w:val="0"/>
          <w:numId w:val="159"/>
        </w:numPr>
        <w:jc w:val="both"/>
        <w:rPr>
          <w:del w:id="346" w:author="Author"/>
          <w:rFonts w:cs="Arial"/>
          <w:szCs w:val="22"/>
        </w:rPr>
      </w:pPr>
      <w:ins w:id="347" w:author="Author">
        <w:del w:id="348" w:author="Mott(ESO), Paul" w:date="2023-04-18T19:44:00Z">
          <w:r w:rsidRPr="00281EF0" w:rsidDel="00E93C0C">
            <w:rPr>
              <w:rFonts w:cs="Arial"/>
              <w:szCs w:val="22"/>
            </w:rPr>
            <w:delText>to generate inputECnew</w:delText>
          </w:r>
          <w:r w:rsidRPr="00281EF0" w:rsidDel="00E93C0C">
            <w:rPr>
              <w:rFonts w:cs="Arial"/>
              <w:szCs w:val="22"/>
              <w:vertAlign w:val="subscript"/>
            </w:rPr>
            <w:delText>k</w:delText>
          </w:r>
          <w:r w:rsidDel="00E93C0C">
            <w:rPr>
              <w:rFonts w:cs="Arial"/>
              <w:szCs w:val="22"/>
              <w:vertAlign w:val="subscript"/>
            </w:rPr>
            <w:delText xml:space="preserve"> </w:delText>
          </w:r>
          <w:r w:rsidDel="00E93C0C">
            <w:rPr>
              <w:rFonts w:cs="Arial"/>
              <w:szCs w:val="22"/>
            </w:rPr>
            <w:delText>in paragraph 14.15.6</w:delText>
          </w:r>
        </w:del>
        <w:del w:id="349" w:author="Mott(ESO), Paul" w:date="2023-03-15T19:41:00Z">
          <w:r w:rsidDel="00DC7126">
            <w:rPr>
              <w:rFonts w:cs="Arial"/>
              <w:szCs w:val="22"/>
            </w:rPr>
            <w:delText>5</w:delText>
          </w:r>
        </w:del>
      </w:ins>
      <w:ins w:id="350" w:author="Mott(ESO), Paul" w:date="2023-03-15T19:53:00Z">
        <w:r w:rsidR="00594CE8">
          <w:rPr>
            <w:rFonts w:cs="Arial"/>
            <w:szCs w:val="22"/>
          </w:rPr>
          <w:t xml:space="preserve">  </w:t>
        </w:r>
      </w:ins>
    </w:p>
    <w:p w14:paraId="27A3C38E" w14:textId="77777777" w:rsidR="00594CE8" w:rsidRDefault="00594CE8" w:rsidP="00594CE8">
      <w:pPr>
        <w:pStyle w:val="ListParagraph"/>
        <w:rPr>
          <w:ins w:id="351" w:author="Mott(ESO), Paul" w:date="2023-03-15T19:53:00Z"/>
          <w:rFonts w:cs="Arial"/>
          <w:szCs w:val="22"/>
        </w:rPr>
      </w:pPr>
    </w:p>
    <w:p w14:paraId="5972E40E" w14:textId="2F9FD136" w:rsidR="00594CE8" w:rsidRPr="000F0886" w:rsidRDefault="00594CE8" w:rsidP="00C30218">
      <w:pPr>
        <w:pStyle w:val="1"/>
        <w:ind w:left="482"/>
        <w:jc w:val="both"/>
        <w:rPr>
          <w:ins w:id="352" w:author="Mott(ESO), Paul" w:date="2023-03-15T19:53:00Z"/>
          <w:rFonts w:cs="Arial"/>
          <w:szCs w:val="22"/>
        </w:rPr>
      </w:pPr>
    </w:p>
    <w:p w14:paraId="68D1490B" w14:textId="77777777" w:rsidR="006661FE" w:rsidRPr="00281EF0" w:rsidRDefault="006661FE" w:rsidP="000416D6">
      <w:pPr>
        <w:pStyle w:val="1"/>
        <w:ind w:left="907"/>
        <w:jc w:val="both"/>
        <w:rPr>
          <w:rFonts w:cs="Arial"/>
          <w:szCs w:val="22"/>
        </w:rPr>
      </w:pPr>
    </w:p>
    <w:p w14:paraId="73C206F7" w14:textId="7CBE4CA3" w:rsidR="00F4436B" w:rsidRDefault="006661FE" w:rsidP="000416D6">
      <w:pPr>
        <w:pStyle w:val="1"/>
        <w:numPr>
          <w:ilvl w:val="0"/>
          <w:numId w:val="159"/>
        </w:numPr>
        <w:jc w:val="both"/>
        <w:rPr>
          <w:ins w:id="353" w:author="Author"/>
          <w:rFonts w:cs="Arial"/>
          <w:szCs w:val="22"/>
        </w:rPr>
      </w:pPr>
      <w:del w:id="354" w:author="Author">
        <w:r w:rsidRPr="007863A7" w:rsidDel="000078A3">
          <w:rPr>
            <w:rFonts w:cs="Arial"/>
            <w:szCs w:val="22"/>
          </w:rPr>
          <w:delText>The table below shows the first stage in calculating the</w:delText>
        </w:r>
      </w:del>
      <w:ins w:id="355" w:author="Author">
        <w:r w:rsidR="000078A3">
          <w:rPr>
            <w:rFonts w:cs="Arial"/>
            <w:szCs w:val="22"/>
          </w:rPr>
          <w:t>The</w:t>
        </w:r>
      </w:ins>
      <w:r w:rsidRPr="007863A7">
        <w:rPr>
          <w:rFonts w:cs="Arial"/>
          <w:szCs w:val="22"/>
        </w:rPr>
        <w:t xml:space="preserve"> </w:t>
      </w:r>
      <w:r>
        <w:rPr>
          <w:rFonts w:cs="Arial"/>
          <w:szCs w:val="22"/>
        </w:rPr>
        <w:t>onshore</w:t>
      </w:r>
      <w:ins w:id="356" w:author="Author">
        <w:r w:rsidR="008939BE">
          <w:rPr>
            <w:rFonts w:cs="Arial"/>
            <w:szCs w:val="22"/>
          </w:rPr>
          <w:t xml:space="preserve"> £/MW/km data for each asset class, for example the data for the 400 kV overhead line asset class which comprises </w:t>
        </w:r>
        <w:del w:id="357" w:author="Author">
          <w:r w:rsidR="008939BE" w:rsidDel="00862E87">
            <w:rPr>
              <w:rFonts w:cs="Arial"/>
              <w:szCs w:val="22"/>
            </w:rPr>
            <w:delText xml:space="preserve"> </w:delText>
          </w:r>
        </w:del>
        <w:r w:rsidR="008939BE">
          <w:rPr>
            <w:rFonts w:cs="Arial"/>
            <w:szCs w:val="22"/>
          </w:rPr>
          <w:t xml:space="preserve">the </w:t>
        </w:r>
      </w:ins>
      <w:ins w:id="358" w:author="Mott(ESO), Paul" w:date="2023-03-14T23:33:00Z">
        <w:r w:rsidR="00E82A27">
          <w:rPr>
            <w:rFonts w:cs="Arial"/>
            <w:szCs w:val="22"/>
          </w:rPr>
          <w:t xml:space="preserve">400 kV line </w:t>
        </w:r>
      </w:ins>
      <w:ins w:id="359" w:author="Author">
        <w:r w:rsidR="008939BE">
          <w:rPr>
            <w:rFonts w:cs="Arial"/>
            <w:szCs w:val="22"/>
          </w:rPr>
          <w:t xml:space="preserve">expansion constant, </w:t>
        </w:r>
        <w:r w:rsidR="009771D2">
          <w:rPr>
            <w:rFonts w:cs="Arial"/>
            <w:szCs w:val="22"/>
          </w:rPr>
          <w:t>is calculated as follows :</w:t>
        </w:r>
      </w:ins>
    </w:p>
    <w:p w14:paraId="759239F2" w14:textId="77777777" w:rsidR="00F4436B" w:rsidRDefault="00F4436B" w:rsidP="000416D6">
      <w:pPr>
        <w:pStyle w:val="ListParagraph"/>
        <w:ind w:left="907"/>
        <w:rPr>
          <w:ins w:id="360" w:author="Author"/>
          <w:rFonts w:cs="Arial"/>
          <w:szCs w:val="22"/>
        </w:rPr>
      </w:pPr>
    </w:p>
    <w:p w14:paraId="2977BA6F" w14:textId="4A631226" w:rsidR="004C379C" w:rsidRDefault="009771D2" w:rsidP="00F639E9">
      <w:pPr>
        <w:pStyle w:val="1"/>
        <w:ind w:left="482"/>
        <w:jc w:val="both"/>
        <w:rPr>
          <w:ins w:id="361" w:author="Mott(ESO), Paul" w:date="2023-03-14T23:39:00Z"/>
          <w:rFonts w:cs="Arial"/>
          <w:szCs w:val="22"/>
        </w:rPr>
      </w:pPr>
      <w:ins w:id="362" w:author="Author">
        <w:del w:id="363" w:author="Mott(ESO), Paul" w:date="2023-04-20T21:15:00Z">
          <w:r w:rsidRPr="00AA3DE9" w:rsidDel="00DF6FF9">
            <w:rPr>
              <w:rFonts w:cs="Arial"/>
              <w:szCs w:val="22"/>
            </w:rPr>
            <w:delText xml:space="preserve"> </w:delText>
          </w:r>
        </w:del>
        <w:r w:rsidR="00F4436B" w:rsidRPr="00AA3DE9">
          <w:rPr>
            <w:rFonts w:cs="Arial"/>
            <w:szCs w:val="22"/>
          </w:rPr>
          <w:t xml:space="preserve"> </w:t>
        </w:r>
        <w:r w:rsidR="00F4436B" w:rsidRPr="000D66C0">
          <w:rPr>
            <w:rFonts w:cs="Arial"/>
            <w:szCs w:val="22"/>
          </w:rPr>
          <w:t>For each relevant new circuit</w:t>
        </w:r>
        <w:r w:rsidR="001F1319" w:rsidRPr="00AA3DE9">
          <w:rPr>
            <w:rFonts w:cs="Arial"/>
            <w:szCs w:val="22"/>
          </w:rPr>
          <w:t xml:space="preserve">, </w:t>
        </w:r>
        <w:r w:rsidR="00F4436B" w:rsidRPr="00AA3DE9">
          <w:rPr>
            <w:rFonts w:cs="Arial"/>
            <w:szCs w:val="22"/>
          </w:rPr>
          <w:t xml:space="preserve">or circuit </w:t>
        </w:r>
        <w:r w:rsidR="00F4436B" w:rsidRPr="00C5102D">
          <w:rPr>
            <w:rFonts w:cs="Arial"/>
            <w:szCs w:val="22"/>
          </w:rPr>
          <w:t>reinforcement</w:t>
        </w:r>
        <w:r w:rsidR="006659EC">
          <w:rPr>
            <w:rFonts w:cs="Arial"/>
            <w:szCs w:val="22"/>
          </w:rPr>
          <w:t xml:space="preserve"> </w:t>
        </w:r>
        <w:r w:rsidR="00B21218" w:rsidRPr="00AA3DE9">
          <w:rPr>
            <w:rFonts w:cs="Arial"/>
            <w:szCs w:val="22"/>
          </w:rPr>
          <w:t>for which the TO has provided data over the relevant period as specified in 14.15.</w:t>
        </w:r>
        <w:r w:rsidR="00B21218" w:rsidRPr="001E53B1">
          <w:rPr>
            <w:rFonts w:cs="Arial"/>
            <w:szCs w:val="22"/>
            <w:highlight w:val="yellow"/>
          </w:rPr>
          <w:t>6</w:t>
        </w:r>
      </w:ins>
      <w:ins w:id="364" w:author="Mott(ESO), Paul" w:date="2023-06-14T22:18:00Z">
        <w:r w:rsidR="00DE1262" w:rsidRPr="001E53B1">
          <w:rPr>
            <w:rFonts w:cs="Arial"/>
            <w:szCs w:val="22"/>
            <w:highlight w:val="yellow"/>
          </w:rPr>
          <w:t>6</w:t>
        </w:r>
      </w:ins>
      <w:ins w:id="365" w:author="Author">
        <w:del w:id="366" w:author="Mott(ESO), Paul" w:date="2023-04-18T19:47:00Z">
          <w:r w:rsidR="00334571" w:rsidRPr="001E53B1" w:rsidDel="004755A2">
            <w:rPr>
              <w:rFonts w:cs="Arial"/>
              <w:szCs w:val="22"/>
              <w:highlight w:val="yellow"/>
            </w:rPr>
            <w:delText>7</w:delText>
          </w:r>
        </w:del>
        <w:del w:id="367" w:author="Author">
          <w:r w:rsidR="00662910" w:rsidRPr="001E53B1" w:rsidDel="00334571">
            <w:rPr>
              <w:rFonts w:cs="Arial"/>
              <w:szCs w:val="22"/>
              <w:highlight w:val="yellow"/>
            </w:rPr>
            <w:delText>6</w:delText>
          </w:r>
        </w:del>
        <w:r w:rsidR="00662910" w:rsidRPr="00AA3DE9">
          <w:rPr>
            <w:rFonts w:cs="Arial"/>
            <w:szCs w:val="22"/>
          </w:rPr>
          <w:t xml:space="preserve"> and 14.15.</w:t>
        </w:r>
        <w:r w:rsidR="00662910" w:rsidRPr="001E53B1">
          <w:rPr>
            <w:rFonts w:cs="Arial"/>
            <w:szCs w:val="22"/>
            <w:highlight w:val="yellow"/>
          </w:rPr>
          <w:t>6</w:t>
        </w:r>
      </w:ins>
      <w:ins w:id="368" w:author="Mott(ESO), Paul" w:date="2023-06-14T22:18:00Z">
        <w:r w:rsidR="00DE1262" w:rsidRPr="001E53B1">
          <w:rPr>
            <w:rFonts w:cs="Arial"/>
            <w:szCs w:val="22"/>
            <w:highlight w:val="yellow"/>
          </w:rPr>
          <w:t>7</w:t>
        </w:r>
      </w:ins>
      <w:ins w:id="369" w:author="Author">
        <w:del w:id="370" w:author="Mott(ESO), Paul" w:date="2023-04-18T19:47:00Z">
          <w:r w:rsidR="00334571" w:rsidDel="004755A2">
            <w:rPr>
              <w:rFonts w:cs="Arial"/>
              <w:szCs w:val="22"/>
            </w:rPr>
            <w:delText>8</w:delText>
          </w:r>
        </w:del>
        <w:del w:id="371" w:author="Author">
          <w:r w:rsidR="00B21218" w:rsidRPr="00AA3DE9" w:rsidDel="00334571">
            <w:rPr>
              <w:rFonts w:cs="Arial"/>
              <w:szCs w:val="22"/>
            </w:rPr>
            <w:delText>7</w:delText>
          </w:r>
        </w:del>
        <w:r w:rsidR="00F4436B" w:rsidRPr="00AA3DE9">
          <w:rPr>
            <w:rFonts w:cs="Arial"/>
            <w:szCs w:val="22"/>
          </w:rPr>
          <w:t xml:space="preserve">, </w:t>
        </w:r>
        <w:del w:id="372" w:author="Mott(ESO), Paul" w:date="2023-03-14T23:39:00Z">
          <w:r w:rsidR="00F34C37" w:rsidRPr="00AA3DE9" w:rsidDel="004C379C">
            <w:rPr>
              <w:rFonts w:cs="Arial"/>
              <w:szCs w:val="22"/>
            </w:rPr>
            <w:delText xml:space="preserve">we take the </w:delText>
          </w:r>
          <w:r w:rsidR="00F4436B" w:rsidRPr="00AA3DE9" w:rsidDel="004C379C">
            <w:rPr>
              <w:rFonts w:cs="Arial"/>
              <w:szCs w:val="22"/>
            </w:rPr>
            <w:delText>cost</w:delText>
          </w:r>
          <w:r w:rsidR="005265F7" w:rsidDel="004C379C">
            <w:rPr>
              <w:rFonts w:cs="Arial"/>
              <w:szCs w:val="22"/>
            </w:rPr>
            <w:delText xml:space="preserve"> for each new asset,</w:delText>
          </w:r>
        </w:del>
      </w:ins>
      <w:ins w:id="373" w:author="Mott(ESO), Paul" w:date="2023-03-14T23:39:00Z">
        <w:r w:rsidR="004C379C">
          <w:rPr>
            <w:rFonts w:cs="Arial"/>
            <w:szCs w:val="22"/>
          </w:rPr>
          <w:t xml:space="preserve"> the following calculation is performed : </w:t>
        </w:r>
      </w:ins>
    </w:p>
    <w:p w14:paraId="202AAD30" w14:textId="77777777" w:rsidR="004C379C" w:rsidRDefault="004C379C" w:rsidP="00F421A7">
      <w:pPr>
        <w:pStyle w:val="ListParagraph"/>
        <w:rPr>
          <w:ins w:id="374" w:author="Mott(ESO), Paul" w:date="2023-03-14T23:39:00Z"/>
          <w:rFonts w:cs="Arial"/>
          <w:szCs w:val="22"/>
        </w:rPr>
      </w:pPr>
    </w:p>
    <w:p w14:paraId="5E626D07" w14:textId="77777777" w:rsidR="00F205B7" w:rsidRDefault="00F205B7" w:rsidP="00F205B7">
      <w:pPr>
        <w:pStyle w:val="1"/>
        <w:ind w:left="1627"/>
        <w:jc w:val="both"/>
        <w:rPr>
          <w:ins w:id="375" w:author="Mott(ESO), Paul" w:date="2023-03-14T23:42:00Z"/>
          <w:rFonts w:cs="Arial"/>
          <w:szCs w:val="22"/>
        </w:rPr>
      </w:pPr>
    </w:p>
    <w:p w14:paraId="00FD7BCA" w14:textId="77777777" w:rsidR="00F205B7" w:rsidRPr="00127DE1" w:rsidRDefault="00F205B7" w:rsidP="00F205B7">
      <w:pPr>
        <w:pStyle w:val="ListParagraph"/>
        <w:ind w:left="1627"/>
        <w:rPr>
          <w:ins w:id="376" w:author="Mott(ESO), Paul" w:date="2023-03-14T23:42:00Z"/>
          <w:rFonts w:ascii="Arial (W1)" w:hAnsi="Arial (W1)" w:cs="Arial"/>
          <w:sz w:val="22"/>
          <w:szCs w:val="22"/>
          <w:lang w:eastAsia="en-US"/>
        </w:rPr>
      </w:pPr>
    </w:p>
    <w:p w14:paraId="1782AA7C" w14:textId="77777777" w:rsidR="00F205B7" w:rsidRDefault="00F205B7" w:rsidP="00E12730">
      <w:pPr>
        <w:pStyle w:val="1"/>
        <w:numPr>
          <w:ilvl w:val="1"/>
          <w:numId w:val="165"/>
        </w:numPr>
        <w:jc w:val="both"/>
        <w:rPr>
          <w:ins w:id="377" w:author="Mott(ESO), Paul" w:date="2023-03-14T23:42:00Z"/>
          <w:rFonts w:cs="Arial"/>
          <w:szCs w:val="22"/>
        </w:rPr>
      </w:pPr>
      <w:ins w:id="378" w:author="Mott(ESO), Paul" w:date="2023-03-14T23:42:00Z">
        <w:r>
          <w:rPr>
            <w:rFonts w:cs="Arial"/>
            <w:szCs w:val="22"/>
          </w:rPr>
          <w:t>Where a reinforcement to an existing circuit results in both an increase in the capacity of the circuit and the expected life of that circuit, the cost of the investment is allocated across each of these outcomes in the following manner:</w:t>
        </w:r>
      </w:ins>
    </w:p>
    <w:p w14:paraId="0AD31012" w14:textId="77777777" w:rsidR="00F205B7" w:rsidRDefault="00F205B7" w:rsidP="00F205B7">
      <w:pPr>
        <w:pStyle w:val="1"/>
        <w:ind w:left="1440"/>
        <w:jc w:val="both"/>
        <w:rPr>
          <w:ins w:id="379" w:author="Mott(ESO), Paul" w:date="2023-03-14T23:42:00Z"/>
          <w:rFonts w:cs="Arial"/>
          <w:szCs w:val="22"/>
        </w:rPr>
      </w:pPr>
    </w:p>
    <w:p w14:paraId="5E1C4A48" w14:textId="77777777" w:rsidR="00F205B7" w:rsidRDefault="00F205B7" w:rsidP="00E12730">
      <w:pPr>
        <w:pStyle w:val="1"/>
        <w:numPr>
          <w:ilvl w:val="2"/>
          <w:numId w:val="165"/>
        </w:numPr>
        <w:jc w:val="both"/>
        <w:rPr>
          <w:ins w:id="380" w:author="Mott(ESO), Paul" w:date="2023-03-14T23:42:00Z"/>
          <w:rFonts w:cs="Arial"/>
          <w:szCs w:val="22"/>
        </w:rPr>
      </w:pPr>
      <w:ins w:id="381" w:author="Mott(ESO), Paul" w:date="2023-03-14T23:42:00Z">
        <w:r>
          <w:rPr>
            <w:rFonts w:cs="Arial"/>
            <w:szCs w:val="22"/>
          </w:rPr>
          <w:t>The cost allocated to the marginal increase in circuit capacity (MW) is calculated as:</w:t>
        </w:r>
      </w:ins>
    </w:p>
    <w:p w14:paraId="7E5A9624" w14:textId="77777777" w:rsidR="00F205B7" w:rsidRDefault="00F205B7" w:rsidP="00F205B7">
      <w:pPr>
        <w:pStyle w:val="1"/>
        <w:ind w:left="2160"/>
        <w:jc w:val="both"/>
        <w:rPr>
          <w:ins w:id="382" w:author="Mott(ESO), Paul" w:date="2023-03-14T23:42:00Z"/>
          <w:rFonts w:cs="Arial"/>
          <w:szCs w:val="22"/>
        </w:rPr>
      </w:pPr>
    </w:p>
    <w:p w14:paraId="743ECD79" w14:textId="77777777" w:rsidR="00F205B7" w:rsidRPr="00A467F3" w:rsidRDefault="00F205B7" w:rsidP="00F205B7">
      <w:pPr>
        <w:pStyle w:val="1"/>
        <w:ind w:left="1627"/>
        <w:jc w:val="both"/>
        <w:rPr>
          <w:ins w:id="383" w:author="Mott(ESO), Paul" w:date="2023-03-14T23:42:00Z"/>
          <w:rFonts w:cs="Arial"/>
          <w:szCs w:val="22"/>
        </w:rPr>
      </w:pPr>
      <m:oMathPara>
        <m:oMath>
          <m:r>
            <w:ins w:id="384" w:author="Mott(ESO), Paul" w:date="2023-03-14T23:42:00Z">
              <w:rPr>
                <w:rFonts w:ascii="Cambria Math" w:hAnsi="Cambria Math" w:cs="Arial"/>
                <w:szCs w:val="22"/>
              </w:rPr>
              <m:t>=Investment cost×</m:t>
            </w:ins>
          </m:r>
          <m:f>
            <m:fPr>
              <m:ctrlPr>
                <w:ins w:id="385" w:author="Mott(ESO), Paul" w:date="2023-03-14T23:42:00Z">
                  <w:rPr>
                    <w:rFonts w:ascii="Cambria Math" w:hAnsi="Cambria Math" w:cs="Arial"/>
                    <w:i/>
                    <w:szCs w:val="22"/>
                  </w:rPr>
                </w:ins>
              </m:ctrlPr>
            </m:fPr>
            <m:num>
              <m:r>
                <w:ins w:id="386" w:author="Mott(ESO), Paul" w:date="2023-03-14T23:42:00Z">
                  <w:rPr>
                    <w:rFonts w:ascii="Cambria Math" w:hAnsi="Cambria Math" w:cs="Arial"/>
                    <w:szCs w:val="22"/>
                  </w:rPr>
                  <m:t>MWYearsC</m:t>
                </w:ins>
              </m:r>
            </m:num>
            <m:den>
              <m:r>
                <w:ins w:id="387" w:author="Mott(ESO), Paul" w:date="2023-03-14T23:42:00Z">
                  <w:rPr>
                    <w:rFonts w:ascii="Cambria Math" w:hAnsi="Cambria Math" w:cs="Arial"/>
                    <w:szCs w:val="22"/>
                  </w:rPr>
                  <m:t>MWYearsC+MWYearsL</m:t>
                </w:ins>
              </m:r>
            </m:den>
          </m:f>
        </m:oMath>
      </m:oMathPara>
    </w:p>
    <w:p w14:paraId="285D9877" w14:textId="77777777" w:rsidR="00F205B7" w:rsidRPr="00AE0217" w:rsidRDefault="00F205B7" w:rsidP="00F205B7">
      <w:pPr>
        <w:pStyle w:val="1"/>
        <w:ind w:left="1627"/>
        <w:jc w:val="both"/>
        <w:rPr>
          <w:ins w:id="388" w:author="Mott(ESO), Paul" w:date="2023-03-14T23:42:00Z"/>
          <w:rFonts w:cs="Arial"/>
          <w:szCs w:val="22"/>
        </w:rPr>
      </w:pPr>
    </w:p>
    <w:p w14:paraId="29AECA4C" w14:textId="77777777" w:rsidR="00F205B7" w:rsidRDefault="00F205B7" w:rsidP="00F205B7">
      <w:pPr>
        <w:pStyle w:val="1"/>
        <w:ind w:left="2160"/>
        <w:jc w:val="both"/>
        <w:rPr>
          <w:ins w:id="389" w:author="Mott(ESO), Paul" w:date="2023-03-14T23:42:00Z"/>
          <w:rFonts w:cs="Arial"/>
          <w:szCs w:val="22"/>
        </w:rPr>
      </w:pPr>
    </w:p>
    <w:p w14:paraId="3193A0E0" w14:textId="77777777" w:rsidR="00F205B7" w:rsidRDefault="00F205B7" w:rsidP="00F205B7">
      <w:pPr>
        <w:pStyle w:val="1"/>
        <w:numPr>
          <w:ilvl w:val="0"/>
          <w:numId w:val="160"/>
        </w:numPr>
        <w:jc w:val="both"/>
        <w:rPr>
          <w:ins w:id="390" w:author="Mott(ESO), Paul" w:date="2023-03-14T23:42:00Z"/>
          <w:rFonts w:cs="Arial"/>
          <w:szCs w:val="22"/>
        </w:rPr>
      </w:pPr>
      <w:ins w:id="391" w:author="Mott(ESO), Paul" w:date="2023-03-14T23:42:00Z">
        <w:r>
          <w:rPr>
            <w:rFonts w:cs="Arial"/>
            <w:szCs w:val="22"/>
          </w:rPr>
          <w:t>The cost allocated to the marginal increase in circuit life (years) is calculated as:</w:t>
        </w:r>
      </w:ins>
    </w:p>
    <w:p w14:paraId="078F6DFF" w14:textId="77777777" w:rsidR="00F205B7" w:rsidRDefault="00F205B7" w:rsidP="00F205B7">
      <w:pPr>
        <w:pStyle w:val="1"/>
        <w:ind w:left="1627"/>
        <w:jc w:val="both"/>
        <w:rPr>
          <w:ins w:id="392" w:author="Mott(ESO), Paul" w:date="2023-03-14T23:42:00Z"/>
          <w:rFonts w:cs="Arial"/>
          <w:szCs w:val="22"/>
        </w:rPr>
      </w:pPr>
    </w:p>
    <w:p w14:paraId="247B8117" w14:textId="77777777" w:rsidR="00F205B7" w:rsidRDefault="00F205B7" w:rsidP="00F205B7">
      <w:pPr>
        <w:pStyle w:val="1"/>
        <w:ind w:left="1627"/>
        <w:jc w:val="both"/>
        <w:rPr>
          <w:ins w:id="393" w:author="Mott(ESO), Paul" w:date="2023-03-14T23:42:00Z"/>
          <w:rFonts w:cs="Arial"/>
          <w:szCs w:val="22"/>
        </w:rPr>
      </w:pPr>
      <m:oMathPara>
        <m:oMath>
          <m:r>
            <w:ins w:id="394" w:author="Mott(ESO), Paul" w:date="2023-03-14T23:42:00Z">
              <w:rPr>
                <w:rFonts w:ascii="Cambria Math" w:hAnsi="Cambria Math" w:cs="Arial"/>
                <w:szCs w:val="22"/>
              </w:rPr>
              <m:t>=Investment cost×</m:t>
            </w:ins>
          </m:r>
          <m:f>
            <m:fPr>
              <m:ctrlPr>
                <w:ins w:id="395" w:author="Mott(ESO), Paul" w:date="2023-03-14T23:42:00Z">
                  <w:rPr>
                    <w:rFonts w:ascii="Cambria Math" w:hAnsi="Cambria Math" w:cs="Arial"/>
                    <w:i/>
                    <w:szCs w:val="22"/>
                  </w:rPr>
                </w:ins>
              </m:ctrlPr>
            </m:fPr>
            <m:num>
              <m:r>
                <w:ins w:id="396" w:author="Mott(ESO), Paul" w:date="2023-03-14T23:42:00Z">
                  <w:rPr>
                    <w:rFonts w:ascii="Cambria Math" w:hAnsi="Cambria Math" w:cs="Arial"/>
                    <w:szCs w:val="22"/>
                  </w:rPr>
                  <m:t>MWYearsL</m:t>
                </w:ins>
              </m:r>
            </m:num>
            <m:den>
              <m:r>
                <w:ins w:id="397" w:author="Mott(ESO), Paul" w:date="2023-03-14T23:42:00Z">
                  <w:rPr>
                    <w:rFonts w:ascii="Cambria Math" w:hAnsi="Cambria Math" w:cs="Arial"/>
                    <w:szCs w:val="22"/>
                  </w:rPr>
                  <m:t>MWYearsC+MWYearsL</m:t>
                </w:ins>
              </m:r>
            </m:den>
          </m:f>
        </m:oMath>
      </m:oMathPara>
    </w:p>
    <w:p w14:paraId="311424B3" w14:textId="77777777" w:rsidR="00F205B7" w:rsidRDefault="00F205B7" w:rsidP="00F205B7">
      <w:pPr>
        <w:pStyle w:val="1"/>
        <w:ind w:left="1627"/>
        <w:jc w:val="both"/>
        <w:rPr>
          <w:ins w:id="398" w:author="Mott(ESO), Paul" w:date="2023-03-14T23:42:00Z"/>
          <w:rFonts w:cs="Arial"/>
          <w:szCs w:val="22"/>
        </w:rPr>
      </w:pPr>
    </w:p>
    <w:p w14:paraId="6CD0BC98" w14:textId="77777777" w:rsidR="00F205B7" w:rsidRDefault="00F205B7" w:rsidP="00F205B7">
      <w:pPr>
        <w:pStyle w:val="1"/>
        <w:ind w:left="1440"/>
        <w:jc w:val="both"/>
        <w:rPr>
          <w:ins w:id="399" w:author="Mott(ESO), Paul" w:date="2023-03-14T23:42:00Z"/>
          <w:rFonts w:cs="Arial"/>
          <w:szCs w:val="22"/>
        </w:rPr>
      </w:pPr>
      <w:ins w:id="400" w:author="Mott(ESO), Paul" w:date="2023-03-14T23:42:00Z">
        <w:r>
          <w:rPr>
            <w:rFonts w:cs="Arial"/>
            <w:szCs w:val="22"/>
          </w:rPr>
          <w:t>Where;</w:t>
        </w:r>
      </w:ins>
    </w:p>
    <w:p w14:paraId="1EDFFDB2" w14:textId="77777777" w:rsidR="00F205B7" w:rsidRDefault="00F205B7" w:rsidP="00F205B7">
      <w:pPr>
        <w:pStyle w:val="1"/>
        <w:ind w:left="1440"/>
        <w:jc w:val="both"/>
        <w:rPr>
          <w:ins w:id="401" w:author="Mott(ESO), Paul" w:date="2023-03-14T23:42:00Z"/>
          <w:rFonts w:cs="Arial"/>
          <w:szCs w:val="22"/>
        </w:rPr>
      </w:pPr>
    </w:p>
    <w:p w14:paraId="12144D7D" w14:textId="77777777" w:rsidR="00F205B7" w:rsidRDefault="00F205B7" w:rsidP="00F205B7">
      <w:pPr>
        <w:pStyle w:val="1"/>
        <w:ind w:left="1440"/>
        <w:jc w:val="both"/>
        <w:rPr>
          <w:ins w:id="402" w:author="Mott(ESO), Paul" w:date="2023-03-14T23:42:00Z"/>
          <w:rFonts w:cs="Arial"/>
          <w:szCs w:val="22"/>
        </w:rPr>
      </w:pPr>
      <m:oMathPara>
        <m:oMath>
          <m:r>
            <w:ins w:id="403" w:author="Mott(ESO), Paul" w:date="2023-03-14T23:42:00Z">
              <w:rPr>
                <w:rFonts w:ascii="Cambria Math" w:hAnsi="Cambria Math" w:cs="Arial"/>
                <w:szCs w:val="22"/>
              </w:rPr>
              <m:t>MWYearsC=</m:t>
            </w:ins>
          </m:r>
          <m:d>
            <m:dPr>
              <m:ctrlPr>
                <w:ins w:id="404" w:author="Mott(ESO), Paul" w:date="2023-03-14T23:42:00Z">
                  <w:rPr>
                    <w:rFonts w:ascii="Cambria Math" w:hAnsi="Cambria Math" w:cs="Arial"/>
                    <w:i/>
                    <w:szCs w:val="22"/>
                  </w:rPr>
                </w:ins>
              </m:ctrlPr>
            </m:dPr>
            <m:e>
              <m:r>
                <w:ins w:id="405" w:author="Mott(ESO), Paul" w:date="2023-03-14T23:42:00Z">
                  <w:rPr>
                    <w:rFonts w:ascii="Cambria Math" w:hAnsi="Cambria Math" w:cs="Arial"/>
                    <w:szCs w:val="22"/>
                  </w:rPr>
                  <m:t>New MW capacity of circuit-previous MW capacity of circuit</m:t>
                </w:ins>
              </m:r>
            </m:e>
          </m:d>
          <m:r>
            <w:ins w:id="406" w:author="Mott(ESO), Paul" w:date="2023-03-14T23:42:00Z">
              <w:rPr>
                <w:rFonts w:ascii="Cambria Math" w:hAnsi="Cambria Math" w:cs="Arial"/>
                <w:szCs w:val="22"/>
              </w:rPr>
              <m:t>×Estimated life of circuit from investment completion</m:t>
            </w:ins>
          </m:r>
        </m:oMath>
      </m:oMathPara>
    </w:p>
    <w:p w14:paraId="2FED7440" w14:textId="77777777" w:rsidR="00F205B7" w:rsidRDefault="00F205B7" w:rsidP="00F205B7">
      <w:pPr>
        <w:pStyle w:val="1"/>
        <w:ind w:left="1440"/>
        <w:jc w:val="both"/>
        <w:rPr>
          <w:ins w:id="407" w:author="Mott(ESO), Paul" w:date="2023-03-14T23:42:00Z"/>
          <w:rFonts w:cs="Arial"/>
          <w:szCs w:val="22"/>
        </w:rPr>
      </w:pPr>
    </w:p>
    <w:p w14:paraId="43918BCC" w14:textId="77777777" w:rsidR="00F205B7" w:rsidRDefault="00F205B7" w:rsidP="00F205B7">
      <w:pPr>
        <w:pStyle w:val="1"/>
        <w:ind w:left="1440"/>
        <w:jc w:val="both"/>
        <w:rPr>
          <w:ins w:id="408" w:author="Mott(ESO), Paul" w:date="2023-03-14T23:42:00Z"/>
          <w:rFonts w:cs="Arial"/>
          <w:szCs w:val="22"/>
        </w:rPr>
      </w:pPr>
      <w:ins w:id="409" w:author="Mott(ESO), Paul" w:date="2023-03-14T23:42:00Z">
        <w:r>
          <w:rPr>
            <w:rFonts w:cs="Arial"/>
            <w:szCs w:val="22"/>
          </w:rPr>
          <w:t>and</w:t>
        </w:r>
      </w:ins>
    </w:p>
    <w:p w14:paraId="41ACF510" w14:textId="77777777" w:rsidR="00F205B7" w:rsidRDefault="00F205B7" w:rsidP="00F205B7">
      <w:pPr>
        <w:pStyle w:val="1"/>
        <w:ind w:left="1440"/>
        <w:jc w:val="both"/>
        <w:rPr>
          <w:ins w:id="410" w:author="Mott(ESO), Paul" w:date="2023-03-14T23:42:00Z"/>
          <w:rFonts w:cs="Arial"/>
          <w:szCs w:val="22"/>
        </w:rPr>
      </w:pPr>
    </w:p>
    <w:p w14:paraId="23424C7E" w14:textId="77777777" w:rsidR="00F205B7" w:rsidRDefault="00F205B7" w:rsidP="00F205B7">
      <w:pPr>
        <w:pStyle w:val="1"/>
        <w:ind w:left="1440"/>
        <w:jc w:val="both"/>
        <w:rPr>
          <w:ins w:id="411" w:author="Mott(ESO), Paul" w:date="2023-03-14T23:42:00Z"/>
          <w:rFonts w:cs="Arial"/>
          <w:szCs w:val="22"/>
        </w:rPr>
      </w:pPr>
      <m:oMathPara>
        <m:oMath>
          <m:r>
            <w:ins w:id="412" w:author="Mott(ESO), Paul" w:date="2023-03-14T23:42:00Z">
              <w:rPr>
                <w:rFonts w:ascii="Cambria Math" w:hAnsi="Cambria Math" w:cs="Arial"/>
                <w:szCs w:val="22"/>
              </w:rPr>
              <m:t>MWYearsL=Previous MW capacity of circuit×Estimated increase in the life of circuit</m:t>
            </w:ins>
          </m:r>
        </m:oMath>
      </m:oMathPara>
    </w:p>
    <w:p w14:paraId="417D43E8" w14:textId="77777777" w:rsidR="00F205B7" w:rsidRDefault="00F205B7" w:rsidP="00F205B7">
      <w:pPr>
        <w:pStyle w:val="1"/>
        <w:ind w:left="1440"/>
        <w:jc w:val="both"/>
        <w:rPr>
          <w:ins w:id="413" w:author="Mott(ESO), Paul" w:date="2023-03-14T23:42:00Z"/>
          <w:rFonts w:cs="Arial"/>
          <w:szCs w:val="22"/>
        </w:rPr>
      </w:pPr>
      <w:ins w:id="414" w:author="Mott(ESO), Paul" w:date="2023-03-14T23:42:00Z">
        <w:r>
          <w:rPr>
            <w:rFonts w:cs="Arial"/>
            <w:szCs w:val="22"/>
          </w:rPr>
          <w:t>Where:</w:t>
        </w:r>
      </w:ins>
    </w:p>
    <w:p w14:paraId="7DA2F5B7" w14:textId="77777777" w:rsidR="00F205B7" w:rsidRDefault="00F205B7" w:rsidP="00F205B7">
      <w:pPr>
        <w:pStyle w:val="1"/>
        <w:ind w:left="1440"/>
        <w:jc w:val="both"/>
        <w:rPr>
          <w:ins w:id="415" w:author="Mott(ESO), Paul" w:date="2023-03-14T23:42:00Z"/>
          <w:rFonts w:cs="Arial"/>
          <w:szCs w:val="22"/>
        </w:rPr>
      </w:pPr>
    </w:p>
    <w:p w14:paraId="6FB976E5" w14:textId="77777777" w:rsidR="00F205B7" w:rsidRDefault="00F205B7" w:rsidP="00F205B7">
      <w:pPr>
        <w:pStyle w:val="1"/>
        <w:ind w:left="1440"/>
        <w:jc w:val="both"/>
        <w:rPr>
          <w:ins w:id="416" w:author="Mott(ESO), Paul" w:date="2023-03-14T23:42:00Z"/>
          <w:rFonts w:cs="Arial"/>
          <w:szCs w:val="22"/>
        </w:rPr>
      </w:pPr>
      <w:ins w:id="417" w:author="Mott(ESO), Paul" w:date="2023-03-14T23:42:00Z">
        <w:r>
          <w:rPr>
            <w:rFonts w:cs="Arial"/>
            <w:szCs w:val="22"/>
          </w:rPr>
          <w:t>The “estimated life of circuit from investment completion” refers to the number of years between the relevant investment having been completed and the expected new end of life of the asset following the investment.</w:t>
        </w:r>
      </w:ins>
    </w:p>
    <w:p w14:paraId="3913347D" w14:textId="77777777" w:rsidR="00F205B7" w:rsidRDefault="00F205B7" w:rsidP="00F205B7">
      <w:pPr>
        <w:pStyle w:val="1"/>
        <w:ind w:left="1440"/>
        <w:jc w:val="both"/>
        <w:rPr>
          <w:ins w:id="418" w:author="Mott(ESO), Paul" w:date="2023-03-14T23:42:00Z"/>
          <w:rFonts w:cs="Arial"/>
          <w:szCs w:val="22"/>
        </w:rPr>
      </w:pPr>
    </w:p>
    <w:p w14:paraId="30D17EA5" w14:textId="77777777" w:rsidR="00F205B7" w:rsidRDefault="00F205B7" w:rsidP="00F205B7">
      <w:pPr>
        <w:pStyle w:val="1"/>
        <w:ind w:left="1440"/>
        <w:jc w:val="both"/>
        <w:rPr>
          <w:ins w:id="419" w:author="Mott(ESO), Paul" w:date="2023-03-14T23:42:00Z"/>
          <w:rFonts w:cs="Arial"/>
          <w:szCs w:val="22"/>
        </w:rPr>
      </w:pPr>
    </w:p>
    <w:p w14:paraId="6FF4549C" w14:textId="77777777" w:rsidR="00F205B7" w:rsidRDefault="00F205B7" w:rsidP="00F205B7">
      <w:pPr>
        <w:pStyle w:val="1"/>
        <w:ind w:left="1440"/>
        <w:jc w:val="both"/>
        <w:rPr>
          <w:ins w:id="420" w:author="Mott(ESO), Paul" w:date="2023-03-14T23:42:00Z"/>
          <w:rFonts w:cs="Arial"/>
          <w:szCs w:val="22"/>
        </w:rPr>
      </w:pPr>
      <w:ins w:id="421" w:author="Mott(ESO), Paul" w:date="2023-03-14T23:42:00Z">
        <w:r>
          <w:rPr>
            <w:rFonts w:cs="Arial"/>
            <w:szCs w:val="22"/>
          </w:rPr>
          <w:t>The “estimated increase in the life of circuit” refers to the marginal increase in the expected life of the circuit which has resulted as a consequence of the investment having been made.</w:t>
        </w:r>
      </w:ins>
    </w:p>
    <w:p w14:paraId="0B5EC841" w14:textId="77777777" w:rsidR="00F205B7" w:rsidRDefault="00F205B7" w:rsidP="00F205B7">
      <w:pPr>
        <w:pStyle w:val="1"/>
        <w:ind w:left="1627"/>
        <w:jc w:val="both"/>
        <w:rPr>
          <w:ins w:id="422" w:author="Mott(ESO), Paul" w:date="2023-03-14T23:42:00Z"/>
          <w:rFonts w:cs="Arial"/>
          <w:szCs w:val="22"/>
        </w:rPr>
      </w:pPr>
    </w:p>
    <w:p w14:paraId="4E352886" w14:textId="77777777" w:rsidR="00F205B7" w:rsidRDefault="00F205B7" w:rsidP="00F205B7">
      <w:pPr>
        <w:pStyle w:val="1"/>
        <w:ind w:left="1440"/>
        <w:jc w:val="both"/>
        <w:rPr>
          <w:ins w:id="423" w:author="Mott(ESO), Paul" w:date="2023-03-14T23:42:00Z"/>
          <w:rFonts w:cs="Arial"/>
          <w:szCs w:val="22"/>
        </w:rPr>
      </w:pPr>
    </w:p>
    <w:p w14:paraId="68607E62" w14:textId="1DB8147E" w:rsidR="00F205B7" w:rsidRDefault="00F205B7" w:rsidP="00E12730">
      <w:pPr>
        <w:pStyle w:val="1"/>
        <w:numPr>
          <w:ilvl w:val="1"/>
          <w:numId w:val="165"/>
        </w:numPr>
        <w:jc w:val="both"/>
        <w:rPr>
          <w:ins w:id="424" w:author="Mott(ESO), Paul" w:date="2023-03-14T23:42:00Z"/>
          <w:rFonts w:cs="Arial"/>
          <w:szCs w:val="22"/>
        </w:rPr>
      </w:pPr>
      <w:ins w:id="425" w:author="Mott(ESO), Paul" w:date="2023-03-14T23:42:00Z">
        <w:r>
          <w:rPr>
            <w:rFonts w:cs="Arial"/>
            <w:szCs w:val="22"/>
          </w:rPr>
          <w:t>The cost per MWkm of each investment (or each part of the investment allocated under subparagraph a. above) is calculated as follows</w:t>
        </w:r>
      </w:ins>
      <w:ins w:id="426" w:author="Mott(ESO), Paul" w:date="2023-03-15T21:20:00Z">
        <w:r w:rsidR="00B12A7C">
          <w:rPr>
            <w:rFonts w:cs="Arial"/>
            <w:szCs w:val="22"/>
          </w:rPr>
          <w:t xml:space="preserve"> </w:t>
        </w:r>
      </w:ins>
      <w:ins w:id="427" w:author="Mott(ESO), Paul" w:date="2023-03-14T23:42:00Z">
        <w:r>
          <w:rPr>
            <w:rFonts w:cs="Arial"/>
            <w:szCs w:val="22"/>
          </w:rPr>
          <w:t>:</w:t>
        </w:r>
      </w:ins>
      <w:ins w:id="428" w:author="Mott(ESO), Paul" w:date="2023-03-15T21:21:00Z">
        <w:r w:rsidR="00B12A7C">
          <w:rPr>
            <w:rFonts w:cs="Arial"/>
            <w:szCs w:val="22"/>
          </w:rPr>
          <w:t xml:space="preserve"> </w:t>
        </w:r>
      </w:ins>
    </w:p>
    <w:p w14:paraId="58DD7068" w14:textId="77777777" w:rsidR="00F205B7" w:rsidRDefault="00F205B7" w:rsidP="00F205B7">
      <w:pPr>
        <w:pStyle w:val="1"/>
        <w:ind w:left="1627"/>
        <w:jc w:val="both"/>
        <w:rPr>
          <w:ins w:id="429" w:author="Mott(ESO), Paul" w:date="2023-03-14T23:42:00Z"/>
          <w:rFonts w:cs="Arial"/>
          <w:szCs w:val="22"/>
        </w:rPr>
      </w:pPr>
    </w:p>
    <w:p w14:paraId="422E3AD2" w14:textId="77777777" w:rsidR="00F205B7" w:rsidRDefault="00F205B7" w:rsidP="00F205B7">
      <w:pPr>
        <w:pStyle w:val="1"/>
        <w:ind w:left="1440"/>
        <w:jc w:val="both"/>
        <w:rPr>
          <w:ins w:id="430" w:author="Mott(ESO), Paul" w:date="2023-03-14T23:42:00Z"/>
          <w:rFonts w:cs="Arial"/>
          <w:szCs w:val="22"/>
        </w:rPr>
      </w:pPr>
    </w:p>
    <w:p w14:paraId="0293597E" w14:textId="77777777" w:rsidR="00F205B7" w:rsidRDefault="00F205B7" w:rsidP="00F205B7">
      <w:pPr>
        <w:pStyle w:val="1"/>
        <w:ind w:left="1440"/>
        <w:jc w:val="both"/>
        <w:rPr>
          <w:ins w:id="431" w:author="Mott(ESO), Paul" w:date="2023-03-14T23:42:00Z"/>
          <w:rFonts w:cs="Arial"/>
          <w:szCs w:val="22"/>
        </w:rPr>
      </w:pPr>
    </w:p>
    <w:p w14:paraId="69DCEA06" w14:textId="77777777" w:rsidR="00F205B7" w:rsidRDefault="00000000" w:rsidP="00F205B7">
      <w:pPr>
        <w:pStyle w:val="1"/>
        <w:ind w:left="1440"/>
        <w:jc w:val="both"/>
        <w:rPr>
          <w:ins w:id="432" w:author="Mott(ESO), Paul" w:date="2023-03-14T23:42:00Z"/>
          <w:rFonts w:cs="Arial"/>
          <w:szCs w:val="22"/>
        </w:rPr>
      </w:pPr>
      <m:oMathPara>
        <m:oMath>
          <m:sSub>
            <m:sSubPr>
              <m:ctrlPr>
                <w:ins w:id="433" w:author="Mott(ESO), Paul" w:date="2023-03-14T23:42:00Z">
                  <w:rPr>
                    <w:rFonts w:ascii="Cambria Math" w:hAnsi="Cambria Math" w:cs="Arial"/>
                    <w:i/>
                    <w:szCs w:val="22"/>
                  </w:rPr>
                </w:ins>
              </m:ctrlPr>
            </m:sSubPr>
            <m:e>
              <m:r>
                <w:ins w:id="434" w:author="Mott(ESO), Paul" w:date="2023-03-14T23:42:00Z">
                  <w:rPr>
                    <w:rFonts w:ascii="Cambria Math" w:hAnsi="Cambria Math" w:cs="Arial"/>
                    <w:szCs w:val="22"/>
                  </w:rPr>
                  <m:t>Cost</m:t>
                </w:ins>
              </m:r>
            </m:e>
            <m:sub>
              <m:r>
                <w:ins w:id="435" w:author="Mott(ESO), Paul" w:date="2023-03-14T23:42:00Z">
                  <w:rPr>
                    <w:rFonts w:ascii="Cambria Math" w:hAnsi="Cambria Math" w:cs="Arial"/>
                    <w:szCs w:val="22"/>
                  </w:rPr>
                  <m:t>MWkm</m:t>
                </w:ins>
              </m:r>
            </m:sub>
          </m:sSub>
          <m:r>
            <w:ins w:id="436" w:author="Mott(ESO), Paul" w:date="2023-03-14T23:42:00Z">
              <w:rPr>
                <w:rFonts w:ascii="Cambria Math" w:hAnsi="Cambria Math" w:cs="Arial"/>
                <w:szCs w:val="22"/>
              </w:rPr>
              <m:t>=</m:t>
            </w:ins>
          </m:r>
          <m:f>
            <m:fPr>
              <m:ctrlPr>
                <w:ins w:id="437" w:author="Mott(ESO), Paul" w:date="2023-03-14T23:42:00Z">
                  <w:rPr>
                    <w:rFonts w:ascii="Cambria Math" w:hAnsi="Cambria Math" w:cs="Arial"/>
                    <w:i/>
                    <w:szCs w:val="22"/>
                  </w:rPr>
                </w:ins>
              </m:ctrlPr>
            </m:fPr>
            <m:num>
              <m:r>
                <w:ins w:id="438" w:author="Mott(ESO), Paul" w:date="2023-03-14T23:42:00Z">
                  <w:rPr>
                    <w:rFonts w:ascii="Cambria Math" w:hAnsi="Cambria Math" w:cs="Arial"/>
                    <w:szCs w:val="22"/>
                  </w:rPr>
                  <m:t>Investment Cost</m:t>
                </w:ins>
              </m:r>
            </m:num>
            <m:den>
              <m:r>
                <w:ins w:id="439" w:author="Mott(ESO), Paul" w:date="2023-03-14T23:42:00Z">
                  <w:rPr>
                    <w:rFonts w:ascii="Cambria Math" w:hAnsi="Cambria Math" w:cs="Arial"/>
                    <w:szCs w:val="22"/>
                  </w:rPr>
                  <m:t>Relevant MW×Circuit length in km</m:t>
                </w:ins>
              </m:r>
            </m:den>
          </m:f>
        </m:oMath>
      </m:oMathPara>
    </w:p>
    <w:p w14:paraId="5B0ACB50" w14:textId="77777777" w:rsidR="00F205B7" w:rsidRDefault="00F205B7" w:rsidP="00F205B7">
      <w:pPr>
        <w:pStyle w:val="1"/>
        <w:ind w:left="1627"/>
        <w:jc w:val="both"/>
        <w:rPr>
          <w:ins w:id="440" w:author="Mott(ESO), Paul" w:date="2023-03-14T23:42:00Z"/>
          <w:rFonts w:cs="Arial"/>
          <w:szCs w:val="22"/>
        </w:rPr>
      </w:pPr>
    </w:p>
    <w:p w14:paraId="48269274" w14:textId="77777777" w:rsidR="00F205B7" w:rsidRDefault="00F205B7" w:rsidP="00F205B7">
      <w:pPr>
        <w:pStyle w:val="1"/>
        <w:ind w:left="1440"/>
        <w:jc w:val="both"/>
        <w:rPr>
          <w:ins w:id="441" w:author="Mott(ESO), Paul" w:date="2023-03-14T23:42:00Z"/>
          <w:rFonts w:cs="Arial"/>
          <w:szCs w:val="22"/>
        </w:rPr>
      </w:pPr>
      <w:ins w:id="442" w:author="Mott(ESO), Paul" w:date="2023-03-14T23:42:00Z">
        <w:r>
          <w:rPr>
            <w:rFonts w:cs="Arial"/>
            <w:szCs w:val="22"/>
          </w:rPr>
          <w:t>Where Relevant MW has the following values:</w:t>
        </w:r>
      </w:ins>
    </w:p>
    <w:p w14:paraId="0ACD568B" w14:textId="77777777" w:rsidR="00F205B7" w:rsidRDefault="00F205B7" w:rsidP="00F205B7">
      <w:pPr>
        <w:pStyle w:val="1"/>
        <w:ind w:left="1440"/>
        <w:jc w:val="both"/>
        <w:rPr>
          <w:ins w:id="443" w:author="Mott(ESO), Paul" w:date="2023-03-14T23:42:00Z"/>
          <w:rFonts w:cs="Arial"/>
          <w:szCs w:val="22"/>
        </w:rPr>
      </w:pPr>
    </w:p>
    <w:p w14:paraId="027DC347" w14:textId="5337D074" w:rsidR="00F205B7" w:rsidRDefault="00F205B7" w:rsidP="00E12730">
      <w:pPr>
        <w:pStyle w:val="1"/>
        <w:numPr>
          <w:ilvl w:val="2"/>
          <w:numId w:val="165"/>
        </w:numPr>
        <w:jc w:val="both"/>
        <w:rPr>
          <w:ins w:id="444" w:author="Mott(ESO), Paul" w:date="2023-03-14T23:42:00Z"/>
          <w:rFonts w:cs="Arial"/>
          <w:szCs w:val="22"/>
        </w:rPr>
      </w:pPr>
      <w:ins w:id="445" w:author="Mott(ESO), Paul" w:date="2023-03-14T23:42:00Z">
        <w:r>
          <w:rPr>
            <w:rFonts w:cs="Arial"/>
            <w:szCs w:val="22"/>
          </w:rPr>
          <w:t xml:space="preserve">Where the </w:t>
        </w:r>
      </w:ins>
      <w:ins w:id="446" w:author="Mott(ESO), Paul" w:date="2023-04-18T19:48:00Z">
        <w:r w:rsidR="000C107E">
          <w:rPr>
            <w:rFonts w:cs="Arial"/>
            <w:szCs w:val="22"/>
          </w:rPr>
          <w:t>i</w:t>
        </w:r>
      </w:ins>
      <w:ins w:id="447" w:author="Mott(ESO), Paul" w:date="2023-03-14T23:42:00Z">
        <w:r>
          <w:rPr>
            <w:rFonts w:cs="Arial"/>
            <w:szCs w:val="22"/>
          </w:rPr>
          <w:t xml:space="preserve">nvestment </w:t>
        </w:r>
      </w:ins>
      <w:ins w:id="448" w:author="Mott(ESO), Paul" w:date="2023-04-18T19:48:00Z">
        <w:r w:rsidR="000C107E">
          <w:rPr>
            <w:rFonts w:cs="Arial"/>
            <w:szCs w:val="22"/>
          </w:rPr>
          <w:t>c</w:t>
        </w:r>
      </w:ins>
      <w:ins w:id="449" w:author="Mott(ESO), Paul" w:date="2023-03-14T23:42:00Z">
        <w:r>
          <w:rPr>
            <w:rFonts w:cs="Arial"/>
            <w:szCs w:val="22"/>
          </w:rPr>
          <w:t>ost relates to a new circuit or to an increase in life of an existing circuit (except when part of the cost is allocated under sub paragraph a. above), the Relevant MW will be the rating of that circuit.</w:t>
        </w:r>
      </w:ins>
    </w:p>
    <w:p w14:paraId="2DB937C9" w14:textId="77777777" w:rsidR="00F205B7" w:rsidRDefault="00F205B7" w:rsidP="00F205B7">
      <w:pPr>
        <w:pStyle w:val="1"/>
        <w:ind w:left="2160"/>
        <w:jc w:val="both"/>
        <w:rPr>
          <w:ins w:id="450" w:author="Mott(ESO), Paul" w:date="2023-03-14T23:42:00Z"/>
          <w:rFonts w:cs="Arial"/>
          <w:szCs w:val="22"/>
        </w:rPr>
      </w:pPr>
    </w:p>
    <w:p w14:paraId="359DEE51" w14:textId="2A3D0E50" w:rsidR="00F205B7" w:rsidRDefault="00F205B7" w:rsidP="00E12730">
      <w:pPr>
        <w:pStyle w:val="1"/>
        <w:numPr>
          <w:ilvl w:val="2"/>
          <w:numId w:val="165"/>
        </w:numPr>
        <w:jc w:val="both"/>
        <w:rPr>
          <w:ins w:id="451" w:author="Mott(ESO), Paul" w:date="2023-03-14T23:42:00Z"/>
          <w:rFonts w:cs="Arial"/>
          <w:szCs w:val="22"/>
        </w:rPr>
      </w:pPr>
      <w:ins w:id="452" w:author="Mott(ESO), Paul" w:date="2023-03-14T23:42:00Z">
        <w:r>
          <w:rPr>
            <w:rFonts w:cs="Arial"/>
            <w:szCs w:val="22"/>
          </w:rPr>
          <w:t xml:space="preserve">Where the </w:t>
        </w:r>
      </w:ins>
      <w:ins w:id="453" w:author="Mott(ESO), Paul" w:date="2023-04-18T19:48:00Z">
        <w:r w:rsidR="000C107E">
          <w:rPr>
            <w:rFonts w:cs="Arial"/>
            <w:szCs w:val="22"/>
          </w:rPr>
          <w:t>i</w:t>
        </w:r>
      </w:ins>
      <w:ins w:id="454" w:author="Mott(ESO), Paul" w:date="2023-03-14T23:42:00Z">
        <w:r>
          <w:rPr>
            <w:rFonts w:cs="Arial"/>
            <w:szCs w:val="22"/>
          </w:rPr>
          <w:t xml:space="preserve">nvestment </w:t>
        </w:r>
      </w:ins>
      <w:ins w:id="455" w:author="Mott(ESO), Paul" w:date="2023-04-18T19:48:00Z">
        <w:r w:rsidR="000C107E">
          <w:rPr>
            <w:rFonts w:cs="Arial"/>
            <w:szCs w:val="22"/>
          </w:rPr>
          <w:t>c</w:t>
        </w:r>
      </w:ins>
      <w:ins w:id="456" w:author="Mott(ESO), Paul" w:date="2023-03-14T23:42:00Z">
        <w:r>
          <w:rPr>
            <w:rFonts w:cs="Arial"/>
            <w:szCs w:val="22"/>
          </w:rPr>
          <w:t>ost relates to an increase in capacity of an existing circuit (or part of the cost allocated as such under sub-paragraph a. above), the Relevant MWs refers to the new MW capacity of the circuit minus the previous MW capacity of the circuit prior to the investment.  That is, it represents the marginal increase in capacity provided for by the investment.</w:t>
        </w:r>
      </w:ins>
    </w:p>
    <w:p w14:paraId="06CC712C" w14:textId="77777777" w:rsidR="00F205B7" w:rsidRDefault="00F205B7" w:rsidP="00F205B7">
      <w:pPr>
        <w:pStyle w:val="ListParagraph"/>
        <w:rPr>
          <w:ins w:id="457" w:author="Mott(ESO), Paul" w:date="2023-03-14T23:42:00Z"/>
          <w:rFonts w:cs="Arial"/>
          <w:szCs w:val="22"/>
        </w:rPr>
      </w:pPr>
    </w:p>
    <w:p w14:paraId="6C1E4CFE" w14:textId="56F58336" w:rsidR="00F205B7" w:rsidRDefault="00F205B7" w:rsidP="00E12730">
      <w:pPr>
        <w:pStyle w:val="1"/>
        <w:numPr>
          <w:ilvl w:val="2"/>
          <w:numId w:val="165"/>
        </w:numPr>
        <w:jc w:val="both"/>
        <w:rPr>
          <w:ins w:id="458" w:author="Mott(ESO), Paul" w:date="2023-03-14T23:42:00Z"/>
          <w:rFonts w:cs="Arial"/>
          <w:szCs w:val="22"/>
        </w:rPr>
      </w:pPr>
      <w:ins w:id="459" w:author="Mott(ESO), Paul" w:date="2023-03-14T23:42:00Z">
        <w:r>
          <w:rPr>
            <w:rFonts w:cs="Arial"/>
            <w:szCs w:val="22"/>
          </w:rPr>
          <w:t xml:space="preserve">Where the </w:t>
        </w:r>
      </w:ins>
      <w:ins w:id="460" w:author="Mott(ESO), Paul" w:date="2023-04-18T19:48:00Z">
        <w:r w:rsidR="000C107E">
          <w:rPr>
            <w:rFonts w:cs="Arial"/>
            <w:szCs w:val="22"/>
          </w:rPr>
          <w:t>i</w:t>
        </w:r>
      </w:ins>
      <w:ins w:id="461" w:author="Mott(ESO), Paul" w:date="2023-03-14T23:42:00Z">
        <w:r>
          <w:rPr>
            <w:rFonts w:cs="Arial"/>
            <w:szCs w:val="22"/>
          </w:rPr>
          <w:t xml:space="preserve">nvestment </w:t>
        </w:r>
      </w:ins>
      <w:ins w:id="462" w:author="Mott(ESO), Paul" w:date="2023-04-18T19:48:00Z">
        <w:r w:rsidR="000C107E">
          <w:rPr>
            <w:rFonts w:cs="Arial"/>
            <w:szCs w:val="22"/>
          </w:rPr>
          <w:t>c</w:t>
        </w:r>
      </w:ins>
      <w:ins w:id="463" w:author="Mott(ESO), Paul" w:date="2023-03-14T23:42:00Z">
        <w:r>
          <w:rPr>
            <w:rFonts w:cs="Arial"/>
            <w:szCs w:val="22"/>
          </w:rPr>
          <w:t>ost relates to an increase in the life of the asset allocated as such under sub-paragraph a. above, the Relevant MW refers to the previous MW capacity of the circuit prior to the relevant investment having taken place.</w:t>
        </w:r>
      </w:ins>
    </w:p>
    <w:p w14:paraId="617CAC53" w14:textId="77777777" w:rsidR="00F205B7" w:rsidRDefault="00F205B7" w:rsidP="00F205B7">
      <w:pPr>
        <w:pStyle w:val="1"/>
        <w:ind w:left="1440"/>
        <w:jc w:val="both"/>
        <w:rPr>
          <w:ins w:id="464" w:author="Mott(ESO), Paul" w:date="2023-03-14T23:42:00Z"/>
          <w:rFonts w:cs="Arial"/>
          <w:szCs w:val="22"/>
        </w:rPr>
      </w:pPr>
    </w:p>
    <w:p w14:paraId="06EBD654" w14:textId="77777777" w:rsidR="00F205B7" w:rsidRDefault="00F205B7" w:rsidP="00E12730">
      <w:pPr>
        <w:pStyle w:val="1"/>
        <w:numPr>
          <w:ilvl w:val="1"/>
          <w:numId w:val="165"/>
        </w:numPr>
        <w:jc w:val="both"/>
        <w:rPr>
          <w:ins w:id="465" w:author="Mott(ESO), Paul" w:date="2023-03-14T23:42:00Z"/>
          <w:rFonts w:cs="Arial"/>
          <w:szCs w:val="22"/>
        </w:rPr>
      </w:pPr>
      <w:ins w:id="466" w:author="Mott(ESO), Paul" w:date="2023-03-14T23:42:00Z">
        <w:r>
          <w:rPr>
            <w:rFonts w:cs="Arial"/>
            <w:szCs w:val="22"/>
          </w:rPr>
          <w:t xml:space="preserve">The cost per </w:t>
        </w:r>
        <w:r w:rsidRPr="0099632B">
          <w:rPr>
            <w:rFonts w:cs="Arial"/>
            <w:szCs w:val="22"/>
          </w:rPr>
          <w:t>MWkm  is then converted into an annual figure by multiplying it by an annuity factor. The formula used to calculate of the annuity factor is shown below:</w:t>
        </w:r>
      </w:ins>
    </w:p>
    <w:p w14:paraId="208A16C1" w14:textId="77777777" w:rsidR="00F205B7" w:rsidRDefault="00F205B7" w:rsidP="00F205B7">
      <w:pPr>
        <w:pStyle w:val="1"/>
        <w:ind w:left="1627"/>
        <w:jc w:val="both"/>
        <w:rPr>
          <w:ins w:id="467" w:author="Mott(ESO), Paul" w:date="2023-03-14T23:42:00Z"/>
          <w:rFonts w:cs="Arial"/>
          <w:szCs w:val="22"/>
        </w:rPr>
      </w:pPr>
    </w:p>
    <w:p w14:paraId="00D2A37B" w14:textId="77777777" w:rsidR="005F3313" w:rsidRDefault="005F3313" w:rsidP="005F3313">
      <w:pPr>
        <w:jc w:val="center"/>
        <w:rPr>
          <w:ins w:id="468" w:author="Mott(ESO), Paul" w:date="2023-04-18T19:49:00Z"/>
          <w:rFonts w:ascii="Arial" w:hAnsi="Arial" w:cs="Arial"/>
          <w:sz w:val="22"/>
          <w:szCs w:val="22"/>
        </w:rPr>
      </w:pPr>
      <m:oMathPara>
        <m:oMath>
          <m:r>
            <w:ins w:id="469" w:author="Mott(ESO), Paul" w:date="2023-04-18T19:49:00Z">
              <w:rPr>
                <w:rFonts w:ascii="Cambria Math" w:hAnsi="Cambria Math" w:cs="Arial"/>
                <w:sz w:val="22"/>
                <w:szCs w:val="22"/>
              </w:rPr>
              <w:lastRenderedPageBreak/>
              <m:t>Annuityfactor=</m:t>
            </w:ins>
          </m:r>
          <m:f>
            <m:fPr>
              <m:ctrlPr>
                <w:ins w:id="470" w:author="Mott(ESO), Paul" w:date="2023-04-18T19:49:00Z">
                  <w:rPr>
                    <w:rFonts w:ascii="Cambria Math" w:hAnsi="Cambria Math" w:cs="Arial"/>
                    <w:i/>
                    <w:sz w:val="22"/>
                    <w:szCs w:val="22"/>
                  </w:rPr>
                </w:ins>
              </m:ctrlPr>
            </m:fPr>
            <m:num>
              <m:r>
                <w:ins w:id="471" w:author="Mott(ESO), Paul" w:date="2023-04-18T19:49:00Z">
                  <w:rPr>
                    <w:rFonts w:ascii="Cambria Math" w:hAnsi="Cambria Math" w:cs="Arial"/>
                    <w:sz w:val="22"/>
                    <w:szCs w:val="22"/>
                  </w:rPr>
                  <m:t>WACC</m:t>
                </w:ins>
              </m:r>
            </m:num>
            <m:den>
              <m:d>
                <m:dPr>
                  <m:ctrlPr>
                    <w:ins w:id="472" w:author="Mott(ESO), Paul" w:date="2023-04-18T19:49:00Z">
                      <w:rPr>
                        <w:rFonts w:ascii="Cambria Math" w:hAnsi="Cambria Math" w:cs="Arial"/>
                        <w:i/>
                        <w:sz w:val="22"/>
                        <w:szCs w:val="22"/>
                      </w:rPr>
                    </w:ins>
                  </m:ctrlPr>
                </m:dPr>
                <m:e>
                  <m:r>
                    <w:ins w:id="473" w:author="Mott(ESO), Paul" w:date="2023-04-18T19:49:00Z">
                      <w:rPr>
                        <w:rFonts w:ascii="Cambria Math" w:hAnsi="Cambria Math" w:cs="Arial"/>
                        <w:sz w:val="22"/>
                        <w:szCs w:val="22"/>
                      </w:rPr>
                      <m:t>1-</m:t>
                    </w:ins>
                  </m:r>
                  <m:sSup>
                    <m:sSupPr>
                      <m:ctrlPr>
                        <w:ins w:id="474" w:author="Mott(ESO), Paul" w:date="2023-04-18T19:49:00Z">
                          <w:rPr>
                            <w:rFonts w:ascii="Cambria Math" w:hAnsi="Cambria Math" w:cs="Arial"/>
                            <w:i/>
                            <w:sz w:val="22"/>
                            <w:szCs w:val="22"/>
                          </w:rPr>
                        </w:ins>
                      </m:ctrlPr>
                    </m:sSupPr>
                    <m:e>
                      <m:d>
                        <m:dPr>
                          <m:ctrlPr>
                            <w:ins w:id="475" w:author="Mott(ESO), Paul" w:date="2023-04-18T19:49:00Z">
                              <w:rPr>
                                <w:rFonts w:ascii="Cambria Math" w:hAnsi="Cambria Math" w:cs="Arial"/>
                                <w:i/>
                                <w:sz w:val="22"/>
                                <w:szCs w:val="22"/>
                              </w:rPr>
                            </w:ins>
                          </m:ctrlPr>
                        </m:dPr>
                        <m:e>
                          <m:r>
                            <w:ins w:id="476" w:author="Mott(ESO), Paul" w:date="2023-04-18T19:49:00Z">
                              <w:rPr>
                                <w:rFonts w:ascii="Cambria Math" w:hAnsi="Cambria Math" w:cs="Arial"/>
                                <w:sz w:val="22"/>
                                <w:szCs w:val="22"/>
                              </w:rPr>
                              <m:t>1+WACC</m:t>
                            </w:ins>
                          </m:r>
                        </m:e>
                      </m:d>
                    </m:e>
                    <m:sup>
                      <m:r>
                        <w:ins w:id="477" w:author="Mott(ESO), Paul" w:date="2023-04-18T19:49:00Z">
                          <w:rPr>
                            <w:rFonts w:ascii="Cambria Math" w:hAnsi="Cambria Math" w:cs="Arial"/>
                            <w:sz w:val="22"/>
                            <w:szCs w:val="22"/>
                          </w:rPr>
                          <m:t>-AssetLife</m:t>
                        </w:ins>
                      </m:r>
                    </m:sup>
                  </m:sSup>
                </m:e>
              </m:d>
            </m:den>
          </m:f>
        </m:oMath>
      </m:oMathPara>
    </w:p>
    <w:p w14:paraId="6C97B377" w14:textId="0E95DDBB" w:rsidR="00F205B7" w:rsidRDefault="00F205B7" w:rsidP="00F205B7">
      <w:pPr>
        <w:jc w:val="center"/>
        <w:rPr>
          <w:ins w:id="478" w:author="Mott(ESO), Paul" w:date="2023-03-14T23:42:00Z"/>
          <w:rFonts w:ascii="Arial" w:hAnsi="Arial" w:cs="Arial"/>
          <w:sz w:val="22"/>
          <w:szCs w:val="22"/>
        </w:rPr>
      </w:pPr>
    </w:p>
    <w:p w14:paraId="13CB15E3" w14:textId="77777777" w:rsidR="00E12730" w:rsidRDefault="00E12730" w:rsidP="00F205B7">
      <w:pPr>
        <w:pStyle w:val="1"/>
        <w:ind w:left="1440"/>
        <w:jc w:val="both"/>
        <w:rPr>
          <w:ins w:id="479" w:author="Mott(ESO), Paul" w:date="2023-03-14T23:50:00Z"/>
          <w:rFonts w:cs="Arial"/>
          <w:szCs w:val="22"/>
        </w:rPr>
      </w:pPr>
    </w:p>
    <w:p w14:paraId="43D3B691" w14:textId="77777777" w:rsidR="00E12730" w:rsidRDefault="00E12730" w:rsidP="00E12730">
      <w:pPr>
        <w:pStyle w:val="ListParagraph"/>
        <w:ind w:left="2183"/>
        <w:rPr>
          <w:ins w:id="480" w:author="Mott(ESO), Paul" w:date="2023-03-14T23:50:00Z"/>
          <w:rFonts w:ascii="Arial (W1)" w:hAnsi="Arial (W1)" w:cs="Arial"/>
          <w:sz w:val="22"/>
          <w:szCs w:val="22"/>
          <w:lang w:eastAsia="en-US"/>
        </w:rPr>
      </w:pPr>
      <w:ins w:id="481" w:author="Mott(ESO), Paul" w:date="2023-03-14T23:50:00Z">
        <w:r w:rsidRPr="00D74E4E">
          <w:rPr>
            <w:rFonts w:ascii="Arial (W1)" w:hAnsi="Arial (W1)" w:cs="Arial"/>
            <w:sz w:val="22"/>
            <w:szCs w:val="22"/>
            <w:lang w:eastAsia="en-US"/>
          </w:rPr>
          <w:t xml:space="preserve">The Weighted Average Cost of Capital (WACC) </w:t>
        </w:r>
        <w:r>
          <w:rPr>
            <w:rFonts w:ascii="Arial (W1)" w:hAnsi="Arial (W1)" w:cs="Arial"/>
            <w:sz w:val="22"/>
            <w:szCs w:val="22"/>
            <w:lang w:eastAsia="en-US"/>
          </w:rPr>
          <w:t xml:space="preserve">used </w:t>
        </w:r>
        <w:r w:rsidRPr="00D74E4E">
          <w:rPr>
            <w:rFonts w:ascii="Arial (W1)" w:hAnsi="Arial (W1)" w:cs="Arial"/>
            <w:sz w:val="22"/>
            <w:szCs w:val="22"/>
            <w:lang w:eastAsia="en-US"/>
          </w:rPr>
          <w:t xml:space="preserve">in the calculation of the annuity factor </w:t>
        </w:r>
        <w:r>
          <w:rPr>
            <w:rFonts w:ascii="Arial (W1)" w:hAnsi="Arial (W1)" w:cs="Arial"/>
            <w:sz w:val="22"/>
            <w:szCs w:val="22"/>
            <w:lang w:eastAsia="en-US"/>
          </w:rPr>
          <w:t xml:space="preserve">here </w:t>
        </w:r>
        <w:r w:rsidRPr="00D74E4E">
          <w:rPr>
            <w:rFonts w:ascii="Arial (W1)" w:hAnsi="Arial (W1)" w:cs="Arial"/>
            <w:sz w:val="22"/>
            <w:szCs w:val="22"/>
            <w:lang w:eastAsia="en-US"/>
          </w:rPr>
          <w:t>is</w:t>
        </w:r>
        <w:r>
          <w:rPr>
            <w:rFonts w:ascii="Arial (W1)" w:hAnsi="Arial (W1)" w:cs="Arial"/>
            <w:sz w:val="22"/>
            <w:szCs w:val="22"/>
            <w:lang w:eastAsia="en-US"/>
          </w:rPr>
          <w:t xml:space="preserve"> that which is</w:t>
        </w:r>
        <w:r w:rsidRPr="00D74E4E">
          <w:rPr>
            <w:rFonts w:ascii="Arial (W1)" w:hAnsi="Arial (W1)" w:cs="Arial"/>
            <w:sz w:val="22"/>
            <w:szCs w:val="22"/>
            <w:lang w:eastAsia="en-US"/>
          </w:rPr>
          <w:t xml:space="preserve"> established at the start of </w:t>
        </w:r>
        <w:r>
          <w:rPr>
            <w:rFonts w:ascii="Arial (W1)" w:hAnsi="Arial (W1)" w:cs="Arial"/>
            <w:sz w:val="22"/>
            <w:szCs w:val="22"/>
            <w:lang w:eastAsia="en-US"/>
          </w:rPr>
          <w:t xml:space="preserve">each </w:t>
        </w:r>
        <w:r w:rsidRPr="00D74E4E">
          <w:rPr>
            <w:rFonts w:ascii="Arial (W1)" w:hAnsi="Arial (W1)" w:cs="Arial"/>
            <w:sz w:val="22"/>
            <w:szCs w:val="22"/>
            <w:lang w:eastAsia="en-US"/>
          </w:rPr>
          <w:t>price control</w:t>
        </w:r>
        <w:r>
          <w:rPr>
            <w:rFonts w:ascii="Arial (W1)" w:hAnsi="Arial (W1)" w:cs="Arial"/>
            <w:sz w:val="22"/>
            <w:szCs w:val="22"/>
            <w:lang w:eastAsia="en-US"/>
          </w:rPr>
          <w:t xml:space="preserve"> for </w:t>
        </w:r>
        <w:r w:rsidRPr="00AB188F">
          <w:rPr>
            <w:rFonts w:ascii="Arial (W1)" w:hAnsi="Arial (W1)" w:cs="Arial"/>
            <w:b/>
            <w:bCs/>
            <w:sz w:val="22"/>
            <w:szCs w:val="22"/>
            <w:lang w:eastAsia="en-US"/>
          </w:rPr>
          <w:t>NGET</w:t>
        </w:r>
        <w:r>
          <w:rPr>
            <w:rFonts w:ascii="Arial (W1)" w:hAnsi="Arial (W1)" w:cs="Arial"/>
            <w:sz w:val="22"/>
            <w:szCs w:val="22"/>
            <w:lang w:eastAsia="en-US"/>
          </w:rPr>
          <w:t xml:space="preserve">.  It </w:t>
        </w:r>
        <w:r w:rsidRPr="00D74E4E">
          <w:rPr>
            <w:rFonts w:ascii="Arial (W1)" w:hAnsi="Arial (W1)" w:cs="Arial"/>
            <w:sz w:val="22"/>
            <w:szCs w:val="22"/>
            <w:lang w:eastAsia="en-US"/>
          </w:rPr>
          <w:t xml:space="preserve">remains constant throughout a price control period. The WACC </w:t>
        </w:r>
        <w:r>
          <w:rPr>
            <w:rFonts w:ascii="Arial (W1)" w:hAnsi="Arial (W1)" w:cs="Arial"/>
            <w:sz w:val="22"/>
            <w:szCs w:val="22"/>
            <w:lang w:eastAsia="en-US"/>
          </w:rPr>
          <w:t xml:space="preserve">to be </w:t>
        </w:r>
        <w:r w:rsidRPr="00D74E4E">
          <w:rPr>
            <w:rFonts w:ascii="Arial (W1)" w:hAnsi="Arial (W1)" w:cs="Arial"/>
            <w:sz w:val="22"/>
            <w:szCs w:val="22"/>
            <w:lang w:eastAsia="en-US"/>
          </w:rPr>
          <w:t xml:space="preserve">used is </w:t>
        </w:r>
        <w:r w:rsidRPr="00AB188F">
          <w:rPr>
            <w:rFonts w:ascii="Arial (W1)" w:hAnsi="Arial (W1)" w:cs="Arial"/>
            <w:b/>
            <w:bCs/>
            <w:sz w:val="22"/>
            <w:szCs w:val="22"/>
            <w:lang w:eastAsia="en-US"/>
          </w:rPr>
          <w:t>NGET</w:t>
        </w:r>
        <w:r w:rsidRPr="00D74E4E">
          <w:rPr>
            <w:rFonts w:ascii="Arial (W1)" w:hAnsi="Arial (W1)" w:cs="Arial"/>
            <w:sz w:val="22"/>
            <w:szCs w:val="22"/>
            <w:lang w:eastAsia="en-US"/>
          </w:rPr>
          <w:t xml:space="preserve">'s </w:t>
        </w:r>
        <w:r>
          <w:rPr>
            <w:rFonts w:ascii="Arial (W1)" w:hAnsi="Arial (W1)" w:cs="Arial"/>
            <w:sz w:val="22"/>
            <w:szCs w:val="22"/>
            <w:lang w:eastAsia="en-US"/>
          </w:rPr>
          <w:t>value</w:t>
        </w:r>
        <w:r w:rsidRPr="00D74E4E">
          <w:rPr>
            <w:rFonts w:ascii="Arial (W1)" w:hAnsi="Arial (W1)" w:cs="Arial"/>
            <w:sz w:val="22"/>
            <w:szCs w:val="22"/>
            <w:lang w:eastAsia="en-US"/>
          </w:rPr>
          <w:t xml:space="preserve">, </w:t>
        </w:r>
        <w:r>
          <w:rPr>
            <w:rFonts w:ascii="Arial (W1)" w:hAnsi="Arial (W1)" w:cs="Arial"/>
            <w:sz w:val="22"/>
            <w:szCs w:val="22"/>
            <w:lang w:eastAsia="en-US"/>
          </w:rPr>
          <w:t xml:space="preserve">taken as a </w:t>
        </w:r>
        <w:r w:rsidRPr="00D74E4E">
          <w:rPr>
            <w:rFonts w:ascii="Arial (W1)" w:hAnsi="Arial (W1)" w:cs="Arial"/>
            <w:sz w:val="22"/>
            <w:szCs w:val="22"/>
            <w:lang w:eastAsia="en-US"/>
          </w:rPr>
          <w:t xml:space="preserve">representative </w:t>
        </w:r>
        <w:r>
          <w:rPr>
            <w:rFonts w:ascii="Arial (W1)" w:hAnsi="Arial (W1)" w:cs="Arial"/>
            <w:sz w:val="22"/>
            <w:szCs w:val="22"/>
            <w:lang w:eastAsia="en-US"/>
          </w:rPr>
          <w:t xml:space="preserve">value for </w:t>
        </w:r>
        <w:r w:rsidRPr="00D74E4E">
          <w:rPr>
            <w:rFonts w:ascii="Arial (W1)" w:hAnsi="Arial (W1)" w:cs="Arial"/>
            <w:sz w:val="22"/>
            <w:szCs w:val="22"/>
            <w:lang w:eastAsia="en-US"/>
          </w:rPr>
          <w:t xml:space="preserve">all licensees. </w:t>
        </w:r>
      </w:ins>
    </w:p>
    <w:p w14:paraId="14900289" w14:textId="77777777" w:rsidR="00E12730" w:rsidRDefault="00E12730" w:rsidP="00F205B7">
      <w:pPr>
        <w:pStyle w:val="1"/>
        <w:ind w:left="1440"/>
        <w:jc w:val="both"/>
        <w:rPr>
          <w:ins w:id="482" w:author="Mott(ESO), Paul" w:date="2023-03-14T23:50:00Z"/>
          <w:rFonts w:cs="Arial"/>
          <w:szCs w:val="22"/>
        </w:rPr>
      </w:pPr>
    </w:p>
    <w:p w14:paraId="12CCD5C4" w14:textId="42E6351A" w:rsidR="00F205B7" w:rsidRDefault="00F205B7" w:rsidP="00F205B7">
      <w:pPr>
        <w:pStyle w:val="1"/>
        <w:ind w:left="1440"/>
        <w:jc w:val="both"/>
        <w:rPr>
          <w:ins w:id="483" w:author="Mott(ESO), Paul" w:date="2023-03-14T23:42:00Z"/>
          <w:rFonts w:cs="Arial"/>
          <w:szCs w:val="22"/>
        </w:rPr>
      </w:pPr>
      <w:ins w:id="484" w:author="Mott(ESO), Paul" w:date="2023-03-14T23:42:00Z">
        <w:r>
          <w:rPr>
            <w:rFonts w:cs="Arial"/>
            <w:szCs w:val="22"/>
          </w:rPr>
          <w:t>Where AssetLife has the following values:</w:t>
        </w:r>
      </w:ins>
    </w:p>
    <w:p w14:paraId="57318BA8" w14:textId="77777777" w:rsidR="00F205B7" w:rsidRDefault="00F205B7" w:rsidP="00F205B7">
      <w:pPr>
        <w:pStyle w:val="1"/>
        <w:ind w:left="1440"/>
        <w:jc w:val="both"/>
        <w:rPr>
          <w:ins w:id="485" w:author="Mott(ESO), Paul" w:date="2023-03-14T23:42:00Z"/>
          <w:rFonts w:cs="Arial"/>
          <w:szCs w:val="22"/>
        </w:rPr>
      </w:pPr>
    </w:p>
    <w:p w14:paraId="22C78280" w14:textId="0CF1AB9D" w:rsidR="00F205B7" w:rsidRDefault="00F205B7" w:rsidP="00E12730">
      <w:pPr>
        <w:pStyle w:val="1"/>
        <w:numPr>
          <w:ilvl w:val="2"/>
          <w:numId w:val="165"/>
        </w:numPr>
        <w:jc w:val="both"/>
        <w:rPr>
          <w:ins w:id="486" w:author="Mott(ESO), Paul" w:date="2023-03-14T23:42:00Z"/>
          <w:rFonts w:cs="Arial"/>
          <w:szCs w:val="22"/>
        </w:rPr>
      </w:pPr>
      <w:ins w:id="487" w:author="Mott(ESO), Paul" w:date="2023-03-14T23:42:00Z">
        <w:r>
          <w:rPr>
            <w:rFonts w:cs="Arial"/>
            <w:szCs w:val="22"/>
          </w:rPr>
          <w:t xml:space="preserve">Where the </w:t>
        </w:r>
      </w:ins>
      <w:ins w:id="488" w:author="Mott(ESO), Paul" w:date="2023-04-18T19:48:00Z">
        <w:r w:rsidR="00FD35BA">
          <w:rPr>
            <w:rFonts w:cs="Arial"/>
            <w:szCs w:val="22"/>
          </w:rPr>
          <w:t>i</w:t>
        </w:r>
      </w:ins>
      <w:ins w:id="489" w:author="Mott(ESO), Paul" w:date="2023-03-14T23:42:00Z">
        <w:r>
          <w:rPr>
            <w:rFonts w:cs="Arial"/>
            <w:szCs w:val="22"/>
          </w:rPr>
          <w:t xml:space="preserve">nvestment </w:t>
        </w:r>
      </w:ins>
      <w:ins w:id="490" w:author="Mott(ESO), Paul" w:date="2023-04-18T19:48:00Z">
        <w:r w:rsidR="00FD35BA">
          <w:rPr>
            <w:rFonts w:cs="Arial"/>
            <w:szCs w:val="22"/>
          </w:rPr>
          <w:t>c</w:t>
        </w:r>
      </w:ins>
      <w:ins w:id="491" w:author="Mott(ESO), Paul" w:date="2023-03-14T23:42:00Z">
        <w:r>
          <w:rPr>
            <w:rFonts w:cs="Arial"/>
            <w:szCs w:val="22"/>
          </w:rPr>
          <w:t>ost relates to a new circuit, AssetLife refers to the expected life of the circuit in years from the date the investment is completed.</w:t>
        </w:r>
      </w:ins>
    </w:p>
    <w:p w14:paraId="5AE63380" w14:textId="77777777" w:rsidR="00F205B7" w:rsidRDefault="00F205B7" w:rsidP="00F205B7">
      <w:pPr>
        <w:pStyle w:val="1"/>
        <w:ind w:left="2160"/>
        <w:jc w:val="both"/>
        <w:rPr>
          <w:ins w:id="492" w:author="Mott(ESO), Paul" w:date="2023-03-14T23:42:00Z"/>
          <w:rFonts w:cs="Arial"/>
          <w:szCs w:val="22"/>
        </w:rPr>
      </w:pPr>
    </w:p>
    <w:p w14:paraId="4C52AEE2" w14:textId="5D97506A" w:rsidR="00F205B7" w:rsidRDefault="00F205B7" w:rsidP="00E12730">
      <w:pPr>
        <w:pStyle w:val="1"/>
        <w:numPr>
          <w:ilvl w:val="2"/>
          <w:numId w:val="165"/>
        </w:numPr>
        <w:jc w:val="both"/>
        <w:rPr>
          <w:ins w:id="493" w:author="Mott(ESO), Paul" w:date="2023-03-14T23:42:00Z"/>
          <w:rFonts w:cs="Arial"/>
          <w:szCs w:val="22"/>
        </w:rPr>
      </w:pPr>
      <w:ins w:id="494" w:author="Mott(ESO), Paul" w:date="2023-03-14T23:42:00Z">
        <w:r>
          <w:rPr>
            <w:rFonts w:cs="Arial"/>
            <w:szCs w:val="22"/>
          </w:rPr>
          <w:t xml:space="preserve">Where the </w:t>
        </w:r>
      </w:ins>
      <w:ins w:id="495" w:author="Mott(ESO), Paul" w:date="2023-04-18T19:48:00Z">
        <w:r w:rsidR="00FD35BA">
          <w:rPr>
            <w:rFonts w:cs="Arial"/>
            <w:szCs w:val="22"/>
          </w:rPr>
          <w:t>i</w:t>
        </w:r>
      </w:ins>
      <w:ins w:id="496" w:author="Mott(ESO), Paul" w:date="2023-03-14T23:42:00Z">
        <w:r>
          <w:rPr>
            <w:rFonts w:cs="Arial"/>
            <w:szCs w:val="22"/>
          </w:rPr>
          <w:t xml:space="preserve">nvestment </w:t>
        </w:r>
      </w:ins>
      <w:ins w:id="497" w:author="Mott(ESO), Paul" w:date="2023-04-18T19:48:00Z">
        <w:r w:rsidR="00FD35BA">
          <w:rPr>
            <w:rFonts w:cs="Arial"/>
            <w:szCs w:val="22"/>
          </w:rPr>
          <w:t>c</w:t>
        </w:r>
      </w:ins>
      <w:ins w:id="498" w:author="Mott(ESO), Paul" w:date="2023-03-14T23:42:00Z">
        <w:r>
          <w:rPr>
            <w:rFonts w:cs="Arial"/>
            <w:szCs w:val="22"/>
          </w:rPr>
          <w:t xml:space="preserve">ost relates to an increase in life of an existing circuit (or part of the cost allocated as such under sub-paragraph a. above), AssetLife refers to the marginal increase in the expected life of the circuit which has resulted as a consequence of the investment having been made.  </w:t>
        </w:r>
      </w:ins>
    </w:p>
    <w:p w14:paraId="1B0BF7D5" w14:textId="77777777" w:rsidR="00F205B7" w:rsidRDefault="00F205B7" w:rsidP="00F205B7">
      <w:pPr>
        <w:pStyle w:val="ListParagraph"/>
        <w:rPr>
          <w:ins w:id="499" w:author="Mott(ESO), Paul" w:date="2023-03-14T23:42:00Z"/>
          <w:rFonts w:cs="Arial"/>
          <w:szCs w:val="22"/>
        </w:rPr>
      </w:pPr>
    </w:p>
    <w:p w14:paraId="352F7727" w14:textId="2BF48360" w:rsidR="00F205B7" w:rsidRDefault="00F205B7" w:rsidP="00E12730">
      <w:pPr>
        <w:pStyle w:val="1"/>
        <w:numPr>
          <w:ilvl w:val="2"/>
          <w:numId w:val="165"/>
        </w:numPr>
        <w:jc w:val="both"/>
        <w:rPr>
          <w:ins w:id="500" w:author="Mott(ESO), Paul" w:date="2023-03-14T23:42:00Z"/>
          <w:rFonts w:cs="Arial"/>
          <w:szCs w:val="22"/>
        </w:rPr>
      </w:pPr>
      <w:ins w:id="501" w:author="Mott(ESO), Paul" w:date="2023-03-14T23:42:00Z">
        <w:r>
          <w:rPr>
            <w:rFonts w:cs="Arial"/>
            <w:szCs w:val="22"/>
          </w:rPr>
          <w:t xml:space="preserve">Where the </w:t>
        </w:r>
      </w:ins>
      <w:ins w:id="502" w:author="Mott(ESO), Paul" w:date="2023-04-18T19:48:00Z">
        <w:r w:rsidR="00FD35BA">
          <w:rPr>
            <w:rFonts w:cs="Arial"/>
            <w:szCs w:val="22"/>
          </w:rPr>
          <w:t>i</w:t>
        </w:r>
      </w:ins>
      <w:ins w:id="503" w:author="Mott(ESO), Paul" w:date="2023-03-14T23:42:00Z">
        <w:r>
          <w:rPr>
            <w:rFonts w:cs="Arial"/>
            <w:szCs w:val="22"/>
          </w:rPr>
          <w:t xml:space="preserve">nvestment </w:t>
        </w:r>
      </w:ins>
      <w:ins w:id="504" w:author="Mott(ESO), Paul" w:date="2023-04-18T19:48:00Z">
        <w:r w:rsidR="00FD35BA">
          <w:rPr>
            <w:rFonts w:cs="Arial"/>
            <w:szCs w:val="22"/>
          </w:rPr>
          <w:t>c</w:t>
        </w:r>
      </w:ins>
      <w:ins w:id="505" w:author="Mott(ESO), Paul" w:date="2023-03-14T23:42:00Z">
        <w:r>
          <w:rPr>
            <w:rFonts w:cs="Arial"/>
            <w:szCs w:val="22"/>
          </w:rPr>
          <w:t xml:space="preserve">ost relates to an increase in the MW capacity of the asset (or part of the cost allocated as such under sub-paragraph a. above), AssetLife refers to the </w:t>
        </w:r>
        <w:r w:rsidRPr="007D27D1">
          <w:rPr>
            <w:rFonts w:cs="Arial"/>
            <w:szCs w:val="22"/>
          </w:rPr>
          <w:t>expected life of the circuit in years from the date the investment is completed</w:t>
        </w:r>
        <w:r>
          <w:rPr>
            <w:rFonts w:cs="Arial"/>
            <w:szCs w:val="22"/>
          </w:rPr>
          <w:t>.</w:t>
        </w:r>
      </w:ins>
    </w:p>
    <w:p w14:paraId="78FAE5A9" w14:textId="77777777" w:rsidR="00F205B7" w:rsidRDefault="00F205B7" w:rsidP="00F205B7">
      <w:pPr>
        <w:pStyle w:val="ListParagraph"/>
        <w:rPr>
          <w:ins w:id="506" w:author="Mott(ESO), Paul" w:date="2023-03-14T23:42:00Z"/>
          <w:rFonts w:cs="Arial"/>
          <w:szCs w:val="22"/>
        </w:rPr>
      </w:pPr>
    </w:p>
    <w:p w14:paraId="4C498412" w14:textId="77777777" w:rsidR="00F205B7" w:rsidRDefault="00F205B7" w:rsidP="00F205B7">
      <w:pPr>
        <w:pStyle w:val="ListParagraph"/>
        <w:rPr>
          <w:ins w:id="507" w:author="Mott(ESO), Paul" w:date="2023-03-14T23:42:00Z"/>
          <w:rFonts w:cs="Arial"/>
          <w:szCs w:val="22"/>
        </w:rPr>
      </w:pPr>
    </w:p>
    <w:p w14:paraId="3B5C9429" w14:textId="77777777" w:rsidR="00F205B7" w:rsidRDefault="00F205B7" w:rsidP="00E12730">
      <w:pPr>
        <w:pStyle w:val="1"/>
        <w:numPr>
          <w:ilvl w:val="1"/>
          <w:numId w:val="165"/>
        </w:numPr>
        <w:jc w:val="both"/>
        <w:rPr>
          <w:ins w:id="508" w:author="Mott(ESO), Paul" w:date="2023-03-14T23:42:00Z"/>
          <w:rFonts w:cs="Arial"/>
          <w:szCs w:val="22"/>
        </w:rPr>
      </w:pPr>
      <w:ins w:id="509" w:author="Mott(ESO), Paul" w:date="2023-03-14T23:42:00Z">
        <w:r w:rsidRPr="008B7935">
          <w:rPr>
            <w:rFonts w:cs="Arial"/>
            <w:szCs w:val="22"/>
          </w:rPr>
          <w:t>The £/MW/km</w:t>
        </w:r>
        <w:r>
          <w:rPr>
            <w:rFonts w:cs="Arial"/>
            <w:szCs w:val="22"/>
          </w:rPr>
          <w:t xml:space="preserve"> costs for all assets (or where relevant, the costs for portions of assets allocated under sub-paragraph a. above)</w:t>
        </w:r>
        <w:r w:rsidDel="00C85958">
          <w:rPr>
            <w:rFonts w:cs="Arial"/>
            <w:szCs w:val="22"/>
          </w:rPr>
          <w:t xml:space="preserve"> </w:t>
        </w:r>
        <w:r>
          <w:rPr>
            <w:rFonts w:cs="Arial"/>
            <w:szCs w:val="22"/>
          </w:rPr>
          <w:t>within a particular asset class</w:t>
        </w:r>
        <w:r w:rsidRPr="008B7935">
          <w:rPr>
            <w:rFonts w:cs="Arial"/>
            <w:szCs w:val="22"/>
          </w:rPr>
          <w:t xml:space="preserve"> are then weighted by the product of </w:t>
        </w:r>
        <w:r>
          <w:rPr>
            <w:rFonts w:cs="Arial"/>
            <w:szCs w:val="22"/>
          </w:rPr>
          <w:t xml:space="preserve">Relevant </w:t>
        </w:r>
        <w:r w:rsidRPr="008B7935">
          <w:rPr>
            <w:rFonts w:cs="Arial"/>
            <w:szCs w:val="22"/>
          </w:rPr>
          <w:t>MW</w:t>
        </w:r>
        <w:r>
          <w:rPr>
            <w:rFonts w:cs="Arial"/>
            <w:szCs w:val="22"/>
          </w:rPr>
          <w:t xml:space="preserve"> (as calculated under sub-paragraph b. above)</w:t>
        </w:r>
        <w:r w:rsidRPr="008B7935">
          <w:rPr>
            <w:rFonts w:cs="Arial"/>
            <w:szCs w:val="22"/>
          </w:rPr>
          <w:t>, km</w:t>
        </w:r>
        <w:r>
          <w:rPr>
            <w:rFonts w:cs="Arial"/>
            <w:szCs w:val="22"/>
          </w:rPr>
          <w:t xml:space="preserve"> (“circuit length in km” as used in sub-paragraph b. above) </w:t>
        </w:r>
        <w:r w:rsidRPr="008B7935">
          <w:rPr>
            <w:rFonts w:cs="Arial"/>
            <w:szCs w:val="22"/>
          </w:rPr>
          <w:t>and years of life</w:t>
        </w:r>
        <w:r>
          <w:rPr>
            <w:rFonts w:cs="Arial"/>
            <w:szCs w:val="22"/>
          </w:rPr>
          <w:t xml:space="preserve"> (AssetLife used in sub-paragraph c. above)</w:t>
        </w:r>
        <w:r w:rsidRPr="008B7935">
          <w:rPr>
            <w:rFonts w:cs="Arial"/>
            <w:szCs w:val="22"/>
          </w:rPr>
          <w:t>, so that a MWkmyears weighted average £/MW/km value for that asset class is calculated</w:t>
        </w:r>
      </w:ins>
    </w:p>
    <w:p w14:paraId="69ACB8C4" w14:textId="77777777" w:rsidR="00F205B7" w:rsidRDefault="00F205B7" w:rsidP="00F205B7">
      <w:pPr>
        <w:pStyle w:val="1"/>
        <w:ind w:left="1627"/>
        <w:jc w:val="both"/>
        <w:rPr>
          <w:ins w:id="510" w:author="Mott(ESO), Paul" w:date="2023-03-14T23:42:00Z"/>
          <w:rFonts w:cs="Arial"/>
          <w:szCs w:val="22"/>
        </w:rPr>
      </w:pPr>
    </w:p>
    <w:p w14:paraId="2239292C" w14:textId="77777777" w:rsidR="00F205B7" w:rsidRDefault="00F205B7" w:rsidP="00F205B7">
      <w:pPr>
        <w:pStyle w:val="1"/>
        <w:ind w:left="1627"/>
        <w:jc w:val="both"/>
        <w:rPr>
          <w:ins w:id="511" w:author="Mott(ESO), Paul" w:date="2023-03-14T23:42:00Z"/>
          <w:rFonts w:cs="Arial"/>
          <w:szCs w:val="22"/>
        </w:rPr>
      </w:pPr>
    </w:p>
    <w:p w14:paraId="568DFCDE" w14:textId="77777777" w:rsidR="004C379C" w:rsidRDefault="004C379C" w:rsidP="00E12730">
      <w:pPr>
        <w:pStyle w:val="1"/>
        <w:jc w:val="both"/>
        <w:rPr>
          <w:ins w:id="512" w:author="Mott(ESO), Paul" w:date="2023-03-14T23:39:00Z"/>
          <w:rFonts w:cs="Arial"/>
          <w:szCs w:val="22"/>
        </w:rPr>
      </w:pPr>
    </w:p>
    <w:p w14:paraId="7137F31D" w14:textId="77777777" w:rsidR="004C379C" w:rsidRDefault="004C379C" w:rsidP="00E12730">
      <w:pPr>
        <w:pStyle w:val="ListParagraph"/>
        <w:rPr>
          <w:ins w:id="513" w:author="Mott(ESO), Paul" w:date="2023-03-14T23:39:00Z"/>
          <w:rFonts w:cs="Arial"/>
          <w:szCs w:val="22"/>
        </w:rPr>
      </w:pPr>
    </w:p>
    <w:p w14:paraId="7F575B64" w14:textId="77777777" w:rsidR="004C379C" w:rsidRDefault="004C379C" w:rsidP="00E12730">
      <w:pPr>
        <w:pStyle w:val="1"/>
        <w:ind w:left="482"/>
        <w:jc w:val="both"/>
        <w:rPr>
          <w:ins w:id="514" w:author="Mott(ESO), Paul" w:date="2023-03-14T23:39:00Z"/>
          <w:rFonts w:cs="Arial"/>
          <w:szCs w:val="22"/>
        </w:rPr>
      </w:pPr>
    </w:p>
    <w:p w14:paraId="555A1917" w14:textId="77777777" w:rsidR="004C379C" w:rsidRDefault="004C379C" w:rsidP="00E12730">
      <w:pPr>
        <w:pStyle w:val="ListParagraph"/>
        <w:rPr>
          <w:ins w:id="515" w:author="Mott(ESO), Paul" w:date="2023-03-14T23:39:00Z"/>
          <w:rFonts w:cs="Arial"/>
          <w:szCs w:val="22"/>
        </w:rPr>
      </w:pPr>
    </w:p>
    <w:p w14:paraId="0E4BE0DE" w14:textId="77777777" w:rsidR="004C379C" w:rsidRDefault="004C379C" w:rsidP="00E12730">
      <w:pPr>
        <w:pStyle w:val="1"/>
        <w:ind w:left="482"/>
        <w:jc w:val="both"/>
        <w:rPr>
          <w:ins w:id="516" w:author="Mott(ESO), Paul" w:date="2023-03-14T23:39:00Z"/>
          <w:rFonts w:cs="Arial"/>
          <w:szCs w:val="22"/>
        </w:rPr>
      </w:pPr>
    </w:p>
    <w:p w14:paraId="2E397643" w14:textId="77777777" w:rsidR="004C379C" w:rsidRDefault="004C379C" w:rsidP="00E12730">
      <w:pPr>
        <w:pStyle w:val="1"/>
        <w:ind w:left="482"/>
        <w:jc w:val="both"/>
        <w:rPr>
          <w:ins w:id="517" w:author="Mott(ESO), Paul" w:date="2023-03-14T23:39:00Z"/>
          <w:rFonts w:cs="Arial"/>
          <w:szCs w:val="22"/>
        </w:rPr>
      </w:pPr>
    </w:p>
    <w:p w14:paraId="14E924E4" w14:textId="77777777" w:rsidR="004C379C" w:rsidRDefault="004C379C" w:rsidP="00E12730">
      <w:pPr>
        <w:pStyle w:val="1"/>
        <w:ind w:left="482"/>
        <w:jc w:val="both"/>
        <w:rPr>
          <w:ins w:id="518" w:author="Mott(ESO), Paul" w:date="2023-03-14T23:39:00Z"/>
          <w:rFonts w:cs="Arial"/>
          <w:szCs w:val="22"/>
        </w:rPr>
      </w:pPr>
    </w:p>
    <w:p w14:paraId="06878748" w14:textId="3E49965F" w:rsidR="001927E4" w:rsidDel="00B63772" w:rsidRDefault="005265F7" w:rsidP="000416D6">
      <w:pPr>
        <w:pStyle w:val="1"/>
        <w:numPr>
          <w:ilvl w:val="0"/>
          <w:numId w:val="159"/>
        </w:numPr>
        <w:jc w:val="both"/>
        <w:rPr>
          <w:ins w:id="519" w:author="Author"/>
          <w:del w:id="520" w:author="Mott(ESO), Paul" w:date="2023-03-14T23:42:00Z"/>
          <w:rFonts w:cs="Arial"/>
          <w:szCs w:val="22"/>
        </w:rPr>
      </w:pPr>
      <w:ins w:id="521" w:author="Author">
        <w:del w:id="522" w:author="Mott(ESO), Paul" w:date="2023-03-14T23:42:00Z">
          <w:r w:rsidDel="00B63772">
            <w:rPr>
              <w:rFonts w:cs="Arial"/>
              <w:szCs w:val="22"/>
            </w:rPr>
            <w:delText xml:space="preserve"> including </w:delText>
          </w:r>
        </w:del>
        <w:del w:id="523" w:author="Mott(ESO), Paul" w:date="2023-03-14T23:38:00Z">
          <w:r w:rsidRPr="000416D6" w:rsidDel="000416D6">
            <w:rPr>
              <w:rFonts w:cs="Arial"/>
              <w:szCs w:val="22"/>
            </w:rPr>
            <w:delText xml:space="preserve">reconductoring and </w:delText>
          </w:r>
        </w:del>
      </w:ins>
      <w:del w:id="524" w:author="Mott(ESO), Paul" w:date="2023-03-14T23:42:00Z">
        <w:r w:rsidRPr="000416D6" w:rsidDel="00B63772">
          <w:rPr>
            <w:rFonts w:cs="Arial"/>
            <w:szCs w:val="22"/>
          </w:rPr>
          <w:delText>reinforcement</w:delText>
        </w:r>
      </w:del>
      <w:ins w:id="525" w:author="Author">
        <w:del w:id="526" w:author="Mott(ESO), Paul" w:date="2023-03-14T23:42:00Z">
          <w:r w:rsidR="00A026FF" w:rsidDel="00B63772">
            <w:rPr>
              <w:rFonts w:cs="Arial"/>
              <w:szCs w:val="22"/>
            </w:rPr>
            <w:delText>,</w:delText>
          </w:r>
          <w:r w:rsidDel="00B63772">
            <w:rPr>
              <w:rFonts w:cs="Arial"/>
              <w:szCs w:val="22"/>
            </w:rPr>
            <w:delText xml:space="preserve"> and the MW of extra capacity associated with that expenditure, </w:delText>
          </w:r>
          <w:r w:rsidR="006659EC" w:rsidDel="00B63772">
            <w:rPr>
              <w:rFonts w:cs="Arial"/>
              <w:szCs w:val="22"/>
            </w:rPr>
            <w:delText xml:space="preserve">   </w:delText>
          </w:r>
        </w:del>
        <w:del w:id="527" w:author="Mott(ESO), Paul" w:date="2023-03-14T23:39:00Z">
          <w:r w:rsidR="006659EC" w:rsidDel="004C379C">
            <w:rPr>
              <w:rFonts w:cs="Arial"/>
              <w:szCs w:val="22"/>
            </w:rPr>
            <w:delText xml:space="preserve">check </w:delText>
          </w:r>
          <w:r w:rsidR="006659EC" w:rsidDel="004C379C">
            <w:rPr>
              <w:rFonts w:cs="Arial"/>
              <w:b/>
              <w:bCs/>
              <w:szCs w:val="22"/>
            </w:rPr>
            <w:delText xml:space="preserve">years   </w:delText>
          </w:r>
        </w:del>
        <w:del w:id="528" w:author="Mott(ESO), Paul" w:date="2023-03-14T23:42:00Z">
          <w:r w:rsidDel="00B63772">
            <w:rPr>
              <w:rFonts w:cs="Arial"/>
              <w:szCs w:val="22"/>
            </w:rPr>
            <w:delText>and divide it by asset length.</w:delText>
          </w:r>
          <w:r w:rsidR="00F4436B" w:rsidRPr="00AA3DE9" w:rsidDel="00B63772">
            <w:rPr>
              <w:rFonts w:cs="Arial"/>
              <w:szCs w:val="22"/>
            </w:rPr>
            <w:delText xml:space="preserve">, </w:delText>
          </w:r>
          <w:r w:rsidR="00F34C37" w:rsidRPr="00AA3DE9" w:rsidDel="00B63772">
            <w:rPr>
              <w:rFonts w:cs="Arial"/>
              <w:szCs w:val="22"/>
            </w:rPr>
            <w:delText xml:space="preserve">and divide it by </w:delText>
          </w:r>
          <w:r w:rsidR="00F4436B" w:rsidRPr="00AA3DE9" w:rsidDel="00B63772">
            <w:rPr>
              <w:rFonts w:cs="Arial"/>
              <w:szCs w:val="22"/>
            </w:rPr>
            <w:delText>for each new asset</w:delText>
          </w:r>
          <w:r w:rsidR="00B577B4" w:rsidRPr="00AA3DE9" w:rsidDel="00B63772">
            <w:rPr>
              <w:rFonts w:cs="Arial"/>
              <w:szCs w:val="22"/>
            </w:rPr>
            <w:delText xml:space="preserve">, including reconductoring and reinforcement, </w:delText>
          </w:r>
          <w:r w:rsidR="004C6F1A" w:rsidRPr="00AA3DE9" w:rsidDel="00B63772">
            <w:rPr>
              <w:rFonts w:cs="Arial"/>
              <w:szCs w:val="22"/>
            </w:rPr>
            <w:delText xml:space="preserve">the </w:delText>
          </w:r>
          <w:r w:rsidR="00B21218" w:rsidRPr="00AA3DE9" w:rsidDel="00B63772">
            <w:rPr>
              <w:rFonts w:cs="Arial"/>
              <w:szCs w:val="22"/>
            </w:rPr>
            <w:delText xml:space="preserve">MW of extra capacity associated with that expenditure </w:delText>
          </w:r>
          <w:r w:rsidR="004C6F1A" w:rsidRPr="00AA3DE9" w:rsidDel="00B63772">
            <w:rPr>
              <w:rFonts w:cs="Arial"/>
              <w:szCs w:val="22"/>
            </w:rPr>
            <w:delText>cos</w:delText>
          </w:r>
          <w:r w:rsidR="00B60C5B" w:rsidRPr="00AA3DE9" w:rsidDel="00B63772">
            <w:rPr>
              <w:rFonts w:cs="Arial"/>
              <w:szCs w:val="22"/>
            </w:rPr>
            <w:delText xml:space="preserve">, </w:delText>
          </w:r>
          <w:r w:rsidR="00F4436B" w:rsidRPr="00AA3DE9" w:rsidDel="00B63772">
            <w:rPr>
              <w:rFonts w:cs="Arial"/>
              <w:szCs w:val="22"/>
            </w:rPr>
            <w:delText xml:space="preserve"> </w:delText>
          </w:r>
          <w:r w:rsidR="00146A0D" w:rsidRPr="00AA3DE9" w:rsidDel="00B63772">
            <w:rPr>
              <w:rFonts w:cs="Arial"/>
              <w:szCs w:val="22"/>
            </w:rPr>
            <w:delText xml:space="preserve">and divide it by asset length. </w:delText>
          </w:r>
          <w:r w:rsidR="00146A0D" w:rsidRPr="000D66C0" w:rsidDel="00B63772">
            <w:rPr>
              <w:rFonts w:cs="Arial"/>
              <w:szCs w:val="22"/>
            </w:rPr>
            <w:delText xml:space="preserve"> </w:delText>
          </w:r>
          <w:r w:rsidR="00D74F8B" w:rsidRPr="000D66C0" w:rsidDel="00B63772">
            <w:rPr>
              <w:rFonts w:cs="Arial"/>
              <w:szCs w:val="22"/>
            </w:rPr>
            <w:delText>T</w:delText>
          </w:r>
          <w:r w:rsidR="00D74F8B" w:rsidRPr="00431B25" w:rsidDel="00B63772">
            <w:rPr>
              <w:rFonts w:cs="Arial"/>
              <w:szCs w:val="22"/>
            </w:rPr>
            <w:delText xml:space="preserve">he resultant table of £/MW/km values are then weighted </w:delText>
          </w:r>
          <w:r w:rsidR="00021474" w:rsidRPr="00635EC0" w:rsidDel="00B63772">
            <w:rPr>
              <w:rFonts w:cs="Arial"/>
              <w:szCs w:val="22"/>
            </w:rPr>
            <w:delText xml:space="preserve">by </w:delText>
          </w:r>
          <w:r w:rsidR="00021474" w:rsidRPr="001927E4" w:rsidDel="00B63772">
            <w:rPr>
              <w:rFonts w:cs="Arial"/>
              <w:szCs w:val="22"/>
            </w:rPr>
            <w:delText xml:space="preserve">the product </w:delText>
          </w:r>
          <w:r w:rsidR="00021474" w:rsidRPr="00902D8E" w:rsidDel="00B63772">
            <w:rPr>
              <w:rFonts w:cs="Arial"/>
              <w:szCs w:val="22"/>
            </w:rPr>
            <w:delText xml:space="preserve">of </w:delText>
          </w:r>
          <w:r w:rsidR="00021474" w:rsidRPr="004B72CA" w:rsidDel="00B63772">
            <w:rPr>
              <w:rFonts w:cs="Arial"/>
              <w:szCs w:val="22"/>
            </w:rPr>
            <w:delText>MW</w:delText>
          </w:r>
          <w:r w:rsidR="00021474" w:rsidRPr="00FD2341" w:rsidDel="00B63772">
            <w:rPr>
              <w:rFonts w:cs="Arial"/>
              <w:szCs w:val="22"/>
            </w:rPr>
            <w:delText xml:space="preserve">, by </w:delText>
          </w:r>
          <w:r w:rsidR="00021474" w:rsidRPr="00DF1881" w:rsidDel="00B63772">
            <w:rPr>
              <w:rFonts w:cs="Arial"/>
              <w:szCs w:val="22"/>
            </w:rPr>
            <w:delText>k</w:delText>
          </w:r>
          <w:r w:rsidR="00021474" w:rsidRPr="00F84761" w:rsidDel="00B63772">
            <w:rPr>
              <w:rFonts w:cs="Arial"/>
              <w:szCs w:val="22"/>
            </w:rPr>
            <w:delText>m and by y</w:delText>
          </w:r>
          <w:r w:rsidR="00021474" w:rsidRPr="00547415" w:rsidDel="00B63772">
            <w:rPr>
              <w:rFonts w:cs="Arial"/>
              <w:szCs w:val="22"/>
            </w:rPr>
            <w:delText xml:space="preserve">ears of </w:delText>
          </w:r>
          <w:r w:rsidR="00021474" w:rsidRPr="00C22C50" w:rsidDel="00B63772">
            <w:rPr>
              <w:rFonts w:cs="Arial"/>
              <w:szCs w:val="22"/>
            </w:rPr>
            <w:delText xml:space="preserve">life, so that a </w:delText>
          </w:r>
          <w:r w:rsidR="00021474" w:rsidRPr="00C8259F" w:rsidDel="00B63772">
            <w:rPr>
              <w:rFonts w:cs="Arial"/>
              <w:szCs w:val="22"/>
            </w:rPr>
            <w:delText>MWkmyear</w:delText>
          </w:r>
          <w:r w:rsidR="00021474" w:rsidRPr="005F0C77" w:rsidDel="00B63772">
            <w:rPr>
              <w:rFonts w:cs="Arial"/>
              <w:szCs w:val="22"/>
            </w:rPr>
            <w:delText xml:space="preserve">s weighted average </w:delText>
          </w:r>
          <w:r w:rsidR="00021474" w:rsidRPr="00AA3DE9" w:rsidDel="00B63772">
            <w:rPr>
              <w:rFonts w:cs="Arial"/>
              <w:szCs w:val="22"/>
            </w:rPr>
            <w:delText>£/MW/km</w:delText>
          </w:r>
          <w:r w:rsidR="00760F2F" w:rsidRPr="00AA3DE9" w:rsidDel="00B63772">
            <w:rPr>
              <w:rFonts w:cs="Arial"/>
              <w:szCs w:val="22"/>
            </w:rPr>
            <w:delText xml:space="preserve"> value for that asset class is calculated.  </w:delText>
          </w:r>
        </w:del>
      </w:ins>
    </w:p>
    <w:p w14:paraId="185D8111" w14:textId="77777777" w:rsidR="001927E4" w:rsidRPr="007C2217" w:rsidDel="007C2217" w:rsidRDefault="001927E4" w:rsidP="000416D6">
      <w:pPr>
        <w:pStyle w:val="1"/>
        <w:numPr>
          <w:ilvl w:val="0"/>
          <w:numId w:val="159"/>
        </w:numPr>
        <w:jc w:val="both"/>
        <w:rPr>
          <w:ins w:id="529" w:author="Author"/>
          <w:del w:id="530" w:author="Author"/>
          <w:rFonts w:cs="Arial"/>
          <w:szCs w:val="22"/>
        </w:rPr>
      </w:pPr>
    </w:p>
    <w:p w14:paraId="1E099FDE" w14:textId="1171A1B0" w:rsidR="007C2217" w:rsidRDefault="007C2217" w:rsidP="000416D6">
      <w:pPr>
        <w:pStyle w:val="1"/>
        <w:numPr>
          <w:ilvl w:val="0"/>
          <w:numId w:val="159"/>
        </w:numPr>
        <w:jc w:val="both"/>
        <w:rPr>
          <w:ins w:id="531" w:author="Author"/>
          <w:rFonts w:cs="Arial"/>
          <w:szCs w:val="22"/>
        </w:rPr>
      </w:pPr>
      <w:ins w:id="532" w:author="Author">
        <w:r>
          <w:rPr>
            <w:rFonts w:cs="Arial"/>
            <w:szCs w:val="22"/>
          </w:rPr>
          <w:t xml:space="preserve"> </w:t>
        </w:r>
        <w:r w:rsidR="00902D8E" w:rsidRPr="00926964">
          <w:rPr>
            <w:rFonts w:cs="Arial"/>
            <w:szCs w:val="22"/>
          </w:rPr>
          <w:t xml:space="preserve">The </w:t>
        </w:r>
        <w:r w:rsidR="00902D8E" w:rsidRPr="007C2217">
          <w:rPr>
            <w:rFonts w:cs="Arial"/>
            <w:szCs w:val="22"/>
          </w:rPr>
          <w:t xml:space="preserve">weighted average £/MW/km value for each asset class </w:t>
        </w:r>
        <w:r w:rsidR="004B72CA" w:rsidRPr="007C2217">
          <w:rPr>
            <w:rFonts w:cs="Arial"/>
            <w:szCs w:val="22"/>
          </w:rPr>
          <w:t xml:space="preserve">is multiplied </w:t>
        </w:r>
        <w:del w:id="533" w:author="Mott(ESO), Paul" w:date="2023-04-18T19:51:00Z">
          <w:r w:rsidR="004B72CA" w:rsidRPr="007C2217" w:rsidDel="00CE4B78">
            <w:rPr>
              <w:rFonts w:cs="Arial"/>
              <w:szCs w:val="22"/>
            </w:rPr>
            <w:delText>by</w:delText>
          </w:r>
          <w:r w:rsidR="009C38A9" w:rsidRPr="007C2217" w:rsidDel="00CE4B78">
            <w:rPr>
              <w:rFonts w:cs="Arial"/>
              <w:szCs w:val="22"/>
            </w:rPr>
            <w:delText xml:space="preserve"> a value which is</w:delText>
          </w:r>
          <w:r w:rsidR="004B72CA" w:rsidRPr="007C2217" w:rsidDel="00CE4B78">
            <w:rPr>
              <w:rFonts w:cs="Arial"/>
              <w:szCs w:val="22"/>
            </w:rPr>
            <w:delText xml:space="preserve"> the sum of an annuity factor and </w:delText>
          </w:r>
        </w:del>
        <w:r w:rsidR="004B72CA" w:rsidRPr="007C2217">
          <w:rPr>
            <w:rFonts w:cs="Arial"/>
            <w:szCs w:val="22"/>
          </w:rPr>
          <w:t>an overhead factor</w:t>
        </w:r>
        <w:del w:id="534" w:author="Mott(ESO), Paul" w:date="2023-04-18T19:51:00Z">
          <w:r w:rsidR="00FF676D" w:rsidDel="00CE4B78">
            <w:rPr>
              <w:rFonts w:cs="Arial"/>
              <w:szCs w:val="22"/>
            </w:rPr>
            <w:delText xml:space="preserve">. </w:delText>
          </w:r>
          <w:r w:rsidR="00547415" w:rsidRPr="007C2217" w:rsidDel="00CE4B78">
            <w:rPr>
              <w:rFonts w:cs="Arial"/>
              <w:szCs w:val="22"/>
            </w:rPr>
            <w:delText xml:space="preserve">, </w:delText>
          </w:r>
          <w:r w:rsidR="00FF676D" w:rsidDel="00CE4B78">
            <w:rPr>
              <w:rFonts w:cs="Arial"/>
              <w:szCs w:val="22"/>
            </w:rPr>
            <w:delText xml:space="preserve">The </w:delText>
          </w:r>
          <w:r w:rsidR="00FF676D" w:rsidRPr="007C2217" w:rsidDel="00CE4B78">
            <w:rPr>
              <w:rFonts w:cs="Arial"/>
              <w:szCs w:val="22"/>
            </w:rPr>
            <w:delText xml:space="preserve">annuity factor and </w:delText>
          </w:r>
          <w:r w:rsidR="00FF676D" w:rsidDel="00CE4B78">
            <w:rPr>
              <w:rFonts w:cs="Arial"/>
              <w:szCs w:val="22"/>
            </w:rPr>
            <w:delText xml:space="preserve">the </w:delText>
          </w:r>
          <w:r w:rsidR="00FF676D" w:rsidRPr="007C2217" w:rsidDel="00CE4B78">
            <w:rPr>
              <w:rFonts w:cs="Arial"/>
              <w:szCs w:val="22"/>
            </w:rPr>
            <w:delText xml:space="preserve">overhead factor </w:delText>
          </w:r>
          <w:r w:rsidR="00FF676D" w:rsidDel="00CE4B78">
            <w:rPr>
              <w:rFonts w:cs="Arial"/>
              <w:szCs w:val="22"/>
            </w:rPr>
            <w:delText xml:space="preserve">are </w:delText>
          </w:r>
        </w:del>
      </w:ins>
      <w:ins w:id="535" w:author="Mott(ESO), Paul" w:date="2023-04-18T19:51:00Z">
        <w:r w:rsidR="00CE4B78">
          <w:rPr>
            <w:rFonts w:cs="Arial"/>
            <w:szCs w:val="22"/>
          </w:rPr>
          <w:t xml:space="preserve">which is </w:t>
        </w:r>
      </w:ins>
      <w:ins w:id="536" w:author="Author">
        <w:r w:rsidR="00547415" w:rsidRPr="007C2217">
          <w:rPr>
            <w:rFonts w:cs="Arial"/>
            <w:szCs w:val="22"/>
          </w:rPr>
          <w:t>derived as in 14.15.</w:t>
        </w:r>
      </w:ins>
      <w:ins w:id="537" w:author="Mott(ESO), Paul" w:date="2023-06-14T22:19:00Z">
        <w:r w:rsidR="005A2F0C" w:rsidRPr="001E53B1">
          <w:rPr>
            <w:rFonts w:cs="Arial"/>
            <w:szCs w:val="22"/>
            <w:highlight w:val="yellow"/>
          </w:rPr>
          <w:t>70</w:t>
        </w:r>
      </w:ins>
      <w:ins w:id="538" w:author="Author">
        <w:del w:id="539" w:author="Mott(ESO), Paul" w:date="2023-06-14T22:19:00Z">
          <w:r w:rsidR="00547415" w:rsidRPr="007C2217" w:rsidDel="005A2F0C">
            <w:rPr>
              <w:rFonts w:cs="Arial"/>
              <w:szCs w:val="22"/>
            </w:rPr>
            <w:delText>6</w:delText>
          </w:r>
        </w:del>
        <w:del w:id="540" w:author="Mott(ESO), Paul" w:date="2023-04-18T19:51:00Z">
          <w:r w:rsidR="00FF676D" w:rsidDel="00D808C9">
            <w:rPr>
              <w:rFonts w:cs="Arial"/>
              <w:szCs w:val="22"/>
            </w:rPr>
            <w:delText>5</w:delText>
          </w:r>
        </w:del>
        <w:del w:id="541" w:author="Author">
          <w:r w:rsidR="00547415" w:rsidRPr="007C2217" w:rsidDel="00FF676D">
            <w:rPr>
              <w:rFonts w:cs="Arial"/>
              <w:szCs w:val="22"/>
            </w:rPr>
            <w:delText>6</w:delText>
          </w:r>
        </w:del>
        <w:r w:rsidR="004B72CA" w:rsidRPr="007C2217">
          <w:rPr>
            <w:rFonts w:cs="Arial"/>
            <w:szCs w:val="22"/>
          </w:rPr>
          <w:t xml:space="preserve">.  </w:t>
        </w:r>
        <w:r>
          <w:rPr>
            <w:rFonts w:cs="Arial"/>
            <w:szCs w:val="22"/>
          </w:rPr>
          <w:t xml:space="preserve"> The resulting value is the </w:t>
        </w:r>
        <w:del w:id="542" w:author="Author">
          <w:r w:rsidDel="00FF676D">
            <w:rPr>
              <w:rFonts w:cs="Arial"/>
              <w:szCs w:val="22"/>
            </w:rPr>
            <w:delText>new</w:delText>
          </w:r>
        </w:del>
        <w:r w:rsidR="00FF676D">
          <w:rPr>
            <w:rFonts w:cs="Arial"/>
            <w:szCs w:val="22"/>
          </w:rPr>
          <w:t>input</w:t>
        </w:r>
        <w:r>
          <w:rPr>
            <w:rFonts w:cs="Arial"/>
            <w:szCs w:val="22"/>
          </w:rPr>
          <w:t xml:space="preserve"> Expansion Constant</w:t>
        </w:r>
        <w:r w:rsidR="00BD1339">
          <w:rPr>
            <w:rFonts w:cs="Arial"/>
            <w:szCs w:val="22"/>
          </w:rPr>
          <w:t xml:space="preserve"> datum</w:t>
        </w:r>
        <w:r>
          <w:rPr>
            <w:rFonts w:cs="Arial"/>
            <w:szCs w:val="22"/>
          </w:rPr>
          <w:t xml:space="preserve"> for asset class k (</w:t>
        </w:r>
        <w:r w:rsidR="00BD1339">
          <w:rPr>
            <w:rFonts w:cs="Arial"/>
            <w:szCs w:val="22"/>
          </w:rPr>
          <w:t>input</w:t>
        </w:r>
        <w:r>
          <w:rPr>
            <w:rFonts w:cs="Arial"/>
            <w:szCs w:val="22"/>
          </w:rPr>
          <w:t>ECnew</w:t>
        </w:r>
        <w:r w:rsidRPr="00540A58">
          <w:rPr>
            <w:rFonts w:cs="Arial"/>
            <w:szCs w:val="22"/>
            <w:vertAlign w:val="subscript"/>
          </w:rPr>
          <w:t>k</w:t>
        </w:r>
        <w:r>
          <w:rPr>
            <w:rFonts w:cs="Arial"/>
            <w:szCs w:val="22"/>
          </w:rPr>
          <w:t>)</w:t>
        </w:r>
        <w:r w:rsidR="00281EF0">
          <w:rPr>
            <w:rFonts w:cs="Arial"/>
            <w:szCs w:val="22"/>
          </w:rPr>
          <w:t xml:space="preserve"> </w:t>
        </w:r>
      </w:ins>
    </w:p>
    <w:p w14:paraId="7893FFDC" w14:textId="7246D3FF" w:rsidR="00C22C50" w:rsidDel="00926964" w:rsidRDefault="00C22C50" w:rsidP="00E6363E">
      <w:pPr>
        <w:pStyle w:val="1"/>
        <w:ind w:left="907"/>
        <w:jc w:val="both"/>
        <w:rPr>
          <w:ins w:id="543" w:author="Author"/>
          <w:del w:id="544" w:author="Author"/>
          <w:rFonts w:cs="Arial"/>
          <w:szCs w:val="22"/>
        </w:rPr>
      </w:pPr>
    </w:p>
    <w:p w14:paraId="6A3672DB" w14:textId="60CB9115" w:rsidR="00F84761" w:rsidRPr="00926964" w:rsidRDefault="00F84761" w:rsidP="00E6363E">
      <w:pPr>
        <w:pStyle w:val="1"/>
        <w:ind w:left="907"/>
        <w:jc w:val="both"/>
        <w:rPr>
          <w:ins w:id="545" w:author="Author"/>
          <w:rFonts w:cs="Arial"/>
          <w:szCs w:val="22"/>
        </w:rPr>
      </w:pPr>
    </w:p>
    <w:p w14:paraId="45E138EA" w14:textId="30EAB9C8" w:rsidR="00F84761" w:rsidDel="00C22C50" w:rsidRDefault="00F84761" w:rsidP="00E6363E">
      <w:pPr>
        <w:pStyle w:val="ListParagraph"/>
        <w:ind w:left="907"/>
        <w:rPr>
          <w:ins w:id="546" w:author="Author"/>
          <w:del w:id="547" w:author="Author"/>
          <w:rFonts w:cs="Arial"/>
          <w:szCs w:val="22"/>
        </w:rPr>
      </w:pPr>
    </w:p>
    <w:p w14:paraId="075F4D34" w14:textId="1D11F199" w:rsidR="00A726AC" w:rsidRPr="00A726AC" w:rsidDel="00B94340" w:rsidRDefault="00A726AC" w:rsidP="00E6363E">
      <w:pPr>
        <w:pStyle w:val="1"/>
        <w:numPr>
          <w:ilvl w:val="0"/>
          <w:numId w:val="159"/>
        </w:numPr>
        <w:jc w:val="both"/>
        <w:rPr>
          <w:ins w:id="548" w:author="Author"/>
          <w:del w:id="549" w:author="Mott(ESO), Paul" w:date="2023-03-14T23:45:00Z"/>
          <w:rFonts w:cs="Arial"/>
          <w:szCs w:val="22"/>
        </w:rPr>
      </w:pPr>
      <w:ins w:id="550" w:author="Author">
        <w:del w:id="551" w:author="Mott(ESO), Paul" w:date="2023-03-14T23:45:00Z">
          <w:r w:rsidRPr="00A726AC" w:rsidDel="00B94340">
            <w:rPr>
              <w:rFonts w:cs="Arial"/>
              <w:szCs w:val="22"/>
            </w:rPr>
            <w:lastRenderedPageBreak/>
            <w:delText>The formula used to calculate of the</w:delText>
          </w:r>
          <w:r w:rsidR="00233F8F" w:rsidDel="00B94340">
            <w:rPr>
              <w:rFonts w:cs="Arial"/>
              <w:szCs w:val="22"/>
            </w:rPr>
            <w:delText xml:space="preserve"> value of the</w:delText>
          </w:r>
          <w:r w:rsidRPr="00A726AC" w:rsidDel="00B94340">
            <w:rPr>
              <w:rFonts w:cs="Arial"/>
              <w:szCs w:val="22"/>
            </w:rPr>
            <w:delText xml:space="preserve"> annuity factor is shown below:</w:delText>
          </w:r>
        </w:del>
      </w:ins>
    </w:p>
    <w:p w14:paraId="6E216A54" w14:textId="546E3C25" w:rsidR="00A726AC" w:rsidRPr="0099632B" w:rsidDel="00B94340" w:rsidRDefault="00A726AC" w:rsidP="00E6363E">
      <w:pPr>
        <w:pStyle w:val="1"/>
        <w:ind w:left="907"/>
        <w:jc w:val="both"/>
        <w:rPr>
          <w:ins w:id="552" w:author="Author"/>
          <w:del w:id="553" w:author="Mott(ESO), Paul" w:date="2023-03-14T23:45:00Z"/>
          <w:rFonts w:cs="Arial"/>
          <w:szCs w:val="22"/>
        </w:rPr>
      </w:pPr>
    </w:p>
    <w:p w14:paraId="12F8F953" w14:textId="553952EC" w:rsidR="00A726AC" w:rsidDel="00B94340" w:rsidRDefault="00A726AC" w:rsidP="00E6363E">
      <w:pPr>
        <w:ind w:left="907"/>
        <w:jc w:val="center"/>
        <w:rPr>
          <w:ins w:id="554" w:author="Author"/>
          <w:del w:id="555" w:author="Mott(ESO), Paul" w:date="2023-03-14T23:45:00Z"/>
          <w:rFonts w:ascii="Arial" w:hAnsi="Arial" w:cs="Arial"/>
          <w:sz w:val="22"/>
          <w:szCs w:val="22"/>
        </w:rPr>
      </w:pPr>
      <w:ins w:id="556" w:author="Author">
        <w:del w:id="557" w:author="Mott(ESO), Paul" w:date="2023-03-14T23:45:00Z">
          <w:r w:rsidRPr="0099632B" w:rsidDel="00B94340">
            <w:rPr>
              <w:rFonts w:ascii="Arial" w:hAnsi="Arial" w:cs="Arial"/>
              <w:noProof/>
              <w:position w:val="-70"/>
              <w:sz w:val="22"/>
              <w:szCs w:val="22"/>
            </w:rPr>
            <w:drawing>
              <wp:inline distT="0" distB="0" distL="0" distR="0" wp14:anchorId="7481B2B3" wp14:editId="0AE07A32">
                <wp:extent cx="2600325" cy="685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600325" cy="685800"/>
                        </a:xfrm>
                        <a:prstGeom prst="rect">
                          <a:avLst/>
                        </a:prstGeom>
                        <a:noFill/>
                        <a:ln>
                          <a:noFill/>
                        </a:ln>
                      </pic:spPr>
                    </pic:pic>
                  </a:graphicData>
                </a:graphic>
              </wp:inline>
            </w:drawing>
          </w:r>
        </w:del>
      </w:ins>
    </w:p>
    <w:p w14:paraId="69693B80" w14:textId="132EF9A2" w:rsidR="00A026FF" w:rsidDel="00B94340" w:rsidRDefault="00A026FF" w:rsidP="00E6363E">
      <w:pPr>
        <w:ind w:left="907"/>
        <w:jc w:val="center"/>
        <w:rPr>
          <w:ins w:id="558" w:author="Author"/>
          <w:del w:id="559" w:author="Mott(ESO), Paul" w:date="2023-03-14T23:45:00Z"/>
          <w:rFonts w:ascii="Arial" w:hAnsi="Arial" w:cs="Arial"/>
          <w:sz w:val="22"/>
          <w:szCs w:val="22"/>
        </w:rPr>
      </w:pPr>
    </w:p>
    <w:p w14:paraId="3DEA019D" w14:textId="0C2B83C9" w:rsidR="00A92F1D" w:rsidDel="00B94340" w:rsidRDefault="00A92F1D" w:rsidP="00E6363E">
      <w:pPr>
        <w:ind w:left="907"/>
        <w:rPr>
          <w:ins w:id="560" w:author="Author"/>
          <w:del w:id="561" w:author="Mott(ESO), Paul" w:date="2023-03-14T23:45:00Z"/>
          <w:rFonts w:eastAsiaTheme="minorEastAsia"/>
        </w:rPr>
      </w:pPr>
    </w:p>
    <w:p w14:paraId="0B7874E1" w14:textId="59E80F84" w:rsidR="000F2F78" w:rsidDel="00B94340" w:rsidRDefault="000F2F78" w:rsidP="00E6363E">
      <w:pPr>
        <w:ind w:left="907"/>
        <w:rPr>
          <w:ins w:id="562" w:author="Author"/>
          <w:del w:id="563" w:author="Mott(ESO), Paul" w:date="2023-03-14T23:45:00Z"/>
          <w:rFonts w:eastAsiaTheme="minorEastAsia"/>
        </w:rPr>
      </w:pPr>
      <m:oMathPara>
        <m:oMath>
          <m:r>
            <w:ins w:id="564" w:author="Author">
              <w:del w:id="565" w:author="Mott(ESO), Paul" w:date="2023-03-14T23:45:00Z">
                <w:rPr>
                  <w:rFonts w:ascii="Cambria Math" w:hAnsi="Cambria Math"/>
                </w:rPr>
                <m:t xml:space="preserve">Annuityfactor </m:t>
              </w:del>
            </w:ins>
          </m:r>
          <m:r>
            <w:ins w:id="566" w:author="Author">
              <w:del w:id="567" w:author="Mott(ESO), Paul" w:date="2023-03-14T23:45:00Z">
                <m:rPr>
                  <m:sty m:val="p"/>
                </m:rPr>
                <w:rPr>
                  <w:rFonts w:ascii="Cambria Math" w:eastAsiaTheme="minorEastAsia" w:hAnsi="Cambria Math" w:cs="Cambria Math"/>
                </w:rPr>
                <m:t>=</m:t>
              </w:del>
            </w:ins>
          </m:r>
          <m:f>
            <m:fPr>
              <m:ctrlPr>
                <w:ins w:id="568" w:author="Author">
                  <w:del w:id="569" w:author="Mott(ESO), Paul" w:date="2023-03-14T23:45:00Z">
                    <w:rPr>
                      <w:rFonts w:ascii="Cambria Math" w:eastAsiaTheme="minorEastAsia" w:hAnsi="Cambria Math"/>
                    </w:rPr>
                  </w:del>
                </w:ins>
              </m:ctrlPr>
            </m:fPr>
            <m:num>
              <m:r>
                <w:ins w:id="570" w:author="Author">
                  <w:del w:id="571" w:author="Mott(ESO), Paul" w:date="2023-03-14T23:45:00Z">
                    <m:rPr>
                      <m:sty m:val="p"/>
                    </m:rPr>
                    <w:rPr>
                      <w:rFonts w:ascii="Cambria Math" w:hAnsi="Cambria Math"/>
                    </w:rPr>
                    <m:t>WACC</m:t>
                  </w:del>
                </w:ins>
              </m:r>
            </m:num>
            <m:den>
              <m:r>
                <w:ins w:id="572" w:author="Author">
                  <w:del w:id="573" w:author="Mott(ESO), Paul" w:date="2023-03-14T23:45:00Z">
                    <w:rPr>
                      <w:rFonts w:ascii="Cambria Math" w:hAnsi="Cambria Math"/>
                    </w:rPr>
                    <m:t>1-(</m:t>
                  </w:del>
                </w:ins>
              </m:r>
              <m:sSup>
                <m:sSupPr>
                  <m:ctrlPr>
                    <w:ins w:id="574" w:author="Author">
                      <w:del w:id="575" w:author="Mott(ESO), Paul" w:date="2023-03-14T23:45:00Z">
                        <w:rPr>
                          <w:rFonts w:ascii="Cambria Math" w:eastAsiaTheme="minorEastAsia" w:hAnsi="Cambria Math"/>
                          <w:i/>
                        </w:rPr>
                      </w:del>
                    </w:ins>
                  </m:ctrlPr>
                </m:sSupPr>
                <m:e>
                  <m:r>
                    <w:ins w:id="576" w:author="Author">
                      <w:del w:id="577" w:author="Mott(ESO), Paul" w:date="2023-03-14T23:45:00Z">
                        <w:rPr>
                          <w:rFonts w:ascii="Cambria Math" w:hAnsi="Cambria Math"/>
                        </w:rPr>
                        <m:t>1+WACC)</m:t>
                      </w:del>
                    </w:ins>
                  </m:r>
                </m:e>
                <m:sup>
                  <m:r>
                    <w:ins w:id="578" w:author="Author">
                      <w:del w:id="579" w:author="Mott(ESO), Paul" w:date="2023-03-14T23:45:00Z">
                        <w:rPr>
                          <w:rFonts w:ascii="Cambria Math" w:hAnsi="Cambria Math"/>
                        </w:rPr>
                        <m:t>-Assetlife</m:t>
                      </w:del>
                    </w:ins>
                  </m:r>
                </m:sup>
              </m:sSup>
            </m:den>
          </m:f>
        </m:oMath>
      </m:oMathPara>
    </w:p>
    <w:p w14:paraId="7D4ADE77" w14:textId="36A82880" w:rsidR="00A92F1D" w:rsidDel="00B94340" w:rsidRDefault="00A92F1D" w:rsidP="00E6363E">
      <w:pPr>
        <w:ind w:left="907"/>
        <w:rPr>
          <w:ins w:id="580" w:author="Author"/>
          <w:del w:id="581" w:author="Mott(ESO), Paul" w:date="2023-03-14T23:45:00Z"/>
          <w:rFonts w:eastAsiaTheme="minorEastAsia"/>
        </w:rPr>
      </w:pPr>
    </w:p>
    <w:p w14:paraId="3C457045" w14:textId="6C267F67" w:rsidR="00A92F1D" w:rsidRPr="00587883" w:rsidDel="00B94340" w:rsidRDefault="00A92F1D" w:rsidP="00E6363E">
      <w:pPr>
        <w:ind w:left="907"/>
        <w:rPr>
          <w:ins w:id="582" w:author="Author"/>
          <w:del w:id="583" w:author="Mott(ESO), Paul" w:date="2023-03-14T23:45:00Z"/>
        </w:rPr>
      </w:pPr>
    </w:p>
    <w:p w14:paraId="30629823" w14:textId="1BF28882" w:rsidR="00A026FF" w:rsidDel="00B94340" w:rsidRDefault="00A026FF" w:rsidP="00E6363E">
      <w:pPr>
        <w:ind w:left="907"/>
        <w:jc w:val="center"/>
        <w:rPr>
          <w:ins w:id="584" w:author="Author"/>
          <w:del w:id="585" w:author="Mott(ESO), Paul" w:date="2023-03-14T23:45:00Z"/>
          <w:rFonts w:ascii="Arial" w:hAnsi="Arial" w:cs="Arial"/>
          <w:sz w:val="22"/>
          <w:szCs w:val="22"/>
        </w:rPr>
      </w:pPr>
    </w:p>
    <w:p w14:paraId="11EBEB75" w14:textId="426BA0E5" w:rsidR="00A726AC" w:rsidDel="00B94340" w:rsidRDefault="00A726AC" w:rsidP="00E6363E">
      <w:pPr>
        <w:pStyle w:val="1"/>
        <w:ind w:left="907"/>
        <w:jc w:val="both"/>
        <w:rPr>
          <w:ins w:id="586" w:author="Author"/>
          <w:del w:id="587" w:author="Mott(ESO), Paul" w:date="2023-03-14T23:45:00Z"/>
          <w:rFonts w:cs="Arial"/>
          <w:szCs w:val="22"/>
        </w:rPr>
      </w:pPr>
    </w:p>
    <w:p w14:paraId="1678404F" w14:textId="3608377A" w:rsidR="00A726AC" w:rsidDel="00B94340" w:rsidRDefault="00A726AC" w:rsidP="00E6363E">
      <w:pPr>
        <w:pStyle w:val="ListParagraph"/>
        <w:ind w:left="907"/>
        <w:rPr>
          <w:ins w:id="588" w:author="Author"/>
          <w:del w:id="589" w:author="Mott(ESO), Paul" w:date="2023-03-14T23:45:00Z"/>
          <w:rFonts w:cs="Arial"/>
          <w:szCs w:val="22"/>
        </w:rPr>
      </w:pPr>
    </w:p>
    <w:p w14:paraId="76A9116A" w14:textId="592BC28A" w:rsidR="00A726AC" w:rsidDel="00B94340" w:rsidRDefault="00A726AC" w:rsidP="00E6363E">
      <w:pPr>
        <w:pStyle w:val="1"/>
        <w:ind w:left="907"/>
        <w:jc w:val="both"/>
        <w:rPr>
          <w:ins w:id="590" w:author="Author"/>
          <w:del w:id="591" w:author="Mott(ESO), Paul" w:date="2023-03-14T23:45:00Z"/>
          <w:rFonts w:cs="Arial"/>
          <w:szCs w:val="22"/>
        </w:rPr>
      </w:pPr>
      <w:ins w:id="592" w:author="Author">
        <w:del w:id="593" w:author="Mott(ESO), Paul" w:date="2023-03-14T23:45:00Z">
          <w:r w:rsidDel="00B94340">
            <w:rPr>
              <w:rFonts w:cs="Arial"/>
              <w:szCs w:val="22"/>
            </w:rPr>
            <w:delText>T</w:delText>
          </w:r>
          <w:r w:rsidR="00431B25" w:rsidRPr="00A726AC" w:rsidDel="00B94340">
            <w:rPr>
              <w:rFonts w:cs="Arial"/>
              <w:szCs w:val="22"/>
            </w:rPr>
            <w:delText xml:space="preserve">he asset life </w:delText>
          </w:r>
          <w:r w:rsidR="00235980" w:rsidRPr="00A726AC" w:rsidDel="00B94340">
            <w:rPr>
              <w:rFonts w:cs="Arial"/>
              <w:szCs w:val="22"/>
            </w:rPr>
            <w:delText xml:space="preserve">in years </w:delText>
          </w:r>
          <w:r w:rsidR="00431B25" w:rsidRPr="00A726AC" w:rsidDel="00B94340">
            <w:rPr>
              <w:rFonts w:cs="Arial"/>
              <w:szCs w:val="22"/>
            </w:rPr>
            <w:delText>used in th</w:delText>
          </w:r>
          <w:r w:rsidDel="00B94340">
            <w:rPr>
              <w:rFonts w:cs="Arial"/>
              <w:szCs w:val="22"/>
            </w:rPr>
            <w:delText>is</w:delText>
          </w:r>
          <w:r w:rsidR="00431B25" w:rsidRPr="00A726AC" w:rsidDel="00B94340">
            <w:rPr>
              <w:rFonts w:cs="Arial"/>
              <w:szCs w:val="22"/>
            </w:rPr>
            <w:delText xml:space="preserve"> calculation </w:delText>
          </w:r>
          <w:r w:rsidDel="00B94340">
            <w:rPr>
              <w:rFonts w:cs="Arial"/>
              <w:szCs w:val="22"/>
            </w:rPr>
            <w:delText>is</w:delText>
          </w:r>
          <w:r w:rsidR="00431B25" w:rsidRPr="00A726AC" w:rsidDel="00B94340">
            <w:rPr>
              <w:rFonts w:cs="Arial"/>
              <w:szCs w:val="22"/>
            </w:rPr>
            <w:delText xml:space="preserve"> as </w:delText>
          </w:r>
          <w:r w:rsidR="00235980" w:rsidRPr="00A726AC" w:rsidDel="00B94340">
            <w:rPr>
              <w:rFonts w:cs="Arial"/>
              <w:szCs w:val="22"/>
            </w:rPr>
            <w:delText xml:space="preserve">declared for each new circuit or other asset in that asset class </w:delText>
          </w:r>
          <w:r w:rsidR="00A92F1D" w:rsidDel="00B94340">
            <w:delText>by the Onshore Transmission Owner</w:delText>
          </w:r>
          <w:r w:rsidR="00235980" w:rsidRPr="00C22C50" w:rsidDel="00B94340">
            <w:rPr>
              <w:rFonts w:cs="Arial"/>
              <w:szCs w:val="22"/>
            </w:rPr>
            <w:delText xml:space="preserve">.  </w:delText>
          </w:r>
        </w:del>
      </w:ins>
    </w:p>
    <w:p w14:paraId="68D3F26B" w14:textId="7ED306FD" w:rsidR="00A726AC" w:rsidDel="00B94340" w:rsidRDefault="00A726AC" w:rsidP="00E6363E">
      <w:pPr>
        <w:pStyle w:val="1"/>
        <w:ind w:left="907"/>
        <w:jc w:val="both"/>
        <w:rPr>
          <w:ins w:id="594" w:author="Author"/>
          <w:del w:id="595" w:author="Mott(ESO), Paul" w:date="2023-03-14T23:45:00Z"/>
          <w:rFonts w:cs="Arial"/>
          <w:szCs w:val="22"/>
        </w:rPr>
      </w:pPr>
    </w:p>
    <w:p w14:paraId="34619747" w14:textId="400124BC" w:rsidR="00C9020D" w:rsidRDefault="003A4065" w:rsidP="00950A04">
      <w:pPr>
        <w:pStyle w:val="1"/>
        <w:numPr>
          <w:ilvl w:val="0"/>
          <w:numId w:val="159"/>
        </w:numPr>
        <w:jc w:val="both"/>
        <w:rPr>
          <w:ins w:id="596" w:author="Mott(ESO), Paul" w:date="2023-03-14T23:45:00Z"/>
          <w:rFonts w:cs="Arial"/>
          <w:szCs w:val="22"/>
        </w:rPr>
      </w:pPr>
      <w:ins w:id="597" w:author="Author">
        <w:r w:rsidRPr="00FD2341">
          <w:rPr>
            <w:rFonts w:cs="Arial"/>
            <w:szCs w:val="22"/>
          </w:rPr>
          <w:t xml:space="preserve">The </w:t>
        </w:r>
        <w:del w:id="598" w:author="Author">
          <w:r w:rsidRPr="00FD2341" w:rsidDel="003A4065">
            <w:rPr>
              <w:rFonts w:cs="Arial"/>
              <w:szCs w:val="22"/>
            </w:rPr>
            <w:delText>final step in calculating the expansion constant is to</w:delText>
          </w:r>
        </w:del>
        <w:r>
          <w:rPr>
            <w:rFonts w:cs="Arial"/>
            <w:szCs w:val="22"/>
          </w:rPr>
          <w:t>overhead factor is use</w:t>
        </w:r>
        <w:del w:id="599" w:author="Author">
          <w:r w:rsidDel="005265F7">
            <w:rPr>
              <w:rFonts w:cs="Arial"/>
              <w:szCs w:val="22"/>
            </w:rPr>
            <w:delText xml:space="preserve"> </w:delText>
          </w:r>
        </w:del>
        <w:r>
          <w:rPr>
            <w:rFonts w:cs="Arial"/>
            <w:szCs w:val="22"/>
          </w:rPr>
          <w:t>d</w:t>
        </w:r>
        <w:r w:rsidR="005265F7">
          <w:rPr>
            <w:rFonts w:cs="Arial"/>
            <w:szCs w:val="22"/>
          </w:rPr>
          <w:t xml:space="preserve"> </w:t>
        </w:r>
        <w:r>
          <w:rPr>
            <w:rFonts w:cs="Arial"/>
            <w:szCs w:val="22"/>
          </w:rPr>
          <w:t>to</w:t>
        </w:r>
        <w:r w:rsidRPr="00FD2341">
          <w:rPr>
            <w:rFonts w:cs="Arial"/>
            <w:szCs w:val="22"/>
          </w:rPr>
          <w:t xml:space="preserve"> add a share of the annual transmission overheads (maintenance, rates etc).</w:t>
        </w:r>
        <w:del w:id="600" w:author="Author">
          <w:r w:rsidR="00DF1881" w:rsidRPr="00A726AC" w:rsidDel="003A4065">
            <w:rPr>
              <w:rFonts w:cs="Arial"/>
              <w:szCs w:val="22"/>
            </w:rPr>
            <w:delText>The ‘overhead factor’</w:delText>
          </w:r>
        </w:del>
        <w:r>
          <w:rPr>
            <w:rFonts w:cs="Arial"/>
            <w:szCs w:val="22"/>
          </w:rPr>
          <w:t xml:space="preserve"> </w:t>
        </w:r>
        <w:del w:id="601" w:author="Author">
          <w:r w:rsidDel="005265F7">
            <w:rPr>
              <w:rFonts w:cs="Arial"/>
              <w:szCs w:val="22"/>
            </w:rPr>
            <w:delText xml:space="preserve"> </w:delText>
          </w:r>
        </w:del>
        <w:r>
          <w:rPr>
            <w:rFonts w:cs="Arial"/>
            <w:szCs w:val="22"/>
          </w:rPr>
          <w:t>It</w:t>
        </w:r>
        <w:r w:rsidR="00DF1881" w:rsidRPr="00A726AC">
          <w:rPr>
            <w:rFonts w:cs="Arial"/>
            <w:szCs w:val="22"/>
          </w:rPr>
          <w:t xml:space="preserve"> represents the total business overhead in any year divided by the total Gross Asset Value (GAV) of the transmission system. This is recalculated at the start of e</w:t>
        </w:r>
        <w:r w:rsidR="00DF1881" w:rsidRPr="00547415">
          <w:rPr>
            <w:rFonts w:cs="Arial"/>
            <w:szCs w:val="22"/>
          </w:rPr>
          <w:t xml:space="preserve">ach price control period. The </w:t>
        </w:r>
        <w:r w:rsidR="00DF1881" w:rsidRPr="00C22C50">
          <w:rPr>
            <w:rFonts w:ascii="Arial" w:hAnsi="Arial" w:cs="Arial"/>
            <w:color w:val="000000" w:themeColor="text1"/>
          </w:rPr>
          <w:t>currently applicable</w:t>
        </w:r>
        <w:r w:rsidR="00DF1881" w:rsidRPr="00C22C50">
          <w:rPr>
            <w:rFonts w:cs="Arial"/>
            <w:color w:val="000000" w:themeColor="text1"/>
            <w:szCs w:val="22"/>
          </w:rPr>
          <w:t xml:space="preserve"> </w:t>
        </w:r>
        <w:r w:rsidR="00DF1881" w:rsidRPr="00C22C50">
          <w:rPr>
            <w:rFonts w:cs="Arial"/>
            <w:szCs w:val="22"/>
          </w:rPr>
          <w:t>overhead factor used in the calculation of the current</w:t>
        </w:r>
        <w:r w:rsidR="00DF1881" w:rsidRPr="00C8259F">
          <w:rPr>
            <w:rFonts w:cs="Arial"/>
            <w:szCs w:val="22"/>
          </w:rPr>
          <w:t xml:space="preserve"> expansion constant </w:t>
        </w:r>
        <w:r w:rsidR="00DF1881" w:rsidRPr="005F0C77">
          <w:rPr>
            <w:rFonts w:ascii="Arial" w:hAnsi="Arial" w:cs="Arial"/>
            <w:color w:val="000000" w:themeColor="text1"/>
          </w:rPr>
          <w:t>is</w:t>
        </w:r>
        <w:del w:id="602" w:author="Mott(ESO), Paul" w:date="2023-04-18T19:51:00Z">
          <w:r w:rsidR="00DF1881" w:rsidRPr="005F0C77" w:rsidDel="0085362D">
            <w:rPr>
              <w:rFonts w:ascii="Arial" w:hAnsi="Arial" w:cs="Arial"/>
              <w:color w:val="000000" w:themeColor="text1"/>
            </w:rPr>
            <w:delText>, calculated as above, and</w:delText>
          </w:r>
        </w:del>
        <w:r w:rsidR="00DF1881" w:rsidRPr="005F0C77">
          <w:rPr>
            <w:rFonts w:ascii="Arial" w:hAnsi="Arial" w:cs="Arial"/>
            <w:color w:val="000000" w:themeColor="text1"/>
          </w:rPr>
          <w:t xml:space="preserve"> detailed in The Company's </w:t>
        </w:r>
        <w:r w:rsidR="00DF1881" w:rsidRPr="005F0C77">
          <w:rPr>
            <w:rFonts w:ascii="Arial" w:hAnsi="Arial" w:cs="Arial"/>
            <w:b/>
            <w:color w:val="000000" w:themeColor="text1"/>
          </w:rPr>
          <w:t>Statement of Use of System Charges</w:t>
        </w:r>
        <w:r w:rsidR="00DF1881" w:rsidRPr="00A726AC">
          <w:rPr>
            <w:rFonts w:ascii="Arial" w:hAnsi="Arial" w:cs="Arial"/>
            <w:color w:val="000000" w:themeColor="text1"/>
          </w:rPr>
          <w:t xml:space="preserve"> which is available from the </w:t>
        </w:r>
      </w:ins>
      <w:ins w:id="603" w:author="Mott(ESO), Paul" w:date="2023-04-18T19:52:00Z">
        <w:r w:rsidR="006E08BC">
          <w:rPr>
            <w:rFonts w:ascii="Arial" w:hAnsi="Arial" w:cs="Arial"/>
            <w:color w:val="000000" w:themeColor="text1"/>
          </w:rPr>
          <w:t xml:space="preserve">charging details to be found on </w:t>
        </w:r>
        <w:r w:rsidR="006E08BC" w:rsidRPr="00D02E39">
          <w:rPr>
            <w:b/>
            <w:bCs/>
          </w:rPr>
          <w:t>The Company Website</w:t>
        </w:r>
      </w:ins>
      <w:ins w:id="604" w:author="Author">
        <w:del w:id="605" w:author="Mott(ESO), Paul" w:date="2023-04-18T19:52:00Z">
          <w:r w:rsidR="00DF1881" w:rsidRPr="006E08BC" w:rsidDel="006E08BC">
            <w:rPr>
              <w:rFonts w:ascii="Arial" w:hAnsi="Arial" w:cs="Arial"/>
              <w:b/>
              <w:bCs/>
              <w:color w:val="000000" w:themeColor="text1"/>
            </w:rPr>
            <w:delText>Charging</w:delText>
          </w:r>
          <w:r w:rsidR="00DF1881" w:rsidRPr="00A726AC" w:rsidDel="006E08BC">
            <w:rPr>
              <w:rFonts w:ascii="Arial" w:hAnsi="Arial" w:cs="Arial"/>
              <w:b/>
              <w:color w:val="000000" w:themeColor="text1"/>
            </w:rPr>
            <w:delText xml:space="preserve"> website</w:delText>
          </w:r>
        </w:del>
        <w:r w:rsidR="00DF1881" w:rsidRPr="00A726AC">
          <w:rPr>
            <w:rFonts w:cs="Arial"/>
            <w:szCs w:val="22"/>
          </w:rPr>
          <w:t xml:space="preserve">. </w:t>
        </w:r>
        <w:del w:id="606" w:author="Author">
          <w:r w:rsidR="00DF1881" w:rsidRPr="0099632B" w:rsidDel="00A726AC">
            <w:rPr>
              <w:rFonts w:cs="Arial"/>
              <w:szCs w:val="22"/>
            </w:rPr>
            <w:delText xml:space="preserve">The overhead and annuitised costs are then added to give the </w:delText>
          </w:r>
        </w:del>
      </w:ins>
    </w:p>
    <w:p w14:paraId="40D8B61A" w14:textId="47842A8F" w:rsidR="00DF1881" w:rsidRPr="00A726AC" w:rsidRDefault="00DF1881" w:rsidP="00E6363E">
      <w:pPr>
        <w:pStyle w:val="1"/>
        <w:ind w:left="907"/>
        <w:jc w:val="both"/>
        <w:rPr>
          <w:ins w:id="607" w:author="Author"/>
          <w:rFonts w:cs="Arial"/>
          <w:szCs w:val="22"/>
        </w:rPr>
      </w:pPr>
      <w:ins w:id="608" w:author="Author">
        <w:del w:id="609" w:author="Author">
          <w:r w:rsidRPr="0099632B" w:rsidDel="00A726AC">
            <w:rPr>
              <w:rFonts w:cs="Arial"/>
              <w:szCs w:val="22"/>
            </w:rPr>
            <w:delText xml:space="preserve">expansion constant. </w:delText>
          </w:r>
        </w:del>
      </w:ins>
    </w:p>
    <w:p w14:paraId="0E29E52D" w14:textId="54CED770" w:rsidR="00AA3DE9" w:rsidRPr="004B72CA" w:rsidRDefault="00AA3DE9" w:rsidP="00E6363E">
      <w:pPr>
        <w:pStyle w:val="1"/>
        <w:ind w:left="907"/>
        <w:jc w:val="both"/>
        <w:rPr>
          <w:ins w:id="610" w:author="Author"/>
          <w:rFonts w:cs="Arial"/>
          <w:szCs w:val="22"/>
        </w:rPr>
      </w:pPr>
    </w:p>
    <w:p w14:paraId="1643A807" w14:textId="250EA224" w:rsidR="00971FEC" w:rsidRPr="00DD06CF" w:rsidDel="00D91EDE" w:rsidRDefault="00A35D20" w:rsidP="00E6363E">
      <w:pPr>
        <w:pStyle w:val="1"/>
        <w:numPr>
          <w:ilvl w:val="0"/>
          <w:numId w:val="164"/>
        </w:numPr>
        <w:ind w:left="907"/>
        <w:jc w:val="both"/>
        <w:rPr>
          <w:ins w:id="611" w:author="Author"/>
          <w:del w:id="612" w:author="Mott(ESO), Paul" w:date="2023-04-18T19:55:00Z"/>
          <w:rFonts w:cs="Arial"/>
          <w:szCs w:val="22"/>
        </w:rPr>
      </w:pPr>
      <w:ins w:id="613" w:author="Author">
        <w:del w:id="614" w:author="Mott(ESO), Paul" w:date="2023-04-18T19:55:00Z">
          <w:r w:rsidRPr="00DD06CF" w:rsidDel="00D91EDE">
            <w:rPr>
              <w:rFonts w:cs="Arial"/>
              <w:szCs w:val="22"/>
            </w:rPr>
            <w:delText xml:space="preserve">The Weighted Average Cost of Capital (WACC) and </w:delText>
          </w:r>
          <w:r w:rsidRPr="00DD06CF" w:rsidDel="00D91EDE">
            <w:rPr>
              <w:rFonts w:cs="Arial"/>
              <w:b/>
              <w:bCs/>
              <w:szCs w:val="22"/>
              <w:rPrChange w:id="615" w:author="Mott(ESO), Paul" w:date="2023-03-14T23:47:00Z">
                <w:rPr>
                  <w:rFonts w:cs="Arial"/>
                  <w:szCs w:val="22"/>
                </w:rPr>
              </w:rPrChange>
            </w:rPr>
            <w:delText>asset life</w:delText>
          </w:r>
          <w:r w:rsidRPr="00DD06CF" w:rsidDel="00D91EDE">
            <w:rPr>
              <w:rFonts w:cs="Arial"/>
              <w:szCs w:val="22"/>
            </w:rPr>
            <w:delText xml:space="preserve"> </w:delText>
          </w:r>
          <w:r w:rsidR="006659EC" w:rsidRPr="00DD06CF" w:rsidDel="00D91EDE">
            <w:rPr>
              <w:rFonts w:cs="Arial"/>
              <w:b/>
              <w:bCs/>
              <w:szCs w:val="22"/>
              <w:u w:val="single"/>
              <w:rPrChange w:id="616" w:author="Mott(ESO), Paul" w:date="2023-03-14T23:47:00Z">
                <w:rPr>
                  <w:rFonts w:cs="Arial"/>
                  <w:szCs w:val="22"/>
                </w:rPr>
              </w:rPrChange>
            </w:rPr>
            <w:delText>[as declared]</w:delText>
          </w:r>
          <w:r w:rsidR="006659EC" w:rsidRPr="00DD06CF" w:rsidDel="00D91EDE">
            <w:rPr>
              <w:rFonts w:cs="Arial"/>
              <w:szCs w:val="22"/>
            </w:rPr>
            <w:delText xml:space="preserve"> </w:delText>
          </w:r>
          <w:r w:rsidRPr="00DD06CF" w:rsidDel="00D91EDE">
            <w:rPr>
              <w:rFonts w:cs="Arial"/>
              <w:szCs w:val="22"/>
            </w:rPr>
            <w:delText>are</w:delText>
          </w:r>
          <w:r w:rsidR="00F32294" w:rsidRPr="00DD06CF" w:rsidDel="00D91EDE">
            <w:rPr>
              <w:rFonts w:cs="Arial"/>
              <w:szCs w:val="22"/>
            </w:rPr>
            <w:delText xml:space="preserve">is </w:delText>
          </w:r>
          <w:r w:rsidRPr="00DD06CF" w:rsidDel="00D91EDE">
            <w:rPr>
              <w:rFonts w:cs="Arial"/>
              <w:szCs w:val="22"/>
            </w:rPr>
            <w:delText xml:space="preserve"> established at the start of a price control and remain constant throughout a price control period. </w:delText>
          </w:r>
        </w:del>
      </w:ins>
    </w:p>
    <w:p w14:paraId="7EAAD767" w14:textId="3D6F025D" w:rsidR="00F32294" w:rsidDel="00D91EDE" w:rsidRDefault="00F32294">
      <w:pPr>
        <w:pStyle w:val="1"/>
        <w:ind w:left="907"/>
        <w:jc w:val="both"/>
        <w:rPr>
          <w:ins w:id="617" w:author="Author"/>
          <w:del w:id="618" w:author="Mott(ESO), Paul" w:date="2023-04-18T19:55:00Z"/>
          <w:rFonts w:cs="Arial"/>
          <w:szCs w:val="22"/>
        </w:rPr>
      </w:pPr>
    </w:p>
    <w:p w14:paraId="72C6D97A" w14:textId="049C8A51" w:rsidR="00F32294" w:rsidDel="00D91EDE" w:rsidRDefault="00A35D20">
      <w:pPr>
        <w:pStyle w:val="1"/>
        <w:ind w:left="907"/>
        <w:jc w:val="both"/>
        <w:rPr>
          <w:ins w:id="619" w:author="Author"/>
          <w:del w:id="620" w:author="Mott(ESO), Paul" w:date="2023-04-18T19:55:00Z"/>
          <w:rFonts w:cs="Arial"/>
          <w:szCs w:val="22"/>
        </w:rPr>
      </w:pPr>
      <w:ins w:id="621" w:author="Author">
        <w:del w:id="622" w:author="Mott(ESO), Paul" w:date="2023-04-18T19:55:00Z">
          <w:r w:rsidRPr="0099632B" w:rsidDel="00D91EDE">
            <w:rPr>
              <w:rFonts w:cs="Arial"/>
              <w:szCs w:val="22"/>
            </w:rPr>
            <w:delText xml:space="preserve">The WACC used in the calculation of the annuity factor is </w:delText>
          </w:r>
          <w:r w:rsidRPr="000C5FCF" w:rsidDel="00D91EDE">
            <w:rPr>
              <w:rFonts w:cs="Arial"/>
              <w:b/>
              <w:bCs/>
              <w:szCs w:val="22"/>
              <w:rPrChange w:id="623" w:author="Mott(ESO), Paul" w:date="2023-04-18T19:55:00Z">
                <w:rPr>
                  <w:rFonts w:cs="Arial"/>
                  <w:szCs w:val="22"/>
                </w:rPr>
              </w:rPrChange>
            </w:rPr>
            <w:delText>NGET</w:delText>
          </w:r>
          <w:r w:rsidDel="00D91EDE">
            <w:rPr>
              <w:rFonts w:cs="Arial"/>
              <w:szCs w:val="22"/>
            </w:rPr>
            <w:delText>’s</w:delText>
          </w:r>
          <w:r w:rsidRPr="0099632B" w:rsidDel="00D91EDE">
            <w:rPr>
              <w:rFonts w:cs="Arial"/>
              <w:szCs w:val="22"/>
            </w:rPr>
            <w:delText xml:space="preserve"> regulated rate of return, this</w:delText>
          </w:r>
          <w:r w:rsidR="00546A7F" w:rsidDel="00D91EDE">
            <w:rPr>
              <w:rFonts w:cs="Arial"/>
              <w:szCs w:val="22"/>
            </w:rPr>
            <w:delText>and</w:delText>
          </w:r>
          <w:r w:rsidRPr="0099632B" w:rsidDel="00D91EDE">
            <w:rPr>
              <w:rFonts w:cs="Arial"/>
              <w:szCs w:val="22"/>
            </w:rPr>
            <w:delText xml:space="preserve"> assumes that it will be reasonably representative of all licensees. </w:delText>
          </w:r>
        </w:del>
        <w:del w:id="624" w:author="Mott(ESO), Paul" w:date="2023-03-14T23:48:00Z">
          <w:r w:rsidRPr="0099632B" w:rsidDel="00957C58">
            <w:rPr>
              <w:rFonts w:cs="Arial"/>
              <w:szCs w:val="22"/>
            </w:rPr>
            <w:delText xml:space="preserve">The asset life used in the calculation </w:delText>
          </w:r>
          <w:r w:rsidDel="00957C58">
            <w:rPr>
              <w:rFonts w:cs="Arial"/>
              <w:szCs w:val="22"/>
            </w:rPr>
            <w:delText>is as declared by the Transmission Owner for each new asset in that class</w:delText>
          </w:r>
          <w:r w:rsidR="00F32294" w:rsidDel="00957C58">
            <w:rPr>
              <w:rFonts w:cs="Arial"/>
              <w:szCs w:val="22"/>
            </w:rPr>
            <w:delText xml:space="preserve">, and will be representative of the TO’s view of the remaining whole asset life at the time the [[reinforcement]] was made.  </w:delText>
          </w:r>
        </w:del>
      </w:ins>
    </w:p>
    <w:p w14:paraId="6C7AFB52" w14:textId="77777777" w:rsidR="00F32294" w:rsidRDefault="00F32294">
      <w:pPr>
        <w:pStyle w:val="1"/>
        <w:ind w:left="907"/>
        <w:jc w:val="both"/>
        <w:rPr>
          <w:ins w:id="625" w:author="Author"/>
          <w:rFonts w:cs="Arial"/>
          <w:szCs w:val="22"/>
        </w:rPr>
      </w:pPr>
    </w:p>
    <w:p w14:paraId="52A8F719" w14:textId="382A0AA3" w:rsidR="00A35D20" w:rsidDel="00011FBD" w:rsidRDefault="00A35D20">
      <w:pPr>
        <w:pStyle w:val="1"/>
        <w:ind w:left="907"/>
        <w:jc w:val="both"/>
        <w:rPr>
          <w:del w:id="626" w:author="Mott(ESO), Paul" w:date="2023-03-15T19:25:00Z"/>
          <w:rFonts w:cs="Arial"/>
          <w:szCs w:val="22"/>
        </w:rPr>
      </w:pPr>
      <w:ins w:id="627" w:author="Author">
        <w:r w:rsidRPr="0099632B">
          <w:rPr>
            <w:rFonts w:cs="Arial"/>
            <w:szCs w:val="22"/>
          </w:rPr>
          <w:t>.</w:t>
        </w:r>
        <w:del w:id="628" w:author="Mott(ESO), Paul" w:date="2023-03-14T23:43:00Z">
          <w:r w:rsidRPr="0099632B" w:rsidDel="00192CD0">
            <w:rPr>
              <w:rFonts w:cs="Arial"/>
              <w:szCs w:val="22"/>
            </w:rPr>
            <w:delText xml:space="preserve">  </w:delText>
          </w:r>
        </w:del>
        <w:del w:id="629" w:author="Mott(ESO), Paul" w:date="2023-03-15T19:25:00Z">
          <w:r w:rsidRPr="0099632B" w:rsidDel="00011FBD">
            <w:rPr>
              <w:rFonts w:cs="Arial"/>
              <w:szCs w:val="22"/>
            </w:rPr>
            <w:delText>These assumptions</w:delText>
          </w:r>
          <w:r w:rsidRPr="00163428" w:rsidDel="00011FBD">
            <w:rPr>
              <w:rFonts w:ascii="Arial" w:hAnsi="Arial" w:cs="Arial"/>
              <w:color w:val="000000" w:themeColor="text1"/>
            </w:rPr>
            <w:delText>, applied in accordance with 14.15.64,</w:delText>
          </w:r>
          <w:r w:rsidRPr="00163428" w:rsidDel="00011FBD">
            <w:rPr>
              <w:rFonts w:cs="Arial"/>
              <w:color w:val="000000" w:themeColor="text1"/>
              <w:szCs w:val="22"/>
            </w:rPr>
            <w:delText xml:space="preserve"> </w:delText>
          </w:r>
          <w:r w:rsidRPr="0099632B" w:rsidDel="00011FBD">
            <w:rPr>
              <w:rFonts w:cs="Arial"/>
              <w:szCs w:val="22"/>
            </w:rPr>
            <w:delText>provide a current annuity factor</w:delText>
          </w:r>
          <w:r w:rsidRPr="0013729E" w:rsidDel="00011FBD">
            <w:rPr>
              <w:rFonts w:ascii="Arial" w:hAnsi="Arial" w:cs="Arial"/>
              <w:color w:val="000000" w:themeColor="text1"/>
              <w:szCs w:val="22"/>
            </w:rPr>
            <w:delText xml:space="preserve">, </w:delText>
          </w:r>
          <w:r w:rsidRPr="0013729E" w:rsidDel="00011FBD">
            <w:rPr>
              <w:rFonts w:ascii="Arial" w:hAnsi="Arial" w:cs="Arial"/>
              <w:color w:val="000000" w:themeColor="text1"/>
            </w:rPr>
            <w:delText xml:space="preserve">as set out in </w:delText>
          </w:r>
          <w:r w:rsidRPr="0013729E" w:rsidDel="00011FBD">
            <w:rPr>
              <w:rFonts w:ascii="Arial" w:hAnsi="Arial" w:cs="Arial"/>
              <w:b/>
              <w:color w:val="000000" w:themeColor="text1"/>
            </w:rPr>
            <w:delText xml:space="preserve">The Company's Statement of Use of System Charges </w:delText>
          </w:r>
          <w:r w:rsidRPr="0013729E" w:rsidDel="00011FBD">
            <w:rPr>
              <w:rFonts w:ascii="Arial" w:hAnsi="Arial" w:cs="Arial"/>
              <w:color w:val="000000" w:themeColor="text1"/>
            </w:rPr>
            <w:delText xml:space="preserve">which is available from the </w:delText>
          </w:r>
          <w:r w:rsidRPr="0013729E" w:rsidDel="00011FBD">
            <w:rPr>
              <w:rFonts w:ascii="Arial" w:hAnsi="Arial" w:cs="Arial"/>
              <w:b/>
              <w:color w:val="000000" w:themeColor="text1"/>
            </w:rPr>
            <w:delText xml:space="preserve">Charging </w:delText>
          </w:r>
          <w:r w:rsidR="00F74B75" w:rsidRPr="00F74B75" w:rsidDel="00011FBD">
            <w:rPr>
              <w:rFonts w:ascii="Arial" w:hAnsi="Arial" w:cs="Arial"/>
              <w:bCs/>
              <w:color w:val="000000" w:themeColor="text1"/>
            </w:rPr>
            <w:delText>relevant part of</w:delText>
          </w:r>
          <w:r w:rsidR="00F74B75" w:rsidDel="00011FBD">
            <w:rPr>
              <w:rFonts w:ascii="Arial" w:hAnsi="Arial" w:cs="Arial"/>
              <w:b/>
              <w:color w:val="000000" w:themeColor="text1"/>
            </w:rPr>
            <w:delText xml:space="preserve"> The Company’s W</w:delText>
          </w:r>
          <w:r w:rsidRPr="0013729E" w:rsidDel="00011FBD">
            <w:rPr>
              <w:rFonts w:ascii="Arial" w:hAnsi="Arial" w:cs="Arial"/>
              <w:b/>
              <w:color w:val="000000" w:themeColor="text1"/>
            </w:rPr>
            <w:delText>website</w:delText>
          </w:r>
          <w:r w:rsidRPr="00E616B3" w:rsidDel="00011FBD">
            <w:rPr>
              <w:rFonts w:cs="Arial"/>
              <w:szCs w:val="22"/>
            </w:rPr>
            <w:delText>.</w:delText>
          </w:r>
          <w:r w:rsidRPr="0099632B" w:rsidDel="00011FBD">
            <w:rPr>
              <w:rFonts w:cs="Arial"/>
              <w:szCs w:val="22"/>
            </w:rPr>
            <w:delText xml:space="preserve"> </w:delText>
          </w:r>
        </w:del>
      </w:ins>
    </w:p>
    <w:p w14:paraId="7623313C" w14:textId="3F24B92B" w:rsidR="00842D90" w:rsidRDefault="00842D90">
      <w:pPr>
        <w:pStyle w:val="1"/>
        <w:ind w:left="907"/>
        <w:jc w:val="both"/>
        <w:rPr>
          <w:ins w:id="630" w:author="Author"/>
          <w:rFonts w:cs="Arial"/>
          <w:szCs w:val="22"/>
        </w:rPr>
      </w:pPr>
    </w:p>
    <w:p w14:paraId="05437410" w14:textId="65439FB6" w:rsidR="00F32294" w:rsidRDefault="00F32294">
      <w:pPr>
        <w:pStyle w:val="1"/>
        <w:ind w:left="907"/>
        <w:jc w:val="both"/>
        <w:rPr>
          <w:rFonts w:cs="Arial"/>
          <w:b/>
          <w:bCs/>
          <w:szCs w:val="22"/>
        </w:rPr>
      </w:pPr>
    </w:p>
    <w:p w14:paraId="2945A1A6" w14:textId="738F62A7" w:rsidR="00F32294" w:rsidRPr="00551E3B" w:rsidDel="00F32294" w:rsidRDefault="00F32294" w:rsidP="00551E3B">
      <w:pPr>
        <w:pStyle w:val="1"/>
        <w:ind w:left="907"/>
        <w:jc w:val="both"/>
        <w:rPr>
          <w:ins w:id="631" w:author="Author"/>
          <w:del w:id="632" w:author="Author"/>
          <w:rFonts w:cs="Arial"/>
          <w:b/>
          <w:bCs/>
          <w:szCs w:val="22"/>
        </w:rPr>
      </w:pPr>
    </w:p>
    <w:p w14:paraId="371C5592" w14:textId="77777777" w:rsidR="00A35D20" w:rsidRPr="0099632B" w:rsidRDefault="00A35D20" w:rsidP="00551E3B">
      <w:pPr>
        <w:pStyle w:val="1"/>
        <w:ind w:left="907"/>
        <w:jc w:val="both"/>
        <w:rPr>
          <w:ins w:id="633" w:author="Author"/>
          <w:rFonts w:cs="Arial"/>
          <w:szCs w:val="22"/>
        </w:rPr>
      </w:pPr>
    </w:p>
    <w:p w14:paraId="3E3E876A" w14:textId="77777777" w:rsidR="00B1080F" w:rsidRDefault="00B1080F" w:rsidP="00551E3B">
      <w:pPr>
        <w:pStyle w:val="ListParagraph"/>
        <w:ind w:left="907"/>
        <w:rPr>
          <w:ins w:id="634" w:author="Author"/>
          <w:rFonts w:cs="Arial"/>
          <w:szCs w:val="22"/>
        </w:rPr>
      </w:pPr>
    </w:p>
    <w:p w14:paraId="6E473EBB" w14:textId="74F37DBB" w:rsidR="00B1080F" w:rsidRDefault="00B1080F" w:rsidP="00950A04">
      <w:pPr>
        <w:pStyle w:val="1"/>
        <w:numPr>
          <w:ilvl w:val="0"/>
          <w:numId w:val="159"/>
        </w:numPr>
        <w:jc w:val="both"/>
        <w:rPr>
          <w:ins w:id="635" w:author="Author"/>
          <w:rFonts w:cs="Arial"/>
          <w:szCs w:val="22"/>
        </w:rPr>
      </w:pPr>
      <w:ins w:id="636" w:author="Author">
        <w:r>
          <w:rPr>
            <w:rFonts w:cs="Arial"/>
            <w:szCs w:val="22"/>
          </w:rPr>
          <w:t>The above steps are also taken for each other asset class including lines and cables at other voltage</w:t>
        </w:r>
      </w:ins>
      <w:ins w:id="637" w:author="Aristodemou, Alex - UK Legal" w:date="2023-03-29T14:09:00Z">
        <w:r w:rsidR="004D412F">
          <w:rPr>
            <w:rFonts w:cs="Arial"/>
            <w:szCs w:val="22"/>
          </w:rPr>
          <w:t>s.</w:t>
        </w:r>
      </w:ins>
      <w:ins w:id="638" w:author="Author">
        <w:r w:rsidR="00F32294">
          <w:rPr>
            <w:rFonts w:cs="Arial"/>
            <w:szCs w:val="22"/>
          </w:rPr>
          <w:t xml:space="preserve"> </w:t>
        </w:r>
      </w:ins>
    </w:p>
    <w:p w14:paraId="312A5BED" w14:textId="77777777" w:rsidR="00DA179C" w:rsidRDefault="00DA179C" w:rsidP="00BC55A0">
      <w:pPr>
        <w:pStyle w:val="ListParagraph"/>
        <w:ind w:left="907"/>
        <w:rPr>
          <w:ins w:id="639" w:author="Author"/>
          <w:rFonts w:cs="Arial"/>
          <w:szCs w:val="22"/>
        </w:rPr>
      </w:pPr>
    </w:p>
    <w:p w14:paraId="4DB512F0" w14:textId="2805FAAF" w:rsidR="00307FE7" w:rsidDel="000F0886" w:rsidRDefault="00DA179C" w:rsidP="00950A04">
      <w:pPr>
        <w:pStyle w:val="1"/>
        <w:numPr>
          <w:ilvl w:val="0"/>
          <w:numId w:val="159"/>
        </w:numPr>
        <w:jc w:val="both"/>
        <w:rPr>
          <w:ins w:id="640" w:author="Author"/>
          <w:del w:id="641" w:author="Author"/>
          <w:rFonts w:cs="Arial"/>
          <w:szCs w:val="22"/>
        </w:rPr>
      </w:pPr>
      <w:ins w:id="642" w:author="Author">
        <w:del w:id="643" w:author="Author">
          <w:r w:rsidDel="000F0886">
            <w:rPr>
              <w:rFonts w:cs="Arial"/>
              <w:szCs w:val="22"/>
            </w:rPr>
            <w:delText>For each asset class k, when this mod is first implemented</w:delText>
          </w:r>
          <w:r w:rsidR="00546A7F" w:rsidDel="000F0886">
            <w:rPr>
              <w:rFonts w:cs="Arial"/>
              <w:szCs w:val="22"/>
            </w:rPr>
            <w:delText>from the date of implementation of CMP315</w:delText>
          </w:r>
          <w:r w:rsidDel="000F0886">
            <w:rPr>
              <w:rFonts w:cs="Arial"/>
              <w:szCs w:val="22"/>
            </w:rPr>
            <w:delText>, 10 years</w:delText>
          </w:r>
          <w:r w:rsidR="005633F9" w:rsidDel="000F0886">
            <w:rPr>
              <w:rFonts w:cs="Arial"/>
              <w:szCs w:val="22"/>
            </w:rPr>
            <w:delText>’</w:delText>
          </w:r>
          <w:r w:rsidDel="000F0886">
            <w:rPr>
              <w:rFonts w:cs="Arial"/>
              <w:szCs w:val="22"/>
            </w:rPr>
            <w:delText xml:space="preserve"> worth of historic is to be used to perform the calculation in 14.15.64</w:delText>
          </w:r>
          <w:r w:rsidR="005633F9" w:rsidDel="000F0886">
            <w:rPr>
              <w:rFonts w:cs="Arial"/>
              <w:szCs w:val="22"/>
            </w:rPr>
            <w:delText xml:space="preserve">.  </w:delText>
          </w:r>
        </w:del>
      </w:ins>
    </w:p>
    <w:p w14:paraId="36A45C4D" w14:textId="086EE44B" w:rsidR="00307FE7" w:rsidDel="000F0886" w:rsidRDefault="00307FE7" w:rsidP="00BC55A0">
      <w:pPr>
        <w:pStyle w:val="ListParagraph"/>
        <w:ind w:left="907"/>
        <w:rPr>
          <w:ins w:id="644" w:author="Author"/>
          <w:del w:id="645" w:author="Author"/>
          <w:rFonts w:cs="Arial"/>
          <w:szCs w:val="22"/>
        </w:rPr>
      </w:pPr>
    </w:p>
    <w:p w14:paraId="1525FB5A" w14:textId="067FC8B1" w:rsidR="00DF1881" w:rsidDel="000F0886" w:rsidRDefault="005633F9" w:rsidP="00950A04">
      <w:pPr>
        <w:pStyle w:val="1"/>
        <w:numPr>
          <w:ilvl w:val="0"/>
          <w:numId w:val="159"/>
        </w:numPr>
        <w:jc w:val="both"/>
        <w:rPr>
          <w:ins w:id="646" w:author="Author"/>
          <w:del w:id="647" w:author="Author"/>
          <w:rFonts w:cs="Arial"/>
          <w:szCs w:val="22"/>
        </w:rPr>
      </w:pPr>
      <w:ins w:id="648" w:author="Author">
        <w:del w:id="649" w:author="Author">
          <w:r w:rsidDel="000F0886">
            <w:rPr>
              <w:rFonts w:cs="Arial"/>
              <w:szCs w:val="22"/>
            </w:rPr>
            <w:delText xml:space="preserve">In each subsequent year, one year’s worth of new relating to any new assets in class k, </w:delText>
          </w:r>
          <w:r w:rsidR="002467EC" w:rsidDel="000F0886">
            <w:rPr>
              <w:rFonts w:cs="Arial"/>
              <w:szCs w:val="22"/>
            </w:rPr>
            <w:delText xml:space="preserve">is used.  </w:delText>
          </w:r>
        </w:del>
      </w:ins>
    </w:p>
    <w:p w14:paraId="6D286C95" w14:textId="77777777" w:rsidR="00DF1881" w:rsidRDefault="00DF1881" w:rsidP="00572B24">
      <w:pPr>
        <w:pStyle w:val="ListParagraph"/>
        <w:ind w:left="907"/>
        <w:rPr>
          <w:ins w:id="650" w:author="Author"/>
          <w:rFonts w:cs="Arial"/>
          <w:szCs w:val="22"/>
        </w:rPr>
      </w:pPr>
    </w:p>
    <w:p w14:paraId="0A105F72" w14:textId="31DBF909" w:rsidR="00DA179C" w:rsidRPr="00A726AC" w:rsidRDefault="00AB32EA" w:rsidP="00B267C3">
      <w:pPr>
        <w:pStyle w:val="1"/>
        <w:numPr>
          <w:ilvl w:val="0"/>
          <w:numId w:val="159"/>
        </w:numPr>
        <w:jc w:val="both"/>
        <w:rPr>
          <w:ins w:id="651" w:author="Author"/>
          <w:rFonts w:cs="Arial"/>
        </w:rPr>
      </w:pPr>
      <w:bookmarkStart w:id="652" w:name="_Hlk129805616"/>
      <w:ins w:id="653" w:author="Author">
        <w:r w:rsidRPr="20E7E93E">
          <w:rPr>
            <w:rFonts w:cs="Arial"/>
          </w:rPr>
          <w:lastRenderedPageBreak/>
          <w:t xml:space="preserve">The new datum </w:t>
        </w:r>
        <w:r w:rsidR="0041540C" w:rsidRPr="20E7E93E">
          <w:rPr>
            <w:rFonts w:cs="Arial"/>
          </w:rPr>
          <w:t>inputECnew</w:t>
        </w:r>
        <w:r w:rsidR="0041540C" w:rsidRPr="20E7E93E">
          <w:rPr>
            <w:rFonts w:cs="Arial"/>
            <w:vertAlign w:val="subscript"/>
          </w:rPr>
          <w:t>k</w:t>
        </w:r>
        <w:r w:rsidR="0041540C" w:rsidRPr="20E7E93E">
          <w:rPr>
            <w:rFonts w:cs="Arial"/>
          </w:rPr>
          <w:t xml:space="preserve"> </w:t>
        </w:r>
      </w:ins>
      <w:del w:id="654" w:author="Author">
        <w:r w:rsidRPr="20E7E93E" w:rsidDel="00AB32EA">
          <w:rPr>
            <w:rFonts w:cs="Arial"/>
          </w:rPr>
          <w:delText>ECnew</w:delText>
        </w:r>
      </w:del>
      <w:ins w:id="655" w:author="Author">
        <w:r w:rsidRPr="20E7E93E">
          <w:rPr>
            <w:rFonts w:cs="Arial"/>
            <w:vertAlign w:val="subscript"/>
          </w:rPr>
          <w:t>k</w:t>
        </w:r>
        <w:r w:rsidRPr="20E7E93E">
          <w:rPr>
            <w:rFonts w:cs="Arial"/>
          </w:rPr>
          <w:t xml:space="preserve"> for asset class k is </w:t>
        </w:r>
        <w:r w:rsidR="00FA6EAE" w:rsidRPr="20E7E93E">
          <w:rPr>
            <w:rFonts w:cs="Arial"/>
          </w:rPr>
          <w:t xml:space="preserve">given a weighting of 13%, and the last year’s datum </w:t>
        </w:r>
        <w:r w:rsidR="00591B37" w:rsidRPr="20E7E93E">
          <w:rPr>
            <w:rFonts w:cs="Arial"/>
          </w:rPr>
          <w:t>EC</w:t>
        </w:r>
      </w:ins>
      <w:del w:id="656" w:author="Author">
        <w:r w:rsidRPr="20E7E93E" w:rsidDel="00591B37">
          <w:rPr>
            <w:rFonts w:cs="Arial"/>
          </w:rPr>
          <w:delText>old</w:delText>
        </w:r>
      </w:del>
      <w:ins w:id="657" w:author="Author">
        <w:r w:rsidR="00F74B75" w:rsidRPr="20E7E93E">
          <w:rPr>
            <w:rFonts w:cs="Arial"/>
            <w:vertAlign w:val="subscript"/>
          </w:rPr>
          <w:t>y-1</w:t>
        </w:r>
        <w:r w:rsidR="00591B37" w:rsidRPr="20E7E93E">
          <w:rPr>
            <w:rFonts w:cs="Arial"/>
            <w:vertAlign w:val="subscript"/>
          </w:rPr>
          <w:t>k</w:t>
        </w:r>
        <w:r w:rsidR="00591B37" w:rsidRPr="20E7E93E">
          <w:rPr>
            <w:rFonts w:cs="Arial"/>
          </w:rPr>
          <w:t xml:space="preserve"> </w:t>
        </w:r>
        <w:r w:rsidR="00FA6EAE" w:rsidRPr="20E7E93E">
          <w:rPr>
            <w:rFonts w:cs="Arial"/>
          </w:rPr>
          <w:t xml:space="preserve">for that asset class has one year’s inflation applied and </w:t>
        </w:r>
        <w:r w:rsidR="00591B37" w:rsidRPr="20E7E93E">
          <w:rPr>
            <w:rFonts w:cs="Arial"/>
          </w:rPr>
          <w:t xml:space="preserve">is given a weighting of 87%. </w:t>
        </w:r>
      </w:ins>
      <w:del w:id="658" w:author="Author">
        <w:r w:rsidRPr="20E7E93E" w:rsidDel="00591B37">
          <w:rPr>
            <w:rFonts w:cs="Arial"/>
          </w:rPr>
          <w:delText xml:space="preserve"> </w:delText>
        </w:r>
      </w:del>
      <w:ins w:id="659" w:author="Author">
        <w:r w:rsidR="00307FE7" w:rsidRPr="20E7E93E">
          <w:rPr>
            <w:rFonts w:cs="Arial"/>
          </w:rPr>
          <w:t xml:space="preserve">This gives the </w:t>
        </w:r>
        <w:r w:rsidR="0041540C" w:rsidRPr="20E7E93E">
          <w:rPr>
            <w:rFonts w:cs="Arial"/>
          </w:rPr>
          <w:t xml:space="preserve">actual </w:t>
        </w:r>
        <w:r w:rsidR="00307FE7" w:rsidRPr="20E7E93E">
          <w:rPr>
            <w:rFonts w:cs="Arial"/>
          </w:rPr>
          <w:t xml:space="preserve">EC for </w:t>
        </w:r>
        <w:r w:rsidR="005E4CD6" w:rsidRPr="20E7E93E">
          <w:rPr>
            <w:rFonts w:cs="Arial"/>
          </w:rPr>
          <w:t xml:space="preserve">year y for </w:t>
        </w:r>
        <w:r w:rsidR="00307FE7" w:rsidRPr="20E7E93E">
          <w:rPr>
            <w:rFonts w:cs="Arial"/>
          </w:rPr>
          <w:t xml:space="preserve">asset class k, thus : </w:t>
        </w:r>
        <w:r w:rsidR="005351E3" w:rsidRPr="20E7E93E">
          <w:rPr>
            <w:rFonts w:cs="Arial"/>
          </w:rPr>
          <w:t>pre-annualised</w:t>
        </w:r>
        <w:r w:rsidR="005E4CD6" w:rsidRPr="20E7E93E">
          <w:rPr>
            <w:rFonts w:cs="Arial"/>
          </w:rPr>
          <w:t>EC</w:t>
        </w:r>
        <w:r w:rsidR="005E4CD6" w:rsidRPr="20E7E93E">
          <w:rPr>
            <w:rFonts w:cs="Arial"/>
            <w:vertAlign w:val="subscript"/>
          </w:rPr>
          <w:t>yk</w:t>
        </w:r>
        <w:r w:rsidR="00307FE7" w:rsidRPr="20E7E93E">
          <w:rPr>
            <w:rFonts w:cs="Arial"/>
          </w:rPr>
          <w:t xml:space="preserve">   = </w:t>
        </w:r>
        <w:r w:rsidR="005E4CD6" w:rsidRPr="20E7E93E">
          <w:rPr>
            <w:rFonts w:cs="Arial"/>
          </w:rPr>
          <w:t>ECnew</w:t>
        </w:r>
        <w:r w:rsidR="005E4CD6" w:rsidRPr="20E7E93E">
          <w:rPr>
            <w:rFonts w:cs="Arial"/>
            <w:vertAlign w:val="subscript"/>
          </w:rPr>
          <w:t>k</w:t>
        </w:r>
        <w:r w:rsidR="00307FE7" w:rsidRPr="20E7E93E">
          <w:rPr>
            <w:rFonts w:cs="Arial"/>
          </w:rPr>
          <w:t xml:space="preserve"> *0.13 +</w:t>
        </w:r>
        <w:r w:rsidR="005E4CD6" w:rsidRPr="20E7E93E">
          <w:rPr>
            <w:rFonts w:cs="Arial"/>
          </w:rPr>
          <w:t xml:space="preserve"> EC</w:t>
        </w:r>
        <w:r w:rsidR="00C16572" w:rsidRPr="20E7E93E">
          <w:rPr>
            <w:rFonts w:cs="Arial"/>
            <w:vertAlign w:val="subscript"/>
          </w:rPr>
          <w:t>y-1</w:t>
        </w:r>
        <w:r w:rsidR="00307FE7" w:rsidRPr="20E7E93E">
          <w:rPr>
            <w:rFonts w:cs="Arial"/>
          </w:rPr>
          <w:t xml:space="preserve">  * </w:t>
        </w:r>
        <w:r w:rsidR="00A6223F" w:rsidRPr="20E7E93E">
          <w:rPr>
            <w:rFonts w:cs="Arial"/>
          </w:rPr>
          <w:t>inflation</w:t>
        </w:r>
        <w:r w:rsidR="00307FE7" w:rsidRPr="20E7E93E">
          <w:rPr>
            <w:rFonts w:cs="Arial"/>
          </w:rPr>
          <w:t xml:space="preserve"> * 0.87</w:t>
        </w:r>
        <w:r w:rsidR="00172B11" w:rsidRPr="20E7E93E">
          <w:rPr>
            <w:rFonts w:cs="Arial"/>
          </w:rPr>
          <w:t>.</w:t>
        </w:r>
      </w:ins>
      <w:del w:id="660" w:author="Author">
        <w:r w:rsidRPr="20E7E93E" w:rsidDel="00172B11">
          <w:rPr>
            <w:rFonts w:cs="Arial"/>
          </w:rPr>
          <w:delText xml:space="preserve"> </w:delText>
        </w:r>
      </w:del>
      <w:ins w:id="661" w:author="Author">
        <w:r w:rsidR="00172B11" w:rsidRPr="20E7E93E">
          <w:rPr>
            <w:rFonts w:cs="Arial"/>
          </w:rPr>
          <w:t xml:space="preserve"> The inflation used is </w:t>
        </w:r>
        <w:r w:rsidR="00172B11" w:rsidRPr="20E7E93E">
          <w:rPr>
            <w:rFonts w:cs="Arial"/>
            <w:b/>
            <w:bCs/>
          </w:rPr>
          <w:t>TOPI</w:t>
        </w:r>
        <w:r w:rsidR="00172B11" w:rsidRPr="20E7E93E">
          <w:rPr>
            <w:rFonts w:cs="Arial"/>
          </w:rPr>
          <w:t xml:space="preserve">, (May–October average increase, as defined in the </w:t>
        </w:r>
      </w:ins>
      <w:ins w:id="662" w:author="Mott(ESO), Paul" w:date="2023-04-18T19:56:00Z">
        <w:r w:rsidR="003556D5" w:rsidRPr="20E7E93E">
          <w:rPr>
            <w:rFonts w:cs="Arial"/>
            <w:b/>
            <w:bCs/>
          </w:rPr>
          <w:t>Onshore Transmission</w:t>
        </w:r>
        <w:r w:rsidR="003556D5" w:rsidRPr="20E7E93E">
          <w:rPr>
            <w:rFonts w:cs="Arial"/>
          </w:rPr>
          <w:t xml:space="preserve"> </w:t>
        </w:r>
        <w:r w:rsidR="003556D5" w:rsidRPr="20E7E93E">
          <w:rPr>
            <w:b/>
            <w:bCs/>
          </w:rPr>
          <w:t>Licen</w:t>
        </w:r>
      </w:ins>
      <w:ins w:id="663" w:author="Aristodemou, Alex - UK Legal" w:date="2023-04-21T07:48:00Z">
        <w:r w:rsidR="57045E4E" w:rsidRPr="20E7E93E">
          <w:rPr>
            <w:b/>
            <w:bCs/>
          </w:rPr>
          <w:t>s</w:t>
        </w:r>
      </w:ins>
      <w:ins w:id="664" w:author="Mott(ESO), Paul" w:date="2023-04-18T19:56:00Z">
        <w:del w:id="665" w:author="Aristodemou, Alex - UK Legal" w:date="2023-04-21T07:48:00Z">
          <w:r w:rsidRPr="20E7E93E" w:rsidDel="003556D5">
            <w:rPr>
              <w:b/>
              <w:bCs/>
            </w:rPr>
            <w:delText>c</w:delText>
          </w:r>
        </w:del>
        <w:r w:rsidR="003556D5" w:rsidRPr="20E7E93E">
          <w:rPr>
            <w:b/>
            <w:bCs/>
          </w:rPr>
          <w:t>ees’</w:t>
        </w:r>
      </w:ins>
      <w:ins w:id="666" w:author="Mott(ESO), Paul" w:date="2023-03-14T23:59:00Z">
        <w:r w:rsidR="00F03216" w:rsidRPr="20E7E93E">
          <w:rPr>
            <w:rFonts w:cs="Arial"/>
          </w:rPr>
          <w:t xml:space="preserve"> </w:t>
        </w:r>
      </w:ins>
      <w:ins w:id="667" w:author="Author">
        <w:r w:rsidR="00172B11" w:rsidRPr="20E7E93E">
          <w:rPr>
            <w:rFonts w:cs="Arial"/>
            <w:b/>
            <w:bCs/>
          </w:rPr>
          <w:t>Transmission Licence</w:t>
        </w:r>
        <w:r w:rsidR="005B1A17" w:rsidRPr="20E7E93E">
          <w:rPr>
            <w:rFonts w:cs="Arial"/>
            <w:b/>
            <w:bCs/>
          </w:rPr>
          <w:t>s</w:t>
        </w:r>
        <w:r w:rsidR="00172B11" w:rsidRPr="20E7E93E">
          <w:rPr>
            <w:rFonts w:cs="Arial"/>
          </w:rPr>
          <w:t>)</w:t>
        </w:r>
        <w:bookmarkEnd w:id="652"/>
      </w:ins>
    </w:p>
    <w:p w14:paraId="51F9E701" w14:textId="7E97E85E" w:rsidR="00B21218" w:rsidRDefault="00B21218" w:rsidP="00E3496B">
      <w:pPr>
        <w:pStyle w:val="1"/>
        <w:ind w:left="907"/>
        <w:jc w:val="both"/>
        <w:rPr>
          <w:ins w:id="668" w:author="Author"/>
          <w:rFonts w:cs="Arial"/>
          <w:szCs w:val="22"/>
        </w:rPr>
      </w:pPr>
    </w:p>
    <w:p w14:paraId="0A1E5250" w14:textId="2641F9AF" w:rsidR="00B21218" w:rsidDel="00281EF0" w:rsidRDefault="00B21218" w:rsidP="00E3496B">
      <w:pPr>
        <w:pStyle w:val="1"/>
        <w:ind w:left="907"/>
        <w:jc w:val="both"/>
        <w:rPr>
          <w:ins w:id="669" w:author="Author"/>
          <w:del w:id="670" w:author="Author"/>
          <w:rFonts w:cs="Arial"/>
          <w:szCs w:val="22"/>
        </w:rPr>
      </w:pPr>
    </w:p>
    <w:p w14:paraId="13D6ACD3" w14:textId="77777777" w:rsidR="00B21218" w:rsidRDefault="00B21218" w:rsidP="00E3496B">
      <w:pPr>
        <w:pStyle w:val="1"/>
        <w:ind w:left="907"/>
        <w:jc w:val="both"/>
        <w:rPr>
          <w:ins w:id="671" w:author="Author"/>
          <w:rFonts w:cs="Arial"/>
          <w:szCs w:val="22"/>
        </w:rPr>
      </w:pPr>
    </w:p>
    <w:p w14:paraId="42566647" w14:textId="77777777" w:rsidR="008939BE" w:rsidRDefault="008939BE" w:rsidP="00E3496B">
      <w:pPr>
        <w:pStyle w:val="ListParagraph"/>
        <w:ind w:left="907"/>
        <w:rPr>
          <w:ins w:id="672" w:author="Author"/>
          <w:rFonts w:cs="Arial"/>
          <w:szCs w:val="22"/>
        </w:rPr>
      </w:pPr>
    </w:p>
    <w:p w14:paraId="49D14571" w14:textId="0B0D759C" w:rsidR="00CA6D21" w:rsidRPr="007863A7" w:rsidRDefault="006661FE" w:rsidP="00E3496B">
      <w:pPr>
        <w:pStyle w:val="1"/>
        <w:ind w:left="907"/>
        <w:jc w:val="both"/>
        <w:rPr>
          <w:rFonts w:cs="Arial"/>
          <w:szCs w:val="22"/>
        </w:rPr>
      </w:pPr>
      <w:del w:id="673" w:author="Author">
        <w:r w:rsidDel="008939BE">
          <w:rPr>
            <w:rFonts w:cs="Arial"/>
            <w:szCs w:val="22"/>
          </w:rPr>
          <w:delText xml:space="preserve"> </w:delText>
        </w:r>
        <w:r w:rsidRPr="007863A7" w:rsidDel="008939BE">
          <w:rPr>
            <w:rFonts w:cs="Arial"/>
            <w:szCs w:val="22"/>
          </w:rPr>
          <w:delText>expansion constant</w:delText>
        </w:r>
      </w:del>
      <w:ins w:id="674" w:author="Author">
        <w:del w:id="675" w:author="Author">
          <w:r w:rsidR="000078A3" w:rsidDel="008939BE">
            <w:rPr>
              <w:rFonts w:cs="Arial"/>
              <w:szCs w:val="22"/>
            </w:rPr>
            <w:delText xml:space="preserve"> </w:delText>
          </w:r>
          <w:r w:rsidR="000078A3" w:rsidDel="0055325C">
            <w:rPr>
              <w:rFonts w:cs="Arial"/>
              <w:szCs w:val="22"/>
            </w:rPr>
            <w:delText xml:space="preserve">is calculated by </w:delText>
          </w:r>
          <w:r w:rsidR="008939BE" w:rsidDel="0055325C">
            <w:rPr>
              <w:rFonts w:cs="Arial"/>
              <w:szCs w:val="22"/>
            </w:rPr>
            <w:delText>dividing for each new circuit,</w:delText>
          </w:r>
        </w:del>
        <w:r w:rsidR="008939BE">
          <w:rPr>
            <w:rFonts w:cs="Arial"/>
            <w:szCs w:val="22"/>
          </w:rPr>
          <w:t xml:space="preserve"> </w:t>
        </w:r>
      </w:ins>
      <w:del w:id="676" w:author="Author">
        <w:r w:rsidRPr="007863A7" w:rsidDel="00603190">
          <w:rPr>
            <w:rFonts w:cs="Arial"/>
            <w:szCs w:val="22"/>
          </w:rPr>
          <w:delText xml:space="preserve">.  A range of overhead line types is used and the types are weighted by recent usage on the transmission system. </w:delText>
        </w:r>
        <w:r w:rsidRPr="007863A7" w:rsidDel="00662910">
          <w:rPr>
            <w:rFonts w:cs="Arial"/>
            <w:szCs w:val="22"/>
          </w:rPr>
          <w:delText>This is a simplified calculation for 400kV OHL using example data:</w:delText>
        </w:r>
      </w:del>
    </w:p>
    <w:p w14:paraId="6092E899" w14:textId="77777777" w:rsidR="006661FE" w:rsidRPr="0099632B" w:rsidRDefault="006661FE" w:rsidP="00E3496B">
      <w:pPr>
        <w:pStyle w:val="1"/>
        <w:ind w:left="907"/>
        <w:jc w:val="both"/>
        <w:rPr>
          <w:rFonts w:cs="Arial"/>
          <w:szCs w:val="22"/>
        </w:rPr>
      </w:pPr>
    </w:p>
    <w:p w14:paraId="274BD8E2" w14:textId="77777777" w:rsidR="006661FE" w:rsidRDefault="006661FE" w:rsidP="008525B4">
      <w:pPr>
        <w:ind w:left="907"/>
        <w:jc w:val="center"/>
        <w:rPr>
          <w:rFonts w:ascii="Arial" w:hAnsi="Arial" w:cs="Arial"/>
          <w:sz w:val="22"/>
          <w:szCs w:val="22"/>
        </w:rPr>
      </w:pPr>
    </w:p>
    <w:p w14:paraId="4102996B" w14:textId="77777777" w:rsidR="00635EC0" w:rsidRPr="0099632B" w:rsidRDefault="00635EC0" w:rsidP="008525B4">
      <w:pPr>
        <w:ind w:left="907"/>
        <w:jc w:val="center"/>
        <w:rPr>
          <w:rFonts w:ascii="Arial" w:hAnsi="Arial" w:cs="Arial"/>
          <w:sz w:val="22"/>
          <w:szCs w:val="22"/>
        </w:rPr>
      </w:pPr>
    </w:p>
    <w:p w14:paraId="23CC1A5D" w14:textId="47F18FB1" w:rsidR="006661FE" w:rsidRPr="0099632B" w:rsidDel="00A35D20" w:rsidRDefault="006661FE" w:rsidP="00B267C3">
      <w:pPr>
        <w:pStyle w:val="1"/>
        <w:numPr>
          <w:ilvl w:val="0"/>
          <w:numId w:val="159"/>
        </w:numPr>
        <w:jc w:val="both"/>
        <w:rPr>
          <w:del w:id="677" w:author="Author"/>
          <w:rFonts w:cs="Arial"/>
          <w:szCs w:val="22"/>
        </w:rPr>
      </w:pPr>
      <w:del w:id="678" w:author="Author">
        <w:r w:rsidRPr="0099632B" w:rsidDel="00A35D20">
          <w:rPr>
            <w:rFonts w:cs="Arial"/>
            <w:szCs w:val="22"/>
          </w:rPr>
          <w:delText xml:space="preserve">The Weighted Average Cost of Capital (WACC) and asset life are established at the start of a price control and remain constant throughout a price control period. The WACC used in the calculation of the annuity factor is </w:delText>
        </w:r>
        <w:r w:rsidR="00C41DDA" w:rsidDel="00A35D20">
          <w:rPr>
            <w:rFonts w:cs="Arial"/>
            <w:szCs w:val="22"/>
          </w:rPr>
          <w:delText>NGET’s</w:delText>
        </w:r>
        <w:r w:rsidRPr="0099632B" w:rsidDel="00A35D20">
          <w:rPr>
            <w:rFonts w:cs="Arial"/>
            <w:szCs w:val="22"/>
          </w:rPr>
          <w:delTex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w:delText>
        </w:r>
      </w:del>
      <w:ins w:id="679" w:author="Author">
        <w:del w:id="680" w:author="Author">
          <w:r w:rsidR="00FF0BC4" w:rsidDel="00A35D20">
            <w:rPr>
              <w:rFonts w:cs="Arial"/>
              <w:szCs w:val="22"/>
            </w:rPr>
            <w:delText>as declared by the Transmission Owner for each</w:delText>
          </w:r>
          <w:r w:rsidR="00754B89" w:rsidDel="00A35D20">
            <w:rPr>
              <w:rFonts w:cs="Arial"/>
              <w:szCs w:val="22"/>
            </w:rPr>
            <w:delText xml:space="preserve"> </w:delText>
          </w:r>
          <w:r w:rsidR="00635EC0" w:rsidDel="00A35D20">
            <w:rPr>
              <w:rFonts w:cs="Arial"/>
              <w:szCs w:val="22"/>
            </w:rPr>
            <w:delText>new asset in that class</w:delText>
          </w:r>
        </w:del>
      </w:ins>
      <w:del w:id="681" w:author="Author">
        <w:r w:rsidRPr="0099632B" w:rsidDel="00A35D20">
          <w:rPr>
            <w:rFonts w:cs="Arial"/>
            <w:szCs w:val="22"/>
          </w:rPr>
          <w:delText>.  These assumptions</w:delText>
        </w:r>
        <w:r w:rsidR="004B41F0" w:rsidRPr="00163428" w:rsidDel="00A35D20">
          <w:rPr>
            <w:rFonts w:ascii="Arial" w:hAnsi="Arial" w:cs="Arial"/>
            <w:color w:val="000000" w:themeColor="text1"/>
          </w:rPr>
          <w:delText>, applied in accordance with 14.15.64,</w:delText>
        </w:r>
        <w:r w:rsidRPr="00163428" w:rsidDel="00A35D20">
          <w:rPr>
            <w:rFonts w:cs="Arial"/>
            <w:color w:val="000000" w:themeColor="text1"/>
            <w:szCs w:val="22"/>
          </w:rPr>
          <w:delText xml:space="preserve"> </w:delText>
        </w:r>
        <w:r w:rsidRPr="0099632B" w:rsidDel="00A35D20">
          <w:rPr>
            <w:rFonts w:cs="Arial"/>
            <w:szCs w:val="22"/>
          </w:rPr>
          <w:delText>provide a current annuity factor</w:delText>
        </w:r>
        <w:r w:rsidR="0013729E" w:rsidRPr="0013729E" w:rsidDel="00A35D20">
          <w:rPr>
            <w:rFonts w:ascii="Arial" w:hAnsi="Arial" w:cs="Arial"/>
            <w:color w:val="000000" w:themeColor="text1"/>
            <w:szCs w:val="22"/>
          </w:rPr>
          <w:delText xml:space="preserve">, </w:delText>
        </w:r>
        <w:r w:rsidR="0013729E" w:rsidRPr="0013729E" w:rsidDel="00A35D20">
          <w:rPr>
            <w:rFonts w:ascii="Arial" w:hAnsi="Arial" w:cs="Arial"/>
            <w:color w:val="000000" w:themeColor="text1"/>
          </w:rPr>
          <w:delText xml:space="preserve">as set out in </w:delText>
        </w:r>
        <w:r w:rsidR="0013729E" w:rsidRPr="0013729E" w:rsidDel="00A35D20">
          <w:rPr>
            <w:rFonts w:ascii="Arial" w:hAnsi="Arial" w:cs="Arial"/>
            <w:b/>
            <w:color w:val="000000" w:themeColor="text1"/>
          </w:rPr>
          <w:delText xml:space="preserve">The Company's Statement of Use of System Charges </w:delText>
        </w:r>
        <w:r w:rsidR="0013729E" w:rsidRPr="0013729E" w:rsidDel="00A35D20">
          <w:rPr>
            <w:rFonts w:ascii="Arial" w:hAnsi="Arial" w:cs="Arial"/>
            <w:color w:val="000000" w:themeColor="text1"/>
          </w:rPr>
          <w:delText xml:space="preserve">which is available from the </w:delText>
        </w:r>
        <w:r w:rsidR="0013729E" w:rsidRPr="0013729E" w:rsidDel="00A35D20">
          <w:rPr>
            <w:rFonts w:ascii="Arial" w:hAnsi="Arial" w:cs="Arial"/>
            <w:b/>
            <w:color w:val="000000" w:themeColor="text1"/>
          </w:rPr>
          <w:delText>Charging website</w:delText>
        </w:r>
        <w:r w:rsidRPr="00E616B3" w:rsidDel="00A35D20">
          <w:rPr>
            <w:rFonts w:cs="Arial"/>
            <w:szCs w:val="22"/>
          </w:rPr>
          <w:delText>.</w:delText>
        </w:r>
        <w:r w:rsidRPr="0099632B" w:rsidDel="00A35D20">
          <w:rPr>
            <w:rFonts w:cs="Arial"/>
            <w:szCs w:val="22"/>
          </w:rPr>
          <w:delText xml:space="preserve"> </w:delText>
        </w:r>
      </w:del>
    </w:p>
    <w:p w14:paraId="681C2777" w14:textId="19224475" w:rsidR="006661FE" w:rsidRPr="0099632B" w:rsidDel="00A35D20" w:rsidRDefault="006661FE" w:rsidP="008525B4">
      <w:pPr>
        <w:pStyle w:val="1"/>
        <w:ind w:left="907"/>
        <w:jc w:val="both"/>
        <w:rPr>
          <w:del w:id="682" w:author="Author"/>
          <w:rFonts w:cs="Arial"/>
          <w:szCs w:val="22"/>
        </w:rPr>
      </w:pPr>
    </w:p>
    <w:p w14:paraId="1B22FD97" w14:textId="5CFB4303" w:rsidR="006661FE" w:rsidRPr="0099632B" w:rsidDel="00FD2341" w:rsidRDefault="006661FE" w:rsidP="00B267C3">
      <w:pPr>
        <w:pStyle w:val="1"/>
        <w:numPr>
          <w:ilvl w:val="0"/>
          <w:numId w:val="159"/>
        </w:numPr>
        <w:jc w:val="both"/>
        <w:rPr>
          <w:del w:id="683" w:author="Author"/>
          <w:rFonts w:cs="Arial"/>
          <w:szCs w:val="22"/>
        </w:rPr>
      </w:pPr>
      <w:del w:id="684" w:author="Author">
        <w:r w:rsidRPr="00FD2341" w:rsidDel="003A4065">
          <w:rPr>
            <w:rFonts w:cs="Arial"/>
            <w:szCs w:val="22"/>
          </w:rPr>
          <w:delText>The final step in calculating the expansion constant is to add a share of the annual transmission overheads (maintenance, rates etc). This is don</w:delText>
        </w:r>
        <w:r w:rsidRPr="00DF1881" w:rsidDel="003A4065">
          <w:rPr>
            <w:rFonts w:cs="Arial"/>
            <w:szCs w:val="22"/>
          </w:rPr>
          <w:delText xml:space="preserve">e by multiplying the </w:delText>
        </w:r>
      </w:del>
      <w:ins w:id="685" w:author="Author">
        <w:del w:id="686" w:author="Author">
          <w:r w:rsidR="0037153E" w:rsidRPr="00FD2341" w:rsidDel="003A4065">
            <w:rPr>
              <w:rFonts w:ascii="Arial" w:hAnsi="Arial" w:cs="Arial"/>
              <w:szCs w:val="22"/>
            </w:rPr>
            <w:delText xml:space="preserve">the </w:delText>
          </w:r>
          <w:r w:rsidR="0037153E" w:rsidRPr="00FD2341" w:rsidDel="003A4065">
            <w:rPr>
              <w:rFonts w:cs="Arial"/>
              <w:szCs w:val="22"/>
            </w:rPr>
            <w:delText>pre-overhead factor value, POEC</w:delText>
          </w:r>
          <w:r w:rsidR="0037153E" w:rsidRPr="00FD2341" w:rsidDel="003A4065">
            <w:rPr>
              <w:rFonts w:cs="Arial"/>
              <w:szCs w:val="22"/>
              <w:vertAlign w:val="subscript"/>
            </w:rPr>
            <w:delText>yk</w:delText>
          </w:r>
          <w:r w:rsidR="0037153E" w:rsidRPr="00FD2341" w:rsidDel="003A4065">
            <w:rPr>
              <w:rFonts w:cs="Arial"/>
              <w:szCs w:val="22"/>
            </w:rPr>
            <w:delText xml:space="preserve"> </w:delText>
          </w:r>
        </w:del>
      </w:ins>
      <w:del w:id="687" w:author="Author">
        <w:r w:rsidRPr="00FD2341" w:rsidDel="0037153E">
          <w:rPr>
            <w:rFonts w:cs="Arial"/>
            <w:szCs w:val="22"/>
          </w:rPr>
          <w:delText>average weighted cost (J)</w:delText>
        </w:r>
        <w:r w:rsidRPr="00FD2341" w:rsidDel="0055325C">
          <w:rPr>
            <w:rFonts w:cs="Arial"/>
            <w:szCs w:val="22"/>
          </w:rPr>
          <w:delText xml:space="preserve"> by an ‘overhead factor’</w:delText>
        </w:r>
      </w:del>
      <w:r w:rsidRPr="00FD2341">
        <w:rPr>
          <w:rFonts w:cs="Arial"/>
          <w:szCs w:val="22"/>
        </w:rPr>
        <w:t xml:space="preserve">. </w:t>
      </w:r>
      <w:del w:id="688" w:author="Author">
        <w:r w:rsidRPr="0099632B" w:rsidDel="00FD2341">
          <w:rPr>
            <w:rFonts w:cs="Arial"/>
            <w:szCs w:val="22"/>
          </w:rPr>
          <w:delText>The ‘overhead factor’ represents the total business overhead in any year divided by the total Gross Asset Value (GAV) of the transmission system. This is recalculated at the start of each price control period. The</w:delText>
        </w:r>
        <w:r w:rsidR="00D741CF" w:rsidDel="00FD2341">
          <w:rPr>
            <w:rFonts w:cs="Arial"/>
            <w:szCs w:val="22"/>
          </w:rPr>
          <w:delText xml:space="preserve"> </w:delText>
        </w:r>
        <w:r w:rsidR="00D741CF" w:rsidRPr="00D741CF" w:rsidDel="00FD2341">
          <w:rPr>
            <w:rFonts w:ascii="Arial" w:hAnsi="Arial" w:cs="Arial"/>
            <w:color w:val="000000" w:themeColor="text1"/>
          </w:rPr>
          <w:delText>currently applicable</w:delText>
        </w:r>
        <w:r w:rsidRPr="00D741CF" w:rsidDel="00FD2341">
          <w:rPr>
            <w:rFonts w:cs="Arial"/>
            <w:color w:val="000000" w:themeColor="text1"/>
            <w:szCs w:val="22"/>
          </w:rPr>
          <w:delText xml:space="preserve"> </w:delText>
        </w:r>
        <w:r w:rsidRPr="0099632B" w:rsidDel="00FD2341">
          <w:rPr>
            <w:rFonts w:cs="Arial"/>
            <w:szCs w:val="22"/>
          </w:rPr>
          <w:delText>overhead factor used in the calculation of the</w:delText>
        </w:r>
        <w:r w:rsidR="009F4BA9" w:rsidDel="00FD2341">
          <w:rPr>
            <w:rFonts w:cs="Arial"/>
            <w:szCs w:val="22"/>
          </w:rPr>
          <w:delText xml:space="preserve"> current</w:delText>
        </w:r>
        <w:r w:rsidRPr="0099632B" w:rsidDel="00FD2341">
          <w:rPr>
            <w:rFonts w:cs="Arial"/>
            <w:szCs w:val="22"/>
          </w:rPr>
          <w:delText xml:space="preserve"> expansion constant </w:delText>
        </w:r>
        <w:r w:rsidR="00E324BF" w:rsidRPr="00E324BF" w:rsidDel="00FD2341">
          <w:rPr>
            <w:rFonts w:ascii="Arial" w:hAnsi="Arial" w:cs="Arial"/>
            <w:color w:val="000000" w:themeColor="text1"/>
          </w:rPr>
          <w:delText xml:space="preserve">is, calculated as above, and detailed in The Company's </w:delText>
        </w:r>
        <w:r w:rsidR="00E324BF" w:rsidRPr="004615D3" w:rsidDel="00FD2341">
          <w:rPr>
            <w:rFonts w:ascii="Arial" w:hAnsi="Arial" w:cs="Arial"/>
            <w:b/>
            <w:color w:val="000000" w:themeColor="text1"/>
          </w:rPr>
          <w:delText>Statement of Use of System Charges</w:delText>
        </w:r>
        <w:r w:rsidR="00E324BF" w:rsidRPr="00E324BF" w:rsidDel="00FD2341">
          <w:rPr>
            <w:rFonts w:ascii="Arial" w:hAnsi="Arial" w:cs="Arial"/>
            <w:color w:val="000000" w:themeColor="text1"/>
          </w:rPr>
          <w:delText xml:space="preserve"> which is available from the </w:delText>
        </w:r>
        <w:r w:rsidR="00E324BF" w:rsidRPr="004615D3" w:rsidDel="00FD2341">
          <w:rPr>
            <w:rFonts w:ascii="Arial" w:hAnsi="Arial" w:cs="Arial"/>
            <w:b/>
            <w:color w:val="000000" w:themeColor="text1"/>
          </w:rPr>
          <w:delText>Charging website</w:delText>
        </w:r>
        <w:r w:rsidRPr="00E616B3" w:rsidDel="00FD2341">
          <w:rPr>
            <w:rFonts w:cs="Arial"/>
            <w:szCs w:val="22"/>
          </w:rPr>
          <w:delText>.</w:delText>
        </w:r>
        <w:r w:rsidRPr="0099632B" w:rsidDel="00FD2341">
          <w:rPr>
            <w:rFonts w:cs="Arial"/>
            <w:szCs w:val="22"/>
          </w:rPr>
          <w:delText xml:space="preserve"> The overhead and annuitised costs are then added to give the expansion constant. </w:delText>
        </w:r>
      </w:del>
    </w:p>
    <w:p w14:paraId="286738EA" w14:textId="77777777" w:rsidR="006661FE" w:rsidRPr="00FD2341" w:rsidRDefault="006661FE" w:rsidP="00281EF0">
      <w:pPr>
        <w:pStyle w:val="1"/>
        <w:ind w:left="907"/>
        <w:jc w:val="both"/>
        <w:rPr>
          <w:rFonts w:cs="Arial"/>
          <w:szCs w:val="22"/>
        </w:rPr>
      </w:pPr>
    </w:p>
    <w:p w14:paraId="2C566792" w14:textId="77777777" w:rsidR="006661FE" w:rsidRPr="0099632B" w:rsidRDefault="006661FE" w:rsidP="00281EF0">
      <w:pPr>
        <w:ind w:left="907"/>
        <w:rPr>
          <w:rFonts w:ascii="Arial" w:hAnsi="Arial" w:cs="Arial"/>
          <w:sz w:val="22"/>
          <w:szCs w:val="22"/>
        </w:rPr>
      </w:pPr>
    </w:p>
    <w:p w14:paraId="596979FD" w14:textId="50EB6B05" w:rsidR="003A3938" w:rsidRDefault="006661FE" w:rsidP="00B267C3">
      <w:pPr>
        <w:pStyle w:val="1"/>
        <w:numPr>
          <w:ilvl w:val="0"/>
          <w:numId w:val="159"/>
        </w:numPr>
        <w:jc w:val="both"/>
        <w:rPr>
          <w:ins w:id="689" w:author="Author"/>
          <w:rFonts w:cs="Arial"/>
          <w:szCs w:val="22"/>
        </w:rPr>
      </w:pPr>
      <w:r w:rsidRPr="0099632B">
        <w:rPr>
          <w:rFonts w:cs="Arial"/>
          <w:szCs w:val="22"/>
        </w:rPr>
        <w:t>This process is carried out for each voltage</w:t>
      </w:r>
      <w:r>
        <w:rPr>
          <w:rFonts w:cs="Arial"/>
          <w:szCs w:val="22"/>
        </w:rPr>
        <w:t xml:space="preserve"> </w:t>
      </w:r>
      <w:ins w:id="690" w:author="Author">
        <w:r w:rsidR="009E0924">
          <w:rPr>
            <w:rFonts w:cs="Arial"/>
            <w:szCs w:val="22"/>
          </w:rPr>
          <w:t xml:space="preserve">asset class </w:t>
        </w:r>
      </w:ins>
      <w:r>
        <w:rPr>
          <w:rFonts w:cs="Arial"/>
          <w:szCs w:val="22"/>
        </w:rPr>
        <w:t>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del w:id="691" w:author="Author">
        <w:r w:rsidRPr="0099632B" w:rsidDel="00281EF0">
          <w:rPr>
            <w:rFonts w:cs="Arial"/>
            <w:szCs w:val="22"/>
          </w:rPr>
          <w:delText xml:space="preserve">, and normalised against the 400KV overhead line cost (the expansion constant) the resulting ratios provide the basis of the </w:delText>
        </w:r>
        <w:r w:rsidDel="00281EF0">
          <w:rPr>
            <w:rFonts w:cs="Arial"/>
            <w:szCs w:val="22"/>
          </w:rPr>
          <w:delText xml:space="preserve">onshore </w:delText>
        </w:r>
        <w:r w:rsidRPr="0099632B" w:rsidDel="00281EF0">
          <w:rPr>
            <w:rFonts w:cs="Arial"/>
            <w:szCs w:val="22"/>
          </w:rPr>
          <w:delText>expansion factors.</w:delText>
        </w:r>
        <w:r w:rsidDel="00281EF0">
          <w:rPr>
            <w:rFonts w:cs="Arial"/>
            <w:szCs w:val="22"/>
          </w:rPr>
          <w:delText xml:space="preserve">  </w:delText>
        </w:r>
      </w:del>
      <w:ins w:id="692" w:author="Author">
        <w:del w:id="693" w:author="Author">
          <w:r w:rsidR="003A3938" w:rsidDel="00281EF0">
            <w:rPr>
              <w:rFonts w:cs="Arial"/>
              <w:szCs w:val="22"/>
            </w:rPr>
            <w:delText>The asset classes as to the lines are 3 voltages 132 kV, 275 kV and 400 kV, each with an overhead line asset class and a cable asset class.</w:delText>
          </w:r>
        </w:del>
        <w:r w:rsidR="003A3938">
          <w:rPr>
            <w:rFonts w:cs="Arial"/>
            <w:szCs w:val="22"/>
          </w:rPr>
          <w:t xml:space="preserve">  </w:t>
        </w:r>
        <w:del w:id="694" w:author="Author">
          <w:r w:rsidR="003A3938" w:rsidDel="00281EF0">
            <w:rPr>
              <w:rFonts w:cs="Arial"/>
              <w:szCs w:val="22"/>
            </w:rPr>
            <w:delText>Bays and transformers….</w:delText>
          </w:r>
        </w:del>
      </w:ins>
    </w:p>
    <w:p w14:paraId="7F11A5CF" w14:textId="77777777" w:rsidR="00281EF0" w:rsidRDefault="00281EF0" w:rsidP="00281EF0">
      <w:pPr>
        <w:pStyle w:val="1"/>
        <w:ind w:left="510"/>
        <w:jc w:val="both"/>
        <w:rPr>
          <w:ins w:id="695" w:author="Author"/>
          <w:rFonts w:cs="Arial"/>
          <w:szCs w:val="22"/>
        </w:rPr>
      </w:pPr>
    </w:p>
    <w:p w14:paraId="4BCCFDCA" w14:textId="29A8E434" w:rsidR="00281EF0" w:rsidDel="00F67F59" w:rsidRDefault="00281EF0" w:rsidP="00B267C3">
      <w:pPr>
        <w:pStyle w:val="1"/>
        <w:numPr>
          <w:ilvl w:val="0"/>
          <w:numId w:val="159"/>
        </w:numPr>
        <w:jc w:val="both"/>
        <w:rPr>
          <w:ins w:id="696" w:author="Author"/>
          <w:moveFrom w:id="697" w:author="Mott(ESO), Paul" w:date="2023-06-14T22:05:00Z"/>
          <w:rFonts w:cs="Arial"/>
          <w:szCs w:val="22"/>
        </w:rPr>
      </w:pPr>
      <w:moveFromRangeStart w:id="698" w:author="Mott(ESO), Paul" w:date="2023-06-14T22:05:00Z" w:name="move137672726"/>
      <w:moveFrom w:id="699" w:author="Mott(ESO), Paul" w:date="2023-06-14T22:05:00Z">
        <w:ins w:id="700" w:author="Author">
          <w:r w:rsidDel="00F67F59">
            <w:rPr>
              <w:rFonts w:cs="Arial"/>
              <w:szCs w:val="22"/>
            </w:rPr>
            <w:t>For each voltage (400kV, 275kV and 132 kV) the asset classes are:</w:t>
          </w:r>
        </w:ins>
      </w:moveFrom>
    </w:p>
    <w:p w14:paraId="123103CE" w14:textId="0331B825" w:rsidR="00281EF0" w:rsidDel="00F67F59" w:rsidRDefault="00281EF0" w:rsidP="00281EF0">
      <w:pPr>
        <w:pStyle w:val="1"/>
        <w:numPr>
          <w:ilvl w:val="1"/>
          <w:numId w:val="156"/>
        </w:numPr>
        <w:ind w:left="510"/>
        <w:jc w:val="both"/>
        <w:rPr>
          <w:ins w:id="701" w:author="Author"/>
          <w:moveFrom w:id="702" w:author="Mott(ESO), Paul" w:date="2023-06-14T22:05:00Z"/>
          <w:rFonts w:cs="Arial"/>
          <w:szCs w:val="22"/>
        </w:rPr>
      </w:pPr>
      <w:moveFrom w:id="703" w:author="Mott(ESO), Paul" w:date="2023-06-14T22:05:00Z">
        <w:ins w:id="704" w:author="Author">
          <w:r w:rsidDel="00F67F59">
            <w:rPr>
              <w:rFonts w:cs="Arial"/>
              <w:szCs w:val="22"/>
            </w:rPr>
            <w:t>Overhead line</w:t>
          </w:r>
        </w:ins>
      </w:moveFrom>
    </w:p>
    <w:p w14:paraId="7D6BAC01" w14:textId="255901E0" w:rsidR="00281EF0" w:rsidDel="00F67F59" w:rsidRDefault="00281EF0" w:rsidP="00281EF0">
      <w:pPr>
        <w:pStyle w:val="1"/>
        <w:numPr>
          <w:ilvl w:val="1"/>
          <w:numId w:val="156"/>
        </w:numPr>
        <w:ind w:left="510"/>
        <w:jc w:val="both"/>
        <w:rPr>
          <w:ins w:id="705" w:author="Author"/>
          <w:moveFrom w:id="706" w:author="Mott(ESO), Paul" w:date="2023-06-14T22:05:00Z"/>
          <w:rFonts w:cs="Arial"/>
          <w:szCs w:val="22"/>
        </w:rPr>
      </w:pPr>
      <w:moveFrom w:id="707" w:author="Mott(ESO), Paul" w:date="2023-06-14T22:05:00Z">
        <w:ins w:id="708" w:author="Author">
          <w:r w:rsidDel="00F67F59">
            <w:rPr>
              <w:rFonts w:cs="Arial"/>
              <w:szCs w:val="22"/>
            </w:rPr>
            <w:t>Underground cable</w:t>
          </w:r>
        </w:ins>
      </w:moveFrom>
    </w:p>
    <w:moveFromRangeEnd w:id="698"/>
    <w:p w14:paraId="2C58EBBD" w14:textId="77777777" w:rsidR="00281EF0" w:rsidRDefault="00281EF0" w:rsidP="008525B4">
      <w:pPr>
        <w:pStyle w:val="1"/>
        <w:ind w:left="3118"/>
        <w:jc w:val="both"/>
        <w:rPr>
          <w:ins w:id="709" w:author="Author"/>
          <w:rFonts w:cs="Arial"/>
          <w:szCs w:val="22"/>
        </w:rPr>
      </w:pPr>
    </w:p>
    <w:p w14:paraId="09D004D7" w14:textId="586173EB" w:rsidR="006661FE" w:rsidRPr="0099632B" w:rsidDel="00905018" w:rsidRDefault="006661FE" w:rsidP="00B267C3">
      <w:pPr>
        <w:pStyle w:val="1"/>
        <w:numPr>
          <w:ilvl w:val="0"/>
          <w:numId w:val="159"/>
        </w:numPr>
        <w:jc w:val="both"/>
        <w:rPr>
          <w:del w:id="710" w:author="Author"/>
          <w:rFonts w:cs="Arial"/>
          <w:szCs w:val="22"/>
        </w:rPr>
      </w:pPr>
      <w:del w:id="711" w:author="Author">
        <w:r w:rsidDel="00D43AB4">
          <w:rPr>
            <w:rFonts w:cs="Arial"/>
            <w:szCs w:val="22"/>
          </w:rPr>
          <w:delText>The process used to derive circuit expansion factors for Offshore</w:delText>
        </w:r>
        <w:r w:rsidDel="00905018">
          <w:rPr>
            <w:rFonts w:cs="Arial"/>
            <w:szCs w:val="22"/>
          </w:rPr>
          <w:delText xml:space="preserve"> Transmission Owner networks is described </w:delText>
        </w:r>
        <w:r w:rsidRPr="00824A12" w:rsidDel="00905018">
          <w:rPr>
            <w:rFonts w:cs="Arial"/>
            <w:szCs w:val="22"/>
          </w:rPr>
          <w:delText xml:space="preserve">in </w:delText>
        </w:r>
        <w:r w:rsidRPr="009B0384" w:rsidDel="00905018">
          <w:rPr>
            <w:rFonts w:cs="Arial"/>
            <w:szCs w:val="22"/>
          </w:rPr>
          <w:delText>14.15.</w:delText>
        </w:r>
        <w:r w:rsidR="00F15D87" w:rsidDel="00905018">
          <w:rPr>
            <w:rFonts w:cs="Arial"/>
            <w:szCs w:val="22"/>
          </w:rPr>
          <w:delText>80</w:delText>
        </w:r>
        <w:r w:rsidR="00BE09DE" w:rsidRPr="009B0384" w:rsidDel="00905018">
          <w:rPr>
            <w:rFonts w:cs="Arial"/>
            <w:szCs w:val="22"/>
          </w:rPr>
          <w:delText>.</w:delText>
        </w:r>
      </w:del>
    </w:p>
    <w:p w14:paraId="0C565372" w14:textId="77777777" w:rsidR="006661FE" w:rsidRPr="0099632B" w:rsidRDefault="006661FE" w:rsidP="00281EF0">
      <w:pPr>
        <w:pStyle w:val="1"/>
        <w:ind w:left="510"/>
        <w:jc w:val="both"/>
        <w:rPr>
          <w:rFonts w:cs="Arial"/>
          <w:szCs w:val="22"/>
        </w:rPr>
      </w:pPr>
    </w:p>
    <w:p w14:paraId="66CBFDC0" w14:textId="0C6919E7" w:rsidR="008A38A9" w:rsidRDefault="006661FE" w:rsidP="00B267C3">
      <w:pPr>
        <w:pStyle w:val="1"/>
        <w:numPr>
          <w:ilvl w:val="0"/>
          <w:numId w:val="159"/>
        </w:numPr>
        <w:jc w:val="both"/>
        <w:rPr>
          <w:rFonts w:cs="Arial"/>
          <w:szCs w:val="22"/>
        </w:rPr>
      </w:pPr>
      <w:del w:id="712" w:author="Author">
        <w:r w:rsidRPr="0099632B" w:rsidDel="008670A4">
          <w:rPr>
            <w:rFonts w:cs="Arial"/>
            <w:szCs w:val="22"/>
          </w:rPr>
          <w:delText xml:space="preserve">This process of calculating the incremental cost of capacity for a 400kV OHL, along with calculating the </w:delText>
        </w:r>
        <w:r w:rsidDel="008670A4">
          <w:rPr>
            <w:rFonts w:cs="Arial"/>
            <w:szCs w:val="22"/>
          </w:rPr>
          <w:delText xml:space="preserve">onshore </w:delText>
        </w:r>
        <w:r w:rsidRPr="0099632B" w:rsidDel="008670A4">
          <w:rPr>
            <w:rFonts w:cs="Arial"/>
            <w:szCs w:val="22"/>
          </w:rPr>
          <w:delText xml:space="preserve">expansion factors is carried out for the first year of the price control and is increased by inflation, </w:delText>
        </w:r>
        <w:r w:rsidR="00744571" w:rsidDel="008670A4">
          <w:rPr>
            <w:rFonts w:cs="Arial"/>
            <w:szCs w:val="22"/>
          </w:rPr>
          <w:delText>TOPI</w:delText>
        </w:r>
        <w:r w:rsidRPr="0099632B" w:rsidDel="008670A4">
          <w:rPr>
            <w:rFonts w:cs="Arial"/>
            <w:szCs w:val="22"/>
          </w:rPr>
          <w:delText xml:space="preserve">, (May–October average increase, as defined in </w:delText>
        </w:r>
        <w:r w:rsidR="00C41DDA" w:rsidDel="008670A4">
          <w:rPr>
            <w:rFonts w:cs="Arial"/>
            <w:szCs w:val="22"/>
          </w:rPr>
          <w:delText>the</w:delText>
        </w:r>
        <w:r w:rsidR="00F10FA4" w:rsidDel="008670A4">
          <w:rPr>
            <w:rFonts w:cs="Arial"/>
            <w:szCs w:val="22"/>
          </w:rPr>
          <w:delText xml:space="preserve"> </w:delText>
        </w:r>
        <w:r w:rsidRPr="0099632B" w:rsidDel="008670A4">
          <w:rPr>
            <w:rFonts w:cs="Arial"/>
            <w:szCs w:val="22"/>
          </w:rPr>
          <w:delText>Transmission Licence) each subsequent year of the price control period.</w:delText>
        </w:r>
        <w:r w:rsidDel="008670A4">
          <w:rPr>
            <w:rFonts w:cs="Arial"/>
            <w:szCs w:val="22"/>
          </w:rPr>
          <w:delText xml:space="preserve">  </w:delText>
        </w:r>
      </w:del>
      <w:r w:rsidRPr="006421E0">
        <w:rPr>
          <w:rFonts w:cs="Arial"/>
          <w:szCs w:val="22"/>
        </w:rPr>
        <w:t xml:space="preserve">The </w:t>
      </w:r>
      <w:r w:rsidR="00C61F3C" w:rsidRPr="00C61F3C">
        <w:rPr>
          <w:rFonts w:ascii="Arial" w:hAnsi="Arial" w:cs="Arial"/>
          <w:color w:val="000000" w:themeColor="text1"/>
          <w:szCs w:val="22"/>
        </w:rPr>
        <w:t xml:space="preserve">current </w:t>
      </w:r>
      <w:del w:id="713" w:author="Author">
        <w:r w:rsidR="00C61F3C" w:rsidRPr="00C61F3C" w:rsidDel="00D43AB4">
          <w:rPr>
            <w:rFonts w:ascii="Arial" w:hAnsi="Arial" w:cs="Arial"/>
            <w:color w:val="000000" w:themeColor="text1"/>
            <w:szCs w:val="22"/>
          </w:rPr>
          <w:delText xml:space="preserve">applicable </w:delText>
        </w:r>
      </w:del>
      <w:ins w:id="714" w:author="Author">
        <w:r w:rsidR="006A408B">
          <w:rPr>
            <w:rFonts w:ascii="Arial" w:hAnsi="Arial" w:cs="Arial"/>
            <w:color w:val="000000" w:themeColor="text1"/>
            <w:szCs w:val="22"/>
          </w:rPr>
          <w:t xml:space="preserve">set of </w:t>
        </w:r>
      </w:ins>
      <w:r w:rsidRPr="00C61F3C">
        <w:rPr>
          <w:rFonts w:ascii="Arial" w:hAnsi="Arial" w:cs="Arial"/>
          <w:color w:val="000000" w:themeColor="text1"/>
          <w:szCs w:val="22"/>
        </w:rPr>
        <w:t>expansion constant</w:t>
      </w:r>
      <w:ins w:id="715" w:author="Author">
        <w:r w:rsidR="006A408B">
          <w:rPr>
            <w:rFonts w:ascii="Arial" w:hAnsi="Arial" w:cs="Arial"/>
            <w:color w:val="000000" w:themeColor="text1"/>
            <w:szCs w:val="22"/>
          </w:rPr>
          <w:t>s</w:t>
        </w:r>
        <w:r w:rsidR="00E41BDD">
          <w:rPr>
            <w:rFonts w:ascii="Arial" w:hAnsi="Arial" w:cs="Arial"/>
            <w:color w:val="000000" w:themeColor="text1"/>
            <w:szCs w:val="22"/>
          </w:rPr>
          <w:t xml:space="preserve"> </w:t>
        </w:r>
        <w:r w:rsidR="006A408B">
          <w:rPr>
            <w:rFonts w:ascii="Arial" w:hAnsi="Arial" w:cs="Arial"/>
            <w:color w:val="000000" w:themeColor="text1"/>
            <w:szCs w:val="22"/>
          </w:rPr>
          <w:t xml:space="preserve">for each asset class </w:t>
        </w:r>
        <w:del w:id="716" w:author="Mott(ESO), Paul" w:date="2023-03-15T17:05:00Z">
          <w:r w:rsidR="00E41BDD" w:rsidDel="007513F5">
            <w:rPr>
              <w:rFonts w:ascii="Arial" w:hAnsi="Arial" w:cs="Arial"/>
              <w:color w:val="000000" w:themeColor="text1"/>
              <w:szCs w:val="22"/>
            </w:rPr>
            <w:delText xml:space="preserve">and the current set of </w:delText>
          </w:r>
          <w:r w:rsidR="00E41BDD" w:rsidDel="007513F5">
            <w:rPr>
              <w:rFonts w:ascii="Arial" w:hAnsi="Arial" w:cs="Arial"/>
              <w:color w:val="000000" w:themeColor="text1"/>
              <w:szCs w:val="22"/>
            </w:rPr>
            <w:lastRenderedPageBreak/>
            <w:delText xml:space="preserve">expansion factors </w:delText>
          </w:r>
        </w:del>
        <w:del w:id="717" w:author="Mott(ESO), Paul" w:date="2023-03-15T17:04:00Z">
          <w:r w:rsidR="00E41BDD" w:rsidDel="00C33AC1">
            <w:rPr>
              <w:rFonts w:ascii="Arial" w:hAnsi="Arial" w:cs="Arial"/>
              <w:color w:val="000000" w:themeColor="text1"/>
              <w:szCs w:val="22"/>
            </w:rPr>
            <w:delText>are</w:delText>
          </w:r>
        </w:del>
      </w:ins>
      <w:del w:id="718" w:author="Mott(ESO), Paul" w:date="2023-03-15T17:04:00Z">
        <w:r w:rsidRPr="00C61F3C" w:rsidDel="00C33AC1">
          <w:rPr>
            <w:rFonts w:ascii="Arial" w:hAnsi="Arial" w:cs="Arial"/>
            <w:color w:val="000000" w:themeColor="text1"/>
            <w:szCs w:val="22"/>
          </w:rPr>
          <w:delText xml:space="preserve"> </w:delText>
        </w:r>
        <w:r w:rsidR="00C61F3C" w:rsidRPr="00C61F3C" w:rsidDel="00C33AC1">
          <w:rPr>
            <w:rFonts w:ascii="Arial" w:hAnsi="Arial" w:cs="Arial"/>
            <w:color w:val="000000" w:themeColor="text1"/>
          </w:rPr>
          <w:delText xml:space="preserve">is </w:delText>
        </w:r>
      </w:del>
      <w:ins w:id="719" w:author="Author">
        <w:r w:rsidR="006A408B">
          <w:rPr>
            <w:rFonts w:ascii="Arial" w:hAnsi="Arial" w:cs="Arial"/>
            <w:color w:val="000000" w:themeColor="text1"/>
            <w:szCs w:val="22"/>
          </w:rPr>
          <w:t xml:space="preserve">are </w:t>
        </w:r>
      </w:ins>
      <w:r w:rsidR="00C61F3C" w:rsidRPr="00C61F3C">
        <w:rPr>
          <w:rFonts w:ascii="Arial" w:hAnsi="Arial" w:cs="Arial"/>
          <w:color w:val="000000" w:themeColor="text1"/>
        </w:rPr>
        <w:t xml:space="preserve">detailed in </w:t>
      </w:r>
      <w:r w:rsidR="00C61F3C" w:rsidRPr="00F22975">
        <w:rPr>
          <w:rFonts w:ascii="Arial" w:hAnsi="Arial" w:cs="Arial"/>
          <w:b/>
          <w:color w:val="000000" w:themeColor="text1"/>
        </w:rPr>
        <w:t>The Company's Statement of Use of System Charges</w:t>
      </w:r>
      <w:r w:rsidR="00C61F3C" w:rsidRPr="00C61F3C">
        <w:rPr>
          <w:rFonts w:ascii="Arial" w:hAnsi="Arial" w:cs="Arial"/>
          <w:color w:val="000000" w:themeColor="text1"/>
        </w:rPr>
        <w:t xml:space="preserve"> which is available from the </w:t>
      </w:r>
      <w:r w:rsidR="00C61F3C" w:rsidRPr="00F22975">
        <w:rPr>
          <w:rFonts w:ascii="Arial" w:hAnsi="Arial" w:cs="Arial"/>
          <w:b/>
          <w:color w:val="000000" w:themeColor="text1"/>
        </w:rPr>
        <w:t>Charging website</w:t>
      </w:r>
      <w:r w:rsidRPr="006421E0">
        <w:rPr>
          <w:rFonts w:cs="Arial"/>
          <w:szCs w:val="22"/>
        </w:rPr>
        <w:t>.</w:t>
      </w:r>
    </w:p>
    <w:p w14:paraId="3AD29793" w14:textId="77777777" w:rsidR="008A38A9" w:rsidRDefault="008A38A9" w:rsidP="00281EF0">
      <w:pPr>
        <w:pStyle w:val="ListParagraph"/>
        <w:ind w:left="510"/>
        <w:rPr>
          <w:rFonts w:cs="Arial"/>
          <w:szCs w:val="22"/>
        </w:rPr>
      </w:pPr>
    </w:p>
    <w:p w14:paraId="3C0DC0AA" w14:textId="25F5EF9F" w:rsidR="008A38A9" w:rsidRPr="008A38A9" w:rsidRDefault="008A38A9" w:rsidP="00281EF0">
      <w:pPr>
        <w:pStyle w:val="1"/>
        <w:ind w:left="510" w:hanging="851"/>
        <w:jc w:val="both"/>
        <w:rPr>
          <w:rFonts w:cs="Arial"/>
          <w:szCs w:val="22"/>
        </w:rPr>
      </w:pPr>
      <w:r>
        <w:t>14.15.</w:t>
      </w:r>
      <w:del w:id="720" w:author="Author">
        <w:r w:rsidDel="008670A4">
          <w:delText xml:space="preserve">69A Notwithstanding Paragraph 14.15.69 from the first year of (and during) the T2 price control (which starts on 1st April 2021), until a further change is made, the Expansion Constant will be that used in the 2020/21 </w:delText>
        </w:r>
        <w:r w:rsidR="00267733" w:rsidRPr="00AD4509" w:rsidDel="008670A4">
          <w:rPr>
            <w:b/>
            <w:bCs/>
          </w:rPr>
          <w:delText>Financial Year</w:delText>
        </w:r>
        <w:r w:rsidDel="008670A4">
          <w:delText xml:space="preserve"> inflated in accordance with </w:delText>
        </w:r>
        <w:r w:rsidR="00C83E01" w:rsidDel="008670A4">
          <w:delText xml:space="preserve"> TOPI </w:delText>
        </w:r>
        <w:r w:rsidDel="008670A4">
          <w:delText>as per paragraph 14.15.69; and plus inflation as defined in the Transmission Licence for each subsequent year of the T2 price control</w:delText>
        </w:r>
      </w:del>
      <w:r>
        <w:t>.</w:t>
      </w:r>
    </w:p>
    <w:p w14:paraId="76A50090" w14:textId="77777777" w:rsidR="006661FE" w:rsidRDefault="006661FE" w:rsidP="00E3496B">
      <w:pPr>
        <w:pStyle w:val="1"/>
        <w:ind w:left="1474"/>
        <w:jc w:val="both"/>
        <w:rPr>
          <w:b/>
        </w:rPr>
      </w:pPr>
    </w:p>
    <w:p w14:paraId="3313871B" w14:textId="44C80E9C" w:rsidR="006661FE" w:rsidRDefault="006A408B" w:rsidP="00E3496B">
      <w:pPr>
        <w:pStyle w:val="1"/>
        <w:ind w:left="1474"/>
        <w:jc w:val="both"/>
        <w:rPr>
          <w:b/>
        </w:rPr>
      </w:pPr>
      <w:ins w:id="721" w:author="Author">
        <w:r>
          <w:rPr>
            <w:b/>
          </w:rPr>
          <w:t xml:space="preserve">Additional Notes on the Calculation of </w:t>
        </w:r>
      </w:ins>
      <w:r w:rsidR="006661FE">
        <w:rPr>
          <w:b/>
        </w:rPr>
        <w:t xml:space="preserve">Onshore Wider Circuit Expansion </w:t>
      </w:r>
      <w:del w:id="722" w:author="Author">
        <w:r w:rsidR="006661FE" w:rsidDel="006A408B">
          <w:rPr>
            <w:b/>
          </w:rPr>
          <w:delText>Factors</w:delText>
        </w:r>
      </w:del>
      <w:ins w:id="723" w:author="Author">
        <w:r>
          <w:rPr>
            <w:b/>
          </w:rPr>
          <w:t>Constants by Asset Class</w:t>
        </w:r>
      </w:ins>
    </w:p>
    <w:p w14:paraId="0F32D4C7" w14:textId="77777777" w:rsidR="006661FE" w:rsidRDefault="006661FE" w:rsidP="00E3496B">
      <w:pPr>
        <w:pStyle w:val="1"/>
        <w:ind w:left="1474"/>
        <w:jc w:val="both"/>
      </w:pPr>
    </w:p>
    <w:p w14:paraId="2C199216" w14:textId="32CE455A" w:rsidR="006661FE" w:rsidRDefault="006661FE" w:rsidP="00290D83">
      <w:pPr>
        <w:pStyle w:val="1"/>
        <w:ind w:left="3118"/>
        <w:jc w:val="both"/>
      </w:pPr>
      <w:del w:id="724" w:author="Author">
        <w:r w:rsidDel="006A408B">
          <w:delTex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delText>
        </w:r>
      </w:del>
    </w:p>
    <w:p w14:paraId="6C062DE1" w14:textId="77777777" w:rsidR="006661FE" w:rsidRDefault="006661FE" w:rsidP="00290D83">
      <w:pPr>
        <w:ind w:left="1474"/>
        <w:jc w:val="both"/>
        <w:rPr>
          <w:rFonts w:ascii="Arial" w:hAnsi="Arial"/>
          <w:sz w:val="22"/>
        </w:rPr>
      </w:pPr>
    </w:p>
    <w:p w14:paraId="441B136A" w14:textId="04C41392" w:rsidR="006661FE" w:rsidRDefault="006661FE" w:rsidP="006762A2">
      <w:pPr>
        <w:pStyle w:val="1"/>
        <w:numPr>
          <w:ilvl w:val="0"/>
          <w:numId w:val="159"/>
        </w:numPr>
        <w:jc w:val="both"/>
      </w:pPr>
      <w:r>
        <w:t>In calculating the onshore</w:t>
      </w:r>
      <w:r w:rsidR="003A3A2A">
        <w:t xml:space="preserve"> underground</w:t>
      </w:r>
      <w:r>
        <w:t xml:space="preserve"> cable </w:t>
      </w:r>
      <w:del w:id="725" w:author="Author">
        <w:r w:rsidDel="006A408B">
          <w:delText>factors</w:delText>
        </w:r>
      </w:del>
      <w:ins w:id="726" w:author="Author">
        <w:r w:rsidR="006A408B">
          <w:t>expansion constants</w:t>
        </w:r>
      </w:ins>
      <w:r>
        <w:t>, the forecast costs are weighted equally between urban and rural installation, and direct burial has been assumed. The operating costs for cable are aligned with those for overhead line. An allowance for overhead costs has also been included in the calculations.</w:t>
      </w:r>
    </w:p>
    <w:p w14:paraId="5DC49AF4" w14:textId="77777777" w:rsidR="006661FE" w:rsidRDefault="006661FE" w:rsidP="00290D83">
      <w:pPr>
        <w:pStyle w:val="1"/>
        <w:ind w:left="1474"/>
        <w:jc w:val="both"/>
      </w:pPr>
    </w:p>
    <w:p w14:paraId="5A796D7D" w14:textId="078AD016" w:rsidR="006661FE" w:rsidRDefault="006661FE" w:rsidP="006762A2">
      <w:pPr>
        <w:pStyle w:val="1"/>
        <w:numPr>
          <w:ilvl w:val="0"/>
          <w:numId w:val="159"/>
        </w:numPr>
        <w:jc w:val="both"/>
      </w:pPr>
      <w:r>
        <w:t xml:space="preserve">The 132kV onshore circuit </w:t>
      </w:r>
      <w:ins w:id="727" w:author="Author">
        <w:r w:rsidR="006A408B">
          <w:t xml:space="preserve">expansion constant </w:t>
        </w:r>
      </w:ins>
      <w:del w:id="728" w:author="Author">
        <w:r w:rsidDel="006A408B">
          <w:delText xml:space="preserve">expansion factor </w:delText>
        </w:r>
      </w:del>
      <w:r>
        <w:t xml:space="preserve">is applied on a TO basis. This is to reflect the regional variation of plans to rebuild circuits at a lower voltage capacity to 400kV. The 132kV cable and line </w:t>
      </w:r>
      <w:ins w:id="729" w:author="Author">
        <w:r w:rsidR="006A408B">
          <w:t>expansion constants</w:t>
        </w:r>
      </w:ins>
      <w:del w:id="730" w:author="Author">
        <w:r w:rsidDel="006A408B">
          <w:delText xml:space="preserve">factor </w:delText>
        </w:r>
      </w:del>
      <w:del w:id="731" w:author="Aristodemou, Alex - UK Legal" w:date="2023-03-29T14:10:00Z">
        <w:r w:rsidDel="00EE23C5">
          <w:delText xml:space="preserve">is </w:delText>
        </w:r>
      </w:del>
      <w:ins w:id="732" w:author="Aristodemou, Alex - UK Legal" w:date="2023-03-29T14:10:00Z">
        <w:r w:rsidR="00EE23C5">
          <w:t xml:space="preserve">are </w:t>
        </w:r>
      </w:ins>
      <w:r>
        <w:t xml:space="preserve">calculated on the proportion of 132kV circuits likely to be uprated to 400kV. The 132kV </w:t>
      </w:r>
      <w:ins w:id="733" w:author="Author">
        <w:r w:rsidR="006A408B">
          <w:t>expansion constants</w:t>
        </w:r>
      </w:ins>
      <w:del w:id="734" w:author="Author">
        <w:r w:rsidDel="006A408B">
          <w:delText xml:space="preserve">expansion factor </w:delText>
        </w:r>
      </w:del>
      <w:r>
        <w:t>is then calculated by weighting the 132kV cable and overhead line costs</w:t>
      </w:r>
      <w:del w:id="735" w:author="Author">
        <w:r w:rsidDel="006A408B">
          <w:delText xml:space="preserve"> with the relevant 400kV expansion factor</w:delText>
        </w:r>
      </w:del>
      <w:r>
        <w:t>, based on the proportion of 132kV circuitry to be uprated to 400kV. For example, in the TO areas of N</w:t>
      </w:r>
      <w:r w:rsidR="001C0596">
        <w:t>GET</w:t>
      </w:r>
      <w:r>
        <w:t xml:space="preserve"> and Scottish Power where there are no plans to uprate any 132kV circuits, the full cable and overhead line costs of </w:t>
      </w:r>
      <w:ins w:id="736" w:author="Author">
        <w:r w:rsidR="006A408B">
          <w:t xml:space="preserve">a </w:t>
        </w:r>
      </w:ins>
      <w:r>
        <w:t xml:space="preserve">132kV circuit are reflected in the 132kV </w:t>
      </w:r>
      <w:ins w:id="737" w:author="Author">
        <w:r w:rsidR="006A408B">
          <w:t xml:space="preserve">expansion constant </w:t>
        </w:r>
      </w:ins>
      <w:del w:id="738" w:author="Author">
        <w:r w:rsidDel="006A408B">
          <w:delText xml:space="preserve">expansion factor </w:delText>
        </w:r>
      </w:del>
      <w:r>
        <w:t>calculation.</w:t>
      </w:r>
    </w:p>
    <w:p w14:paraId="7F6A2EFF" w14:textId="77777777" w:rsidR="006661FE" w:rsidRDefault="006661FE" w:rsidP="00290D83">
      <w:pPr>
        <w:pStyle w:val="1"/>
        <w:ind w:left="1474"/>
        <w:jc w:val="both"/>
      </w:pPr>
      <w:r>
        <w:t xml:space="preserve">  </w:t>
      </w:r>
    </w:p>
    <w:p w14:paraId="2799DDA1" w14:textId="0E4430EC" w:rsidR="006661FE" w:rsidRDefault="006661FE" w:rsidP="006762A2">
      <w:pPr>
        <w:pStyle w:val="1"/>
        <w:numPr>
          <w:ilvl w:val="0"/>
          <w:numId w:val="159"/>
        </w:numPr>
        <w:jc w:val="both"/>
      </w:pPr>
      <w:r>
        <w:t xml:space="preserve">The 275kV onshore circuit </w:t>
      </w:r>
      <w:ins w:id="739" w:author="Author">
        <w:r w:rsidR="00624CE6">
          <w:t>expansion constant</w:t>
        </w:r>
      </w:ins>
      <w:del w:id="740" w:author="Author">
        <w:r w:rsidDel="00624CE6">
          <w:delText xml:space="preserve">expansion factor </w:delText>
        </w:r>
      </w:del>
      <w:r>
        <w:t xml:space="preserve">is applied on a GB basis and includes a weighting of 83% of the relevant 400kV cable and overhead line factor. This is to reflect the averaged proportion of circuits across all three </w:t>
      </w:r>
      <w:r w:rsidR="001C0596" w:rsidRPr="00B01B46">
        <w:rPr>
          <w:b/>
          <w:bCs/>
        </w:rPr>
        <w:t xml:space="preserve">Onshore </w:t>
      </w:r>
      <w:r w:rsidRPr="00B01B46">
        <w:rPr>
          <w:b/>
          <w:bCs/>
        </w:rPr>
        <w:t>Transmission Licensees</w:t>
      </w:r>
      <w:r>
        <w:t xml:space="preserve"> which are likely to be uprated from 275kV to 400kV across GB within a price control period.</w:t>
      </w:r>
    </w:p>
    <w:p w14:paraId="54D84008" w14:textId="77777777" w:rsidR="006661FE" w:rsidRDefault="006661FE" w:rsidP="00290D83">
      <w:pPr>
        <w:pStyle w:val="1"/>
        <w:ind w:left="1474"/>
        <w:jc w:val="both"/>
      </w:pPr>
    </w:p>
    <w:p w14:paraId="071D44E2" w14:textId="232D2835" w:rsidR="006661FE" w:rsidRDefault="006661FE" w:rsidP="006762A2">
      <w:pPr>
        <w:pStyle w:val="1"/>
        <w:numPr>
          <w:ilvl w:val="0"/>
          <w:numId w:val="159"/>
        </w:numPr>
        <w:jc w:val="both"/>
      </w:pPr>
      <w:bookmarkStart w:id="741" w:name="_Hlk121075761"/>
      <w:r>
        <w:t xml:space="preserve">The 400kV onshore circuit </w:t>
      </w:r>
      <w:ins w:id="742" w:author="Author">
        <w:r w:rsidR="00624CE6">
          <w:t>expansion constant</w:t>
        </w:r>
      </w:ins>
      <w:del w:id="743" w:author="Author">
        <w:r w:rsidDel="00624CE6">
          <w:delText xml:space="preserve">expansion factor </w:delText>
        </w:r>
      </w:del>
      <w:r>
        <w:t>is applied on a GB basis and reflects the full costs for 400kV cable and overhead lines</w:t>
      </w:r>
      <w:bookmarkEnd w:id="741"/>
      <w:r>
        <w:t>.</w:t>
      </w:r>
    </w:p>
    <w:p w14:paraId="08E83AA4" w14:textId="77777777" w:rsidR="00BE09DE" w:rsidRDefault="00BE09DE" w:rsidP="00290D83">
      <w:pPr>
        <w:pStyle w:val="ListParagraph"/>
        <w:ind w:left="1474"/>
      </w:pPr>
    </w:p>
    <w:p w14:paraId="501E6352" w14:textId="0A6FA31C" w:rsidR="00BE09DE" w:rsidRDefault="00BE09DE" w:rsidP="006762A2">
      <w:pPr>
        <w:pStyle w:val="1"/>
        <w:numPr>
          <w:ilvl w:val="0"/>
          <w:numId w:val="159"/>
        </w:numPr>
        <w:jc w:val="both"/>
      </w:pPr>
      <w:r>
        <w:t xml:space="preserve">AC sub-sea cable and HVDC circuit </w:t>
      </w:r>
      <w:ins w:id="744" w:author="Author">
        <w:r w:rsidR="00624CE6">
          <w:t>expansion constants</w:t>
        </w:r>
      </w:ins>
      <w:del w:id="745" w:author="Author">
        <w:r w:rsidDel="00624CE6">
          <w:delText xml:space="preserve">expansion factors </w:delText>
        </w:r>
      </w:del>
      <w:r>
        <w:t xml:space="preserve">are calculated on a case by case basis using actual project costs (Specific Circuit Expansion </w:t>
      </w:r>
      <w:del w:id="746" w:author="Mott(ESO), Paul" w:date="2023-04-18T19:57:00Z">
        <w:r w:rsidDel="00E30EDF">
          <w:delText>Factors</w:delText>
        </w:r>
      </w:del>
      <w:ins w:id="747" w:author="Mott(ESO), Paul" w:date="2023-04-18T19:57:00Z">
        <w:r w:rsidR="00E30EDF">
          <w:t>Constants</w:t>
        </w:r>
      </w:ins>
      <w:r>
        <w:t xml:space="preserve">).  </w:t>
      </w:r>
    </w:p>
    <w:p w14:paraId="38D50E0A" w14:textId="77777777" w:rsidR="00BE09DE" w:rsidRDefault="00BE09DE" w:rsidP="00290D83">
      <w:pPr>
        <w:pStyle w:val="1"/>
        <w:ind w:left="1474"/>
        <w:jc w:val="both"/>
      </w:pPr>
    </w:p>
    <w:p w14:paraId="608879E3" w14:textId="36FEC195" w:rsidR="00BE09DE" w:rsidRDefault="00215BA8" w:rsidP="006762A2">
      <w:pPr>
        <w:pStyle w:val="1"/>
        <w:numPr>
          <w:ilvl w:val="0"/>
          <w:numId w:val="159"/>
        </w:numPr>
        <w:jc w:val="both"/>
      </w:pPr>
      <w:r>
        <w:t xml:space="preserve">Calculation of </w:t>
      </w:r>
      <w:r w:rsidR="00BE09DE">
        <w:t xml:space="preserve">HVDC circuit </w:t>
      </w:r>
      <w:ins w:id="748" w:author="Author">
        <w:r w:rsidR="00624CE6">
          <w:t>expansion constants</w:t>
        </w:r>
      </w:ins>
      <w:del w:id="749" w:author="Author">
        <w:r w:rsidR="00BE09DE" w:rsidDel="00624CE6">
          <w:delText>expansion factors</w:delText>
        </w:r>
      </w:del>
      <w:r>
        <w:t xml:space="preserve">, and AC sub-sea circuit </w:t>
      </w:r>
      <w:ins w:id="750" w:author="Author">
        <w:r w:rsidR="00624CE6">
          <w:t>expansion constants</w:t>
        </w:r>
      </w:ins>
      <w:del w:id="751" w:author="Author">
        <w:r w:rsidDel="00624CE6">
          <w:delText>expansion factors</w:delText>
        </w:r>
      </w:del>
      <w:r>
        <w:t xml:space="preserve">,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p>
    <w:p w14:paraId="6EB8D4A6" w14:textId="77777777" w:rsidR="006661FE" w:rsidRDefault="006661FE" w:rsidP="00290D83">
      <w:pPr>
        <w:pStyle w:val="1"/>
        <w:ind w:left="1474"/>
        <w:jc w:val="both"/>
      </w:pPr>
    </w:p>
    <w:p w14:paraId="43C2E6AE" w14:textId="5C1C45D6" w:rsidR="006661FE" w:rsidRDefault="006661FE" w:rsidP="006762A2">
      <w:pPr>
        <w:pStyle w:val="1"/>
        <w:numPr>
          <w:ilvl w:val="0"/>
          <w:numId w:val="159"/>
        </w:numPr>
        <w:jc w:val="both"/>
      </w:pPr>
      <w:r>
        <w:lastRenderedPageBreak/>
        <w:t xml:space="preserve">The TO specific onshore circuit </w:t>
      </w:r>
      <w:ins w:id="752" w:author="Author">
        <w:r w:rsidR="00624CE6">
          <w:t>expansion constants</w:t>
        </w:r>
      </w:ins>
      <w:del w:id="753" w:author="Author">
        <w:r w:rsidDel="00624CE6">
          <w:delText xml:space="preserve">expansion factors </w:delText>
        </w:r>
      </w:del>
      <w:r w:rsidR="00664987" w:rsidRPr="00664987">
        <w:rPr>
          <w:rFonts w:ascii="Arial" w:hAnsi="Arial" w:cs="Arial"/>
          <w:color w:val="000000" w:themeColor="text1"/>
        </w:rPr>
        <w:t xml:space="preserve">which are currently applicable, are detailed in </w:t>
      </w:r>
      <w:r w:rsidR="00664987" w:rsidRPr="00101E15">
        <w:rPr>
          <w:rFonts w:ascii="Arial" w:hAnsi="Arial" w:cs="Arial"/>
          <w:color w:val="000000" w:themeColor="text1"/>
        </w:rPr>
        <w:t>The Company's</w:t>
      </w:r>
      <w:r w:rsidR="00664987" w:rsidRPr="00664987">
        <w:rPr>
          <w:rFonts w:ascii="Arial" w:hAnsi="Arial" w:cs="Arial"/>
          <w:b/>
          <w:color w:val="000000" w:themeColor="text1"/>
        </w:rPr>
        <w:t xml:space="preserve"> Statement of Use of System Charges</w:t>
      </w:r>
      <w:r w:rsidR="00664987" w:rsidRPr="00664987">
        <w:rPr>
          <w:rFonts w:ascii="Arial" w:hAnsi="Arial" w:cs="Arial"/>
          <w:color w:val="000000" w:themeColor="text1"/>
        </w:rPr>
        <w:t xml:space="preserve"> which is available from the </w:t>
      </w:r>
      <w:r w:rsidR="00664987" w:rsidRPr="00664987">
        <w:rPr>
          <w:rFonts w:ascii="Arial" w:hAnsi="Arial" w:cs="Arial"/>
          <w:b/>
          <w:color w:val="000000" w:themeColor="text1"/>
        </w:rPr>
        <w:t>Charging website</w:t>
      </w:r>
      <w:r w:rsidR="00664987" w:rsidRPr="00664987">
        <w:rPr>
          <w:rFonts w:ascii="Arial" w:hAnsi="Arial" w:cs="Arial"/>
          <w:color w:val="000000" w:themeColor="text1"/>
        </w:rPr>
        <w:t>.</w:t>
      </w:r>
    </w:p>
    <w:p w14:paraId="27187D26" w14:textId="77777777" w:rsidR="006661FE" w:rsidRDefault="006661FE" w:rsidP="00290D83">
      <w:pPr>
        <w:pStyle w:val="1"/>
        <w:ind w:left="1474"/>
        <w:jc w:val="both"/>
      </w:pPr>
    </w:p>
    <w:p w14:paraId="7E0781BB" w14:textId="77777777" w:rsidR="006661FE" w:rsidRDefault="006661FE" w:rsidP="00290D83">
      <w:pPr>
        <w:pStyle w:val="1"/>
        <w:ind w:left="1474"/>
        <w:jc w:val="both"/>
        <w:rPr>
          <w:u w:val="single"/>
        </w:rPr>
      </w:pPr>
    </w:p>
    <w:p w14:paraId="0108E251" w14:textId="1F6323F8" w:rsidR="006661FE" w:rsidRPr="00CC223F" w:rsidRDefault="006661FE" w:rsidP="00290D83">
      <w:pPr>
        <w:pStyle w:val="1"/>
        <w:ind w:left="1474"/>
        <w:jc w:val="both"/>
        <w:rPr>
          <w:b/>
        </w:rPr>
      </w:pPr>
      <w:r>
        <w:rPr>
          <w:b/>
        </w:rPr>
        <w:t xml:space="preserve">Onshore </w:t>
      </w:r>
      <w:r w:rsidRPr="00CC223F">
        <w:rPr>
          <w:b/>
        </w:rPr>
        <w:t xml:space="preserve">Local Circuit </w:t>
      </w:r>
      <w:ins w:id="754" w:author="Author">
        <w:r w:rsidR="00624CE6" w:rsidRPr="00290D83">
          <w:rPr>
            <w:b/>
            <w:bCs/>
          </w:rPr>
          <w:t>expansion constants</w:t>
        </w:r>
      </w:ins>
      <w:del w:id="755" w:author="Author">
        <w:r w:rsidRPr="00CC223F" w:rsidDel="00624CE6">
          <w:rPr>
            <w:b/>
          </w:rPr>
          <w:delText>Expansion Factors</w:delText>
        </w:r>
      </w:del>
    </w:p>
    <w:p w14:paraId="4CDEE8CF" w14:textId="77777777" w:rsidR="006661FE" w:rsidRPr="00397CF5" w:rsidRDefault="006661FE" w:rsidP="00290D83">
      <w:pPr>
        <w:pStyle w:val="1"/>
        <w:ind w:left="1474"/>
        <w:jc w:val="both"/>
        <w:rPr>
          <w:color w:val="FF0000"/>
          <w:u w:val="single"/>
        </w:rPr>
      </w:pPr>
    </w:p>
    <w:p w14:paraId="1E962D8F" w14:textId="1690E9C6" w:rsidR="006661FE" w:rsidRPr="00CC223F" w:rsidRDefault="006661FE" w:rsidP="006762A2">
      <w:pPr>
        <w:pStyle w:val="1"/>
        <w:numPr>
          <w:ilvl w:val="0"/>
          <w:numId w:val="159"/>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ins w:id="756" w:author="Author">
        <w:r w:rsidR="00624CE6">
          <w:t>expansion constants</w:t>
        </w:r>
      </w:ins>
      <w:del w:id="757" w:author="Author">
        <w:r w:rsidDel="00624CE6">
          <w:delText>e</w:delText>
        </w:r>
        <w:r w:rsidRPr="00CC223F" w:rsidDel="00624CE6">
          <w:delText xml:space="preserve">xpansion </w:delText>
        </w:r>
        <w:r w:rsidDel="00624CE6">
          <w:delText>f</w:delText>
        </w:r>
        <w:r w:rsidRPr="00CC223F" w:rsidDel="00624CE6">
          <w:delText>actors</w:delText>
        </w:r>
      </w:del>
      <w:r w:rsidRPr="00CC223F">
        <w:t xml:space="preserve">. These </w:t>
      </w:r>
      <w:ins w:id="758" w:author="Author">
        <w:r w:rsidR="00624CE6">
          <w:t>expansion constants</w:t>
        </w:r>
      </w:ins>
      <w:del w:id="759" w:author="Author">
        <w:r w:rsidDel="00624CE6">
          <w:delText>e</w:delText>
        </w:r>
        <w:r w:rsidRPr="00CC223F" w:rsidDel="00624CE6">
          <w:delText xml:space="preserve">xpansion </w:delText>
        </w:r>
        <w:r w:rsidDel="00624CE6">
          <w:delText>f</w:delText>
        </w:r>
        <w:r w:rsidRPr="00CC223F" w:rsidDel="00624CE6">
          <w:delText xml:space="preserve">actors </w:delText>
        </w:r>
      </w:del>
      <w:r w:rsidRPr="00CC223F">
        <w:t xml:space="preserve">are calculated using the same methodology as </w:t>
      </w:r>
      <w:r>
        <w:t xml:space="preserve">the onshore </w:t>
      </w:r>
      <w:r w:rsidRPr="00CC223F">
        <w:t>wider</w:t>
      </w:r>
      <w:ins w:id="760" w:author="Author">
        <w:r w:rsidR="00624CE6">
          <w:t xml:space="preserve"> 400 kV</w:t>
        </w:r>
      </w:ins>
      <w:r w:rsidRPr="00CC223F">
        <w:t xml:space="preserve"> </w:t>
      </w:r>
      <w:ins w:id="761" w:author="Author">
        <w:r w:rsidR="00624CE6">
          <w:t>expansion constant</w:t>
        </w:r>
      </w:ins>
      <w:del w:id="762" w:author="Author">
        <w:r w:rsidDel="00624CE6">
          <w:delText>e</w:delText>
        </w:r>
        <w:r w:rsidRPr="00CC223F" w:rsidDel="00624CE6">
          <w:delText xml:space="preserve">xpansion </w:delText>
        </w:r>
        <w:r w:rsidDel="00624CE6">
          <w:delText>f</w:delText>
        </w:r>
        <w:r w:rsidRPr="00CC223F" w:rsidDel="00624CE6">
          <w:delText xml:space="preserve">actor </w:delText>
        </w:r>
      </w:del>
      <w:r w:rsidRPr="00CC223F">
        <w:t xml:space="preserve">but without taking into account the proportion of circuit kms that are planned to be uprated. </w:t>
      </w:r>
    </w:p>
    <w:p w14:paraId="025E9C85" w14:textId="77777777" w:rsidR="006661FE" w:rsidRPr="00CC223F" w:rsidRDefault="006661FE" w:rsidP="00290D83">
      <w:pPr>
        <w:pStyle w:val="1"/>
        <w:ind w:left="1474" w:hanging="709"/>
        <w:jc w:val="both"/>
      </w:pPr>
    </w:p>
    <w:p w14:paraId="02A75E6E" w14:textId="42D27E4F" w:rsidR="006661FE" w:rsidRPr="00CC223F" w:rsidRDefault="006661FE" w:rsidP="006762A2">
      <w:pPr>
        <w:pStyle w:val="1"/>
        <w:numPr>
          <w:ilvl w:val="0"/>
          <w:numId w:val="159"/>
        </w:numPr>
        <w:jc w:val="both"/>
      </w:pPr>
      <w:r w:rsidRPr="00CC223F">
        <w:t xml:space="preserve">In addition, the 132kV </w:t>
      </w:r>
      <w:r>
        <w:t xml:space="preserve">onshore </w:t>
      </w:r>
      <w:r w:rsidRPr="00CC223F">
        <w:t xml:space="preserve">overhead line circuit </w:t>
      </w:r>
      <w:ins w:id="763" w:author="Author">
        <w:r w:rsidR="0066342D">
          <w:t>expansion constant</w:t>
        </w:r>
      </w:ins>
      <w:del w:id="764" w:author="Author">
        <w:r w:rsidRPr="00CC223F" w:rsidDel="0066342D">
          <w:delText xml:space="preserve">expansion factor </w:delText>
        </w:r>
      </w:del>
      <w:r w:rsidRPr="00CC223F">
        <w:t xml:space="preserve">is sub divided into four more specific </w:t>
      </w:r>
      <w:ins w:id="765" w:author="Author">
        <w:r w:rsidR="0066342D">
          <w:t>expansion constants</w:t>
        </w:r>
      </w:ins>
      <w:del w:id="766" w:author="Author">
        <w:r w:rsidRPr="00CC223F" w:rsidDel="0066342D">
          <w:delText>expansion factors</w:delText>
        </w:r>
      </w:del>
      <w:r>
        <w:t>.</w:t>
      </w:r>
      <w:r w:rsidRPr="00CC223F">
        <w:t xml:space="preserve"> This is based upon maximum (winter) circuit continuous rating (MVA) and route construction whether double or single circuit.</w:t>
      </w:r>
      <w:r w:rsidR="00333FBF" w:rsidRPr="00333FBF">
        <w:rPr>
          <w:rFonts w:ascii="Arial" w:hAnsi="Arial" w:cs="Arial"/>
          <w:color w:val="000000" w:themeColor="text1"/>
        </w:rPr>
        <w:t xml:space="preserve"> The 132kV onshore overhead line circuit </w:t>
      </w:r>
      <w:ins w:id="767" w:author="Author">
        <w:r w:rsidR="0066342D">
          <w:t>expansion constants</w:t>
        </w:r>
      </w:ins>
      <w:del w:id="768" w:author="Author">
        <w:r w:rsidR="00333FBF" w:rsidRPr="00333FBF" w:rsidDel="0066342D">
          <w:rPr>
            <w:rFonts w:ascii="Arial" w:hAnsi="Arial" w:cs="Arial"/>
            <w:color w:val="000000" w:themeColor="text1"/>
          </w:rPr>
          <w:delText xml:space="preserve">expansion factors </w:delText>
        </w:r>
      </w:del>
      <w:r w:rsidR="00333FBF" w:rsidRPr="00333FBF">
        <w:rPr>
          <w:rFonts w:ascii="Arial" w:hAnsi="Arial" w:cs="Arial"/>
          <w:color w:val="000000" w:themeColor="text1"/>
        </w:rPr>
        <w:t xml:space="preserve">which are currently applicable, are detailed in </w:t>
      </w:r>
      <w:r w:rsidR="00333FBF" w:rsidRPr="00333FBF">
        <w:rPr>
          <w:rFonts w:ascii="Arial" w:hAnsi="Arial" w:cs="Arial"/>
          <w:b/>
          <w:color w:val="000000" w:themeColor="text1"/>
        </w:rPr>
        <w:t xml:space="preserve">The Company's Statement of Use of System Charges </w:t>
      </w:r>
      <w:r w:rsidR="00333FBF" w:rsidRPr="00333FBF">
        <w:rPr>
          <w:rFonts w:ascii="Arial" w:hAnsi="Arial" w:cs="Arial"/>
          <w:color w:val="000000" w:themeColor="text1"/>
        </w:rPr>
        <w:t xml:space="preserve">which is available from the </w:t>
      </w:r>
      <w:r w:rsidR="00333FBF" w:rsidRPr="00333FBF">
        <w:rPr>
          <w:rFonts w:ascii="Arial" w:hAnsi="Arial" w:cs="Arial"/>
          <w:b/>
          <w:color w:val="000000" w:themeColor="text1"/>
        </w:rPr>
        <w:t>Charging website</w:t>
      </w:r>
      <w:r w:rsidR="00333FBF" w:rsidRPr="00333FBF">
        <w:rPr>
          <w:rFonts w:ascii="Arial" w:hAnsi="Arial" w:cs="Arial"/>
          <w:color w:val="000000" w:themeColor="text1"/>
        </w:rPr>
        <w:t>.</w:t>
      </w:r>
    </w:p>
    <w:p w14:paraId="69DE59B5" w14:textId="3CA5E37A" w:rsidR="006661FE" w:rsidRDefault="006661FE">
      <w:pPr>
        <w:pStyle w:val="1"/>
        <w:ind w:left="1474" w:hanging="709"/>
        <w:jc w:val="both"/>
        <w:rPr>
          <w:ins w:id="769" w:author="Author"/>
        </w:rPr>
      </w:pPr>
    </w:p>
    <w:p w14:paraId="0C809280" w14:textId="77777777" w:rsidR="006661FE" w:rsidRPr="00101E15" w:rsidRDefault="006661FE" w:rsidP="00290D83">
      <w:pPr>
        <w:pStyle w:val="1"/>
        <w:ind w:left="1474"/>
        <w:jc w:val="both"/>
        <w:rPr>
          <w:b/>
          <w:u w:val="single"/>
        </w:rPr>
      </w:pPr>
    </w:p>
    <w:p w14:paraId="3B80F0FF" w14:textId="763F72C8" w:rsidR="008A38A9" w:rsidRPr="00101E15" w:rsidDel="00281E0F" w:rsidRDefault="008A38A9" w:rsidP="00290D83">
      <w:pPr>
        <w:pStyle w:val="Heading3"/>
        <w:ind w:left="1474" w:firstLine="720"/>
        <w:jc w:val="both"/>
        <w:rPr>
          <w:del w:id="770" w:author="Mott(ESO), Paul" w:date="2023-03-15T22:12:00Z"/>
          <w:rFonts w:ascii="Arial" w:hAnsi="Arial" w:cs="Arial"/>
          <w:b/>
        </w:rPr>
      </w:pPr>
      <w:bookmarkStart w:id="771" w:name="_Toc274049685"/>
      <w:bookmarkStart w:id="772" w:name="_Toc49661113"/>
      <w:del w:id="773" w:author="Mott(ESO), Paul" w:date="2023-03-15T22:12:00Z">
        <w:r w:rsidRPr="00101E15" w:rsidDel="00281E0F">
          <w:rPr>
            <w:rFonts w:ascii="Arial" w:hAnsi="Arial" w:cs="Arial"/>
            <w:b/>
          </w:rPr>
          <w:delText xml:space="preserve">Onshore Expansion Factors in RIIO-T2 </w:delText>
        </w:r>
      </w:del>
    </w:p>
    <w:p w14:paraId="5CAA3ED3" w14:textId="35D74213" w:rsidR="008A38A9" w:rsidRPr="008A38A9" w:rsidRDefault="008A38A9" w:rsidP="00290D83">
      <w:pPr>
        <w:pStyle w:val="Heading3"/>
        <w:ind w:left="1474" w:hanging="981"/>
        <w:jc w:val="both"/>
        <w:rPr>
          <w:rFonts w:ascii="Arial" w:hAnsi="Arial" w:cs="Arial"/>
          <w:b/>
        </w:rPr>
      </w:pPr>
      <w:del w:id="774" w:author="Mott(ESO), Paul" w:date="2023-03-15T22:12:00Z">
        <w:r w:rsidRPr="00101E15" w:rsidDel="00281E0F">
          <w:rPr>
            <w:rFonts w:ascii="Arial" w:hAnsi="Arial" w:cs="Arial"/>
          </w:rPr>
          <w:delText xml:space="preserve">14.15.79A </w:delText>
        </w:r>
      </w:del>
      <w:del w:id="775" w:author="Author">
        <w:r w:rsidRPr="00101E15" w:rsidDel="00905018">
          <w:rPr>
            <w:rFonts w:ascii="Arial" w:hAnsi="Arial" w:cs="Arial"/>
          </w:rPr>
          <w:delTex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delText>
        </w:r>
        <w:r w:rsidR="00267733" w:rsidRPr="00267733" w:rsidDel="00905018">
          <w:rPr>
            <w:rFonts w:ascii="Arial" w:hAnsi="Arial" w:cs="Arial"/>
            <w:b/>
            <w:color w:val="000000" w:themeColor="text1"/>
            <w:szCs w:val="20"/>
          </w:rPr>
          <w:delText>Financial Year</w:delText>
        </w:r>
        <w:r w:rsidR="006E173F" w:rsidRPr="00101E15" w:rsidDel="00905018">
          <w:rPr>
            <w:rFonts w:ascii="Arial" w:hAnsi="Arial" w:cs="Arial"/>
          </w:rPr>
          <w:delText>. For clarity HVDC circuits and sub-sea AC cable will continue to be calculated in accordance with 14.15.75.</w:delText>
        </w:r>
      </w:del>
    </w:p>
    <w:p w14:paraId="0A391CD7" w14:textId="77777777" w:rsidR="008A38A9" w:rsidRDefault="008A38A9" w:rsidP="00290D83">
      <w:pPr>
        <w:pStyle w:val="Heading3"/>
        <w:ind w:left="1474" w:firstLine="709"/>
        <w:jc w:val="both"/>
        <w:rPr>
          <w:rFonts w:ascii="Arial" w:hAnsi="Arial" w:cs="Arial"/>
          <w:b/>
        </w:rPr>
      </w:pPr>
    </w:p>
    <w:p w14:paraId="4C142511" w14:textId="1BEBA0C4" w:rsidR="006661FE" w:rsidRPr="00887323" w:rsidRDefault="006661FE" w:rsidP="00290D83">
      <w:pPr>
        <w:pStyle w:val="Heading3"/>
        <w:ind w:left="1474" w:firstLine="709"/>
        <w:jc w:val="both"/>
        <w:rPr>
          <w:rFonts w:ascii="Arial" w:hAnsi="Arial" w:cs="Arial"/>
          <w:b/>
        </w:rPr>
      </w:pPr>
      <w:r w:rsidRPr="00887323">
        <w:rPr>
          <w:rFonts w:ascii="Arial" w:hAnsi="Arial" w:cs="Arial"/>
          <w:b/>
        </w:rPr>
        <w:t xml:space="preserve">Offshore Circuit </w:t>
      </w:r>
      <w:ins w:id="776" w:author="Author">
        <w:r w:rsidR="0066342D" w:rsidRPr="0066342D">
          <w:rPr>
            <w:rFonts w:ascii="Arial" w:hAnsi="Arial" w:cs="Arial"/>
            <w:b/>
          </w:rPr>
          <w:t>expansion constants</w:t>
        </w:r>
      </w:ins>
      <w:del w:id="777" w:author="Author">
        <w:r w:rsidRPr="00887323" w:rsidDel="0066342D">
          <w:rPr>
            <w:rFonts w:ascii="Arial" w:hAnsi="Arial" w:cs="Arial"/>
            <w:b/>
          </w:rPr>
          <w:delText>Expansion Factors</w:delText>
        </w:r>
      </w:del>
      <w:bookmarkEnd w:id="771"/>
    </w:p>
    <w:p w14:paraId="3BDEE986" w14:textId="7BCED93F" w:rsidR="006661FE" w:rsidRDefault="006661FE" w:rsidP="006762A2">
      <w:pPr>
        <w:pStyle w:val="1"/>
        <w:numPr>
          <w:ilvl w:val="0"/>
          <w:numId w:val="159"/>
        </w:numPr>
        <w:jc w:val="both"/>
      </w:pPr>
      <w:r>
        <w:t xml:space="preserve">Offshore </w:t>
      </w:r>
      <w:ins w:id="778" w:author="Author">
        <w:r w:rsidR="0066342D">
          <w:t>expansion constants</w:t>
        </w:r>
        <w:r w:rsidR="0066342D" w:rsidDel="0066342D">
          <w:t xml:space="preserve"> </w:t>
        </w:r>
      </w:ins>
      <w:del w:id="779" w:author="Author">
        <w:r w:rsidDel="0066342D">
          <w:delText xml:space="preserve">expansion factors </w:delText>
        </w:r>
      </w:del>
      <w:r>
        <w:t xml:space="preserve">(£/MWkm) are derived from information provided by Offshore Transmission Owners for each offshore circuit.  Offshore </w:t>
      </w:r>
      <w:ins w:id="780" w:author="Author">
        <w:r w:rsidR="0066342D">
          <w:t>expansion constants</w:t>
        </w:r>
      </w:ins>
      <w:del w:id="781" w:author="Author">
        <w:r w:rsidDel="0066342D">
          <w:delText xml:space="preserve">expansion factors </w:delText>
        </w:r>
      </w:del>
      <w:r>
        <w:t>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71B1862E" w14:textId="77777777" w:rsidR="006661FE" w:rsidRDefault="006661FE" w:rsidP="00290D83">
      <w:pPr>
        <w:pStyle w:val="1"/>
        <w:ind w:left="1474"/>
        <w:jc w:val="both"/>
      </w:pPr>
    </w:p>
    <w:p w14:paraId="42757E02" w14:textId="25CBBA06" w:rsidR="006661FE" w:rsidRDefault="006661FE" w:rsidP="006762A2">
      <w:pPr>
        <w:pStyle w:val="1"/>
        <w:numPr>
          <w:ilvl w:val="0"/>
          <w:numId w:val="159"/>
        </w:numPr>
        <w:jc w:val="both"/>
        <w:rPr>
          <w:ins w:id="782" w:author="Author"/>
        </w:rPr>
      </w:pPr>
      <w:r>
        <w:t xml:space="preserve">In the  year </w:t>
      </w:r>
      <w:r w:rsidR="00EE18A1">
        <w:t xml:space="preserve">that the offshore transmission assets are transferred to the Offshore Transmission Owner </w:t>
      </w:r>
      <w:r>
        <w:t xml:space="preserve">, the offshore circuit </w:t>
      </w:r>
      <w:ins w:id="783" w:author="Author">
        <w:r w:rsidR="0066342D">
          <w:t>expansion constant</w:t>
        </w:r>
      </w:ins>
      <w:del w:id="784" w:author="Author">
        <w:r w:rsidDel="0066342D">
          <w:delText xml:space="preserve">expansion factor </w:delText>
        </w:r>
      </w:del>
      <w:r>
        <w:t>would be calculated as follows:</w:t>
      </w:r>
    </w:p>
    <w:p w14:paraId="517DA1E6" w14:textId="77777777" w:rsidR="0066342D" w:rsidRDefault="0066342D" w:rsidP="00290D83">
      <w:pPr>
        <w:pStyle w:val="ListParagraph"/>
        <w:rPr>
          <w:ins w:id="785" w:author="Author"/>
        </w:rPr>
      </w:pPr>
    </w:p>
    <w:p w14:paraId="13AC3BC5" w14:textId="3203E46D" w:rsidR="0066342D" w:rsidDel="002D6F27" w:rsidRDefault="0066342D" w:rsidP="00290D83">
      <w:pPr>
        <w:pStyle w:val="1"/>
        <w:jc w:val="both"/>
        <w:rPr>
          <w:del w:id="786" w:author="Mott(ESO), Paul" w:date="2023-03-15T17:08:00Z"/>
        </w:rPr>
      </w:pPr>
      <w:ins w:id="787" w:author="Author">
        <w:del w:id="788" w:author="Mott(ESO), Paul" w:date="2023-03-15T17:08:00Z">
          <w:r w:rsidDel="002D6F27">
            <w:rPr>
              <w:rFonts w:cs="Arial"/>
              <w:szCs w:val="22"/>
            </w:rPr>
            <w:delText>CRevOFTO1 / (L x CircRat)</w:delText>
          </w:r>
        </w:del>
      </w:ins>
    </w:p>
    <w:p w14:paraId="306FF0C3" w14:textId="77777777" w:rsidR="006661FE" w:rsidRDefault="006661FE">
      <w:pPr>
        <w:pStyle w:val="1"/>
        <w:ind w:left="1474"/>
        <w:jc w:val="both"/>
        <w:rPr>
          <w:ins w:id="789" w:author="Mott(ESO), Paul" w:date="2023-03-15T17:08:00Z"/>
        </w:rPr>
      </w:pPr>
    </w:p>
    <w:p w14:paraId="342D2F6B" w14:textId="066A6F40" w:rsidR="00057E4C" w:rsidRPr="00290D83" w:rsidRDefault="00000000">
      <w:pPr>
        <w:pStyle w:val="1"/>
        <w:ind w:left="1474"/>
        <w:jc w:val="both"/>
        <w:rPr>
          <w:ins w:id="790" w:author="Mott(ESO), Paul" w:date="2023-03-15T17:08:00Z"/>
        </w:rPr>
      </w:pPr>
      <m:oMathPara>
        <m:oMath>
          <m:f>
            <m:fPr>
              <m:ctrlPr>
                <w:ins w:id="791" w:author="Mott(ESO), Paul" w:date="2023-03-15T17:08:00Z">
                  <w:rPr>
                    <w:rFonts w:ascii="Cambria Math" w:hAnsi="Cambria Math"/>
                    <w:i/>
                  </w:rPr>
                </w:ins>
              </m:ctrlPr>
            </m:fPr>
            <m:num>
              <m:r>
                <w:ins w:id="792" w:author="Mott(ESO), Paul" w:date="2023-03-15T17:08:00Z">
                  <w:rPr>
                    <w:rFonts w:ascii="Cambria Math" w:hAnsi="Cambria Math"/>
                  </w:rPr>
                  <m:t>CRevOFTO1</m:t>
                </w:ins>
              </m:r>
            </m:num>
            <m:den>
              <m:r>
                <w:ins w:id="793" w:author="Mott(ESO), Paul" w:date="2023-03-15T17:08:00Z">
                  <w:rPr>
                    <w:rFonts w:ascii="Cambria Math" w:hAnsi="Cambria Math"/>
                  </w:rPr>
                  <m:t>L x CircRat</m:t>
                </w:ins>
              </m:r>
            </m:den>
          </m:f>
        </m:oMath>
      </m:oMathPara>
    </w:p>
    <w:p w14:paraId="61408F7E" w14:textId="77777777" w:rsidR="00317837" w:rsidRPr="00317837" w:rsidRDefault="00317837">
      <w:pPr>
        <w:pStyle w:val="1"/>
        <w:ind w:left="1474"/>
        <w:jc w:val="both"/>
        <w:rPr>
          <w:ins w:id="794" w:author="Mott(ESO), Paul" w:date="2023-03-15T17:08:00Z"/>
        </w:rPr>
      </w:pPr>
    </w:p>
    <w:p w14:paraId="0C83936D" w14:textId="77777777" w:rsidR="00057E4C" w:rsidRDefault="00057E4C" w:rsidP="00290D83">
      <w:pPr>
        <w:pStyle w:val="1"/>
        <w:ind w:left="1474"/>
        <w:jc w:val="both"/>
      </w:pPr>
    </w:p>
    <w:p w14:paraId="5174411B" w14:textId="5717F18E" w:rsidR="006661FE" w:rsidRDefault="00575BBD" w:rsidP="00290D83">
      <w:pPr>
        <w:pStyle w:val="1"/>
        <w:ind w:left="1474"/>
        <w:jc w:val="center"/>
        <w:rPr>
          <w:rFonts w:cs="Arial"/>
          <w:szCs w:val="22"/>
        </w:rPr>
      </w:pPr>
      <w:del w:id="795" w:author="Author">
        <w:r w:rsidRPr="00ED5574" w:rsidDel="0066342D">
          <w:rPr>
            <w:rFonts w:cs="Arial"/>
            <w:noProof/>
            <w:position w:val="-24"/>
            <w:szCs w:val="22"/>
          </w:rPr>
          <w:lastRenderedPageBreak/>
          <w:drawing>
            <wp:inline distT="0" distB="0" distL="0" distR="0" wp14:anchorId="1851B832" wp14:editId="4C9ABA1D">
              <wp:extent cx="3590925" cy="39052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590925" cy="390525"/>
                      </a:xfrm>
                      <a:prstGeom prst="rect">
                        <a:avLst/>
                      </a:prstGeom>
                      <a:noFill/>
                      <a:ln>
                        <a:noFill/>
                      </a:ln>
                    </pic:spPr>
                  </pic:pic>
                </a:graphicData>
              </a:graphic>
            </wp:inline>
          </w:drawing>
        </w:r>
      </w:del>
    </w:p>
    <w:p w14:paraId="73F28199" w14:textId="77777777" w:rsidR="006661FE" w:rsidRDefault="006661FE" w:rsidP="00290D83">
      <w:pPr>
        <w:pStyle w:val="1"/>
        <w:ind w:left="1474" w:firstLine="709"/>
        <w:jc w:val="both"/>
        <w:rPr>
          <w:rFonts w:cs="Arial"/>
          <w:szCs w:val="22"/>
        </w:rPr>
      </w:pPr>
      <w:r>
        <w:rPr>
          <w:rFonts w:cs="Arial"/>
          <w:szCs w:val="22"/>
        </w:rPr>
        <w:t>Where:</w:t>
      </w:r>
    </w:p>
    <w:p w14:paraId="3962ADCA" w14:textId="77777777" w:rsidR="006661FE" w:rsidRDefault="006661FE" w:rsidP="00290D83">
      <w:pPr>
        <w:pStyle w:val="1"/>
        <w:ind w:left="1474" w:firstLine="709"/>
        <w:jc w:val="both"/>
        <w:rPr>
          <w:rFonts w:cs="Arial"/>
          <w:szCs w:val="22"/>
        </w:rPr>
      </w:pPr>
    </w:p>
    <w:p w14:paraId="19B1E4BE" w14:textId="77777777" w:rsidR="006661FE" w:rsidRDefault="006661FE" w:rsidP="00290D83">
      <w:pPr>
        <w:pStyle w:val="1"/>
        <w:ind w:left="1474"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58A11601" w14:textId="77777777" w:rsidR="006661FE" w:rsidRDefault="006661FE" w:rsidP="00290D83">
      <w:pPr>
        <w:pStyle w:val="1"/>
        <w:ind w:left="1474"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6D5FB0E" w14:textId="77777777" w:rsidR="006661FE" w:rsidRDefault="006661FE" w:rsidP="00290D83">
      <w:pPr>
        <w:pStyle w:val="1"/>
        <w:ind w:left="1474"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4A0D27FE" w14:textId="77777777" w:rsidR="006661FE" w:rsidRDefault="006661FE" w:rsidP="00290D83">
      <w:pPr>
        <w:pStyle w:val="1"/>
        <w:ind w:left="1474" w:firstLine="709"/>
        <w:jc w:val="both"/>
      </w:pPr>
    </w:p>
    <w:p w14:paraId="75C4284B" w14:textId="32DF4421" w:rsidR="006661FE" w:rsidRDefault="006661FE" w:rsidP="001E53B1">
      <w:pPr>
        <w:pStyle w:val="1"/>
        <w:numPr>
          <w:ilvl w:val="0"/>
          <w:numId w:val="159"/>
        </w:numPr>
        <w:jc w:val="both"/>
        <w:rPr>
          <w:ins w:id="796" w:author="Author"/>
        </w:rPr>
      </w:pPr>
      <w:r>
        <w:t xml:space="preserve">In all subsequent years, the offshore </w:t>
      </w:r>
      <w:ins w:id="797" w:author="Author">
        <w:r w:rsidR="0066342D">
          <w:t>expansion constant</w:t>
        </w:r>
      </w:ins>
      <w:del w:id="798" w:author="Author">
        <w:r w:rsidDel="0066342D">
          <w:delText xml:space="preserve">circuit expansion factor </w:delText>
        </w:r>
      </w:del>
      <w:r>
        <w:t>would be calculated as follows:</w:t>
      </w:r>
    </w:p>
    <w:p w14:paraId="4E713860" w14:textId="6C4BC960" w:rsidR="002D6F27" w:rsidRDefault="002D6F27">
      <w:pPr>
        <w:pStyle w:val="1"/>
        <w:ind w:left="1474"/>
        <w:jc w:val="both"/>
        <w:rPr>
          <w:ins w:id="799" w:author="Mott(ESO), Paul" w:date="2023-03-15T17:09:00Z"/>
          <w:rFonts w:cs="Arial"/>
          <w:szCs w:val="22"/>
        </w:rPr>
      </w:pPr>
    </w:p>
    <w:p w14:paraId="74713F4E" w14:textId="19271C37" w:rsidR="002D6F27" w:rsidRPr="00290D83" w:rsidRDefault="00000000">
      <w:pPr>
        <w:pStyle w:val="1"/>
        <w:ind w:left="1474"/>
        <w:jc w:val="both"/>
        <w:rPr>
          <w:ins w:id="800" w:author="Mott(ESO), Paul" w:date="2023-03-15T17:09:00Z"/>
          <w:rFonts w:cs="Arial"/>
        </w:rPr>
      </w:pPr>
      <m:oMathPara>
        <m:oMath>
          <m:f>
            <m:fPr>
              <m:ctrlPr>
                <w:ins w:id="801" w:author="Mott(ESO), Paul" w:date="2023-03-15T17:09:00Z">
                  <w:rPr>
                    <w:rFonts w:ascii="Cambria Math" w:hAnsi="Cambria Math"/>
                    <w:i/>
                  </w:rPr>
                </w:ins>
              </m:ctrlPr>
            </m:fPr>
            <m:num>
              <m:r>
                <w:ins w:id="802" w:author="Mott(ESO), Paul" w:date="2023-03-15T17:09:00Z">
                  <w:rPr>
                    <w:rFonts w:ascii="Cambria Math" w:hAnsi="Cambria Math"/>
                  </w:rPr>
                  <m:t>AcCRevOFTO</m:t>
                </w:ins>
              </m:r>
            </m:num>
            <m:den>
              <m:r>
                <w:ins w:id="803" w:author="Mott(ESO), Paul" w:date="2023-03-15T17:09:00Z">
                  <w:rPr>
                    <w:rFonts w:ascii="Cambria Math" w:hAnsi="Cambria Math"/>
                  </w:rPr>
                  <m:t>L x CircRat</m:t>
                </w:ins>
              </m:r>
            </m:den>
          </m:f>
        </m:oMath>
      </m:oMathPara>
    </w:p>
    <w:p w14:paraId="0C723630" w14:textId="77777777" w:rsidR="00290D83" w:rsidRPr="00290D83" w:rsidRDefault="00290D83" w:rsidP="00290D83">
      <w:pPr>
        <w:pStyle w:val="1"/>
        <w:ind w:left="1474"/>
        <w:jc w:val="both"/>
        <w:rPr>
          <w:rFonts w:cs="Arial"/>
        </w:rPr>
      </w:pPr>
    </w:p>
    <w:p w14:paraId="014AAA1B" w14:textId="77777777" w:rsidR="006661FE" w:rsidRDefault="006661FE" w:rsidP="00290D83">
      <w:pPr>
        <w:pStyle w:val="1"/>
        <w:ind w:left="1474"/>
        <w:jc w:val="both"/>
      </w:pPr>
    </w:p>
    <w:p w14:paraId="286C6DCE" w14:textId="537F7BA9" w:rsidR="006661FE" w:rsidRDefault="00575BBD" w:rsidP="00290D83">
      <w:pPr>
        <w:pStyle w:val="1"/>
        <w:ind w:left="1474"/>
        <w:jc w:val="center"/>
        <w:rPr>
          <w:rFonts w:cs="Arial"/>
          <w:szCs w:val="22"/>
        </w:rPr>
      </w:pPr>
      <w:del w:id="804" w:author="Author">
        <w:r w:rsidRPr="00ED5574" w:rsidDel="0066342D">
          <w:rPr>
            <w:rFonts w:cs="Arial"/>
            <w:noProof/>
            <w:position w:val="-24"/>
            <w:szCs w:val="22"/>
          </w:rPr>
          <w:drawing>
            <wp:inline distT="0" distB="0" distL="0" distR="0" wp14:anchorId="121413AF" wp14:editId="5CB7E79F">
              <wp:extent cx="3705225" cy="390525"/>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705225" cy="390525"/>
                      </a:xfrm>
                      <a:prstGeom prst="rect">
                        <a:avLst/>
                      </a:prstGeom>
                      <a:noFill/>
                      <a:ln>
                        <a:noFill/>
                      </a:ln>
                    </pic:spPr>
                  </pic:pic>
                </a:graphicData>
              </a:graphic>
            </wp:inline>
          </w:drawing>
        </w:r>
      </w:del>
    </w:p>
    <w:p w14:paraId="62BD40D1" w14:textId="77777777" w:rsidR="006661FE" w:rsidRDefault="006661FE" w:rsidP="00290D83">
      <w:pPr>
        <w:pStyle w:val="1"/>
        <w:ind w:left="1474"/>
        <w:rPr>
          <w:rFonts w:cs="Arial"/>
          <w:szCs w:val="22"/>
        </w:rPr>
      </w:pPr>
    </w:p>
    <w:p w14:paraId="116C741F" w14:textId="77777777" w:rsidR="006661FE" w:rsidRDefault="006661FE" w:rsidP="00290D83">
      <w:pPr>
        <w:pStyle w:val="1"/>
        <w:ind w:left="1474" w:firstLine="709"/>
        <w:jc w:val="both"/>
        <w:rPr>
          <w:rFonts w:cs="Arial"/>
          <w:szCs w:val="22"/>
        </w:rPr>
      </w:pPr>
      <w:r>
        <w:rPr>
          <w:rFonts w:cs="Arial"/>
          <w:szCs w:val="22"/>
        </w:rPr>
        <w:tab/>
        <w:t>Where:</w:t>
      </w:r>
    </w:p>
    <w:p w14:paraId="08AF917F" w14:textId="77777777" w:rsidR="006661FE" w:rsidRDefault="006661FE" w:rsidP="00290D83">
      <w:pPr>
        <w:pStyle w:val="1"/>
        <w:ind w:left="1474" w:firstLine="709"/>
        <w:jc w:val="both"/>
        <w:rPr>
          <w:rFonts w:cs="Arial"/>
          <w:szCs w:val="22"/>
        </w:rPr>
      </w:pPr>
    </w:p>
    <w:p w14:paraId="526D6C82" w14:textId="1262E5EA" w:rsidR="006661FE" w:rsidRDefault="0066342D" w:rsidP="00290D83">
      <w:pPr>
        <w:pStyle w:val="1"/>
        <w:tabs>
          <w:tab w:val="left" w:pos="2835"/>
        </w:tabs>
        <w:ind w:left="1474" w:hanging="2835"/>
        <w:jc w:val="both"/>
        <w:rPr>
          <w:rFonts w:cs="Arial"/>
          <w:szCs w:val="22"/>
        </w:rPr>
      </w:pPr>
      <w:ins w:id="805" w:author="Author">
        <w:r>
          <w:rPr>
            <w:rFonts w:cs="Arial"/>
            <w:szCs w:val="22"/>
          </w:rPr>
          <w:tab/>
        </w:r>
      </w:ins>
      <w:r w:rsidR="006661FE">
        <w:rPr>
          <w:rFonts w:cs="Arial"/>
          <w:szCs w:val="22"/>
        </w:rPr>
        <w:t>AvCRevOFTO</w:t>
      </w:r>
      <w:r w:rsidR="006661FE">
        <w:rPr>
          <w:rFonts w:cs="Arial"/>
          <w:szCs w:val="22"/>
        </w:rPr>
        <w:tab/>
        <w:t xml:space="preserve"> = </w:t>
      </w:r>
      <w:r w:rsidR="006661FE">
        <w:rPr>
          <w:rFonts w:cs="Arial"/>
          <w:szCs w:val="22"/>
        </w:rPr>
        <w:tab/>
        <w:t>The annual offshore circuit revenue averaged over the remaining years of the onshore National Electricity Transmission System Operator (NETSO) price control</w:t>
      </w:r>
    </w:p>
    <w:p w14:paraId="4AE899FB" w14:textId="77777777" w:rsidR="006661FE" w:rsidRDefault="006661FE" w:rsidP="00290D83">
      <w:pPr>
        <w:pStyle w:val="1"/>
        <w:tabs>
          <w:tab w:val="left" w:pos="2835"/>
        </w:tabs>
        <w:ind w:left="1474"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58681B75" w14:textId="77777777" w:rsidR="006661FE" w:rsidRPr="001646AB" w:rsidRDefault="006661FE" w:rsidP="00290D83">
      <w:pPr>
        <w:pStyle w:val="1"/>
        <w:tabs>
          <w:tab w:val="left" w:pos="2835"/>
        </w:tabs>
        <w:ind w:left="1474"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2CF23936" w14:textId="77777777" w:rsidR="006661FE" w:rsidRPr="00A51DF5" w:rsidRDefault="006661FE" w:rsidP="00290D83">
      <w:pPr>
        <w:pStyle w:val="1"/>
        <w:tabs>
          <w:tab w:val="left" w:pos="2835"/>
        </w:tabs>
        <w:ind w:left="1474" w:firstLine="709"/>
        <w:jc w:val="both"/>
        <w:rPr>
          <w:rFonts w:cs="Arial"/>
          <w:szCs w:val="22"/>
        </w:rPr>
      </w:pPr>
    </w:p>
    <w:p w14:paraId="6389A10F" w14:textId="77777777" w:rsidR="00125177" w:rsidRPr="002052BD" w:rsidRDefault="00125177" w:rsidP="001E53B1">
      <w:pPr>
        <w:pStyle w:val="1"/>
        <w:numPr>
          <w:ilvl w:val="0"/>
          <w:numId w:val="159"/>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31F4B17D" w14:textId="77777777" w:rsidR="00125177" w:rsidRPr="001646AB" w:rsidRDefault="00125177" w:rsidP="00290D83">
      <w:pPr>
        <w:pStyle w:val="1"/>
        <w:ind w:left="1474"/>
        <w:jc w:val="both"/>
      </w:pPr>
    </w:p>
    <w:p w14:paraId="1349D79D" w14:textId="311ADADC" w:rsidR="004F04BE" w:rsidRPr="002052BD" w:rsidRDefault="006661FE" w:rsidP="001E53B1">
      <w:pPr>
        <w:pStyle w:val="1"/>
        <w:numPr>
          <w:ilvl w:val="0"/>
          <w:numId w:val="159"/>
        </w:numPr>
        <w:jc w:val="both"/>
      </w:pPr>
      <w:r w:rsidRPr="001646AB">
        <w:t xml:space="preserve">Prevailing </w:t>
      </w:r>
      <w:ins w:id="806" w:author="Mott(ESO), Paul" w:date="2023-04-18T19:58:00Z">
        <w:r w:rsidR="00D00331">
          <w:rPr>
            <w:b/>
            <w:bCs/>
          </w:rPr>
          <w:t>O</w:t>
        </w:r>
        <w:r w:rsidR="00D00331" w:rsidRPr="008F61A6">
          <w:rPr>
            <w:b/>
            <w:bCs/>
          </w:rPr>
          <w:t xml:space="preserve">ffshore </w:t>
        </w:r>
        <w:r w:rsidR="00D00331">
          <w:rPr>
            <w:b/>
            <w:bCs/>
          </w:rPr>
          <w:t>T</w:t>
        </w:r>
        <w:r w:rsidR="00D00331" w:rsidRPr="008F61A6">
          <w:rPr>
            <w:b/>
            <w:bCs/>
          </w:rPr>
          <w:t xml:space="preserve">ransmission </w:t>
        </w:r>
        <w:r w:rsidR="00D00331">
          <w:rPr>
            <w:b/>
            <w:bCs/>
          </w:rPr>
          <w:t>O</w:t>
        </w:r>
        <w:r w:rsidR="00D00331" w:rsidRPr="008F61A6">
          <w:rPr>
            <w:b/>
            <w:bCs/>
          </w:rPr>
          <w:t>wner</w:t>
        </w:r>
        <w:r w:rsidR="00D00331">
          <w:rPr>
            <w:b/>
            <w:bCs/>
          </w:rPr>
          <w:t xml:space="preserve"> </w:t>
        </w:r>
      </w:ins>
      <w:del w:id="807" w:author="Mott(ESO), Paul" w:date="2023-04-18T19:58:00Z">
        <w:r w:rsidRPr="001646AB" w:rsidDel="00D00331">
          <w:delText>OFFSHORE TRANSMISSION OWNER</w:delText>
        </w:r>
      </w:del>
      <w:r w:rsidRPr="001646AB">
        <w:t xml:space="preserve"> specific expansion </w:t>
      </w:r>
      <w:del w:id="808" w:author="Author">
        <w:r w:rsidRPr="001646AB" w:rsidDel="0066342D">
          <w:delText xml:space="preserve">factors </w:delText>
        </w:r>
      </w:del>
      <w:ins w:id="809" w:author="Author">
        <w:r w:rsidR="0066342D">
          <w:t>constants</w:t>
        </w:r>
        <w:r w:rsidR="0066342D" w:rsidRPr="001646AB">
          <w:t xml:space="preserve"> </w:t>
        </w:r>
      </w:ins>
      <w:r w:rsidRPr="001646AB">
        <w:t xml:space="preserve">will be </w:t>
      </w:r>
      <w:r w:rsidRPr="00A51DF5">
        <w:t>published in</w:t>
      </w:r>
      <w:r w:rsidR="000A006D">
        <w:t xml:space="preserve"> </w:t>
      </w:r>
      <w:r w:rsidR="000A006D" w:rsidRPr="000A006D">
        <w:rPr>
          <w:rFonts w:ascii="Arial" w:hAnsi="Arial" w:cs="Arial"/>
          <w:b/>
          <w:color w:val="000000" w:themeColor="text1"/>
        </w:rPr>
        <w:t>The Company's Statement of Use of System Charges</w:t>
      </w:r>
      <w:r w:rsidR="000A006D" w:rsidRPr="000A006D">
        <w:rPr>
          <w:rFonts w:ascii="Arial" w:hAnsi="Arial" w:cs="Arial"/>
          <w:color w:val="000000" w:themeColor="text1"/>
        </w:rPr>
        <w:t xml:space="preserve"> </w:t>
      </w:r>
      <w:r w:rsidR="000A006D" w:rsidRPr="000A006D">
        <w:rPr>
          <w:rFonts w:ascii="Arial" w:hAnsi="Arial" w:cs="Arial"/>
        </w:rPr>
        <w:t xml:space="preserve">which is available from the </w:t>
      </w:r>
      <w:r w:rsidR="000A006D" w:rsidRPr="00290D83">
        <w:rPr>
          <w:rFonts w:ascii="Arial" w:hAnsi="Arial" w:cs="Arial"/>
          <w:bCs/>
          <w:color w:val="000000" w:themeColor="text1"/>
        </w:rPr>
        <w:t xml:space="preserve">Charging </w:t>
      </w:r>
      <w:ins w:id="810" w:author="Author">
        <w:r w:rsidR="0066342D" w:rsidRPr="00290D83">
          <w:rPr>
            <w:rFonts w:ascii="Arial" w:hAnsi="Arial" w:cs="Arial"/>
            <w:bCs/>
            <w:color w:val="000000" w:themeColor="text1"/>
          </w:rPr>
          <w:t>part of</w:t>
        </w:r>
        <w:r w:rsidR="0066342D">
          <w:rPr>
            <w:rFonts w:ascii="Arial" w:hAnsi="Arial" w:cs="Arial"/>
            <w:b/>
            <w:color w:val="000000" w:themeColor="text1"/>
          </w:rPr>
          <w:t xml:space="preserve"> The Company’s </w:t>
        </w:r>
      </w:ins>
      <w:del w:id="811" w:author="Author">
        <w:r w:rsidR="000A006D" w:rsidRPr="000A006D" w:rsidDel="0066342D">
          <w:rPr>
            <w:rFonts w:ascii="Arial" w:hAnsi="Arial" w:cs="Arial"/>
            <w:b/>
            <w:color w:val="000000" w:themeColor="text1"/>
          </w:rPr>
          <w:delText>w</w:delText>
        </w:r>
      </w:del>
      <w:ins w:id="812" w:author="Author">
        <w:r w:rsidR="0066342D">
          <w:rPr>
            <w:rFonts w:ascii="Arial" w:hAnsi="Arial" w:cs="Arial"/>
            <w:b/>
            <w:color w:val="000000" w:themeColor="text1"/>
          </w:rPr>
          <w:t>W</w:t>
        </w:r>
      </w:ins>
      <w:r w:rsidR="000A006D" w:rsidRPr="000A006D">
        <w:rPr>
          <w:rFonts w:ascii="Arial" w:hAnsi="Arial" w:cs="Arial"/>
          <w:b/>
          <w:color w:val="000000" w:themeColor="text1"/>
        </w:rPr>
        <w:t>ebsite</w:t>
      </w:r>
      <w:r w:rsidRPr="00A51DF5">
        <w:t xml:space="preserve">.  </w:t>
      </w:r>
      <w:r w:rsidR="004F04BE" w:rsidRPr="00A51DF5">
        <w:t xml:space="preserve">These shall be recalculated </w:t>
      </w:r>
      <w:r w:rsidR="00744571">
        <w:t>for</w:t>
      </w:r>
      <w:r w:rsidR="00744571"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60C45">
        <w:t>82</w:t>
      </w:r>
      <w:r w:rsidR="004F04BE" w:rsidRPr="002052BD">
        <w:t xml:space="preserve">. For each subsequent year within the price control period, these expansion </w:t>
      </w:r>
      <w:ins w:id="813" w:author="Author">
        <w:r w:rsidR="0066342D">
          <w:t>constants</w:t>
        </w:r>
        <w:r w:rsidR="0066342D" w:rsidRPr="002052BD" w:rsidDel="0066342D">
          <w:t xml:space="preserve"> </w:t>
        </w:r>
      </w:ins>
      <w:del w:id="814" w:author="Author">
        <w:r w:rsidR="004F04BE" w:rsidRPr="002052BD" w:rsidDel="0066342D">
          <w:delText xml:space="preserve">factors </w:delText>
        </w:r>
      </w:del>
      <w:r w:rsidR="004F04BE" w:rsidRPr="002052BD">
        <w:t xml:space="preserve">will be adjusted by the annual Offshore Transmission Owner specific indexation factor, </w:t>
      </w:r>
      <w:r w:rsidR="004F04BE" w:rsidRPr="002052BD">
        <w:rPr>
          <w:i/>
        </w:rPr>
        <w:t>OFTOInd</w:t>
      </w:r>
      <w:r w:rsidR="004F04BE" w:rsidRPr="002052BD">
        <w:t xml:space="preserve">, calculated as follows; </w:t>
      </w:r>
    </w:p>
    <w:p w14:paraId="12E1554A" w14:textId="77777777" w:rsidR="004F04BE" w:rsidRPr="002052BD" w:rsidRDefault="004F04BE" w:rsidP="00290D83">
      <w:pPr>
        <w:pStyle w:val="1"/>
        <w:ind w:left="1474"/>
        <w:jc w:val="both"/>
        <w:rPr>
          <w:rFonts w:ascii="Arial" w:hAnsi="Arial" w:cs="Arial"/>
          <w:szCs w:val="22"/>
        </w:rPr>
      </w:pPr>
    </w:p>
    <w:p w14:paraId="11CDA018" w14:textId="1883618F" w:rsidR="00D452C9" w:rsidRDefault="00D452C9" w:rsidP="00290D83">
      <w:pPr>
        <w:pStyle w:val="1"/>
        <w:ind w:left="1474" w:firstLine="720"/>
        <w:jc w:val="both"/>
        <w:rPr>
          <w:rFonts w:ascii="Arial" w:hAnsi="Arial" w:cs="Arial"/>
          <w:szCs w:val="22"/>
        </w:rPr>
      </w:pPr>
    </w:p>
    <w:p w14:paraId="03425E34" w14:textId="2424ADA9" w:rsidR="00D452C9" w:rsidRPr="002052BD" w:rsidRDefault="00D452C9" w:rsidP="00290D83">
      <w:pPr>
        <w:pStyle w:val="1"/>
        <w:ind w:left="1474" w:firstLine="720"/>
        <w:jc w:val="both"/>
        <w:rPr>
          <w:rFonts w:ascii="Arial" w:hAnsi="Arial" w:cs="Arial"/>
          <w:szCs w:val="22"/>
        </w:rPr>
      </w:pPr>
      <w:r>
        <w:rPr>
          <w:noProof/>
        </w:rPr>
        <w:drawing>
          <wp:inline distT="0" distB="0" distL="0" distR="0" wp14:anchorId="2E26EBCA" wp14:editId="26306220">
            <wp:extent cx="1651000" cy="273050"/>
            <wp:effectExtent l="0" t="0" r="0" b="0"/>
            <wp:docPr id="1121566918" name="Picture 11215669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extLst>
                        <a:ext uri="{28A0092B-C50C-407E-A947-70E740481C1C}">
                          <a14:useLocalDpi xmlns:a14="http://schemas.microsoft.com/office/drawing/2010/main" val="0"/>
                        </a:ext>
                      </a:extLst>
                    </a:blip>
                    <a:stretch>
                      <a:fillRect/>
                    </a:stretch>
                  </pic:blipFill>
                  <pic:spPr>
                    <a:xfrm>
                      <a:off x="0" y="0"/>
                      <a:ext cx="1651000" cy="273050"/>
                    </a:xfrm>
                    <a:prstGeom prst="rect">
                      <a:avLst/>
                    </a:prstGeom>
                  </pic:spPr>
                </pic:pic>
              </a:graphicData>
            </a:graphic>
          </wp:inline>
        </w:drawing>
      </w:r>
    </w:p>
    <w:p w14:paraId="15CC2A0F" w14:textId="77777777" w:rsidR="004F04BE" w:rsidRPr="002052BD" w:rsidRDefault="004F04BE" w:rsidP="00290D83">
      <w:pPr>
        <w:pStyle w:val="1"/>
        <w:ind w:left="1474" w:firstLine="720"/>
        <w:jc w:val="both"/>
        <w:rPr>
          <w:rFonts w:ascii="Arial" w:hAnsi="Arial" w:cs="Arial"/>
          <w:szCs w:val="22"/>
        </w:rPr>
      </w:pPr>
    </w:p>
    <w:p w14:paraId="54764E8D" w14:textId="77777777" w:rsidR="004F04BE" w:rsidRPr="002052BD" w:rsidRDefault="004F04BE" w:rsidP="00290D83">
      <w:pPr>
        <w:pStyle w:val="1"/>
        <w:ind w:left="1474" w:firstLine="720"/>
        <w:jc w:val="both"/>
        <w:rPr>
          <w:rFonts w:ascii="Arial" w:hAnsi="Arial" w:cs="Arial"/>
          <w:szCs w:val="22"/>
        </w:rPr>
      </w:pPr>
      <w:r w:rsidRPr="002052BD">
        <w:rPr>
          <w:rFonts w:ascii="Arial" w:hAnsi="Arial" w:cs="Arial"/>
          <w:szCs w:val="22"/>
        </w:rPr>
        <w:t>where:</w:t>
      </w:r>
    </w:p>
    <w:p w14:paraId="59B04D8A" w14:textId="77777777" w:rsidR="004F04BE" w:rsidRPr="002052BD" w:rsidRDefault="004F04BE" w:rsidP="00290D83">
      <w:pPr>
        <w:pStyle w:val="1"/>
        <w:ind w:left="1474" w:firstLine="720"/>
        <w:jc w:val="both"/>
        <w:rPr>
          <w:rFonts w:ascii="Arial" w:hAnsi="Arial" w:cs="Arial"/>
          <w:szCs w:val="22"/>
        </w:rPr>
      </w:pPr>
    </w:p>
    <w:p w14:paraId="5B9B8A90" w14:textId="77777777" w:rsidR="004F04BE" w:rsidRPr="002052BD" w:rsidRDefault="004F04BE" w:rsidP="00290D83">
      <w:pPr>
        <w:tabs>
          <w:tab w:val="left" w:pos="4536"/>
        </w:tabs>
        <w:ind w:left="1474"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91F9192" w14:textId="3A7B77F9" w:rsidR="004F04BE" w:rsidRPr="002052BD" w:rsidRDefault="004F04BE" w:rsidP="00290D83">
      <w:pPr>
        <w:tabs>
          <w:tab w:val="left" w:pos="4536"/>
        </w:tabs>
        <w:ind w:left="1474"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267733" w:rsidRPr="00267733">
        <w:rPr>
          <w:rFonts w:ascii="Arial (W1)" w:hAnsi="Arial (W1)" w:cs="Arial"/>
          <w:b/>
          <w:bCs/>
          <w:sz w:val="22"/>
          <w:szCs w:val="22"/>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B209762" w14:textId="77777777" w:rsidR="004F04BE" w:rsidRPr="002052BD" w:rsidRDefault="004F04BE" w:rsidP="00290D83">
      <w:pPr>
        <w:tabs>
          <w:tab w:val="left" w:pos="4536"/>
        </w:tabs>
        <w:ind w:left="1474" w:hanging="2268"/>
        <w:rPr>
          <w:rFonts w:ascii="Arial" w:hAnsi="Arial" w:cs="Arial"/>
          <w:sz w:val="22"/>
          <w:szCs w:val="22"/>
          <w:lang w:eastAsia="en-US"/>
        </w:rPr>
      </w:pPr>
    </w:p>
    <w:p w14:paraId="3C5C627E" w14:textId="77777777" w:rsidR="004F04BE" w:rsidRPr="002052BD" w:rsidRDefault="004F04BE" w:rsidP="00290D83">
      <w:pPr>
        <w:tabs>
          <w:tab w:val="left" w:pos="4536"/>
        </w:tabs>
        <w:ind w:left="1474"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F3B5816" w14:textId="694B28AE" w:rsidR="004F04BE" w:rsidRPr="002052BD" w:rsidRDefault="004F04BE" w:rsidP="00290D83">
      <w:pPr>
        <w:ind w:left="1474"/>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267733" w:rsidRPr="00267733">
        <w:rPr>
          <w:rFonts w:ascii="Arial (W1)" w:hAnsi="Arial (W1)" w:cs="Arial"/>
          <w:b/>
          <w:bCs/>
          <w:sz w:val="22"/>
          <w:szCs w:val="22"/>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62AF1570" w14:textId="77777777" w:rsidR="004F04BE" w:rsidRPr="002052BD" w:rsidRDefault="004F04BE" w:rsidP="00290D83">
      <w:pPr>
        <w:ind w:left="1474"/>
        <w:rPr>
          <w:rFonts w:ascii="Arial" w:hAnsi="Arial" w:cs="Arial"/>
          <w:sz w:val="22"/>
          <w:szCs w:val="22"/>
          <w:lang w:eastAsia="en-US"/>
        </w:rPr>
      </w:pPr>
    </w:p>
    <w:p w14:paraId="71D65488" w14:textId="2C6B04DD" w:rsidR="004F04BE" w:rsidRPr="002052BD" w:rsidRDefault="003E40AA" w:rsidP="00290D83">
      <w:pPr>
        <w:tabs>
          <w:tab w:val="left" w:pos="4536"/>
        </w:tabs>
        <w:ind w:left="1474" w:hanging="2268"/>
        <w:rPr>
          <w:rFonts w:ascii="Arial" w:hAnsi="Arial" w:cs="Arial"/>
          <w:sz w:val="22"/>
          <w:szCs w:val="22"/>
          <w:lang w:eastAsia="en-US"/>
        </w:rPr>
      </w:pPr>
      <w:r>
        <w:rPr>
          <w:rFonts w:ascii="Arial" w:hAnsi="Arial" w:cs="Arial"/>
          <w:i/>
          <w:sz w:val="22"/>
          <w:szCs w:val="22"/>
          <w:lang w:eastAsia="en-US"/>
        </w:rPr>
        <w:t>TOPI</w:t>
      </w:r>
      <w:r w:rsidR="004F04BE" w:rsidRPr="002052BD">
        <w:rPr>
          <w:rFonts w:ascii="Arial" w:hAnsi="Arial" w:cs="Arial"/>
          <w:i/>
          <w:sz w:val="22"/>
          <w:szCs w:val="22"/>
          <w:vertAlign w:val="subscript"/>
          <w:lang w:eastAsia="en-US"/>
        </w:rPr>
        <w:t>t</w:t>
      </w:r>
      <w:r w:rsidR="004F04BE"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4675E65C" w14:textId="34944EFE" w:rsidR="004F04BE" w:rsidRPr="00C6295C" w:rsidRDefault="004F04BE" w:rsidP="00290D83">
      <w:pPr>
        <w:tabs>
          <w:tab w:val="left" w:pos="4536"/>
        </w:tabs>
        <w:ind w:left="1474"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267733" w:rsidRPr="00267733">
        <w:rPr>
          <w:rFonts w:ascii="Arial (W1)" w:hAnsi="Arial (W1)" w:cs="Arial"/>
          <w:b/>
          <w:bCs/>
          <w:sz w:val="22"/>
          <w:szCs w:val="22"/>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34132220" w14:textId="77777777" w:rsidR="006661FE" w:rsidRDefault="006661FE" w:rsidP="00290D83">
      <w:pPr>
        <w:pStyle w:val="1"/>
        <w:ind w:left="1474"/>
        <w:jc w:val="both"/>
      </w:pPr>
    </w:p>
    <w:p w14:paraId="5D110322" w14:textId="77777777" w:rsidR="00271E09" w:rsidRDefault="00271E09" w:rsidP="00290D83">
      <w:pPr>
        <w:pStyle w:val="1"/>
        <w:ind w:left="1474"/>
        <w:jc w:val="both"/>
      </w:pPr>
    </w:p>
    <w:p w14:paraId="70B22390" w14:textId="77777777" w:rsidR="00271E09" w:rsidRDefault="00271E09" w:rsidP="00290D83">
      <w:pPr>
        <w:pStyle w:val="1"/>
        <w:ind w:left="1474"/>
        <w:jc w:val="both"/>
      </w:pPr>
    </w:p>
    <w:p w14:paraId="7D0B40F2" w14:textId="77777777" w:rsidR="00A51DF5" w:rsidRPr="00A51DF5" w:rsidRDefault="00A51DF5" w:rsidP="00290D83">
      <w:pPr>
        <w:pStyle w:val="Default"/>
        <w:ind w:left="1474"/>
        <w:rPr>
          <w:rFonts w:ascii="Arial (W1)" w:hAnsi="Arial (W1)"/>
          <w:b/>
          <w:bCs/>
          <w:color w:val="auto"/>
          <w:sz w:val="22"/>
          <w:szCs w:val="22"/>
        </w:rPr>
      </w:pPr>
      <w:r w:rsidRPr="00A51DF5">
        <w:rPr>
          <w:rFonts w:ascii="Arial (W1)" w:hAnsi="Arial (W1)"/>
          <w:b/>
          <w:bCs/>
          <w:color w:val="auto"/>
          <w:sz w:val="22"/>
          <w:szCs w:val="22"/>
        </w:rPr>
        <w:lastRenderedPageBreak/>
        <w:t xml:space="preserve">Offshore Interlinks </w:t>
      </w:r>
    </w:p>
    <w:p w14:paraId="33C78B03" w14:textId="77777777" w:rsidR="00A51DF5" w:rsidRPr="00A51DF5" w:rsidRDefault="00A51DF5" w:rsidP="00290D83">
      <w:pPr>
        <w:pStyle w:val="Default"/>
        <w:ind w:left="1474"/>
        <w:rPr>
          <w:color w:val="auto"/>
          <w:sz w:val="22"/>
          <w:szCs w:val="22"/>
        </w:rPr>
      </w:pPr>
    </w:p>
    <w:p w14:paraId="092CB8C0" w14:textId="71D83D24" w:rsidR="00A51DF5" w:rsidRDefault="002A26AF" w:rsidP="00290D83">
      <w:pPr>
        <w:pStyle w:val="Default"/>
        <w:ind w:left="520"/>
        <w:rPr>
          <w:rFonts w:ascii="Arial (W1)" w:hAnsi="Arial (W1)"/>
          <w:color w:val="auto"/>
          <w:sz w:val="22"/>
          <w:szCs w:val="22"/>
        </w:rPr>
      </w:pPr>
      <w:del w:id="815" w:author="Mott(ESO), Paul" w:date="2023-03-15T17:11:00Z">
        <w:r w:rsidDel="00290D83">
          <w:rPr>
            <w:rFonts w:ascii="Arial (W1)" w:hAnsi="Arial (W1)"/>
            <w:color w:val="auto"/>
            <w:sz w:val="22"/>
            <w:szCs w:val="22"/>
          </w:rPr>
          <w:delText xml:space="preserve">        </w:delText>
        </w:r>
      </w:del>
      <w:r w:rsidR="00A51DF5" w:rsidRPr="00A51DF5">
        <w:rPr>
          <w:rFonts w:ascii="Arial (W1)" w:hAnsi="Arial (W1)"/>
          <w:color w:val="auto"/>
          <w:sz w:val="22"/>
          <w:szCs w:val="22"/>
        </w:rPr>
        <w:t>14.15.</w:t>
      </w:r>
      <w:r w:rsidR="00A51DF5">
        <w:rPr>
          <w:rFonts w:ascii="Arial (W1)" w:hAnsi="Arial (W1)"/>
          <w:color w:val="auto"/>
          <w:sz w:val="22"/>
          <w:szCs w:val="22"/>
        </w:rPr>
        <w:t>8</w:t>
      </w:r>
      <w:ins w:id="816" w:author="Mott(ESO), Paul" w:date="2023-03-15T17:12:00Z">
        <w:r w:rsidR="00290D83">
          <w:rPr>
            <w:rFonts w:ascii="Arial (W1)" w:hAnsi="Arial (W1)"/>
            <w:color w:val="auto"/>
            <w:sz w:val="22"/>
            <w:szCs w:val="22"/>
          </w:rPr>
          <w:t>7</w:t>
        </w:r>
      </w:ins>
      <w:del w:id="817" w:author="Mott(ESO), Paul" w:date="2023-03-15T17:12:00Z">
        <w:r w:rsidR="00A51DF5" w:rsidDel="00290D83">
          <w:rPr>
            <w:rFonts w:ascii="Arial (W1)" w:hAnsi="Arial (W1)"/>
            <w:color w:val="auto"/>
            <w:sz w:val="22"/>
            <w:szCs w:val="22"/>
          </w:rPr>
          <w:delText>5</w:delText>
        </w:r>
      </w:del>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13B85C3E" w14:textId="77777777" w:rsidR="00277DA2" w:rsidRDefault="00277DA2" w:rsidP="00290D83">
      <w:pPr>
        <w:pStyle w:val="Default"/>
        <w:ind w:left="1474" w:hanging="1440"/>
        <w:rPr>
          <w:rFonts w:ascii="Arial (W1)" w:hAnsi="Arial (W1)"/>
          <w:color w:val="auto"/>
          <w:sz w:val="22"/>
          <w:szCs w:val="22"/>
        </w:rPr>
      </w:pPr>
    </w:p>
    <w:p w14:paraId="22B77CBC" w14:textId="77777777" w:rsidR="00277DA2" w:rsidRDefault="00277DA2" w:rsidP="00290D83">
      <w:pPr>
        <w:pStyle w:val="Default"/>
        <w:ind w:left="1474" w:firstLine="720"/>
        <w:rPr>
          <w:rFonts w:ascii="Arial (W1)" w:hAnsi="Arial (W1)"/>
          <w:sz w:val="22"/>
          <w:szCs w:val="22"/>
        </w:rPr>
      </w:pPr>
      <w:r w:rsidRPr="00277DA2">
        <w:rPr>
          <w:rFonts w:ascii="Arial (W1)" w:hAnsi="Arial (W1)"/>
          <w:sz w:val="22"/>
          <w:szCs w:val="22"/>
        </w:rPr>
        <w:t xml:space="preserve">Where: </w:t>
      </w:r>
    </w:p>
    <w:p w14:paraId="7438F356" w14:textId="77777777" w:rsidR="00277DA2" w:rsidRPr="00277DA2" w:rsidRDefault="00277DA2" w:rsidP="00290D83">
      <w:pPr>
        <w:pStyle w:val="Default"/>
        <w:ind w:left="1474" w:firstLine="720"/>
        <w:rPr>
          <w:rFonts w:ascii="Arial (W1)" w:hAnsi="Arial (W1)"/>
          <w:sz w:val="22"/>
          <w:szCs w:val="22"/>
        </w:rPr>
      </w:pPr>
    </w:p>
    <w:p w14:paraId="47DC2F8A" w14:textId="77777777" w:rsidR="00277DA2" w:rsidRDefault="00277DA2" w:rsidP="00290D83">
      <w:pPr>
        <w:pStyle w:val="Default"/>
        <w:ind w:left="1474"/>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6518A05D" w14:textId="77777777" w:rsidR="00277DA2" w:rsidRDefault="00277DA2" w:rsidP="00290D83">
      <w:pPr>
        <w:pStyle w:val="Default"/>
        <w:ind w:left="1474"/>
        <w:rPr>
          <w:rFonts w:ascii="Arial (W1)" w:hAnsi="Arial (W1)"/>
          <w:sz w:val="22"/>
          <w:szCs w:val="22"/>
        </w:rPr>
      </w:pPr>
    </w:p>
    <w:p w14:paraId="7CCD0AD0" w14:textId="77777777" w:rsidR="00277DA2" w:rsidRPr="00277DA2" w:rsidRDefault="00277DA2" w:rsidP="00290D83">
      <w:pPr>
        <w:pStyle w:val="Default"/>
        <w:ind w:left="1474"/>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6124D781" w14:textId="77777777" w:rsidR="00277DA2" w:rsidRPr="00277DA2" w:rsidRDefault="00277DA2" w:rsidP="00290D83">
      <w:pPr>
        <w:pStyle w:val="Default"/>
        <w:ind w:left="1474"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5D6C5923" w14:textId="77777777" w:rsidR="00277DA2" w:rsidRPr="00277DA2" w:rsidRDefault="00277DA2" w:rsidP="00290D83">
      <w:pPr>
        <w:pStyle w:val="Default"/>
        <w:ind w:left="1474"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20A4756C" w14:textId="77777777" w:rsidR="00277DA2" w:rsidRPr="00277DA2" w:rsidRDefault="00277DA2" w:rsidP="00290D83">
      <w:pPr>
        <w:pStyle w:val="Default"/>
        <w:ind w:left="1474"/>
        <w:rPr>
          <w:rFonts w:ascii="Arial (W1)" w:hAnsi="Arial (W1)"/>
          <w:sz w:val="22"/>
          <w:szCs w:val="22"/>
        </w:rPr>
      </w:pPr>
    </w:p>
    <w:p w14:paraId="603984AD" w14:textId="77777777" w:rsidR="00277DA2" w:rsidRDefault="00277DA2" w:rsidP="00290D83">
      <w:pPr>
        <w:pStyle w:val="Default"/>
        <w:ind w:left="1474"/>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19A3D5E3" w14:textId="77777777" w:rsidR="00277DA2" w:rsidRDefault="00277DA2" w:rsidP="00290D83">
      <w:pPr>
        <w:pStyle w:val="Default"/>
        <w:ind w:left="1474"/>
        <w:rPr>
          <w:rFonts w:ascii="Arial (W1)" w:hAnsi="Arial (W1)"/>
          <w:sz w:val="22"/>
          <w:szCs w:val="22"/>
        </w:rPr>
      </w:pPr>
    </w:p>
    <w:p w14:paraId="3D5134AA" w14:textId="77777777" w:rsidR="00926FF8" w:rsidRPr="004D2270" w:rsidRDefault="00926FF8" w:rsidP="00290D83">
      <w:pPr>
        <w:pStyle w:val="Default"/>
        <w:ind w:left="1474"/>
        <w:rPr>
          <w:rFonts w:ascii="Arial (W1)" w:hAnsi="Arial (W1)"/>
          <w:sz w:val="22"/>
          <w:szCs w:val="22"/>
        </w:rPr>
      </w:pPr>
      <w:r w:rsidRPr="004D2270">
        <w:rPr>
          <w:rFonts w:ascii="Arial (W1)" w:hAnsi="Arial (W1)"/>
          <w:sz w:val="22"/>
          <w:szCs w:val="22"/>
        </w:rPr>
        <w:t xml:space="preserve">For Substation A: </w:t>
      </w:r>
    </w:p>
    <w:p w14:paraId="6F5E375F" w14:textId="77777777" w:rsidR="00926FF8" w:rsidRPr="004D2270" w:rsidRDefault="00926FF8" w:rsidP="00290D83">
      <w:pPr>
        <w:pStyle w:val="Default"/>
        <w:ind w:left="1474"/>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0C7F1AA5" w14:textId="77777777" w:rsidR="00926FF8" w:rsidRPr="00277DA2" w:rsidRDefault="00926FF8" w:rsidP="00290D83">
      <w:pPr>
        <w:pStyle w:val="Default"/>
        <w:ind w:left="1474"/>
        <w:rPr>
          <w:rFonts w:ascii="Arial (W1)" w:hAnsi="Arial (W1)"/>
          <w:sz w:val="22"/>
          <w:szCs w:val="22"/>
        </w:rPr>
      </w:pPr>
    </w:p>
    <w:p w14:paraId="032DEB69" w14:textId="77777777" w:rsidR="00926FF8" w:rsidRPr="004D2270" w:rsidRDefault="00926FF8" w:rsidP="00290D83">
      <w:pPr>
        <w:pStyle w:val="Default"/>
        <w:ind w:left="1474"/>
        <w:rPr>
          <w:rFonts w:ascii="Arial (W1)" w:hAnsi="Arial (W1)"/>
          <w:sz w:val="22"/>
          <w:szCs w:val="22"/>
        </w:rPr>
      </w:pPr>
      <w:r w:rsidRPr="004D2270">
        <w:rPr>
          <w:rFonts w:ascii="Arial (W1)" w:hAnsi="Arial (W1)"/>
          <w:sz w:val="22"/>
          <w:szCs w:val="22"/>
        </w:rPr>
        <w:t xml:space="preserve">For Substation B: </w:t>
      </w:r>
    </w:p>
    <w:p w14:paraId="13ACC8DB" w14:textId="77777777" w:rsidR="00926FF8" w:rsidRPr="004D2270" w:rsidRDefault="00926FF8" w:rsidP="00290D83">
      <w:pPr>
        <w:pStyle w:val="Default"/>
        <w:ind w:left="1474"/>
        <w:rPr>
          <w:rFonts w:ascii="Arial (W1)" w:hAnsi="Arial (W1)"/>
          <w:sz w:val="22"/>
          <w:szCs w:val="22"/>
        </w:rPr>
      </w:pPr>
      <w:r w:rsidRPr="004D2270">
        <w:rPr>
          <w:rFonts w:ascii="Arial (W1)" w:hAnsi="Arial (W1)"/>
          <w:sz w:val="22"/>
          <w:szCs w:val="22"/>
        </w:rPr>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66A22564" w14:textId="77777777" w:rsidR="00926FF8" w:rsidRPr="004D2270" w:rsidRDefault="00926FF8" w:rsidP="00290D83">
      <w:pPr>
        <w:pStyle w:val="Default"/>
        <w:ind w:left="1474"/>
        <w:rPr>
          <w:rFonts w:ascii="Arial (W1)" w:hAnsi="Arial (W1)"/>
          <w:sz w:val="22"/>
          <w:szCs w:val="22"/>
          <w:lang w:val="it-IT"/>
        </w:rPr>
      </w:pPr>
      <w:r w:rsidRPr="004D2270">
        <w:rPr>
          <w:rFonts w:ascii="Arial (W1)" w:hAnsi="Arial (W1)"/>
          <w:sz w:val="22"/>
          <w:szCs w:val="22"/>
        </w:rPr>
        <w:tab/>
      </w:r>
      <w:r w:rsidRPr="004D2270">
        <w:rPr>
          <w:rFonts w:ascii="Arial (W1)" w:hAnsi="Arial (W1)"/>
          <w:sz w:val="22"/>
          <w:szCs w:val="22"/>
          <w:lang w:val="it-IT"/>
        </w:rPr>
        <w:t>+ min ( Cap</w:t>
      </w:r>
      <w:r w:rsidRPr="004D2270">
        <w:rPr>
          <w:rFonts w:ascii="Arial (W1)" w:hAnsi="Arial (W1)"/>
          <w:sz w:val="22"/>
          <w:szCs w:val="22"/>
          <w:vertAlign w:val="subscript"/>
          <w:lang w:val="it-IT"/>
        </w:rPr>
        <w:t>IBC</w:t>
      </w:r>
      <w:r w:rsidRPr="004D2270">
        <w:rPr>
          <w:rFonts w:ascii="Arial (W1)" w:hAnsi="Arial (W1)"/>
          <w:sz w:val="22"/>
          <w:szCs w:val="22"/>
          <w:lang w:val="it-IT"/>
        </w:rPr>
        <w:t>, Cap</w:t>
      </w:r>
      <w:r w:rsidRPr="004D2270">
        <w:rPr>
          <w:rFonts w:ascii="Arial (W1)" w:hAnsi="Arial (W1)"/>
          <w:sz w:val="22"/>
          <w:szCs w:val="22"/>
          <w:vertAlign w:val="subscript"/>
          <w:lang w:val="it-IT"/>
        </w:rPr>
        <w:t>C</w:t>
      </w:r>
      <w:r w:rsidRPr="004D2270">
        <w:rPr>
          <w:rFonts w:ascii="Arial (W1)" w:hAnsi="Arial (W1)"/>
          <w:sz w:val="22"/>
          <w:szCs w:val="22"/>
          <w:lang w:val="it-IT"/>
        </w:rPr>
        <w:t xml:space="preserve"> -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C</w:t>
      </w:r>
      <w:r w:rsidRPr="004D2270">
        <w:rPr>
          <w:rFonts w:ascii="Arial (W1)" w:hAnsi="Arial (W1)"/>
          <w:sz w:val="22"/>
          <w:szCs w:val="22"/>
          <w:lang w:val="it-IT"/>
        </w:rPr>
        <w:t>) }</w:t>
      </w:r>
    </w:p>
    <w:p w14:paraId="75816822" w14:textId="77777777" w:rsidR="00277DA2" w:rsidRPr="004D2270" w:rsidRDefault="00277DA2" w:rsidP="00290D83">
      <w:pPr>
        <w:pStyle w:val="Default"/>
        <w:ind w:left="1474"/>
        <w:rPr>
          <w:rFonts w:ascii="Arial (W1)" w:hAnsi="Arial (W1)"/>
          <w:sz w:val="22"/>
          <w:szCs w:val="22"/>
        </w:rPr>
      </w:pPr>
    </w:p>
    <w:p w14:paraId="0084D565" w14:textId="77777777" w:rsidR="00926FF8" w:rsidRPr="004D2270" w:rsidRDefault="00926FF8" w:rsidP="00290D83">
      <w:pPr>
        <w:pStyle w:val="Default"/>
        <w:ind w:left="1474"/>
        <w:rPr>
          <w:rFonts w:ascii="Arial (W1)" w:hAnsi="Arial (W1)"/>
          <w:sz w:val="22"/>
          <w:szCs w:val="22"/>
          <w:lang w:val="it-IT"/>
        </w:rPr>
      </w:pPr>
      <w:r w:rsidRPr="004D2270">
        <w:rPr>
          <w:rFonts w:ascii="Arial (W1)" w:hAnsi="Arial (W1)"/>
          <w:sz w:val="22"/>
          <w:szCs w:val="22"/>
          <w:lang w:val="it-IT"/>
        </w:rPr>
        <w:t>For Substation C:</w:t>
      </w:r>
    </w:p>
    <w:p w14:paraId="02FB2CAE" w14:textId="77777777" w:rsidR="00926FF8" w:rsidRPr="004D2270" w:rsidRDefault="00926FF8" w:rsidP="00290D83">
      <w:pPr>
        <w:pStyle w:val="Default"/>
        <w:ind w:left="1474"/>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78EDD066" w14:textId="77777777" w:rsidR="00277DA2" w:rsidRPr="00F3009F" w:rsidRDefault="00277DA2" w:rsidP="00290D83">
      <w:pPr>
        <w:pStyle w:val="Default"/>
        <w:ind w:left="1474"/>
        <w:rPr>
          <w:rFonts w:ascii="Arial (W1)" w:hAnsi="Arial (W1)"/>
          <w:sz w:val="22"/>
          <w:szCs w:val="22"/>
        </w:rPr>
      </w:pPr>
      <w:r w:rsidRPr="00F3009F">
        <w:rPr>
          <w:rFonts w:ascii="Arial (W1)" w:hAnsi="Arial (W1)"/>
          <w:sz w:val="22"/>
          <w:szCs w:val="22"/>
        </w:rPr>
        <w:t xml:space="preserve">and </w:t>
      </w:r>
    </w:p>
    <w:p w14:paraId="5660BF71" w14:textId="77777777" w:rsidR="00926FF8" w:rsidRPr="00B03C57" w:rsidRDefault="00926FF8" w:rsidP="00290D83">
      <w:pPr>
        <w:pStyle w:val="Default"/>
        <w:ind w:left="1474"/>
        <w:rPr>
          <w:rFonts w:ascii="Arial (W1)" w:hAnsi="Arial (W1)"/>
          <w:sz w:val="22"/>
          <w:szCs w:val="22"/>
        </w:rPr>
      </w:pPr>
    </w:p>
    <w:p w14:paraId="589D303C" w14:textId="77777777" w:rsidR="00926FF8" w:rsidRPr="004D2270" w:rsidRDefault="00926FF8" w:rsidP="00290D83">
      <w:pPr>
        <w:pStyle w:val="Default"/>
        <w:ind w:left="1474"/>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21505400" w14:textId="77777777" w:rsidR="00926FF8" w:rsidRPr="004D2270" w:rsidRDefault="00926FF8" w:rsidP="00290D83">
      <w:pPr>
        <w:pStyle w:val="Default"/>
        <w:ind w:left="1474"/>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21B3548D" w14:textId="77777777" w:rsidR="00926FF8" w:rsidRPr="004D2270" w:rsidRDefault="00926FF8" w:rsidP="00290D83">
      <w:pPr>
        <w:pStyle w:val="Default"/>
        <w:ind w:left="1474"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77BF62D0" w14:textId="77777777" w:rsidR="00926FF8" w:rsidRPr="004D2270" w:rsidRDefault="00926FF8" w:rsidP="00290D83">
      <w:pPr>
        <w:pStyle w:val="Default"/>
        <w:ind w:left="1474"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043EAB3F" w14:textId="77777777" w:rsidR="00926FF8" w:rsidRPr="004D2270" w:rsidRDefault="00926FF8" w:rsidP="00290D83">
      <w:pPr>
        <w:pStyle w:val="Default"/>
        <w:ind w:left="1474"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733C2FBA" w14:textId="77777777" w:rsidR="00926FF8" w:rsidRPr="004D2270" w:rsidRDefault="00926FF8" w:rsidP="00290D83">
      <w:pPr>
        <w:pStyle w:val="Default"/>
        <w:ind w:left="1474"/>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66FFFA57" w14:textId="22907370" w:rsidR="00926FF8" w:rsidRPr="004D2270" w:rsidRDefault="00926FF8" w:rsidP="00290D83">
      <w:pPr>
        <w:pStyle w:val="Default"/>
        <w:ind w:left="1474"/>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w:t>
      </w:r>
      <w:r w:rsidRPr="004D2270">
        <w:rPr>
          <w:rFonts w:ascii="Arial (W1)" w:hAnsi="Arial (W1)"/>
          <w:sz w:val="22"/>
          <w:szCs w:val="22"/>
        </w:rPr>
        <w:lastRenderedPageBreak/>
        <w:t xml:space="preserve">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267733" w:rsidRPr="00AD4509">
        <w:rPr>
          <w:b/>
          <w:bCs/>
        </w:rPr>
        <w:t>Financial Year</w:t>
      </w:r>
      <w:r w:rsidR="00762045">
        <w:rPr>
          <w:b/>
          <w:bCs/>
        </w:rPr>
        <w:t>s</w:t>
      </w:r>
      <w:r w:rsidRPr="004D2270">
        <w:rPr>
          <w:rFonts w:ascii="Arial (W1)" w:hAnsi="Arial (W1)"/>
          <w:sz w:val="22"/>
          <w:szCs w:val="22"/>
        </w:rPr>
        <w:t>.</w:t>
      </w:r>
    </w:p>
    <w:p w14:paraId="0533BA8B" w14:textId="77777777" w:rsidR="00277DA2" w:rsidRPr="00277DA2" w:rsidRDefault="00277DA2" w:rsidP="00290D83">
      <w:pPr>
        <w:pStyle w:val="Default"/>
        <w:ind w:left="1474"/>
        <w:rPr>
          <w:rFonts w:ascii="Arial (W1)" w:hAnsi="Arial (W1)"/>
          <w:sz w:val="22"/>
          <w:szCs w:val="22"/>
        </w:rPr>
      </w:pPr>
    </w:p>
    <w:p w14:paraId="2C881F4B" w14:textId="77777777" w:rsidR="00CD2281" w:rsidRPr="00CD2281" w:rsidRDefault="00CD2281" w:rsidP="00290D83">
      <w:pPr>
        <w:pStyle w:val="Default"/>
        <w:ind w:left="1474"/>
        <w:rPr>
          <w:rFonts w:ascii="Arial (W1)" w:hAnsi="Arial (W1)"/>
          <w:sz w:val="22"/>
          <w:szCs w:val="22"/>
        </w:rPr>
      </w:pPr>
    </w:p>
    <w:p w14:paraId="7D254DF1" w14:textId="7CB5C0ED" w:rsidR="00CD2281" w:rsidRPr="00CD2281" w:rsidRDefault="00CD2281" w:rsidP="00290D83">
      <w:pPr>
        <w:pStyle w:val="Default"/>
        <w:ind w:left="1474" w:hanging="828"/>
        <w:rPr>
          <w:rFonts w:ascii="Arial (W1)" w:hAnsi="Arial (W1)"/>
          <w:sz w:val="22"/>
          <w:szCs w:val="22"/>
        </w:rPr>
      </w:pPr>
      <w:r w:rsidRPr="00CD2281">
        <w:rPr>
          <w:rFonts w:ascii="Arial (W1)" w:hAnsi="Arial (W1)"/>
          <w:sz w:val="22"/>
          <w:szCs w:val="22"/>
        </w:rPr>
        <w:t>14.15.</w:t>
      </w:r>
      <w:r>
        <w:rPr>
          <w:rFonts w:ascii="Arial (W1)" w:hAnsi="Arial (W1)"/>
          <w:sz w:val="22"/>
          <w:szCs w:val="22"/>
        </w:rPr>
        <w:t>8</w:t>
      </w:r>
      <w:ins w:id="818" w:author="Mott(ESO), Paul" w:date="2023-03-15T17:12:00Z">
        <w:r w:rsidR="00290D83">
          <w:rPr>
            <w:rFonts w:ascii="Arial (W1)" w:hAnsi="Arial (W1)"/>
            <w:sz w:val="22"/>
            <w:szCs w:val="22"/>
          </w:rPr>
          <w:t>8</w:t>
        </w:r>
      </w:ins>
      <w:del w:id="819" w:author="Mott(ESO), Paul" w:date="2023-03-15T17:12:00Z">
        <w:r w:rsidDel="00290D83">
          <w:rPr>
            <w:rFonts w:ascii="Arial (W1)" w:hAnsi="Arial (W1)"/>
            <w:sz w:val="22"/>
            <w:szCs w:val="22"/>
          </w:rPr>
          <w:delText>6</w:delText>
        </w:r>
      </w:del>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1B2C249E" w14:textId="77777777" w:rsidR="00CD2281" w:rsidRPr="00CD2281" w:rsidRDefault="00CD2281" w:rsidP="00290D83">
      <w:pPr>
        <w:pStyle w:val="Default"/>
        <w:ind w:left="1474"/>
        <w:rPr>
          <w:rFonts w:ascii="Arial (W1)" w:hAnsi="Arial (W1)"/>
          <w:sz w:val="22"/>
          <w:szCs w:val="22"/>
        </w:rPr>
      </w:pPr>
    </w:p>
    <w:p w14:paraId="078583DD" w14:textId="202A20DD" w:rsidR="00CD2281" w:rsidRPr="00CD2281" w:rsidRDefault="00CD2281" w:rsidP="00290D83">
      <w:pPr>
        <w:pStyle w:val="Default"/>
        <w:ind w:left="1474" w:hanging="970"/>
        <w:rPr>
          <w:rFonts w:ascii="Arial (W1)" w:hAnsi="Arial (W1)"/>
          <w:sz w:val="22"/>
          <w:szCs w:val="22"/>
        </w:rPr>
      </w:pPr>
      <w:r w:rsidRPr="00CD2281">
        <w:rPr>
          <w:rFonts w:ascii="Arial (W1)" w:hAnsi="Arial (W1)"/>
          <w:sz w:val="22"/>
          <w:szCs w:val="22"/>
        </w:rPr>
        <w:t>14.15.</w:t>
      </w:r>
      <w:r>
        <w:rPr>
          <w:rFonts w:ascii="Arial (W1)" w:hAnsi="Arial (W1)"/>
          <w:sz w:val="22"/>
          <w:szCs w:val="22"/>
        </w:rPr>
        <w:t>8</w:t>
      </w:r>
      <w:ins w:id="820" w:author="Mott(ESO), Paul" w:date="2023-03-15T17:12:00Z">
        <w:r w:rsidR="00290D83">
          <w:rPr>
            <w:rFonts w:ascii="Arial (W1)" w:hAnsi="Arial (W1)"/>
            <w:sz w:val="22"/>
            <w:szCs w:val="22"/>
          </w:rPr>
          <w:t>9</w:t>
        </w:r>
      </w:ins>
      <w:del w:id="821" w:author="Mott(ESO), Paul" w:date="2023-03-15T17:12:00Z">
        <w:r w:rsidDel="00290D83">
          <w:rPr>
            <w:rFonts w:ascii="Arial (W1)" w:hAnsi="Arial (W1)"/>
            <w:sz w:val="22"/>
            <w:szCs w:val="22"/>
          </w:rPr>
          <w:delText>7</w:delText>
        </w:r>
      </w:del>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28206D2F" w14:textId="77777777" w:rsidR="00CD2281" w:rsidRPr="00CD2281" w:rsidRDefault="00CD2281" w:rsidP="00290D83">
      <w:pPr>
        <w:pStyle w:val="Default"/>
        <w:ind w:left="1474"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The Company of its respective proportions three months prior the OTSDUW asset transfer in the case of a generator build, or the charging date of the first generator, in the case of an OFTO build. </w:t>
      </w:r>
    </w:p>
    <w:p w14:paraId="7F096AE1" w14:textId="33EF8DC2" w:rsidR="00CD2281" w:rsidRPr="00CD2281" w:rsidRDefault="00CD2281" w:rsidP="00290D83">
      <w:pPr>
        <w:pStyle w:val="Default"/>
        <w:ind w:left="1474"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The Company three months prior to the charges being set for a given </w:t>
      </w:r>
      <w:r w:rsidR="00267733" w:rsidRPr="00AD4509">
        <w:rPr>
          <w:b/>
          <w:bCs/>
        </w:rPr>
        <w:t>Financial Year</w:t>
      </w:r>
      <w:r w:rsidRPr="00CD2281">
        <w:rPr>
          <w:rFonts w:ascii="Arial (W1)" w:hAnsi="Arial (W1)"/>
          <w:sz w:val="22"/>
          <w:szCs w:val="22"/>
        </w:rPr>
        <w:t xml:space="preserve">. </w:t>
      </w:r>
    </w:p>
    <w:p w14:paraId="27562C88" w14:textId="72D8411F" w:rsidR="00CD2281" w:rsidRPr="00CD2281" w:rsidRDefault="00CD2281" w:rsidP="00290D83">
      <w:pPr>
        <w:pStyle w:val="Default"/>
        <w:ind w:left="1474"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The Company, these will apply for the next and future </w:t>
      </w:r>
      <w:r w:rsidR="00267733" w:rsidRPr="00AD4509">
        <w:rPr>
          <w:b/>
          <w:bCs/>
        </w:rPr>
        <w:t>Financial Year</w:t>
      </w:r>
      <w:r w:rsidR="00267733">
        <w:rPr>
          <w:b/>
          <w:bCs/>
        </w:rPr>
        <w:t>s</w:t>
      </w:r>
      <w:r w:rsidR="00267733" w:rsidRPr="00CD2281">
        <w:rPr>
          <w:rFonts w:ascii="Arial (W1)" w:hAnsi="Arial (W1)"/>
          <w:sz w:val="22"/>
          <w:szCs w:val="22"/>
        </w:rPr>
        <w:t xml:space="preserve"> </w:t>
      </w:r>
      <w:r w:rsidRPr="00CD2281">
        <w:rPr>
          <w:rFonts w:ascii="Arial (W1)" w:hAnsi="Arial (W1)"/>
          <w:sz w:val="22"/>
          <w:szCs w:val="22"/>
        </w:rPr>
        <w:t xml:space="preserve">unless and until The Company is informed otherwise in accordance with (b) by all of the relevant Users. </w:t>
      </w:r>
    </w:p>
    <w:p w14:paraId="2FF71B60" w14:textId="77777777" w:rsidR="00CD2281" w:rsidRPr="00CD2281" w:rsidRDefault="00CD2281" w:rsidP="00290D83">
      <w:pPr>
        <w:pStyle w:val="Default"/>
        <w:ind w:left="1474"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35E1EDAB" w14:textId="77777777" w:rsidR="00277DA2" w:rsidRDefault="00277DA2" w:rsidP="00290D83">
      <w:pPr>
        <w:pStyle w:val="Default"/>
        <w:ind w:left="1474"/>
        <w:rPr>
          <w:rFonts w:ascii="Arial (W1)" w:hAnsi="Arial (W1)"/>
          <w:color w:val="auto"/>
          <w:sz w:val="22"/>
          <w:szCs w:val="22"/>
        </w:rPr>
      </w:pPr>
    </w:p>
    <w:p w14:paraId="37679103" w14:textId="77777777" w:rsidR="00A51DF5" w:rsidRDefault="00A51DF5" w:rsidP="008D32D0">
      <w:pPr>
        <w:pStyle w:val="Heading3"/>
        <w:ind w:left="709"/>
        <w:jc w:val="both"/>
      </w:pPr>
    </w:p>
    <w:p w14:paraId="1B32FC67" w14:textId="77777777" w:rsidR="006661FE" w:rsidRPr="00543982" w:rsidRDefault="006661FE" w:rsidP="006661FE">
      <w:pPr>
        <w:pStyle w:val="Heading3"/>
        <w:ind w:firstLine="709"/>
        <w:jc w:val="both"/>
        <w:rPr>
          <w:rFonts w:ascii="Arial" w:hAnsi="Arial" w:cs="Arial"/>
          <w:b/>
        </w:rPr>
      </w:pPr>
      <w:bookmarkStart w:id="822" w:name="_Toc274049686"/>
      <w:r w:rsidRPr="00543982">
        <w:rPr>
          <w:rFonts w:ascii="Arial" w:hAnsi="Arial" w:cs="Arial"/>
          <w:b/>
        </w:rPr>
        <w:t>The Locational Onshore Security Factor</w:t>
      </w:r>
      <w:bookmarkEnd w:id="772"/>
      <w:bookmarkEnd w:id="822"/>
    </w:p>
    <w:p w14:paraId="0E09CCDE" w14:textId="77777777" w:rsidR="006661FE" w:rsidRDefault="006661FE" w:rsidP="00011FBD">
      <w:pPr>
        <w:pStyle w:val="1"/>
        <w:numPr>
          <w:ilvl w:val="0"/>
          <w:numId w:val="169"/>
        </w:numPr>
        <w:jc w:val="both"/>
      </w:pPr>
      <w:r>
        <w:t xml:space="preserve">The locational onshore security factor </w:t>
      </w:r>
      <w:r w:rsidR="005C588D" w:rsidRPr="00032767">
        <w:rPr>
          <w:color w:val="000000"/>
        </w:rPr>
        <w:t xml:space="preserve">for everything other than Identified Onshore Circuits </w:t>
      </w:r>
      <w:r w:rsidRPr="00032767">
        <w:rPr>
          <w:color w:val="000000"/>
        </w:rPr>
        <w:t xml:space="preserve">is </w:t>
      </w:r>
      <w:r>
        <w:t xml:space="preserve">derived by running a secure DCLF ICRP transport study </w:t>
      </w:r>
      <w:r w:rsidR="00510576" w:rsidRPr="00032767">
        <w:rPr>
          <w:color w:val="000000"/>
        </w:rPr>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29052522" w14:textId="77777777" w:rsidR="006661FE" w:rsidRDefault="006661FE" w:rsidP="006661FE">
      <w:pPr>
        <w:pStyle w:val="1"/>
        <w:jc w:val="both"/>
      </w:pPr>
    </w:p>
    <w:p w14:paraId="456E63F1" w14:textId="2D602831" w:rsidR="006661FE" w:rsidRPr="00011FBD" w:rsidRDefault="00510576" w:rsidP="00011FBD">
      <w:pPr>
        <w:pStyle w:val="1"/>
        <w:numPr>
          <w:ilvl w:val="0"/>
          <w:numId w:val="169"/>
        </w:numPr>
        <w:jc w:val="both"/>
        <w:rPr>
          <w:rFonts w:ascii="Arial" w:hAnsi="Arial" w:cs="Arial"/>
        </w:rPr>
      </w:pPr>
      <w:r w:rsidRPr="00011FBD">
        <w:rPr>
          <w:rFonts w:ascii="Arial" w:hAnsi="Arial" w:cs="Arial"/>
          <w:color w:val="000000"/>
        </w:rPr>
        <w:t>For the purposes of 14.15.88</w:t>
      </w:r>
      <w:r w:rsidRPr="00011FBD">
        <w:rPr>
          <w:rFonts w:ascii="Arial" w:hAnsi="Arial" w:cs="Arial"/>
        </w:rPr>
        <w:t xml:space="preserve"> t</w:t>
      </w:r>
      <w:r w:rsidR="006661FE" w:rsidRPr="00011FBD">
        <w:rPr>
          <w:rFonts w:ascii="Arial" w:hAnsi="Arial" w:cs="Arial"/>
        </w:rPr>
        <w:t xml:space="preserve">he secured nodal cost differential is compared to that produced by the DCLF ICRP transport model and the resultant ratio of the two determines the locational security factor using the </w:t>
      </w:r>
      <w:r w:rsidR="006661FE" w:rsidRPr="00011FBD">
        <w:rPr>
          <w:rFonts w:ascii="Arial" w:hAnsi="Arial" w:cs="Arial"/>
        </w:rPr>
        <w:lastRenderedPageBreak/>
        <w:t>Least Squares Fit method. Further information may be obtained from the charging website</w:t>
      </w:r>
      <w:r w:rsidR="006661FE" w:rsidRPr="00011FBD">
        <w:rPr>
          <w:rStyle w:val="FootnoteReference"/>
          <w:rFonts w:ascii="Arial" w:hAnsi="Arial" w:cs="Arial"/>
          <w:szCs w:val="22"/>
          <w:vertAlign w:val="superscript"/>
        </w:rPr>
        <w:footnoteReference w:id="2"/>
      </w:r>
      <w:r w:rsidR="006661FE" w:rsidRPr="00011FBD">
        <w:rPr>
          <w:rFonts w:ascii="Arial" w:hAnsi="Arial" w:cs="Arial"/>
        </w:rPr>
        <w:t>.</w:t>
      </w:r>
    </w:p>
    <w:p w14:paraId="36FCDF2E" w14:textId="77777777" w:rsidR="006661FE" w:rsidRDefault="006661FE" w:rsidP="006661FE">
      <w:pPr>
        <w:pStyle w:val="1"/>
        <w:jc w:val="both"/>
      </w:pPr>
    </w:p>
    <w:p w14:paraId="1E0ABE41" w14:textId="09DDF2CC" w:rsidR="006661FE" w:rsidRDefault="00510576" w:rsidP="00011FBD">
      <w:pPr>
        <w:pStyle w:val="1"/>
        <w:numPr>
          <w:ilvl w:val="0"/>
          <w:numId w:val="169"/>
        </w:numPr>
        <w:jc w:val="both"/>
      </w:pPr>
      <w:r w:rsidRPr="00032767">
        <w:rPr>
          <w:color w:val="000000"/>
        </w:rPr>
        <w:t>For the purposes of 14.15.88</w:t>
      </w:r>
      <w:r>
        <w:t xml:space="preserve"> t</w:t>
      </w:r>
      <w:r w:rsidR="006661FE">
        <w:t>he locational onshore security factor</w:t>
      </w:r>
      <w:r w:rsidR="00EF06BF">
        <w:t>,</w:t>
      </w:r>
      <w:r w:rsidR="006661FE">
        <w:t xml:space="preserve"> derived </w:t>
      </w:r>
      <w:r w:rsidR="00B83090" w:rsidRPr="00B83090">
        <w:rPr>
          <w:rFonts w:ascii="Arial" w:hAnsi="Arial" w:cs="Arial"/>
          <w:color w:val="000000" w:themeColor="text1"/>
        </w:rPr>
        <w:t>in accordance with paragraphs 14.15.88 and 14.15.89</w:t>
      </w:r>
      <w:r w:rsidR="00640D7E">
        <w:rPr>
          <w:rFonts w:ascii="Arial" w:hAnsi="Arial" w:cs="Arial"/>
          <w:color w:val="000000" w:themeColor="text1"/>
        </w:rPr>
        <w:t xml:space="preserve"> </w:t>
      </w:r>
      <w:r w:rsidR="00640D7E" w:rsidRPr="00640D7E">
        <w:rPr>
          <w:rFonts w:ascii="Arial" w:hAnsi="Arial" w:cs="Arial"/>
          <w:color w:val="000000" w:themeColor="text1"/>
        </w:rPr>
        <w:t xml:space="preserve">and expressed to </w:t>
      </w:r>
      <w:r w:rsidR="00B000A6">
        <w:rPr>
          <w:rFonts w:ascii="Arial" w:hAnsi="Arial" w:cs="Arial"/>
          <w:color w:val="000000" w:themeColor="text1"/>
        </w:rPr>
        <w:t>two</w:t>
      </w:r>
      <w:r w:rsidR="00640D7E" w:rsidRPr="00640D7E">
        <w:rPr>
          <w:rFonts w:ascii="Arial" w:hAnsi="Arial" w:cs="Arial"/>
          <w:color w:val="000000" w:themeColor="text1"/>
        </w:rPr>
        <w:t xml:space="preserve"> decimal place</w:t>
      </w:r>
      <w:r w:rsidR="005D1309">
        <w:rPr>
          <w:rFonts w:ascii="Arial" w:hAnsi="Arial" w:cs="Arial"/>
          <w:color w:val="000000" w:themeColor="text1"/>
        </w:rPr>
        <w:t>s</w:t>
      </w:r>
      <w:r w:rsidR="00B83090" w:rsidRPr="00B83090">
        <w:rPr>
          <w:rFonts w:ascii="Arial" w:hAnsi="Arial" w:cs="Arial"/>
          <w:color w:val="000000" w:themeColor="text1"/>
        </w:rPr>
        <w:t xml:space="preserve">, </w:t>
      </w:r>
      <w:r w:rsidR="006661FE">
        <w:t xml:space="preserve"> is based on an average from a number of studies conducted by The Company to account for future network developments. </w:t>
      </w:r>
      <w:r w:rsidR="001B225D">
        <w:t>This</w:t>
      </w:r>
      <w:r w:rsidR="006661FE">
        <w:t xml:space="preserve"> security factor is reviewed for each price control period and fixed for the duration.</w:t>
      </w:r>
      <w:r w:rsidR="00296A99" w:rsidRPr="00296A99">
        <w:t xml:space="preserve"> </w:t>
      </w:r>
      <w:r w:rsidR="00296A99">
        <w:t xml:space="preserve">The locational onshore security factor which is currently applicable, is detailed in </w:t>
      </w:r>
      <w:r w:rsidR="00296A99" w:rsidRPr="00EA1C35">
        <w:rPr>
          <w:rFonts w:ascii="Arial" w:hAnsi="Arial" w:cs="Arial"/>
          <w:color w:val="000000" w:themeColor="text1"/>
        </w:rPr>
        <w:t>The Company's</w:t>
      </w:r>
      <w:r w:rsidR="00296A99" w:rsidRPr="00296A99">
        <w:rPr>
          <w:rFonts w:ascii="Arial" w:hAnsi="Arial" w:cs="Arial"/>
          <w:b/>
          <w:color w:val="000000" w:themeColor="text1"/>
        </w:rPr>
        <w:t xml:space="preserve"> Statement of Use of System Charges</w:t>
      </w:r>
      <w:r w:rsidR="00296A99">
        <w:t xml:space="preserve">, which is available from the </w:t>
      </w:r>
      <w:r w:rsidR="00296A99" w:rsidRPr="00296A99">
        <w:rPr>
          <w:rFonts w:ascii="Arial" w:hAnsi="Arial" w:cs="Arial"/>
          <w:b/>
          <w:color w:val="000000" w:themeColor="text1"/>
        </w:rPr>
        <w:t>Charging website.</w:t>
      </w:r>
    </w:p>
    <w:p w14:paraId="1D319596" w14:textId="77777777" w:rsidR="00510576" w:rsidRPr="00032767" w:rsidRDefault="00510576" w:rsidP="00510576">
      <w:pPr>
        <w:pStyle w:val="ListParagraph"/>
        <w:rPr>
          <w:color w:val="000000"/>
        </w:rPr>
      </w:pPr>
    </w:p>
    <w:p w14:paraId="12446A65" w14:textId="3B50EAD0" w:rsidR="00510576" w:rsidRPr="00032767" w:rsidRDefault="00510576" w:rsidP="00510576">
      <w:pPr>
        <w:pStyle w:val="1"/>
        <w:ind w:left="1701" w:hanging="992"/>
        <w:jc w:val="both"/>
        <w:rPr>
          <w:color w:val="000000"/>
        </w:rPr>
      </w:pPr>
      <w:r w:rsidRPr="00032767">
        <w:rPr>
          <w:color w:val="000000"/>
        </w:rPr>
        <w:t>14.15.9</w:t>
      </w:r>
      <w:del w:id="824" w:author="Mott(ESO), Paul" w:date="2023-03-15T17:13:00Z">
        <w:r w:rsidRPr="00032767" w:rsidDel="00290D83">
          <w:rPr>
            <w:color w:val="000000"/>
          </w:rPr>
          <w:delText>0</w:delText>
        </w:r>
      </w:del>
      <w:ins w:id="825" w:author="Mott(ESO), Paul" w:date="2023-03-15T17:13:00Z">
        <w:r w:rsidR="00290D83">
          <w:rPr>
            <w:color w:val="000000"/>
          </w:rPr>
          <w:t>2</w:t>
        </w:r>
      </w:ins>
      <w:r w:rsidRPr="00032767">
        <w:rPr>
          <w:color w:val="000000"/>
        </w:rPr>
        <w:t xml:space="preserve">A An Identified Onshore Circuit shall be defined as a single transmission HVDC subsea circuit or a single transmission AC subsea circuit between two MITS Nodes where there is only one route for the power to flow between the two MITS Nodes. The expansion </w:t>
      </w:r>
      <w:ins w:id="826" w:author="Author">
        <w:r w:rsidR="004E5C03">
          <w:t xml:space="preserve">constants </w:t>
        </w:r>
      </w:ins>
      <w:del w:id="827" w:author="Author">
        <w:r w:rsidRPr="00032767" w:rsidDel="004E5C03">
          <w:rPr>
            <w:color w:val="000000"/>
          </w:rPr>
          <w:delText xml:space="preserve">factors </w:delText>
        </w:r>
      </w:del>
      <w:r w:rsidRPr="00032767">
        <w:rPr>
          <w:color w:val="000000"/>
        </w:rPr>
        <w:t xml:space="preserve">for Identified Onshore Circuits are adjusted by </w:t>
      </w:r>
      <w:del w:id="828" w:author="Author">
        <w:r w:rsidRPr="00032767" w:rsidDel="004E5C03">
          <w:rPr>
            <w:color w:val="000000"/>
          </w:rPr>
          <w:delText xml:space="preserve">dividing the applicable expansion factor for the Identified Onshore Circuits, calculated as per Sections 14.15.70 to 14.15.77, </w:delText>
        </w:r>
      </w:del>
      <w:del w:id="829" w:author="Mott(ESO), Paul" w:date="2023-03-15T19:39:00Z">
        <w:r w:rsidRPr="00032767" w:rsidDel="00DC7126">
          <w:rPr>
            <w:color w:val="000000"/>
          </w:rPr>
          <w:delText xml:space="preserve">by </w:delText>
        </w:r>
      </w:del>
      <w:r w:rsidRPr="00032767">
        <w:rPr>
          <w:color w:val="000000"/>
        </w:rPr>
        <w:t>the locational onshore security factor calculated in 14.15.90. When the locational onshore security factor is applied as per Section 14.15.96 and 14.15.97, this would result in an effective locational onshore security factor for Identified Onshore Circuits of 1.0.</w:t>
      </w:r>
    </w:p>
    <w:p w14:paraId="65B2626E" w14:textId="77777777" w:rsidR="006661FE" w:rsidRDefault="006661FE" w:rsidP="006661FE">
      <w:pPr>
        <w:pStyle w:val="Heading3"/>
        <w:ind w:left="709"/>
        <w:jc w:val="both"/>
      </w:pPr>
      <w:bookmarkStart w:id="830" w:name="_Hlt506963614"/>
      <w:bookmarkEnd w:id="830"/>
    </w:p>
    <w:p w14:paraId="07770994" w14:textId="77777777" w:rsidR="006661FE" w:rsidRPr="00CC223F" w:rsidRDefault="006661FE" w:rsidP="006661FE">
      <w:pPr>
        <w:pStyle w:val="1"/>
        <w:ind w:left="709"/>
        <w:jc w:val="both"/>
        <w:rPr>
          <w:b/>
          <w:bCs/>
        </w:rPr>
      </w:pPr>
      <w:r w:rsidRPr="00CC223F">
        <w:rPr>
          <w:b/>
          <w:bCs/>
        </w:rPr>
        <w:t>Local Security Factors</w:t>
      </w:r>
    </w:p>
    <w:p w14:paraId="7CB730A7" w14:textId="77777777" w:rsidR="006661FE" w:rsidRPr="00CC223F" w:rsidRDefault="006661FE" w:rsidP="006661FE">
      <w:pPr>
        <w:pStyle w:val="1"/>
        <w:jc w:val="both"/>
      </w:pPr>
    </w:p>
    <w:p w14:paraId="1AD27839" w14:textId="10343FF7" w:rsidR="006661FE" w:rsidRPr="00011FBD" w:rsidRDefault="006661FE" w:rsidP="00011FBD">
      <w:pPr>
        <w:pStyle w:val="1"/>
        <w:numPr>
          <w:ilvl w:val="0"/>
          <w:numId w:val="169"/>
        </w:numPr>
        <w:jc w:val="both"/>
        <w:rPr>
          <w:rFonts w:ascii="Arial" w:hAnsi="Arial" w:cs="Arial"/>
        </w:rPr>
      </w:pPr>
      <w:bookmarkStart w:id="831" w:name="_Ref221008868"/>
      <w:r w:rsidRPr="00011FBD">
        <w:rPr>
          <w:rFonts w:ascii="Arial" w:hAnsi="Arial" w:cs="Arial"/>
        </w:rPr>
        <w:t>Local onshore security factors are generator specific and are applied to a generator</w:t>
      </w:r>
      <w:r w:rsidR="009B4836" w:rsidRPr="00011FBD">
        <w:rPr>
          <w:rFonts w:ascii="Arial" w:hAnsi="Arial" w:cs="Arial"/>
        </w:rPr>
        <w:t>’</w:t>
      </w:r>
      <w:r w:rsidRPr="00011FBD">
        <w:rPr>
          <w:rFonts w:ascii="Arial" w:hAnsi="Arial" w:cs="Arial"/>
        </w:rPr>
        <w:t xml:space="preserve">s local onshore circuits.  If the loss of any one of the local circuits prevents the export of power from the generator to the MITS then a local security factor of 1.0 is applied. For generation with circuit redundancy, a local security factor is applied that is equal to the locational security factor, </w:t>
      </w:r>
      <w:r w:rsidR="00961C62" w:rsidRPr="00011FBD">
        <w:rPr>
          <w:rFonts w:ascii="Arial" w:hAnsi="Arial" w:cs="Arial"/>
          <w:color w:val="000000" w:themeColor="text1"/>
        </w:rPr>
        <w:t>derived in accordance with paragraphs 14.15.88 and 14.15.90</w:t>
      </w:r>
      <w:r w:rsidRPr="00011FBD">
        <w:rPr>
          <w:rFonts w:ascii="Arial" w:hAnsi="Arial" w:cs="Arial"/>
        </w:rPr>
        <w:t>.</w:t>
      </w:r>
      <w:bookmarkEnd w:id="831"/>
    </w:p>
    <w:p w14:paraId="175AD86F" w14:textId="77777777" w:rsidR="006661FE" w:rsidRDefault="006661FE" w:rsidP="006661FE">
      <w:pPr>
        <w:pStyle w:val="1"/>
        <w:jc w:val="both"/>
      </w:pPr>
    </w:p>
    <w:p w14:paraId="132DD6DF" w14:textId="77777777" w:rsidR="0093242F" w:rsidRPr="001646AB" w:rsidRDefault="0093242F" w:rsidP="00011FBD">
      <w:pPr>
        <w:pStyle w:val="1"/>
        <w:numPr>
          <w:ilvl w:val="0"/>
          <w:numId w:val="16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6098D37F" w14:textId="08A7229D" w:rsidR="0093242F" w:rsidRPr="001646AB" w:rsidRDefault="0093242F" w:rsidP="0093242F">
      <w:pPr>
        <w:spacing w:before="100" w:beforeAutospacing="1" w:after="100" w:afterAutospacing="1"/>
        <w:jc w:val="both"/>
      </w:pPr>
      <w:r w:rsidRPr="009B0384">
        <w:rPr>
          <w:rFonts w:ascii="Arial (W1)" w:hAnsi="Arial (W1)"/>
          <w:sz w:val="20"/>
          <w:szCs w:val="20"/>
        </w:rPr>
        <w:t> </w:t>
      </w:r>
      <w:r w:rsidRPr="009B0384">
        <w:rPr>
          <w:rFonts w:ascii="Arial (W1)" w:hAnsi="Arial (W1)"/>
          <w:sz w:val="20"/>
          <w:szCs w:val="20"/>
        </w:rPr>
        <w:tab/>
      </w:r>
      <w:r w:rsidRPr="009B0384">
        <w:rPr>
          <w:rFonts w:ascii="Arial (W1)" w:hAnsi="Arial (W1)"/>
          <w:sz w:val="20"/>
          <w:szCs w:val="20"/>
        </w:rPr>
        <w:tab/>
        <w:t xml:space="preserve">   </w:t>
      </w:r>
      <w:r w:rsidR="00575BBD" w:rsidRPr="009B0384">
        <w:rPr>
          <w:rFonts w:ascii="Arial (W1)" w:hAnsi="Arial (W1)"/>
          <w:noProof/>
          <w:position w:val="-32"/>
          <w:sz w:val="20"/>
          <w:szCs w:val="20"/>
        </w:rPr>
        <w:drawing>
          <wp:inline distT="0" distB="0" distL="0" distR="0" wp14:anchorId="70E59FFC" wp14:editId="3575F0E4">
            <wp:extent cx="1143000" cy="466725"/>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143000" cy="466725"/>
                    </a:xfrm>
                    <a:prstGeom prst="rect">
                      <a:avLst/>
                    </a:prstGeom>
                    <a:noFill/>
                    <a:ln>
                      <a:noFill/>
                    </a:ln>
                  </pic:spPr>
                </pic:pic>
              </a:graphicData>
            </a:graphic>
          </wp:inline>
        </w:drawing>
      </w:r>
    </w:p>
    <w:p w14:paraId="61F68899"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49E3512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30AC99B6"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6891A778"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36D283F5" w14:textId="77777777" w:rsidR="0093242F" w:rsidRDefault="0093242F" w:rsidP="000B6C0D">
      <w:pPr>
        <w:pStyle w:val="1"/>
        <w:jc w:val="both"/>
      </w:pPr>
    </w:p>
    <w:p w14:paraId="451D0DEB" w14:textId="77777777" w:rsidR="0093242F" w:rsidRDefault="0093242F" w:rsidP="000B6C0D">
      <w:pPr>
        <w:pStyle w:val="ListParagraph"/>
      </w:pPr>
    </w:p>
    <w:p w14:paraId="06ABC7E4" w14:textId="77777777" w:rsidR="006661FE" w:rsidRDefault="006661FE" w:rsidP="00011FBD">
      <w:pPr>
        <w:pStyle w:val="1"/>
        <w:numPr>
          <w:ilvl w:val="0"/>
          <w:numId w:val="169"/>
        </w:numPr>
        <w:jc w:val="both"/>
      </w:pPr>
      <w:r>
        <w:lastRenderedPageBreak/>
        <w:t>A specific offshore local security factor (LocalSF) will be calculated for each offshore connection using the following methodology:</w:t>
      </w:r>
    </w:p>
    <w:p w14:paraId="07202F4D" w14:textId="77777777" w:rsidR="0033649F" w:rsidRDefault="0033649F" w:rsidP="000B6C0D">
      <w:pPr>
        <w:pStyle w:val="1"/>
        <w:ind w:left="1627"/>
        <w:jc w:val="both"/>
      </w:pPr>
    </w:p>
    <w:p w14:paraId="78C35CA9" w14:textId="0B382F80" w:rsidR="006661FE" w:rsidRDefault="00575BBD" w:rsidP="006661FE">
      <w:pPr>
        <w:pStyle w:val="1"/>
        <w:ind w:left="720" w:firstLine="720"/>
        <w:rPr>
          <w:rFonts w:cs="Arial"/>
          <w:szCs w:val="22"/>
        </w:rPr>
      </w:pPr>
      <w:r w:rsidRPr="009145AF">
        <w:rPr>
          <w:rFonts w:cs="Arial"/>
          <w:noProof/>
          <w:position w:val="-46"/>
          <w:szCs w:val="22"/>
        </w:rPr>
        <w:drawing>
          <wp:inline distT="0" distB="0" distL="0" distR="0" wp14:anchorId="343786FA" wp14:editId="10CFB3FA">
            <wp:extent cx="2257425" cy="5334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257425" cy="533400"/>
                    </a:xfrm>
                    <a:prstGeom prst="rect">
                      <a:avLst/>
                    </a:prstGeom>
                    <a:noFill/>
                    <a:ln>
                      <a:noFill/>
                    </a:ln>
                  </pic:spPr>
                </pic:pic>
              </a:graphicData>
            </a:graphic>
          </wp:inline>
        </w:drawing>
      </w:r>
    </w:p>
    <w:p w14:paraId="79C6A85E" w14:textId="77777777" w:rsidR="006661FE" w:rsidRDefault="006661FE" w:rsidP="006661FE">
      <w:pPr>
        <w:pStyle w:val="1"/>
        <w:rPr>
          <w:rFonts w:cs="Arial"/>
          <w:szCs w:val="22"/>
        </w:rPr>
      </w:pPr>
    </w:p>
    <w:p w14:paraId="55360A6B" w14:textId="77777777" w:rsidR="006661FE" w:rsidRDefault="006661FE" w:rsidP="006661FE">
      <w:pPr>
        <w:pStyle w:val="1"/>
        <w:ind w:firstLine="709"/>
        <w:jc w:val="both"/>
        <w:rPr>
          <w:rFonts w:cs="Arial"/>
          <w:szCs w:val="22"/>
        </w:rPr>
      </w:pPr>
      <w:r>
        <w:rPr>
          <w:rFonts w:cs="Arial"/>
          <w:szCs w:val="22"/>
        </w:rPr>
        <w:tab/>
        <w:t>Where:</w:t>
      </w:r>
    </w:p>
    <w:p w14:paraId="153A96D8"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03B9AC7F"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051B3751" w14:textId="77777777" w:rsidR="006661FE" w:rsidRDefault="006661FE" w:rsidP="006661FE">
      <w:pPr>
        <w:pStyle w:val="1"/>
        <w:jc w:val="both"/>
      </w:pPr>
    </w:p>
    <w:p w14:paraId="0025D43B" w14:textId="4896475E" w:rsidR="006661FE" w:rsidRDefault="00271E09" w:rsidP="00290D83">
      <w:pPr>
        <w:pStyle w:val="1"/>
        <w:numPr>
          <w:ilvl w:val="0"/>
          <w:numId w:val="168"/>
        </w:numPr>
        <w:jc w:val="both"/>
      </w:pPr>
      <w:del w:id="832" w:author="Mott(ESO), Paul" w:date="2023-03-15T17:13:00Z">
        <w:r w:rsidDel="00290D83">
          <w:delText xml:space="preserve">       </w:delText>
        </w:r>
      </w:del>
      <w:del w:id="833" w:author="Mott(ESO), Paul" w:date="2023-03-15T17:14:00Z">
        <w:r w:rsidR="008D32D0" w:rsidDel="00290D83">
          <w:delText>14.15.94</w:delText>
        </w:r>
      </w:del>
      <w:r w:rsidR="002A26AF">
        <w:tab/>
      </w:r>
      <w:r w:rsidR="006661FE">
        <w:t xml:space="preserve">The </w:t>
      </w:r>
      <w:r w:rsidR="00B063D6">
        <w:t xml:space="preserve">local </w:t>
      </w:r>
      <w:r w:rsidR="006661FE">
        <w:t xml:space="preserve">offshore security factor for single circuits with a single cable will be 1.0 and for multiple circuit connections will be capped at the locational onshore security factor, derived </w:t>
      </w:r>
      <w:r w:rsidR="0071674B" w:rsidRPr="0071674B">
        <w:rPr>
          <w:rFonts w:ascii="Arial" w:hAnsi="Arial" w:cs="Arial"/>
          <w:color w:val="000000" w:themeColor="text1"/>
        </w:rPr>
        <w:t>in accordance with 14.15.88-14.15.90</w:t>
      </w:r>
      <w:r w:rsidR="006661FE">
        <w:t>.</w:t>
      </w:r>
    </w:p>
    <w:p w14:paraId="464B7895" w14:textId="77777777" w:rsidR="00277DA2" w:rsidRPr="00277DA2" w:rsidRDefault="00277DA2" w:rsidP="00277DA2">
      <w:pPr>
        <w:pStyle w:val="1"/>
        <w:jc w:val="both"/>
      </w:pPr>
    </w:p>
    <w:p w14:paraId="585DB8DB" w14:textId="75146CEB" w:rsidR="00277DA2" w:rsidRDefault="00271E09" w:rsidP="00870007">
      <w:pPr>
        <w:pStyle w:val="1"/>
        <w:ind w:left="1440" w:hanging="1440"/>
        <w:jc w:val="both"/>
      </w:pPr>
      <w:r>
        <w:t xml:space="preserve">       </w:t>
      </w:r>
      <w:r w:rsidR="00277DA2" w:rsidRPr="00277DA2">
        <w:t>14.15.</w:t>
      </w:r>
      <w:r w:rsidR="008D32D0">
        <w:t>9</w:t>
      </w:r>
      <w:ins w:id="834" w:author="Mott(ESO), Paul" w:date="2023-03-15T17:14:00Z">
        <w:r w:rsidR="00290D83">
          <w:t>8</w:t>
        </w:r>
      </w:ins>
      <w:del w:id="835" w:author="Mott(ESO), Paul" w:date="2023-03-15T17:14:00Z">
        <w:r w:rsidR="008D32D0" w:rsidDel="00290D83">
          <w:delText>5</w:delText>
        </w:r>
      </w:del>
      <w:r w:rsidR="00277DA2" w:rsidRPr="00277DA2">
        <w:t xml:space="preserve"> </w:t>
      </w:r>
      <w:r w:rsidR="00277DA2">
        <w:tab/>
      </w:r>
      <w:r w:rsidR="00277DA2" w:rsidRPr="00277DA2">
        <w:t xml:space="preserve">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 </w:t>
      </w:r>
      <w:r w:rsidR="00DA5651" w:rsidRPr="00DA5651">
        <w:rPr>
          <w:rFonts w:ascii="Arial" w:hAnsi="Arial" w:cs="Arial"/>
          <w:color w:val="000000" w:themeColor="text1"/>
        </w:rPr>
        <w:t>the locational onshore security factor</w:t>
      </w:r>
      <w:r w:rsidR="00277DA2" w:rsidRPr="00277DA2">
        <w:t xml:space="preserve">, will be calculated for each offshore connection using the following methodology: </w:t>
      </w:r>
    </w:p>
    <w:p w14:paraId="1E8991C9" w14:textId="77777777" w:rsidR="00452493" w:rsidRDefault="00452493" w:rsidP="00452493">
      <w:pPr>
        <w:pStyle w:val="1"/>
        <w:ind w:left="1440" w:hanging="1440"/>
        <w:jc w:val="both"/>
      </w:pPr>
    </w:p>
    <w:p w14:paraId="1EAA98E6" w14:textId="01066CD8" w:rsidR="00277DA2" w:rsidRDefault="00575BBD" w:rsidP="00870007">
      <w:pPr>
        <w:pStyle w:val="1"/>
        <w:ind w:left="1440" w:hanging="1440"/>
        <w:jc w:val="both"/>
      </w:pPr>
      <w:r w:rsidRPr="00452493">
        <w:rPr>
          <w:rFonts w:cs="Arial"/>
          <w:noProof/>
          <w:color w:val="9BBB59"/>
          <w:position w:val="-46"/>
          <w:szCs w:val="22"/>
          <w:u w:val="single"/>
        </w:rPr>
        <w:drawing>
          <wp:inline distT="0" distB="0" distL="0" distR="0" wp14:anchorId="5141E52F" wp14:editId="4004538F">
            <wp:extent cx="3933825" cy="5334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933825" cy="533400"/>
                    </a:xfrm>
                    <a:prstGeom prst="rect">
                      <a:avLst/>
                    </a:prstGeom>
                    <a:noFill/>
                    <a:ln>
                      <a:noFill/>
                    </a:ln>
                  </pic:spPr>
                </pic:pic>
              </a:graphicData>
            </a:graphic>
          </wp:inline>
        </w:drawing>
      </w:r>
    </w:p>
    <w:p w14:paraId="11B870F8" w14:textId="77777777" w:rsidR="00277DA2" w:rsidRDefault="00277DA2" w:rsidP="00870007">
      <w:pPr>
        <w:pStyle w:val="1"/>
        <w:ind w:left="1440" w:hanging="1440"/>
        <w:jc w:val="both"/>
      </w:pPr>
    </w:p>
    <w:p w14:paraId="6BD2A385" w14:textId="77777777" w:rsidR="00277DA2" w:rsidRPr="00277DA2" w:rsidRDefault="00277DA2" w:rsidP="00870007">
      <w:pPr>
        <w:pStyle w:val="1"/>
        <w:ind w:firstLine="720"/>
        <w:jc w:val="both"/>
      </w:pPr>
      <w:r w:rsidRPr="00277DA2">
        <w:t xml:space="preserve">Where: </w:t>
      </w:r>
    </w:p>
    <w:p w14:paraId="0AD825D2"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212FB08C"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D94BABC" w14:textId="0BBD718A"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2F4E01">
        <w:t>93</w:t>
      </w:r>
      <w:r w:rsidR="001F0FA5">
        <w:t xml:space="preserve"> and 14.15.</w:t>
      </w:r>
      <w:r w:rsidR="002F4E01">
        <w:t>94</w:t>
      </w:r>
      <w:r w:rsidR="00277DA2" w:rsidRPr="00277DA2">
        <w:t xml:space="preserve"> </w:t>
      </w:r>
    </w:p>
    <w:p w14:paraId="0DCC89E7" w14:textId="7DB96A7C" w:rsidR="00277DA2" w:rsidRPr="00CC223F" w:rsidRDefault="001F0FA5" w:rsidP="00870007">
      <w:pPr>
        <w:pStyle w:val="1"/>
        <w:ind w:left="2160"/>
        <w:jc w:val="both"/>
      </w:pPr>
      <w:r>
        <w:t xml:space="preserve">  </w:t>
      </w:r>
      <w:r w:rsidR="00277DA2" w:rsidRPr="00277DA2">
        <w:t xml:space="preserve">And </w:t>
      </w:r>
      <w:r>
        <w:t>other definitions as in 14.15.</w:t>
      </w:r>
      <w:r w:rsidR="002F4E01">
        <w:t>93</w:t>
      </w:r>
      <w:r w:rsidR="00277DA2" w:rsidRPr="00277DA2">
        <w:t>.</w:t>
      </w:r>
    </w:p>
    <w:p w14:paraId="7AD320F5" w14:textId="56AEBBEE" w:rsidR="00887323" w:rsidRDefault="00887323" w:rsidP="006661FE">
      <w:pPr>
        <w:rPr>
          <w:rFonts w:ascii="Arial" w:hAnsi="Arial" w:cs="Arial"/>
          <w:b/>
        </w:rPr>
      </w:pPr>
    </w:p>
    <w:p w14:paraId="086C84E9" w14:textId="75B7E071" w:rsidR="00011FBD" w:rsidRDefault="00011FBD" w:rsidP="006661FE">
      <w:pPr>
        <w:rPr>
          <w:rFonts w:ascii="Arial" w:hAnsi="Arial" w:cs="Arial"/>
          <w:b/>
        </w:rPr>
      </w:pPr>
    </w:p>
    <w:p w14:paraId="77AA3EC2" w14:textId="77777777" w:rsidR="004101E4" w:rsidRPr="00887323" w:rsidRDefault="004101E4" w:rsidP="004101E4">
      <w:pPr>
        <w:pStyle w:val="Heading3"/>
        <w:ind w:left="709"/>
        <w:jc w:val="both"/>
        <w:rPr>
          <w:rFonts w:ascii="Arial" w:hAnsi="Arial" w:cs="Arial"/>
          <w:b/>
        </w:rPr>
      </w:pPr>
      <w:bookmarkStart w:id="836" w:name="_Toc49661114"/>
      <w:bookmarkStart w:id="837" w:name="_Toc274049687"/>
      <w:r w:rsidRPr="00887323">
        <w:rPr>
          <w:rFonts w:ascii="Arial" w:hAnsi="Arial" w:cs="Arial"/>
          <w:b/>
        </w:rPr>
        <w:t>Initial Transport Tariff</w:t>
      </w:r>
      <w:bookmarkEnd w:id="836"/>
      <w:bookmarkEnd w:id="837"/>
    </w:p>
    <w:p w14:paraId="59369275" w14:textId="77777777" w:rsidR="004101E4" w:rsidRDefault="004101E4" w:rsidP="004101E4">
      <w:pPr>
        <w:pStyle w:val="1"/>
        <w:numPr>
          <w:ilvl w:val="0"/>
          <w:numId w:val="131"/>
        </w:numPr>
        <w:jc w:val="both"/>
      </w:pPr>
      <w:r>
        <w:t>First an Initial Transport Tariff (ITT) must be calculated</w:t>
      </w:r>
      <w:r w:rsidRPr="0093242F">
        <w:t xml:space="preserve"> </w:t>
      </w:r>
      <w:r>
        <w:t>for both Peak Security and Year Round backgrounds. For Generation, the Peak Security zonal marginal km (ZMkm</w:t>
      </w:r>
      <w:r w:rsidRPr="00AC562E">
        <w:rPr>
          <w:vertAlign w:val="subscript"/>
        </w:rPr>
        <w:t>PS</w:t>
      </w:r>
      <w:r>
        <w:t>), Year Round Not-Shared zonal marginal km (ZMkm</w:t>
      </w:r>
      <w:r>
        <w:rPr>
          <w:vertAlign w:val="subscript"/>
        </w:rPr>
        <w:t>YRNS</w:t>
      </w:r>
      <w:r>
        <w:t>) and Year Round Shared zonal marginal km (ZMkm</w:t>
      </w:r>
      <w:r w:rsidRPr="00AC562E">
        <w:rPr>
          <w:vertAlign w:val="subscript"/>
        </w:rPr>
        <w:t>YR</w:t>
      </w:r>
      <w:r>
        <w:rPr>
          <w:vertAlign w:val="subscript"/>
        </w:rPr>
        <w:t>S</w:t>
      </w:r>
      <w:r>
        <w:t>) are simply multiplied by the expansion constant and the locational security factor to give the Peak Security ITT,</w:t>
      </w:r>
      <w:r w:rsidRPr="000B6C0D">
        <w:t xml:space="preserve"> Year Round Not-Shared ITT and Year Round Shared ITT respectively:</w:t>
      </w:r>
    </w:p>
    <w:p w14:paraId="1D9D879F" w14:textId="77777777" w:rsidR="004101E4" w:rsidRDefault="004101E4" w:rsidP="004101E4">
      <w:pPr>
        <w:jc w:val="both"/>
        <w:rPr>
          <w:rFonts w:ascii="Arial" w:hAnsi="Arial"/>
        </w:rPr>
      </w:pPr>
    </w:p>
    <w:p w14:paraId="3F688E91" w14:textId="77777777" w:rsidR="004101E4" w:rsidRDefault="004101E4" w:rsidP="004101E4">
      <w:pPr>
        <w:pStyle w:val="Equation"/>
        <w:jc w:val="center"/>
        <w:rPr>
          <w:rFonts w:ascii="Arial" w:hAnsi="Arial"/>
          <w:sz w:val="22"/>
        </w:rPr>
      </w:pPr>
      <w:r w:rsidRPr="00853B8B">
        <w:rPr>
          <w:rFonts w:ascii="Arial" w:hAnsi="Arial"/>
          <w:noProof/>
          <w:position w:val="-12"/>
          <w:sz w:val="22"/>
        </w:rPr>
        <w:drawing>
          <wp:inline distT="0" distB="0" distL="0" distR="0" wp14:anchorId="4BFB9C96" wp14:editId="0EB316E3">
            <wp:extent cx="2019300" cy="22860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019300" cy="228600"/>
                    </a:xfrm>
                    <a:prstGeom prst="rect">
                      <a:avLst/>
                    </a:prstGeom>
                    <a:noFill/>
                    <a:ln>
                      <a:noFill/>
                    </a:ln>
                  </pic:spPr>
                </pic:pic>
              </a:graphicData>
            </a:graphic>
          </wp:inline>
        </w:drawing>
      </w:r>
    </w:p>
    <w:p w14:paraId="2932262C" w14:textId="77777777" w:rsidR="004101E4" w:rsidRDefault="004101E4" w:rsidP="004101E4">
      <w:pPr>
        <w:pStyle w:val="Equation"/>
        <w:jc w:val="center"/>
        <w:rPr>
          <w:rFonts w:ascii="Arial" w:hAnsi="Arial"/>
          <w:sz w:val="22"/>
        </w:rPr>
      </w:pPr>
      <w:r w:rsidRPr="000B6C0D">
        <w:rPr>
          <w:rFonts w:ascii="Arial" w:hAnsi="Arial"/>
          <w:noProof/>
          <w:position w:val="-12"/>
          <w:sz w:val="22"/>
        </w:rPr>
        <w:drawing>
          <wp:inline distT="0" distB="0" distL="0" distR="0" wp14:anchorId="0781C7A1" wp14:editId="18D411B4">
            <wp:extent cx="2200275" cy="22860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200275" cy="228600"/>
                    </a:xfrm>
                    <a:prstGeom prst="rect">
                      <a:avLst/>
                    </a:prstGeom>
                    <a:noFill/>
                    <a:ln>
                      <a:noFill/>
                    </a:ln>
                  </pic:spPr>
                </pic:pic>
              </a:graphicData>
            </a:graphic>
          </wp:inline>
        </w:drawing>
      </w:r>
    </w:p>
    <w:p w14:paraId="03EF2321" w14:textId="77777777" w:rsidR="004101E4" w:rsidRDefault="004101E4" w:rsidP="004101E4">
      <w:pPr>
        <w:pStyle w:val="Equation"/>
        <w:jc w:val="center"/>
        <w:rPr>
          <w:rFonts w:ascii="Arial" w:hAnsi="Arial"/>
          <w:sz w:val="22"/>
        </w:rPr>
      </w:pPr>
      <w:r w:rsidRPr="000B6C0D">
        <w:rPr>
          <w:rFonts w:ascii="Arial" w:hAnsi="Arial"/>
          <w:noProof/>
          <w:position w:val="-12"/>
          <w:sz w:val="22"/>
        </w:rPr>
        <w:drawing>
          <wp:inline distT="0" distB="0" distL="0" distR="0" wp14:anchorId="1AB7F24C" wp14:editId="1DD7012A">
            <wp:extent cx="2028825" cy="22860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028825" cy="228600"/>
                    </a:xfrm>
                    <a:prstGeom prst="rect">
                      <a:avLst/>
                    </a:prstGeom>
                    <a:noFill/>
                    <a:ln>
                      <a:noFill/>
                    </a:ln>
                  </pic:spPr>
                </pic:pic>
              </a:graphicData>
            </a:graphic>
          </wp:inline>
        </w:drawing>
      </w:r>
    </w:p>
    <w:p w14:paraId="082364DC" w14:textId="77777777" w:rsidR="004101E4" w:rsidRDefault="004101E4" w:rsidP="004101E4">
      <w:pPr>
        <w:jc w:val="both"/>
        <w:rPr>
          <w:rFonts w:ascii="Arial" w:hAnsi="Arial"/>
        </w:rPr>
      </w:pPr>
    </w:p>
    <w:p w14:paraId="50E1046B" w14:textId="77777777" w:rsidR="004101E4" w:rsidRDefault="004101E4" w:rsidP="004101E4">
      <w:pPr>
        <w:ind w:firstLine="720"/>
        <w:jc w:val="both"/>
        <w:rPr>
          <w:rFonts w:ascii="Arial" w:hAnsi="Arial"/>
          <w:sz w:val="22"/>
        </w:rPr>
      </w:pPr>
      <w:r>
        <w:rPr>
          <w:rFonts w:ascii="Arial" w:hAnsi="Arial"/>
          <w:sz w:val="22"/>
        </w:rPr>
        <w:t>Where</w:t>
      </w:r>
    </w:p>
    <w:p w14:paraId="6373550F" w14:textId="77777777" w:rsidR="004101E4" w:rsidRDefault="004101E4" w:rsidP="004101E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Pr="00AC562E">
        <w:rPr>
          <w:rFonts w:ascii="Arial" w:hAnsi="Arial"/>
          <w:sz w:val="22"/>
          <w:vertAlign w:val="subscript"/>
        </w:rPr>
        <w:t>PS</w:t>
      </w:r>
      <w:r>
        <w:rPr>
          <w:rFonts w:ascii="Arial" w:hAnsi="Arial"/>
          <w:sz w:val="22"/>
        </w:rPr>
        <w:tab/>
        <w:t>=</w:t>
      </w:r>
      <w:r>
        <w:rPr>
          <w:rFonts w:ascii="Arial" w:hAnsi="Arial"/>
          <w:sz w:val="22"/>
        </w:rPr>
        <w:tab/>
        <w:t>Peak Security Zonal Marginal km for each generation zone</w:t>
      </w:r>
      <w:r>
        <w:rPr>
          <w:rFonts w:ascii="Arial" w:hAnsi="Arial"/>
          <w:sz w:val="22"/>
        </w:rPr>
        <w:tab/>
      </w:r>
      <w:r>
        <w:rPr>
          <w:rFonts w:ascii="Arial" w:hAnsi="Arial"/>
          <w:sz w:val="22"/>
        </w:rPr>
        <w:tab/>
      </w:r>
      <w:r w:rsidRPr="000B6C0D">
        <w:rPr>
          <w:rFonts w:ascii="Arial" w:hAnsi="Arial"/>
          <w:sz w:val="22"/>
        </w:rPr>
        <w:t>ZMkm</w:t>
      </w:r>
      <w:r w:rsidRPr="000B6C0D">
        <w:rPr>
          <w:rFonts w:ascii="Arial" w:hAnsi="Arial"/>
          <w:sz w:val="22"/>
          <w:vertAlign w:val="subscript"/>
        </w:rPr>
        <w:t>GiYRNS</w:t>
      </w:r>
      <w:r w:rsidRPr="000B6C0D">
        <w:rPr>
          <w:rFonts w:ascii="Arial" w:hAnsi="Arial"/>
          <w:sz w:val="22"/>
        </w:rPr>
        <w:tab/>
        <w:t>=</w:t>
      </w:r>
      <w:r w:rsidRPr="000B6C0D">
        <w:rPr>
          <w:rFonts w:ascii="Arial" w:hAnsi="Arial"/>
          <w:sz w:val="22"/>
        </w:rPr>
        <w:tab/>
        <w:t xml:space="preserve">Year Round Not-Shared </w:t>
      </w:r>
      <w:r>
        <w:rPr>
          <w:rFonts w:ascii="Arial" w:hAnsi="Arial"/>
          <w:sz w:val="22"/>
        </w:rPr>
        <w:t>Zonal Marginal km for each generation     charging zone</w:t>
      </w:r>
    </w:p>
    <w:p w14:paraId="5A9318A2" w14:textId="77777777" w:rsidR="004101E4" w:rsidRDefault="004101E4" w:rsidP="004101E4">
      <w:pPr>
        <w:pStyle w:val="Variableexplanation"/>
        <w:tabs>
          <w:tab w:val="clear" w:pos="1134"/>
          <w:tab w:val="clear" w:pos="1418"/>
          <w:tab w:val="clear" w:pos="1701"/>
        </w:tabs>
        <w:ind w:left="720"/>
        <w:rPr>
          <w:rFonts w:ascii="Arial" w:hAnsi="Arial"/>
          <w:sz w:val="22"/>
        </w:rPr>
      </w:pPr>
      <w:r w:rsidRPr="000B6C0D">
        <w:rPr>
          <w:rFonts w:ascii="Arial" w:hAnsi="Arial"/>
          <w:sz w:val="22"/>
        </w:rPr>
        <w:lastRenderedPageBreak/>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5824E62D" w14:textId="77777777" w:rsidR="004101E4" w:rsidRDefault="004101E4" w:rsidP="004101E4">
      <w:pPr>
        <w:pStyle w:val="Variableexplanation"/>
        <w:tabs>
          <w:tab w:val="clear" w:pos="1134"/>
          <w:tab w:val="clear" w:pos="1418"/>
          <w:tab w:val="clear" w:pos="1701"/>
        </w:tabs>
        <w:rPr>
          <w:rFonts w:ascii="Arial" w:hAnsi="Arial"/>
          <w:sz w:val="22"/>
        </w:rPr>
      </w:pPr>
    </w:p>
    <w:p w14:paraId="1A9F38B2" w14:textId="77777777" w:rsidR="004101E4" w:rsidRDefault="004101E4" w:rsidP="004101E4">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694ED12A" w14:textId="77777777" w:rsidR="004101E4" w:rsidRDefault="004101E4" w:rsidP="004101E4">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0FBB238F" w14:textId="77777777" w:rsidR="004101E4" w:rsidRDefault="004101E4" w:rsidP="004101E4">
      <w:pPr>
        <w:pStyle w:val="Variableexplanation"/>
        <w:tabs>
          <w:tab w:val="clear" w:pos="1134"/>
          <w:tab w:val="clear" w:pos="1418"/>
          <w:tab w:val="clear" w:pos="1701"/>
        </w:tabs>
        <w:ind w:left="709"/>
        <w:rPr>
          <w:rFonts w:ascii="Arial" w:hAnsi="Arial"/>
          <w:sz w:val="22"/>
        </w:rPr>
      </w:pPr>
      <w:r>
        <w:rPr>
          <w:rFonts w:ascii="Arial" w:hAnsi="Arial"/>
          <w:sz w:val="22"/>
        </w:rPr>
        <w:tab/>
        <w:t>ITT</w:t>
      </w:r>
      <w:r>
        <w:rPr>
          <w:rFonts w:ascii="Arial" w:hAnsi="Arial"/>
          <w:sz w:val="22"/>
          <w:vertAlign w:val="subscript"/>
        </w:rPr>
        <w:t>Gi</w:t>
      </w:r>
      <w:r w:rsidRPr="00AC562E">
        <w:rPr>
          <w:rFonts w:ascii="Arial" w:hAnsi="Arial"/>
          <w:sz w:val="22"/>
          <w:vertAlign w:val="subscript"/>
        </w:rPr>
        <w:t>PS</w:t>
      </w:r>
      <w:r>
        <w:rPr>
          <w:rFonts w:ascii="Arial" w:hAnsi="Arial"/>
          <w:sz w:val="22"/>
          <w:vertAlign w:val="subscript"/>
        </w:rPr>
        <w:tab/>
      </w:r>
      <w:r>
        <w:rPr>
          <w:rFonts w:ascii="Arial" w:hAnsi="Arial"/>
          <w:sz w:val="22"/>
        </w:rPr>
        <w:tab/>
        <w:t>=</w:t>
      </w:r>
      <w:r>
        <w:rPr>
          <w:rFonts w:ascii="Arial" w:hAnsi="Arial"/>
          <w:sz w:val="22"/>
        </w:rPr>
        <w:tab/>
        <w:t xml:space="preserve">Peak Security Initial Transport Tariff (£/MW) for each generation zone </w:t>
      </w:r>
    </w:p>
    <w:p w14:paraId="194FDCA0" w14:textId="77777777" w:rsidR="004101E4" w:rsidRDefault="004101E4" w:rsidP="004101E4">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Shared Initial Transport Tariff (£/MW) for each generation charging zone</w:t>
      </w:r>
    </w:p>
    <w:p w14:paraId="27CF9807" w14:textId="77777777" w:rsidR="004101E4" w:rsidRDefault="004101E4" w:rsidP="004101E4">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62081D55" w14:textId="77777777" w:rsidR="004101E4" w:rsidRDefault="004101E4" w:rsidP="004101E4">
      <w:pPr>
        <w:pStyle w:val="Variableexplanation"/>
        <w:tabs>
          <w:tab w:val="clear" w:pos="1134"/>
          <w:tab w:val="clear" w:pos="1418"/>
          <w:tab w:val="clear" w:pos="1701"/>
        </w:tabs>
        <w:rPr>
          <w:rFonts w:ascii="Arial" w:hAnsi="Arial"/>
          <w:sz w:val="22"/>
        </w:rPr>
      </w:pPr>
    </w:p>
    <w:p w14:paraId="6C5A2915" w14:textId="77777777" w:rsidR="004101E4" w:rsidRDefault="004101E4" w:rsidP="004101E4">
      <w:pPr>
        <w:pStyle w:val="Variableexplanation"/>
        <w:rPr>
          <w:rFonts w:ascii="Arial" w:hAnsi="Arial"/>
          <w:sz w:val="22"/>
        </w:rPr>
      </w:pPr>
    </w:p>
    <w:p w14:paraId="59E6F759" w14:textId="77777777" w:rsidR="004101E4" w:rsidRDefault="004101E4" w:rsidP="004101E4">
      <w:pPr>
        <w:pStyle w:val="1"/>
        <w:numPr>
          <w:ilvl w:val="0"/>
          <w:numId w:val="131"/>
        </w:numPr>
        <w:jc w:val="both"/>
      </w:pPr>
      <w:r>
        <w:t>Similarly, for demand the Peak Security zonal marginal km (</w:t>
      </w:r>
      <w:r w:rsidRPr="00075548">
        <w:t xml:space="preserve"> </w:t>
      </w:r>
      <w:r>
        <w:t>ZMkm</w:t>
      </w:r>
      <w:r w:rsidRPr="00AC562E">
        <w:rPr>
          <w:vertAlign w:val="subscript"/>
        </w:rPr>
        <w:t>PS</w:t>
      </w:r>
      <w:r>
        <w:t>) and Year Round zonal marginal km (ZMkm</w:t>
      </w:r>
      <w:r w:rsidRPr="00AC562E">
        <w:rPr>
          <w:vertAlign w:val="subscript"/>
        </w:rPr>
        <w:t>YR</w:t>
      </w:r>
      <w:r>
        <w:t>) are simply multiplied by the expansion constant and the locational security factor to give the Peak Security ITT and Year Round ITT respectively:</w:t>
      </w:r>
    </w:p>
    <w:p w14:paraId="0CAC00C1" w14:textId="77777777" w:rsidR="004101E4" w:rsidRDefault="004101E4" w:rsidP="004101E4">
      <w:pPr>
        <w:pStyle w:val="1"/>
        <w:jc w:val="both"/>
      </w:pPr>
    </w:p>
    <w:p w14:paraId="3DA5A369" w14:textId="77777777" w:rsidR="004101E4" w:rsidRDefault="004101E4" w:rsidP="004101E4">
      <w:pPr>
        <w:pStyle w:val="Equation"/>
        <w:jc w:val="center"/>
        <w:rPr>
          <w:rFonts w:ascii="Arial" w:hAnsi="Arial"/>
          <w:position w:val="-12"/>
          <w:sz w:val="22"/>
        </w:rPr>
      </w:pPr>
      <w:r>
        <w:rPr>
          <w:rFonts w:ascii="Arial" w:hAnsi="Arial"/>
          <w:noProof/>
          <w:position w:val="-12"/>
          <w:sz w:val="22"/>
        </w:rPr>
        <w:drawing>
          <wp:inline distT="0" distB="0" distL="0" distR="0" wp14:anchorId="5C545A89" wp14:editId="2B220F0A">
            <wp:extent cx="2028825" cy="219075"/>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028825" cy="219075"/>
                    </a:xfrm>
                    <a:prstGeom prst="rect">
                      <a:avLst/>
                    </a:prstGeom>
                    <a:noFill/>
                    <a:ln>
                      <a:noFill/>
                    </a:ln>
                  </pic:spPr>
                </pic:pic>
              </a:graphicData>
            </a:graphic>
          </wp:inline>
        </w:drawing>
      </w:r>
    </w:p>
    <w:p w14:paraId="167ACEEF" w14:textId="77777777" w:rsidR="004101E4" w:rsidRDefault="004101E4" w:rsidP="004101E4">
      <w:pPr>
        <w:pStyle w:val="Equation"/>
        <w:jc w:val="center"/>
        <w:rPr>
          <w:rFonts w:ascii="Arial" w:hAnsi="Arial"/>
          <w:sz w:val="22"/>
        </w:rPr>
      </w:pPr>
      <w:r w:rsidRPr="00D26079">
        <w:rPr>
          <w:rFonts w:ascii="Arial" w:hAnsi="Arial"/>
          <w:noProof/>
          <w:position w:val="-12"/>
          <w:sz w:val="22"/>
        </w:rPr>
        <w:drawing>
          <wp:inline distT="0" distB="0" distL="0" distR="0" wp14:anchorId="54A7C13B" wp14:editId="42ACE307">
            <wp:extent cx="2009775" cy="2286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009775" cy="228600"/>
                    </a:xfrm>
                    <a:prstGeom prst="rect">
                      <a:avLst/>
                    </a:prstGeom>
                    <a:noFill/>
                    <a:ln>
                      <a:noFill/>
                    </a:ln>
                  </pic:spPr>
                </pic:pic>
              </a:graphicData>
            </a:graphic>
          </wp:inline>
        </w:drawing>
      </w:r>
    </w:p>
    <w:p w14:paraId="00616DDC" w14:textId="77777777" w:rsidR="004101E4" w:rsidRDefault="004101E4" w:rsidP="004101E4">
      <w:pPr>
        <w:ind w:firstLine="720"/>
        <w:jc w:val="both"/>
        <w:rPr>
          <w:rFonts w:ascii="Arial" w:hAnsi="Arial"/>
          <w:sz w:val="22"/>
        </w:rPr>
      </w:pPr>
      <w:r>
        <w:rPr>
          <w:rFonts w:ascii="Arial" w:hAnsi="Arial"/>
          <w:sz w:val="22"/>
        </w:rPr>
        <w:t>Where</w:t>
      </w:r>
    </w:p>
    <w:p w14:paraId="34C04BE4" w14:textId="77777777" w:rsidR="004101E4" w:rsidRDefault="004101E4" w:rsidP="004101E4">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Pr="00AC562E">
        <w:rPr>
          <w:rFonts w:ascii="Arial" w:hAnsi="Arial"/>
          <w:sz w:val="22"/>
          <w:vertAlign w:val="subscript"/>
        </w:rPr>
        <w:t>PS</w:t>
      </w:r>
      <w:r>
        <w:rPr>
          <w:rFonts w:ascii="Arial" w:hAnsi="Arial"/>
          <w:sz w:val="22"/>
        </w:rPr>
        <w:tab/>
        <w:t>=</w:t>
      </w:r>
      <w:r>
        <w:rPr>
          <w:rFonts w:ascii="Arial" w:hAnsi="Arial"/>
          <w:sz w:val="22"/>
        </w:rPr>
        <w:tab/>
        <w:t>Peak Security</w:t>
      </w:r>
      <w:r>
        <w:rPr>
          <w:rFonts w:ascii="Arial" w:hAnsi="Arial"/>
          <w:sz w:val="22"/>
        </w:rPr>
        <w:tab/>
        <w:t>Zonal Marginal km for each demand zone</w:t>
      </w:r>
    </w:p>
    <w:p w14:paraId="502C41CB" w14:textId="77777777" w:rsidR="004101E4" w:rsidRDefault="004101E4" w:rsidP="004101E4">
      <w:pPr>
        <w:pStyle w:val="Variableexplanation"/>
        <w:tabs>
          <w:tab w:val="clear" w:pos="1134"/>
          <w:tab w:val="clear" w:pos="1418"/>
          <w:tab w:val="clear" w:pos="1701"/>
        </w:tabs>
        <w:rPr>
          <w:rFonts w:ascii="Arial" w:hAnsi="Arial"/>
          <w:sz w:val="22"/>
        </w:rPr>
      </w:pPr>
      <w:r>
        <w:rPr>
          <w:rFonts w:ascii="Arial" w:hAnsi="Arial"/>
          <w:sz w:val="22"/>
        </w:rPr>
        <w:tab/>
      </w:r>
      <w:r w:rsidRPr="00075548">
        <w:rPr>
          <w:rFonts w:ascii="Arial" w:hAnsi="Arial"/>
          <w:sz w:val="22"/>
        </w:rPr>
        <w:t xml:space="preserve"> </w:t>
      </w:r>
      <w:r>
        <w:rPr>
          <w:rFonts w:ascii="Arial" w:hAnsi="Arial"/>
          <w:sz w:val="22"/>
        </w:rPr>
        <w:t>ZMkm</w:t>
      </w:r>
      <w:r>
        <w:rPr>
          <w:rFonts w:ascii="Arial" w:hAnsi="Arial"/>
          <w:sz w:val="22"/>
          <w:vertAlign w:val="subscript"/>
        </w:rPr>
        <w:t>Di</w:t>
      </w:r>
      <w:r w:rsidRPr="00AC562E">
        <w:rPr>
          <w:rFonts w:ascii="Arial" w:hAnsi="Arial"/>
          <w:sz w:val="22"/>
          <w:vertAlign w:val="subscript"/>
        </w:rPr>
        <w:t>YR</w:t>
      </w:r>
      <w:r>
        <w:rPr>
          <w:rFonts w:ascii="Arial" w:hAnsi="Arial"/>
          <w:sz w:val="22"/>
        </w:rPr>
        <w:tab/>
        <w:t>=</w:t>
      </w:r>
      <w:r>
        <w:rPr>
          <w:rFonts w:ascii="Arial" w:hAnsi="Arial"/>
          <w:sz w:val="22"/>
        </w:rPr>
        <w:tab/>
        <w:t>Year Round Zonal Marginal km for each demand zone</w:t>
      </w:r>
    </w:p>
    <w:p w14:paraId="4CE4FA69" w14:textId="77777777" w:rsidR="004101E4" w:rsidRDefault="004101E4" w:rsidP="004101E4">
      <w:pPr>
        <w:pStyle w:val="Variableexplanation"/>
        <w:tabs>
          <w:tab w:val="clear" w:pos="1134"/>
          <w:tab w:val="clear" w:pos="1418"/>
          <w:tab w:val="clear" w:pos="1701"/>
        </w:tabs>
        <w:rPr>
          <w:rFonts w:ascii="Arial" w:hAnsi="Arial"/>
          <w:sz w:val="22"/>
        </w:rPr>
      </w:pPr>
    </w:p>
    <w:p w14:paraId="07677D0B" w14:textId="77777777" w:rsidR="004101E4" w:rsidRDefault="004101E4" w:rsidP="004101E4">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2834BBE1" w14:textId="77777777" w:rsidR="004101E4" w:rsidRDefault="004101E4" w:rsidP="004101E4">
      <w:pPr>
        <w:pStyle w:val="Variableexplanation"/>
        <w:tabs>
          <w:tab w:val="clear" w:pos="1134"/>
          <w:tab w:val="clear" w:pos="1418"/>
          <w:tab w:val="clear" w:pos="1701"/>
        </w:tabs>
        <w:rPr>
          <w:rFonts w:ascii="Arial" w:hAnsi="Arial"/>
          <w:sz w:val="22"/>
        </w:rPr>
      </w:pPr>
      <w:r>
        <w:rPr>
          <w:rFonts w:ascii="Arial" w:hAnsi="Arial"/>
          <w:sz w:val="22"/>
        </w:rPr>
        <w:tab/>
        <w:t>ITT</w:t>
      </w:r>
      <w:r>
        <w:rPr>
          <w:rFonts w:ascii="Arial" w:hAnsi="Arial"/>
          <w:sz w:val="22"/>
          <w:vertAlign w:val="subscript"/>
        </w:rPr>
        <w:t>Di</w:t>
      </w:r>
      <w:r w:rsidRPr="00AC562E">
        <w:rPr>
          <w:rFonts w:ascii="Arial" w:hAnsi="Arial"/>
          <w:sz w:val="22"/>
          <w:vertAlign w:val="subscript"/>
        </w:rPr>
        <w:t>YR</w:t>
      </w:r>
      <w:r>
        <w:rPr>
          <w:rFonts w:ascii="Arial" w:hAnsi="Arial"/>
          <w:sz w:val="22"/>
        </w:rPr>
        <w:tab/>
      </w:r>
      <w:r>
        <w:rPr>
          <w:rFonts w:ascii="Arial" w:hAnsi="Arial"/>
          <w:sz w:val="22"/>
        </w:rPr>
        <w:tab/>
        <w:t>=</w:t>
      </w:r>
      <w:r>
        <w:rPr>
          <w:rFonts w:ascii="Arial" w:hAnsi="Arial"/>
          <w:sz w:val="22"/>
        </w:rPr>
        <w:tab/>
        <w:t>Year Round Initial Transport Tariff (£/MW) for each demand zone</w:t>
      </w:r>
    </w:p>
    <w:p w14:paraId="0A187903" w14:textId="77777777" w:rsidR="004101E4" w:rsidRDefault="004101E4" w:rsidP="004101E4">
      <w:pPr>
        <w:pStyle w:val="Variableexplanation"/>
        <w:rPr>
          <w:rFonts w:ascii="Arial" w:hAnsi="Arial"/>
          <w:sz w:val="22"/>
        </w:rPr>
      </w:pPr>
      <w:r>
        <w:rPr>
          <w:rFonts w:ascii="Arial" w:hAnsi="Arial"/>
          <w:sz w:val="22"/>
        </w:rPr>
        <w:tab/>
      </w:r>
    </w:p>
    <w:p w14:paraId="67E72C7F" w14:textId="77777777" w:rsidR="004101E4" w:rsidRDefault="004101E4" w:rsidP="004101E4">
      <w:pPr>
        <w:pStyle w:val="1"/>
        <w:numPr>
          <w:ilvl w:val="0"/>
          <w:numId w:val="131"/>
        </w:numPr>
        <w:jc w:val="both"/>
      </w:pPr>
      <w:r>
        <w:t>The next step is to multiply these ITTs by the expected metered triad gross GSP group demand and generation capacity to gain an estimate of the initial revenue recovery for both Peak Security and Year Round backgrounds</w:t>
      </w:r>
      <w:r w:rsidRPr="00B13788">
        <w:t xml:space="preserve">. </w:t>
      </w:r>
      <w:r>
        <w:t>The metered triad gross GSP group demand and generation capacity are based on analysis of forecasts provided by Users and are confidential.</w:t>
      </w:r>
    </w:p>
    <w:p w14:paraId="2AA2FE1F" w14:textId="77777777" w:rsidR="004101E4" w:rsidRDefault="004101E4" w:rsidP="004101E4">
      <w:pPr>
        <w:pStyle w:val="1"/>
        <w:ind w:left="1627"/>
        <w:jc w:val="both"/>
      </w:pPr>
    </w:p>
    <w:p w14:paraId="49FBBA03" w14:textId="77777777" w:rsidR="004101E4" w:rsidRDefault="004101E4" w:rsidP="004101E4">
      <w:pPr>
        <w:pStyle w:val="1"/>
        <w:ind w:left="1627"/>
        <w:jc w:val="both"/>
      </w:pPr>
      <w:r>
        <w:t>Metered triad gross GSP group demand is net demand for all GSP groups less embedded exports for all GSP groups.</w:t>
      </w:r>
    </w:p>
    <w:p w14:paraId="591BDB42" w14:textId="77777777" w:rsidR="004101E4" w:rsidRDefault="004101E4" w:rsidP="004101E4">
      <w:pPr>
        <w:pStyle w:val="1"/>
        <w:numPr>
          <w:ilvl w:val="1"/>
          <w:numId w:val="131"/>
        </w:numPr>
        <w:jc w:val="both"/>
      </w:pPr>
    </w:p>
    <w:p w14:paraId="1CB74879" w14:textId="77777777" w:rsidR="004101E4" w:rsidRDefault="004101E4" w:rsidP="004101E4">
      <w:pPr>
        <w:jc w:val="both"/>
        <w:rPr>
          <w:rFonts w:ascii="Arial" w:hAnsi="Arial"/>
        </w:rPr>
      </w:pPr>
    </w:p>
    <w:p w14:paraId="3E640719" w14:textId="77777777" w:rsidR="004101E4" w:rsidRDefault="004101E4" w:rsidP="004101E4">
      <w:pPr>
        <w:jc w:val="both"/>
        <w:rPr>
          <w:rFonts w:ascii="Arial" w:hAnsi="Arial"/>
        </w:rPr>
      </w:pPr>
      <w:r>
        <w:rPr>
          <w:rFonts w:ascii="Arial" w:hAnsi="Arial"/>
        </w:rPr>
        <w:tab/>
        <w:t xml:space="preserve">      </w:t>
      </w:r>
      <w:r>
        <w:rPr>
          <w:rFonts w:ascii="Arial" w:hAnsi="Arial"/>
        </w:rPr>
        <w:tab/>
        <w:t xml:space="preserve">    </w:t>
      </w:r>
    </w:p>
    <w:p w14:paraId="1E712C51" w14:textId="77777777" w:rsidR="004101E4" w:rsidRPr="00BF4F42" w:rsidRDefault="004101E4" w:rsidP="004101E4">
      <w:pPr>
        <w:ind w:left="709" w:hanging="709"/>
        <w:jc w:val="both"/>
        <w:rPr>
          <w:rFonts w:ascii="Arial" w:hAnsi="Arial"/>
        </w:rPr>
      </w:pPr>
      <w:r>
        <w:rPr>
          <w:rFonts w:ascii="Arial" w:hAnsi="Arial"/>
        </w:rPr>
        <w:t xml:space="preserve">          </w:t>
      </w:r>
      <w:r w:rsidRPr="00BF4F42">
        <w:rPr>
          <w:rFonts w:ascii="Arial" w:hAnsi="Arial"/>
        </w:rPr>
        <w:t>Where</w:t>
      </w:r>
    </w:p>
    <w:p w14:paraId="76BDD7EB" w14:textId="77777777" w:rsidR="004101E4" w:rsidRPr="00BF4F42" w:rsidRDefault="004101E4" w:rsidP="004101E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6C1150EC" w14:textId="77777777" w:rsidR="004101E4" w:rsidRDefault="004101E4" w:rsidP="004101E4">
      <w:pPr>
        <w:ind w:left="709" w:hanging="709"/>
        <w:jc w:val="both"/>
        <w:rPr>
          <w:rFonts w:ascii="Arial" w:hAnsi="Arial"/>
        </w:rPr>
      </w:pPr>
      <w:r>
        <w:rPr>
          <w:rFonts w:ascii="Arial" w:hAnsi="Arial"/>
        </w:rPr>
        <w:t xml:space="preserve">          </w:t>
      </w:r>
      <w:r w:rsidRPr="00BF4F42">
        <w:rPr>
          <w:rFonts w:ascii="Arial" w:hAnsi="Arial"/>
        </w:rPr>
        <w:t>G</w:t>
      </w:r>
      <w:r w:rsidRPr="00BF4F42">
        <w:rPr>
          <w:rFonts w:ascii="Arial" w:hAnsi="Arial"/>
          <w:vertAlign w:val="subscript"/>
        </w:rPr>
        <w:t>Gi</w:t>
      </w:r>
      <w:r w:rsidRPr="00BF4F42">
        <w:rPr>
          <w:rFonts w:ascii="Arial" w:hAnsi="Arial"/>
          <w:vertAlign w:val="subscript"/>
        </w:rPr>
        <w:tab/>
      </w:r>
      <w:r>
        <w:rPr>
          <w:rFonts w:ascii="Arial" w:hAnsi="Arial"/>
          <w:vertAlign w:val="subscript"/>
        </w:rPr>
        <w:t xml:space="preserve">      </w:t>
      </w:r>
      <w:r>
        <w:rPr>
          <w:rFonts w:ascii="Arial" w:hAnsi="Arial"/>
          <w:vertAlign w:val="subscript"/>
        </w:rPr>
        <w:tab/>
      </w:r>
      <w:r w:rsidRPr="00BF4F42">
        <w:rPr>
          <w:rFonts w:ascii="Arial" w:hAnsi="Arial"/>
        </w:rPr>
        <w:t>=</w:t>
      </w:r>
      <w:r w:rsidRPr="00BF4F42">
        <w:rPr>
          <w:rFonts w:ascii="Arial" w:hAnsi="Arial"/>
        </w:rPr>
        <w:tab/>
        <w:t xml:space="preserve">Total forecast Generation for each generation zone (based </w:t>
      </w:r>
    </w:p>
    <w:p w14:paraId="6F5A65FE" w14:textId="77777777" w:rsidR="004101E4" w:rsidRPr="00BF4F42" w:rsidRDefault="004101E4" w:rsidP="004101E4">
      <w:pPr>
        <w:ind w:left="2869" w:firstLine="11"/>
        <w:jc w:val="both"/>
        <w:rPr>
          <w:rFonts w:ascii="Arial" w:hAnsi="Arial"/>
        </w:rPr>
      </w:pPr>
      <w:r w:rsidRPr="00BF4F42">
        <w:rPr>
          <w:rFonts w:ascii="Arial" w:hAnsi="Arial"/>
        </w:rPr>
        <w:t xml:space="preserve">on </w:t>
      </w:r>
      <w:r>
        <w:rPr>
          <w:rFonts w:ascii="Arial" w:hAnsi="Arial"/>
        </w:rPr>
        <w:t xml:space="preserve">analysis of </w:t>
      </w:r>
      <w:r w:rsidRPr="00BF4F42">
        <w:rPr>
          <w:rFonts w:ascii="Arial" w:hAnsi="Arial"/>
        </w:rPr>
        <w:t>confidential User forecasts)</w:t>
      </w:r>
    </w:p>
    <w:p w14:paraId="7A07AFA4" w14:textId="77777777" w:rsidR="004101E4" w:rsidRDefault="004101E4" w:rsidP="004101E4">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Pr>
          <w:rFonts w:ascii="Arial" w:hAnsi="Arial"/>
        </w:rPr>
        <w:t xml:space="preserve"> gross GSP group</w:t>
      </w:r>
    </w:p>
    <w:p w14:paraId="13EA15DA" w14:textId="77777777" w:rsidR="004101E4" w:rsidRPr="00BF4F42" w:rsidRDefault="004101E4" w:rsidP="004101E4">
      <w:pPr>
        <w:ind w:left="2160" w:firstLine="720"/>
        <w:jc w:val="both"/>
        <w:rPr>
          <w:rFonts w:ascii="Arial" w:hAnsi="Arial"/>
        </w:rPr>
      </w:pPr>
      <w:r w:rsidRPr="00BF4F42">
        <w:rPr>
          <w:rFonts w:ascii="Arial" w:hAnsi="Arial"/>
        </w:rPr>
        <w:t>demand</w:t>
      </w:r>
    </w:p>
    <w:p w14:paraId="1654F5A2" w14:textId="77777777" w:rsidR="004101E4" w:rsidRDefault="004101E4" w:rsidP="004101E4">
      <w:pPr>
        <w:ind w:left="709" w:hanging="709"/>
        <w:jc w:val="both"/>
        <w:rPr>
          <w:rFonts w:ascii="Arial" w:hAnsi="Arial"/>
        </w:rPr>
      </w:pPr>
      <w:r>
        <w:rPr>
          <w:rFonts w:ascii="Arial" w:hAnsi="Arial"/>
        </w:rPr>
        <w:t xml:space="preserve">          </w:t>
      </w:r>
      <w:r w:rsidRPr="00BF4F42">
        <w:rPr>
          <w:rFonts w:ascii="Arial" w:hAnsi="Arial"/>
        </w:rPr>
        <w:t>D</w:t>
      </w:r>
      <w:r w:rsidRPr="00BF4F42">
        <w:rPr>
          <w:rFonts w:ascii="Arial" w:hAnsi="Arial"/>
          <w:vertAlign w:val="subscript"/>
        </w:rPr>
        <w:t>Di</w:t>
      </w:r>
      <w:r w:rsidRPr="00BF4F42">
        <w:rPr>
          <w:rFonts w:ascii="Arial" w:hAnsi="Arial"/>
        </w:rPr>
        <w:tab/>
      </w:r>
      <w:r>
        <w:rPr>
          <w:rFonts w:ascii="Arial" w:hAnsi="Arial"/>
        </w:rPr>
        <w:tab/>
      </w:r>
      <w:r w:rsidRPr="00BF4F42">
        <w:rPr>
          <w:rFonts w:ascii="Arial" w:hAnsi="Arial"/>
        </w:rPr>
        <w:t>=</w:t>
      </w:r>
      <w:r w:rsidRPr="00BF4F42">
        <w:rPr>
          <w:rFonts w:ascii="Arial" w:hAnsi="Arial"/>
        </w:rPr>
        <w:tab/>
        <w:t>Total forecast Metered Triad</w:t>
      </w:r>
      <w:r w:rsidRPr="00BF4F42">
        <w:rPr>
          <w:rFonts w:ascii="Arial" w:hAnsi="Arial"/>
        </w:rPr>
        <w:fldChar w:fldCharType="begin"/>
      </w:r>
      <w:r w:rsidRPr="00BF4F42">
        <w:rPr>
          <w:rFonts w:ascii="Arial" w:hAnsi="Arial"/>
        </w:rPr>
        <w:instrText xml:space="preserve"> XE "Triad" </w:instrText>
      </w:r>
      <w:r w:rsidRPr="00BF4F42">
        <w:rPr>
          <w:rFonts w:ascii="Arial" w:hAnsi="Arial"/>
        </w:rPr>
        <w:fldChar w:fldCharType="end"/>
      </w:r>
      <w:r w:rsidRPr="00BF4F42">
        <w:rPr>
          <w:rFonts w:ascii="Arial" w:hAnsi="Arial"/>
        </w:rPr>
        <w:t xml:space="preserve"> </w:t>
      </w:r>
      <w:r>
        <w:rPr>
          <w:rFonts w:ascii="Arial" w:hAnsi="Arial"/>
        </w:rPr>
        <w:t xml:space="preserve">gross GSP group </w:t>
      </w:r>
      <w:r w:rsidRPr="00BF4F42">
        <w:rPr>
          <w:rFonts w:ascii="Arial" w:hAnsi="Arial"/>
        </w:rPr>
        <w:t xml:space="preserve">Demand for </w:t>
      </w:r>
    </w:p>
    <w:p w14:paraId="54600C7C" w14:textId="77777777" w:rsidR="004101E4" w:rsidRPr="00BF4F42" w:rsidRDefault="004101E4" w:rsidP="004101E4">
      <w:pPr>
        <w:ind w:left="2858" w:firstLine="11"/>
        <w:jc w:val="both"/>
        <w:rPr>
          <w:rFonts w:ascii="Arial" w:hAnsi="Arial"/>
        </w:rPr>
      </w:pPr>
      <w:r w:rsidRPr="00BF4F42">
        <w:rPr>
          <w:rFonts w:ascii="Arial" w:hAnsi="Arial"/>
        </w:rPr>
        <w:t>each demand zone (based on</w:t>
      </w:r>
      <w:r>
        <w:rPr>
          <w:rFonts w:ascii="Arial" w:hAnsi="Arial"/>
        </w:rPr>
        <w:t xml:space="preserve"> analysis of</w:t>
      </w:r>
      <w:r w:rsidRPr="00BF4F42">
        <w:rPr>
          <w:rFonts w:ascii="Arial" w:hAnsi="Arial"/>
        </w:rPr>
        <w:t xml:space="preserve"> confidential User forecasts)</w:t>
      </w:r>
    </w:p>
    <w:p w14:paraId="03CBD993" w14:textId="77777777" w:rsidR="004101E4" w:rsidRDefault="004101E4" w:rsidP="004101E4">
      <w:pPr>
        <w:jc w:val="both"/>
        <w:rPr>
          <w:rFonts w:ascii="Arial" w:hAnsi="Arial"/>
        </w:rPr>
      </w:pPr>
    </w:p>
    <w:p w14:paraId="3E669ECA" w14:textId="77777777" w:rsidR="004101E4" w:rsidRDefault="004101E4" w:rsidP="004101E4">
      <w:pPr>
        <w:jc w:val="both"/>
        <w:rPr>
          <w:rFonts w:ascii="Arial" w:hAnsi="Arial"/>
        </w:rPr>
      </w:pPr>
      <w:r>
        <w:rPr>
          <w:rFonts w:ascii="Arial" w:hAnsi="Arial"/>
        </w:rPr>
        <w:t xml:space="preserve">    </w:t>
      </w:r>
    </w:p>
    <w:p w14:paraId="01E682AE" w14:textId="77777777" w:rsidR="004101E4" w:rsidRDefault="004101E4" w:rsidP="004101E4">
      <w:pPr>
        <w:pStyle w:val="1"/>
        <w:ind w:left="720"/>
        <w:jc w:val="both"/>
      </w:pPr>
      <w:r>
        <w:lastRenderedPageBreak/>
        <w:t xml:space="preserve">In addition, the initial tariffs for generation are also multiplied by the </w:t>
      </w:r>
      <w:r w:rsidRPr="00B13788">
        <w:rPr>
          <w:b/>
        </w:rPr>
        <w:t>Peak Security flag</w:t>
      </w:r>
      <w:r>
        <w:t xml:space="preserve"> when calculating the initial revenue recovery component for the Peak Security background. When calculating the initial revenue recovery for the </w:t>
      </w:r>
      <w:r w:rsidRPr="00532403">
        <w:t>Shared component</w:t>
      </w:r>
      <w:r>
        <w:t xml:space="preserve"> of the Year Round background, the initial tariffs are multiplied by the </w:t>
      </w:r>
      <w:r>
        <w:rPr>
          <w:b/>
        </w:rPr>
        <w:t xml:space="preserve">Annual Load Factor </w:t>
      </w:r>
      <w:r>
        <w:t xml:space="preserve">(see below). When calculating the initial revenue recovery for the Not </w:t>
      </w:r>
      <w:r w:rsidRPr="00532403">
        <w:t>Shared component</w:t>
      </w:r>
      <w:r>
        <w:t xml:space="preserve"> of the Year Round background, the initial tariffs are multiplied by the </w:t>
      </w:r>
      <w:r>
        <w:rPr>
          <w:b/>
        </w:rPr>
        <w:t>Year Round Not Shared Flag</w:t>
      </w:r>
      <w:r>
        <w:t>.</w:t>
      </w:r>
    </w:p>
    <w:p w14:paraId="032FF1C8" w14:textId="77777777" w:rsidR="004101E4" w:rsidRDefault="004101E4" w:rsidP="004101E4">
      <w:pPr>
        <w:jc w:val="both"/>
        <w:rPr>
          <w:rFonts w:ascii="Arial" w:hAnsi="Arial"/>
        </w:rPr>
      </w:pPr>
    </w:p>
    <w:p w14:paraId="615B2B59" w14:textId="77777777" w:rsidR="004101E4" w:rsidRDefault="004101E4" w:rsidP="004101E4">
      <w:pPr>
        <w:jc w:val="both"/>
        <w:rPr>
          <w:rFonts w:ascii="Arial" w:hAnsi="Arial"/>
        </w:rPr>
      </w:pPr>
    </w:p>
    <w:p w14:paraId="019ACDD2" w14:textId="77777777" w:rsidR="004101E4" w:rsidRDefault="004101E4" w:rsidP="004101E4">
      <w:pPr>
        <w:pStyle w:val="1"/>
        <w:ind w:left="720"/>
        <w:jc w:val="both"/>
        <w:rPr>
          <w:b/>
        </w:rPr>
      </w:pPr>
      <w:r w:rsidRPr="00E0302B">
        <w:rPr>
          <w:b/>
        </w:rPr>
        <w:t xml:space="preserve">Peak Security </w:t>
      </w:r>
      <w:r>
        <w:rPr>
          <w:b/>
        </w:rPr>
        <w:t xml:space="preserve">(PS) </w:t>
      </w:r>
      <w:r w:rsidRPr="00E0302B">
        <w:rPr>
          <w:b/>
        </w:rPr>
        <w:t>Flag</w:t>
      </w:r>
    </w:p>
    <w:p w14:paraId="2AD6B0FB" w14:textId="77777777" w:rsidR="004101E4" w:rsidRPr="00E0302B" w:rsidRDefault="004101E4" w:rsidP="004101E4">
      <w:pPr>
        <w:pStyle w:val="1"/>
        <w:ind w:left="720"/>
        <w:jc w:val="both"/>
        <w:rPr>
          <w:b/>
        </w:rPr>
      </w:pPr>
    </w:p>
    <w:p w14:paraId="09504FCD" w14:textId="77777777" w:rsidR="004101E4" w:rsidRDefault="004101E4" w:rsidP="004101E4">
      <w:pPr>
        <w:pStyle w:val="1"/>
        <w:numPr>
          <w:ilvl w:val="0"/>
          <w:numId w:val="131"/>
        </w:numPr>
        <w:jc w:val="both"/>
      </w:pPr>
      <w:r>
        <w:t>The revenue from a specific generator due to the Peak Security locational       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National Grid will review the use of the PS flag.</w:t>
      </w:r>
    </w:p>
    <w:p w14:paraId="69121671" w14:textId="77777777" w:rsidR="004101E4" w:rsidRDefault="004101E4" w:rsidP="004101E4">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4101E4" w:rsidRPr="00F61D64" w14:paraId="3BAA8F45" w14:textId="77777777" w:rsidTr="00A62CFB">
        <w:tc>
          <w:tcPr>
            <w:tcW w:w="0" w:type="auto"/>
          </w:tcPr>
          <w:p w14:paraId="75F3E0A0" w14:textId="77777777" w:rsidR="004101E4" w:rsidRPr="00874A70" w:rsidRDefault="004101E4" w:rsidP="00A62CFB">
            <w:pPr>
              <w:pStyle w:val="1"/>
              <w:jc w:val="both"/>
              <w:rPr>
                <w:szCs w:val="22"/>
              </w:rPr>
            </w:pPr>
            <w:r w:rsidRPr="00874A70">
              <w:rPr>
                <w:szCs w:val="22"/>
              </w:rPr>
              <w:t>Generation Plant Type</w:t>
            </w:r>
          </w:p>
        </w:tc>
        <w:tc>
          <w:tcPr>
            <w:tcW w:w="0" w:type="auto"/>
          </w:tcPr>
          <w:p w14:paraId="27FD4E1E" w14:textId="77777777" w:rsidR="004101E4" w:rsidRPr="00874A70" w:rsidRDefault="004101E4" w:rsidP="00A62CFB">
            <w:pPr>
              <w:pStyle w:val="1"/>
              <w:jc w:val="both"/>
              <w:rPr>
                <w:szCs w:val="22"/>
              </w:rPr>
            </w:pPr>
            <w:r w:rsidRPr="00874A70">
              <w:rPr>
                <w:szCs w:val="22"/>
              </w:rPr>
              <w:t>PS flag</w:t>
            </w:r>
          </w:p>
        </w:tc>
      </w:tr>
      <w:tr w:rsidR="004101E4" w:rsidRPr="00F61D64" w14:paraId="5199B821" w14:textId="77777777" w:rsidTr="00A62CFB">
        <w:tc>
          <w:tcPr>
            <w:tcW w:w="0" w:type="auto"/>
          </w:tcPr>
          <w:p w14:paraId="194710A7" w14:textId="77777777" w:rsidR="004101E4" w:rsidRPr="00874A70" w:rsidRDefault="004101E4" w:rsidP="00A62CFB">
            <w:pPr>
              <w:pStyle w:val="1"/>
              <w:jc w:val="both"/>
              <w:rPr>
                <w:szCs w:val="22"/>
              </w:rPr>
            </w:pPr>
            <w:r w:rsidRPr="00874A70">
              <w:rPr>
                <w:szCs w:val="22"/>
              </w:rPr>
              <w:t>Intermittent</w:t>
            </w:r>
          </w:p>
        </w:tc>
        <w:tc>
          <w:tcPr>
            <w:tcW w:w="0" w:type="auto"/>
          </w:tcPr>
          <w:p w14:paraId="56568E30" w14:textId="77777777" w:rsidR="004101E4" w:rsidRPr="00874A70" w:rsidRDefault="004101E4" w:rsidP="00A62CFB">
            <w:pPr>
              <w:pStyle w:val="1"/>
              <w:jc w:val="center"/>
              <w:rPr>
                <w:szCs w:val="22"/>
              </w:rPr>
            </w:pPr>
            <w:r w:rsidRPr="00874A70">
              <w:rPr>
                <w:szCs w:val="22"/>
              </w:rPr>
              <w:t>0</w:t>
            </w:r>
          </w:p>
        </w:tc>
      </w:tr>
      <w:tr w:rsidR="004101E4" w:rsidRPr="00F61D64" w14:paraId="239D67D5" w14:textId="77777777" w:rsidTr="00A62CFB">
        <w:tc>
          <w:tcPr>
            <w:tcW w:w="0" w:type="auto"/>
          </w:tcPr>
          <w:p w14:paraId="1139AB06" w14:textId="77777777" w:rsidR="004101E4" w:rsidRPr="00874A70" w:rsidRDefault="004101E4" w:rsidP="00A62CFB">
            <w:pPr>
              <w:pStyle w:val="1"/>
              <w:jc w:val="both"/>
              <w:rPr>
                <w:szCs w:val="22"/>
              </w:rPr>
            </w:pPr>
            <w:r w:rsidRPr="00874A70">
              <w:rPr>
                <w:szCs w:val="22"/>
              </w:rPr>
              <w:t>Other</w:t>
            </w:r>
          </w:p>
        </w:tc>
        <w:tc>
          <w:tcPr>
            <w:tcW w:w="0" w:type="auto"/>
          </w:tcPr>
          <w:p w14:paraId="6C62C145" w14:textId="77777777" w:rsidR="004101E4" w:rsidRPr="00874A70" w:rsidRDefault="004101E4" w:rsidP="00A62CFB">
            <w:pPr>
              <w:pStyle w:val="1"/>
              <w:jc w:val="center"/>
              <w:rPr>
                <w:szCs w:val="22"/>
              </w:rPr>
            </w:pPr>
            <w:r w:rsidRPr="00874A70">
              <w:rPr>
                <w:szCs w:val="22"/>
              </w:rPr>
              <w:t>1</w:t>
            </w:r>
          </w:p>
        </w:tc>
      </w:tr>
    </w:tbl>
    <w:p w14:paraId="68A52247" w14:textId="77777777" w:rsidR="004101E4" w:rsidRDefault="004101E4" w:rsidP="004101E4">
      <w:pPr>
        <w:pStyle w:val="1"/>
        <w:ind w:left="720"/>
        <w:jc w:val="both"/>
      </w:pPr>
    </w:p>
    <w:p w14:paraId="2220FE13" w14:textId="77777777" w:rsidR="004101E4" w:rsidRDefault="004101E4" w:rsidP="004101E4">
      <w:pPr>
        <w:pStyle w:val="1"/>
        <w:ind w:left="720"/>
        <w:jc w:val="both"/>
        <w:rPr>
          <w:b/>
        </w:rPr>
      </w:pPr>
      <w:r>
        <w:rPr>
          <w:b/>
        </w:rPr>
        <w:t xml:space="preserve">Year Round Not Shared (YRNS) </w:t>
      </w:r>
      <w:r w:rsidRPr="00E0302B">
        <w:rPr>
          <w:b/>
        </w:rPr>
        <w:t>Flag</w:t>
      </w:r>
    </w:p>
    <w:p w14:paraId="66BFD12D" w14:textId="77777777" w:rsidR="004101E4" w:rsidRPr="00E0302B" w:rsidRDefault="004101E4" w:rsidP="004101E4">
      <w:pPr>
        <w:pStyle w:val="1"/>
        <w:ind w:left="720"/>
        <w:jc w:val="both"/>
        <w:rPr>
          <w:b/>
        </w:rPr>
      </w:pPr>
    </w:p>
    <w:p w14:paraId="67C8A6FA" w14:textId="77777777" w:rsidR="004101E4" w:rsidRDefault="004101E4" w:rsidP="004101E4">
      <w:pPr>
        <w:pStyle w:val="1"/>
        <w:numPr>
          <w:ilvl w:val="0"/>
          <w:numId w:val="131"/>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17BAB9C9" w14:textId="77777777" w:rsidR="004101E4" w:rsidRDefault="004101E4" w:rsidP="004101E4">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4101E4" w:rsidRPr="00F61D64" w14:paraId="73FAC660" w14:textId="77777777" w:rsidTr="00A62CFB">
        <w:trPr>
          <w:jc w:val="center"/>
        </w:trPr>
        <w:tc>
          <w:tcPr>
            <w:tcW w:w="0" w:type="auto"/>
          </w:tcPr>
          <w:p w14:paraId="71761C3F" w14:textId="77777777" w:rsidR="004101E4" w:rsidRPr="00874A70" w:rsidRDefault="004101E4" w:rsidP="00A62CFB">
            <w:pPr>
              <w:pStyle w:val="1"/>
              <w:jc w:val="both"/>
              <w:rPr>
                <w:szCs w:val="22"/>
              </w:rPr>
            </w:pPr>
            <w:r w:rsidRPr="00874A70">
              <w:rPr>
                <w:szCs w:val="22"/>
              </w:rPr>
              <w:t>Generation Plant Type</w:t>
            </w:r>
          </w:p>
        </w:tc>
        <w:tc>
          <w:tcPr>
            <w:tcW w:w="0" w:type="auto"/>
          </w:tcPr>
          <w:p w14:paraId="5B26A0FC" w14:textId="77777777" w:rsidR="004101E4" w:rsidRPr="00874A70" w:rsidRDefault="004101E4" w:rsidP="00A62CFB">
            <w:pPr>
              <w:pStyle w:val="1"/>
              <w:jc w:val="both"/>
              <w:rPr>
                <w:szCs w:val="22"/>
              </w:rPr>
            </w:pPr>
            <w:r>
              <w:rPr>
                <w:szCs w:val="22"/>
              </w:rPr>
              <w:t>YRNS</w:t>
            </w:r>
            <w:r w:rsidRPr="00874A70">
              <w:rPr>
                <w:szCs w:val="22"/>
              </w:rPr>
              <w:t xml:space="preserve"> flag</w:t>
            </w:r>
          </w:p>
        </w:tc>
      </w:tr>
      <w:tr w:rsidR="004101E4" w:rsidRPr="00F61D64" w14:paraId="466C9EAF" w14:textId="77777777" w:rsidTr="00A62CFB">
        <w:trPr>
          <w:jc w:val="center"/>
        </w:trPr>
        <w:tc>
          <w:tcPr>
            <w:tcW w:w="0" w:type="auto"/>
          </w:tcPr>
          <w:p w14:paraId="7699411D" w14:textId="77777777" w:rsidR="004101E4" w:rsidRPr="00874A70" w:rsidRDefault="004101E4" w:rsidP="00A62CFB">
            <w:pPr>
              <w:pStyle w:val="1"/>
              <w:jc w:val="both"/>
              <w:rPr>
                <w:szCs w:val="22"/>
              </w:rPr>
            </w:pPr>
            <w:r>
              <w:rPr>
                <w:szCs w:val="22"/>
              </w:rPr>
              <w:t>Non Conventional Carbon</w:t>
            </w:r>
          </w:p>
        </w:tc>
        <w:tc>
          <w:tcPr>
            <w:tcW w:w="0" w:type="auto"/>
          </w:tcPr>
          <w:p w14:paraId="7063F9A2" w14:textId="77777777" w:rsidR="004101E4" w:rsidRPr="00874A70" w:rsidRDefault="004101E4" w:rsidP="00A62CFB">
            <w:pPr>
              <w:pStyle w:val="1"/>
              <w:jc w:val="center"/>
              <w:rPr>
                <w:szCs w:val="22"/>
              </w:rPr>
            </w:pPr>
            <w:r>
              <w:rPr>
                <w:szCs w:val="22"/>
              </w:rPr>
              <w:t>1</w:t>
            </w:r>
          </w:p>
        </w:tc>
      </w:tr>
      <w:tr w:rsidR="004101E4" w:rsidRPr="00F61D64" w14:paraId="322D7248" w14:textId="77777777" w:rsidTr="00A62CFB">
        <w:trPr>
          <w:jc w:val="center"/>
        </w:trPr>
        <w:tc>
          <w:tcPr>
            <w:tcW w:w="0" w:type="auto"/>
          </w:tcPr>
          <w:p w14:paraId="50106987" w14:textId="77777777" w:rsidR="004101E4" w:rsidRPr="00874A70" w:rsidRDefault="004101E4" w:rsidP="00A62CFB">
            <w:pPr>
              <w:pStyle w:val="1"/>
              <w:jc w:val="both"/>
              <w:rPr>
                <w:szCs w:val="22"/>
              </w:rPr>
            </w:pPr>
            <w:r>
              <w:rPr>
                <w:szCs w:val="22"/>
              </w:rPr>
              <w:t>Conventional Carbon</w:t>
            </w:r>
          </w:p>
        </w:tc>
        <w:tc>
          <w:tcPr>
            <w:tcW w:w="0" w:type="auto"/>
          </w:tcPr>
          <w:p w14:paraId="20AD4499" w14:textId="77777777" w:rsidR="004101E4" w:rsidRPr="00874A70" w:rsidRDefault="004101E4" w:rsidP="00A62CFB">
            <w:pPr>
              <w:pStyle w:val="1"/>
              <w:jc w:val="center"/>
              <w:rPr>
                <w:szCs w:val="22"/>
              </w:rPr>
            </w:pPr>
            <w:r>
              <w:rPr>
                <w:szCs w:val="22"/>
              </w:rPr>
              <w:t>ALF</w:t>
            </w:r>
          </w:p>
        </w:tc>
      </w:tr>
    </w:tbl>
    <w:p w14:paraId="1485FFB0" w14:textId="77777777" w:rsidR="004101E4" w:rsidRDefault="004101E4" w:rsidP="004101E4">
      <w:pPr>
        <w:pStyle w:val="1"/>
        <w:ind w:left="720"/>
        <w:jc w:val="both"/>
      </w:pPr>
    </w:p>
    <w:p w14:paraId="73AEBA02" w14:textId="77777777" w:rsidR="004101E4" w:rsidRDefault="004101E4" w:rsidP="004101E4">
      <w:pPr>
        <w:pStyle w:val="1"/>
        <w:ind w:left="720"/>
        <w:jc w:val="both"/>
      </w:pPr>
    </w:p>
    <w:p w14:paraId="1122CBFA" w14:textId="77777777" w:rsidR="004101E4" w:rsidRDefault="004101E4" w:rsidP="004101E4">
      <w:pPr>
        <w:pStyle w:val="1"/>
        <w:ind w:left="720"/>
        <w:jc w:val="both"/>
        <w:rPr>
          <w:b/>
        </w:rPr>
      </w:pPr>
      <w:r w:rsidRPr="00891501">
        <w:rPr>
          <w:b/>
        </w:rPr>
        <w:t>Annual Load Factor</w:t>
      </w:r>
      <w:r>
        <w:rPr>
          <w:b/>
        </w:rPr>
        <w:t xml:space="preserve"> (ALF)</w:t>
      </w:r>
    </w:p>
    <w:p w14:paraId="7EF7E300" w14:textId="77777777" w:rsidR="004101E4" w:rsidRDefault="004101E4" w:rsidP="004101E4">
      <w:pPr>
        <w:pStyle w:val="1"/>
        <w:ind w:left="720"/>
        <w:jc w:val="both"/>
        <w:rPr>
          <w:b/>
        </w:rPr>
      </w:pPr>
    </w:p>
    <w:p w14:paraId="06CC6526" w14:textId="77777777" w:rsidR="004101E4" w:rsidRPr="00532403" w:rsidRDefault="004101E4" w:rsidP="004101E4">
      <w:pPr>
        <w:pStyle w:val="1"/>
        <w:numPr>
          <w:ilvl w:val="0"/>
          <w:numId w:val="131"/>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6A5116E1" w14:textId="77777777" w:rsidR="004101E4" w:rsidRPr="00891501" w:rsidRDefault="004101E4" w:rsidP="004101E4">
      <w:pPr>
        <w:pStyle w:val="1"/>
        <w:jc w:val="both"/>
      </w:pPr>
      <w:r>
        <w:tab/>
      </w:r>
    </w:p>
    <w:p w14:paraId="43E798CB" w14:textId="77777777" w:rsidR="004101E4" w:rsidRDefault="004101E4" w:rsidP="004101E4">
      <w:pPr>
        <w:pStyle w:val="1"/>
        <w:numPr>
          <w:ilvl w:val="0"/>
          <w:numId w:val="131"/>
        </w:numPr>
        <w:jc w:val="both"/>
      </w:pPr>
      <w:r>
        <w:t xml:space="preserve">For a given </w:t>
      </w:r>
      <w:r w:rsidRPr="00AD4509">
        <w:rPr>
          <w:b/>
          <w:bCs/>
        </w:rPr>
        <w:t>Financial Year</w:t>
      </w:r>
      <w:r>
        <w:t xml:space="preserve"> “t” the Power Station ALF will be based on information from the previous five </w:t>
      </w:r>
      <w:r w:rsidRPr="00AD4509">
        <w:rPr>
          <w:b/>
          <w:bCs/>
        </w:rPr>
        <w:t>Financial Year</w:t>
      </w:r>
      <w:r>
        <w:rPr>
          <w:b/>
          <w:bCs/>
        </w:rPr>
        <w:t>s</w:t>
      </w:r>
      <w:r>
        <w:t xml:space="preserve">, calculated for each </w:t>
      </w:r>
      <w:r w:rsidRPr="00AD4509">
        <w:rPr>
          <w:b/>
          <w:bCs/>
        </w:rPr>
        <w:t>Financial Year</w:t>
      </w:r>
      <w:r>
        <w:t xml:space="preserve"> as set out below.</w:t>
      </w:r>
    </w:p>
    <w:p w14:paraId="26DD8288" w14:textId="77777777" w:rsidR="004101E4" w:rsidRDefault="004101E4" w:rsidP="004101E4">
      <w:pPr>
        <w:pStyle w:val="1"/>
        <w:ind w:left="720"/>
        <w:jc w:val="both"/>
      </w:pPr>
    </w:p>
    <w:p w14:paraId="1AE56CA2" w14:textId="77777777" w:rsidR="004101E4" w:rsidRDefault="004101E4" w:rsidP="004101E4">
      <w:pPr>
        <w:pStyle w:val="1"/>
        <w:ind w:left="720"/>
        <w:jc w:val="center"/>
      </w:pPr>
      <w:r w:rsidRPr="00BF6AF1">
        <w:rPr>
          <w:noProof/>
          <w:position w:val="-64"/>
        </w:rPr>
        <w:lastRenderedPageBreak/>
        <w:drawing>
          <wp:inline distT="0" distB="0" distL="0" distR="0" wp14:anchorId="7D8E6146" wp14:editId="5A36C38C">
            <wp:extent cx="1409700" cy="86677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09700" cy="866775"/>
                    </a:xfrm>
                    <a:prstGeom prst="rect">
                      <a:avLst/>
                    </a:prstGeom>
                    <a:noFill/>
                    <a:ln>
                      <a:noFill/>
                    </a:ln>
                  </pic:spPr>
                </pic:pic>
              </a:graphicData>
            </a:graphic>
          </wp:inline>
        </w:drawing>
      </w:r>
    </w:p>
    <w:p w14:paraId="6E85326E" w14:textId="77777777" w:rsidR="004101E4" w:rsidRDefault="004101E4" w:rsidP="004101E4">
      <w:pPr>
        <w:pStyle w:val="1"/>
        <w:ind w:left="720"/>
      </w:pPr>
      <w:r>
        <w:tab/>
      </w:r>
    </w:p>
    <w:p w14:paraId="06EC8CEB" w14:textId="77777777" w:rsidR="004101E4" w:rsidRDefault="004101E4" w:rsidP="004101E4">
      <w:pPr>
        <w:pStyle w:val="1"/>
        <w:ind w:left="1440"/>
      </w:pPr>
      <w:r>
        <w:t>Where:</w:t>
      </w:r>
    </w:p>
    <w:p w14:paraId="3BE6B6AA" w14:textId="77777777" w:rsidR="004101E4" w:rsidRDefault="004101E4" w:rsidP="004101E4">
      <w:pPr>
        <w:pStyle w:val="1"/>
        <w:ind w:left="1440"/>
      </w:pPr>
      <w:r>
        <w:t>GMWh</w:t>
      </w:r>
      <w:r w:rsidRPr="00E215A3">
        <w:rPr>
          <w:vertAlign w:val="subscript"/>
        </w:rPr>
        <w:t>p</w:t>
      </w:r>
      <w:r>
        <w:t xml:space="preserve"> is the maximum of FPN or actual metered output in a Settlement Period related to the power station TEC (MW); and </w:t>
      </w:r>
    </w:p>
    <w:p w14:paraId="1CFA6071" w14:textId="77777777" w:rsidR="004101E4" w:rsidRDefault="004101E4" w:rsidP="004101E4">
      <w:pPr>
        <w:pStyle w:val="1"/>
        <w:ind w:left="1440"/>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4C5289DE" w14:textId="77777777" w:rsidR="004101E4" w:rsidRDefault="004101E4" w:rsidP="004101E4">
      <w:pPr>
        <w:pStyle w:val="1"/>
        <w:ind w:left="1440"/>
      </w:pPr>
    </w:p>
    <w:p w14:paraId="157FFA0B" w14:textId="77777777" w:rsidR="004101E4" w:rsidRPr="00891501" w:rsidRDefault="004101E4" w:rsidP="004101E4">
      <w:pPr>
        <w:pStyle w:val="1"/>
        <w:ind w:left="720"/>
        <w:jc w:val="both"/>
      </w:pPr>
    </w:p>
    <w:p w14:paraId="69A83D27" w14:textId="77777777" w:rsidR="004101E4" w:rsidRPr="00823D2E" w:rsidRDefault="004101E4" w:rsidP="004101E4">
      <w:pPr>
        <w:pStyle w:val="1"/>
        <w:numPr>
          <w:ilvl w:val="0"/>
          <w:numId w:val="131"/>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t>The Company and relates to the total TEC of the Power Station</w:t>
      </w:r>
      <w:r w:rsidRPr="00891501">
        <w:t xml:space="preserve">. </w:t>
      </w:r>
    </w:p>
    <w:p w14:paraId="763EF41B" w14:textId="77777777" w:rsidR="004101E4" w:rsidRPr="00823D2E" w:rsidRDefault="004101E4" w:rsidP="004101E4">
      <w:pPr>
        <w:pStyle w:val="1"/>
        <w:ind w:left="720"/>
        <w:jc w:val="both"/>
        <w:rPr>
          <w:b/>
        </w:rPr>
      </w:pPr>
    </w:p>
    <w:p w14:paraId="6827A212" w14:textId="77777777" w:rsidR="004101E4" w:rsidRPr="00B53D38" w:rsidRDefault="004101E4" w:rsidP="004101E4">
      <w:pPr>
        <w:pStyle w:val="1"/>
        <w:numPr>
          <w:ilvl w:val="0"/>
          <w:numId w:val="131"/>
        </w:numPr>
        <w:jc w:val="both"/>
        <w:rPr>
          <w:b/>
        </w:rPr>
      </w:pPr>
      <w:r w:rsidRPr="00891501">
        <w:t xml:space="preserve">Once all five </w:t>
      </w:r>
      <w:r w:rsidRPr="00AD4509">
        <w:rPr>
          <w:b/>
          <w:bCs/>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53818CE4" w14:textId="77777777" w:rsidR="004101E4" w:rsidRDefault="004101E4" w:rsidP="004101E4">
      <w:pPr>
        <w:pStyle w:val="1"/>
        <w:ind w:left="720"/>
        <w:jc w:val="both"/>
      </w:pPr>
    </w:p>
    <w:p w14:paraId="2C06E670" w14:textId="77777777" w:rsidR="004101E4" w:rsidRDefault="004101E4" w:rsidP="004101E4">
      <w:pPr>
        <w:pStyle w:val="1"/>
        <w:numPr>
          <w:ilvl w:val="0"/>
          <w:numId w:val="131"/>
        </w:numPr>
        <w:jc w:val="both"/>
      </w:pPr>
      <w:r w:rsidRPr="00891501">
        <w:t xml:space="preserve">In the event that only four </w:t>
      </w:r>
      <w:r w:rsidRPr="00AD4509">
        <w:rPr>
          <w:b/>
          <w:bCs/>
        </w:rPr>
        <w:t>Financial Year</w:t>
      </w:r>
      <w:r>
        <w:rPr>
          <w:b/>
          <w:bCs/>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Pr="00FE1BF8">
        <w:rPr>
          <w:b/>
          <w:bCs/>
        </w:rPr>
        <w:t>Financial Years</w:t>
      </w:r>
      <w:r>
        <w:t xml:space="preserve"> 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Pr="00FE1BF8">
        <w:rPr>
          <w:b/>
          <w:bCs/>
        </w:rPr>
        <w:t>Financial Years</w:t>
      </w:r>
      <w:r>
        <w:t xml:space="preserve"> </w:t>
      </w:r>
      <w:r w:rsidRPr="00891501">
        <w:t xml:space="preserve">of complete </w:t>
      </w:r>
      <w:r>
        <w:t>output</w:t>
      </w:r>
      <w:r w:rsidRPr="00891501">
        <w:t xml:space="preserve"> </w:t>
      </w:r>
      <w:r>
        <w:t>(FPN or actual metered)</w:t>
      </w:r>
      <w:r w:rsidRPr="00891501">
        <w:t xml:space="preserve"> data are available</w:t>
      </w:r>
      <w:r>
        <w:t xml:space="preserve"> </w:t>
      </w:r>
      <w:r w:rsidRPr="00891501">
        <w:t xml:space="preserve">then these three </w:t>
      </w:r>
      <w:r w:rsidRPr="00AD4509">
        <w:rPr>
          <w:b/>
          <w:bCs/>
        </w:rPr>
        <w:t>Financial Year</w:t>
      </w:r>
      <w:r>
        <w:rPr>
          <w:b/>
          <w:bCs/>
        </w:rPr>
        <w:t>s</w:t>
      </w:r>
      <w:r w:rsidRPr="00891501">
        <w:t xml:space="preserve"> would be used.</w:t>
      </w:r>
    </w:p>
    <w:p w14:paraId="1FC327D6" w14:textId="77777777" w:rsidR="004101E4" w:rsidRDefault="004101E4" w:rsidP="004101E4">
      <w:pPr>
        <w:pStyle w:val="1"/>
        <w:ind w:left="720"/>
        <w:jc w:val="both"/>
      </w:pPr>
    </w:p>
    <w:p w14:paraId="1CDC0BB8" w14:textId="77777777" w:rsidR="004101E4" w:rsidRDefault="004101E4" w:rsidP="004101E4">
      <w:pPr>
        <w:pStyle w:val="1"/>
        <w:numPr>
          <w:ilvl w:val="0"/>
          <w:numId w:val="131"/>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40BA568E" w14:textId="77777777" w:rsidR="004101E4" w:rsidRPr="00891501" w:rsidRDefault="004101E4" w:rsidP="004101E4">
      <w:pPr>
        <w:pStyle w:val="1"/>
        <w:ind w:left="720"/>
        <w:jc w:val="both"/>
      </w:pPr>
    </w:p>
    <w:p w14:paraId="47974EB7" w14:textId="77777777" w:rsidR="004101E4" w:rsidRDefault="004101E4" w:rsidP="004101E4">
      <w:pPr>
        <w:pStyle w:val="1"/>
        <w:numPr>
          <w:ilvl w:val="0"/>
          <w:numId w:val="131"/>
        </w:numPr>
        <w:jc w:val="both"/>
      </w:pPr>
      <w:r w:rsidRPr="00891501">
        <w:t xml:space="preserve">In the event that there are not three full </w:t>
      </w:r>
      <w:r>
        <w:rPr>
          <w:b/>
          <w:bCs/>
        </w:rPr>
        <w:t>Financial Years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Pr>
          <w:b/>
          <w:bCs/>
        </w:rPr>
        <w:t>Financial Years</w:t>
      </w:r>
      <w:r w:rsidRPr="00BF295A">
        <w:t xml:space="preserve"> of information are available for the Power Station</w:t>
      </w:r>
      <w:r w:rsidRPr="00C52A02">
        <w:t xml:space="preserve">. The derivation of the generic data is described in paragraphs </w:t>
      </w:r>
      <w:r w:rsidRPr="009B0384">
        <w:t>14.15.</w:t>
      </w:r>
      <w:r w:rsidRPr="00C5521A">
        <w:t>1</w:t>
      </w:r>
      <w:r>
        <w:t>11</w:t>
      </w:r>
      <w:r w:rsidRPr="00BF295A">
        <w:t>-</w:t>
      </w:r>
      <w:r w:rsidRPr="009B0384">
        <w:t>14.15.11</w:t>
      </w:r>
      <w:r>
        <w:t>4</w:t>
      </w:r>
      <w:r w:rsidRPr="00BF295A">
        <w:t>.</w:t>
      </w:r>
    </w:p>
    <w:p w14:paraId="12B3A71D" w14:textId="77777777" w:rsidR="004101E4" w:rsidRDefault="004101E4" w:rsidP="004101E4">
      <w:pPr>
        <w:pStyle w:val="1"/>
        <w:ind w:left="720"/>
        <w:jc w:val="both"/>
      </w:pPr>
    </w:p>
    <w:p w14:paraId="111EB4D7" w14:textId="77777777" w:rsidR="004101E4" w:rsidRPr="00334D5B" w:rsidRDefault="004101E4" w:rsidP="004101E4">
      <w:pPr>
        <w:pStyle w:val="1"/>
        <w:numPr>
          <w:ilvl w:val="0"/>
          <w:numId w:val="131"/>
        </w:numPr>
        <w:jc w:val="both"/>
      </w:pPr>
      <w:r>
        <w:t>Users will receive draft ALFs before 25</w:t>
      </w:r>
      <w:r w:rsidRPr="008F688B">
        <w:rPr>
          <w:vertAlign w:val="superscript"/>
        </w:rPr>
        <w:t>th</w:t>
      </w:r>
      <w:r>
        <w:t xml:space="preserve"> December of the </w:t>
      </w:r>
      <w:r w:rsidRPr="00AD4509">
        <w:rPr>
          <w:b/>
          <w:bCs/>
        </w:rPr>
        <w:t>Financial Year</w:t>
      </w:r>
      <w:r>
        <w:t xml:space="preserve"> (t-1) </w:t>
      </w:r>
      <w:r w:rsidRPr="009B0384">
        <w:t xml:space="preserve">for the </w:t>
      </w:r>
      <w:r w:rsidRPr="00AD4509">
        <w:rPr>
          <w:b/>
          <w:bCs/>
        </w:rPr>
        <w:t>Financial Year</w:t>
      </w:r>
      <w:r w:rsidRPr="009B0384">
        <w:t xml:space="preserve"> (t) </w:t>
      </w:r>
      <w:r w:rsidRPr="001646AB">
        <w:t>and</w:t>
      </w:r>
      <w:r>
        <w:t xml:space="preserve"> will have a period of 15 </w:t>
      </w:r>
      <w:r w:rsidRPr="00E71FFB">
        <w:rPr>
          <w:b/>
          <w:bCs/>
        </w:rPr>
        <w:t>Business Days</w:t>
      </w:r>
      <w:r>
        <w:t xml:space="preserve"> </w:t>
      </w:r>
    </w:p>
    <w:p w14:paraId="620C6383" w14:textId="77777777" w:rsidR="004101E4" w:rsidRDefault="004101E4" w:rsidP="004101E4">
      <w:pPr>
        <w:pStyle w:val="ListParagraph"/>
      </w:pPr>
    </w:p>
    <w:p w14:paraId="10527667" w14:textId="77777777" w:rsidR="004101E4" w:rsidRDefault="004101E4" w:rsidP="004101E4">
      <w:pPr>
        <w:pStyle w:val="1"/>
        <w:numPr>
          <w:ilvl w:val="0"/>
          <w:numId w:val="131"/>
        </w:numPr>
        <w:jc w:val="both"/>
      </w:pPr>
      <w:r>
        <w:rPr>
          <w:rFonts w:ascii="Arial" w:hAnsi="Arial" w:cs="Arial"/>
          <w:szCs w:val="22"/>
        </w:rPr>
        <w:t>from date of publishing to notify the Company of any errors. Failure to agree changes relating to errors will be treated as a charging dispute under the CUSC.</w:t>
      </w:r>
    </w:p>
    <w:p w14:paraId="469510C7" w14:textId="77777777" w:rsidR="004101E4" w:rsidRPr="008F688B" w:rsidRDefault="004101E4" w:rsidP="004101E4">
      <w:pPr>
        <w:pStyle w:val="1"/>
        <w:ind w:left="720"/>
        <w:jc w:val="both"/>
      </w:pPr>
    </w:p>
    <w:p w14:paraId="5FB18772" w14:textId="77777777" w:rsidR="004101E4" w:rsidRDefault="004101E4" w:rsidP="004101E4">
      <w:pPr>
        <w:pStyle w:val="1"/>
        <w:numPr>
          <w:ilvl w:val="0"/>
          <w:numId w:val="131"/>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8A6027F" w14:textId="77777777" w:rsidR="004101E4" w:rsidRPr="00891501" w:rsidRDefault="004101E4" w:rsidP="004101E4">
      <w:pPr>
        <w:pStyle w:val="1"/>
        <w:ind w:left="720"/>
        <w:jc w:val="both"/>
      </w:pPr>
    </w:p>
    <w:p w14:paraId="53BA930F" w14:textId="77777777" w:rsidR="004101E4" w:rsidRPr="00112FAA" w:rsidRDefault="004101E4" w:rsidP="004101E4">
      <w:pPr>
        <w:pStyle w:val="1"/>
        <w:ind w:left="720"/>
        <w:jc w:val="both"/>
        <w:rPr>
          <w:b/>
        </w:rPr>
      </w:pPr>
      <w:r w:rsidRPr="00112FAA">
        <w:rPr>
          <w:b/>
        </w:rPr>
        <w:t xml:space="preserve">Derivation of Generic </w:t>
      </w:r>
      <w:r>
        <w:rPr>
          <w:b/>
        </w:rPr>
        <w:t>ALFs</w:t>
      </w:r>
    </w:p>
    <w:p w14:paraId="37A886E2" w14:textId="77777777" w:rsidR="004101E4" w:rsidRPr="00891501" w:rsidRDefault="004101E4" w:rsidP="004101E4">
      <w:pPr>
        <w:pStyle w:val="1"/>
        <w:jc w:val="both"/>
      </w:pPr>
    </w:p>
    <w:p w14:paraId="574B5D2C" w14:textId="77777777" w:rsidR="004101E4" w:rsidRDefault="004101E4" w:rsidP="004101E4">
      <w:pPr>
        <w:pStyle w:val="1"/>
        <w:numPr>
          <w:ilvl w:val="0"/>
          <w:numId w:val="131"/>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Pr="00AD4509">
        <w:rPr>
          <w:b/>
          <w:bCs/>
        </w:rPr>
        <w:t>Financial Year</w:t>
      </w:r>
      <w:r>
        <w:rPr>
          <w:b/>
          <w:bCs/>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01424F5C" w14:textId="77777777" w:rsidR="004101E4" w:rsidRDefault="004101E4" w:rsidP="004101E4">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4101E4" w14:paraId="420CD996" w14:textId="77777777" w:rsidTr="00A62CFB">
        <w:tc>
          <w:tcPr>
            <w:tcW w:w="2397" w:type="dxa"/>
          </w:tcPr>
          <w:p w14:paraId="67EB1EE3" w14:textId="77777777" w:rsidR="004101E4" w:rsidRPr="00874A70" w:rsidRDefault="004101E4" w:rsidP="00A62CFB">
            <w:pPr>
              <w:pStyle w:val="1"/>
              <w:jc w:val="both"/>
              <w:rPr>
                <w:b/>
                <w:szCs w:val="22"/>
              </w:rPr>
            </w:pPr>
            <w:r w:rsidRPr="00874A70">
              <w:rPr>
                <w:b/>
                <w:szCs w:val="22"/>
              </w:rPr>
              <w:t>Fuel Type</w:t>
            </w:r>
          </w:p>
        </w:tc>
      </w:tr>
      <w:tr w:rsidR="004101E4" w14:paraId="72CF8946" w14:textId="77777777" w:rsidTr="00A62CFB">
        <w:tc>
          <w:tcPr>
            <w:tcW w:w="2397" w:type="dxa"/>
          </w:tcPr>
          <w:p w14:paraId="02041CBF" w14:textId="77777777" w:rsidR="004101E4" w:rsidRPr="00874A70" w:rsidRDefault="004101E4" w:rsidP="00A62CFB">
            <w:pPr>
              <w:pStyle w:val="1"/>
              <w:jc w:val="both"/>
              <w:rPr>
                <w:szCs w:val="22"/>
              </w:rPr>
            </w:pPr>
            <w:r w:rsidRPr="00874A70">
              <w:rPr>
                <w:szCs w:val="22"/>
              </w:rPr>
              <w:t>Biomass</w:t>
            </w:r>
          </w:p>
        </w:tc>
      </w:tr>
      <w:tr w:rsidR="004101E4" w14:paraId="0386E734" w14:textId="77777777" w:rsidTr="00A62CFB">
        <w:tc>
          <w:tcPr>
            <w:tcW w:w="2397" w:type="dxa"/>
          </w:tcPr>
          <w:p w14:paraId="1ED243FC" w14:textId="77777777" w:rsidR="004101E4" w:rsidRPr="00874A70" w:rsidRDefault="004101E4" w:rsidP="00A62CFB">
            <w:pPr>
              <w:pStyle w:val="1"/>
              <w:jc w:val="both"/>
              <w:rPr>
                <w:szCs w:val="22"/>
              </w:rPr>
            </w:pPr>
            <w:r w:rsidRPr="00874A70">
              <w:rPr>
                <w:szCs w:val="22"/>
              </w:rPr>
              <w:t xml:space="preserve">Coal </w:t>
            </w:r>
          </w:p>
        </w:tc>
      </w:tr>
      <w:tr w:rsidR="004101E4" w14:paraId="31ABB8D9" w14:textId="77777777" w:rsidTr="00A62CFB">
        <w:tc>
          <w:tcPr>
            <w:tcW w:w="2397" w:type="dxa"/>
          </w:tcPr>
          <w:p w14:paraId="69606265" w14:textId="77777777" w:rsidR="004101E4" w:rsidRPr="00874A70" w:rsidRDefault="004101E4" w:rsidP="00A62CFB">
            <w:pPr>
              <w:pStyle w:val="1"/>
              <w:jc w:val="both"/>
              <w:rPr>
                <w:szCs w:val="22"/>
              </w:rPr>
            </w:pPr>
            <w:r w:rsidRPr="00874A70">
              <w:rPr>
                <w:szCs w:val="22"/>
              </w:rPr>
              <w:t xml:space="preserve">Gas </w:t>
            </w:r>
          </w:p>
        </w:tc>
      </w:tr>
      <w:tr w:rsidR="004101E4" w14:paraId="45219794" w14:textId="77777777" w:rsidTr="00A62CFB">
        <w:tc>
          <w:tcPr>
            <w:tcW w:w="2397" w:type="dxa"/>
          </w:tcPr>
          <w:p w14:paraId="23DF35D9" w14:textId="77777777" w:rsidR="004101E4" w:rsidRPr="00874A70" w:rsidRDefault="004101E4" w:rsidP="00A62CFB">
            <w:pPr>
              <w:pStyle w:val="1"/>
              <w:jc w:val="both"/>
              <w:rPr>
                <w:szCs w:val="22"/>
              </w:rPr>
            </w:pPr>
            <w:r w:rsidRPr="00874A70">
              <w:rPr>
                <w:szCs w:val="22"/>
              </w:rPr>
              <w:t>Hydro</w:t>
            </w:r>
          </w:p>
        </w:tc>
      </w:tr>
      <w:tr w:rsidR="004101E4" w14:paraId="67BC3ABA" w14:textId="77777777" w:rsidTr="00A62CFB">
        <w:tc>
          <w:tcPr>
            <w:tcW w:w="2397" w:type="dxa"/>
          </w:tcPr>
          <w:p w14:paraId="34C0E920" w14:textId="77777777" w:rsidR="004101E4" w:rsidRPr="00874A70" w:rsidRDefault="004101E4" w:rsidP="00A62CFB">
            <w:pPr>
              <w:pStyle w:val="1"/>
              <w:jc w:val="both"/>
              <w:rPr>
                <w:szCs w:val="22"/>
              </w:rPr>
            </w:pPr>
            <w:r w:rsidRPr="00874A70">
              <w:rPr>
                <w:szCs w:val="22"/>
              </w:rPr>
              <w:t>Nuclear (by reactor type)</w:t>
            </w:r>
          </w:p>
        </w:tc>
      </w:tr>
      <w:tr w:rsidR="004101E4" w14:paraId="37AB0245" w14:textId="77777777" w:rsidTr="00A62CFB">
        <w:tc>
          <w:tcPr>
            <w:tcW w:w="2397" w:type="dxa"/>
          </w:tcPr>
          <w:p w14:paraId="3B25E410" w14:textId="77777777" w:rsidR="004101E4" w:rsidRPr="00874A70" w:rsidRDefault="004101E4" w:rsidP="00A62CFB">
            <w:pPr>
              <w:pStyle w:val="1"/>
              <w:jc w:val="both"/>
              <w:rPr>
                <w:szCs w:val="22"/>
              </w:rPr>
            </w:pPr>
            <w:r w:rsidRPr="00874A70">
              <w:rPr>
                <w:szCs w:val="22"/>
              </w:rPr>
              <w:t>Oil &amp; OCGTs</w:t>
            </w:r>
          </w:p>
        </w:tc>
      </w:tr>
      <w:tr w:rsidR="004101E4" w14:paraId="55724F5C" w14:textId="77777777" w:rsidTr="00A62CFB">
        <w:tc>
          <w:tcPr>
            <w:tcW w:w="2397" w:type="dxa"/>
          </w:tcPr>
          <w:p w14:paraId="3682DD58" w14:textId="77777777" w:rsidR="004101E4" w:rsidRPr="00874A70" w:rsidRDefault="004101E4" w:rsidP="00A62CFB">
            <w:pPr>
              <w:pStyle w:val="1"/>
              <w:jc w:val="both"/>
              <w:rPr>
                <w:szCs w:val="22"/>
              </w:rPr>
            </w:pPr>
            <w:r w:rsidRPr="00874A70">
              <w:rPr>
                <w:szCs w:val="22"/>
              </w:rPr>
              <w:t>Pumped Storage</w:t>
            </w:r>
          </w:p>
        </w:tc>
      </w:tr>
      <w:tr w:rsidR="004101E4" w14:paraId="56845D6E" w14:textId="77777777" w:rsidTr="00A62CFB">
        <w:tc>
          <w:tcPr>
            <w:tcW w:w="2397" w:type="dxa"/>
          </w:tcPr>
          <w:p w14:paraId="1D5B66D3" w14:textId="77777777" w:rsidR="004101E4" w:rsidRPr="00874A70" w:rsidRDefault="004101E4" w:rsidP="00A62CFB">
            <w:pPr>
              <w:pStyle w:val="1"/>
              <w:jc w:val="both"/>
              <w:rPr>
                <w:szCs w:val="22"/>
              </w:rPr>
            </w:pPr>
            <w:r w:rsidRPr="00874A70">
              <w:rPr>
                <w:szCs w:val="22"/>
              </w:rPr>
              <w:t>Onshore Wind</w:t>
            </w:r>
          </w:p>
        </w:tc>
      </w:tr>
      <w:tr w:rsidR="004101E4" w14:paraId="5A747FB8" w14:textId="77777777" w:rsidTr="00A62CFB">
        <w:tc>
          <w:tcPr>
            <w:tcW w:w="2397" w:type="dxa"/>
          </w:tcPr>
          <w:p w14:paraId="2F012851" w14:textId="77777777" w:rsidR="004101E4" w:rsidRPr="00874A70" w:rsidRDefault="004101E4" w:rsidP="00A62CFB">
            <w:pPr>
              <w:pStyle w:val="1"/>
              <w:jc w:val="both"/>
              <w:rPr>
                <w:szCs w:val="22"/>
              </w:rPr>
            </w:pPr>
            <w:r w:rsidRPr="00874A70">
              <w:rPr>
                <w:szCs w:val="22"/>
              </w:rPr>
              <w:t>Offshore Wind</w:t>
            </w:r>
          </w:p>
        </w:tc>
      </w:tr>
      <w:tr w:rsidR="004101E4" w14:paraId="4315C75B" w14:textId="77777777" w:rsidTr="00A62CFB">
        <w:tc>
          <w:tcPr>
            <w:tcW w:w="2397" w:type="dxa"/>
          </w:tcPr>
          <w:p w14:paraId="42549CF2" w14:textId="77777777" w:rsidR="004101E4" w:rsidRPr="00874A70" w:rsidRDefault="004101E4" w:rsidP="00A62CFB">
            <w:pPr>
              <w:pStyle w:val="1"/>
              <w:jc w:val="both"/>
              <w:rPr>
                <w:szCs w:val="22"/>
              </w:rPr>
            </w:pPr>
            <w:r w:rsidRPr="00874A70">
              <w:rPr>
                <w:szCs w:val="22"/>
              </w:rPr>
              <w:t>CHP</w:t>
            </w:r>
          </w:p>
        </w:tc>
      </w:tr>
    </w:tbl>
    <w:p w14:paraId="358DC6ED" w14:textId="77777777" w:rsidR="004101E4" w:rsidRDefault="004101E4" w:rsidP="004101E4">
      <w:pPr>
        <w:pStyle w:val="1"/>
        <w:ind w:left="720"/>
        <w:jc w:val="both"/>
      </w:pPr>
    </w:p>
    <w:p w14:paraId="1B1535E9" w14:textId="77777777" w:rsidR="004101E4" w:rsidRDefault="004101E4" w:rsidP="004101E4">
      <w:pPr>
        <w:pStyle w:val="1"/>
        <w:ind w:left="720"/>
        <w:jc w:val="both"/>
      </w:pPr>
    </w:p>
    <w:p w14:paraId="17C1EDE2" w14:textId="77777777" w:rsidR="004101E4" w:rsidRDefault="004101E4" w:rsidP="004101E4">
      <w:pPr>
        <w:pStyle w:val="1"/>
        <w:numPr>
          <w:ilvl w:val="0"/>
          <w:numId w:val="131"/>
        </w:numPr>
        <w:jc w:val="both"/>
      </w:pPr>
      <w:r>
        <w:t>The Company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05CFC076" w14:textId="77777777" w:rsidR="004101E4" w:rsidRDefault="004101E4" w:rsidP="004101E4">
      <w:pPr>
        <w:pStyle w:val="1"/>
        <w:ind w:left="720"/>
        <w:jc w:val="both"/>
      </w:pPr>
    </w:p>
    <w:p w14:paraId="0E171BAD" w14:textId="77777777" w:rsidR="004101E4" w:rsidRDefault="004101E4" w:rsidP="004101E4">
      <w:pPr>
        <w:pStyle w:val="1"/>
        <w:numPr>
          <w:ilvl w:val="0"/>
          <w:numId w:val="131"/>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78D8727" w14:textId="77777777" w:rsidR="004101E4" w:rsidRDefault="004101E4" w:rsidP="004101E4">
      <w:pPr>
        <w:pStyle w:val="1"/>
        <w:ind w:left="720"/>
        <w:jc w:val="both"/>
      </w:pPr>
    </w:p>
    <w:p w14:paraId="7B86ABB2" w14:textId="77777777" w:rsidR="004101E4" w:rsidRDefault="004101E4" w:rsidP="004101E4">
      <w:pPr>
        <w:pStyle w:val="1"/>
        <w:numPr>
          <w:ilvl w:val="0"/>
          <w:numId w:val="131"/>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t>The Company will use the  best information available e.g. from manufactuers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7875C545" w14:textId="77777777" w:rsidR="004101E4" w:rsidRDefault="004101E4" w:rsidP="004101E4">
      <w:pPr>
        <w:pStyle w:val="ListParagraph"/>
      </w:pPr>
    </w:p>
    <w:p w14:paraId="591DE0C6" w14:textId="77777777" w:rsidR="004101E4" w:rsidRDefault="004101E4" w:rsidP="004101E4">
      <w:pPr>
        <w:pStyle w:val="1"/>
        <w:ind w:left="1627"/>
        <w:jc w:val="both"/>
      </w:pPr>
    </w:p>
    <w:p w14:paraId="6A44FDBE" w14:textId="77777777" w:rsidR="004101E4" w:rsidRDefault="004101E4" w:rsidP="004101E4">
      <w:pPr>
        <w:pStyle w:val="Heading3"/>
        <w:ind w:left="709"/>
        <w:jc w:val="both"/>
        <w:rPr>
          <w:rFonts w:ascii="Arial" w:hAnsi="Arial" w:cs="Arial"/>
          <w:b/>
        </w:rPr>
      </w:pPr>
      <w:r>
        <w:rPr>
          <w:rFonts w:ascii="Arial" w:hAnsi="Arial" w:cs="Arial"/>
          <w:b/>
        </w:rPr>
        <w:t xml:space="preserve">TNUoS Embedded Export Tariff </w:t>
      </w:r>
    </w:p>
    <w:p w14:paraId="73C75EDA" w14:textId="77777777" w:rsidR="004101E4" w:rsidRDefault="004101E4" w:rsidP="004101E4">
      <w:pPr>
        <w:pStyle w:val="ListParagraph"/>
      </w:pPr>
    </w:p>
    <w:p w14:paraId="428EC290" w14:textId="77777777" w:rsidR="004101E4" w:rsidRDefault="004101E4" w:rsidP="004101E4">
      <w:pPr>
        <w:pStyle w:val="1"/>
        <w:numPr>
          <w:ilvl w:val="0"/>
          <w:numId w:val="131"/>
        </w:numPr>
        <w:jc w:val="both"/>
      </w:pPr>
      <w:r>
        <w:t>Embedded exports are exports measured on a half-hourly basis by Metering Systems, in accordance with the BSC, that are not subject to generation TNUoS.</w:t>
      </w:r>
    </w:p>
    <w:p w14:paraId="79CAE168" w14:textId="77777777" w:rsidR="004101E4" w:rsidRDefault="004101E4" w:rsidP="004101E4">
      <w:pPr>
        <w:pStyle w:val="1"/>
        <w:ind w:left="1627"/>
        <w:jc w:val="both"/>
      </w:pPr>
    </w:p>
    <w:p w14:paraId="77363D7A" w14:textId="77777777" w:rsidR="004101E4" w:rsidRDefault="004101E4" w:rsidP="004101E4">
      <w:pPr>
        <w:pStyle w:val="1"/>
        <w:numPr>
          <w:ilvl w:val="0"/>
          <w:numId w:val="131"/>
        </w:numPr>
        <w:jc w:val="both"/>
      </w:pPr>
      <w:r>
        <w:t>The embedded export tariff will be applied to the metered Triad volumes of Embedded Exports for each demand zone as follows:</w:t>
      </w:r>
    </w:p>
    <w:p w14:paraId="76E16455" w14:textId="77777777" w:rsidR="004101E4" w:rsidRDefault="004101E4" w:rsidP="004101E4">
      <w:pPr>
        <w:pStyle w:val="ListParagraph"/>
      </w:pPr>
    </w:p>
    <w:p w14:paraId="3FD30A30" w14:textId="77777777" w:rsidR="004101E4" w:rsidRPr="00575BBD" w:rsidRDefault="00000000" w:rsidP="004101E4">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1E3AB047" w14:textId="77777777" w:rsidR="004101E4" w:rsidRPr="00AB4296" w:rsidRDefault="004101E4" w:rsidP="004101E4">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t xml:space="preserve">Where </w:t>
      </w:r>
    </w:p>
    <w:p w14:paraId="4C89494B" w14:textId="77777777" w:rsidR="004101E4" w:rsidRPr="00F84A36" w:rsidRDefault="004101E4" w:rsidP="004101E4">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lastRenderedPageBreak/>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49CD903F" w14:textId="77777777" w:rsidR="004101E4" w:rsidRPr="00AB4296" w:rsidRDefault="004101E4" w:rsidP="004101E4">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6E239E18" w14:textId="77777777" w:rsidR="004101E4" w:rsidRPr="00AB4296" w:rsidRDefault="004101E4" w:rsidP="004101E4">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Pr="00AB4296">
        <w:rPr>
          <w:rFonts w:ascii="Arial" w:eastAsia="Arial" w:hAnsi="Arial"/>
          <w:spacing w:val="59"/>
          <w:sz w:val="22"/>
          <w:szCs w:val="22"/>
          <w:lang w:val="en-US"/>
        </w:rPr>
        <w:t xml:space="preserve">: </w:t>
      </w:r>
    </w:p>
    <w:p w14:paraId="6774FD6C" w14:textId="77777777" w:rsidR="004101E4" w:rsidRDefault="004101E4" w:rsidP="004101E4">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Pr="00E71FFB">
        <w:rPr>
          <w:rFonts w:ascii="Arial" w:hAnsi="Arial" w:cs="Arial"/>
          <w:b/>
          <w:sz w:val="22"/>
          <w:lang w:eastAsia="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0E2AF812" w14:textId="77777777" w:rsidR="004101E4" w:rsidRDefault="004101E4" w:rsidP="004101E4">
      <w:pPr>
        <w:spacing w:line="191" w:lineRule="exact"/>
        <w:ind w:left="576"/>
        <w:textAlignment w:val="baseline"/>
        <w:rPr>
          <w:rFonts w:ascii="Arial" w:eastAsia="Arial" w:hAnsi="Arial"/>
          <w:sz w:val="22"/>
          <w:szCs w:val="22"/>
          <w:u w:val="single"/>
          <w:lang w:val="en-US"/>
        </w:rPr>
      </w:pPr>
    </w:p>
    <w:p w14:paraId="217B8A3B" w14:textId="77777777" w:rsidR="004101E4" w:rsidRPr="00575BBD" w:rsidRDefault="004101E4" w:rsidP="004101E4">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1B72BC0C" w14:textId="77777777" w:rsidR="004101E4" w:rsidRDefault="004101E4" w:rsidP="004101E4">
      <w:pPr>
        <w:spacing w:line="191" w:lineRule="exact"/>
        <w:ind w:left="576"/>
        <w:textAlignment w:val="baseline"/>
        <w:rPr>
          <w:rFonts w:ascii="Arial" w:eastAsia="Arial" w:hAnsi="Arial"/>
          <w:sz w:val="22"/>
          <w:szCs w:val="22"/>
          <w:u w:val="single"/>
        </w:rPr>
      </w:pPr>
    </w:p>
    <w:p w14:paraId="1BA4DE32" w14:textId="77777777" w:rsidR="004101E4" w:rsidRDefault="004101E4" w:rsidP="004101E4">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Pr="00E71FFB">
        <w:rPr>
          <w:rFonts w:ascii="Arial" w:hAnsi="Arial" w:cs="Arial"/>
          <w:b/>
          <w:sz w:val="22"/>
          <w:lang w:eastAsia="en-US"/>
        </w:rPr>
        <w:t>Financial Year</w:t>
      </w:r>
      <w:r w:rsidRPr="00AB4296">
        <w:rPr>
          <w:rFonts w:ascii="Arial" w:eastAsia="Arial" w:hAnsi="Arial"/>
          <w:sz w:val="22"/>
          <w:szCs w:val="22"/>
          <w:lang w:val="en-US"/>
        </w:rPr>
        <w:t xml:space="preserve"> </w:t>
      </w:r>
      <w:r w:rsidRPr="00AB4296">
        <w:rPr>
          <w:rFonts w:ascii="Arial" w:eastAsia="Arial" w:hAnsi="Arial"/>
          <w:sz w:val="22"/>
          <w:szCs w:val="22"/>
        </w:rPr>
        <w:t xml:space="preserve">following the implementation date of CMP 264/265: </w:t>
      </w:r>
    </w:p>
    <w:p w14:paraId="1EECE2BB" w14:textId="77777777" w:rsidR="004101E4" w:rsidRDefault="004101E4" w:rsidP="004101E4">
      <w:pPr>
        <w:spacing w:before="1" w:line="195" w:lineRule="exact"/>
        <w:ind w:left="576"/>
        <w:textAlignment w:val="baseline"/>
        <w:rPr>
          <w:rFonts w:ascii="Arial" w:eastAsia="Arial" w:hAnsi="Arial"/>
          <w:sz w:val="22"/>
          <w:szCs w:val="22"/>
        </w:rPr>
      </w:pPr>
    </w:p>
    <w:p w14:paraId="00C2ED1D" w14:textId="77777777" w:rsidR="004101E4" w:rsidRDefault="004101E4" w:rsidP="004101E4">
      <w:pPr>
        <w:spacing w:before="1" w:line="195" w:lineRule="exact"/>
        <w:ind w:left="576"/>
        <w:jc w:val="center"/>
        <w:textAlignment w:val="baseline"/>
        <w:rPr>
          <w:rFonts w:ascii="Arial" w:eastAsia="Arial" w:hAnsi="Arial"/>
          <w:sz w:val="22"/>
          <w:szCs w:val="22"/>
        </w:rPr>
      </w:pPr>
    </w:p>
    <w:p w14:paraId="510F2875" w14:textId="77777777" w:rsidR="004101E4" w:rsidRPr="00575BBD" w:rsidRDefault="004101E4" w:rsidP="004101E4">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4D8FEFD0" w14:textId="77777777" w:rsidR="004101E4" w:rsidRDefault="004101E4" w:rsidP="004101E4">
      <w:pPr>
        <w:spacing w:before="1" w:line="195" w:lineRule="exact"/>
        <w:ind w:left="576"/>
        <w:jc w:val="center"/>
        <w:textAlignment w:val="baseline"/>
        <w:rPr>
          <w:rFonts w:ascii="Arial" w:eastAsia="Arial" w:hAnsi="Arial"/>
          <w:sz w:val="22"/>
          <w:szCs w:val="22"/>
        </w:rPr>
      </w:pPr>
    </w:p>
    <w:p w14:paraId="25EFE5AA" w14:textId="77777777" w:rsidR="004101E4" w:rsidRDefault="004101E4" w:rsidP="004101E4">
      <w:pPr>
        <w:spacing w:before="1" w:line="195" w:lineRule="exact"/>
        <w:ind w:left="576"/>
        <w:textAlignment w:val="baseline"/>
        <w:rPr>
          <w:rFonts w:ascii="Arial" w:eastAsia="Arial" w:hAnsi="Arial"/>
          <w:sz w:val="22"/>
          <w:szCs w:val="22"/>
        </w:rPr>
      </w:pPr>
    </w:p>
    <w:p w14:paraId="7F4A8232" w14:textId="77777777" w:rsidR="004101E4" w:rsidRPr="00AB4296" w:rsidRDefault="004101E4" w:rsidP="004101E4">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Pr="00E71FFB">
        <w:rPr>
          <w:rFonts w:ascii="Arial" w:hAnsi="Arial" w:cs="Arial"/>
          <w:b/>
          <w:sz w:val="22"/>
          <w:lang w:eastAsia="en-US"/>
        </w:rPr>
        <w:t>Financial Year</w:t>
      </w:r>
      <w:r w:rsidRPr="00AB4296">
        <w:rPr>
          <w:rFonts w:ascii="Arial" w:eastAsia="Arial" w:hAnsi="Arial"/>
          <w:sz w:val="22"/>
          <w:szCs w:val="22"/>
        </w:rPr>
        <w:t xml:space="preserve"> following the implementation date of CMP 264/265 and every subsequent </w:t>
      </w:r>
      <w:r w:rsidRPr="00E71FFB">
        <w:rPr>
          <w:rFonts w:ascii="Arial" w:hAnsi="Arial" w:cs="Arial"/>
          <w:b/>
          <w:sz w:val="22"/>
          <w:lang w:eastAsia="en-US"/>
        </w:rPr>
        <w:t>Financial Year</w:t>
      </w:r>
      <w:r w:rsidRPr="00AB4296">
        <w:rPr>
          <w:rFonts w:ascii="Arial" w:eastAsia="Arial" w:hAnsi="Arial"/>
          <w:sz w:val="22"/>
          <w:szCs w:val="22"/>
        </w:rPr>
        <w:t xml:space="preserve">: </w:t>
      </w:r>
    </w:p>
    <w:p w14:paraId="6871B764" w14:textId="77777777" w:rsidR="004101E4" w:rsidRPr="00AB4296" w:rsidRDefault="004101E4" w:rsidP="004101E4">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Pr="00A26D6E">
        <w:rPr>
          <w:rFonts w:ascii="Arial" w:eastAsia="Arial" w:hAnsi="Arial"/>
          <w:sz w:val="22"/>
          <w:szCs w:val="22"/>
        </w:rPr>
        <w:t xml:space="preserve"> </w:t>
      </w:r>
      <w:r w:rsidRPr="00970793">
        <w:rPr>
          <w:rFonts w:ascii="Arial" w:eastAsia="Arial" w:hAnsi="Arial"/>
          <w:i/>
          <w:sz w:val="22"/>
          <w:szCs w:val="22"/>
        </w:rPr>
        <w:t>AGIC</w:t>
      </w:r>
    </w:p>
    <w:p w14:paraId="6D9561A6" w14:textId="77777777" w:rsidR="004101E4" w:rsidRPr="00AB4296" w:rsidRDefault="004101E4" w:rsidP="004101E4">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6D013D8" w14:textId="77777777" w:rsidR="004101E4" w:rsidRPr="00AB4296" w:rsidRDefault="004101E4" w:rsidP="004101E4">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Pr="00E71FFB">
        <w:rPr>
          <w:rFonts w:ascii="Arial" w:hAnsi="Arial" w:cs="Arial"/>
          <w:b/>
          <w:sz w:val="22"/>
          <w:lang w:eastAsia="en-US"/>
        </w:rPr>
        <w:t>Financial Year</w:t>
      </w:r>
      <w:r w:rsidRPr="00AB4296">
        <w:rPr>
          <w:rFonts w:ascii="Arial" w:eastAsia="Arial" w:hAnsi="Arial"/>
          <w:sz w:val="22"/>
          <w:szCs w:val="22"/>
          <w:lang w:val="en-US"/>
        </w:rPr>
        <w:t xml:space="preserve"> </w:t>
      </w:r>
      <w:r w:rsidRPr="00AB4296">
        <w:rPr>
          <w:rFonts w:ascii="Arial" w:eastAsia="Arial" w:hAnsi="Arial"/>
          <w:sz w:val="22"/>
          <w:szCs w:val="22"/>
        </w:rPr>
        <w:t xml:space="preserve">prior to implementation </w:t>
      </w:r>
    </w:p>
    <w:p w14:paraId="479606BB" w14:textId="77777777" w:rsidR="004101E4" w:rsidRPr="00AB4296" w:rsidRDefault="004101E4" w:rsidP="004101E4">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618D15CA" w14:textId="77777777" w:rsidR="004101E4" w:rsidRDefault="004101E4" w:rsidP="004101E4">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Pr="00E71FFB">
        <w:rPr>
          <w:rFonts w:ascii="Arial" w:hAnsi="Arial" w:cs="Arial"/>
          <w:b/>
          <w:sz w:val="22"/>
          <w:lang w:eastAsia="en-US"/>
        </w:rPr>
        <w:t>Financial Year</w:t>
      </w:r>
      <w:r w:rsidRPr="00AB4296">
        <w:rPr>
          <w:rFonts w:ascii="Arial" w:eastAsia="Arial" w:hAnsi="Arial"/>
          <w:sz w:val="22"/>
          <w:szCs w:val="22"/>
          <w:lang w:val="en-US"/>
        </w:rPr>
        <w:t xml:space="preserve"> </w:t>
      </w:r>
      <w:r w:rsidRPr="00AB4296">
        <w:rPr>
          <w:rFonts w:ascii="Arial" w:eastAsia="Arial" w:hAnsi="Arial"/>
          <w:sz w:val="22"/>
          <w:szCs w:val="22"/>
        </w:rPr>
        <w:t xml:space="preserve">following the implementation date of CMP264/265 using data submitted by onshore TSOs as part of the price control process. The data used is from the most recent [20] schemes submitted under the price  control process and indexed each year by the </w:t>
      </w:r>
      <w:r>
        <w:rPr>
          <w:rFonts w:ascii="Arial" w:eastAsia="Arial" w:hAnsi="Arial"/>
          <w:sz w:val="22"/>
          <w:szCs w:val="22"/>
        </w:rPr>
        <w:t>TOPI</w:t>
      </w:r>
      <w:r w:rsidRPr="00AB4296">
        <w:rPr>
          <w:rFonts w:ascii="Arial" w:eastAsia="Arial" w:hAnsi="Arial"/>
          <w:sz w:val="22"/>
          <w:szCs w:val="22"/>
        </w:rPr>
        <w:t xml:space="preserve"> 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C89C8C3" w14:textId="77777777" w:rsidR="004101E4" w:rsidRDefault="004101E4" w:rsidP="004101E4">
      <w:pPr>
        <w:spacing w:before="1" w:line="208" w:lineRule="exact"/>
        <w:ind w:left="576" w:right="72"/>
        <w:jc w:val="both"/>
        <w:textAlignment w:val="baseline"/>
        <w:rPr>
          <w:rFonts w:ascii="Arial" w:eastAsia="Arial" w:hAnsi="Arial"/>
          <w:sz w:val="22"/>
          <w:szCs w:val="22"/>
        </w:rPr>
      </w:pPr>
    </w:p>
    <w:p w14:paraId="4CE7CDA3" w14:textId="77777777" w:rsidR="004101E4" w:rsidRDefault="004101E4" w:rsidP="004101E4">
      <w:pPr>
        <w:spacing w:before="1" w:line="208" w:lineRule="exact"/>
        <w:ind w:left="576" w:right="72"/>
        <w:jc w:val="both"/>
        <w:textAlignment w:val="baseline"/>
        <w:rPr>
          <w:rFonts w:ascii="Arial" w:eastAsia="Arial" w:hAnsi="Arial"/>
          <w:sz w:val="22"/>
          <w:szCs w:val="22"/>
        </w:rPr>
      </w:pPr>
    </w:p>
    <w:p w14:paraId="73C8B629" w14:textId="77777777" w:rsidR="004101E4" w:rsidRPr="00AB4296" w:rsidRDefault="004101E4" w:rsidP="004101E4">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p>
    <w:p w14:paraId="76013BD3" w14:textId="77777777" w:rsidR="004101E4" w:rsidRDefault="004101E4" w:rsidP="004101E4">
      <w:pPr>
        <w:pStyle w:val="Heading3"/>
        <w:ind w:left="709"/>
        <w:jc w:val="both"/>
        <w:rPr>
          <w:rFonts w:ascii="Arial" w:hAnsi="Arial" w:cs="Arial"/>
          <w:b/>
        </w:rPr>
      </w:pPr>
      <w:r>
        <w:rPr>
          <w:rFonts w:ascii="Arial" w:hAnsi="Arial" w:cs="Arial"/>
          <w:b/>
        </w:rPr>
        <w:t>Initial Revenue Recovery</w:t>
      </w:r>
    </w:p>
    <w:p w14:paraId="28611473" w14:textId="77777777" w:rsidR="004101E4" w:rsidRPr="0039630E" w:rsidRDefault="004101E4" w:rsidP="004101E4">
      <w:pPr>
        <w:pStyle w:val="Heading3"/>
        <w:numPr>
          <w:ilvl w:val="0"/>
          <w:numId w:val="131"/>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2F5A50ED" w14:textId="77777777" w:rsidR="004101E4" w:rsidRDefault="004101E4" w:rsidP="004101E4">
      <w:pPr>
        <w:pStyle w:val="1"/>
        <w:ind w:left="2880"/>
        <w:jc w:val="both"/>
        <w:rPr>
          <w:rFonts w:ascii="Arial" w:hAnsi="Arial"/>
        </w:rPr>
      </w:pPr>
      <w:r w:rsidRPr="001D4EAB">
        <w:rPr>
          <w:rFonts w:ascii="Arial" w:hAnsi="Arial"/>
          <w:noProof/>
          <w:position w:val="-28"/>
        </w:rPr>
        <w:drawing>
          <wp:inline distT="0" distB="0" distL="0" distR="0" wp14:anchorId="01F8BB4A" wp14:editId="3E35A8CD">
            <wp:extent cx="2171700" cy="42862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171700" cy="428625"/>
                    </a:xfrm>
                    <a:prstGeom prst="rect">
                      <a:avLst/>
                    </a:prstGeom>
                    <a:noFill/>
                    <a:ln>
                      <a:noFill/>
                    </a:ln>
                  </pic:spPr>
                </pic:pic>
              </a:graphicData>
            </a:graphic>
          </wp:inline>
        </w:drawing>
      </w:r>
    </w:p>
    <w:p w14:paraId="36DF6313" w14:textId="77777777" w:rsidR="004101E4" w:rsidRDefault="004101E4" w:rsidP="004101E4">
      <w:pPr>
        <w:pStyle w:val="1"/>
        <w:ind w:left="2880"/>
        <w:jc w:val="both"/>
        <w:rPr>
          <w:rFonts w:ascii="Arial" w:hAnsi="Arial"/>
        </w:rPr>
      </w:pPr>
    </w:p>
    <w:p w14:paraId="32E8949D" w14:textId="77777777" w:rsidR="004101E4" w:rsidRPr="000B6C0D" w:rsidRDefault="004101E4" w:rsidP="004101E4">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1F9A142B" w14:textId="77777777" w:rsidR="004101E4" w:rsidRPr="000B6C0D" w:rsidRDefault="004101E4" w:rsidP="004101E4">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750473E2" w14:textId="77777777" w:rsidR="004101E4" w:rsidRDefault="004101E4" w:rsidP="004101E4">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Pr>
          <w:rFonts w:ascii="Arial" w:hAnsi="Arial"/>
          <w:sz w:val="22"/>
        </w:rPr>
        <w:t xml:space="preserve">analysis of </w:t>
      </w:r>
      <w:r w:rsidRPr="000B6C0D">
        <w:rPr>
          <w:rFonts w:ascii="Arial" w:hAnsi="Arial"/>
          <w:sz w:val="22"/>
        </w:rPr>
        <w:t>confidential User forecasts)</w:t>
      </w:r>
    </w:p>
    <w:p w14:paraId="46DEA322" w14:textId="77777777" w:rsidR="004101E4" w:rsidRPr="00646893" w:rsidRDefault="004101E4" w:rsidP="004101E4">
      <w:pPr>
        <w:pStyle w:val="Variableexplanation"/>
        <w:tabs>
          <w:tab w:val="clear" w:pos="1134"/>
          <w:tab w:val="clear" w:pos="1418"/>
          <w:tab w:val="clear" w:pos="1701"/>
          <w:tab w:val="left" w:pos="2160"/>
        </w:tabs>
        <w:rPr>
          <w:rFonts w:ascii="Arial" w:hAnsi="Arial"/>
          <w:sz w:val="22"/>
        </w:rPr>
      </w:pPr>
    </w:p>
    <w:p w14:paraId="662516E8" w14:textId="77777777" w:rsidR="004101E4" w:rsidRDefault="004101E4" w:rsidP="004101E4">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37ECAE07" w14:textId="77777777" w:rsidR="004101E4" w:rsidRDefault="004101E4" w:rsidP="004101E4">
      <w:pPr>
        <w:pStyle w:val="1"/>
        <w:ind w:left="720"/>
        <w:jc w:val="both"/>
      </w:pPr>
      <w:r>
        <w:t>n</w:t>
      </w:r>
      <w:r>
        <w:tab/>
      </w:r>
      <w:r>
        <w:tab/>
        <w:t>=          Number of generation zones</w:t>
      </w:r>
    </w:p>
    <w:p w14:paraId="0DDD2407" w14:textId="77777777" w:rsidR="004101E4" w:rsidRDefault="004101E4" w:rsidP="004101E4">
      <w:pPr>
        <w:pStyle w:val="1"/>
        <w:ind w:left="720"/>
        <w:jc w:val="both"/>
      </w:pPr>
    </w:p>
    <w:p w14:paraId="77BBE014" w14:textId="77777777" w:rsidR="004101E4" w:rsidRDefault="004101E4" w:rsidP="004101E4">
      <w:pPr>
        <w:pStyle w:val="1"/>
        <w:ind w:left="1440"/>
        <w:jc w:val="both"/>
      </w:pPr>
      <w:r>
        <w:t>The initial revenue recovery for gross GSP group demand for the Peak Security background is calculated by multiplying the initial tariff by the total forecast metered triad gross GSP group demand:</w:t>
      </w:r>
    </w:p>
    <w:p w14:paraId="7D9060AA" w14:textId="77777777" w:rsidR="004101E4" w:rsidRDefault="004101E4" w:rsidP="004101E4">
      <w:pPr>
        <w:pStyle w:val="1"/>
        <w:ind w:left="1440"/>
        <w:jc w:val="both"/>
      </w:pPr>
    </w:p>
    <w:p w14:paraId="26D94E46" w14:textId="77777777" w:rsidR="004101E4" w:rsidRDefault="004101E4" w:rsidP="004101E4">
      <w:pPr>
        <w:pStyle w:val="1"/>
        <w:ind w:left="1440"/>
        <w:jc w:val="both"/>
        <w:rPr>
          <w:rFonts w:ascii="Arial" w:hAnsi="Arial"/>
        </w:rPr>
      </w:pPr>
      <w:r w:rsidRPr="00292B74">
        <w:rPr>
          <w:rFonts w:ascii="Arial" w:hAnsi="Arial"/>
          <w:noProof/>
          <w:position w:val="-28"/>
        </w:rPr>
        <w:drawing>
          <wp:inline distT="0" distB="0" distL="0" distR="0" wp14:anchorId="2B998CAE" wp14:editId="3CB6AF46">
            <wp:extent cx="1819275" cy="42862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819275" cy="428625"/>
                    </a:xfrm>
                    <a:prstGeom prst="rect">
                      <a:avLst/>
                    </a:prstGeom>
                    <a:noFill/>
                    <a:ln>
                      <a:noFill/>
                    </a:ln>
                  </pic:spPr>
                </pic:pic>
              </a:graphicData>
            </a:graphic>
          </wp:inline>
        </w:drawing>
      </w:r>
    </w:p>
    <w:p w14:paraId="799C9849" w14:textId="77777777" w:rsidR="004101E4" w:rsidRDefault="004101E4" w:rsidP="004101E4">
      <w:pPr>
        <w:pStyle w:val="1"/>
        <w:jc w:val="both"/>
        <w:rPr>
          <w:rFonts w:ascii="Arial" w:hAnsi="Arial"/>
        </w:rPr>
      </w:pPr>
    </w:p>
    <w:p w14:paraId="078B25F4" w14:textId="77777777" w:rsidR="004101E4" w:rsidRDefault="004101E4" w:rsidP="004101E4">
      <w:pPr>
        <w:pStyle w:val="1"/>
        <w:jc w:val="both"/>
      </w:pPr>
      <w:r>
        <w:rPr>
          <w:rFonts w:ascii="Arial" w:hAnsi="Arial"/>
        </w:rPr>
        <w:lastRenderedPageBreak/>
        <w:tab/>
        <w:t>Where:</w:t>
      </w:r>
    </w:p>
    <w:p w14:paraId="003BB7D1" w14:textId="77777777" w:rsidR="004101E4" w:rsidRPr="000B6C0D" w:rsidRDefault="004101E4" w:rsidP="004101E4">
      <w:pPr>
        <w:pStyle w:val="Variableexplanation"/>
        <w:tabs>
          <w:tab w:val="clear" w:pos="1134"/>
          <w:tab w:val="clear" w:pos="1418"/>
          <w:tab w:val="clear" w:pos="1701"/>
          <w:tab w:val="left" w:pos="2160"/>
        </w:tabs>
        <w:ind w:left="2880" w:hanging="2160"/>
        <w:rPr>
          <w:rFonts w:ascii="Arial" w:hAnsi="Arial"/>
          <w:sz w:val="22"/>
        </w:rPr>
      </w:pPr>
    </w:p>
    <w:p w14:paraId="0E078CEB" w14:textId="77777777" w:rsidR="004101E4" w:rsidRDefault="004101E4" w:rsidP="004101E4">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Pr>
          <w:rFonts w:ascii="Arial" w:hAnsi="Arial"/>
          <w:sz w:val="22"/>
        </w:rPr>
        <w:t xml:space="preserve">gross GSP </w:t>
      </w:r>
    </w:p>
    <w:p w14:paraId="52B5CB7E" w14:textId="77777777" w:rsidR="004101E4" w:rsidRPr="000B6C0D" w:rsidRDefault="004101E4" w:rsidP="004101E4">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Pr="000B6C0D">
        <w:rPr>
          <w:rFonts w:ascii="Arial" w:hAnsi="Arial"/>
          <w:sz w:val="22"/>
        </w:rPr>
        <w:t>demand</w:t>
      </w:r>
    </w:p>
    <w:p w14:paraId="234C8ADB" w14:textId="77777777" w:rsidR="004101E4" w:rsidRDefault="004101E4" w:rsidP="004101E4">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Pr>
          <w:rFonts w:ascii="Arial" w:hAnsi="Arial"/>
          <w:sz w:val="22"/>
        </w:rPr>
        <w:t xml:space="preserve">analysis of </w:t>
      </w:r>
      <w:r w:rsidRPr="000B6C0D">
        <w:rPr>
          <w:rFonts w:ascii="Arial" w:hAnsi="Arial"/>
          <w:sz w:val="22"/>
        </w:rPr>
        <w:t>confidential User forecasts)</w:t>
      </w:r>
    </w:p>
    <w:p w14:paraId="4A77B6B2" w14:textId="77777777" w:rsidR="004101E4" w:rsidRDefault="004101E4" w:rsidP="004101E4">
      <w:pPr>
        <w:pStyle w:val="Variableexplanation"/>
        <w:tabs>
          <w:tab w:val="clear" w:pos="1134"/>
          <w:tab w:val="clear" w:pos="1418"/>
          <w:tab w:val="clear" w:pos="1701"/>
          <w:tab w:val="left" w:pos="2160"/>
        </w:tabs>
        <w:ind w:left="2880" w:hanging="2160"/>
        <w:rPr>
          <w:rFonts w:ascii="Arial" w:hAnsi="Arial"/>
          <w:sz w:val="22"/>
        </w:rPr>
      </w:pPr>
    </w:p>
    <w:p w14:paraId="6DA89AE9" w14:textId="77777777" w:rsidR="004101E4" w:rsidRDefault="004101E4" w:rsidP="004101E4">
      <w:pPr>
        <w:pStyle w:val="Heading3"/>
        <w:numPr>
          <w:ilvl w:val="0"/>
          <w:numId w:val="131"/>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 xml:space="preserve">the initial tariff for generation is multiplied by the total forecast generation capacity whilst calculating Initial Recovery for the Not-Shared component </w:t>
      </w:r>
      <w:r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The initial tariff for the Shared component is multiplied by both, the total forecast generation capacity and the ALF to give the initial revenue recovery:</w:t>
      </w:r>
    </w:p>
    <w:p w14:paraId="784BCB16" w14:textId="77777777" w:rsidR="004101E4" w:rsidRDefault="004101E4" w:rsidP="004101E4">
      <w:pPr>
        <w:ind w:left="1627"/>
        <w:jc w:val="center"/>
        <w:rPr>
          <w:rFonts w:ascii="Arial" w:hAnsi="Arial"/>
          <w:position w:val="-28"/>
        </w:rPr>
      </w:pPr>
    </w:p>
    <w:p w14:paraId="0EBB014F" w14:textId="77777777" w:rsidR="004101E4" w:rsidRPr="00575BBD" w:rsidRDefault="00000000" w:rsidP="004101E4">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372DDFFC" w14:textId="77777777" w:rsidR="004101E4" w:rsidRDefault="004101E4" w:rsidP="004101E4">
      <w:pPr>
        <w:ind w:left="1627"/>
        <w:jc w:val="center"/>
      </w:pPr>
    </w:p>
    <w:p w14:paraId="75F6876F" w14:textId="77777777" w:rsidR="004101E4" w:rsidRDefault="004101E4" w:rsidP="004101E4">
      <w:pPr>
        <w:ind w:left="1627"/>
        <w:jc w:val="center"/>
      </w:pPr>
    </w:p>
    <w:p w14:paraId="0DB692B5" w14:textId="77777777" w:rsidR="004101E4" w:rsidRDefault="004101E4" w:rsidP="004101E4">
      <w:pPr>
        <w:ind w:left="1627"/>
        <w:jc w:val="both"/>
      </w:pPr>
    </w:p>
    <w:p w14:paraId="3026D417" w14:textId="77777777" w:rsidR="004101E4" w:rsidRPr="00575BBD" w:rsidRDefault="00000000" w:rsidP="004101E4">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5CA341E2" w14:textId="77777777" w:rsidR="004101E4" w:rsidRDefault="004101E4" w:rsidP="004101E4">
      <w:pPr>
        <w:ind w:left="1627"/>
        <w:jc w:val="center"/>
        <w:rPr>
          <w:rFonts w:ascii="Arial" w:hAnsi="Arial"/>
        </w:rPr>
      </w:pPr>
    </w:p>
    <w:p w14:paraId="7E235889" w14:textId="77777777" w:rsidR="004101E4" w:rsidRDefault="004101E4" w:rsidP="004101E4">
      <w:pPr>
        <w:tabs>
          <w:tab w:val="left" w:pos="2268"/>
          <w:tab w:val="left" w:pos="7088"/>
        </w:tabs>
        <w:ind w:left="1627"/>
        <w:jc w:val="center"/>
        <w:rPr>
          <w:rFonts w:ascii="Arial" w:hAnsi="Arial"/>
        </w:rPr>
      </w:pPr>
      <w:r w:rsidRPr="000B6C0D">
        <w:rPr>
          <w:rFonts w:ascii="Arial" w:hAnsi="Arial"/>
          <w:noProof/>
          <w:position w:val="-28"/>
        </w:rPr>
        <w:drawing>
          <wp:inline distT="0" distB="0" distL="0" distR="0" wp14:anchorId="476EF5E2" wp14:editId="06DBB6B2">
            <wp:extent cx="2352675" cy="428625"/>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352675" cy="428625"/>
                    </a:xfrm>
                    <a:prstGeom prst="rect">
                      <a:avLst/>
                    </a:prstGeom>
                    <a:noFill/>
                    <a:ln>
                      <a:noFill/>
                    </a:ln>
                  </pic:spPr>
                </pic:pic>
              </a:graphicData>
            </a:graphic>
          </wp:inline>
        </w:drawing>
      </w:r>
    </w:p>
    <w:p w14:paraId="2D086D04" w14:textId="77777777" w:rsidR="004101E4" w:rsidRDefault="004101E4" w:rsidP="004101E4">
      <w:pPr>
        <w:ind w:left="1627"/>
        <w:rPr>
          <w:rFonts w:ascii="Arial" w:hAnsi="Arial"/>
        </w:rPr>
      </w:pPr>
    </w:p>
    <w:p w14:paraId="374B0600" w14:textId="77777777" w:rsidR="004101E4" w:rsidRPr="00575BBD" w:rsidRDefault="004101E4" w:rsidP="004101E4">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5431F5C8" w14:textId="77777777" w:rsidR="004101E4" w:rsidRDefault="004101E4" w:rsidP="004101E4">
      <w:pPr>
        <w:tabs>
          <w:tab w:val="left" w:pos="2268"/>
          <w:tab w:val="left" w:pos="7088"/>
        </w:tabs>
        <w:ind w:left="1627"/>
        <w:rPr>
          <w:rFonts w:ascii="Arial" w:hAnsi="Arial"/>
        </w:rPr>
      </w:pPr>
    </w:p>
    <w:p w14:paraId="1BAED3F3" w14:textId="77777777" w:rsidR="004101E4" w:rsidRDefault="004101E4" w:rsidP="004101E4">
      <w:pPr>
        <w:jc w:val="both"/>
        <w:rPr>
          <w:rFonts w:ascii="Arial" w:hAnsi="Arial"/>
        </w:rPr>
      </w:pPr>
      <w:r>
        <w:rPr>
          <w:rFonts w:ascii="Arial" w:hAnsi="Arial"/>
          <w:sz w:val="22"/>
          <w:szCs w:val="20"/>
          <w:lang w:eastAsia="en-US"/>
        </w:rPr>
        <w:tab/>
      </w:r>
      <w:r w:rsidRPr="00EE71EE">
        <w:rPr>
          <w:rFonts w:ascii="Arial" w:hAnsi="Arial"/>
          <w:sz w:val="22"/>
          <w:szCs w:val="20"/>
          <w:lang w:eastAsia="en-US"/>
        </w:rPr>
        <w:t>Where</w:t>
      </w:r>
      <w:r>
        <w:rPr>
          <w:rFonts w:ascii="Arial" w:hAnsi="Arial"/>
        </w:rPr>
        <w:t>:</w:t>
      </w:r>
    </w:p>
    <w:p w14:paraId="1D05C009" w14:textId="77777777" w:rsidR="004101E4" w:rsidRDefault="004101E4" w:rsidP="004101E4">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00A4D9F0" w14:textId="77777777" w:rsidR="004101E4" w:rsidRPr="005758C3" w:rsidRDefault="004101E4" w:rsidP="004101E4">
      <w:pPr>
        <w:pStyle w:val="1"/>
        <w:tabs>
          <w:tab w:val="left" w:pos="720"/>
          <w:tab w:val="left" w:pos="2160"/>
          <w:tab w:val="left" w:pos="2880"/>
          <w:tab w:val="left" w:pos="3120"/>
        </w:tabs>
        <w:ind w:left="720"/>
        <w:jc w:val="both"/>
      </w:pPr>
      <w:r>
        <w:tab/>
      </w:r>
      <w:r>
        <w:tab/>
      </w:r>
      <w:r>
        <w:tab/>
      </w:r>
      <w:r w:rsidRPr="005758C3">
        <w:t>Non Conventional Carbon generation</w:t>
      </w:r>
    </w:p>
    <w:p w14:paraId="4F49764C" w14:textId="77777777" w:rsidR="004101E4" w:rsidRDefault="004101E4" w:rsidP="004101E4">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504C1E99" w14:textId="77777777" w:rsidR="004101E4" w:rsidRPr="005758C3" w:rsidRDefault="004101E4" w:rsidP="004101E4">
      <w:pPr>
        <w:pStyle w:val="1"/>
        <w:tabs>
          <w:tab w:val="left" w:pos="720"/>
          <w:tab w:val="left" w:pos="2160"/>
          <w:tab w:val="left" w:pos="2880"/>
          <w:tab w:val="left" w:pos="3120"/>
        </w:tabs>
        <w:ind w:left="720"/>
        <w:jc w:val="both"/>
      </w:pPr>
      <w:r>
        <w:tab/>
      </w:r>
      <w:r>
        <w:tab/>
      </w:r>
      <w:r>
        <w:tab/>
      </w:r>
      <w:r w:rsidRPr="005758C3">
        <w:t>Conventional Carbon generation</w:t>
      </w:r>
    </w:p>
    <w:p w14:paraId="133EA27C" w14:textId="77777777" w:rsidR="004101E4" w:rsidRDefault="004101E4" w:rsidP="004101E4">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64EC2CC9" w14:textId="77777777" w:rsidR="004101E4" w:rsidRPr="005758C3" w:rsidRDefault="004101E4" w:rsidP="004101E4">
      <w:pPr>
        <w:pStyle w:val="1"/>
        <w:tabs>
          <w:tab w:val="left" w:pos="720"/>
          <w:tab w:val="left" w:pos="2160"/>
          <w:tab w:val="left" w:pos="2880"/>
          <w:tab w:val="left" w:pos="3120"/>
        </w:tabs>
        <w:ind w:left="720"/>
        <w:jc w:val="both"/>
      </w:pPr>
      <w:r>
        <w:tab/>
      </w:r>
      <w:r>
        <w:tab/>
      </w:r>
      <w:r>
        <w:tab/>
      </w:r>
      <w:r w:rsidRPr="005758C3">
        <w:t>generation</w:t>
      </w:r>
    </w:p>
    <w:p w14:paraId="537F0EA2" w14:textId="77777777" w:rsidR="004101E4" w:rsidRDefault="004101E4" w:rsidP="004101E4">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t xml:space="preserve">Year Round Shared Initial Transport Revenue Recovery for </w:t>
      </w:r>
    </w:p>
    <w:p w14:paraId="4C61411B" w14:textId="77777777" w:rsidR="004101E4" w:rsidRPr="005758C3" w:rsidRDefault="004101E4" w:rsidP="004101E4">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4A0B83FF" w14:textId="77777777" w:rsidR="004101E4" w:rsidRDefault="004101E4" w:rsidP="004101E4">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36D3A9A6" w14:textId="77777777" w:rsidR="004101E4" w:rsidRPr="004D3E10" w:rsidRDefault="004101E4" w:rsidP="004101E4">
      <w:pPr>
        <w:tabs>
          <w:tab w:val="left" w:pos="2160"/>
        </w:tabs>
        <w:jc w:val="both"/>
        <w:rPr>
          <w:rFonts w:ascii="Arial" w:hAnsi="Arial" w:cs="Arial"/>
          <w:sz w:val="22"/>
          <w:szCs w:val="22"/>
        </w:rPr>
      </w:pPr>
    </w:p>
    <w:p w14:paraId="7120213D" w14:textId="77777777" w:rsidR="004101E4" w:rsidRDefault="004101E4" w:rsidP="004101E4">
      <w:pPr>
        <w:jc w:val="both"/>
        <w:rPr>
          <w:rFonts w:ascii="Arial" w:hAnsi="Arial"/>
        </w:rPr>
      </w:pPr>
    </w:p>
    <w:p w14:paraId="78A81C7D" w14:textId="77777777" w:rsidR="004101E4" w:rsidRDefault="004101E4" w:rsidP="004101E4">
      <w:pPr>
        <w:pStyle w:val="1"/>
        <w:numPr>
          <w:ilvl w:val="0"/>
          <w:numId w:val="131"/>
        </w:numPr>
        <w:jc w:val="both"/>
      </w:pPr>
      <w:r>
        <w:rPr>
          <w:rFonts w:ascii="Arial" w:hAnsi="Arial"/>
        </w:rPr>
        <w:t>Similar to the Peak Security background, t</w:t>
      </w:r>
      <w:r>
        <w:t>he initial revenue recovery for gross  GSP group demand for the Year Round background is calculated by multiplying the initial tariff by the total forecast metered triad gross GSP group demand:</w:t>
      </w:r>
    </w:p>
    <w:p w14:paraId="6459E703" w14:textId="77777777" w:rsidR="004101E4" w:rsidRDefault="004101E4" w:rsidP="004101E4">
      <w:pPr>
        <w:tabs>
          <w:tab w:val="left" w:pos="2268"/>
          <w:tab w:val="left" w:pos="7088"/>
        </w:tabs>
        <w:ind w:left="1627"/>
        <w:rPr>
          <w:rFonts w:ascii="Arial" w:hAnsi="Arial"/>
        </w:rPr>
      </w:pPr>
    </w:p>
    <w:p w14:paraId="680044D0" w14:textId="77777777" w:rsidR="004101E4" w:rsidRDefault="004101E4" w:rsidP="004101E4">
      <w:pPr>
        <w:tabs>
          <w:tab w:val="left" w:pos="2268"/>
          <w:tab w:val="left" w:pos="7088"/>
        </w:tabs>
        <w:ind w:left="1627"/>
        <w:rPr>
          <w:rFonts w:ascii="Arial" w:hAnsi="Arial"/>
        </w:rPr>
      </w:pPr>
    </w:p>
    <w:p w14:paraId="6D5CE0E3" w14:textId="77777777" w:rsidR="004101E4" w:rsidRDefault="004101E4" w:rsidP="004101E4">
      <w:pPr>
        <w:tabs>
          <w:tab w:val="left" w:pos="2268"/>
          <w:tab w:val="left" w:pos="7088"/>
        </w:tabs>
        <w:ind w:left="1627"/>
        <w:rPr>
          <w:rFonts w:ascii="Arial" w:hAnsi="Arial"/>
        </w:rPr>
      </w:pPr>
      <w:r>
        <w:rPr>
          <w:rFonts w:ascii="Arial" w:hAnsi="Arial"/>
          <w:noProof/>
          <w:position w:val="-28"/>
        </w:rPr>
        <w:drawing>
          <wp:inline distT="0" distB="0" distL="0" distR="0" wp14:anchorId="35FC8B1A" wp14:editId="34714661">
            <wp:extent cx="1809750" cy="333375"/>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809750" cy="333375"/>
                    </a:xfrm>
                    <a:prstGeom prst="rect">
                      <a:avLst/>
                    </a:prstGeom>
                    <a:noFill/>
                    <a:ln>
                      <a:noFill/>
                    </a:ln>
                  </pic:spPr>
                </pic:pic>
              </a:graphicData>
            </a:graphic>
          </wp:inline>
        </w:drawing>
      </w:r>
    </w:p>
    <w:p w14:paraId="1F2C51F0" w14:textId="77777777" w:rsidR="004101E4" w:rsidRPr="0039630E" w:rsidRDefault="004101E4" w:rsidP="004101E4">
      <w:pPr>
        <w:pStyle w:val="Heading3"/>
        <w:ind w:left="1627"/>
        <w:jc w:val="both"/>
        <w:rPr>
          <w:rFonts w:ascii="Arial" w:hAnsi="Arial" w:cs="Arial"/>
        </w:rPr>
      </w:pPr>
    </w:p>
    <w:p w14:paraId="02502634" w14:textId="77777777" w:rsidR="004101E4" w:rsidRDefault="004101E4" w:rsidP="004101E4">
      <w:pPr>
        <w:pStyle w:val="Variableexplanation"/>
        <w:tabs>
          <w:tab w:val="clear" w:pos="1134"/>
          <w:tab w:val="clear" w:pos="1418"/>
          <w:tab w:val="clear" w:pos="1701"/>
        </w:tabs>
        <w:rPr>
          <w:rFonts w:ascii="Arial" w:hAnsi="Arial"/>
          <w:sz w:val="22"/>
        </w:rPr>
      </w:pPr>
    </w:p>
    <w:p w14:paraId="57D64D57" w14:textId="77777777" w:rsidR="004101E4" w:rsidRDefault="004101E4" w:rsidP="004101E4">
      <w:pPr>
        <w:jc w:val="both"/>
        <w:rPr>
          <w:rFonts w:ascii="Arial" w:hAnsi="Arial"/>
        </w:rPr>
      </w:pPr>
      <w:r>
        <w:rPr>
          <w:rFonts w:ascii="Arial" w:hAnsi="Arial"/>
        </w:rPr>
        <w:tab/>
        <w:t xml:space="preserve">            </w:t>
      </w:r>
    </w:p>
    <w:p w14:paraId="5361E224" w14:textId="77777777" w:rsidR="004101E4" w:rsidRDefault="004101E4" w:rsidP="004101E4">
      <w:pPr>
        <w:pStyle w:val="Variableexplanation"/>
        <w:tabs>
          <w:tab w:val="clear" w:pos="1134"/>
          <w:tab w:val="clear" w:pos="1418"/>
          <w:tab w:val="clear" w:pos="1701"/>
        </w:tabs>
        <w:rPr>
          <w:rFonts w:ascii="Arial" w:hAnsi="Arial"/>
          <w:sz w:val="22"/>
        </w:rPr>
      </w:pPr>
      <w:r>
        <w:rPr>
          <w:rFonts w:ascii="Arial" w:hAnsi="Arial"/>
          <w:sz w:val="22"/>
        </w:rPr>
        <w:t>Where:</w:t>
      </w:r>
    </w:p>
    <w:p w14:paraId="6D2D6042" w14:textId="77777777" w:rsidR="004101E4" w:rsidRDefault="004101E4" w:rsidP="004101E4">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gross GSP </w:t>
      </w:r>
    </w:p>
    <w:p w14:paraId="00D2B460" w14:textId="77777777" w:rsidR="004101E4" w:rsidRDefault="004101E4" w:rsidP="004101E4">
      <w:pPr>
        <w:pStyle w:val="Variableexplanation"/>
        <w:tabs>
          <w:tab w:val="clear" w:pos="1134"/>
          <w:tab w:val="clear" w:pos="1418"/>
          <w:tab w:val="clear" w:pos="1701"/>
        </w:tabs>
        <w:ind w:left="2160" w:firstLine="720"/>
        <w:rPr>
          <w:rFonts w:ascii="Arial" w:hAnsi="Arial"/>
          <w:sz w:val="22"/>
        </w:rPr>
      </w:pPr>
      <w:r>
        <w:rPr>
          <w:rFonts w:ascii="Arial" w:hAnsi="Arial"/>
          <w:sz w:val="22"/>
        </w:rPr>
        <w:t>group demand</w:t>
      </w:r>
    </w:p>
    <w:p w14:paraId="2E5E65AC" w14:textId="77777777" w:rsidR="004101E4" w:rsidRDefault="004101E4" w:rsidP="004101E4"/>
    <w:p w14:paraId="766F440F" w14:textId="77777777" w:rsidR="004101E4" w:rsidRDefault="004101E4" w:rsidP="004101E4">
      <w:pPr>
        <w:pStyle w:val="1"/>
        <w:numPr>
          <w:ilvl w:val="0"/>
          <w:numId w:val="131"/>
        </w:numPr>
        <w:jc w:val="both"/>
      </w:pPr>
      <w:r>
        <w:t>The initial revenue recovery for Embedded Exports is the Embedded Export Tariff multiplied by the total forecast volume of Embedded Export at triad:</w:t>
      </w:r>
    </w:p>
    <w:p w14:paraId="2592F138" w14:textId="77777777" w:rsidR="004101E4" w:rsidRDefault="004101E4" w:rsidP="004101E4">
      <w:pPr>
        <w:pStyle w:val="1"/>
        <w:jc w:val="both"/>
      </w:pPr>
    </w:p>
    <w:p w14:paraId="113CB3A9" w14:textId="77777777" w:rsidR="004101E4" w:rsidRPr="00575BBD" w:rsidRDefault="00000000" w:rsidP="004101E4">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60C5045A" w14:textId="77777777" w:rsidR="004101E4" w:rsidRPr="00AB4296" w:rsidRDefault="004101E4" w:rsidP="004101E4">
      <w:pPr>
        <w:pStyle w:val="1"/>
        <w:jc w:val="both"/>
      </w:pPr>
    </w:p>
    <w:p w14:paraId="0144E61D" w14:textId="77777777" w:rsidR="004101E4" w:rsidRDefault="004101E4" w:rsidP="004101E4">
      <w:pPr>
        <w:pStyle w:val="1"/>
        <w:jc w:val="both"/>
      </w:pPr>
      <w:r>
        <w:t xml:space="preserve">Where </w:t>
      </w:r>
    </w:p>
    <w:p w14:paraId="4B3C8BD9" w14:textId="77777777" w:rsidR="004101E4" w:rsidRDefault="004101E4" w:rsidP="004101E4">
      <w:pPr>
        <w:pStyle w:val="1"/>
        <w:jc w:val="both"/>
      </w:pPr>
    </w:p>
    <w:p w14:paraId="6CCDEF34" w14:textId="77777777" w:rsidR="004101E4" w:rsidRDefault="004101E4" w:rsidP="004101E4">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335E8E5C" w14:textId="77777777" w:rsidR="004101E4" w:rsidRDefault="004101E4" w:rsidP="004101E4">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4D882BA0" w14:textId="77777777" w:rsidR="004101E4" w:rsidRDefault="004101E4" w:rsidP="004101E4">
      <w:pPr>
        <w:pStyle w:val="Variableexplanation"/>
        <w:tabs>
          <w:tab w:val="clear" w:pos="1134"/>
          <w:tab w:val="clear" w:pos="1418"/>
          <w:tab w:val="clear" w:pos="1701"/>
        </w:tabs>
        <w:ind w:firstLine="720"/>
        <w:rPr>
          <w:rFonts w:ascii="Arial" w:hAnsi="Arial"/>
          <w:sz w:val="22"/>
        </w:rPr>
      </w:pPr>
    </w:p>
    <w:p w14:paraId="7BFE688C" w14:textId="77777777" w:rsidR="004101E4" w:rsidRDefault="004101E4" w:rsidP="004101E4">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69FDB160" w14:textId="77777777" w:rsidR="004101E4" w:rsidRDefault="004101E4" w:rsidP="004101E4">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48AAD15" w14:textId="77777777" w:rsidR="004101E4" w:rsidRDefault="004101E4" w:rsidP="004101E4">
      <w:pPr>
        <w:pStyle w:val="Variableexplanation"/>
        <w:tabs>
          <w:tab w:val="clear" w:pos="1134"/>
          <w:tab w:val="clear" w:pos="1418"/>
          <w:tab w:val="clear" w:pos="1701"/>
        </w:tabs>
        <w:ind w:firstLine="720"/>
        <w:rPr>
          <w:rFonts w:ascii="Arial" w:hAnsi="Arial"/>
          <w:sz w:val="22"/>
        </w:rPr>
      </w:pPr>
    </w:p>
    <w:p w14:paraId="171EC61D" w14:textId="77777777" w:rsidR="004101E4" w:rsidRPr="0057184C" w:rsidRDefault="004101E4" w:rsidP="004101E4">
      <w:pPr>
        <w:pStyle w:val="1"/>
        <w:jc w:val="both"/>
      </w:pPr>
    </w:p>
    <w:p w14:paraId="12A304F4" w14:textId="77777777" w:rsidR="004101E4" w:rsidRPr="00D76842" w:rsidRDefault="004101E4" w:rsidP="004101E4"/>
    <w:p w14:paraId="1301C3E2" w14:textId="77777777" w:rsidR="004101E4" w:rsidRDefault="004101E4" w:rsidP="004101E4">
      <w:pPr>
        <w:pStyle w:val="Heading2"/>
        <w:ind w:left="720"/>
        <w:rPr>
          <w:color w:val="auto"/>
        </w:rPr>
      </w:pPr>
      <w:bookmarkStart w:id="838" w:name="_Toc208554779"/>
      <w:bookmarkStart w:id="839" w:name="_Toc208745842"/>
      <w:bookmarkStart w:id="840" w:name="_Toc274049688"/>
      <w:r w:rsidRPr="00D76842">
        <w:rPr>
          <w:color w:val="auto"/>
        </w:rPr>
        <w:t>Deriving the Final Local Tariff</w:t>
      </w:r>
      <w:bookmarkEnd w:id="838"/>
      <w:bookmarkEnd w:id="839"/>
      <w:r>
        <w:rPr>
          <w:color w:val="auto"/>
        </w:rPr>
        <w:t xml:space="preserve"> (</w:t>
      </w:r>
      <w:r w:rsidRPr="00D76842">
        <w:rPr>
          <w:color w:val="auto"/>
        </w:rPr>
        <w:t>£/kW</w:t>
      </w:r>
      <w:r>
        <w:rPr>
          <w:color w:val="auto"/>
        </w:rPr>
        <w:t>)</w:t>
      </w:r>
      <w:bookmarkEnd w:id="840"/>
    </w:p>
    <w:p w14:paraId="45C47444" w14:textId="77777777" w:rsidR="004101E4" w:rsidRPr="00736F0E" w:rsidRDefault="004101E4" w:rsidP="004101E4"/>
    <w:p w14:paraId="1CAD3344" w14:textId="77777777" w:rsidR="004101E4" w:rsidRPr="009F4FB0" w:rsidRDefault="004101E4" w:rsidP="004101E4">
      <w:pPr>
        <w:pStyle w:val="Heading2"/>
        <w:ind w:left="720"/>
        <w:rPr>
          <w:i/>
          <w:color w:val="auto"/>
        </w:rPr>
      </w:pPr>
      <w:bookmarkStart w:id="841" w:name="_Toc208554780"/>
      <w:bookmarkStart w:id="842" w:name="_Toc208745843"/>
      <w:bookmarkStart w:id="843" w:name="_Toc274049689"/>
      <w:r w:rsidRPr="009F4FB0">
        <w:rPr>
          <w:i/>
          <w:color w:val="auto"/>
        </w:rPr>
        <w:t>Local Circuit Tariff</w:t>
      </w:r>
      <w:bookmarkEnd w:id="841"/>
      <w:bookmarkEnd w:id="842"/>
      <w:bookmarkEnd w:id="843"/>
    </w:p>
    <w:p w14:paraId="3B947405" w14:textId="77777777" w:rsidR="004101E4" w:rsidRPr="00D76842" w:rsidRDefault="004101E4" w:rsidP="004101E4"/>
    <w:p w14:paraId="4933C61F" w14:textId="77777777" w:rsidR="004101E4" w:rsidRPr="00D76842" w:rsidRDefault="004101E4" w:rsidP="004101E4">
      <w:pPr>
        <w:pStyle w:val="1"/>
        <w:numPr>
          <w:ilvl w:val="0"/>
          <w:numId w:val="131"/>
        </w:numPr>
        <w:jc w:val="both"/>
      </w:pPr>
      <w:r w:rsidRPr="00D76842">
        <w:t xml:space="preserve">Generation with a </w:t>
      </w:r>
      <w:r>
        <w:t>l</w:t>
      </w:r>
      <w:r w:rsidRPr="00D76842">
        <w:t>ocal circuit tariff is calculated by multiplying the</w:t>
      </w:r>
      <w:r>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62447916" w14:textId="77777777" w:rsidR="004101E4" w:rsidRPr="00D76842" w:rsidRDefault="004101E4" w:rsidP="004101E4">
      <w:pPr>
        <w:jc w:val="both"/>
      </w:pPr>
    </w:p>
    <w:p w14:paraId="77E63B6C" w14:textId="77777777" w:rsidR="004101E4" w:rsidRPr="00D76842" w:rsidRDefault="004101E4" w:rsidP="004101E4">
      <w:pPr>
        <w:pStyle w:val="Equation"/>
        <w:jc w:val="center"/>
        <w:rPr>
          <w:rFonts w:ascii="Arial" w:hAnsi="Arial"/>
          <w:sz w:val="22"/>
        </w:rPr>
      </w:pPr>
      <w:r w:rsidRPr="00DC47D5">
        <w:rPr>
          <w:rFonts w:ascii="Arial" w:hAnsi="Arial"/>
          <w:noProof/>
          <w:position w:val="-28"/>
          <w:sz w:val="22"/>
        </w:rPr>
        <w:drawing>
          <wp:inline distT="0" distB="0" distL="0" distR="0" wp14:anchorId="78A5BA39" wp14:editId="08E60563">
            <wp:extent cx="2466975" cy="466725"/>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466975" cy="466725"/>
                    </a:xfrm>
                    <a:prstGeom prst="rect">
                      <a:avLst/>
                    </a:prstGeom>
                    <a:noFill/>
                    <a:ln>
                      <a:noFill/>
                    </a:ln>
                  </pic:spPr>
                </pic:pic>
              </a:graphicData>
            </a:graphic>
          </wp:inline>
        </w:drawing>
      </w:r>
    </w:p>
    <w:p w14:paraId="568296CB" w14:textId="77777777" w:rsidR="004101E4" w:rsidRPr="00D76842" w:rsidRDefault="004101E4" w:rsidP="004101E4">
      <w:pPr>
        <w:jc w:val="both"/>
      </w:pPr>
    </w:p>
    <w:p w14:paraId="6ADFCDA0" w14:textId="77777777" w:rsidR="004101E4" w:rsidRPr="00D76842" w:rsidRDefault="004101E4" w:rsidP="004101E4">
      <w:pPr>
        <w:ind w:firstLine="720"/>
        <w:jc w:val="both"/>
      </w:pPr>
      <w:r w:rsidRPr="009F4FB0">
        <w:rPr>
          <w:rFonts w:ascii="Arial" w:hAnsi="Arial"/>
          <w:sz w:val="22"/>
        </w:rPr>
        <w:t>Where</w:t>
      </w:r>
    </w:p>
    <w:p w14:paraId="26E051D6" w14:textId="77777777" w:rsidR="004101E4" w:rsidRPr="00D76842" w:rsidRDefault="004101E4" w:rsidP="004101E4">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06B04900" w14:textId="0BB198CF" w:rsidR="004101E4" w:rsidRPr="00D76842" w:rsidRDefault="004101E4" w:rsidP="004101E4">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 xml:space="preserve">using local circuit expansion </w:t>
      </w:r>
      <w:del w:id="844" w:author="Mott(ESO), Paul" w:date="2023-03-15T19:38:00Z">
        <w:r w:rsidRPr="00D76842" w:rsidDel="00DC7126">
          <w:rPr>
            <w:rFonts w:ascii="Arial" w:hAnsi="Arial"/>
            <w:sz w:val="22"/>
          </w:rPr>
          <w:delText>factor</w:delText>
        </w:r>
      </w:del>
      <w:ins w:id="845" w:author="Mott(ESO), Paul" w:date="2023-03-15T19:38:00Z">
        <w:r w:rsidR="00DC7126">
          <w:rPr>
            <w:rFonts w:ascii="Arial" w:hAnsi="Arial"/>
            <w:sz w:val="22"/>
          </w:rPr>
          <w:t>constant</w:t>
        </w:r>
      </w:ins>
      <w:r w:rsidRPr="00D76842">
        <w:rPr>
          <w:rFonts w:ascii="Arial" w:hAnsi="Arial"/>
          <w:sz w:val="22"/>
        </w:rPr>
        <w:t>.</w:t>
      </w:r>
    </w:p>
    <w:p w14:paraId="33ED38B4" w14:textId="77777777" w:rsidR="004101E4" w:rsidRPr="00D76842" w:rsidRDefault="004101E4" w:rsidP="004101E4">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2EA5119B" w14:textId="77777777" w:rsidR="004101E4" w:rsidRPr="00D76842" w:rsidRDefault="004101E4" w:rsidP="004101E4">
      <w:pPr>
        <w:pStyle w:val="Variableexplanation"/>
        <w:tabs>
          <w:tab w:val="clear" w:pos="1134"/>
          <w:tab w:val="clear" w:pos="1418"/>
          <w:tab w:val="clear" w:pos="1701"/>
        </w:tabs>
        <w:ind w:firstLine="720"/>
        <w:rPr>
          <w:rFonts w:ascii="Arial" w:hAnsi="Arial"/>
          <w:sz w:val="22"/>
        </w:rPr>
      </w:pPr>
      <w:r w:rsidRPr="00D76842">
        <w:rPr>
          <w:rFonts w:ascii="Arial" w:hAnsi="Arial"/>
          <w:sz w:val="22"/>
        </w:rPr>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0DA13457" w14:textId="77777777" w:rsidR="004101E4" w:rsidRDefault="004101E4" w:rsidP="004101E4">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7C619696" w14:textId="77777777" w:rsidR="004101E4" w:rsidRDefault="004101E4" w:rsidP="004101E4">
      <w:pPr>
        <w:pStyle w:val="Heading3"/>
        <w:ind w:left="709"/>
      </w:pPr>
      <w:bookmarkStart w:id="846" w:name="_Toc208554781"/>
      <w:bookmarkStart w:id="847" w:name="_Toc208745844"/>
    </w:p>
    <w:p w14:paraId="46DB0668" w14:textId="77777777" w:rsidR="004101E4" w:rsidRPr="00543982" w:rsidRDefault="004101E4" w:rsidP="004101E4">
      <w:pPr>
        <w:pStyle w:val="Heading3"/>
        <w:ind w:left="709"/>
        <w:rPr>
          <w:rFonts w:ascii="Arial" w:hAnsi="Arial" w:cs="Arial"/>
          <w:b/>
        </w:rPr>
      </w:pPr>
      <w:bookmarkStart w:id="848" w:name="_Toc274049690"/>
      <w:r w:rsidRPr="00543982">
        <w:rPr>
          <w:rFonts w:ascii="Arial" w:hAnsi="Arial" w:cs="Arial"/>
          <w:b/>
        </w:rPr>
        <w:t>Onshore Local Substation Tariff</w:t>
      </w:r>
      <w:bookmarkEnd w:id="846"/>
      <w:bookmarkEnd w:id="847"/>
      <w:bookmarkEnd w:id="848"/>
      <w:r w:rsidRPr="00543982">
        <w:rPr>
          <w:rFonts w:ascii="Arial" w:hAnsi="Arial" w:cs="Arial"/>
          <w:b/>
        </w:rPr>
        <w:t xml:space="preserve"> </w:t>
      </w:r>
    </w:p>
    <w:p w14:paraId="5B919ED1" w14:textId="77777777" w:rsidR="004101E4" w:rsidRPr="00D76842" w:rsidRDefault="004101E4" w:rsidP="004101E4">
      <w:pPr>
        <w:pStyle w:val="1"/>
        <w:numPr>
          <w:ilvl w:val="0"/>
          <w:numId w:val="131"/>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7C86AC5C" w14:textId="77777777" w:rsidR="004101E4" w:rsidRPr="00D76842" w:rsidRDefault="004101E4" w:rsidP="004101E4">
      <w:pPr>
        <w:pStyle w:val="1"/>
        <w:keepNext/>
        <w:ind w:left="709" w:hanging="709"/>
        <w:jc w:val="both"/>
      </w:pPr>
      <w:r w:rsidRPr="00D76842">
        <w:lastRenderedPageBreak/>
        <w:tab/>
      </w:r>
    </w:p>
    <w:p w14:paraId="558F4FF7" w14:textId="77777777" w:rsidR="004101E4" w:rsidRDefault="004101E4" w:rsidP="004101E4">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75FB8B06" w14:textId="77777777" w:rsidR="004101E4" w:rsidRPr="00D76842" w:rsidRDefault="004101E4" w:rsidP="004101E4">
      <w:pPr>
        <w:pStyle w:val="1"/>
        <w:keepNext/>
        <w:ind w:left="1440" w:hanging="720"/>
        <w:jc w:val="both"/>
      </w:pPr>
    </w:p>
    <w:p w14:paraId="4E114C48" w14:textId="77777777" w:rsidR="004101E4" w:rsidRDefault="004101E4" w:rsidP="004101E4">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08A83D9A" w14:textId="77777777" w:rsidR="004101E4" w:rsidRPr="00D76842" w:rsidRDefault="004101E4" w:rsidP="004101E4">
      <w:pPr>
        <w:pStyle w:val="1"/>
        <w:keepNext/>
        <w:ind w:left="1440" w:hanging="720"/>
        <w:jc w:val="both"/>
      </w:pPr>
    </w:p>
    <w:p w14:paraId="394FEF73" w14:textId="77777777" w:rsidR="004101E4" w:rsidRPr="00D76842" w:rsidRDefault="004101E4" w:rsidP="004101E4">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4AA1D296" w14:textId="77777777" w:rsidR="004101E4" w:rsidRPr="00D76842" w:rsidRDefault="004101E4" w:rsidP="004101E4">
      <w:pPr>
        <w:jc w:val="both"/>
        <w:rPr>
          <w:rFonts w:cs="Arial"/>
          <w:szCs w:val="22"/>
        </w:rPr>
      </w:pPr>
    </w:p>
    <w:p w14:paraId="3D18AD18" w14:textId="77777777" w:rsidR="004101E4" w:rsidRPr="00D76842" w:rsidRDefault="004101E4" w:rsidP="004101E4">
      <w:pPr>
        <w:pStyle w:val="1"/>
        <w:numPr>
          <w:ilvl w:val="0"/>
          <w:numId w:val="131"/>
        </w:numPr>
        <w:jc w:val="both"/>
      </w:pPr>
      <w:r w:rsidRPr="00D76842">
        <w:t xml:space="preserve">Using the </w:t>
      </w:r>
      <w:r>
        <w:t xml:space="preserve">above </w:t>
      </w:r>
      <w:r w:rsidRPr="00D76842">
        <w:t xml:space="preserve">factors, the corresponding £/kW tariffs </w:t>
      </w:r>
      <w:r>
        <w:t xml:space="preserve">that </w:t>
      </w:r>
      <w:r w:rsidRPr="009C76D5">
        <w:rPr>
          <w:rFonts w:ascii="Arial" w:hAnsi="Arial" w:cs="Arial"/>
        </w:rPr>
        <w:t xml:space="preserve">are currently applicable, are detailed in </w:t>
      </w:r>
      <w:r w:rsidRPr="00C43D1A">
        <w:rPr>
          <w:rFonts w:ascii="Arial" w:hAnsi="Arial" w:cs="Arial"/>
          <w:color w:val="000000" w:themeColor="text1"/>
        </w:rPr>
        <w:t>The Company's</w:t>
      </w:r>
      <w:r w:rsidRPr="009C76D5">
        <w:rPr>
          <w:rFonts w:ascii="Arial" w:hAnsi="Arial" w:cs="Arial"/>
          <w:b/>
          <w:color w:val="000000" w:themeColor="text1"/>
        </w:rPr>
        <w:t xml:space="preserve"> Statement of Use of System Charges</w:t>
      </w:r>
      <w:r w:rsidRPr="009C76D5">
        <w:rPr>
          <w:rFonts w:ascii="Arial" w:hAnsi="Arial" w:cs="Arial"/>
          <w:color w:val="000000" w:themeColor="text1"/>
        </w:rPr>
        <w:t xml:space="preserve"> </w:t>
      </w:r>
      <w:r w:rsidRPr="009C76D5">
        <w:rPr>
          <w:rFonts w:ascii="Arial" w:hAnsi="Arial" w:cs="Arial"/>
        </w:rPr>
        <w:t xml:space="preserve">which is available from the </w:t>
      </w:r>
      <w:r w:rsidRPr="009C76D5">
        <w:rPr>
          <w:rFonts w:ascii="Arial" w:hAnsi="Arial" w:cs="Arial"/>
          <w:b/>
          <w:color w:val="000000" w:themeColor="text1"/>
        </w:rPr>
        <w:t>Charging website</w:t>
      </w:r>
      <w:r w:rsidRPr="009C76D5">
        <w:rPr>
          <w:rFonts w:ascii="Arial" w:hAnsi="Arial" w:cs="Arial"/>
        </w:rPr>
        <w:t xml:space="preserve">. </w:t>
      </w:r>
    </w:p>
    <w:p w14:paraId="76B53B12" w14:textId="77777777" w:rsidR="004101E4" w:rsidRPr="00D76842" w:rsidRDefault="004101E4" w:rsidP="004101E4">
      <w:pPr>
        <w:pStyle w:val="1"/>
        <w:ind w:left="709" w:hanging="709"/>
        <w:jc w:val="both"/>
      </w:pPr>
    </w:p>
    <w:p w14:paraId="21A81B13" w14:textId="77777777" w:rsidR="004101E4" w:rsidRPr="00D76842" w:rsidRDefault="004101E4" w:rsidP="004101E4">
      <w:pPr>
        <w:pStyle w:val="1"/>
        <w:ind w:left="709" w:hanging="709"/>
        <w:jc w:val="both"/>
      </w:pPr>
    </w:p>
    <w:p w14:paraId="4923735B" w14:textId="77777777" w:rsidR="004101E4" w:rsidRDefault="004101E4" w:rsidP="004101E4">
      <w:pPr>
        <w:pStyle w:val="1"/>
        <w:numPr>
          <w:ilvl w:val="0"/>
          <w:numId w:val="131"/>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t xml:space="preserve">TOPI </w:t>
      </w:r>
      <w:r w:rsidRPr="00D76842">
        <w:t xml:space="preserve">for each subsequent year of the price control period. </w:t>
      </w:r>
    </w:p>
    <w:p w14:paraId="700D4086" w14:textId="77777777" w:rsidR="004101E4" w:rsidRDefault="004101E4" w:rsidP="004101E4">
      <w:pPr>
        <w:pStyle w:val="1"/>
        <w:jc w:val="both"/>
      </w:pPr>
    </w:p>
    <w:p w14:paraId="4771460C" w14:textId="77777777" w:rsidR="004101E4" w:rsidRPr="00D76842" w:rsidRDefault="004101E4" w:rsidP="004101E4">
      <w:pPr>
        <w:pStyle w:val="1"/>
        <w:numPr>
          <w:ilvl w:val="0"/>
          <w:numId w:val="131"/>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5F990D74" w14:textId="77777777" w:rsidR="004101E4" w:rsidRPr="00D76842" w:rsidRDefault="004101E4" w:rsidP="004101E4">
      <w:pPr>
        <w:pStyle w:val="1"/>
        <w:ind w:left="709" w:hanging="709"/>
        <w:jc w:val="both"/>
      </w:pPr>
    </w:p>
    <w:p w14:paraId="0DA605D8" w14:textId="77777777" w:rsidR="004101E4" w:rsidRPr="00D76842" w:rsidRDefault="004101E4" w:rsidP="004101E4">
      <w:pPr>
        <w:pStyle w:val="1"/>
        <w:ind w:left="709" w:hanging="709"/>
        <w:jc w:val="both"/>
      </w:pPr>
      <w:r w:rsidRPr="00D76842">
        <w:tab/>
      </w:r>
      <w:r w:rsidRPr="00D76842">
        <w:tab/>
      </w:r>
      <w:r w:rsidRPr="00D76842">
        <w:tab/>
      </w:r>
      <w:r w:rsidRPr="00D76842">
        <w:tab/>
      </w:r>
      <w:r w:rsidRPr="00D76842">
        <w:rPr>
          <w:noProof/>
          <w:position w:val="-12"/>
        </w:rPr>
        <w:drawing>
          <wp:inline distT="0" distB="0" distL="0" distR="0" wp14:anchorId="7B6950FF" wp14:editId="12554305">
            <wp:extent cx="1447800" cy="228600"/>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47800" cy="228600"/>
                    </a:xfrm>
                    <a:prstGeom prst="rect">
                      <a:avLst/>
                    </a:prstGeom>
                    <a:noFill/>
                    <a:ln>
                      <a:noFill/>
                    </a:ln>
                  </pic:spPr>
                </pic:pic>
              </a:graphicData>
            </a:graphic>
          </wp:inline>
        </w:drawing>
      </w:r>
    </w:p>
    <w:p w14:paraId="353AD5C2" w14:textId="77777777" w:rsidR="004101E4" w:rsidRPr="00D76842" w:rsidRDefault="004101E4" w:rsidP="004101E4"/>
    <w:p w14:paraId="2D274659" w14:textId="77777777" w:rsidR="004101E4" w:rsidRPr="00D76842" w:rsidRDefault="004101E4" w:rsidP="004101E4">
      <w:pPr>
        <w:pStyle w:val="1"/>
        <w:ind w:left="709"/>
        <w:jc w:val="both"/>
        <w:rPr>
          <w:szCs w:val="22"/>
        </w:rPr>
      </w:pPr>
      <w:r w:rsidRPr="00D76842">
        <w:rPr>
          <w:szCs w:val="22"/>
        </w:rPr>
        <w:t>Where</w:t>
      </w:r>
    </w:p>
    <w:p w14:paraId="56C29A20" w14:textId="77777777" w:rsidR="004101E4" w:rsidRPr="00D76842" w:rsidRDefault="004101E4" w:rsidP="004101E4">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029F96A5" w14:textId="77777777" w:rsidR="004101E4" w:rsidRPr="00D76842" w:rsidRDefault="004101E4" w:rsidP="004101E4">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3F62E353" w14:textId="77777777" w:rsidR="004101E4" w:rsidRPr="00D76842" w:rsidRDefault="004101E4" w:rsidP="004101E4">
      <w:pPr>
        <w:pStyle w:val="1"/>
        <w:ind w:left="709"/>
        <w:jc w:val="both"/>
        <w:rPr>
          <w:szCs w:val="22"/>
        </w:rPr>
      </w:pPr>
    </w:p>
    <w:p w14:paraId="4FB7C783" w14:textId="77777777" w:rsidR="004101E4" w:rsidRDefault="004101E4" w:rsidP="004101E4">
      <w:pPr>
        <w:pStyle w:val="1"/>
        <w:numPr>
          <w:ilvl w:val="0"/>
          <w:numId w:val="131"/>
        </w:numPr>
        <w:jc w:val="both"/>
        <w:rPr>
          <w:szCs w:val="22"/>
        </w:rPr>
      </w:pPr>
      <w:bookmarkStart w:id="849" w:name="_Ref221008896"/>
      <w:r>
        <w:rPr>
          <w:szCs w:val="22"/>
        </w:rPr>
        <w:t xml:space="preserve">Where tariffs do not change mid way through a </w:t>
      </w:r>
      <w:r w:rsidRPr="00E71FFB">
        <w:rPr>
          <w:rFonts w:ascii="Arial" w:hAnsi="Arial" w:cs="Arial"/>
          <w:b/>
        </w:rPr>
        <w:t>Financial Year</w:t>
      </w:r>
      <w:r>
        <w:rPr>
          <w:szCs w:val="22"/>
        </w:rPr>
        <w:t>, final local tariffs will be the same as the effective tariffs:</w:t>
      </w:r>
    </w:p>
    <w:p w14:paraId="586DCDB2" w14:textId="77777777" w:rsidR="004101E4" w:rsidRDefault="004101E4" w:rsidP="004101E4">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7790F18" w14:textId="77777777" w:rsidR="004101E4" w:rsidRPr="00D76842" w:rsidRDefault="004101E4" w:rsidP="004101E4">
      <w:pPr>
        <w:pStyle w:val="1"/>
        <w:ind w:left="709"/>
        <w:jc w:val="both"/>
        <w:rPr>
          <w:szCs w:val="22"/>
        </w:rPr>
      </w:pPr>
      <w:r w:rsidRPr="00D76842">
        <w:rPr>
          <w:szCs w:val="22"/>
        </w:rPr>
        <w:t>Where</w:t>
      </w:r>
    </w:p>
    <w:p w14:paraId="4A44AEA3" w14:textId="77777777" w:rsidR="004101E4" w:rsidRPr="00D76842" w:rsidRDefault="004101E4" w:rsidP="004101E4">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47EC6F6B" w14:textId="77777777" w:rsidR="004101E4" w:rsidRDefault="004101E4" w:rsidP="004101E4">
      <w:pPr>
        <w:pStyle w:val="1"/>
        <w:ind w:left="720"/>
        <w:jc w:val="both"/>
        <w:rPr>
          <w:szCs w:val="22"/>
        </w:rPr>
      </w:pPr>
    </w:p>
    <w:p w14:paraId="547B2B4B" w14:textId="77777777" w:rsidR="004101E4" w:rsidRDefault="004101E4" w:rsidP="004101E4">
      <w:pPr>
        <w:pStyle w:val="1"/>
        <w:numPr>
          <w:ilvl w:val="0"/>
          <w:numId w:val="131"/>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1438CAC5" w14:textId="77777777" w:rsidR="004101E4" w:rsidRDefault="004101E4" w:rsidP="004101E4">
      <w:pPr>
        <w:ind w:firstLine="720"/>
        <w:jc w:val="both"/>
        <w:rPr>
          <w:rFonts w:ascii="Arial" w:hAnsi="Arial"/>
        </w:rPr>
      </w:pPr>
      <w:r w:rsidRPr="00000676">
        <w:rPr>
          <w:noProof/>
          <w:position w:val="-60"/>
        </w:rPr>
        <w:drawing>
          <wp:inline distT="0" distB="0" distL="0" distR="0" wp14:anchorId="6BF8DE5F" wp14:editId="4577CE42">
            <wp:extent cx="2362200" cy="866775"/>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362200" cy="866775"/>
                    </a:xfrm>
                    <a:prstGeom prst="rect">
                      <a:avLst/>
                    </a:prstGeom>
                    <a:noFill/>
                    <a:ln>
                      <a:noFill/>
                    </a:ln>
                  </pic:spPr>
                </pic:pic>
              </a:graphicData>
            </a:graphic>
          </wp:inline>
        </w:drawing>
      </w:r>
      <w:r>
        <w:t xml:space="preserve">      </w:t>
      </w:r>
      <w:r>
        <w:rPr>
          <w:rFonts w:ascii="Arial" w:hAnsi="Arial"/>
        </w:rPr>
        <w:t xml:space="preserve">and      </w:t>
      </w:r>
      <w:r w:rsidRPr="00000676">
        <w:rPr>
          <w:rFonts w:ascii="Arial" w:hAnsi="Arial"/>
          <w:noProof/>
          <w:position w:val="-60"/>
        </w:rPr>
        <w:drawing>
          <wp:inline distT="0" distB="0" distL="0" distR="0" wp14:anchorId="20309B9C" wp14:editId="03CE7D27">
            <wp:extent cx="2238375" cy="866775"/>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2238375" cy="866775"/>
                    </a:xfrm>
                    <a:prstGeom prst="rect">
                      <a:avLst/>
                    </a:prstGeom>
                    <a:noFill/>
                    <a:ln>
                      <a:noFill/>
                    </a:ln>
                  </pic:spPr>
                </pic:pic>
              </a:graphicData>
            </a:graphic>
          </wp:inline>
        </w:drawing>
      </w:r>
      <w:r>
        <w:rPr>
          <w:rFonts w:ascii="Arial" w:hAnsi="Arial"/>
        </w:rPr>
        <w:t xml:space="preserve">                          </w:t>
      </w:r>
    </w:p>
    <w:p w14:paraId="61C797F8" w14:textId="77777777" w:rsidR="004101E4" w:rsidRDefault="004101E4" w:rsidP="004101E4">
      <w:pPr>
        <w:pStyle w:val="1"/>
        <w:ind w:left="720"/>
        <w:jc w:val="both"/>
      </w:pPr>
      <w:r>
        <w:t>Where:</w:t>
      </w:r>
    </w:p>
    <w:p w14:paraId="411DEBF8" w14:textId="77777777" w:rsidR="004101E4" w:rsidRDefault="004101E4" w:rsidP="004101E4">
      <w:pPr>
        <w:pStyle w:val="1"/>
        <w:ind w:left="720"/>
        <w:jc w:val="both"/>
      </w:pPr>
      <w:r>
        <w:t>b = number of months the revised tariff is applicable for</w:t>
      </w:r>
    </w:p>
    <w:p w14:paraId="33F271FF" w14:textId="77777777" w:rsidR="004101E4" w:rsidRDefault="004101E4" w:rsidP="004101E4">
      <w:pPr>
        <w:pStyle w:val="1"/>
        <w:ind w:left="709" w:firstLine="11"/>
        <w:jc w:val="both"/>
      </w:pPr>
      <w:r>
        <w:t>FLL = Forecast local liability incurred over the period that the original tariff is applicable for</w:t>
      </w:r>
    </w:p>
    <w:p w14:paraId="770C0280" w14:textId="77777777" w:rsidR="004101E4" w:rsidRDefault="004101E4" w:rsidP="004101E4">
      <w:pPr>
        <w:pStyle w:val="1"/>
        <w:ind w:left="709" w:firstLine="11"/>
        <w:jc w:val="both"/>
        <w:rPr>
          <w:szCs w:val="22"/>
        </w:rPr>
      </w:pPr>
    </w:p>
    <w:p w14:paraId="22C8D18D" w14:textId="77777777" w:rsidR="004101E4" w:rsidRPr="00D76842" w:rsidRDefault="004101E4" w:rsidP="004101E4">
      <w:pPr>
        <w:pStyle w:val="1"/>
        <w:numPr>
          <w:ilvl w:val="0"/>
          <w:numId w:val="131"/>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849"/>
    </w:p>
    <w:p w14:paraId="0D1BDB2D" w14:textId="77777777" w:rsidR="004101E4" w:rsidRPr="00D76842" w:rsidRDefault="004101E4" w:rsidP="004101E4">
      <w:pPr>
        <w:rPr>
          <w:szCs w:val="22"/>
        </w:rPr>
      </w:pPr>
    </w:p>
    <w:p w14:paraId="00B415BC" w14:textId="77777777" w:rsidR="004101E4" w:rsidRPr="00D76842" w:rsidRDefault="004101E4" w:rsidP="004101E4">
      <w:pPr>
        <w:ind w:left="1440" w:firstLine="720"/>
        <w:rPr>
          <w:szCs w:val="22"/>
        </w:rPr>
      </w:pPr>
      <w:r w:rsidRPr="00D76842">
        <w:rPr>
          <w:noProof/>
          <w:position w:val="-30"/>
        </w:rPr>
        <w:drawing>
          <wp:inline distT="0" distB="0" distL="0" distR="0" wp14:anchorId="23A3ED9A" wp14:editId="62DEFBC5">
            <wp:extent cx="1457325" cy="352425"/>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457325" cy="352425"/>
                    </a:xfrm>
                    <a:prstGeom prst="rect">
                      <a:avLst/>
                    </a:prstGeom>
                    <a:noFill/>
                    <a:ln>
                      <a:noFill/>
                    </a:ln>
                  </pic:spPr>
                </pic:pic>
              </a:graphicData>
            </a:graphic>
          </wp:inline>
        </w:drawing>
      </w:r>
    </w:p>
    <w:p w14:paraId="17B26C3F" w14:textId="77777777" w:rsidR="004101E4" w:rsidRPr="00D76842" w:rsidRDefault="004101E4" w:rsidP="004101E4">
      <w:pPr>
        <w:pStyle w:val="1"/>
        <w:ind w:left="709"/>
        <w:jc w:val="both"/>
        <w:rPr>
          <w:szCs w:val="22"/>
        </w:rPr>
      </w:pPr>
      <w:r w:rsidRPr="00D76842">
        <w:rPr>
          <w:szCs w:val="22"/>
        </w:rPr>
        <w:tab/>
        <w:t>Where</w:t>
      </w:r>
    </w:p>
    <w:p w14:paraId="32EF610A" w14:textId="77777777" w:rsidR="004101E4" w:rsidRDefault="004101E4" w:rsidP="004101E4">
      <w:pPr>
        <w:pStyle w:val="1"/>
        <w:ind w:left="709"/>
        <w:jc w:val="both"/>
        <w:rPr>
          <w:szCs w:val="22"/>
        </w:rPr>
      </w:pPr>
      <w:r w:rsidRPr="00D76842">
        <w:rPr>
          <w:szCs w:val="22"/>
        </w:rPr>
        <w:lastRenderedPageBreak/>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246A8BCC" w14:textId="77777777" w:rsidR="004101E4" w:rsidRDefault="004101E4" w:rsidP="004101E4">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Forecast chargeable Generation or Transmission Entry Capacity in kW (as applicable) for each generator (based on analysis of confidential information received from Users)</w:t>
      </w:r>
    </w:p>
    <w:p w14:paraId="2681D40F" w14:textId="77777777" w:rsidR="004101E4" w:rsidRPr="00D76842" w:rsidRDefault="004101E4" w:rsidP="004101E4">
      <w:pPr>
        <w:pStyle w:val="1"/>
        <w:ind w:left="709"/>
        <w:jc w:val="both"/>
        <w:rPr>
          <w:szCs w:val="22"/>
        </w:rPr>
      </w:pPr>
    </w:p>
    <w:p w14:paraId="5DB11575" w14:textId="77777777" w:rsidR="004101E4" w:rsidRPr="00543982" w:rsidRDefault="004101E4" w:rsidP="004101E4">
      <w:pPr>
        <w:pStyle w:val="Heading3"/>
        <w:ind w:firstLine="709"/>
        <w:jc w:val="both"/>
        <w:rPr>
          <w:rFonts w:ascii="Arial" w:hAnsi="Arial" w:cs="Arial"/>
          <w:b/>
        </w:rPr>
      </w:pPr>
      <w:bookmarkStart w:id="850" w:name="_Toc274049691"/>
      <w:r w:rsidRPr="00543982">
        <w:rPr>
          <w:rFonts w:ascii="Arial" w:hAnsi="Arial" w:cs="Arial"/>
          <w:b/>
        </w:rPr>
        <w:t>Offshore substation local tariff</w:t>
      </w:r>
      <w:bookmarkEnd w:id="850"/>
    </w:p>
    <w:p w14:paraId="6D910F11" w14:textId="77777777" w:rsidR="004101E4" w:rsidRDefault="004101E4" w:rsidP="004101E4">
      <w:pPr>
        <w:pStyle w:val="1"/>
        <w:numPr>
          <w:ilvl w:val="0"/>
          <w:numId w:val="131"/>
        </w:numPr>
        <w:jc w:val="both"/>
      </w:pPr>
      <w:r>
        <w:t>All offshore chargeable generation is subject to an offshore substation tariff.  The offshore substation tariff shall be the sum of transformer, switchgear and platform components.</w:t>
      </w:r>
    </w:p>
    <w:p w14:paraId="70FBF45C" w14:textId="77777777" w:rsidR="004101E4" w:rsidRDefault="004101E4" w:rsidP="004101E4">
      <w:pPr>
        <w:pStyle w:val="1"/>
        <w:jc w:val="both"/>
      </w:pPr>
    </w:p>
    <w:p w14:paraId="0CDA70ED" w14:textId="35DF15BD" w:rsidR="004101E4" w:rsidRDefault="004101E4" w:rsidP="004101E4">
      <w:pPr>
        <w:pStyle w:val="1"/>
        <w:numPr>
          <w:ilvl w:val="0"/>
          <w:numId w:val="131"/>
        </w:numPr>
        <w:jc w:val="both"/>
      </w:pPr>
      <w:r>
        <w:t xml:space="preserve">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w:t>
      </w:r>
      <w:del w:id="851" w:author="Mott(ESO), Paul" w:date="2023-03-15T19:38:00Z">
        <w:r w:rsidDel="00DC7126">
          <w:delText>factors</w:delText>
        </w:r>
      </w:del>
      <w:ins w:id="852" w:author="Mott(ESO), Paul" w:date="2023-03-15T19:38:00Z">
        <w:r w:rsidR="00DC7126">
          <w:t>constants</w:t>
        </w:r>
      </w:ins>
      <w:r>
        <w:t>, the Offshore Transmission Owner revenue associated with each tariff component shall be averaged over the remaining years of the NETSO price control.</w:t>
      </w:r>
    </w:p>
    <w:p w14:paraId="332ADF2F" w14:textId="77777777" w:rsidR="004101E4" w:rsidRDefault="004101E4" w:rsidP="004101E4">
      <w:pPr>
        <w:pStyle w:val="1"/>
        <w:jc w:val="both"/>
      </w:pPr>
    </w:p>
    <w:p w14:paraId="0EC0D290" w14:textId="77777777" w:rsidR="004101E4" w:rsidRDefault="004101E4" w:rsidP="004101E4">
      <w:pPr>
        <w:pStyle w:val="1"/>
        <w:numPr>
          <w:ilvl w:val="0"/>
          <w:numId w:val="131"/>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165A928A" w14:textId="77777777" w:rsidR="004101E4" w:rsidRDefault="004101E4" w:rsidP="004101E4">
      <w:pPr>
        <w:pStyle w:val="1"/>
        <w:jc w:val="both"/>
      </w:pPr>
    </w:p>
    <w:p w14:paraId="2BB482C3" w14:textId="77777777" w:rsidR="004101E4" w:rsidRDefault="004101E4" w:rsidP="004101E4">
      <w:pPr>
        <w:pStyle w:val="1"/>
        <w:numPr>
          <w:ilvl w:val="0"/>
          <w:numId w:val="131"/>
        </w:numPr>
        <w:jc w:val="both"/>
      </w:pPr>
      <w:r>
        <w:t xml:space="preserve">A discount shall be provided to the offshore substation tariff to reflect the average cost of civil engineering for onshore substations. </w:t>
      </w:r>
      <w:r w:rsidRPr="000C63E3">
        <w:rPr>
          <w:rFonts w:ascii="Arial" w:hAnsi="Arial" w:cs="Arial"/>
          <w:color w:val="000000" w:themeColor="text1"/>
        </w:rPr>
        <w:t xml:space="preserve">The currently applicable discount is detailed in </w:t>
      </w:r>
      <w:r w:rsidRPr="00C43D1A">
        <w:rPr>
          <w:rFonts w:ascii="Arial" w:hAnsi="Arial" w:cs="Arial"/>
          <w:color w:val="000000" w:themeColor="text1"/>
        </w:rPr>
        <w:t>The Company's</w:t>
      </w:r>
      <w:r w:rsidRPr="000C63E3">
        <w:rPr>
          <w:rFonts w:ascii="Arial" w:hAnsi="Arial" w:cs="Arial"/>
          <w:b/>
          <w:color w:val="000000" w:themeColor="text1"/>
        </w:rPr>
        <w:t xml:space="preserve"> Statement of Use of System Charges</w:t>
      </w:r>
      <w:r w:rsidRPr="000C63E3">
        <w:rPr>
          <w:rFonts w:ascii="Arial" w:hAnsi="Arial" w:cs="Arial"/>
          <w:color w:val="000000" w:themeColor="text1"/>
        </w:rPr>
        <w:t xml:space="preserve"> which is available from the</w:t>
      </w:r>
      <w:r w:rsidRPr="000C63E3">
        <w:rPr>
          <w:color w:val="000000" w:themeColor="text1"/>
        </w:rPr>
        <w:t xml:space="preserve"> </w:t>
      </w:r>
      <w:r w:rsidRPr="000C63E3">
        <w:rPr>
          <w:rFonts w:ascii="Arial" w:hAnsi="Arial" w:cs="Arial"/>
          <w:b/>
          <w:color w:val="000000" w:themeColor="text1"/>
        </w:rPr>
        <w:t>Charging website</w:t>
      </w:r>
      <w:r>
        <w:t>. This will be inflated by TOPI each year and reviewed every price control period.</w:t>
      </w:r>
    </w:p>
    <w:p w14:paraId="47094962" w14:textId="77777777" w:rsidR="004101E4" w:rsidRDefault="004101E4" w:rsidP="004101E4">
      <w:pPr>
        <w:pStyle w:val="1"/>
        <w:jc w:val="both"/>
      </w:pPr>
    </w:p>
    <w:p w14:paraId="4A510693" w14:textId="77777777" w:rsidR="004101E4" w:rsidRDefault="004101E4" w:rsidP="004101E4">
      <w:pPr>
        <w:pStyle w:val="1"/>
        <w:numPr>
          <w:ilvl w:val="0"/>
          <w:numId w:val="131"/>
        </w:numPr>
        <w:jc w:val="both"/>
      </w:pPr>
      <w:r>
        <w:t>Offshore substation tariffs shall be reviewed at the start of every onshore price control period. For each subsequent year within the price control period, these shall be inflated in the same manner as the associated Offshore Transmission Owner Revenue.</w:t>
      </w:r>
    </w:p>
    <w:p w14:paraId="2176044E" w14:textId="77777777" w:rsidR="004101E4" w:rsidRDefault="004101E4" w:rsidP="004101E4">
      <w:pPr>
        <w:pStyle w:val="1"/>
        <w:jc w:val="both"/>
      </w:pPr>
    </w:p>
    <w:p w14:paraId="478FE214" w14:textId="77777777" w:rsidR="004101E4" w:rsidRDefault="004101E4" w:rsidP="004101E4">
      <w:pPr>
        <w:pStyle w:val="1"/>
        <w:numPr>
          <w:ilvl w:val="0"/>
          <w:numId w:val="131"/>
        </w:numPr>
        <w:jc w:val="both"/>
      </w:pPr>
      <w:r>
        <w:t>The revenue from the offshore substation local tariff is calculated by:</w:t>
      </w:r>
    </w:p>
    <w:p w14:paraId="75E0E684" w14:textId="77777777" w:rsidR="004101E4" w:rsidRDefault="004101E4" w:rsidP="004101E4">
      <w:pPr>
        <w:pStyle w:val="1"/>
        <w:ind w:left="720" w:firstLine="720"/>
        <w:rPr>
          <w:rFonts w:cs="Arial"/>
          <w:szCs w:val="22"/>
        </w:rPr>
      </w:pPr>
      <w:r w:rsidRPr="009145AF">
        <w:rPr>
          <w:rFonts w:cs="Arial"/>
          <w:noProof/>
          <w:position w:val="-46"/>
          <w:szCs w:val="22"/>
        </w:rPr>
        <w:drawing>
          <wp:inline distT="0" distB="0" distL="0" distR="0" wp14:anchorId="1F6D91B4" wp14:editId="497B77C3">
            <wp:extent cx="2095500" cy="561975"/>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2095500" cy="561975"/>
                    </a:xfrm>
                    <a:prstGeom prst="rect">
                      <a:avLst/>
                    </a:prstGeom>
                    <a:noFill/>
                    <a:ln>
                      <a:noFill/>
                    </a:ln>
                  </pic:spPr>
                </pic:pic>
              </a:graphicData>
            </a:graphic>
          </wp:inline>
        </w:drawing>
      </w:r>
    </w:p>
    <w:p w14:paraId="4FF83A35" w14:textId="77777777" w:rsidR="004101E4" w:rsidRDefault="004101E4" w:rsidP="004101E4">
      <w:pPr>
        <w:pStyle w:val="1"/>
        <w:rPr>
          <w:rFonts w:cs="Arial"/>
          <w:szCs w:val="22"/>
        </w:rPr>
      </w:pPr>
    </w:p>
    <w:p w14:paraId="00DDDE98" w14:textId="77777777" w:rsidR="004101E4" w:rsidRDefault="004101E4" w:rsidP="004101E4">
      <w:pPr>
        <w:pStyle w:val="1"/>
        <w:ind w:firstLine="709"/>
        <w:jc w:val="both"/>
        <w:rPr>
          <w:rFonts w:cs="Arial"/>
          <w:szCs w:val="22"/>
        </w:rPr>
      </w:pPr>
      <w:r>
        <w:rPr>
          <w:rFonts w:cs="Arial"/>
          <w:szCs w:val="22"/>
        </w:rPr>
        <w:tab/>
        <w:t>Where:</w:t>
      </w:r>
    </w:p>
    <w:p w14:paraId="5AB130CE" w14:textId="77777777" w:rsidR="004101E4" w:rsidRDefault="004101E4" w:rsidP="004101E4">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5AAA2288" w14:textId="77777777" w:rsidR="004101E4" w:rsidRDefault="004101E4" w:rsidP="004101E4">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2A2A5420" w14:textId="6BCE5095" w:rsidR="00011FBD" w:rsidRPr="00887323" w:rsidRDefault="00011FBD" w:rsidP="00A86923">
      <w:pPr>
        <w:rPr>
          <w:rFonts w:ascii="Arial" w:hAnsi="Arial" w:cs="Arial"/>
          <w:b/>
        </w:rPr>
      </w:pPr>
    </w:p>
    <w:sectPr w:rsidR="00011FBD" w:rsidRPr="00887323" w:rsidSect="00B25FA6">
      <w:footnotePr>
        <w:numStart w:val="3"/>
      </w:footnotePr>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1A741" w14:textId="77777777" w:rsidR="00171FC2" w:rsidRDefault="00171FC2" w:rsidP="001046D7">
      <w:pPr>
        <w:pStyle w:val="LogoCaption"/>
      </w:pPr>
      <w:r>
        <w:separator/>
      </w:r>
    </w:p>
  </w:endnote>
  <w:endnote w:type="continuationSeparator" w:id="0">
    <w:p w14:paraId="48C8E892" w14:textId="77777777" w:rsidR="00171FC2" w:rsidRDefault="00171FC2" w:rsidP="001046D7">
      <w:pPr>
        <w:pStyle w:val="LogoCaption"/>
      </w:pPr>
      <w:r>
        <w:continuationSeparator/>
      </w:r>
    </w:p>
  </w:endnote>
  <w:endnote w:type="continuationNotice" w:id="1">
    <w:p w14:paraId="2D185E50" w14:textId="77777777" w:rsidR="00171FC2" w:rsidRDefault="00171F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C9137" w14:textId="77777777" w:rsidR="00171FC2" w:rsidRDefault="00171FC2" w:rsidP="001046D7">
      <w:pPr>
        <w:pStyle w:val="LogoCaption"/>
      </w:pPr>
      <w:r>
        <w:separator/>
      </w:r>
    </w:p>
  </w:footnote>
  <w:footnote w:type="continuationSeparator" w:id="0">
    <w:p w14:paraId="57398B5A" w14:textId="77777777" w:rsidR="00171FC2" w:rsidRDefault="00171FC2" w:rsidP="001046D7">
      <w:pPr>
        <w:pStyle w:val="LogoCaption"/>
      </w:pPr>
      <w:r>
        <w:continuationSeparator/>
      </w:r>
    </w:p>
  </w:footnote>
  <w:footnote w:type="continuationNotice" w:id="1">
    <w:p w14:paraId="0D402C89" w14:textId="77777777" w:rsidR="00171FC2" w:rsidRDefault="00171FC2"/>
  </w:footnote>
  <w:footnote w:id="2">
    <w:p w14:paraId="2B8DF6AE" w14:textId="2454A01A" w:rsidR="002A2617" w:rsidDel="00095668" w:rsidRDefault="002A2617">
      <w:pPr>
        <w:pStyle w:val="FootnoteText"/>
        <w:rPr>
          <w:del w:id="823" w:author="Author"/>
        </w:rPr>
      </w:pPr>
      <w:r>
        <w:rPr>
          <w:rStyle w:val="FootnoteReference"/>
        </w:rPr>
        <w:footnoteRef/>
      </w:r>
      <w:r>
        <w:t xml:space="preserve"> </w:t>
      </w:r>
      <w:r w:rsidRPr="00E9465B">
        <w:t>https://www.nationalgrideso.com/industry-information/charging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2701F06"/>
    <w:multiLevelType w:val="hybridMultilevel"/>
    <w:tmpl w:val="DBD06486"/>
    <w:lvl w:ilvl="0" w:tplc="5984B486">
      <w:start w:val="8"/>
      <w:numFmt w:val="decimal"/>
      <w:lvlText w:val="14.17.29.%1"/>
      <w:lvlJc w:val="left"/>
      <w:pPr>
        <w:tabs>
          <w:tab w:val="num" w:pos="1702"/>
        </w:tabs>
        <w:ind w:left="2609"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1571"/>
        </w:tabs>
        <w:ind w:left="2478"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59E317E"/>
    <w:multiLevelType w:val="hybridMultilevel"/>
    <w:tmpl w:val="62F0F1A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06314909"/>
    <w:multiLevelType w:val="multilevel"/>
    <w:tmpl w:val="340CFED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06BC12E1"/>
    <w:multiLevelType w:val="hybridMultilevel"/>
    <w:tmpl w:val="B80E63E0"/>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8"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0C9C7DBB"/>
    <w:multiLevelType w:val="singleLevel"/>
    <w:tmpl w:val="343A1CE0"/>
    <w:lvl w:ilvl="0">
      <w:start w:val="1"/>
      <w:numFmt w:val="lowerRoman"/>
      <w:lvlText w:val="%1.)"/>
      <w:lvlJc w:val="left"/>
      <w:pPr>
        <w:tabs>
          <w:tab w:val="num" w:pos="720"/>
        </w:tabs>
        <w:ind w:left="0" w:firstLine="0"/>
      </w:pPr>
    </w:lvl>
  </w:abstractNum>
  <w:abstractNum w:abstractNumId="22"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0E4926A1"/>
    <w:multiLevelType w:val="hybridMultilevel"/>
    <w:tmpl w:val="D4D218F8"/>
    <w:lvl w:ilvl="0" w:tplc="FFFFFFFF">
      <w:start w:val="1"/>
      <w:numFmt w:val="decimal"/>
      <w:lvlText w:val="14.15.%1"/>
      <w:lvlJc w:val="left"/>
      <w:pPr>
        <w:ind w:left="2211" w:hanging="340"/>
      </w:pPr>
      <w:rPr>
        <w:rFonts w:ascii="Arial" w:hAnsi="Arial" w:hint="default"/>
        <w:b w:val="0"/>
        <w:i w:val="0"/>
        <w:sz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0F3E7D07"/>
    <w:multiLevelType w:val="hybridMultilevel"/>
    <w:tmpl w:val="0952EAE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1B04F9D"/>
    <w:multiLevelType w:val="singleLevel"/>
    <w:tmpl w:val="1C10FC06"/>
    <w:lvl w:ilvl="0">
      <w:start w:val="1"/>
      <w:numFmt w:val="lowerRoman"/>
      <w:lvlText w:val="%1.)"/>
      <w:lvlJc w:val="left"/>
      <w:pPr>
        <w:tabs>
          <w:tab w:val="num" w:pos="1440"/>
        </w:tabs>
        <w:ind w:left="1440" w:hanging="720"/>
      </w:pPr>
      <w:rPr>
        <w:rFonts w:hint="default"/>
      </w:rPr>
    </w:lvl>
  </w:abstractNum>
  <w:abstractNum w:abstractNumId="26" w15:restartNumberingAfterBreak="0">
    <w:nsid w:val="13183649"/>
    <w:multiLevelType w:val="hybridMultilevel"/>
    <w:tmpl w:val="E31EB9B8"/>
    <w:lvl w:ilvl="0" w:tplc="FFFFFFFF">
      <w:start w:val="1"/>
      <w:numFmt w:val="decimal"/>
      <w:lvlText w:val="14.15.%1"/>
      <w:lvlJc w:val="left"/>
      <w:pPr>
        <w:ind w:left="2183" w:hanging="340"/>
      </w:pPr>
      <w:rPr>
        <w:rFonts w:ascii="Arial" w:hAnsi="Arial" w:hint="default"/>
        <w:b w:val="0"/>
        <w:i w:val="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14010C2B"/>
    <w:multiLevelType w:val="hybridMultilevel"/>
    <w:tmpl w:val="D818D3D4"/>
    <w:lvl w:ilvl="0" w:tplc="DEC26B3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1974391F"/>
    <w:multiLevelType w:val="hybridMultilevel"/>
    <w:tmpl w:val="1A6C08B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2"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1B42570B"/>
    <w:multiLevelType w:val="hybridMultilevel"/>
    <w:tmpl w:val="07967CFC"/>
    <w:lvl w:ilvl="0" w:tplc="787A56B0">
      <w:start w:val="1"/>
      <w:numFmt w:val="decimal"/>
      <w:lvlText w:val="%14.12.1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5"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6" w15:restartNumberingAfterBreak="0">
    <w:nsid w:val="1DB27BC5"/>
    <w:multiLevelType w:val="multilevel"/>
    <w:tmpl w:val="27E4E1B6"/>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2.%3.%4"/>
      <w:lvlJc w:val="left"/>
      <w:pPr>
        <w:ind w:left="1740" w:hanging="1020"/>
      </w:pPr>
      <w:rPr>
        <w:rFonts w:ascii="Arial" w:hAnsi="Arial"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7" w15:restartNumberingAfterBreak="0">
    <w:nsid w:val="1ED75FDC"/>
    <w:multiLevelType w:val="hybridMultilevel"/>
    <w:tmpl w:val="C114CDAC"/>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05C239D"/>
    <w:multiLevelType w:val="hybridMultilevel"/>
    <w:tmpl w:val="692C3398"/>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0FE6E4B"/>
    <w:multiLevelType w:val="hybridMultilevel"/>
    <w:tmpl w:val="25E4E45E"/>
    <w:lvl w:ilvl="0" w:tplc="809A1492">
      <w:start w:val="1"/>
      <w:numFmt w:val="decimal"/>
      <w:lvlText w:val="14.30.%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220853B3"/>
    <w:multiLevelType w:val="hybridMultilevel"/>
    <w:tmpl w:val="C75CAED2"/>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22111B88"/>
    <w:multiLevelType w:val="hybridMultilevel"/>
    <w:tmpl w:val="BF026138"/>
    <w:lvl w:ilvl="0" w:tplc="352EA812">
      <w:start w:val="69"/>
      <w:numFmt w:val="decimal"/>
      <w:lvlText w:val="14.15.%1"/>
      <w:lvlJc w:val="left"/>
      <w:pPr>
        <w:ind w:left="482" w:hanging="34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69B4A4C"/>
    <w:multiLevelType w:val="hybridMultilevel"/>
    <w:tmpl w:val="10BC4DA2"/>
    <w:lvl w:ilvl="0" w:tplc="018EE72E">
      <w:start w:val="7"/>
      <w:numFmt w:val="decimal"/>
      <w:lvlText w:val="14.30.%1"/>
      <w:lvlJc w:val="left"/>
      <w:pPr>
        <w:tabs>
          <w:tab w:val="num" w:pos="720"/>
        </w:tabs>
        <w:ind w:left="1627" w:hanging="907"/>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98332FC"/>
    <w:multiLevelType w:val="hybridMultilevel"/>
    <w:tmpl w:val="45121874"/>
    <w:lvl w:ilvl="0" w:tplc="CC3E0FBA">
      <w:start w:val="97"/>
      <w:numFmt w:val="decimal"/>
      <w:lvlText w:val="14.15.%1"/>
      <w:lvlJc w:val="left"/>
      <w:pPr>
        <w:ind w:left="482" w:hanging="34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2E5D66E1"/>
    <w:multiLevelType w:val="hybridMultilevel"/>
    <w:tmpl w:val="37ECA0A6"/>
    <w:lvl w:ilvl="0" w:tplc="8F622B8E">
      <w:start w:val="1"/>
      <w:numFmt w:val="decimal"/>
      <w:lvlText w:val="14.2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54"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5" w15:restartNumberingAfterBreak="0">
    <w:nsid w:val="2F0346A3"/>
    <w:multiLevelType w:val="hybridMultilevel"/>
    <w:tmpl w:val="59823C96"/>
    <w:lvl w:ilvl="0" w:tplc="D54C8484">
      <w:start w:val="80"/>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8"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9" w15:restartNumberingAfterBreak="0">
    <w:nsid w:val="333835BE"/>
    <w:multiLevelType w:val="hybridMultilevel"/>
    <w:tmpl w:val="1CF2C07A"/>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1" w15:restartNumberingAfterBreak="0">
    <w:nsid w:val="337D6D4F"/>
    <w:multiLevelType w:val="hybridMultilevel"/>
    <w:tmpl w:val="A01E3EFC"/>
    <w:lvl w:ilvl="0" w:tplc="D0C0CDB6">
      <w:start w:val="13"/>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34A71C9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4"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37C95315"/>
    <w:multiLevelType w:val="hybridMultilevel"/>
    <w:tmpl w:val="C114CDAC"/>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6"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67" w15:restartNumberingAfterBreak="0">
    <w:nsid w:val="386544C9"/>
    <w:multiLevelType w:val="hybridMultilevel"/>
    <w:tmpl w:val="16EE222E"/>
    <w:lvl w:ilvl="0" w:tplc="5DACF156">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8"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 w15:restartNumberingAfterBreak="0">
    <w:nsid w:val="3894477C"/>
    <w:multiLevelType w:val="hybridMultilevel"/>
    <w:tmpl w:val="44EC7256"/>
    <w:lvl w:ilvl="0" w:tplc="4FA004FC">
      <w:start w:val="7"/>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7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3" w15:restartNumberingAfterBreak="0">
    <w:nsid w:val="3B3B0649"/>
    <w:multiLevelType w:val="hybridMultilevel"/>
    <w:tmpl w:val="F50EB650"/>
    <w:lvl w:ilvl="0" w:tplc="13088574">
      <w:start w:val="1"/>
      <w:numFmt w:val="decimal"/>
      <w:lvlText w:val="14.15.%1"/>
      <w:lvlJc w:val="left"/>
      <w:pPr>
        <w:ind w:left="482" w:hanging="34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3B5445B2"/>
    <w:multiLevelType w:val="hybridMultilevel"/>
    <w:tmpl w:val="0C462B0E"/>
    <w:lvl w:ilvl="0" w:tplc="08090017">
      <w:start w:val="1"/>
      <w:numFmt w:val="lowerLetter"/>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75"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6" w15:restartNumberingAfterBreak="0">
    <w:nsid w:val="3BEF7AB3"/>
    <w:multiLevelType w:val="hybridMultilevel"/>
    <w:tmpl w:val="F43899F8"/>
    <w:lvl w:ilvl="0" w:tplc="83F030D0">
      <w:start w:val="59"/>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7"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8"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79"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80" w15:restartNumberingAfterBreak="0">
    <w:nsid w:val="3EFE4438"/>
    <w:multiLevelType w:val="hybridMultilevel"/>
    <w:tmpl w:val="222C6848"/>
    <w:lvl w:ilvl="0" w:tplc="9A309810">
      <w:start w:val="1"/>
      <w:numFmt w:val="decimal"/>
      <w:lvlText w:val="%1."/>
      <w:lvlJc w:val="left"/>
      <w:pPr>
        <w:ind w:left="1987" w:hanging="360"/>
      </w:pPr>
      <w:rPr>
        <w:rFonts w:hint="default"/>
      </w:r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1" w15:restartNumberingAfterBreak="0">
    <w:nsid w:val="41052521"/>
    <w:multiLevelType w:val="multilevel"/>
    <w:tmpl w:val="57D85162"/>
    <w:lvl w:ilvl="0">
      <w:start w:val="14"/>
      <w:numFmt w:val="decimal"/>
      <w:lvlText w:val="%1"/>
      <w:lvlJc w:val="left"/>
      <w:pPr>
        <w:tabs>
          <w:tab w:val="num" w:pos="840"/>
        </w:tabs>
        <w:ind w:left="840" w:hanging="840"/>
      </w:pPr>
      <w:rPr>
        <w:rFonts w:hint="default"/>
        <w:b w:val="0"/>
      </w:rPr>
    </w:lvl>
    <w:lvl w:ilvl="1">
      <w:start w:val="31"/>
      <w:numFmt w:val="decimal"/>
      <w:lvlText w:val="%1.%2"/>
      <w:lvlJc w:val="left"/>
      <w:pPr>
        <w:tabs>
          <w:tab w:val="num" w:pos="840"/>
        </w:tabs>
        <w:ind w:left="840" w:hanging="840"/>
      </w:pPr>
      <w:rPr>
        <w:rFonts w:hint="default"/>
        <w:b w:val="0"/>
      </w:rPr>
    </w:lvl>
    <w:lvl w:ilvl="2">
      <w:start w:val="8"/>
      <w:numFmt w:val="decimal"/>
      <w:lvlText w:val="%1.%2.%3"/>
      <w:lvlJc w:val="left"/>
      <w:pPr>
        <w:tabs>
          <w:tab w:val="num" w:pos="840"/>
        </w:tabs>
        <w:ind w:left="840" w:hanging="840"/>
      </w:pPr>
      <w:rPr>
        <w:rFonts w:hint="default"/>
        <w:b w:val="0"/>
      </w:rPr>
    </w:lvl>
    <w:lvl w:ilvl="3">
      <w:start w:val="1"/>
      <w:numFmt w:val="decimal"/>
      <w:lvlText w:val="%1.%2.%3.%4"/>
      <w:lvlJc w:val="left"/>
      <w:pPr>
        <w:tabs>
          <w:tab w:val="num" w:pos="840"/>
        </w:tabs>
        <w:ind w:left="840" w:hanging="84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2"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4" w15:restartNumberingAfterBreak="0">
    <w:nsid w:val="42805A0E"/>
    <w:multiLevelType w:val="hybridMultilevel"/>
    <w:tmpl w:val="34B2F152"/>
    <w:lvl w:ilvl="0" w:tplc="13088574">
      <w:start w:val="1"/>
      <w:numFmt w:val="decimal"/>
      <w:lvlText w:val="14.15.%1"/>
      <w:lvlJc w:val="left"/>
      <w:pPr>
        <w:ind w:left="1627" w:hanging="360"/>
      </w:pPr>
      <w:rPr>
        <w:rFonts w:ascii="Arial" w:hAnsi="Arial" w:hint="default"/>
        <w:b w:val="0"/>
        <w:i w:val="0"/>
        <w:sz w:val="22"/>
      </w:rPr>
    </w:lvl>
    <w:lvl w:ilvl="1" w:tplc="08090019" w:tentative="1">
      <w:start w:val="1"/>
      <w:numFmt w:val="lowerLetter"/>
      <w:lvlText w:val="%2."/>
      <w:lvlJc w:val="left"/>
      <w:pPr>
        <w:ind w:left="2347" w:hanging="360"/>
      </w:pPr>
    </w:lvl>
    <w:lvl w:ilvl="2" w:tplc="0809001B" w:tentative="1">
      <w:start w:val="1"/>
      <w:numFmt w:val="lowerRoman"/>
      <w:lvlText w:val="%3."/>
      <w:lvlJc w:val="right"/>
      <w:pPr>
        <w:ind w:left="3067" w:hanging="180"/>
      </w:pPr>
    </w:lvl>
    <w:lvl w:ilvl="3" w:tplc="0809000F" w:tentative="1">
      <w:start w:val="1"/>
      <w:numFmt w:val="decimal"/>
      <w:lvlText w:val="%4."/>
      <w:lvlJc w:val="left"/>
      <w:pPr>
        <w:ind w:left="3787" w:hanging="360"/>
      </w:pPr>
    </w:lvl>
    <w:lvl w:ilvl="4" w:tplc="08090019" w:tentative="1">
      <w:start w:val="1"/>
      <w:numFmt w:val="lowerLetter"/>
      <w:lvlText w:val="%5."/>
      <w:lvlJc w:val="left"/>
      <w:pPr>
        <w:ind w:left="4507" w:hanging="360"/>
      </w:pPr>
    </w:lvl>
    <w:lvl w:ilvl="5" w:tplc="0809001B" w:tentative="1">
      <w:start w:val="1"/>
      <w:numFmt w:val="lowerRoman"/>
      <w:lvlText w:val="%6."/>
      <w:lvlJc w:val="right"/>
      <w:pPr>
        <w:ind w:left="5227" w:hanging="180"/>
      </w:pPr>
    </w:lvl>
    <w:lvl w:ilvl="6" w:tplc="0809000F" w:tentative="1">
      <w:start w:val="1"/>
      <w:numFmt w:val="decimal"/>
      <w:lvlText w:val="%7."/>
      <w:lvlJc w:val="left"/>
      <w:pPr>
        <w:ind w:left="5947" w:hanging="360"/>
      </w:pPr>
    </w:lvl>
    <w:lvl w:ilvl="7" w:tplc="08090019" w:tentative="1">
      <w:start w:val="1"/>
      <w:numFmt w:val="lowerLetter"/>
      <w:lvlText w:val="%8."/>
      <w:lvlJc w:val="left"/>
      <w:pPr>
        <w:ind w:left="6667" w:hanging="360"/>
      </w:pPr>
    </w:lvl>
    <w:lvl w:ilvl="8" w:tplc="0809001B" w:tentative="1">
      <w:start w:val="1"/>
      <w:numFmt w:val="lowerRoman"/>
      <w:lvlText w:val="%9."/>
      <w:lvlJc w:val="right"/>
      <w:pPr>
        <w:ind w:left="7387" w:hanging="180"/>
      </w:pPr>
    </w:lvl>
  </w:abstractNum>
  <w:abstractNum w:abstractNumId="85"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439E559E"/>
    <w:multiLevelType w:val="hybridMultilevel"/>
    <w:tmpl w:val="D5D4B4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43ED2F67"/>
    <w:multiLevelType w:val="hybridMultilevel"/>
    <w:tmpl w:val="68BA3762"/>
    <w:lvl w:ilvl="0" w:tplc="4704F4DE">
      <w:start w:val="7"/>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89" w15:restartNumberingAfterBreak="0">
    <w:nsid w:val="44D01CE6"/>
    <w:multiLevelType w:val="hybridMultilevel"/>
    <w:tmpl w:val="D996D8DC"/>
    <w:lvl w:ilvl="0" w:tplc="82BABF04">
      <w:start w:val="74"/>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450B709B"/>
    <w:multiLevelType w:val="hybridMultilevel"/>
    <w:tmpl w:val="53BE36B0"/>
    <w:lvl w:ilvl="0" w:tplc="CDE8ED2E">
      <w:start w:val="90"/>
      <w:numFmt w:val="decimal"/>
      <w:lvlText w:val="14.15.%1"/>
      <w:lvlJc w:val="left"/>
      <w:pPr>
        <w:ind w:left="2183" w:hanging="34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92" w15:restartNumberingAfterBreak="0">
    <w:nsid w:val="458661BB"/>
    <w:multiLevelType w:val="hybridMultilevel"/>
    <w:tmpl w:val="22EE4874"/>
    <w:lvl w:ilvl="0" w:tplc="132CDF92">
      <w:start w:val="1"/>
      <w:numFmt w:val="decimal"/>
      <w:lvlText w:val="14.17.29.%1"/>
      <w:lvlJc w:val="left"/>
      <w:pPr>
        <w:tabs>
          <w:tab w:val="num" w:pos="720"/>
        </w:tabs>
        <w:ind w:left="1627" w:hanging="907"/>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45CB44B6"/>
    <w:multiLevelType w:val="hybridMultilevel"/>
    <w:tmpl w:val="7D0E18B0"/>
    <w:lvl w:ilvl="0" w:tplc="08090017">
      <w:start w:val="1"/>
      <w:numFmt w:val="lowerLetter"/>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466A02C7"/>
    <w:multiLevelType w:val="hybridMultilevel"/>
    <w:tmpl w:val="62167144"/>
    <w:lvl w:ilvl="0" w:tplc="14A67052">
      <w:start w:val="15"/>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6" w15:restartNumberingAfterBreak="0">
    <w:nsid w:val="48301597"/>
    <w:multiLevelType w:val="hybridMultilevel"/>
    <w:tmpl w:val="222C6848"/>
    <w:lvl w:ilvl="0" w:tplc="9A309810">
      <w:start w:val="1"/>
      <w:numFmt w:val="decimal"/>
      <w:lvlText w:val="%1."/>
      <w:lvlJc w:val="left"/>
      <w:pPr>
        <w:ind w:left="1987" w:hanging="360"/>
      </w:pPr>
      <w:rPr>
        <w:rFonts w:hint="default"/>
      </w:r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97" w15:restartNumberingAfterBreak="0">
    <w:nsid w:val="483F4FFE"/>
    <w:multiLevelType w:val="hybridMultilevel"/>
    <w:tmpl w:val="0226C480"/>
    <w:lvl w:ilvl="0" w:tplc="4C1C4B5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99" w15:restartNumberingAfterBreak="0">
    <w:nsid w:val="48DA12E1"/>
    <w:multiLevelType w:val="hybridMultilevel"/>
    <w:tmpl w:val="8B22399C"/>
    <w:lvl w:ilvl="0" w:tplc="6B064000">
      <w:start w:val="1"/>
      <w:numFmt w:val="lowerRoman"/>
      <w:lvlText w:val="%1)"/>
      <w:lvlJc w:val="left"/>
      <w:pPr>
        <w:ind w:left="2347" w:hanging="720"/>
      </w:pPr>
      <w:rPr>
        <w:rFonts w:hint="default"/>
      </w:r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100"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101" w15:restartNumberingAfterBreak="0">
    <w:nsid w:val="49A635B8"/>
    <w:multiLevelType w:val="hybridMultilevel"/>
    <w:tmpl w:val="0220FCCE"/>
    <w:lvl w:ilvl="0" w:tplc="F8FA57F4">
      <w:start w:val="79"/>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15:restartNumberingAfterBreak="0">
    <w:nsid w:val="4AD80648"/>
    <w:multiLevelType w:val="hybridMultilevel"/>
    <w:tmpl w:val="4422438C"/>
    <w:lvl w:ilvl="0" w:tplc="5C88673A">
      <w:start w:val="99"/>
      <w:numFmt w:val="decimal"/>
      <w:lvlText w:val="14.15.%1"/>
      <w:lvlJc w:val="left"/>
      <w:pPr>
        <w:tabs>
          <w:tab w:val="num" w:pos="873"/>
        </w:tabs>
        <w:ind w:left="178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104"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 w15:restartNumberingAfterBreak="0">
    <w:nsid w:val="4DC82C4C"/>
    <w:multiLevelType w:val="hybridMultilevel"/>
    <w:tmpl w:val="D02232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15:restartNumberingAfterBreak="0">
    <w:nsid w:val="4E000954"/>
    <w:multiLevelType w:val="hybridMultilevel"/>
    <w:tmpl w:val="F70AC382"/>
    <w:lvl w:ilvl="0" w:tplc="41A257B8">
      <w:start w:val="87"/>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7" w15:restartNumberingAfterBreak="0">
    <w:nsid w:val="4ED04507"/>
    <w:multiLevelType w:val="hybridMultilevel"/>
    <w:tmpl w:val="D592DE54"/>
    <w:lvl w:ilvl="0" w:tplc="DD546028">
      <w:start w:val="9"/>
      <w:numFmt w:val="decimal"/>
      <w:lvlText w:val="14.14.%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8" w15:restartNumberingAfterBreak="0">
    <w:nsid w:val="4EF95A0F"/>
    <w:multiLevelType w:val="hybridMultilevel"/>
    <w:tmpl w:val="8C029050"/>
    <w:lvl w:ilvl="0" w:tplc="763EC4DC">
      <w:start w:val="89"/>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15:restartNumberingAfterBreak="0">
    <w:nsid w:val="4F3608DC"/>
    <w:multiLevelType w:val="hybridMultilevel"/>
    <w:tmpl w:val="202A3952"/>
    <w:lvl w:ilvl="0" w:tplc="0809000F">
      <w:start w:val="1"/>
      <w:numFmt w:val="decimal"/>
      <w:lvlText w:val="%1."/>
      <w:lvlJc w:val="left"/>
      <w:pPr>
        <w:ind w:left="1202" w:hanging="360"/>
      </w:pPr>
    </w:lvl>
    <w:lvl w:ilvl="1" w:tplc="08090019" w:tentative="1">
      <w:start w:val="1"/>
      <w:numFmt w:val="lowerLetter"/>
      <w:lvlText w:val="%2."/>
      <w:lvlJc w:val="left"/>
      <w:pPr>
        <w:ind w:left="1922" w:hanging="360"/>
      </w:pPr>
    </w:lvl>
    <w:lvl w:ilvl="2" w:tplc="0809001B" w:tentative="1">
      <w:start w:val="1"/>
      <w:numFmt w:val="lowerRoman"/>
      <w:lvlText w:val="%3."/>
      <w:lvlJc w:val="right"/>
      <w:pPr>
        <w:ind w:left="2642" w:hanging="180"/>
      </w:pPr>
    </w:lvl>
    <w:lvl w:ilvl="3" w:tplc="0809000F" w:tentative="1">
      <w:start w:val="1"/>
      <w:numFmt w:val="decimal"/>
      <w:lvlText w:val="%4."/>
      <w:lvlJc w:val="left"/>
      <w:pPr>
        <w:ind w:left="3362" w:hanging="360"/>
      </w:pPr>
    </w:lvl>
    <w:lvl w:ilvl="4" w:tplc="08090019" w:tentative="1">
      <w:start w:val="1"/>
      <w:numFmt w:val="lowerLetter"/>
      <w:lvlText w:val="%5."/>
      <w:lvlJc w:val="left"/>
      <w:pPr>
        <w:ind w:left="4082" w:hanging="360"/>
      </w:pPr>
    </w:lvl>
    <w:lvl w:ilvl="5" w:tplc="0809001B" w:tentative="1">
      <w:start w:val="1"/>
      <w:numFmt w:val="lowerRoman"/>
      <w:lvlText w:val="%6."/>
      <w:lvlJc w:val="right"/>
      <w:pPr>
        <w:ind w:left="4802" w:hanging="180"/>
      </w:pPr>
    </w:lvl>
    <w:lvl w:ilvl="6" w:tplc="0809000F" w:tentative="1">
      <w:start w:val="1"/>
      <w:numFmt w:val="decimal"/>
      <w:lvlText w:val="%7."/>
      <w:lvlJc w:val="left"/>
      <w:pPr>
        <w:ind w:left="5522" w:hanging="360"/>
      </w:pPr>
    </w:lvl>
    <w:lvl w:ilvl="7" w:tplc="08090019" w:tentative="1">
      <w:start w:val="1"/>
      <w:numFmt w:val="lowerLetter"/>
      <w:lvlText w:val="%8."/>
      <w:lvlJc w:val="left"/>
      <w:pPr>
        <w:ind w:left="6242" w:hanging="360"/>
      </w:pPr>
    </w:lvl>
    <w:lvl w:ilvl="8" w:tplc="0809001B" w:tentative="1">
      <w:start w:val="1"/>
      <w:numFmt w:val="lowerRoman"/>
      <w:lvlText w:val="%9."/>
      <w:lvlJc w:val="right"/>
      <w:pPr>
        <w:ind w:left="6962" w:hanging="180"/>
      </w:pPr>
    </w:lvl>
  </w:abstractNum>
  <w:abstractNum w:abstractNumId="110"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1"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12" w15:restartNumberingAfterBreak="0">
    <w:nsid w:val="532459F1"/>
    <w:multiLevelType w:val="hybridMultilevel"/>
    <w:tmpl w:val="C114CDAC"/>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3"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4" w15:restartNumberingAfterBreak="0">
    <w:nsid w:val="53FC2304"/>
    <w:multiLevelType w:val="hybridMultilevel"/>
    <w:tmpl w:val="D340C666"/>
    <w:lvl w:ilvl="0" w:tplc="B9BE4CA0">
      <w:start w:val="1"/>
      <w:numFmt w:val="decimal"/>
      <w:lvlText w:val="%1."/>
      <w:lvlJc w:val="left"/>
      <w:pPr>
        <w:ind w:left="2520" w:hanging="360"/>
      </w:pPr>
      <w:rPr>
        <w:rFonts w:ascii="Arial" w:hAnsi="Arial" w:cs="Arial"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15"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116"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117" w15:restartNumberingAfterBreak="0">
    <w:nsid w:val="5B4D50B0"/>
    <w:multiLevelType w:val="hybridMultilevel"/>
    <w:tmpl w:val="698A4CB2"/>
    <w:lvl w:ilvl="0" w:tplc="5CDE3D78">
      <w:start w:val="103"/>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119" w15:restartNumberingAfterBreak="0">
    <w:nsid w:val="5B8D0AE5"/>
    <w:multiLevelType w:val="hybridMultilevel"/>
    <w:tmpl w:val="304E86DC"/>
    <w:lvl w:ilvl="0" w:tplc="E8BCF28E">
      <w:start w:val="12"/>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1" w15:restartNumberingAfterBreak="0">
    <w:nsid w:val="5C1C5F6E"/>
    <w:multiLevelType w:val="hybridMultilevel"/>
    <w:tmpl w:val="413857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5C4170CC"/>
    <w:multiLevelType w:val="hybridMultilevel"/>
    <w:tmpl w:val="9DD6A4F4"/>
    <w:lvl w:ilvl="0" w:tplc="49500E74">
      <w:start w:val="14"/>
      <w:numFmt w:val="decimal"/>
      <w:lvlText w:val="14.15.%1"/>
      <w:lvlJc w:val="left"/>
      <w:pPr>
        <w:ind w:left="482" w:hanging="340"/>
      </w:pPr>
      <w:rPr>
        <w:rFonts w:ascii="Arial" w:hAnsi="Arial" w:hint="default"/>
        <w:b w:val="0"/>
        <w:i w:val="0"/>
        <w:sz w:val="22"/>
      </w:rPr>
    </w:lvl>
    <w:lvl w:ilvl="1" w:tplc="08090019" w:tentative="1">
      <w:start w:val="1"/>
      <w:numFmt w:val="lowerLetter"/>
      <w:lvlText w:val="%2."/>
      <w:lvlJc w:val="left"/>
      <w:pPr>
        <w:ind w:left="-261" w:hanging="360"/>
      </w:pPr>
    </w:lvl>
    <w:lvl w:ilvl="2" w:tplc="0809001B" w:tentative="1">
      <w:start w:val="1"/>
      <w:numFmt w:val="lowerRoman"/>
      <w:lvlText w:val="%3."/>
      <w:lvlJc w:val="right"/>
      <w:pPr>
        <w:ind w:left="459" w:hanging="180"/>
      </w:pPr>
    </w:lvl>
    <w:lvl w:ilvl="3" w:tplc="0809000F" w:tentative="1">
      <w:start w:val="1"/>
      <w:numFmt w:val="decimal"/>
      <w:lvlText w:val="%4."/>
      <w:lvlJc w:val="left"/>
      <w:pPr>
        <w:ind w:left="1179" w:hanging="360"/>
      </w:pPr>
    </w:lvl>
    <w:lvl w:ilvl="4" w:tplc="08090019" w:tentative="1">
      <w:start w:val="1"/>
      <w:numFmt w:val="lowerLetter"/>
      <w:lvlText w:val="%5."/>
      <w:lvlJc w:val="left"/>
      <w:pPr>
        <w:ind w:left="1899" w:hanging="360"/>
      </w:pPr>
    </w:lvl>
    <w:lvl w:ilvl="5" w:tplc="0809001B" w:tentative="1">
      <w:start w:val="1"/>
      <w:numFmt w:val="lowerRoman"/>
      <w:lvlText w:val="%6."/>
      <w:lvlJc w:val="right"/>
      <w:pPr>
        <w:ind w:left="2619" w:hanging="180"/>
      </w:pPr>
    </w:lvl>
    <w:lvl w:ilvl="6" w:tplc="0809000F" w:tentative="1">
      <w:start w:val="1"/>
      <w:numFmt w:val="decimal"/>
      <w:lvlText w:val="%7."/>
      <w:lvlJc w:val="left"/>
      <w:pPr>
        <w:ind w:left="3339" w:hanging="360"/>
      </w:pPr>
    </w:lvl>
    <w:lvl w:ilvl="7" w:tplc="08090019" w:tentative="1">
      <w:start w:val="1"/>
      <w:numFmt w:val="lowerLetter"/>
      <w:lvlText w:val="%8."/>
      <w:lvlJc w:val="left"/>
      <w:pPr>
        <w:ind w:left="4059" w:hanging="360"/>
      </w:pPr>
    </w:lvl>
    <w:lvl w:ilvl="8" w:tplc="0809001B" w:tentative="1">
      <w:start w:val="1"/>
      <w:numFmt w:val="lowerRoman"/>
      <w:lvlText w:val="%9."/>
      <w:lvlJc w:val="right"/>
      <w:pPr>
        <w:ind w:left="4779" w:hanging="180"/>
      </w:pPr>
    </w:lvl>
  </w:abstractNum>
  <w:abstractNum w:abstractNumId="123" w15:restartNumberingAfterBreak="0">
    <w:nsid w:val="5C57391E"/>
    <w:multiLevelType w:val="hybridMultilevel"/>
    <w:tmpl w:val="3D484CFC"/>
    <w:lvl w:ilvl="0" w:tplc="26DAE2F4">
      <w:start w:val="67"/>
      <w:numFmt w:val="decimal"/>
      <w:lvlText w:val="14.15.%1"/>
      <w:lvlJc w:val="left"/>
      <w:pPr>
        <w:ind w:left="2183" w:hanging="34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4"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5"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6"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7"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8"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9"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0"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1" w15:restartNumberingAfterBreak="0">
    <w:nsid w:val="61153065"/>
    <w:multiLevelType w:val="hybridMultilevel"/>
    <w:tmpl w:val="A3765726"/>
    <w:lvl w:ilvl="0" w:tplc="CC3E019A">
      <w:start w:val="87"/>
      <w:numFmt w:val="decimal"/>
      <w:lvlText w:val="14.14.%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32" w15:restartNumberingAfterBreak="0">
    <w:nsid w:val="61C6416F"/>
    <w:multiLevelType w:val="hybridMultilevel"/>
    <w:tmpl w:val="25E4E45E"/>
    <w:lvl w:ilvl="0" w:tplc="809A1492">
      <w:start w:val="1"/>
      <w:numFmt w:val="decimal"/>
      <w:lvlText w:val="14.30.%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3"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34" w15:restartNumberingAfterBreak="0">
    <w:nsid w:val="64736B3F"/>
    <w:multiLevelType w:val="hybridMultilevel"/>
    <w:tmpl w:val="4A40DDD8"/>
    <w:lvl w:ilvl="0" w:tplc="08090001">
      <w:start w:val="1"/>
      <w:numFmt w:val="bullet"/>
      <w:lvlText w:val=""/>
      <w:lvlJc w:val="left"/>
      <w:pPr>
        <w:ind w:left="2347" w:hanging="360"/>
      </w:pPr>
      <w:rPr>
        <w:rFonts w:ascii="Symbol" w:hAnsi="Symbol" w:hint="default"/>
      </w:rPr>
    </w:lvl>
    <w:lvl w:ilvl="1" w:tplc="08090003" w:tentative="1">
      <w:start w:val="1"/>
      <w:numFmt w:val="bullet"/>
      <w:lvlText w:val="o"/>
      <w:lvlJc w:val="left"/>
      <w:pPr>
        <w:ind w:left="3067" w:hanging="360"/>
      </w:pPr>
      <w:rPr>
        <w:rFonts w:ascii="Courier New" w:hAnsi="Courier New" w:cs="Courier New" w:hint="default"/>
      </w:rPr>
    </w:lvl>
    <w:lvl w:ilvl="2" w:tplc="08090005" w:tentative="1">
      <w:start w:val="1"/>
      <w:numFmt w:val="bullet"/>
      <w:lvlText w:val=""/>
      <w:lvlJc w:val="left"/>
      <w:pPr>
        <w:ind w:left="3787" w:hanging="360"/>
      </w:pPr>
      <w:rPr>
        <w:rFonts w:ascii="Wingdings" w:hAnsi="Wingdings" w:hint="default"/>
      </w:rPr>
    </w:lvl>
    <w:lvl w:ilvl="3" w:tplc="08090001" w:tentative="1">
      <w:start w:val="1"/>
      <w:numFmt w:val="bullet"/>
      <w:lvlText w:val=""/>
      <w:lvlJc w:val="left"/>
      <w:pPr>
        <w:ind w:left="4507" w:hanging="360"/>
      </w:pPr>
      <w:rPr>
        <w:rFonts w:ascii="Symbol" w:hAnsi="Symbol" w:hint="default"/>
      </w:rPr>
    </w:lvl>
    <w:lvl w:ilvl="4" w:tplc="08090003" w:tentative="1">
      <w:start w:val="1"/>
      <w:numFmt w:val="bullet"/>
      <w:lvlText w:val="o"/>
      <w:lvlJc w:val="left"/>
      <w:pPr>
        <w:ind w:left="5227" w:hanging="360"/>
      </w:pPr>
      <w:rPr>
        <w:rFonts w:ascii="Courier New" w:hAnsi="Courier New" w:cs="Courier New" w:hint="default"/>
      </w:rPr>
    </w:lvl>
    <w:lvl w:ilvl="5" w:tplc="08090005" w:tentative="1">
      <w:start w:val="1"/>
      <w:numFmt w:val="bullet"/>
      <w:lvlText w:val=""/>
      <w:lvlJc w:val="left"/>
      <w:pPr>
        <w:ind w:left="5947" w:hanging="360"/>
      </w:pPr>
      <w:rPr>
        <w:rFonts w:ascii="Wingdings" w:hAnsi="Wingdings" w:hint="default"/>
      </w:rPr>
    </w:lvl>
    <w:lvl w:ilvl="6" w:tplc="08090001" w:tentative="1">
      <w:start w:val="1"/>
      <w:numFmt w:val="bullet"/>
      <w:lvlText w:val=""/>
      <w:lvlJc w:val="left"/>
      <w:pPr>
        <w:ind w:left="6667" w:hanging="360"/>
      </w:pPr>
      <w:rPr>
        <w:rFonts w:ascii="Symbol" w:hAnsi="Symbol" w:hint="default"/>
      </w:rPr>
    </w:lvl>
    <w:lvl w:ilvl="7" w:tplc="08090003" w:tentative="1">
      <w:start w:val="1"/>
      <w:numFmt w:val="bullet"/>
      <w:lvlText w:val="o"/>
      <w:lvlJc w:val="left"/>
      <w:pPr>
        <w:ind w:left="7387" w:hanging="360"/>
      </w:pPr>
      <w:rPr>
        <w:rFonts w:ascii="Courier New" w:hAnsi="Courier New" w:cs="Courier New" w:hint="default"/>
      </w:rPr>
    </w:lvl>
    <w:lvl w:ilvl="8" w:tplc="08090005" w:tentative="1">
      <w:start w:val="1"/>
      <w:numFmt w:val="bullet"/>
      <w:lvlText w:val=""/>
      <w:lvlJc w:val="left"/>
      <w:pPr>
        <w:ind w:left="8107" w:hanging="360"/>
      </w:pPr>
      <w:rPr>
        <w:rFonts w:ascii="Wingdings" w:hAnsi="Wingdings" w:hint="default"/>
      </w:rPr>
    </w:lvl>
  </w:abstractNum>
  <w:abstractNum w:abstractNumId="135"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6"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7" w15:restartNumberingAfterBreak="0">
    <w:nsid w:val="669E192F"/>
    <w:multiLevelType w:val="singleLevel"/>
    <w:tmpl w:val="4C1C4B52"/>
    <w:lvl w:ilvl="0">
      <w:start w:val="1"/>
      <w:numFmt w:val="lowerRoman"/>
      <w:lvlText w:val="%1)"/>
      <w:lvlJc w:val="left"/>
      <w:pPr>
        <w:tabs>
          <w:tab w:val="num" w:pos="567"/>
        </w:tabs>
        <w:ind w:left="567" w:hanging="567"/>
      </w:pPr>
      <w:rPr>
        <w:rFonts w:hint="default"/>
      </w:rPr>
    </w:lvl>
  </w:abstractNum>
  <w:abstractNum w:abstractNumId="138"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39"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0" w15:restartNumberingAfterBreak="0">
    <w:nsid w:val="6837542F"/>
    <w:multiLevelType w:val="hybridMultilevel"/>
    <w:tmpl w:val="C114CDAC"/>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1" w15:restartNumberingAfterBreak="0">
    <w:nsid w:val="689C770C"/>
    <w:multiLevelType w:val="hybridMultilevel"/>
    <w:tmpl w:val="942CC022"/>
    <w:lvl w:ilvl="0" w:tplc="13088574">
      <w:start w:val="1"/>
      <w:numFmt w:val="decimal"/>
      <w:lvlText w:val="14.15.%1"/>
      <w:lvlJc w:val="left"/>
      <w:pPr>
        <w:ind w:left="1627" w:hanging="360"/>
      </w:pPr>
      <w:rPr>
        <w:rFonts w:ascii="Arial" w:hAnsi="Arial" w:hint="default"/>
        <w:b w:val="0"/>
        <w:i w:val="0"/>
        <w:sz w:val="22"/>
      </w:rPr>
    </w:lvl>
    <w:lvl w:ilvl="1" w:tplc="08090019" w:tentative="1">
      <w:start w:val="1"/>
      <w:numFmt w:val="lowerLetter"/>
      <w:lvlText w:val="%2."/>
      <w:lvlJc w:val="left"/>
      <w:pPr>
        <w:ind w:left="2347" w:hanging="360"/>
      </w:pPr>
    </w:lvl>
    <w:lvl w:ilvl="2" w:tplc="0809001B" w:tentative="1">
      <w:start w:val="1"/>
      <w:numFmt w:val="lowerRoman"/>
      <w:lvlText w:val="%3."/>
      <w:lvlJc w:val="right"/>
      <w:pPr>
        <w:ind w:left="3067" w:hanging="180"/>
      </w:pPr>
    </w:lvl>
    <w:lvl w:ilvl="3" w:tplc="0809000F" w:tentative="1">
      <w:start w:val="1"/>
      <w:numFmt w:val="decimal"/>
      <w:lvlText w:val="%4."/>
      <w:lvlJc w:val="left"/>
      <w:pPr>
        <w:ind w:left="3787" w:hanging="360"/>
      </w:pPr>
    </w:lvl>
    <w:lvl w:ilvl="4" w:tplc="08090019" w:tentative="1">
      <w:start w:val="1"/>
      <w:numFmt w:val="lowerLetter"/>
      <w:lvlText w:val="%5."/>
      <w:lvlJc w:val="left"/>
      <w:pPr>
        <w:ind w:left="4507" w:hanging="360"/>
      </w:pPr>
    </w:lvl>
    <w:lvl w:ilvl="5" w:tplc="0809001B" w:tentative="1">
      <w:start w:val="1"/>
      <w:numFmt w:val="lowerRoman"/>
      <w:lvlText w:val="%6."/>
      <w:lvlJc w:val="right"/>
      <w:pPr>
        <w:ind w:left="5227" w:hanging="180"/>
      </w:pPr>
    </w:lvl>
    <w:lvl w:ilvl="6" w:tplc="0809000F" w:tentative="1">
      <w:start w:val="1"/>
      <w:numFmt w:val="decimal"/>
      <w:lvlText w:val="%7."/>
      <w:lvlJc w:val="left"/>
      <w:pPr>
        <w:ind w:left="5947" w:hanging="360"/>
      </w:pPr>
    </w:lvl>
    <w:lvl w:ilvl="7" w:tplc="08090019" w:tentative="1">
      <w:start w:val="1"/>
      <w:numFmt w:val="lowerLetter"/>
      <w:lvlText w:val="%8."/>
      <w:lvlJc w:val="left"/>
      <w:pPr>
        <w:ind w:left="6667" w:hanging="360"/>
      </w:pPr>
    </w:lvl>
    <w:lvl w:ilvl="8" w:tplc="0809001B" w:tentative="1">
      <w:start w:val="1"/>
      <w:numFmt w:val="lowerRoman"/>
      <w:lvlText w:val="%9."/>
      <w:lvlJc w:val="right"/>
      <w:pPr>
        <w:ind w:left="7387" w:hanging="180"/>
      </w:pPr>
    </w:lvl>
  </w:abstractNum>
  <w:abstractNum w:abstractNumId="142" w15:restartNumberingAfterBreak="0">
    <w:nsid w:val="6A017A81"/>
    <w:multiLevelType w:val="hybridMultilevel"/>
    <w:tmpl w:val="F7F07B1C"/>
    <w:lvl w:ilvl="0" w:tplc="0809001B">
      <w:start w:val="1"/>
      <w:numFmt w:val="lowerRoman"/>
      <w:lvlText w:val="%1."/>
      <w:lvlJc w:val="right"/>
      <w:pPr>
        <w:ind w:left="2340" w:hanging="360"/>
      </w:pPr>
    </w:lvl>
    <w:lvl w:ilvl="1" w:tplc="08090019" w:tentative="1">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abstractNum w:abstractNumId="143"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44" w15:restartNumberingAfterBreak="0">
    <w:nsid w:val="6CBB0DA2"/>
    <w:multiLevelType w:val="hybridMultilevel"/>
    <w:tmpl w:val="E31EB9B8"/>
    <w:lvl w:ilvl="0" w:tplc="13088574">
      <w:start w:val="1"/>
      <w:numFmt w:val="decimal"/>
      <w:lvlText w:val="14.15.%1"/>
      <w:lvlJc w:val="left"/>
      <w:pPr>
        <w:ind w:left="2183" w:hanging="340"/>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5" w15:restartNumberingAfterBreak="0">
    <w:nsid w:val="6D2624B6"/>
    <w:multiLevelType w:val="hybridMultilevel"/>
    <w:tmpl w:val="132CC4B8"/>
    <w:lvl w:ilvl="0" w:tplc="91AA921C">
      <w:start w:val="87"/>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6"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7"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8"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9" w15:restartNumberingAfterBreak="0">
    <w:nsid w:val="6E9C2BF5"/>
    <w:multiLevelType w:val="hybridMultilevel"/>
    <w:tmpl w:val="76229936"/>
    <w:lvl w:ilvl="0" w:tplc="FFFFFFFF">
      <w:start w:val="1"/>
      <w:numFmt w:val="decimal"/>
      <w:lvlText w:val="14.15.%1"/>
      <w:lvlJc w:val="left"/>
      <w:pPr>
        <w:ind w:left="2183" w:hanging="340"/>
      </w:pPr>
      <w:rPr>
        <w:rFonts w:ascii="Arial" w:hAnsi="Arial" w:hint="default"/>
        <w:b w:val="0"/>
        <w:i w:val="0"/>
        <w:sz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0" w15:restartNumberingAfterBreak="0">
    <w:nsid w:val="6EF57774"/>
    <w:multiLevelType w:val="hybridMultilevel"/>
    <w:tmpl w:val="6332FC78"/>
    <w:lvl w:ilvl="0" w:tplc="A21800BA">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1"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2" w15:restartNumberingAfterBreak="0">
    <w:nsid w:val="710523A5"/>
    <w:multiLevelType w:val="hybridMultilevel"/>
    <w:tmpl w:val="77F2189A"/>
    <w:lvl w:ilvl="0" w:tplc="0A00E28E">
      <w:start w:val="10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3"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4" w15:restartNumberingAfterBreak="0">
    <w:nsid w:val="719A74D6"/>
    <w:multiLevelType w:val="hybridMultilevel"/>
    <w:tmpl w:val="03844AEE"/>
    <w:lvl w:ilvl="0" w:tplc="92E84D9C">
      <w:start w:val="102"/>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5"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56" w15:restartNumberingAfterBreak="0">
    <w:nsid w:val="73567063"/>
    <w:multiLevelType w:val="hybridMultilevel"/>
    <w:tmpl w:val="AEFC8E88"/>
    <w:lvl w:ilvl="0" w:tplc="FFFFFFFF">
      <w:start w:val="14"/>
      <w:numFmt w:val="decimal"/>
      <w:lvlText w:val="14.15.%1"/>
      <w:lvlJc w:val="left"/>
      <w:pPr>
        <w:ind w:left="482" w:hanging="340"/>
      </w:pPr>
      <w:rPr>
        <w:rFonts w:ascii="Arial" w:hAnsi="Arial" w:hint="default"/>
        <w:b w:val="0"/>
        <w:i w:val="0"/>
        <w:sz w:val="22"/>
      </w:rPr>
    </w:lvl>
    <w:lvl w:ilvl="1" w:tplc="FFFFFFFF" w:tentative="1">
      <w:start w:val="1"/>
      <w:numFmt w:val="lowerLetter"/>
      <w:lvlText w:val="%2."/>
      <w:lvlJc w:val="left"/>
      <w:pPr>
        <w:ind w:left="-261" w:hanging="360"/>
      </w:pPr>
    </w:lvl>
    <w:lvl w:ilvl="2" w:tplc="FFFFFFFF" w:tentative="1">
      <w:start w:val="1"/>
      <w:numFmt w:val="lowerRoman"/>
      <w:lvlText w:val="%3."/>
      <w:lvlJc w:val="right"/>
      <w:pPr>
        <w:ind w:left="459" w:hanging="180"/>
      </w:pPr>
    </w:lvl>
    <w:lvl w:ilvl="3" w:tplc="FFFFFFFF" w:tentative="1">
      <w:start w:val="1"/>
      <w:numFmt w:val="decimal"/>
      <w:lvlText w:val="%4."/>
      <w:lvlJc w:val="left"/>
      <w:pPr>
        <w:ind w:left="1179" w:hanging="360"/>
      </w:pPr>
    </w:lvl>
    <w:lvl w:ilvl="4" w:tplc="FFFFFFFF" w:tentative="1">
      <w:start w:val="1"/>
      <w:numFmt w:val="lowerLetter"/>
      <w:lvlText w:val="%5."/>
      <w:lvlJc w:val="left"/>
      <w:pPr>
        <w:ind w:left="1899" w:hanging="360"/>
      </w:pPr>
    </w:lvl>
    <w:lvl w:ilvl="5" w:tplc="FFFFFFFF" w:tentative="1">
      <w:start w:val="1"/>
      <w:numFmt w:val="lowerRoman"/>
      <w:lvlText w:val="%6."/>
      <w:lvlJc w:val="right"/>
      <w:pPr>
        <w:ind w:left="2619" w:hanging="180"/>
      </w:pPr>
    </w:lvl>
    <w:lvl w:ilvl="6" w:tplc="FFFFFFFF" w:tentative="1">
      <w:start w:val="1"/>
      <w:numFmt w:val="decimal"/>
      <w:lvlText w:val="%7."/>
      <w:lvlJc w:val="left"/>
      <w:pPr>
        <w:ind w:left="3339" w:hanging="360"/>
      </w:pPr>
    </w:lvl>
    <w:lvl w:ilvl="7" w:tplc="FFFFFFFF" w:tentative="1">
      <w:start w:val="1"/>
      <w:numFmt w:val="lowerLetter"/>
      <w:lvlText w:val="%8."/>
      <w:lvlJc w:val="left"/>
      <w:pPr>
        <w:ind w:left="4059" w:hanging="360"/>
      </w:pPr>
    </w:lvl>
    <w:lvl w:ilvl="8" w:tplc="FFFFFFFF" w:tentative="1">
      <w:start w:val="1"/>
      <w:numFmt w:val="lowerRoman"/>
      <w:lvlText w:val="%9."/>
      <w:lvlJc w:val="right"/>
      <w:pPr>
        <w:ind w:left="4779" w:hanging="180"/>
      </w:pPr>
    </w:lvl>
  </w:abstractNum>
  <w:abstractNum w:abstractNumId="157" w15:restartNumberingAfterBreak="0">
    <w:nsid w:val="740415A5"/>
    <w:multiLevelType w:val="hybridMultilevel"/>
    <w:tmpl w:val="135CF8F4"/>
    <w:lvl w:ilvl="0" w:tplc="FFFFFFFF">
      <w:start w:val="1"/>
      <w:numFmt w:val="decimal"/>
      <w:lvlText w:val="14.15.%1"/>
      <w:lvlJc w:val="left"/>
      <w:pPr>
        <w:ind w:left="4025" w:hanging="907"/>
      </w:pPr>
      <w:rPr>
        <w:rFonts w:ascii="Arial" w:hAnsi="Arial" w:hint="default"/>
        <w:b w:val="0"/>
        <w:i w:val="0"/>
        <w:sz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8" w15:restartNumberingAfterBreak="0">
    <w:nsid w:val="74FB0DB6"/>
    <w:multiLevelType w:val="hybridMultilevel"/>
    <w:tmpl w:val="37AC2F6C"/>
    <w:lvl w:ilvl="0" w:tplc="B590093E">
      <w:start w:val="1"/>
      <w:numFmt w:val="decimal"/>
      <w:lvlText w:val="14.31.%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9" w15:restartNumberingAfterBreak="0">
    <w:nsid w:val="75FC28DE"/>
    <w:multiLevelType w:val="hybridMultilevel"/>
    <w:tmpl w:val="0D20FC5E"/>
    <w:lvl w:ilvl="0" w:tplc="FFFFFFFF">
      <w:start w:val="1"/>
      <w:numFmt w:val="decimal"/>
      <w:lvlText w:val="14.15.%1"/>
      <w:lvlJc w:val="left"/>
      <w:pPr>
        <w:ind w:left="2731" w:hanging="340"/>
      </w:pPr>
      <w:rPr>
        <w:rFonts w:ascii="Arial" w:hAnsi="Arial" w:hint="default"/>
        <w:b w:val="0"/>
        <w:i w:val="0"/>
        <w:sz w:val="22"/>
      </w:rPr>
    </w:lvl>
    <w:lvl w:ilvl="1" w:tplc="08090019" w:tentative="1">
      <w:start w:val="1"/>
      <w:numFmt w:val="lowerLetter"/>
      <w:lvlText w:val="%2."/>
      <w:lvlJc w:val="left"/>
      <w:pPr>
        <w:ind w:left="1960" w:hanging="360"/>
      </w:pPr>
    </w:lvl>
    <w:lvl w:ilvl="2" w:tplc="0809001B" w:tentative="1">
      <w:start w:val="1"/>
      <w:numFmt w:val="lowerRoman"/>
      <w:lvlText w:val="%3."/>
      <w:lvlJc w:val="right"/>
      <w:pPr>
        <w:ind w:left="2680" w:hanging="180"/>
      </w:pPr>
    </w:lvl>
    <w:lvl w:ilvl="3" w:tplc="0809000F" w:tentative="1">
      <w:start w:val="1"/>
      <w:numFmt w:val="decimal"/>
      <w:lvlText w:val="%4."/>
      <w:lvlJc w:val="left"/>
      <w:pPr>
        <w:ind w:left="3400" w:hanging="360"/>
      </w:pPr>
    </w:lvl>
    <w:lvl w:ilvl="4" w:tplc="08090019" w:tentative="1">
      <w:start w:val="1"/>
      <w:numFmt w:val="lowerLetter"/>
      <w:lvlText w:val="%5."/>
      <w:lvlJc w:val="left"/>
      <w:pPr>
        <w:ind w:left="4120" w:hanging="360"/>
      </w:pPr>
    </w:lvl>
    <w:lvl w:ilvl="5" w:tplc="0809001B" w:tentative="1">
      <w:start w:val="1"/>
      <w:numFmt w:val="lowerRoman"/>
      <w:lvlText w:val="%6."/>
      <w:lvlJc w:val="right"/>
      <w:pPr>
        <w:ind w:left="4840" w:hanging="180"/>
      </w:pPr>
    </w:lvl>
    <w:lvl w:ilvl="6" w:tplc="0809000F" w:tentative="1">
      <w:start w:val="1"/>
      <w:numFmt w:val="decimal"/>
      <w:lvlText w:val="%7."/>
      <w:lvlJc w:val="left"/>
      <w:pPr>
        <w:ind w:left="5560" w:hanging="360"/>
      </w:pPr>
    </w:lvl>
    <w:lvl w:ilvl="7" w:tplc="08090019" w:tentative="1">
      <w:start w:val="1"/>
      <w:numFmt w:val="lowerLetter"/>
      <w:lvlText w:val="%8."/>
      <w:lvlJc w:val="left"/>
      <w:pPr>
        <w:ind w:left="6280" w:hanging="360"/>
      </w:pPr>
    </w:lvl>
    <w:lvl w:ilvl="8" w:tplc="0809001B" w:tentative="1">
      <w:start w:val="1"/>
      <w:numFmt w:val="lowerRoman"/>
      <w:lvlText w:val="%9."/>
      <w:lvlJc w:val="right"/>
      <w:pPr>
        <w:ind w:left="7000" w:hanging="180"/>
      </w:pPr>
    </w:lvl>
  </w:abstractNum>
  <w:abstractNum w:abstractNumId="160"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1" w15:restartNumberingAfterBreak="0">
    <w:nsid w:val="76E20E64"/>
    <w:multiLevelType w:val="multilevel"/>
    <w:tmpl w:val="99E6B714"/>
    <w:lvl w:ilvl="0">
      <w:start w:val="14"/>
      <w:numFmt w:val="decimal"/>
      <w:lvlText w:val="%1"/>
      <w:lvlJc w:val="left"/>
      <w:pPr>
        <w:ind w:left="1020" w:hanging="1020"/>
      </w:pPr>
      <w:rPr>
        <w:rFonts w:ascii="Arial" w:hAnsi="Arial" w:hint="default"/>
      </w:rPr>
    </w:lvl>
    <w:lvl w:ilvl="1">
      <w:start w:val="17"/>
      <w:numFmt w:val="decimal"/>
      <w:lvlText w:val="%1.%2"/>
      <w:lvlJc w:val="left"/>
      <w:pPr>
        <w:ind w:left="1020" w:hanging="1020"/>
      </w:pPr>
      <w:rPr>
        <w:rFonts w:ascii="Arial" w:hAnsi="Arial" w:hint="default"/>
      </w:rPr>
    </w:lvl>
    <w:lvl w:ilvl="2">
      <w:start w:val="35"/>
      <w:numFmt w:val="decimal"/>
      <w:lvlText w:val="%1.%2.%3"/>
      <w:lvlJc w:val="left"/>
      <w:pPr>
        <w:ind w:left="1020" w:hanging="1020"/>
      </w:pPr>
      <w:rPr>
        <w:rFonts w:ascii="Arial" w:hAnsi="Arial" w:hint="default"/>
      </w:rPr>
    </w:lvl>
    <w:lvl w:ilvl="3">
      <w:start w:val="2"/>
      <w:numFmt w:val="decimal"/>
      <w:lvlText w:val="%1.%2.%3.%4"/>
      <w:lvlJc w:val="left"/>
      <w:pPr>
        <w:ind w:left="1020" w:hanging="1020"/>
      </w:pPr>
      <w:rPr>
        <w:rFonts w:ascii="Arial" w:hAnsi="Arial" w:hint="default"/>
      </w:rPr>
    </w:lvl>
    <w:lvl w:ilvl="4">
      <w:start w:val="1"/>
      <w:numFmt w:val="decimal"/>
      <w:lvlText w:val="%1.%2.%3.%4.%5"/>
      <w:lvlJc w:val="left"/>
      <w:pPr>
        <w:ind w:left="1080" w:hanging="1080"/>
      </w:pPr>
      <w:rPr>
        <w:rFonts w:ascii="Arial" w:hAnsi="Arial" w:hint="default"/>
      </w:rPr>
    </w:lvl>
    <w:lvl w:ilvl="5">
      <w:start w:val="1"/>
      <w:numFmt w:val="decimal"/>
      <w:lvlText w:val="%1.%2.%3.%4.%5.%6"/>
      <w:lvlJc w:val="left"/>
      <w:pPr>
        <w:ind w:left="1080" w:hanging="1080"/>
      </w:pPr>
      <w:rPr>
        <w:rFonts w:ascii="Arial" w:hAnsi="Arial" w:hint="default"/>
      </w:rPr>
    </w:lvl>
    <w:lvl w:ilvl="6">
      <w:start w:val="1"/>
      <w:numFmt w:val="decimal"/>
      <w:lvlText w:val="%1.%2.%3.%4.%5.%6.%7"/>
      <w:lvlJc w:val="left"/>
      <w:pPr>
        <w:ind w:left="1440" w:hanging="1440"/>
      </w:pPr>
      <w:rPr>
        <w:rFonts w:ascii="Arial" w:hAnsi="Arial" w:hint="default"/>
      </w:rPr>
    </w:lvl>
    <w:lvl w:ilvl="7">
      <w:start w:val="1"/>
      <w:numFmt w:val="decimal"/>
      <w:lvlText w:val="%1.%2.%3.%4.%5.%6.%7.%8"/>
      <w:lvlJc w:val="left"/>
      <w:pPr>
        <w:ind w:left="1440" w:hanging="1440"/>
      </w:pPr>
      <w:rPr>
        <w:rFonts w:ascii="Arial" w:hAnsi="Arial" w:hint="default"/>
      </w:rPr>
    </w:lvl>
    <w:lvl w:ilvl="8">
      <w:start w:val="1"/>
      <w:numFmt w:val="decimal"/>
      <w:lvlText w:val="%1.%2.%3.%4.%5.%6.%7.%8.%9"/>
      <w:lvlJc w:val="left"/>
      <w:pPr>
        <w:ind w:left="1800" w:hanging="1800"/>
      </w:pPr>
      <w:rPr>
        <w:rFonts w:ascii="Arial" w:hAnsi="Arial" w:hint="default"/>
      </w:rPr>
    </w:lvl>
  </w:abstractNum>
  <w:abstractNum w:abstractNumId="162"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3" w15:restartNumberingAfterBreak="0">
    <w:nsid w:val="78505E2A"/>
    <w:multiLevelType w:val="hybridMultilevel"/>
    <w:tmpl w:val="5CC679D8"/>
    <w:lvl w:ilvl="0" w:tplc="6DF4C19C">
      <w:start w:val="87"/>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4"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65" w15:restartNumberingAfterBreak="0">
    <w:nsid w:val="78790EDD"/>
    <w:multiLevelType w:val="hybridMultilevel"/>
    <w:tmpl w:val="DEE6C944"/>
    <w:lvl w:ilvl="0" w:tplc="A21800BA">
      <w:start w:val="1"/>
      <w:numFmt w:val="decimal"/>
      <w:lvlText w:val="14.17.%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6"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7" w15:restartNumberingAfterBreak="0">
    <w:nsid w:val="7AA54ED3"/>
    <w:multiLevelType w:val="hybridMultilevel"/>
    <w:tmpl w:val="6690280E"/>
    <w:lvl w:ilvl="0" w:tplc="B212FC70">
      <w:start w:val="17"/>
      <w:numFmt w:val="decimal"/>
      <w:lvlText w:val="14.30.%1"/>
      <w:lvlJc w:val="left"/>
      <w:pPr>
        <w:tabs>
          <w:tab w:val="num" w:pos="720"/>
        </w:tabs>
        <w:ind w:left="1627" w:hanging="907"/>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8" w15:restartNumberingAfterBreak="0">
    <w:nsid w:val="7D527437"/>
    <w:multiLevelType w:val="singleLevel"/>
    <w:tmpl w:val="343A1CE0"/>
    <w:lvl w:ilvl="0">
      <w:start w:val="1"/>
      <w:numFmt w:val="lowerRoman"/>
      <w:lvlText w:val="%1.)"/>
      <w:lvlJc w:val="left"/>
      <w:pPr>
        <w:tabs>
          <w:tab w:val="num" w:pos="720"/>
        </w:tabs>
        <w:ind w:left="0" w:firstLine="0"/>
      </w:pPr>
    </w:lvl>
  </w:abstractNum>
  <w:abstractNum w:abstractNumId="169" w15:restartNumberingAfterBreak="0">
    <w:nsid w:val="7F4669F7"/>
    <w:multiLevelType w:val="hybridMultilevel"/>
    <w:tmpl w:val="E54C4A12"/>
    <w:lvl w:ilvl="0" w:tplc="5F38710C">
      <w:start w:val="68"/>
      <w:numFmt w:val="decimal"/>
      <w:lvlText w:val="14.15.%1"/>
      <w:lvlJc w:val="left"/>
      <w:pPr>
        <w:ind w:left="2183" w:hanging="34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0" w15:restartNumberingAfterBreak="0">
    <w:nsid w:val="7F553F70"/>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71"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042175934">
    <w:abstractNumId w:val="78"/>
  </w:num>
  <w:num w:numId="2" w16cid:durableId="883910412">
    <w:abstractNumId w:val="9"/>
  </w:num>
  <w:num w:numId="3" w16cid:durableId="691804538">
    <w:abstractNumId w:val="7"/>
  </w:num>
  <w:num w:numId="4" w16cid:durableId="1406487278">
    <w:abstractNumId w:val="6"/>
  </w:num>
  <w:num w:numId="5" w16cid:durableId="915020610">
    <w:abstractNumId w:val="5"/>
  </w:num>
  <w:num w:numId="6" w16cid:durableId="945304895">
    <w:abstractNumId w:val="4"/>
  </w:num>
  <w:num w:numId="7" w16cid:durableId="675696395">
    <w:abstractNumId w:val="8"/>
  </w:num>
  <w:num w:numId="8" w16cid:durableId="551117853">
    <w:abstractNumId w:val="3"/>
  </w:num>
  <w:num w:numId="9" w16cid:durableId="2085839489">
    <w:abstractNumId w:val="2"/>
  </w:num>
  <w:num w:numId="10" w16cid:durableId="1864778409">
    <w:abstractNumId w:val="1"/>
  </w:num>
  <w:num w:numId="11" w16cid:durableId="2088650367">
    <w:abstractNumId w:val="0"/>
  </w:num>
  <w:num w:numId="12" w16cid:durableId="97222306">
    <w:abstractNumId w:val="35"/>
  </w:num>
  <w:num w:numId="13" w16cid:durableId="815951026">
    <w:abstractNumId w:val="133"/>
  </w:num>
  <w:num w:numId="14" w16cid:durableId="1828397369">
    <w:abstractNumId w:val="71"/>
  </w:num>
  <w:num w:numId="15" w16cid:durableId="1051073328">
    <w:abstractNumId w:val="124"/>
  </w:num>
  <w:num w:numId="16" w16cid:durableId="1304694677">
    <w:abstractNumId w:val="95"/>
  </w:num>
  <w:num w:numId="17" w16cid:durableId="1023439232">
    <w:abstractNumId w:val="10"/>
  </w:num>
  <w:num w:numId="18" w16cid:durableId="151413938">
    <w:abstractNumId w:val="53"/>
  </w:num>
  <w:num w:numId="19" w16cid:durableId="1811708866">
    <w:abstractNumId w:val="110"/>
  </w:num>
  <w:num w:numId="20" w16cid:durableId="1748067744">
    <w:abstractNumId w:val="32"/>
  </w:num>
  <w:num w:numId="21" w16cid:durableId="425464350">
    <w:abstractNumId w:val="41"/>
  </w:num>
  <w:num w:numId="22" w16cid:durableId="1783571140">
    <w:abstractNumId w:val="160"/>
  </w:num>
  <w:num w:numId="23" w16cid:durableId="694964755">
    <w:abstractNumId w:val="147"/>
  </w:num>
  <w:num w:numId="24" w16cid:durableId="1666275786">
    <w:abstractNumId w:val="54"/>
  </w:num>
  <w:num w:numId="25" w16cid:durableId="475339167">
    <w:abstractNumId w:val="128"/>
  </w:num>
  <w:num w:numId="26" w16cid:durableId="1739673808">
    <w:abstractNumId w:val="166"/>
  </w:num>
  <w:num w:numId="27" w16cid:durableId="885023062">
    <w:abstractNumId w:val="115"/>
  </w:num>
  <w:num w:numId="28" w16cid:durableId="1195997810">
    <w:abstractNumId w:val="136"/>
  </w:num>
  <w:num w:numId="29" w16cid:durableId="311099494">
    <w:abstractNumId w:val="168"/>
  </w:num>
  <w:num w:numId="30" w16cid:durableId="2010213575">
    <w:abstractNumId w:val="51"/>
  </w:num>
  <w:num w:numId="31" w16cid:durableId="1608469282">
    <w:abstractNumId w:val="56"/>
  </w:num>
  <w:num w:numId="32" w16cid:durableId="241137774">
    <w:abstractNumId w:val="162"/>
  </w:num>
  <w:num w:numId="33" w16cid:durableId="1852528973">
    <w:abstractNumId w:val="70"/>
  </w:num>
  <w:num w:numId="34" w16cid:durableId="193154630">
    <w:abstractNumId w:val="164"/>
  </w:num>
  <w:num w:numId="35" w16cid:durableId="450706613">
    <w:abstractNumId w:val="46"/>
  </w:num>
  <w:num w:numId="36" w16cid:durableId="651908412">
    <w:abstractNumId w:val="111"/>
  </w:num>
  <w:num w:numId="37" w16cid:durableId="713390112">
    <w:abstractNumId w:val="68"/>
  </w:num>
  <w:num w:numId="38" w16cid:durableId="1799029682">
    <w:abstractNumId w:val="126"/>
  </w:num>
  <w:num w:numId="39" w16cid:durableId="310058374">
    <w:abstractNumId w:val="135"/>
  </w:num>
  <w:num w:numId="40" w16cid:durableId="2118525796">
    <w:abstractNumId w:val="20"/>
  </w:num>
  <w:num w:numId="41" w16cid:durableId="1164004326">
    <w:abstractNumId w:val="120"/>
  </w:num>
  <w:num w:numId="42" w16cid:durableId="1875729867">
    <w:abstractNumId w:val="62"/>
  </w:num>
  <w:num w:numId="43" w16cid:durableId="1007253091">
    <w:abstractNumId w:val="48"/>
  </w:num>
  <w:num w:numId="44" w16cid:durableId="1833183161">
    <w:abstractNumId w:val="104"/>
  </w:num>
  <w:num w:numId="45" w16cid:durableId="1235897377">
    <w:abstractNumId w:val="146"/>
  </w:num>
  <w:num w:numId="46" w16cid:durableId="828057624">
    <w:abstractNumId w:val="17"/>
  </w:num>
  <w:num w:numId="47" w16cid:durableId="1905794356">
    <w:abstractNumId w:val="11"/>
  </w:num>
  <w:num w:numId="48" w16cid:durableId="986933680">
    <w:abstractNumId w:val="39"/>
  </w:num>
  <w:num w:numId="49" w16cid:durableId="1191600916">
    <w:abstractNumId w:val="127"/>
  </w:num>
  <w:num w:numId="50" w16cid:durableId="234899151">
    <w:abstractNumId w:val="49"/>
  </w:num>
  <w:num w:numId="51" w16cid:durableId="1970166094">
    <w:abstractNumId w:val="118"/>
  </w:num>
  <w:num w:numId="52" w16cid:durableId="421338801">
    <w:abstractNumId w:val="77"/>
  </w:num>
  <w:num w:numId="53" w16cid:durableId="1288007681">
    <w:abstractNumId w:val="21"/>
  </w:num>
  <w:num w:numId="54" w16cid:durableId="2072532550">
    <w:abstractNumId w:val="171"/>
  </w:num>
  <w:num w:numId="55" w16cid:durableId="2009752795">
    <w:abstractNumId w:val="113"/>
  </w:num>
  <w:num w:numId="56" w16cid:durableId="975573308">
    <w:abstractNumId w:val="100"/>
  </w:num>
  <w:num w:numId="57" w16cid:durableId="1576817358">
    <w:abstractNumId w:val="57"/>
  </w:num>
  <w:num w:numId="58" w16cid:durableId="2039119131">
    <w:abstractNumId w:val="29"/>
  </w:num>
  <w:num w:numId="59" w16cid:durableId="2107071480">
    <w:abstractNumId w:val="155"/>
  </w:num>
  <w:num w:numId="60" w16cid:durableId="933053091">
    <w:abstractNumId w:val="75"/>
  </w:num>
  <w:num w:numId="61" w16cid:durableId="1556307250">
    <w:abstractNumId w:val="143"/>
  </w:num>
  <w:num w:numId="62" w16cid:durableId="1694771077">
    <w:abstractNumId w:val="66"/>
  </w:num>
  <w:num w:numId="63" w16cid:durableId="618266648">
    <w:abstractNumId w:val="88"/>
  </w:num>
  <w:num w:numId="64" w16cid:durableId="636034091">
    <w:abstractNumId w:val="19"/>
  </w:num>
  <w:num w:numId="65" w16cid:durableId="401561423">
    <w:abstractNumId w:val="72"/>
  </w:num>
  <w:num w:numId="66" w16cid:durableId="1463814389">
    <w:abstractNumId w:val="63"/>
  </w:num>
  <w:num w:numId="67" w16cid:durableId="1827820043">
    <w:abstractNumId w:val="25"/>
  </w:num>
  <w:num w:numId="68" w16cid:durableId="1078673715">
    <w:abstractNumId w:val="137"/>
  </w:num>
  <w:num w:numId="69" w16cid:durableId="1311979779">
    <w:abstractNumId w:val="91"/>
  </w:num>
  <w:num w:numId="70" w16cid:durableId="1373649770">
    <w:abstractNumId w:val="116"/>
  </w:num>
  <w:num w:numId="71" w16cid:durableId="1610505737">
    <w:abstractNumId w:val="22"/>
  </w:num>
  <w:num w:numId="72" w16cid:durableId="1210150243">
    <w:abstractNumId w:val="28"/>
  </w:num>
  <w:num w:numId="73" w16cid:durableId="1166750534">
    <w:abstractNumId w:val="148"/>
  </w:num>
  <w:num w:numId="74" w16cid:durableId="243076314">
    <w:abstractNumId w:val="103"/>
  </w:num>
  <w:num w:numId="75" w16cid:durableId="2030258404">
    <w:abstractNumId w:val="58"/>
  </w:num>
  <w:num w:numId="76" w16cid:durableId="1684356328">
    <w:abstractNumId w:val="107"/>
  </w:num>
  <w:num w:numId="77" w16cid:durableId="571159177">
    <w:abstractNumId w:val="144"/>
  </w:num>
  <w:num w:numId="78" w16cid:durableId="581336784">
    <w:abstractNumId w:val="129"/>
  </w:num>
  <w:num w:numId="79" w16cid:durableId="1879049716">
    <w:abstractNumId w:val="27"/>
  </w:num>
  <w:num w:numId="80" w16cid:durableId="992677271">
    <w:abstractNumId w:val="30"/>
  </w:num>
  <w:num w:numId="81" w16cid:durableId="1327512983">
    <w:abstractNumId w:val="83"/>
  </w:num>
  <w:num w:numId="82" w16cid:durableId="2008897042">
    <w:abstractNumId w:val="130"/>
  </w:num>
  <w:num w:numId="83" w16cid:durableId="975066330">
    <w:abstractNumId w:val="85"/>
  </w:num>
  <w:num w:numId="84" w16cid:durableId="1715153608">
    <w:abstractNumId w:val="38"/>
  </w:num>
  <w:num w:numId="85" w16cid:durableId="1778986516">
    <w:abstractNumId w:val="52"/>
  </w:num>
  <w:num w:numId="86" w16cid:durableId="360589421">
    <w:abstractNumId w:val="132"/>
  </w:num>
  <w:num w:numId="87" w16cid:durableId="874200332">
    <w:abstractNumId w:val="158"/>
  </w:num>
  <w:num w:numId="88" w16cid:durableId="795489774">
    <w:abstractNumId w:val="98"/>
  </w:num>
  <w:num w:numId="89" w16cid:durableId="841824181">
    <w:abstractNumId w:val="81"/>
  </w:num>
  <w:num w:numId="90" w16cid:durableId="1307858890">
    <w:abstractNumId w:val="76"/>
  </w:num>
  <w:num w:numId="91" w16cid:durableId="683748117">
    <w:abstractNumId w:val="105"/>
  </w:num>
  <w:num w:numId="92" w16cid:durableId="850723156">
    <w:abstractNumId w:val="121"/>
  </w:num>
  <w:num w:numId="93" w16cid:durableId="2010059365">
    <w:abstractNumId w:val="86"/>
  </w:num>
  <w:num w:numId="94" w16cid:durableId="478965077">
    <w:abstractNumId w:val="92"/>
  </w:num>
  <w:num w:numId="95" w16cid:durableId="732854053">
    <w:abstractNumId w:val="134"/>
  </w:num>
  <w:num w:numId="96" w16cid:durableId="1614361036">
    <w:abstractNumId w:val="79"/>
  </w:num>
  <w:num w:numId="97" w16cid:durableId="672683934">
    <w:abstractNumId w:val="60"/>
  </w:num>
  <w:num w:numId="98" w16cid:durableId="1957561721">
    <w:abstractNumId w:val="14"/>
  </w:num>
  <w:num w:numId="99" w16cid:durableId="379473639">
    <w:abstractNumId w:val="43"/>
  </w:num>
  <w:num w:numId="100" w16cid:durableId="2138063881">
    <w:abstractNumId w:val="24"/>
  </w:num>
  <w:num w:numId="101" w16cid:durableId="2120755191">
    <w:abstractNumId w:val="40"/>
  </w:num>
  <w:num w:numId="102" w16cid:durableId="509685527">
    <w:abstractNumId w:val="87"/>
  </w:num>
  <w:num w:numId="103" w16cid:durableId="842940265">
    <w:abstractNumId w:val="69"/>
  </w:num>
  <w:num w:numId="104" w16cid:durableId="1469929396">
    <w:abstractNumId w:val="119"/>
  </w:num>
  <w:num w:numId="105" w16cid:durableId="84500894">
    <w:abstractNumId w:val="61"/>
  </w:num>
  <w:num w:numId="106" w16cid:durableId="2055041087">
    <w:abstractNumId w:val="94"/>
  </w:num>
  <w:num w:numId="107" w16cid:durableId="1608930003">
    <w:abstractNumId w:val="89"/>
  </w:num>
  <w:num w:numId="108" w16cid:durableId="1474641315">
    <w:abstractNumId w:val="112"/>
  </w:num>
  <w:num w:numId="109" w16cid:durableId="247233045">
    <w:abstractNumId w:val="101"/>
  </w:num>
  <w:num w:numId="110" w16cid:durableId="1242831166">
    <w:abstractNumId w:val="55"/>
  </w:num>
  <w:num w:numId="111" w16cid:durableId="1926839226">
    <w:abstractNumId w:val="140"/>
  </w:num>
  <w:num w:numId="112" w16cid:durableId="1662808967">
    <w:abstractNumId w:val="131"/>
  </w:num>
  <w:num w:numId="113" w16cid:durableId="954602600">
    <w:abstractNumId w:val="163"/>
  </w:num>
  <w:num w:numId="114" w16cid:durableId="2107116343">
    <w:abstractNumId w:val="65"/>
  </w:num>
  <w:num w:numId="115" w16cid:durableId="475027640">
    <w:abstractNumId w:val="152"/>
  </w:num>
  <w:num w:numId="116" w16cid:durableId="1301157137">
    <w:abstractNumId w:val="37"/>
  </w:num>
  <w:num w:numId="117" w16cid:durableId="151215025">
    <w:abstractNumId w:val="154"/>
  </w:num>
  <w:num w:numId="118" w16cid:durableId="90779702">
    <w:abstractNumId w:val="117"/>
  </w:num>
  <w:num w:numId="119" w16cid:durableId="596786925">
    <w:abstractNumId w:val="74"/>
  </w:num>
  <w:num w:numId="120" w16cid:durableId="2083331451">
    <w:abstractNumId w:val="153"/>
  </w:num>
  <w:num w:numId="121" w16cid:durableId="931209122">
    <w:abstractNumId w:val="125"/>
  </w:num>
  <w:num w:numId="122" w16cid:durableId="1893694804">
    <w:abstractNumId w:val="82"/>
  </w:num>
  <w:num w:numId="123" w16cid:durableId="2079857244">
    <w:abstractNumId w:val="93"/>
  </w:num>
  <w:num w:numId="124" w16cid:durableId="1852060809">
    <w:abstractNumId w:val="33"/>
  </w:num>
  <w:num w:numId="125" w16cid:durableId="649946896">
    <w:abstractNumId w:val="151"/>
  </w:num>
  <w:num w:numId="126" w16cid:durableId="2087796319">
    <w:abstractNumId w:val="64"/>
  </w:num>
  <w:num w:numId="127" w16cid:durableId="1135367636">
    <w:abstractNumId w:val="106"/>
  </w:num>
  <w:num w:numId="128" w16cid:durableId="701785340">
    <w:abstractNumId w:val="108"/>
  </w:num>
  <w:num w:numId="129" w16cid:durableId="342711204">
    <w:abstractNumId w:val="145"/>
  </w:num>
  <w:num w:numId="130" w16cid:durableId="1954559012">
    <w:abstractNumId w:val="44"/>
  </w:num>
  <w:num w:numId="131" w16cid:durableId="261570936">
    <w:abstractNumId w:val="13"/>
  </w:num>
  <w:num w:numId="132" w16cid:durableId="1185556079">
    <w:abstractNumId w:val="114"/>
  </w:num>
  <w:num w:numId="133" w16cid:durableId="661810714">
    <w:abstractNumId w:val="12"/>
  </w:num>
  <w:num w:numId="134" w16cid:durableId="1626542729">
    <w:abstractNumId w:val="165"/>
  </w:num>
  <w:num w:numId="135" w16cid:durableId="339702009">
    <w:abstractNumId w:val="16"/>
  </w:num>
  <w:num w:numId="136" w16cid:durableId="1095830024">
    <w:abstractNumId w:val="34"/>
  </w:num>
  <w:num w:numId="137" w16cid:durableId="1497116116">
    <w:abstractNumId w:val="31"/>
  </w:num>
  <w:num w:numId="138" w16cid:durableId="1579636457">
    <w:abstractNumId w:val="150"/>
  </w:num>
  <w:num w:numId="139" w16cid:durableId="1320840468">
    <w:abstractNumId w:val="59"/>
  </w:num>
  <w:num w:numId="140" w16cid:durableId="2134864446">
    <w:abstractNumId w:val="102"/>
  </w:num>
  <w:num w:numId="141" w16cid:durableId="1270553161">
    <w:abstractNumId w:val="161"/>
  </w:num>
  <w:num w:numId="142" w16cid:durableId="213931937">
    <w:abstractNumId w:val="36"/>
  </w:num>
  <w:num w:numId="143" w16cid:durableId="901906556">
    <w:abstractNumId w:val="47"/>
  </w:num>
  <w:num w:numId="144" w16cid:durableId="437992424">
    <w:abstractNumId w:val="170"/>
  </w:num>
  <w:num w:numId="145" w16cid:durableId="191502414">
    <w:abstractNumId w:val="99"/>
  </w:num>
  <w:num w:numId="146" w16cid:durableId="2022007656">
    <w:abstractNumId w:val="97"/>
  </w:num>
  <w:num w:numId="147" w16cid:durableId="707993174">
    <w:abstractNumId w:val="15"/>
  </w:num>
  <w:num w:numId="148" w16cid:durableId="1370759782">
    <w:abstractNumId w:val="18"/>
  </w:num>
  <w:num w:numId="149" w16cid:durableId="907764100">
    <w:abstractNumId w:val="139"/>
  </w:num>
  <w:num w:numId="150" w16cid:durableId="1287348524">
    <w:abstractNumId w:val="42"/>
  </w:num>
  <w:num w:numId="151" w16cid:durableId="882669278">
    <w:abstractNumId w:val="138"/>
  </w:num>
  <w:num w:numId="152" w16cid:durableId="1965577712">
    <w:abstractNumId w:val="67"/>
  </w:num>
  <w:num w:numId="153" w16cid:durableId="465706915">
    <w:abstractNumId w:val="167"/>
  </w:num>
  <w:num w:numId="154" w16cid:durableId="948320172">
    <w:abstractNumId w:val="96"/>
  </w:num>
  <w:num w:numId="155" w16cid:durableId="2065641322">
    <w:abstractNumId w:val="80"/>
  </w:num>
  <w:num w:numId="156" w16cid:durableId="2066488637">
    <w:abstractNumId w:val="157"/>
  </w:num>
  <w:num w:numId="157" w16cid:durableId="1848403587">
    <w:abstractNumId w:val="23"/>
  </w:num>
  <w:num w:numId="158" w16cid:durableId="431705018">
    <w:abstractNumId w:val="149"/>
  </w:num>
  <w:num w:numId="159" w16cid:durableId="1808814822">
    <w:abstractNumId w:val="122"/>
  </w:num>
  <w:num w:numId="160" w16cid:durableId="773131974">
    <w:abstractNumId w:val="142"/>
  </w:num>
  <w:num w:numId="161" w16cid:durableId="1737819713">
    <w:abstractNumId w:val="84"/>
  </w:num>
  <w:num w:numId="162" w16cid:durableId="826440606">
    <w:abstractNumId w:val="123"/>
  </w:num>
  <w:num w:numId="163" w16cid:durableId="1260025984">
    <w:abstractNumId w:val="141"/>
  </w:num>
  <w:num w:numId="164" w16cid:durableId="7099649">
    <w:abstractNumId w:val="169"/>
  </w:num>
  <w:num w:numId="165" w16cid:durableId="991569381">
    <w:abstractNumId w:val="26"/>
  </w:num>
  <w:num w:numId="166" w16cid:durableId="427233351">
    <w:abstractNumId w:val="159"/>
  </w:num>
  <w:num w:numId="167" w16cid:durableId="1494221373">
    <w:abstractNumId w:val="73"/>
  </w:num>
  <w:num w:numId="168" w16cid:durableId="39978847">
    <w:abstractNumId w:val="50"/>
  </w:num>
  <w:num w:numId="169" w16cid:durableId="48264904">
    <w:abstractNumId w:val="90"/>
  </w:num>
  <w:num w:numId="170" w16cid:durableId="1258055810">
    <w:abstractNumId w:val="45"/>
  </w:num>
  <w:num w:numId="171" w16cid:durableId="2080859548">
    <w:abstractNumId w:val="109"/>
  </w:num>
  <w:num w:numId="172" w16cid:durableId="735206473">
    <w:abstractNumId w:val="156"/>
  </w:num>
  <w:numIdMacAtCleanup w:val="16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ott(ESO), Paul">
    <w15:presenceInfo w15:providerId="AD" w15:userId="S::Paul.Mott1@uk.nationalgrid.com::88eb1ae0-f295-497d-9ebe-bc163f2faaf2"/>
  </w15:person>
  <w15:person w15:author="Paul Mott">
    <w15:presenceInfo w15:providerId="AD" w15:userId="S::Paul.Mott1@uk.nationalgrid.com::88eb1ae0-f295-497d-9ebe-bc163f2faaf2"/>
  </w15:person>
  <w15:person w15:author="Aristodemou, Alex - UK Legal">
    <w15:presenceInfo w15:providerId="AD" w15:userId="S::alexander.aristod@uk.nationalgrid.com::0cb1737e-a9d3-4d94-a97f-26f0b782cd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characterSpacingControl w:val="doNotCompress"/>
  <w:hdrShapeDefaults>
    <o:shapedefaults v:ext="edit" spidmax="2050"/>
  </w:hdrShapeDefaults>
  <w:footnotePr>
    <w:numStart w:val="3"/>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126E"/>
    <w:rsid w:val="00002600"/>
    <w:rsid w:val="000041BE"/>
    <w:rsid w:val="00005621"/>
    <w:rsid w:val="000065A3"/>
    <w:rsid w:val="000074DD"/>
    <w:rsid w:val="000078A3"/>
    <w:rsid w:val="000078D2"/>
    <w:rsid w:val="000107A5"/>
    <w:rsid w:val="00010E4A"/>
    <w:rsid w:val="00011218"/>
    <w:rsid w:val="00011F17"/>
    <w:rsid w:val="00011FBD"/>
    <w:rsid w:val="00012AE9"/>
    <w:rsid w:val="00013841"/>
    <w:rsid w:val="00014530"/>
    <w:rsid w:val="0001527C"/>
    <w:rsid w:val="000154F5"/>
    <w:rsid w:val="00015875"/>
    <w:rsid w:val="00016605"/>
    <w:rsid w:val="00017715"/>
    <w:rsid w:val="00017BE1"/>
    <w:rsid w:val="00020007"/>
    <w:rsid w:val="0002015C"/>
    <w:rsid w:val="00021474"/>
    <w:rsid w:val="000215F8"/>
    <w:rsid w:val="00021731"/>
    <w:rsid w:val="00022EED"/>
    <w:rsid w:val="0002438E"/>
    <w:rsid w:val="000252C8"/>
    <w:rsid w:val="00025327"/>
    <w:rsid w:val="000263A4"/>
    <w:rsid w:val="00027216"/>
    <w:rsid w:val="00030743"/>
    <w:rsid w:val="00031E7C"/>
    <w:rsid w:val="00032767"/>
    <w:rsid w:val="00032D9A"/>
    <w:rsid w:val="00034FFB"/>
    <w:rsid w:val="00036FC2"/>
    <w:rsid w:val="00040B1E"/>
    <w:rsid w:val="000416D6"/>
    <w:rsid w:val="00044A37"/>
    <w:rsid w:val="0004506F"/>
    <w:rsid w:val="000471C6"/>
    <w:rsid w:val="00050251"/>
    <w:rsid w:val="000506F4"/>
    <w:rsid w:val="00051F30"/>
    <w:rsid w:val="00052684"/>
    <w:rsid w:val="000540A5"/>
    <w:rsid w:val="0005481E"/>
    <w:rsid w:val="00055182"/>
    <w:rsid w:val="00055194"/>
    <w:rsid w:val="00056367"/>
    <w:rsid w:val="0005639D"/>
    <w:rsid w:val="00056A44"/>
    <w:rsid w:val="000577C8"/>
    <w:rsid w:val="00057E4C"/>
    <w:rsid w:val="00061669"/>
    <w:rsid w:val="000651E2"/>
    <w:rsid w:val="000653DC"/>
    <w:rsid w:val="00065C12"/>
    <w:rsid w:val="00070AA7"/>
    <w:rsid w:val="00071437"/>
    <w:rsid w:val="00071797"/>
    <w:rsid w:val="00072371"/>
    <w:rsid w:val="00073C3B"/>
    <w:rsid w:val="00075548"/>
    <w:rsid w:val="00075922"/>
    <w:rsid w:val="00075B1C"/>
    <w:rsid w:val="00075ED1"/>
    <w:rsid w:val="00081F1C"/>
    <w:rsid w:val="0008330F"/>
    <w:rsid w:val="00084189"/>
    <w:rsid w:val="000853AA"/>
    <w:rsid w:val="00085C3E"/>
    <w:rsid w:val="00086480"/>
    <w:rsid w:val="00090F85"/>
    <w:rsid w:val="0009105F"/>
    <w:rsid w:val="00092143"/>
    <w:rsid w:val="00093B9A"/>
    <w:rsid w:val="00094004"/>
    <w:rsid w:val="0009434C"/>
    <w:rsid w:val="00094C68"/>
    <w:rsid w:val="00095307"/>
    <w:rsid w:val="00095668"/>
    <w:rsid w:val="00096C3A"/>
    <w:rsid w:val="00096D2C"/>
    <w:rsid w:val="00097BB1"/>
    <w:rsid w:val="00097CD6"/>
    <w:rsid w:val="000A006D"/>
    <w:rsid w:val="000A0DF6"/>
    <w:rsid w:val="000A1611"/>
    <w:rsid w:val="000A2588"/>
    <w:rsid w:val="000A2998"/>
    <w:rsid w:val="000A2CDE"/>
    <w:rsid w:val="000A3222"/>
    <w:rsid w:val="000A377A"/>
    <w:rsid w:val="000A59D4"/>
    <w:rsid w:val="000A5F5E"/>
    <w:rsid w:val="000A6054"/>
    <w:rsid w:val="000B0F91"/>
    <w:rsid w:val="000B2D6A"/>
    <w:rsid w:val="000B2EEC"/>
    <w:rsid w:val="000B423D"/>
    <w:rsid w:val="000B44AF"/>
    <w:rsid w:val="000B6426"/>
    <w:rsid w:val="000B6C0D"/>
    <w:rsid w:val="000C107E"/>
    <w:rsid w:val="000C20EF"/>
    <w:rsid w:val="000C25A4"/>
    <w:rsid w:val="000C2602"/>
    <w:rsid w:val="000C4E5B"/>
    <w:rsid w:val="000C5051"/>
    <w:rsid w:val="000C5FCF"/>
    <w:rsid w:val="000C6091"/>
    <w:rsid w:val="000C63E3"/>
    <w:rsid w:val="000C6767"/>
    <w:rsid w:val="000C6F2B"/>
    <w:rsid w:val="000C7487"/>
    <w:rsid w:val="000C762C"/>
    <w:rsid w:val="000C7B9C"/>
    <w:rsid w:val="000C7CA3"/>
    <w:rsid w:val="000D0D03"/>
    <w:rsid w:val="000D0E2E"/>
    <w:rsid w:val="000D1FBD"/>
    <w:rsid w:val="000D2008"/>
    <w:rsid w:val="000D23D9"/>
    <w:rsid w:val="000D2E71"/>
    <w:rsid w:val="000D5C05"/>
    <w:rsid w:val="000D66C0"/>
    <w:rsid w:val="000D6BC2"/>
    <w:rsid w:val="000D739A"/>
    <w:rsid w:val="000E01A2"/>
    <w:rsid w:val="000E0440"/>
    <w:rsid w:val="000E0B66"/>
    <w:rsid w:val="000E1689"/>
    <w:rsid w:val="000E1C2E"/>
    <w:rsid w:val="000E2CAF"/>
    <w:rsid w:val="000E32FD"/>
    <w:rsid w:val="000E3CD5"/>
    <w:rsid w:val="000E4799"/>
    <w:rsid w:val="000E49BE"/>
    <w:rsid w:val="000E5672"/>
    <w:rsid w:val="000E5D25"/>
    <w:rsid w:val="000E6642"/>
    <w:rsid w:val="000E68CE"/>
    <w:rsid w:val="000E6AD1"/>
    <w:rsid w:val="000F0886"/>
    <w:rsid w:val="000F0DAB"/>
    <w:rsid w:val="000F13DA"/>
    <w:rsid w:val="000F2F78"/>
    <w:rsid w:val="000F31ED"/>
    <w:rsid w:val="000F549D"/>
    <w:rsid w:val="000F5B9E"/>
    <w:rsid w:val="000F6A82"/>
    <w:rsid w:val="000F71E1"/>
    <w:rsid w:val="000F7736"/>
    <w:rsid w:val="00100815"/>
    <w:rsid w:val="00101D61"/>
    <w:rsid w:val="00101E15"/>
    <w:rsid w:val="001022F7"/>
    <w:rsid w:val="001028D1"/>
    <w:rsid w:val="00102B50"/>
    <w:rsid w:val="0010362D"/>
    <w:rsid w:val="0010379A"/>
    <w:rsid w:val="001046D7"/>
    <w:rsid w:val="001048BC"/>
    <w:rsid w:val="00105172"/>
    <w:rsid w:val="00106384"/>
    <w:rsid w:val="00106DEA"/>
    <w:rsid w:val="00107096"/>
    <w:rsid w:val="00107BE4"/>
    <w:rsid w:val="001108DA"/>
    <w:rsid w:val="001119E7"/>
    <w:rsid w:val="00111E40"/>
    <w:rsid w:val="00111FB6"/>
    <w:rsid w:val="001142EC"/>
    <w:rsid w:val="00114FE3"/>
    <w:rsid w:val="00117916"/>
    <w:rsid w:val="00120398"/>
    <w:rsid w:val="00122674"/>
    <w:rsid w:val="001242FF"/>
    <w:rsid w:val="00125177"/>
    <w:rsid w:val="00125F43"/>
    <w:rsid w:val="00126281"/>
    <w:rsid w:val="00126F53"/>
    <w:rsid w:val="0012779E"/>
    <w:rsid w:val="00130444"/>
    <w:rsid w:val="00131CDB"/>
    <w:rsid w:val="001324E8"/>
    <w:rsid w:val="00133479"/>
    <w:rsid w:val="001341C9"/>
    <w:rsid w:val="00134C1E"/>
    <w:rsid w:val="00134F53"/>
    <w:rsid w:val="001369BF"/>
    <w:rsid w:val="00136DC9"/>
    <w:rsid w:val="0013729E"/>
    <w:rsid w:val="00137774"/>
    <w:rsid w:val="00142062"/>
    <w:rsid w:val="00143668"/>
    <w:rsid w:val="0014378F"/>
    <w:rsid w:val="0014396C"/>
    <w:rsid w:val="00144927"/>
    <w:rsid w:val="00145649"/>
    <w:rsid w:val="0014590A"/>
    <w:rsid w:val="00146A0D"/>
    <w:rsid w:val="00147FF2"/>
    <w:rsid w:val="0015055E"/>
    <w:rsid w:val="0015078D"/>
    <w:rsid w:val="00151CFD"/>
    <w:rsid w:val="00151DD6"/>
    <w:rsid w:val="00152B03"/>
    <w:rsid w:val="0015399A"/>
    <w:rsid w:val="00154E32"/>
    <w:rsid w:val="00154E93"/>
    <w:rsid w:val="0015522B"/>
    <w:rsid w:val="00155913"/>
    <w:rsid w:val="00155DC3"/>
    <w:rsid w:val="00156BE3"/>
    <w:rsid w:val="00157AE4"/>
    <w:rsid w:val="00160650"/>
    <w:rsid w:val="00161DCC"/>
    <w:rsid w:val="00161F77"/>
    <w:rsid w:val="0016297C"/>
    <w:rsid w:val="00163326"/>
    <w:rsid w:val="00163428"/>
    <w:rsid w:val="00163EF8"/>
    <w:rsid w:val="00164466"/>
    <w:rsid w:val="001646AB"/>
    <w:rsid w:val="001649BF"/>
    <w:rsid w:val="00165B57"/>
    <w:rsid w:val="00167D5C"/>
    <w:rsid w:val="001707AF"/>
    <w:rsid w:val="00170A7D"/>
    <w:rsid w:val="00170EAD"/>
    <w:rsid w:val="00171FC2"/>
    <w:rsid w:val="001726D3"/>
    <w:rsid w:val="00172B11"/>
    <w:rsid w:val="00173E32"/>
    <w:rsid w:val="0017488E"/>
    <w:rsid w:val="00175541"/>
    <w:rsid w:val="00175579"/>
    <w:rsid w:val="00175A9A"/>
    <w:rsid w:val="00175AC6"/>
    <w:rsid w:val="00176CFB"/>
    <w:rsid w:val="0017704B"/>
    <w:rsid w:val="001779CB"/>
    <w:rsid w:val="001802E3"/>
    <w:rsid w:val="00181125"/>
    <w:rsid w:val="0018183A"/>
    <w:rsid w:val="00181C32"/>
    <w:rsid w:val="00181E7B"/>
    <w:rsid w:val="00181EBC"/>
    <w:rsid w:val="0018223B"/>
    <w:rsid w:val="0018295C"/>
    <w:rsid w:val="001832E2"/>
    <w:rsid w:val="00183425"/>
    <w:rsid w:val="001838D1"/>
    <w:rsid w:val="0018426D"/>
    <w:rsid w:val="001860DC"/>
    <w:rsid w:val="001921D3"/>
    <w:rsid w:val="001927E4"/>
    <w:rsid w:val="00192CD0"/>
    <w:rsid w:val="00192D8E"/>
    <w:rsid w:val="0019332B"/>
    <w:rsid w:val="0019457B"/>
    <w:rsid w:val="00195BB1"/>
    <w:rsid w:val="00196F2F"/>
    <w:rsid w:val="001A10C6"/>
    <w:rsid w:val="001A3ADB"/>
    <w:rsid w:val="001A3C2F"/>
    <w:rsid w:val="001A4C0F"/>
    <w:rsid w:val="001A4F04"/>
    <w:rsid w:val="001A53F5"/>
    <w:rsid w:val="001A585C"/>
    <w:rsid w:val="001B204F"/>
    <w:rsid w:val="001B225D"/>
    <w:rsid w:val="001B3D38"/>
    <w:rsid w:val="001B422F"/>
    <w:rsid w:val="001B527A"/>
    <w:rsid w:val="001B52D2"/>
    <w:rsid w:val="001B541C"/>
    <w:rsid w:val="001B6394"/>
    <w:rsid w:val="001B748D"/>
    <w:rsid w:val="001B78C0"/>
    <w:rsid w:val="001C0084"/>
    <w:rsid w:val="001C0596"/>
    <w:rsid w:val="001C2698"/>
    <w:rsid w:val="001C3D76"/>
    <w:rsid w:val="001C458A"/>
    <w:rsid w:val="001C60C1"/>
    <w:rsid w:val="001C6E36"/>
    <w:rsid w:val="001C7554"/>
    <w:rsid w:val="001D0EAE"/>
    <w:rsid w:val="001D503D"/>
    <w:rsid w:val="001D529B"/>
    <w:rsid w:val="001D5592"/>
    <w:rsid w:val="001D5A39"/>
    <w:rsid w:val="001D5B4E"/>
    <w:rsid w:val="001D7697"/>
    <w:rsid w:val="001E13B4"/>
    <w:rsid w:val="001E180A"/>
    <w:rsid w:val="001E1841"/>
    <w:rsid w:val="001E29AB"/>
    <w:rsid w:val="001E2F70"/>
    <w:rsid w:val="001E3091"/>
    <w:rsid w:val="001E4A1C"/>
    <w:rsid w:val="001E53B1"/>
    <w:rsid w:val="001F0A7A"/>
    <w:rsid w:val="001F0FA5"/>
    <w:rsid w:val="001F1319"/>
    <w:rsid w:val="001F366D"/>
    <w:rsid w:val="001F4EFF"/>
    <w:rsid w:val="001F59A2"/>
    <w:rsid w:val="001F6798"/>
    <w:rsid w:val="001F6986"/>
    <w:rsid w:val="00200710"/>
    <w:rsid w:val="002029B0"/>
    <w:rsid w:val="00203EEE"/>
    <w:rsid w:val="002052BD"/>
    <w:rsid w:val="002054C7"/>
    <w:rsid w:val="002064B2"/>
    <w:rsid w:val="00206D15"/>
    <w:rsid w:val="00207359"/>
    <w:rsid w:val="00207883"/>
    <w:rsid w:val="00207A09"/>
    <w:rsid w:val="00211AA8"/>
    <w:rsid w:val="00211C15"/>
    <w:rsid w:val="00212B2A"/>
    <w:rsid w:val="00215769"/>
    <w:rsid w:val="00215BA8"/>
    <w:rsid w:val="002164E2"/>
    <w:rsid w:val="00216DE0"/>
    <w:rsid w:val="00220046"/>
    <w:rsid w:val="002201DB"/>
    <w:rsid w:val="00221493"/>
    <w:rsid w:val="00223151"/>
    <w:rsid w:val="0022315D"/>
    <w:rsid w:val="00225419"/>
    <w:rsid w:val="00226BD7"/>
    <w:rsid w:val="002277C6"/>
    <w:rsid w:val="002279B1"/>
    <w:rsid w:val="002315FD"/>
    <w:rsid w:val="00231E51"/>
    <w:rsid w:val="00233F8F"/>
    <w:rsid w:val="00234716"/>
    <w:rsid w:val="00234735"/>
    <w:rsid w:val="002351B7"/>
    <w:rsid w:val="00235980"/>
    <w:rsid w:val="0024046E"/>
    <w:rsid w:val="002405C5"/>
    <w:rsid w:val="00240AC9"/>
    <w:rsid w:val="002412ED"/>
    <w:rsid w:val="002417E1"/>
    <w:rsid w:val="00241B39"/>
    <w:rsid w:val="00241EE9"/>
    <w:rsid w:val="002424A0"/>
    <w:rsid w:val="002426C7"/>
    <w:rsid w:val="002432B3"/>
    <w:rsid w:val="002433F2"/>
    <w:rsid w:val="00243859"/>
    <w:rsid w:val="002439CF"/>
    <w:rsid w:val="00244F2D"/>
    <w:rsid w:val="002467EC"/>
    <w:rsid w:val="0025125A"/>
    <w:rsid w:val="00251585"/>
    <w:rsid w:val="00252A58"/>
    <w:rsid w:val="002537D9"/>
    <w:rsid w:val="0025584B"/>
    <w:rsid w:val="002573BD"/>
    <w:rsid w:val="00257685"/>
    <w:rsid w:val="00257B33"/>
    <w:rsid w:val="00257F38"/>
    <w:rsid w:val="002634CC"/>
    <w:rsid w:val="00263E6A"/>
    <w:rsid w:val="00264240"/>
    <w:rsid w:val="00264B18"/>
    <w:rsid w:val="00264D2A"/>
    <w:rsid w:val="00266795"/>
    <w:rsid w:val="00267733"/>
    <w:rsid w:val="00271288"/>
    <w:rsid w:val="00271E09"/>
    <w:rsid w:val="00272481"/>
    <w:rsid w:val="0027251C"/>
    <w:rsid w:val="002750EB"/>
    <w:rsid w:val="002756D2"/>
    <w:rsid w:val="00275F8D"/>
    <w:rsid w:val="00277C7B"/>
    <w:rsid w:val="00277DA2"/>
    <w:rsid w:val="00281D43"/>
    <w:rsid w:val="00281E0F"/>
    <w:rsid w:val="00281EF0"/>
    <w:rsid w:val="0028355C"/>
    <w:rsid w:val="00284AF5"/>
    <w:rsid w:val="0028520F"/>
    <w:rsid w:val="00290678"/>
    <w:rsid w:val="00290B33"/>
    <w:rsid w:val="00290D83"/>
    <w:rsid w:val="002929B6"/>
    <w:rsid w:val="00292F01"/>
    <w:rsid w:val="00292FD3"/>
    <w:rsid w:val="00293FCF"/>
    <w:rsid w:val="00295939"/>
    <w:rsid w:val="00295A74"/>
    <w:rsid w:val="0029643D"/>
    <w:rsid w:val="00296A99"/>
    <w:rsid w:val="00296B2C"/>
    <w:rsid w:val="002A0453"/>
    <w:rsid w:val="002A0607"/>
    <w:rsid w:val="002A1B08"/>
    <w:rsid w:val="002A1EFB"/>
    <w:rsid w:val="002A2160"/>
    <w:rsid w:val="002A2617"/>
    <w:rsid w:val="002A26AF"/>
    <w:rsid w:val="002A4368"/>
    <w:rsid w:val="002A4448"/>
    <w:rsid w:val="002A51C0"/>
    <w:rsid w:val="002A5420"/>
    <w:rsid w:val="002A5E8D"/>
    <w:rsid w:val="002A6AAB"/>
    <w:rsid w:val="002A774A"/>
    <w:rsid w:val="002B0D65"/>
    <w:rsid w:val="002B0EF7"/>
    <w:rsid w:val="002B3AA9"/>
    <w:rsid w:val="002B4948"/>
    <w:rsid w:val="002B509C"/>
    <w:rsid w:val="002B582D"/>
    <w:rsid w:val="002B6746"/>
    <w:rsid w:val="002B731C"/>
    <w:rsid w:val="002C2843"/>
    <w:rsid w:val="002C31CC"/>
    <w:rsid w:val="002C32C2"/>
    <w:rsid w:val="002C41D0"/>
    <w:rsid w:val="002C4D6E"/>
    <w:rsid w:val="002C5306"/>
    <w:rsid w:val="002C63C9"/>
    <w:rsid w:val="002C7719"/>
    <w:rsid w:val="002D039F"/>
    <w:rsid w:val="002D24ED"/>
    <w:rsid w:val="002D28A6"/>
    <w:rsid w:val="002D39D2"/>
    <w:rsid w:val="002D3EB8"/>
    <w:rsid w:val="002D401D"/>
    <w:rsid w:val="002D52EC"/>
    <w:rsid w:val="002D6A12"/>
    <w:rsid w:val="002D6C15"/>
    <w:rsid w:val="002D6CE2"/>
    <w:rsid w:val="002D6F27"/>
    <w:rsid w:val="002D70D9"/>
    <w:rsid w:val="002D7AF1"/>
    <w:rsid w:val="002D7F47"/>
    <w:rsid w:val="002E0A87"/>
    <w:rsid w:val="002E0EDA"/>
    <w:rsid w:val="002E2177"/>
    <w:rsid w:val="002E217F"/>
    <w:rsid w:val="002E27B8"/>
    <w:rsid w:val="002E4D34"/>
    <w:rsid w:val="002E7341"/>
    <w:rsid w:val="002F1FB7"/>
    <w:rsid w:val="002F229A"/>
    <w:rsid w:val="002F2682"/>
    <w:rsid w:val="002F2A99"/>
    <w:rsid w:val="002F3F7D"/>
    <w:rsid w:val="002F4E01"/>
    <w:rsid w:val="002F52A1"/>
    <w:rsid w:val="003020CE"/>
    <w:rsid w:val="00302E57"/>
    <w:rsid w:val="0030347C"/>
    <w:rsid w:val="00305056"/>
    <w:rsid w:val="00307FE7"/>
    <w:rsid w:val="0031044E"/>
    <w:rsid w:val="00311B96"/>
    <w:rsid w:val="003125BD"/>
    <w:rsid w:val="00312C5D"/>
    <w:rsid w:val="00312ECD"/>
    <w:rsid w:val="003133D5"/>
    <w:rsid w:val="0031627A"/>
    <w:rsid w:val="00316591"/>
    <w:rsid w:val="003176E3"/>
    <w:rsid w:val="00317837"/>
    <w:rsid w:val="00320E3B"/>
    <w:rsid w:val="00322858"/>
    <w:rsid w:val="00323FA7"/>
    <w:rsid w:val="00325397"/>
    <w:rsid w:val="00325888"/>
    <w:rsid w:val="00325A1E"/>
    <w:rsid w:val="00325B74"/>
    <w:rsid w:val="00331FAC"/>
    <w:rsid w:val="00333CCF"/>
    <w:rsid w:val="00333FBF"/>
    <w:rsid w:val="003341EE"/>
    <w:rsid w:val="00334571"/>
    <w:rsid w:val="00334D5B"/>
    <w:rsid w:val="00335E8E"/>
    <w:rsid w:val="00335ED8"/>
    <w:rsid w:val="0033649F"/>
    <w:rsid w:val="00336708"/>
    <w:rsid w:val="00337BA5"/>
    <w:rsid w:val="00341656"/>
    <w:rsid w:val="00341953"/>
    <w:rsid w:val="003432F4"/>
    <w:rsid w:val="00343D36"/>
    <w:rsid w:val="00344196"/>
    <w:rsid w:val="00344242"/>
    <w:rsid w:val="0034465B"/>
    <w:rsid w:val="00344682"/>
    <w:rsid w:val="00344B08"/>
    <w:rsid w:val="00344B91"/>
    <w:rsid w:val="00344D48"/>
    <w:rsid w:val="00344E40"/>
    <w:rsid w:val="003451C1"/>
    <w:rsid w:val="003456A2"/>
    <w:rsid w:val="00345D32"/>
    <w:rsid w:val="00346242"/>
    <w:rsid w:val="003471DE"/>
    <w:rsid w:val="003474B0"/>
    <w:rsid w:val="00347AC7"/>
    <w:rsid w:val="00350610"/>
    <w:rsid w:val="00352711"/>
    <w:rsid w:val="00352E2F"/>
    <w:rsid w:val="00354708"/>
    <w:rsid w:val="00354B7D"/>
    <w:rsid w:val="003556D5"/>
    <w:rsid w:val="00356932"/>
    <w:rsid w:val="00356B2C"/>
    <w:rsid w:val="0035728C"/>
    <w:rsid w:val="00357487"/>
    <w:rsid w:val="0035783F"/>
    <w:rsid w:val="00357B19"/>
    <w:rsid w:val="00361C06"/>
    <w:rsid w:val="00361D54"/>
    <w:rsid w:val="00362C3F"/>
    <w:rsid w:val="00363A7D"/>
    <w:rsid w:val="00363C46"/>
    <w:rsid w:val="00363D4E"/>
    <w:rsid w:val="00364974"/>
    <w:rsid w:val="00365FB8"/>
    <w:rsid w:val="00367DCF"/>
    <w:rsid w:val="0037153E"/>
    <w:rsid w:val="00371844"/>
    <w:rsid w:val="003728C2"/>
    <w:rsid w:val="00373181"/>
    <w:rsid w:val="0037417B"/>
    <w:rsid w:val="003742D0"/>
    <w:rsid w:val="003749C6"/>
    <w:rsid w:val="00374A74"/>
    <w:rsid w:val="00374D63"/>
    <w:rsid w:val="00374FED"/>
    <w:rsid w:val="0037518E"/>
    <w:rsid w:val="00375D43"/>
    <w:rsid w:val="00377615"/>
    <w:rsid w:val="0038021A"/>
    <w:rsid w:val="00382049"/>
    <w:rsid w:val="00383133"/>
    <w:rsid w:val="003834EC"/>
    <w:rsid w:val="003839D7"/>
    <w:rsid w:val="003842C9"/>
    <w:rsid w:val="003857B7"/>
    <w:rsid w:val="00386337"/>
    <w:rsid w:val="00386429"/>
    <w:rsid w:val="00391019"/>
    <w:rsid w:val="0039188A"/>
    <w:rsid w:val="00392BAF"/>
    <w:rsid w:val="00393009"/>
    <w:rsid w:val="003935C2"/>
    <w:rsid w:val="00394757"/>
    <w:rsid w:val="00394C5C"/>
    <w:rsid w:val="00394FE9"/>
    <w:rsid w:val="0039524C"/>
    <w:rsid w:val="00395496"/>
    <w:rsid w:val="00395F98"/>
    <w:rsid w:val="00397CFE"/>
    <w:rsid w:val="003A0CB9"/>
    <w:rsid w:val="003A12C5"/>
    <w:rsid w:val="003A1D6F"/>
    <w:rsid w:val="003A2E7E"/>
    <w:rsid w:val="003A3938"/>
    <w:rsid w:val="003A3A2A"/>
    <w:rsid w:val="003A3EEF"/>
    <w:rsid w:val="003A4065"/>
    <w:rsid w:val="003A5D94"/>
    <w:rsid w:val="003A5F12"/>
    <w:rsid w:val="003A66EC"/>
    <w:rsid w:val="003A7185"/>
    <w:rsid w:val="003A74B8"/>
    <w:rsid w:val="003B066B"/>
    <w:rsid w:val="003B0C47"/>
    <w:rsid w:val="003B102A"/>
    <w:rsid w:val="003B3610"/>
    <w:rsid w:val="003B367B"/>
    <w:rsid w:val="003B39AC"/>
    <w:rsid w:val="003B412F"/>
    <w:rsid w:val="003B45D4"/>
    <w:rsid w:val="003B5F01"/>
    <w:rsid w:val="003B5FA2"/>
    <w:rsid w:val="003B6ADC"/>
    <w:rsid w:val="003C086B"/>
    <w:rsid w:val="003C11FF"/>
    <w:rsid w:val="003C143D"/>
    <w:rsid w:val="003C1558"/>
    <w:rsid w:val="003C1C36"/>
    <w:rsid w:val="003C1F3F"/>
    <w:rsid w:val="003C372A"/>
    <w:rsid w:val="003C40F8"/>
    <w:rsid w:val="003C5138"/>
    <w:rsid w:val="003C6419"/>
    <w:rsid w:val="003C7C26"/>
    <w:rsid w:val="003D00D4"/>
    <w:rsid w:val="003D1390"/>
    <w:rsid w:val="003D1763"/>
    <w:rsid w:val="003D20FC"/>
    <w:rsid w:val="003D2A23"/>
    <w:rsid w:val="003D2D67"/>
    <w:rsid w:val="003D6656"/>
    <w:rsid w:val="003D6EF1"/>
    <w:rsid w:val="003D7186"/>
    <w:rsid w:val="003E0308"/>
    <w:rsid w:val="003E0742"/>
    <w:rsid w:val="003E0B88"/>
    <w:rsid w:val="003E111F"/>
    <w:rsid w:val="003E296E"/>
    <w:rsid w:val="003E2B94"/>
    <w:rsid w:val="003E2D8A"/>
    <w:rsid w:val="003E310A"/>
    <w:rsid w:val="003E39A2"/>
    <w:rsid w:val="003E40AA"/>
    <w:rsid w:val="003E4970"/>
    <w:rsid w:val="003E5CAA"/>
    <w:rsid w:val="003E63C6"/>
    <w:rsid w:val="003E6CAC"/>
    <w:rsid w:val="003E6EB7"/>
    <w:rsid w:val="003F0AD3"/>
    <w:rsid w:val="003F25F2"/>
    <w:rsid w:val="003F38EB"/>
    <w:rsid w:val="003F7BED"/>
    <w:rsid w:val="003F7E70"/>
    <w:rsid w:val="0040035C"/>
    <w:rsid w:val="004004A5"/>
    <w:rsid w:val="00403178"/>
    <w:rsid w:val="0040373D"/>
    <w:rsid w:val="00404A52"/>
    <w:rsid w:val="00405263"/>
    <w:rsid w:val="00405583"/>
    <w:rsid w:val="00406938"/>
    <w:rsid w:val="00406BC7"/>
    <w:rsid w:val="00407433"/>
    <w:rsid w:val="0040792B"/>
    <w:rsid w:val="004101E4"/>
    <w:rsid w:val="004138CB"/>
    <w:rsid w:val="0041540C"/>
    <w:rsid w:val="00415BB3"/>
    <w:rsid w:val="004166CE"/>
    <w:rsid w:val="004200AB"/>
    <w:rsid w:val="0042125C"/>
    <w:rsid w:val="00423464"/>
    <w:rsid w:val="00423F50"/>
    <w:rsid w:val="004248A1"/>
    <w:rsid w:val="004248BD"/>
    <w:rsid w:val="00424EF7"/>
    <w:rsid w:val="0043049E"/>
    <w:rsid w:val="00431122"/>
    <w:rsid w:val="0043169F"/>
    <w:rsid w:val="00431B25"/>
    <w:rsid w:val="004325A6"/>
    <w:rsid w:val="0043581A"/>
    <w:rsid w:val="00436045"/>
    <w:rsid w:val="00436EF5"/>
    <w:rsid w:val="0044067A"/>
    <w:rsid w:val="00442CC3"/>
    <w:rsid w:val="00444FC7"/>
    <w:rsid w:val="00445ACF"/>
    <w:rsid w:val="00446C7E"/>
    <w:rsid w:val="004473D1"/>
    <w:rsid w:val="00447ADB"/>
    <w:rsid w:val="00452493"/>
    <w:rsid w:val="004533CD"/>
    <w:rsid w:val="004538DB"/>
    <w:rsid w:val="0045707F"/>
    <w:rsid w:val="004573B7"/>
    <w:rsid w:val="00460160"/>
    <w:rsid w:val="00460223"/>
    <w:rsid w:val="00460ACC"/>
    <w:rsid w:val="00460B1E"/>
    <w:rsid w:val="004615D3"/>
    <w:rsid w:val="004633BA"/>
    <w:rsid w:val="00465617"/>
    <w:rsid w:val="00465E2B"/>
    <w:rsid w:val="00466EF2"/>
    <w:rsid w:val="0046738A"/>
    <w:rsid w:val="004675A4"/>
    <w:rsid w:val="00471666"/>
    <w:rsid w:val="00471DFA"/>
    <w:rsid w:val="00472CC7"/>
    <w:rsid w:val="004753C4"/>
    <w:rsid w:val="004755A2"/>
    <w:rsid w:val="00475DC1"/>
    <w:rsid w:val="00476BC2"/>
    <w:rsid w:val="0048055F"/>
    <w:rsid w:val="004808D0"/>
    <w:rsid w:val="00481157"/>
    <w:rsid w:val="0048210A"/>
    <w:rsid w:val="00482A53"/>
    <w:rsid w:val="00482EF5"/>
    <w:rsid w:val="00483C56"/>
    <w:rsid w:val="00483F76"/>
    <w:rsid w:val="004872A4"/>
    <w:rsid w:val="00490DB2"/>
    <w:rsid w:val="00491670"/>
    <w:rsid w:val="0049244D"/>
    <w:rsid w:val="0049425D"/>
    <w:rsid w:val="0049533B"/>
    <w:rsid w:val="004957F8"/>
    <w:rsid w:val="0049586B"/>
    <w:rsid w:val="00496335"/>
    <w:rsid w:val="0049643C"/>
    <w:rsid w:val="004A040C"/>
    <w:rsid w:val="004A0C22"/>
    <w:rsid w:val="004A0C48"/>
    <w:rsid w:val="004A371B"/>
    <w:rsid w:val="004A37E3"/>
    <w:rsid w:val="004A6D3A"/>
    <w:rsid w:val="004A7AA0"/>
    <w:rsid w:val="004A7B56"/>
    <w:rsid w:val="004A7D6D"/>
    <w:rsid w:val="004B04B2"/>
    <w:rsid w:val="004B1232"/>
    <w:rsid w:val="004B20F9"/>
    <w:rsid w:val="004B26AD"/>
    <w:rsid w:val="004B34CD"/>
    <w:rsid w:val="004B35B7"/>
    <w:rsid w:val="004B39C3"/>
    <w:rsid w:val="004B3A53"/>
    <w:rsid w:val="004B41C8"/>
    <w:rsid w:val="004B41F0"/>
    <w:rsid w:val="004B43B1"/>
    <w:rsid w:val="004B479E"/>
    <w:rsid w:val="004B4EBF"/>
    <w:rsid w:val="004B5F93"/>
    <w:rsid w:val="004B6209"/>
    <w:rsid w:val="004B72CA"/>
    <w:rsid w:val="004B735A"/>
    <w:rsid w:val="004B79B6"/>
    <w:rsid w:val="004C0465"/>
    <w:rsid w:val="004C1A97"/>
    <w:rsid w:val="004C1DC2"/>
    <w:rsid w:val="004C263D"/>
    <w:rsid w:val="004C27AA"/>
    <w:rsid w:val="004C379C"/>
    <w:rsid w:val="004C52B1"/>
    <w:rsid w:val="004C6079"/>
    <w:rsid w:val="004C6F1A"/>
    <w:rsid w:val="004D1492"/>
    <w:rsid w:val="004D226E"/>
    <w:rsid w:val="004D2270"/>
    <w:rsid w:val="004D3E10"/>
    <w:rsid w:val="004D3E99"/>
    <w:rsid w:val="004D412F"/>
    <w:rsid w:val="004D456F"/>
    <w:rsid w:val="004D5049"/>
    <w:rsid w:val="004D5385"/>
    <w:rsid w:val="004D5BDE"/>
    <w:rsid w:val="004D5D9E"/>
    <w:rsid w:val="004D7893"/>
    <w:rsid w:val="004E050C"/>
    <w:rsid w:val="004E126C"/>
    <w:rsid w:val="004E2007"/>
    <w:rsid w:val="004E3922"/>
    <w:rsid w:val="004E4D0B"/>
    <w:rsid w:val="004E5C03"/>
    <w:rsid w:val="004E668E"/>
    <w:rsid w:val="004E6767"/>
    <w:rsid w:val="004E7F07"/>
    <w:rsid w:val="004F04BE"/>
    <w:rsid w:val="004F0744"/>
    <w:rsid w:val="004F1A78"/>
    <w:rsid w:val="004F1D20"/>
    <w:rsid w:val="004F224B"/>
    <w:rsid w:val="004F4D8C"/>
    <w:rsid w:val="004F4E43"/>
    <w:rsid w:val="004F5CE7"/>
    <w:rsid w:val="00500B9F"/>
    <w:rsid w:val="00503E7B"/>
    <w:rsid w:val="005062B9"/>
    <w:rsid w:val="005065B4"/>
    <w:rsid w:val="00506881"/>
    <w:rsid w:val="00510332"/>
    <w:rsid w:val="00510576"/>
    <w:rsid w:val="00511C82"/>
    <w:rsid w:val="00511E00"/>
    <w:rsid w:val="005132BA"/>
    <w:rsid w:val="00513C11"/>
    <w:rsid w:val="00514993"/>
    <w:rsid w:val="00517153"/>
    <w:rsid w:val="00517921"/>
    <w:rsid w:val="00517AA2"/>
    <w:rsid w:val="00517D22"/>
    <w:rsid w:val="005215B8"/>
    <w:rsid w:val="005227B6"/>
    <w:rsid w:val="0052420C"/>
    <w:rsid w:val="005265F7"/>
    <w:rsid w:val="00530B59"/>
    <w:rsid w:val="0053373B"/>
    <w:rsid w:val="005351E3"/>
    <w:rsid w:val="00535658"/>
    <w:rsid w:val="00535AD7"/>
    <w:rsid w:val="0054001C"/>
    <w:rsid w:val="00541020"/>
    <w:rsid w:val="00542E97"/>
    <w:rsid w:val="00543982"/>
    <w:rsid w:val="00543A22"/>
    <w:rsid w:val="0054429B"/>
    <w:rsid w:val="005446F2"/>
    <w:rsid w:val="00545940"/>
    <w:rsid w:val="00546662"/>
    <w:rsid w:val="00546A7F"/>
    <w:rsid w:val="00547415"/>
    <w:rsid w:val="00547FFB"/>
    <w:rsid w:val="00550AED"/>
    <w:rsid w:val="00550BFF"/>
    <w:rsid w:val="00551135"/>
    <w:rsid w:val="00551E3B"/>
    <w:rsid w:val="0055217C"/>
    <w:rsid w:val="00552915"/>
    <w:rsid w:val="00552A09"/>
    <w:rsid w:val="00552A83"/>
    <w:rsid w:val="0055325C"/>
    <w:rsid w:val="00554848"/>
    <w:rsid w:val="00556B6D"/>
    <w:rsid w:val="0055729B"/>
    <w:rsid w:val="00560643"/>
    <w:rsid w:val="00560A61"/>
    <w:rsid w:val="005624CA"/>
    <w:rsid w:val="005629FC"/>
    <w:rsid w:val="00562EA5"/>
    <w:rsid w:val="00563069"/>
    <w:rsid w:val="005633F9"/>
    <w:rsid w:val="005678F1"/>
    <w:rsid w:val="00570612"/>
    <w:rsid w:val="0057184C"/>
    <w:rsid w:val="00571FB0"/>
    <w:rsid w:val="00572B24"/>
    <w:rsid w:val="00574926"/>
    <w:rsid w:val="00575253"/>
    <w:rsid w:val="00575BBD"/>
    <w:rsid w:val="00576A52"/>
    <w:rsid w:val="00576D2E"/>
    <w:rsid w:val="0058002B"/>
    <w:rsid w:val="005804AC"/>
    <w:rsid w:val="005807B0"/>
    <w:rsid w:val="005840E5"/>
    <w:rsid w:val="00585305"/>
    <w:rsid w:val="00585B0A"/>
    <w:rsid w:val="005861D2"/>
    <w:rsid w:val="00586A0C"/>
    <w:rsid w:val="0058733E"/>
    <w:rsid w:val="00587C69"/>
    <w:rsid w:val="00590066"/>
    <w:rsid w:val="005904F0"/>
    <w:rsid w:val="00591582"/>
    <w:rsid w:val="00591B37"/>
    <w:rsid w:val="00592559"/>
    <w:rsid w:val="00592888"/>
    <w:rsid w:val="00592E3C"/>
    <w:rsid w:val="00594CE8"/>
    <w:rsid w:val="00594E47"/>
    <w:rsid w:val="005955A7"/>
    <w:rsid w:val="005957C5"/>
    <w:rsid w:val="00597054"/>
    <w:rsid w:val="00597E39"/>
    <w:rsid w:val="005A011C"/>
    <w:rsid w:val="005A1262"/>
    <w:rsid w:val="005A256C"/>
    <w:rsid w:val="005A2CC7"/>
    <w:rsid w:val="005A2CD8"/>
    <w:rsid w:val="005A2E84"/>
    <w:rsid w:val="005A2EEF"/>
    <w:rsid w:val="005A2F0C"/>
    <w:rsid w:val="005A3C00"/>
    <w:rsid w:val="005A4338"/>
    <w:rsid w:val="005A509C"/>
    <w:rsid w:val="005A5B3D"/>
    <w:rsid w:val="005A5FAA"/>
    <w:rsid w:val="005A6027"/>
    <w:rsid w:val="005B009B"/>
    <w:rsid w:val="005B18DE"/>
    <w:rsid w:val="005B1A17"/>
    <w:rsid w:val="005B1A26"/>
    <w:rsid w:val="005B2D94"/>
    <w:rsid w:val="005B3509"/>
    <w:rsid w:val="005B50FC"/>
    <w:rsid w:val="005B520A"/>
    <w:rsid w:val="005B64D7"/>
    <w:rsid w:val="005B6ACC"/>
    <w:rsid w:val="005C05E8"/>
    <w:rsid w:val="005C08F8"/>
    <w:rsid w:val="005C2463"/>
    <w:rsid w:val="005C53F8"/>
    <w:rsid w:val="005C588D"/>
    <w:rsid w:val="005C652A"/>
    <w:rsid w:val="005C67E4"/>
    <w:rsid w:val="005C6BE5"/>
    <w:rsid w:val="005C7335"/>
    <w:rsid w:val="005C7D33"/>
    <w:rsid w:val="005D1309"/>
    <w:rsid w:val="005D1FF8"/>
    <w:rsid w:val="005D2F45"/>
    <w:rsid w:val="005D332E"/>
    <w:rsid w:val="005D39CE"/>
    <w:rsid w:val="005D4A32"/>
    <w:rsid w:val="005D4BD5"/>
    <w:rsid w:val="005D5C05"/>
    <w:rsid w:val="005D65CB"/>
    <w:rsid w:val="005D7056"/>
    <w:rsid w:val="005D7905"/>
    <w:rsid w:val="005E0428"/>
    <w:rsid w:val="005E2E38"/>
    <w:rsid w:val="005E2F48"/>
    <w:rsid w:val="005E3034"/>
    <w:rsid w:val="005E4CD6"/>
    <w:rsid w:val="005E6401"/>
    <w:rsid w:val="005E6A69"/>
    <w:rsid w:val="005E6A84"/>
    <w:rsid w:val="005E705E"/>
    <w:rsid w:val="005E72A7"/>
    <w:rsid w:val="005E7649"/>
    <w:rsid w:val="005E7B83"/>
    <w:rsid w:val="005F0047"/>
    <w:rsid w:val="005F0C77"/>
    <w:rsid w:val="005F0E41"/>
    <w:rsid w:val="005F13D0"/>
    <w:rsid w:val="005F2CF0"/>
    <w:rsid w:val="005F3313"/>
    <w:rsid w:val="005F3688"/>
    <w:rsid w:val="005F3BB3"/>
    <w:rsid w:val="005F6435"/>
    <w:rsid w:val="005F64F5"/>
    <w:rsid w:val="005F728C"/>
    <w:rsid w:val="00602A82"/>
    <w:rsid w:val="00603190"/>
    <w:rsid w:val="00603A8D"/>
    <w:rsid w:val="0060539E"/>
    <w:rsid w:val="00605D50"/>
    <w:rsid w:val="00606811"/>
    <w:rsid w:val="00606B4B"/>
    <w:rsid w:val="00607624"/>
    <w:rsid w:val="00607C05"/>
    <w:rsid w:val="00607DD1"/>
    <w:rsid w:val="00613037"/>
    <w:rsid w:val="006135CA"/>
    <w:rsid w:val="00613FBE"/>
    <w:rsid w:val="0061512D"/>
    <w:rsid w:val="00616202"/>
    <w:rsid w:val="00616497"/>
    <w:rsid w:val="00617662"/>
    <w:rsid w:val="00620899"/>
    <w:rsid w:val="00621BCE"/>
    <w:rsid w:val="00621CFF"/>
    <w:rsid w:val="00621D69"/>
    <w:rsid w:val="006224F9"/>
    <w:rsid w:val="00624CE6"/>
    <w:rsid w:val="00626FF4"/>
    <w:rsid w:val="00633166"/>
    <w:rsid w:val="006331C6"/>
    <w:rsid w:val="0063590D"/>
    <w:rsid w:val="0063593C"/>
    <w:rsid w:val="00635EC0"/>
    <w:rsid w:val="00636036"/>
    <w:rsid w:val="00636937"/>
    <w:rsid w:val="00636B4B"/>
    <w:rsid w:val="00637448"/>
    <w:rsid w:val="00637B81"/>
    <w:rsid w:val="00640D7E"/>
    <w:rsid w:val="00642013"/>
    <w:rsid w:val="006442BB"/>
    <w:rsid w:val="00644A65"/>
    <w:rsid w:val="00645EEE"/>
    <w:rsid w:val="00647393"/>
    <w:rsid w:val="00647551"/>
    <w:rsid w:val="00647DAA"/>
    <w:rsid w:val="00651050"/>
    <w:rsid w:val="00651FE5"/>
    <w:rsid w:val="006524B6"/>
    <w:rsid w:val="00652DF9"/>
    <w:rsid w:val="00653116"/>
    <w:rsid w:val="006540F7"/>
    <w:rsid w:val="00655C86"/>
    <w:rsid w:val="0065616D"/>
    <w:rsid w:val="00656540"/>
    <w:rsid w:val="00657CFF"/>
    <w:rsid w:val="006605E7"/>
    <w:rsid w:val="00660EF7"/>
    <w:rsid w:val="00660FC8"/>
    <w:rsid w:val="00661A29"/>
    <w:rsid w:val="00661D12"/>
    <w:rsid w:val="0066239D"/>
    <w:rsid w:val="006625E3"/>
    <w:rsid w:val="00662910"/>
    <w:rsid w:val="0066342D"/>
    <w:rsid w:val="006638C2"/>
    <w:rsid w:val="00663A21"/>
    <w:rsid w:val="00664987"/>
    <w:rsid w:val="006659EC"/>
    <w:rsid w:val="006661FE"/>
    <w:rsid w:val="006672DA"/>
    <w:rsid w:val="00670075"/>
    <w:rsid w:val="006719F9"/>
    <w:rsid w:val="00672ACD"/>
    <w:rsid w:val="00673260"/>
    <w:rsid w:val="006733D3"/>
    <w:rsid w:val="006734D7"/>
    <w:rsid w:val="00673DE4"/>
    <w:rsid w:val="00674102"/>
    <w:rsid w:val="00674818"/>
    <w:rsid w:val="00674903"/>
    <w:rsid w:val="00674CE2"/>
    <w:rsid w:val="0067566A"/>
    <w:rsid w:val="00675E14"/>
    <w:rsid w:val="006762A2"/>
    <w:rsid w:val="006765D4"/>
    <w:rsid w:val="00676B32"/>
    <w:rsid w:val="00677E2A"/>
    <w:rsid w:val="0068046B"/>
    <w:rsid w:val="00680FEA"/>
    <w:rsid w:val="00681611"/>
    <w:rsid w:val="00681F2C"/>
    <w:rsid w:val="006823C2"/>
    <w:rsid w:val="0068262F"/>
    <w:rsid w:val="00682F27"/>
    <w:rsid w:val="00683DC5"/>
    <w:rsid w:val="00684159"/>
    <w:rsid w:val="006844DE"/>
    <w:rsid w:val="00685546"/>
    <w:rsid w:val="006864BC"/>
    <w:rsid w:val="00686A83"/>
    <w:rsid w:val="0068771F"/>
    <w:rsid w:val="006900E0"/>
    <w:rsid w:val="00690503"/>
    <w:rsid w:val="006911E9"/>
    <w:rsid w:val="00693B79"/>
    <w:rsid w:val="006945A8"/>
    <w:rsid w:val="006946B3"/>
    <w:rsid w:val="006959AC"/>
    <w:rsid w:val="00696521"/>
    <w:rsid w:val="00696812"/>
    <w:rsid w:val="00696F06"/>
    <w:rsid w:val="00697C43"/>
    <w:rsid w:val="00697E3A"/>
    <w:rsid w:val="006A0A10"/>
    <w:rsid w:val="006A0EA8"/>
    <w:rsid w:val="006A197E"/>
    <w:rsid w:val="006A1AF2"/>
    <w:rsid w:val="006A1F36"/>
    <w:rsid w:val="006A1F56"/>
    <w:rsid w:val="006A278A"/>
    <w:rsid w:val="006A2C6C"/>
    <w:rsid w:val="006A3752"/>
    <w:rsid w:val="006A408B"/>
    <w:rsid w:val="006A4386"/>
    <w:rsid w:val="006A5219"/>
    <w:rsid w:val="006A66A8"/>
    <w:rsid w:val="006A67A1"/>
    <w:rsid w:val="006B00F9"/>
    <w:rsid w:val="006B0676"/>
    <w:rsid w:val="006B0CEB"/>
    <w:rsid w:val="006B0F27"/>
    <w:rsid w:val="006B1F85"/>
    <w:rsid w:val="006B24C1"/>
    <w:rsid w:val="006B3635"/>
    <w:rsid w:val="006B4167"/>
    <w:rsid w:val="006B42F4"/>
    <w:rsid w:val="006B4300"/>
    <w:rsid w:val="006B4770"/>
    <w:rsid w:val="006B4863"/>
    <w:rsid w:val="006B4C0B"/>
    <w:rsid w:val="006B5270"/>
    <w:rsid w:val="006B5648"/>
    <w:rsid w:val="006B6B42"/>
    <w:rsid w:val="006B763F"/>
    <w:rsid w:val="006B7C7E"/>
    <w:rsid w:val="006C1394"/>
    <w:rsid w:val="006C16EF"/>
    <w:rsid w:val="006C2F95"/>
    <w:rsid w:val="006C3DA5"/>
    <w:rsid w:val="006C4AEB"/>
    <w:rsid w:val="006C5B63"/>
    <w:rsid w:val="006C685B"/>
    <w:rsid w:val="006C6A17"/>
    <w:rsid w:val="006C799A"/>
    <w:rsid w:val="006C7CB4"/>
    <w:rsid w:val="006D045D"/>
    <w:rsid w:val="006D51F0"/>
    <w:rsid w:val="006D5C43"/>
    <w:rsid w:val="006D63A4"/>
    <w:rsid w:val="006D65EA"/>
    <w:rsid w:val="006D6A4F"/>
    <w:rsid w:val="006D73E1"/>
    <w:rsid w:val="006D7DFA"/>
    <w:rsid w:val="006E08BC"/>
    <w:rsid w:val="006E173F"/>
    <w:rsid w:val="006E32EF"/>
    <w:rsid w:val="006E3D1B"/>
    <w:rsid w:val="006E5985"/>
    <w:rsid w:val="006E5C35"/>
    <w:rsid w:val="006E6D17"/>
    <w:rsid w:val="006F0386"/>
    <w:rsid w:val="006F079A"/>
    <w:rsid w:val="006F14BF"/>
    <w:rsid w:val="006F2F24"/>
    <w:rsid w:val="006F30B6"/>
    <w:rsid w:val="006F358C"/>
    <w:rsid w:val="006F3C14"/>
    <w:rsid w:val="006F4E9D"/>
    <w:rsid w:val="006F5408"/>
    <w:rsid w:val="006F6079"/>
    <w:rsid w:val="006F60A4"/>
    <w:rsid w:val="006F724B"/>
    <w:rsid w:val="006F73F1"/>
    <w:rsid w:val="0070040E"/>
    <w:rsid w:val="007004FC"/>
    <w:rsid w:val="0070178B"/>
    <w:rsid w:val="00701869"/>
    <w:rsid w:val="0070228B"/>
    <w:rsid w:val="007028A0"/>
    <w:rsid w:val="00703505"/>
    <w:rsid w:val="00704358"/>
    <w:rsid w:val="0070624C"/>
    <w:rsid w:val="00706D2A"/>
    <w:rsid w:val="00707B14"/>
    <w:rsid w:val="0071031B"/>
    <w:rsid w:val="00710C72"/>
    <w:rsid w:val="00712929"/>
    <w:rsid w:val="0071323A"/>
    <w:rsid w:val="0071353E"/>
    <w:rsid w:val="00714132"/>
    <w:rsid w:val="00714521"/>
    <w:rsid w:val="0071674B"/>
    <w:rsid w:val="00716A64"/>
    <w:rsid w:val="00716ED3"/>
    <w:rsid w:val="0071796A"/>
    <w:rsid w:val="007206A9"/>
    <w:rsid w:val="00721036"/>
    <w:rsid w:val="00722983"/>
    <w:rsid w:val="0072325E"/>
    <w:rsid w:val="0072336D"/>
    <w:rsid w:val="00723F75"/>
    <w:rsid w:val="00724C38"/>
    <w:rsid w:val="00724E70"/>
    <w:rsid w:val="0072601A"/>
    <w:rsid w:val="00726A1A"/>
    <w:rsid w:val="0072701C"/>
    <w:rsid w:val="00727508"/>
    <w:rsid w:val="007275CA"/>
    <w:rsid w:val="00730189"/>
    <w:rsid w:val="00731A49"/>
    <w:rsid w:val="00733036"/>
    <w:rsid w:val="0073635E"/>
    <w:rsid w:val="00736E6F"/>
    <w:rsid w:val="0074216D"/>
    <w:rsid w:val="00742A6F"/>
    <w:rsid w:val="007444C1"/>
    <w:rsid w:val="00744571"/>
    <w:rsid w:val="00744A2D"/>
    <w:rsid w:val="00744C93"/>
    <w:rsid w:val="00746ACE"/>
    <w:rsid w:val="00747347"/>
    <w:rsid w:val="0074786A"/>
    <w:rsid w:val="007478CA"/>
    <w:rsid w:val="00750515"/>
    <w:rsid w:val="00750EBF"/>
    <w:rsid w:val="007513F5"/>
    <w:rsid w:val="00752EF9"/>
    <w:rsid w:val="00754363"/>
    <w:rsid w:val="00754B89"/>
    <w:rsid w:val="0075582A"/>
    <w:rsid w:val="00756F23"/>
    <w:rsid w:val="00757191"/>
    <w:rsid w:val="00760642"/>
    <w:rsid w:val="00760BF4"/>
    <w:rsid w:val="00760C45"/>
    <w:rsid w:val="00760F2F"/>
    <w:rsid w:val="00762045"/>
    <w:rsid w:val="007629DF"/>
    <w:rsid w:val="007633D6"/>
    <w:rsid w:val="00763F33"/>
    <w:rsid w:val="00763F3A"/>
    <w:rsid w:val="00764094"/>
    <w:rsid w:val="00764BC1"/>
    <w:rsid w:val="0076649B"/>
    <w:rsid w:val="00767B8A"/>
    <w:rsid w:val="00767BF0"/>
    <w:rsid w:val="00771769"/>
    <w:rsid w:val="00772045"/>
    <w:rsid w:val="007748A1"/>
    <w:rsid w:val="00777514"/>
    <w:rsid w:val="00777549"/>
    <w:rsid w:val="0077794D"/>
    <w:rsid w:val="00781F6E"/>
    <w:rsid w:val="007823C4"/>
    <w:rsid w:val="00785F3A"/>
    <w:rsid w:val="0078610B"/>
    <w:rsid w:val="0078693D"/>
    <w:rsid w:val="00786AEB"/>
    <w:rsid w:val="0078742E"/>
    <w:rsid w:val="00787645"/>
    <w:rsid w:val="007903DC"/>
    <w:rsid w:val="00790C32"/>
    <w:rsid w:val="00793AFF"/>
    <w:rsid w:val="00793B88"/>
    <w:rsid w:val="007969CD"/>
    <w:rsid w:val="00797733"/>
    <w:rsid w:val="0079786A"/>
    <w:rsid w:val="00797F4F"/>
    <w:rsid w:val="007A17A9"/>
    <w:rsid w:val="007A4ACA"/>
    <w:rsid w:val="007A68D3"/>
    <w:rsid w:val="007A6B72"/>
    <w:rsid w:val="007A6CB2"/>
    <w:rsid w:val="007A70D2"/>
    <w:rsid w:val="007A7251"/>
    <w:rsid w:val="007B0A41"/>
    <w:rsid w:val="007B23F0"/>
    <w:rsid w:val="007B271D"/>
    <w:rsid w:val="007B32ED"/>
    <w:rsid w:val="007B6107"/>
    <w:rsid w:val="007B6C8D"/>
    <w:rsid w:val="007B6CCD"/>
    <w:rsid w:val="007B738F"/>
    <w:rsid w:val="007C0698"/>
    <w:rsid w:val="007C1506"/>
    <w:rsid w:val="007C2217"/>
    <w:rsid w:val="007C2603"/>
    <w:rsid w:val="007C291F"/>
    <w:rsid w:val="007C44B1"/>
    <w:rsid w:val="007C5811"/>
    <w:rsid w:val="007C5D33"/>
    <w:rsid w:val="007C720F"/>
    <w:rsid w:val="007C72D9"/>
    <w:rsid w:val="007D0CB1"/>
    <w:rsid w:val="007D0FC5"/>
    <w:rsid w:val="007D12A4"/>
    <w:rsid w:val="007D2419"/>
    <w:rsid w:val="007D2726"/>
    <w:rsid w:val="007D4C51"/>
    <w:rsid w:val="007D4E26"/>
    <w:rsid w:val="007D60DE"/>
    <w:rsid w:val="007D63D6"/>
    <w:rsid w:val="007D7AE4"/>
    <w:rsid w:val="007D7CDC"/>
    <w:rsid w:val="007E0B4D"/>
    <w:rsid w:val="007E0B98"/>
    <w:rsid w:val="007E0EE5"/>
    <w:rsid w:val="007E1149"/>
    <w:rsid w:val="007E1397"/>
    <w:rsid w:val="007E1464"/>
    <w:rsid w:val="007E1DED"/>
    <w:rsid w:val="007E216D"/>
    <w:rsid w:val="007E24B0"/>
    <w:rsid w:val="007E2ED4"/>
    <w:rsid w:val="007E2F78"/>
    <w:rsid w:val="007E3371"/>
    <w:rsid w:val="007E41E1"/>
    <w:rsid w:val="007E41F3"/>
    <w:rsid w:val="007E56E9"/>
    <w:rsid w:val="007E7977"/>
    <w:rsid w:val="007E7A4C"/>
    <w:rsid w:val="007E7CA7"/>
    <w:rsid w:val="007F3346"/>
    <w:rsid w:val="007F44C0"/>
    <w:rsid w:val="007F464B"/>
    <w:rsid w:val="007F556A"/>
    <w:rsid w:val="007F5B8E"/>
    <w:rsid w:val="007F6E25"/>
    <w:rsid w:val="007F6ED5"/>
    <w:rsid w:val="007F765D"/>
    <w:rsid w:val="007F7A8D"/>
    <w:rsid w:val="007F7AC0"/>
    <w:rsid w:val="00800968"/>
    <w:rsid w:val="00800E60"/>
    <w:rsid w:val="00801605"/>
    <w:rsid w:val="008023BE"/>
    <w:rsid w:val="008035A1"/>
    <w:rsid w:val="008046DF"/>
    <w:rsid w:val="00804EEF"/>
    <w:rsid w:val="008056C7"/>
    <w:rsid w:val="00805798"/>
    <w:rsid w:val="008062E7"/>
    <w:rsid w:val="00806E9F"/>
    <w:rsid w:val="00807039"/>
    <w:rsid w:val="00807525"/>
    <w:rsid w:val="0081061E"/>
    <w:rsid w:val="0081373D"/>
    <w:rsid w:val="008138F7"/>
    <w:rsid w:val="00816309"/>
    <w:rsid w:val="00816450"/>
    <w:rsid w:val="0081729A"/>
    <w:rsid w:val="00817538"/>
    <w:rsid w:val="00817590"/>
    <w:rsid w:val="008208A2"/>
    <w:rsid w:val="0082217D"/>
    <w:rsid w:val="00822FC7"/>
    <w:rsid w:val="00823644"/>
    <w:rsid w:val="00823C31"/>
    <w:rsid w:val="00824A12"/>
    <w:rsid w:val="0082585E"/>
    <w:rsid w:val="00825F9A"/>
    <w:rsid w:val="008270A2"/>
    <w:rsid w:val="00827319"/>
    <w:rsid w:val="00830A2F"/>
    <w:rsid w:val="00830EBF"/>
    <w:rsid w:val="00831722"/>
    <w:rsid w:val="0083519B"/>
    <w:rsid w:val="008378BD"/>
    <w:rsid w:val="00837ED3"/>
    <w:rsid w:val="008402D2"/>
    <w:rsid w:val="00840FA6"/>
    <w:rsid w:val="008411A2"/>
    <w:rsid w:val="00842051"/>
    <w:rsid w:val="008426A8"/>
    <w:rsid w:val="00842D90"/>
    <w:rsid w:val="008430AA"/>
    <w:rsid w:val="00843205"/>
    <w:rsid w:val="0084619F"/>
    <w:rsid w:val="00846881"/>
    <w:rsid w:val="008468AA"/>
    <w:rsid w:val="00846E2C"/>
    <w:rsid w:val="0084710D"/>
    <w:rsid w:val="00847558"/>
    <w:rsid w:val="00847D54"/>
    <w:rsid w:val="00847D60"/>
    <w:rsid w:val="00847F65"/>
    <w:rsid w:val="008508EA"/>
    <w:rsid w:val="008525B4"/>
    <w:rsid w:val="00852613"/>
    <w:rsid w:val="008531E0"/>
    <w:rsid w:val="0085362D"/>
    <w:rsid w:val="00853AFE"/>
    <w:rsid w:val="008560F5"/>
    <w:rsid w:val="008578BF"/>
    <w:rsid w:val="00857FA3"/>
    <w:rsid w:val="00860DFC"/>
    <w:rsid w:val="00861EE3"/>
    <w:rsid w:val="00862896"/>
    <w:rsid w:val="00862E87"/>
    <w:rsid w:val="00863434"/>
    <w:rsid w:val="00863BCC"/>
    <w:rsid w:val="00865931"/>
    <w:rsid w:val="008660F3"/>
    <w:rsid w:val="008670A4"/>
    <w:rsid w:val="008670B8"/>
    <w:rsid w:val="00867CAD"/>
    <w:rsid w:val="00867F74"/>
    <w:rsid w:val="00870007"/>
    <w:rsid w:val="00870BCE"/>
    <w:rsid w:val="00871911"/>
    <w:rsid w:val="00871D19"/>
    <w:rsid w:val="0087436C"/>
    <w:rsid w:val="00874464"/>
    <w:rsid w:val="008771C1"/>
    <w:rsid w:val="00877C18"/>
    <w:rsid w:val="00881C80"/>
    <w:rsid w:val="0088314C"/>
    <w:rsid w:val="00887323"/>
    <w:rsid w:val="00890D76"/>
    <w:rsid w:val="00890F74"/>
    <w:rsid w:val="00891782"/>
    <w:rsid w:val="00891D82"/>
    <w:rsid w:val="008935DD"/>
    <w:rsid w:val="008939BE"/>
    <w:rsid w:val="008944F9"/>
    <w:rsid w:val="008958D0"/>
    <w:rsid w:val="008961CF"/>
    <w:rsid w:val="008976CB"/>
    <w:rsid w:val="008A12ED"/>
    <w:rsid w:val="008A34B1"/>
    <w:rsid w:val="008A38A9"/>
    <w:rsid w:val="008A52EF"/>
    <w:rsid w:val="008A5EFE"/>
    <w:rsid w:val="008A757A"/>
    <w:rsid w:val="008A7917"/>
    <w:rsid w:val="008B0204"/>
    <w:rsid w:val="008B0F3B"/>
    <w:rsid w:val="008B1237"/>
    <w:rsid w:val="008B23C8"/>
    <w:rsid w:val="008B2F19"/>
    <w:rsid w:val="008B32C6"/>
    <w:rsid w:val="008B3985"/>
    <w:rsid w:val="008B476F"/>
    <w:rsid w:val="008B51C1"/>
    <w:rsid w:val="008B6E7E"/>
    <w:rsid w:val="008B764C"/>
    <w:rsid w:val="008B78A2"/>
    <w:rsid w:val="008B7A92"/>
    <w:rsid w:val="008B7DDF"/>
    <w:rsid w:val="008C00AB"/>
    <w:rsid w:val="008C2077"/>
    <w:rsid w:val="008C2E33"/>
    <w:rsid w:val="008C6418"/>
    <w:rsid w:val="008C753D"/>
    <w:rsid w:val="008C7820"/>
    <w:rsid w:val="008C7930"/>
    <w:rsid w:val="008D0E58"/>
    <w:rsid w:val="008D12DA"/>
    <w:rsid w:val="008D221F"/>
    <w:rsid w:val="008D2415"/>
    <w:rsid w:val="008D2EA3"/>
    <w:rsid w:val="008D32D0"/>
    <w:rsid w:val="008D35CC"/>
    <w:rsid w:val="008D452B"/>
    <w:rsid w:val="008D4C3D"/>
    <w:rsid w:val="008D6F81"/>
    <w:rsid w:val="008D7934"/>
    <w:rsid w:val="008E0D97"/>
    <w:rsid w:val="008E187F"/>
    <w:rsid w:val="008E4447"/>
    <w:rsid w:val="008E4E8F"/>
    <w:rsid w:val="008E6691"/>
    <w:rsid w:val="008E6787"/>
    <w:rsid w:val="008E7C49"/>
    <w:rsid w:val="008F0093"/>
    <w:rsid w:val="008F1087"/>
    <w:rsid w:val="008F1BBE"/>
    <w:rsid w:val="008F1FAC"/>
    <w:rsid w:val="008F2A66"/>
    <w:rsid w:val="008F35CD"/>
    <w:rsid w:val="008F4104"/>
    <w:rsid w:val="008F6753"/>
    <w:rsid w:val="008F6EB5"/>
    <w:rsid w:val="008F7F8E"/>
    <w:rsid w:val="00900219"/>
    <w:rsid w:val="00901074"/>
    <w:rsid w:val="009016A7"/>
    <w:rsid w:val="009018FC"/>
    <w:rsid w:val="00901E88"/>
    <w:rsid w:val="00902C19"/>
    <w:rsid w:val="00902D8E"/>
    <w:rsid w:val="00904310"/>
    <w:rsid w:val="00905018"/>
    <w:rsid w:val="0090584A"/>
    <w:rsid w:val="00905E69"/>
    <w:rsid w:val="00907321"/>
    <w:rsid w:val="009102A2"/>
    <w:rsid w:val="00911525"/>
    <w:rsid w:val="00911B03"/>
    <w:rsid w:val="00912006"/>
    <w:rsid w:val="009132E2"/>
    <w:rsid w:val="00913763"/>
    <w:rsid w:val="00913C1D"/>
    <w:rsid w:val="00914481"/>
    <w:rsid w:val="0091453D"/>
    <w:rsid w:val="009150B7"/>
    <w:rsid w:val="0091541B"/>
    <w:rsid w:val="0091576C"/>
    <w:rsid w:val="00917B59"/>
    <w:rsid w:val="009211C6"/>
    <w:rsid w:val="009233EF"/>
    <w:rsid w:val="009260AB"/>
    <w:rsid w:val="00926335"/>
    <w:rsid w:val="0092652A"/>
    <w:rsid w:val="00926964"/>
    <w:rsid w:val="00926FF8"/>
    <w:rsid w:val="00927A79"/>
    <w:rsid w:val="00932331"/>
    <w:rsid w:val="0093242F"/>
    <w:rsid w:val="00932875"/>
    <w:rsid w:val="0093365D"/>
    <w:rsid w:val="00933E9C"/>
    <w:rsid w:val="00934D82"/>
    <w:rsid w:val="00935040"/>
    <w:rsid w:val="009400D7"/>
    <w:rsid w:val="009404BB"/>
    <w:rsid w:val="00940F3A"/>
    <w:rsid w:val="0094156E"/>
    <w:rsid w:val="00942263"/>
    <w:rsid w:val="0094290C"/>
    <w:rsid w:val="00943D16"/>
    <w:rsid w:val="009442DA"/>
    <w:rsid w:val="00945159"/>
    <w:rsid w:val="00945A5C"/>
    <w:rsid w:val="00945F1F"/>
    <w:rsid w:val="0094681A"/>
    <w:rsid w:val="0095087E"/>
    <w:rsid w:val="00950A04"/>
    <w:rsid w:val="00951544"/>
    <w:rsid w:val="00952198"/>
    <w:rsid w:val="00952DCB"/>
    <w:rsid w:val="00952EEA"/>
    <w:rsid w:val="009538BB"/>
    <w:rsid w:val="009559A2"/>
    <w:rsid w:val="009562C9"/>
    <w:rsid w:val="009566C8"/>
    <w:rsid w:val="00957418"/>
    <w:rsid w:val="00957C58"/>
    <w:rsid w:val="00961C62"/>
    <w:rsid w:val="00961D29"/>
    <w:rsid w:val="009623A7"/>
    <w:rsid w:val="009628D9"/>
    <w:rsid w:val="0096393D"/>
    <w:rsid w:val="009703D8"/>
    <w:rsid w:val="00970793"/>
    <w:rsid w:val="00971537"/>
    <w:rsid w:val="00971FEC"/>
    <w:rsid w:val="0097267F"/>
    <w:rsid w:val="00972D89"/>
    <w:rsid w:val="00972EE1"/>
    <w:rsid w:val="00974630"/>
    <w:rsid w:val="00975DD3"/>
    <w:rsid w:val="009771D2"/>
    <w:rsid w:val="00977DA6"/>
    <w:rsid w:val="009814B2"/>
    <w:rsid w:val="00981555"/>
    <w:rsid w:val="009824D9"/>
    <w:rsid w:val="009825A8"/>
    <w:rsid w:val="0098312C"/>
    <w:rsid w:val="00983E71"/>
    <w:rsid w:val="009848E7"/>
    <w:rsid w:val="00984A6E"/>
    <w:rsid w:val="00985795"/>
    <w:rsid w:val="00985C6F"/>
    <w:rsid w:val="00985FC4"/>
    <w:rsid w:val="009908E5"/>
    <w:rsid w:val="00990FC1"/>
    <w:rsid w:val="009921F7"/>
    <w:rsid w:val="00993C05"/>
    <w:rsid w:val="00994DC4"/>
    <w:rsid w:val="00995350"/>
    <w:rsid w:val="00995373"/>
    <w:rsid w:val="00995BD3"/>
    <w:rsid w:val="009A3C7E"/>
    <w:rsid w:val="009A41B8"/>
    <w:rsid w:val="009A444A"/>
    <w:rsid w:val="009A4588"/>
    <w:rsid w:val="009A4AC7"/>
    <w:rsid w:val="009A50FC"/>
    <w:rsid w:val="009A58C8"/>
    <w:rsid w:val="009A6CCE"/>
    <w:rsid w:val="009B0384"/>
    <w:rsid w:val="009B125F"/>
    <w:rsid w:val="009B126C"/>
    <w:rsid w:val="009B18E2"/>
    <w:rsid w:val="009B2BC9"/>
    <w:rsid w:val="009B35AF"/>
    <w:rsid w:val="009B4836"/>
    <w:rsid w:val="009B4B15"/>
    <w:rsid w:val="009B52DA"/>
    <w:rsid w:val="009B58DA"/>
    <w:rsid w:val="009C02D4"/>
    <w:rsid w:val="009C155B"/>
    <w:rsid w:val="009C222A"/>
    <w:rsid w:val="009C2267"/>
    <w:rsid w:val="009C2DCD"/>
    <w:rsid w:val="009C34F8"/>
    <w:rsid w:val="009C38A9"/>
    <w:rsid w:val="009C3D34"/>
    <w:rsid w:val="009C44B5"/>
    <w:rsid w:val="009C5308"/>
    <w:rsid w:val="009C6416"/>
    <w:rsid w:val="009C76D5"/>
    <w:rsid w:val="009C7FAF"/>
    <w:rsid w:val="009D09FB"/>
    <w:rsid w:val="009D1805"/>
    <w:rsid w:val="009D228C"/>
    <w:rsid w:val="009D2C92"/>
    <w:rsid w:val="009D34CE"/>
    <w:rsid w:val="009D4692"/>
    <w:rsid w:val="009D46C1"/>
    <w:rsid w:val="009D5398"/>
    <w:rsid w:val="009D541D"/>
    <w:rsid w:val="009D712C"/>
    <w:rsid w:val="009D7CF2"/>
    <w:rsid w:val="009E0924"/>
    <w:rsid w:val="009E2074"/>
    <w:rsid w:val="009E2837"/>
    <w:rsid w:val="009E33F3"/>
    <w:rsid w:val="009E3C4D"/>
    <w:rsid w:val="009E3D5B"/>
    <w:rsid w:val="009E461B"/>
    <w:rsid w:val="009E58D0"/>
    <w:rsid w:val="009E5922"/>
    <w:rsid w:val="009E7E82"/>
    <w:rsid w:val="009F03CF"/>
    <w:rsid w:val="009F2C1F"/>
    <w:rsid w:val="009F4BA9"/>
    <w:rsid w:val="009F4C43"/>
    <w:rsid w:val="009F4E68"/>
    <w:rsid w:val="009F5B7D"/>
    <w:rsid w:val="009F6E40"/>
    <w:rsid w:val="009F6F05"/>
    <w:rsid w:val="00A007B7"/>
    <w:rsid w:val="00A00B35"/>
    <w:rsid w:val="00A01346"/>
    <w:rsid w:val="00A01A20"/>
    <w:rsid w:val="00A026FF"/>
    <w:rsid w:val="00A02E8D"/>
    <w:rsid w:val="00A03F06"/>
    <w:rsid w:val="00A05FF2"/>
    <w:rsid w:val="00A0723F"/>
    <w:rsid w:val="00A0735F"/>
    <w:rsid w:val="00A073D6"/>
    <w:rsid w:val="00A109AB"/>
    <w:rsid w:val="00A11DC6"/>
    <w:rsid w:val="00A130EF"/>
    <w:rsid w:val="00A13C24"/>
    <w:rsid w:val="00A13C3F"/>
    <w:rsid w:val="00A14C64"/>
    <w:rsid w:val="00A151DE"/>
    <w:rsid w:val="00A159A2"/>
    <w:rsid w:val="00A16233"/>
    <w:rsid w:val="00A17F95"/>
    <w:rsid w:val="00A21D13"/>
    <w:rsid w:val="00A24106"/>
    <w:rsid w:val="00A243CF"/>
    <w:rsid w:val="00A253D3"/>
    <w:rsid w:val="00A25FAC"/>
    <w:rsid w:val="00A260E8"/>
    <w:rsid w:val="00A269BB"/>
    <w:rsid w:val="00A26D6E"/>
    <w:rsid w:val="00A26EBA"/>
    <w:rsid w:val="00A27AD2"/>
    <w:rsid w:val="00A316E3"/>
    <w:rsid w:val="00A31C25"/>
    <w:rsid w:val="00A31CF0"/>
    <w:rsid w:val="00A32198"/>
    <w:rsid w:val="00A33404"/>
    <w:rsid w:val="00A34E7A"/>
    <w:rsid w:val="00A35128"/>
    <w:rsid w:val="00A35960"/>
    <w:rsid w:val="00A35D20"/>
    <w:rsid w:val="00A37106"/>
    <w:rsid w:val="00A4028F"/>
    <w:rsid w:val="00A408E8"/>
    <w:rsid w:val="00A414EA"/>
    <w:rsid w:val="00A419B0"/>
    <w:rsid w:val="00A41F44"/>
    <w:rsid w:val="00A43865"/>
    <w:rsid w:val="00A43F37"/>
    <w:rsid w:val="00A444C4"/>
    <w:rsid w:val="00A460EA"/>
    <w:rsid w:val="00A477A1"/>
    <w:rsid w:val="00A50F0E"/>
    <w:rsid w:val="00A51DF5"/>
    <w:rsid w:val="00A524A5"/>
    <w:rsid w:val="00A5295B"/>
    <w:rsid w:val="00A5544B"/>
    <w:rsid w:val="00A557C8"/>
    <w:rsid w:val="00A56B22"/>
    <w:rsid w:val="00A610D7"/>
    <w:rsid w:val="00A61936"/>
    <w:rsid w:val="00A61B24"/>
    <w:rsid w:val="00A621E2"/>
    <w:rsid w:val="00A6223F"/>
    <w:rsid w:val="00A62DC9"/>
    <w:rsid w:val="00A63542"/>
    <w:rsid w:val="00A636B5"/>
    <w:rsid w:val="00A64159"/>
    <w:rsid w:val="00A64600"/>
    <w:rsid w:val="00A64695"/>
    <w:rsid w:val="00A64767"/>
    <w:rsid w:val="00A65338"/>
    <w:rsid w:val="00A6550F"/>
    <w:rsid w:val="00A661A0"/>
    <w:rsid w:val="00A66C63"/>
    <w:rsid w:val="00A709C9"/>
    <w:rsid w:val="00A71ADD"/>
    <w:rsid w:val="00A71D47"/>
    <w:rsid w:val="00A720A3"/>
    <w:rsid w:val="00A726AC"/>
    <w:rsid w:val="00A72E77"/>
    <w:rsid w:val="00A74595"/>
    <w:rsid w:val="00A74B44"/>
    <w:rsid w:val="00A75760"/>
    <w:rsid w:val="00A75EC0"/>
    <w:rsid w:val="00A75F73"/>
    <w:rsid w:val="00A76831"/>
    <w:rsid w:val="00A77828"/>
    <w:rsid w:val="00A77D51"/>
    <w:rsid w:val="00A8059A"/>
    <w:rsid w:val="00A810E9"/>
    <w:rsid w:val="00A81E49"/>
    <w:rsid w:val="00A8276D"/>
    <w:rsid w:val="00A82DAC"/>
    <w:rsid w:val="00A8384D"/>
    <w:rsid w:val="00A8473F"/>
    <w:rsid w:val="00A847AE"/>
    <w:rsid w:val="00A8490F"/>
    <w:rsid w:val="00A84FFC"/>
    <w:rsid w:val="00A854AA"/>
    <w:rsid w:val="00A86923"/>
    <w:rsid w:val="00A92058"/>
    <w:rsid w:val="00A92F1D"/>
    <w:rsid w:val="00A93C4B"/>
    <w:rsid w:val="00A941B0"/>
    <w:rsid w:val="00A96066"/>
    <w:rsid w:val="00A96504"/>
    <w:rsid w:val="00A9681B"/>
    <w:rsid w:val="00A970B1"/>
    <w:rsid w:val="00AA0AF9"/>
    <w:rsid w:val="00AA2461"/>
    <w:rsid w:val="00AA3850"/>
    <w:rsid w:val="00AA3DE9"/>
    <w:rsid w:val="00AA4580"/>
    <w:rsid w:val="00AA4AF1"/>
    <w:rsid w:val="00AA4E13"/>
    <w:rsid w:val="00AA65A8"/>
    <w:rsid w:val="00AA79F8"/>
    <w:rsid w:val="00AB1678"/>
    <w:rsid w:val="00AB188F"/>
    <w:rsid w:val="00AB23B6"/>
    <w:rsid w:val="00AB2E01"/>
    <w:rsid w:val="00AB32EA"/>
    <w:rsid w:val="00AB38D6"/>
    <w:rsid w:val="00AB3F31"/>
    <w:rsid w:val="00AB4296"/>
    <w:rsid w:val="00AB476E"/>
    <w:rsid w:val="00AB5A52"/>
    <w:rsid w:val="00AB6E08"/>
    <w:rsid w:val="00AB7B1D"/>
    <w:rsid w:val="00AC0AB6"/>
    <w:rsid w:val="00AC23EB"/>
    <w:rsid w:val="00AC2890"/>
    <w:rsid w:val="00AC3C64"/>
    <w:rsid w:val="00AC3DCD"/>
    <w:rsid w:val="00AC468B"/>
    <w:rsid w:val="00AC4BA2"/>
    <w:rsid w:val="00AC4C27"/>
    <w:rsid w:val="00AC540E"/>
    <w:rsid w:val="00AC5EAC"/>
    <w:rsid w:val="00AC600E"/>
    <w:rsid w:val="00AC60E7"/>
    <w:rsid w:val="00AC618F"/>
    <w:rsid w:val="00AC6D3D"/>
    <w:rsid w:val="00AC7192"/>
    <w:rsid w:val="00AC7B5F"/>
    <w:rsid w:val="00AD0709"/>
    <w:rsid w:val="00AD1092"/>
    <w:rsid w:val="00AD18B0"/>
    <w:rsid w:val="00AD258C"/>
    <w:rsid w:val="00AD36CF"/>
    <w:rsid w:val="00AD3F82"/>
    <w:rsid w:val="00AD44F8"/>
    <w:rsid w:val="00AD4509"/>
    <w:rsid w:val="00AD4D0F"/>
    <w:rsid w:val="00AD5284"/>
    <w:rsid w:val="00AD53F5"/>
    <w:rsid w:val="00AD78B6"/>
    <w:rsid w:val="00AE005E"/>
    <w:rsid w:val="00AE2264"/>
    <w:rsid w:val="00AE31B3"/>
    <w:rsid w:val="00AE4164"/>
    <w:rsid w:val="00AE445C"/>
    <w:rsid w:val="00AE4625"/>
    <w:rsid w:val="00AE51DF"/>
    <w:rsid w:val="00AE5F8B"/>
    <w:rsid w:val="00AE6ECD"/>
    <w:rsid w:val="00AE744B"/>
    <w:rsid w:val="00AE7641"/>
    <w:rsid w:val="00AF14E9"/>
    <w:rsid w:val="00AF22EA"/>
    <w:rsid w:val="00AF2419"/>
    <w:rsid w:val="00AF317E"/>
    <w:rsid w:val="00AF3362"/>
    <w:rsid w:val="00AF50A1"/>
    <w:rsid w:val="00AF5AA5"/>
    <w:rsid w:val="00AF5EEE"/>
    <w:rsid w:val="00AF6E2A"/>
    <w:rsid w:val="00AF7A03"/>
    <w:rsid w:val="00B000A6"/>
    <w:rsid w:val="00B010A7"/>
    <w:rsid w:val="00B01557"/>
    <w:rsid w:val="00B01B46"/>
    <w:rsid w:val="00B0382C"/>
    <w:rsid w:val="00B03AD7"/>
    <w:rsid w:val="00B03C57"/>
    <w:rsid w:val="00B04371"/>
    <w:rsid w:val="00B0633C"/>
    <w:rsid w:val="00B063D6"/>
    <w:rsid w:val="00B0688E"/>
    <w:rsid w:val="00B07B8F"/>
    <w:rsid w:val="00B10197"/>
    <w:rsid w:val="00B1080F"/>
    <w:rsid w:val="00B11268"/>
    <w:rsid w:val="00B12A7C"/>
    <w:rsid w:val="00B12F97"/>
    <w:rsid w:val="00B135E3"/>
    <w:rsid w:val="00B13DBD"/>
    <w:rsid w:val="00B14E7B"/>
    <w:rsid w:val="00B14F6D"/>
    <w:rsid w:val="00B17E9C"/>
    <w:rsid w:val="00B21218"/>
    <w:rsid w:val="00B221B0"/>
    <w:rsid w:val="00B22942"/>
    <w:rsid w:val="00B24539"/>
    <w:rsid w:val="00B24754"/>
    <w:rsid w:val="00B251EE"/>
    <w:rsid w:val="00B25371"/>
    <w:rsid w:val="00B25B32"/>
    <w:rsid w:val="00B25FA6"/>
    <w:rsid w:val="00B2673A"/>
    <w:rsid w:val="00B267C3"/>
    <w:rsid w:val="00B26FB0"/>
    <w:rsid w:val="00B30701"/>
    <w:rsid w:val="00B31A9B"/>
    <w:rsid w:val="00B32C59"/>
    <w:rsid w:val="00B32DAE"/>
    <w:rsid w:val="00B40484"/>
    <w:rsid w:val="00B422BA"/>
    <w:rsid w:val="00B423D9"/>
    <w:rsid w:val="00B44DF1"/>
    <w:rsid w:val="00B45820"/>
    <w:rsid w:val="00B458A9"/>
    <w:rsid w:val="00B460F0"/>
    <w:rsid w:val="00B46FB5"/>
    <w:rsid w:val="00B4739D"/>
    <w:rsid w:val="00B47853"/>
    <w:rsid w:val="00B50E8D"/>
    <w:rsid w:val="00B53537"/>
    <w:rsid w:val="00B55928"/>
    <w:rsid w:val="00B56030"/>
    <w:rsid w:val="00B565EB"/>
    <w:rsid w:val="00B56C6C"/>
    <w:rsid w:val="00B577B4"/>
    <w:rsid w:val="00B578B9"/>
    <w:rsid w:val="00B57BEB"/>
    <w:rsid w:val="00B57C5E"/>
    <w:rsid w:val="00B60228"/>
    <w:rsid w:val="00B60C5B"/>
    <w:rsid w:val="00B61A53"/>
    <w:rsid w:val="00B620E6"/>
    <w:rsid w:val="00B626A3"/>
    <w:rsid w:val="00B62758"/>
    <w:rsid w:val="00B62EE4"/>
    <w:rsid w:val="00B63772"/>
    <w:rsid w:val="00B6524B"/>
    <w:rsid w:val="00B66869"/>
    <w:rsid w:val="00B676A0"/>
    <w:rsid w:val="00B67876"/>
    <w:rsid w:val="00B67B23"/>
    <w:rsid w:val="00B702DE"/>
    <w:rsid w:val="00B7033B"/>
    <w:rsid w:val="00B706FA"/>
    <w:rsid w:val="00B7155A"/>
    <w:rsid w:val="00B7199A"/>
    <w:rsid w:val="00B7295F"/>
    <w:rsid w:val="00B735F7"/>
    <w:rsid w:val="00B73601"/>
    <w:rsid w:val="00B74EA0"/>
    <w:rsid w:val="00B75CFB"/>
    <w:rsid w:val="00B768D1"/>
    <w:rsid w:val="00B76EAF"/>
    <w:rsid w:val="00B770A2"/>
    <w:rsid w:val="00B772CE"/>
    <w:rsid w:val="00B77BBE"/>
    <w:rsid w:val="00B802B8"/>
    <w:rsid w:val="00B80611"/>
    <w:rsid w:val="00B80E7C"/>
    <w:rsid w:val="00B814B1"/>
    <w:rsid w:val="00B81F3E"/>
    <w:rsid w:val="00B82C43"/>
    <w:rsid w:val="00B83090"/>
    <w:rsid w:val="00B83473"/>
    <w:rsid w:val="00B84041"/>
    <w:rsid w:val="00B84A56"/>
    <w:rsid w:val="00B90109"/>
    <w:rsid w:val="00B91015"/>
    <w:rsid w:val="00B91DBB"/>
    <w:rsid w:val="00B9211E"/>
    <w:rsid w:val="00B92D94"/>
    <w:rsid w:val="00B92ED2"/>
    <w:rsid w:val="00B9324F"/>
    <w:rsid w:val="00B94340"/>
    <w:rsid w:val="00B95645"/>
    <w:rsid w:val="00B9593E"/>
    <w:rsid w:val="00B95AA9"/>
    <w:rsid w:val="00B95F46"/>
    <w:rsid w:val="00B967A4"/>
    <w:rsid w:val="00BA0BA2"/>
    <w:rsid w:val="00BA0F30"/>
    <w:rsid w:val="00BA1E76"/>
    <w:rsid w:val="00BA475E"/>
    <w:rsid w:val="00BA595E"/>
    <w:rsid w:val="00BA7652"/>
    <w:rsid w:val="00BA7E0B"/>
    <w:rsid w:val="00BB2C1A"/>
    <w:rsid w:val="00BB2D42"/>
    <w:rsid w:val="00BB3B6C"/>
    <w:rsid w:val="00BB3CC5"/>
    <w:rsid w:val="00BB4884"/>
    <w:rsid w:val="00BB5823"/>
    <w:rsid w:val="00BB5A09"/>
    <w:rsid w:val="00BB636B"/>
    <w:rsid w:val="00BB6CDD"/>
    <w:rsid w:val="00BB7116"/>
    <w:rsid w:val="00BC038D"/>
    <w:rsid w:val="00BC090A"/>
    <w:rsid w:val="00BC0E08"/>
    <w:rsid w:val="00BC167A"/>
    <w:rsid w:val="00BC55A0"/>
    <w:rsid w:val="00BC5703"/>
    <w:rsid w:val="00BC647B"/>
    <w:rsid w:val="00BC767E"/>
    <w:rsid w:val="00BC7710"/>
    <w:rsid w:val="00BC7C53"/>
    <w:rsid w:val="00BD0228"/>
    <w:rsid w:val="00BD0522"/>
    <w:rsid w:val="00BD0971"/>
    <w:rsid w:val="00BD1339"/>
    <w:rsid w:val="00BD1D40"/>
    <w:rsid w:val="00BD24CF"/>
    <w:rsid w:val="00BD2C09"/>
    <w:rsid w:val="00BD3764"/>
    <w:rsid w:val="00BD3D37"/>
    <w:rsid w:val="00BD4712"/>
    <w:rsid w:val="00BD47AE"/>
    <w:rsid w:val="00BD5DCC"/>
    <w:rsid w:val="00BD6C1F"/>
    <w:rsid w:val="00BE09DE"/>
    <w:rsid w:val="00BE1EF5"/>
    <w:rsid w:val="00BE2214"/>
    <w:rsid w:val="00BE247D"/>
    <w:rsid w:val="00BE289D"/>
    <w:rsid w:val="00BE2F6D"/>
    <w:rsid w:val="00BE5093"/>
    <w:rsid w:val="00BE6DB9"/>
    <w:rsid w:val="00BF05C0"/>
    <w:rsid w:val="00BF05FF"/>
    <w:rsid w:val="00BF1F3C"/>
    <w:rsid w:val="00BF2359"/>
    <w:rsid w:val="00BF295A"/>
    <w:rsid w:val="00BF45BE"/>
    <w:rsid w:val="00BF4F34"/>
    <w:rsid w:val="00BF4F42"/>
    <w:rsid w:val="00BF5410"/>
    <w:rsid w:val="00BF5E0F"/>
    <w:rsid w:val="00BF7A56"/>
    <w:rsid w:val="00BF7FFC"/>
    <w:rsid w:val="00C01B1F"/>
    <w:rsid w:val="00C01B3E"/>
    <w:rsid w:val="00C02458"/>
    <w:rsid w:val="00C04830"/>
    <w:rsid w:val="00C05812"/>
    <w:rsid w:val="00C05D48"/>
    <w:rsid w:val="00C06D9C"/>
    <w:rsid w:val="00C07E01"/>
    <w:rsid w:val="00C10883"/>
    <w:rsid w:val="00C112D5"/>
    <w:rsid w:val="00C14B15"/>
    <w:rsid w:val="00C15DAC"/>
    <w:rsid w:val="00C160D8"/>
    <w:rsid w:val="00C16572"/>
    <w:rsid w:val="00C16C75"/>
    <w:rsid w:val="00C16FF6"/>
    <w:rsid w:val="00C170B1"/>
    <w:rsid w:val="00C17CD3"/>
    <w:rsid w:val="00C17D83"/>
    <w:rsid w:val="00C2170F"/>
    <w:rsid w:val="00C22C50"/>
    <w:rsid w:val="00C2487D"/>
    <w:rsid w:val="00C2737D"/>
    <w:rsid w:val="00C2746A"/>
    <w:rsid w:val="00C27B78"/>
    <w:rsid w:val="00C30218"/>
    <w:rsid w:val="00C307FC"/>
    <w:rsid w:val="00C33AC1"/>
    <w:rsid w:val="00C341CB"/>
    <w:rsid w:val="00C3439A"/>
    <w:rsid w:val="00C34419"/>
    <w:rsid w:val="00C3462C"/>
    <w:rsid w:val="00C34761"/>
    <w:rsid w:val="00C403C3"/>
    <w:rsid w:val="00C41A51"/>
    <w:rsid w:val="00C41DDA"/>
    <w:rsid w:val="00C41DFE"/>
    <w:rsid w:val="00C43D1A"/>
    <w:rsid w:val="00C44C55"/>
    <w:rsid w:val="00C46CA4"/>
    <w:rsid w:val="00C479F5"/>
    <w:rsid w:val="00C5102D"/>
    <w:rsid w:val="00C52A02"/>
    <w:rsid w:val="00C53350"/>
    <w:rsid w:val="00C5375F"/>
    <w:rsid w:val="00C53AE4"/>
    <w:rsid w:val="00C55213"/>
    <w:rsid w:val="00C5521A"/>
    <w:rsid w:val="00C55CFA"/>
    <w:rsid w:val="00C55F3C"/>
    <w:rsid w:val="00C56C31"/>
    <w:rsid w:val="00C61523"/>
    <w:rsid w:val="00C61F3C"/>
    <w:rsid w:val="00C6295C"/>
    <w:rsid w:val="00C638C8"/>
    <w:rsid w:val="00C66921"/>
    <w:rsid w:val="00C67840"/>
    <w:rsid w:val="00C71712"/>
    <w:rsid w:val="00C717A1"/>
    <w:rsid w:val="00C7182F"/>
    <w:rsid w:val="00C71AD2"/>
    <w:rsid w:val="00C72253"/>
    <w:rsid w:val="00C74036"/>
    <w:rsid w:val="00C74B1C"/>
    <w:rsid w:val="00C75AE8"/>
    <w:rsid w:val="00C77E4E"/>
    <w:rsid w:val="00C817AD"/>
    <w:rsid w:val="00C81A86"/>
    <w:rsid w:val="00C8259F"/>
    <w:rsid w:val="00C83E01"/>
    <w:rsid w:val="00C83E55"/>
    <w:rsid w:val="00C85144"/>
    <w:rsid w:val="00C85454"/>
    <w:rsid w:val="00C857F2"/>
    <w:rsid w:val="00C85FDE"/>
    <w:rsid w:val="00C86429"/>
    <w:rsid w:val="00C867EF"/>
    <w:rsid w:val="00C87FC1"/>
    <w:rsid w:val="00C9020D"/>
    <w:rsid w:val="00C9180B"/>
    <w:rsid w:val="00C92202"/>
    <w:rsid w:val="00C929CA"/>
    <w:rsid w:val="00C92B3A"/>
    <w:rsid w:val="00C93FFD"/>
    <w:rsid w:val="00C942EE"/>
    <w:rsid w:val="00C953A6"/>
    <w:rsid w:val="00C95B53"/>
    <w:rsid w:val="00C96A3C"/>
    <w:rsid w:val="00C973C7"/>
    <w:rsid w:val="00C9750A"/>
    <w:rsid w:val="00C97A30"/>
    <w:rsid w:val="00C97DA7"/>
    <w:rsid w:val="00CA36A5"/>
    <w:rsid w:val="00CA3D82"/>
    <w:rsid w:val="00CA55B8"/>
    <w:rsid w:val="00CA55EE"/>
    <w:rsid w:val="00CA5D21"/>
    <w:rsid w:val="00CA6B8E"/>
    <w:rsid w:val="00CA6D21"/>
    <w:rsid w:val="00CA71F8"/>
    <w:rsid w:val="00CA7CF6"/>
    <w:rsid w:val="00CB02C9"/>
    <w:rsid w:val="00CB05E6"/>
    <w:rsid w:val="00CB3D58"/>
    <w:rsid w:val="00CB53CD"/>
    <w:rsid w:val="00CB5A44"/>
    <w:rsid w:val="00CB7330"/>
    <w:rsid w:val="00CB7B9C"/>
    <w:rsid w:val="00CC10B5"/>
    <w:rsid w:val="00CC2221"/>
    <w:rsid w:val="00CC3A5E"/>
    <w:rsid w:val="00CC434B"/>
    <w:rsid w:val="00CC487C"/>
    <w:rsid w:val="00CC504D"/>
    <w:rsid w:val="00CC75ED"/>
    <w:rsid w:val="00CC76B9"/>
    <w:rsid w:val="00CC7FD9"/>
    <w:rsid w:val="00CD1735"/>
    <w:rsid w:val="00CD2194"/>
    <w:rsid w:val="00CD2281"/>
    <w:rsid w:val="00CD34AD"/>
    <w:rsid w:val="00CD34B2"/>
    <w:rsid w:val="00CD3FB1"/>
    <w:rsid w:val="00CD5120"/>
    <w:rsid w:val="00CD51DF"/>
    <w:rsid w:val="00CD69F2"/>
    <w:rsid w:val="00CD7EAE"/>
    <w:rsid w:val="00CE1419"/>
    <w:rsid w:val="00CE215C"/>
    <w:rsid w:val="00CE27F0"/>
    <w:rsid w:val="00CE34B6"/>
    <w:rsid w:val="00CE4B78"/>
    <w:rsid w:val="00CE525F"/>
    <w:rsid w:val="00CE6664"/>
    <w:rsid w:val="00CE6D0E"/>
    <w:rsid w:val="00CE769F"/>
    <w:rsid w:val="00CF0046"/>
    <w:rsid w:val="00CF0C10"/>
    <w:rsid w:val="00CF0D91"/>
    <w:rsid w:val="00CF0DEA"/>
    <w:rsid w:val="00CF1305"/>
    <w:rsid w:val="00CF1C37"/>
    <w:rsid w:val="00CF2825"/>
    <w:rsid w:val="00CF2AE8"/>
    <w:rsid w:val="00CF3F44"/>
    <w:rsid w:val="00CF4A34"/>
    <w:rsid w:val="00CF4FA2"/>
    <w:rsid w:val="00D00331"/>
    <w:rsid w:val="00D00ABB"/>
    <w:rsid w:val="00D01A7B"/>
    <w:rsid w:val="00D02B83"/>
    <w:rsid w:val="00D02E39"/>
    <w:rsid w:val="00D04186"/>
    <w:rsid w:val="00D04221"/>
    <w:rsid w:val="00D04694"/>
    <w:rsid w:val="00D052DE"/>
    <w:rsid w:val="00D0569D"/>
    <w:rsid w:val="00D0673D"/>
    <w:rsid w:val="00D06B38"/>
    <w:rsid w:val="00D06EF8"/>
    <w:rsid w:val="00D0706F"/>
    <w:rsid w:val="00D07294"/>
    <w:rsid w:val="00D07458"/>
    <w:rsid w:val="00D12C60"/>
    <w:rsid w:val="00D13808"/>
    <w:rsid w:val="00D14242"/>
    <w:rsid w:val="00D14615"/>
    <w:rsid w:val="00D15534"/>
    <w:rsid w:val="00D176C6"/>
    <w:rsid w:val="00D17CEE"/>
    <w:rsid w:val="00D20F9F"/>
    <w:rsid w:val="00D22210"/>
    <w:rsid w:val="00D223F7"/>
    <w:rsid w:val="00D22B6C"/>
    <w:rsid w:val="00D2324F"/>
    <w:rsid w:val="00D241AA"/>
    <w:rsid w:val="00D24B3E"/>
    <w:rsid w:val="00D2515B"/>
    <w:rsid w:val="00D25168"/>
    <w:rsid w:val="00D2571C"/>
    <w:rsid w:val="00D2684E"/>
    <w:rsid w:val="00D26B2C"/>
    <w:rsid w:val="00D26C6D"/>
    <w:rsid w:val="00D27767"/>
    <w:rsid w:val="00D2778C"/>
    <w:rsid w:val="00D27F96"/>
    <w:rsid w:val="00D30F78"/>
    <w:rsid w:val="00D32498"/>
    <w:rsid w:val="00D32E1C"/>
    <w:rsid w:val="00D33329"/>
    <w:rsid w:val="00D33473"/>
    <w:rsid w:val="00D3349D"/>
    <w:rsid w:val="00D33D73"/>
    <w:rsid w:val="00D34C2B"/>
    <w:rsid w:val="00D350EA"/>
    <w:rsid w:val="00D355F9"/>
    <w:rsid w:val="00D35D10"/>
    <w:rsid w:val="00D35FFF"/>
    <w:rsid w:val="00D36789"/>
    <w:rsid w:val="00D36A53"/>
    <w:rsid w:val="00D37344"/>
    <w:rsid w:val="00D37423"/>
    <w:rsid w:val="00D37EB1"/>
    <w:rsid w:val="00D406CB"/>
    <w:rsid w:val="00D40AA4"/>
    <w:rsid w:val="00D41360"/>
    <w:rsid w:val="00D41557"/>
    <w:rsid w:val="00D43AB4"/>
    <w:rsid w:val="00D44385"/>
    <w:rsid w:val="00D444F4"/>
    <w:rsid w:val="00D448EC"/>
    <w:rsid w:val="00D44C2B"/>
    <w:rsid w:val="00D44C32"/>
    <w:rsid w:val="00D452C9"/>
    <w:rsid w:val="00D45396"/>
    <w:rsid w:val="00D45757"/>
    <w:rsid w:val="00D45AA1"/>
    <w:rsid w:val="00D50588"/>
    <w:rsid w:val="00D5087D"/>
    <w:rsid w:val="00D53107"/>
    <w:rsid w:val="00D547BD"/>
    <w:rsid w:val="00D55BCA"/>
    <w:rsid w:val="00D56886"/>
    <w:rsid w:val="00D600D2"/>
    <w:rsid w:val="00D60827"/>
    <w:rsid w:val="00D61777"/>
    <w:rsid w:val="00D61F3D"/>
    <w:rsid w:val="00D630B8"/>
    <w:rsid w:val="00D63717"/>
    <w:rsid w:val="00D66087"/>
    <w:rsid w:val="00D67F1B"/>
    <w:rsid w:val="00D70E63"/>
    <w:rsid w:val="00D71BE4"/>
    <w:rsid w:val="00D73DB7"/>
    <w:rsid w:val="00D741CF"/>
    <w:rsid w:val="00D74F8B"/>
    <w:rsid w:val="00D75582"/>
    <w:rsid w:val="00D808C9"/>
    <w:rsid w:val="00D80B28"/>
    <w:rsid w:val="00D83025"/>
    <w:rsid w:val="00D83084"/>
    <w:rsid w:val="00D83465"/>
    <w:rsid w:val="00D85030"/>
    <w:rsid w:val="00D85570"/>
    <w:rsid w:val="00D86749"/>
    <w:rsid w:val="00D87504"/>
    <w:rsid w:val="00D876DC"/>
    <w:rsid w:val="00D87CAD"/>
    <w:rsid w:val="00D87E3C"/>
    <w:rsid w:val="00D9013E"/>
    <w:rsid w:val="00D91496"/>
    <w:rsid w:val="00D91593"/>
    <w:rsid w:val="00D91EDE"/>
    <w:rsid w:val="00D930B5"/>
    <w:rsid w:val="00D93FD2"/>
    <w:rsid w:val="00D947D7"/>
    <w:rsid w:val="00D94ECD"/>
    <w:rsid w:val="00D95016"/>
    <w:rsid w:val="00D96BFD"/>
    <w:rsid w:val="00DA069B"/>
    <w:rsid w:val="00DA1692"/>
    <w:rsid w:val="00DA179C"/>
    <w:rsid w:val="00DA1951"/>
    <w:rsid w:val="00DA19F8"/>
    <w:rsid w:val="00DA2B3D"/>
    <w:rsid w:val="00DA5651"/>
    <w:rsid w:val="00DA7163"/>
    <w:rsid w:val="00DB0E0F"/>
    <w:rsid w:val="00DB14C3"/>
    <w:rsid w:val="00DB1B53"/>
    <w:rsid w:val="00DB1BB4"/>
    <w:rsid w:val="00DB24BB"/>
    <w:rsid w:val="00DB41F6"/>
    <w:rsid w:val="00DB4A5F"/>
    <w:rsid w:val="00DB4CFB"/>
    <w:rsid w:val="00DB686D"/>
    <w:rsid w:val="00DC0E17"/>
    <w:rsid w:val="00DC1FE7"/>
    <w:rsid w:val="00DC2B49"/>
    <w:rsid w:val="00DC39DE"/>
    <w:rsid w:val="00DC3A23"/>
    <w:rsid w:val="00DC3CE4"/>
    <w:rsid w:val="00DC4EE5"/>
    <w:rsid w:val="00DC5516"/>
    <w:rsid w:val="00DC6664"/>
    <w:rsid w:val="00DC7126"/>
    <w:rsid w:val="00DD0254"/>
    <w:rsid w:val="00DD042D"/>
    <w:rsid w:val="00DD06CF"/>
    <w:rsid w:val="00DD1C78"/>
    <w:rsid w:val="00DD257E"/>
    <w:rsid w:val="00DD293A"/>
    <w:rsid w:val="00DD34BF"/>
    <w:rsid w:val="00DD454F"/>
    <w:rsid w:val="00DD5F05"/>
    <w:rsid w:val="00DD617D"/>
    <w:rsid w:val="00DD652E"/>
    <w:rsid w:val="00DD6E7F"/>
    <w:rsid w:val="00DD6F11"/>
    <w:rsid w:val="00DD6F45"/>
    <w:rsid w:val="00DD70A9"/>
    <w:rsid w:val="00DE092B"/>
    <w:rsid w:val="00DE0A84"/>
    <w:rsid w:val="00DE0EC4"/>
    <w:rsid w:val="00DE0FF5"/>
    <w:rsid w:val="00DE1262"/>
    <w:rsid w:val="00DE1547"/>
    <w:rsid w:val="00DE1A77"/>
    <w:rsid w:val="00DE3D5D"/>
    <w:rsid w:val="00DE56D4"/>
    <w:rsid w:val="00DE5778"/>
    <w:rsid w:val="00DE7A5F"/>
    <w:rsid w:val="00DF0B75"/>
    <w:rsid w:val="00DF1881"/>
    <w:rsid w:val="00DF3689"/>
    <w:rsid w:val="00DF4BD8"/>
    <w:rsid w:val="00DF576B"/>
    <w:rsid w:val="00DF5B3C"/>
    <w:rsid w:val="00DF62E1"/>
    <w:rsid w:val="00DF6FF9"/>
    <w:rsid w:val="00DF7571"/>
    <w:rsid w:val="00DF7633"/>
    <w:rsid w:val="00E0016A"/>
    <w:rsid w:val="00E00DCD"/>
    <w:rsid w:val="00E010AE"/>
    <w:rsid w:val="00E01915"/>
    <w:rsid w:val="00E01D0C"/>
    <w:rsid w:val="00E047CA"/>
    <w:rsid w:val="00E04FDF"/>
    <w:rsid w:val="00E07655"/>
    <w:rsid w:val="00E10235"/>
    <w:rsid w:val="00E1024D"/>
    <w:rsid w:val="00E10A34"/>
    <w:rsid w:val="00E10A94"/>
    <w:rsid w:val="00E12730"/>
    <w:rsid w:val="00E1356F"/>
    <w:rsid w:val="00E142D7"/>
    <w:rsid w:val="00E15CC6"/>
    <w:rsid w:val="00E15DC9"/>
    <w:rsid w:val="00E20110"/>
    <w:rsid w:val="00E21125"/>
    <w:rsid w:val="00E211CA"/>
    <w:rsid w:val="00E21A8B"/>
    <w:rsid w:val="00E2342E"/>
    <w:rsid w:val="00E23DB4"/>
    <w:rsid w:val="00E24C7E"/>
    <w:rsid w:val="00E25915"/>
    <w:rsid w:val="00E26080"/>
    <w:rsid w:val="00E278BA"/>
    <w:rsid w:val="00E30829"/>
    <w:rsid w:val="00E30CB5"/>
    <w:rsid w:val="00E30EDF"/>
    <w:rsid w:val="00E310D0"/>
    <w:rsid w:val="00E315A2"/>
    <w:rsid w:val="00E31790"/>
    <w:rsid w:val="00E31DFD"/>
    <w:rsid w:val="00E324BF"/>
    <w:rsid w:val="00E34217"/>
    <w:rsid w:val="00E3496B"/>
    <w:rsid w:val="00E35BB7"/>
    <w:rsid w:val="00E3621F"/>
    <w:rsid w:val="00E40B8A"/>
    <w:rsid w:val="00E41BDD"/>
    <w:rsid w:val="00E4346C"/>
    <w:rsid w:val="00E43E75"/>
    <w:rsid w:val="00E4427C"/>
    <w:rsid w:val="00E444F7"/>
    <w:rsid w:val="00E45328"/>
    <w:rsid w:val="00E46EFD"/>
    <w:rsid w:val="00E5067D"/>
    <w:rsid w:val="00E54B26"/>
    <w:rsid w:val="00E554C1"/>
    <w:rsid w:val="00E56586"/>
    <w:rsid w:val="00E60CFB"/>
    <w:rsid w:val="00E61701"/>
    <w:rsid w:val="00E622C1"/>
    <w:rsid w:val="00E62DC1"/>
    <w:rsid w:val="00E62FF1"/>
    <w:rsid w:val="00E63517"/>
    <w:rsid w:val="00E6363E"/>
    <w:rsid w:val="00E63A77"/>
    <w:rsid w:val="00E64AC8"/>
    <w:rsid w:val="00E66FC6"/>
    <w:rsid w:val="00E71FFB"/>
    <w:rsid w:val="00E723EC"/>
    <w:rsid w:val="00E72991"/>
    <w:rsid w:val="00E74CDC"/>
    <w:rsid w:val="00E754B3"/>
    <w:rsid w:val="00E80315"/>
    <w:rsid w:val="00E81852"/>
    <w:rsid w:val="00E818B1"/>
    <w:rsid w:val="00E81C4C"/>
    <w:rsid w:val="00E820E6"/>
    <w:rsid w:val="00E82A27"/>
    <w:rsid w:val="00E841A0"/>
    <w:rsid w:val="00E84CAE"/>
    <w:rsid w:val="00E87EA7"/>
    <w:rsid w:val="00E93C0C"/>
    <w:rsid w:val="00E9465B"/>
    <w:rsid w:val="00E9580B"/>
    <w:rsid w:val="00E97B71"/>
    <w:rsid w:val="00EA032C"/>
    <w:rsid w:val="00EA0845"/>
    <w:rsid w:val="00EA1480"/>
    <w:rsid w:val="00EA1C35"/>
    <w:rsid w:val="00EA23C8"/>
    <w:rsid w:val="00EA3272"/>
    <w:rsid w:val="00EA4AB9"/>
    <w:rsid w:val="00EA4B36"/>
    <w:rsid w:val="00EA4C8C"/>
    <w:rsid w:val="00EA4CFC"/>
    <w:rsid w:val="00EA6B72"/>
    <w:rsid w:val="00EA701B"/>
    <w:rsid w:val="00EB0565"/>
    <w:rsid w:val="00EB0F4D"/>
    <w:rsid w:val="00EB17A0"/>
    <w:rsid w:val="00EB1F51"/>
    <w:rsid w:val="00EB2293"/>
    <w:rsid w:val="00EB263E"/>
    <w:rsid w:val="00EB3892"/>
    <w:rsid w:val="00EB3C67"/>
    <w:rsid w:val="00EB3CC4"/>
    <w:rsid w:val="00EB432C"/>
    <w:rsid w:val="00EB45DF"/>
    <w:rsid w:val="00EB52A8"/>
    <w:rsid w:val="00EB7AB8"/>
    <w:rsid w:val="00EC076A"/>
    <w:rsid w:val="00EC14E0"/>
    <w:rsid w:val="00EC24AD"/>
    <w:rsid w:val="00EC2B2C"/>
    <w:rsid w:val="00EC4263"/>
    <w:rsid w:val="00EC4667"/>
    <w:rsid w:val="00EC5051"/>
    <w:rsid w:val="00EC58DC"/>
    <w:rsid w:val="00EC6107"/>
    <w:rsid w:val="00EC6837"/>
    <w:rsid w:val="00EC7A06"/>
    <w:rsid w:val="00EC7FF0"/>
    <w:rsid w:val="00ED025F"/>
    <w:rsid w:val="00ED19C0"/>
    <w:rsid w:val="00ED732D"/>
    <w:rsid w:val="00ED7F31"/>
    <w:rsid w:val="00EE0723"/>
    <w:rsid w:val="00EE096B"/>
    <w:rsid w:val="00EE18A1"/>
    <w:rsid w:val="00EE1A26"/>
    <w:rsid w:val="00EE1DCA"/>
    <w:rsid w:val="00EE22B4"/>
    <w:rsid w:val="00EE23C5"/>
    <w:rsid w:val="00EE26E6"/>
    <w:rsid w:val="00EE3130"/>
    <w:rsid w:val="00EE44CD"/>
    <w:rsid w:val="00EE465E"/>
    <w:rsid w:val="00EE4EFB"/>
    <w:rsid w:val="00EE57BF"/>
    <w:rsid w:val="00EE7A40"/>
    <w:rsid w:val="00EE7CDF"/>
    <w:rsid w:val="00EF06BF"/>
    <w:rsid w:val="00EF1EFC"/>
    <w:rsid w:val="00EF2489"/>
    <w:rsid w:val="00EF3D4C"/>
    <w:rsid w:val="00EF4199"/>
    <w:rsid w:val="00EF5931"/>
    <w:rsid w:val="00EF6E05"/>
    <w:rsid w:val="00EF6E23"/>
    <w:rsid w:val="00EF7B44"/>
    <w:rsid w:val="00F0160D"/>
    <w:rsid w:val="00F03216"/>
    <w:rsid w:val="00F03A1D"/>
    <w:rsid w:val="00F03AA9"/>
    <w:rsid w:val="00F0420C"/>
    <w:rsid w:val="00F04573"/>
    <w:rsid w:val="00F10ECF"/>
    <w:rsid w:val="00F10FA4"/>
    <w:rsid w:val="00F130CD"/>
    <w:rsid w:val="00F13C8B"/>
    <w:rsid w:val="00F15344"/>
    <w:rsid w:val="00F15D87"/>
    <w:rsid w:val="00F16DC1"/>
    <w:rsid w:val="00F204A1"/>
    <w:rsid w:val="00F205B7"/>
    <w:rsid w:val="00F20735"/>
    <w:rsid w:val="00F21E03"/>
    <w:rsid w:val="00F22130"/>
    <w:rsid w:val="00F22889"/>
    <w:rsid w:val="00F22975"/>
    <w:rsid w:val="00F22EB8"/>
    <w:rsid w:val="00F22F29"/>
    <w:rsid w:val="00F22F51"/>
    <w:rsid w:val="00F233EE"/>
    <w:rsid w:val="00F2345C"/>
    <w:rsid w:val="00F23EA9"/>
    <w:rsid w:val="00F243A0"/>
    <w:rsid w:val="00F244F3"/>
    <w:rsid w:val="00F248AF"/>
    <w:rsid w:val="00F248BB"/>
    <w:rsid w:val="00F24A4F"/>
    <w:rsid w:val="00F25A7F"/>
    <w:rsid w:val="00F25CBD"/>
    <w:rsid w:val="00F25D89"/>
    <w:rsid w:val="00F26805"/>
    <w:rsid w:val="00F26C36"/>
    <w:rsid w:val="00F275D5"/>
    <w:rsid w:val="00F27EEF"/>
    <w:rsid w:val="00F3009F"/>
    <w:rsid w:val="00F30162"/>
    <w:rsid w:val="00F30384"/>
    <w:rsid w:val="00F30E15"/>
    <w:rsid w:val="00F30F01"/>
    <w:rsid w:val="00F31A9A"/>
    <w:rsid w:val="00F31F49"/>
    <w:rsid w:val="00F32294"/>
    <w:rsid w:val="00F324D0"/>
    <w:rsid w:val="00F34C37"/>
    <w:rsid w:val="00F34E34"/>
    <w:rsid w:val="00F35118"/>
    <w:rsid w:val="00F3577D"/>
    <w:rsid w:val="00F362CD"/>
    <w:rsid w:val="00F36CC6"/>
    <w:rsid w:val="00F41674"/>
    <w:rsid w:val="00F421A7"/>
    <w:rsid w:val="00F421C3"/>
    <w:rsid w:val="00F42373"/>
    <w:rsid w:val="00F42D8F"/>
    <w:rsid w:val="00F42E31"/>
    <w:rsid w:val="00F42ECD"/>
    <w:rsid w:val="00F4317F"/>
    <w:rsid w:val="00F4344F"/>
    <w:rsid w:val="00F439F5"/>
    <w:rsid w:val="00F4436B"/>
    <w:rsid w:val="00F4692E"/>
    <w:rsid w:val="00F50218"/>
    <w:rsid w:val="00F503D2"/>
    <w:rsid w:val="00F504C5"/>
    <w:rsid w:val="00F50931"/>
    <w:rsid w:val="00F517DF"/>
    <w:rsid w:val="00F533DF"/>
    <w:rsid w:val="00F53A23"/>
    <w:rsid w:val="00F55994"/>
    <w:rsid w:val="00F567F6"/>
    <w:rsid w:val="00F571CE"/>
    <w:rsid w:val="00F60387"/>
    <w:rsid w:val="00F611AB"/>
    <w:rsid w:val="00F617E3"/>
    <w:rsid w:val="00F61A2D"/>
    <w:rsid w:val="00F639E9"/>
    <w:rsid w:val="00F63AC1"/>
    <w:rsid w:val="00F63D25"/>
    <w:rsid w:val="00F65215"/>
    <w:rsid w:val="00F65C22"/>
    <w:rsid w:val="00F6692C"/>
    <w:rsid w:val="00F679B5"/>
    <w:rsid w:val="00F67F59"/>
    <w:rsid w:val="00F72825"/>
    <w:rsid w:val="00F7413B"/>
    <w:rsid w:val="00F749C3"/>
    <w:rsid w:val="00F74B75"/>
    <w:rsid w:val="00F75086"/>
    <w:rsid w:val="00F84761"/>
    <w:rsid w:val="00F84FEB"/>
    <w:rsid w:val="00F857FC"/>
    <w:rsid w:val="00F8707E"/>
    <w:rsid w:val="00F87D21"/>
    <w:rsid w:val="00F90F1F"/>
    <w:rsid w:val="00F915AC"/>
    <w:rsid w:val="00F9268C"/>
    <w:rsid w:val="00F9280F"/>
    <w:rsid w:val="00F93404"/>
    <w:rsid w:val="00F934A1"/>
    <w:rsid w:val="00F93B38"/>
    <w:rsid w:val="00F94D22"/>
    <w:rsid w:val="00F94EC8"/>
    <w:rsid w:val="00F965F1"/>
    <w:rsid w:val="00F9675C"/>
    <w:rsid w:val="00FA481B"/>
    <w:rsid w:val="00FA4C1B"/>
    <w:rsid w:val="00FA50CA"/>
    <w:rsid w:val="00FA6EAE"/>
    <w:rsid w:val="00FA700B"/>
    <w:rsid w:val="00FB06A6"/>
    <w:rsid w:val="00FB199F"/>
    <w:rsid w:val="00FB1A57"/>
    <w:rsid w:val="00FB1D43"/>
    <w:rsid w:val="00FB3088"/>
    <w:rsid w:val="00FB5700"/>
    <w:rsid w:val="00FB596B"/>
    <w:rsid w:val="00FB7522"/>
    <w:rsid w:val="00FB7C95"/>
    <w:rsid w:val="00FC0225"/>
    <w:rsid w:val="00FC04C1"/>
    <w:rsid w:val="00FC06A6"/>
    <w:rsid w:val="00FC4CF2"/>
    <w:rsid w:val="00FC5CF1"/>
    <w:rsid w:val="00FC632E"/>
    <w:rsid w:val="00FC681D"/>
    <w:rsid w:val="00FC6F70"/>
    <w:rsid w:val="00FC77EF"/>
    <w:rsid w:val="00FD17D4"/>
    <w:rsid w:val="00FD2341"/>
    <w:rsid w:val="00FD35BA"/>
    <w:rsid w:val="00FD605A"/>
    <w:rsid w:val="00FD7575"/>
    <w:rsid w:val="00FD7A82"/>
    <w:rsid w:val="00FE137D"/>
    <w:rsid w:val="00FE1561"/>
    <w:rsid w:val="00FE1BF8"/>
    <w:rsid w:val="00FE1D97"/>
    <w:rsid w:val="00FE209D"/>
    <w:rsid w:val="00FE224B"/>
    <w:rsid w:val="00FE3C7A"/>
    <w:rsid w:val="00FE4289"/>
    <w:rsid w:val="00FE4A4D"/>
    <w:rsid w:val="00FE4FD7"/>
    <w:rsid w:val="00FF0A62"/>
    <w:rsid w:val="00FF0BC4"/>
    <w:rsid w:val="00FF152E"/>
    <w:rsid w:val="00FF4B08"/>
    <w:rsid w:val="00FF4DFF"/>
    <w:rsid w:val="00FF5555"/>
    <w:rsid w:val="00FF5F83"/>
    <w:rsid w:val="00FF6069"/>
    <w:rsid w:val="00FF64E9"/>
    <w:rsid w:val="00FF676D"/>
    <w:rsid w:val="00FF69D9"/>
    <w:rsid w:val="00FF777E"/>
    <w:rsid w:val="00FF7BCA"/>
    <w:rsid w:val="00FF7CFA"/>
    <w:rsid w:val="03585197"/>
    <w:rsid w:val="20E7E93E"/>
    <w:rsid w:val="24DB9A99"/>
    <w:rsid w:val="2A3995DD"/>
    <w:rsid w:val="57045E4E"/>
    <w:rsid w:val="58567B57"/>
    <w:rsid w:val="5A050358"/>
    <w:rsid w:val="67F6650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3F8236"/>
  <w15:chartTrackingRefBased/>
  <w15:docId w15:val="{93979B3B-DDC4-438E-ACA7-EFB1FC98A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Default Paragraph Font" w:uiPriority="1"/>
    <w:lsdException w:name="Body Text" w:uiPriority="99"/>
    <w:lsdException w:name="Subtitle" w:qFormat="1"/>
    <w:lsdException w:name="Body Text 2" w:uiPriority="99"/>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6E08"/>
    <w:rPr>
      <w:sz w:val="24"/>
      <w:szCs w:val="24"/>
      <w:lang w:eastAsia="en-GB"/>
    </w:rPr>
  </w:style>
  <w:style w:type="paragraph" w:styleId="Heading1">
    <w:name w:val="heading 1"/>
    <w:basedOn w:val="Normal"/>
    <w:next w:val="Normal"/>
    <w:link w:val="Heading1Char"/>
    <w:qFormat/>
    <w:rsid w:val="00225419"/>
    <w:pPr>
      <w:keepNext/>
      <w:tabs>
        <w:tab w:val="left" w:pos="810"/>
        <w:tab w:val="left" w:pos="1620"/>
        <w:tab w:val="left" w:pos="2268"/>
        <w:tab w:val="left" w:pos="6390"/>
      </w:tabs>
      <w:jc w:val="both"/>
      <w:outlineLvl w:val="0"/>
    </w:pPr>
    <w:rPr>
      <w:rFonts w:ascii="Arial Bold" w:hAnsi="Arial Bold"/>
      <w:b/>
      <w:color w:val="000080"/>
      <w:sz w:val="30"/>
      <w:szCs w:val="2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szCs w:val="20"/>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szCs w:val="20"/>
      <w:lang w:eastAsia="en-US"/>
    </w:rPr>
  </w:style>
  <w:style w:type="paragraph" w:styleId="Heading5">
    <w:name w:val="heading 5"/>
    <w:basedOn w:val="Normal"/>
    <w:next w:val="Normal"/>
    <w:qFormat/>
    <w:rsid w:val="00225419"/>
    <w:pPr>
      <w:keepNext/>
      <w:outlineLvl w:val="4"/>
    </w:pPr>
    <w:rPr>
      <w:rFonts w:ascii="Arial" w:hAnsi="Arial"/>
      <w:b/>
      <w:sz w:val="28"/>
      <w:szCs w:val="20"/>
      <w:lang w:eastAsia="en-US"/>
    </w:rPr>
  </w:style>
  <w:style w:type="paragraph" w:styleId="Heading6">
    <w:name w:val="heading 6"/>
    <w:basedOn w:val="Normal"/>
    <w:next w:val="Normal"/>
    <w:qFormat/>
    <w:rsid w:val="00225419"/>
    <w:pPr>
      <w:keepNext/>
      <w:ind w:left="1116"/>
      <w:outlineLvl w:val="5"/>
    </w:pPr>
    <w:rPr>
      <w:rFonts w:ascii="Arial" w:hAnsi="Arial"/>
      <w:b/>
      <w:sz w:val="22"/>
      <w:szCs w:val="20"/>
      <w:lang w:eastAsia="en-US"/>
    </w:rPr>
  </w:style>
  <w:style w:type="paragraph" w:styleId="Heading7">
    <w:name w:val="heading 7"/>
    <w:basedOn w:val="Normal"/>
    <w:next w:val="Normal"/>
    <w:qFormat/>
    <w:rsid w:val="00225419"/>
    <w:pPr>
      <w:keepNext/>
      <w:outlineLvl w:val="6"/>
    </w:pPr>
    <w:rPr>
      <w:rFonts w:ascii="Arial" w:hAnsi="Arial"/>
      <w:b/>
      <w:sz w:val="32"/>
      <w:szCs w:val="20"/>
      <w:lang w:eastAsia="en-US"/>
    </w:rPr>
  </w:style>
  <w:style w:type="paragraph" w:styleId="Heading8">
    <w:name w:val="heading 8"/>
    <w:basedOn w:val="Normal"/>
    <w:next w:val="Normal"/>
    <w:qFormat/>
    <w:rsid w:val="00225419"/>
    <w:pPr>
      <w:keepNext/>
      <w:jc w:val="right"/>
      <w:outlineLvl w:val="7"/>
    </w:pPr>
    <w:rPr>
      <w:rFonts w:ascii="Arial" w:hAnsi="Arial"/>
      <w:b/>
      <w:szCs w:val="20"/>
      <w:lang w:eastAsia="en-US"/>
    </w:rPr>
  </w:style>
  <w:style w:type="paragraph" w:styleId="Heading9">
    <w:name w:val="heading 9"/>
    <w:basedOn w:val="Normal"/>
    <w:next w:val="Normal"/>
    <w:qFormat/>
    <w:rsid w:val="00225419"/>
    <w:pPr>
      <w:keepNext/>
      <w:jc w:val="right"/>
      <w:outlineLvl w:val="8"/>
    </w:pPr>
    <w:rPr>
      <w:rFonts w:ascii="Arial" w:hAnsi="Arial"/>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szCs w:val="20"/>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szCs w:val="20"/>
      <w:lang w:eastAsia="en-US"/>
    </w:rPr>
  </w:style>
  <w:style w:type="paragraph" w:styleId="TOC4">
    <w:name w:val="toc 4"/>
    <w:basedOn w:val="Normal"/>
    <w:next w:val="Normal"/>
    <w:autoRedefine/>
    <w:semiHidden/>
    <w:rsid w:val="00225419"/>
    <w:pPr>
      <w:ind w:left="400"/>
    </w:pPr>
    <w:rPr>
      <w:rFonts w:ascii="Arial" w:hAnsi="Arial"/>
      <w:sz w:val="22"/>
      <w:szCs w:val="20"/>
      <w:lang w:eastAsia="en-US"/>
    </w:rPr>
  </w:style>
  <w:style w:type="paragraph" w:styleId="TOC5">
    <w:name w:val="toc 5"/>
    <w:basedOn w:val="Normal"/>
    <w:next w:val="Normal"/>
    <w:autoRedefine/>
    <w:semiHidden/>
    <w:rsid w:val="00225419"/>
    <w:pPr>
      <w:ind w:left="600"/>
    </w:pPr>
    <w:rPr>
      <w:rFonts w:ascii="Arial" w:hAnsi="Arial"/>
      <w:sz w:val="22"/>
      <w:szCs w:val="20"/>
      <w:lang w:eastAsia="en-US"/>
    </w:rPr>
  </w:style>
  <w:style w:type="paragraph" w:styleId="TOC6">
    <w:name w:val="toc 6"/>
    <w:basedOn w:val="Normal"/>
    <w:next w:val="Normal"/>
    <w:autoRedefine/>
    <w:semiHidden/>
    <w:rsid w:val="00225419"/>
    <w:pPr>
      <w:ind w:left="800"/>
    </w:pPr>
    <w:rPr>
      <w:rFonts w:ascii="Arial" w:hAnsi="Arial"/>
      <w:sz w:val="22"/>
      <w:szCs w:val="20"/>
      <w:lang w:eastAsia="en-US"/>
    </w:rPr>
  </w:style>
  <w:style w:type="paragraph" w:styleId="TOC7">
    <w:name w:val="toc 7"/>
    <w:basedOn w:val="Normal"/>
    <w:next w:val="Normal"/>
    <w:autoRedefine/>
    <w:semiHidden/>
    <w:rsid w:val="00225419"/>
    <w:pPr>
      <w:ind w:left="1000"/>
    </w:pPr>
    <w:rPr>
      <w:rFonts w:ascii="Arial" w:hAnsi="Arial"/>
      <w:sz w:val="22"/>
      <w:szCs w:val="20"/>
      <w:lang w:eastAsia="en-US"/>
    </w:rPr>
  </w:style>
  <w:style w:type="paragraph" w:styleId="TOC8">
    <w:name w:val="toc 8"/>
    <w:basedOn w:val="Normal"/>
    <w:next w:val="Normal"/>
    <w:autoRedefine/>
    <w:semiHidden/>
    <w:rsid w:val="00225419"/>
    <w:pPr>
      <w:ind w:left="1200"/>
    </w:pPr>
    <w:rPr>
      <w:rFonts w:ascii="Arial" w:hAnsi="Arial"/>
      <w:sz w:val="22"/>
      <w:szCs w:val="20"/>
      <w:lang w:eastAsia="en-US"/>
    </w:rPr>
  </w:style>
  <w:style w:type="paragraph" w:styleId="TOC9">
    <w:name w:val="toc 9"/>
    <w:basedOn w:val="Normal"/>
    <w:next w:val="Normal"/>
    <w:autoRedefine/>
    <w:semiHidden/>
    <w:rsid w:val="00225419"/>
    <w:pPr>
      <w:ind w:left="1400"/>
    </w:pPr>
    <w:rPr>
      <w:rFonts w:ascii="Arial" w:hAnsi="Arial"/>
      <w:sz w:val="22"/>
      <w:szCs w:val="20"/>
      <w:lang w:eastAsia="en-US"/>
    </w:rPr>
  </w:style>
  <w:style w:type="paragraph" w:styleId="BodyTextIndent">
    <w:name w:val="Body Text Indent"/>
    <w:basedOn w:val="Normal"/>
    <w:rsid w:val="00225419"/>
    <w:pPr>
      <w:ind w:left="1004"/>
    </w:pPr>
    <w:rPr>
      <w:rFonts w:ascii="Arial" w:hAnsi="Arial"/>
      <w:sz w:val="22"/>
      <w:szCs w:val="20"/>
      <w:lang w:eastAsia="en-US"/>
    </w:rPr>
  </w:style>
  <w:style w:type="paragraph" w:styleId="TableofFigures">
    <w:name w:val="table of figures"/>
    <w:basedOn w:val="Normal"/>
    <w:next w:val="Normal"/>
    <w:semiHidden/>
    <w:rsid w:val="00225419"/>
    <w:pPr>
      <w:ind w:left="440" w:hanging="440"/>
    </w:pPr>
    <w:rPr>
      <w:rFonts w:ascii="Arial" w:hAnsi="Arial"/>
      <w:sz w:val="22"/>
      <w:szCs w:val="20"/>
      <w:lang w:eastAsia="en-US"/>
    </w:rPr>
  </w:style>
  <w:style w:type="paragraph" w:styleId="BodyTextIndent2">
    <w:name w:val="Body Text Indent 2"/>
    <w:basedOn w:val="Normal"/>
    <w:rsid w:val="00225419"/>
    <w:pPr>
      <w:ind w:left="360"/>
    </w:pPr>
    <w:rPr>
      <w:rFonts w:ascii="Arial" w:hAnsi="Arial"/>
      <w:sz w:val="22"/>
      <w:szCs w:val="20"/>
      <w:lang w:eastAsia="en-US"/>
    </w:rPr>
  </w:style>
  <w:style w:type="paragraph" w:styleId="DocumentMap">
    <w:name w:val="Document Map"/>
    <w:basedOn w:val="Normal"/>
    <w:semiHidden/>
    <w:rsid w:val="00225419"/>
    <w:pPr>
      <w:shd w:val="clear" w:color="auto" w:fill="000080"/>
    </w:pPr>
    <w:rPr>
      <w:rFonts w:ascii="Tahoma" w:hAnsi="Tahoma"/>
      <w:sz w:val="22"/>
      <w:szCs w:val="20"/>
      <w:lang w:eastAsia="en-US"/>
    </w:rPr>
  </w:style>
  <w:style w:type="paragraph" w:customStyle="1" w:styleId="1">
    <w:name w:val="1"/>
    <w:aliases w:val="2,3"/>
    <w:basedOn w:val="Normal"/>
    <w:uiPriority w:val="99"/>
    <w:rsid w:val="00225419"/>
    <w:rPr>
      <w:rFonts w:ascii="Arial (W1)" w:hAnsi="Arial (W1)"/>
      <w:sz w:val="22"/>
      <w:szCs w:val="20"/>
      <w:lang w:eastAsia="en-US"/>
    </w:rPr>
  </w:style>
  <w:style w:type="paragraph" w:styleId="BodyTextIndent3">
    <w:name w:val="Body Text Indent 3"/>
    <w:basedOn w:val="Normal"/>
    <w:rsid w:val="00225419"/>
    <w:pPr>
      <w:ind w:left="34"/>
    </w:pPr>
    <w:rPr>
      <w:rFonts w:ascii="Arial" w:hAnsi="Arial"/>
      <w:sz w:val="22"/>
      <w:szCs w:val="20"/>
      <w:lang w:eastAsia="en-US"/>
    </w:rPr>
  </w:style>
  <w:style w:type="paragraph" w:styleId="BodyText2">
    <w:name w:val="Body Text 2"/>
    <w:basedOn w:val="Normal"/>
    <w:link w:val="BodyText2Char"/>
    <w:uiPriority w:val="99"/>
    <w:rsid w:val="00225419"/>
    <w:rPr>
      <w:rFonts w:ascii="Tahoma" w:hAnsi="Tahoma"/>
      <w:i/>
      <w:sz w:val="22"/>
      <w:szCs w:val="20"/>
      <w:lang w:eastAsia="en-US"/>
    </w:rPr>
  </w:style>
  <w:style w:type="paragraph" w:styleId="BodyText3">
    <w:name w:val="Body Text 3"/>
    <w:basedOn w:val="Normal"/>
    <w:rsid w:val="00225419"/>
    <w:rPr>
      <w:rFonts w:ascii="Arial" w:hAnsi="Arial"/>
      <w:b/>
      <w:sz w:val="32"/>
      <w:szCs w:val="20"/>
      <w:lang w:eastAsia="en-US"/>
    </w:rPr>
  </w:style>
  <w:style w:type="paragraph" w:styleId="BlockText">
    <w:name w:val="Block Text"/>
    <w:basedOn w:val="Normal"/>
    <w:rsid w:val="00225419"/>
    <w:pPr>
      <w:spacing w:after="120"/>
      <w:ind w:left="1440" w:right="1440"/>
    </w:pPr>
    <w:rPr>
      <w:rFonts w:ascii="Arial" w:hAnsi="Arial"/>
      <w:sz w:val="22"/>
      <w:szCs w:val="20"/>
      <w:lang w:eastAsia="en-US"/>
    </w:rPr>
  </w:style>
  <w:style w:type="paragraph" w:styleId="BodyTextFirstIndent">
    <w:name w:val="Body Text First Indent"/>
    <w:basedOn w:val="BodyText"/>
    <w:rsid w:val="00225419"/>
    <w:pPr>
      <w:spacing w:after="120"/>
      <w:ind w:firstLine="210"/>
    </w:pPr>
    <w:rPr>
      <w:rFonts w:ascii="Arial" w:hAnsi="Arial"/>
      <w:sz w:val="22"/>
      <w:szCs w:val="20"/>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szCs w:val="20"/>
      <w:lang w:eastAsia="en-US"/>
    </w:rPr>
  </w:style>
  <w:style w:type="paragraph" w:styleId="Closing">
    <w:name w:val="Closing"/>
    <w:basedOn w:val="Normal"/>
    <w:rsid w:val="00225419"/>
    <w:pPr>
      <w:ind w:left="4252"/>
    </w:pPr>
    <w:rPr>
      <w:rFonts w:ascii="Arial" w:hAnsi="Arial"/>
      <w:sz w:val="22"/>
      <w:szCs w:val="20"/>
      <w:lang w:eastAsia="en-US"/>
    </w:rPr>
  </w:style>
  <w:style w:type="paragraph" w:styleId="CommentText">
    <w:name w:val="annotation text"/>
    <w:basedOn w:val="Normal"/>
    <w:link w:val="CommentTextChar"/>
    <w:uiPriority w:val="99"/>
    <w:semiHidden/>
    <w:rsid w:val="00225419"/>
    <w:rPr>
      <w:rFonts w:ascii="Arial" w:hAnsi="Arial"/>
      <w:sz w:val="20"/>
      <w:szCs w:val="20"/>
      <w:lang w:eastAsia="en-US"/>
    </w:rPr>
  </w:style>
  <w:style w:type="paragraph" w:styleId="Date">
    <w:name w:val="Date"/>
    <w:basedOn w:val="Normal"/>
    <w:next w:val="Normal"/>
    <w:link w:val="DateChar"/>
    <w:rsid w:val="00225419"/>
    <w:rPr>
      <w:rFonts w:ascii="Arial" w:hAnsi="Arial"/>
      <w:sz w:val="22"/>
      <w:szCs w:val="20"/>
      <w:lang w:eastAsia="en-US"/>
    </w:rPr>
  </w:style>
  <w:style w:type="paragraph" w:styleId="EndnoteText">
    <w:name w:val="endnote text"/>
    <w:basedOn w:val="Normal"/>
    <w:semiHidden/>
    <w:rsid w:val="00225419"/>
    <w:rPr>
      <w:rFonts w:ascii="Arial" w:hAnsi="Arial"/>
      <w:sz w:val="20"/>
      <w:szCs w:val="20"/>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szCs w:val="20"/>
      <w:lang w:eastAsia="en-US"/>
    </w:rPr>
  </w:style>
  <w:style w:type="paragraph" w:styleId="EnvelopeReturn">
    <w:name w:val="envelope return"/>
    <w:basedOn w:val="Normal"/>
    <w:rsid w:val="00225419"/>
    <w:rPr>
      <w:rFonts w:ascii="Arial" w:hAnsi="Arial"/>
      <w:sz w:val="20"/>
      <w:szCs w:val="20"/>
      <w:lang w:eastAsia="en-US"/>
    </w:rPr>
  </w:style>
  <w:style w:type="paragraph" w:styleId="FootnoteText">
    <w:name w:val="footnote text"/>
    <w:basedOn w:val="Normal"/>
    <w:link w:val="FootnoteTextChar"/>
    <w:uiPriority w:val="99"/>
    <w:semiHidden/>
    <w:rsid w:val="00225419"/>
    <w:rPr>
      <w:rFonts w:ascii="Arial" w:hAnsi="Arial"/>
      <w:sz w:val="20"/>
      <w:szCs w:val="20"/>
      <w:lang w:eastAsia="en-US"/>
    </w:rPr>
  </w:style>
  <w:style w:type="paragraph" w:styleId="Index1">
    <w:name w:val="index 1"/>
    <w:basedOn w:val="Normal"/>
    <w:next w:val="Normal"/>
    <w:autoRedefine/>
    <w:semiHidden/>
    <w:rsid w:val="00225419"/>
    <w:pPr>
      <w:ind w:left="220" w:hanging="220"/>
    </w:pPr>
    <w:rPr>
      <w:rFonts w:ascii="Arial" w:hAnsi="Arial"/>
      <w:sz w:val="22"/>
      <w:szCs w:val="20"/>
      <w:lang w:eastAsia="en-US"/>
    </w:rPr>
  </w:style>
  <w:style w:type="paragraph" w:styleId="Index2">
    <w:name w:val="index 2"/>
    <w:basedOn w:val="Normal"/>
    <w:next w:val="Normal"/>
    <w:autoRedefine/>
    <w:semiHidden/>
    <w:rsid w:val="00225419"/>
    <w:pPr>
      <w:ind w:left="440" w:hanging="220"/>
    </w:pPr>
    <w:rPr>
      <w:rFonts w:ascii="Arial" w:hAnsi="Arial"/>
      <w:sz w:val="22"/>
      <w:szCs w:val="20"/>
      <w:lang w:eastAsia="en-US"/>
    </w:rPr>
  </w:style>
  <w:style w:type="paragraph" w:styleId="Index3">
    <w:name w:val="index 3"/>
    <w:basedOn w:val="Normal"/>
    <w:next w:val="Normal"/>
    <w:autoRedefine/>
    <w:semiHidden/>
    <w:rsid w:val="00225419"/>
    <w:pPr>
      <w:ind w:left="660" w:hanging="220"/>
    </w:pPr>
    <w:rPr>
      <w:rFonts w:ascii="Arial" w:hAnsi="Arial"/>
      <w:sz w:val="22"/>
      <w:szCs w:val="20"/>
      <w:lang w:eastAsia="en-US"/>
    </w:rPr>
  </w:style>
  <w:style w:type="paragraph" w:styleId="Index4">
    <w:name w:val="index 4"/>
    <w:basedOn w:val="Normal"/>
    <w:next w:val="Normal"/>
    <w:autoRedefine/>
    <w:semiHidden/>
    <w:rsid w:val="00225419"/>
    <w:pPr>
      <w:ind w:left="880" w:hanging="220"/>
    </w:pPr>
    <w:rPr>
      <w:rFonts w:ascii="Arial" w:hAnsi="Arial"/>
      <w:sz w:val="22"/>
      <w:szCs w:val="20"/>
      <w:lang w:eastAsia="en-US"/>
    </w:rPr>
  </w:style>
  <w:style w:type="paragraph" w:styleId="Index5">
    <w:name w:val="index 5"/>
    <w:basedOn w:val="Normal"/>
    <w:next w:val="Normal"/>
    <w:autoRedefine/>
    <w:semiHidden/>
    <w:rsid w:val="00225419"/>
    <w:pPr>
      <w:ind w:left="1100" w:hanging="220"/>
    </w:pPr>
    <w:rPr>
      <w:rFonts w:ascii="Arial" w:hAnsi="Arial"/>
      <w:sz w:val="22"/>
      <w:szCs w:val="20"/>
      <w:lang w:eastAsia="en-US"/>
    </w:rPr>
  </w:style>
  <w:style w:type="paragraph" w:styleId="Index6">
    <w:name w:val="index 6"/>
    <w:basedOn w:val="Normal"/>
    <w:next w:val="Normal"/>
    <w:autoRedefine/>
    <w:semiHidden/>
    <w:rsid w:val="00225419"/>
    <w:pPr>
      <w:ind w:left="1320" w:hanging="220"/>
    </w:pPr>
    <w:rPr>
      <w:rFonts w:ascii="Arial" w:hAnsi="Arial"/>
      <w:sz w:val="22"/>
      <w:szCs w:val="20"/>
      <w:lang w:eastAsia="en-US"/>
    </w:rPr>
  </w:style>
  <w:style w:type="paragraph" w:styleId="Index7">
    <w:name w:val="index 7"/>
    <w:basedOn w:val="Normal"/>
    <w:next w:val="Normal"/>
    <w:autoRedefine/>
    <w:semiHidden/>
    <w:rsid w:val="00225419"/>
    <w:pPr>
      <w:ind w:left="1540" w:hanging="220"/>
    </w:pPr>
    <w:rPr>
      <w:rFonts w:ascii="Arial" w:hAnsi="Arial"/>
      <w:sz w:val="22"/>
      <w:szCs w:val="20"/>
      <w:lang w:eastAsia="en-US"/>
    </w:rPr>
  </w:style>
  <w:style w:type="paragraph" w:styleId="Index8">
    <w:name w:val="index 8"/>
    <w:basedOn w:val="Normal"/>
    <w:next w:val="Normal"/>
    <w:autoRedefine/>
    <w:semiHidden/>
    <w:rsid w:val="00225419"/>
    <w:pPr>
      <w:ind w:left="1760" w:hanging="220"/>
    </w:pPr>
    <w:rPr>
      <w:rFonts w:ascii="Arial" w:hAnsi="Arial"/>
      <w:sz w:val="22"/>
      <w:szCs w:val="20"/>
      <w:lang w:eastAsia="en-US"/>
    </w:rPr>
  </w:style>
  <w:style w:type="paragraph" w:styleId="Index9">
    <w:name w:val="index 9"/>
    <w:basedOn w:val="Normal"/>
    <w:next w:val="Normal"/>
    <w:autoRedefine/>
    <w:semiHidden/>
    <w:rsid w:val="00225419"/>
    <w:pPr>
      <w:ind w:left="1980" w:hanging="220"/>
    </w:pPr>
    <w:rPr>
      <w:rFonts w:ascii="Arial" w:hAnsi="Arial"/>
      <w:sz w:val="22"/>
      <w:szCs w:val="20"/>
      <w:lang w:eastAsia="en-US"/>
    </w:rPr>
  </w:style>
  <w:style w:type="paragraph" w:styleId="IndexHeading">
    <w:name w:val="index heading"/>
    <w:basedOn w:val="Normal"/>
    <w:next w:val="Index1"/>
    <w:semiHidden/>
    <w:rsid w:val="00225419"/>
    <w:rPr>
      <w:rFonts w:ascii="Arial" w:hAnsi="Arial"/>
      <w:b/>
      <w:sz w:val="22"/>
      <w:szCs w:val="20"/>
      <w:lang w:eastAsia="en-US"/>
    </w:rPr>
  </w:style>
  <w:style w:type="paragraph" w:styleId="List">
    <w:name w:val="List"/>
    <w:basedOn w:val="Normal"/>
    <w:rsid w:val="00225419"/>
    <w:pPr>
      <w:ind w:left="283" w:hanging="283"/>
    </w:pPr>
    <w:rPr>
      <w:rFonts w:ascii="Arial" w:hAnsi="Arial"/>
      <w:sz w:val="22"/>
      <w:szCs w:val="20"/>
      <w:lang w:eastAsia="en-US"/>
    </w:rPr>
  </w:style>
  <w:style w:type="paragraph" w:styleId="List2">
    <w:name w:val="List 2"/>
    <w:basedOn w:val="Normal"/>
    <w:rsid w:val="00225419"/>
    <w:pPr>
      <w:ind w:left="566" w:hanging="283"/>
    </w:pPr>
    <w:rPr>
      <w:rFonts w:ascii="Arial" w:hAnsi="Arial"/>
      <w:sz w:val="22"/>
      <w:szCs w:val="20"/>
      <w:lang w:eastAsia="en-US"/>
    </w:rPr>
  </w:style>
  <w:style w:type="paragraph" w:styleId="List3">
    <w:name w:val="List 3"/>
    <w:basedOn w:val="Normal"/>
    <w:rsid w:val="00225419"/>
    <w:pPr>
      <w:ind w:left="849" w:hanging="283"/>
    </w:pPr>
    <w:rPr>
      <w:rFonts w:ascii="Arial" w:hAnsi="Arial"/>
      <w:sz w:val="22"/>
      <w:szCs w:val="20"/>
      <w:lang w:eastAsia="en-US"/>
    </w:rPr>
  </w:style>
  <w:style w:type="paragraph" w:styleId="List4">
    <w:name w:val="List 4"/>
    <w:basedOn w:val="Normal"/>
    <w:rsid w:val="00225419"/>
    <w:pPr>
      <w:ind w:left="1132" w:hanging="283"/>
    </w:pPr>
    <w:rPr>
      <w:rFonts w:ascii="Arial" w:hAnsi="Arial"/>
      <w:sz w:val="22"/>
      <w:szCs w:val="20"/>
      <w:lang w:eastAsia="en-US"/>
    </w:rPr>
  </w:style>
  <w:style w:type="paragraph" w:styleId="List5">
    <w:name w:val="List 5"/>
    <w:basedOn w:val="Normal"/>
    <w:rsid w:val="00225419"/>
    <w:pPr>
      <w:ind w:left="1415" w:hanging="283"/>
    </w:pPr>
    <w:rPr>
      <w:rFonts w:ascii="Arial" w:hAnsi="Arial"/>
      <w:sz w:val="22"/>
      <w:szCs w:val="20"/>
      <w:lang w:eastAsia="en-US"/>
    </w:rPr>
  </w:style>
  <w:style w:type="paragraph" w:styleId="ListBullet">
    <w:name w:val="List Bullet"/>
    <w:basedOn w:val="Normal"/>
    <w:autoRedefine/>
    <w:rsid w:val="00225419"/>
    <w:pPr>
      <w:numPr>
        <w:numId w:val="2"/>
      </w:numPr>
    </w:pPr>
    <w:rPr>
      <w:rFonts w:ascii="Arial" w:hAnsi="Arial"/>
      <w:sz w:val="22"/>
      <w:szCs w:val="20"/>
      <w:lang w:eastAsia="en-US"/>
    </w:rPr>
  </w:style>
  <w:style w:type="paragraph" w:styleId="ListBullet2">
    <w:name w:val="List Bullet 2"/>
    <w:basedOn w:val="Normal"/>
    <w:autoRedefine/>
    <w:rsid w:val="00A96504"/>
    <w:pPr>
      <w:jc w:val="both"/>
    </w:pPr>
    <w:rPr>
      <w:rFonts w:ascii="Arial" w:hAnsi="Arial"/>
      <w:sz w:val="22"/>
      <w:szCs w:val="20"/>
      <w:lang w:eastAsia="en-US"/>
    </w:rPr>
  </w:style>
  <w:style w:type="paragraph" w:styleId="ListBullet3">
    <w:name w:val="List Bullet 3"/>
    <w:basedOn w:val="Normal"/>
    <w:autoRedefine/>
    <w:rsid w:val="00225419"/>
    <w:pPr>
      <w:numPr>
        <w:numId w:val="4"/>
      </w:numPr>
    </w:pPr>
    <w:rPr>
      <w:rFonts w:ascii="Arial" w:hAnsi="Arial"/>
      <w:sz w:val="22"/>
      <w:szCs w:val="20"/>
      <w:lang w:eastAsia="en-US"/>
    </w:rPr>
  </w:style>
  <w:style w:type="paragraph" w:styleId="ListBullet4">
    <w:name w:val="List Bullet 4"/>
    <w:basedOn w:val="Normal"/>
    <w:autoRedefine/>
    <w:rsid w:val="00225419"/>
    <w:pPr>
      <w:numPr>
        <w:numId w:val="5"/>
      </w:numPr>
    </w:pPr>
    <w:rPr>
      <w:rFonts w:ascii="Arial" w:hAnsi="Arial"/>
      <w:sz w:val="22"/>
      <w:szCs w:val="20"/>
      <w:lang w:eastAsia="en-US"/>
    </w:rPr>
  </w:style>
  <w:style w:type="paragraph" w:styleId="ListBullet5">
    <w:name w:val="List Bullet 5"/>
    <w:basedOn w:val="Normal"/>
    <w:autoRedefine/>
    <w:rsid w:val="00225419"/>
    <w:pPr>
      <w:numPr>
        <w:numId w:val="6"/>
      </w:numPr>
    </w:pPr>
    <w:rPr>
      <w:rFonts w:ascii="Arial" w:hAnsi="Arial"/>
      <w:sz w:val="22"/>
      <w:szCs w:val="20"/>
      <w:lang w:eastAsia="en-US"/>
    </w:rPr>
  </w:style>
  <w:style w:type="paragraph" w:styleId="ListContinue">
    <w:name w:val="List Continue"/>
    <w:basedOn w:val="Normal"/>
    <w:rsid w:val="00225419"/>
    <w:pPr>
      <w:spacing w:after="120"/>
      <w:ind w:left="283"/>
    </w:pPr>
    <w:rPr>
      <w:rFonts w:ascii="Arial" w:hAnsi="Arial"/>
      <w:sz w:val="22"/>
      <w:szCs w:val="20"/>
      <w:lang w:eastAsia="en-US"/>
    </w:rPr>
  </w:style>
  <w:style w:type="paragraph" w:styleId="ListContinue2">
    <w:name w:val="List Continue 2"/>
    <w:basedOn w:val="Normal"/>
    <w:rsid w:val="00225419"/>
    <w:pPr>
      <w:spacing w:after="120"/>
      <w:ind w:left="566"/>
    </w:pPr>
    <w:rPr>
      <w:rFonts w:ascii="Arial" w:hAnsi="Arial"/>
      <w:sz w:val="22"/>
      <w:szCs w:val="20"/>
      <w:lang w:eastAsia="en-US"/>
    </w:rPr>
  </w:style>
  <w:style w:type="paragraph" w:styleId="ListContinue3">
    <w:name w:val="List Continue 3"/>
    <w:basedOn w:val="Normal"/>
    <w:rsid w:val="00225419"/>
    <w:pPr>
      <w:spacing w:after="120"/>
      <w:ind w:left="849"/>
    </w:pPr>
    <w:rPr>
      <w:rFonts w:ascii="Arial" w:hAnsi="Arial"/>
      <w:sz w:val="22"/>
      <w:szCs w:val="20"/>
      <w:lang w:eastAsia="en-US"/>
    </w:rPr>
  </w:style>
  <w:style w:type="paragraph" w:styleId="ListContinue4">
    <w:name w:val="List Continue 4"/>
    <w:basedOn w:val="Normal"/>
    <w:rsid w:val="00225419"/>
    <w:pPr>
      <w:spacing w:after="120"/>
      <w:ind w:left="1132"/>
    </w:pPr>
    <w:rPr>
      <w:rFonts w:ascii="Arial" w:hAnsi="Arial"/>
      <w:sz w:val="22"/>
      <w:szCs w:val="20"/>
      <w:lang w:eastAsia="en-US"/>
    </w:rPr>
  </w:style>
  <w:style w:type="paragraph" w:styleId="ListContinue5">
    <w:name w:val="List Continue 5"/>
    <w:basedOn w:val="Normal"/>
    <w:rsid w:val="00225419"/>
    <w:pPr>
      <w:spacing w:after="120"/>
      <w:ind w:left="1415"/>
    </w:pPr>
    <w:rPr>
      <w:rFonts w:ascii="Arial" w:hAnsi="Arial"/>
      <w:sz w:val="22"/>
      <w:szCs w:val="20"/>
      <w:lang w:eastAsia="en-US"/>
    </w:rPr>
  </w:style>
  <w:style w:type="paragraph" w:styleId="ListNumber">
    <w:name w:val="List Number"/>
    <w:basedOn w:val="Normal"/>
    <w:rsid w:val="00225419"/>
    <w:pPr>
      <w:numPr>
        <w:numId w:val="7"/>
      </w:numPr>
    </w:pPr>
    <w:rPr>
      <w:rFonts w:ascii="Arial" w:hAnsi="Arial"/>
      <w:sz w:val="22"/>
      <w:szCs w:val="20"/>
      <w:lang w:eastAsia="en-US"/>
    </w:rPr>
  </w:style>
  <w:style w:type="paragraph" w:styleId="ListNumber2">
    <w:name w:val="List Number 2"/>
    <w:basedOn w:val="Normal"/>
    <w:rsid w:val="00225419"/>
    <w:pPr>
      <w:numPr>
        <w:numId w:val="8"/>
      </w:numPr>
    </w:pPr>
    <w:rPr>
      <w:rFonts w:ascii="Arial" w:hAnsi="Arial"/>
      <w:sz w:val="22"/>
      <w:szCs w:val="20"/>
      <w:lang w:eastAsia="en-US"/>
    </w:rPr>
  </w:style>
  <w:style w:type="paragraph" w:styleId="ListNumber3">
    <w:name w:val="List Number 3"/>
    <w:basedOn w:val="Normal"/>
    <w:rsid w:val="00225419"/>
    <w:pPr>
      <w:numPr>
        <w:numId w:val="9"/>
      </w:numPr>
    </w:pPr>
    <w:rPr>
      <w:rFonts w:ascii="Arial" w:hAnsi="Arial"/>
      <w:sz w:val="22"/>
      <w:szCs w:val="20"/>
      <w:lang w:eastAsia="en-US"/>
    </w:rPr>
  </w:style>
  <w:style w:type="paragraph" w:styleId="ListNumber4">
    <w:name w:val="List Number 4"/>
    <w:basedOn w:val="Normal"/>
    <w:rsid w:val="00225419"/>
    <w:pPr>
      <w:numPr>
        <w:numId w:val="10"/>
      </w:numPr>
    </w:pPr>
    <w:rPr>
      <w:rFonts w:ascii="Arial" w:hAnsi="Arial"/>
      <w:sz w:val="22"/>
      <w:szCs w:val="20"/>
      <w:lang w:eastAsia="en-US"/>
    </w:rPr>
  </w:style>
  <w:style w:type="paragraph" w:styleId="ListNumber5">
    <w:name w:val="List Number 5"/>
    <w:basedOn w:val="Normal"/>
    <w:rsid w:val="00225419"/>
    <w:pPr>
      <w:numPr>
        <w:numId w:val="11"/>
      </w:numPr>
    </w:pPr>
    <w:rPr>
      <w:rFonts w:ascii="Arial" w:hAnsi="Arial"/>
      <w:sz w:val="22"/>
      <w:szCs w:val="20"/>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0"/>
      <w:lang w:eastAsia="en-US"/>
    </w:rPr>
  </w:style>
  <w:style w:type="paragraph" w:styleId="NormalIndent">
    <w:name w:val="Normal Indent"/>
    <w:basedOn w:val="Normal"/>
    <w:rsid w:val="00225419"/>
    <w:pPr>
      <w:ind w:left="720"/>
    </w:pPr>
    <w:rPr>
      <w:rFonts w:ascii="Arial" w:hAnsi="Arial"/>
      <w:sz w:val="22"/>
      <w:szCs w:val="20"/>
      <w:lang w:eastAsia="en-US"/>
    </w:rPr>
  </w:style>
  <w:style w:type="paragraph" w:styleId="NoteHeading">
    <w:name w:val="Note Heading"/>
    <w:basedOn w:val="Normal"/>
    <w:next w:val="Normal"/>
    <w:rsid w:val="00225419"/>
    <w:rPr>
      <w:rFonts w:ascii="Arial" w:hAnsi="Arial"/>
      <w:sz w:val="22"/>
      <w:szCs w:val="20"/>
      <w:lang w:eastAsia="en-US"/>
    </w:rPr>
  </w:style>
  <w:style w:type="paragraph" w:styleId="PlainText">
    <w:name w:val="Plain Text"/>
    <w:basedOn w:val="Normal"/>
    <w:rsid w:val="00225419"/>
    <w:rPr>
      <w:rFonts w:ascii="Courier New" w:hAnsi="Courier New"/>
      <w:sz w:val="20"/>
      <w:szCs w:val="20"/>
      <w:lang w:eastAsia="en-US"/>
    </w:rPr>
  </w:style>
  <w:style w:type="paragraph" w:styleId="Salutation">
    <w:name w:val="Salutation"/>
    <w:basedOn w:val="Normal"/>
    <w:next w:val="Normal"/>
    <w:rsid w:val="00225419"/>
    <w:rPr>
      <w:rFonts w:ascii="Arial" w:hAnsi="Arial"/>
      <w:sz w:val="22"/>
      <w:szCs w:val="20"/>
      <w:lang w:eastAsia="en-US"/>
    </w:rPr>
  </w:style>
  <w:style w:type="paragraph" w:styleId="Signature">
    <w:name w:val="Signature"/>
    <w:basedOn w:val="Normal"/>
    <w:rsid w:val="00225419"/>
    <w:pPr>
      <w:ind w:left="4252"/>
    </w:pPr>
    <w:rPr>
      <w:rFonts w:ascii="Arial" w:hAnsi="Arial"/>
      <w:sz w:val="22"/>
      <w:szCs w:val="20"/>
      <w:lang w:eastAsia="en-US"/>
    </w:rPr>
  </w:style>
  <w:style w:type="paragraph" w:styleId="Subtitle">
    <w:name w:val="Subtitle"/>
    <w:basedOn w:val="Normal"/>
    <w:qFormat/>
    <w:rsid w:val="00225419"/>
    <w:pPr>
      <w:spacing w:after="60"/>
      <w:jc w:val="center"/>
      <w:outlineLvl w:val="1"/>
    </w:pPr>
    <w:rPr>
      <w:rFonts w:ascii="Arial" w:hAnsi="Arial"/>
      <w:szCs w:val="20"/>
      <w:lang w:eastAsia="en-US"/>
    </w:rPr>
  </w:style>
  <w:style w:type="paragraph" w:styleId="TableofAuthorities">
    <w:name w:val="table of authorities"/>
    <w:basedOn w:val="Normal"/>
    <w:next w:val="Normal"/>
    <w:semiHidden/>
    <w:rsid w:val="00225419"/>
    <w:pPr>
      <w:ind w:left="220" w:hanging="220"/>
    </w:pPr>
    <w:rPr>
      <w:rFonts w:ascii="Arial" w:hAnsi="Arial"/>
      <w:sz w:val="22"/>
      <w:szCs w:val="20"/>
      <w:lang w:eastAsia="en-US"/>
    </w:rPr>
  </w:style>
  <w:style w:type="paragraph" w:styleId="TOAHeading">
    <w:name w:val="toa heading"/>
    <w:basedOn w:val="Normal"/>
    <w:next w:val="Normal"/>
    <w:semiHidden/>
    <w:rsid w:val="00225419"/>
    <w:pPr>
      <w:spacing w:before="120"/>
    </w:pPr>
    <w:rPr>
      <w:rFonts w:ascii="Arial" w:hAnsi="Arial"/>
      <w:b/>
      <w:szCs w:val="20"/>
      <w:lang w:eastAsia="en-US"/>
    </w:rPr>
  </w:style>
  <w:style w:type="paragraph" w:customStyle="1" w:styleId="Style">
    <w:name w:val="Style"/>
    <w:basedOn w:val="Normal"/>
    <w:rsid w:val="00225419"/>
    <w:pPr>
      <w:ind w:left="1620" w:hanging="810"/>
    </w:pPr>
    <w:rPr>
      <w:rFonts w:ascii="Arial" w:hAnsi="Arial"/>
      <w:sz w:val="22"/>
      <w:szCs w:val="20"/>
      <w:lang w:eastAsia="en-US"/>
    </w:rPr>
  </w:style>
  <w:style w:type="paragraph" w:customStyle="1" w:styleId="Paranumber">
    <w:name w:val="Para number"/>
    <w:basedOn w:val="Normal"/>
    <w:rsid w:val="00225419"/>
    <w:pPr>
      <w:numPr>
        <w:numId w:val="12"/>
      </w:numPr>
      <w:spacing w:after="220"/>
      <w:jc w:val="both"/>
    </w:pPr>
    <w:rPr>
      <w:rFonts w:ascii="Arial" w:hAnsi="Arial"/>
      <w:sz w:val="22"/>
      <w:szCs w:val="20"/>
      <w:lang w:eastAsia="en-US"/>
    </w:rPr>
  </w:style>
  <w:style w:type="paragraph" w:customStyle="1" w:styleId="i">
    <w:name w:val="i"/>
    <w:aliases w:val="ii,iii"/>
    <w:basedOn w:val="Normal"/>
    <w:rsid w:val="00225419"/>
    <w:pPr>
      <w:numPr>
        <w:numId w:val="17"/>
      </w:numPr>
    </w:pPr>
    <w:rPr>
      <w:rFonts w:ascii="Arial" w:hAnsi="Arial"/>
      <w:sz w:val="22"/>
      <w:szCs w:val="20"/>
      <w:lang w:eastAsia="en-US"/>
    </w:rPr>
  </w:style>
  <w:style w:type="paragraph" w:styleId="CommentSubject">
    <w:name w:val="annotation subject"/>
    <w:basedOn w:val="CommentText"/>
    <w:next w:val="CommentText"/>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sz w:val="20"/>
      <w:szCs w:val="20"/>
      <w:lang w:eastAsia="en-US"/>
    </w:rPr>
  </w:style>
  <w:style w:type="paragraph" w:customStyle="1" w:styleId="Equation">
    <w:name w:val="Equation"/>
    <w:basedOn w:val="Normal"/>
    <w:rsid w:val="006661FE"/>
    <w:pPr>
      <w:tabs>
        <w:tab w:val="left" w:pos="2268"/>
        <w:tab w:val="left" w:pos="7088"/>
      </w:tabs>
      <w:spacing w:line="288" w:lineRule="auto"/>
      <w:jc w:val="both"/>
    </w:pPr>
    <w:rPr>
      <w:sz w:val="20"/>
      <w:szCs w:val="20"/>
      <w:lang w:eastAsia="en-US"/>
    </w:rPr>
  </w:style>
  <w:style w:type="paragraph" w:customStyle="1" w:styleId="QuickFormat7">
    <w:name w:val="QuickFormat7"/>
    <w:basedOn w:val="Normal"/>
    <w:rsid w:val="006661FE"/>
    <w:rPr>
      <w:rFonts w:ascii="Arial" w:hAnsi="Arial"/>
      <w:color w:val="000000"/>
      <w:sz w:val="20"/>
      <w:szCs w:val="20"/>
      <w:lang w:eastAsia="en-US"/>
    </w:rPr>
  </w:style>
  <w:style w:type="paragraph" w:customStyle="1" w:styleId="Sectionheading">
    <w:name w:val="Section heading"/>
    <w:next w:val="Normal"/>
    <w:rsid w:val="006661FE"/>
    <w:pPr>
      <w:pageBreakBefore/>
      <w:numPr>
        <w:numId w:val="60"/>
      </w:numPr>
      <w:spacing w:after="240" w:line="360" w:lineRule="auto"/>
    </w:pPr>
    <w:rPr>
      <w:rFonts w:ascii="CG Omega" w:hAnsi="CG Omega"/>
      <w:b/>
      <w:sz w:val="32"/>
      <w:lang w:eastAsia="en-US"/>
    </w:rPr>
  </w:style>
  <w:style w:type="paragraph" w:customStyle="1" w:styleId="Text">
    <w:name w:val="Text"/>
    <w:rsid w:val="006661FE"/>
    <w:pPr>
      <w:numPr>
        <w:ilvl w:val="1"/>
        <w:numId w:val="60"/>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sz w:val="20"/>
      <w:szCs w:val="2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szCs w:val="20"/>
      <w:lang w:eastAsia="en-US"/>
    </w:rPr>
  </w:style>
  <w:style w:type="table" w:styleId="TableGrid">
    <w:name w:val="Table Grid"/>
    <w:basedOn w:val="TableNormal"/>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73"/>
      </w:numPr>
    </w:pPr>
    <w:rPr>
      <w:sz w:val="20"/>
      <w:szCs w:val="20"/>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szCs w:val="20"/>
    </w:rPr>
  </w:style>
  <w:style w:type="character" w:styleId="CommentReference">
    <w:name w:val="annotation reference"/>
    <w:uiPriority w:val="99"/>
    <w:rsid w:val="00712929"/>
    <w:rPr>
      <w:sz w:val="16"/>
      <w:szCs w:val="16"/>
    </w:rPr>
  </w:style>
  <w:style w:type="paragraph" w:styleId="ListParagraph">
    <w:name w:val="List Paragraph"/>
    <w:basedOn w:val="Normal"/>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lang w:eastAsia="en-GB"/>
    </w:rPr>
  </w:style>
  <w:style w:type="character" w:customStyle="1" w:styleId="CommentTextChar">
    <w:name w:val="Comment Text Char"/>
    <w:link w:val="CommentText"/>
    <w:uiPriority w:val="99"/>
    <w:semiHidden/>
    <w:rsid w:val="004D3E10"/>
    <w:rPr>
      <w:rFonts w:ascii="Arial" w:hAnsi="Arial"/>
      <w:lang w:eastAsia="en-US"/>
    </w:rPr>
  </w:style>
  <w:style w:type="character" w:customStyle="1" w:styleId="Heading2Char">
    <w:name w:val="Heading 2 Char"/>
    <w:basedOn w:val="DefaultParagraphFont"/>
    <w:link w:val="Heading2"/>
    <w:rsid w:val="001119E7"/>
    <w:rPr>
      <w:rFonts w:ascii="Arial Bold" w:hAnsi="Arial Bold"/>
      <w:b/>
      <w:color w:val="008080"/>
      <w:sz w:val="22"/>
      <w:lang w:eastAsia="en-US"/>
    </w:rPr>
  </w:style>
  <w:style w:type="paragraph" w:styleId="Revision">
    <w:name w:val="Revision"/>
    <w:hidden/>
    <w:uiPriority w:val="99"/>
    <w:semiHidden/>
    <w:rsid w:val="00415BB3"/>
    <w:rPr>
      <w:sz w:val="24"/>
      <w:szCs w:val="24"/>
      <w:lang w:eastAsia="en-GB"/>
    </w:rPr>
  </w:style>
  <w:style w:type="character" w:styleId="PlaceholderText">
    <w:name w:val="Placeholder Text"/>
    <w:basedOn w:val="DefaultParagraphFont"/>
    <w:uiPriority w:val="99"/>
    <w:semiHidden/>
    <w:rsid w:val="0031783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7596563">
      <w:bodyDiv w:val="1"/>
      <w:marLeft w:val="0"/>
      <w:marRight w:val="0"/>
      <w:marTop w:val="0"/>
      <w:marBottom w:val="0"/>
      <w:divBdr>
        <w:top w:val="none" w:sz="0" w:space="0" w:color="auto"/>
        <w:left w:val="none" w:sz="0" w:space="0" w:color="auto"/>
        <w:bottom w:val="none" w:sz="0" w:space="0" w:color="auto"/>
        <w:right w:val="none" w:sz="0" w:space="0" w:color="auto"/>
      </w:divBdr>
    </w:div>
    <w:div w:id="687215995">
      <w:bodyDiv w:val="1"/>
      <w:marLeft w:val="0"/>
      <w:marRight w:val="0"/>
      <w:marTop w:val="0"/>
      <w:marBottom w:val="0"/>
      <w:divBdr>
        <w:top w:val="none" w:sz="0" w:space="0" w:color="auto"/>
        <w:left w:val="none" w:sz="0" w:space="0" w:color="auto"/>
        <w:bottom w:val="none" w:sz="0" w:space="0" w:color="auto"/>
        <w:right w:val="none" w:sz="0" w:space="0" w:color="auto"/>
      </w:divBdr>
    </w:div>
    <w:div w:id="728305083">
      <w:bodyDiv w:val="1"/>
      <w:marLeft w:val="0"/>
      <w:marRight w:val="0"/>
      <w:marTop w:val="0"/>
      <w:marBottom w:val="0"/>
      <w:divBdr>
        <w:top w:val="none" w:sz="0" w:space="0" w:color="auto"/>
        <w:left w:val="none" w:sz="0" w:space="0" w:color="auto"/>
        <w:bottom w:val="none" w:sz="0" w:space="0" w:color="auto"/>
        <w:right w:val="none" w:sz="0" w:space="0" w:color="auto"/>
      </w:divBdr>
    </w:div>
    <w:div w:id="1625384233">
      <w:bodyDiv w:val="1"/>
      <w:marLeft w:val="0"/>
      <w:marRight w:val="0"/>
      <w:marTop w:val="0"/>
      <w:marBottom w:val="0"/>
      <w:divBdr>
        <w:top w:val="none" w:sz="0" w:space="0" w:color="auto"/>
        <w:left w:val="none" w:sz="0" w:space="0" w:color="auto"/>
        <w:bottom w:val="none" w:sz="0" w:space="0" w:color="auto"/>
        <w:right w:val="none" w:sz="0" w:space="0" w:color="auto"/>
      </w:divBdr>
    </w:div>
    <w:div w:id="1928153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image" Target="media/image7.wmf"/><Relationship Id="rId26" Type="http://schemas.openxmlformats.org/officeDocument/2006/relationships/image" Target="media/image15.wmf"/><Relationship Id="rId39" Type="http://schemas.openxmlformats.org/officeDocument/2006/relationships/image" Target="media/image28.wmf"/><Relationship Id="rId21" Type="http://schemas.openxmlformats.org/officeDocument/2006/relationships/image" Target="media/image10.png"/><Relationship Id="rId34" Type="http://schemas.openxmlformats.org/officeDocument/2006/relationships/image" Target="media/image23.wmf"/><Relationship Id="rId42" Type="http://schemas.openxmlformats.org/officeDocument/2006/relationships/image" Target="media/image31.wmf"/><Relationship Id="rId47" Type="http://schemas.openxmlformats.org/officeDocument/2006/relationships/image" Target="media/image36.wmf"/><Relationship Id="rId50" Type="http://schemas.openxmlformats.org/officeDocument/2006/relationships/image" Target="media/image39.wmf"/><Relationship Id="rId55"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image" Target="media/image6.wmf"/><Relationship Id="rId25" Type="http://schemas.openxmlformats.org/officeDocument/2006/relationships/image" Target="media/image14.wmf"/><Relationship Id="rId33" Type="http://schemas.openxmlformats.org/officeDocument/2006/relationships/image" Target="media/image22.wmf"/><Relationship Id="rId38" Type="http://schemas.openxmlformats.org/officeDocument/2006/relationships/image" Target="media/image27.wmf"/><Relationship Id="rId46" Type="http://schemas.openxmlformats.org/officeDocument/2006/relationships/image" Target="media/image35.wmf"/><Relationship Id="rId2" Type="http://schemas.openxmlformats.org/officeDocument/2006/relationships/customXml" Target="../customXml/item2.xml"/><Relationship Id="rId16" Type="http://schemas.openxmlformats.org/officeDocument/2006/relationships/image" Target="media/image5.wmf"/><Relationship Id="rId20" Type="http://schemas.openxmlformats.org/officeDocument/2006/relationships/image" Target="media/image9.wmf"/><Relationship Id="rId29" Type="http://schemas.openxmlformats.org/officeDocument/2006/relationships/image" Target="media/image18.wmf"/><Relationship Id="rId41" Type="http://schemas.openxmlformats.org/officeDocument/2006/relationships/image" Target="media/image30.wmf"/><Relationship Id="rId54" Type="http://schemas.openxmlformats.org/officeDocument/2006/relationships/image" Target="media/image43.w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3.png"/><Relationship Id="rId32" Type="http://schemas.openxmlformats.org/officeDocument/2006/relationships/image" Target="media/image21.wmf"/><Relationship Id="rId37" Type="http://schemas.openxmlformats.org/officeDocument/2006/relationships/image" Target="media/image26.wmf"/><Relationship Id="rId40" Type="http://schemas.openxmlformats.org/officeDocument/2006/relationships/image" Target="media/image29.wmf"/><Relationship Id="rId45" Type="http://schemas.openxmlformats.org/officeDocument/2006/relationships/image" Target="media/image34.wmf"/><Relationship Id="rId53" Type="http://schemas.openxmlformats.org/officeDocument/2006/relationships/image" Target="media/image42.wmf"/><Relationship Id="rId5" Type="http://schemas.openxmlformats.org/officeDocument/2006/relationships/customXml" Target="../customXml/item5.xml"/><Relationship Id="rId15" Type="http://schemas.openxmlformats.org/officeDocument/2006/relationships/image" Target="media/image4.wmf"/><Relationship Id="rId23" Type="http://schemas.openxmlformats.org/officeDocument/2006/relationships/image" Target="media/image12.png"/><Relationship Id="rId28" Type="http://schemas.openxmlformats.org/officeDocument/2006/relationships/image" Target="media/image17.wmf"/><Relationship Id="rId36" Type="http://schemas.openxmlformats.org/officeDocument/2006/relationships/image" Target="media/image25.wmf"/><Relationship Id="rId49" Type="http://schemas.openxmlformats.org/officeDocument/2006/relationships/image" Target="media/image38.wmf"/><Relationship Id="rId57"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8.wmf"/><Relationship Id="rId31" Type="http://schemas.openxmlformats.org/officeDocument/2006/relationships/image" Target="media/image20.wmf"/><Relationship Id="rId44" Type="http://schemas.openxmlformats.org/officeDocument/2006/relationships/image" Target="media/image33.wmf"/><Relationship Id="rId52" Type="http://schemas.openxmlformats.org/officeDocument/2006/relationships/image" Target="media/image41.w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wmf"/><Relationship Id="rId22" Type="http://schemas.openxmlformats.org/officeDocument/2006/relationships/image" Target="media/image11.png"/><Relationship Id="rId27" Type="http://schemas.openxmlformats.org/officeDocument/2006/relationships/image" Target="media/image16.wmf"/><Relationship Id="rId30" Type="http://schemas.openxmlformats.org/officeDocument/2006/relationships/image" Target="media/image19.wmf"/><Relationship Id="rId35" Type="http://schemas.openxmlformats.org/officeDocument/2006/relationships/image" Target="media/image24.png"/><Relationship Id="rId43" Type="http://schemas.openxmlformats.org/officeDocument/2006/relationships/image" Target="media/image32.wmf"/><Relationship Id="rId48" Type="http://schemas.openxmlformats.org/officeDocument/2006/relationships/image" Target="media/image37.wmf"/><Relationship Id="rId56" Type="http://schemas.microsoft.com/office/2011/relationships/people" Target="people.xml"/><Relationship Id="rId8" Type="http://schemas.openxmlformats.org/officeDocument/2006/relationships/settings" Target="settings.xml"/><Relationship Id="rId51" Type="http://schemas.openxmlformats.org/officeDocument/2006/relationships/image" Target="media/image40.wmf"/><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isl xmlns:xsi="http://www.w3.org/2001/XMLSchema-instance" xmlns:xsd="http://www.w3.org/2001/XMLSchema" xmlns="http://www.boldonjames.com/2008/01/sie/internal/label" sislVersion="0" policy="973096ae-7329-4b3b-9368-47aeba6959e1"/>
</file>

<file path=customXml/item2.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Aristodemou, Alex - UK Legal</DisplayName>
        <AccountId>219</AccountId>
        <AccountType/>
      </UserInfo>
      <UserInfo>
        <DisplayName>Zhou (ESO), Jo</DisplayName>
        <AccountId>444</AccountId>
        <AccountType/>
      </UserInfo>
      <UserInfo>
        <DisplayName>Huxley (ESO), Claire</DisplayName>
        <AccountId>13</AccountId>
        <AccountType/>
      </UserInfo>
      <UserInfo>
        <DisplayName>Grainger, Kaleigh</DisplayName>
        <AccountId>913</AccountId>
        <AccountType/>
      </UserInfo>
      <UserInfo>
        <DisplayName>Hemus (ESO), Andrew</DisplayName>
        <AccountId>302</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4" ma:contentTypeDescription="Create a new document." ma:contentTypeScope="" ma:versionID="1cbfcfdde527fe9b6e72920116a42cea">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c4888401255469519a94defa3faf5dd1"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654D8F-094D-4D07-9F94-ED625532723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51B9F82-8021-49EF-9CCB-851C807B14F1}">
  <ds:schemaRefs>
    <ds:schemaRef ds:uri="http://schemas.microsoft.com/office/2006/metadata/properties"/>
    <ds:schemaRef ds:uri="http://schemas.microsoft.com/office/infopath/2007/PartnerControls"/>
    <ds:schemaRef ds:uri="2e3132a0-aaf2-4326-8928-c084593c093d"/>
    <ds:schemaRef ds:uri="cadce026-d35b-4a62-a2ee-1436bb44fb55"/>
    <ds:schemaRef ds:uri="6032ed8b-3e71-4b2f-ab7b-020545ac21c9"/>
  </ds:schemaRefs>
</ds:datastoreItem>
</file>

<file path=customXml/itemProps3.xml><?xml version="1.0" encoding="utf-8"?>
<ds:datastoreItem xmlns:ds="http://schemas.openxmlformats.org/officeDocument/2006/customXml" ds:itemID="{FC3165FC-CEEB-4CB1-9913-BB04D8878D8F}">
  <ds:schemaRefs>
    <ds:schemaRef ds:uri="http://schemas.microsoft.com/sharepoint/v3/contenttype/forms"/>
  </ds:schemaRefs>
</ds:datastoreItem>
</file>

<file path=customXml/itemProps4.xml><?xml version="1.0" encoding="utf-8"?>
<ds:datastoreItem xmlns:ds="http://schemas.openxmlformats.org/officeDocument/2006/customXml" ds:itemID="{E684073B-4D0D-4E33-AEE7-67B74311201E}">
  <ds:schemaRefs>
    <ds:schemaRef ds:uri="http://schemas.openxmlformats.org/officeDocument/2006/bibliography"/>
  </ds:schemaRefs>
</ds:datastoreItem>
</file>

<file path=customXml/itemProps5.xml><?xml version="1.0" encoding="utf-8"?>
<ds:datastoreItem xmlns:ds="http://schemas.openxmlformats.org/officeDocument/2006/customXml" ds:itemID="{C0831C38-1F71-4879-A03C-AFFA98078F3E}"/>
</file>

<file path=docProps/app.xml><?xml version="1.0" encoding="utf-8"?>
<Properties xmlns="http://schemas.openxmlformats.org/officeDocument/2006/extended-properties" xmlns:vt="http://schemas.openxmlformats.org/officeDocument/2006/docPropsVTypes">
  <Template>Normal.dotm</Template>
  <TotalTime>194</TotalTime>
  <Pages>42</Pages>
  <Words>14880</Words>
  <Characters>84818</Characters>
  <Application>Microsoft Office Word</Application>
  <DocSecurity>0</DocSecurity>
  <Lines>706</Lines>
  <Paragraphs>198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Mott(ESO), Paul</dc:creator>
  <cp:keywords/>
  <cp:lastModifiedBy>Mott(ESO), Paul</cp:lastModifiedBy>
  <cp:revision>36</cp:revision>
  <dcterms:created xsi:type="dcterms:W3CDTF">2023-06-14T18:21:00Z</dcterms:created>
  <dcterms:modified xsi:type="dcterms:W3CDTF">2023-06-14T21:29:00Z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