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2DCAB6E6"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750B97">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750B97">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750B97">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750B97">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750B97">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750B97">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750B97">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750B97">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750B97">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750B97">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750B97">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750B97">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750B97">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750B97">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750B97">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750B97">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750B97">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750B97">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750B97">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750B97">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750B97">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750B97">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750B97">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750B97">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750B97">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750B97">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750B97">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750B97">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750B97">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750B97">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750B97">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750B97">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750B97">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750B97">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750B97">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750B97">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750B97">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r w:rsidR="00494710" w:rsidRPr="00087373" w14:paraId="0830A3EB" w14:textId="77777777" w:rsidTr="00750B97">
        <w:trPr>
          <w:ins w:id="0" w:author="Hoenselaar(ESO), Llewellyn" w:date="2023-04-26T12:38:00Z"/>
        </w:trPr>
        <w:tc>
          <w:tcPr>
            <w:tcW w:w="1809" w:type="dxa"/>
          </w:tcPr>
          <w:p w14:paraId="58288433" w14:textId="77777777" w:rsidR="00494710" w:rsidRPr="00087373" w:rsidRDefault="00494710" w:rsidP="00933A19">
            <w:pPr>
              <w:jc w:val="left"/>
              <w:rPr>
                <w:ins w:id="1" w:author="Hoenselaar(ESO), Llewellyn" w:date="2023-04-26T12:38:00Z"/>
                <w:rFonts w:cs="Arial"/>
                <w:b/>
                <w:sz w:val="28"/>
                <w:szCs w:val="28"/>
              </w:rPr>
            </w:pPr>
          </w:p>
        </w:tc>
        <w:tc>
          <w:tcPr>
            <w:tcW w:w="6129" w:type="dxa"/>
          </w:tcPr>
          <w:p w14:paraId="256472E5" w14:textId="77777777" w:rsidR="00494710" w:rsidRPr="00087373" w:rsidRDefault="00494710" w:rsidP="00933A19">
            <w:pPr>
              <w:pStyle w:val="Heading7"/>
              <w:jc w:val="left"/>
              <w:rPr>
                <w:ins w:id="2" w:author="Hoenselaar(ESO), Llewellyn" w:date="2023-04-26T12:38:00Z"/>
                <w:szCs w:val="28"/>
              </w:rPr>
            </w:pPr>
          </w:p>
        </w:tc>
        <w:tc>
          <w:tcPr>
            <w:tcW w:w="1304" w:type="dxa"/>
          </w:tcPr>
          <w:p w14:paraId="199870EB" w14:textId="77777777" w:rsidR="00494710" w:rsidRDefault="00494710" w:rsidP="005608A9">
            <w:pPr>
              <w:jc w:val="center"/>
              <w:rPr>
                <w:ins w:id="3" w:author="Hoenselaar(ESO), Llewellyn" w:date="2023-04-26T12:38:00Z"/>
                <w:rFonts w:cs="Arial"/>
                <w:b/>
                <w:sz w:val="28"/>
                <w:szCs w:val="28"/>
              </w:rPr>
            </w:pPr>
          </w:p>
        </w:tc>
      </w:tr>
      <w:tr w:rsidR="00494710" w:rsidRPr="00087373" w14:paraId="4888D01F" w14:textId="77777777" w:rsidTr="00750B97">
        <w:trPr>
          <w:ins w:id="4" w:author="Hoenselaar(ESO), Llewellyn" w:date="2023-04-26T12:38:00Z"/>
        </w:trPr>
        <w:tc>
          <w:tcPr>
            <w:tcW w:w="1809" w:type="dxa"/>
          </w:tcPr>
          <w:p w14:paraId="355052E4" w14:textId="74F05CB8" w:rsidR="00494710" w:rsidRPr="00087373" w:rsidRDefault="00494710" w:rsidP="00933A19">
            <w:pPr>
              <w:jc w:val="left"/>
              <w:rPr>
                <w:ins w:id="5" w:author="Hoenselaar(ESO), Llewellyn" w:date="2023-04-26T12:38:00Z"/>
                <w:rFonts w:cs="Arial"/>
                <w:b/>
                <w:sz w:val="28"/>
                <w:szCs w:val="28"/>
              </w:rPr>
            </w:pPr>
            <w:ins w:id="6" w:author="Hoenselaar(ESO), Llewellyn" w:date="2023-04-26T12:39:00Z">
              <w:r w:rsidRPr="00494710">
                <w:rPr>
                  <w:rFonts w:cs="Arial"/>
                  <w:b/>
                  <w:sz w:val="28"/>
                  <w:szCs w:val="28"/>
                </w:rPr>
                <w:t>Appendix H</w:t>
              </w:r>
            </w:ins>
          </w:p>
        </w:tc>
        <w:tc>
          <w:tcPr>
            <w:tcW w:w="6129" w:type="dxa"/>
          </w:tcPr>
          <w:p w14:paraId="2C396354" w14:textId="77777777" w:rsidR="00494710" w:rsidRPr="00494710" w:rsidRDefault="00494710" w:rsidP="00494710">
            <w:pPr>
              <w:pStyle w:val="Heading7"/>
              <w:rPr>
                <w:ins w:id="7" w:author="Hoenselaar(ESO), Llewellyn" w:date="2023-04-26T12:39:00Z"/>
                <w:szCs w:val="28"/>
              </w:rPr>
            </w:pPr>
            <w:ins w:id="8" w:author="Hoenselaar(ESO), Llewellyn" w:date="2023-04-26T12:39:00Z">
              <w:r w:rsidRPr="00494710">
                <w:rPr>
                  <w:szCs w:val="28"/>
                </w:rPr>
                <w:t>Frequency Risk and Control Report</w:t>
              </w:r>
              <w:r>
                <w:rPr>
                  <w:szCs w:val="28"/>
                </w:rPr>
                <w:t xml:space="preserve"> </w:t>
              </w:r>
              <w:r w:rsidRPr="00494710">
                <w:rPr>
                  <w:szCs w:val="28"/>
                </w:rPr>
                <w:t>Methodology and Application</w:t>
              </w:r>
            </w:ins>
          </w:p>
          <w:p w14:paraId="6588D2C9" w14:textId="30A45706" w:rsidR="00494710" w:rsidRPr="00087373" w:rsidRDefault="00494710" w:rsidP="00933A19">
            <w:pPr>
              <w:pStyle w:val="Heading7"/>
              <w:jc w:val="left"/>
              <w:rPr>
                <w:ins w:id="9" w:author="Hoenselaar(ESO), Llewellyn" w:date="2023-04-26T12:38:00Z"/>
                <w:szCs w:val="28"/>
              </w:rPr>
            </w:pPr>
          </w:p>
        </w:tc>
        <w:tc>
          <w:tcPr>
            <w:tcW w:w="1304" w:type="dxa"/>
          </w:tcPr>
          <w:p w14:paraId="4D0B60AE" w14:textId="47C93326" w:rsidR="00494710" w:rsidRDefault="00494710" w:rsidP="005608A9">
            <w:pPr>
              <w:jc w:val="center"/>
              <w:rPr>
                <w:ins w:id="10" w:author="Hoenselaar(ESO), Llewellyn" w:date="2023-04-26T12:38:00Z"/>
                <w:rFonts w:cs="Arial"/>
                <w:b/>
                <w:sz w:val="28"/>
                <w:szCs w:val="28"/>
              </w:rPr>
            </w:pPr>
            <w:ins w:id="11" w:author="Hoenselaar(ESO), Llewellyn" w:date="2023-04-26T12:39:00Z">
              <w:r w:rsidRPr="00494710">
                <w:rPr>
                  <w:rFonts w:cs="Arial"/>
                  <w:b/>
                  <w:sz w:val="28"/>
                  <w:szCs w:val="28"/>
                </w:rPr>
                <w:t>96</w:t>
              </w:r>
            </w:ins>
          </w:p>
        </w:tc>
      </w:tr>
      <w:tr w:rsidR="00494710" w:rsidRPr="00087373" w14:paraId="7127CA62" w14:textId="77777777" w:rsidTr="00750B97">
        <w:trPr>
          <w:ins w:id="12" w:author="Hoenselaar(ESO), Llewellyn" w:date="2023-04-26T12:38:00Z"/>
        </w:trPr>
        <w:tc>
          <w:tcPr>
            <w:tcW w:w="1809" w:type="dxa"/>
          </w:tcPr>
          <w:p w14:paraId="279BB488" w14:textId="446004D1" w:rsidR="00494710" w:rsidRPr="00087373" w:rsidRDefault="009E2576" w:rsidP="00933A19">
            <w:pPr>
              <w:jc w:val="left"/>
              <w:rPr>
                <w:ins w:id="13" w:author="Hoenselaar(ESO), Llewellyn" w:date="2023-04-26T12:38:00Z"/>
                <w:rFonts w:cs="Arial"/>
                <w:b/>
                <w:sz w:val="28"/>
                <w:szCs w:val="28"/>
              </w:rPr>
            </w:pPr>
            <w:ins w:id="14" w:author="Hoenselaar(ESO), Llewellyn" w:date="2023-04-26T12:40:00Z">
              <w:r w:rsidRPr="009E2576">
                <w:rPr>
                  <w:rFonts w:cs="Arial"/>
                  <w:b/>
                  <w:sz w:val="28"/>
                  <w:szCs w:val="28"/>
                </w:rPr>
                <w:t xml:space="preserve">Appendix </w:t>
              </w:r>
              <w:r>
                <w:rPr>
                  <w:rFonts w:cs="Arial"/>
                  <w:b/>
                  <w:sz w:val="28"/>
                  <w:szCs w:val="28"/>
                </w:rPr>
                <w:t>I</w:t>
              </w:r>
            </w:ins>
          </w:p>
        </w:tc>
        <w:tc>
          <w:tcPr>
            <w:tcW w:w="6129" w:type="dxa"/>
          </w:tcPr>
          <w:p w14:paraId="1B699C7A" w14:textId="77090942" w:rsidR="00494710" w:rsidRPr="00087373" w:rsidRDefault="00201431" w:rsidP="00933A19">
            <w:pPr>
              <w:pStyle w:val="Heading7"/>
              <w:jc w:val="left"/>
              <w:rPr>
                <w:ins w:id="15" w:author="Hoenselaar(ESO), Llewellyn" w:date="2023-04-26T12:38:00Z"/>
                <w:szCs w:val="28"/>
              </w:rPr>
            </w:pPr>
            <w:ins w:id="16" w:author="Hoenselaar(ESO), Llewellyn" w:date="2023-04-26T12:40:00Z">
              <w:r>
                <w:rPr>
                  <w:szCs w:val="28"/>
                </w:rPr>
                <w:t xml:space="preserve">System Restoration </w:t>
              </w:r>
            </w:ins>
            <w:ins w:id="17" w:author="Hoenselaar(ESO), Llewellyn" w:date="2023-04-26T12:41:00Z">
              <w:r w:rsidR="008D52BF">
                <w:rPr>
                  <w:szCs w:val="28"/>
                </w:rPr>
                <w:t>R</w:t>
              </w:r>
            </w:ins>
            <w:ins w:id="18" w:author="Hoenselaar(ESO), Llewellyn" w:date="2023-04-26T12:40:00Z">
              <w:r>
                <w:rPr>
                  <w:szCs w:val="28"/>
                </w:rPr>
                <w:t>equirements</w:t>
              </w:r>
            </w:ins>
          </w:p>
        </w:tc>
        <w:tc>
          <w:tcPr>
            <w:tcW w:w="1304" w:type="dxa"/>
          </w:tcPr>
          <w:p w14:paraId="3DA4AA58" w14:textId="24E7D75E" w:rsidR="00494710" w:rsidRDefault="00A86E88" w:rsidP="005608A9">
            <w:pPr>
              <w:jc w:val="center"/>
              <w:rPr>
                <w:ins w:id="19" w:author="Hoenselaar(ESO), Llewellyn" w:date="2023-04-26T12:38:00Z"/>
                <w:rFonts w:cs="Arial"/>
                <w:b/>
                <w:sz w:val="28"/>
                <w:szCs w:val="28"/>
              </w:rPr>
            </w:pPr>
            <w:ins w:id="20" w:author="Hoenselaar(ESO), Llewellyn" w:date="2023-04-26T12:41:00Z">
              <w:r>
                <w:rPr>
                  <w:rFonts w:cs="Arial"/>
                  <w:b/>
                  <w:sz w:val="28"/>
                  <w:szCs w:val="28"/>
                </w:rPr>
                <w:t>100</w:t>
              </w:r>
            </w:ins>
          </w:p>
        </w:tc>
      </w:tr>
      <w:tr w:rsidR="00494710" w:rsidRPr="00087373" w14:paraId="69FA04EB" w14:textId="77777777" w:rsidTr="00750B97">
        <w:trPr>
          <w:ins w:id="21" w:author="Hoenselaar(ESO), Llewellyn" w:date="2023-04-26T12:38:00Z"/>
        </w:trPr>
        <w:tc>
          <w:tcPr>
            <w:tcW w:w="1809" w:type="dxa"/>
          </w:tcPr>
          <w:p w14:paraId="6A8D0A52" w14:textId="77777777" w:rsidR="00494710" w:rsidRPr="00087373" w:rsidRDefault="00494710" w:rsidP="00933A19">
            <w:pPr>
              <w:jc w:val="left"/>
              <w:rPr>
                <w:ins w:id="22" w:author="Hoenselaar(ESO), Llewellyn" w:date="2023-04-26T12:38:00Z"/>
                <w:rFonts w:cs="Arial"/>
                <w:b/>
                <w:sz w:val="28"/>
                <w:szCs w:val="28"/>
              </w:rPr>
            </w:pPr>
          </w:p>
        </w:tc>
        <w:tc>
          <w:tcPr>
            <w:tcW w:w="6129" w:type="dxa"/>
          </w:tcPr>
          <w:p w14:paraId="3FD1DBCF" w14:textId="77777777" w:rsidR="00494710" w:rsidRPr="00087373" w:rsidRDefault="00494710" w:rsidP="00933A19">
            <w:pPr>
              <w:pStyle w:val="Heading7"/>
              <w:jc w:val="left"/>
              <w:rPr>
                <w:ins w:id="23" w:author="Hoenselaar(ESO), Llewellyn" w:date="2023-04-26T12:38:00Z"/>
                <w:szCs w:val="28"/>
              </w:rPr>
            </w:pPr>
          </w:p>
        </w:tc>
        <w:tc>
          <w:tcPr>
            <w:tcW w:w="1304" w:type="dxa"/>
          </w:tcPr>
          <w:p w14:paraId="70EA5CE1" w14:textId="77777777" w:rsidR="00494710" w:rsidRDefault="00494710" w:rsidP="005608A9">
            <w:pPr>
              <w:jc w:val="center"/>
              <w:rPr>
                <w:ins w:id="24" w:author="Hoenselaar(ESO), Llewellyn" w:date="2023-04-26T12:38:00Z"/>
                <w:rFonts w:cs="Arial"/>
                <w:b/>
                <w:sz w:val="28"/>
                <w:szCs w:val="28"/>
              </w:rPr>
            </w:pPr>
          </w:p>
        </w:tc>
      </w:tr>
    </w:tbl>
    <w:p w14:paraId="26E43F7A" w14:textId="77777777" w:rsidR="00750B97" w:rsidRDefault="00750B97" w:rsidP="00750B97">
      <w:pPr>
        <w:pStyle w:val="Appendixheading2"/>
        <w:numPr>
          <w:ilvl w:val="0"/>
          <w:numId w:val="0"/>
        </w:numPr>
        <w:ind w:left="1134" w:hanging="1134"/>
        <w:rPr>
          <w:rFonts w:cs="Arial"/>
        </w:rPr>
      </w:pPr>
    </w:p>
    <w:p w14:paraId="2D059F77" w14:textId="77777777" w:rsidR="00B62CE2" w:rsidRPr="00087373" w:rsidRDefault="00B62CE2" w:rsidP="00BA4194">
      <w:pPr>
        <w:pStyle w:val="Heading1"/>
        <w:ind w:left="864"/>
      </w:pPr>
      <w:r w:rsidRPr="00087373">
        <w:rPr>
          <w:b w:val="0"/>
          <w:u w:val="single"/>
        </w:rPr>
        <w:br w:type="page"/>
      </w:r>
      <w:bookmarkStart w:id="25" w:name="_Ref73093084"/>
      <w:r w:rsidRPr="00087373">
        <w:lastRenderedPageBreak/>
        <w:t>Introduction</w:t>
      </w:r>
      <w:bookmarkEnd w:id="25"/>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63"/>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t>
      </w:r>
      <w:proofErr w:type="gramStart"/>
      <w:r w:rsidRPr="00087373">
        <w:t>weather related</w:t>
      </w:r>
      <w:proofErr w:type="gramEnd"/>
      <w:r w:rsidRPr="00087373">
        <w:t xml:space="preserve">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332C8D59" w:rsidR="00AC6C6A" w:rsidRPr="00087373" w:rsidRDefault="00E8575F" w:rsidP="003C2354">
      <w:pPr>
        <w:pStyle w:val="ParagraphNumbering"/>
        <w:tabs>
          <w:tab w:val="clear" w:pos="1163"/>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xml:space="preserve">, </w:t>
      </w:r>
      <w:proofErr w:type="gramStart"/>
      <w:r w:rsidR="00237DC1" w:rsidRPr="00087373">
        <w:t>e.g.</w:t>
      </w:r>
      <w:proofErr w:type="gramEnd"/>
      <w:r w:rsidR="00237DC1" w:rsidRPr="00087373">
        <w:t xml:space="preserve">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w:t>
      </w:r>
      <w:proofErr w:type="spellStart"/>
      <w:proofErr w:type="gramStart"/>
      <w:r w:rsidR="00F4504A" w:rsidRPr="00087373">
        <w:t>appropriate</w:t>
      </w:r>
      <w:r w:rsidRPr="00087373">
        <w:t>.The</w:t>
      </w:r>
      <w:proofErr w:type="spellEnd"/>
      <w:proofErr w:type="gramEnd"/>
      <w:r w:rsidRPr="00087373">
        <w:t xml:space="preserv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63"/>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63"/>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w:t>
      </w:r>
      <w:proofErr w:type="gramStart"/>
      <w:r w:rsidRPr="00087373">
        <w:t>e.g.</w:t>
      </w:r>
      <w:proofErr w:type="gramEnd"/>
      <w:r w:rsidRPr="00087373">
        <w:t xml:space="preserve">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63"/>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1D17BD19" w14:textId="6FA217FE" w:rsidR="00C729FB" w:rsidRDefault="00B62CE2" w:rsidP="00C729FB">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70805418" w14:textId="77777777" w:rsidR="009E2E30" w:rsidRDefault="009E2E30" w:rsidP="00C729FB"/>
    <w:p w14:paraId="4A6A4F95" w14:textId="77777777" w:rsidR="00AC6C6A" w:rsidRPr="00087373" w:rsidRDefault="00AC6C6A" w:rsidP="0045108B">
      <w:pPr>
        <w:pStyle w:val="Heading8"/>
        <w:spacing w:after="200"/>
      </w:pPr>
      <w:r w:rsidRPr="00087373">
        <w:lastRenderedPageBreak/>
        <w:t>Document Structure</w:t>
      </w:r>
    </w:p>
    <w:p w14:paraId="6B7BD846" w14:textId="77777777" w:rsidR="00200151" w:rsidRPr="00087373" w:rsidRDefault="00B62CE2" w:rsidP="003C2354">
      <w:pPr>
        <w:pStyle w:val="ParagraphNumbering"/>
        <w:tabs>
          <w:tab w:val="clear" w:pos="1163"/>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w:t>
      </w:r>
      <w:proofErr w:type="gramStart"/>
      <w:r w:rsidRPr="00087373">
        <w:t>reason</w:t>
      </w:r>
      <w:proofErr w:type="gramEnd"/>
      <w:r w:rsidRPr="00087373">
        <w:t xml:space="preserve"> a ‘Terms and Definitions’ has been included as Section </w:t>
      </w:r>
      <w:r w:rsidR="00C8512D" w:rsidRPr="00087373">
        <w:t>11</w:t>
      </w:r>
      <w:r w:rsidRPr="00087373">
        <w:t xml:space="preserve"> to this document. All defined terms have been identified in the text </w:t>
      </w:r>
      <w:proofErr w:type="gramStart"/>
      <w:r w:rsidRPr="00087373">
        <w:t>by the use of</w:t>
      </w:r>
      <w:proofErr w:type="gramEnd"/>
      <w:r w:rsidRPr="00087373">
        <w:t xml:space="preserve"> </w:t>
      </w:r>
      <w:r w:rsidRPr="00087373">
        <w:rPr>
          <w:i/>
        </w:rPr>
        <w:t>italics</w:t>
      </w:r>
      <w:r w:rsidRPr="00087373">
        <w:t>.</w:t>
      </w:r>
    </w:p>
    <w:p w14:paraId="0924EAC5" w14:textId="77777777" w:rsidR="00F06546" w:rsidRPr="00087373" w:rsidRDefault="00596C91" w:rsidP="003C2354">
      <w:pPr>
        <w:pStyle w:val="ParagraphNumbering"/>
        <w:tabs>
          <w:tab w:val="clear" w:pos="1163"/>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63"/>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" stroked="f">
                <v:textbo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63"/>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63"/>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63"/>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63"/>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63"/>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63"/>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63"/>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3756343" w:rsidR="00A26ED7" w:rsidRPr="00087373" w:rsidRDefault="00B74DE3" w:rsidP="0045108B">
      <w:pPr>
        <w:pStyle w:val="Heading3"/>
        <w:tabs>
          <w:tab w:val="num" w:pos="1560"/>
        </w:tabs>
        <w:spacing w:after="200"/>
        <w:ind w:left="1560" w:hanging="851"/>
      </w:pPr>
      <w:r w:rsidRPr="00087373">
        <w:lastRenderedPageBreak/>
        <w:t>1.</w:t>
      </w:r>
      <w:del w:id="26" w:author="adenola (ESO), Sade" w:date="2023-04-27T09:35:00Z">
        <w:r w:rsidRPr="00087373" w:rsidDel="00C729FB">
          <w:delText>1</w:delText>
        </w:r>
        <w:r w:rsidR="006853B1" w:rsidRPr="00087373" w:rsidDel="00C729FB">
          <w:delText>6</w:delText>
        </w:r>
      </w:del>
      <w:ins w:id="27" w:author="adenola (ESO), Sade" w:date="2023-04-27T09:35:00Z">
        <w:r w:rsidR="00C729FB" w:rsidRPr="00087373">
          <w:t>1</w:t>
        </w:r>
        <w:r w:rsidR="00C729FB">
          <w:t>7</w:t>
        </w:r>
      </w:ins>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5E5B0F76" w:rsidR="00A26ED7" w:rsidRPr="00087373" w:rsidRDefault="00B74DE3" w:rsidP="0045108B">
      <w:pPr>
        <w:pStyle w:val="Heading3"/>
        <w:tabs>
          <w:tab w:val="num" w:pos="1560"/>
        </w:tabs>
        <w:spacing w:after="200"/>
        <w:ind w:left="1560" w:hanging="851"/>
      </w:pPr>
      <w:r w:rsidRPr="00087373">
        <w:t>1.</w:t>
      </w:r>
      <w:del w:id="28" w:author="adenola (ESO), Sade" w:date="2023-04-27T09:36:00Z">
        <w:r w:rsidRPr="00087373" w:rsidDel="00C729FB">
          <w:delText>1</w:delText>
        </w:r>
        <w:r w:rsidR="006853B1" w:rsidRPr="00087373" w:rsidDel="00C729FB">
          <w:delText>6</w:delText>
        </w:r>
      </w:del>
      <w:ins w:id="29" w:author="adenola (ESO), Sade" w:date="2023-04-27T09:36:00Z">
        <w:r w:rsidR="00C729FB" w:rsidRPr="00087373">
          <w:t>1</w:t>
        </w:r>
        <w:r w:rsidR="00C729FB">
          <w:t>7</w:t>
        </w:r>
      </w:ins>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1D7AADFE" w:rsidR="00A26ED7" w:rsidRPr="00087373" w:rsidRDefault="007F05B4" w:rsidP="0045108B">
      <w:pPr>
        <w:pStyle w:val="Heading3"/>
        <w:tabs>
          <w:tab w:val="num" w:pos="1560"/>
        </w:tabs>
        <w:spacing w:after="200"/>
        <w:ind w:left="1560" w:hanging="851"/>
      </w:pPr>
      <w:r w:rsidRPr="00087373">
        <w:t>1.</w:t>
      </w:r>
      <w:del w:id="30" w:author="adenola (ESO), Sade" w:date="2023-04-27T09:36:00Z">
        <w:r w:rsidRPr="00087373" w:rsidDel="00C729FB">
          <w:delText>1</w:delText>
        </w:r>
        <w:r w:rsidR="006853B1" w:rsidRPr="00087373" w:rsidDel="00C729FB">
          <w:delText>6</w:delText>
        </w:r>
      </w:del>
      <w:ins w:id="31" w:author="adenola (ESO), Sade" w:date="2023-04-27T09:36:00Z">
        <w:r w:rsidR="00C729FB" w:rsidRPr="00087373">
          <w:t>1</w:t>
        </w:r>
        <w:r w:rsidR="00C729FB">
          <w:t>7</w:t>
        </w:r>
      </w:ins>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2D5BDFFF" w:rsidR="0071132D" w:rsidRPr="00087373" w:rsidRDefault="00FE0306" w:rsidP="0045108B">
      <w:pPr>
        <w:pStyle w:val="Heading3"/>
        <w:tabs>
          <w:tab w:val="num" w:pos="1560"/>
        </w:tabs>
        <w:spacing w:after="200"/>
        <w:ind w:left="1560" w:hanging="851"/>
      </w:pPr>
      <w:r w:rsidRPr="00087373">
        <w:t>1.</w:t>
      </w:r>
      <w:del w:id="32" w:author="adenola (ESO), Sade" w:date="2023-04-27T09:36:00Z">
        <w:r w:rsidRPr="00087373" w:rsidDel="00C729FB">
          <w:delText>1</w:delText>
        </w:r>
        <w:r w:rsidR="006853B1" w:rsidRPr="00087373" w:rsidDel="00C729FB">
          <w:delText>6</w:delText>
        </w:r>
      </w:del>
      <w:ins w:id="33" w:author="adenola (ESO), Sade" w:date="2023-04-27T09:36:00Z">
        <w:r w:rsidR="00C729FB" w:rsidRPr="00087373">
          <w:t>1</w:t>
        </w:r>
        <w:r w:rsidR="00C729FB">
          <w:t>7</w:t>
        </w:r>
      </w:ins>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35E08F7B" w:rsidR="0071132D" w:rsidRPr="00087373" w:rsidRDefault="00FE0306" w:rsidP="0045108B">
      <w:pPr>
        <w:pStyle w:val="Heading3"/>
        <w:tabs>
          <w:tab w:val="num" w:pos="1560"/>
        </w:tabs>
        <w:spacing w:after="200"/>
        <w:ind w:left="1560" w:hanging="851"/>
      </w:pPr>
      <w:r w:rsidRPr="00087373">
        <w:t>1.</w:t>
      </w:r>
      <w:del w:id="34" w:author="adenola (ESO), Sade" w:date="2023-04-27T09:36:00Z">
        <w:r w:rsidRPr="00087373" w:rsidDel="00C729FB">
          <w:delText>1</w:delText>
        </w:r>
        <w:r w:rsidR="006853B1" w:rsidRPr="00087373" w:rsidDel="00C729FB">
          <w:delText>6</w:delText>
        </w:r>
      </w:del>
      <w:ins w:id="35" w:author="adenola (ESO), Sade" w:date="2023-04-27T09:36:00Z">
        <w:r w:rsidR="00C729FB" w:rsidRPr="00087373">
          <w:t>1</w:t>
        </w:r>
        <w:r w:rsidR="00C729FB">
          <w:t>7</w:t>
        </w:r>
      </w:ins>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29CB767D" w:rsidR="00A26ED7" w:rsidRPr="00087373" w:rsidRDefault="00B74DE3" w:rsidP="0045108B">
      <w:pPr>
        <w:pStyle w:val="Heading3"/>
        <w:tabs>
          <w:tab w:val="num" w:pos="1560"/>
        </w:tabs>
        <w:spacing w:after="200"/>
        <w:ind w:left="1560" w:hanging="851"/>
        <w:rPr>
          <w:i/>
        </w:rPr>
      </w:pPr>
      <w:r w:rsidRPr="00087373">
        <w:t>1.</w:t>
      </w:r>
      <w:del w:id="36" w:author="adenola (ESO), Sade" w:date="2023-04-27T09:36:00Z">
        <w:r w:rsidRPr="00087373" w:rsidDel="00C729FB">
          <w:delText>1</w:delText>
        </w:r>
        <w:r w:rsidR="006853B1" w:rsidRPr="00087373" w:rsidDel="00C729FB">
          <w:delText>6</w:delText>
        </w:r>
      </w:del>
      <w:ins w:id="37" w:author="adenola (ESO), Sade" w:date="2023-04-27T09:36:00Z">
        <w:r w:rsidR="00C729FB" w:rsidRPr="00087373">
          <w:t>1</w:t>
        </w:r>
        <w:r w:rsidR="00C729FB">
          <w:t>7</w:t>
        </w:r>
      </w:ins>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w:lastRenderedPageBreak/>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user system interface point</w:t>
      </w:r>
      <w:proofErr w:type="gramStart"/>
      <w:r w:rsidRPr="00087373">
        <w:t>, as the case may be,</w:t>
      </w:r>
      <w:r w:rsidRPr="00087373">
        <w:rPr>
          <w:i/>
        </w:rPr>
        <w:t xml:space="preserve"> </w:t>
      </w:r>
      <w:r w:rsidRPr="00087373">
        <w:t>would</w:t>
      </w:r>
      <w:proofErr w:type="gramEnd"/>
      <w:r w:rsidRPr="00087373">
        <w:t xml:space="preserve">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w:t>
      </w:r>
      <w:proofErr w:type="gramStart"/>
      <w:r w:rsidRPr="00087373">
        <w:rPr>
          <w:i/>
        </w:rPr>
        <w:t xml:space="preserve">system </w:t>
      </w:r>
      <w:r w:rsidRPr="00087373">
        <w:t>as the case may be</w:t>
      </w:r>
      <w:proofErr w:type="gramEnd"/>
      <w:r w:rsidRPr="00087373">
        <w:t>.</w:t>
      </w:r>
    </w:p>
    <w:p w14:paraId="668D741C" w14:textId="77777777" w:rsidR="00B83BC8" w:rsidRPr="00087373" w:rsidRDefault="00A94C1D" w:rsidP="00B83BC8">
      <w:pPr>
        <w:pStyle w:val="Heading3"/>
        <w:spacing w:after="200"/>
      </w:pPr>
      <w:r>
        <w:rPr>
          <w:noProof/>
        </w:rPr>
        <w:lastRenderedPageBreak/>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F13895" w:rsidRPr="004F297F" w:rsidRDefault="00F13895"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F13895" w:rsidRPr="004F297F" w:rsidRDefault="00F13895"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77777777"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onshore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lastRenderedPageBreak/>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w:t>
      </w:r>
      <w:proofErr w:type="gramStart"/>
      <w:r w:rsidR="00477B5F" w:rsidRPr="00087373">
        <w:t>Particular examples</w:t>
      </w:r>
      <w:proofErr w:type="gramEnd"/>
      <w:r w:rsidR="00477B5F" w:rsidRPr="00087373">
        <w:t xml:space="preserve">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 xml:space="preserve">offshore transmission </w:t>
      </w:r>
      <w:proofErr w:type="gramStart"/>
      <w:r w:rsidR="00442EA8" w:rsidRPr="00087373">
        <w:rPr>
          <w:i/>
        </w:rPr>
        <w:t>system</w:t>
      </w:r>
      <w:r w:rsidR="00477B5F" w:rsidRPr="00087373">
        <w:t>;</w:t>
      </w:r>
      <w:proofErr w:type="gramEnd"/>
    </w:p>
    <w:p w14:paraId="5DE7F1FC" w14:textId="77777777" w:rsidR="00BC1B35" w:rsidRPr="00087373" w:rsidRDefault="00BC1B35" w:rsidP="00BC1B35">
      <w:pPr>
        <w:ind w:left="708"/>
      </w:pPr>
    </w:p>
    <w:p w14:paraId="12C0079B" w14:textId="2C3B260A" w:rsidR="006C3E95" w:rsidRDefault="00DA0F11" w:rsidP="0093472D">
      <w:pPr>
        <w:pStyle w:val="Heading3"/>
        <w:numPr>
          <w:ilvl w:val="2"/>
          <w:numId w:val="41"/>
        </w:numPr>
        <w:spacing w:after="200"/>
        <w:rPr>
          <w:ins w:id="38" w:author="Hoenselaar(ESO), Llewellyn" w:date="2023-04-26T12:55:00Z"/>
        </w:rPr>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6F866EEC" w14:textId="77777777" w:rsidR="00B62CE2" w:rsidRPr="00087373" w:rsidRDefault="00A306B9" w:rsidP="003842DF">
      <w:pPr>
        <w:pStyle w:val="Heading1"/>
        <w:numPr>
          <w:ilvl w:val="0"/>
          <w:numId w:val="18"/>
        </w:numPr>
        <w:rPr>
          <w:i/>
        </w:rPr>
      </w:pPr>
      <w:bookmarkStart w:id="39" w:name="_Ref73095655"/>
      <w:r w:rsidRPr="00087373">
        <w:t xml:space="preserve">     </w:t>
      </w:r>
      <w:r w:rsidR="005332B7" w:rsidRPr="00087373">
        <w:t xml:space="preserve">Generation Connection Criteria Applicable to the </w:t>
      </w:r>
      <w:r w:rsidR="005332B7" w:rsidRPr="00087373">
        <w:rPr>
          <w:i/>
        </w:rPr>
        <w:t>Onshore Transmission System</w:t>
      </w:r>
      <w:bookmarkEnd w:id="39"/>
    </w:p>
    <w:p w14:paraId="135A5690" w14:textId="77777777" w:rsidR="008E1440" w:rsidRPr="00087373" w:rsidRDefault="00B62CE2" w:rsidP="00882732">
      <w:pPr>
        <w:numPr>
          <w:ilvl w:val="1"/>
          <w:numId w:val="17"/>
        </w:numPr>
        <w:tabs>
          <w:tab w:val="clear" w:pos="1523"/>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w:t>
      </w:r>
      <w:proofErr w:type="gramStart"/>
      <w:r w:rsidRPr="00087373">
        <w:t>e.g.</w:t>
      </w:r>
      <w:proofErr w:type="gramEnd"/>
      <w:r w:rsidRPr="00087373">
        <w:t xml:space="preserve">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23"/>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23"/>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23"/>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lastRenderedPageBreak/>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23"/>
          <w:tab w:val="num" w:pos="709"/>
        </w:tabs>
        <w:spacing w:before="120" w:after="200"/>
        <w:ind w:left="709" w:hanging="709"/>
      </w:pPr>
      <w:bookmarkStart w:id="40" w:name="_Ref71008395"/>
      <w:proofErr w:type="gramStart"/>
      <w:r w:rsidRPr="00087373">
        <w:t>For the purpose of</w:t>
      </w:r>
      <w:proofErr w:type="gramEnd"/>
      <w:r w:rsidRPr="00087373">
        <w:t xml:space="preserve">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40"/>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23"/>
          <w:tab w:val="num" w:pos="709"/>
        </w:tabs>
        <w:spacing w:before="120" w:after="200"/>
        <w:ind w:left="709" w:hanging="709"/>
      </w:pPr>
      <w:bookmarkStart w:id="41"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41"/>
    </w:p>
    <w:p w14:paraId="5A14158C" w14:textId="77777777" w:rsidR="00B62CE2" w:rsidRPr="00087373" w:rsidRDefault="00B62CE2" w:rsidP="00882732">
      <w:pPr>
        <w:pStyle w:val="Heading3"/>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w:t>
      </w:r>
      <w:proofErr w:type="gramStart"/>
      <w:r w:rsidRPr="00087373">
        <w:t>occur;</w:t>
      </w:r>
      <w:proofErr w:type="gramEnd"/>
      <w:r w:rsidRPr="00087373">
        <w:t xml:space="preserve">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w:t>
      </w:r>
      <w:proofErr w:type="gramStart"/>
      <w:r w:rsidRPr="00087373">
        <w:t>occur;</w:t>
      </w:r>
      <w:proofErr w:type="gramEnd"/>
      <w:r w:rsidRPr="00087373">
        <w:t xml:space="preserve">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w:t>
      </w:r>
      <w:proofErr w:type="gramStart"/>
      <w:r w:rsidRPr="00087373">
        <w:rPr>
          <w:i/>
        </w:rPr>
        <w:t>risk</w:t>
      </w:r>
      <w:r w:rsidRPr="00087373">
        <w:t>;</w:t>
      </w:r>
      <w:proofErr w:type="gramEnd"/>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lastRenderedPageBreak/>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42"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42"/>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w:t>
      </w:r>
      <w:proofErr w:type="gramStart"/>
      <w:r w:rsidR="00F34937" w:rsidRPr="00D651F2">
        <w:t>consideration;</w:t>
      </w:r>
      <w:proofErr w:type="gramEnd"/>
    </w:p>
    <w:p w14:paraId="2EE4CB7D" w14:textId="77777777" w:rsidR="006643E4" w:rsidRPr="00087373" w:rsidRDefault="00325C5B" w:rsidP="00882732">
      <w:pPr>
        <w:pStyle w:val="Heading3"/>
        <w:numPr>
          <w:ilvl w:val="2"/>
          <w:numId w:val="21"/>
        </w:numPr>
        <w:spacing w:before="120" w:after="200"/>
        <w:ind w:hanging="862"/>
      </w:pPr>
      <w:r w:rsidRPr="00087373">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w:t>
      </w:r>
      <w:proofErr w:type="gramStart"/>
      <w:r w:rsidR="00BC1B35" w:rsidRPr="00087373">
        <w:t>2.8.4;</w:t>
      </w:r>
      <w:proofErr w:type="gramEnd"/>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43"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w:t>
      </w:r>
      <w:proofErr w:type="gramStart"/>
      <w:r w:rsidR="00B62CE2" w:rsidRPr="00087373">
        <w:t>in the course of</w:t>
      </w:r>
      <w:proofErr w:type="gramEnd"/>
      <w:r w:rsidR="00B62CE2" w:rsidRPr="00087373">
        <w:t xml:space="preserve">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43"/>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44"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44"/>
    </w:p>
    <w:p w14:paraId="477D4365" w14:textId="77777777" w:rsidR="00B62CE2" w:rsidRPr="00087373" w:rsidRDefault="00B62CE2" w:rsidP="00882732">
      <w:pPr>
        <w:pStyle w:val="Heading3"/>
        <w:numPr>
          <w:ilvl w:val="2"/>
          <w:numId w:val="21"/>
        </w:numPr>
        <w:spacing w:before="120" w:after="200"/>
        <w:ind w:left="1560" w:hanging="852"/>
      </w:pPr>
      <w:r w:rsidRPr="00087373">
        <w:lastRenderedPageBreak/>
        <w:t xml:space="preserve">equipment loadings exceeding the </w:t>
      </w:r>
      <w:r w:rsidRPr="00087373">
        <w:rPr>
          <w:i/>
        </w:rPr>
        <w:t xml:space="preserve">pre-fault </w:t>
      </w:r>
      <w:proofErr w:type="gramStart"/>
      <w:r w:rsidRPr="00087373">
        <w:rPr>
          <w:i/>
        </w:rPr>
        <w:t>rating</w:t>
      </w:r>
      <w:r w:rsidRPr="00087373">
        <w:t>;</w:t>
      </w:r>
      <w:proofErr w:type="gramEnd"/>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 xml:space="preserve">insufficient voltage performance </w:t>
      </w:r>
      <w:proofErr w:type="gramStart"/>
      <w:r w:rsidRPr="00087373">
        <w:rPr>
          <w:i/>
        </w:rPr>
        <w:t>margins</w:t>
      </w:r>
      <w:r w:rsidRPr="00087373">
        <w:t>;</w:t>
      </w:r>
      <w:proofErr w:type="gramEnd"/>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45"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45"/>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w:t>
      </w:r>
      <w:proofErr w:type="gramStart"/>
      <w:r w:rsidR="00BE67EC" w:rsidRPr="00150F24">
        <w:t>provider;</w:t>
      </w:r>
      <w:proofErr w:type="gramEnd"/>
    </w:p>
    <w:p w14:paraId="7952D5CD" w14:textId="77777777" w:rsidR="00B62CE2" w:rsidRPr="00087373" w:rsidRDefault="00B62CE2" w:rsidP="00882732">
      <w:pPr>
        <w:numPr>
          <w:ilvl w:val="2"/>
          <w:numId w:val="21"/>
        </w:numPr>
        <w:spacing w:before="120" w:after="200"/>
        <w:ind w:left="1560" w:hanging="852"/>
      </w:pPr>
      <w:bookmarkStart w:id="46" w:name="_Ref72820360"/>
      <w:r w:rsidRPr="00087373">
        <w:t xml:space="preserve">a </w:t>
      </w:r>
      <w:r w:rsidRPr="00087373">
        <w:rPr>
          <w:i/>
        </w:rPr>
        <w:t>double circuit overhead line</w:t>
      </w:r>
      <w:r w:rsidRPr="00087373">
        <w:t xml:space="preserve"> on the </w:t>
      </w:r>
      <w:proofErr w:type="spellStart"/>
      <w:proofErr w:type="gramStart"/>
      <w:r w:rsidRPr="00087373">
        <w:rPr>
          <w:i/>
        </w:rPr>
        <w:t>supergrid</w:t>
      </w:r>
      <w:proofErr w:type="spellEnd"/>
      <w:r w:rsidRPr="00087373">
        <w:t>;</w:t>
      </w:r>
      <w:proofErr w:type="gramEnd"/>
    </w:p>
    <w:p w14:paraId="79E123DD" w14:textId="77777777"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087373">
        <w:rPr>
          <w:i/>
        </w:rPr>
        <w:t>NGET’s transmission system</w:t>
      </w:r>
      <w:r w:rsidRPr="00087373">
        <w:t xml:space="preserve"> </w:t>
      </w:r>
      <w:proofErr w:type="gramStart"/>
      <w:r w:rsidRPr="00087373">
        <w:t xml:space="preserve">or </w:t>
      </w:r>
      <w:r w:rsidR="0036093C">
        <w:t xml:space="preserve"> SHET’s</w:t>
      </w:r>
      <w:proofErr w:type="gramEnd"/>
      <w:r w:rsidR="00335067" w:rsidRPr="00087373">
        <w:t xml:space="preserve"> </w:t>
      </w:r>
      <w:r w:rsidR="00335067" w:rsidRPr="00087373">
        <w:rPr>
          <w:i/>
        </w:rPr>
        <w:t>transmission system</w:t>
      </w:r>
      <w:r w:rsidRPr="00087373">
        <w:t>;</w:t>
      </w:r>
    </w:p>
    <w:p w14:paraId="4D29C201" w14:textId="77777777" w:rsidR="00B62CE2" w:rsidRPr="00087373" w:rsidRDefault="00B62CE2" w:rsidP="00882732">
      <w:pPr>
        <w:numPr>
          <w:ilvl w:val="2"/>
          <w:numId w:val="21"/>
        </w:numPr>
        <w:spacing w:before="120" w:after="200"/>
        <w:ind w:left="1560" w:hanging="852"/>
      </w:pPr>
      <w:bookmarkStart w:id="47" w:name="_Ref74318696"/>
      <w:r w:rsidRPr="00087373">
        <w:t>a single</w:t>
      </w:r>
      <w:r w:rsidRPr="00087373">
        <w:rPr>
          <w:i/>
        </w:rPr>
        <w:t xml:space="preserve"> transmission circuit</w:t>
      </w:r>
      <w:r w:rsidRPr="00087373">
        <w:t xml:space="preserve"> with the prior outage of another </w:t>
      </w:r>
      <w:r w:rsidRPr="00087373">
        <w:rPr>
          <w:i/>
        </w:rPr>
        <w:t xml:space="preserve">transmission </w:t>
      </w:r>
      <w:proofErr w:type="gramStart"/>
      <w:r w:rsidRPr="00087373">
        <w:rPr>
          <w:i/>
        </w:rPr>
        <w:t>circuit</w:t>
      </w:r>
      <w:r w:rsidRPr="00087373">
        <w:t>;</w:t>
      </w:r>
      <w:bookmarkEnd w:id="46"/>
      <w:bookmarkEnd w:id="47"/>
      <w:proofErr w:type="gramEnd"/>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48"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xml:space="preserve">, </w:t>
      </w:r>
      <w:proofErr w:type="gramStart"/>
      <w:r w:rsidR="00B41D50" w:rsidRPr="0083060D">
        <w:t>or</w:t>
      </w:r>
      <w:r w:rsidRPr="0083060D">
        <w:t>;</w:t>
      </w:r>
      <w:bookmarkEnd w:id="48"/>
      <w:proofErr w:type="gramEnd"/>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w:t>
      </w:r>
      <w:proofErr w:type="gramStart"/>
      <w:r w:rsidR="005D260A" w:rsidRPr="00087373">
        <w:t>3</w:t>
      </w:r>
      <w:r w:rsidRPr="00087373">
        <w:t>;</w:t>
      </w:r>
      <w:proofErr w:type="gramEnd"/>
    </w:p>
    <w:p w14:paraId="7FA28C32" w14:textId="77777777" w:rsidR="009E3A18" w:rsidRPr="00087373" w:rsidRDefault="00B62CE2" w:rsidP="0016655B">
      <w:pPr>
        <w:numPr>
          <w:ilvl w:val="2"/>
          <w:numId w:val="21"/>
        </w:numPr>
        <w:spacing w:before="120" w:after="200"/>
        <w:ind w:hanging="862"/>
        <w:rPr>
          <w:i/>
        </w:rPr>
      </w:pPr>
      <w:r w:rsidRPr="00F34937">
        <w:lastRenderedPageBreak/>
        <w:t xml:space="preserve">unacceptable overloading of any primary transmission </w:t>
      </w:r>
      <w:proofErr w:type="gramStart"/>
      <w:r w:rsidRPr="00F34937">
        <w:t>equipment</w:t>
      </w:r>
      <w:r w:rsidRPr="00087373">
        <w:t>;</w:t>
      </w:r>
      <w:proofErr w:type="gramEnd"/>
    </w:p>
    <w:p w14:paraId="19E963CF" w14:textId="77777777" w:rsidR="009E3A18" w:rsidRPr="008252B1" w:rsidRDefault="00B62CE2" w:rsidP="0016655B">
      <w:pPr>
        <w:numPr>
          <w:ilvl w:val="2"/>
          <w:numId w:val="21"/>
        </w:numPr>
        <w:spacing w:before="120" w:after="200"/>
        <w:ind w:hanging="862"/>
        <w:rPr>
          <w:i/>
          <w:lang w:val="fr-FR"/>
          <w:rPrChange w:id="49" w:author="Hooman Andami" w:date="2023-05-09T10:42:00Z">
            <w:rPr>
              <w:i/>
            </w:rPr>
          </w:rPrChange>
        </w:rPr>
      </w:pPr>
      <w:proofErr w:type="spellStart"/>
      <w:proofErr w:type="gramStart"/>
      <w:r w:rsidRPr="008252B1">
        <w:rPr>
          <w:lang w:val="fr-FR"/>
          <w:rPrChange w:id="50" w:author="Hooman Andami" w:date="2023-05-09T10:42:00Z">
            <w:rPr/>
          </w:rPrChange>
        </w:rPr>
        <w:t>unacceptable</w:t>
      </w:r>
      <w:proofErr w:type="spellEnd"/>
      <w:proofErr w:type="gramEnd"/>
      <w:r w:rsidRPr="008252B1">
        <w:rPr>
          <w:lang w:val="fr-FR"/>
          <w:rPrChange w:id="51" w:author="Hooman Andami" w:date="2023-05-09T10:42:00Z">
            <w:rPr/>
          </w:rPrChange>
        </w:rPr>
        <w:t xml:space="preserve"> voltage conditions or </w:t>
      </w:r>
      <w:proofErr w:type="spellStart"/>
      <w:r w:rsidRPr="008252B1">
        <w:rPr>
          <w:lang w:val="fr-FR"/>
          <w:rPrChange w:id="52" w:author="Hooman Andami" w:date="2023-05-09T10:42:00Z">
            <w:rPr/>
          </w:rPrChange>
        </w:rPr>
        <w:t>insufficient</w:t>
      </w:r>
      <w:proofErr w:type="spellEnd"/>
      <w:r w:rsidRPr="008252B1">
        <w:rPr>
          <w:lang w:val="fr-FR"/>
          <w:rPrChange w:id="53" w:author="Hooman Andami" w:date="2023-05-09T10:42:00Z">
            <w:rPr/>
          </w:rPrChange>
        </w:rPr>
        <w:t xml:space="preserve"> voltage </w:t>
      </w:r>
      <w:r w:rsidR="009E3A18" w:rsidRPr="008252B1">
        <w:rPr>
          <w:lang w:val="fr-FR"/>
          <w:rPrChange w:id="54" w:author="Hooman Andami" w:date="2023-05-09T10:42:00Z">
            <w:rPr/>
          </w:rPrChange>
        </w:rPr>
        <w:t xml:space="preserve">  </w:t>
      </w:r>
      <w:r w:rsidRPr="008252B1">
        <w:rPr>
          <w:lang w:val="fr-FR"/>
          <w:rPrChange w:id="55" w:author="Hooman Andami" w:date="2023-05-09T10:42:00Z">
            <w:rPr/>
          </w:rPrChange>
        </w:rPr>
        <w:t xml:space="preserve">performance </w:t>
      </w:r>
      <w:proofErr w:type="spellStart"/>
      <w:r w:rsidRPr="008252B1">
        <w:rPr>
          <w:lang w:val="fr-FR"/>
          <w:rPrChange w:id="56" w:author="Hooman Andami" w:date="2023-05-09T10:42:00Z">
            <w:rPr/>
          </w:rPrChange>
        </w:rPr>
        <w:t>margins</w:t>
      </w:r>
      <w:proofErr w:type="spellEnd"/>
      <w:r w:rsidRPr="008252B1">
        <w:rPr>
          <w:lang w:val="fr-FR"/>
          <w:rPrChange w:id="57" w:author="Hooman Andami" w:date="2023-05-09T10:42:00Z">
            <w:rPr/>
          </w:rPrChange>
        </w:rPr>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58"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59"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59"/>
    </w:p>
    <w:p w14:paraId="72C27BAE" w14:textId="77777777" w:rsidR="00B62CE2" w:rsidRPr="00087373" w:rsidRDefault="00B62CE2" w:rsidP="00882732">
      <w:pPr>
        <w:numPr>
          <w:ilvl w:val="1"/>
          <w:numId w:val="21"/>
        </w:numPr>
        <w:spacing w:before="120" w:after="200"/>
        <w:ind w:hanging="714"/>
      </w:pPr>
      <w:bookmarkStart w:id="60" w:name="_Ref73844526"/>
      <w:bookmarkEnd w:id="58"/>
      <w:r w:rsidRPr="00087373">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w:t>
      </w:r>
      <w:proofErr w:type="gramStart"/>
      <w:r w:rsidRPr="00087373">
        <w:t>provided that</w:t>
      </w:r>
      <w:proofErr w:type="gramEnd"/>
      <w:r w:rsidRPr="00087373">
        <w:t xml:space="preserve">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60"/>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61" w:name="_Ref71008439"/>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w:t>
      </w:r>
      <w:proofErr w:type="gramStart"/>
      <w:r w:rsidRPr="00087373">
        <w:t>particular characteristics</w:t>
      </w:r>
      <w:proofErr w:type="gramEnd"/>
      <w:r w:rsidRPr="00087373">
        <w:t xml:space="preserve"> of a </w:t>
      </w:r>
      <w:r w:rsidRPr="00087373">
        <w:rPr>
          <w:i/>
        </w:rPr>
        <w:t>power station</w:t>
      </w:r>
      <w:r w:rsidRPr="00087373">
        <w:t>.</w:t>
      </w:r>
      <w:bookmarkEnd w:id="61"/>
    </w:p>
    <w:p w14:paraId="6AF088D7" w14:textId="77777777" w:rsidR="00B62CE2" w:rsidRPr="00087373" w:rsidRDefault="00B62CE2" w:rsidP="00882732">
      <w:pPr>
        <w:numPr>
          <w:ilvl w:val="1"/>
          <w:numId w:val="21"/>
        </w:numPr>
        <w:spacing w:before="120" w:after="200"/>
        <w:ind w:hanging="714"/>
      </w:pPr>
      <w:bookmarkStart w:id="62" w:name="_Ref71008923"/>
      <w:r w:rsidRPr="00087373">
        <w:t>Any generation connection design variation must not, other than in respect of the generation customer requesting the variation, either immediately or in the foreseeable future:</w:t>
      </w:r>
      <w:bookmarkEnd w:id="62"/>
    </w:p>
    <w:p w14:paraId="28BE9A51" w14:textId="77777777" w:rsidR="00B62CE2" w:rsidRPr="00087373" w:rsidRDefault="00B62CE2" w:rsidP="00882732">
      <w:pPr>
        <w:pStyle w:val="Heading3"/>
        <w:numPr>
          <w:ilvl w:val="2"/>
          <w:numId w:val="21"/>
        </w:numPr>
        <w:spacing w:after="200"/>
        <w:ind w:left="1560" w:hanging="851"/>
      </w:pPr>
      <w:bookmarkStart w:id="63" w:name="_Ref73093405"/>
      <w:r w:rsidRPr="00087373">
        <w:lastRenderedPageBreak/>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63"/>
      <w:r w:rsidRPr="00087373">
        <w:t xml:space="preserve"> </w:t>
      </w:r>
    </w:p>
    <w:p w14:paraId="3332D2CB" w14:textId="77777777" w:rsidR="00B62CE2" w:rsidRPr="00087373" w:rsidRDefault="00B62CE2" w:rsidP="00882732">
      <w:pPr>
        <w:numPr>
          <w:ilvl w:val="2"/>
          <w:numId w:val="21"/>
        </w:numPr>
        <w:spacing w:after="200"/>
        <w:ind w:left="1560" w:hanging="851"/>
      </w:pPr>
      <w:bookmarkStart w:id="64" w:name="_Ref73093619"/>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64"/>
      <w:r w:rsidRPr="00087373">
        <w:t xml:space="preserve"> </w:t>
      </w:r>
    </w:p>
    <w:p w14:paraId="3FCD8685" w14:textId="77777777" w:rsidR="00B62CE2" w:rsidRPr="00087373" w:rsidRDefault="00B62CE2" w:rsidP="00882732">
      <w:pPr>
        <w:numPr>
          <w:ilvl w:val="2"/>
          <w:numId w:val="21"/>
        </w:numPr>
        <w:spacing w:after="200"/>
        <w:ind w:left="1560" w:hanging="851"/>
      </w:pPr>
      <w:bookmarkStart w:id="65" w:name="_Ref73093431"/>
      <w:r w:rsidRPr="00087373">
        <w:t xml:space="preserve">compromise any </w:t>
      </w:r>
      <w:r w:rsidRPr="00087373">
        <w:rPr>
          <w:i/>
        </w:rPr>
        <w:t>transmission licensee’s</w:t>
      </w:r>
      <w:r w:rsidRPr="00087373">
        <w:t xml:space="preserve"> ability to meet other statutory obligations or licence obligations.</w:t>
      </w:r>
      <w:bookmarkEnd w:id="65"/>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proofErr w:type="gramStart"/>
      <w:r w:rsidRPr="00087373">
        <w:t xml:space="preserve">to </w:t>
      </w:r>
      <w:r w:rsidR="00AA0920">
        <w:t xml:space="preserve"> 2.16.3</w:t>
      </w:r>
      <w:proofErr w:type="gramEnd"/>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66" w:name="_Ref71008447"/>
      <w:r w:rsidRPr="00087373">
        <w:t xml:space="preserve">The additional operational costs referred to in </w:t>
      </w:r>
      <w:proofErr w:type="gramStart"/>
      <w:r w:rsidRPr="00087373">
        <w:t xml:space="preserve">paragraph </w:t>
      </w:r>
      <w:r w:rsidR="00AA0920">
        <w:t xml:space="preserve"> 2.16.2</w:t>
      </w:r>
      <w:proofErr w:type="gramEnd"/>
      <w:r w:rsidR="00AA0920">
        <w:t xml:space="preserve">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66"/>
    </w:p>
    <w:p w14:paraId="7EEE50FE" w14:textId="77777777" w:rsidR="007F68C9" w:rsidRPr="00087373" w:rsidRDefault="007F68C9" w:rsidP="00882732">
      <w:pPr>
        <w:numPr>
          <w:ilvl w:val="1"/>
          <w:numId w:val="21"/>
        </w:numPr>
        <w:spacing w:after="200"/>
        <w:ind w:hanging="714"/>
        <w:sectPr w:rsidR="007F68C9" w:rsidRPr="00087373" w:rsidSect="00316D76">
          <w:footerReference w:type="even" r:id="rId13"/>
          <w:footerReference w:type="default" r:id="rId14"/>
          <w:footerReference w:type="first" r:id="rId15"/>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75"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75"/>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76"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76"/>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77" w:name="_Ref71009513"/>
      <w:r w:rsidRPr="00087373">
        <w:t>Where considered appropriate, diversity may be applied to the summation of the power flows arising from consideration of paragraphs 3.5.2.1</w:t>
      </w:r>
      <w:r w:rsidR="006839CB" w:rsidRPr="00087373">
        <w:t xml:space="preserve"> and 3.5.2.</w:t>
      </w:r>
      <w:bookmarkEnd w:id="77"/>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 xml:space="preserve">group </w:t>
      </w:r>
      <w:proofErr w:type="gramStart"/>
      <w:r w:rsidR="0043282C" w:rsidRPr="00087373">
        <w:rPr>
          <w:i/>
        </w:rPr>
        <w:t>demand</w:t>
      </w:r>
      <w:r w:rsidRPr="00087373">
        <w:t>;</w:t>
      </w:r>
      <w:proofErr w:type="gramEnd"/>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 xml:space="preserve">maintenance period </w:t>
      </w:r>
      <w:proofErr w:type="gramStart"/>
      <w:r w:rsidR="00B33EE3" w:rsidRPr="00087373">
        <w:rPr>
          <w:i/>
        </w:rPr>
        <w:t>demand</w:t>
      </w:r>
      <w:r w:rsidR="00851641" w:rsidRPr="00087373">
        <w:t>;</w:t>
      </w:r>
      <w:proofErr w:type="gramEnd"/>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 xml:space="preserve">d not be considered </w:t>
      </w:r>
      <w:proofErr w:type="gramStart"/>
      <w:r w:rsidRPr="00087373">
        <w:t>separately;</w:t>
      </w:r>
      <w:proofErr w:type="gramEnd"/>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w:t>
      </w:r>
      <w:proofErr w:type="gramStart"/>
      <w:r w:rsidR="00CD5115" w:rsidRPr="00087373">
        <w:t>e.g.</w:t>
      </w:r>
      <w:proofErr w:type="gramEnd"/>
      <w:r w:rsidR="00CD5115" w:rsidRPr="00087373">
        <w:t xml:space="preserve">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w:t>
      </w:r>
      <w:proofErr w:type="gramStart"/>
      <w:r w:rsidR="00CD5115" w:rsidRPr="00087373">
        <w:t>i.e.</w:t>
      </w:r>
      <w:proofErr w:type="gramEnd"/>
      <w:r w:rsidR="00CD5115" w:rsidRPr="00087373">
        <w:t xml:space="preserv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78"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 xml:space="preserve">pre-fault </w:t>
      </w:r>
      <w:proofErr w:type="gramStart"/>
      <w:r w:rsidR="0095472D" w:rsidRPr="00087373">
        <w:rPr>
          <w:i/>
        </w:rPr>
        <w:t>rating</w:t>
      </w:r>
      <w:r w:rsidRPr="00087373">
        <w:t>;</w:t>
      </w:r>
      <w:proofErr w:type="gramEnd"/>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78"/>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 xml:space="preserve">ter than </w:t>
      </w:r>
      <w:proofErr w:type="gramStart"/>
      <w:r w:rsidRPr="00087373">
        <w:t>1MW;</w:t>
      </w:r>
      <w:proofErr w:type="gramEnd"/>
    </w:p>
    <w:p w14:paraId="21DBA456" w14:textId="77777777" w:rsidR="003D08D6" w:rsidRPr="00087373" w:rsidRDefault="00851641" w:rsidP="00882732">
      <w:pPr>
        <w:numPr>
          <w:ilvl w:val="2"/>
          <w:numId w:val="23"/>
        </w:numPr>
        <w:spacing w:after="200"/>
      </w:pPr>
      <w:r w:rsidRPr="00087373">
        <w:t>u</w:t>
      </w:r>
      <w:r w:rsidR="003D08D6" w:rsidRPr="00087373">
        <w:t xml:space="preserve">nacceptable overloading of any primary transmission </w:t>
      </w:r>
      <w:proofErr w:type="gramStart"/>
      <w:r w:rsidR="003D08D6" w:rsidRPr="00087373">
        <w:t>equipment</w:t>
      </w:r>
      <w:r w:rsidRPr="00087373">
        <w:t>;</w:t>
      </w:r>
      <w:proofErr w:type="gramEnd"/>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79"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xml:space="preserve">, a reactive </w:t>
      </w:r>
      <w:proofErr w:type="gramStart"/>
      <w:r w:rsidR="008D4CE3" w:rsidRPr="00087373">
        <w:t>compensator</w:t>
      </w:r>
      <w:proofErr w:type="gramEnd"/>
      <w:r w:rsidR="008D4CE3" w:rsidRPr="00087373">
        <w:t xml:space="preserve">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w:t>
      </w:r>
      <w:proofErr w:type="gramStart"/>
      <w:r w:rsidR="00942A9D" w:rsidRPr="00087373">
        <w:t>met;</w:t>
      </w:r>
      <w:proofErr w:type="gramEnd"/>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w:t>
      </w:r>
      <w:proofErr w:type="gramStart"/>
      <w:r w:rsidRPr="00087373">
        <w:rPr>
          <w:i/>
        </w:rPr>
        <w:t>e</w:t>
      </w:r>
      <w:r w:rsidR="00942A9D" w:rsidRPr="00087373">
        <w:rPr>
          <w:i/>
        </w:rPr>
        <w:t>quipment;</w:t>
      </w:r>
      <w:proofErr w:type="gramEnd"/>
    </w:p>
    <w:p w14:paraId="59267C45" w14:textId="77777777" w:rsidR="00942A9D" w:rsidRPr="008252B1" w:rsidRDefault="00B81592" w:rsidP="00882732">
      <w:pPr>
        <w:numPr>
          <w:ilvl w:val="2"/>
          <w:numId w:val="23"/>
        </w:numPr>
        <w:spacing w:after="200"/>
        <w:rPr>
          <w:lang w:val="fr-FR"/>
          <w:rPrChange w:id="80" w:author="Hooman Andami" w:date="2023-05-09T10:42:00Z">
            <w:rPr/>
          </w:rPrChange>
        </w:rPr>
      </w:pPr>
      <w:proofErr w:type="spellStart"/>
      <w:proofErr w:type="gramStart"/>
      <w:r w:rsidRPr="008252B1">
        <w:rPr>
          <w:i/>
          <w:lang w:val="fr-FR"/>
          <w:rPrChange w:id="81" w:author="Hooman Andami" w:date="2023-05-09T10:42:00Z">
            <w:rPr>
              <w:i/>
            </w:rPr>
          </w:rPrChange>
        </w:rPr>
        <w:t>unacceptable</w:t>
      </w:r>
      <w:proofErr w:type="spellEnd"/>
      <w:proofErr w:type="gramEnd"/>
      <w:r w:rsidRPr="008252B1">
        <w:rPr>
          <w:i/>
          <w:lang w:val="fr-FR"/>
          <w:rPrChange w:id="82" w:author="Hooman Andami" w:date="2023-05-09T10:42:00Z">
            <w:rPr>
              <w:i/>
            </w:rPr>
          </w:rPrChange>
        </w:rPr>
        <w:t xml:space="preserve"> voltage c</w:t>
      </w:r>
      <w:r w:rsidR="00942A9D" w:rsidRPr="008252B1">
        <w:rPr>
          <w:i/>
          <w:lang w:val="fr-FR"/>
          <w:rPrChange w:id="83" w:author="Hooman Andami" w:date="2023-05-09T10:42:00Z">
            <w:rPr>
              <w:i/>
            </w:rPr>
          </w:rPrChange>
        </w:rPr>
        <w:t>onditions</w:t>
      </w:r>
      <w:r w:rsidR="00942A9D" w:rsidRPr="008252B1">
        <w:rPr>
          <w:lang w:val="fr-FR"/>
          <w:rPrChange w:id="84" w:author="Hooman Andami" w:date="2023-05-09T10:42:00Z">
            <w:rPr/>
          </w:rPrChange>
        </w:rPr>
        <w:t xml:space="preserve"> or </w:t>
      </w:r>
      <w:proofErr w:type="spellStart"/>
      <w:r w:rsidRPr="008252B1">
        <w:rPr>
          <w:i/>
          <w:lang w:val="fr-FR"/>
          <w:rPrChange w:id="85" w:author="Hooman Andami" w:date="2023-05-09T10:42:00Z">
            <w:rPr>
              <w:i/>
            </w:rPr>
          </w:rPrChange>
        </w:rPr>
        <w:t>insufficient</w:t>
      </w:r>
      <w:proofErr w:type="spellEnd"/>
      <w:r w:rsidRPr="008252B1">
        <w:rPr>
          <w:i/>
          <w:lang w:val="fr-FR"/>
          <w:rPrChange w:id="86" w:author="Hooman Andami" w:date="2023-05-09T10:42:00Z">
            <w:rPr>
              <w:i/>
            </w:rPr>
          </w:rPrChange>
        </w:rPr>
        <w:t xml:space="preserve"> voltage p</w:t>
      </w:r>
      <w:r w:rsidR="00942A9D" w:rsidRPr="008252B1">
        <w:rPr>
          <w:i/>
          <w:lang w:val="fr-FR"/>
          <w:rPrChange w:id="87" w:author="Hooman Andami" w:date="2023-05-09T10:42:00Z">
            <w:rPr>
              <w:i/>
            </w:rPr>
          </w:rPrChange>
        </w:rPr>
        <w:t xml:space="preserve">erformance </w:t>
      </w:r>
      <w:proofErr w:type="spellStart"/>
      <w:r w:rsidR="00942A9D" w:rsidRPr="008252B1">
        <w:rPr>
          <w:i/>
          <w:lang w:val="fr-FR"/>
          <w:rPrChange w:id="88" w:author="Hooman Andami" w:date="2023-05-09T10:42:00Z">
            <w:rPr>
              <w:i/>
            </w:rPr>
          </w:rPrChange>
        </w:rPr>
        <w:t>margins</w:t>
      </w:r>
      <w:proofErr w:type="spellEnd"/>
      <w:r w:rsidR="00942A9D" w:rsidRPr="008252B1">
        <w:rPr>
          <w:lang w:val="fr-FR"/>
          <w:rPrChange w:id="89" w:author="Hooman Andami" w:date="2023-05-09T10:42:00Z">
            <w:rPr/>
          </w:rPrChange>
        </w:rPr>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79"/>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cs="Aria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 xml:space="preserve">secured </w:t>
      </w:r>
      <w:proofErr w:type="gramStart"/>
      <w:r w:rsidRPr="00087373">
        <w:rPr>
          <w:i/>
        </w:rPr>
        <w:t>e</w:t>
      </w:r>
      <w:r w:rsidR="00D87D6A" w:rsidRPr="00087373">
        <w:rPr>
          <w:i/>
        </w:rPr>
        <w:t>vent</w:t>
      </w:r>
      <w:r w:rsidR="00D87D6A" w:rsidRPr="00087373">
        <w:t>, but</w:t>
      </w:r>
      <w:proofErr w:type="gramEnd"/>
      <w:r w:rsidR="00D87D6A" w:rsidRPr="00087373">
        <w:t xml:space="preserve"> shall not replace the requirement for system connection. The assessment of contribution of generation to group se</w:t>
      </w:r>
      <w:r w:rsidR="00E1121D" w:rsidRPr="00087373">
        <w:t xml:space="preserve">curity will therefore </w:t>
      </w:r>
      <w:proofErr w:type="gramStart"/>
      <w:r w:rsidR="00E1121D" w:rsidRPr="00087373">
        <w:t>consider;</w:t>
      </w:r>
      <w:proofErr w:type="gramEnd"/>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 xml:space="preserve">annual load </w:t>
      </w:r>
      <w:proofErr w:type="gramStart"/>
      <w:r w:rsidRPr="00087373">
        <w:rPr>
          <w:i/>
        </w:rPr>
        <w:t>f</w:t>
      </w:r>
      <w:r w:rsidR="00D87D6A" w:rsidRPr="00087373">
        <w:rPr>
          <w:i/>
        </w:rPr>
        <w:t>actor</w:t>
      </w:r>
      <w:r w:rsidRPr="00087373">
        <w:rPr>
          <w:i/>
        </w:rPr>
        <w:t>;</w:t>
      </w:r>
      <w:proofErr w:type="gramEnd"/>
    </w:p>
    <w:p w14:paraId="6A433E58" w14:textId="77777777" w:rsidR="00D87D6A" w:rsidRPr="00087373" w:rsidRDefault="00E1121D" w:rsidP="00882732">
      <w:pPr>
        <w:numPr>
          <w:ilvl w:val="2"/>
          <w:numId w:val="23"/>
        </w:numPr>
        <w:spacing w:after="200"/>
      </w:pPr>
      <w:r w:rsidRPr="00087373">
        <w:t>t</w:t>
      </w:r>
      <w:r w:rsidR="00D87D6A" w:rsidRPr="00087373">
        <w:t xml:space="preserve">he availability of generation under outage </w:t>
      </w:r>
      <w:proofErr w:type="gramStart"/>
      <w:r w:rsidR="00D87D6A" w:rsidRPr="00087373">
        <w:t>conditions</w:t>
      </w:r>
      <w:r w:rsidRPr="00087373">
        <w:t>;</w:t>
      </w:r>
      <w:proofErr w:type="gramEnd"/>
    </w:p>
    <w:p w14:paraId="30BB9D99" w14:textId="77777777" w:rsidR="00D87D6A" w:rsidRPr="00087373" w:rsidRDefault="00E1121D" w:rsidP="00882732">
      <w:pPr>
        <w:numPr>
          <w:ilvl w:val="2"/>
          <w:numId w:val="23"/>
        </w:numPr>
        <w:spacing w:after="200"/>
      </w:pPr>
      <w:r w:rsidRPr="00087373">
        <w:t>t</w:t>
      </w:r>
      <w:r w:rsidR="00D87D6A" w:rsidRPr="00087373">
        <w:t xml:space="preserve">he fuel source availability, </w:t>
      </w:r>
      <w:proofErr w:type="gramStart"/>
      <w:r w:rsidR="00D87D6A" w:rsidRPr="00087373">
        <w:t>i.e.</w:t>
      </w:r>
      <w:proofErr w:type="gramEnd"/>
      <w:r w:rsidR="00D87D6A" w:rsidRPr="00087373">
        <w:t xml:space="preserv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 xml:space="preserve">ride-through </w:t>
      </w:r>
      <w:proofErr w:type="gramStart"/>
      <w:r w:rsidR="00D87D6A" w:rsidRPr="00087373">
        <w:t>capability</w:t>
      </w:r>
      <w:r w:rsidRPr="00087373">
        <w:t>;</w:t>
      </w:r>
      <w:proofErr w:type="gramEnd"/>
    </w:p>
    <w:p w14:paraId="2B516549" w14:textId="77777777" w:rsidR="00D87D6A" w:rsidRPr="00087373" w:rsidRDefault="00E1121D" w:rsidP="00882732">
      <w:pPr>
        <w:numPr>
          <w:ilvl w:val="2"/>
          <w:numId w:val="23"/>
        </w:numPr>
        <w:spacing w:after="200"/>
      </w:pPr>
      <w:r w:rsidRPr="00087373">
        <w:t>c</w:t>
      </w:r>
      <w:r w:rsidR="00D87D6A" w:rsidRPr="00087373">
        <w:t xml:space="preserve">apping of generation contribution </w:t>
      </w:r>
      <w:proofErr w:type="gramStart"/>
      <w:r w:rsidR="00D87D6A" w:rsidRPr="00087373">
        <w:t>in the event that</w:t>
      </w:r>
      <w:proofErr w:type="gramEnd"/>
      <w:r w:rsidR="00D87D6A" w:rsidRPr="00087373">
        <w:t xml:space="preserve">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77777777" w:rsidR="00661EEE" w:rsidRPr="00087373" w:rsidRDefault="00661EEE" w:rsidP="00661EEE">
      <w:pPr>
        <w:pStyle w:val="Caption"/>
        <w:rPr>
          <w:i/>
        </w:rPr>
      </w:pPr>
      <w:bookmarkStart w:id="90" w:name="_Ref73094348"/>
      <w:bookmarkStart w:id="91" w:name="_Ref73094318"/>
      <w:r w:rsidRPr="00087373">
        <w:t xml:space="preserve">Table </w:t>
      </w:r>
      <w:bookmarkEnd w:id="90"/>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91"/>
      <w:r w:rsidRPr="00087373">
        <w:t xml:space="preserve"> in </w:t>
      </w:r>
      <w:r w:rsidR="001F5983" w:rsidRPr="00087373">
        <w:rPr>
          <w:i/>
        </w:rPr>
        <w:t>NGET’s transmission system</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1C3DD0B1" w14:textId="77777777" w:rsidR="00661EEE" w:rsidRPr="00087373" w:rsidRDefault="00661EEE" w:rsidP="00E1121D"/>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 xml:space="preserve">These guidelines provide an acceptable way towards </w:t>
      </w:r>
      <w:r w:rsidRPr="00087373">
        <w:lastRenderedPageBreak/>
        <w:t>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 xml:space="preserve">Variations, arising </w:t>
      </w:r>
      <w:proofErr w:type="gramStart"/>
      <w:r w:rsidRPr="00087373">
        <w:t>from a demand customers request,</w:t>
      </w:r>
      <w:proofErr w:type="gramEnd"/>
      <w:r w:rsidRPr="00087373">
        <w:t xml:space="preserve">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 xml:space="preserve">.3. For example, such a demand connection design variation may be used to reflect the nature of connection of embedded generation or </w:t>
      </w:r>
      <w:proofErr w:type="gramStart"/>
      <w:r w:rsidRPr="00087373">
        <w:t>particular load</w:t>
      </w:r>
      <w:proofErr w:type="gramEnd"/>
      <w:r w:rsidRPr="00087373">
        <w:t xml:space="preserve">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 xml:space="preserve">esult in additional investment or operational costs to any </w:t>
      </w:r>
      <w:proofErr w:type="gramStart"/>
      <w:r w:rsidR="00344B46" w:rsidRPr="00087373">
        <w:t>particular customer</w:t>
      </w:r>
      <w:proofErr w:type="gramEnd"/>
      <w:r w:rsidR="00344B46" w:rsidRPr="00087373">
        <w:t xml:space="preserve">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 xml:space="preserve">Should system conditions change, for example due to the proposed </w:t>
      </w:r>
      <w:proofErr w:type="gramStart"/>
      <w:r w:rsidRPr="00087373">
        <w:t>connection  of</w:t>
      </w:r>
      <w:proofErr w:type="gramEnd"/>
      <w:r w:rsidRPr="00087373">
        <w:t xml:space="preserve">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92"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92"/>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93"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93"/>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w:t>
      </w:r>
      <w:proofErr w:type="gramStart"/>
      <w:r w:rsidRPr="00087373">
        <w:rPr>
          <w:rFonts w:cs="Arial"/>
          <w:szCs w:val="24"/>
        </w:rPr>
        <w:t>C;</w:t>
      </w:r>
      <w:proofErr w:type="gramEnd"/>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94"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bookmarkEnd w:id="94"/>
      <w:proofErr w:type="gramEnd"/>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w:t>
      </w:r>
      <w:proofErr w:type="gramStart"/>
      <w:r w:rsidRPr="00087373">
        <w:rPr>
          <w:rFonts w:cs="Arial"/>
          <w:szCs w:val="24"/>
        </w:rPr>
        <w:t>E;</w:t>
      </w:r>
      <w:proofErr w:type="gramEnd"/>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proofErr w:type="gramEnd"/>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95"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95"/>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96" w:name="_Hlt72746651"/>
      <w:bookmarkEnd w:id="96"/>
      <w:r w:rsidRPr="00087373">
        <w:rPr>
          <w:rFonts w:cs="Arial"/>
          <w:szCs w:val="24"/>
        </w:rPr>
        <w:lastRenderedPageBreak/>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97"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97"/>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98"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98"/>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99" w:name="_Ref73098389"/>
      <w:r w:rsidRPr="00087373">
        <w:rPr>
          <w:rFonts w:cs="Arial"/>
          <w:szCs w:val="24"/>
        </w:rPr>
        <w:t xml:space="preserve">a single </w:t>
      </w:r>
      <w:r w:rsidRPr="00087373">
        <w:rPr>
          <w:rFonts w:cs="Arial"/>
          <w:i/>
          <w:szCs w:val="24"/>
        </w:rPr>
        <w:t>transmission circuit</w:t>
      </w:r>
      <w:r w:rsidRPr="00087373">
        <w:rPr>
          <w:rFonts w:cs="Arial"/>
          <w:szCs w:val="24"/>
        </w:rPr>
        <w:t xml:space="preserve">, a reactive compensator or other reactive power </w:t>
      </w:r>
      <w:proofErr w:type="gramStart"/>
      <w:r w:rsidRPr="00087373">
        <w:rPr>
          <w:rFonts w:cs="Arial"/>
          <w:szCs w:val="24"/>
        </w:rPr>
        <w:t>provider;</w:t>
      </w:r>
      <w:bookmarkEnd w:id="99"/>
      <w:proofErr w:type="gramEnd"/>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 xml:space="preserve">DC </w:t>
      </w:r>
      <w:proofErr w:type="gramStart"/>
      <w:r w:rsidRPr="00BD15F7">
        <w:rPr>
          <w:rFonts w:cs="Arial"/>
          <w:i/>
          <w:szCs w:val="24"/>
        </w:rPr>
        <w:t>converter</w:t>
      </w:r>
      <w:r w:rsidR="00BD15F7">
        <w:rPr>
          <w:rFonts w:cs="Arial"/>
          <w:i/>
          <w:szCs w:val="24"/>
        </w:rPr>
        <w:t>;</w:t>
      </w:r>
      <w:proofErr w:type="gramEnd"/>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proofErr w:type="gramStart"/>
      <w:r w:rsidR="00393118" w:rsidRPr="00087373">
        <w:rPr>
          <w:rFonts w:cs="Arial"/>
          <w:szCs w:val="24"/>
        </w:rPr>
        <w:t>supergrid</w:t>
      </w:r>
      <w:proofErr w:type="spellEnd"/>
      <w:r w:rsidR="00393118" w:rsidRPr="00087373">
        <w:rPr>
          <w:rFonts w:cs="Arial"/>
          <w:szCs w:val="24"/>
        </w:rPr>
        <w:t>;</w:t>
      </w:r>
      <w:proofErr w:type="gramEnd"/>
    </w:p>
    <w:p w14:paraId="0B090D20" w14:textId="7777777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r w:rsidR="00393118" w:rsidRPr="00087373">
        <w:rPr>
          <w:rFonts w:cs="Arial"/>
          <w:i/>
          <w:szCs w:val="24"/>
        </w:rPr>
        <w:t>NGET’s</w:t>
      </w:r>
      <w:r w:rsidR="00393118" w:rsidRPr="00087373">
        <w:rPr>
          <w:rFonts w:cs="Arial"/>
          <w:szCs w:val="24"/>
        </w:rPr>
        <w:t xml:space="preserve"> transmission system </w:t>
      </w:r>
      <w:proofErr w:type="gramStart"/>
      <w:r w:rsidR="00393118" w:rsidRPr="00087373">
        <w:rPr>
          <w:rFonts w:cs="Arial"/>
          <w:szCs w:val="24"/>
        </w:rPr>
        <w:t xml:space="preserve">or </w:t>
      </w:r>
      <w:r w:rsidR="00F80D7D">
        <w:rPr>
          <w:rFonts w:cs="Arial"/>
          <w:i/>
          <w:szCs w:val="24"/>
        </w:rPr>
        <w:t xml:space="preserve"> SHET’S</w:t>
      </w:r>
      <w:proofErr w:type="gramEnd"/>
      <w:r w:rsidR="00393118" w:rsidRPr="00087373">
        <w:rPr>
          <w:rFonts w:cs="Arial"/>
          <w:szCs w:val="24"/>
        </w:rPr>
        <w:t xml:space="preserve"> transmission system;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77777777"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in </w:t>
      </w:r>
      <w:r w:rsidR="00061EF2" w:rsidRPr="00BD15F7">
        <w:rPr>
          <w:rFonts w:cs="Arial"/>
          <w:szCs w:val="24"/>
        </w:rPr>
        <w:t>NGET</w:t>
      </w:r>
      <w:r w:rsidR="00A1371E" w:rsidRPr="00BD15F7">
        <w:rPr>
          <w:rFonts w:cs="Arial"/>
          <w:szCs w:val="24"/>
        </w:rPr>
        <w:t>’s</w:t>
      </w:r>
      <w:r w:rsidR="00061EF2" w:rsidRPr="00BD15F7">
        <w:rPr>
          <w:rFonts w:cs="Arial"/>
          <w:szCs w:val="24"/>
        </w:rPr>
        <w:t xml:space="preserve"> transmission</w:t>
      </w:r>
      <w:r w:rsidRPr="00BD15F7">
        <w:rPr>
          <w:rFonts w:cs="Arial"/>
          <w:szCs w:val="24"/>
        </w:rPr>
        <w:t xml:space="preserve"> area,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roofErr w:type="gramStart"/>
      <w:r w:rsidRPr="00087373">
        <w:rPr>
          <w:rFonts w:cs="Arial"/>
          <w:szCs w:val="24"/>
        </w:rPr>
        <w:t>);</w:t>
      </w:r>
      <w:proofErr w:type="gramEnd"/>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t>unacceptable overloading</w:t>
      </w:r>
      <w:r w:rsidRPr="00087373">
        <w:rPr>
          <w:rFonts w:cs="Arial"/>
          <w:szCs w:val="24"/>
        </w:rPr>
        <w:t xml:space="preserve"> of any </w:t>
      </w:r>
      <w:r w:rsidRPr="00087373">
        <w:rPr>
          <w:rFonts w:cs="Arial"/>
          <w:i/>
          <w:szCs w:val="24"/>
        </w:rPr>
        <w:t xml:space="preserve">primary transmission </w:t>
      </w:r>
      <w:proofErr w:type="gramStart"/>
      <w:r w:rsidRPr="00087373">
        <w:rPr>
          <w:rFonts w:cs="Arial"/>
          <w:i/>
          <w:szCs w:val="24"/>
        </w:rPr>
        <w:t>equipment;</w:t>
      </w:r>
      <w:proofErr w:type="gramEnd"/>
    </w:p>
    <w:p w14:paraId="7F5C43DF" w14:textId="77777777" w:rsidR="00793355" w:rsidRPr="008252B1" w:rsidRDefault="00793355" w:rsidP="00BD15F7">
      <w:pPr>
        <w:numPr>
          <w:ilvl w:val="2"/>
          <w:numId w:val="25"/>
        </w:numPr>
        <w:spacing w:after="200"/>
        <w:rPr>
          <w:lang w:val="fr-FR"/>
          <w:rPrChange w:id="100" w:author="Hooman Andami" w:date="2023-05-09T10:42:00Z">
            <w:rPr/>
          </w:rPrChange>
        </w:rPr>
      </w:pPr>
      <w:proofErr w:type="spellStart"/>
      <w:proofErr w:type="gramStart"/>
      <w:r w:rsidRPr="008252B1">
        <w:rPr>
          <w:i/>
          <w:lang w:val="fr-FR"/>
          <w:rPrChange w:id="101" w:author="Hooman Andami" w:date="2023-05-09T10:42:00Z">
            <w:rPr>
              <w:i/>
            </w:rPr>
          </w:rPrChange>
        </w:rPr>
        <w:lastRenderedPageBreak/>
        <w:t>unacceptable</w:t>
      </w:r>
      <w:proofErr w:type="spellEnd"/>
      <w:proofErr w:type="gramEnd"/>
      <w:r w:rsidRPr="008252B1">
        <w:rPr>
          <w:i/>
          <w:lang w:val="fr-FR"/>
          <w:rPrChange w:id="102" w:author="Hooman Andami" w:date="2023-05-09T10:42:00Z">
            <w:rPr>
              <w:i/>
            </w:rPr>
          </w:rPrChange>
        </w:rPr>
        <w:t xml:space="preserve"> voltage conditions</w:t>
      </w:r>
      <w:r w:rsidRPr="008252B1">
        <w:rPr>
          <w:lang w:val="fr-FR"/>
          <w:rPrChange w:id="103" w:author="Hooman Andami" w:date="2023-05-09T10:42:00Z">
            <w:rPr/>
          </w:rPrChange>
        </w:rPr>
        <w:t xml:space="preserve"> or </w:t>
      </w:r>
      <w:proofErr w:type="spellStart"/>
      <w:r w:rsidRPr="008252B1">
        <w:rPr>
          <w:i/>
          <w:lang w:val="fr-FR"/>
          <w:rPrChange w:id="104" w:author="Hooman Andami" w:date="2023-05-09T10:42:00Z">
            <w:rPr>
              <w:i/>
            </w:rPr>
          </w:rPrChange>
        </w:rPr>
        <w:t>insufficient</w:t>
      </w:r>
      <w:proofErr w:type="spellEnd"/>
      <w:r w:rsidRPr="008252B1">
        <w:rPr>
          <w:i/>
          <w:lang w:val="fr-FR"/>
          <w:rPrChange w:id="105" w:author="Hooman Andami" w:date="2023-05-09T10:42:00Z">
            <w:rPr>
              <w:i/>
            </w:rPr>
          </w:rPrChange>
        </w:rPr>
        <w:t xml:space="preserve"> voltage performance </w:t>
      </w:r>
      <w:proofErr w:type="spellStart"/>
      <w:r w:rsidRPr="008252B1">
        <w:rPr>
          <w:i/>
          <w:lang w:val="fr-FR"/>
          <w:rPrChange w:id="106" w:author="Hooman Andami" w:date="2023-05-09T10:42:00Z">
            <w:rPr>
              <w:i/>
            </w:rPr>
          </w:rPrChange>
        </w:rPr>
        <w:t>margins</w:t>
      </w:r>
      <w:proofErr w:type="spellEnd"/>
      <w:r w:rsidRPr="008252B1">
        <w:rPr>
          <w:i/>
          <w:lang w:val="fr-FR"/>
          <w:rPrChange w:id="107" w:author="Hooman Andami" w:date="2023-05-09T10:42:00Z">
            <w:rPr>
              <w:i/>
            </w:rPr>
          </w:rPrChange>
        </w:rPr>
        <w:t>;</w:t>
      </w:r>
      <w:r w:rsidRPr="008252B1">
        <w:rPr>
          <w:lang w:val="fr-FR"/>
          <w:rPrChange w:id="108" w:author="Hooman Andami" w:date="2023-05-09T10:42:00Z">
            <w:rPr/>
          </w:rPrChange>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 xml:space="preserve">Under conditions </w:t>
      </w:r>
      <w:proofErr w:type="gramStart"/>
      <w:r w:rsidRPr="00087373">
        <w:rPr>
          <w:rFonts w:cs="Arial"/>
          <w:szCs w:val="24"/>
        </w:rPr>
        <w:t>in the course of</w:t>
      </w:r>
      <w:proofErr w:type="gramEnd"/>
      <w:r w:rsidRPr="00087373">
        <w:rPr>
          <w:rFonts w:cs="Arial"/>
          <w:szCs w:val="24"/>
        </w:rPr>
        <w:t xml:space="preserve">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109"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109"/>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w:t>
      </w:r>
      <w:proofErr w:type="gramStart"/>
      <w:r w:rsidRPr="00087373">
        <w:rPr>
          <w:rFonts w:cs="Arial"/>
          <w:szCs w:val="24"/>
        </w:rPr>
        <w:t>in the course of</w:t>
      </w:r>
      <w:proofErr w:type="gramEnd"/>
      <w:r w:rsidRPr="00087373">
        <w:rPr>
          <w:rFonts w:cs="Arial"/>
          <w:szCs w:val="24"/>
        </w:rPr>
        <w:t xml:space="preserve">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110"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110"/>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111"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111"/>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112"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w:t>
      </w:r>
      <w:proofErr w:type="gramStart"/>
      <w:r w:rsidRPr="00087373">
        <w:rPr>
          <w:rFonts w:cs="Arial"/>
          <w:szCs w:val="24"/>
        </w:rPr>
        <w:t>provided that</w:t>
      </w:r>
      <w:proofErr w:type="gramEnd"/>
      <w:r w:rsidRPr="00087373">
        <w:rPr>
          <w:rFonts w:cs="Arial"/>
          <w:szCs w:val="24"/>
        </w:rPr>
        <w:t xml:space="preserve">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for example through </w:t>
      </w:r>
      <w:r w:rsidRPr="00087373">
        <w:rPr>
          <w:rFonts w:cs="Arial"/>
          <w:i/>
          <w:szCs w:val="24"/>
        </w:rPr>
        <w:t>balancing services</w:t>
      </w:r>
      <w:r w:rsidRPr="00087373">
        <w:rPr>
          <w:rFonts w:cs="Arial"/>
          <w:szCs w:val="24"/>
        </w:rPr>
        <w:t>. Guidance on economic justification is given in Appendix G.</w:t>
      </w:r>
      <w:bookmarkEnd w:id="112"/>
    </w:p>
    <w:p w14:paraId="4C86D96C" w14:textId="77777777" w:rsidR="00793355" w:rsidRPr="00087373" w:rsidRDefault="002F0F19" w:rsidP="00793355">
      <w:pPr>
        <w:pStyle w:val="Heading8"/>
        <w:spacing w:after="200"/>
        <w:rPr>
          <w:rFonts w:cs="Arial"/>
          <w:szCs w:val="24"/>
        </w:rPr>
      </w:pPr>
      <w:r w:rsidRPr="00087373">
        <w:rPr>
          <w:rFonts w:cs="Arial"/>
          <w:szCs w:val="24"/>
        </w:rPr>
        <w:lastRenderedPageBreak/>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113"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113"/>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114" w:name="_Ref73093659"/>
      <w:r w:rsidRPr="00087373">
        <w:lastRenderedPageBreak/>
        <w:t xml:space="preserve">Operation of the </w:t>
      </w:r>
      <w:r w:rsidR="00923D42" w:rsidRPr="00087373">
        <w:t xml:space="preserve">Onshore </w:t>
      </w:r>
      <w:r w:rsidR="00336AC1" w:rsidRPr="00087373">
        <w:t xml:space="preserve">Transmission </w:t>
      </w:r>
      <w:bookmarkEnd w:id="114"/>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115"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115"/>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116" w:name="_Ref74048610"/>
      <w:r w:rsidRPr="00087373">
        <w:t xml:space="preserve">a single </w:t>
      </w:r>
      <w:r w:rsidRPr="00087373">
        <w:rPr>
          <w:i/>
        </w:rPr>
        <w:t>transmission circuit</w:t>
      </w:r>
      <w:r w:rsidRPr="00087373">
        <w:t>, a reactive compensator or other reactive power provider; or</w:t>
      </w:r>
      <w:bookmarkEnd w:id="116"/>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117"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117"/>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 xml:space="preserve">acceptable frequency </w:t>
      </w:r>
      <w:proofErr w:type="gramStart"/>
      <w:r w:rsidR="006E6547" w:rsidRPr="00087373">
        <w:t>conditions</w:t>
      </w:r>
      <w:r w:rsidRPr="00087373">
        <w:t>;</w:t>
      </w:r>
      <w:proofErr w:type="gramEnd"/>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 xml:space="preserve">primary transmission </w:t>
      </w:r>
      <w:proofErr w:type="gramStart"/>
      <w:r w:rsidR="006E6547" w:rsidRPr="00087373">
        <w:t>equipment;</w:t>
      </w:r>
      <w:proofErr w:type="gramEnd"/>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w:t>
      </w:r>
      <w:proofErr w:type="gramStart"/>
      <w:r w:rsidR="006E6547" w:rsidRPr="00087373">
        <w:t>conditions;</w:t>
      </w:r>
      <w:proofErr w:type="gramEnd"/>
      <w:r w:rsidR="006E6547" w:rsidRPr="00087373">
        <w:t xml:space="preserve">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118"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118"/>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119" w:name="_Ref73964365"/>
      <w:r w:rsidRPr="00087373">
        <w:t xml:space="preserve">a </w:t>
      </w:r>
      <w:r w:rsidRPr="00087373">
        <w:rPr>
          <w:i/>
        </w:rPr>
        <w:t>double circuit overhead line</w:t>
      </w:r>
      <w:r w:rsidRPr="00087373">
        <w:t>; or</w:t>
      </w:r>
      <w:bookmarkEnd w:id="119"/>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120" w:name="_Ref73964385"/>
      <w:r w:rsidRPr="00087373">
        <w:t xml:space="preserve">a section of </w:t>
      </w:r>
      <w:r w:rsidRPr="00087373">
        <w:rPr>
          <w:i/>
        </w:rPr>
        <w:t>busbar</w:t>
      </w:r>
      <w:r w:rsidRPr="00087373">
        <w:t xml:space="preserve"> or mesh corner,</w:t>
      </w:r>
      <w:bookmarkEnd w:id="120"/>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w:t>
      </w:r>
      <w:proofErr w:type="gramStart"/>
      <w:r w:rsidRPr="00087373">
        <w:t>MW;</w:t>
      </w:r>
      <w:proofErr w:type="gramEnd"/>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frequency </w:t>
      </w:r>
      <w:proofErr w:type="gramStart"/>
      <w:r w:rsidRPr="00087373">
        <w:rPr>
          <w:i/>
        </w:rPr>
        <w:t>conditions</w:t>
      </w:r>
      <w:r w:rsidRPr="00087373">
        <w:t>;</w:t>
      </w:r>
      <w:proofErr w:type="gramEnd"/>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w:t>
      </w:r>
      <w:proofErr w:type="gramStart"/>
      <w:r w:rsidRPr="00087373">
        <w:t>MW;</w:t>
      </w:r>
      <w:proofErr w:type="gramEnd"/>
      <w:r w:rsidRPr="00087373">
        <w:t xml:space="preserve">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r w:rsidR="0024499C" w:rsidRPr="00087373">
        <w:rPr>
          <w:i/>
        </w:rPr>
        <w:t>NGET’s transmission system</w:t>
      </w:r>
      <w:r w:rsidRPr="00087373">
        <w:t>; or</w:t>
      </w:r>
    </w:p>
    <w:p w14:paraId="688AE486"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 xml:space="preserve">NGET’s transmission </w:t>
      </w:r>
      <w:proofErr w:type="gramStart"/>
      <w:r w:rsidR="0024499C" w:rsidRPr="00087373">
        <w:rPr>
          <w:i/>
        </w:rPr>
        <w:t>system</w:t>
      </w:r>
      <w:r w:rsidRPr="00087373">
        <w:t>;</w:t>
      </w:r>
      <w:proofErr w:type="gramEnd"/>
    </w:p>
    <w:p w14:paraId="0767EEF7"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121" w:name="_Ref73096299"/>
      <w:r w:rsidRPr="00087373">
        <w:t xml:space="preserve">Table </w:t>
      </w:r>
      <w:bookmarkEnd w:id="121"/>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lastRenderedPageBreak/>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122"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122"/>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123"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123"/>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w:t>
      </w:r>
      <w:proofErr w:type="gramStart"/>
      <w:r w:rsidRPr="00087373">
        <w:t>MW;</w:t>
      </w:r>
      <w:proofErr w:type="gramEnd"/>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 xml:space="preserve">primary transmission </w:t>
      </w:r>
      <w:proofErr w:type="gramStart"/>
      <w:r w:rsidRPr="00087373">
        <w:rPr>
          <w:i/>
        </w:rPr>
        <w:t>equipment</w:t>
      </w:r>
      <w:r w:rsidRPr="00087373">
        <w:t>;</w:t>
      </w:r>
      <w:proofErr w:type="gramEnd"/>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 xml:space="preserve">unacceptable voltage </w:t>
      </w:r>
      <w:proofErr w:type="gramStart"/>
      <w:r w:rsidRPr="00087373">
        <w:rPr>
          <w:i/>
        </w:rPr>
        <w:t>conditions</w:t>
      </w:r>
      <w:r w:rsidRPr="00087373">
        <w:t>;</w:t>
      </w:r>
      <w:proofErr w:type="gramEnd"/>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 xml:space="preserve">may implement measures to mitigate the consequences of this risk. Such measures may </w:t>
      </w:r>
      <w:proofErr w:type="gramStart"/>
      <w:r w:rsidRPr="00087373">
        <w:t>include:</w:t>
      </w:r>
      <w:proofErr w:type="gramEnd"/>
      <w:r w:rsidRPr="00087373">
        <w:t xml:space="preserv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124"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124"/>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 xml:space="preserve">The principles of these operational criteria shall be </w:t>
      </w:r>
      <w:proofErr w:type="gramStart"/>
      <w:r w:rsidRPr="00087373">
        <w:t>applied at all times</w:t>
      </w:r>
      <w:proofErr w:type="gramEnd"/>
      <w:r w:rsidRPr="00087373">
        <w:t xml:space="preserve">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125" w:name="_Ref73593739"/>
      <w:r w:rsidRPr="00087373">
        <w:rPr>
          <w:b/>
          <w:kern w:val="28"/>
          <w:sz w:val="28"/>
        </w:rPr>
        <w:t xml:space="preserve">Voltage Limits in Planning and Operating the </w:t>
      </w:r>
      <w:r w:rsidRPr="00087373">
        <w:rPr>
          <w:b/>
          <w:i/>
          <w:kern w:val="28"/>
          <w:sz w:val="28"/>
        </w:rPr>
        <w:t>Onshore Transmission System</w:t>
      </w:r>
      <w:bookmarkEnd w:id="125"/>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 xml:space="preserve">voltage </w:t>
      </w:r>
      <w:proofErr w:type="gramStart"/>
      <w:r w:rsidRPr="00087373">
        <w:rPr>
          <w:rFonts w:cs="Arial"/>
          <w:i/>
        </w:rPr>
        <w:t>collapse</w:t>
      </w:r>
      <w:r w:rsidRPr="00087373">
        <w:rPr>
          <w:rFonts w:cs="Arial"/>
        </w:rPr>
        <w:t>;</w:t>
      </w:r>
      <w:proofErr w:type="gramEnd"/>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w:t>
      </w:r>
      <w:proofErr w:type="gramStart"/>
      <w:r w:rsidRPr="00087373">
        <w:rPr>
          <w:rFonts w:cs="Arial"/>
        </w:rPr>
        <w:t>exhausted;</w:t>
      </w:r>
      <w:proofErr w:type="gramEnd"/>
    </w:p>
    <w:p w14:paraId="3B80FE6F" w14:textId="77777777" w:rsidR="00ED26A0" w:rsidRPr="00087373" w:rsidRDefault="00ED26A0" w:rsidP="00ED26A0">
      <w:pPr>
        <w:spacing w:after="120"/>
        <w:ind w:left="720"/>
        <w:rPr>
          <w:rFonts w:cs="Arial"/>
        </w:rPr>
      </w:pPr>
      <w:bookmarkStart w:id="126" w:name="_Toc248082631"/>
      <w:bookmarkStart w:id="127" w:name="_Toc248083937"/>
      <w:r w:rsidRPr="00087373">
        <w:rPr>
          <w:rFonts w:cs="Arial"/>
        </w:rPr>
        <w:t>under any of the following conditions:</w:t>
      </w:r>
      <w:bookmarkEnd w:id="126"/>
      <w:bookmarkEnd w:id="127"/>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 xml:space="preserve">credible demand </w:t>
      </w:r>
      <w:proofErr w:type="gramStart"/>
      <w:r w:rsidRPr="00087373">
        <w:rPr>
          <w:rFonts w:cs="Arial"/>
        </w:rPr>
        <w:t>sensitivities;</w:t>
      </w:r>
      <w:proofErr w:type="gramEnd"/>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w:t>
      </w:r>
      <w:proofErr w:type="gramStart"/>
      <w:r w:rsidRPr="00087373">
        <w:rPr>
          <w:rFonts w:cs="Arial"/>
        </w:rPr>
        <w:t>set-points</w:t>
      </w:r>
      <w:proofErr w:type="gramEnd"/>
      <w:r w:rsidRPr="00087373">
        <w:rPr>
          <w:rFonts w:cs="Arial"/>
        </w:rPr>
        <w:t xml:space="preserve"> of SVCs or automatic reactive switching schemes and without exceeding the available reactive capability of generation or SVCs. </w:t>
      </w:r>
      <w:proofErr w:type="gramStart"/>
      <w:r w:rsidRPr="00087373">
        <w:rPr>
          <w:rFonts w:cs="Arial"/>
        </w:rPr>
        <w:t>In particular, following</w:t>
      </w:r>
      <w:proofErr w:type="gramEnd"/>
      <w:r w:rsidRPr="00087373">
        <w:rPr>
          <w:rFonts w:cs="Arial"/>
        </w:rPr>
        <w:t xml:space="preserve">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proofErr w:type="gramStart"/>
            <w:r>
              <w:rPr>
                <w:rFonts w:cs="Arial"/>
              </w:rPr>
              <w:t>%</w:t>
            </w:r>
            <w:r w:rsidRPr="00087373">
              <w:rPr>
                <w:rFonts w:cs="Arial"/>
              </w:rPr>
              <w:t xml:space="preserve"> </w:t>
            </w:r>
            <w:r w:rsidR="00731E3A" w:rsidRPr="00087373">
              <w:rPr>
                <w:rFonts w:cs="Arial"/>
              </w:rPr>
              <w:t xml:space="preserve"> </w:t>
            </w:r>
            <w:r w:rsidR="00731E3A" w:rsidRPr="00087373">
              <w:rPr>
                <w:rFonts w:cs="Arial"/>
                <w:b/>
                <w:i/>
              </w:rPr>
              <w:t>Note</w:t>
            </w:r>
            <w:proofErr w:type="gramEnd"/>
            <w:r w:rsidR="00731E3A" w:rsidRPr="00087373">
              <w:rPr>
                <w:rFonts w:cs="Arial"/>
                <w:b/>
                <w:i/>
              </w:rPr>
              <w:t xml:space="preserv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 xml:space="preserve">May be relaxed downwards following a secured event involving the outage of a Grid Supply Transformer, </w:t>
      </w:r>
      <w:proofErr w:type="gramStart"/>
      <w:r w:rsidRPr="00087373">
        <w:rPr>
          <w:sz w:val="20"/>
        </w:rPr>
        <w:t>provided that</w:t>
      </w:r>
      <w:proofErr w:type="gramEnd"/>
      <w:r w:rsidRPr="00087373">
        <w:rPr>
          <w:sz w:val="20"/>
        </w:rPr>
        <w:t xml:space="preserve">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128" w:name="_Hlk51934449"/>
            <w:r w:rsidRPr="00087373">
              <w:rPr>
                <w:rFonts w:cs="Arial"/>
                <w:b/>
              </w:rPr>
              <w:t>Voltages to be Achievable at Interfaces to Distribution Networks</w:t>
            </w:r>
            <w:bookmarkEnd w:id="128"/>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129" w:name="_Hlk51934428"/>
            <w:r w:rsidRPr="00087373">
              <w:rPr>
                <w:rFonts w:cs="Arial"/>
                <w:b/>
              </w:rPr>
              <w:t>Voltage Limits at Interfaces to Distribution Networks</w:t>
            </w:r>
            <w:bookmarkEnd w:id="129"/>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w:t>
      </w:r>
      <w:proofErr w:type="gramStart"/>
      <w:r w:rsidRPr="00087373">
        <w:rPr>
          <w:rFonts w:cs="Arial"/>
        </w:rPr>
        <w:t>taken into account</w:t>
      </w:r>
      <w:proofErr w:type="gramEnd"/>
      <w:r w:rsidRPr="00087373">
        <w:rPr>
          <w:rFonts w:cs="Arial"/>
        </w:rPr>
        <w: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 xml:space="preserve">infrequent operational </w:t>
            </w:r>
            <w:proofErr w:type="gramStart"/>
            <w:r w:rsidRPr="00087373">
              <w:rPr>
                <w:rFonts w:cs="Arial"/>
                <w:i/>
                <w:szCs w:val="24"/>
              </w:rPr>
              <w:t>switching</w:t>
            </w:r>
            <w:r w:rsidRPr="00087373">
              <w:rPr>
                <w:rFonts w:cs="Arial"/>
                <w:szCs w:val="24"/>
              </w:rPr>
              <w:t xml:space="preserve">  events</w:t>
            </w:r>
            <w:proofErr w:type="gramEnd"/>
            <w:r w:rsidRPr="00087373">
              <w:rPr>
                <w:rFonts w:cs="Arial"/>
                <w:szCs w:val="24"/>
              </w:rPr>
              <w:t xml:space="preserve">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w:t>
            </w:r>
            <w:proofErr w:type="spellStart"/>
            <w:r w:rsidRPr="00087373">
              <w:rPr>
                <w:rFonts w:cs="Arial"/>
                <w:i/>
                <w:szCs w:val="24"/>
              </w:rPr>
              <w:t>supergrid</w:t>
            </w:r>
            <w:proofErr w:type="spellEnd"/>
            <w:proofErr w:type="gram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w:t>
            </w:r>
            <w:proofErr w:type="gramStart"/>
            <w:r w:rsidRPr="00087373">
              <w:rPr>
                <w:rFonts w:cs="Arial"/>
                <w:szCs w:val="24"/>
              </w:rPr>
              <w:t>circuit  transmission</w:t>
            </w:r>
            <w:proofErr w:type="gramEnd"/>
            <w:r w:rsidRPr="00087373">
              <w:rPr>
                <w:rFonts w:cs="Arial"/>
                <w:szCs w:val="24"/>
              </w:rPr>
              <w:t xml:space="preserve">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transmission</w:t>
            </w:r>
            <w:proofErr w:type="gramEnd"/>
            <w:r w:rsidRPr="00087373">
              <w:rPr>
                <w:rFonts w:cs="Arial"/>
                <w:szCs w:val="24"/>
              </w:rPr>
              <w:t xml:space="preserve">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w:t>
      </w:r>
      <w:proofErr w:type="gramStart"/>
      <w:r w:rsidRPr="00087373">
        <w:rPr>
          <w:rFonts w:cs="Arial"/>
          <w:sz w:val="20"/>
        </w:rPr>
        <w:t>control, or</w:t>
      </w:r>
      <w:proofErr w:type="gramEnd"/>
      <w:r w:rsidRPr="00087373">
        <w:rPr>
          <w:rFonts w:cs="Arial"/>
          <w:sz w:val="20"/>
        </w:rPr>
        <w:t xml:space="preserve">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proofErr w:type="gramStart"/>
      <w:r w:rsidRPr="00087373">
        <w:lastRenderedPageBreak/>
        <w:t xml:space="preserve">7.4  </w:t>
      </w:r>
      <w:r w:rsidR="003D1DF7" w:rsidRPr="00087373">
        <w:t>In</w:t>
      </w:r>
      <w:proofErr w:type="gramEnd"/>
      <w:r w:rsidR="003D1DF7" w:rsidRPr="00087373">
        <w:t xml:space="preserve">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proofErr w:type="gramStart"/>
      <w:r w:rsidRPr="00087373">
        <w:t>For the purpose of</w:t>
      </w:r>
      <w:proofErr w:type="gramEnd"/>
      <w:r w:rsidRPr="00087373">
        <w:t xml:space="preserve">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w:t>
      </w:r>
      <w:proofErr w:type="gramStart"/>
      <w:r w:rsidR="003D1DF7" w:rsidRPr="00087373">
        <w:rPr>
          <w:rFonts w:cs="Arial"/>
          <w:i/>
          <w:szCs w:val="24"/>
        </w:rPr>
        <w:t>infeed;</w:t>
      </w:r>
      <w:proofErr w:type="gramEnd"/>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 xml:space="preserve">normal infeed loss </w:t>
      </w:r>
      <w:proofErr w:type="gramStart"/>
      <w:r w:rsidR="00DB586D" w:rsidRPr="00087373">
        <w:rPr>
          <w:rFonts w:cs="Arial"/>
          <w:i/>
          <w:szCs w:val="24"/>
        </w:rPr>
        <w:t>risk</w:t>
      </w:r>
      <w:r w:rsidR="003D1DF7" w:rsidRPr="00087373">
        <w:rPr>
          <w:rFonts w:cs="Arial"/>
          <w:szCs w:val="24"/>
        </w:rPr>
        <w:t>;</w:t>
      </w:r>
      <w:proofErr w:type="gramEnd"/>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F13895" w:rsidRDefault="00F13895"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" filled="f" stroked="f">
                <v:textbox>
                  <w:txbxContent>
                    <w:p w14:paraId="184D7BFE" w14:textId="77777777" w:rsidR="00F13895" w:rsidRDefault="00F13895"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" filled="f" stroked="f">
                <v:textbo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 xml:space="preserve">secured </w:t>
      </w:r>
      <w:proofErr w:type="gramStart"/>
      <w:r w:rsidRPr="00087373">
        <w:rPr>
          <w:rFonts w:cs="Arial"/>
          <w:i/>
          <w:szCs w:val="24"/>
        </w:rPr>
        <w:t>event</w:t>
      </w:r>
      <w:r w:rsidRPr="00087373">
        <w:rPr>
          <w:rFonts w:cs="Arial"/>
          <w:szCs w:val="24"/>
        </w:rPr>
        <w:t xml:space="preserve">  on</w:t>
      </w:r>
      <w:proofErr w:type="gramEnd"/>
      <w:r w:rsidRPr="00087373">
        <w:rPr>
          <w:rFonts w:cs="Arial"/>
          <w:szCs w:val="24"/>
        </w:rPr>
        <w:t xml:space="preserve">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r w:rsidR="003D1DF7" w:rsidRPr="00087373">
        <w:rPr>
          <w:rFonts w:cs="Arial"/>
          <w:szCs w:val="24"/>
        </w:rPr>
        <w:t>;</w:t>
      </w:r>
      <w:proofErr w:type="gramEnd"/>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proofErr w:type="gramEnd"/>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w:t>
      </w:r>
      <w:proofErr w:type="gramStart"/>
      <w:r w:rsidR="003D1DF7" w:rsidRPr="00087373">
        <w:rPr>
          <w:rFonts w:cs="Arial"/>
          <w:szCs w:val="24"/>
        </w:rPr>
        <w:t>occur;</w:t>
      </w:r>
      <w:proofErr w:type="gramEnd"/>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w:t>
      </w:r>
      <w:proofErr w:type="gramStart"/>
      <w:r w:rsidR="003D1DF7" w:rsidRPr="00087373">
        <w:rPr>
          <w:rFonts w:cs="Arial"/>
          <w:i/>
          <w:szCs w:val="24"/>
        </w:rPr>
        <w:t>infeed</w:t>
      </w:r>
      <w:r w:rsidR="003D1DF7" w:rsidRPr="00087373">
        <w:rPr>
          <w:rFonts w:cs="Arial"/>
          <w:szCs w:val="24"/>
        </w:rPr>
        <w:t xml:space="preserve">  shall</w:t>
      </w:r>
      <w:proofErr w:type="gramEnd"/>
      <w:r w:rsidR="003D1DF7" w:rsidRPr="00087373">
        <w:rPr>
          <w:rFonts w:cs="Arial"/>
          <w:szCs w:val="24"/>
        </w:rPr>
        <w:t xml:space="preserve">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 xml:space="preserve">the lowest level of damping for the sub-synchronous mode under </w:t>
      </w:r>
      <w:proofErr w:type="gramStart"/>
      <w:r w:rsidR="009D7557" w:rsidRPr="009D7557">
        <w:rPr>
          <w:rFonts w:cs="Arial"/>
          <w:szCs w:val="24"/>
        </w:rPr>
        <w:t>consideration;</w:t>
      </w:r>
      <w:proofErr w:type="gramEnd"/>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w:t>
      </w:r>
      <w:proofErr w:type="gramStart"/>
      <w:r w:rsidR="003D1DF7" w:rsidRPr="00087373">
        <w:rPr>
          <w:rFonts w:cs="Arial"/>
          <w:szCs w:val="24"/>
        </w:rPr>
        <w:t>in the course of</w:t>
      </w:r>
      <w:proofErr w:type="gramEnd"/>
      <w:r w:rsidR="003D1DF7" w:rsidRPr="00087373">
        <w:rPr>
          <w:rFonts w:cs="Arial"/>
          <w:szCs w:val="24"/>
        </w:rPr>
        <w:t xml:space="preserve">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 xml:space="preserve">pre-fault </w:t>
      </w:r>
      <w:proofErr w:type="gramStart"/>
      <w:r w:rsidR="003D1DF7" w:rsidRPr="00087373">
        <w:rPr>
          <w:rFonts w:cs="Arial"/>
          <w:i/>
          <w:szCs w:val="24"/>
        </w:rPr>
        <w:t>rating</w:t>
      </w:r>
      <w:r w:rsidR="003D1DF7" w:rsidRPr="00087373">
        <w:rPr>
          <w:rFonts w:cs="Arial"/>
          <w:szCs w:val="24"/>
        </w:rPr>
        <w:t>;</w:t>
      </w:r>
      <w:proofErr w:type="gramEnd"/>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 xml:space="preserve">insufficient voltage performance </w:t>
      </w:r>
      <w:proofErr w:type="gramStart"/>
      <w:r w:rsidR="003D1DF7" w:rsidRPr="00087373">
        <w:rPr>
          <w:rFonts w:cs="Arial"/>
          <w:i/>
          <w:szCs w:val="24"/>
        </w:rPr>
        <w:t>margins</w:t>
      </w:r>
      <w:r w:rsidR="003D1DF7" w:rsidRPr="00087373">
        <w:rPr>
          <w:rFonts w:cs="Arial"/>
          <w:szCs w:val="24"/>
        </w:rPr>
        <w:t>;</w:t>
      </w:r>
      <w:proofErr w:type="gramEnd"/>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 xml:space="preserve">offshore </w:t>
      </w:r>
      <w:proofErr w:type="gramStart"/>
      <w:r w:rsidR="003D1DF7" w:rsidRPr="0084091B">
        <w:rPr>
          <w:rFonts w:cs="Arial"/>
          <w:i/>
          <w:szCs w:val="24"/>
        </w:rPr>
        <w:t>platform</w:t>
      </w:r>
      <w:r w:rsidR="003D1DF7" w:rsidRPr="0084091B">
        <w:rPr>
          <w:rFonts w:cs="Arial"/>
          <w:szCs w:val="24"/>
        </w:rPr>
        <w:t>;</w:t>
      </w:r>
      <w:proofErr w:type="gramEnd"/>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 xml:space="preserve">offshore transmission </w:t>
      </w:r>
      <w:proofErr w:type="gramStart"/>
      <w:r w:rsidR="003D1DF7" w:rsidRPr="00087373">
        <w:rPr>
          <w:rFonts w:cs="Arial"/>
          <w:i/>
          <w:szCs w:val="24"/>
        </w:rPr>
        <w:t>circuit</w:t>
      </w:r>
      <w:r w:rsidR="003D1DF7" w:rsidRPr="00087373">
        <w:rPr>
          <w:rFonts w:cs="Arial"/>
          <w:szCs w:val="24"/>
        </w:rPr>
        <w:t>;</w:t>
      </w:r>
      <w:proofErr w:type="gramEnd"/>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xml:space="preserve">, single reactive compensator or other reactive </w:t>
      </w:r>
      <w:proofErr w:type="gramStart"/>
      <w:r w:rsidR="0005269D" w:rsidRPr="0005269D">
        <w:rPr>
          <w:rFonts w:cs="Arial"/>
          <w:szCs w:val="24"/>
        </w:rPr>
        <w:t>provider;</w:t>
      </w:r>
      <w:proofErr w:type="gramEnd"/>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xml:space="preserve">, a reactive compensator or other reactive power </w:t>
      </w:r>
      <w:proofErr w:type="gramStart"/>
      <w:r w:rsidR="00AD1FBC" w:rsidRPr="008C508E">
        <w:rPr>
          <w:rFonts w:cs="Arial"/>
          <w:szCs w:val="24"/>
        </w:rPr>
        <w:t>provider;</w:t>
      </w:r>
      <w:proofErr w:type="gramEnd"/>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w:t>
      </w:r>
      <w:proofErr w:type="gramStart"/>
      <w:r w:rsidR="003D1DF7" w:rsidRPr="00087373">
        <w:rPr>
          <w:rFonts w:cs="Arial"/>
          <w:szCs w:val="24"/>
        </w:rPr>
        <w:t>corner;</w:t>
      </w:r>
      <w:proofErr w:type="gramEnd"/>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w:t>
      </w:r>
      <w:proofErr w:type="gramStart"/>
      <w:r w:rsidR="003D1DF7" w:rsidRPr="00087373">
        <w:rPr>
          <w:rFonts w:cs="Arial"/>
          <w:szCs w:val="24"/>
        </w:rPr>
        <w:t>8;</w:t>
      </w:r>
      <w:proofErr w:type="gramEnd"/>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 xml:space="preserve">primary transmission </w:t>
      </w:r>
      <w:proofErr w:type="gramStart"/>
      <w:r w:rsidR="003D1DF7" w:rsidRPr="00087373">
        <w:rPr>
          <w:rFonts w:cs="Arial"/>
          <w:i/>
          <w:szCs w:val="24"/>
        </w:rPr>
        <w:t>equipment</w:t>
      </w:r>
      <w:r w:rsidR="003D1DF7" w:rsidRPr="00087373">
        <w:rPr>
          <w:rFonts w:cs="Arial"/>
          <w:szCs w:val="24"/>
        </w:rPr>
        <w:t>;</w:t>
      </w:r>
      <w:proofErr w:type="gramEnd"/>
    </w:p>
    <w:p w14:paraId="2ECB3E6A" w14:textId="77777777" w:rsidR="003D1DF7" w:rsidRPr="00087373" w:rsidRDefault="003D1DF7" w:rsidP="00945B67">
      <w:pPr>
        <w:ind w:left="1560" w:hanging="851"/>
        <w:rPr>
          <w:rFonts w:cs="Arial"/>
          <w:szCs w:val="24"/>
        </w:rPr>
      </w:pPr>
    </w:p>
    <w:p w14:paraId="46263F0D" w14:textId="77777777" w:rsidR="003D1DF7" w:rsidRPr="008252B1" w:rsidRDefault="00DF40AC" w:rsidP="00945B67">
      <w:pPr>
        <w:ind w:left="1560" w:hanging="851"/>
        <w:rPr>
          <w:lang w:val="fr-FR"/>
          <w:rPrChange w:id="130" w:author="Hooman Andami" w:date="2023-05-09T10:42:00Z">
            <w:rPr/>
          </w:rPrChange>
        </w:rPr>
      </w:pPr>
      <w:r w:rsidRPr="008252B1">
        <w:rPr>
          <w:lang w:val="fr-FR"/>
          <w:rPrChange w:id="131" w:author="Hooman Andami" w:date="2023-05-09T10:42:00Z">
            <w:rPr/>
          </w:rPrChange>
        </w:rPr>
        <w:t>7.15</w:t>
      </w:r>
      <w:r w:rsidR="003D1DF7" w:rsidRPr="008252B1">
        <w:rPr>
          <w:lang w:val="fr-FR"/>
          <w:rPrChange w:id="132" w:author="Hooman Andami" w:date="2023-05-09T10:42:00Z">
            <w:rPr/>
          </w:rPrChange>
        </w:rPr>
        <w:t>.9</w:t>
      </w:r>
      <w:r w:rsidR="003D1DF7" w:rsidRPr="008252B1">
        <w:rPr>
          <w:lang w:val="fr-FR"/>
          <w:rPrChange w:id="133" w:author="Hooman Andami" w:date="2023-05-09T10:42:00Z">
            <w:rPr/>
          </w:rPrChange>
        </w:rPr>
        <w:tab/>
      </w:r>
      <w:proofErr w:type="spellStart"/>
      <w:r w:rsidR="00DA0F11" w:rsidRPr="008252B1">
        <w:rPr>
          <w:i/>
          <w:lang w:val="fr-FR"/>
          <w:rPrChange w:id="134" w:author="Hooman Andami" w:date="2023-05-09T10:42:00Z">
            <w:rPr>
              <w:i/>
            </w:rPr>
          </w:rPrChange>
        </w:rPr>
        <w:t>u</w:t>
      </w:r>
      <w:r w:rsidR="003D1DF7" w:rsidRPr="008252B1">
        <w:rPr>
          <w:i/>
          <w:lang w:val="fr-FR"/>
          <w:rPrChange w:id="135" w:author="Hooman Andami" w:date="2023-05-09T10:42:00Z">
            <w:rPr>
              <w:i/>
            </w:rPr>
          </w:rPrChange>
        </w:rPr>
        <w:t>nacceptable</w:t>
      </w:r>
      <w:proofErr w:type="spellEnd"/>
      <w:r w:rsidR="003D1DF7" w:rsidRPr="008252B1">
        <w:rPr>
          <w:i/>
          <w:lang w:val="fr-FR"/>
          <w:rPrChange w:id="136" w:author="Hooman Andami" w:date="2023-05-09T10:42:00Z">
            <w:rPr>
              <w:i/>
            </w:rPr>
          </w:rPrChange>
        </w:rPr>
        <w:t xml:space="preserve"> voltage conditions</w:t>
      </w:r>
      <w:r w:rsidR="003D1DF7" w:rsidRPr="008252B1">
        <w:rPr>
          <w:lang w:val="fr-FR"/>
          <w:rPrChange w:id="137" w:author="Hooman Andami" w:date="2023-05-09T10:42:00Z">
            <w:rPr/>
          </w:rPrChange>
        </w:rPr>
        <w:t xml:space="preserve"> or </w:t>
      </w:r>
      <w:proofErr w:type="spellStart"/>
      <w:r w:rsidR="003D1DF7" w:rsidRPr="008252B1">
        <w:rPr>
          <w:i/>
          <w:lang w:val="fr-FR"/>
          <w:rPrChange w:id="138" w:author="Hooman Andami" w:date="2023-05-09T10:42:00Z">
            <w:rPr>
              <w:i/>
            </w:rPr>
          </w:rPrChange>
        </w:rPr>
        <w:t>insufficient</w:t>
      </w:r>
      <w:proofErr w:type="spellEnd"/>
      <w:r w:rsidR="003D1DF7" w:rsidRPr="008252B1">
        <w:rPr>
          <w:i/>
          <w:lang w:val="fr-FR"/>
          <w:rPrChange w:id="139" w:author="Hooman Andami" w:date="2023-05-09T10:42:00Z">
            <w:rPr>
              <w:i/>
            </w:rPr>
          </w:rPrChange>
        </w:rPr>
        <w:t xml:space="preserve"> voltage performance </w:t>
      </w:r>
      <w:proofErr w:type="spellStart"/>
      <w:proofErr w:type="gramStart"/>
      <w:r w:rsidR="003D1DF7" w:rsidRPr="008252B1">
        <w:rPr>
          <w:i/>
          <w:lang w:val="fr-FR"/>
          <w:rPrChange w:id="140" w:author="Hooman Andami" w:date="2023-05-09T10:42:00Z">
            <w:rPr>
              <w:i/>
            </w:rPr>
          </w:rPrChange>
        </w:rPr>
        <w:t>margins</w:t>
      </w:r>
      <w:proofErr w:type="spellEnd"/>
      <w:r w:rsidR="003D1DF7" w:rsidRPr="008252B1">
        <w:rPr>
          <w:lang w:val="fr-FR"/>
          <w:rPrChange w:id="141" w:author="Hooman Andami" w:date="2023-05-09T10:42:00Z">
            <w:rPr/>
          </w:rPrChange>
        </w:rPr>
        <w:t>;</w:t>
      </w:r>
      <w:proofErr w:type="gramEnd"/>
      <w:r w:rsidR="003D1DF7" w:rsidRPr="008252B1">
        <w:rPr>
          <w:lang w:val="fr-FR"/>
          <w:rPrChange w:id="142" w:author="Hooman Andami" w:date="2023-05-09T10:42:00Z">
            <w:rPr/>
          </w:rPrChange>
        </w:rPr>
        <w:t xml:space="preserve"> </w:t>
      </w:r>
    </w:p>
    <w:p w14:paraId="444DA7B2" w14:textId="77777777" w:rsidR="003D1DF7" w:rsidRPr="008252B1" w:rsidRDefault="003D1DF7" w:rsidP="00945B67">
      <w:pPr>
        <w:ind w:left="1560" w:hanging="851"/>
        <w:rPr>
          <w:lang w:val="fr-FR"/>
          <w:rPrChange w:id="143" w:author="Hooman Andami" w:date="2023-05-09T10:42:00Z">
            <w:rPr/>
          </w:rPrChange>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w:t>
      </w:r>
      <w:proofErr w:type="gramStart"/>
      <w:r w:rsidRPr="00087373">
        <w:t>provided that</w:t>
      </w:r>
      <w:proofErr w:type="gramEnd"/>
      <w:r w:rsidRPr="00087373">
        <w:t xml:space="preserve">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w:t>
      </w:r>
      <w:proofErr w:type="gramStart"/>
      <w:r w:rsidRPr="00087373">
        <w:rPr>
          <w:szCs w:val="24"/>
        </w:rPr>
        <w:t>particular characteristics</w:t>
      </w:r>
      <w:proofErr w:type="gramEnd"/>
      <w:r w:rsidRPr="00087373">
        <w:rPr>
          <w:szCs w:val="24"/>
        </w:rPr>
        <w:t xml:space="preserve">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w:t>
      </w:r>
      <w:proofErr w:type="gramStart"/>
      <w:r w:rsidR="003D1DF7" w:rsidRPr="00087373">
        <w:rPr>
          <w:rFonts w:cs="Arial"/>
          <w:szCs w:val="24"/>
        </w:rPr>
        <w:t>customers;</w:t>
      </w:r>
      <w:proofErr w:type="gramEnd"/>
      <w:r w:rsidR="003D1DF7" w:rsidRPr="00087373">
        <w:rPr>
          <w:rFonts w:cs="Arial"/>
          <w:szCs w:val="24"/>
        </w:rPr>
        <w:t xml:space="preserve">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 xml:space="preserve">pre-fault </w:t>
      </w:r>
      <w:proofErr w:type="gramStart"/>
      <w:r w:rsidRPr="00087373">
        <w:rPr>
          <w:i/>
        </w:rPr>
        <w:t>rating</w:t>
      </w:r>
      <w:r w:rsidRPr="00087373">
        <w:t>;</w:t>
      </w:r>
      <w:proofErr w:type="gramEnd"/>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w:t>
      </w:r>
      <w:proofErr w:type="gramStart"/>
      <w:r w:rsidRPr="00087373">
        <w:t>MW;</w:t>
      </w:r>
      <w:proofErr w:type="gramEnd"/>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w:t>
      </w:r>
      <w:proofErr w:type="gramStart"/>
      <w:r w:rsidRPr="00087373">
        <w:t>met;</w:t>
      </w:r>
      <w:proofErr w:type="gramEnd"/>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37EDC47E" w14:textId="77777777" w:rsidR="003D1DF7" w:rsidRPr="008252B1" w:rsidRDefault="003D1DF7" w:rsidP="00882732">
      <w:pPr>
        <w:numPr>
          <w:ilvl w:val="2"/>
          <w:numId w:val="30"/>
        </w:numPr>
        <w:tabs>
          <w:tab w:val="clear" w:pos="2430"/>
          <w:tab w:val="num" w:pos="1560"/>
        </w:tabs>
        <w:spacing w:after="200"/>
        <w:ind w:left="1560" w:hanging="851"/>
        <w:rPr>
          <w:lang w:val="fr-FR"/>
          <w:rPrChange w:id="144" w:author="Hooman Andami" w:date="2023-05-09T10:42:00Z">
            <w:rPr/>
          </w:rPrChange>
        </w:rPr>
      </w:pPr>
      <w:proofErr w:type="spellStart"/>
      <w:proofErr w:type="gramStart"/>
      <w:r w:rsidRPr="008252B1">
        <w:rPr>
          <w:i/>
          <w:lang w:val="fr-FR"/>
          <w:rPrChange w:id="145" w:author="Hooman Andami" w:date="2023-05-09T10:42:00Z">
            <w:rPr>
              <w:i/>
            </w:rPr>
          </w:rPrChange>
        </w:rPr>
        <w:t>unacceptable</w:t>
      </w:r>
      <w:proofErr w:type="spellEnd"/>
      <w:proofErr w:type="gramEnd"/>
      <w:r w:rsidRPr="008252B1">
        <w:rPr>
          <w:i/>
          <w:lang w:val="fr-FR"/>
          <w:rPrChange w:id="146" w:author="Hooman Andami" w:date="2023-05-09T10:42:00Z">
            <w:rPr>
              <w:i/>
            </w:rPr>
          </w:rPrChange>
        </w:rPr>
        <w:t xml:space="preserve"> voltage conditions</w:t>
      </w:r>
      <w:r w:rsidRPr="008252B1">
        <w:rPr>
          <w:lang w:val="fr-FR"/>
          <w:rPrChange w:id="147" w:author="Hooman Andami" w:date="2023-05-09T10:42:00Z">
            <w:rPr/>
          </w:rPrChange>
        </w:rPr>
        <w:t xml:space="preserve"> or </w:t>
      </w:r>
      <w:proofErr w:type="spellStart"/>
      <w:r w:rsidRPr="008252B1">
        <w:rPr>
          <w:i/>
          <w:lang w:val="fr-FR"/>
          <w:rPrChange w:id="148" w:author="Hooman Andami" w:date="2023-05-09T10:42:00Z">
            <w:rPr>
              <w:i/>
            </w:rPr>
          </w:rPrChange>
        </w:rPr>
        <w:t>insufficient</w:t>
      </w:r>
      <w:proofErr w:type="spellEnd"/>
      <w:r w:rsidRPr="008252B1">
        <w:rPr>
          <w:i/>
          <w:lang w:val="fr-FR"/>
          <w:rPrChange w:id="149" w:author="Hooman Andami" w:date="2023-05-09T10:42:00Z">
            <w:rPr>
              <w:i/>
            </w:rPr>
          </w:rPrChange>
        </w:rPr>
        <w:t xml:space="preserve"> voltage performance </w:t>
      </w:r>
      <w:proofErr w:type="spellStart"/>
      <w:r w:rsidRPr="008252B1">
        <w:rPr>
          <w:i/>
          <w:lang w:val="fr-FR"/>
          <w:rPrChange w:id="150" w:author="Hooman Andami" w:date="2023-05-09T10:42:00Z">
            <w:rPr>
              <w:i/>
            </w:rPr>
          </w:rPrChange>
        </w:rPr>
        <w:t>margins</w:t>
      </w:r>
      <w:proofErr w:type="spellEnd"/>
      <w:r w:rsidRPr="008252B1">
        <w:rPr>
          <w:lang w:val="fr-FR"/>
          <w:rPrChange w:id="151" w:author="Hooman Andami" w:date="2023-05-09T10:42:00Z">
            <w:rPr/>
          </w:rPrChange>
        </w:rPr>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w:t>
      </w:r>
      <w:proofErr w:type="gramStart"/>
      <w:r w:rsidRPr="00087373">
        <w:rPr>
          <w:i/>
        </w:rPr>
        <w:t xml:space="preserve">group </w:t>
      </w:r>
      <w:r w:rsidRPr="00087373">
        <w:t>,</w:t>
      </w:r>
      <w:proofErr w:type="gramEnd"/>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 xml:space="preserve">The planned outage may be of a transmission circuit, generating unit, reactive </w:t>
      </w:r>
      <w:proofErr w:type="gramStart"/>
      <w:r w:rsidRPr="00087373">
        <w:rPr>
          <w:sz w:val="20"/>
        </w:rPr>
        <w:t>compensator</w:t>
      </w:r>
      <w:proofErr w:type="gramEnd"/>
      <w:r w:rsidRPr="00087373">
        <w:rPr>
          <w:sz w:val="20"/>
        </w:rPr>
        <w:t xml:space="preserve">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w:t>
      </w:r>
      <w:proofErr w:type="gramStart"/>
      <w:r w:rsidRPr="00087373">
        <w:t xml:space="preserve">from a </w:t>
      </w:r>
      <w:r w:rsidRPr="00087373">
        <w:rPr>
          <w:i/>
        </w:rPr>
        <w:t>generator’s</w:t>
      </w:r>
      <w:r w:rsidRPr="00087373">
        <w:t xml:space="preserve"> request,</w:t>
      </w:r>
      <w:proofErr w:type="gramEnd"/>
      <w:r w:rsidRPr="00087373">
        <w:t xml:space="preserve">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w:t>
      </w:r>
      <w:proofErr w:type="gramStart"/>
      <w:r w:rsidRPr="00087373">
        <w:t>9.1;</w:t>
      </w:r>
      <w:proofErr w:type="gramEnd"/>
    </w:p>
    <w:p w14:paraId="4F39DAE2" w14:textId="77777777" w:rsidR="004331D2" w:rsidRPr="00087373" w:rsidRDefault="003D1DF7" w:rsidP="00882732">
      <w:pPr>
        <w:numPr>
          <w:ilvl w:val="2"/>
          <w:numId w:val="32"/>
        </w:numPr>
        <w:spacing w:after="200"/>
      </w:pPr>
      <w:r w:rsidRPr="00087373">
        <w:rPr>
          <w:i/>
        </w:rPr>
        <w:t xml:space="preserve">unacceptable frequency </w:t>
      </w:r>
      <w:proofErr w:type="gramStart"/>
      <w:r w:rsidRPr="00087373">
        <w:rPr>
          <w:i/>
        </w:rPr>
        <w:t>conditions;</w:t>
      </w:r>
      <w:proofErr w:type="gramEnd"/>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7902679E" w14:textId="77777777" w:rsidR="004331D2" w:rsidRPr="00087373" w:rsidRDefault="003D1DF7" w:rsidP="00882732">
      <w:pPr>
        <w:numPr>
          <w:ilvl w:val="2"/>
          <w:numId w:val="32"/>
        </w:numPr>
        <w:spacing w:after="200"/>
      </w:pPr>
      <w:r w:rsidRPr="00087373">
        <w:rPr>
          <w:i/>
        </w:rPr>
        <w:t xml:space="preserve">unacceptable voltage </w:t>
      </w:r>
      <w:proofErr w:type="gramStart"/>
      <w:r w:rsidRPr="00087373">
        <w:rPr>
          <w:i/>
        </w:rPr>
        <w:t>conditions</w:t>
      </w:r>
      <w:r w:rsidRPr="00087373">
        <w:t>;</w:t>
      </w:r>
      <w:proofErr w:type="gramEnd"/>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w:t>
      </w:r>
      <w:proofErr w:type="gramStart"/>
      <w:r w:rsidRPr="00087373">
        <w:t>applied at all times</w:t>
      </w:r>
      <w:proofErr w:type="gramEnd"/>
      <w:r w:rsidRPr="00087373">
        <w:t xml:space="preserve">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 xml:space="preserve">small power </w:t>
            </w:r>
            <w:proofErr w:type="gramStart"/>
            <w:r w:rsidRPr="00087373">
              <w:rPr>
                <w:i/>
                <w:sz w:val="20"/>
              </w:rPr>
              <w:t>stations</w:t>
            </w:r>
            <w:r w:rsidRPr="00087373">
              <w:rPr>
                <w:sz w:val="20"/>
              </w:rPr>
              <w:t xml:space="preserve"> </w:t>
            </w:r>
            <w:r w:rsidR="00E94F93">
              <w:rPr>
                <w:sz w:val="20"/>
              </w:rPr>
              <w:t xml:space="preserve"> (</w:t>
            </w:r>
            <w:proofErr w:type="gramEnd"/>
            <w:r w:rsidR="00E94F93">
              <w:rPr>
                <w:sz w:val="20"/>
              </w:rPr>
              <w:t xml:space="preserve">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 xml:space="preserve">For the purpose of this Standard, those conditions that significantly increase the likelihood of an overhead line fault, </w:t>
            </w:r>
            <w:proofErr w:type="gramStart"/>
            <w:r w:rsidRPr="00087373">
              <w:rPr>
                <w:sz w:val="20"/>
              </w:rPr>
              <w:t>e.g.</w:t>
            </w:r>
            <w:proofErr w:type="gramEnd"/>
            <w:r w:rsidRPr="00087373">
              <w:rPr>
                <w:sz w:val="20"/>
              </w:rPr>
              <w:t xml:space="preserve">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 xml:space="preserve">A particular combination of weather elements which give rise to a level of peak demand within a financial year (1 April to 31 March) which has a 50% chance of being exceeded </w:t>
            </w:r>
            <w:proofErr w:type="gramStart"/>
            <w:r w:rsidRPr="00087373">
              <w:rPr>
                <w:sz w:val="20"/>
              </w:rPr>
              <w:t>as a result of</w:t>
            </w:r>
            <w:proofErr w:type="gramEnd"/>
            <w:r w:rsidRPr="00087373">
              <w:rPr>
                <w:sz w:val="20"/>
              </w:rPr>
              <w:t xml:space="preserve">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 xml:space="preserve">Ancillary </w:t>
            </w:r>
            <w:proofErr w:type="gramStart"/>
            <w:r w:rsidRPr="00087373">
              <w:rPr>
                <w:i/>
                <w:sz w:val="20"/>
              </w:rPr>
              <w:t>Services</w:t>
            </w:r>
            <w:r w:rsidRPr="00087373">
              <w:rPr>
                <w:sz w:val="20"/>
              </w:rPr>
              <w:t>;</w:t>
            </w:r>
            <w:proofErr w:type="gramEnd"/>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Other services available </w:t>
            </w:r>
            <w:proofErr w:type="spellStart"/>
            <w:r w:rsidRPr="00087373">
              <w:rPr>
                <w:sz w:val="20"/>
              </w:rPr>
              <w:t>to</w:t>
            </w:r>
            <w:r w:rsidR="00D51B88" w:rsidRPr="00BA4826">
              <w:rPr>
                <w:sz w:val="20"/>
              </w:rPr>
              <w:t>NGESO</w:t>
            </w:r>
            <w:proofErr w:type="spellEnd"/>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w:t>
            </w:r>
            <w:proofErr w:type="gramStart"/>
            <w:r w:rsidRPr="00087373">
              <w:rPr>
                <w:rFonts w:cs="Arial"/>
                <w:sz w:val="20"/>
              </w:rPr>
              <w:t>year round</w:t>
            </w:r>
            <w:proofErr w:type="gramEnd"/>
            <w:r w:rsidRPr="00087373">
              <w:rPr>
                <w:rFonts w:cs="Arial"/>
                <w:sz w:val="20"/>
              </w:rPr>
              <w:t xml:space="preserve">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2220612A" w14:textId="77777777" w:rsidR="0035318E" w:rsidRPr="00087373" w:rsidRDefault="0035318E">
            <w:pPr>
              <w:spacing w:after="120"/>
              <w:jc w:val="left"/>
              <w:rPr>
                <w:sz w:val="20"/>
              </w:rPr>
            </w:pPr>
            <w:r w:rsidRPr="00087373">
              <w:rPr>
                <w:sz w:val="20"/>
              </w:rPr>
              <w:t>Busbar</w:t>
            </w:r>
          </w:p>
        </w:tc>
        <w:tc>
          <w:tcPr>
            <w:tcW w:w="5046" w:type="dxa"/>
          </w:tcPr>
          <w:p w14:paraId="4F3C4313" w14:textId="77777777" w:rsidR="0035318E" w:rsidRPr="00087373" w:rsidRDefault="0035318E">
            <w:pPr>
              <w:spacing w:after="120"/>
              <w:rPr>
                <w:sz w:val="20"/>
              </w:rPr>
            </w:pPr>
            <w:r w:rsidRPr="00087373">
              <w:rPr>
                <w:sz w:val="20"/>
              </w:rPr>
              <w:t xml:space="preserve">The common connection point of two or more </w:t>
            </w:r>
            <w:r w:rsidRPr="00087373">
              <w:rPr>
                <w:i/>
                <w:sz w:val="20"/>
              </w:rPr>
              <w:t>transmission circuits</w:t>
            </w:r>
            <w:r w:rsidRPr="00087373">
              <w:rPr>
                <w:sz w:val="20"/>
              </w:rPr>
              <w:t>.</w:t>
            </w:r>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 xml:space="preserve">Such variations in demands above those forecast as are appropriate to the locations and the forecast error for the number of years ahead for which the forecast has been produced, </w:t>
            </w:r>
            <w:proofErr w:type="gramStart"/>
            <w:r w:rsidRPr="00087373">
              <w:rPr>
                <w:sz w:val="20"/>
              </w:rPr>
              <w:t>e.g.</w:t>
            </w:r>
            <w:proofErr w:type="gramEnd"/>
            <w:r w:rsidRPr="00087373">
              <w:rPr>
                <w:sz w:val="20"/>
              </w:rPr>
              <w:t xml:space="preserve">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lastRenderedPageBreak/>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3EB4846A" w14:textId="77777777" w:rsidR="0035318E" w:rsidRDefault="0035318E">
            <w:pPr>
              <w:spacing w:after="120"/>
              <w:jc w:val="left"/>
              <w:rPr>
                <w:ins w:id="152" w:author="Hoenselaar(ESO), Llewellyn" w:date="2023-05-18T14:19:00Z"/>
                <w:sz w:val="20"/>
              </w:rPr>
            </w:pPr>
          </w:p>
          <w:p w14:paraId="72208346" w14:textId="6B9301CF" w:rsidR="006E1487" w:rsidRPr="00087373" w:rsidRDefault="006E1487">
            <w:pPr>
              <w:spacing w:after="120"/>
              <w:jc w:val="left"/>
              <w:rPr>
                <w:sz w:val="20"/>
              </w:rPr>
            </w:pPr>
          </w:p>
        </w:tc>
        <w:tc>
          <w:tcPr>
            <w:tcW w:w="5046" w:type="dxa"/>
          </w:tcPr>
          <w:p w14:paraId="4C4EA21D" w14:textId="77777777" w:rsidR="0035318E" w:rsidRDefault="0035318E">
            <w:pPr>
              <w:spacing w:after="120"/>
              <w:rPr>
                <w:ins w:id="153" w:author="Hoenselaar(ESO), Llewellyn" w:date="2023-05-18T14:19:00Z"/>
                <w:sz w:val="20"/>
              </w:rPr>
            </w:pPr>
          </w:p>
          <w:p w14:paraId="6459027F" w14:textId="3333263C" w:rsidR="006E1487" w:rsidRPr="00087373" w:rsidRDefault="006E1487" w:rsidP="00141298">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r w:rsidRPr="00087373">
              <w:rPr>
                <w:sz w:val="20"/>
              </w:rPr>
              <w:t>Double Circuit Overhead Line</w:t>
            </w:r>
          </w:p>
        </w:tc>
        <w:tc>
          <w:tcPr>
            <w:tcW w:w="5046" w:type="dxa"/>
          </w:tcPr>
          <w:p w14:paraId="4DB1CB96" w14:textId="77777777" w:rsidR="0035318E" w:rsidRPr="00087373" w:rsidRDefault="0035318E">
            <w:pPr>
              <w:spacing w:after="120"/>
              <w:rPr>
                <w:sz w:val="20"/>
              </w:rPr>
            </w:pPr>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transmission system</w:t>
            </w:r>
            <w:r w:rsidRPr="00087373">
              <w:rPr>
                <w:sz w:val="20"/>
              </w:rPr>
              <w:t xml:space="preserve"> or </w:t>
            </w:r>
            <w:r w:rsidR="00E853E0" w:rsidRPr="00087373">
              <w:rPr>
                <w:i/>
                <w:sz w:val="20"/>
              </w:rPr>
              <w:t>NGET’s transmission system</w:t>
            </w:r>
            <w:r w:rsidRPr="00087373">
              <w:rPr>
                <w:sz w:val="20"/>
              </w:rPr>
              <w:t xml:space="preserve"> or for at least 2 miles in </w:t>
            </w:r>
            <w:r w:rsidRPr="00087373">
              <w:rPr>
                <w:i/>
                <w:sz w:val="20"/>
              </w:rPr>
              <w:t>SPT</w:t>
            </w:r>
            <w:r w:rsidR="00E853E0" w:rsidRPr="00087373">
              <w:rPr>
                <w:sz w:val="20"/>
              </w:rPr>
              <w:t xml:space="preserve">’s </w:t>
            </w:r>
            <w:r w:rsidR="00E853E0" w:rsidRPr="00087373">
              <w:rPr>
                <w:i/>
                <w:sz w:val="20"/>
              </w:rPr>
              <w:t>transmission system</w:t>
            </w:r>
            <w:r w:rsidRPr="00087373">
              <w:rPr>
                <w:sz w:val="20"/>
              </w:rPr>
              <w:t>.</w:t>
            </w:r>
          </w:p>
          <w:p w14:paraId="38DC0DDD" w14:textId="77777777" w:rsidR="0035318E" w:rsidRPr="00087373" w:rsidRDefault="0035318E">
            <w:pPr>
              <w:spacing w:after="120"/>
              <w:rPr>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tc>
      </w:tr>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lastRenderedPageBreak/>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 xml:space="preserve">distribution </w:t>
            </w:r>
            <w:proofErr w:type="gramStart"/>
            <w:r w:rsidRPr="00087373">
              <w:rPr>
                <w:rFonts w:cs="Arial"/>
                <w:i/>
                <w:sz w:val="20"/>
              </w:rPr>
              <w:t>licensee</w:t>
            </w:r>
            <w:r w:rsidRPr="00087373">
              <w:rPr>
                <w:rFonts w:cs="Arial"/>
                <w:sz w:val="20"/>
              </w:rPr>
              <w:t xml:space="preserve"> as the case may be</w:t>
            </w:r>
            <w:proofErr w:type="gramEnd"/>
            <w:r w:rsidRPr="00087373">
              <w:rPr>
                <w:rFonts w:cs="Arial"/>
                <w:sz w:val="20"/>
              </w:rPr>
              <w:t>.</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xml:space="preserve">, the demand diversity within the group should be </w:t>
            </w:r>
            <w:proofErr w:type="gramStart"/>
            <w:r w:rsidRPr="00087373">
              <w:rPr>
                <w:sz w:val="20"/>
              </w:rPr>
              <w:t>taken into account</w:t>
            </w:r>
            <w:proofErr w:type="gramEnd"/>
            <w:r w:rsidRPr="00087373">
              <w:rPr>
                <w:sz w:val="20"/>
              </w:rPr>
              <w: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lastRenderedPageBreak/>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w:t>
            </w:r>
            <w:proofErr w:type="gramStart"/>
            <w:r w:rsidRPr="00166074">
              <w:rPr>
                <w:sz w:val="20"/>
              </w:rPr>
              <w:t>duration</w:t>
            </w:r>
            <w:proofErr w:type="gramEnd"/>
            <w:r w:rsidRPr="00166074">
              <w:rPr>
                <w:sz w:val="20"/>
              </w:rPr>
              <w:t xml:space="preserve">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w:t>
            </w:r>
            <w:proofErr w:type="gramStart"/>
            <w:r w:rsidRPr="00166074">
              <w:rPr>
                <w:sz w:val="20"/>
              </w:rPr>
              <w:t>on</w:t>
            </w:r>
            <w:proofErr w:type="gramEnd"/>
            <w:r w:rsidRPr="00166074">
              <w:rPr>
                <w:sz w:val="20"/>
              </w:rPr>
              <w:t xml:space="preserve">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w:t>
            </w:r>
            <w:proofErr w:type="gramStart"/>
            <w:r w:rsidRPr="00087373">
              <w:rPr>
                <w:sz w:val="20"/>
              </w:rPr>
              <w:t>e.g.</w:t>
            </w:r>
            <w:proofErr w:type="gramEnd"/>
            <w:r w:rsidRPr="00087373">
              <w:rPr>
                <w:sz w:val="20"/>
              </w:rPr>
              <w:t xml:space="preserve">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proofErr w:type="gramStart"/>
            <w:r w:rsidRPr="00087373">
              <w:rPr>
                <w:sz w:val="20"/>
              </w:rPr>
              <w:t>i.e.</w:t>
            </w:r>
            <w:proofErr w:type="gramEnd"/>
            <w:r w:rsidRPr="00087373">
              <w:rPr>
                <w:sz w:val="20"/>
              </w:rPr>
              <w:t xml:space="preserv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lastRenderedPageBreak/>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proofErr w:type="gramStart"/>
            <w:r w:rsidRPr="00087373">
              <w:rPr>
                <w:sz w:val="20"/>
              </w:rPr>
              <w:t>, as the case may be, which</w:t>
            </w:r>
            <w:proofErr w:type="gramEnd"/>
            <w:r w:rsidRPr="00087373">
              <w:rPr>
                <w:sz w:val="20"/>
              </w:rPr>
              <w:t xml:space="preserve">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xml:space="preserve">. It would not include switching out of circuits for voltage </w:t>
            </w:r>
            <w:proofErr w:type="gramStart"/>
            <w:r w:rsidRPr="00087373">
              <w:rPr>
                <w:sz w:val="20"/>
              </w:rPr>
              <w:t>control, or</w:t>
            </w:r>
            <w:proofErr w:type="gramEnd"/>
            <w:r w:rsidRPr="00087373">
              <w:rPr>
                <w:sz w:val="20"/>
              </w:rPr>
              <w:t xml:space="preserve">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lastRenderedPageBreak/>
              <w:t>Insufficient Voltage Performance Margins</w:t>
            </w:r>
          </w:p>
        </w:tc>
        <w:tc>
          <w:tcPr>
            <w:tcW w:w="5046" w:type="dxa"/>
          </w:tcPr>
          <w:p w14:paraId="679A1B0E" w14:textId="77777777" w:rsidR="0035318E" w:rsidRPr="00087373" w:rsidRDefault="0035318E">
            <w:pPr>
              <w:rPr>
                <w:sz w:val="20"/>
              </w:rPr>
            </w:pPr>
            <w:r w:rsidRPr="00087373">
              <w:rPr>
                <w:sz w:val="20"/>
              </w:rPr>
              <w:t>In all timescales and in particular the post-fault periods (</w:t>
            </w:r>
            <w:proofErr w:type="gramStart"/>
            <w:r w:rsidRPr="00087373">
              <w:rPr>
                <w:sz w:val="20"/>
              </w:rPr>
              <w:t>i.e.</w:t>
            </w:r>
            <w:proofErr w:type="gramEnd"/>
            <w:r w:rsidRPr="00087373">
              <w:rPr>
                <w:sz w:val="20"/>
              </w:rPr>
              <w:t xml:space="preserv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 xml:space="preserve">voltage </w:t>
            </w:r>
            <w:proofErr w:type="gramStart"/>
            <w:r w:rsidRPr="00087373">
              <w:rPr>
                <w:i/>
                <w:sz w:val="20"/>
              </w:rPr>
              <w:t>collapse;</w:t>
            </w:r>
            <w:proofErr w:type="gramEnd"/>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w:t>
            </w:r>
            <w:proofErr w:type="gramStart"/>
            <w:r w:rsidR="0035318E" w:rsidRPr="00087373">
              <w:rPr>
                <w:sz w:val="20"/>
              </w:rPr>
              <w:t>exhausted;</w:t>
            </w:r>
            <w:proofErr w:type="gramEnd"/>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 xml:space="preserve">credible demand </w:t>
            </w:r>
            <w:proofErr w:type="gramStart"/>
            <w:r w:rsidRPr="00087373">
              <w:rPr>
                <w:i/>
                <w:sz w:val="20"/>
              </w:rPr>
              <w:t>sensitivities</w:t>
            </w:r>
            <w:r w:rsidRPr="00087373">
              <w:rPr>
                <w:sz w:val="20"/>
              </w:rPr>
              <w:t>;</w:t>
            </w:r>
            <w:proofErr w:type="gramEnd"/>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w:t>
            </w:r>
            <w:proofErr w:type="gramStart"/>
            <w:r w:rsidRPr="00087373">
              <w:rPr>
                <w:sz w:val="20"/>
              </w:rPr>
              <w:t>i.e.</w:t>
            </w:r>
            <w:proofErr w:type="gramEnd"/>
            <w:r w:rsidRPr="00087373">
              <w:rPr>
                <w:sz w:val="20"/>
              </w:rPr>
              <w:t xml:space="preserv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w:t>
            </w:r>
            <w:proofErr w:type="gramStart"/>
            <w:r w:rsidRPr="00087373">
              <w:rPr>
                <w:sz w:val="20"/>
              </w:rPr>
              <w:t>e.g.</w:t>
            </w:r>
            <w:proofErr w:type="gramEnd"/>
            <w:r w:rsidRPr="00087373">
              <w:rPr>
                <w:sz w:val="20"/>
              </w:rPr>
              <w:t xml:space="preserve">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 xml:space="preserve">interface </w:t>
            </w:r>
            <w:proofErr w:type="gramStart"/>
            <w:r w:rsidRPr="00087373">
              <w:rPr>
                <w:i/>
                <w:sz w:val="20"/>
              </w:rPr>
              <w:t>point</w:t>
            </w:r>
            <w:r w:rsidRPr="00087373">
              <w:rPr>
                <w:sz w:val="20"/>
              </w:rPr>
              <w:t xml:space="preserve">  would</w:t>
            </w:r>
            <w:proofErr w:type="gramEnd"/>
            <w:r w:rsidRPr="00087373">
              <w:rPr>
                <w:sz w:val="20"/>
              </w:rPr>
              <w:t xml:space="preserve">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r w:rsidRPr="00087373">
              <w:rPr>
                <w:sz w:val="20"/>
              </w:rPr>
              <w:lastRenderedPageBreak/>
              <w:t>Large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transmission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 xml:space="preserve">of 100MW or </w:t>
            </w:r>
            <w:proofErr w:type="gramStart"/>
            <w:r w:rsidR="00E8790C" w:rsidRPr="00087373">
              <w:rPr>
                <w:rFonts w:cs="Arial"/>
                <w:sz w:val="20"/>
                <w:lang w:eastAsia="en-GB"/>
              </w:rPr>
              <w:t>more;</w:t>
            </w:r>
            <w:proofErr w:type="gramEnd"/>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Pr="00087373"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 xml:space="preserve">MW or </w:t>
            </w:r>
            <w:proofErr w:type="gramStart"/>
            <w:r w:rsidR="00E8790C" w:rsidRPr="00087373">
              <w:rPr>
                <w:rFonts w:cs="Arial"/>
                <w:sz w:val="20"/>
                <w:lang w:eastAsia="en-GB"/>
              </w:rPr>
              <w:t>more</w:t>
            </w:r>
            <w:r w:rsidR="007B7BF4" w:rsidRPr="00087373">
              <w:rPr>
                <w:rFonts w:cs="Arial"/>
                <w:sz w:val="20"/>
                <w:lang w:eastAsia="en-GB"/>
              </w:rPr>
              <w:t>;</w:t>
            </w:r>
            <w:proofErr w:type="gramEnd"/>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77777777" w:rsidR="00E853E0" w:rsidRPr="00087373" w:rsidRDefault="00E853E0" w:rsidP="00B54F4C">
            <w:pPr>
              <w:tabs>
                <w:tab w:val="left" w:pos="321"/>
              </w:tabs>
              <w:spacing w:after="120"/>
              <w:ind w:left="321" w:hanging="321"/>
              <w:rPr>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008302B3" w14:textId="77777777" w:rsidR="00B54F4C" w:rsidRPr="00087373" w:rsidRDefault="00B54F4C" w:rsidP="006B3ECC">
            <w:pPr>
              <w:spacing w:after="120"/>
              <w:rPr>
                <w:sz w:val="20"/>
              </w:rPr>
            </w:pPr>
            <w:r w:rsidRPr="00087373">
              <w:rPr>
                <w:sz w:val="20"/>
              </w:rPr>
              <w:t>Or</w:t>
            </w:r>
          </w:p>
          <w:p w14:paraId="67D43CBC" w14:textId="77777777" w:rsidR="00D37D5C" w:rsidRDefault="00B54F4C" w:rsidP="00D37D5C">
            <w:pPr>
              <w:pStyle w:val="ListParagraph"/>
              <w:numPr>
                <w:ilvl w:val="0"/>
                <w:numId w:val="4"/>
              </w:numPr>
              <w:tabs>
                <w:tab w:val="left" w:pos="321"/>
              </w:tabs>
              <w:spacing w:after="120"/>
              <w:rPr>
                <w:ins w:id="154" w:author="Hoenselaar(ESO), Llewellyn" w:date="2023-05-18T14:16:00Z"/>
                <w:sz w:val="20"/>
              </w:rPr>
            </w:pPr>
            <w:del w:id="155" w:author="Hoenselaar(ESO), Llewellyn" w:date="2023-05-18T14:16:00Z">
              <w:r w:rsidRPr="00BA4194" w:rsidDel="00D37D5C">
                <w:rPr>
                  <w:sz w:val="20"/>
                </w:rPr>
                <w:delText xml:space="preserve">3.  </w:delText>
              </w:r>
            </w:del>
            <w:r w:rsidRPr="00BA4194">
              <w:rPr>
                <w:sz w:val="20"/>
              </w:rPr>
              <w:t xml:space="preserve">In </w:t>
            </w:r>
            <w:r w:rsidRPr="00BA4194">
              <w:rPr>
                <w:i/>
                <w:sz w:val="20"/>
              </w:rPr>
              <w:t>offshore waters, a power station</w:t>
            </w:r>
            <w:r w:rsidRPr="00BA4194">
              <w:rPr>
                <w:sz w:val="20"/>
              </w:rPr>
              <w:t xml:space="preserve"> connected to an </w:t>
            </w:r>
            <w:r w:rsidRPr="00BA4194">
              <w:rPr>
                <w:i/>
                <w:sz w:val="20"/>
              </w:rPr>
              <w:t xml:space="preserve">offshore transmission system </w:t>
            </w:r>
            <w:r w:rsidRPr="00BA4194">
              <w:rPr>
                <w:sz w:val="20"/>
              </w:rPr>
              <w:t xml:space="preserve">with </w:t>
            </w:r>
            <w:r w:rsidRPr="00BA4194">
              <w:rPr>
                <w:i/>
                <w:sz w:val="20"/>
              </w:rPr>
              <w:t>a registered capacity</w:t>
            </w:r>
            <w:r w:rsidRPr="00BA4194">
              <w:rPr>
                <w:sz w:val="20"/>
              </w:rPr>
              <w:t xml:space="preserve"> of 10MW or more</w:t>
            </w:r>
            <w:r w:rsidR="00654C54" w:rsidRPr="00BA4194">
              <w:rPr>
                <w:sz w:val="20"/>
              </w:rPr>
              <w:t>.</w:t>
            </w:r>
          </w:p>
          <w:p w14:paraId="3D0B381D" w14:textId="7BE052C5" w:rsidR="00D37D5C" w:rsidRPr="00BA4194" w:rsidRDefault="00D37D5C" w:rsidP="00BA4194">
            <w:pPr>
              <w:tabs>
                <w:tab w:val="left" w:pos="321"/>
              </w:tabs>
              <w:spacing w:after="120"/>
              <w:rPr>
                <w:sz w:val="20"/>
              </w:rPr>
            </w:pPr>
          </w:p>
        </w:tc>
      </w:tr>
      <w:tr w:rsidR="0035318E" w:rsidRPr="00087373" w14:paraId="67D4AEC6" w14:textId="77777777" w:rsidTr="003C2354">
        <w:trPr>
          <w:cantSplit/>
        </w:trPr>
        <w:tc>
          <w:tcPr>
            <w:tcW w:w="3261" w:type="dxa"/>
          </w:tcPr>
          <w:p w14:paraId="78BA26DE" w14:textId="127FE6A2"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285E61CA" w14:textId="77777777" w:rsidR="00D37D5C" w:rsidRDefault="00D37D5C">
            <w:pPr>
              <w:spacing w:after="120"/>
              <w:jc w:val="left"/>
              <w:rPr>
                <w:ins w:id="156" w:author="Hoenselaar(ESO), Llewellyn" w:date="2023-05-18T14:16:00Z"/>
                <w:sz w:val="20"/>
              </w:rPr>
            </w:pPr>
          </w:p>
          <w:p w14:paraId="6541C595" w14:textId="3CEE9888" w:rsidR="0035318E" w:rsidRPr="00087373" w:rsidRDefault="0035318E">
            <w:pPr>
              <w:spacing w:after="120"/>
              <w:jc w:val="left"/>
              <w:rPr>
                <w:sz w:val="20"/>
              </w:rPr>
            </w:pPr>
            <w:r w:rsidRPr="00087373">
              <w:rPr>
                <w:sz w:val="20"/>
              </w:rPr>
              <w:t>Local System Outage</w:t>
            </w:r>
          </w:p>
        </w:tc>
        <w:tc>
          <w:tcPr>
            <w:tcW w:w="5046" w:type="dxa"/>
          </w:tcPr>
          <w:p w14:paraId="60259356" w14:textId="77777777" w:rsidR="00D37D5C" w:rsidRDefault="00D37D5C">
            <w:pPr>
              <w:spacing w:after="120"/>
              <w:rPr>
                <w:ins w:id="157" w:author="Hoenselaar(ESO), Llewellyn" w:date="2023-05-18T14:16:00Z"/>
                <w:sz w:val="20"/>
              </w:rPr>
            </w:pPr>
          </w:p>
          <w:p w14:paraId="2745D54C" w14:textId="6EC6EAAB"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offshore power station demand group</w:t>
            </w:r>
            <w:proofErr w:type="gramStart"/>
            <w:r w:rsidR="006B2414" w:rsidRPr="00087373">
              <w:rPr>
                <w:i/>
                <w:sz w:val="20"/>
              </w:rPr>
              <w:t xml:space="preserve">, </w:t>
            </w:r>
            <w:r w:rsidR="006B2414" w:rsidRPr="00087373">
              <w:rPr>
                <w:sz w:val="20"/>
              </w:rPr>
              <w:t>as the case may be,</w:t>
            </w:r>
            <w:r w:rsidR="006B2414" w:rsidRPr="00087373">
              <w:rPr>
                <w:i/>
                <w:sz w:val="20"/>
              </w:rPr>
              <w:t xml:space="preserve"> </w:t>
            </w:r>
            <w:r w:rsidRPr="00087373">
              <w:rPr>
                <w:sz w:val="20"/>
              </w:rPr>
              <w:t>such</w:t>
            </w:r>
            <w:proofErr w:type="gramEnd"/>
            <w:r w:rsidRPr="00087373">
              <w:rPr>
                <w:sz w:val="20"/>
              </w:rPr>
              <w:t xml:space="preserve">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lastRenderedPageBreak/>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w:t>
            </w:r>
            <w:proofErr w:type="gramStart"/>
            <w:r w:rsidRPr="00087373">
              <w:rPr>
                <w:sz w:val="20"/>
              </w:rPr>
              <w:t>e.g.</w:t>
            </w:r>
            <w:proofErr w:type="gramEnd"/>
            <w:r w:rsidRPr="00087373">
              <w:rPr>
                <w:sz w:val="20"/>
              </w:rPr>
              <w:t xml:space="preserve">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proofErr w:type="gramStart"/>
            <w:r w:rsidRPr="00087373">
              <w:rPr>
                <w:sz w:val="20"/>
              </w:rPr>
              <w:t>For the purpose of</w:t>
            </w:r>
            <w:proofErr w:type="gramEnd"/>
            <w:r w:rsidRPr="00087373">
              <w:rPr>
                <w:sz w:val="20"/>
              </w:rPr>
              <w:t xml:space="preserve">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 xml:space="preserve">through one or more interlinks, the re-distribution should be </w:t>
            </w:r>
            <w:proofErr w:type="gramStart"/>
            <w:r w:rsidRPr="00087373">
              <w:rPr>
                <w:rFonts w:cs="Arial"/>
                <w:sz w:val="20"/>
              </w:rPr>
              <w:t>taken into account</w:t>
            </w:r>
            <w:proofErr w:type="gramEnd"/>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 xml:space="preserve">distribution, consequential losses of infeed that might occur in the re-distribution timescales due to wider generation instability or tripping, including losses at distribution voltage levels, should be </w:t>
            </w:r>
            <w:proofErr w:type="gramStart"/>
            <w:r w:rsidR="005D37CF" w:rsidRPr="00087373">
              <w:rPr>
                <w:rFonts w:cs="Arial"/>
                <w:sz w:val="20"/>
              </w:rPr>
              <w:t>taken into account</w:t>
            </w:r>
            <w:proofErr w:type="gramEnd"/>
            <w:r w:rsidR="005D37CF" w:rsidRPr="00087373">
              <w:rPr>
                <w:rFonts w:cs="Arial"/>
                <w:sz w:val="20"/>
              </w:rPr>
              <w: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proofErr w:type="gramStart"/>
            <w:r w:rsidRPr="00240EC5">
              <w:rPr>
                <w:sz w:val="20"/>
              </w:rPr>
              <w:t>For the purpose of</w:t>
            </w:r>
            <w:proofErr w:type="gramEnd"/>
            <w:r w:rsidRPr="00240EC5">
              <w:rPr>
                <w:sz w:val="20"/>
              </w:rPr>
              <w:t xml:space="preserve">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proofErr w:type="gramStart"/>
            <w:r w:rsidRPr="00087373">
              <w:rPr>
                <w:sz w:val="20"/>
              </w:rPr>
              <w:t>as a result of</w:t>
            </w:r>
            <w:proofErr w:type="gramEnd"/>
            <w:r w:rsidRPr="00087373">
              <w:rPr>
                <w:sz w:val="20"/>
              </w:rPr>
              <w:t xml:space="preserve">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 xml:space="preserve">A substation which connects circuits from more than </w:t>
            </w:r>
            <w:proofErr w:type="gramStart"/>
            <w:r w:rsidRPr="00087373">
              <w:rPr>
                <w:sz w:val="20"/>
              </w:rPr>
              <w:t>two line</w:t>
            </w:r>
            <w:proofErr w:type="gramEnd"/>
            <w:r w:rsidRPr="00087373">
              <w:rPr>
                <w:sz w:val="20"/>
              </w:rPr>
              <w:t xml:space="preserv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77777777" w:rsidR="004C3E4A" w:rsidRPr="00087373" w:rsidRDefault="00C27872" w:rsidP="00882732">
            <w:pPr>
              <w:numPr>
                <w:ilvl w:val="0"/>
                <w:numId w:val="15"/>
              </w:numPr>
              <w:spacing w:after="120"/>
              <w:rPr>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2D59F907" w14:textId="77777777" w:rsidR="004C3E4A" w:rsidRPr="00087373" w:rsidRDefault="00C27872" w:rsidP="00882732">
            <w:pPr>
              <w:numPr>
                <w:ilvl w:val="0"/>
                <w:numId w:val="15"/>
              </w:numPr>
              <w:spacing w:after="120"/>
              <w:rPr>
                <w:sz w:val="20"/>
              </w:rPr>
            </w:pPr>
            <w:r w:rsidRPr="00087373">
              <w:rPr>
                <w:sz w:val="20"/>
              </w:rPr>
              <w:t xml:space="preserve">embedded within </w:t>
            </w:r>
            <w:proofErr w:type="gramStart"/>
            <w:r w:rsidRPr="00087373">
              <w:rPr>
                <w:sz w:val="20"/>
              </w:rPr>
              <w:t>an</w:t>
            </w:r>
            <w:proofErr w:type="gramEnd"/>
            <w:r w:rsidRPr="00087373">
              <w:rPr>
                <w:sz w:val="20"/>
              </w:rPr>
              <w:t xml:space="preserve">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of 50MW or more but less than 100MW;</w:t>
            </w:r>
          </w:p>
          <w:p w14:paraId="6FB35C5A" w14:textId="77777777" w:rsidR="004C3E4A"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proofErr w:type="gramStart"/>
            <w:r w:rsidRPr="00087373">
              <w:rPr>
                <w:sz w:val="20"/>
              </w:rPr>
              <w:t xml:space="preserve">and </w:t>
            </w:r>
            <w:r w:rsidR="0036093C">
              <w:rPr>
                <w:i/>
                <w:sz w:val="20"/>
              </w:rPr>
              <w:t xml:space="preserve"> SHET’s</w:t>
            </w:r>
            <w:proofErr w:type="gramEnd"/>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proofErr w:type="gramStart"/>
            <w:r w:rsidRPr="004A3E70">
              <w:rPr>
                <w:sz w:val="20"/>
              </w:rPr>
              <w:t>Limited</w:t>
            </w:r>
            <w:r>
              <w:rPr>
                <w:sz w:val="20"/>
              </w:rPr>
              <w:t xml:space="preserve">  (</w:t>
            </w:r>
            <w:proofErr w:type="gramEnd"/>
            <w:r>
              <w:rPr>
                <w:sz w:val="20"/>
              </w:rPr>
              <w:t xml:space="preserve">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w:t>
            </w:r>
            <w:proofErr w:type="gramStart"/>
            <w:r w:rsidRPr="00087373">
              <w:rPr>
                <w:sz w:val="20"/>
              </w:rPr>
              <w:t>is located in</w:t>
            </w:r>
            <w:proofErr w:type="gramEnd"/>
            <w:r w:rsidRPr="00087373">
              <w:rPr>
                <w:sz w:val="20"/>
              </w:rPr>
              <w:t xml:space="preserve">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w:t>
            </w:r>
            <w:proofErr w:type="gramStart"/>
            <w:r w:rsidRPr="00087373">
              <w:rPr>
                <w:i/>
                <w:sz w:val="20"/>
              </w:rPr>
              <w:t>system</w:t>
            </w:r>
            <w:proofErr w:type="gramEnd"/>
            <w:r w:rsidRPr="00087373">
              <w:rPr>
                <w:i/>
                <w:sz w:val="20"/>
              </w:rPr>
              <w:t xml:space="preserve">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 xml:space="preserve">so long as </w:t>
            </w:r>
            <w:proofErr w:type="gramStart"/>
            <w:r w:rsidR="00932DA5" w:rsidRPr="00087373">
              <w:rPr>
                <w:sz w:val="20"/>
              </w:rPr>
              <w:t>they</w:t>
            </w:r>
            <w:proofErr w:type="gramEnd"/>
            <w:r w:rsidR="00932DA5" w:rsidRPr="00087373">
              <w:rPr>
                <w:sz w:val="20"/>
              </w:rPr>
              <w:t xml:space="preserve">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w:t>
            </w:r>
            <w:proofErr w:type="gramStart"/>
            <w:r w:rsidRPr="00087373">
              <w:rPr>
                <w:sz w:val="20"/>
              </w:rPr>
              <w:t>lines</w:t>
            </w:r>
            <w:proofErr w:type="gramEnd"/>
            <w:r w:rsidRPr="00087373">
              <w:rPr>
                <w:sz w:val="20"/>
              </w:rPr>
              <w:t xml:space="preserve">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proofErr w:type="gramStart"/>
            <w:r w:rsidRPr="00087373">
              <w:rPr>
                <w:sz w:val="20"/>
              </w:rPr>
              <w:t>, as the case may be, to</w:t>
            </w:r>
            <w:proofErr w:type="gramEnd"/>
            <w:r w:rsidRPr="00087373">
              <w:rPr>
                <w:sz w:val="20"/>
              </w:rPr>
              <w:t xml:space="preserve">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3BA01C58" w14:textId="77777777" w:rsidR="002D5819" w:rsidRPr="00087373" w:rsidRDefault="002D5819">
            <w:pPr>
              <w:spacing w:after="120"/>
              <w:jc w:val="left"/>
              <w:rPr>
                <w:sz w:val="20"/>
              </w:rPr>
            </w:pPr>
            <w:r w:rsidRPr="00087373">
              <w:rPr>
                <w:sz w:val="20"/>
              </w:rPr>
              <w:t>Onshore Generating Unit</w:t>
            </w:r>
          </w:p>
        </w:tc>
        <w:tc>
          <w:tcPr>
            <w:tcW w:w="5046" w:type="dxa"/>
          </w:tcPr>
          <w:p w14:paraId="086C24F4" w14:textId="77777777" w:rsidR="002D5819" w:rsidRPr="00087373" w:rsidRDefault="002D5819" w:rsidP="00EB005B">
            <w:pPr>
              <w:spacing w:after="120"/>
              <w:rPr>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tc>
      </w:tr>
      <w:tr w:rsidR="002D5819" w:rsidRPr="00087373" w14:paraId="40553BAC" w14:textId="77777777" w:rsidTr="003C2354">
        <w:trPr>
          <w:cantSplit/>
        </w:trPr>
        <w:tc>
          <w:tcPr>
            <w:tcW w:w="3261" w:type="dxa"/>
          </w:tcPr>
          <w:p w14:paraId="1B128E01" w14:textId="77777777"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t>Onshore Transmission Licensee</w:t>
            </w:r>
          </w:p>
        </w:tc>
        <w:tc>
          <w:tcPr>
            <w:tcW w:w="5046" w:type="dxa"/>
          </w:tcPr>
          <w:p w14:paraId="2BAEB6C4" w14:textId="77777777" w:rsidR="002D5819" w:rsidRPr="00087373" w:rsidRDefault="003850EB">
            <w:pPr>
              <w:spacing w:after="120"/>
              <w:rPr>
                <w:sz w:val="20"/>
              </w:rPr>
            </w:pPr>
            <w:r w:rsidRPr="00087373">
              <w:rPr>
                <w:i/>
                <w:sz w:val="20"/>
              </w:rPr>
              <w:t>NGET</w:t>
            </w:r>
            <w:r w:rsidR="002D5819" w:rsidRPr="00087373">
              <w:rPr>
                <w:i/>
                <w:sz w:val="20"/>
              </w:rPr>
              <w:t>, SPT</w:t>
            </w:r>
            <w:r w:rsidR="00041832">
              <w:rPr>
                <w:sz w:val="20"/>
              </w:rPr>
              <w:t>,</w:t>
            </w:r>
            <w:r w:rsidR="002D5819" w:rsidRPr="00087373">
              <w:rPr>
                <w:sz w:val="20"/>
              </w:rPr>
              <w:t xml:space="preserve"> </w:t>
            </w:r>
            <w:r w:rsidR="002D5819" w:rsidRPr="00D51B88">
              <w:rPr>
                <w:i/>
                <w:sz w:val="20"/>
              </w:rPr>
              <w:t>SHET</w:t>
            </w:r>
            <w:r w:rsidR="00041832">
              <w:rPr>
                <w:i/>
                <w:sz w:val="20"/>
              </w:rPr>
              <w:t>’s</w:t>
            </w:r>
            <w:r w:rsidR="002D5819" w:rsidRPr="00087373">
              <w:rPr>
                <w:sz w:val="20"/>
              </w:rPr>
              <w:t xml:space="preserve"> </w:t>
            </w:r>
            <w:r w:rsidR="00D51B88" w:rsidRPr="008A7CD7">
              <w:rPr>
                <w:sz w:val="20"/>
              </w:rPr>
              <w:t>and such other person 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lastRenderedPageBreak/>
              <w:t>Onshore Transmission System</w:t>
            </w:r>
          </w:p>
        </w:tc>
        <w:tc>
          <w:tcPr>
            <w:tcW w:w="5046" w:type="dxa"/>
          </w:tcPr>
          <w:p w14:paraId="377FCA8B" w14:textId="77777777" w:rsidR="002D5819" w:rsidRPr="00087373" w:rsidRDefault="002D5819" w:rsidP="000C756F">
            <w:pPr>
              <w:spacing w:after="120"/>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 xml:space="preserve">Operational </w:t>
            </w:r>
            <w:proofErr w:type="spellStart"/>
            <w:r w:rsidRPr="00087373">
              <w:rPr>
                <w:sz w:val="20"/>
              </w:rPr>
              <w:t>Intertripping</w:t>
            </w:r>
            <w:proofErr w:type="spellEnd"/>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lastRenderedPageBreak/>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 xml:space="preserve">power </w:t>
            </w:r>
            <w:proofErr w:type="gramStart"/>
            <w:r w:rsidRPr="00087373">
              <w:rPr>
                <w:i/>
                <w:sz w:val="20"/>
              </w:rPr>
              <w:t>stations</w:t>
            </w:r>
            <w:r w:rsidRPr="00087373">
              <w:rPr>
                <w:sz w:val="20"/>
              </w:rPr>
              <w:t xml:space="preserve"> </w:t>
            </w:r>
            <w:r w:rsidR="00AA7863">
              <w:rPr>
                <w:sz w:val="20"/>
              </w:rPr>
              <w:t xml:space="preserve"> </w:t>
            </w:r>
            <w:r w:rsidRPr="00087373">
              <w:rPr>
                <w:sz w:val="20"/>
              </w:rPr>
              <w:t>exceeds</w:t>
            </w:r>
            <w:proofErr w:type="gramEnd"/>
            <w:r w:rsidRPr="00087373">
              <w:rPr>
                <w:sz w:val="20"/>
              </w:rPr>
              <w:t xml:space="preserve">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This is often expressed as a percentage (</w:t>
            </w:r>
            <w:proofErr w:type="gramStart"/>
            <w:r w:rsidRPr="00087373">
              <w:rPr>
                <w:sz w:val="20"/>
              </w:rPr>
              <w:t>e.g.</w:t>
            </w:r>
            <w:proofErr w:type="gramEnd"/>
            <w:r w:rsidRPr="00087373">
              <w:rPr>
                <w:sz w:val="20"/>
              </w:rPr>
              <w:t xml:space="preserve">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w:t>
            </w:r>
            <w:proofErr w:type="gramStart"/>
            <w:r w:rsidRPr="00087373">
              <w:rPr>
                <w:sz w:val="20"/>
              </w:rPr>
              <w:t>e.g.</w:t>
            </w:r>
            <w:proofErr w:type="gramEnd"/>
            <w:r w:rsidRPr="00087373">
              <w:rPr>
                <w:sz w:val="20"/>
              </w:rPr>
              <w:t xml:space="preserve">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w:t>
            </w:r>
            <w:proofErr w:type="gramStart"/>
            <w:r w:rsidRPr="00087373">
              <w:rPr>
                <w:sz w:val="20"/>
              </w:rPr>
              <w:t>),  as</w:t>
            </w:r>
            <w:proofErr w:type="gramEnd"/>
            <w:r w:rsidRPr="00087373">
              <w:rPr>
                <w:sz w:val="20"/>
              </w:rPr>
              <w:t xml:space="preserve">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3FE7205" w14:textId="729ED765" w:rsidR="00141298" w:rsidRDefault="00141298">
            <w:pPr>
              <w:spacing w:after="120"/>
              <w:jc w:val="left"/>
              <w:rPr>
                <w:ins w:id="158" w:author="Hoenselaar(ESO), Llewellyn" w:date="2023-05-19T10:55:00Z"/>
                <w:sz w:val="20"/>
              </w:rPr>
            </w:pPr>
            <w:ins w:id="159" w:author="Hoenselaar(ESO), Llewellyn" w:date="2023-05-19T10:55:00Z">
              <w:r>
                <w:rPr>
                  <w:sz w:val="20"/>
                </w:rPr>
                <w:lastRenderedPageBreak/>
                <w:t>Restoration Plan</w:t>
              </w:r>
            </w:ins>
          </w:p>
          <w:p w14:paraId="3DC171D7" w14:textId="77777777" w:rsidR="00141298" w:rsidRDefault="00141298">
            <w:pPr>
              <w:spacing w:after="120"/>
              <w:jc w:val="left"/>
              <w:rPr>
                <w:ins w:id="160" w:author="Hoenselaar(ESO), Llewellyn" w:date="2023-05-19T10:55:00Z"/>
                <w:sz w:val="20"/>
              </w:rPr>
            </w:pPr>
          </w:p>
          <w:p w14:paraId="48643264" w14:textId="77777777" w:rsidR="003617F0" w:rsidRDefault="003617F0">
            <w:pPr>
              <w:spacing w:after="120"/>
              <w:jc w:val="left"/>
              <w:rPr>
                <w:ins w:id="161" w:author="Hoenselaar(ESO), Llewellyn" w:date="2023-05-19T10:58:00Z"/>
                <w:sz w:val="20"/>
              </w:rPr>
            </w:pPr>
          </w:p>
          <w:p w14:paraId="2DDAAF2A" w14:textId="77777777" w:rsidR="003617F0" w:rsidRDefault="003617F0">
            <w:pPr>
              <w:spacing w:after="120"/>
              <w:jc w:val="left"/>
              <w:rPr>
                <w:ins w:id="162" w:author="Hoenselaar(ESO), Llewellyn" w:date="2023-05-19T10:58:00Z"/>
                <w:sz w:val="20"/>
              </w:rPr>
            </w:pPr>
          </w:p>
          <w:p w14:paraId="421984AD" w14:textId="66322C4F" w:rsidR="002D5819" w:rsidRPr="00087373" w:rsidRDefault="00EA690F">
            <w:pPr>
              <w:spacing w:after="120"/>
              <w:jc w:val="left"/>
              <w:rPr>
                <w:sz w:val="20"/>
              </w:rPr>
            </w:pPr>
            <w:r w:rsidRPr="00087373">
              <w:rPr>
                <w:sz w:val="20"/>
              </w:rPr>
              <w:t>Secured E</w:t>
            </w:r>
            <w:r w:rsidR="002D5819" w:rsidRPr="00087373">
              <w:rPr>
                <w:sz w:val="20"/>
              </w:rPr>
              <w:t>vent</w:t>
            </w:r>
          </w:p>
        </w:tc>
        <w:tc>
          <w:tcPr>
            <w:tcW w:w="5046" w:type="dxa"/>
          </w:tcPr>
          <w:p w14:paraId="0F256A9C" w14:textId="651F43CD" w:rsidR="00141298" w:rsidRDefault="007145AA">
            <w:pPr>
              <w:spacing w:after="120"/>
              <w:rPr>
                <w:ins w:id="163" w:author="Hoenselaar(ESO), Llewellyn" w:date="2023-05-19T10:55:00Z"/>
                <w:sz w:val="20"/>
              </w:rPr>
            </w:pPr>
            <w:ins w:id="164" w:author="Hoenselaar(ESO), Llewellyn" w:date="2023-05-19T10:57:00Z">
              <w:r>
                <w:rPr>
                  <w:sz w:val="20"/>
                </w:rPr>
                <w:t>A</w:t>
              </w:r>
            </w:ins>
            <w:ins w:id="165" w:author="Hoenselaar(ESO), Llewellyn" w:date="2023-05-19T10:55:00Z">
              <w:r w:rsidR="00141298" w:rsidRPr="00BA4194">
                <w:rPr>
                  <w:sz w:val="20"/>
                </w:rPr>
                <w:t xml:space="preserve"> plan produc</w:t>
              </w:r>
            </w:ins>
            <w:ins w:id="166" w:author="Hoenselaar(ESO), Llewellyn" w:date="2023-05-19T10:56:00Z">
              <w:r w:rsidR="00141298">
                <w:rPr>
                  <w:sz w:val="20"/>
                </w:rPr>
                <w:t>ed</w:t>
              </w:r>
            </w:ins>
            <w:ins w:id="167" w:author="Hoenselaar(ESO), Llewellyn" w:date="2023-05-19T10:59:00Z">
              <w:r w:rsidR="003467FD">
                <w:rPr>
                  <w:sz w:val="20"/>
                </w:rPr>
                <w:t xml:space="preserve">, </w:t>
              </w:r>
              <w:proofErr w:type="gramStart"/>
              <w:r w:rsidR="003467FD">
                <w:rPr>
                  <w:sz w:val="20"/>
                </w:rPr>
                <w:t>agreed</w:t>
              </w:r>
            </w:ins>
            <w:proofErr w:type="gramEnd"/>
            <w:ins w:id="168" w:author="Hoenselaar(ESO), Llewellyn" w:date="2023-05-19T10:56:00Z">
              <w:r w:rsidR="00141298">
                <w:rPr>
                  <w:sz w:val="20"/>
                </w:rPr>
                <w:t xml:space="preserve"> and</w:t>
              </w:r>
            </w:ins>
            <w:ins w:id="169" w:author="Hoenselaar(ESO), Llewellyn" w:date="2023-05-19T10:55:00Z">
              <w:r w:rsidR="00141298" w:rsidRPr="00BA4194">
                <w:rPr>
                  <w:sz w:val="20"/>
                </w:rPr>
                <w:t xml:space="preserve"> </w:t>
              </w:r>
            </w:ins>
            <w:ins w:id="170" w:author="Hoenselaar(ESO), Llewellyn" w:date="2023-05-19T10:59:00Z">
              <w:r w:rsidR="003467FD">
                <w:rPr>
                  <w:sz w:val="20"/>
                </w:rPr>
                <w:t>signed</w:t>
              </w:r>
            </w:ins>
            <w:ins w:id="171" w:author="Hoenselaar(ESO), Llewellyn" w:date="2023-05-19T10:55:00Z">
              <w:r w:rsidR="00141298" w:rsidRPr="00BA4194">
                <w:rPr>
                  <w:sz w:val="20"/>
                </w:rPr>
                <w:t xml:space="preserve"> by the </w:t>
              </w:r>
            </w:ins>
            <w:ins w:id="172" w:author="Hoenselaar(ESO), Llewellyn" w:date="2023-05-19T10:56:00Z">
              <w:r w:rsidR="005807E4">
                <w:rPr>
                  <w:sz w:val="20"/>
                </w:rPr>
                <w:t>company</w:t>
              </w:r>
            </w:ins>
            <w:ins w:id="173" w:author="Hoenselaar(ESO), Llewellyn" w:date="2023-05-19T10:57:00Z">
              <w:r w:rsidR="00C75148">
                <w:rPr>
                  <w:sz w:val="20"/>
                </w:rPr>
                <w:t xml:space="preserve"> and network operators in coordination with</w:t>
              </w:r>
            </w:ins>
            <w:ins w:id="174" w:author="Hoenselaar(ESO), Llewellyn" w:date="2023-05-19T10:55:00Z">
              <w:r w:rsidR="00141298" w:rsidRPr="00BA4194">
                <w:rPr>
                  <w:sz w:val="20"/>
                </w:rPr>
                <w:t xml:space="preserve"> restoration contractors and </w:t>
              </w:r>
              <w:r w:rsidR="00141298" w:rsidRPr="00BA4194">
                <w:rPr>
                  <w:i/>
                  <w:iCs/>
                  <w:sz w:val="20"/>
                </w:rPr>
                <w:t>transmission licensees</w:t>
              </w:r>
            </w:ins>
            <w:ins w:id="175" w:author="Hoenselaar(ESO), Llewellyn" w:date="2023-05-19T10:57:00Z">
              <w:r>
                <w:rPr>
                  <w:sz w:val="20"/>
                </w:rPr>
                <w:t xml:space="preserve"> to restart the system in the event of</w:t>
              </w:r>
            </w:ins>
            <w:ins w:id="176" w:author="Hoenselaar(ESO), Llewellyn" w:date="2023-05-19T10:59:00Z">
              <w:r w:rsidR="0013376E">
                <w:rPr>
                  <w:sz w:val="20"/>
                </w:rPr>
                <w:t xml:space="preserve"> </w:t>
              </w:r>
            </w:ins>
            <w:ins w:id="177" w:author="Hoenselaar(ESO), Llewellyn" w:date="2023-05-19T11:01:00Z">
              <w:r w:rsidR="00EC76F6">
                <w:rPr>
                  <w:sz w:val="20"/>
                </w:rPr>
                <w:t>a t</w:t>
              </w:r>
            </w:ins>
            <w:ins w:id="178" w:author="Hoenselaar(ESO), Llewellyn" w:date="2023-05-19T10:59:00Z">
              <w:r w:rsidR="0013376E">
                <w:rPr>
                  <w:sz w:val="20"/>
                </w:rPr>
                <w:t>otal or partial shutdown</w:t>
              </w:r>
            </w:ins>
            <w:ins w:id="179" w:author="Hoenselaar(ESO), Llewellyn" w:date="2023-05-19T11:00:00Z">
              <w:r w:rsidR="007357B9">
                <w:rPr>
                  <w:sz w:val="20"/>
                </w:rPr>
                <w:t>.</w:t>
              </w:r>
            </w:ins>
          </w:p>
          <w:p w14:paraId="33BE2005" w14:textId="77777777" w:rsidR="00141298" w:rsidRDefault="00141298">
            <w:pPr>
              <w:spacing w:after="120"/>
              <w:rPr>
                <w:ins w:id="180" w:author="Hoenselaar(ESO), Llewellyn" w:date="2023-05-19T10:55:00Z"/>
                <w:sz w:val="20"/>
              </w:rPr>
            </w:pPr>
          </w:p>
          <w:p w14:paraId="6803B451" w14:textId="3B43D138"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w:t>
            </w:r>
            <w:proofErr w:type="gramStart"/>
            <w:r w:rsidRPr="00087373">
              <w:rPr>
                <w:rFonts w:cs="Arial"/>
                <w:sz w:val="20"/>
              </w:rPr>
              <w:t>e</w:t>
            </w:r>
            <w:r w:rsidR="00884321" w:rsidRPr="00087373">
              <w:rPr>
                <w:rFonts w:cs="Arial"/>
                <w:sz w:val="20"/>
              </w:rPr>
              <w:t>.</w:t>
            </w:r>
            <w:r w:rsidRPr="00087373">
              <w:rPr>
                <w:rFonts w:cs="Arial"/>
                <w:sz w:val="20"/>
              </w:rPr>
              <w:t>g.</w:t>
            </w:r>
            <w:proofErr w:type="gramEnd"/>
            <w:r w:rsidRPr="00087373">
              <w:rPr>
                <w:rFonts w:cs="Arial"/>
                <w:sz w:val="20"/>
              </w:rPr>
              <w:t xml:space="preserve">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Dunkeld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r w:rsidRPr="00087373">
              <w:rPr>
                <w:sz w:val="20"/>
              </w:rPr>
              <w:lastRenderedPageBreak/>
              <w:t>Small Power Station</w:t>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w:t>
            </w:r>
            <w:proofErr w:type="gramStart"/>
            <w:r w:rsidRPr="00087373">
              <w:rPr>
                <w:rFonts w:cs="Arial"/>
                <w:sz w:val="20"/>
                <w:lang w:eastAsia="en-GB"/>
              </w:rPr>
              <w:t>30MW;</w:t>
            </w:r>
            <w:proofErr w:type="gramEnd"/>
          </w:p>
          <w:p w14:paraId="54F149D9" w14:textId="77777777" w:rsidR="002D5819" w:rsidRPr="00087373" w:rsidRDefault="007F3065" w:rsidP="007F3065">
            <w:pPr>
              <w:overflowPunct/>
              <w:textAlignment w:val="auto"/>
              <w:rPr>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w:t>
            </w:r>
            <w:proofErr w:type="gramStart"/>
            <w:r w:rsidR="002D5819" w:rsidRPr="00087373">
              <w:rPr>
                <w:rFonts w:cs="Arial"/>
                <w:sz w:val="20"/>
                <w:lang w:eastAsia="en-GB"/>
              </w:rPr>
              <w:t>MW;</w:t>
            </w:r>
            <w:proofErr w:type="gramEnd"/>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2. embedded within a </w:t>
            </w:r>
            <w:r w:rsidRPr="00087373">
              <w:rPr>
                <w:rFonts w:cs="Arial"/>
                <w:i/>
                <w:sz w:val="20"/>
                <w:lang w:eastAsia="en-GB"/>
              </w:rPr>
              <w:t>user system</w:t>
            </w:r>
            <w:r w:rsidRPr="00087373">
              <w:rPr>
                <w:rFonts w:cs="Arial"/>
                <w:sz w:val="20"/>
                <w:lang w:eastAsia="en-GB"/>
              </w:rPr>
              <w:t xml:space="preserve"> (or part thereof) where such </w:t>
            </w:r>
            <w:r w:rsidRPr="00087373">
              <w:rPr>
                <w:rFonts w:cs="Arial"/>
                <w:i/>
                <w:sz w:val="20"/>
                <w:lang w:eastAsia="en-GB"/>
              </w:rPr>
              <w:t>user system</w:t>
            </w:r>
            <w:r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 xml:space="preserve">f less than </w:t>
            </w:r>
            <w:proofErr w:type="gramStart"/>
            <w:r w:rsidRPr="00087373">
              <w:rPr>
                <w:rFonts w:cs="Arial"/>
                <w:sz w:val="20"/>
                <w:lang w:eastAsia="en-GB"/>
              </w:rPr>
              <w:t>50MW;</w:t>
            </w:r>
            <w:proofErr w:type="gramEnd"/>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w:t>
            </w:r>
            <w:proofErr w:type="gramStart"/>
            <w:r w:rsidR="00C46441" w:rsidRPr="00087373">
              <w:rPr>
                <w:rFonts w:cs="Arial"/>
                <w:sz w:val="20"/>
                <w:lang w:eastAsia="en-GB"/>
              </w:rPr>
              <w:t>30</w:t>
            </w:r>
            <w:r w:rsidRPr="00087373">
              <w:rPr>
                <w:rFonts w:cs="Arial"/>
                <w:sz w:val="20"/>
                <w:lang w:eastAsia="en-GB"/>
              </w:rPr>
              <w:t>MW;</w:t>
            </w:r>
            <w:proofErr w:type="gramEnd"/>
          </w:p>
          <w:p w14:paraId="74A8AAA6" w14:textId="77777777" w:rsidR="007F3065" w:rsidRPr="00087373" w:rsidRDefault="007F3065" w:rsidP="007F3065">
            <w:pPr>
              <w:overflowPunct/>
              <w:textAlignment w:val="auto"/>
              <w:rPr>
                <w:rFonts w:cs="Arial"/>
                <w:sz w:val="20"/>
                <w:lang w:eastAsia="en-GB"/>
              </w:rPr>
            </w:pPr>
          </w:p>
          <w:p w14:paraId="05A791BA"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 xml:space="preserve">of less than </w:t>
            </w:r>
            <w:proofErr w:type="gramStart"/>
            <w:r w:rsidRPr="00087373">
              <w:rPr>
                <w:rFonts w:cs="Arial"/>
                <w:sz w:val="20"/>
                <w:lang w:eastAsia="en-GB"/>
              </w:rPr>
              <w:t>10MW;</w:t>
            </w:r>
            <w:proofErr w:type="gramEnd"/>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w:t>
            </w:r>
            <w:proofErr w:type="gramStart"/>
            <w:r w:rsidRPr="00087373">
              <w:rPr>
                <w:sz w:val="20"/>
              </w:rPr>
              <w:t>all of</w:t>
            </w:r>
            <w:proofErr w:type="gramEnd"/>
            <w:r w:rsidRPr="00087373">
              <w:rPr>
                <w:sz w:val="20"/>
              </w:rPr>
              <w:t xml:space="preserve">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proofErr w:type="spellStart"/>
            <w:r w:rsidRPr="00087373">
              <w:rPr>
                <w:sz w:val="20"/>
              </w:rPr>
              <w:t>Supergrid</w:t>
            </w:r>
            <w:proofErr w:type="spellEnd"/>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lastRenderedPageBreak/>
              <w:t>System Instability</w:t>
            </w:r>
          </w:p>
        </w:tc>
        <w:tc>
          <w:tcPr>
            <w:tcW w:w="5046" w:type="dxa"/>
          </w:tcPr>
          <w:p w14:paraId="59D60C5D" w14:textId="77777777" w:rsidR="002D5819" w:rsidRPr="00B35A2D" w:rsidRDefault="003D4C13" w:rsidP="00352B77">
            <w:pPr>
              <w:pStyle w:val="Appendixlevel2"/>
              <w:rPr>
                <w:sz w:val="20"/>
              </w:rPr>
            </w:pPr>
            <w:r w:rsidRPr="00B35A2D">
              <w:rPr>
                <w:sz w:val="20"/>
              </w:rPr>
              <w:t xml:space="preserve">i)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w:t>
            </w:r>
            <w:proofErr w:type="gramStart"/>
            <w:r w:rsidR="002D5819" w:rsidRPr="00B35A2D">
              <w:rPr>
                <w:sz w:val="20"/>
              </w:rPr>
              <w:t>i.e.</w:t>
            </w:r>
            <w:proofErr w:type="gramEnd"/>
            <w:r w:rsidR="002D5819" w:rsidRPr="00B35A2D">
              <w:rPr>
                <w:sz w:val="20"/>
              </w:rPr>
              <w:t xml:space="preserv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proofErr w:type="gramStart"/>
            <w:r w:rsidRPr="00087373">
              <w:rPr>
                <w:sz w:val="20"/>
              </w:rPr>
              <w:t>For the purpose of</w:t>
            </w:r>
            <w:proofErr w:type="gramEnd"/>
            <w:r w:rsidRPr="00087373">
              <w:rPr>
                <w:sz w:val="20"/>
              </w:rPr>
              <w:t xml:space="preserve">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087373">
              <w:rPr>
                <w:i/>
                <w:sz w:val="20"/>
              </w:rPr>
              <w:t xml:space="preserve">NGET’s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xml:space="preserve">, clearance times consistent with the fault location together with the worst single failure in the main protection system should be </w:t>
            </w:r>
            <w:proofErr w:type="gramStart"/>
            <w:r w:rsidR="002D5819" w:rsidRPr="00087373">
              <w:rPr>
                <w:sz w:val="20"/>
              </w:rPr>
              <w:t>used;</w:t>
            </w:r>
            <w:proofErr w:type="gramEnd"/>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5C227DFB" w14:textId="77777777" w:rsidR="002D5819" w:rsidRPr="00087373"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w:t>
            </w:r>
            <w:proofErr w:type="gramStart"/>
            <w:r w:rsidRPr="00087373">
              <w:rPr>
                <w:sz w:val="20"/>
              </w:rPr>
              <w:t>Typically</w:t>
            </w:r>
            <w:proofErr w:type="gramEnd"/>
            <w:r w:rsidRPr="00087373">
              <w:rPr>
                <w:sz w:val="20"/>
              </w:rPr>
              <w:t xml:space="preserve">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 xml:space="preserve">operational </w:t>
            </w:r>
            <w:proofErr w:type="spellStart"/>
            <w:r w:rsidRPr="00087373">
              <w:rPr>
                <w:i/>
                <w:sz w:val="20"/>
              </w:rPr>
              <w:t>intertripping</w:t>
            </w:r>
            <w:proofErr w:type="spellEnd"/>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lastRenderedPageBreak/>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28AC63EA" w14:textId="77777777" w:rsidR="00CE5180" w:rsidRPr="00087373" w:rsidRDefault="00CE5180">
            <w:pPr>
              <w:spacing w:after="120"/>
              <w:rPr>
                <w:sz w:val="20"/>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r w:rsidRPr="00087373">
              <w:rPr>
                <w:sz w:val="20"/>
              </w:rPr>
              <w:t>.</w:t>
            </w: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w:t>
            </w:r>
            <w:proofErr w:type="gramStart"/>
            <w:r w:rsidRPr="00327D86">
              <w:rPr>
                <w:sz w:val="20"/>
              </w:rPr>
              <w:t>infrequent</w:t>
            </w:r>
            <w:proofErr w:type="gramEnd"/>
            <w:r w:rsidRPr="00327D86">
              <w:rPr>
                <w:sz w:val="20"/>
              </w:rPr>
              <w:t xml:space="preserve">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t>
            </w:r>
            <w:proofErr w:type="gramStart"/>
            <w:r w:rsidRPr="00087373">
              <w:rPr>
                <w:sz w:val="20"/>
              </w:rPr>
              <w:t>with regard to</w:t>
            </w:r>
            <w:proofErr w:type="gramEnd"/>
            <w:r w:rsidRPr="00087373">
              <w:rPr>
                <w:sz w:val="20"/>
              </w:rPr>
              <w:t xml:space="preserve">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w:t>
            </w:r>
            <w:proofErr w:type="gramStart"/>
            <w:r w:rsidRPr="00087373">
              <w:rPr>
                <w:sz w:val="20"/>
              </w:rPr>
              <w:t>e.g.</w:t>
            </w:r>
            <w:proofErr w:type="gramEnd"/>
            <w:r w:rsidRPr="00087373">
              <w:rPr>
                <w:sz w:val="20"/>
              </w:rPr>
              <w:t xml:space="preserve">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lastRenderedPageBreak/>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w:t>
            </w:r>
            <w:proofErr w:type="gramStart"/>
            <w:r w:rsidRPr="00087373">
              <w:rPr>
                <w:sz w:val="20"/>
              </w:rPr>
              <w:t>In</w:t>
            </w:r>
            <w:proofErr w:type="gramEnd"/>
            <w:r w:rsidRPr="00087373">
              <w:rPr>
                <w:sz w:val="20"/>
              </w:rPr>
              <w:t xml:space="preserve">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w:t>
            </w:r>
            <w:proofErr w:type="gramStart"/>
            <w:r w:rsidRPr="00087373">
              <w:rPr>
                <w:sz w:val="20"/>
              </w:rPr>
              <w:t>equipment;</w:t>
            </w:r>
            <w:proofErr w:type="gramEnd"/>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 xml:space="preserve">user </w:t>
            </w:r>
            <w:proofErr w:type="gramStart"/>
            <w:r w:rsidRPr="00087373">
              <w:rPr>
                <w:i/>
                <w:sz w:val="20"/>
              </w:rPr>
              <w:t>system</w:t>
            </w:r>
            <w:r w:rsidRPr="00087373">
              <w:rPr>
                <w:sz w:val="20"/>
              </w:rPr>
              <w:t>, as the case may be</w:t>
            </w:r>
            <w:proofErr w:type="gramEnd"/>
            <w:r w:rsidRPr="00087373">
              <w:rPr>
                <w:sz w:val="20"/>
              </w:rPr>
              <w:t>.</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lastRenderedPageBreak/>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user system interface </w:t>
            </w:r>
            <w:proofErr w:type="gramStart"/>
            <w:r w:rsidRPr="00087373">
              <w:rPr>
                <w:i/>
                <w:sz w:val="20"/>
              </w:rPr>
              <w:t>point</w:t>
            </w:r>
            <w:r w:rsidRPr="00087373">
              <w:rPr>
                <w:sz w:val="20"/>
              </w:rPr>
              <w:t xml:space="preserve">  would</w:t>
            </w:r>
            <w:proofErr w:type="gramEnd"/>
            <w:r w:rsidRPr="00087373">
              <w:rPr>
                <w:sz w:val="20"/>
              </w:rPr>
              <w:t xml:space="preserve">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w:t>
            </w:r>
            <w:proofErr w:type="gramStart"/>
            <w:r w:rsidRPr="00087373">
              <w:rPr>
                <w:sz w:val="20"/>
              </w:rPr>
              <w:t>decrease</w:t>
            </w:r>
            <w:proofErr w:type="gramEnd"/>
            <w:r w:rsidRPr="00087373">
              <w:rPr>
                <w:sz w:val="20"/>
              </w:rPr>
              <w:t xml:space="preserv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w:t>
      </w:r>
      <w:proofErr w:type="gramStart"/>
      <w:r w:rsidR="00E40378" w:rsidRPr="00087373">
        <w:t>sections;</w:t>
      </w:r>
      <w:proofErr w:type="gramEnd"/>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w:t>
      </w:r>
      <w:proofErr w:type="gramStart"/>
      <w:r w:rsidR="00E40378" w:rsidRPr="00087373">
        <w:t>breaker;</w:t>
      </w:r>
      <w:proofErr w:type="gramEnd"/>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w:t>
      </w:r>
      <w:proofErr w:type="gramStart"/>
      <w:r w:rsidR="00E40378" w:rsidRPr="00087373">
        <w:t>met;</w:t>
      </w:r>
      <w:proofErr w:type="gramEnd"/>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w:t>
      </w:r>
      <w:proofErr w:type="gramStart"/>
      <w:r w:rsidR="00F870F9" w:rsidRPr="00087373">
        <w:t>i.e.</w:t>
      </w:r>
      <w:proofErr w:type="gramEnd"/>
      <w:r w:rsidR="00F870F9" w:rsidRPr="00087373">
        <w:t xml:space="preserv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w:t>
      </w:r>
      <w:proofErr w:type="gramStart"/>
      <w:r w:rsidRPr="00087373">
        <w:t>sections;</w:t>
      </w:r>
      <w:proofErr w:type="gramEnd"/>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w:t>
      </w:r>
      <w:proofErr w:type="gramStart"/>
      <w:r w:rsidRPr="00087373">
        <w:t>design;</w:t>
      </w:r>
      <w:proofErr w:type="gramEnd"/>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w:t>
      </w:r>
      <w:proofErr w:type="gramStart"/>
      <w:r w:rsidR="00754D21" w:rsidRPr="00087373">
        <w:t>i.e.</w:t>
      </w:r>
      <w:proofErr w:type="gramEnd"/>
      <w:r w:rsidR="00754D21" w:rsidRPr="00087373">
        <w:t xml:space="preserv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w:t>
      </w:r>
      <w:proofErr w:type="gramStart"/>
      <w:r w:rsidR="00754D21" w:rsidRPr="00087373">
        <w:t>met;</w:t>
      </w:r>
      <w:proofErr w:type="gramEnd"/>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w:t>
      </w:r>
      <w:proofErr w:type="gramStart"/>
      <w:r w:rsidR="003011FE" w:rsidRPr="00087373">
        <w:t>constructed</w:t>
      </w:r>
      <w:proofErr w:type="gramEnd"/>
      <w:r w:rsidR="003011FE" w:rsidRPr="00087373">
        <w:t xml:space="preserve">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proofErr w:type="spellStart"/>
      <w:r w:rsidR="001A72BF" w:rsidRPr="00087373">
        <w:rPr>
          <w:i/>
        </w:rPr>
        <w:t>S</w:t>
      </w:r>
      <w:r w:rsidRPr="00087373">
        <w:rPr>
          <w:i/>
        </w:rPr>
        <w:t>upergrid</w:t>
      </w:r>
      <w:proofErr w:type="spellEnd"/>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 xml:space="preserve">Equipment, shall not be located at more than three individual </w:t>
      </w:r>
      <w:proofErr w:type="gramStart"/>
      <w:r w:rsidR="003011FE" w:rsidRPr="00087373">
        <w:t>sites;</w:t>
      </w:r>
      <w:proofErr w:type="gramEnd"/>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 xml:space="preserve">No more than three transformers shall be </w:t>
      </w:r>
      <w:proofErr w:type="gramStart"/>
      <w:r w:rsidR="003011FE" w:rsidRPr="00087373">
        <w:t>connected together</w:t>
      </w:r>
      <w:proofErr w:type="gramEnd"/>
      <w:r w:rsidR="003011FE" w:rsidRPr="00087373">
        <w:t xml:space="preserve">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If the design of a substation is such that two circuit-breakers of the same voltage are used to control a circuit (</w:t>
      </w:r>
      <w:proofErr w:type="gramStart"/>
      <w:r w:rsidR="003011FE" w:rsidRPr="00087373">
        <w:t>e.g.</w:t>
      </w:r>
      <w:proofErr w:type="gramEnd"/>
      <w:r w:rsidR="003011FE" w:rsidRPr="00087373">
        <w:t xml:space="preserve">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 xml:space="preserve">Care must be observed in the application of these recommendations to “Active Circuits” to ensure that protective gear clearance times and discrimination are </w:t>
      </w:r>
      <w:proofErr w:type="gramStart"/>
      <w:r w:rsidR="003011FE" w:rsidRPr="00087373">
        <w:t>satisfactory</w:t>
      </w:r>
      <w:proofErr w:type="gramEnd"/>
      <w:r w:rsidR="003011FE" w:rsidRPr="00087373">
        <w:t xml:space="preserve">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w:t>
      </w:r>
      <w:proofErr w:type="gramStart"/>
      <w:r w:rsidR="003011FE" w:rsidRPr="00087373">
        <w:t>normally-open</w:t>
      </w:r>
      <w:proofErr w:type="gramEnd"/>
      <w:r w:rsidR="003011FE" w:rsidRPr="00087373">
        <w:t xml:space="preserve">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w:t>
      </w:r>
      <w:proofErr w:type="gramStart"/>
      <w:r w:rsidRPr="00087373">
        <w:t>e.g.</w:t>
      </w:r>
      <w:proofErr w:type="gramEnd"/>
      <w:r w:rsidRPr="00087373">
        <w:t xml:space="preserve">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w:t>
      </w:r>
      <w:proofErr w:type="gramStart"/>
      <w:r w:rsidR="00475F13" w:rsidRPr="00087373">
        <w:t>This zero factor</w:t>
      </w:r>
      <w:proofErr w:type="gramEnd"/>
      <w:r w:rsidR="00475F13" w:rsidRPr="00087373">
        <w:t xml:space="preserve">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t>
      </w:r>
      <w:proofErr w:type="gramStart"/>
      <w:r w:rsidR="00475F13" w:rsidRPr="00087373">
        <w:t xml:space="preserve">where </w:t>
      </w:r>
      <w:r w:rsidR="007C1951">
        <w:t xml:space="preserve"> </w:t>
      </w:r>
      <w:r w:rsidR="007C1951" w:rsidRPr="00BA4826">
        <w:t>NGESO</w:t>
      </w:r>
      <w:proofErr w:type="gramEnd"/>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9pt;height:18.8pt" o:ole="" fillcolor="window">
            <v:imagedata r:id="rId18" o:title=""/>
          </v:shape>
          <o:OLEObject Type="Embed" ProgID="Equation.3" ShapeID="_x0000_i1025" DrawAspect="Content" ObjectID="_1746427232" r:id="rId19"/>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proofErr w:type="gramStart"/>
      <w:r w:rsidRPr="00087373">
        <w:rPr>
          <w:rFonts w:cs="Arial"/>
        </w:rPr>
        <w:t>Where</w:t>
      </w:r>
      <w:proofErr w:type="gramEnd"/>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2.1pt;height:63.95pt" o:ole="" fillcolor="red">
            <v:imagedata r:id="rId20" o:title=""/>
          </v:shape>
          <o:OLEObject Type="Embed" ProgID="Equation.3" ShapeID="_x0000_i1026" DrawAspect="Content" ObjectID="_1746427233" r:id="rId21"/>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05pt;height:18.8pt" o:ole="" fillcolor="window">
                  <v:imagedata r:id="rId22" o:title=""/>
                </v:shape>
                <o:OLEObject Type="Embed" ProgID="Equation.3" ShapeID="_x0000_i1027" DrawAspect="Content" ObjectID="_1746427234" r:id="rId23"/>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6.65pt;height:17.2pt" o:ole="" fillcolor="window">
                  <v:imagedata r:id="rId24" o:title=""/>
                </v:shape>
                <o:OLEObject Type="Embed" ProgID="Equation.3" ShapeID="_x0000_i1028" DrawAspect="Content" ObjectID="_1746427235" r:id="rId25"/>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7.2pt;height:18.8pt" o:ole="" fillcolor="window">
                  <v:imagedata r:id="rId26" o:title=""/>
                </v:shape>
                <o:OLEObject Type="Embed" ProgID="Equation.3" ShapeID="_x0000_i1029" DrawAspect="Content" ObjectID="_1746427236" r:id="rId27"/>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1.5pt;height:18.8pt" o:ole="" fillcolor="window">
                  <v:imagedata r:id="rId28" o:title=""/>
                </v:shape>
                <o:OLEObject Type="Embed" ProgID="Equation.3" ShapeID="_x0000_i1030" DrawAspect="Content" ObjectID="_1746427237" r:id="rId29"/>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2.9pt;height:15.05pt" o:ole="" fillcolor="window">
                  <v:imagedata r:id="rId30" o:title=""/>
                </v:shape>
                <o:OLEObject Type="Embed" ProgID="Equation.3" ShapeID="_x0000_i1031" DrawAspect="Content" ObjectID="_1746427238" r:id="rId31"/>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77777777"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w:t>
      </w:r>
      <w:proofErr w:type="gramStart"/>
      <w:r w:rsidR="003011FE" w:rsidRPr="00087373">
        <w:rPr>
          <w:sz w:val="22"/>
          <w:szCs w:val="22"/>
        </w:rPr>
        <w:t xml:space="preserve">between </w:t>
      </w:r>
      <w:r w:rsidR="00C66B46" w:rsidRPr="00C66B46">
        <w:rPr>
          <w:i/>
          <w:sz w:val="20"/>
        </w:rPr>
        <w:t xml:space="preserve"> </w:t>
      </w:r>
      <w:r w:rsidR="00C66B46">
        <w:rPr>
          <w:i/>
          <w:sz w:val="20"/>
        </w:rPr>
        <w:t>SHET’s</w:t>
      </w:r>
      <w:proofErr w:type="gramEnd"/>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w:t>
      </w:r>
      <w:proofErr w:type="gramStart"/>
      <w:r w:rsidR="003011FE" w:rsidRPr="00087373">
        <w:t>by:-</w:t>
      </w:r>
      <w:proofErr w:type="gramEnd"/>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w:t>
      </w:r>
      <w:proofErr w:type="gramStart"/>
      <w:r w:rsidR="00E57E13" w:rsidRPr="00087373">
        <w:rPr>
          <w:sz w:val="22"/>
          <w:szCs w:val="22"/>
        </w:rPr>
        <w:t>5</w:t>
      </w:r>
      <w:r w:rsidR="003011FE" w:rsidRPr="00087373">
        <w:rPr>
          <w:sz w:val="22"/>
          <w:szCs w:val="22"/>
        </w:rPr>
        <w:t>;</w:t>
      </w:r>
      <w:proofErr w:type="gramEnd"/>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w:t>
      </w:r>
      <w:proofErr w:type="gramStart"/>
      <w:r w:rsidR="00C40F06" w:rsidRPr="00087373">
        <w:rPr>
          <w:sz w:val="22"/>
          <w:szCs w:val="22"/>
        </w:rPr>
        <w:t>4.6</w:t>
      </w:r>
      <w:r w:rsidR="003011FE" w:rsidRPr="00087373">
        <w:rPr>
          <w:sz w:val="22"/>
          <w:szCs w:val="22"/>
        </w:rPr>
        <w:t>;</w:t>
      </w:r>
      <w:proofErr w:type="gramEnd"/>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w:t>
      </w:r>
      <w:proofErr w:type="gramStart"/>
      <w:r w:rsidR="00475F13" w:rsidRPr="00087373">
        <w:rPr>
          <w:rFonts w:cs="Arial"/>
          <w:szCs w:val="24"/>
        </w:rPr>
        <w:t>i.e.</w:t>
      </w:r>
      <w:proofErr w:type="gramEnd"/>
      <w:r w:rsidR="00475F13" w:rsidRPr="00087373">
        <w:rPr>
          <w:rFonts w:cs="Arial"/>
          <w:szCs w:val="24"/>
        </w:rPr>
        <w:t xml:space="preserv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5.35pt;height:36.55pt" o:ole="" fillcolor="window">
            <v:imagedata r:id="rId32" o:title=""/>
          </v:shape>
          <o:OLEObject Type="Embed" ProgID="Equation.3" ShapeID="_x0000_i1032" DrawAspect="Content" ObjectID="_1746427239" r:id="rId33"/>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5.35pt;height:38.15pt" o:ole="" fillcolor="window">
            <v:imagedata r:id="rId34" o:title=""/>
          </v:shape>
          <o:OLEObject Type="Embed" ProgID="Equation.3" ShapeID="_x0000_i1033" DrawAspect="Content" ObjectID="_1746427240" r:id="rId35"/>
        </w:object>
      </w:r>
    </w:p>
    <w:p w14:paraId="26A6BFC3" w14:textId="77777777" w:rsidR="003011FE" w:rsidRPr="00087373" w:rsidRDefault="003011FE" w:rsidP="003011FE"/>
    <w:p w14:paraId="661759F4" w14:textId="77777777" w:rsidR="003011FE" w:rsidRPr="00087373" w:rsidRDefault="003011FE" w:rsidP="003011FE">
      <w:pPr>
        <w:ind w:left="720"/>
      </w:pPr>
      <w:proofErr w:type="gramStart"/>
      <w:r w:rsidRPr="00087373">
        <w:t>where</w:t>
      </w:r>
      <w:proofErr w:type="gramEnd"/>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1.65pt;height:68.25pt" o:ole="" fillcolor="window">
            <v:imagedata r:id="rId36" o:title=""/>
          </v:shape>
          <o:OLEObject Type="Embed" ProgID="Equation.3" ShapeID="_x0000_i1034" DrawAspect="Content" ObjectID="_1746427241" r:id="rId37"/>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5.95pt;height:68.25pt" o:ole="" fillcolor="window">
            <v:imagedata r:id="rId38" o:title=""/>
          </v:shape>
          <o:OLEObject Type="Embed" ProgID="Equation.3" ShapeID="_x0000_i1035" DrawAspect="Content" ObjectID="_1746427242" r:id="rId39"/>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5"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 xml:space="preserve">For pumped </w:t>
      </w:r>
      <w:proofErr w:type="gramStart"/>
      <w:r w:rsidRPr="00087373">
        <w:t>storage based</w:t>
      </w:r>
      <w:proofErr w:type="gramEnd"/>
      <w:r w:rsidRPr="00087373">
        <w:t xml:space="preserve">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 xml:space="preserve">will review the appropriateness of these factors and revise them where necessary, based on alignment with cost benefit analysis. The period between reviews shall be no more than five </w:t>
      </w:r>
      <w:proofErr w:type="gramStart"/>
      <w:r w:rsidRPr="00087373">
        <w:rPr>
          <w:rFonts w:cs="Arial"/>
        </w:rPr>
        <w:t>years, but</w:t>
      </w:r>
      <w:proofErr w:type="gramEnd"/>
      <w:r w:rsidRPr="00087373">
        <w:rPr>
          <w:rFonts w:cs="Arial"/>
        </w:rPr>
        <w:t xml:space="preserve">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5.45pt;height:58.05pt" o:ole="" fillcolor="window">
            <v:imagedata r:id="rId46" o:title=""/>
          </v:shape>
          <o:OLEObject Type="Embed" ProgID="Equation.3" ShapeID="_x0000_i1036" DrawAspect="Content" ObjectID="_1746427243" r:id="rId47"/>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proofErr w:type="gramStart"/>
      <w:r w:rsidRPr="00087373">
        <w:rPr>
          <w:rFonts w:cs="Arial"/>
        </w:rPr>
        <w:t>where</w:t>
      </w:r>
      <w:proofErr w:type="gramEnd"/>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8.4pt;height:69.85pt" o:ole="" fillcolor="window">
            <v:imagedata r:id="rId48" o:title=""/>
          </v:shape>
          <o:OLEObject Type="Embed" ProgID="Equation.3" ShapeID="_x0000_i1037" DrawAspect="Content" ObjectID="_1746427244" r:id="rId49"/>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05pt;height:18.8pt" o:ole="" fillcolor="window">
                  <v:imagedata r:id="rId50" o:title=""/>
                </v:shape>
                <o:OLEObject Type="Embed" ProgID="Equation.3" ShapeID="_x0000_i1038" DrawAspect="Content" ObjectID="_1746427245" r:id="rId51"/>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7.2pt;height:17.2pt" o:ole="" fillcolor="window">
                  <v:imagedata r:id="rId52" o:title=""/>
                </v:shape>
                <o:OLEObject Type="Embed" ProgID="Equation.3" ShapeID="_x0000_i1039" DrawAspect="Content" ObjectID="_1746427246" r:id="rId53"/>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1pt;height:18.8pt" o:ole="" fillcolor="window">
                  <v:imagedata r:id="rId54" o:title=""/>
                </v:shape>
                <o:OLEObject Type="Embed" ProgID="Equation.3" ShapeID="_x0000_i1040" DrawAspect="Content" ObjectID="_1746427247" r:id="rId55"/>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1pt;height:18.8pt" o:ole="" fillcolor="window">
                  <v:imagedata r:id="rId56" o:title=""/>
                </v:shape>
                <o:OLEObject Type="Embed" ProgID="Equation.3" ShapeID="_x0000_i1041" DrawAspect="Content" ObjectID="_1746427248" r:id="rId57"/>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1.5pt;height:18.8pt" o:ole="" fillcolor="window">
                  <v:imagedata r:id="rId28" o:title=""/>
                </v:shape>
                <o:OLEObject Type="Embed" ProgID="Equation.3" ShapeID="_x0000_i1042" DrawAspect="Content" ObjectID="_1746427249" r:id="rId58"/>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2.9pt;height:15.05pt" o:ole="" fillcolor="window">
                  <v:imagedata r:id="rId59" o:title=""/>
                </v:shape>
                <o:OLEObject Type="Embed" ProgID="Equation.3" ShapeID="_x0000_i1043" DrawAspect="Content" ObjectID="_1746427250" r:id="rId60"/>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w:t>
      </w:r>
      <w:proofErr w:type="gramStart"/>
      <w:r w:rsidRPr="00087373">
        <w:t>by:-</w:t>
      </w:r>
      <w:proofErr w:type="gramEnd"/>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w:t>
      </w:r>
      <w:proofErr w:type="gramStart"/>
      <w:r w:rsidRPr="00087373">
        <w:rPr>
          <w:rFonts w:cs="Arial"/>
        </w:rPr>
        <w:t>parts;</w:t>
      </w:r>
      <w:proofErr w:type="gramEnd"/>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w:t>
      </w:r>
      <w:proofErr w:type="gramStart"/>
      <w:r w:rsidRPr="00087373">
        <w:rPr>
          <w:rFonts w:cs="Arial"/>
        </w:rPr>
        <w:t>5;</w:t>
      </w:r>
      <w:proofErr w:type="gramEnd"/>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w:t>
      </w:r>
      <w:proofErr w:type="gramStart"/>
      <w:r w:rsidRPr="00087373">
        <w:rPr>
          <w:rFonts w:cs="Arial"/>
        </w:rPr>
        <w:t>4.6;</w:t>
      </w:r>
      <w:proofErr w:type="gramEnd"/>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w:t>
      </w:r>
      <w:proofErr w:type="gramStart"/>
      <w:r w:rsidRPr="00087373">
        <w:t>i.e.</w:t>
      </w:r>
      <w:proofErr w:type="gramEnd"/>
      <w:r w:rsidRPr="00087373">
        <w:t xml:space="preserv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5.35pt;height:36.55pt" o:ole="" fillcolor="window">
            <v:imagedata r:id="rId32" o:title=""/>
          </v:shape>
          <o:OLEObject Type="Embed" ProgID="Equation.3" ShapeID="_x0000_i1044" DrawAspect="Content" ObjectID="_1746427251" r:id="rId61"/>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5.35pt;height:38.15pt" o:ole="" fillcolor="window">
            <v:imagedata r:id="rId34" o:title=""/>
          </v:shape>
          <o:OLEObject Type="Embed" ProgID="Equation.3" ShapeID="_x0000_i1045" DrawAspect="Content" ObjectID="_1746427252" r:id="rId62"/>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proofErr w:type="gramStart"/>
      <w:r w:rsidRPr="00087373">
        <w:rPr>
          <w:rFonts w:cs="Arial"/>
        </w:rPr>
        <w:t>where</w:t>
      </w:r>
      <w:proofErr w:type="gramEnd"/>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9pt;height:69.85pt" o:ole="" fillcolor="window">
            <v:imagedata r:id="rId63" o:title=""/>
          </v:shape>
          <o:OLEObject Type="Embed" ProgID="Equation.3" ShapeID="_x0000_i1046" DrawAspect="Content" ObjectID="_1746427253" r:id="rId64"/>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2pt;height:69.85pt" o:ole="" fillcolor="window">
            <v:imagedata r:id="rId65" o:title=""/>
          </v:shape>
          <o:OLEObject Type="Embed" ProgID="Equation.3" ShapeID="_x0000_i1047" DrawAspect="Content" ObjectID="_1746427254" r:id="rId66"/>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 xml:space="preserve">economic justification of investment in transmission equipment and/or purchase of services such as reactive power in addition to that required to meet the planning criteria of Sections </w:t>
      </w:r>
      <w:proofErr w:type="gramStart"/>
      <w:r w:rsidRPr="00087373">
        <w:rPr>
          <w:rFonts w:cs="Arial"/>
        </w:rPr>
        <w:t>2,  3</w:t>
      </w:r>
      <w:proofErr w:type="gramEnd"/>
      <w:r w:rsidRPr="00087373">
        <w:rPr>
          <w:rFonts w:cs="Arial"/>
        </w:rPr>
        <w:t>,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transmission power </w:t>
      </w:r>
      <w:proofErr w:type="gramStart"/>
      <w:r w:rsidRPr="00087373">
        <w:rPr>
          <w:rFonts w:cs="Arial"/>
        </w:rPr>
        <w:t>losses;</w:t>
      </w:r>
      <w:proofErr w:type="gramEnd"/>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frequency </w:t>
      </w:r>
      <w:proofErr w:type="gramStart"/>
      <w:r w:rsidRPr="00087373">
        <w:rPr>
          <w:rFonts w:cs="Arial"/>
        </w:rPr>
        <w:t>response;</w:t>
      </w:r>
      <w:proofErr w:type="gramEnd"/>
    </w:p>
    <w:p w14:paraId="04F1454F" w14:textId="77777777" w:rsidR="00CA53EF" w:rsidRPr="00087373" w:rsidRDefault="00CA53EF" w:rsidP="00882732">
      <w:pPr>
        <w:numPr>
          <w:ilvl w:val="0"/>
          <w:numId w:val="5"/>
        </w:numPr>
        <w:tabs>
          <w:tab w:val="clear" w:pos="720"/>
          <w:tab w:val="num" w:pos="1843"/>
        </w:tabs>
        <w:ind w:left="2127" w:hanging="567"/>
        <w:rPr>
          <w:rFonts w:cs="Arial"/>
        </w:rPr>
      </w:pPr>
      <w:proofErr w:type="gramStart"/>
      <w:r w:rsidRPr="00087373">
        <w:rPr>
          <w:rFonts w:cs="Arial"/>
        </w:rPr>
        <w:t>reserve;</w:t>
      </w:r>
      <w:proofErr w:type="gramEnd"/>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w:t>
      </w:r>
      <w:r w:rsidRPr="00087373">
        <w:rPr>
          <w:rFonts w:cs="Arial"/>
        </w:rPr>
        <w:lastRenderedPageBreak/>
        <w:t>the number and type of customers affected by supply interruptions and 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181"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detailed explanation of the consultation process undertaken in the development of the FRCR </w:t>
      </w:r>
      <w:proofErr w:type="gramStart"/>
      <w:r w:rsidRPr="00E75751">
        <w:rPr>
          <w:rFonts w:cs="Arial"/>
        </w:rPr>
        <w:t>methodology;</w:t>
      </w:r>
      <w:proofErr w:type="gramEnd"/>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w:t>
      </w:r>
      <w:proofErr w:type="gramStart"/>
      <w:r w:rsidRPr="00E75751">
        <w:rPr>
          <w:rFonts w:cs="Arial"/>
        </w:rPr>
        <w:t>taken into account</w:t>
      </w:r>
      <w:proofErr w:type="gramEnd"/>
      <w:r w:rsidRPr="00E75751">
        <w:rPr>
          <w:rFonts w:cs="Arial"/>
        </w:rPr>
        <w:t xml:space="preserve">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w:t>
      </w:r>
      <w:proofErr w:type="gramStart"/>
      <w:r w:rsidRPr="00E75751">
        <w:rPr>
          <w:rFonts w:cs="Arial"/>
        </w:rPr>
        <w:t>occur;</w:t>
      </w:r>
      <w:proofErr w:type="gramEnd"/>
      <w:r w:rsidRPr="00E75751">
        <w:rPr>
          <w:rFonts w:cs="Arial"/>
        </w:rPr>
        <w:t xml:space="preserve">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w:t>
      </w:r>
      <w:proofErr w:type="gramStart"/>
      <w:r w:rsidRPr="00E75751">
        <w:rPr>
          <w:rFonts w:cs="Arial"/>
        </w:rPr>
        <w:t>H17;</w:t>
      </w:r>
      <w:proofErr w:type="gramEnd"/>
      <w:r w:rsidRPr="00E75751">
        <w:rPr>
          <w:rFonts w:cs="Arial"/>
        </w:rPr>
        <w:t xml:space="preserve">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the approach used to assess the technical and economic </w:t>
      </w:r>
      <w:proofErr w:type="gramStart"/>
      <w:r w:rsidRPr="00E75751">
        <w:rPr>
          <w:rFonts w:cs="Arial"/>
        </w:rPr>
        <w:t>impacts;</w:t>
      </w:r>
      <w:proofErr w:type="gramEnd"/>
      <w:r w:rsidRPr="00E75751">
        <w:rPr>
          <w:rFonts w:cs="Arial"/>
        </w:rPr>
        <w:t xml:space="preserve">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w:t>
      </w:r>
      <w:proofErr w:type="gramStart"/>
      <w:r w:rsidRPr="00E75751">
        <w:rPr>
          <w:rFonts w:cs="Arial"/>
        </w:rPr>
        <w:t>system;</w:t>
      </w:r>
      <w:proofErr w:type="gramEnd"/>
      <w:r w:rsidRPr="00E75751">
        <w:rPr>
          <w:rFonts w:cs="Arial"/>
        </w:rPr>
        <w:t xml:space="preserve">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w:t>
      </w:r>
      <w:proofErr w:type="gramStart"/>
      <w:r w:rsidRPr="00E75751">
        <w:rPr>
          <w:rFonts w:cs="Arial"/>
        </w:rPr>
        <w:t>how</w:t>
      </w:r>
      <w:proofErr w:type="gramEnd"/>
      <w:r w:rsidRPr="00E75751">
        <w:rPr>
          <w:rFonts w:cs="Arial"/>
        </w:rPr>
        <w:t xml:space="preserve">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w:t>
      </w:r>
      <w:proofErr w:type="gramStart"/>
      <w:r w:rsidRPr="004E1C5E">
        <w:rPr>
          <w:rFonts w:cs="Arial"/>
        </w:rPr>
        <w:t>FRCR;</w:t>
      </w:r>
      <w:proofErr w:type="gramEnd"/>
      <w:r w:rsidRPr="004E1C5E">
        <w:rPr>
          <w:rFonts w:cs="Arial"/>
        </w:rPr>
        <w:t xml:space="preserve">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w:t>
      </w:r>
      <w:proofErr w:type="gramStart"/>
      <w:r w:rsidRPr="004E1C5E">
        <w:rPr>
          <w:rFonts w:cs="Arial"/>
        </w:rPr>
        <w:t>taken into account</w:t>
      </w:r>
      <w:proofErr w:type="gramEnd"/>
      <w:r w:rsidRPr="004E1C5E">
        <w:rPr>
          <w:rFonts w:cs="Arial"/>
        </w:rPr>
        <w:t xml:space="preserve">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those risks to the secure operation of the system considered under the </w:t>
      </w:r>
      <w:proofErr w:type="gramStart"/>
      <w:r w:rsidRPr="00E75751">
        <w:rPr>
          <w:rFonts w:cs="Arial"/>
        </w:rPr>
        <w:t>FRCR;</w:t>
      </w:r>
      <w:proofErr w:type="gramEnd"/>
      <w:r w:rsidRPr="00E75751">
        <w:rPr>
          <w:rFonts w:cs="Arial"/>
        </w:rPr>
        <w:t xml:space="preserve">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w:t>
      </w:r>
      <w:proofErr w:type="gramStart"/>
      <w:r w:rsidRPr="00E75751">
        <w:rPr>
          <w:rFonts w:cs="Arial"/>
        </w:rPr>
        <w:t>occurring;</w:t>
      </w:r>
      <w:proofErr w:type="gramEnd"/>
      <w:r w:rsidRPr="00E75751">
        <w:rPr>
          <w:rFonts w:cs="Arial"/>
        </w:rPr>
        <w:t xml:space="preserve">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w:t>
      </w:r>
      <w:proofErr w:type="gramStart"/>
      <w:r w:rsidRPr="00E75751">
        <w:rPr>
          <w:rFonts w:cs="Arial"/>
        </w:rPr>
        <w:t>risks;</w:t>
      </w:r>
      <w:proofErr w:type="gramEnd"/>
      <w:r w:rsidRPr="00E75751">
        <w:rPr>
          <w:rFonts w:cs="Arial"/>
        </w:rPr>
        <w:t xml:space="preserve">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w:t>
      </w:r>
      <w:proofErr w:type="gramStart"/>
      <w:r w:rsidRPr="00E75751">
        <w:rPr>
          <w:rFonts w:cs="Arial"/>
        </w:rPr>
        <w:t>risks;</w:t>
      </w:r>
      <w:proofErr w:type="gramEnd"/>
      <w:r w:rsidRPr="00E75751">
        <w:rPr>
          <w:rFonts w:cs="Arial"/>
        </w:rPr>
        <w:t xml:space="preserve">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 xml:space="preserve">(a) approve the proposed FRCR and </w:t>
      </w:r>
      <w:proofErr w:type="gramStart"/>
      <w:r w:rsidRPr="00E75751">
        <w:rPr>
          <w:rFonts w:cs="Arial"/>
        </w:rPr>
        <w:t>in particular the</w:t>
      </w:r>
      <w:proofErr w:type="gramEnd"/>
      <w:r w:rsidRPr="00E75751">
        <w:rPr>
          <w:rFonts w:cs="Arial"/>
        </w:rPr>
        <w:t xml:space="preserv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w:t>
      </w:r>
      <w:proofErr w:type="gramStart"/>
      <w:r w:rsidRPr="004528B8">
        <w:rPr>
          <w:rFonts w:cs="Arial"/>
        </w:rPr>
        <w:t>equipment;</w:t>
      </w:r>
      <w:proofErr w:type="gramEnd"/>
      <w:r w:rsidRPr="004528B8">
        <w:rPr>
          <w:rFonts w:cs="Arial"/>
        </w:rPr>
        <w:t xml:space="preserve">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w:t>
      </w:r>
      <w:proofErr w:type="gramStart"/>
      <w:r w:rsidRPr="004E1C5E">
        <w:rPr>
          <w:rFonts w:cs="Arial"/>
        </w:rPr>
        <w:t>code</w:t>
      </w:r>
      <w:proofErr w:type="gramEnd"/>
      <w:r w:rsidRPr="004E1C5E">
        <w:rPr>
          <w:rFonts w:cs="Arial"/>
        </w:rPr>
        <w:t xml:space="preserv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w:t>
      </w:r>
      <w:proofErr w:type="gramStart"/>
      <w:r w:rsidRPr="006A0BA6">
        <w:rPr>
          <w:rFonts w:cs="Arial"/>
        </w:rPr>
        <w:t>in order to</w:t>
      </w:r>
      <w:proofErr w:type="gramEnd"/>
      <w:r w:rsidRPr="006A0BA6">
        <w:rPr>
          <w:rFonts w:cs="Arial"/>
        </w:rPr>
        <w:t xml:space="preserve"> carry out any of its functions in relation to the assessment of submissions. </w:t>
      </w:r>
      <w:bookmarkEnd w:id="181"/>
    </w:p>
    <w:p w14:paraId="434D5E4C" w14:textId="77777777" w:rsidR="00822417" w:rsidRDefault="00822417" w:rsidP="00513BE6">
      <w:pPr>
        <w:pStyle w:val="Appendixheading2"/>
        <w:numPr>
          <w:ilvl w:val="0"/>
          <w:numId w:val="0"/>
        </w:numPr>
        <w:rPr>
          <w:ins w:id="182" w:author="Hoenselaar(ESO), Llewellyn" w:date="2023-04-26T13:18:00Z"/>
          <w:rFonts w:cs="Arial"/>
        </w:rPr>
      </w:pPr>
    </w:p>
    <w:p w14:paraId="374391AC" w14:textId="77777777" w:rsidR="00822417" w:rsidRDefault="00822417" w:rsidP="00513BE6">
      <w:pPr>
        <w:pStyle w:val="Appendixheading2"/>
        <w:numPr>
          <w:ilvl w:val="0"/>
          <w:numId w:val="0"/>
        </w:numPr>
        <w:rPr>
          <w:ins w:id="183" w:author="Hoenselaar(ESO), Llewellyn" w:date="2023-04-26T13:18:00Z"/>
          <w:rFonts w:cs="Arial"/>
        </w:rPr>
      </w:pPr>
    </w:p>
    <w:p w14:paraId="682D42BA" w14:textId="77777777" w:rsidR="00822417" w:rsidRDefault="00822417" w:rsidP="00513BE6">
      <w:pPr>
        <w:pStyle w:val="Appendixheading2"/>
        <w:numPr>
          <w:ilvl w:val="0"/>
          <w:numId w:val="0"/>
        </w:numPr>
        <w:rPr>
          <w:ins w:id="184" w:author="Hoenselaar(ESO), Llewellyn" w:date="2023-04-26T13:18:00Z"/>
          <w:rFonts w:cs="Arial"/>
        </w:rPr>
      </w:pPr>
    </w:p>
    <w:p w14:paraId="194972DE" w14:textId="77777777" w:rsidR="00822417" w:rsidRDefault="00822417" w:rsidP="00513BE6">
      <w:pPr>
        <w:pStyle w:val="Appendixheading2"/>
        <w:numPr>
          <w:ilvl w:val="0"/>
          <w:numId w:val="0"/>
        </w:numPr>
        <w:rPr>
          <w:ins w:id="185" w:author="Hoenselaar(ESO), Llewellyn" w:date="2023-04-26T13:18:00Z"/>
          <w:rFonts w:cs="Arial"/>
        </w:rPr>
      </w:pPr>
    </w:p>
    <w:p w14:paraId="4ACF5D9F" w14:textId="4CDB07DB" w:rsidR="00513BE6" w:rsidRDefault="00513BE6" w:rsidP="00513BE6">
      <w:pPr>
        <w:pStyle w:val="Appendixheading2"/>
        <w:numPr>
          <w:ilvl w:val="0"/>
          <w:numId w:val="0"/>
        </w:numPr>
        <w:rPr>
          <w:ins w:id="186" w:author="Hoenselaar(ESO), Llewellyn" w:date="2023-04-26T13:13:00Z"/>
          <w:rFonts w:cs="Arial"/>
        </w:rPr>
      </w:pPr>
      <w:ins w:id="187" w:author="Hoenselaar(ESO), Llewellyn" w:date="2023-04-26T13:13:00Z">
        <w:r w:rsidRPr="00087373">
          <w:rPr>
            <w:rFonts w:cs="Arial"/>
          </w:rPr>
          <w:lastRenderedPageBreak/>
          <w:t xml:space="preserve">Appendix </w:t>
        </w:r>
      </w:ins>
      <w:ins w:id="188" w:author="Hoenselaar(ESO), Llewellyn" w:date="2023-04-26T13:17:00Z">
        <w:r w:rsidR="00822417">
          <w:rPr>
            <w:rFonts w:cs="Arial"/>
          </w:rPr>
          <w:t>I</w:t>
        </w:r>
      </w:ins>
      <w:ins w:id="189" w:author="Hoenselaar(ESO), Llewellyn" w:date="2023-04-26T13:13:00Z">
        <w:r w:rsidRPr="00087373">
          <w:rPr>
            <w:rFonts w:cs="Arial"/>
          </w:rPr>
          <w:tab/>
        </w:r>
      </w:ins>
      <w:ins w:id="190" w:author="Hoenselaar(ESO), Llewellyn" w:date="2023-04-26T13:18:00Z">
        <w:r w:rsidR="00822417">
          <w:rPr>
            <w:rFonts w:cs="Arial"/>
          </w:rPr>
          <w:t>System Restoration</w:t>
        </w:r>
      </w:ins>
      <w:ins w:id="191" w:author="Hoenselaar(ESO), Llewellyn" w:date="2023-05-12T14:40:00Z">
        <w:r w:rsidR="008C0153">
          <w:rPr>
            <w:rFonts w:cs="Arial"/>
          </w:rPr>
          <w:t xml:space="preserve"> Requirements</w:t>
        </w:r>
      </w:ins>
    </w:p>
    <w:p w14:paraId="0F34551B" w14:textId="77777777" w:rsidR="00B62CE2" w:rsidRDefault="00B62CE2" w:rsidP="00320615">
      <w:pPr>
        <w:pStyle w:val="Appendixheading2"/>
        <w:numPr>
          <w:ilvl w:val="0"/>
          <w:numId w:val="0"/>
        </w:numPr>
        <w:rPr>
          <w:ins w:id="192" w:author="Hoenselaar(ESO), Llewellyn" w:date="2023-04-26T13:20:00Z"/>
        </w:rPr>
      </w:pPr>
    </w:p>
    <w:p w14:paraId="13C2BC4C" w14:textId="15E41739" w:rsidR="005714D4" w:rsidRDefault="000A44D7" w:rsidP="00C434CC">
      <w:pPr>
        <w:ind w:left="709" w:hanging="709"/>
        <w:rPr>
          <w:ins w:id="193" w:author="Hoenselaar(ESO), Llewellyn" w:date="2023-05-19T12:33:00Z"/>
          <w:rFonts w:cs="Arial"/>
          <w:iCs/>
          <w:color w:val="000000" w:themeColor="text1"/>
          <w:szCs w:val="24"/>
        </w:rPr>
      </w:pPr>
      <w:ins w:id="194" w:author="Hoenselaar(ESO), Llewellyn" w:date="2023-04-26T15:26:00Z">
        <w:r w:rsidRPr="00336294">
          <w:rPr>
            <w:rFonts w:cs="Arial"/>
            <w:szCs w:val="24"/>
          </w:rPr>
          <w:t>I.</w:t>
        </w:r>
        <w:r w:rsidRPr="00C434CC">
          <w:rPr>
            <w:rFonts w:cs="Arial"/>
            <w:color w:val="000000" w:themeColor="text1"/>
            <w:szCs w:val="24"/>
          </w:rPr>
          <w:t>1</w:t>
        </w:r>
      </w:ins>
      <w:ins w:id="195" w:author="Hoenselaar(ESO), Llewellyn" w:date="2023-05-22T11:06:00Z">
        <w:r w:rsidR="004E5B6A">
          <w:rPr>
            <w:rFonts w:cs="Arial"/>
            <w:color w:val="000000" w:themeColor="text1"/>
            <w:szCs w:val="24"/>
          </w:rPr>
          <w:tab/>
        </w:r>
      </w:ins>
      <w:ins w:id="196" w:author="Hoenselaar(ESO), Llewellyn" w:date="2023-04-26T13:20:00Z">
        <w:r w:rsidR="005714D4" w:rsidRPr="00C434CC">
          <w:rPr>
            <w:rFonts w:cs="Arial"/>
            <w:color w:val="000000" w:themeColor="text1"/>
            <w:szCs w:val="24"/>
          </w:rPr>
          <w:t>The</w:t>
        </w:r>
      </w:ins>
      <w:ins w:id="197" w:author="Hoenselaar(ESO), Llewellyn" w:date="2023-05-12T15:00:00Z">
        <w:r w:rsidR="00667ACA" w:rsidRPr="00C434CC">
          <w:rPr>
            <w:rFonts w:cs="Arial"/>
            <w:color w:val="000000" w:themeColor="text1"/>
            <w:szCs w:val="24"/>
          </w:rPr>
          <w:t>se key</w:t>
        </w:r>
      </w:ins>
      <w:ins w:id="198" w:author="Hoenselaar(ESO), Llewellyn" w:date="2023-04-26T13:20:00Z">
        <w:r w:rsidR="005714D4" w:rsidRPr="00C434CC">
          <w:rPr>
            <w:rFonts w:cs="Arial"/>
            <w:color w:val="000000" w:themeColor="text1"/>
            <w:szCs w:val="24"/>
          </w:rPr>
          <w:t xml:space="preserve"> </w:t>
        </w:r>
      </w:ins>
      <w:ins w:id="199" w:author="Hoenselaar(ESO), Llewellyn" w:date="2023-05-12T14:41:00Z">
        <w:r w:rsidR="005054F0" w:rsidRPr="00C434CC">
          <w:rPr>
            <w:rFonts w:cs="Arial"/>
            <w:color w:val="000000" w:themeColor="text1"/>
            <w:szCs w:val="24"/>
          </w:rPr>
          <w:t>requirements</w:t>
        </w:r>
      </w:ins>
      <w:ins w:id="200" w:author="Hoenselaar(ESO), Llewellyn" w:date="2023-04-26T13:20:00Z">
        <w:r w:rsidR="005714D4" w:rsidRPr="00C434CC">
          <w:rPr>
            <w:rFonts w:cs="Arial"/>
            <w:color w:val="000000" w:themeColor="text1"/>
            <w:szCs w:val="24"/>
          </w:rPr>
          <w:t xml:space="preserve"> apply</w:t>
        </w:r>
      </w:ins>
      <w:ins w:id="201" w:author="Hoenselaar(ESO), Llewellyn" w:date="2023-05-12T14:48:00Z">
        <w:r w:rsidR="0002445B" w:rsidRPr="00C434CC">
          <w:rPr>
            <w:rFonts w:cs="Arial"/>
            <w:color w:val="000000" w:themeColor="text1"/>
            <w:szCs w:val="24"/>
          </w:rPr>
          <w:t xml:space="preserve"> </w:t>
        </w:r>
      </w:ins>
      <w:ins w:id="202" w:author="Hoenselaar(ESO), Llewellyn" w:date="2023-05-12T14:49:00Z">
        <w:r w:rsidR="000168E8" w:rsidRPr="00C434CC">
          <w:rPr>
            <w:rFonts w:cs="Arial"/>
            <w:color w:val="000000" w:themeColor="text1"/>
            <w:szCs w:val="24"/>
          </w:rPr>
          <w:t xml:space="preserve">to </w:t>
        </w:r>
      </w:ins>
      <w:ins w:id="203" w:author="Hoenselaar(ESO), Llewellyn" w:date="2023-04-26T13:20:00Z">
        <w:r w:rsidR="005714D4" w:rsidRPr="00C434CC">
          <w:rPr>
            <w:rFonts w:cs="Arial"/>
            <w:i/>
            <w:color w:val="000000" w:themeColor="text1"/>
            <w:szCs w:val="24"/>
          </w:rPr>
          <w:t>onshore</w:t>
        </w:r>
      </w:ins>
      <w:ins w:id="204" w:author="Hoenselaar(ESO), Llewellyn" w:date="2023-04-26T13:23:00Z">
        <w:r w:rsidR="001B1A01" w:rsidRPr="00C434CC">
          <w:rPr>
            <w:rFonts w:cs="Arial"/>
            <w:i/>
            <w:color w:val="000000" w:themeColor="text1"/>
            <w:szCs w:val="24"/>
          </w:rPr>
          <w:t xml:space="preserve"> </w:t>
        </w:r>
      </w:ins>
      <w:ins w:id="205" w:author="Hoenselaar(ESO), Llewellyn" w:date="2023-05-12T14:49:00Z">
        <w:r w:rsidR="0002445B" w:rsidRPr="00C434CC">
          <w:rPr>
            <w:rFonts w:cs="Arial"/>
            <w:i/>
            <w:color w:val="000000" w:themeColor="text1"/>
            <w:szCs w:val="24"/>
          </w:rPr>
          <w:t xml:space="preserve">transmission </w:t>
        </w:r>
      </w:ins>
      <w:ins w:id="206" w:author="Hoenselaar(ESO), Llewellyn" w:date="2023-05-18T13:07:00Z">
        <w:r w:rsidR="003D55CE">
          <w:rPr>
            <w:rFonts w:cs="Arial"/>
            <w:i/>
            <w:color w:val="000000" w:themeColor="text1"/>
            <w:szCs w:val="24"/>
          </w:rPr>
          <w:t>systems</w:t>
        </w:r>
      </w:ins>
      <w:ins w:id="207" w:author="Hoenselaar(ESO), Llewellyn" w:date="2023-05-12T14:49:00Z">
        <w:r w:rsidR="000168E8" w:rsidRPr="002B5E31">
          <w:rPr>
            <w:rFonts w:cs="Arial"/>
            <w:i/>
            <w:color w:val="000000" w:themeColor="text1"/>
            <w:szCs w:val="24"/>
          </w:rPr>
          <w:t>.</w:t>
        </w:r>
      </w:ins>
      <w:ins w:id="208" w:author="Hoenselaar(ESO), Llewellyn" w:date="2023-05-12T14:50:00Z">
        <w:r w:rsidR="0078121A" w:rsidRPr="002B5E31">
          <w:rPr>
            <w:rFonts w:cs="Arial"/>
            <w:i/>
            <w:color w:val="000000" w:themeColor="text1"/>
            <w:szCs w:val="24"/>
          </w:rPr>
          <w:t xml:space="preserve"> </w:t>
        </w:r>
        <w:r w:rsidR="0078121A" w:rsidRPr="002B5E31">
          <w:rPr>
            <w:rFonts w:cs="Arial"/>
            <w:iCs/>
            <w:color w:val="000000" w:themeColor="text1"/>
            <w:szCs w:val="24"/>
          </w:rPr>
          <w:t xml:space="preserve">In the case of </w:t>
        </w:r>
      </w:ins>
      <w:ins w:id="209" w:author="Johnson (ESO), Antony" w:date="2023-05-16T15:39:00Z">
        <w:r w:rsidR="00AD391D" w:rsidRPr="002B5E31">
          <w:rPr>
            <w:rFonts w:cs="Arial"/>
            <w:i/>
            <w:color w:val="000000" w:themeColor="text1"/>
            <w:szCs w:val="24"/>
          </w:rPr>
          <w:t>o</w:t>
        </w:r>
      </w:ins>
      <w:ins w:id="210" w:author="Johnson (ESO), Antony" w:date="2023-05-16T14:40:00Z">
        <w:r w:rsidR="00E00325" w:rsidRPr="002B5E31">
          <w:rPr>
            <w:rFonts w:cs="Arial"/>
            <w:i/>
            <w:color w:val="000000" w:themeColor="text1"/>
            <w:szCs w:val="24"/>
          </w:rPr>
          <w:t xml:space="preserve">ffshore </w:t>
        </w:r>
      </w:ins>
      <w:ins w:id="211" w:author="Johnson (ESO), Antony" w:date="2023-05-16T15:39:00Z">
        <w:r w:rsidR="00AD391D" w:rsidRPr="002B5E31">
          <w:rPr>
            <w:rFonts w:cs="Arial"/>
            <w:i/>
            <w:color w:val="000000" w:themeColor="text1"/>
            <w:szCs w:val="24"/>
          </w:rPr>
          <w:t>t</w:t>
        </w:r>
      </w:ins>
      <w:ins w:id="212" w:author="Johnson (ESO), Antony" w:date="2023-05-16T14:40:00Z">
        <w:r w:rsidR="00E00325" w:rsidRPr="002B5E31">
          <w:rPr>
            <w:rFonts w:cs="Arial"/>
            <w:i/>
            <w:color w:val="000000" w:themeColor="text1"/>
            <w:szCs w:val="24"/>
          </w:rPr>
          <w:t>ran</w:t>
        </w:r>
        <w:r w:rsidR="00EF4859" w:rsidRPr="002B5E31">
          <w:rPr>
            <w:rFonts w:cs="Arial"/>
            <w:i/>
            <w:color w:val="000000" w:themeColor="text1"/>
            <w:szCs w:val="24"/>
          </w:rPr>
          <w:t>smission</w:t>
        </w:r>
      </w:ins>
      <w:ins w:id="213" w:author="Johnson (ESO), Antony" w:date="2023-05-16T15:38:00Z">
        <w:r w:rsidR="002618FB" w:rsidRPr="002B5E31">
          <w:rPr>
            <w:rFonts w:cs="Arial"/>
            <w:i/>
            <w:color w:val="000000" w:themeColor="text1"/>
            <w:szCs w:val="24"/>
          </w:rPr>
          <w:t xml:space="preserve"> </w:t>
        </w:r>
      </w:ins>
      <w:ins w:id="214" w:author="Hoenselaar(ESO), Llewellyn" w:date="2023-05-18T13:07:00Z">
        <w:r w:rsidR="00F52F0F">
          <w:rPr>
            <w:rFonts w:cs="Arial"/>
            <w:i/>
            <w:color w:val="000000" w:themeColor="text1"/>
            <w:szCs w:val="24"/>
          </w:rPr>
          <w:t>systems</w:t>
        </w:r>
      </w:ins>
      <w:ins w:id="215" w:author="Johnson (ESO), Antony" w:date="2023-05-16T16:02:00Z">
        <w:r w:rsidR="00094EDD" w:rsidRPr="00C434CC">
          <w:rPr>
            <w:rFonts w:cs="Arial"/>
            <w:i/>
            <w:color w:val="000000" w:themeColor="text1"/>
            <w:szCs w:val="24"/>
          </w:rPr>
          <w:t>,</w:t>
        </w:r>
      </w:ins>
      <w:ins w:id="216" w:author="Hoenselaar(ESO), Llewellyn" w:date="2023-05-12T14:49:00Z">
        <w:r w:rsidR="000168E8" w:rsidRPr="00C434CC">
          <w:rPr>
            <w:rFonts w:cs="Arial"/>
            <w:i/>
            <w:color w:val="000000" w:themeColor="text1"/>
            <w:szCs w:val="24"/>
          </w:rPr>
          <w:t xml:space="preserve"> </w:t>
        </w:r>
      </w:ins>
      <w:ins w:id="217" w:author="Johnson (ESO), Antony" w:date="2023-05-16T15:39:00Z">
        <w:r w:rsidR="00215606" w:rsidRPr="00C434CC">
          <w:rPr>
            <w:rFonts w:cs="Arial"/>
            <w:iCs/>
            <w:color w:val="000000" w:themeColor="text1"/>
            <w:szCs w:val="24"/>
          </w:rPr>
          <w:t>the requirements of</w:t>
        </w:r>
      </w:ins>
      <w:ins w:id="218" w:author="Johnson (ESO), Antony" w:date="2023-05-16T15:41:00Z">
        <w:r w:rsidR="00321EB4" w:rsidRPr="00C434CC">
          <w:rPr>
            <w:rFonts w:cs="Arial"/>
            <w:iCs/>
            <w:color w:val="000000" w:themeColor="text1"/>
            <w:szCs w:val="24"/>
          </w:rPr>
          <w:t xml:space="preserve"> this Appendix I</w:t>
        </w:r>
      </w:ins>
      <w:ins w:id="219" w:author="Hoenselaar(ESO), Llewellyn" w:date="2023-05-12T14:50:00Z">
        <w:r w:rsidR="0078121A" w:rsidRPr="00C434CC">
          <w:rPr>
            <w:rFonts w:cs="Arial"/>
            <w:iCs/>
            <w:color w:val="000000" w:themeColor="text1"/>
            <w:szCs w:val="24"/>
          </w:rPr>
          <w:t xml:space="preserve"> </w:t>
        </w:r>
        <w:r w:rsidR="00BF7EEE" w:rsidRPr="00C434CC">
          <w:rPr>
            <w:rFonts w:cs="Arial"/>
            <w:iCs/>
            <w:color w:val="000000" w:themeColor="text1"/>
            <w:szCs w:val="24"/>
          </w:rPr>
          <w:t xml:space="preserve">would only be applied </w:t>
        </w:r>
      </w:ins>
      <w:ins w:id="220" w:author="Hoenselaar(ESO), Llewellyn" w:date="2023-05-12T14:52:00Z">
        <w:r w:rsidR="0016492A" w:rsidRPr="00C434CC">
          <w:rPr>
            <w:rFonts w:cs="Arial"/>
            <w:iCs/>
            <w:color w:val="000000" w:themeColor="text1"/>
            <w:szCs w:val="24"/>
          </w:rPr>
          <w:t xml:space="preserve">to </w:t>
        </w:r>
      </w:ins>
      <w:ins w:id="221" w:author="Johnson (ESO), Antony" w:date="2023-05-16T15:46:00Z">
        <w:r w:rsidR="005C0BBE" w:rsidRPr="00C434CC">
          <w:rPr>
            <w:rFonts w:cs="Arial"/>
            <w:iCs/>
            <w:color w:val="000000" w:themeColor="text1"/>
            <w:szCs w:val="24"/>
          </w:rPr>
          <w:t xml:space="preserve">those </w:t>
        </w:r>
      </w:ins>
      <w:ins w:id="222" w:author="Johnson (ESO), Antony" w:date="2023-05-16T15:54:00Z">
        <w:r w:rsidR="002C724E" w:rsidRPr="00C434CC">
          <w:rPr>
            <w:rFonts w:cs="Arial"/>
            <w:i/>
            <w:color w:val="000000" w:themeColor="text1"/>
            <w:szCs w:val="24"/>
          </w:rPr>
          <w:t>o</w:t>
        </w:r>
      </w:ins>
      <w:ins w:id="223" w:author="Johnson (ESO), Antony" w:date="2023-05-16T15:47:00Z">
        <w:r w:rsidR="00F303EE" w:rsidRPr="00C434CC">
          <w:rPr>
            <w:rFonts w:cs="Arial"/>
            <w:i/>
            <w:color w:val="000000" w:themeColor="text1"/>
            <w:szCs w:val="24"/>
          </w:rPr>
          <w:t>ffs</w:t>
        </w:r>
        <w:r w:rsidR="00512BED" w:rsidRPr="00C434CC">
          <w:rPr>
            <w:rFonts w:cs="Arial"/>
            <w:i/>
            <w:color w:val="000000" w:themeColor="text1"/>
            <w:szCs w:val="24"/>
          </w:rPr>
          <w:t>h</w:t>
        </w:r>
        <w:r w:rsidR="00F303EE" w:rsidRPr="00C434CC">
          <w:rPr>
            <w:rFonts w:cs="Arial"/>
            <w:i/>
            <w:color w:val="000000" w:themeColor="text1"/>
            <w:szCs w:val="24"/>
          </w:rPr>
          <w:t>o</w:t>
        </w:r>
        <w:r w:rsidR="00512BED" w:rsidRPr="00C434CC">
          <w:rPr>
            <w:rFonts w:cs="Arial"/>
            <w:i/>
            <w:color w:val="000000" w:themeColor="text1"/>
            <w:szCs w:val="24"/>
          </w:rPr>
          <w:t>r</w:t>
        </w:r>
        <w:r w:rsidR="00F303EE" w:rsidRPr="00C434CC">
          <w:rPr>
            <w:rFonts w:cs="Arial"/>
            <w:i/>
            <w:color w:val="000000" w:themeColor="text1"/>
            <w:szCs w:val="24"/>
          </w:rPr>
          <w:t>e</w:t>
        </w:r>
        <w:r w:rsidR="00512BED" w:rsidRPr="00C434CC">
          <w:rPr>
            <w:rFonts w:cs="Arial"/>
            <w:i/>
            <w:color w:val="000000" w:themeColor="text1"/>
            <w:szCs w:val="24"/>
          </w:rPr>
          <w:t xml:space="preserve"> </w:t>
        </w:r>
      </w:ins>
      <w:ins w:id="224" w:author="Johnson (ESO), Antony" w:date="2023-05-16T15:54:00Z">
        <w:r w:rsidR="002C724E" w:rsidRPr="00C434CC">
          <w:rPr>
            <w:rFonts w:cs="Arial"/>
            <w:i/>
            <w:color w:val="000000" w:themeColor="text1"/>
            <w:szCs w:val="24"/>
          </w:rPr>
          <w:t>t</w:t>
        </w:r>
      </w:ins>
      <w:ins w:id="225" w:author="Johnson (ESO), Antony" w:date="2023-05-16T15:47:00Z">
        <w:r w:rsidR="00512BED" w:rsidRPr="00C434CC">
          <w:rPr>
            <w:rFonts w:cs="Arial"/>
            <w:i/>
            <w:color w:val="000000" w:themeColor="text1"/>
            <w:szCs w:val="24"/>
          </w:rPr>
          <w:t xml:space="preserve">ransmission </w:t>
        </w:r>
      </w:ins>
      <w:ins w:id="226" w:author="Hoenselaar(ESO), Llewellyn" w:date="2023-05-18T13:07:00Z">
        <w:r w:rsidR="00F52F0F">
          <w:rPr>
            <w:rFonts w:cs="Arial"/>
            <w:i/>
            <w:color w:val="000000" w:themeColor="text1"/>
            <w:szCs w:val="24"/>
          </w:rPr>
          <w:t>systems</w:t>
        </w:r>
      </w:ins>
      <w:ins w:id="227" w:author="Johnson (ESO), Antony" w:date="2023-05-16T15:54:00Z">
        <w:r w:rsidR="002C724E" w:rsidRPr="00C434CC">
          <w:rPr>
            <w:rFonts w:cs="Arial"/>
            <w:iCs/>
            <w:color w:val="000000" w:themeColor="text1"/>
            <w:szCs w:val="24"/>
          </w:rPr>
          <w:t xml:space="preserve"> </w:t>
        </w:r>
        <w:r w:rsidR="00DF0896" w:rsidRPr="00C434CC">
          <w:rPr>
            <w:rFonts w:cs="Arial"/>
            <w:iCs/>
            <w:color w:val="000000" w:themeColor="text1"/>
            <w:szCs w:val="24"/>
          </w:rPr>
          <w:t xml:space="preserve">who </w:t>
        </w:r>
      </w:ins>
      <w:ins w:id="228" w:author="Johnson (ESO), Antony" w:date="2023-05-16T15:59:00Z">
        <w:r w:rsidR="000A324B" w:rsidRPr="00C434CC">
          <w:rPr>
            <w:rFonts w:ascii="Helvetica-Bold" w:hAnsi="Helvetica-Bold" w:cs="Helvetica-Bold"/>
            <w:color w:val="000000" w:themeColor="text1"/>
            <w:lang w:eastAsia="en-GB"/>
          </w:rPr>
          <w:t xml:space="preserve">had concluded </w:t>
        </w:r>
      </w:ins>
      <w:ins w:id="229" w:author="Hoenselaar(ESO), Llewellyn" w:date="2023-05-19T12:49:00Z">
        <w:r w:rsidR="009C5E65">
          <w:rPr>
            <w:color w:val="000000" w:themeColor="text1"/>
          </w:rPr>
          <w:t>design</w:t>
        </w:r>
      </w:ins>
      <w:ins w:id="230" w:author="Johnson (ESO), Antony" w:date="2023-05-16T15:59:00Z">
        <w:r w:rsidR="000A324B" w:rsidRPr="00C434CC">
          <w:rPr>
            <w:color w:val="000000" w:themeColor="text1"/>
          </w:rPr>
          <w:t xml:space="preserve"> contracts for </w:t>
        </w:r>
      </w:ins>
      <w:ins w:id="231" w:author="Johnson (ESO), Antony" w:date="2023-05-16T16:02:00Z">
        <w:r w:rsidR="006C0EFC" w:rsidRPr="00C434CC">
          <w:rPr>
            <w:color w:val="000000" w:themeColor="text1"/>
          </w:rPr>
          <w:t>their</w:t>
        </w:r>
      </w:ins>
      <w:ins w:id="232" w:author="Johnson (ESO), Antony" w:date="2023-05-16T15:59:00Z">
        <w:r w:rsidR="000A324B" w:rsidRPr="00C434CC">
          <w:rPr>
            <w:color w:val="000000" w:themeColor="text1"/>
          </w:rPr>
          <w:t xml:space="preserve"> </w:t>
        </w:r>
      </w:ins>
      <w:ins w:id="233" w:author="Hoenselaar(ESO), Llewellyn" w:date="2023-05-18T13:08:00Z">
        <w:r w:rsidR="006F7031">
          <w:rPr>
            <w:color w:val="000000" w:themeColor="text1"/>
          </w:rPr>
          <w:t xml:space="preserve">assets </w:t>
        </w:r>
      </w:ins>
      <w:ins w:id="234" w:author="Hoenselaar(ESO), Llewellyn" w:date="2023-05-19T10:28:00Z">
        <w:r w:rsidR="00440394">
          <w:rPr>
            <w:color w:val="000000" w:themeColor="text1"/>
          </w:rPr>
          <w:t xml:space="preserve">on or </w:t>
        </w:r>
        <w:r w:rsidR="00C66BE6">
          <w:rPr>
            <w:color w:val="000000" w:themeColor="text1"/>
          </w:rPr>
          <w:t>after</w:t>
        </w:r>
      </w:ins>
      <w:ins w:id="235" w:author="Johnson (ESO), Antony" w:date="2023-05-16T15:59:00Z">
        <w:r w:rsidR="000A324B" w:rsidRPr="00C434CC">
          <w:rPr>
            <w:rFonts w:ascii="Helvetica-Bold" w:hAnsi="Helvetica-Bold" w:cs="Helvetica-Bold"/>
            <w:color w:val="000000" w:themeColor="text1"/>
            <w:lang w:eastAsia="en-GB"/>
          </w:rPr>
          <w:t xml:space="preserve"> XXXX </w:t>
        </w:r>
        <w:r w:rsidR="000A324B" w:rsidRPr="00C434CC">
          <w:rPr>
            <w:rFonts w:ascii="Helvetica-Bold" w:hAnsi="Helvetica-Bold" w:cs="Helvetica-Bold"/>
            <w:i/>
            <w:iCs/>
            <w:color w:val="000000" w:themeColor="text1"/>
            <w:highlight w:val="yellow"/>
            <w:lang w:eastAsia="en-GB"/>
          </w:rPr>
          <w:t>(12 months after approval of CMo89</w:t>
        </w:r>
      </w:ins>
      <w:ins w:id="236" w:author="Hoenselaar(ESO), Llewellyn" w:date="2023-05-22T11:05:00Z">
        <w:r w:rsidR="00921581" w:rsidRPr="00C434CC">
          <w:rPr>
            <w:rFonts w:ascii="Helvetica-Bold" w:hAnsi="Helvetica-Bold" w:cs="Helvetica-Bold"/>
            <w:i/>
            <w:iCs/>
            <w:color w:val="000000" w:themeColor="text1"/>
            <w:highlight w:val="yellow"/>
            <w:lang w:eastAsia="en-GB"/>
          </w:rPr>
          <w:t xml:space="preserve"> for example if Ofgem approve CM089 01/12/2023 then </w:t>
        </w:r>
        <w:r w:rsidR="004E5B6A" w:rsidRPr="00C434CC">
          <w:rPr>
            <w:rFonts w:ascii="Helvetica-Bold" w:hAnsi="Helvetica-Bold" w:cs="Helvetica-Bold"/>
            <w:i/>
            <w:iCs/>
            <w:color w:val="000000" w:themeColor="text1"/>
            <w:highlight w:val="yellow"/>
            <w:lang w:eastAsia="en-GB"/>
          </w:rPr>
          <w:t>XXXX would become 01/12/2024</w:t>
        </w:r>
      </w:ins>
      <w:ins w:id="237" w:author="Johnson (ESO), Antony" w:date="2023-05-16T15:59:00Z">
        <w:r w:rsidR="000A324B" w:rsidRPr="00C434CC">
          <w:rPr>
            <w:rFonts w:ascii="Helvetica-Bold" w:hAnsi="Helvetica-Bold" w:cs="Helvetica-Bold"/>
            <w:i/>
            <w:iCs/>
            <w:color w:val="000000" w:themeColor="text1"/>
            <w:highlight w:val="yellow"/>
            <w:lang w:eastAsia="en-GB"/>
          </w:rPr>
          <w:t>)</w:t>
        </w:r>
      </w:ins>
      <w:ins w:id="238" w:author="Hoenselaar(ESO), Llewellyn" w:date="2023-05-12T14:53:00Z">
        <w:r w:rsidR="00D87DAA" w:rsidRPr="00C434CC">
          <w:rPr>
            <w:rFonts w:cs="Arial"/>
            <w:iCs/>
            <w:color w:val="000000" w:themeColor="text1"/>
            <w:szCs w:val="24"/>
            <w:highlight w:val="yellow"/>
          </w:rPr>
          <w:t>.</w:t>
        </w:r>
      </w:ins>
    </w:p>
    <w:p w14:paraId="62C7B501" w14:textId="77777777" w:rsidR="00803636" w:rsidRDefault="00803636" w:rsidP="00C729FB">
      <w:pPr>
        <w:rPr>
          <w:ins w:id="239" w:author="Hoenselaar(ESO), Llewellyn" w:date="2023-05-19T12:33:00Z"/>
          <w:rFonts w:cs="Arial"/>
          <w:iCs/>
          <w:color w:val="000000" w:themeColor="text1"/>
          <w:szCs w:val="24"/>
        </w:rPr>
      </w:pPr>
    </w:p>
    <w:p w14:paraId="34DC9782" w14:textId="238D2793" w:rsidR="00803636" w:rsidRPr="00336294" w:rsidDel="002B5E31" w:rsidRDefault="00803636" w:rsidP="00C729FB">
      <w:pPr>
        <w:rPr>
          <w:ins w:id="240" w:author="Hoenselaar(ESO), Llewellyn" w:date="2023-04-26T13:20:00Z"/>
          <w:del w:id="241" w:author="Milly Lewis" w:date="2023-05-24T09:37:00Z"/>
          <w:rFonts w:cs="Arial"/>
          <w:szCs w:val="24"/>
        </w:rPr>
      </w:pPr>
    </w:p>
    <w:p w14:paraId="30BE65EF" w14:textId="77777777" w:rsidR="005714D4" w:rsidRPr="00336294" w:rsidRDefault="005714D4" w:rsidP="005714D4">
      <w:pPr>
        <w:pStyle w:val="Appendixlevel2"/>
        <w:numPr>
          <w:ilvl w:val="0"/>
          <w:numId w:val="0"/>
        </w:numPr>
        <w:rPr>
          <w:ins w:id="242" w:author="Hoenselaar(ESO), Llewellyn" w:date="2023-04-26T13:20:00Z"/>
          <w:rFonts w:cs="Arial"/>
          <w:szCs w:val="24"/>
        </w:rPr>
      </w:pPr>
    </w:p>
    <w:p w14:paraId="28AB5B91" w14:textId="114B390B" w:rsidR="00EA197C" w:rsidRDefault="00EA197C" w:rsidP="00EA197C">
      <w:pPr>
        <w:pStyle w:val="Appendixlevel3"/>
        <w:numPr>
          <w:ilvl w:val="0"/>
          <w:numId w:val="0"/>
        </w:numPr>
        <w:ind w:left="1560" w:hanging="851"/>
        <w:rPr>
          <w:ins w:id="243" w:author="Hoenselaar(ESO), Llewellyn" w:date="2023-05-12T15:08:00Z"/>
        </w:rPr>
      </w:pPr>
      <w:ins w:id="244" w:author="Hoenselaar(ESO), Llewellyn" w:date="2023-05-12T15:07:00Z">
        <w:r>
          <w:t>I</w:t>
        </w:r>
        <w:r w:rsidRPr="00087373">
          <w:t>.</w:t>
        </w:r>
        <w:r>
          <w:t>1</w:t>
        </w:r>
        <w:r w:rsidRPr="00087373">
          <w:t>.1</w:t>
        </w:r>
        <w:r w:rsidRPr="00087373">
          <w:tab/>
        </w:r>
        <w:r>
          <w:t xml:space="preserve">Each </w:t>
        </w:r>
        <w:r w:rsidRPr="00C434CC">
          <w:rPr>
            <w:i/>
            <w:iCs/>
          </w:rPr>
          <w:t>transmission system</w:t>
        </w:r>
        <w:r>
          <w:t xml:space="preserve"> sh</w:t>
        </w:r>
      </w:ins>
      <w:ins w:id="245" w:author="Johnson (ESO), Antony" w:date="2023-05-16T16:12:00Z">
        <w:r w:rsidR="00136475">
          <w:t>all</w:t>
        </w:r>
      </w:ins>
      <w:ins w:id="246" w:author="Hoenselaar(ESO), Llewellyn" w:date="2023-05-12T15:07:00Z">
        <w:r>
          <w:t xml:space="preserve"> be designed to facilitate participation in a </w:t>
        </w:r>
      </w:ins>
      <w:ins w:id="247" w:author="Hoenselaar(ESO), Llewellyn" w:date="2023-05-19T11:02:00Z">
        <w:r w:rsidR="00992E63">
          <w:rPr>
            <w:i/>
            <w:iCs/>
          </w:rPr>
          <w:t>re</w:t>
        </w:r>
        <w:r w:rsidR="00B50EA0">
          <w:rPr>
            <w:i/>
            <w:iCs/>
          </w:rPr>
          <w:t>storation plan</w:t>
        </w:r>
      </w:ins>
      <w:ins w:id="248" w:author="Hoenselaar(ESO), Llewellyn" w:date="2023-05-12T15:07:00Z">
        <w:r>
          <w:t xml:space="preserve"> </w:t>
        </w:r>
      </w:ins>
      <w:ins w:id="249" w:author="Johnson (ESO), Antony" w:date="2023-05-16T16:12:00Z">
        <w:r w:rsidR="00136475">
          <w:t xml:space="preserve">as appropriate </w:t>
        </w:r>
      </w:ins>
      <w:ins w:id="250" w:author="Hoenselaar(ESO), Llewellyn" w:date="2023-05-12T15:07:00Z">
        <w:r>
          <w:t>including but not limited to reactive gain and the ability for generation to energise sections of the transmission system.</w:t>
        </w:r>
      </w:ins>
    </w:p>
    <w:p w14:paraId="4C62E03F" w14:textId="60E8A94F" w:rsidR="00C76936" w:rsidRDefault="00C76936" w:rsidP="00C76936">
      <w:pPr>
        <w:pStyle w:val="Appendixlevel3"/>
        <w:numPr>
          <w:ilvl w:val="0"/>
          <w:numId w:val="0"/>
        </w:numPr>
        <w:ind w:left="1560" w:hanging="851"/>
        <w:rPr>
          <w:ins w:id="251" w:author="Johnson (ESO), Antony" w:date="2023-05-16T16:40:00Z"/>
        </w:rPr>
      </w:pPr>
      <w:ins w:id="252" w:author="Hoenselaar(ESO), Llewellyn" w:date="2023-05-12T15:08:00Z">
        <w:r>
          <w:t>I</w:t>
        </w:r>
        <w:r w:rsidRPr="00087373">
          <w:t>.</w:t>
        </w:r>
        <w:r>
          <w:t>1</w:t>
        </w:r>
        <w:r w:rsidRPr="00087373">
          <w:t>.</w:t>
        </w:r>
      </w:ins>
      <w:ins w:id="253" w:author="Hoenselaar(ESO), Llewellyn" w:date="2023-05-12T15:09:00Z">
        <w:r>
          <w:t>2</w:t>
        </w:r>
      </w:ins>
      <w:ins w:id="254" w:author="Hoenselaar(ESO), Llewellyn" w:date="2023-05-12T15:08:00Z">
        <w:r w:rsidRPr="00087373">
          <w:tab/>
        </w:r>
      </w:ins>
      <w:ins w:id="255" w:author="Johnson (ESO), Antony" w:date="2023-05-16T16:17:00Z">
        <w:r w:rsidR="0002536C">
          <w:t>In addition to the requirements of I</w:t>
        </w:r>
      </w:ins>
      <w:ins w:id="256" w:author="Milly Lewis" w:date="2023-05-24T09:38:00Z">
        <w:r w:rsidR="00AF5B23">
          <w:t>.</w:t>
        </w:r>
      </w:ins>
      <w:ins w:id="257" w:author="Johnson (ESO), Antony" w:date="2023-05-16T16:17:00Z">
        <w:r w:rsidR="0002536C">
          <w:t xml:space="preserve">1.1, each </w:t>
        </w:r>
        <w:r w:rsidR="0002536C" w:rsidRPr="00C434CC">
          <w:rPr>
            <w:i/>
            <w:iCs/>
          </w:rPr>
          <w:t>transmission system</w:t>
        </w:r>
        <w:r w:rsidR="0002536C">
          <w:t xml:space="preserve"> shall be designed to permit </w:t>
        </w:r>
      </w:ins>
      <w:ins w:id="258" w:author="Hoenselaar(ESO), Llewellyn" w:date="2023-05-18T13:25:00Z">
        <w:r w:rsidR="002C3B29">
          <w:rPr>
            <w:i/>
            <w:iCs/>
          </w:rPr>
          <w:t>power stations</w:t>
        </w:r>
      </w:ins>
      <w:ins w:id="259" w:author="Johnson (ESO), Antony" w:date="2023-05-16T16:18:00Z">
        <w:r w:rsidR="0002536C">
          <w:t xml:space="preserve"> to </w:t>
        </w:r>
      </w:ins>
      <w:ins w:id="260" w:author="Johnson (ESO), Antony" w:date="2023-05-16T16:35:00Z">
        <w:r w:rsidR="00557E5B">
          <w:t xml:space="preserve">subsequently </w:t>
        </w:r>
      </w:ins>
      <w:ins w:id="261" w:author="Johnson (ESO), Antony" w:date="2023-05-16T16:18:00Z">
        <w:r w:rsidR="0002536C">
          <w:t xml:space="preserve">synchronise </w:t>
        </w:r>
      </w:ins>
      <w:ins w:id="262" w:author="Johnson (ESO), Antony" w:date="2023-05-16T16:35:00Z">
        <w:r w:rsidR="00557E5B">
          <w:t>their</w:t>
        </w:r>
      </w:ins>
      <w:ins w:id="263" w:author="Johnson (ESO), Antony" w:date="2023-05-16T16:24:00Z">
        <w:r w:rsidR="0002536C">
          <w:t xml:space="preserve"> </w:t>
        </w:r>
      </w:ins>
      <w:ins w:id="264" w:author="Hoenselaar(ESO), Llewellyn" w:date="2023-05-18T13:18:00Z">
        <w:r w:rsidR="00F96BC1" w:rsidRPr="00C434CC">
          <w:t>p</w:t>
        </w:r>
      </w:ins>
      <w:ins w:id="265" w:author="Johnson (ESO), Antony" w:date="2023-05-16T16:24:00Z">
        <w:r w:rsidR="0002536C" w:rsidRPr="00EB0B7C">
          <w:t xml:space="preserve">lant </w:t>
        </w:r>
      </w:ins>
      <w:ins w:id="266" w:author="Johnson (ESO), Antony" w:date="2023-05-16T16:36:00Z">
        <w:r w:rsidR="00557E5B">
          <w:t xml:space="preserve">to the </w:t>
        </w:r>
      </w:ins>
      <w:ins w:id="267" w:author="Hoenselaar(ESO), Llewellyn" w:date="2023-05-18T13:18:00Z">
        <w:r w:rsidR="00F96BC1">
          <w:rPr>
            <w:i/>
            <w:iCs/>
          </w:rPr>
          <w:t>t</w:t>
        </w:r>
      </w:ins>
      <w:ins w:id="268" w:author="Johnson (ESO), Antony" w:date="2023-05-16T16:36:00Z">
        <w:r w:rsidR="00557E5B" w:rsidRPr="00C434CC">
          <w:rPr>
            <w:i/>
            <w:iCs/>
          </w:rPr>
          <w:t xml:space="preserve">ransmission </w:t>
        </w:r>
      </w:ins>
      <w:ins w:id="269" w:author="Hoenselaar(ESO), Llewellyn" w:date="2023-05-18T13:19:00Z">
        <w:r w:rsidR="00F96BC1">
          <w:rPr>
            <w:i/>
            <w:iCs/>
          </w:rPr>
          <w:t>s</w:t>
        </w:r>
      </w:ins>
      <w:ins w:id="270" w:author="Johnson (ESO), Antony" w:date="2023-05-16T16:36:00Z">
        <w:r w:rsidR="00557E5B" w:rsidRPr="00C434CC">
          <w:rPr>
            <w:i/>
            <w:iCs/>
          </w:rPr>
          <w:t>ystem</w:t>
        </w:r>
        <w:r w:rsidR="00557E5B">
          <w:t xml:space="preserve"> </w:t>
        </w:r>
      </w:ins>
      <w:ins w:id="271" w:author="Johnson (ESO), Antony" w:date="2023-05-16T16:19:00Z">
        <w:r w:rsidR="0002536C">
          <w:t>and operate</w:t>
        </w:r>
      </w:ins>
      <w:ins w:id="272" w:author="Hoenselaar(ESO), Llewellyn" w:date="2023-05-18T13:27:00Z">
        <w:r w:rsidR="00B566AF">
          <w:t xml:space="preserve"> within their normal operational </w:t>
        </w:r>
        <w:r w:rsidR="00CF2918">
          <w:t xml:space="preserve">capability </w:t>
        </w:r>
        <w:r w:rsidR="00B566AF">
          <w:t>limits</w:t>
        </w:r>
      </w:ins>
      <w:ins w:id="273" w:author="Hoenselaar(ESO), Llewellyn" w:date="2023-05-18T13:28:00Z">
        <w:r w:rsidR="007A3E84">
          <w:t>.</w:t>
        </w:r>
      </w:ins>
    </w:p>
    <w:p w14:paraId="73E2D372" w14:textId="023E007C" w:rsidR="005714D4" w:rsidRPr="003240EF" w:rsidRDefault="00B6689F" w:rsidP="002B5E31">
      <w:pPr>
        <w:pStyle w:val="Appendixlevel3"/>
        <w:numPr>
          <w:ilvl w:val="0"/>
          <w:numId w:val="0"/>
        </w:numPr>
        <w:ind w:left="1560" w:hanging="851"/>
      </w:pPr>
      <w:ins w:id="274" w:author="Johnson (ESO), Antony" w:date="2023-05-16T16:40:00Z">
        <w:r>
          <w:t>I</w:t>
        </w:r>
      </w:ins>
      <w:ins w:id="275" w:author="Hoenselaar(ESO), Llewellyn" w:date="2023-05-17T12:22:00Z">
        <w:r w:rsidR="000018C5">
          <w:t>.</w:t>
        </w:r>
      </w:ins>
      <w:ins w:id="276" w:author="Johnson (ESO), Antony" w:date="2023-05-16T16:40:00Z">
        <w:r>
          <w:t>1.3</w:t>
        </w:r>
        <w:r>
          <w:tab/>
        </w:r>
      </w:ins>
      <w:ins w:id="277" w:author="Johnson (ESO), Antony" w:date="2023-05-16T16:25:00Z">
        <w:r w:rsidR="0002536C">
          <w:t>The n</w:t>
        </w:r>
      </w:ins>
      <w:ins w:id="278" w:author="Hoenselaar(ESO), Llewellyn" w:date="2023-05-12T15:10:00Z">
        <w:r w:rsidR="00774F96" w:rsidRPr="00774F96">
          <w:t xml:space="preserve">o </w:t>
        </w:r>
      </w:ins>
      <w:ins w:id="279" w:author="Johnson (ESO), Antony" w:date="2023-05-16T16:25:00Z">
        <w:r w:rsidR="0002536C">
          <w:t>l</w:t>
        </w:r>
      </w:ins>
      <w:ins w:id="280" w:author="Hoenselaar(ESO), Llewellyn" w:date="2023-05-12T15:10:00Z">
        <w:r w:rsidR="00774F96" w:rsidRPr="00774F96">
          <w:t xml:space="preserve">oad gain between adjacent substations </w:t>
        </w:r>
      </w:ins>
      <w:ins w:id="281" w:author="Johnson (ESO), Antony" w:date="2023-05-16T16:10:00Z">
        <w:r w:rsidR="002C44AF">
          <w:t>shall</w:t>
        </w:r>
      </w:ins>
      <w:ins w:id="282" w:author="Hoenselaar(ESO), Llewellyn" w:date="2023-05-12T15:10:00Z">
        <w:r w:rsidR="00774F96" w:rsidRPr="00774F96">
          <w:t xml:space="preserve"> be designed </w:t>
        </w:r>
      </w:ins>
      <w:ins w:id="283" w:author="Johnson (ESO), Antony" w:date="2023-05-16T16:38:00Z">
        <w:r>
          <w:t xml:space="preserve">to </w:t>
        </w:r>
      </w:ins>
      <w:ins w:id="284" w:author="Johnson (ESO), Antony" w:date="2023-05-16T16:31:00Z">
        <w:r w:rsidR="00557E5B">
          <w:t xml:space="preserve">prevent </w:t>
        </w:r>
      </w:ins>
      <w:ins w:id="285" w:author="Hoenselaar(ESO), Llewellyn" w:date="2023-05-19T12:15:00Z">
        <w:r w:rsidR="000B7D57" w:rsidRPr="00C434CC">
          <w:t>system</w:t>
        </w:r>
      </w:ins>
      <w:ins w:id="286" w:author="Johnson (ESO), Antony" w:date="2023-05-16T16:31:00Z">
        <w:r w:rsidR="00557E5B" w:rsidRPr="00C434CC">
          <w:t xml:space="preserve"> co</w:t>
        </w:r>
      </w:ins>
      <w:ins w:id="287" w:author="Hoenselaar(ESO), Llewellyn" w:date="2023-05-18T13:38:00Z">
        <w:r w:rsidR="00947112" w:rsidRPr="00C434CC">
          <w:t>l</w:t>
        </w:r>
      </w:ins>
      <w:ins w:id="288" w:author="Hoenselaar(ESO), Llewellyn" w:date="2023-05-18T13:39:00Z">
        <w:r w:rsidR="006F68B2" w:rsidRPr="00C434CC">
          <w:t>l</w:t>
        </w:r>
      </w:ins>
      <w:ins w:id="289" w:author="Hoenselaar(ESO), Llewellyn" w:date="2023-05-18T13:38:00Z">
        <w:r w:rsidR="00947112" w:rsidRPr="00C434CC">
          <w:t>apse</w:t>
        </w:r>
      </w:ins>
      <w:ins w:id="290" w:author="Hoenselaar(ESO), Llewellyn" w:date="2023-05-19T12:05:00Z">
        <w:r w:rsidR="00A70167">
          <w:rPr>
            <w:i/>
            <w:iCs/>
          </w:rPr>
          <w:t xml:space="preserve"> </w:t>
        </w:r>
        <w:r w:rsidR="00A70167" w:rsidRPr="00C434CC">
          <w:t>during restoration.</w:t>
        </w:r>
      </w:ins>
    </w:p>
    <w:sectPr w:rsidR="005714D4" w:rsidRPr="003240EF">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A92F1" w14:textId="77777777" w:rsidR="00744EED" w:rsidRDefault="00744EED">
      <w:r>
        <w:separator/>
      </w:r>
    </w:p>
  </w:endnote>
  <w:endnote w:type="continuationSeparator" w:id="0">
    <w:p w14:paraId="70A359DB" w14:textId="77777777" w:rsidR="00744EED" w:rsidRDefault="00744EED">
      <w:r>
        <w:continuationSeparator/>
      </w:r>
    </w:p>
  </w:endnote>
  <w:endnote w:type="continuationNotice" w:id="1">
    <w:p w14:paraId="36216BBA" w14:textId="77777777" w:rsidR="00744EED" w:rsidRDefault="00744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5F5B" w14:textId="469B852E" w:rsidR="00F13895" w:rsidRDefault="00F13895" w:rsidP="00316D76">
    <w:pPr>
      <w:pStyle w:val="Footer"/>
      <w:framePr w:wrap="around" w:vAnchor="text" w:hAnchor="margin" w:xAlign="right" w:y="1"/>
      <w:rPr>
        <w:del w:id="67" w:author="Hoenselaar(ESO), Llewellyn" w:date="2023-05-09T10:42:00Z"/>
        <w:rStyle w:val="PageNumber"/>
      </w:rPr>
    </w:pPr>
    <w:del w:id="68"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314312">
        <w:rPr>
          <w:rStyle w:val="PageNumber"/>
          <w:noProof/>
        </w:rPr>
        <w:delText>9</w:delText>
      </w:r>
      <w:r>
        <w:rPr>
          <w:rStyle w:val="PageNumber"/>
        </w:rPr>
        <w:fldChar w:fldCharType="end"/>
      </w:r>
    </w:del>
  </w:p>
  <w:p w14:paraId="15081A46" w14:textId="77777777" w:rsidR="00F13895" w:rsidRDefault="00F13895" w:rsidP="002B5E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FF9" w14:textId="77777777" w:rsidR="00F13895" w:rsidRDefault="00F13895" w:rsidP="00316D76">
    <w:pPr>
      <w:pStyle w:val="Footer"/>
      <w:framePr w:wrap="around" w:vAnchor="text" w:hAnchor="margin" w:xAlign="right" w:y="1"/>
      <w:rPr>
        <w:del w:id="69" w:author="Hoenselaar(ESO), Llewellyn" w:date="2023-05-09T10:42:00Z"/>
        <w:rStyle w:val="PageNumber"/>
      </w:rPr>
    </w:pPr>
    <w:del w:id="70"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FB1F7A">
        <w:rPr>
          <w:rStyle w:val="PageNumber"/>
          <w:noProof/>
        </w:rPr>
        <w:delText>93</w:delText>
      </w:r>
      <w:r>
        <w:rPr>
          <w:rStyle w:val="PageNumber"/>
        </w:rPr>
        <w:fldChar w:fldCharType="end"/>
      </w:r>
    </w:del>
  </w:p>
  <w:p w14:paraId="3AC1328B" w14:textId="49B96713" w:rsidR="00F13895" w:rsidRPr="002B5E31" w:rsidRDefault="00F13895" w:rsidP="002B5E31">
    <w:pPr>
      <w:pStyle w:val="Footer"/>
    </w:pPr>
    <w:del w:id="71" w:author="Hoenselaar(ESO), Llewellyn" w:date="2023-05-09T10:42:00Z">
      <w:r w:rsidRPr="00A47125">
        <w:rPr>
          <w:sz w:val="16"/>
        </w:rPr>
        <w:delText>National Electricity Transmission System Security and Quality</w:delText>
      </w:r>
      <w:r>
        <w:rPr>
          <w:sz w:val="16"/>
        </w:rPr>
        <w:delText xml:space="preserve"> of Supply Standard, Version 2.</w:delText>
      </w:r>
      <w:r w:rsidR="007B1EFA">
        <w:rPr>
          <w:sz w:val="16"/>
        </w:rPr>
        <w:delText>5</w:delText>
      </w:r>
      <w:r>
        <w:rPr>
          <w:sz w:val="16"/>
        </w:rPr>
        <w:delText xml:space="preserve">, </w:delText>
      </w:r>
      <w:r w:rsidR="007B2092">
        <w:rPr>
          <w:sz w:val="16"/>
        </w:rPr>
        <w:delText>01</w:delText>
      </w:r>
      <w:r w:rsidR="007B1EFA">
        <w:rPr>
          <w:sz w:val="16"/>
        </w:rPr>
        <w:delText xml:space="preserve"> </w:delText>
      </w:r>
      <w:r w:rsidR="007B2092">
        <w:rPr>
          <w:sz w:val="16"/>
        </w:rPr>
        <w:delText>April</w:delText>
      </w:r>
      <w:r w:rsidR="007B1EFA">
        <w:rPr>
          <w:sz w:val="16"/>
        </w:rPr>
        <w:delText xml:space="preserve"> 202</w:delText>
      </w:r>
      <w:r w:rsidR="007B2092">
        <w:rPr>
          <w:sz w:val="16"/>
        </w:rPr>
        <w:delText>1</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2DE5" w14:textId="77777777" w:rsidR="00F13895" w:rsidRDefault="00F13895" w:rsidP="00D8187E">
    <w:pPr>
      <w:pStyle w:val="Footer"/>
      <w:framePr w:wrap="around" w:vAnchor="text" w:hAnchor="margin" w:xAlign="right" w:y="1"/>
      <w:rPr>
        <w:del w:id="72" w:author="Hoenselaar(ESO), Llewellyn" w:date="2023-05-09T10:42:00Z"/>
        <w:rStyle w:val="PageNumber"/>
      </w:rPr>
    </w:pPr>
    <w:del w:id="73"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054AE5">
        <w:rPr>
          <w:rStyle w:val="PageNumber"/>
          <w:noProof/>
        </w:rPr>
        <w:delText>18</w:delText>
      </w:r>
      <w:r>
        <w:rPr>
          <w:rStyle w:val="PageNumber"/>
        </w:rPr>
        <w:fldChar w:fldCharType="end"/>
      </w:r>
    </w:del>
  </w:p>
  <w:p w14:paraId="33D86C47" w14:textId="77777777" w:rsidR="00F13895" w:rsidRPr="002B5E31" w:rsidRDefault="00F13895" w:rsidP="002B5E31">
    <w:pPr>
      <w:pStyle w:val="Footer"/>
    </w:pPr>
    <w:del w:id="74" w:author="Hoenselaar(ESO), Llewellyn" w:date="2023-05-09T10:42:00Z">
      <w:r w:rsidRPr="00A47125">
        <w:rPr>
          <w:sz w:val="16"/>
        </w:rPr>
        <w:delText>National Electricity Transmission System Security and Quality of Supply Standard, Version 2.2, March 5 2012</w:delText>
      </w:r>
      <w:r w:rsidRPr="00A47125">
        <w:rPr>
          <w:sz w:val="16"/>
        </w:rPr>
        <w:tab/>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480B4" w14:textId="77777777" w:rsidR="00744EED" w:rsidRDefault="00744EED">
      <w:r>
        <w:separator/>
      </w:r>
    </w:p>
  </w:footnote>
  <w:footnote w:type="continuationSeparator" w:id="0">
    <w:p w14:paraId="7715FFB2" w14:textId="77777777" w:rsidR="00744EED" w:rsidRDefault="00744EED">
      <w:r>
        <w:continuationSeparator/>
      </w:r>
    </w:p>
  </w:footnote>
  <w:footnote w:type="continuationNotice" w:id="1">
    <w:p w14:paraId="57E4A935" w14:textId="77777777" w:rsidR="00744EED" w:rsidRDefault="00744EED"/>
  </w:footnote>
  <w:footnote w:id="2">
    <w:p w14:paraId="1DA6BF7B" w14:textId="77777777" w:rsidR="00F13895" w:rsidRDefault="00F13895"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599E8D0A"/>
    <w:lvl w:ilvl="0" w:tplc="34FCFC70">
      <w:start w:val="1"/>
      <w:numFmt w:val="decimal"/>
      <w:pStyle w:val="ParagraphNumbering"/>
      <w:lvlText w:val="1.%1"/>
      <w:lvlJc w:val="left"/>
      <w:pPr>
        <w:tabs>
          <w:tab w:val="num" w:pos="1163"/>
        </w:tabs>
        <w:ind w:left="1163" w:hanging="454"/>
      </w:pPr>
      <w:rPr>
        <w:rFonts w:hint="default"/>
        <w:b w:val="0"/>
        <w:i w:val="0"/>
      </w:rPr>
    </w:lvl>
    <w:lvl w:ilvl="1" w:tplc="F59ADFE0">
      <w:start w:val="1"/>
      <w:numFmt w:val="decimal"/>
      <w:lvlText w:val="2.%2"/>
      <w:lvlJc w:val="left"/>
      <w:pPr>
        <w:tabs>
          <w:tab w:val="num" w:pos="1523"/>
        </w:tabs>
        <w:ind w:left="1523" w:hanging="454"/>
      </w:pPr>
      <w:rPr>
        <w:rFonts w:hint="default"/>
        <w:b w:val="0"/>
        <w:i w:val="0"/>
      </w:rPr>
    </w:lvl>
    <w:lvl w:ilvl="2" w:tplc="0809001B">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1313CA"/>
    <w:multiLevelType w:val="hybridMultilevel"/>
    <w:tmpl w:val="094AA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7"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20"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1"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2"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3"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4"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0FA2987"/>
    <w:multiLevelType w:val="hybridMultilevel"/>
    <w:tmpl w:val="18221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9"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32"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4"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8"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4DC71BCC"/>
    <w:multiLevelType w:val="hybridMultilevel"/>
    <w:tmpl w:val="094AA13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4"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6"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7"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712"/>
        </w:tabs>
        <w:ind w:left="1712"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8"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1"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3"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4"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5"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6"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9"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4"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7" w15:restartNumberingAfterBreak="0">
    <w:nsid w:val="70C3372D"/>
    <w:multiLevelType w:val="hybridMultilevel"/>
    <w:tmpl w:val="1C124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9"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2"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73"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4"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6" w15:restartNumberingAfterBreak="0">
    <w:nsid w:val="7A2114C1"/>
    <w:multiLevelType w:val="hybridMultilevel"/>
    <w:tmpl w:val="D33409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15:restartNumberingAfterBreak="0">
    <w:nsid w:val="7F9E22D0"/>
    <w:multiLevelType w:val="multilevel"/>
    <w:tmpl w:val="B5CE1046"/>
    <w:lvl w:ilvl="0">
      <w:start w:val="2"/>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16cid:durableId="537621477">
    <w:abstractNumId w:val="75"/>
  </w:num>
  <w:num w:numId="2" w16cid:durableId="1438868760">
    <w:abstractNumId w:val="54"/>
  </w:num>
  <w:num w:numId="3" w16cid:durableId="1983804622">
    <w:abstractNumId w:val="36"/>
  </w:num>
  <w:num w:numId="4" w16cid:durableId="284310202">
    <w:abstractNumId w:val="5"/>
  </w:num>
  <w:num w:numId="5" w16cid:durableId="1124737802">
    <w:abstractNumId w:val="0"/>
  </w:num>
  <w:num w:numId="6" w16cid:durableId="1468813425">
    <w:abstractNumId w:val="33"/>
  </w:num>
  <w:num w:numId="7" w16cid:durableId="79521573">
    <w:abstractNumId w:val="23"/>
  </w:num>
  <w:num w:numId="8" w16cid:durableId="447435544">
    <w:abstractNumId w:val="19"/>
  </w:num>
  <w:num w:numId="9" w16cid:durableId="686635658">
    <w:abstractNumId w:val="37"/>
  </w:num>
  <w:num w:numId="10" w16cid:durableId="1021978405">
    <w:abstractNumId w:val="25"/>
  </w:num>
  <w:num w:numId="11" w16cid:durableId="37827939">
    <w:abstractNumId w:val="8"/>
  </w:num>
  <w:num w:numId="12" w16cid:durableId="1955676186">
    <w:abstractNumId w:val="10"/>
  </w:num>
  <w:num w:numId="13" w16cid:durableId="98456997">
    <w:abstractNumId w:val="38"/>
  </w:num>
  <w:num w:numId="14" w16cid:durableId="142283283">
    <w:abstractNumId w:val="40"/>
  </w:num>
  <w:num w:numId="15" w16cid:durableId="517039832">
    <w:abstractNumId w:val="44"/>
  </w:num>
  <w:num w:numId="16" w16cid:durableId="562640658">
    <w:abstractNumId w:val="7"/>
  </w:num>
  <w:num w:numId="17" w16cid:durableId="1172379521">
    <w:abstractNumId w:val="12"/>
  </w:num>
  <w:num w:numId="18" w16cid:durableId="1055589575">
    <w:abstractNumId w:val="78"/>
  </w:num>
  <w:num w:numId="19" w16cid:durableId="1419138607">
    <w:abstractNumId w:val="9"/>
  </w:num>
  <w:num w:numId="20" w16cid:durableId="1154489842">
    <w:abstractNumId w:val="58"/>
  </w:num>
  <w:num w:numId="21" w16cid:durableId="741148509">
    <w:abstractNumId w:val="22"/>
  </w:num>
  <w:num w:numId="22" w16cid:durableId="385573301">
    <w:abstractNumId w:val="60"/>
  </w:num>
  <w:num w:numId="23" w16cid:durableId="1852380189">
    <w:abstractNumId w:val="31"/>
  </w:num>
  <w:num w:numId="24" w16cid:durableId="1856798279">
    <w:abstractNumId w:val="77"/>
  </w:num>
  <w:num w:numId="25" w16cid:durableId="468668592">
    <w:abstractNumId w:val="63"/>
  </w:num>
  <w:num w:numId="26" w16cid:durableId="147290439">
    <w:abstractNumId w:val="70"/>
  </w:num>
  <w:num w:numId="27" w16cid:durableId="437212720">
    <w:abstractNumId w:val="50"/>
  </w:num>
  <w:num w:numId="28" w16cid:durableId="1026174898">
    <w:abstractNumId w:val="20"/>
  </w:num>
  <w:num w:numId="29" w16cid:durableId="937447851">
    <w:abstractNumId w:val="32"/>
  </w:num>
  <w:num w:numId="30" w16cid:durableId="1327442028">
    <w:abstractNumId w:val="43"/>
  </w:num>
  <w:num w:numId="31" w16cid:durableId="243953441">
    <w:abstractNumId w:val="57"/>
  </w:num>
  <w:num w:numId="32" w16cid:durableId="1243566578">
    <w:abstractNumId w:val="73"/>
  </w:num>
  <w:num w:numId="33" w16cid:durableId="381248660">
    <w:abstractNumId w:val="49"/>
  </w:num>
  <w:num w:numId="34" w16cid:durableId="321127263">
    <w:abstractNumId w:val="71"/>
  </w:num>
  <w:num w:numId="35" w16cid:durableId="1137650808">
    <w:abstractNumId w:val="2"/>
  </w:num>
  <w:num w:numId="36" w16cid:durableId="1535458501">
    <w:abstractNumId w:val="65"/>
  </w:num>
  <w:num w:numId="37" w16cid:durableId="1486243122">
    <w:abstractNumId w:val="47"/>
  </w:num>
  <w:num w:numId="38" w16cid:durableId="610477939">
    <w:abstractNumId w:val="15"/>
  </w:num>
  <w:num w:numId="39" w16cid:durableId="1658150344">
    <w:abstractNumId w:val="55"/>
  </w:num>
  <w:num w:numId="40" w16cid:durableId="688218971">
    <w:abstractNumId w:val="45"/>
  </w:num>
  <w:num w:numId="41" w16cid:durableId="2038432913">
    <w:abstractNumId w:val="53"/>
  </w:num>
  <w:num w:numId="42" w16cid:durableId="1949194388">
    <w:abstractNumId w:val="21"/>
  </w:num>
  <w:num w:numId="43" w16cid:durableId="1597598527">
    <w:abstractNumId w:val="17"/>
  </w:num>
  <w:num w:numId="44" w16cid:durableId="1044132787">
    <w:abstractNumId w:val="13"/>
  </w:num>
  <w:num w:numId="45" w16cid:durableId="843279207">
    <w:abstractNumId w:val="24"/>
  </w:num>
  <w:num w:numId="46" w16cid:durableId="95029528">
    <w:abstractNumId w:val="35"/>
  </w:num>
  <w:num w:numId="47" w16cid:durableId="1458184389">
    <w:abstractNumId w:val="30"/>
  </w:num>
  <w:num w:numId="48" w16cid:durableId="1019312869">
    <w:abstractNumId w:val="13"/>
    <w:lvlOverride w:ilvl="0">
      <w:startOverride w:val="7"/>
    </w:lvlOverride>
  </w:num>
  <w:num w:numId="49" w16cid:durableId="1841385829">
    <w:abstractNumId w:val="48"/>
  </w:num>
  <w:num w:numId="50" w16cid:durableId="1737975850">
    <w:abstractNumId w:val="46"/>
  </w:num>
  <w:num w:numId="51" w16cid:durableId="1201237142">
    <w:abstractNumId w:val="41"/>
  </w:num>
  <w:num w:numId="52" w16cid:durableId="236328827">
    <w:abstractNumId w:val="6"/>
  </w:num>
  <w:num w:numId="53" w16cid:durableId="1907766883">
    <w:abstractNumId w:val="16"/>
  </w:num>
  <w:num w:numId="54" w16cid:durableId="1356662317">
    <w:abstractNumId w:val="34"/>
  </w:num>
  <w:num w:numId="55" w16cid:durableId="850795312">
    <w:abstractNumId w:val="18"/>
  </w:num>
  <w:num w:numId="56" w16cid:durableId="1101922577">
    <w:abstractNumId w:val="62"/>
  </w:num>
  <w:num w:numId="57" w16cid:durableId="290357239">
    <w:abstractNumId w:val="52"/>
  </w:num>
  <w:num w:numId="58" w16cid:durableId="1926258109">
    <w:abstractNumId w:val="28"/>
  </w:num>
  <w:num w:numId="59" w16cid:durableId="1975914263">
    <w:abstractNumId w:val="68"/>
  </w:num>
  <w:num w:numId="60" w16cid:durableId="1642730324">
    <w:abstractNumId w:val="27"/>
  </w:num>
  <w:num w:numId="61" w16cid:durableId="830563955">
    <w:abstractNumId w:val="3"/>
  </w:num>
  <w:num w:numId="62" w16cid:durableId="23068906">
    <w:abstractNumId w:val="4"/>
  </w:num>
  <w:num w:numId="63" w16cid:durableId="749884421">
    <w:abstractNumId w:val="51"/>
  </w:num>
  <w:num w:numId="64" w16cid:durableId="1927885731">
    <w:abstractNumId w:val="72"/>
  </w:num>
  <w:num w:numId="65" w16cid:durableId="1346636904">
    <w:abstractNumId w:val="66"/>
  </w:num>
  <w:num w:numId="66" w16cid:durableId="346754118">
    <w:abstractNumId w:val="1"/>
  </w:num>
  <w:num w:numId="67" w16cid:durableId="910846394">
    <w:abstractNumId w:val="11"/>
  </w:num>
  <w:num w:numId="68" w16cid:durableId="817457467">
    <w:abstractNumId w:val="59"/>
  </w:num>
  <w:num w:numId="69" w16cid:durableId="1171725737">
    <w:abstractNumId w:val="42"/>
  </w:num>
  <w:num w:numId="70" w16cid:durableId="68843546">
    <w:abstractNumId w:val="74"/>
  </w:num>
  <w:num w:numId="71" w16cid:durableId="1398554245">
    <w:abstractNumId w:val="69"/>
  </w:num>
  <w:num w:numId="72" w16cid:durableId="1693529568">
    <w:abstractNumId w:val="14"/>
  </w:num>
  <w:num w:numId="73" w16cid:durableId="665405902">
    <w:abstractNumId w:val="39"/>
  </w:num>
  <w:num w:numId="74" w16cid:durableId="195235678">
    <w:abstractNumId w:val="12"/>
    <w:lvlOverride w:ilvl="0">
      <w:startOverride w:val="1"/>
    </w:lvlOverride>
  </w:num>
  <w:num w:numId="75" w16cid:durableId="1292248904">
    <w:abstractNumId w:val="29"/>
  </w:num>
  <w:num w:numId="76" w16cid:durableId="279261572">
    <w:abstractNumId w:val="64"/>
  </w:num>
  <w:num w:numId="77" w16cid:durableId="1484202463">
    <w:abstractNumId w:val="26"/>
  </w:num>
  <w:num w:numId="78" w16cid:durableId="718936683">
    <w:abstractNumId w:val="56"/>
  </w:num>
  <w:num w:numId="79" w16cid:durableId="645748182">
    <w:abstractNumId w:val="61"/>
  </w:num>
  <w:num w:numId="80" w16cid:durableId="759258237">
    <w:abstractNumId w:val="76"/>
  </w:num>
  <w:num w:numId="81" w16cid:durableId="26033469">
    <w:abstractNumId w:val="67"/>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oman Andami">
    <w15:presenceInfo w15:providerId="AD" w15:userId="S::handami@elmya.com::fb5de2fe-382e-4fb7-a380-6c8d0a631b1f"/>
  </w15:person>
  <w15:person w15:author="Johnson (ESO), Antony">
    <w15:presenceInfo w15:providerId="AD" w15:userId="S::Antony.Johnson@uk.nationalgrid.com::ea3158fb-3b36-4d33-b3dc-8adf0fb14d86"/>
  </w15:person>
  <w15:person w15:author="Milly Lewis">
    <w15:presenceInfo w15:providerId="None" w15:userId="Milly Lew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207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18C5"/>
    <w:rsid w:val="00002524"/>
    <w:rsid w:val="0000290F"/>
    <w:rsid w:val="00002FF7"/>
    <w:rsid w:val="000033A1"/>
    <w:rsid w:val="00004793"/>
    <w:rsid w:val="00004E33"/>
    <w:rsid w:val="00005537"/>
    <w:rsid w:val="00005863"/>
    <w:rsid w:val="0000630E"/>
    <w:rsid w:val="000064E8"/>
    <w:rsid w:val="00006CA6"/>
    <w:rsid w:val="000073CD"/>
    <w:rsid w:val="00007745"/>
    <w:rsid w:val="0001021C"/>
    <w:rsid w:val="00010850"/>
    <w:rsid w:val="00011570"/>
    <w:rsid w:val="00011624"/>
    <w:rsid w:val="0001171A"/>
    <w:rsid w:val="000119C3"/>
    <w:rsid w:val="000125C6"/>
    <w:rsid w:val="00012D81"/>
    <w:rsid w:val="00012ED9"/>
    <w:rsid w:val="00013FD5"/>
    <w:rsid w:val="000154D0"/>
    <w:rsid w:val="00015D20"/>
    <w:rsid w:val="00016382"/>
    <w:rsid w:val="00016650"/>
    <w:rsid w:val="000168E8"/>
    <w:rsid w:val="00016A6D"/>
    <w:rsid w:val="00016D44"/>
    <w:rsid w:val="00016E8B"/>
    <w:rsid w:val="00016F27"/>
    <w:rsid w:val="00017424"/>
    <w:rsid w:val="000177DE"/>
    <w:rsid w:val="0001787C"/>
    <w:rsid w:val="000178D1"/>
    <w:rsid w:val="00017F8F"/>
    <w:rsid w:val="00017FE1"/>
    <w:rsid w:val="00021918"/>
    <w:rsid w:val="00021F27"/>
    <w:rsid w:val="00022A66"/>
    <w:rsid w:val="00022CB5"/>
    <w:rsid w:val="00023BCF"/>
    <w:rsid w:val="00023FD3"/>
    <w:rsid w:val="0002445B"/>
    <w:rsid w:val="00024770"/>
    <w:rsid w:val="00024EC5"/>
    <w:rsid w:val="0002536C"/>
    <w:rsid w:val="00025675"/>
    <w:rsid w:val="000256B0"/>
    <w:rsid w:val="0002581E"/>
    <w:rsid w:val="00025F86"/>
    <w:rsid w:val="0002645D"/>
    <w:rsid w:val="00026743"/>
    <w:rsid w:val="000267E4"/>
    <w:rsid w:val="00026892"/>
    <w:rsid w:val="00027E57"/>
    <w:rsid w:val="0003018F"/>
    <w:rsid w:val="000306D5"/>
    <w:rsid w:val="000312D2"/>
    <w:rsid w:val="00031E0E"/>
    <w:rsid w:val="0003329E"/>
    <w:rsid w:val="00033408"/>
    <w:rsid w:val="00033593"/>
    <w:rsid w:val="000336FA"/>
    <w:rsid w:val="000337F9"/>
    <w:rsid w:val="00033C10"/>
    <w:rsid w:val="00033C54"/>
    <w:rsid w:val="00033C80"/>
    <w:rsid w:val="000349EA"/>
    <w:rsid w:val="00035FD4"/>
    <w:rsid w:val="00035FE8"/>
    <w:rsid w:val="00036190"/>
    <w:rsid w:val="0003626D"/>
    <w:rsid w:val="000364B9"/>
    <w:rsid w:val="00036577"/>
    <w:rsid w:val="0003693C"/>
    <w:rsid w:val="00036AD7"/>
    <w:rsid w:val="00036B9F"/>
    <w:rsid w:val="00036D8E"/>
    <w:rsid w:val="00037429"/>
    <w:rsid w:val="0003765E"/>
    <w:rsid w:val="00037DA2"/>
    <w:rsid w:val="000403D8"/>
    <w:rsid w:val="00040597"/>
    <w:rsid w:val="00040A66"/>
    <w:rsid w:val="00040F9A"/>
    <w:rsid w:val="00041832"/>
    <w:rsid w:val="00041A25"/>
    <w:rsid w:val="00041B32"/>
    <w:rsid w:val="00041B95"/>
    <w:rsid w:val="0004282C"/>
    <w:rsid w:val="0004347C"/>
    <w:rsid w:val="00043A6F"/>
    <w:rsid w:val="0004492F"/>
    <w:rsid w:val="00044A97"/>
    <w:rsid w:val="00044C4B"/>
    <w:rsid w:val="00045271"/>
    <w:rsid w:val="0004542E"/>
    <w:rsid w:val="00045730"/>
    <w:rsid w:val="000458B3"/>
    <w:rsid w:val="00046DFF"/>
    <w:rsid w:val="0004748C"/>
    <w:rsid w:val="000474A9"/>
    <w:rsid w:val="00047599"/>
    <w:rsid w:val="00050107"/>
    <w:rsid w:val="00050BBF"/>
    <w:rsid w:val="00051677"/>
    <w:rsid w:val="00051791"/>
    <w:rsid w:val="00051E46"/>
    <w:rsid w:val="0005269D"/>
    <w:rsid w:val="00053379"/>
    <w:rsid w:val="000544B8"/>
    <w:rsid w:val="00054AE5"/>
    <w:rsid w:val="00054E32"/>
    <w:rsid w:val="000557D0"/>
    <w:rsid w:val="0005614F"/>
    <w:rsid w:val="00056F63"/>
    <w:rsid w:val="0005745E"/>
    <w:rsid w:val="00057794"/>
    <w:rsid w:val="000613BB"/>
    <w:rsid w:val="00061EF2"/>
    <w:rsid w:val="00062FE1"/>
    <w:rsid w:val="000632C3"/>
    <w:rsid w:val="00063AE8"/>
    <w:rsid w:val="000651E4"/>
    <w:rsid w:val="00065583"/>
    <w:rsid w:val="00065A21"/>
    <w:rsid w:val="00066744"/>
    <w:rsid w:val="00066D63"/>
    <w:rsid w:val="00067A90"/>
    <w:rsid w:val="00067AB8"/>
    <w:rsid w:val="00067CCC"/>
    <w:rsid w:val="00070BF8"/>
    <w:rsid w:val="00071439"/>
    <w:rsid w:val="000719D9"/>
    <w:rsid w:val="00071A0E"/>
    <w:rsid w:val="000720E2"/>
    <w:rsid w:val="00072DA2"/>
    <w:rsid w:val="000737A4"/>
    <w:rsid w:val="000748A3"/>
    <w:rsid w:val="00074919"/>
    <w:rsid w:val="00074DC7"/>
    <w:rsid w:val="000757D7"/>
    <w:rsid w:val="000759A6"/>
    <w:rsid w:val="00077A04"/>
    <w:rsid w:val="00077E93"/>
    <w:rsid w:val="00080272"/>
    <w:rsid w:val="000813BA"/>
    <w:rsid w:val="00081C08"/>
    <w:rsid w:val="00081FF3"/>
    <w:rsid w:val="00083DFD"/>
    <w:rsid w:val="00083E6F"/>
    <w:rsid w:val="0008405D"/>
    <w:rsid w:val="00086510"/>
    <w:rsid w:val="00087373"/>
    <w:rsid w:val="000877C4"/>
    <w:rsid w:val="00087AD6"/>
    <w:rsid w:val="00087E91"/>
    <w:rsid w:val="00090900"/>
    <w:rsid w:val="000909A0"/>
    <w:rsid w:val="00090FD8"/>
    <w:rsid w:val="00091190"/>
    <w:rsid w:val="0009294F"/>
    <w:rsid w:val="00092DC6"/>
    <w:rsid w:val="000945E6"/>
    <w:rsid w:val="000948A5"/>
    <w:rsid w:val="00094BAA"/>
    <w:rsid w:val="00094DA5"/>
    <w:rsid w:val="00094EDD"/>
    <w:rsid w:val="00096153"/>
    <w:rsid w:val="00096A3E"/>
    <w:rsid w:val="00096C7B"/>
    <w:rsid w:val="00096D85"/>
    <w:rsid w:val="0009738B"/>
    <w:rsid w:val="0009778E"/>
    <w:rsid w:val="00097953"/>
    <w:rsid w:val="00097E09"/>
    <w:rsid w:val="000A0A8C"/>
    <w:rsid w:val="000A13BF"/>
    <w:rsid w:val="000A163C"/>
    <w:rsid w:val="000A1ADB"/>
    <w:rsid w:val="000A1DE9"/>
    <w:rsid w:val="000A2942"/>
    <w:rsid w:val="000A2AD1"/>
    <w:rsid w:val="000A2B57"/>
    <w:rsid w:val="000A2BAA"/>
    <w:rsid w:val="000A2E70"/>
    <w:rsid w:val="000A2F3F"/>
    <w:rsid w:val="000A3057"/>
    <w:rsid w:val="000A3098"/>
    <w:rsid w:val="000A324B"/>
    <w:rsid w:val="000A44D7"/>
    <w:rsid w:val="000A4512"/>
    <w:rsid w:val="000A47D5"/>
    <w:rsid w:val="000A5ECB"/>
    <w:rsid w:val="000A68E5"/>
    <w:rsid w:val="000A70BA"/>
    <w:rsid w:val="000A73F3"/>
    <w:rsid w:val="000A770F"/>
    <w:rsid w:val="000B0342"/>
    <w:rsid w:val="000B3DBA"/>
    <w:rsid w:val="000B3F61"/>
    <w:rsid w:val="000B4400"/>
    <w:rsid w:val="000B47B8"/>
    <w:rsid w:val="000B4CE2"/>
    <w:rsid w:val="000B5DDC"/>
    <w:rsid w:val="000B643A"/>
    <w:rsid w:val="000B646A"/>
    <w:rsid w:val="000B7D57"/>
    <w:rsid w:val="000C0287"/>
    <w:rsid w:val="000C04BD"/>
    <w:rsid w:val="000C052C"/>
    <w:rsid w:val="000C07E6"/>
    <w:rsid w:val="000C0805"/>
    <w:rsid w:val="000C0A72"/>
    <w:rsid w:val="000C15C0"/>
    <w:rsid w:val="000C1C74"/>
    <w:rsid w:val="000C280E"/>
    <w:rsid w:val="000C3A6B"/>
    <w:rsid w:val="000C42C3"/>
    <w:rsid w:val="000C45ED"/>
    <w:rsid w:val="000C549B"/>
    <w:rsid w:val="000C5615"/>
    <w:rsid w:val="000C5634"/>
    <w:rsid w:val="000C5650"/>
    <w:rsid w:val="000C58DC"/>
    <w:rsid w:val="000C5B13"/>
    <w:rsid w:val="000C756F"/>
    <w:rsid w:val="000C763B"/>
    <w:rsid w:val="000C7843"/>
    <w:rsid w:val="000D00A7"/>
    <w:rsid w:val="000D030E"/>
    <w:rsid w:val="000D0497"/>
    <w:rsid w:val="000D09EA"/>
    <w:rsid w:val="000D0BF5"/>
    <w:rsid w:val="000D1A0E"/>
    <w:rsid w:val="000D1BD0"/>
    <w:rsid w:val="000D1EEE"/>
    <w:rsid w:val="000D1F1F"/>
    <w:rsid w:val="000D2216"/>
    <w:rsid w:val="000D3390"/>
    <w:rsid w:val="000D3888"/>
    <w:rsid w:val="000D4099"/>
    <w:rsid w:val="000D43EC"/>
    <w:rsid w:val="000D47B7"/>
    <w:rsid w:val="000D47BD"/>
    <w:rsid w:val="000D5B3A"/>
    <w:rsid w:val="000D63F2"/>
    <w:rsid w:val="000D681D"/>
    <w:rsid w:val="000D73A9"/>
    <w:rsid w:val="000E0D34"/>
    <w:rsid w:val="000E195E"/>
    <w:rsid w:val="000E1B3B"/>
    <w:rsid w:val="000E1D1B"/>
    <w:rsid w:val="000E21E2"/>
    <w:rsid w:val="000E2536"/>
    <w:rsid w:val="000E26B9"/>
    <w:rsid w:val="000E2809"/>
    <w:rsid w:val="000E32E5"/>
    <w:rsid w:val="000E360F"/>
    <w:rsid w:val="000E4185"/>
    <w:rsid w:val="000E4991"/>
    <w:rsid w:val="000E49E6"/>
    <w:rsid w:val="000E53EE"/>
    <w:rsid w:val="000E54FD"/>
    <w:rsid w:val="000E555C"/>
    <w:rsid w:val="000E55C0"/>
    <w:rsid w:val="000E573C"/>
    <w:rsid w:val="000E5E8F"/>
    <w:rsid w:val="000E609E"/>
    <w:rsid w:val="000E64EE"/>
    <w:rsid w:val="000E6B44"/>
    <w:rsid w:val="000E700C"/>
    <w:rsid w:val="000E7130"/>
    <w:rsid w:val="000E76F0"/>
    <w:rsid w:val="000E7B33"/>
    <w:rsid w:val="000F01EF"/>
    <w:rsid w:val="000F021F"/>
    <w:rsid w:val="000F0296"/>
    <w:rsid w:val="000F0AF6"/>
    <w:rsid w:val="000F0B91"/>
    <w:rsid w:val="000F1276"/>
    <w:rsid w:val="000F147E"/>
    <w:rsid w:val="000F1E0C"/>
    <w:rsid w:val="000F25CC"/>
    <w:rsid w:val="000F3439"/>
    <w:rsid w:val="000F37D2"/>
    <w:rsid w:val="000F3ABB"/>
    <w:rsid w:val="000F41BC"/>
    <w:rsid w:val="000F429E"/>
    <w:rsid w:val="000F4BE0"/>
    <w:rsid w:val="000F59D2"/>
    <w:rsid w:val="000F629C"/>
    <w:rsid w:val="00100026"/>
    <w:rsid w:val="00100862"/>
    <w:rsid w:val="00100A42"/>
    <w:rsid w:val="00100F65"/>
    <w:rsid w:val="001011DB"/>
    <w:rsid w:val="001024A8"/>
    <w:rsid w:val="00103069"/>
    <w:rsid w:val="001033B8"/>
    <w:rsid w:val="00103914"/>
    <w:rsid w:val="00103D1F"/>
    <w:rsid w:val="001057F8"/>
    <w:rsid w:val="00105A48"/>
    <w:rsid w:val="001068DD"/>
    <w:rsid w:val="001071FD"/>
    <w:rsid w:val="00107B31"/>
    <w:rsid w:val="0011009F"/>
    <w:rsid w:val="0011026B"/>
    <w:rsid w:val="00110D23"/>
    <w:rsid w:val="00111E66"/>
    <w:rsid w:val="00112D45"/>
    <w:rsid w:val="001137EE"/>
    <w:rsid w:val="00113D1E"/>
    <w:rsid w:val="00114BA0"/>
    <w:rsid w:val="00114D83"/>
    <w:rsid w:val="0011505F"/>
    <w:rsid w:val="00115246"/>
    <w:rsid w:val="00116039"/>
    <w:rsid w:val="00116503"/>
    <w:rsid w:val="001165E8"/>
    <w:rsid w:val="00116696"/>
    <w:rsid w:val="0011706F"/>
    <w:rsid w:val="001175E2"/>
    <w:rsid w:val="0011780E"/>
    <w:rsid w:val="00120019"/>
    <w:rsid w:val="001203CE"/>
    <w:rsid w:val="00120AA5"/>
    <w:rsid w:val="00123052"/>
    <w:rsid w:val="00124784"/>
    <w:rsid w:val="00124875"/>
    <w:rsid w:val="00124C06"/>
    <w:rsid w:val="0012625F"/>
    <w:rsid w:val="00126AC1"/>
    <w:rsid w:val="00126E8D"/>
    <w:rsid w:val="0012777B"/>
    <w:rsid w:val="00127C6A"/>
    <w:rsid w:val="00131F60"/>
    <w:rsid w:val="00132187"/>
    <w:rsid w:val="0013272F"/>
    <w:rsid w:val="00132968"/>
    <w:rsid w:val="001335CA"/>
    <w:rsid w:val="0013376E"/>
    <w:rsid w:val="0013392E"/>
    <w:rsid w:val="00133A8B"/>
    <w:rsid w:val="00133ADA"/>
    <w:rsid w:val="0013460E"/>
    <w:rsid w:val="00134DA1"/>
    <w:rsid w:val="001356BD"/>
    <w:rsid w:val="00135B7F"/>
    <w:rsid w:val="00136475"/>
    <w:rsid w:val="00140673"/>
    <w:rsid w:val="00140824"/>
    <w:rsid w:val="0014121F"/>
    <w:rsid w:val="00141298"/>
    <w:rsid w:val="001412D0"/>
    <w:rsid w:val="001427E7"/>
    <w:rsid w:val="00142A8E"/>
    <w:rsid w:val="00142DE1"/>
    <w:rsid w:val="0014349C"/>
    <w:rsid w:val="0014358B"/>
    <w:rsid w:val="00144106"/>
    <w:rsid w:val="00144209"/>
    <w:rsid w:val="001446C1"/>
    <w:rsid w:val="00144AE2"/>
    <w:rsid w:val="001456BB"/>
    <w:rsid w:val="00145920"/>
    <w:rsid w:val="00145DF8"/>
    <w:rsid w:val="00145E9B"/>
    <w:rsid w:val="0014617B"/>
    <w:rsid w:val="00146F77"/>
    <w:rsid w:val="001477BF"/>
    <w:rsid w:val="0014783E"/>
    <w:rsid w:val="00147D31"/>
    <w:rsid w:val="00150445"/>
    <w:rsid w:val="00150628"/>
    <w:rsid w:val="00150823"/>
    <w:rsid w:val="00150B7E"/>
    <w:rsid w:val="00150F24"/>
    <w:rsid w:val="001516D9"/>
    <w:rsid w:val="0015193E"/>
    <w:rsid w:val="00152194"/>
    <w:rsid w:val="001523B0"/>
    <w:rsid w:val="0015311E"/>
    <w:rsid w:val="00153591"/>
    <w:rsid w:val="001538C5"/>
    <w:rsid w:val="001563BB"/>
    <w:rsid w:val="0015643A"/>
    <w:rsid w:val="001569F2"/>
    <w:rsid w:val="00156B08"/>
    <w:rsid w:val="00156BB4"/>
    <w:rsid w:val="00157796"/>
    <w:rsid w:val="0016009A"/>
    <w:rsid w:val="00160191"/>
    <w:rsid w:val="001603CD"/>
    <w:rsid w:val="00160416"/>
    <w:rsid w:val="001607C6"/>
    <w:rsid w:val="001610F4"/>
    <w:rsid w:val="001612E7"/>
    <w:rsid w:val="0016136E"/>
    <w:rsid w:val="001614B7"/>
    <w:rsid w:val="00163432"/>
    <w:rsid w:val="00163A5E"/>
    <w:rsid w:val="0016492A"/>
    <w:rsid w:val="00164CDF"/>
    <w:rsid w:val="00164D27"/>
    <w:rsid w:val="00165635"/>
    <w:rsid w:val="00165F5F"/>
    <w:rsid w:val="00166074"/>
    <w:rsid w:val="00166338"/>
    <w:rsid w:val="0016655B"/>
    <w:rsid w:val="00166D35"/>
    <w:rsid w:val="001671A9"/>
    <w:rsid w:val="00170F85"/>
    <w:rsid w:val="00172337"/>
    <w:rsid w:val="0017249D"/>
    <w:rsid w:val="00172A1A"/>
    <w:rsid w:val="00172A4D"/>
    <w:rsid w:val="00172D5B"/>
    <w:rsid w:val="00174857"/>
    <w:rsid w:val="00174F99"/>
    <w:rsid w:val="0017633B"/>
    <w:rsid w:val="001767D8"/>
    <w:rsid w:val="0017684E"/>
    <w:rsid w:val="00177226"/>
    <w:rsid w:val="00177A1C"/>
    <w:rsid w:val="00177B2F"/>
    <w:rsid w:val="00177BFF"/>
    <w:rsid w:val="00177D2F"/>
    <w:rsid w:val="001805A1"/>
    <w:rsid w:val="001805F0"/>
    <w:rsid w:val="00180D60"/>
    <w:rsid w:val="0018124B"/>
    <w:rsid w:val="00181E52"/>
    <w:rsid w:val="0018225A"/>
    <w:rsid w:val="00183010"/>
    <w:rsid w:val="00183044"/>
    <w:rsid w:val="001844B5"/>
    <w:rsid w:val="0018453A"/>
    <w:rsid w:val="001846F1"/>
    <w:rsid w:val="00184DDA"/>
    <w:rsid w:val="00186051"/>
    <w:rsid w:val="001864F5"/>
    <w:rsid w:val="0018652C"/>
    <w:rsid w:val="0018682D"/>
    <w:rsid w:val="0018784E"/>
    <w:rsid w:val="001914B7"/>
    <w:rsid w:val="001916C1"/>
    <w:rsid w:val="00191AC3"/>
    <w:rsid w:val="00192569"/>
    <w:rsid w:val="00192C9B"/>
    <w:rsid w:val="0019333F"/>
    <w:rsid w:val="00193496"/>
    <w:rsid w:val="001936D8"/>
    <w:rsid w:val="00193770"/>
    <w:rsid w:val="00194E84"/>
    <w:rsid w:val="00195268"/>
    <w:rsid w:val="00196839"/>
    <w:rsid w:val="00196913"/>
    <w:rsid w:val="001969EA"/>
    <w:rsid w:val="00196B59"/>
    <w:rsid w:val="0019721D"/>
    <w:rsid w:val="001976C1"/>
    <w:rsid w:val="001977A5"/>
    <w:rsid w:val="001A160F"/>
    <w:rsid w:val="001A1612"/>
    <w:rsid w:val="001A1639"/>
    <w:rsid w:val="001A27F9"/>
    <w:rsid w:val="001A3536"/>
    <w:rsid w:val="001A3A1B"/>
    <w:rsid w:val="001A448D"/>
    <w:rsid w:val="001A46F2"/>
    <w:rsid w:val="001A4752"/>
    <w:rsid w:val="001A63FA"/>
    <w:rsid w:val="001A64C3"/>
    <w:rsid w:val="001A69BA"/>
    <w:rsid w:val="001A6CFC"/>
    <w:rsid w:val="001A72BF"/>
    <w:rsid w:val="001A79D0"/>
    <w:rsid w:val="001A79ED"/>
    <w:rsid w:val="001B02FF"/>
    <w:rsid w:val="001B053F"/>
    <w:rsid w:val="001B1A01"/>
    <w:rsid w:val="001B1BBD"/>
    <w:rsid w:val="001B22FD"/>
    <w:rsid w:val="001B2EC4"/>
    <w:rsid w:val="001B3432"/>
    <w:rsid w:val="001B3D10"/>
    <w:rsid w:val="001B5C0F"/>
    <w:rsid w:val="001B5D8D"/>
    <w:rsid w:val="001B5E04"/>
    <w:rsid w:val="001B661D"/>
    <w:rsid w:val="001B6C06"/>
    <w:rsid w:val="001B6DB3"/>
    <w:rsid w:val="001B6DE7"/>
    <w:rsid w:val="001B72F0"/>
    <w:rsid w:val="001C04FA"/>
    <w:rsid w:val="001C0525"/>
    <w:rsid w:val="001C0BA9"/>
    <w:rsid w:val="001C18EC"/>
    <w:rsid w:val="001C242A"/>
    <w:rsid w:val="001C30B0"/>
    <w:rsid w:val="001C32E2"/>
    <w:rsid w:val="001C36E7"/>
    <w:rsid w:val="001C3994"/>
    <w:rsid w:val="001C49FA"/>
    <w:rsid w:val="001C5336"/>
    <w:rsid w:val="001C6AE8"/>
    <w:rsid w:val="001C789F"/>
    <w:rsid w:val="001C7DE5"/>
    <w:rsid w:val="001D035B"/>
    <w:rsid w:val="001D067A"/>
    <w:rsid w:val="001D106D"/>
    <w:rsid w:val="001D2645"/>
    <w:rsid w:val="001D31F5"/>
    <w:rsid w:val="001D3BF5"/>
    <w:rsid w:val="001D42C5"/>
    <w:rsid w:val="001D4776"/>
    <w:rsid w:val="001D535A"/>
    <w:rsid w:val="001D594C"/>
    <w:rsid w:val="001D6343"/>
    <w:rsid w:val="001D6F20"/>
    <w:rsid w:val="001D7700"/>
    <w:rsid w:val="001D7768"/>
    <w:rsid w:val="001D7BE7"/>
    <w:rsid w:val="001E015F"/>
    <w:rsid w:val="001E0303"/>
    <w:rsid w:val="001E104B"/>
    <w:rsid w:val="001E126C"/>
    <w:rsid w:val="001E23EA"/>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04"/>
    <w:rsid w:val="001E771D"/>
    <w:rsid w:val="001E772F"/>
    <w:rsid w:val="001E7CF8"/>
    <w:rsid w:val="001F10F7"/>
    <w:rsid w:val="001F1778"/>
    <w:rsid w:val="001F1A64"/>
    <w:rsid w:val="001F1D55"/>
    <w:rsid w:val="001F239E"/>
    <w:rsid w:val="001F2B1F"/>
    <w:rsid w:val="001F2F60"/>
    <w:rsid w:val="001F3017"/>
    <w:rsid w:val="001F3A9A"/>
    <w:rsid w:val="001F54BB"/>
    <w:rsid w:val="001F57C9"/>
    <w:rsid w:val="001F58DC"/>
    <w:rsid w:val="001F5983"/>
    <w:rsid w:val="001F635F"/>
    <w:rsid w:val="001F6DA7"/>
    <w:rsid w:val="001F74FB"/>
    <w:rsid w:val="001F760C"/>
    <w:rsid w:val="001F7813"/>
    <w:rsid w:val="001F7E57"/>
    <w:rsid w:val="001F7E7E"/>
    <w:rsid w:val="00200151"/>
    <w:rsid w:val="002011A6"/>
    <w:rsid w:val="00201431"/>
    <w:rsid w:val="00201B41"/>
    <w:rsid w:val="00202022"/>
    <w:rsid w:val="0020217A"/>
    <w:rsid w:val="00202B71"/>
    <w:rsid w:val="00203798"/>
    <w:rsid w:val="002038E8"/>
    <w:rsid w:val="00204D2E"/>
    <w:rsid w:val="00205238"/>
    <w:rsid w:val="00205545"/>
    <w:rsid w:val="002061D1"/>
    <w:rsid w:val="00207445"/>
    <w:rsid w:val="0021002B"/>
    <w:rsid w:val="00210480"/>
    <w:rsid w:val="00210558"/>
    <w:rsid w:val="00210DDE"/>
    <w:rsid w:val="0021196D"/>
    <w:rsid w:val="00213267"/>
    <w:rsid w:val="00213EDD"/>
    <w:rsid w:val="00214456"/>
    <w:rsid w:val="00215606"/>
    <w:rsid w:val="00216360"/>
    <w:rsid w:val="0021660D"/>
    <w:rsid w:val="002174D7"/>
    <w:rsid w:val="002201A8"/>
    <w:rsid w:val="002201CD"/>
    <w:rsid w:val="00220908"/>
    <w:rsid w:val="00220B7C"/>
    <w:rsid w:val="00220C49"/>
    <w:rsid w:val="002211FD"/>
    <w:rsid w:val="00221574"/>
    <w:rsid w:val="00221695"/>
    <w:rsid w:val="00221780"/>
    <w:rsid w:val="00221BEF"/>
    <w:rsid w:val="00222045"/>
    <w:rsid w:val="00222A47"/>
    <w:rsid w:val="00222DED"/>
    <w:rsid w:val="00222DF7"/>
    <w:rsid w:val="00223253"/>
    <w:rsid w:val="002232AF"/>
    <w:rsid w:val="002233C3"/>
    <w:rsid w:val="0022361E"/>
    <w:rsid w:val="00223F71"/>
    <w:rsid w:val="00224274"/>
    <w:rsid w:val="002253EA"/>
    <w:rsid w:val="00225F7F"/>
    <w:rsid w:val="002262AF"/>
    <w:rsid w:val="00226DBE"/>
    <w:rsid w:val="00227053"/>
    <w:rsid w:val="002274A2"/>
    <w:rsid w:val="002275AC"/>
    <w:rsid w:val="0023070D"/>
    <w:rsid w:val="002310CB"/>
    <w:rsid w:val="00231777"/>
    <w:rsid w:val="0023252F"/>
    <w:rsid w:val="0023272D"/>
    <w:rsid w:val="00232900"/>
    <w:rsid w:val="0023318E"/>
    <w:rsid w:val="002335BD"/>
    <w:rsid w:val="002346FB"/>
    <w:rsid w:val="002360EA"/>
    <w:rsid w:val="00236699"/>
    <w:rsid w:val="002375EB"/>
    <w:rsid w:val="0023773D"/>
    <w:rsid w:val="00237866"/>
    <w:rsid w:val="00237DC1"/>
    <w:rsid w:val="00237DFB"/>
    <w:rsid w:val="002405EB"/>
    <w:rsid w:val="00240EC5"/>
    <w:rsid w:val="0024178C"/>
    <w:rsid w:val="00241C0B"/>
    <w:rsid w:val="002422CC"/>
    <w:rsid w:val="00242840"/>
    <w:rsid w:val="002435DF"/>
    <w:rsid w:val="00243CF9"/>
    <w:rsid w:val="00244046"/>
    <w:rsid w:val="00244385"/>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41F9"/>
    <w:rsid w:val="00254618"/>
    <w:rsid w:val="002547D3"/>
    <w:rsid w:val="002547FB"/>
    <w:rsid w:val="00254963"/>
    <w:rsid w:val="002549AE"/>
    <w:rsid w:val="002563E2"/>
    <w:rsid w:val="00256E89"/>
    <w:rsid w:val="002600C7"/>
    <w:rsid w:val="002610A4"/>
    <w:rsid w:val="00261427"/>
    <w:rsid w:val="002614E1"/>
    <w:rsid w:val="002618FB"/>
    <w:rsid w:val="00261DD8"/>
    <w:rsid w:val="00262E9F"/>
    <w:rsid w:val="0026325E"/>
    <w:rsid w:val="0026379C"/>
    <w:rsid w:val="00263EFB"/>
    <w:rsid w:val="0026471D"/>
    <w:rsid w:val="00264C78"/>
    <w:rsid w:val="00264E6D"/>
    <w:rsid w:val="0026502A"/>
    <w:rsid w:val="00265DBB"/>
    <w:rsid w:val="00267ADC"/>
    <w:rsid w:val="002700C2"/>
    <w:rsid w:val="00270F39"/>
    <w:rsid w:val="002719E2"/>
    <w:rsid w:val="00271EBB"/>
    <w:rsid w:val="00272FFD"/>
    <w:rsid w:val="00274386"/>
    <w:rsid w:val="00274587"/>
    <w:rsid w:val="002767C4"/>
    <w:rsid w:val="0027733A"/>
    <w:rsid w:val="0027768E"/>
    <w:rsid w:val="002776B6"/>
    <w:rsid w:val="00277823"/>
    <w:rsid w:val="00277914"/>
    <w:rsid w:val="00277ECD"/>
    <w:rsid w:val="002808C8"/>
    <w:rsid w:val="00280ACE"/>
    <w:rsid w:val="0028143F"/>
    <w:rsid w:val="002816FE"/>
    <w:rsid w:val="00281EB6"/>
    <w:rsid w:val="00282705"/>
    <w:rsid w:val="00282918"/>
    <w:rsid w:val="002849F2"/>
    <w:rsid w:val="00284D40"/>
    <w:rsid w:val="00284D86"/>
    <w:rsid w:val="0028576E"/>
    <w:rsid w:val="00286107"/>
    <w:rsid w:val="0028691A"/>
    <w:rsid w:val="00286A34"/>
    <w:rsid w:val="002903FA"/>
    <w:rsid w:val="00290EEC"/>
    <w:rsid w:val="00291824"/>
    <w:rsid w:val="00291955"/>
    <w:rsid w:val="002931F0"/>
    <w:rsid w:val="00293860"/>
    <w:rsid w:val="0029390B"/>
    <w:rsid w:val="00293E6F"/>
    <w:rsid w:val="00293EB6"/>
    <w:rsid w:val="00293EE7"/>
    <w:rsid w:val="00294818"/>
    <w:rsid w:val="00294D55"/>
    <w:rsid w:val="0029524C"/>
    <w:rsid w:val="00295540"/>
    <w:rsid w:val="00297827"/>
    <w:rsid w:val="002A1507"/>
    <w:rsid w:val="002A1B2E"/>
    <w:rsid w:val="002A2AC0"/>
    <w:rsid w:val="002A3410"/>
    <w:rsid w:val="002A4134"/>
    <w:rsid w:val="002A5313"/>
    <w:rsid w:val="002A54BE"/>
    <w:rsid w:val="002A5BCC"/>
    <w:rsid w:val="002A5CB2"/>
    <w:rsid w:val="002A6EA3"/>
    <w:rsid w:val="002A75CD"/>
    <w:rsid w:val="002B10EC"/>
    <w:rsid w:val="002B16A4"/>
    <w:rsid w:val="002B2EBD"/>
    <w:rsid w:val="002B3090"/>
    <w:rsid w:val="002B3AC7"/>
    <w:rsid w:val="002B3D3A"/>
    <w:rsid w:val="002B40DD"/>
    <w:rsid w:val="002B49F6"/>
    <w:rsid w:val="002B4B8D"/>
    <w:rsid w:val="002B574F"/>
    <w:rsid w:val="002B5E31"/>
    <w:rsid w:val="002B65C2"/>
    <w:rsid w:val="002B6756"/>
    <w:rsid w:val="002B6B76"/>
    <w:rsid w:val="002B6F95"/>
    <w:rsid w:val="002B7144"/>
    <w:rsid w:val="002B77CF"/>
    <w:rsid w:val="002B7831"/>
    <w:rsid w:val="002C0671"/>
    <w:rsid w:val="002C1A3C"/>
    <w:rsid w:val="002C202E"/>
    <w:rsid w:val="002C2E9F"/>
    <w:rsid w:val="002C31D0"/>
    <w:rsid w:val="002C3A03"/>
    <w:rsid w:val="002C3B29"/>
    <w:rsid w:val="002C4017"/>
    <w:rsid w:val="002C44AF"/>
    <w:rsid w:val="002C4AC6"/>
    <w:rsid w:val="002C52EC"/>
    <w:rsid w:val="002C65A2"/>
    <w:rsid w:val="002C6B2E"/>
    <w:rsid w:val="002C710E"/>
    <w:rsid w:val="002C724E"/>
    <w:rsid w:val="002C7AEC"/>
    <w:rsid w:val="002D0746"/>
    <w:rsid w:val="002D0B43"/>
    <w:rsid w:val="002D0D9D"/>
    <w:rsid w:val="002D22F6"/>
    <w:rsid w:val="002D2526"/>
    <w:rsid w:val="002D25BF"/>
    <w:rsid w:val="002D27EF"/>
    <w:rsid w:val="002D2B96"/>
    <w:rsid w:val="002D326F"/>
    <w:rsid w:val="002D485B"/>
    <w:rsid w:val="002D48B7"/>
    <w:rsid w:val="002D5819"/>
    <w:rsid w:val="002D5D73"/>
    <w:rsid w:val="002D6575"/>
    <w:rsid w:val="002D7641"/>
    <w:rsid w:val="002D7E93"/>
    <w:rsid w:val="002E035A"/>
    <w:rsid w:val="002E13AC"/>
    <w:rsid w:val="002E1FAC"/>
    <w:rsid w:val="002E1FCC"/>
    <w:rsid w:val="002E2677"/>
    <w:rsid w:val="002E2E67"/>
    <w:rsid w:val="002E353E"/>
    <w:rsid w:val="002E38F5"/>
    <w:rsid w:val="002E4474"/>
    <w:rsid w:val="002E4DE5"/>
    <w:rsid w:val="002E5989"/>
    <w:rsid w:val="002E6664"/>
    <w:rsid w:val="002E6698"/>
    <w:rsid w:val="002F0A7F"/>
    <w:rsid w:val="002F0B2F"/>
    <w:rsid w:val="002F0F19"/>
    <w:rsid w:val="002F1160"/>
    <w:rsid w:val="002F1322"/>
    <w:rsid w:val="002F1A83"/>
    <w:rsid w:val="002F1D22"/>
    <w:rsid w:val="002F22FC"/>
    <w:rsid w:val="002F2C36"/>
    <w:rsid w:val="002F3DDD"/>
    <w:rsid w:val="002F554B"/>
    <w:rsid w:val="002F65A5"/>
    <w:rsid w:val="002F65DC"/>
    <w:rsid w:val="002F67F3"/>
    <w:rsid w:val="002F6CAA"/>
    <w:rsid w:val="002F702B"/>
    <w:rsid w:val="002F7905"/>
    <w:rsid w:val="002F7AA5"/>
    <w:rsid w:val="003006E5"/>
    <w:rsid w:val="00300D15"/>
    <w:rsid w:val="003011FE"/>
    <w:rsid w:val="00302984"/>
    <w:rsid w:val="00305D22"/>
    <w:rsid w:val="00307DE2"/>
    <w:rsid w:val="00310E69"/>
    <w:rsid w:val="003114FE"/>
    <w:rsid w:val="00311505"/>
    <w:rsid w:val="003117EC"/>
    <w:rsid w:val="003118A5"/>
    <w:rsid w:val="00312D72"/>
    <w:rsid w:val="003132C1"/>
    <w:rsid w:val="0031344A"/>
    <w:rsid w:val="003135B7"/>
    <w:rsid w:val="00314312"/>
    <w:rsid w:val="00314598"/>
    <w:rsid w:val="00315489"/>
    <w:rsid w:val="003166E0"/>
    <w:rsid w:val="00316B88"/>
    <w:rsid w:val="00316D76"/>
    <w:rsid w:val="00316E8C"/>
    <w:rsid w:val="003177A1"/>
    <w:rsid w:val="00320615"/>
    <w:rsid w:val="00321420"/>
    <w:rsid w:val="00321EB4"/>
    <w:rsid w:val="0032245E"/>
    <w:rsid w:val="00322742"/>
    <w:rsid w:val="00323536"/>
    <w:rsid w:val="003237E0"/>
    <w:rsid w:val="003240EF"/>
    <w:rsid w:val="003243E4"/>
    <w:rsid w:val="003244A9"/>
    <w:rsid w:val="00324CFA"/>
    <w:rsid w:val="003251F4"/>
    <w:rsid w:val="00325AB6"/>
    <w:rsid w:val="00325C5B"/>
    <w:rsid w:val="003264FC"/>
    <w:rsid w:val="003267F5"/>
    <w:rsid w:val="00326865"/>
    <w:rsid w:val="003268FD"/>
    <w:rsid w:val="00326D85"/>
    <w:rsid w:val="00326F53"/>
    <w:rsid w:val="00327794"/>
    <w:rsid w:val="00327A73"/>
    <w:rsid w:val="00327D24"/>
    <w:rsid w:val="00327D86"/>
    <w:rsid w:val="00327E4D"/>
    <w:rsid w:val="00330278"/>
    <w:rsid w:val="00330AAA"/>
    <w:rsid w:val="00330AB7"/>
    <w:rsid w:val="00330B51"/>
    <w:rsid w:val="00331094"/>
    <w:rsid w:val="003324A1"/>
    <w:rsid w:val="00332532"/>
    <w:rsid w:val="003327B6"/>
    <w:rsid w:val="003335D0"/>
    <w:rsid w:val="00334ADD"/>
    <w:rsid w:val="00335067"/>
    <w:rsid w:val="0033518F"/>
    <w:rsid w:val="00336294"/>
    <w:rsid w:val="00336AC1"/>
    <w:rsid w:val="00336DC9"/>
    <w:rsid w:val="00337884"/>
    <w:rsid w:val="00341010"/>
    <w:rsid w:val="00341288"/>
    <w:rsid w:val="003412B6"/>
    <w:rsid w:val="0034245B"/>
    <w:rsid w:val="0034302B"/>
    <w:rsid w:val="00344704"/>
    <w:rsid w:val="00344B46"/>
    <w:rsid w:val="0034509D"/>
    <w:rsid w:val="003457A2"/>
    <w:rsid w:val="003464BA"/>
    <w:rsid w:val="003467FD"/>
    <w:rsid w:val="00346E3B"/>
    <w:rsid w:val="003474CF"/>
    <w:rsid w:val="00347F91"/>
    <w:rsid w:val="003503F7"/>
    <w:rsid w:val="00350DEA"/>
    <w:rsid w:val="00350FA3"/>
    <w:rsid w:val="003516EB"/>
    <w:rsid w:val="00351E29"/>
    <w:rsid w:val="00352B77"/>
    <w:rsid w:val="0035318E"/>
    <w:rsid w:val="003531E9"/>
    <w:rsid w:val="0035332F"/>
    <w:rsid w:val="00353976"/>
    <w:rsid w:val="0035485C"/>
    <w:rsid w:val="00355C92"/>
    <w:rsid w:val="003562AD"/>
    <w:rsid w:val="003564C1"/>
    <w:rsid w:val="00357630"/>
    <w:rsid w:val="00357907"/>
    <w:rsid w:val="0036007C"/>
    <w:rsid w:val="0036093C"/>
    <w:rsid w:val="00361631"/>
    <w:rsid w:val="003617F0"/>
    <w:rsid w:val="003618EE"/>
    <w:rsid w:val="00361CDC"/>
    <w:rsid w:val="00362396"/>
    <w:rsid w:val="003624F3"/>
    <w:rsid w:val="00363371"/>
    <w:rsid w:val="00363CC4"/>
    <w:rsid w:val="00364BA1"/>
    <w:rsid w:val="00364D2C"/>
    <w:rsid w:val="003658D3"/>
    <w:rsid w:val="00366128"/>
    <w:rsid w:val="003663A0"/>
    <w:rsid w:val="003666B3"/>
    <w:rsid w:val="003668E3"/>
    <w:rsid w:val="00367BB8"/>
    <w:rsid w:val="00367C59"/>
    <w:rsid w:val="00370388"/>
    <w:rsid w:val="0037163A"/>
    <w:rsid w:val="00371ACF"/>
    <w:rsid w:val="00371CAF"/>
    <w:rsid w:val="003722F0"/>
    <w:rsid w:val="003728C6"/>
    <w:rsid w:val="00373205"/>
    <w:rsid w:val="003739B8"/>
    <w:rsid w:val="00373E30"/>
    <w:rsid w:val="00373EA1"/>
    <w:rsid w:val="00375E6F"/>
    <w:rsid w:val="00375F88"/>
    <w:rsid w:val="00376CF2"/>
    <w:rsid w:val="003772A1"/>
    <w:rsid w:val="00377422"/>
    <w:rsid w:val="00377617"/>
    <w:rsid w:val="003778C4"/>
    <w:rsid w:val="00377EF2"/>
    <w:rsid w:val="0038012E"/>
    <w:rsid w:val="00380CB1"/>
    <w:rsid w:val="00380EB5"/>
    <w:rsid w:val="003816AC"/>
    <w:rsid w:val="00381AC1"/>
    <w:rsid w:val="003821B8"/>
    <w:rsid w:val="00382310"/>
    <w:rsid w:val="0038239B"/>
    <w:rsid w:val="003842D5"/>
    <w:rsid w:val="003842DF"/>
    <w:rsid w:val="0038434B"/>
    <w:rsid w:val="00384D3D"/>
    <w:rsid w:val="003850EB"/>
    <w:rsid w:val="003856B8"/>
    <w:rsid w:val="00385907"/>
    <w:rsid w:val="00386252"/>
    <w:rsid w:val="00387845"/>
    <w:rsid w:val="003901B6"/>
    <w:rsid w:val="003908D1"/>
    <w:rsid w:val="00390B76"/>
    <w:rsid w:val="00391164"/>
    <w:rsid w:val="00391823"/>
    <w:rsid w:val="00392361"/>
    <w:rsid w:val="0039253D"/>
    <w:rsid w:val="0039261E"/>
    <w:rsid w:val="00392664"/>
    <w:rsid w:val="00392E4D"/>
    <w:rsid w:val="00393118"/>
    <w:rsid w:val="0039318B"/>
    <w:rsid w:val="003933B1"/>
    <w:rsid w:val="00393ADB"/>
    <w:rsid w:val="00393D31"/>
    <w:rsid w:val="003976E1"/>
    <w:rsid w:val="003A057A"/>
    <w:rsid w:val="003A1A70"/>
    <w:rsid w:val="003A28B3"/>
    <w:rsid w:val="003A2F4B"/>
    <w:rsid w:val="003A36E8"/>
    <w:rsid w:val="003A4653"/>
    <w:rsid w:val="003A5B1C"/>
    <w:rsid w:val="003A5EAE"/>
    <w:rsid w:val="003A6294"/>
    <w:rsid w:val="003A62AC"/>
    <w:rsid w:val="003A76AF"/>
    <w:rsid w:val="003B0A5F"/>
    <w:rsid w:val="003B116B"/>
    <w:rsid w:val="003B166C"/>
    <w:rsid w:val="003B2338"/>
    <w:rsid w:val="003B266C"/>
    <w:rsid w:val="003B2699"/>
    <w:rsid w:val="003B2838"/>
    <w:rsid w:val="003B4565"/>
    <w:rsid w:val="003B464B"/>
    <w:rsid w:val="003B4EF2"/>
    <w:rsid w:val="003B4F06"/>
    <w:rsid w:val="003B4FF8"/>
    <w:rsid w:val="003B5E60"/>
    <w:rsid w:val="003B66D3"/>
    <w:rsid w:val="003B795F"/>
    <w:rsid w:val="003C041E"/>
    <w:rsid w:val="003C142E"/>
    <w:rsid w:val="003C18E7"/>
    <w:rsid w:val="003C2354"/>
    <w:rsid w:val="003C2405"/>
    <w:rsid w:val="003C24A6"/>
    <w:rsid w:val="003C2F7B"/>
    <w:rsid w:val="003C308A"/>
    <w:rsid w:val="003C3191"/>
    <w:rsid w:val="003C31C2"/>
    <w:rsid w:val="003C3BEB"/>
    <w:rsid w:val="003C3F78"/>
    <w:rsid w:val="003C3FD5"/>
    <w:rsid w:val="003C418E"/>
    <w:rsid w:val="003C4717"/>
    <w:rsid w:val="003C527E"/>
    <w:rsid w:val="003C5371"/>
    <w:rsid w:val="003C5823"/>
    <w:rsid w:val="003C5BE2"/>
    <w:rsid w:val="003C5D4C"/>
    <w:rsid w:val="003C6990"/>
    <w:rsid w:val="003C6DE5"/>
    <w:rsid w:val="003C6E0C"/>
    <w:rsid w:val="003D08D6"/>
    <w:rsid w:val="003D172C"/>
    <w:rsid w:val="003D182A"/>
    <w:rsid w:val="003D1DF7"/>
    <w:rsid w:val="003D205B"/>
    <w:rsid w:val="003D310D"/>
    <w:rsid w:val="003D3141"/>
    <w:rsid w:val="003D3A4E"/>
    <w:rsid w:val="003D3C58"/>
    <w:rsid w:val="003D3FE8"/>
    <w:rsid w:val="003D4C13"/>
    <w:rsid w:val="003D55CE"/>
    <w:rsid w:val="003D55D5"/>
    <w:rsid w:val="003D6702"/>
    <w:rsid w:val="003D6FB9"/>
    <w:rsid w:val="003D7BEF"/>
    <w:rsid w:val="003E10EB"/>
    <w:rsid w:val="003E221D"/>
    <w:rsid w:val="003E2D2D"/>
    <w:rsid w:val="003E3791"/>
    <w:rsid w:val="003E3A1F"/>
    <w:rsid w:val="003E46A3"/>
    <w:rsid w:val="003E47FA"/>
    <w:rsid w:val="003E48EB"/>
    <w:rsid w:val="003E4D51"/>
    <w:rsid w:val="003E53D4"/>
    <w:rsid w:val="003E6932"/>
    <w:rsid w:val="003E7367"/>
    <w:rsid w:val="003E76F0"/>
    <w:rsid w:val="003F15F6"/>
    <w:rsid w:val="003F1901"/>
    <w:rsid w:val="003F1FA3"/>
    <w:rsid w:val="003F3A8F"/>
    <w:rsid w:val="003F3CB4"/>
    <w:rsid w:val="003F41E5"/>
    <w:rsid w:val="003F771A"/>
    <w:rsid w:val="003F7DC8"/>
    <w:rsid w:val="00402645"/>
    <w:rsid w:val="00402839"/>
    <w:rsid w:val="00402F73"/>
    <w:rsid w:val="004038C6"/>
    <w:rsid w:val="00403FA3"/>
    <w:rsid w:val="00404B89"/>
    <w:rsid w:val="00405B50"/>
    <w:rsid w:val="0040620D"/>
    <w:rsid w:val="0040680B"/>
    <w:rsid w:val="00406E15"/>
    <w:rsid w:val="00407287"/>
    <w:rsid w:val="00410555"/>
    <w:rsid w:val="00410EE2"/>
    <w:rsid w:val="0041122B"/>
    <w:rsid w:val="004113F8"/>
    <w:rsid w:val="00411A81"/>
    <w:rsid w:val="00412265"/>
    <w:rsid w:val="004126D2"/>
    <w:rsid w:val="00412A46"/>
    <w:rsid w:val="00414C08"/>
    <w:rsid w:val="00415EE5"/>
    <w:rsid w:val="004166C5"/>
    <w:rsid w:val="00417ACB"/>
    <w:rsid w:val="00417B1A"/>
    <w:rsid w:val="00420A28"/>
    <w:rsid w:val="00420C4C"/>
    <w:rsid w:val="00420CE5"/>
    <w:rsid w:val="00420F4C"/>
    <w:rsid w:val="0042117B"/>
    <w:rsid w:val="00421EB2"/>
    <w:rsid w:val="00422845"/>
    <w:rsid w:val="00422970"/>
    <w:rsid w:val="00423841"/>
    <w:rsid w:val="00423917"/>
    <w:rsid w:val="00423BE5"/>
    <w:rsid w:val="00426404"/>
    <w:rsid w:val="00426ADC"/>
    <w:rsid w:val="004275F1"/>
    <w:rsid w:val="004309E0"/>
    <w:rsid w:val="0043116B"/>
    <w:rsid w:val="00431B44"/>
    <w:rsid w:val="004326C7"/>
    <w:rsid w:val="0043282C"/>
    <w:rsid w:val="004331D2"/>
    <w:rsid w:val="00433505"/>
    <w:rsid w:val="004342F2"/>
    <w:rsid w:val="004347A2"/>
    <w:rsid w:val="004350AC"/>
    <w:rsid w:val="0043538A"/>
    <w:rsid w:val="004356A7"/>
    <w:rsid w:val="00436F81"/>
    <w:rsid w:val="004378E3"/>
    <w:rsid w:val="00437DDD"/>
    <w:rsid w:val="00437FEF"/>
    <w:rsid w:val="00440394"/>
    <w:rsid w:val="0044088E"/>
    <w:rsid w:val="004408E5"/>
    <w:rsid w:val="004415D1"/>
    <w:rsid w:val="004418BC"/>
    <w:rsid w:val="004420D5"/>
    <w:rsid w:val="004421B6"/>
    <w:rsid w:val="0044246A"/>
    <w:rsid w:val="00442EA8"/>
    <w:rsid w:val="004430B1"/>
    <w:rsid w:val="00443AE5"/>
    <w:rsid w:val="00444210"/>
    <w:rsid w:val="0044431E"/>
    <w:rsid w:val="00444D90"/>
    <w:rsid w:val="00445234"/>
    <w:rsid w:val="004454E9"/>
    <w:rsid w:val="00445F2B"/>
    <w:rsid w:val="004466C5"/>
    <w:rsid w:val="00447151"/>
    <w:rsid w:val="004477B6"/>
    <w:rsid w:val="00450745"/>
    <w:rsid w:val="004508AF"/>
    <w:rsid w:val="00450F13"/>
    <w:rsid w:val="0045108B"/>
    <w:rsid w:val="0045117E"/>
    <w:rsid w:val="00451979"/>
    <w:rsid w:val="00452216"/>
    <w:rsid w:val="004522F7"/>
    <w:rsid w:val="004535B8"/>
    <w:rsid w:val="0045363A"/>
    <w:rsid w:val="0045382B"/>
    <w:rsid w:val="004550A3"/>
    <w:rsid w:val="00455143"/>
    <w:rsid w:val="00455203"/>
    <w:rsid w:val="00455C8C"/>
    <w:rsid w:val="00455CD7"/>
    <w:rsid w:val="004562B8"/>
    <w:rsid w:val="00456ADD"/>
    <w:rsid w:val="0045709A"/>
    <w:rsid w:val="004602A6"/>
    <w:rsid w:val="00460468"/>
    <w:rsid w:val="00460C3C"/>
    <w:rsid w:val="004618A5"/>
    <w:rsid w:val="00461BAD"/>
    <w:rsid w:val="004639BD"/>
    <w:rsid w:val="00463B63"/>
    <w:rsid w:val="0046441A"/>
    <w:rsid w:val="00464E64"/>
    <w:rsid w:val="004652D8"/>
    <w:rsid w:val="004655DC"/>
    <w:rsid w:val="004665BB"/>
    <w:rsid w:val="00466A4E"/>
    <w:rsid w:val="00466AD1"/>
    <w:rsid w:val="004678B0"/>
    <w:rsid w:val="00467C0F"/>
    <w:rsid w:val="00471B97"/>
    <w:rsid w:val="004720EE"/>
    <w:rsid w:val="00472509"/>
    <w:rsid w:val="00472624"/>
    <w:rsid w:val="00472C4F"/>
    <w:rsid w:val="0047427C"/>
    <w:rsid w:val="00475A24"/>
    <w:rsid w:val="00475F13"/>
    <w:rsid w:val="0047615B"/>
    <w:rsid w:val="004769B8"/>
    <w:rsid w:val="00477B5F"/>
    <w:rsid w:val="00477B75"/>
    <w:rsid w:val="00480478"/>
    <w:rsid w:val="004809B5"/>
    <w:rsid w:val="004812FB"/>
    <w:rsid w:val="00481470"/>
    <w:rsid w:val="0048191A"/>
    <w:rsid w:val="00481FCD"/>
    <w:rsid w:val="0048240A"/>
    <w:rsid w:val="00484548"/>
    <w:rsid w:val="00484CAB"/>
    <w:rsid w:val="00485383"/>
    <w:rsid w:val="004853E8"/>
    <w:rsid w:val="00485E80"/>
    <w:rsid w:val="00486C43"/>
    <w:rsid w:val="00490003"/>
    <w:rsid w:val="004901FC"/>
    <w:rsid w:val="00490A86"/>
    <w:rsid w:val="00492579"/>
    <w:rsid w:val="004930F2"/>
    <w:rsid w:val="0049431E"/>
    <w:rsid w:val="00494710"/>
    <w:rsid w:val="00496980"/>
    <w:rsid w:val="00497260"/>
    <w:rsid w:val="00497574"/>
    <w:rsid w:val="00497604"/>
    <w:rsid w:val="00497A98"/>
    <w:rsid w:val="00497B4E"/>
    <w:rsid w:val="004A03BC"/>
    <w:rsid w:val="004A08AB"/>
    <w:rsid w:val="004A0E89"/>
    <w:rsid w:val="004A1820"/>
    <w:rsid w:val="004A1828"/>
    <w:rsid w:val="004A18D7"/>
    <w:rsid w:val="004A21F4"/>
    <w:rsid w:val="004A253B"/>
    <w:rsid w:val="004A2549"/>
    <w:rsid w:val="004A3057"/>
    <w:rsid w:val="004A3B62"/>
    <w:rsid w:val="004A4C00"/>
    <w:rsid w:val="004A4EAD"/>
    <w:rsid w:val="004A5016"/>
    <w:rsid w:val="004A5FBD"/>
    <w:rsid w:val="004A78E7"/>
    <w:rsid w:val="004A799E"/>
    <w:rsid w:val="004B1187"/>
    <w:rsid w:val="004B1608"/>
    <w:rsid w:val="004B1753"/>
    <w:rsid w:val="004B1A86"/>
    <w:rsid w:val="004B1B26"/>
    <w:rsid w:val="004B1B65"/>
    <w:rsid w:val="004B2C1C"/>
    <w:rsid w:val="004B2D50"/>
    <w:rsid w:val="004B31ED"/>
    <w:rsid w:val="004B3230"/>
    <w:rsid w:val="004B365D"/>
    <w:rsid w:val="004B3925"/>
    <w:rsid w:val="004B3C60"/>
    <w:rsid w:val="004B495C"/>
    <w:rsid w:val="004B4FD1"/>
    <w:rsid w:val="004B54B3"/>
    <w:rsid w:val="004B57EE"/>
    <w:rsid w:val="004B585E"/>
    <w:rsid w:val="004B599E"/>
    <w:rsid w:val="004B7041"/>
    <w:rsid w:val="004B729A"/>
    <w:rsid w:val="004C031A"/>
    <w:rsid w:val="004C09C7"/>
    <w:rsid w:val="004C1084"/>
    <w:rsid w:val="004C141B"/>
    <w:rsid w:val="004C15BA"/>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828"/>
    <w:rsid w:val="004D2C7C"/>
    <w:rsid w:val="004D38C3"/>
    <w:rsid w:val="004D3C82"/>
    <w:rsid w:val="004D4029"/>
    <w:rsid w:val="004D4AE7"/>
    <w:rsid w:val="004D67D3"/>
    <w:rsid w:val="004D681D"/>
    <w:rsid w:val="004D68BD"/>
    <w:rsid w:val="004D7768"/>
    <w:rsid w:val="004E02A2"/>
    <w:rsid w:val="004E08BF"/>
    <w:rsid w:val="004E1A5B"/>
    <w:rsid w:val="004E1E81"/>
    <w:rsid w:val="004E2235"/>
    <w:rsid w:val="004E2CA4"/>
    <w:rsid w:val="004E2FF8"/>
    <w:rsid w:val="004E3219"/>
    <w:rsid w:val="004E38CD"/>
    <w:rsid w:val="004E3A2B"/>
    <w:rsid w:val="004E3DEE"/>
    <w:rsid w:val="004E4078"/>
    <w:rsid w:val="004E5697"/>
    <w:rsid w:val="004E569B"/>
    <w:rsid w:val="004E5B6A"/>
    <w:rsid w:val="004E5C40"/>
    <w:rsid w:val="004E6383"/>
    <w:rsid w:val="004E6DA1"/>
    <w:rsid w:val="004E7C58"/>
    <w:rsid w:val="004F069B"/>
    <w:rsid w:val="004F0989"/>
    <w:rsid w:val="004F0C4A"/>
    <w:rsid w:val="004F1763"/>
    <w:rsid w:val="004F1A80"/>
    <w:rsid w:val="004F2373"/>
    <w:rsid w:val="004F30E5"/>
    <w:rsid w:val="004F3125"/>
    <w:rsid w:val="004F31B9"/>
    <w:rsid w:val="004F4001"/>
    <w:rsid w:val="004F4310"/>
    <w:rsid w:val="004F47D9"/>
    <w:rsid w:val="004F48B1"/>
    <w:rsid w:val="004F51EF"/>
    <w:rsid w:val="004F6987"/>
    <w:rsid w:val="004F79DC"/>
    <w:rsid w:val="004F7EEA"/>
    <w:rsid w:val="00500B65"/>
    <w:rsid w:val="0050378C"/>
    <w:rsid w:val="005037B6"/>
    <w:rsid w:val="00503A4A"/>
    <w:rsid w:val="005051B8"/>
    <w:rsid w:val="005054F0"/>
    <w:rsid w:val="0050601E"/>
    <w:rsid w:val="0050611A"/>
    <w:rsid w:val="00506487"/>
    <w:rsid w:val="0050752C"/>
    <w:rsid w:val="00507EDA"/>
    <w:rsid w:val="00510275"/>
    <w:rsid w:val="00511D3D"/>
    <w:rsid w:val="005120E4"/>
    <w:rsid w:val="00512BED"/>
    <w:rsid w:val="00512F7D"/>
    <w:rsid w:val="00513857"/>
    <w:rsid w:val="00513BE6"/>
    <w:rsid w:val="005148F0"/>
    <w:rsid w:val="00514924"/>
    <w:rsid w:val="00514A27"/>
    <w:rsid w:val="00514FF6"/>
    <w:rsid w:val="005159CF"/>
    <w:rsid w:val="00515E81"/>
    <w:rsid w:val="00516339"/>
    <w:rsid w:val="00517209"/>
    <w:rsid w:val="00517554"/>
    <w:rsid w:val="005175E0"/>
    <w:rsid w:val="0051790F"/>
    <w:rsid w:val="00517B28"/>
    <w:rsid w:val="00520406"/>
    <w:rsid w:val="00520995"/>
    <w:rsid w:val="00520C62"/>
    <w:rsid w:val="00522DCE"/>
    <w:rsid w:val="0052559B"/>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457"/>
    <w:rsid w:val="005366F0"/>
    <w:rsid w:val="00537772"/>
    <w:rsid w:val="00537962"/>
    <w:rsid w:val="00537990"/>
    <w:rsid w:val="00537A2F"/>
    <w:rsid w:val="005400AF"/>
    <w:rsid w:val="00540A32"/>
    <w:rsid w:val="005412DB"/>
    <w:rsid w:val="00541E86"/>
    <w:rsid w:val="005422CC"/>
    <w:rsid w:val="00542471"/>
    <w:rsid w:val="00543328"/>
    <w:rsid w:val="00543C09"/>
    <w:rsid w:val="005441FF"/>
    <w:rsid w:val="0054473B"/>
    <w:rsid w:val="00544A94"/>
    <w:rsid w:val="00544D5C"/>
    <w:rsid w:val="0054515B"/>
    <w:rsid w:val="0054556D"/>
    <w:rsid w:val="005456DD"/>
    <w:rsid w:val="0054619E"/>
    <w:rsid w:val="00546544"/>
    <w:rsid w:val="00546572"/>
    <w:rsid w:val="00546B2D"/>
    <w:rsid w:val="005471B0"/>
    <w:rsid w:val="00547BC3"/>
    <w:rsid w:val="00550992"/>
    <w:rsid w:val="00550DAF"/>
    <w:rsid w:val="005519BD"/>
    <w:rsid w:val="00552806"/>
    <w:rsid w:val="005530EA"/>
    <w:rsid w:val="00554813"/>
    <w:rsid w:val="00554A1D"/>
    <w:rsid w:val="00554BF0"/>
    <w:rsid w:val="005567A9"/>
    <w:rsid w:val="0055693E"/>
    <w:rsid w:val="00557E5B"/>
    <w:rsid w:val="005608A9"/>
    <w:rsid w:val="005619C7"/>
    <w:rsid w:val="00561CB4"/>
    <w:rsid w:val="00562105"/>
    <w:rsid w:val="00562536"/>
    <w:rsid w:val="00563252"/>
    <w:rsid w:val="00563368"/>
    <w:rsid w:val="00563A0E"/>
    <w:rsid w:val="00564297"/>
    <w:rsid w:val="00564B4F"/>
    <w:rsid w:val="00564FA0"/>
    <w:rsid w:val="00565386"/>
    <w:rsid w:val="0056641C"/>
    <w:rsid w:val="00566716"/>
    <w:rsid w:val="00566920"/>
    <w:rsid w:val="005677AB"/>
    <w:rsid w:val="0057082D"/>
    <w:rsid w:val="0057092E"/>
    <w:rsid w:val="005710DE"/>
    <w:rsid w:val="005714D4"/>
    <w:rsid w:val="00571706"/>
    <w:rsid w:val="00572A54"/>
    <w:rsid w:val="00572C17"/>
    <w:rsid w:val="00572EC5"/>
    <w:rsid w:val="0057300D"/>
    <w:rsid w:val="0057318B"/>
    <w:rsid w:val="0057357F"/>
    <w:rsid w:val="00573FB6"/>
    <w:rsid w:val="00575496"/>
    <w:rsid w:val="00575AB3"/>
    <w:rsid w:val="00575CB5"/>
    <w:rsid w:val="005764B5"/>
    <w:rsid w:val="00576EBD"/>
    <w:rsid w:val="00577250"/>
    <w:rsid w:val="005774D8"/>
    <w:rsid w:val="005802DD"/>
    <w:rsid w:val="0058049B"/>
    <w:rsid w:val="005807E4"/>
    <w:rsid w:val="00581B03"/>
    <w:rsid w:val="00581BBC"/>
    <w:rsid w:val="0058268B"/>
    <w:rsid w:val="00583053"/>
    <w:rsid w:val="00584380"/>
    <w:rsid w:val="00584CBB"/>
    <w:rsid w:val="00585768"/>
    <w:rsid w:val="00585D97"/>
    <w:rsid w:val="005862CC"/>
    <w:rsid w:val="00586B45"/>
    <w:rsid w:val="00587319"/>
    <w:rsid w:val="00587A88"/>
    <w:rsid w:val="00587F60"/>
    <w:rsid w:val="00590129"/>
    <w:rsid w:val="005904C8"/>
    <w:rsid w:val="00590A04"/>
    <w:rsid w:val="00590B95"/>
    <w:rsid w:val="00590E6F"/>
    <w:rsid w:val="00591628"/>
    <w:rsid w:val="00591E41"/>
    <w:rsid w:val="00592736"/>
    <w:rsid w:val="00593A22"/>
    <w:rsid w:val="00593BA9"/>
    <w:rsid w:val="00593FFF"/>
    <w:rsid w:val="00594099"/>
    <w:rsid w:val="00595600"/>
    <w:rsid w:val="00595A93"/>
    <w:rsid w:val="00595C0E"/>
    <w:rsid w:val="005963BE"/>
    <w:rsid w:val="005967AE"/>
    <w:rsid w:val="00596C91"/>
    <w:rsid w:val="00596D15"/>
    <w:rsid w:val="00596E21"/>
    <w:rsid w:val="005975BD"/>
    <w:rsid w:val="005A0409"/>
    <w:rsid w:val="005A107C"/>
    <w:rsid w:val="005A291A"/>
    <w:rsid w:val="005A37D2"/>
    <w:rsid w:val="005A508D"/>
    <w:rsid w:val="005A52BA"/>
    <w:rsid w:val="005A5FFE"/>
    <w:rsid w:val="005A650C"/>
    <w:rsid w:val="005A675A"/>
    <w:rsid w:val="005A6D1E"/>
    <w:rsid w:val="005A6E13"/>
    <w:rsid w:val="005A7694"/>
    <w:rsid w:val="005A79B4"/>
    <w:rsid w:val="005B02CF"/>
    <w:rsid w:val="005B1208"/>
    <w:rsid w:val="005B123D"/>
    <w:rsid w:val="005B2510"/>
    <w:rsid w:val="005B2C30"/>
    <w:rsid w:val="005B302C"/>
    <w:rsid w:val="005B5109"/>
    <w:rsid w:val="005B6916"/>
    <w:rsid w:val="005B737D"/>
    <w:rsid w:val="005B7A78"/>
    <w:rsid w:val="005C0BBE"/>
    <w:rsid w:val="005C1760"/>
    <w:rsid w:val="005C2801"/>
    <w:rsid w:val="005C30E5"/>
    <w:rsid w:val="005C32BC"/>
    <w:rsid w:val="005C32E1"/>
    <w:rsid w:val="005C3498"/>
    <w:rsid w:val="005C38C2"/>
    <w:rsid w:val="005C4C91"/>
    <w:rsid w:val="005C5622"/>
    <w:rsid w:val="005C6790"/>
    <w:rsid w:val="005C7C16"/>
    <w:rsid w:val="005D00CD"/>
    <w:rsid w:val="005D0422"/>
    <w:rsid w:val="005D05A2"/>
    <w:rsid w:val="005D15AB"/>
    <w:rsid w:val="005D16A6"/>
    <w:rsid w:val="005D260A"/>
    <w:rsid w:val="005D29C1"/>
    <w:rsid w:val="005D2CDC"/>
    <w:rsid w:val="005D37CF"/>
    <w:rsid w:val="005D3FEB"/>
    <w:rsid w:val="005D45B7"/>
    <w:rsid w:val="005D4885"/>
    <w:rsid w:val="005D5032"/>
    <w:rsid w:val="005D509E"/>
    <w:rsid w:val="005D51F4"/>
    <w:rsid w:val="005D5A04"/>
    <w:rsid w:val="005D5F92"/>
    <w:rsid w:val="005D64D3"/>
    <w:rsid w:val="005D6C22"/>
    <w:rsid w:val="005D7235"/>
    <w:rsid w:val="005D7474"/>
    <w:rsid w:val="005E00E9"/>
    <w:rsid w:val="005E07A3"/>
    <w:rsid w:val="005E0927"/>
    <w:rsid w:val="005E0E1D"/>
    <w:rsid w:val="005E113F"/>
    <w:rsid w:val="005E1AFA"/>
    <w:rsid w:val="005E1E19"/>
    <w:rsid w:val="005E20E4"/>
    <w:rsid w:val="005E2872"/>
    <w:rsid w:val="005E2C88"/>
    <w:rsid w:val="005E2E35"/>
    <w:rsid w:val="005E365C"/>
    <w:rsid w:val="005E3917"/>
    <w:rsid w:val="005E3BF7"/>
    <w:rsid w:val="005E3C15"/>
    <w:rsid w:val="005E3D26"/>
    <w:rsid w:val="005E400D"/>
    <w:rsid w:val="005E4AE9"/>
    <w:rsid w:val="005E4F5E"/>
    <w:rsid w:val="005E57CA"/>
    <w:rsid w:val="005E58AF"/>
    <w:rsid w:val="005E5CA0"/>
    <w:rsid w:val="005E6E66"/>
    <w:rsid w:val="005E76F4"/>
    <w:rsid w:val="005F046E"/>
    <w:rsid w:val="005F07C4"/>
    <w:rsid w:val="005F1E6F"/>
    <w:rsid w:val="005F2327"/>
    <w:rsid w:val="005F24E3"/>
    <w:rsid w:val="005F2B91"/>
    <w:rsid w:val="005F2ECA"/>
    <w:rsid w:val="005F323E"/>
    <w:rsid w:val="005F3CCE"/>
    <w:rsid w:val="005F3E9D"/>
    <w:rsid w:val="005F4583"/>
    <w:rsid w:val="005F4A54"/>
    <w:rsid w:val="005F50F0"/>
    <w:rsid w:val="005F5332"/>
    <w:rsid w:val="005F5D4E"/>
    <w:rsid w:val="005F78D3"/>
    <w:rsid w:val="005F7C77"/>
    <w:rsid w:val="005F7D9B"/>
    <w:rsid w:val="00600529"/>
    <w:rsid w:val="00600D00"/>
    <w:rsid w:val="00600F71"/>
    <w:rsid w:val="00601094"/>
    <w:rsid w:val="006012A4"/>
    <w:rsid w:val="0060238F"/>
    <w:rsid w:val="006024CC"/>
    <w:rsid w:val="00602682"/>
    <w:rsid w:val="006027C3"/>
    <w:rsid w:val="006033ED"/>
    <w:rsid w:val="00604BC9"/>
    <w:rsid w:val="00604D98"/>
    <w:rsid w:val="00605131"/>
    <w:rsid w:val="00605F9E"/>
    <w:rsid w:val="006061AC"/>
    <w:rsid w:val="00606580"/>
    <w:rsid w:val="00606D30"/>
    <w:rsid w:val="00610111"/>
    <w:rsid w:val="00610847"/>
    <w:rsid w:val="00610D79"/>
    <w:rsid w:val="0061174F"/>
    <w:rsid w:val="00611C36"/>
    <w:rsid w:val="0061209B"/>
    <w:rsid w:val="00612545"/>
    <w:rsid w:val="00612C90"/>
    <w:rsid w:val="00613575"/>
    <w:rsid w:val="006137A0"/>
    <w:rsid w:val="00613D06"/>
    <w:rsid w:val="00614269"/>
    <w:rsid w:val="00614318"/>
    <w:rsid w:val="00614503"/>
    <w:rsid w:val="00615031"/>
    <w:rsid w:val="0061542B"/>
    <w:rsid w:val="006154EC"/>
    <w:rsid w:val="0061593A"/>
    <w:rsid w:val="00615CAC"/>
    <w:rsid w:val="006173DA"/>
    <w:rsid w:val="006175C5"/>
    <w:rsid w:val="00617CA2"/>
    <w:rsid w:val="00620260"/>
    <w:rsid w:val="00620435"/>
    <w:rsid w:val="00620875"/>
    <w:rsid w:val="006209F5"/>
    <w:rsid w:val="00620A6E"/>
    <w:rsid w:val="00620E7F"/>
    <w:rsid w:val="006226BE"/>
    <w:rsid w:val="006227D7"/>
    <w:rsid w:val="00623B96"/>
    <w:rsid w:val="00623FB1"/>
    <w:rsid w:val="00624DBB"/>
    <w:rsid w:val="00625409"/>
    <w:rsid w:val="0062569A"/>
    <w:rsid w:val="0062579C"/>
    <w:rsid w:val="00625ADF"/>
    <w:rsid w:val="00626A3C"/>
    <w:rsid w:val="00627497"/>
    <w:rsid w:val="00630D91"/>
    <w:rsid w:val="00630F47"/>
    <w:rsid w:val="006316CF"/>
    <w:rsid w:val="00631931"/>
    <w:rsid w:val="00631B75"/>
    <w:rsid w:val="00631E34"/>
    <w:rsid w:val="00631EA2"/>
    <w:rsid w:val="006322E6"/>
    <w:rsid w:val="00632390"/>
    <w:rsid w:val="00632A64"/>
    <w:rsid w:val="006342B5"/>
    <w:rsid w:val="0063463F"/>
    <w:rsid w:val="00635C9A"/>
    <w:rsid w:val="00636513"/>
    <w:rsid w:val="006367BA"/>
    <w:rsid w:val="00636C00"/>
    <w:rsid w:val="0063780B"/>
    <w:rsid w:val="00637D96"/>
    <w:rsid w:val="00640281"/>
    <w:rsid w:val="006404CD"/>
    <w:rsid w:val="0064098A"/>
    <w:rsid w:val="00640A3C"/>
    <w:rsid w:val="006410CB"/>
    <w:rsid w:val="006414DD"/>
    <w:rsid w:val="00642201"/>
    <w:rsid w:val="00645505"/>
    <w:rsid w:val="0064565B"/>
    <w:rsid w:val="00645694"/>
    <w:rsid w:val="00645D69"/>
    <w:rsid w:val="00646428"/>
    <w:rsid w:val="0064765C"/>
    <w:rsid w:val="006511E4"/>
    <w:rsid w:val="0065214E"/>
    <w:rsid w:val="006526C8"/>
    <w:rsid w:val="00652888"/>
    <w:rsid w:val="00652CE6"/>
    <w:rsid w:val="006535CD"/>
    <w:rsid w:val="00653E18"/>
    <w:rsid w:val="00654AD7"/>
    <w:rsid w:val="00654C54"/>
    <w:rsid w:val="0065614F"/>
    <w:rsid w:val="0065724D"/>
    <w:rsid w:val="00657AED"/>
    <w:rsid w:val="0066067D"/>
    <w:rsid w:val="00661358"/>
    <w:rsid w:val="00661DEC"/>
    <w:rsid w:val="00661EEE"/>
    <w:rsid w:val="00662E04"/>
    <w:rsid w:val="00662F5F"/>
    <w:rsid w:val="006633A0"/>
    <w:rsid w:val="00664199"/>
    <w:rsid w:val="006643E4"/>
    <w:rsid w:val="00664D84"/>
    <w:rsid w:val="006650B9"/>
    <w:rsid w:val="00665168"/>
    <w:rsid w:val="006654EB"/>
    <w:rsid w:val="00665993"/>
    <w:rsid w:val="00665CCD"/>
    <w:rsid w:val="006663D3"/>
    <w:rsid w:val="006672E7"/>
    <w:rsid w:val="00667858"/>
    <w:rsid w:val="00667ACA"/>
    <w:rsid w:val="006719A3"/>
    <w:rsid w:val="00671EB1"/>
    <w:rsid w:val="0067225C"/>
    <w:rsid w:val="006728E5"/>
    <w:rsid w:val="00672D2B"/>
    <w:rsid w:val="00672FF3"/>
    <w:rsid w:val="00674880"/>
    <w:rsid w:val="006752F9"/>
    <w:rsid w:val="006754DD"/>
    <w:rsid w:val="00675973"/>
    <w:rsid w:val="006766A6"/>
    <w:rsid w:val="00681357"/>
    <w:rsid w:val="00681B98"/>
    <w:rsid w:val="00681D80"/>
    <w:rsid w:val="006839CB"/>
    <w:rsid w:val="00683A88"/>
    <w:rsid w:val="00683D47"/>
    <w:rsid w:val="00684C24"/>
    <w:rsid w:val="00684D90"/>
    <w:rsid w:val="00684F1C"/>
    <w:rsid w:val="006853B1"/>
    <w:rsid w:val="0068702C"/>
    <w:rsid w:val="00687AF5"/>
    <w:rsid w:val="00691D74"/>
    <w:rsid w:val="0069247D"/>
    <w:rsid w:val="00692B8D"/>
    <w:rsid w:val="006930A6"/>
    <w:rsid w:val="00693CC1"/>
    <w:rsid w:val="0069485D"/>
    <w:rsid w:val="0069496A"/>
    <w:rsid w:val="00695FD3"/>
    <w:rsid w:val="006A003A"/>
    <w:rsid w:val="006A06AF"/>
    <w:rsid w:val="006A1B4C"/>
    <w:rsid w:val="006A23CE"/>
    <w:rsid w:val="006A29B5"/>
    <w:rsid w:val="006A2F4B"/>
    <w:rsid w:val="006A38D9"/>
    <w:rsid w:val="006A3A3D"/>
    <w:rsid w:val="006A472E"/>
    <w:rsid w:val="006A6237"/>
    <w:rsid w:val="006A7E35"/>
    <w:rsid w:val="006B0662"/>
    <w:rsid w:val="006B10A7"/>
    <w:rsid w:val="006B1993"/>
    <w:rsid w:val="006B2414"/>
    <w:rsid w:val="006B26D1"/>
    <w:rsid w:val="006B2BC9"/>
    <w:rsid w:val="006B2D03"/>
    <w:rsid w:val="006B3ECC"/>
    <w:rsid w:val="006B3FF9"/>
    <w:rsid w:val="006B4083"/>
    <w:rsid w:val="006B4C28"/>
    <w:rsid w:val="006B568C"/>
    <w:rsid w:val="006B58AE"/>
    <w:rsid w:val="006B5F85"/>
    <w:rsid w:val="006B67F5"/>
    <w:rsid w:val="006B6D8F"/>
    <w:rsid w:val="006B6F7C"/>
    <w:rsid w:val="006B768D"/>
    <w:rsid w:val="006B76A1"/>
    <w:rsid w:val="006C0535"/>
    <w:rsid w:val="006C0B28"/>
    <w:rsid w:val="006C0E09"/>
    <w:rsid w:val="006C0EFC"/>
    <w:rsid w:val="006C0FA0"/>
    <w:rsid w:val="006C1D12"/>
    <w:rsid w:val="006C1F1F"/>
    <w:rsid w:val="006C227B"/>
    <w:rsid w:val="006C354D"/>
    <w:rsid w:val="006C3E95"/>
    <w:rsid w:val="006C4777"/>
    <w:rsid w:val="006C4869"/>
    <w:rsid w:val="006C49D8"/>
    <w:rsid w:val="006C4B3D"/>
    <w:rsid w:val="006C5A67"/>
    <w:rsid w:val="006C609E"/>
    <w:rsid w:val="006C699C"/>
    <w:rsid w:val="006C70F4"/>
    <w:rsid w:val="006C7807"/>
    <w:rsid w:val="006C7AFE"/>
    <w:rsid w:val="006C7BC4"/>
    <w:rsid w:val="006C7D72"/>
    <w:rsid w:val="006D04C2"/>
    <w:rsid w:val="006D055A"/>
    <w:rsid w:val="006D0E9D"/>
    <w:rsid w:val="006D143A"/>
    <w:rsid w:val="006D1A2A"/>
    <w:rsid w:val="006D313A"/>
    <w:rsid w:val="006D363C"/>
    <w:rsid w:val="006D3F76"/>
    <w:rsid w:val="006D3F88"/>
    <w:rsid w:val="006D4B86"/>
    <w:rsid w:val="006D5BE6"/>
    <w:rsid w:val="006D5D54"/>
    <w:rsid w:val="006D6819"/>
    <w:rsid w:val="006D7BAD"/>
    <w:rsid w:val="006E00FA"/>
    <w:rsid w:val="006E1487"/>
    <w:rsid w:val="006E150F"/>
    <w:rsid w:val="006E1EF8"/>
    <w:rsid w:val="006E2373"/>
    <w:rsid w:val="006E4224"/>
    <w:rsid w:val="006E4844"/>
    <w:rsid w:val="006E4D63"/>
    <w:rsid w:val="006E4FC8"/>
    <w:rsid w:val="006E52C4"/>
    <w:rsid w:val="006E538F"/>
    <w:rsid w:val="006E5649"/>
    <w:rsid w:val="006E61C4"/>
    <w:rsid w:val="006E6547"/>
    <w:rsid w:val="006E6AF7"/>
    <w:rsid w:val="006E72C7"/>
    <w:rsid w:val="006E7719"/>
    <w:rsid w:val="006F0037"/>
    <w:rsid w:val="006F0467"/>
    <w:rsid w:val="006F19E0"/>
    <w:rsid w:val="006F1A04"/>
    <w:rsid w:val="006F1B86"/>
    <w:rsid w:val="006F24C7"/>
    <w:rsid w:val="006F28FC"/>
    <w:rsid w:val="006F3EC5"/>
    <w:rsid w:val="006F44D3"/>
    <w:rsid w:val="006F4B1D"/>
    <w:rsid w:val="006F4D9E"/>
    <w:rsid w:val="006F53F9"/>
    <w:rsid w:val="006F5497"/>
    <w:rsid w:val="006F587A"/>
    <w:rsid w:val="006F5AB9"/>
    <w:rsid w:val="006F663F"/>
    <w:rsid w:val="006F68B2"/>
    <w:rsid w:val="006F6BDD"/>
    <w:rsid w:val="006F6C07"/>
    <w:rsid w:val="006F7031"/>
    <w:rsid w:val="006F73F2"/>
    <w:rsid w:val="006F7C1F"/>
    <w:rsid w:val="00700E1B"/>
    <w:rsid w:val="00702743"/>
    <w:rsid w:val="00703B49"/>
    <w:rsid w:val="00703B4E"/>
    <w:rsid w:val="00704378"/>
    <w:rsid w:val="007044E4"/>
    <w:rsid w:val="00704EAB"/>
    <w:rsid w:val="00705A59"/>
    <w:rsid w:val="0070645A"/>
    <w:rsid w:val="00706535"/>
    <w:rsid w:val="00706E39"/>
    <w:rsid w:val="0070764A"/>
    <w:rsid w:val="00707B23"/>
    <w:rsid w:val="007100B6"/>
    <w:rsid w:val="007105F6"/>
    <w:rsid w:val="0071132D"/>
    <w:rsid w:val="00711EDC"/>
    <w:rsid w:val="007122F0"/>
    <w:rsid w:val="00713AE3"/>
    <w:rsid w:val="00713C31"/>
    <w:rsid w:val="00713ECA"/>
    <w:rsid w:val="007145AA"/>
    <w:rsid w:val="00714975"/>
    <w:rsid w:val="00714A8C"/>
    <w:rsid w:val="007158ED"/>
    <w:rsid w:val="00715C1B"/>
    <w:rsid w:val="007168BD"/>
    <w:rsid w:val="0071729F"/>
    <w:rsid w:val="007173E9"/>
    <w:rsid w:val="00720045"/>
    <w:rsid w:val="00721568"/>
    <w:rsid w:val="00721F4E"/>
    <w:rsid w:val="0072213C"/>
    <w:rsid w:val="00723099"/>
    <w:rsid w:val="00723963"/>
    <w:rsid w:val="00724C39"/>
    <w:rsid w:val="00726336"/>
    <w:rsid w:val="00726450"/>
    <w:rsid w:val="0072654B"/>
    <w:rsid w:val="00727565"/>
    <w:rsid w:val="007278AD"/>
    <w:rsid w:val="00727E9E"/>
    <w:rsid w:val="007308B8"/>
    <w:rsid w:val="00730997"/>
    <w:rsid w:val="00730A12"/>
    <w:rsid w:val="00730D6B"/>
    <w:rsid w:val="00730DE2"/>
    <w:rsid w:val="007319E6"/>
    <w:rsid w:val="00731E3A"/>
    <w:rsid w:val="00732AE5"/>
    <w:rsid w:val="00732C0E"/>
    <w:rsid w:val="00732DA5"/>
    <w:rsid w:val="00733076"/>
    <w:rsid w:val="007335F7"/>
    <w:rsid w:val="007341D6"/>
    <w:rsid w:val="0073483D"/>
    <w:rsid w:val="0073533E"/>
    <w:rsid w:val="007357B9"/>
    <w:rsid w:val="00736471"/>
    <w:rsid w:val="00736B61"/>
    <w:rsid w:val="00736B8A"/>
    <w:rsid w:val="007373C2"/>
    <w:rsid w:val="00737F8F"/>
    <w:rsid w:val="007402EC"/>
    <w:rsid w:val="0074107B"/>
    <w:rsid w:val="007410A1"/>
    <w:rsid w:val="0074134B"/>
    <w:rsid w:val="007420F2"/>
    <w:rsid w:val="00742541"/>
    <w:rsid w:val="00742B74"/>
    <w:rsid w:val="007432C3"/>
    <w:rsid w:val="00744352"/>
    <w:rsid w:val="0074497A"/>
    <w:rsid w:val="00744DDC"/>
    <w:rsid w:val="00744EED"/>
    <w:rsid w:val="00745A82"/>
    <w:rsid w:val="007460D4"/>
    <w:rsid w:val="00746A3D"/>
    <w:rsid w:val="00747CF0"/>
    <w:rsid w:val="00750948"/>
    <w:rsid w:val="00750B97"/>
    <w:rsid w:val="00751ABB"/>
    <w:rsid w:val="0075206F"/>
    <w:rsid w:val="00752345"/>
    <w:rsid w:val="00753414"/>
    <w:rsid w:val="007537AB"/>
    <w:rsid w:val="00753E69"/>
    <w:rsid w:val="00754292"/>
    <w:rsid w:val="00754749"/>
    <w:rsid w:val="0075495A"/>
    <w:rsid w:val="00754CAF"/>
    <w:rsid w:val="00754D21"/>
    <w:rsid w:val="007558F3"/>
    <w:rsid w:val="00755D49"/>
    <w:rsid w:val="007569E3"/>
    <w:rsid w:val="00756D00"/>
    <w:rsid w:val="00756F2B"/>
    <w:rsid w:val="00757189"/>
    <w:rsid w:val="0075744C"/>
    <w:rsid w:val="007574AB"/>
    <w:rsid w:val="00757948"/>
    <w:rsid w:val="007610A0"/>
    <w:rsid w:val="00761182"/>
    <w:rsid w:val="00761E4C"/>
    <w:rsid w:val="007634E7"/>
    <w:rsid w:val="00763798"/>
    <w:rsid w:val="007638AF"/>
    <w:rsid w:val="0076392F"/>
    <w:rsid w:val="00763B53"/>
    <w:rsid w:val="00764160"/>
    <w:rsid w:val="0076421B"/>
    <w:rsid w:val="00764CCE"/>
    <w:rsid w:val="00764FE9"/>
    <w:rsid w:val="007663AC"/>
    <w:rsid w:val="00767EE4"/>
    <w:rsid w:val="007702C4"/>
    <w:rsid w:val="0077037F"/>
    <w:rsid w:val="00770651"/>
    <w:rsid w:val="00772128"/>
    <w:rsid w:val="00772283"/>
    <w:rsid w:val="00772FCD"/>
    <w:rsid w:val="00773B61"/>
    <w:rsid w:val="00773E84"/>
    <w:rsid w:val="00774F96"/>
    <w:rsid w:val="0077538E"/>
    <w:rsid w:val="0077554F"/>
    <w:rsid w:val="00775630"/>
    <w:rsid w:val="007759F3"/>
    <w:rsid w:val="00776BB8"/>
    <w:rsid w:val="00776E17"/>
    <w:rsid w:val="00776E97"/>
    <w:rsid w:val="0077711E"/>
    <w:rsid w:val="0077719D"/>
    <w:rsid w:val="007800C4"/>
    <w:rsid w:val="007802B1"/>
    <w:rsid w:val="007805BA"/>
    <w:rsid w:val="00780E3E"/>
    <w:rsid w:val="00780F74"/>
    <w:rsid w:val="0078121A"/>
    <w:rsid w:val="007818F7"/>
    <w:rsid w:val="00781992"/>
    <w:rsid w:val="00781D4D"/>
    <w:rsid w:val="007822E2"/>
    <w:rsid w:val="00782372"/>
    <w:rsid w:val="00782615"/>
    <w:rsid w:val="00782E89"/>
    <w:rsid w:val="0078376F"/>
    <w:rsid w:val="0078440F"/>
    <w:rsid w:val="00784E49"/>
    <w:rsid w:val="007852B9"/>
    <w:rsid w:val="0078588F"/>
    <w:rsid w:val="00785BB5"/>
    <w:rsid w:val="00785D7C"/>
    <w:rsid w:val="00785FEA"/>
    <w:rsid w:val="0078665C"/>
    <w:rsid w:val="00786CFB"/>
    <w:rsid w:val="00787206"/>
    <w:rsid w:val="007878D0"/>
    <w:rsid w:val="00790051"/>
    <w:rsid w:val="00790436"/>
    <w:rsid w:val="007913AD"/>
    <w:rsid w:val="007922B8"/>
    <w:rsid w:val="00793355"/>
    <w:rsid w:val="00793928"/>
    <w:rsid w:val="007942E5"/>
    <w:rsid w:val="00794429"/>
    <w:rsid w:val="00794B7D"/>
    <w:rsid w:val="007950D3"/>
    <w:rsid w:val="00795B7E"/>
    <w:rsid w:val="00795BCE"/>
    <w:rsid w:val="00795DC0"/>
    <w:rsid w:val="007965A7"/>
    <w:rsid w:val="00796685"/>
    <w:rsid w:val="007974EC"/>
    <w:rsid w:val="00797AA2"/>
    <w:rsid w:val="00797AC9"/>
    <w:rsid w:val="007A0098"/>
    <w:rsid w:val="007A040F"/>
    <w:rsid w:val="007A09B3"/>
    <w:rsid w:val="007A2130"/>
    <w:rsid w:val="007A25FB"/>
    <w:rsid w:val="007A28AF"/>
    <w:rsid w:val="007A2B0B"/>
    <w:rsid w:val="007A2B39"/>
    <w:rsid w:val="007A3495"/>
    <w:rsid w:val="007A3D6D"/>
    <w:rsid w:val="007A3E84"/>
    <w:rsid w:val="007A3E96"/>
    <w:rsid w:val="007A40C9"/>
    <w:rsid w:val="007A4204"/>
    <w:rsid w:val="007A43C5"/>
    <w:rsid w:val="007A4B3E"/>
    <w:rsid w:val="007A4F7E"/>
    <w:rsid w:val="007A6DEC"/>
    <w:rsid w:val="007A6DEF"/>
    <w:rsid w:val="007A764F"/>
    <w:rsid w:val="007A7797"/>
    <w:rsid w:val="007B0152"/>
    <w:rsid w:val="007B03FB"/>
    <w:rsid w:val="007B14C1"/>
    <w:rsid w:val="007B1574"/>
    <w:rsid w:val="007B1EFA"/>
    <w:rsid w:val="007B2092"/>
    <w:rsid w:val="007B2B9B"/>
    <w:rsid w:val="007B30CE"/>
    <w:rsid w:val="007B3337"/>
    <w:rsid w:val="007B4D38"/>
    <w:rsid w:val="007B4E5A"/>
    <w:rsid w:val="007B57A5"/>
    <w:rsid w:val="007B72CB"/>
    <w:rsid w:val="007B73BC"/>
    <w:rsid w:val="007B7AA3"/>
    <w:rsid w:val="007B7BF4"/>
    <w:rsid w:val="007B7EEE"/>
    <w:rsid w:val="007C126A"/>
    <w:rsid w:val="007C126C"/>
    <w:rsid w:val="007C16D3"/>
    <w:rsid w:val="007C1951"/>
    <w:rsid w:val="007C1C23"/>
    <w:rsid w:val="007C2A60"/>
    <w:rsid w:val="007C37FB"/>
    <w:rsid w:val="007C4A3E"/>
    <w:rsid w:val="007C4F78"/>
    <w:rsid w:val="007C5322"/>
    <w:rsid w:val="007C6C49"/>
    <w:rsid w:val="007D0698"/>
    <w:rsid w:val="007D083F"/>
    <w:rsid w:val="007D241F"/>
    <w:rsid w:val="007D2F39"/>
    <w:rsid w:val="007D3736"/>
    <w:rsid w:val="007D3C2C"/>
    <w:rsid w:val="007D42DA"/>
    <w:rsid w:val="007D45FA"/>
    <w:rsid w:val="007D4BDF"/>
    <w:rsid w:val="007D6660"/>
    <w:rsid w:val="007E0006"/>
    <w:rsid w:val="007E0314"/>
    <w:rsid w:val="007E07C8"/>
    <w:rsid w:val="007E1113"/>
    <w:rsid w:val="007E1C72"/>
    <w:rsid w:val="007E1DF2"/>
    <w:rsid w:val="007E2A72"/>
    <w:rsid w:val="007E30C9"/>
    <w:rsid w:val="007E32D3"/>
    <w:rsid w:val="007E331E"/>
    <w:rsid w:val="007E3F94"/>
    <w:rsid w:val="007E3FE6"/>
    <w:rsid w:val="007E46B8"/>
    <w:rsid w:val="007E47A1"/>
    <w:rsid w:val="007E55B9"/>
    <w:rsid w:val="007E6AE4"/>
    <w:rsid w:val="007E6E81"/>
    <w:rsid w:val="007E7442"/>
    <w:rsid w:val="007E7477"/>
    <w:rsid w:val="007F05B4"/>
    <w:rsid w:val="007F15D7"/>
    <w:rsid w:val="007F1801"/>
    <w:rsid w:val="007F1D08"/>
    <w:rsid w:val="007F20A4"/>
    <w:rsid w:val="007F22AA"/>
    <w:rsid w:val="007F2905"/>
    <w:rsid w:val="007F2913"/>
    <w:rsid w:val="007F3065"/>
    <w:rsid w:val="007F3DEF"/>
    <w:rsid w:val="007F5381"/>
    <w:rsid w:val="007F59AA"/>
    <w:rsid w:val="007F5B37"/>
    <w:rsid w:val="007F612E"/>
    <w:rsid w:val="007F63B1"/>
    <w:rsid w:val="007F67E0"/>
    <w:rsid w:val="007F68C9"/>
    <w:rsid w:val="007F690A"/>
    <w:rsid w:val="007F6C3D"/>
    <w:rsid w:val="007F730F"/>
    <w:rsid w:val="007F76AA"/>
    <w:rsid w:val="008008B6"/>
    <w:rsid w:val="00801BD9"/>
    <w:rsid w:val="00802105"/>
    <w:rsid w:val="00803636"/>
    <w:rsid w:val="0080459E"/>
    <w:rsid w:val="00805217"/>
    <w:rsid w:val="008054D3"/>
    <w:rsid w:val="008061C3"/>
    <w:rsid w:val="00810A1E"/>
    <w:rsid w:val="00811E2D"/>
    <w:rsid w:val="00812DEB"/>
    <w:rsid w:val="00812E52"/>
    <w:rsid w:val="008147A2"/>
    <w:rsid w:val="00815573"/>
    <w:rsid w:val="00817720"/>
    <w:rsid w:val="008209C5"/>
    <w:rsid w:val="008209F5"/>
    <w:rsid w:val="0082108F"/>
    <w:rsid w:val="0082119F"/>
    <w:rsid w:val="008211F7"/>
    <w:rsid w:val="008216FF"/>
    <w:rsid w:val="00821E5D"/>
    <w:rsid w:val="00821F01"/>
    <w:rsid w:val="00822117"/>
    <w:rsid w:val="0082222B"/>
    <w:rsid w:val="00822417"/>
    <w:rsid w:val="008233A9"/>
    <w:rsid w:val="008235AB"/>
    <w:rsid w:val="00823A14"/>
    <w:rsid w:val="00824A2F"/>
    <w:rsid w:val="008252B1"/>
    <w:rsid w:val="00825667"/>
    <w:rsid w:val="00825A90"/>
    <w:rsid w:val="00826C23"/>
    <w:rsid w:val="0082735E"/>
    <w:rsid w:val="0083060D"/>
    <w:rsid w:val="00830808"/>
    <w:rsid w:val="008308B1"/>
    <w:rsid w:val="00830DBB"/>
    <w:rsid w:val="00833108"/>
    <w:rsid w:val="008341A1"/>
    <w:rsid w:val="008341B3"/>
    <w:rsid w:val="00835B1C"/>
    <w:rsid w:val="00835FD0"/>
    <w:rsid w:val="00836633"/>
    <w:rsid w:val="00836D35"/>
    <w:rsid w:val="0084091B"/>
    <w:rsid w:val="00841707"/>
    <w:rsid w:val="0084189A"/>
    <w:rsid w:val="00841C97"/>
    <w:rsid w:val="00842C57"/>
    <w:rsid w:val="008431B1"/>
    <w:rsid w:val="0084332C"/>
    <w:rsid w:val="00844C48"/>
    <w:rsid w:val="0084570A"/>
    <w:rsid w:val="008460D1"/>
    <w:rsid w:val="00847042"/>
    <w:rsid w:val="008474DF"/>
    <w:rsid w:val="00847FEC"/>
    <w:rsid w:val="008506B9"/>
    <w:rsid w:val="008508C2"/>
    <w:rsid w:val="0085151D"/>
    <w:rsid w:val="00851641"/>
    <w:rsid w:val="00852A62"/>
    <w:rsid w:val="00853FD1"/>
    <w:rsid w:val="00854475"/>
    <w:rsid w:val="00854EA8"/>
    <w:rsid w:val="00855346"/>
    <w:rsid w:val="00855894"/>
    <w:rsid w:val="00855957"/>
    <w:rsid w:val="00855AC2"/>
    <w:rsid w:val="00856415"/>
    <w:rsid w:val="008572A9"/>
    <w:rsid w:val="008578F9"/>
    <w:rsid w:val="008600BB"/>
    <w:rsid w:val="00860151"/>
    <w:rsid w:val="0086035F"/>
    <w:rsid w:val="008603CA"/>
    <w:rsid w:val="00860E37"/>
    <w:rsid w:val="00863776"/>
    <w:rsid w:val="00863CD7"/>
    <w:rsid w:val="00863EF1"/>
    <w:rsid w:val="00864272"/>
    <w:rsid w:val="00865291"/>
    <w:rsid w:val="00865535"/>
    <w:rsid w:val="00865643"/>
    <w:rsid w:val="00866486"/>
    <w:rsid w:val="0086738D"/>
    <w:rsid w:val="00867445"/>
    <w:rsid w:val="00867BC6"/>
    <w:rsid w:val="00867C3C"/>
    <w:rsid w:val="00867F3B"/>
    <w:rsid w:val="00867FCE"/>
    <w:rsid w:val="00870654"/>
    <w:rsid w:val="0087096A"/>
    <w:rsid w:val="00871A7C"/>
    <w:rsid w:val="00872391"/>
    <w:rsid w:val="00872695"/>
    <w:rsid w:val="0087278E"/>
    <w:rsid w:val="00872DC0"/>
    <w:rsid w:val="00873630"/>
    <w:rsid w:val="008738A1"/>
    <w:rsid w:val="008742D2"/>
    <w:rsid w:val="00875415"/>
    <w:rsid w:val="00875B97"/>
    <w:rsid w:val="008761FA"/>
    <w:rsid w:val="00876945"/>
    <w:rsid w:val="0087697A"/>
    <w:rsid w:val="008776EB"/>
    <w:rsid w:val="00877897"/>
    <w:rsid w:val="00877B32"/>
    <w:rsid w:val="00877B60"/>
    <w:rsid w:val="00880623"/>
    <w:rsid w:val="00881F00"/>
    <w:rsid w:val="0088211B"/>
    <w:rsid w:val="008822A9"/>
    <w:rsid w:val="00882732"/>
    <w:rsid w:val="00883151"/>
    <w:rsid w:val="0088366C"/>
    <w:rsid w:val="00883883"/>
    <w:rsid w:val="00883B91"/>
    <w:rsid w:val="00883D99"/>
    <w:rsid w:val="00883E54"/>
    <w:rsid w:val="00883E80"/>
    <w:rsid w:val="00884015"/>
    <w:rsid w:val="008842E2"/>
    <w:rsid w:val="00884321"/>
    <w:rsid w:val="008853DD"/>
    <w:rsid w:val="0088548B"/>
    <w:rsid w:val="00885674"/>
    <w:rsid w:val="00885AE2"/>
    <w:rsid w:val="0088698D"/>
    <w:rsid w:val="00886BD6"/>
    <w:rsid w:val="00886C1A"/>
    <w:rsid w:val="00887053"/>
    <w:rsid w:val="00887328"/>
    <w:rsid w:val="00887BD7"/>
    <w:rsid w:val="00890511"/>
    <w:rsid w:val="00890923"/>
    <w:rsid w:val="00890AC1"/>
    <w:rsid w:val="008911D1"/>
    <w:rsid w:val="008916BD"/>
    <w:rsid w:val="00891E7A"/>
    <w:rsid w:val="0089361D"/>
    <w:rsid w:val="00893E22"/>
    <w:rsid w:val="00893F24"/>
    <w:rsid w:val="00894C66"/>
    <w:rsid w:val="008950E3"/>
    <w:rsid w:val="00895E2C"/>
    <w:rsid w:val="00896A28"/>
    <w:rsid w:val="00897F0F"/>
    <w:rsid w:val="008A0939"/>
    <w:rsid w:val="008A0BB9"/>
    <w:rsid w:val="008A1331"/>
    <w:rsid w:val="008A1689"/>
    <w:rsid w:val="008A1CFA"/>
    <w:rsid w:val="008A248D"/>
    <w:rsid w:val="008A2B18"/>
    <w:rsid w:val="008A2CC4"/>
    <w:rsid w:val="008A316A"/>
    <w:rsid w:val="008A3DFB"/>
    <w:rsid w:val="008A4166"/>
    <w:rsid w:val="008A4850"/>
    <w:rsid w:val="008A54DB"/>
    <w:rsid w:val="008A5EEF"/>
    <w:rsid w:val="008A67CD"/>
    <w:rsid w:val="008A76D0"/>
    <w:rsid w:val="008A7AAE"/>
    <w:rsid w:val="008A7E70"/>
    <w:rsid w:val="008B0B28"/>
    <w:rsid w:val="008B0FDE"/>
    <w:rsid w:val="008B149F"/>
    <w:rsid w:val="008B1EDE"/>
    <w:rsid w:val="008B214B"/>
    <w:rsid w:val="008B2252"/>
    <w:rsid w:val="008B27AA"/>
    <w:rsid w:val="008B2A6B"/>
    <w:rsid w:val="008B48B4"/>
    <w:rsid w:val="008B4BCC"/>
    <w:rsid w:val="008B4BD0"/>
    <w:rsid w:val="008B54D2"/>
    <w:rsid w:val="008B55E6"/>
    <w:rsid w:val="008B5751"/>
    <w:rsid w:val="008B57FA"/>
    <w:rsid w:val="008B5C2C"/>
    <w:rsid w:val="008B5D91"/>
    <w:rsid w:val="008B6381"/>
    <w:rsid w:val="008B66AB"/>
    <w:rsid w:val="008B7D29"/>
    <w:rsid w:val="008C0153"/>
    <w:rsid w:val="008C01D3"/>
    <w:rsid w:val="008C03AD"/>
    <w:rsid w:val="008C06E5"/>
    <w:rsid w:val="008C09C7"/>
    <w:rsid w:val="008C214D"/>
    <w:rsid w:val="008C2D6F"/>
    <w:rsid w:val="008C3D63"/>
    <w:rsid w:val="008C47BF"/>
    <w:rsid w:val="008C4E3C"/>
    <w:rsid w:val="008C508E"/>
    <w:rsid w:val="008C583B"/>
    <w:rsid w:val="008C602D"/>
    <w:rsid w:val="008C65F2"/>
    <w:rsid w:val="008C7392"/>
    <w:rsid w:val="008D0DDA"/>
    <w:rsid w:val="008D1C64"/>
    <w:rsid w:val="008D219C"/>
    <w:rsid w:val="008D21BB"/>
    <w:rsid w:val="008D2B39"/>
    <w:rsid w:val="008D3386"/>
    <w:rsid w:val="008D3590"/>
    <w:rsid w:val="008D4CE3"/>
    <w:rsid w:val="008D52BF"/>
    <w:rsid w:val="008D5846"/>
    <w:rsid w:val="008D6072"/>
    <w:rsid w:val="008D6BF9"/>
    <w:rsid w:val="008D6E53"/>
    <w:rsid w:val="008D6EE8"/>
    <w:rsid w:val="008E010F"/>
    <w:rsid w:val="008E07DD"/>
    <w:rsid w:val="008E1440"/>
    <w:rsid w:val="008E1EB4"/>
    <w:rsid w:val="008E1EC3"/>
    <w:rsid w:val="008E2FDF"/>
    <w:rsid w:val="008E367E"/>
    <w:rsid w:val="008E37A7"/>
    <w:rsid w:val="008E3D94"/>
    <w:rsid w:val="008E4C2A"/>
    <w:rsid w:val="008E5D44"/>
    <w:rsid w:val="008E6484"/>
    <w:rsid w:val="008E69A1"/>
    <w:rsid w:val="008E6A58"/>
    <w:rsid w:val="008E7822"/>
    <w:rsid w:val="008E7CE5"/>
    <w:rsid w:val="008F0446"/>
    <w:rsid w:val="008F059E"/>
    <w:rsid w:val="008F074A"/>
    <w:rsid w:val="008F08FB"/>
    <w:rsid w:val="008F0C70"/>
    <w:rsid w:val="008F0DBF"/>
    <w:rsid w:val="008F1AE3"/>
    <w:rsid w:val="008F1C37"/>
    <w:rsid w:val="008F26F3"/>
    <w:rsid w:val="008F3CF3"/>
    <w:rsid w:val="008F3EEF"/>
    <w:rsid w:val="008F4737"/>
    <w:rsid w:val="008F7853"/>
    <w:rsid w:val="008F7AD2"/>
    <w:rsid w:val="008F7B53"/>
    <w:rsid w:val="008F7B71"/>
    <w:rsid w:val="008F7C14"/>
    <w:rsid w:val="008F7D14"/>
    <w:rsid w:val="00900E2C"/>
    <w:rsid w:val="00900ED6"/>
    <w:rsid w:val="00900EDD"/>
    <w:rsid w:val="00900F03"/>
    <w:rsid w:val="009010AE"/>
    <w:rsid w:val="00901D61"/>
    <w:rsid w:val="00903CBE"/>
    <w:rsid w:val="009042C6"/>
    <w:rsid w:val="009045C6"/>
    <w:rsid w:val="00905047"/>
    <w:rsid w:val="0090596C"/>
    <w:rsid w:val="00905CF1"/>
    <w:rsid w:val="00906D37"/>
    <w:rsid w:val="009071A6"/>
    <w:rsid w:val="0090764C"/>
    <w:rsid w:val="00907B73"/>
    <w:rsid w:val="00907ED8"/>
    <w:rsid w:val="0091055D"/>
    <w:rsid w:val="00910A73"/>
    <w:rsid w:val="00910AC7"/>
    <w:rsid w:val="00910C5E"/>
    <w:rsid w:val="00910CC5"/>
    <w:rsid w:val="009116A6"/>
    <w:rsid w:val="00912010"/>
    <w:rsid w:val="00912A1C"/>
    <w:rsid w:val="0091342E"/>
    <w:rsid w:val="00913664"/>
    <w:rsid w:val="009136C3"/>
    <w:rsid w:val="00914945"/>
    <w:rsid w:val="00914BB5"/>
    <w:rsid w:val="00914FD5"/>
    <w:rsid w:val="009152DA"/>
    <w:rsid w:val="009152F9"/>
    <w:rsid w:val="00915678"/>
    <w:rsid w:val="009158D0"/>
    <w:rsid w:val="00916046"/>
    <w:rsid w:val="009163EF"/>
    <w:rsid w:val="009165BC"/>
    <w:rsid w:val="009168CB"/>
    <w:rsid w:val="00917BFE"/>
    <w:rsid w:val="00917C63"/>
    <w:rsid w:val="009200B1"/>
    <w:rsid w:val="0092057C"/>
    <w:rsid w:val="00920E98"/>
    <w:rsid w:val="009214B1"/>
    <w:rsid w:val="00921581"/>
    <w:rsid w:val="009219E9"/>
    <w:rsid w:val="00922C5D"/>
    <w:rsid w:val="0092367E"/>
    <w:rsid w:val="00923D42"/>
    <w:rsid w:val="00923EA9"/>
    <w:rsid w:val="00923F6E"/>
    <w:rsid w:val="0092428C"/>
    <w:rsid w:val="009254E7"/>
    <w:rsid w:val="00925540"/>
    <w:rsid w:val="00927AC4"/>
    <w:rsid w:val="009308EE"/>
    <w:rsid w:val="00930973"/>
    <w:rsid w:val="00931491"/>
    <w:rsid w:val="009317CD"/>
    <w:rsid w:val="00931BED"/>
    <w:rsid w:val="00932623"/>
    <w:rsid w:val="00932688"/>
    <w:rsid w:val="00932DA5"/>
    <w:rsid w:val="00932FA3"/>
    <w:rsid w:val="00933148"/>
    <w:rsid w:val="00933A19"/>
    <w:rsid w:val="00933A31"/>
    <w:rsid w:val="00933B9C"/>
    <w:rsid w:val="00933C9F"/>
    <w:rsid w:val="009340FD"/>
    <w:rsid w:val="00934619"/>
    <w:rsid w:val="0093472D"/>
    <w:rsid w:val="00935345"/>
    <w:rsid w:val="009355DF"/>
    <w:rsid w:val="00935A55"/>
    <w:rsid w:val="00936637"/>
    <w:rsid w:val="00936B8C"/>
    <w:rsid w:val="0093748D"/>
    <w:rsid w:val="0093762C"/>
    <w:rsid w:val="00937BD1"/>
    <w:rsid w:val="00940681"/>
    <w:rsid w:val="009409BA"/>
    <w:rsid w:val="00941FA9"/>
    <w:rsid w:val="00942A9D"/>
    <w:rsid w:val="00943038"/>
    <w:rsid w:val="009441E8"/>
    <w:rsid w:val="00944629"/>
    <w:rsid w:val="00944BFA"/>
    <w:rsid w:val="00944F55"/>
    <w:rsid w:val="00945B67"/>
    <w:rsid w:val="00946429"/>
    <w:rsid w:val="00946895"/>
    <w:rsid w:val="00946A9C"/>
    <w:rsid w:val="00946CF1"/>
    <w:rsid w:val="00947112"/>
    <w:rsid w:val="009479C7"/>
    <w:rsid w:val="00950AFD"/>
    <w:rsid w:val="00951433"/>
    <w:rsid w:val="00952EA9"/>
    <w:rsid w:val="009535D3"/>
    <w:rsid w:val="009538AE"/>
    <w:rsid w:val="00954389"/>
    <w:rsid w:val="0095472D"/>
    <w:rsid w:val="00954B38"/>
    <w:rsid w:val="00954FBD"/>
    <w:rsid w:val="0095505C"/>
    <w:rsid w:val="009558B9"/>
    <w:rsid w:val="00955BF8"/>
    <w:rsid w:val="009570DC"/>
    <w:rsid w:val="00957144"/>
    <w:rsid w:val="0095792A"/>
    <w:rsid w:val="009608FA"/>
    <w:rsid w:val="00960D86"/>
    <w:rsid w:val="00961039"/>
    <w:rsid w:val="0096164C"/>
    <w:rsid w:val="00961AE0"/>
    <w:rsid w:val="00961F83"/>
    <w:rsid w:val="00962ADC"/>
    <w:rsid w:val="00962BD7"/>
    <w:rsid w:val="00962CBE"/>
    <w:rsid w:val="00962F2A"/>
    <w:rsid w:val="009641F6"/>
    <w:rsid w:val="009643DB"/>
    <w:rsid w:val="00965F76"/>
    <w:rsid w:val="0096705A"/>
    <w:rsid w:val="009671EB"/>
    <w:rsid w:val="00967276"/>
    <w:rsid w:val="00967451"/>
    <w:rsid w:val="00967843"/>
    <w:rsid w:val="00967E9A"/>
    <w:rsid w:val="00970103"/>
    <w:rsid w:val="009703BB"/>
    <w:rsid w:val="009704FD"/>
    <w:rsid w:val="00970F03"/>
    <w:rsid w:val="0097136C"/>
    <w:rsid w:val="00972817"/>
    <w:rsid w:val="00972F10"/>
    <w:rsid w:val="009741AE"/>
    <w:rsid w:val="00974830"/>
    <w:rsid w:val="00974D22"/>
    <w:rsid w:val="009759F6"/>
    <w:rsid w:val="00975D08"/>
    <w:rsid w:val="00976F7E"/>
    <w:rsid w:val="00977376"/>
    <w:rsid w:val="00977520"/>
    <w:rsid w:val="00977673"/>
    <w:rsid w:val="00977BF0"/>
    <w:rsid w:val="009802C5"/>
    <w:rsid w:val="0098155D"/>
    <w:rsid w:val="00982183"/>
    <w:rsid w:val="009826CA"/>
    <w:rsid w:val="0098272D"/>
    <w:rsid w:val="0098276A"/>
    <w:rsid w:val="00982B1F"/>
    <w:rsid w:val="009837FB"/>
    <w:rsid w:val="00983AA9"/>
    <w:rsid w:val="00983D07"/>
    <w:rsid w:val="009849C9"/>
    <w:rsid w:val="009851BC"/>
    <w:rsid w:val="009857AA"/>
    <w:rsid w:val="00985E55"/>
    <w:rsid w:val="00987074"/>
    <w:rsid w:val="00987486"/>
    <w:rsid w:val="0098771B"/>
    <w:rsid w:val="0099007B"/>
    <w:rsid w:val="00992AFC"/>
    <w:rsid w:val="00992E63"/>
    <w:rsid w:val="00993169"/>
    <w:rsid w:val="00993AB5"/>
    <w:rsid w:val="00993CEC"/>
    <w:rsid w:val="00994329"/>
    <w:rsid w:val="00994376"/>
    <w:rsid w:val="00994C16"/>
    <w:rsid w:val="0099632C"/>
    <w:rsid w:val="00996ACA"/>
    <w:rsid w:val="0099727C"/>
    <w:rsid w:val="0099754A"/>
    <w:rsid w:val="00997664"/>
    <w:rsid w:val="009978B9"/>
    <w:rsid w:val="009979C0"/>
    <w:rsid w:val="009A0997"/>
    <w:rsid w:val="009A215F"/>
    <w:rsid w:val="009A21C6"/>
    <w:rsid w:val="009A28E1"/>
    <w:rsid w:val="009A3146"/>
    <w:rsid w:val="009A33D9"/>
    <w:rsid w:val="009A43A0"/>
    <w:rsid w:val="009A4734"/>
    <w:rsid w:val="009A4B7A"/>
    <w:rsid w:val="009A4BEA"/>
    <w:rsid w:val="009A5474"/>
    <w:rsid w:val="009A54E2"/>
    <w:rsid w:val="009A6BBE"/>
    <w:rsid w:val="009A6C3B"/>
    <w:rsid w:val="009A77F1"/>
    <w:rsid w:val="009A791D"/>
    <w:rsid w:val="009B1431"/>
    <w:rsid w:val="009B1830"/>
    <w:rsid w:val="009B20B0"/>
    <w:rsid w:val="009B25C0"/>
    <w:rsid w:val="009B333E"/>
    <w:rsid w:val="009B3A8A"/>
    <w:rsid w:val="009B3B8C"/>
    <w:rsid w:val="009B3C0E"/>
    <w:rsid w:val="009B416A"/>
    <w:rsid w:val="009B46A3"/>
    <w:rsid w:val="009B66D2"/>
    <w:rsid w:val="009B7CB2"/>
    <w:rsid w:val="009C0353"/>
    <w:rsid w:val="009C113C"/>
    <w:rsid w:val="009C1CD5"/>
    <w:rsid w:val="009C256D"/>
    <w:rsid w:val="009C2BDC"/>
    <w:rsid w:val="009C3255"/>
    <w:rsid w:val="009C387B"/>
    <w:rsid w:val="009C40AA"/>
    <w:rsid w:val="009C47EB"/>
    <w:rsid w:val="009C481C"/>
    <w:rsid w:val="009C4841"/>
    <w:rsid w:val="009C4A77"/>
    <w:rsid w:val="009C5C10"/>
    <w:rsid w:val="009C5E65"/>
    <w:rsid w:val="009C6302"/>
    <w:rsid w:val="009C6442"/>
    <w:rsid w:val="009C64C8"/>
    <w:rsid w:val="009C6A08"/>
    <w:rsid w:val="009C7465"/>
    <w:rsid w:val="009C75D8"/>
    <w:rsid w:val="009C760C"/>
    <w:rsid w:val="009C7BC2"/>
    <w:rsid w:val="009D0A8D"/>
    <w:rsid w:val="009D0F5E"/>
    <w:rsid w:val="009D119D"/>
    <w:rsid w:val="009D2931"/>
    <w:rsid w:val="009D2ADF"/>
    <w:rsid w:val="009D2AF7"/>
    <w:rsid w:val="009D3260"/>
    <w:rsid w:val="009D406E"/>
    <w:rsid w:val="009D41EF"/>
    <w:rsid w:val="009D4D42"/>
    <w:rsid w:val="009D4D9D"/>
    <w:rsid w:val="009D5504"/>
    <w:rsid w:val="009D576F"/>
    <w:rsid w:val="009D5C15"/>
    <w:rsid w:val="009D7557"/>
    <w:rsid w:val="009D77A9"/>
    <w:rsid w:val="009D7E33"/>
    <w:rsid w:val="009D7E99"/>
    <w:rsid w:val="009E019A"/>
    <w:rsid w:val="009E15C2"/>
    <w:rsid w:val="009E1940"/>
    <w:rsid w:val="009E2576"/>
    <w:rsid w:val="009E2E30"/>
    <w:rsid w:val="009E3A18"/>
    <w:rsid w:val="009E4B57"/>
    <w:rsid w:val="009E4CB3"/>
    <w:rsid w:val="009E4D7A"/>
    <w:rsid w:val="009E6493"/>
    <w:rsid w:val="009E6F15"/>
    <w:rsid w:val="009E73F0"/>
    <w:rsid w:val="009E7DEA"/>
    <w:rsid w:val="009F03F3"/>
    <w:rsid w:val="009F0FC6"/>
    <w:rsid w:val="009F12D3"/>
    <w:rsid w:val="009F170A"/>
    <w:rsid w:val="009F2B26"/>
    <w:rsid w:val="009F2E25"/>
    <w:rsid w:val="009F3008"/>
    <w:rsid w:val="009F3261"/>
    <w:rsid w:val="009F3730"/>
    <w:rsid w:val="009F38FB"/>
    <w:rsid w:val="009F4195"/>
    <w:rsid w:val="009F47BB"/>
    <w:rsid w:val="009F4BB8"/>
    <w:rsid w:val="009F5680"/>
    <w:rsid w:val="009F5756"/>
    <w:rsid w:val="009F63DF"/>
    <w:rsid w:val="009F68FE"/>
    <w:rsid w:val="009F7429"/>
    <w:rsid w:val="00A00550"/>
    <w:rsid w:val="00A01A54"/>
    <w:rsid w:val="00A03883"/>
    <w:rsid w:val="00A044C3"/>
    <w:rsid w:val="00A04913"/>
    <w:rsid w:val="00A05D61"/>
    <w:rsid w:val="00A067A3"/>
    <w:rsid w:val="00A07FF6"/>
    <w:rsid w:val="00A10126"/>
    <w:rsid w:val="00A10414"/>
    <w:rsid w:val="00A1082A"/>
    <w:rsid w:val="00A10BC5"/>
    <w:rsid w:val="00A10C05"/>
    <w:rsid w:val="00A10E77"/>
    <w:rsid w:val="00A11E64"/>
    <w:rsid w:val="00A1200E"/>
    <w:rsid w:val="00A12492"/>
    <w:rsid w:val="00A1269D"/>
    <w:rsid w:val="00A1371E"/>
    <w:rsid w:val="00A14455"/>
    <w:rsid w:val="00A14552"/>
    <w:rsid w:val="00A15255"/>
    <w:rsid w:val="00A15A94"/>
    <w:rsid w:val="00A15C5A"/>
    <w:rsid w:val="00A17A6F"/>
    <w:rsid w:val="00A2067C"/>
    <w:rsid w:val="00A209BA"/>
    <w:rsid w:val="00A20BB7"/>
    <w:rsid w:val="00A20C1D"/>
    <w:rsid w:val="00A2196E"/>
    <w:rsid w:val="00A220FF"/>
    <w:rsid w:val="00A2242E"/>
    <w:rsid w:val="00A250F5"/>
    <w:rsid w:val="00A259E8"/>
    <w:rsid w:val="00A2669E"/>
    <w:rsid w:val="00A26ED7"/>
    <w:rsid w:val="00A27543"/>
    <w:rsid w:val="00A30039"/>
    <w:rsid w:val="00A3069A"/>
    <w:rsid w:val="00A306B9"/>
    <w:rsid w:val="00A31396"/>
    <w:rsid w:val="00A3186D"/>
    <w:rsid w:val="00A32070"/>
    <w:rsid w:val="00A324F9"/>
    <w:rsid w:val="00A32A3D"/>
    <w:rsid w:val="00A3304F"/>
    <w:rsid w:val="00A33D0A"/>
    <w:rsid w:val="00A3493B"/>
    <w:rsid w:val="00A34EC0"/>
    <w:rsid w:val="00A35424"/>
    <w:rsid w:val="00A35D14"/>
    <w:rsid w:val="00A3614A"/>
    <w:rsid w:val="00A362CE"/>
    <w:rsid w:val="00A3683D"/>
    <w:rsid w:val="00A36BFF"/>
    <w:rsid w:val="00A36F17"/>
    <w:rsid w:val="00A37C38"/>
    <w:rsid w:val="00A40EBE"/>
    <w:rsid w:val="00A415D1"/>
    <w:rsid w:val="00A42FF7"/>
    <w:rsid w:val="00A4354B"/>
    <w:rsid w:val="00A439A2"/>
    <w:rsid w:val="00A44CD2"/>
    <w:rsid w:val="00A4577B"/>
    <w:rsid w:val="00A45A5A"/>
    <w:rsid w:val="00A46A83"/>
    <w:rsid w:val="00A47125"/>
    <w:rsid w:val="00A47CA9"/>
    <w:rsid w:val="00A5097D"/>
    <w:rsid w:val="00A50D69"/>
    <w:rsid w:val="00A51404"/>
    <w:rsid w:val="00A51D3D"/>
    <w:rsid w:val="00A51F4E"/>
    <w:rsid w:val="00A520FD"/>
    <w:rsid w:val="00A523A4"/>
    <w:rsid w:val="00A524D4"/>
    <w:rsid w:val="00A5310C"/>
    <w:rsid w:val="00A539E4"/>
    <w:rsid w:val="00A542BE"/>
    <w:rsid w:val="00A5450B"/>
    <w:rsid w:val="00A54D51"/>
    <w:rsid w:val="00A57347"/>
    <w:rsid w:val="00A5742B"/>
    <w:rsid w:val="00A57D1B"/>
    <w:rsid w:val="00A61AE3"/>
    <w:rsid w:val="00A61BC7"/>
    <w:rsid w:val="00A61FB8"/>
    <w:rsid w:val="00A635E4"/>
    <w:rsid w:val="00A63AD2"/>
    <w:rsid w:val="00A63B55"/>
    <w:rsid w:val="00A64964"/>
    <w:rsid w:val="00A65585"/>
    <w:rsid w:val="00A657FD"/>
    <w:rsid w:val="00A6588B"/>
    <w:rsid w:val="00A66C3B"/>
    <w:rsid w:val="00A672A9"/>
    <w:rsid w:val="00A67BC5"/>
    <w:rsid w:val="00A67F99"/>
    <w:rsid w:val="00A70167"/>
    <w:rsid w:val="00A7021F"/>
    <w:rsid w:val="00A71130"/>
    <w:rsid w:val="00A72477"/>
    <w:rsid w:val="00A72823"/>
    <w:rsid w:val="00A72C47"/>
    <w:rsid w:val="00A77001"/>
    <w:rsid w:val="00A8074A"/>
    <w:rsid w:val="00A8083A"/>
    <w:rsid w:val="00A82914"/>
    <w:rsid w:val="00A82EC6"/>
    <w:rsid w:val="00A834CB"/>
    <w:rsid w:val="00A8493B"/>
    <w:rsid w:val="00A8569F"/>
    <w:rsid w:val="00A857F4"/>
    <w:rsid w:val="00A85C96"/>
    <w:rsid w:val="00A86059"/>
    <w:rsid w:val="00A86E88"/>
    <w:rsid w:val="00A86FA4"/>
    <w:rsid w:val="00A87ECE"/>
    <w:rsid w:val="00A87F59"/>
    <w:rsid w:val="00A90557"/>
    <w:rsid w:val="00A917D4"/>
    <w:rsid w:val="00A92419"/>
    <w:rsid w:val="00A93488"/>
    <w:rsid w:val="00A9348D"/>
    <w:rsid w:val="00A934DF"/>
    <w:rsid w:val="00A9364A"/>
    <w:rsid w:val="00A94C1D"/>
    <w:rsid w:val="00A94FA9"/>
    <w:rsid w:val="00A95190"/>
    <w:rsid w:val="00A95A6D"/>
    <w:rsid w:val="00A95A77"/>
    <w:rsid w:val="00A95FE0"/>
    <w:rsid w:val="00A96395"/>
    <w:rsid w:val="00A96467"/>
    <w:rsid w:val="00A96F6E"/>
    <w:rsid w:val="00AA0920"/>
    <w:rsid w:val="00AA096B"/>
    <w:rsid w:val="00AA097A"/>
    <w:rsid w:val="00AA0B55"/>
    <w:rsid w:val="00AA0E1C"/>
    <w:rsid w:val="00AA0E23"/>
    <w:rsid w:val="00AA0F34"/>
    <w:rsid w:val="00AA1A16"/>
    <w:rsid w:val="00AA1F5A"/>
    <w:rsid w:val="00AA225A"/>
    <w:rsid w:val="00AA265A"/>
    <w:rsid w:val="00AA2B73"/>
    <w:rsid w:val="00AA5918"/>
    <w:rsid w:val="00AA5E2E"/>
    <w:rsid w:val="00AA648B"/>
    <w:rsid w:val="00AA6738"/>
    <w:rsid w:val="00AA7032"/>
    <w:rsid w:val="00AA7863"/>
    <w:rsid w:val="00AA78B8"/>
    <w:rsid w:val="00AB060B"/>
    <w:rsid w:val="00AB069B"/>
    <w:rsid w:val="00AB0FCA"/>
    <w:rsid w:val="00AB17A0"/>
    <w:rsid w:val="00AB1A2D"/>
    <w:rsid w:val="00AB2126"/>
    <w:rsid w:val="00AB2839"/>
    <w:rsid w:val="00AB29DF"/>
    <w:rsid w:val="00AB34CC"/>
    <w:rsid w:val="00AB4213"/>
    <w:rsid w:val="00AB44B3"/>
    <w:rsid w:val="00AB496E"/>
    <w:rsid w:val="00AB4DB2"/>
    <w:rsid w:val="00AB5102"/>
    <w:rsid w:val="00AB575D"/>
    <w:rsid w:val="00AB68E3"/>
    <w:rsid w:val="00AB79AA"/>
    <w:rsid w:val="00AB7D97"/>
    <w:rsid w:val="00AC013A"/>
    <w:rsid w:val="00AC16A4"/>
    <w:rsid w:val="00AC444A"/>
    <w:rsid w:val="00AC5D39"/>
    <w:rsid w:val="00AC5E8C"/>
    <w:rsid w:val="00AC5F85"/>
    <w:rsid w:val="00AC69D8"/>
    <w:rsid w:val="00AC6C65"/>
    <w:rsid w:val="00AC6C6A"/>
    <w:rsid w:val="00AC7604"/>
    <w:rsid w:val="00AC7753"/>
    <w:rsid w:val="00AC77BD"/>
    <w:rsid w:val="00AC78A1"/>
    <w:rsid w:val="00AD01CF"/>
    <w:rsid w:val="00AD0242"/>
    <w:rsid w:val="00AD1A9B"/>
    <w:rsid w:val="00AD1E2B"/>
    <w:rsid w:val="00AD1FBC"/>
    <w:rsid w:val="00AD2352"/>
    <w:rsid w:val="00AD391B"/>
    <w:rsid w:val="00AD391D"/>
    <w:rsid w:val="00AD4B47"/>
    <w:rsid w:val="00AD5927"/>
    <w:rsid w:val="00AD5FA1"/>
    <w:rsid w:val="00AD63EA"/>
    <w:rsid w:val="00AD749B"/>
    <w:rsid w:val="00AD7B58"/>
    <w:rsid w:val="00AD7D7F"/>
    <w:rsid w:val="00AE07FA"/>
    <w:rsid w:val="00AE0F76"/>
    <w:rsid w:val="00AE2242"/>
    <w:rsid w:val="00AE2A31"/>
    <w:rsid w:val="00AE4B2A"/>
    <w:rsid w:val="00AE5AAA"/>
    <w:rsid w:val="00AE5F73"/>
    <w:rsid w:val="00AE6200"/>
    <w:rsid w:val="00AE62CC"/>
    <w:rsid w:val="00AE6324"/>
    <w:rsid w:val="00AE6E8B"/>
    <w:rsid w:val="00AE74BF"/>
    <w:rsid w:val="00AE7594"/>
    <w:rsid w:val="00AF0073"/>
    <w:rsid w:val="00AF097F"/>
    <w:rsid w:val="00AF0BC9"/>
    <w:rsid w:val="00AF0EE6"/>
    <w:rsid w:val="00AF1536"/>
    <w:rsid w:val="00AF2319"/>
    <w:rsid w:val="00AF339E"/>
    <w:rsid w:val="00AF394F"/>
    <w:rsid w:val="00AF3C5F"/>
    <w:rsid w:val="00AF50C0"/>
    <w:rsid w:val="00AF5B23"/>
    <w:rsid w:val="00AF5CCA"/>
    <w:rsid w:val="00AF5EB1"/>
    <w:rsid w:val="00AF62F6"/>
    <w:rsid w:val="00AF63B0"/>
    <w:rsid w:val="00AF63C6"/>
    <w:rsid w:val="00AF64BA"/>
    <w:rsid w:val="00AF64C5"/>
    <w:rsid w:val="00B005B6"/>
    <w:rsid w:val="00B0123F"/>
    <w:rsid w:val="00B013E3"/>
    <w:rsid w:val="00B02245"/>
    <w:rsid w:val="00B02434"/>
    <w:rsid w:val="00B025C1"/>
    <w:rsid w:val="00B029A3"/>
    <w:rsid w:val="00B02E4D"/>
    <w:rsid w:val="00B035F6"/>
    <w:rsid w:val="00B03AA2"/>
    <w:rsid w:val="00B04E19"/>
    <w:rsid w:val="00B05B6B"/>
    <w:rsid w:val="00B05F96"/>
    <w:rsid w:val="00B072DC"/>
    <w:rsid w:val="00B076D5"/>
    <w:rsid w:val="00B10160"/>
    <w:rsid w:val="00B10511"/>
    <w:rsid w:val="00B10C69"/>
    <w:rsid w:val="00B11834"/>
    <w:rsid w:val="00B11E4E"/>
    <w:rsid w:val="00B137C0"/>
    <w:rsid w:val="00B141AB"/>
    <w:rsid w:val="00B1424D"/>
    <w:rsid w:val="00B14832"/>
    <w:rsid w:val="00B14EE8"/>
    <w:rsid w:val="00B15BA6"/>
    <w:rsid w:val="00B172F9"/>
    <w:rsid w:val="00B173A8"/>
    <w:rsid w:val="00B176C2"/>
    <w:rsid w:val="00B20016"/>
    <w:rsid w:val="00B203DB"/>
    <w:rsid w:val="00B21530"/>
    <w:rsid w:val="00B21C62"/>
    <w:rsid w:val="00B21CBE"/>
    <w:rsid w:val="00B22090"/>
    <w:rsid w:val="00B22A4D"/>
    <w:rsid w:val="00B23646"/>
    <w:rsid w:val="00B2389A"/>
    <w:rsid w:val="00B24315"/>
    <w:rsid w:val="00B243E7"/>
    <w:rsid w:val="00B24524"/>
    <w:rsid w:val="00B246C2"/>
    <w:rsid w:val="00B24F02"/>
    <w:rsid w:val="00B25917"/>
    <w:rsid w:val="00B2604A"/>
    <w:rsid w:val="00B2626D"/>
    <w:rsid w:val="00B306BD"/>
    <w:rsid w:val="00B306CA"/>
    <w:rsid w:val="00B30B47"/>
    <w:rsid w:val="00B30D39"/>
    <w:rsid w:val="00B30F4C"/>
    <w:rsid w:val="00B31AC5"/>
    <w:rsid w:val="00B31F3E"/>
    <w:rsid w:val="00B323EC"/>
    <w:rsid w:val="00B33339"/>
    <w:rsid w:val="00B3360F"/>
    <w:rsid w:val="00B33A8C"/>
    <w:rsid w:val="00B33EE3"/>
    <w:rsid w:val="00B33F0A"/>
    <w:rsid w:val="00B3446E"/>
    <w:rsid w:val="00B34B8D"/>
    <w:rsid w:val="00B34E54"/>
    <w:rsid w:val="00B3526B"/>
    <w:rsid w:val="00B3535D"/>
    <w:rsid w:val="00B35A2D"/>
    <w:rsid w:val="00B35B56"/>
    <w:rsid w:val="00B35EAF"/>
    <w:rsid w:val="00B36300"/>
    <w:rsid w:val="00B370E4"/>
    <w:rsid w:val="00B37F04"/>
    <w:rsid w:val="00B37FC9"/>
    <w:rsid w:val="00B41D50"/>
    <w:rsid w:val="00B4291E"/>
    <w:rsid w:val="00B42CA9"/>
    <w:rsid w:val="00B42FDC"/>
    <w:rsid w:val="00B43223"/>
    <w:rsid w:val="00B432D7"/>
    <w:rsid w:val="00B43889"/>
    <w:rsid w:val="00B43E54"/>
    <w:rsid w:val="00B43FA9"/>
    <w:rsid w:val="00B444DF"/>
    <w:rsid w:val="00B44794"/>
    <w:rsid w:val="00B451F3"/>
    <w:rsid w:val="00B45467"/>
    <w:rsid w:val="00B501FA"/>
    <w:rsid w:val="00B50507"/>
    <w:rsid w:val="00B50B49"/>
    <w:rsid w:val="00B50BCF"/>
    <w:rsid w:val="00B50D0B"/>
    <w:rsid w:val="00B50EA0"/>
    <w:rsid w:val="00B51E28"/>
    <w:rsid w:val="00B51FDD"/>
    <w:rsid w:val="00B52658"/>
    <w:rsid w:val="00B532DA"/>
    <w:rsid w:val="00B53689"/>
    <w:rsid w:val="00B536B9"/>
    <w:rsid w:val="00B5375B"/>
    <w:rsid w:val="00B53F83"/>
    <w:rsid w:val="00B54F4C"/>
    <w:rsid w:val="00B55159"/>
    <w:rsid w:val="00B55676"/>
    <w:rsid w:val="00B566AF"/>
    <w:rsid w:val="00B56757"/>
    <w:rsid w:val="00B56BA4"/>
    <w:rsid w:val="00B56CFC"/>
    <w:rsid w:val="00B5725B"/>
    <w:rsid w:val="00B57336"/>
    <w:rsid w:val="00B60BC4"/>
    <w:rsid w:val="00B60F55"/>
    <w:rsid w:val="00B61235"/>
    <w:rsid w:val="00B6171F"/>
    <w:rsid w:val="00B62BC8"/>
    <w:rsid w:val="00B62CE2"/>
    <w:rsid w:val="00B63A64"/>
    <w:rsid w:val="00B64170"/>
    <w:rsid w:val="00B642E7"/>
    <w:rsid w:val="00B644DD"/>
    <w:rsid w:val="00B6497A"/>
    <w:rsid w:val="00B64BF1"/>
    <w:rsid w:val="00B6571D"/>
    <w:rsid w:val="00B65EC7"/>
    <w:rsid w:val="00B6689F"/>
    <w:rsid w:val="00B66CCC"/>
    <w:rsid w:val="00B66E00"/>
    <w:rsid w:val="00B70224"/>
    <w:rsid w:val="00B708CB"/>
    <w:rsid w:val="00B70A25"/>
    <w:rsid w:val="00B71275"/>
    <w:rsid w:val="00B71F8D"/>
    <w:rsid w:val="00B72E46"/>
    <w:rsid w:val="00B73000"/>
    <w:rsid w:val="00B7302B"/>
    <w:rsid w:val="00B7346E"/>
    <w:rsid w:val="00B74DE3"/>
    <w:rsid w:val="00B74ED0"/>
    <w:rsid w:val="00B7531F"/>
    <w:rsid w:val="00B75390"/>
    <w:rsid w:val="00B75EE8"/>
    <w:rsid w:val="00B762B4"/>
    <w:rsid w:val="00B774AE"/>
    <w:rsid w:val="00B7761F"/>
    <w:rsid w:val="00B807A6"/>
    <w:rsid w:val="00B811CD"/>
    <w:rsid w:val="00B81277"/>
    <w:rsid w:val="00B81592"/>
    <w:rsid w:val="00B81FEC"/>
    <w:rsid w:val="00B82063"/>
    <w:rsid w:val="00B82A34"/>
    <w:rsid w:val="00B83BC8"/>
    <w:rsid w:val="00B83F7A"/>
    <w:rsid w:val="00B84077"/>
    <w:rsid w:val="00B841A0"/>
    <w:rsid w:val="00B845BF"/>
    <w:rsid w:val="00B8552E"/>
    <w:rsid w:val="00B855DA"/>
    <w:rsid w:val="00B85D50"/>
    <w:rsid w:val="00B86475"/>
    <w:rsid w:val="00B87E7E"/>
    <w:rsid w:val="00B87EFF"/>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1C35"/>
    <w:rsid w:val="00BA213B"/>
    <w:rsid w:val="00BA3A9E"/>
    <w:rsid w:val="00BA3E48"/>
    <w:rsid w:val="00BA3FB1"/>
    <w:rsid w:val="00BA4194"/>
    <w:rsid w:val="00BA432A"/>
    <w:rsid w:val="00BA4826"/>
    <w:rsid w:val="00BA4CB2"/>
    <w:rsid w:val="00BA4D23"/>
    <w:rsid w:val="00BA515F"/>
    <w:rsid w:val="00BA5186"/>
    <w:rsid w:val="00BA53A4"/>
    <w:rsid w:val="00BA5426"/>
    <w:rsid w:val="00BA5BCD"/>
    <w:rsid w:val="00BA6613"/>
    <w:rsid w:val="00BA6DA2"/>
    <w:rsid w:val="00BA741B"/>
    <w:rsid w:val="00BA74AF"/>
    <w:rsid w:val="00BA7B60"/>
    <w:rsid w:val="00BB09D6"/>
    <w:rsid w:val="00BB2E74"/>
    <w:rsid w:val="00BB3AF1"/>
    <w:rsid w:val="00BB4D9C"/>
    <w:rsid w:val="00BB5388"/>
    <w:rsid w:val="00BB5BC7"/>
    <w:rsid w:val="00BB6083"/>
    <w:rsid w:val="00BB6618"/>
    <w:rsid w:val="00BB6A3C"/>
    <w:rsid w:val="00BB7446"/>
    <w:rsid w:val="00BB7A93"/>
    <w:rsid w:val="00BC06A9"/>
    <w:rsid w:val="00BC06BA"/>
    <w:rsid w:val="00BC1B35"/>
    <w:rsid w:val="00BC266D"/>
    <w:rsid w:val="00BC36BD"/>
    <w:rsid w:val="00BC3722"/>
    <w:rsid w:val="00BC3872"/>
    <w:rsid w:val="00BC42B8"/>
    <w:rsid w:val="00BC508C"/>
    <w:rsid w:val="00BC6133"/>
    <w:rsid w:val="00BC6666"/>
    <w:rsid w:val="00BC7153"/>
    <w:rsid w:val="00BC72A0"/>
    <w:rsid w:val="00BC732E"/>
    <w:rsid w:val="00BC7B99"/>
    <w:rsid w:val="00BD022A"/>
    <w:rsid w:val="00BD067C"/>
    <w:rsid w:val="00BD0AB6"/>
    <w:rsid w:val="00BD0CE2"/>
    <w:rsid w:val="00BD1312"/>
    <w:rsid w:val="00BD15F7"/>
    <w:rsid w:val="00BD17DB"/>
    <w:rsid w:val="00BD2019"/>
    <w:rsid w:val="00BD23C6"/>
    <w:rsid w:val="00BD2670"/>
    <w:rsid w:val="00BD2DB5"/>
    <w:rsid w:val="00BD314A"/>
    <w:rsid w:val="00BD3836"/>
    <w:rsid w:val="00BD52A6"/>
    <w:rsid w:val="00BD633D"/>
    <w:rsid w:val="00BD73F1"/>
    <w:rsid w:val="00BD7436"/>
    <w:rsid w:val="00BD773D"/>
    <w:rsid w:val="00BD7893"/>
    <w:rsid w:val="00BD7F9C"/>
    <w:rsid w:val="00BE0DB8"/>
    <w:rsid w:val="00BE0E24"/>
    <w:rsid w:val="00BE1237"/>
    <w:rsid w:val="00BE1326"/>
    <w:rsid w:val="00BE15AB"/>
    <w:rsid w:val="00BE1630"/>
    <w:rsid w:val="00BE17A1"/>
    <w:rsid w:val="00BE1A5D"/>
    <w:rsid w:val="00BE1ADA"/>
    <w:rsid w:val="00BE2859"/>
    <w:rsid w:val="00BE287A"/>
    <w:rsid w:val="00BE2F0F"/>
    <w:rsid w:val="00BE54A1"/>
    <w:rsid w:val="00BE65C2"/>
    <w:rsid w:val="00BE67EC"/>
    <w:rsid w:val="00BE6A7B"/>
    <w:rsid w:val="00BE6C61"/>
    <w:rsid w:val="00BE6F78"/>
    <w:rsid w:val="00BE74DA"/>
    <w:rsid w:val="00BE7BE5"/>
    <w:rsid w:val="00BF1955"/>
    <w:rsid w:val="00BF1FC0"/>
    <w:rsid w:val="00BF29E3"/>
    <w:rsid w:val="00BF2B7A"/>
    <w:rsid w:val="00BF4509"/>
    <w:rsid w:val="00BF5706"/>
    <w:rsid w:val="00BF5B8A"/>
    <w:rsid w:val="00BF5D24"/>
    <w:rsid w:val="00BF61DA"/>
    <w:rsid w:val="00BF65EF"/>
    <w:rsid w:val="00BF7EEE"/>
    <w:rsid w:val="00BF7FAE"/>
    <w:rsid w:val="00BF7FBC"/>
    <w:rsid w:val="00C007B1"/>
    <w:rsid w:val="00C010D2"/>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CF9"/>
    <w:rsid w:val="00C15B10"/>
    <w:rsid w:val="00C15E28"/>
    <w:rsid w:val="00C160FF"/>
    <w:rsid w:val="00C1660A"/>
    <w:rsid w:val="00C16CE6"/>
    <w:rsid w:val="00C16D31"/>
    <w:rsid w:val="00C16EE9"/>
    <w:rsid w:val="00C16EF9"/>
    <w:rsid w:val="00C176C8"/>
    <w:rsid w:val="00C17D9F"/>
    <w:rsid w:val="00C20C93"/>
    <w:rsid w:val="00C20FDC"/>
    <w:rsid w:val="00C2174C"/>
    <w:rsid w:val="00C21B02"/>
    <w:rsid w:val="00C21B6D"/>
    <w:rsid w:val="00C21D2B"/>
    <w:rsid w:val="00C222BB"/>
    <w:rsid w:val="00C223A3"/>
    <w:rsid w:val="00C22BD1"/>
    <w:rsid w:val="00C231BA"/>
    <w:rsid w:val="00C23207"/>
    <w:rsid w:val="00C233BB"/>
    <w:rsid w:val="00C2404B"/>
    <w:rsid w:val="00C256E8"/>
    <w:rsid w:val="00C25CEB"/>
    <w:rsid w:val="00C268FB"/>
    <w:rsid w:val="00C27164"/>
    <w:rsid w:val="00C27271"/>
    <w:rsid w:val="00C27423"/>
    <w:rsid w:val="00C27872"/>
    <w:rsid w:val="00C27B4D"/>
    <w:rsid w:val="00C27C76"/>
    <w:rsid w:val="00C309A4"/>
    <w:rsid w:val="00C30B21"/>
    <w:rsid w:val="00C30E18"/>
    <w:rsid w:val="00C313E3"/>
    <w:rsid w:val="00C31738"/>
    <w:rsid w:val="00C3248E"/>
    <w:rsid w:val="00C3253F"/>
    <w:rsid w:val="00C32685"/>
    <w:rsid w:val="00C32864"/>
    <w:rsid w:val="00C3286E"/>
    <w:rsid w:val="00C32B8C"/>
    <w:rsid w:val="00C33881"/>
    <w:rsid w:val="00C343C9"/>
    <w:rsid w:val="00C34CED"/>
    <w:rsid w:val="00C3507E"/>
    <w:rsid w:val="00C35410"/>
    <w:rsid w:val="00C359E7"/>
    <w:rsid w:val="00C36D9D"/>
    <w:rsid w:val="00C40302"/>
    <w:rsid w:val="00C40DC8"/>
    <w:rsid w:val="00C40F06"/>
    <w:rsid w:val="00C41086"/>
    <w:rsid w:val="00C411B8"/>
    <w:rsid w:val="00C4145A"/>
    <w:rsid w:val="00C414EB"/>
    <w:rsid w:val="00C41C18"/>
    <w:rsid w:val="00C41E34"/>
    <w:rsid w:val="00C42F91"/>
    <w:rsid w:val="00C432F7"/>
    <w:rsid w:val="00C43400"/>
    <w:rsid w:val="00C434CC"/>
    <w:rsid w:val="00C4409F"/>
    <w:rsid w:val="00C44309"/>
    <w:rsid w:val="00C44535"/>
    <w:rsid w:val="00C45104"/>
    <w:rsid w:val="00C46441"/>
    <w:rsid w:val="00C46ADE"/>
    <w:rsid w:val="00C46BB5"/>
    <w:rsid w:val="00C47148"/>
    <w:rsid w:val="00C47FD1"/>
    <w:rsid w:val="00C512D1"/>
    <w:rsid w:val="00C513CA"/>
    <w:rsid w:val="00C514F5"/>
    <w:rsid w:val="00C52BA8"/>
    <w:rsid w:val="00C5342A"/>
    <w:rsid w:val="00C53C31"/>
    <w:rsid w:val="00C53EBD"/>
    <w:rsid w:val="00C544EF"/>
    <w:rsid w:val="00C548FF"/>
    <w:rsid w:val="00C54939"/>
    <w:rsid w:val="00C54DEF"/>
    <w:rsid w:val="00C550D0"/>
    <w:rsid w:val="00C55BF3"/>
    <w:rsid w:val="00C57939"/>
    <w:rsid w:val="00C608BC"/>
    <w:rsid w:val="00C60BC4"/>
    <w:rsid w:val="00C60C71"/>
    <w:rsid w:val="00C60F91"/>
    <w:rsid w:val="00C62986"/>
    <w:rsid w:val="00C63501"/>
    <w:rsid w:val="00C63701"/>
    <w:rsid w:val="00C63E94"/>
    <w:rsid w:val="00C6472F"/>
    <w:rsid w:val="00C6474F"/>
    <w:rsid w:val="00C65310"/>
    <w:rsid w:val="00C6617E"/>
    <w:rsid w:val="00C66B46"/>
    <w:rsid w:val="00C66BE6"/>
    <w:rsid w:val="00C66D3F"/>
    <w:rsid w:val="00C66DFB"/>
    <w:rsid w:val="00C70A2B"/>
    <w:rsid w:val="00C70C71"/>
    <w:rsid w:val="00C723E1"/>
    <w:rsid w:val="00C7247A"/>
    <w:rsid w:val="00C729FB"/>
    <w:rsid w:val="00C73AA1"/>
    <w:rsid w:val="00C74546"/>
    <w:rsid w:val="00C74679"/>
    <w:rsid w:val="00C74E44"/>
    <w:rsid w:val="00C74F20"/>
    <w:rsid w:val="00C75148"/>
    <w:rsid w:val="00C75EF8"/>
    <w:rsid w:val="00C76058"/>
    <w:rsid w:val="00C76594"/>
    <w:rsid w:val="00C76936"/>
    <w:rsid w:val="00C769D2"/>
    <w:rsid w:val="00C76A19"/>
    <w:rsid w:val="00C76AD5"/>
    <w:rsid w:val="00C76E0E"/>
    <w:rsid w:val="00C77A0F"/>
    <w:rsid w:val="00C803B6"/>
    <w:rsid w:val="00C80832"/>
    <w:rsid w:val="00C80AB3"/>
    <w:rsid w:val="00C811C8"/>
    <w:rsid w:val="00C822ED"/>
    <w:rsid w:val="00C82A31"/>
    <w:rsid w:val="00C82B05"/>
    <w:rsid w:val="00C83870"/>
    <w:rsid w:val="00C839A8"/>
    <w:rsid w:val="00C8409E"/>
    <w:rsid w:val="00C84F36"/>
    <w:rsid w:val="00C8512D"/>
    <w:rsid w:val="00C87619"/>
    <w:rsid w:val="00C90536"/>
    <w:rsid w:val="00C905FB"/>
    <w:rsid w:val="00C90DAE"/>
    <w:rsid w:val="00C9171F"/>
    <w:rsid w:val="00C918CB"/>
    <w:rsid w:val="00C92793"/>
    <w:rsid w:val="00C93340"/>
    <w:rsid w:val="00C93671"/>
    <w:rsid w:val="00C93F9C"/>
    <w:rsid w:val="00C95444"/>
    <w:rsid w:val="00C95BFC"/>
    <w:rsid w:val="00C9767B"/>
    <w:rsid w:val="00CA0D47"/>
    <w:rsid w:val="00CA1B90"/>
    <w:rsid w:val="00CA26E6"/>
    <w:rsid w:val="00CA53EF"/>
    <w:rsid w:val="00CA59E1"/>
    <w:rsid w:val="00CA5EDA"/>
    <w:rsid w:val="00CA7299"/>
    <w:rsid w:val="00CA7563"/>
    <w:rsid w:val="00CA7960"/>
    <w:rsid w:val="00CB0131"/>
    <w:rsid w:val="00CB01BF"/>
    <w:rsid w:val="00CB13AA"/>
    <w:rsid w:val="00CB14E6"/>
    <w:rsid w:val="00CB2940"/>
    <w:rsid w:val="00CB37A7"/>
    <w:rsid w:val="00CB3EE1"/>
    <w:rsid w:val="00CB44F6"/>
    <w:rsid w:val="00CB4864"/>
    <w:rsid w:val="00CB4BDF"/>
    <w:rsid w:val="00CB4C32"/>
    <w:rsid w:val="00CB62D0"/>
    <w:rsid w:val="00CB6534"/>
    <w:rsid w:val="00CB6A58"/>
    <w:rsid w:val="00CB70F8"/>
    <w:rsid w:val="00CB7A13"/>
    <w:rsid w:val="00CC02DF"/>
    <w:rsid w:val="00CC1F81"/>
    <w:rsid w:val="00CC29BE"/>
    <w:rsid w:val="00CC4900"/>
    <w:rsid w:val="00CC4BF5"/>
    <w:rsid w:val="00CC52E7"/>
    <w:rsid w:val="00CC74AD"/>
    <w:rsid w:val="00CC7799"/>
    <w:rsid w:val="00CC7E90"/>
    <w:rsid w:val="00CC7F23"/>
    <w:rsid w:val="00CD0B21"/>
    <w:rsid w:val="00CD0F8C"/>
    <w:rsid w:val="00CD164D"/>
    <w:rsid w:val="00CD2467"/>
    <w:rsid w:val="00CD2683"/>
    <w:rsid w:val="00CD2A6D"/>
    <w:rsid w:val="00CD39BD"/>
    <w:rsid w:val="00CD400B"/>
    <w:rsid w:val="00CD5115"/>
    <w:rsid w:val="00CD51E1"/>
    <w:rsid w:val="00CD62E0"/>
    <w:rsid w:val="00CD7182"/>
    <w:rsid w:val="00CD720E"/>
    <w:rsid w:val="00CD73EE"/>
    <w:rsid w:val="00CD78D6"/>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E7B78"/>
    <w:rsid w:val="00CF0FA4"/>
    <w:rsid w:val="00CF1083"/>
    <w:rsid w:val="00CF18E9"/>
    <w:rsid w:val="00CF1B9D"/>
    <w:rsid w:val="00CF1CCC"/>
    <w:rsid w:val="00CF227A"/>
    <w:rsid w:val="00CF2778"/>
    <w:rsid w:val="00CF2918"/>
    <w:rsid w:val="00CF2B40"/>
    <w:rsid w:val="00CF3AA4"/>
    <w:rsid w:val="00CF4436"/>
    <w:rsid w:val="00CF487B"/>
    <w:rsid w:val="00CF4DDB"/>
    <w:rsid w:val="00CF5F4E"/>
    <w:rsid w:val="00CF71DF"/>
    <w:rsid w:val="00CF7F60"/>
    <w:rsid w:val="00D01714"/>
    <w:rsid w:val="00D01C5F"/>
    <w:rsid w:val="00D0210D"/>
    <w:rsid w:val="00D024EA"/>
    <w:rsid w:val="00D03349"/>
    <w:rsid w:val="00D036BA"/>
    <w:rsid w:val="00D0377F"/>
    <w:rsid w:val="00D046A7"/>
    <w:rsid w:val="00D051E1"/>
    <w:rsid w:val="00D05F2A"/>
    <w:rsid w:val="00D062C1"/>
    <w:rsid w:val="00D06C10"/>
    <w:rsid w:val="00D078D5"/>
    <w:rsid w:val="00D07FB2"/>
    <w:rsid w:val="00D11C14"/>
    <w:rsid w:val="00D11CA5"/>
    <w:rsid w:val="00D121DF"/>
    <w:rsid w:val="00D125AF"/>
    <w:rsid w:val="00D1337A"/>
    <w:rsid w:val="00D1340D"/>
    <w:rsid w:val="00D137D7"/>
    <w:rsid w:val="00D1405B"/>
    <w:rsid w:val="00D14E67"/>
    <w:rsid w:val="00D15144"/>
    <w:rsid w:val="00D15B76"/>
    <w:rsid w:val="00D16FBF"/>
    <w:rsid w:val="00D2072E"/>
    <w:rsid w:val="00D21320"/>
    <w:rsid w:val="00D21585"/>
    <w:rsid w:val="00D2160A"/>
    <w:rsid w:val="00D226E3"/>
    <w:rsid w:val="00D231E4"/>
    <w:rsid w:val="00D232F5"/>
    <w:rsid w:val="00D23B9D"/>
    <w:rsid w:val="00D23BB4"/>
    <w:rsid w:val="00D23FDD"/>
    <w:rsid w:val="00D2465C"/>
    <w:rsid w:val="00D2664C"/>
    <w:rsid w:val="00D26A3C"/>
    <w:rsid w:val="00D26D38"/>
    <w:rsid w:val="00D271DB"/>
    <w:rsid w:val="00D274DA"/>
    <w:rsid w:val="00D314BE"/>
    <w:rsid w:val="00D31898"/>
    <w:rsid w:val="00D31B03"/>
    <w:rsid w:val="00D32242"/>
    <w:rsid w:val="00D32497"/>
    <w:rsid w:val="00D32FDF"/>
    <w:rsid w:val="00D33181"/>
    <w:rsid w:val="00D34161"/>
    <w:rsid w:val="00D3420D"/>
    <w:rsid w:val="00D3498A"/>
    <w:rsid w:val="00D349F7"/>
    <w:rsid w:val="00D34E28"/>
    <w:rsid w:val="00D354EC"/>
    <w:rsid w:val="00D359D3"/>
    <w:rsid w:val="00D35A30"/>
    <w:rsid w:val="00D35FA1"/>
    <w:rsid w:val="00D3610A"/>
    <w:rsid w:val="00D3783E"/>
    <w:rsid w:val="00D37CCA"/>
    <w:rsid w:val="00D37D5C"/>
    <w:rsid w:val="00D37E8E"/>
    <w:rsid w:val="00D40772"/>
    <w:rsid w:val="00D408A0"/>
    <w:rsid w:val="00D409C2"/>
    <w:rsid w:val="00D41E88"/>
    <w:rsid w:val="00D42650"/>
    <w:rsid w:val="00D438D6"/>
    <w:rsid w:val="00D440FB"/>
    <w:rsid w:val="00D44346"/>
    <w:rsid w:val="00D44AC9"/>
    <w:rsid w:val="00D45831"/>
    <w:rsid w:val="00D459B5"/>
    <w:rsid w:val="00D460FF"/>
    <w:rsid w:val="00D465E7"/>
    <w:rsid w:val="00D46CFE"/>
    <w:rsid w:val="00D46D96"/>
    <w:rsid w:val="00D46E35"/>
    <w:rsid w:val="00D475AB"/>
    <w:rsid w:val="00D47DED"/>
    <w:rsid w:val="00D50652"/>
    <w:rsid w:val="00D50759"/>
    <w:rsid w:val="00D51465"/>
    <w:rsid w:val="00D51901"/>
    <w:rsid w:val="00D51B88"/>
    <w:rsid w:val="00D526F7"/>
    <w:rsid w:val="00D52C52"/>
    <w:rsid w:val="00D52EC9"/>
    <w:rsid w:val="00D53446"/>
    <w:rsid w:val="00D5371E"/>
    <w:rsid w:val="00D538A7"/>
    <w:rsid w:val="00D53B2E"/>
    <w:rsid w:val="00D55DBC"/>
    <w:rsid w:val="00D56435"/>
    <w:rsid w:val="00D57318"/>
    <w:rsid w:val="00D578F4"/>
    <w:rsid w:val="00D57BCF"/>
    <w:rsid w:val="00D57CB6"/>
    <w:rsid w:val="00D60ED6"/>
    <w:rsid w:val="00D614DE"/>
    <w:rsid w:val="00D61518"/>
    <w:rsid w:val="00D615A0"/>
    <w:rsid w:val="00D61AAC"/>
    <w:rsid w:val="00D61C60"/>
    <w:rsid w:val="00D61DE1"/>
    <w:rsid w:val="00D62727"/>
    <w:rsid w:val="00D63853"/>
    <w:rsid w:val="00D64045"/>
    <w:rsid w:val="00D645E5"/>
    <w:rsid w:val="00D651F2"/>
    <w:rsid w:val="00D66146"/>
    <w:rsid w:val="00D66E92"/>
    <w:rsid w:val="00D67055"/>
    <w:rsid w:val="00D67222"/>
    <w:rsid w:val="00D6736C"/>
    <w:rsid w:val="00D71231"/>
    <w:rsid w:val="00D71237"/>
    <w:rsid w:val="00D71553"/>
    <w:rsid w:val="00D715C8"/>
    <w:rsid w:val="00D71668"/>
    <w:rsid w:val="00D730A4"/>
    <w:rsid w:val="00D74BA0"/>
    <w:rsid w:val="00D75CDD"/>
    <w:rsid w:val="00D76343"/>
    <w:rsid w:val="00D7644E"/>
    <w:rsid w:val="00D76F49"/>
    <w:rsid w:val="00D77567"/>
    <w:rsid w:val="00D77B98"/>
    <w:rsid w:val="00D77D9C"/>
    <w:rsid w:val="00D8004E"/>
    <w:rsid w:val="00D8102E"/>
    <w:rsid w:val="00D8161E"/>
    <w:rsid w:val="00D817B2"/>
    <w:rsid w:val="00D8187E"/>
    <w:rsid w:val="00D82D94"/>
    <w:rsid w:val="00D83BDB"/>
    <w:rsid w:val="00D844EC"/>
    <w:rsid w:val="00D8474F"/>
    <w:rsid w:val="00D847C5"/>
    <w:rsid w:val="00D857C4"/>
    <w:rsid w:val="00D857C5"/>
    <w:rsid w:val="00D867CF"/>
    <w:rsid w:val="00D86951"/>
    <w:rsid w:val="00D86D2E"/>
    <w:rsid w:val="00D87215"/>
    <w:rsid w:val="00D87D6A"/>
    <w:rsid w:val="00D87DAA"/>
    <w:rsid w:val="00D905C3"/>
    <w:rsid w:val="00D90F02"/>
    <w:rsid w:val="00D910AF"/>
    <w:rsid w:val="00D91522"/>
    <w:rsid w:val="00D9153B"/>
    <w:rsid w:val="00D93632"/>
    <w:rsid w:val="00D93D05"/>
    <w:rsid w:val="00D95D93"/>
    <w:rsid w:val="00D95EE9"/>
    <w:rsid w:val="00DA0703"/>
    <w:rsid w:val="00DA0F11"/>
    <w:rsid w:val="00DA1149"/>
    <w:rsid w:val="00DA18BF"/>
    <w:rsid w:val="00DA1CEA"/>
    <w:rsid w:val="00DA23A7"/>
    <w:rsid w:val="00DA2C71"/>
    <w:rsid w:val="00DA3050"/>
    <w:rsid w:val="00DA4267"/>
    <w:rsid w:val="00DA4945"/>
    <w:rsid w:val="00DA4D44"/>
    <w:rsid w:val="00DA6610"/>
    <w:rsid w:val="00DA7127"/>
    <w:rsid w:val="00DA7346"/>
    <w:rsid w:val="00DA79E0"/>
    <w:rsid w:val="00DB002E"/>
    <w:rsid w:val="00DB0082"/>
    <w:rsid w:val="00DB0829"/>
    <w:rsid w:val="00DB0EF4"/>
    <w:rsid w:val="00DB1135"/>
    <w:rsid w:val="00DB1CC5"/>
    <w:rsid w:val="00DB2FA4"/>
    <w:rsid w:val="00DB3119"/>
    <w:rsid w:val="00DB3EDB"/>
    <w:rsid w:val="00DB586D"/>
    <w:rsid w:val="00DB6086"/>
    <w:rsid w:val="00DB654B"/>
    <w:rsid w:val="00DB69B1"/>
    <w:rsid w:val="00DB6F7B"/>
    <w:rsid w:val="00DB7162"/>
    <w:rsid w:val="00DB72D7"/>
    <w:rsid w:val="00DB73D2"/>
    <w:rsid w:val="00DB7FAE"/>
    <w:rsid w:val="00DC0836"/>
    <w:rsid w:val="00DC19AF"/>
    <w:rsid w:val="00DC2661"/>
    <w:rsid w:val="00DC271F"/>
    <w:rsid w:val="00DC2820"/>
    <w:rsid w:val="00DC28E6"/>
    <w:rsid w:val="00DC39F9"/>
    <w:rsid w:val="00DC3D69"/>
    <w:rsid w:val="00DC4414"/>
    <w:rsid w:val="00DC4A89"/>
    <w:rsid w:val="00DC4C12"/>
    <w:rsid w:val="00DC4D92"/>
    <w:rsid w:val="00DC4DBB"/>
    <w:rsid w:val="00DC54D4"/>
    <w:rsid w:val="00DC5568"/>
    <w:rsid w:val="00DC58EA"/>
    <w:rsid w:val="00DC60E4"/>
    <w:rsid w:val="00DC6514"/>
    <w:rsid w:val="00DC7376"/>
    <w:rsid w:val="00DC767B"/>
    <w:rsid w:val="00DD0986"/>
    <w:rsid w:val="00DD0F34"/>
    <w:rsid w:val="00DD1ADE"/>
    <w:rsid w:val="00DD456A"/>
    <w:rsid w:val="00DD561A"/>
    <w:rsid w:val="00DD673E"/>
    <w:rsid w:val="00DD688B"/>
    <w:rsid w:val="00DE09A0"/>
    <w:rsid w:val="00DE2440"/>
    <w:rsid w:val="00DE2B74"/>
    <w:rsid w:val="00DE312F"/>
    <w:rsid w:val="00DE34BE"/>
    <w:rsid w:val="00DE3535"/>
    <w:rsid w:val="00DE48C9"/>
    <w:rsid w:val="00DE6999"/>
    <w:rsid w:val="00DE7541"/>
    <w:rsid w:val="00DF0896"/>
    <w:rsid w:val="00DF0A5D"/>
    <w:rsid w:val="00DF1F80"/>
    <w:rsid w:val="00DF276E"/>
    <w:rsid w:val="00DF28DF"/>
    <w:rsid w:val="00DF2D6C"/>
    <w:rsid w:val="00DF3326"/>
    <w:rsid w:val="00DF40AC"/>
    <w:rsid w:val="00DF4730"/>
    <w:rsid w:val="00DF49DB"/>
    <w:rsid w:val="00DF4FDC"/>
    <w:rsid w:val="00DF5970"/>
    <w:rsid w:val="00DF64FE"/>
    <w:rsid w:val="00DF6DBF"/>
    <w:rsid w:val="00DF7BE5"/>
    <w:rsid w:val="00DF7D74"/>
    <w:rsid w:val="00E00325"/>
    <w:rsid w:val="00E01FAB"/>
    <w:rsid w:val="00E02287"/>
    <w:rsid w:val="00E02E57"/>
    <w:rsid w:val="00E0354C"/>
    <w:rsid w:val="00E04364"/>
    <w:rsid w:val="00E043FC"/>
    <w:rsid w:val="00E04B67"/>
    <w:rsid w:val="00E07203"/>
    <w:rsid w:val="00E074F7"/>
    <w:rsid w:val="00E07593"/>
    <w:rsid w:val="00E07BD9"/>
    <w:rsid w:val="00E10B29"/>
    <w:rsid w:val="00E10E4E"/>
    <w:rsid w:val="00E10F3E"/>
    <w:rsid w:val="00E1121D"/>
    <w:rsid w:val="00E112E0"/>
    <w:rsid w:val="00E125F3"/>
    <w:rsid w:val="00E13012"/>
    <w:rsid w:val="00E13308"/>
    <w:rsid w:val="00E13794"/>
    <w:rsid w:val="00E13B8C"/>
    <w:rsid w:val="00E13EC1"/>
    <w:rsid w:val="00E13EF0"/>
    <w:rsid w:val="00E14274"/>
    <w:rsid w:val="00E14AAE"/>
    <w:rsid w:val="00E16714"/>
    <w:rsid w:val="00E176C7"/>
    <w:rsid w:val="00E177B2"/>
    <w:rsid w:val="00E17F62"/>
    <w:rsid w:val="00E204AE"/>
    <w:rsid w:val="00E20AD0"/>
    <w:rsid w:val="00E20FFF"/>
    <w:rsid w:val="00E21B0C"/>
    <w:rsid w:val="00E21B99"/>
    <w:rsid w:val="00E226BC"/>
    <w:rsid w:val="00E22924"/>
    <w:rsid w:val="00E22959"/>
    <w:rsid w:val="00E23772"/>
    <w:rsid w:val="00E23A9D"/>
    <w:rsid w:val="00E245B4"/>
    <w:rsid w:val="00E245CF"/>
    <w:rsid w:val="00E25BF2"/>
    <w:rsid w:val="00E265BB"/>
    <w:rsid w:val="00E275CD"/>
    <w:rsid w:val="00E2782B"/>
    <w:rsid w:val="00E3130F"/>
    <w:rsid w:val="00E316CA"/>
    <w:rsid w:val="00E32411"/>
    <w:rsid w:val="00E33D52"/>
    <w:rsid w:val="00E34277"/>
    <w:rsid w:val="00E3434A"/>
    <w:rsid w:val="00E348A4"/>
    <w:rsid w:val="00E36089"/>
    <w:rsid w:val="00E3667C"/>
    <w:rsid w:val="00E36970"/>
    <w:rsid w:val="00E40378"/>
    <w:rsid w:val="00E40435"/>
    <w:rsid w:val="00E4151C"/>
    <w:rsid w:val="00E416B7"/>
    <w:rsid w:val="00E41A9B"/>
    <w:rsid w:val="00E41C4C"/>
    <w:rsid w:val="00E42777"/>
    <w:rsid w:val="00E428A1"/>
    <w:rsid w:val="00E42B7D"/>
    <w:rsid w:val="00E42EF5"/>
    <w:rsid w:val="00E42F99"/>
    <w:rsid w:val="00E439AD"/>
    <w:rsid w:val="00E43B7F"/>
    <w:rsid w:val="00E43E88"/>
    <w:rsid w:val="00E440AD"/>
    <w:rsid w:val="00E44590"/>
    <w:rsid w:val="00E44FEA"/>
    <w:rsid w:val="00E462FF"/>
    <w:rsid w:val="00E46E91"/>
    <w:rsid w:val="00E47126"/>
    <w:rsid w:val="00E47133"/>
    <w:rsid w:val="00E47356"/>
    <w:rsid w:val="00E474ED"/>
    <w:rsid w:val="00E47C1C"/>
    <w:rsid w:val="00E50074"/>
    <w:rsid w:val="00E51E29"/>
    <w:rsid w:val="00E52369"/>
    <w:rsid w:val="00E52841"/>
    <w:rsid w:val="00E529F0"/>
    <w:rsid w:val="00E53C4B"/>
    <w:rsid w:val="00E54D04"/>
    <w:rsid w:val="00E553AF"/>
    <w:rsid w:val="00E5588F"/>
    <w:rsid w:val="00E561F2"/>
    <w:rsid w:val="00E56AC6"/>
    <w:rsid w:val="00E5713B"/>
    <w:rsid w:val="00E573DA"/>
    <w:rsid w:val="00E57E13"/>
    <w:rsid w:val="00E601E4"/>
    <w:rsid w:val="00E6028B"/>
    <w:rsid w:val="00E60F5D"/>
    <w:rsid w:val="00E61BE1"/>
    <w:rsid w:val="00E624DD"/>
    <w:rsid w:val="00E630F0"/>
    <w:rsid w:val="00E63AB9"/>
    <w:rsid w:val="00E645AC"/>
    <w:rsid w:val="00E64854"/>
    <w:rsid w:val="00E64868"/>
    <w:rsid w:val="00E64A46"/>
    <w:rsid w:val="00E6536C"/>
    <w:rsid w:val="00E65421"/>
    <w:rsid w:val="00E667E1"/>
    <w:rsid w:val="00E6731D"/>
    <w:rsid w:val="00E6781A"/>
    <w:rsid w:val="00E67A82"/>
    <w:rsid w:val="00E67EC7"/>
    <w:rsid w:val="00E701A6"/>
    <w:rsid w:val="00E706E7"/>
    <w:rsid w:val="00E70D5A"/>
    <w:rsid w:val="00E71A90"/>
    <w:rsid w:val="00E71AD0"/>
    <w:rsid w:val="00E72540"/>
    <w:rsid w:val="00E72601"/>
    <w:rsid w:val="00E726FF"/>
    <w:rsid w:val="00E72795"/>
    <w:rsid w:val="00E72909"/>
    <w:rsid w:val="00E72934"/>
    <w:rsid w:val="00E72F31"/>
    <w:rsid w:val="00E74317"/>
    <w:rsid w:val="00E745FF"/>
    <w:rsid w:val="00E74E80"/>
    <w:rsid w:val="00E76984"/>
    <w:rsid w:val="00E76AE7"/>
    <w:rsid w:val="00E77937"/>
    <w:rsid w:val="00E77A2E"/>
    <w:rsid w:val="00E80F29"/>
    <w:rsid w:val="00E81926"/>
    <w:rsid w:val="00E82B69"/>
    <w:rsid w:val="00E83B27"/>
    <w:rsid w:val="00E83E26"/>
    <w:rsid w:val="00E83E8A"/>
    <w:rsid w:val="00E841B1"/>
    <w:rsid w:val="00E84298"/>
    <w:rsid w:val="00E84AAD"/>
    <w:rsid w:val="00E85075"/>
    <w:rsid w:val="00E853E0"/>
    <w:rsid w:val="00E8575F"/>
    <w:rsid w:val="00E86F29"/>
    <w:rsid w:val="00E8790C"/>
    <w:rsid w:val="00E87948"/>
    <w:rsid w:val="00E90996"/>
    <w:rsid w:val="00E9172F"/>
    <w:rsid w:val="00E9181E"/>
    <w:rsid w:val="00E91867"/>
    <w:rsid w:val="00E93E48"/>
    <w:rsid w:val="00E93FDB"/>
    <w:rsid w:val="00E945DD"/>
    <w:rsid w:val="00E94769"/>
    <w:rsid w:val="00E94BE9"/>
    <w:rsid w:val="00E94F93"/>
    <w:rsid w:val="00E951F3"/>
    <w:rsid w:val="00E95277"/>
    <w:rsid w:val="00E95B65"/>
    <w:rsid w:val="00E95B90"/>
    <w:rsid w:val="00E96322"/>
    <w:rsid w:val="00EA0528"/>
    <w:rsid w:val="00EA0962"/>
    <w:rsid w:val="00EA197C"/>
    <w:rsid w:val="00EA290B"/>
    <w:rsid w:val="00EA2FD2"/>
    <w:rsid w:val="00EA38F3"/>
    <w:rsid w:val="00EA42D6"/>
    <w:rsid w:val="00EA5B72"/>
    <w:rsid w:val="00EA690F"/>
    <w:rsid w:val="00EA73AB"/>
    <w:rsid w:val="00EA7972"/>
    <w:rsid w:val="00EA7ED3"/>
    <w:rsid w:val="00EA7F70"/>
    <w:rsid w:val="00EB005B"/>
    <w:rsid w:val="00EB0A0A"/>
    <w:rsid w:val="00EB0B5D"/>
    <w:rsid w:val="00EB0B7C"/>
    <w:rsid w:val="00EB0D57"/>
    <w:rsid w:val="00EB0DEB"/>
    <w:rsid w:val="00EB1E5E"/>
    <w:rsid w:val="00EB2550"/>
    <w:rsid w:val="00EB28C2"/>
    <w:rsid w:val="00EB3636"/>
    <w:rsid w:val="00EB4694"/>
    <w:rsid w:val="00EB5419"/>
    <w:rsid w:val="00EB6D86"/>
    <w:rsid w:val="00EC0E5C"/>
    <w:rsid w:val="00EC174F"/>
    <w:rsid w:val="00EC26D3"/>
    <w:rsid w:val="00EC2725"/>
    <w:rsid w:val="00EC2D43"/>
    <w:rsid w:val="00EC37E4"/>
    <w:rsid w:val="00EC3A93"/>
    <w:rsid w:val="00EC46F9"/>
    <w:rsid w:val="00EC544D"/>
    <w:rsid w:val="00EC55C1"/>
    <w:rsid w:val="00EC6B9E"/>
    <w:rsid w:val="00EC6E1F"/>
    <w:rsid w:val="00EC76F6"/>
    <w:rsid w:val="00EC7D8F"/>
    <w:rsid w:val="00ED0D71"/>
    <w:rsid w:val="00ED11B4"/>
    <w:rsid w:val="00ED1385"/>
    <w:rsid w:val="00ED1FAE"/>
    <w:rsid w:val="00ED2664"/>
    <w:rsid w:val="00ED26A0"/>
    <w:rsid w:val="00ED2BB2"/>
    <w:rsid w:val="00ED3241"/>
    <w:rsid w:val="00ED496A"/>
    <w:rsid w:val="00ED49A9"/>
    <w:rsid w:val="00ED59FC"/>
    <w:rsid w:val="00ED6D11"/>
    <w:rsid w:val="00ED750F"/>
    <w:rsid w:val="00ED7679"/>
    <w:rsid w:val="00ED7CF6"/>
    <w:rsid w:val="00EE0538"/>
    <w:rsid w:val="00EE1873"/>
    <w:rsid w:val="00EE2970"/>
    <w:rsid w:val="00EE3B84"/>
    <w:rsid w:val="00EE46E3"/>
    <w:rsid w:val="00EE4A83"/>
    <w:rsid w:val="00EE525E"/>
    <w:rsid w:val="00EE565E"/>
    <w:rsid w:val="00EE64B9"/>
    <w:rsid w:val="00EE6C1F"/>
    <w:rsid w:val="00EE6D8A"/>
    <w:rsid w:val="00EE742A"/>
    <w:rsid w:val="00EF0952"/>
    <w:rsid w:val="00EF0D06"/>
    <w:rsid w:val="00EF12BD"/>
    <w:rsid w:val="00EF20A2"/>
    <w:rsid w:val="00EF358E"/>
    <w:rsid w:val="00EF3898"/>
    <w:rsid w:val="00EF38CB"/>
    <w:rsid w:val="00EF4859"/>
    <w:rsid w:val="00EF4B82"/>
    <w:rsid w:val="00EF65D2"/>
    <w:rsid w:val="00EF75F2"/>
    <w:rsid w:val="00EF7986"/>
    <w:rsid w:val="00EF7CE5"/>
    <w:rsid w:val="00F01127"/>
    <w:rsid w:val="00F016DA"/>
    <w:rsid w:val="00F018FD"/>
    <w:rsid w:val="00F01C51"/>
    <w:rsid w:val="00F0226D"/>
    <w:rsid w:val="00F02AEF"/>
    <w:rsid w:val="00F02BED"/>
    <w:rsid w:val="00F03394"/>
    <w:rsid w:val="00F0364B"/>
    <w:rsid w:val="00F03888"/>
    <w:rsid w:val="00F057C3"/>
    <w:rsid w:val="00F05822"/>
    <w:rsid w:val="00F058BD"/>
    <w:rsid w:val="00F06546"/>
    <w:rsid w:val="00F078D0"/>
    <w:rsid w:val="00F0798C"/>
    <w:rsid w:val="00F10194"/>
    <w:rsid w:val="00F10525"/>
    <w:rsid w:val="00F10957"/>
    <w:rsid w:val="00F10FC2"/>
    <w:rsid w:val="00F115C4"/>
    <w:rsid w:val="00F11F46"/>
    <w:rsid w:val="00F125F6"/>
    <w:rsid w:val="00F12BF5"/>
    <w:rsid w:val="00F12FA3"/>
    <w:rsid w:val="00F13895"/>
    <w:rsid w:val="00F13CFA"/>
    <w:rsid w:val="00F14320"/>
    <w:rsid w:val="00F14A87"/>
    <w:rsid w:val="00F16C96"/>
    <w:rsid w:val="00F170BB"/>
    <w:rsid w:val="00F17574"/>
    <w:rsid w:val="00F17BA2"/>
    <w:rsid w:val="00F212CF"/>
    <w:rsid w:val="00F21F93"/>
    <w:rsid w:val="00F23889"/>
    <w:rsid w:val="00F23AFC"/>
    <w:rsid w:val="00F24BF7"/>
    <w:rsid w:val="00F2745F"/>
    <w:rsid w:val="00F27C2F"/>
    <w:rsid w:val="00F303EE"/>
    <w:rsid w:val="00F30CF2"/>
    <w:rsid w:val="00F3129A"/>
    <w:rsid w:val="00F3171D"/>
    <w:rsid w:val="00F31C4A"/>
    <w:rsid w:val="00F328AD"/>
    <w:rsid w:val="00F33A24"/>
    <w:rsid w:val="00F34311"/>
    <w:rsid w:val="00F34772"/>
    <w:rsid w:val="00F3477D"/>
    <w:rsid w:val="00F34937"/>
    <w:rsid w:val="00F34FC1"/>
    <w:rsid w:val="00F367BF"/>
    <w:rsid w:val="00F36971"/>
    <w:rsid w:val="00F36B62"/>
    <w:rsid w:val="00F36F81"/>
    <w:rsid w:val="00F371F3"/>
    <w:rsid w:val="00F37E38"/>
    <w:rsid w:val="00F4033E"/>
    <w:rsid w:val="00F40715"/>
    <w:rsid w:val="00F40835"/>
    <w:rsid w:val="00F4192B"/>
    <w:rsid w:val="00F41BB9"/>
    <w:rsid w:val="00F424D5"/>
    <w:rsid w:val="00F42715"/>
    <w:rsid w:val="00F42C70"/>
    <w:rsid w:val="00F431CE"/>
    <w:rsid w:val="00F4321B"/>
    <w:rsid w:val="00F43304"/>
    <w:rsid w:val="00F443F5"/>
    <w:rsid w:val="00F4504A"/>
    <w:rsid w:val="00F45847"/>
    <w:rsid w:val="00F45BEF"/>
    <w:rsid w:val="00F47727"/>
    <w:rsid w:val="00F47737"/>
    <w:rsid w:val="00F477C4"/>
    <w:rsid w:val="00F50726"/>
    <w:rsid w:val="00F51C77"/>
    <w:rsid w:val="00F51EE2"/>
    <w:rsid w:val="00F52F0F"/>
    <w:rsid w:val="00F532C3"/>
    <w:rsid w:val="00F537C2"/>
    <w:rsid w:val="00F53C0F"/>
    <w:rsid w:val="00F53C2C"/>
    <w:rsid w:val="00F54918"/>
    <w:rsid w:val="00F5497D"/>
    <w:rsid w:val="00F55339"/>
    <w:rsid w:val="00F55AF4"/>
    <w:rsid w:val="00F5603D"/>
    <w:rsid w:val="00F56BA7"/>
    <w:rsid w:val="00F6186C"/>
    <w:rsid w:val="00F61F3A"/>
    <w:rsid w:val="00F631CA"/>
    <w:rsid w:val="00F633FB"/>
    <w:rsid w:val="00F63B3A"/>
    <w:rsid w:val="00F64016"/>
    <w:rsid w:val="00F6490E"/>
    <w:rsid w:val="00F64A53"/>
    <w:rsid w:val="00F65099"/>
    <w:rsid w:val="00F66AA9"/>
    <w:rsid w:val="00F67BDB"/>
    <w:rsid w:val="00F7052C"/>
    <w:rsid w:val="00F70658"/>
    <w:rsid w:val="00F70D85"/>
    <w:rsid w:val="00F71428"/>
    <w:rsid w:val="00F719FB"/>
    <w:rsid w:val="00F71E2A"/>
    <w:rsid w:val="00F728A6"/>
    <w:rsid w:val="00F735DB"/>
    <w:rsid w:val="00F74499"/>
    <w:rsid w:val="00F75F65"/>
    <w:rsid w:val="00F76922"/>
    <w:rsid w:val="00F76F98"/>
    <w:rsid w:val="00F772CD"/>
    <w:rsid w:val="00F77795"/>
    <w:rsid w:val="00F77838"/>
    <w:rsid w:val="00F806EA"/>
    <w:rsid w:val="00F80D7D"/>
    <w:rsid w:val="00F81201"/>
    <w:rsid w:val="00F8130C"/>
    <w:rsid w:val="00F82499"/>
    <w:rsid w:val="00F82625"/>
    <w:rsid w:val="00F829CA"/>
    <w:rsid w:val="00F82F5E"/>
    <w:rsid w:val="00F83258"/>
    <w:rsid w:val="00F859EA"/>
    <w:rsid w:val="00F863D4"/>
    <w:rsid w:val="00F870C7"/>
    <w:rsid w:val="00F870F9"/>
    <w:rsid w:val="00F8714D"/>
    <w:rsid w:val="00F872D2"/>
    <w:rsid w:val="00F87DD0"/>
    <w:rsid w:val="00F91C18"/>
    <w:rsid w:val="00F9295A"/>
    <w:rsid w:val="00F93597"/>
    <w:rsid w:val="00F93B21"/>
    <w:rsid w:val="00F94E80"/>
    <w:rsid w:val="00F95634"/>
    <w:rsid w:val="00F96613"/>
    <w:rsid w:val="00F96730"/>
    <w:rsid w:val="00F96BC1"/>
    <w:rsid w:val="00F96F0F"/>
    <w:rsid w:val="00F96FCF"/>
    <w:rsid w:val="00F971AE"/>
    <w:rsid w:val="00FA0C7A"/>
    <w:rsid w:val="00FA279E"/>
    <w:rsid w:val="00FA313B"/>
    <w:rsid w:val="00FA3FBF"/>
    <w:rsid w:val="00FA41A3"/>
    <w:rsid w:val="00FA4735"/>
    <w:rsid w:val="00FA47B9"/>
    <w:rsid w:val="00FA5246"/>
    <w:rsid w:val="00FA65D9"/>
    <w:rsid w:val="00FA6A13"/>
    <w:rsid w:val="00FA6D9F"/>
    <w:rsid w:val="00FA7019"/>
    <w:rsid w:val="00FA792C"/>
    <w:rsid w:val="00FA7DD0"/>
    <w:rsid w:val="00FB0C15"/>
    <w:rsid w:val="00FB0E01"/>
    <w:rsid w:val="00FB1DAB"/>
    <w:rsid w:val="00FB1F7A"/>
    <w:rsid w:val="00FB3906"/>
    <w:rsid w:val="00FB4A65"/>
    <w:rsid w:val="00FB4BD6"/>
    <w:rsid w:val="00FB5F3B"/>
    <w:rsid w:val="00FB5FDD"/>
    <w:rsid w:val="00FB68C7"/>
    <w:rsid w:val="00FB732B"/>
    <w:rsid w:val="00FB77B1"/>
    <w:rsid w:val="00FC0169"/>
    <w:rsid w:val="00FC15AD"/>
    <w:rsid w:val="00FC179F"/>
    <w:rsid w:val="00FC1EED"/>
    <w:rsid w:val="00FC3A27"/>
    <w:rsid w:val="00FC3C20"/>
    <w:rsid w:val="00FC427A"/>
    <w:rsid w:val="00FC4BF6"/>
    <w:rsid w:val="00FC53A9"/>
    <w:rsid w:val="00FC5523"/>
    <w:rsid w:val="00FC5BF1"/>
    <w:rsid w:val="00FC5FA6"/>
    <w:rsid w:val="00FC71E8"/>
    <w:rsid w:val="00FD1A46"/>
    <w:rsid w:val="00FD260D"/>
    <w:rsid w:val="00FD2643"/>
    <w:rsid w:val="00FD2B03"/>
    <w:rsid w:val="00FD3335"/>
    <w:rsid w:val="00FD3FAD"/>
    <w:rsid w:val="00FD52AC"/>
    <w:rsid w:val="00FD702D"/>
    <w:rsid w:val="00FD7134"/>
    <w:rsid w:val="00FD7EB4"/>
    <w:rsid w:val="00FE0306"/>
    <w:rsid w:val="00FE07DC"/>
    <w:rsid w:val="00FE0A0A"/>
    <w:rsid w:val="00FE0A4A"/>
    <w:rsid w:val="00FE0B1F"/>
    <w:rsid w:val="00FE19CC"/>
    <w:rsid w:val="00FE1BB9"/>
    <w:rsid w:val="00FE2AC7"/>
    <w:rsid w:val="00FE2C9B"/>
    <w:rsid w:val="00FE3E07"/>
    <w:rsid w:val="00FE4847"/>
    <w:rsid w:val="00FE5882"/>
    <w:rsid w:val="00FE5F16"/>
    <w:rsid w:val="00FE646E"/>
    <w:rsid w:val="00FE6EE2"/>
    <w:rsid w:val="00FE7BDF"/>
    <w:rsid w:val="00FF0088"/>
    <w:rsid w:val="00FF0780"/>
    <w:rsid w:val="00FF0C9F"/>
    <w:rsid w:val="00FF1070"/>
    <w:rsid w:val="00FF12FB"/>
    <w:rsid w:val="00FF1365"/>
    <w:rsid w:val="00FF2449"/>
    <w:rsid w:val="00FF2C72"/>
    <w:rsid w:val="00FF33D2"/>
    <w:rsid w:val="00FF3673"/>
    <w:rsid w:val="00FF3B8E"/>
    <w:rsid w:val="00FF42FC"/>
    <w:rsid w:val="00FF4B7D"/>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2"/>
    </o:shapelayout>
  </w:shapeDefaults>
  <w:decimalSymbol w:val="."/>
  <w:listSeparator w:val=","/>
  <w14:docId w14:val="0E77E1F6"/>
  <w15:chartTrackingRefBased/>
  <w15:docId w15:val="{276DBA14-D4DF-4E75-BFA0-D1961EFE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636"/>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link w:val="Heading3Char"/>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 w:type="character" w:customStyle="1" w:styleId="ui-provider">
    <w:name w:val="ui-provider"/>
    <w:basedOn w:val="DefaultParagraphFont"/>
    <w:rsid w:val="004E3DEE"/>
  </w:style>
  <w:style w:type="character" w:customStyle="1" w:styleId="Heading3Char">
    <w:name w:val="Heading 3 Char"/>
    <w:basedOn w:val="DefaultParagraphFont"/>
    <w:link w:val="Heading3"/>
    <w:rsid w:val="005037B6"/>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797905">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2.bin"/><Relationship Id="rId34" Type="http://schemas.openxmlformats.org/officeDocument/2006/relationships/image" Target="media/image12.wmf"/><Relationship Id="rId47" Type="http://schemas.openxmlformats.org/officeDocument/2006/relationships/oleObject" Target="embeddings/oleObject12.bin"/><Relationship Id="rId50" Type="http://schemas.openxmlformats.org/officeDocument/2006/relationships/image" Target="media/image18.wmf"/><Relationship Id="rId55" Type="http://schemas.openxmlformats.org/officeDocument/2006/relationships/oleObject" Target="embeddings/oleObject16.bin"/><Relationship Id="rId63" Type="http://schemas.openxmlformats.org/officeDocument/2006/relationships/image" Target="media/image23.wmf"/><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oleObject" Target="embeddings/oleObject6.bin"/><Relationship Id="rId11" Type="http://schemas.openxmlformats.org/officeDocument/2006/relationships/endnotes" Target="endnotes.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image" Target="media/image15.emf"/><Relationship Id="rId45" Type="http://schemas.openxmlformats.org/officeDocument/2006/relationships/image" Target="media/image16.emf"/><Relationship Id="rId53" Type="http://schemas.openxmlformats.org/officeDocument/2006/relationships/oleObject" Target="embeddings/oleObject15.bin"/><Relationship Id="rId58" Type="http://schemas.openxmlformats.org/officeDocument/2006/relationships/oleObject" Target="embeddings/oleObject18.bin"/><Relationship Id="rId66" Type="http://schemas.openxmlformats.org/officeDocument/2006/relationships/oleObject" Target="embeddings/oleObject23.bin"/><Relationship Id="rId5" Type="http://schemas.openxmlformats.org/officeDocument/2006/relationships/customXml" Target="../customXml/item5.xml"/><Relationship Id="rId61" Type="http://schemas.openxmlformats.org/officeDocument/2006/relationships/oleObject" Target="embeddings/oleObject20.bin"/><Relationship Id="rId1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image" Target="media/image10.wmf"/><Relationship Id="rId35" Type="http://schemas.openxmlformats.org/officeDocument/2006/relationships/oleObject" Target="embeddings/oleObject9.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oleObject" Target="embeddings/oleObject22.bin"/><Relationship Id="rId69" Type="http://schemas.microsoft.com/office/2011/relationships/people" Target="people.xml"/><Relationship Id="rId8" Type="http://schemas.openxmlformats.org/officeDocument/2006/relationships/settings" Target="settings.xml"/><Relationship Id="rId51" Type="http://schemas.openxmlformats.org/officeDocument/2006/relationships/oleObject" Target="embeddings/oleObject14.bin"/><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3.e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wmf"/><Relationship Id="rId46" Type="http://schemas.openxmlformats.org/officeDocument/2006/relationships/image" Target="media/image16.wmf"/><Relationship Id="rId59" Type="http://schemas.openxmlformats.org/officeDocument/2006/relationships/image" Target="media/image22.wmf"/><Relationship Id="rId67" Type="http://schemas.openxmlformats.org/officeDocument/2006/relationships/image" Target="media/image25.emf"/><Relationship Id="rId20" Type="http://schemas.openxmlformats.org/officeDocument/2006/relationships/image" Target="media/image5.wmf"/><Relationship Id="rId54" Type="http://schemas.openxmlformats.org/officeDocument/2006/relationships/image" Target="media/image20.wmf"/><Relationship Id="rId62" Type="http://schemas.openxmlformats.org/officeDocument/2006/relationships/oleObject" Target="embeddings/oleObject21.bin"/><Relationship Id="rId70" Type="http://schemas.openxmlformats.org/officeDocument/2006/relationships/theme" Target="theme/theme1.xml"/><Relationship Id="rId6"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3.bin"/><Relationship Id="rId57" Type="http://schemas.openxmlformats.org/officeDocument/2006/relationships/oleObject" Target="embeddings/oleObject17.bin"/><Relationship Id="rId10" Type="http://schemas.openxmlformats.org/officeDocument/2006/relationships/footnotes" Target="footnotes.xml"/><Relationship Id="rId31" Type="http://schemas.openxmlformats.org/officeDocument/2006/relationships/oleObject" Target="embeddings/oleObject7.bin"/><Relationship Id="rId52" Type="http://schemas.openxmlformats.org/officeDocument/2006/relationships/image" Target="media/image19.wmf"/><Relationship Id="rId60" Type="http://schemas.openxmlformats.org/officeDocument/2006/relationships/oleObject" Target="embeddings/oleObject19.bin"/><Relationship Id="rId65" Type="http://schemas.openxmlformats.org/officeDocument/2006/relationships/image" Target="media/image24.wmf"/><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wmf"/><Relationship Id="rId39"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00295507ECC04185933BA01B62256C" ma:contentTypeVersion="14" ma:contentTypeDescription="Create a new document." ma:contentTypeScope="" ma:versionID="b668501b061986b09fa69fe6e9aa42e3">
  <xsd:schema xmlns:xsd="http://www.w3.org/2001/XMLSchema" xmlns:xs="http://www.w3.org/2001/XMLSchema" xmlns:p="http://schemas.microsoft.com/office/2006/metadata/properties" xmlns:ns2="a5f34649-79ab-4265-abd6-69442778735f" xmlns:ns3="e9a19358-a023-474e-addb-fc94235702f1" xmlns:ns4="cadce026-d35b-4a62-a2ee-1436bb44fb55" targetNamespace="http://schemas.microsoft.com/office/2006/metadata/properties" ma:root="true" ma:fieldsID="f552fc3b13a3c09a07bfad0aa129c8a8" ns2:_="" ns3:_="" ns4:_="">
    <xsd:import namespace="a5f34649-79ab-4265-abd6-69442778735f"/>
    <xsd:import namespace="e9a19358-a023-474e-addb-fc94235702f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Location" minOccurs="0"/>
                <xsd:element ref="ns2:Data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4649-79ab-4265-abd6-694427787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adetails" ma:index="21" nillable="true" ma:displayName="Data details" ma:format="Dropdown" ma:internalName="Data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a19358-a023-474e-addb-fc94235702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45d4d8d-2b40-48d3-9bc2-b04809e86e32}" ma:internalName="TaxCatchAll" ma:showField="CatchAllData" ma:web="e9a19358-a023-474e-addb-fc9423570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33FE9-7836-4007-8D49-96D12AC19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4649-79ab-4265-abd6-69442778735f"/>
    <ds:schemaRef ds:uri="e9a19358-a023-474e-addb-fc94235702f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D089C-BCC8-4CD9-9CB2-CAD4E5DBA793}">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3.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4.xml><?xml version="1.0" encoding="utf-8"?>
<ds:datastoreItem xmlns:ds="http://schemas.openxmlformats.org/officeDocument/2006/customXml" ds:itemID="{5D2B7660-DE67-40CD-8D5D-2B1DC7B73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33BBF2-DAB3-43E8-A659-5C988A61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99</Pages>
  <Words>28491</Words>
  <Characters>154041</Characters>
  <Application>Microsoft Office Word</Application>
  <DocSecurity>4</DocSecurity>
  <Lines>1283</Lines>
  <Paragraphs>364</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Milly Lewis</cp:lastModifiedBy>
  <cp:revision>2</cp:revision>
  <cp:lastPrinted>2018-02-08T17:59:00Z</cp:lastPrinted>
  <dcterms:created xsi:type="dcterms:W3CDTF">2023-05-24T08:54:00Z</dcterms:created>
  <dcterms:modified xsi:type="dcterms:W3CDTF">2023-05-24T08:54:00Z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