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A6C19" w14:textId="77777777" w:rsidR="00E62EDF" w:rsidRPr="008038B2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0" w:firstLine="0"/>
        <w:jc w:val="left"/>
        <w:rPr>
          <w:rFonts w:cs="Arial"/>
          <w:b/>
          <w:color w:val="auto"/>
          <w:u w:val="single"/>
          <w:lang w:val="en-GB"/>
        </w:rPr>
      </w:pPr>
      <w:bookmarkStart w:id="0" w:name="_Hlk133831173"/>
      <w:proofErr w:type="spellStart"/>
      <w:r w:rsidRPr="008038B2">
        <w:rPr>
          <w:rFonts w:cs="Arial"/>
          <w:color w:val="auto"/>
          <w:lang w:val="en-GB"/>
        </w:rPr>
        <w:t>ECC.6.3.15</w:t>
      </w:r>
      <w:proofErr w:type="spellEnd"/>
      <w:r w:rsidRPr="008038B2">
        <w:rPr>
          <w:rFonts w:cs="Arial"/>
          <w:color w:val="auto"/>
          <w:lang w:val="en-GB"/>
        </w:rPr>
        <w:tab/>
      </w:r>
      <w:r w:rsidRPr="008038B2">
        <w:rPr>
          <w:rFonts w:cs="Arial"/>
          <w:color w:val="auto"/>
          <w:u w:val="single"/>
          <w:lang w:val="en-GB"/>
        </w:rPr>
        <w:t>FAULT RIDE THROUGH</w:t>
      </w:r>
    </w:p>
    <w:p w14:paraId="23B1CC9B" w14:textId="77777777" w:rsidR="00E62EDF" w:rsidRPr="008038B2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jc w:val="left"/>
        <w:rPr>
          <w:rFonts w:cs="Arial"/>
          <w:b/>
          <w:color w:val="auto"/>
          <w:u w:val="single"/>
          <w:lang w:val="en-GB"/>
        </w:rPr>
      </w:pPr>
    </w:p>
    <w:p w14:paraId="770321C2" w14:textId="77777777" w:rsidR="00E62EDF" w:rsidRPr="008038B2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rPr>
          <w:rFonts w:cs="Arial"/>
          <w:color w:val="auto"/>
          <w:u w:val="single"/>
        </w:rPr>
      </w:pPr>
      <w:proofErr w:type="spellStart"/>
      <w:r w:rsidRPr="008038B2">
        <w:rPr>
          <w:rFonts w:cs="Arial"/>
          <w:color w:val="auto"/>
          <w:lang w:val="en-GB"/>
        </w:rPr>
        <w:t>ECC.6.3.15.1</w:t>
      </w:r>
      <w:proofErr w:type="spellEnd"/>
      <w:r w:rsidRPr="008038B2">
        <w:rPr>
          <w:rFonts w:cs="Arial"/>
          <w:color w:val="auto"/>
          <w:lang w:val="en-GB"/>
        </w:rPr>
        <w:tab/>
      </w:r>
      <w:r w:rsidRPr="008038B2">
        <w:rPr>
          <w:rFonts w:cs="Arial"/>
          <w:color w:val="auto"/>
          <w:u w:val="single"/>
        </w:rPr>
        <w:t xml:space="preserve">General </w:t>
      </w:r>
      <w:r w:rsidRPr="008038B2">
        <w:rPr>
          <w:rFonts w:cs="Arial"/>
          <w:b/>
          <w:color w:val="auto"/>
          <w:u w:val="single"/>
        </w:rPr>
        <w:t>Fault Ride Through</w:t>
      </w:r>
      <w:r w:rsidRPr="008038B2">
        <w:rPr>
          <w:rFonts w:cs="Arial"/>
          <w:color w:val="auto"/>
          <w:u w:val="single"/>
        </w:rPr>
        <w:t xml:space="preserve"> requirements, </w:t>
      </w:r>
      <w:proofErr w:type="gramStart"/>
      <w:r w:rsidRPr="008038B2">
        <w:rPr>
          <w:rFonts w:cs="Arial"/>
          <w:color w:val="auto"/>
          <w:u w:val="single"/>
        </w:rPr>
        <w:t>principles</w:t>
      </w:r>
      <w:proofErr w:type="gramEnd"/>
      <w:r w:rsidRPr="008038B2">
        <w:rPr>
          <w:rFonts w:cs="Arial"/>
          <w:color w:val="auto"/>
          <w:u w:val="single"/>
        </w:rPr>
        <w:t xml:space="preserve"> and concepts applicable to </w:t>
      </w:r>
      <w:r w:rsidRPr="008038B2">
        <w:rPr>
          <w:rFonts w:cs="Arial"/>
          <w:b/>
          <w:color w:val="auto"/>
          <w:u w:val="single"/>
        </w:rPr>
        <w:t>Type B</w:t>
      </w:r>
      <w:r w:rsidRPr="008038B2">
        <w:rPr>
          <w:rFonts w:cs="Arial"/>
          <w:color w:val="auto"/>
          <w:u w:val="single"/>
        </w:rPr>
        <w:t>,</w:t>
      </w:r>
      <w:r w:rsidRPr="008038B2">
        <w:rPr>
          <w:rFonts w:cs="Arial"/>
          <w:b/>
          <w:color w:val="auto"/>
          <w:u w:val="single"/>
        </w:rPr>
        <w:t xml:space="preserve"> Type C </w:t>
      </w:r>
      <w:r w:rsidRPr="008038B2">
        <w:rPr>
          <w:rFonts w:cs="Arial"/>
          <w:color w:val="auto"/>
          <w:u w:val="single"/>
        </w:rPr>
        <w:t>and</w:t>
      </w:r>
      <w:r w:rsidRPr="008038B2">
        <w:rPr>
          <w:rFonts w:cs="Arial"/>
          <w:b/>
          <w:color w:val="auto"/>
          <w:u w:val="single"/>
        </w:rPr>
        <w:t xml:space="preserve"> Type</w:t>
      </w:r>
      <w:r w:rsidRPr="008038B2">
        <w:rPr>
          <w:rFonts w:cs="Arial"/>
          <w:color w:val="auto"/>
          <w:u w:val="single"/>
        </w:rPr>
        <w:t xml:space="preserve"> </w:t>
      </w:r>
      <w:r w:rsidRPr="008038B2">
        <w:rPr>
          <w:rFonts w:cs="Arial"/>
          <w:b/>
          <w:color w:val="auto"/>
          <w:u w:val="single"/>
        </w:rPr>
        <w:t>D</w:t>
      </w:r>
      <w:r w:rsidRPr="008038B2">
        <w:rPr>
          <w:rFonts w:cs="Arial"/>
          <w:color w:val="auto"/>
          <w:u w:val="single"/>
        </w:rPr>
        <w:t xml:space="preserve"> </w:t>
      </w:r>
      <w:r w:rsidRPr="008038B2">
        <w:rPr>
          <w:rFonts w:cs="Arial"/>
          <w:b/>
          <w:color w:val="auto"/>
          <w:u w:val="single"/>
        </w:rPr>
        <w:t>Power Generating Modules</w:t>
      </w:r>
      <w:r w:rsidRPr="008038B2">
        <w:rPr>
          <w:rFonts w:cs="Arial"/>
          <w:color w:val="auto"/>
          <w:u w:val="single"/>
        </w:rPr>
        <w:t xml:space="preserve"> and </w:t>
      </w:r>
      <w:proofErr w:type="spellStart"/>
      <w:r w:rsidRPr="008038B2">
        <w:rPr>
          <w:rFonts w:cs="Arial"/>
          <w:b/>
          <w:color w:val="auto"/>
          <w:u w:val="single"/>
        </w:rPr>
        <w:t>OTSDUW</w:t>
      </w:r>
      <w:proofErr w:type="spellEnd"/>
      <w:r w:rsidRPr="008038B2">
        <w:rPr>
          <w:rFonts w:cs="Arial"/>
          <w:b/>
          <w:color w:val="auto"/>
          <w:u w:val="single"/>
        </w:rPr>
        <w:t xml:space="preserve"> Plant and Apparatus</w:t>
      </w:r>
      <w:r w:rsidRPr="008038B2">
        <w:rPr>
          <w:rFonts w:cs="Arial"/>
          <w:color w:val="auto"/>
          <w:u w:val="single"/>
        </w:rPr>
        <w:t xml:space="preserve"> subject to faults up to </w:t>
      </w:r>
      <w:proofErr w:type="spellStart"/>
      <w:r w:rsidRPr="008038B2">
        <w:rPr>
          <w:rFonts w:cs="Arial"/>
          <w:color w:val="auto"/>
          <w:u w:val="single"/>
        </w:rPr>
        <w:t>140ms</w:t>
      </w:r>
      <w:proofErr w:type="spellEnd"/>
      <w:r w:rsidRPr="008038B2">
        <w:rPr>
          <w:rFonts w:cs="Arial"/>
          <w:color w:val="auto"/>
          <w:u w:val="single"/>
        </w:rPr>
        <w:t xml:space="preserve"> in duration</w:t>
      </w:r>
    </w:p>
    <w:p w14:paraId="4E330C4E" w14:textId="77777777" w:rsidR="00E62EDF" w:rsidRPr="008038B2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jc w:val="left"/>
        <w:rPr>
          <w:rFonts w:cs="Arial"/>
          <w:color w:val="auto"/>
          <w:lang w:val="en-GB"/>
        </w:rPr>
      </w:pPr>
    </w:p>
    <w:p w14:paraId="176BFDDB" w14:textId="77777777" w:rsidR="00E62EDF" w:rsidRPr="008038B2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rPr>
          <w:rFonts w:cs="Arial"/>
          <w:b/>
          <w:color w:val="auto"/>
          <w:lang w:val="en-GB"/>
        </w:rPr>
      </w:pPr>
      <w:proofErr w:type="spellStart"/>
      <w:r w:rsidRPr="008038B2">
        <w:rPr>
          <w:rFonts w:cs="Arial"/>
          <w:color w:val="auto"/>
          <w:lang w:val="en-GB"/>
        </w:rPr>
        <w:t>ECC.6.3.15.1.1</w:t>
      </w:r>
      <w:proofErr w:type="spellEnd"/>
      <w:r w:rsidRPr="008038B2">
        <w:rPr>
          <w:rFonts w:cs="Arial"/>
          <w:color w:val="auto"/>
          <w:lang w:val="en-GB"/>
        </w:rPr>
        <w:tab/>
      </w:r>
      <w:proofErr w:type="spellStart"/>
      <w:r w:rsidRPr="008038B2">
        <w:rPr>
          <w:rFonts w:cs="Arial"/>
          <w:color w:val="auto"/>
          <w:lang w:val="en-GB"/>
        </w:rPr>
        <w:t>ECC.6.3.15.1</w:t>
      </w:r>
      <w:proofErr w:type="spellEnd"/>
      <w:r w:rsidRPr="008038B2">
        <w:rPr>
          <w:rFonts w:cs="Arial"/>
          <w:color w:val="auto"/>
          <w:lang w:val="en-GB"/>
        </w:rPr>
        <w:t xml:space="preserve"> – </w:t>
      </w:r>
      <w:proofErr w:type="spellStart"/>
      <w:r w:rsidRPr="008038B2">
        <w:rPr>
          <w:rFonts w:cs="Arial"/>
          <w:color w:val="auto"/>
          <w:lang w:val="en-GB"/>
        </w:rPr>
        <w:t>ECC.6.3.15.8</w:t>
      </w:r>
      <w:proofErr w:type="spellEnd"/>
      <w:r w:rsidRPr="008038B2">
        <w:rPr>
          <w:rFonts w:cs="Arial"/>
          <w:color w:val="auto"/>
          <w:lang w:val="en-GB"/>
        </w:rPr>
        <w:t xml:space="preserve"> section sets out the </w:t>
      </w:r>
      <w:r w:rsidRPr="008038B2">
        <w:rPr>
          <w:rFonts w:cs="Arial"/>
          <w:b/>
          <w:color w:val="auto"/>
          <w:lang w:val="en-GB"/>
        </w:rPr>
        <w:t>Fault Ride Through</w:t>
      </w:r>
      <w:r w:rsidRPr="008038B2">
        <w:rPr>
          <w:rFonts w:cs="Arial"/>
          <w:color w:val="auto"/>
          <w:lang w:val="en-GB"/>
        </w:rPr>
        <w:t xml:space="preserve"> requirements on </w:t>
      </w:r>
      <w:r w:rsidRPr="008038B2">
        <w:rPr>
          <w:rFonts w:cs="Arial"/>
          <w:b/>
          <w:color w:val="auto"/>
          <w:lang w:val="en-GB"/>
        </w:rPr>
        <w:t>Type B</w:t>
      </w:r>
      <w:r w:rsidRPr="008038B2">
        <w:rPr>
          <w:rFonts w:cs="Arial"/>
          <w:color w:val="auto"/>
          <w:lang w:val="en-GB"/>
        </w:rPr>
        <w:t>,</w:t>
      </w:r>
      <w:r w:rsidRPr="008038B2">
        <w:rPr>
          <w:rFonts w:cs="Arial"/>
          <w:b/>
          <w:color w:val="auto"/>
          <w:lang w:val="en-GB"/>
        </w:rPr>
        <w:t xml:space="preserve"> Type C </w:t>
      </w:r>
      <w:r w:rsidRPr="008038B2">
        <w:rPr>
          <w:rFonts w:cs="Arial"/>
          <w:color w:val="auto"/>
          <w:lang w:val="en-GB"/>
        </w:rPr>
        <w:t>and</w:t>
      </w:r>
      <w:r w:rsidRPr="008038B2">
        <w:rPr>
          <w:rFonts w:cs="Arial"/>
          <w:b/>
          <w:color w:val="auto"/>
          <w:lang w:val="en-GB"/>
        </w:rPr>
        <w:t xml:space="preserve"> Type D Power Generating Modules</w:t>
      </w:r>
      <w:r w:rsidRPr="008038B2">
        <w:rPr>
          <w:rFonts w:cs="Arial"/>
          <w:color w:val="auto"/>
          <w:lang w:val="en-GB"/>
        </w:rPr>
        <w:t>,</w:t>
      </w:r>
      <w:r w:rsidRPr="008038B2">
        <w:rPr>
          <w:rFonts w:cs="Arial"/>
          <w:b/>
          <w:color w:val="auto"/>
          <w:lang w:val="en-GB"/>
        </w:rPr>
        <w:t xml:space="preserve"> </w:t>
      </w:r>
      <w:proofErr w:type="spellStart"/>
      <w:r w:rsidRPr="008038B2">
        <w:rPr>
          <w:rFonts w:cs="Arial"/>
          <w:b/>
          <w:color w:val="auto"/>
          <w:lang w:val="en-GB"/>
        </w:rPr>
        <w:t>OTSDUW</w:t>
      </w:r>
      <w:proofErr w:type="spellEnd"/>
      <w:r w:rsidRPr="008038B2">
        <w:rPr>
          <w:rFonts w:cs="Arial"/>
          <w:b/>
          <w:color w:val="auto"/>
          <w:lang w:val="en-GB"/>
        </w:rPr>
        <w:t xml:space="preserve"> Plant and Apparatus </w:t>
      </w:r>
      <w:r w:rsidRPr="008038B2">
        <w:rPr>
          <w:rFonts w:cs="Arial"/>
          <w:color w:val="auto"/>
          <w:lang w:val="en-GB"/>
        </w:rPr>
        <w:t>and</w:t>
      </w:r>
      <w:r w:rsidRPr="008038B2">
        <w:rPr>
          <w:rFonts w:cs="Arial"/>
          <w:b/>
          <w:color w:val="auto"/>
          <w:lang w:val="en-GB"/>
        </w:rPr>
        <w:t xml:space="preserve"> HVDC </w:t>
      </w:r>
      <w:proofErr w:type="gramStart"/>
      <w:r w:rsidRPr="008038B2">
        <w:rPr>
          <w:rFonts w:cs="Arial"/>
          <w:b/>
          <w:color w:val="auto"/>
          <w:lang w:val="en-GB"/>
        </w:rPr>
        <w:t xml:space="preserve">Equipment  </w:t>
      </w:r>
      <w:r w:rsidRPr="008038B2">
        <w:rPr>
          <w:rFonts w:cs="Arial"/>
          <w:color w:val="auto"/>
          <w:lang w:val="en-GB"/>
        </w:rPr>
        <w:t>that</w:t>
      </w:r>
      <w:proofErr w:type="gramEnd"/>
      <w:r w:rsidRPr="008038B2">
        <w:rPr>
          <w:rFonts w:cs="Arial"/>
          <w:color w:val="auto"/>
          <w:lang w:val="en-GB"/>
        </w:rPr>
        <w:t xml:space="preserve"> shall apply in the event of a fault lasting up to </w:t>
      </w:r>
      <w:proofErr w:type="spellStart"/>
      <w:r w:rsidRPr="008038B2">
        <w:rPr>
          <w:rFonts w:cs="Arial"/>
          <w:color w:val="auto"/>
          <w:lang w:val="en-GB"/>
        </w:rPr>
        <w:t>140ms</w:t>
      </w:r>
      <w:proofErr w:type="spellEnd"/>
      <w:r w:rsidRPr="008038B2">
        <w:rPr>
          <w:rFonts w:cs="Arial"/>
          <w:color w:val="auto"/>
          <w:lang w:val="en-GB"/>
        </w:rPr>
        <w:t xml:space="preserve"> in duration.</w:t>
      </w:r>
      <w:r w:rsidRPr="008038B2">
        <w:rPr>
          <w:rFonts w:cs="Arial"/>
          <w:b/>
          <w:color w:val="auto"/>
          <w:lang w:val="en-GB"/>
        </w:rPr>
        <w:t xml:space="preserve"> </w:t>
      </w:r>
    </w:p>
    <w:p w14:paraId="24F67528" w14:textId="77777777" w:rsidR="00E62EDF" w:rsidRPr="008038B2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</w:p>
    <w:p w14:paraId="1DF934A8" w14:textId="77777777" w:rsidR="00E62EDF" w:rsidRDefault="00E62EDF" w:rsidP="00E62EDF">
      <w:pPr>
        <w:pStyle w:val="Level2Text"/>
        <w:tabs>
          <w:tab w:val="clear" w:pos="1843"/>
          <w:tab w:val="left" w:pos="1560"/>
          <w:tab w:val="left" w:pos="1701"/>
          <w:tab w:val="left" w:pos="2410"/>
        </w:tabs>
        <w:spacing w:after="0" w:line="240" w:lineRule="auto"/>
        <w:ind w:left="1701" w:hanging="1701"/>
        <w:rPr>
          <w:rFonts w:cs="Arial"/>
          <w:lang w:val="en-GB"/>
        </w:rPr>
      </w:pPr>
      <w:bookmarkStart w:id="1" w:name="_Hlk107824241"/>
      <w:proofErr w:type="spellStart"/>
      <w:r w:rsidRPr="008038B2">
        <w:rPr>
          <w:rFonts w:cs="Arial"/>
          <w:lang w:val="en-GB"/>
        </w:rPr>
        <w:t>ECC.6.3.15.1.2</w:t>
      </w:r>
      <w:proofErr w:type="spellEnd"/>
      <w:r w:rsidRPr="008038B2">
        <w:rPr>
          <w:rFonts w:cs="Arial"/>
          <w:lang w:val="en-GB"/>
        </w:rPr>
        <w:tab/>
      </w:r>
      <w:r w:rsidRPr="008038B2">
        <w:rPr>
          <w:rFonts w:cs="Arial"/>
          <w:lang w:val="en-GB"/>
        </w:rPr>
        <w:tab/>
        <w:t xml:space="preserve">Each </w:t>
      </w:r>
      <w:r w:rsidRPr="008038B2">
        <w:rPr>
          <w:rFonts w:cs="Arial"/>
          <w:b/>
          <w:lang w:val="en-GB"/>
        </w:rPr>
        <w:t>Power Generating Module</w:t>
      </w:r>
      <w:r w:rsidRPr="008038B2">
        <w:rPr>
          <w:rFonts w:cs="Arial"/>
          <w:lang w:val="en-GB"/>
        </w:rPr>
        <w:t>,</w:t>
      </w:r>
      <w:r w:rsidRPr="008038B2">
        <w:rPr>
          <w:rFonts w:cs="Arial"/>
          <w:b/>
          <w:lang w:val="en-GB"/>
        </w:rPr>
        <w:t xml:space="preserve"> Power Park Module</w:t>
      </w:r>
      <w:r w:rsidRPr="008038B2">
        <w:rPr>
          <w:rFonts w:cs="Arial"/>
          <w:lang w:val="en-GB"/>
        </w:rPr>
        <w:t>,</w:t>
      </w:r>
      <w:r w:rsidRPr="008038B2">
        <w:rPr>
          <w:rFonts w:cs="Arial"/>
          <w:b/>
          <w:lang w:val="en-GB"/>
        </w:rPr>
        <w:t xml:space="preserve"> HVDC Equipment </w:t>
      </w:r>
      <w:r w:rsidRPr="008038B2">
        <w:rPr>
          <w:rFonts w:cs="Arial"/>
          <w:lang w:val="en-GB"/>
        </w:rPr>
        <w:t xml:space="preserve">and </w:t>
      </w:r>
      <w:proofErr w:type="spellStart"/>
      <w:r w:rsidRPr="008038B2">
        <w:rPr>
          <w:rFonts w:cs="Arial"/>
          <w:b/>
          <w:lang w:val="en-GB"/>
        </w:rPr>
        <w:t>OTSDUW</w:t>
      </w:r>
      <w:proofErr w:type="spellEnd"/>
      <w:r w:rsidRPr="008038B2">
        <w:rPr>
          <w:rFonts w:cs="Arial"/>
          <w:b/>
          <w:lang w:val="en-GB"/>
        </w:rPr>
        <w:t xml:space="preserve"> Plant and Apparatus</w:t>
      </w:r>
      <w:r w:rsidRPr="008038B2">
        <w:rPr>
          <w:rFonts w:cs="Arial"/>
          <w:lang w:val="en-GB"/>
        </w:rPr>
        <w:t xml:space="preserve"> is required to remain connected and stable for any balanced and unbalanced fault where the voltage at the </w:t>
      </w:r>
      <w:r w:rsidRPr="008038B2">
        <w:rPr>
          <w:rFonts w:cs="Arial"/>
          <w:b/>
          <w:lang w:val="en-GB"/>
        </w:rPr>
        <w:t xml:space="preserve">Grid Entry Point </w:t>
      </w:r>
      <w:r w:rsidRPr="008038B2">
        <w:rPr>
          <w:rFonts w:cs="Arial"/>
          <w:lang w:val="en-GB"/>
        </w:rPr>
        <w:t>or</w:t>
      </w:r>
      <w:r w:rsidRPr="008038B2">
        <w:rPr>
          <w:rFonts w:cs="Arial"/>
          <w:b/>
          <w:lang w:val="en-GB"/>
        </w:rPr>
        <w:t xml:space="preserve"> User System Entry Point </w:t>
      </w:r>
      <w:r w:rsidRPr="008038B2">
        <w:rPr>
          <w:rFonts w:cs="Arial"/>
          <w:lang w:val="en-GB"/>
        </w:rPr>
        <w:t xml:space="preserve"> or (</w:t>
      </w:r>
      <w:r w:rsidRPr="008038B2">
        <w:rPr>
          <w:rFonts w:cs="Arial"/>
          <w:b/>
          <w:lang w:val="en-GB"/>
        </w:rPr>
        <w:t>HVDC Interface Point</w:t>
      </w:r>
      <w:r w:rsidRPr="008038B2">
        <w:rPr>
          <w:rFonts w:cs="Arial"/>
          <w:lang w:val="en-GB"/>
        </w:rPr>
        <w:t xml:space="preserve"> in the case of </w:t>
      </w:r>
      <w:r w:rsidRPr="008038B2">
        <w:rPr>
          <w:rFonts w:cs="Arial"/>
          <w:b/>
          <w:lang w:val="en-GB"/>
        </w:rPr>
        <w:t xml:space="preserve">Remote End DC Converter Stations </w:t>
      </w:r>
      <w:r w:rsidRPr="008038B2">
        <w:rPr>
          <w:rFonts w:cs="Arial"/>
          <w:lang w:val="en-GB"/>
        </w:rPr>
        <w:t xml:space="preserve"> or </w:t>
      </w:r>
      <w:r w:rsidRPr="008038B2">
        <w:rPr>
          <w:rFonts w:cs="Arial"/>
          <w:b/>
          <w:lang w:val="en-GB"/>
        </w:rPr>
        <w:t>Interface Point</w:t>
      </w:r>
      <w:r w:rsidRPr="008038B2">
        <w:rPr>
          <w:rFonts w:cs="Arial"/>
          <w:lang w:val="en-GB"/>
        </w:rPr>
        <w:t xml:space="preserve"> in the case of </w:t>
      </w:r>
      <w:proofErr w:type="spellStart"/>
      <w:r w:rsidRPr="008038B2">
        <w:rPr>
          <w:rFonts w:cs="Arial"/>
          <w:b/>
          <w:lang w:val="en-GB"/>
        </w:rPr>
        <w:t>OTSDUW</w:t>
      </w:r>
      <w:proofErr w:type="spellEnd"/>
      <w:r w:rsidRPr="008038B2">
        <w:rPr>
          <w:rFonts w:cs="Arial"/>
          <w:b/>
          <w:lang w:val="en-GB"/>
        </w:rPr>
        <w:t xml:space="preserve"> Plant and Apparatus</w:t>
      </w:r>
      <w:r w:rsidRPr="008038B2">
        <w:rPr>
          <w:rFonts w:cs="Arial"/>
          <w:lang w:val="en-GB"/>
        </w:rPr>
        <w:t xml:space="preserve">) remains on or </w:t>
      </w:r>
      <w:r>
        <w:rPr>
          <w:rFonts w:cs="Arial"/>
          <w:lang w:val="en-GB"/>
        </w:rPr>
        <w:t>within</w:t>
      </w:r>
      <w:r w:rsidRPr="008038B2">
        <w:rPr>
          <w:rFonts w:cs="Arial"/>
          <w:lang w:val="en-GB"/>
        </w:rPr>
        <w:t xml:space="preserve"> the </w:t>
      </w:r>
      <w:r>
        <w:rPr>
          <w:rFonts w:cs="Arial"/>
          <w:lang w:val="en-GB"/>
        </w:rPr>
        <w:t xml:space="preserve">boundaries defined by the </w:t>
      </w:r>
      <w:r w:rsidRPr="008038B2">
        <w:rPr>
          <w:rFonts w:cs="Arial"/>
          <w:lang w:val="en-GB"/>
        </w:rPr>
        <w:t>heavy black line</w:t>
      </w:r>
      <w:r>
        <w:rPr>
          <w:rFonts w:cs="Arial"/>
          <w:lang w:val="en-GB"/>
        </w:rPr>
        <w:t>s</w:t>
      </w:r>
      <w:r w:rsidRPr="008038B2">
        <w:rPr>
          <w:rFonts w:cs="Arial"/>
          <w:lang w:val="en-GB"/>
        </w:rPr>
        <w:t xml:space="preserve"> </w:t>
      </w:r>
      <w:r>
        <w:rPr>
          <w:rFonts w:cs="Arial"/>
          <w:lang w:val="en-GB"/>
        </w:rPr>
        <w:t xml:space="preserve">shown </w:t>
      </w:r>
      <w:r w:rsidRPr="008038B2">
        <w:rPr>
          <w:rFonts w:cs="Arial"/>
          <w:lang w:val="en-GB"/>
        </w:rPr>
        <w:t xml:space="preserve">in </w:t>
      </w:r>
      <w:r>
        <w:rPr>
          <w:rFonts w:cs="Arial"/>
          <w:lang w:val="en-GB"/>
        </w:rPr>
        <w:t xml:space="preserve">the voltage against time curves in </w:t>
      </w:r>
      <w:r w:rsidRPr="008038B2">
        <w:rPr>
          <w:rFonts w:cs="Arial"/>
          <w:lang w:val="en-GB"/>
        </w:rPr>
        <w:t xml:space="preserve">sections </w:t>
      </w:r>
      <w:proofErr w:type="spellStart"/>
      <w:r w:rsidRPr="008038B2">
        <w:rPr>
          <w:rFonts w:cs="Arial"/>
          <w:lang w:val="en-GB"/>
        </w:rPr>
        <w:t>ECC.6.3.15.2</w:t>
      </w:r>
      <w:proofErr w:type="spellEnd"/>
      <w:r w:rsidRPr="008038B2">
        <w:rPr>
          <w:rFonts w:cs="Arial"/>
          <w:lang w:val="en-GB"/>
        </w:rPr>
        <w:t xml:space="preserve"> – </w:t>
      </w:r>
      <w:proofErr w:type="spellStart"/>
      <w:r w:rsidRPr="008038B2">
        <w:rPr>
          <w:rFonts w:cs="Arial"/>
          <w:lang w:val="en-GB"/>
        </w:rPr>
        <w:t>ECC.6.3.15.7</w:t>
      </w:r>
      <w:proofErr w:type="spellEnd"/>
      <w:r w:rsidRPr="008038B2">
        <w:rPr>
          <w:rFonts w:cs="Arial"/>
          <w:lang w:val="en-GB"/>
        </w:rPr>
        <w:t xml:space="preserve"> </w:t>
      </w:r>
      <w:r>
        <w:rPr>
          <w:rFonts w:cs="Arial"/>
          <w:lang w:val="en-GB"/>
        </w:rPr>
        <w:t xml:space="preserve">(as applicable) </w:t>
      </w:r>
      <w:r w:rsidRPr="008038B2">
        <w:rPr>
          <w:rFonts w:cs="Arial"/>
          <w:lang w:val="en-GB"/>
        </w:rPr>
        <w:t>below.</w:t>
      </w:r>
    </w:p>
    <w:p w14:paraId="7C65E28D" w14:textId="77777777" w:rsidR="00E62EDF" w:rsidRPr="008038B2" w:rsidRDefault="00E62EDF" w:rsidP="00E62EDF">
      <w:pPr>
        <w:pStyle w:val="Level2Text"/>
        <w:tabs>
          <w:tab w:val="clear" w:pos="1843"/>
          <w:tab w:val="left" w:pos="1560"/>
          <w:tab w:val="left" w:pos="1701"/>
          <w:tab w:val="left" w:pos="2410"/>
        </w:tabs>
        <w:spacing w:after="0" w:line="240" w:lineRule="auto"/>
        <w:ind w:left="1701" w:hanging="1701"/>
        <w:rPr>
          <w:rFonts w:cs="Arial"/>
          <w:lang w:val="en-GB"/>
        </w:rPr>
      </w:pPr>
    </w:p>
    <w:bookmarkEnd w:id="1"/>
    <w:p w14:paraId="6BB12D09" w14:textId="77777777" w:rsidR="00E62EDF" w:rsidRPr="008038B2" w:rsidRDefault="00E62EDF" w:rsidP="00E62EDF">
      <w:pPr>
        <w:pStyle w:val="Level2Text"/>
        <w:tabs>
          <w:tab w:val="clear" w:pos="1843"/>
          <w:tab w:val="left" w:pos="1560"/>
          <w:tab w:val="left" w:pos="1701"/>
          <w:tab w:val="left" w:pos="2410"/>
        </w:tabs>
        <w:spacing w:after="0" w:line="240" w:lineRule="auto"/>
        <w:ind w:left="1701" w:hanging="1701"/>
        <w:rPr>
          <w:rFonts w:cs="Arial"/>
          <w:lang w:val="en-GB"/>
        </w:rPr>
      </w:pPr>
    </w:p>
    <w:p w14:paraId="0719AF2E" w14:textId="7F0D7361" w:rsidR="00E62EDF" w:rsidRPr="00E62EDF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rPr>
          <w:rFonts w:cs="Arial"/>
          <w:color w:val="auto"/>
          <w:highlight w:val="yellow"/>
          <w:lang w:val="en-GB"/>
        </w:rPr>
      </w:pPr>
      <w:proofErr w:type="spellStart"/>
      <w:r w:rsidRPr="008038B2">
        <w:rPr>
          <w:rFonts w:cs="Arial"/>
          <w:color w:val="auto"/>
          <w:lang w:val="en-GB"/>
        </w:rPr>
        <w:t>ECC.6.3.15.1.3</w:t>
      </w:r>
      <w:proofErr w:type="spellEnd"/>
      <w:r w:rsidRPr="008038B2">
        <w:rPr>
          <w:rFonts w:cs="Arial"/>
          <w:color w:val="auto"/>
          <w:lang w:val="en-GB"/>
        </w:rPr>
        <w:tab/>
      </w:r>
      <w:r w:rsidRPr="00E62EDF">
        <w:rPr>
          <w:rFonts w:cs="Arial"/>
          <w:color w:val="auto"/>
          <w:highlight w:val="yellow"/>
          <w:lang w:val="en-GB"/>
        </w:rPr>
        <w:t>The applicable voltage against time curve</w:t>
      </w:r>
      <w:ins w:id="2" w:author="Aten, Martin" w:date="2023-05-02T11:38:00Z">
        <w:r w:rsidR="00FC7904">
          <w:rPr>
            <w:rFonts w:cs="Arial"/>
            <w:color w:val="auto"/>
            <w:highlight w:val="yellow"/>
            <w:lang w:val="en-GB"/>
          </w:rPr>
          <w:t>s</w:t>
        </w:r>
      </w:ins>
      <w:r w:rsidRPr="00E62EDF">
        <w:rPr>
          <w:rFonts w:cs="Arial"/>
          <w:color w:val="auto"/>
          <w:highlight w:val="yellow"/>
          <w:lang w:val="en-GB"/>
        </w:rPr>
        <w:t xml:space="preserve"> defined in </w:t>
      </w:r>
      <w:proofErr w:type="spellStart"/>
      <w:r w:rsidRPr="00E62EDF">
        <w:rPr>
          <w:rFonts w:cs="Arial"/>
          <w:color w:val="auto"/>
          <w:highlight w:val="yellow"/>
          <w:lang w:val="en-GB"/>
        </w:rPr>
        <w:t>ECC.6.3.15.2</w:t>
      </w:r>
      <w:proofErr w:type="spellEnd"/>
      <w:r w:rsidRPr="00E62EDF">
        <w:rPr>
          <w:rFonts w:cs="Arial"/>
          <w:color w:val="auto"/>
          <w:highlight w:val="yellow"/>
          <w:lang w:val="en-GB"/>
        </w:rPr>
        <w:t xml:space="preserve">– </w:t>
      </w:r>
      <w:proofErr w:type="spellStart"/>
      <w:r w:rsidRPr="00E62EDF">
        <w:rPr>
          <w:rFonts w:cs="Arial"/>
          <w:color w:val="auto"/>
          <w:highlight w:val="yellow"/>
          <w:lang w:val="en-GB"/>
        </w:rPr>
        <w:t>ECC.6.3.15.7</w:t>
      </w:r>
      <w:proofErr w:type="spellEnd"/>
      <w:r w:rsidRPr="00E62EDF">
        <w:rPr>
          <w:rFonts w:cs="Arial"/>
          <w:color w:val="auto"/>
          <w:highlight w:val="yellow"/>
          <w:lang w:val="en-GB"/>
        </w:rPr>
        <w:t xml:space="preserve"> and </w:t>
      </w:r>
      <w:proofErr w:type="spellStart"/>
      <w:r w:rsidRPr="00E62EDF">
        <w:rPr>
          <w:rFonts w:cs="Arial"/>
          <w:color w:val="auto"/>
          <w:highlight w:val="yellow"/>
          <w:lang w:val="en-GB"/>
        </w:rPr>
        <w:t>ECC.6.3.15.1.4</w:t>
      </w:r>
      <w:proofErr w:type="spellEnd"/>
      <w:r w:rsidRPr="00E62EDF">
        <w:rPr>
          <w:rFonts w:cs="Arial"/>
          <w:color w:val="auto"/>
          <w:highlight w:val="yellow"/>
          <w:lang w:val="en-GB"/>
        </w:rPr>
        <w:t xml:space="preserve"> respectively express</w:t>
      </w:r>
      <w:del w:id="3" w:author="Aten, Martin" w:date="2023-05-02T11:38:00Z">
        <w:r w:rsidRPr="00E62EDF" w:rsidDel="00FC7904">
          <w:rPr>
            <w:rFonts w:cs="Arial"/>
            <w:color w:val="auto"/>
            <w:highlight w:val="yellow"/>
            <w:lang w:val="en-GB"/>
          </w:rPr>
          <w:delText>e</w:delText>
        </w:r>
      </w:del>
      <w:r w:rsidRPr="00E62EDF">
        <w:rPr>
          <w:rFonts w:cs="Arial"/>
          <w:color w:val="auto"/>
          <w:highlight w:val="yellow"/>
          <w:lang w:val="en-GB"/>
        </w:rPr>
        <w:t xml:space="preserve"> the lower (low voltage ride through) and upper (high voltage ride through) limits (expressed as the ratio of its actual value and its reference </w:t>
      </w:r>
      <w:proofErr w:type="spellStart"/>
      <w:r w:rsidRPr="00E62EDF">
        <w:rPr>
          <w:rFonts w:cs="Arial"/>
          <w:color w:val="auto"/>
          <w:highlight w:val="yellow"/>
          <w:lang w:val="en-GB"/>
        </w:rPr>
        <w:t>1pu</w:t>
      </w:r>
      <w:proofErr w:type="spellEnd"/>
      <w:r w:rsidRPr="00E62EDF">
        <w:rPr>
          <w:rFonts w:cs="Arial"/>
          <w:color w:val="auto"/>
          <w:highlight w:val="yellow"/>
          <w:lang w:val="en-GB"/>
        </w:rPr>
        <w:t xml:space="preserve">) of the actual course of the phase to phase voltage (or phase to earth voltage in the case of asymmetrical/unbalanced faults) on the </w:t>
      </w:r>
      <w:r w:rsidRPr="00E62EDF">
        <w:rPr>
          <w:rFonts w:cs="Arial"/>
          <w:b/>
          <w:color w:val="auto"/>
          <w:highlight w:val="yellow"/>
          <w:lang w:val="en-GB"/>
        </w:rPr>
        <w:t>System</w:t>
      </w:r>
      <w:r w:rsidRPr="00E62EDF">
        <w:rPr>
          <w:rFonts w:cs="Arial"/>
          <w:color w:val="auto"/>
          <w:highlight w:val="yellow"/>
          <w:lang w:val="en-GB"/>
        </w:rPr>
        <w:t xml:space="preserve"> voltage level at the </w:t>
      </w:r>
      <w:r w:rsidRPr="00E62EDF">
        <w:rPr>
          <w:rFonts w:cs="Arial"/>
          <w:b/>
          <w:color w:val="auto"/>
          <w:highlight w:val="yellow"/>
          <w:lang w:val="en-GB"/>
        </w:rPr>
        <w:t xml:space="preserve">Grid Entry Point </w:t>
      </w:r>
      <w:r w:rsidRPr="00E62EDF">
        <w:rPr>
          <w:rFonts w:cs="Arial"/>
          <w:color w:val="auto"/>
          <w:highlight w:val="yellow"/>
          <w:lang w:val="en-GB"/>
        </w:rPr>
        <w:t>or</w:t>
      </w:r>
      <w:r w:rsidRPr="00E62EDF">
        <w:rPr>
          <w:rFonts w:cs="Arial"/>
          <w:b/>
          <w:color w:val="auto"/>
          <w:highlight w:val="yellow"/>
          <w:lang w:val="en-GB"/>
        </w:rPr>
        <w:t xml:space="preserve"> User System Entry Point</w:t>
      </w:r>
      <w:r w:rsidRPr="00E62EDF">
        <w:rPr>
          <w:rFonts w:cs="Arial"/>
          <w:color w:val="auto"/>
          <w:highlight w:val="yellow"/>
          <w:lang w:val="en-GB"/>
        </w:rPr>
        <w:t xml:space="preserve"> (or </w:t>
      </w:r>
      <w:r w:rsidRPr="00E62EDF">
        <w:rPr>
          <w:rFonts w:cs="Arial"/>
          <w:b/>
          <w:color w:val="auto"/>
          <w:highlight w:val="yellow"/>
          <w:lang w:val="en-GB"/>
        </w:rPr>
        <w:t>HVDC Interface Point</w:t>
      </w:r>
      <w:r w:rsidRPr="00E62EDF">
        <w:rPr>
          <w:rFonts w:cs="Arial"/>
          <w:color w:val="auto"/>
          <w:highlight w:val="yellow"/>
          <w:lang w:val="en-GB"/>
        </w:rPr>
        <w:t xml:space="preserve"> in the case of </w:t>
      </w:r>
      <w:r w:rsidRPr="00E62EDF">
        <w:rPr>
          <w:rFonts w:cs="Arial"/>
          <w:b/>
          <w:color w:val="auto"/>
          <w:highlight w:val="yellow"/>
          <w:lang w:val="en-GB"/>
        </w:rPr>
        <w:t>Remote End HVDC Converter</w:t>
      </w:r>
      <w:r w:rsidRPr="00E62EDF">
        <w:rPr>
          <w:rFonts w:cs="Arial"/>
          <w:color w:val="auto"/>
          <w:highlight w:val="yellow"/>
          <w:lang w:val="en-GB"/>
        </w:rPr>
        <w:t xml:space="preserve"> </w:t>
      </w:r>
      <w:r w:rsidRPr="00E62EDF">
        <w:rPr>
          <w:rFonts w:cs="Arial"/>
          <w:b/>
          <w:color w:val="auto"/>
          <w:highlight w:val="yellow"/>
          <w:lang w:val="en-GB"/>
        </w:rPr>
        <w:t>Stations</w:t>
      </w:r>
      <w:r w:rsidRPr="00E62EDF">
        <w:rPr>
          <w:rFonts w:cs="Arial"/>
          <w:color w:val="auto"/>
          <w:highlight w:val="yellow"/>
          <w:lang w:val="en-GB"/>
        </w:rPr>
        <w:t xml:space="preserve"> or </w:t>
      </w:r>
      <w:r w:rsidRPr="00E62EDF">
        <w:rPr>
          <w:rFonts w:cs="Arial"/>
          <w:b/>
          <w:color w:val="auto"/>
          <w:highlight w:val="yellow"/>
          <w:lang w:val="en-GB"/>
        </w:rPr>
        <w:t>Interface Point</w:t>
      </w:r>
      <w:r w:rsidRPr="00E62EDF">
        <w:rPr>
          <w:rFonts w:cs="Arial"/>
          <w:color w:val="auto"/>
          <w:highlight w:val="yellow"/>
          <w:lang w:val="en-GB"/>
        </w:rPr>
        <w:t xml:space="preserve"> in the case of </w:t>
      </w:r>
      <w:proofErr w:type="spellStart"/>
      <w:r w:rsidRPr="00E62EDF">
        <w:rPr>
          <w:rFonts w:cs="Arial"/>
          <w:b/>
          <w:color w:val="auto"/>
          <w:highlight w:val="yellow"/>
          <w:lang w:val="en-GB"/>
        </w:rPr>
        <w:t>OTSDUW</w:t>
      </w:r>
      <w:proofErr w:type="spellEnd"/>
      <w:r w:rsidRPr="00E62EDF">
        <w:rPr>
          <w:rFonts w:cs="Arial"/>
          <w:b/>
          <w:color w:val="auto"/>
          <w:highlight w:val="yellow"/>
          <w:lang w:val="en-GB"/>
        </w:rPr>
        <w:t xml:space="preserve"> Plant and Apparatus</w:t>
      </w:r>
      <w:r w:rsidRPr="00E62EDF">
        <w:rPr>
          <w:rFonts w:cs="Arial"/>
          <w:color w:val="auto"/>
          <w:highlight w:val="yellow"/>
          <w:lang w:val="en-GB"/>
        </w:rPr>
        <w:t xml:space="preserve">) during a symmetrical or asymmetrical/unbalanced fault, as a function of time before, during and after the fault. The high voltage curve shown in </w:t>
      </w:r>
      <w:proofErr w:type="spellStart"/>
      <w:r w:rsidRPr="00E62EDF">
        <w:rPr>
          <w:rFonts w:cs="Arial"/>
          <w:color w:val="auto"/>
          <w:highlight w:val="yellow"/>
          <w:lang w:val="en-GB"/>
        </w:rPr>
        <w:t>ECC.6.3.15.1.4</w:t>
      </w:r>
      <w:proofErr w:type="spellEnd"/>
      <w:ins w:id="4" w:author="Aten, Martin" w:date="2023-05-02T11:38:00Z">
        <w:r w:rsidR="00745BD2">
          <w:rPr>
            <w:rFonts w:cs="Arial"/>
            <w:color w:val="auto"/>
            <w:highlight w:val="yellow"/>
            <w:lang w:val="en-GB"/>
          </w:rPr>
          <w:t xml:space="preserve"> </w:t>
        </w:r>
      </w:ins>
      <w:r w:rsidRPr="00E62EDF">
        <w:rPr>
          <w:rFonts w:cs="Arial"/>
          <w:color w:val="auto"/>
          <w:highlight w:val="yellow"/>
          <w:lang w:val="en-GB"/>
        </w:rPr>
        <w:t xml:space="preserve">shall be interpreted such that it </w:t>
      </w:r>
      <w:ins w:id="5" w:author="Aten, Martin" w:date="2023-05-02T11:39:00Z">
        <w:r w:rsidR="003B6372">
          <w:rPr>
            <w:rFonts w:cs="Arial"/>
            <w:color w:val="auto"/>
            <w:highlight w:val="yellow"/>
            <w:lang w:val="en-GB"/>
          </w:rPr>
          <w:t xml:space="preserve">starts </w:t>
        </w:r>
      </w:ins>
      <w:r w:rsidRPr="00E62EDF">
        <w:rPr>
          <w:rFonts w:cs="Arial"/>
          <w:color w:val="auto"/>
          <w:highlight w:val="yellow"/>
          <w:lang w:val="en-GB"/>
        </w:rPr>
        <w:t xml:space="preserve">from the time of inception of transient overvoltage (tov) and is applicable to all Type B, C and D synchronous generators and power park modules. The high voltage transient shall be interpreted as any voltage above the </w:t>
      </w:r>
      <w:del w:id="6" w:author="Aten, Martin" w:date="2023-05-02T11:39:00Z">
        <w:r w:rsidRPr="00E62EDF" w:rsidDel="003B6372">
          <w:rPr>
            <w:rFonts w:cs="Arial"/>
            <w:color w:val="auto"/>
            <w:highlight w:val="yellow"/>
            <w:lang w:val="en-GB"/>
          </w:rPr>
          <w:delText xml:space="preserve">Vref </w:delText>
        </w:r>
      </w:del>
      <w:proofErr w:type="spellStart"/>
      <w:ins w:id="7" w:author="Aten, Martin" w:date="2023-05-02T11:39:00Z">
        <w:r w:rsidR="003B6372">
          <w:rPr>
            <w:rFonts w:cs="Arial"/>
            <w:color w:val="auto"/>
            <w:highlight w:val="yellow"/>
            <w:lang w:val="en-GB"/>
          </w:rPr>
          <w:t>U</w:t>
        </w:r>
        <w:r w:rsidR="003B6372" w:rsidRPr="00E62EDF">
          <w:rPr>
            <w:rFonts w:cs="Arial"/>
            <w:color w:val="auto"/>
            <w:highlight w:val="yellow"/>
            <w:lang w:val="en-GB"/>
          </w:rPr>
          <w:t>ref</w:t>
        </w:r>
        <w:proofErr w:type="spellEnd"/>
        <w:r w:rsidR="003B6372" w:rsidRPr="00E62EDF">
          <w:rPr>
            <w:rFonts w:cs="Arial"/>
            <w:color w:val="auto"/>
            <w:highlight w:val="yellow"/>
            <w:lang w:val="en-GB"/>
          </w:rPr>
          <w:t xml:space="preserve"> </w:t>
        </w:r>
      </w:ins>
      <w:r w:rsidRPr="00E62EDF">
        <w:rPr>
          <w:rFonts w:cs="Arial"/>
          <w:color w:val="auto"/>
          <w:highlight w:val="yellow"/>
          <w:lang w:val="en-GB"/>
        </w:rPr>
        <w:t xml:space="preserve">corresponding to that in </w:t>
      </w:r>
      <w:proofErr w:type="spellStart"/>
      <w:r w:rsidRPr="00E62EDF">
        <w:rPr>
          <w:rFonts w:cs="Arial"/>
          <w:color w:val="auto"/>
          <w:highlight w:val="yellow"/>
          <w:lang w:val="en-GB"/>
        </w:rPr>
        <w:t>CC.6.1.4</w:t>
      </w:r>
      <w:proofErr w:type="spellEnd"/>
      <w:r w:rsidRPr="00E62EDF">
        <w:rPr>
          <w:rFonts w:cs="Arial"/>
          <w:color w:val="auto"/>
          <w:highlight w:val="yellow"/>
          <w:lang w:val="en-GB"/>
        </w:rPr>
        <w:t xml:space="preserve"> and </w:t>
      </w:r>
      <w:proofErr w:type="spellStart"/>
      <w:r w:rsidRPr="00E62EDF">
        <w:rPr>
          <w:rFonts w:cs="Arial"/>
          <w:color w:val="auto"/>
          <w:highlight w:val="yellow"/>
          <w:lang w:val="en-GB"/>
        </w:rPr>
        <w:t>ECC.6.1.4</w:t>
      </w:r>
      <w:proofErr w:type="spellEnd"/>
      <w:r w:rsidRPr="00E62EDF">
        <w:rPr>
          <w:rFonts w:cs="Arial"/>
          <w:color w:val="auto"/>
          <w:highlight w:val="yellow"/>
          <w:lang w:val="en-GB"/>
        </w:rPr>
        <w:t>.</w:t>
      </w:r>
    </w:p>
    <w:p w14:paraId="7F622364" w14:textId="77777777" w:rsidR="00E62EDF" w:rsidRPr="00E62EDF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rPr>
          <w:rFonts w:cs="Arial"/>
          <w:color w:val="auto"/>
          <w:highlight w:val="yellow"/>
          <w:lang w:val="en-GB"/>
        </w:rPr>
      </w:pPr>
    </w:p>
    <w:p w14:paraId="72F4AF8E" w14:textId="77777777" w:rsidR="00E62EDF" w:rsidRPr="00E62EDF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jc w:val="left"/>
        <w:rPr>
          <w:rFonts w:cs="Arial"/>
          <w:color w:val="auto"/>
          <w:highlight w:val="yellow"/>
          <w:lang w:val="en-GB"/>
        </w:rPr>
      </w:pPr>
      <w:proofErr w:type="spellStart"/>
      <w:r w:rsidRPr="00E62EDF">
        <w:rPr>
          <w:rFonts w:cs="Arial"/>
          <w:color w:val="auto"/>
          <w:highlight w:val="yellow"/>
          <w:lang w:val="en-GB"/>
        </w:rPr>
        <w:t>ECC.6.3.15.1.4</w:t>
      </w:r>
      <w:proofErr w:type="spellEnd"/>
      <w:r w:rsidRPr="00E62EDF">
        <w:rPr>
          <w:rFonts w:cs="Arial"/>
          <w:color w:val="auto"/>
          <w:highlight w:val="yellow"/>
          <w:lang w:val="en-GB"/>
        </w:rPr>
        <w:tab/>
      </w:r>
      <w:r w:rsidRPr="00E62EDF">
        <w:rPr>
          <w:rFonts w:cs="Arial"/>
          <w:color w:val="auto"/>
          <w:highlight w:val="yellow"/>
          <w:u w:val="single"/>
          <w:lang w:val="en-GB"/>
        </w:rPr>
        <w:t xml:space="preserve">Voltage against time curve and parameters applicable to </w:t>
      </w:r>
      <w:r w:rsidRPr="00E62EDF">
        <w:rPr>
          <w:rFonts w:cs="Arial"/>
          <w:b/>
          <w:color w:val="auto"/>
          <w:highlight w:val="yellow"/>
          <w:u w:val="single"/>
          <w:lang w:val="en-GB"/>
        </w:rPr>
        <w:t xml:space="preserve">Type </w:t>
      </w:r>
      <w:proofErr w:type="spellStart"/>
      <w:proofErr w:type="gramStart"/>
      <w:r w:rsidRPr="00E62EDF">
        <w:rPr>
          <w:rFonts w:cs="Arial"/>
          <w:b/>
          <w:color w:val="auto"/>
          <w:highlight w:val="yellow"/>
          <w:u w:val="single"/>
          <w:lang w:val="en-GB"/>
        </w:rPr>
        <w:t>B,C</w:t>
      </w:r>
      <w:proofErr w:type="gramEnd"/>
      <w:r w:rsidRPr="00E62EDF">
        <w:rPr>
          <w:rFonts w:cs="Arial"/>
          <w:b/>
          <w:color w:val="auto"/>
          <w:highlight w:val="yellow"/>
          <w:u w:val="single"/>
          <w:lang w:val="en-GB"/>
        </w:rPr>
        <w:t>,D</w:t>
      </w:r>
      <w:proofErr w:type="spellEnd"/>
      <w:r w:rsidRPr="00E62EDF">
        <w:rPr>
          <w:rFonts w:cs="Arial"/>
          <w:b/>
          <w:color w:val="auto"/>
          <w:highlight w:val="yellow"/>
          <w:u w:val="single"/>
          <w:lang w:val="en-GB"/>
        </w:rPr>
        <w:t xml:space="preserve"> Synchronous Power Generating Modules and power park modules</w:t>
      </w:r>
      <w:r w:rsidRPr="00E62EDF">
        <w:rPr>
          <w:rFonts w:cs="Arial"/>
          <w:color w:val="auto"/>
          <w:highlight w:val="yellow"/>
          <w:lang w:val="en-GB"/>
        </w:rPr>
        <w:t xml:space="preserve"> for high voltage ride through</w:t>
      </w:r>
    </w:p>
    <w:p w14:paraId="2FFFE115" w14:textId="77777777" w:rsidR="00E62EDF" w:rsidRPr="00E62EDF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jc w:val="left"/>
        <w:rPr>
          <w:rFonts w:cs="Arial"/>
          <w:color w:val="auto"/>
          <w:highlight w:val="yellow"/>
          <w:lang w:val="en-GB"/>
        </w:rPr>
      </w:pPr>
      <w:r w:rsidRPr="00E62EDF">
        <w:rPr>
          <w:rFonts w:cs="Arial"/>
          <w:color w:val="auto"/>
          <w:highlight w:val="yellow"/>
          <w:lang w:val="en-GB"/>
        </w:rPr>
        <w:tab/>
      </w:r>
    </w:p>
    <w:p w14:paraId="066ABE45" w14:textId="77777777" w:rsidR="00E62EDF" w:rsidRPr="00E62EDF" w:rsidRDefault="00E62EDF" w:rsidP="00E62EDF">
      <w:pPr>
        <w:pStyle w:val="Level1Text"/>
        <w:tabs>
          <w:tab w:val="clear" w:pos="1418"/>
          <w:tab w:val="left" w:pos="2835"/>
        </w:tabs>
        <w:spacing w:after="0" w:line="240" w:lineRule="auto"/>
        <w:ind w:left="567" w:firstLine="1276"/>
        <w:jc w:val="left"/>
        <w:rPr>
          <w:rFonts w:cs="Arial"/>
          <w:color w:val="auto"/>
          <w:highlight w:val="yellow"/>
          <w:lang w:val="en-GB"/>
        </w:rPr>
      </w:pPr>
    </w:p>
    <w:p w14:paraId="48121629" w14:textId="77777777" w:rsidR="00E62EDF" w:rsidRPr="00E62EDF" w:rsidRDefault="00E62EDF" w:rsidP="00E62EDF">
      <w:pPr>
        <w:pStyle w:val="Level1Text"/>
        <w:tabs>
          <w:tab w:val="clear" w:pos="1418"/>
          <w:tab w:val="left" w:pos="2835"/>
        </w:tabs>
        <w:spacing w:after="0" w:line="240" w:lineRule="auto"/>
        <w:ind w:left="567" w:firstLine="1276"/>
        <w:jc w:val="left"/>
        <w:rPr>
          <w:rFonts w:cs="Arial"/>
          <w:color w:val="auto"/>
          <w:highlight w:val="yellow"/>
          <w:lang w:val="en-GB"/>
        </w:rPr>
      </w:pPr>
    </w:p>
    <w:p w14:paraId="78E90C77" w14:textId="6B89511F" w:rsidR="00E62EDF" w:rsidRPr="00E62EDF" w:rsidRDefault="00E62EDF" w:rsidP="00E62EDF">
      <w:pPr>
        <w:pStyle w:val="Level1Text"/>
        <w:tabs>
          <w:tab w:val="clear" w:pos="1418"/>
          <w:tab w:val="left" w:pos="2835"/>
        </w:tabs>
        <w:spacing w:after="0" w:line="240" w:lineRule="auto"/>
        <w:ind w:left="567" w:firstLine="1276"/>
        <w:jc w:val="left"/>
        <w:rPr>
          <w:rFonts w:cs="Arial"/>
          <w:color w:val="auto"/>
          <w:highlight w:val="yellow"/>
          <w:lang w:val="en-GB"/>
        </w:rPr>
      </w:pPr>
      <w:commentRangeStart w:id="8"/>
      <w:commentRangeEnd w:id="8"/>
      <w:r w:rsidRPr="00E62EDF">
        <w:rPr>
          <w:rStyle w:val="CommentReference"/>
          <w:color w:val="auto"/>
          <w:highlight w:val="yellow"/>
          <w:lang w:val="en-GB"/>
        </w:rPr>
        <w:lastRenderedPageBreak/>
        <w:commentReference w:id="8"/>
      </w:r>
      <w:ins w:id="9" w:author="MOHAPATRA, PRIYANKA" w:date="2023-05-02T22:06:00Z">
        <w:r w:rsidR="00BE7C7B">
          <w:rPr>
            <w:rFonts w:cs="Arial"/>
            <w:noProof/>
            <w:color w:val="auto"/>
            <w:highlight w:val="yellow"/>
            <w:lang w:val="en-GB"/>
          </w:rPr>
          <w:drawing>
            <wp:inline distT="0" distB="0" distL="0" distR="0" wp14:anchorId="235512D4" wp14:editId="60D337BA">
              <wp:extent cx="4615431" cy="3032567"/>
              <wp:effectExtent l="0" t="0" r="0" b="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0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24071" cy="3038244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ins>
    </w:p>
    <w:p w14:paraId="1F902ED0" w14:textId="77325981" w:rsidR="00E62EDF" w:rsidRPr="00E62EDF" w:rsidRDefault="00FC7904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color w:val="auto"/>
          <w:highlight w:val="yellow"/>
          <w:lang w:val="en-GB"/>
        </w:rPr>
      </w:pPr>
      <w:commentRangeStart w:id="10"/>
      <w:commentRangeEnd w:id="10"/>
      <w:r>
        <w:rPr>
          <w:rStyle w:val="CommentReference"/>
          <w:color w:val="auto"/>
          <w:lang w:val="en-GB"/>
        </w:rPr>
        <w:commentReference w:id="10"/>
      </w:r>
    </w:p>
    <w:p w14:paraId="7960A585" w14:textId="77777777" w:rsidR="00E62EDF" w:rsidRPr="00E62EDF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color w:val="auto"/>
          <w:highlight w:val="yellow"/>
          <w:lang w:val="en-GB"/>
        </w:rPr>
      </w:pPr>
      <w:r w:rsidRPr="00E62EDF">
        <w:rPr>
          <w:rFonts w:cs="Arial"/>
          <w:color w:val="auto"/>
          <w:highlight w:val="yellow"/>
          <w:lang w:val="en-GB"/>
        </w:rPr>
        <w:t xml:space="preserve">Figure </w:t>
      </w:r>
      <w:proofErr w:type="spellStart"/>
      <w:r w:rsidRPr="00E62EDF">
        <w:rPr>
          <w:rFonts w:cs="Arial"/>
          <w:color w:val="auto"/>
          <w:highlight w:val="yellow"/>
          <w:lang w:val="en-GB"/>
        </w:rPr>
        <w:t>ECC.6.3.</w:t>
      </w:r>
      <w:proofErr w:type="gramStart"/>
      <w:r w:rsidRPr="00E62EDF">
        <w:rPr>
          <w:rFonts w:cs="Arial"/>
          <w:color w:val="auto"/>
          <w:highlight w:val="yellow"/>
          <w:lang w:val="en-GB"/>
        </w:rPr>
        <w:t>15.1..</w:t>
      </w:r>
      <w:proofErr w:type="gramEnd"/>
      <w:r w:rsidRPr="00E62EDF">
        <w:rPr>
          <w:rFonts w:cs="Arial"/>
          <w:color w:val="auto"/>
          <w:highlight w:val="yellow"/>
          <w:lang w:val="en-GB"/>
        </w:rPr>
        <w:t>4</w:t>
      </w:r>
      <w:proofErr w:type="spellEnd"/>
      <w:r w:rsidRPr="00E62EDF">
        <w:rPr>
          <w:rFonts w:cs="Arial"/>
          <w:color w:val="auto"/>
          <w:highlight w:val="yellow"/>
          <w:lang w:val="en-GB"/>
        </w:rPr>
        <w:t xml:space="preserve"> Voltage against time curve applicable to </w:t>
      </w:r>
      <w:r w:rsidRPr="00E62EDF">
        <w:rPr>
          <w:rFonts w:cs="Arial"/>
          <w:b/>
          <w:color w:val="auto"/>
          <w:highlight w:val="yellow"/>
          <w:lang w:val="en-GB"/>
        </w:rPr>
        <w:t xml:space="preserve">Type </w:t>
      </w:r>
      <w:proofErr w:type="spellStart"/>
      <w:r w:rsidRPr="00E62EDF">
        <w:rPr>
          <w:rFonts w:cs="Arial"/>
          <w:b/>
          <w:color w:val="auto"/>
          <w:highlight w:val="yellow"/>
          <w:lang w:val="en-GB"/>
        </w:rPr>
        <w:t>B,C,D</w:t>
      </w:r>
      <w:proofErr w:type="spellEnd"/>
      <w:r w:rsidRPr="00E62EDF">
        <w:rPr>
          <w:rFonts w:cs="Arial"/>
          <w:b/>
          <w:color w:val="auto"/>
          <w:highlight w:val="yellow"/>
          <w:lang w:val="en-GB"/>
        </w:rPr>
        <w:t xml:space="preserve"> Synchronous Power Generating Modules and power park modules for high voltage ride through</w:t>
      </w:r>
    </w:p>
    <w:p w14:paraId="0BBAD5DB" w14:textId="77777777" w:rsidR="00E62EDF" w:rsidRPr="00E62EDF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0" w:firstLine="0"/>
        <w:jc w:val="left"/>
        <w:rPr>
          <w:rFonts w:cs="Arial"/>
          <w:color w:val="auto"/>
          <w:highlight w:val="yellow"/>
          <w:lang w:val="en-GB"/>
        </w:rPr>
      </w:pPr>
    </w:p>
    <w:tbl>
      <w:tblPr>
        <w:tblW w:w="0" w:type="auto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5"/>
        <w:gridCol w:w="1067"/>
        <w:gridCol w:w="1701"/>
        <w:gridCol w:w="1276"/>
      </w:tblGrid>
      <w:tr w:rsidR="00E62EDF" w:rsidRPr="00E62EDF" w14:paraId="392AEAD3" w14:textId="77777777" w:rsidTr="00525CEC">
        <w:tc>
          <w:tcPr>
            <w:tcW w:w="2552" w:type="dxa"/>
            <w:gridSpan w:val="2"/>
            <w:shd w:val="clear" w:color="auto" w:fill="auto"/>
          </w:tcPr>
          <w:p w14:paraId="19AAF3D3" w14:textId="77777777" w:rsidR="00E62EDF" w:rsidRPr="00E62EDF" w:rsidRDefault="00E62EDF" w:rsidP="00525CEC">
            <w:pPr>
              <w:spacing w:line="240" w:lineRule="auto"/>
              <w:rPr>
                <w:rFonts w:cs="Arial"/>
                <w:highlight w:val="yellow"/>
              </w:rPr>
            </w:pPr>
            <w:r w:rsidRPr="00E62EDF">
              <w:rPr>
                <w:rFonts w:cs="Arial"/>
                <w:b/>
                <w:bCs/>
                <w:highlight w:val="yellow"/>
              </w:rPr>
              <w:t>Voltage parameters (</w:t>
            </w:r>
            <w:proofErr w:type="spellStart"/>
            <w:r w:rsidRPr="00E62EDF">
              <w:rPr>
                <w:rFonts w:cs="Arial"/>
                <w:b/>
                <w:bCs/>
                <w:highlight w:val="yellow"/>
              </w:rPr>
              <w:t>pu</w:t>
            </w:r>
            <w:proofErr w:type="spellEnd"/>
            <w:r w:rsidRPr="00E62EDF">
              <w:rPr>
                <w:rFonts w:cs="Arial"/>
                <w:b/>
                <w:bCs/>
                <w:highlight w:val="yellow"/>
              </w:rPr>
              <w:t>)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4E58A125" w14:textId="77777777" w:rsidR="00E62EDF" w:rsidRPr="00E62EDF" w:rsidRDefault="00E62EDF" w:rsidP="00525CEC">
            <w:pPr>
              <w:spacing w:line="240" w:lineRule="auto"/>
              <w:rPr>
                <w:rFonts w:cs="Arial"/>
                <w:highlight w:val="yellow"/>
              </w:rPr>
            </w:pPr>
            <w:r w:rsidRPr="00E62EDF">
              <w:rPr>
                <w:rFonts w:cs="Arial"/>
                <w:b/>
                <w:bCs/>
                <w:highlight w:val="yellow"/>
              </w:rPr>
              <w:t>Time parameters (seconds)</w:t>
            </w:r>
          </w:p>
        </w:tc>
      </w:tr>
      <w:tr w:rsidR="00E62EDF" w:rsidRPr="00E62EDF" w14:paraId="1AB61CFF" w14:textId="77777777" w:rsidTr="00525CEC">
        <w:tc>
          <w:tcPr>
            <w:tcW w:w="1485" w:type="dxa"/>
            <w:shd w:val="clear" w:color="auto" w:fill="auto"/>
          </w:tcPr>
          <w:p w14:paraId="3E7F6716" w14:textId="77777777" w:rsidR="00E62EDF" w:rsidRPr="00E62EDF" w:rsidRDefault="00E62EDF" w:rsidP="00525CEC">
            <w:pPr>
              <w:spacing w:line="240" w:lineRule="auto"/>
              <w:rPr>
                <w:rFonts w:cs="Arial"/>
                <w:highlight w:val="yellow"/>
              </w:rPr>
            </w:pPr>
            <w:proofErr w:type="spellStart"/>
            <w:r w:rsidRPr="00E62EDF">
              <w:rPr>
                <w:highlight w:val="yellow"/>
              </w:rPr>
              <w:t>Uov1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38A286F1" w14:textId="77777777" w:rsidR="00E62EDF" w:rsidRPr="00E62EDF" w:rsidRDefault="00E62EDF" w:rsidP="00525CEC">
            <w:pPr>
              <w:spacing w:line="240" w:lineRule="auto"/>
              <w:rPr>
                <w:rFonts w:cs="Arial"/>
                <w:highlight w:val="yellow"/>
              </w:rPr>
            </w:pPr>
            <w:r w:rsidRPr="00E62EDF">
              <w:rPr>
                <w:highlight w:val="yellow"/>
              </w:rPr>
              <w:t>1.3</w:t>
            </w:r>
          </w:p>
        </w:tc>
        <w:tc>
          <w:tcPr>
            <w:tcW w:w="1701" w:type="dxa"/>
            <w:shd w:val="clear" w:color="auto" w:fill="auto"/>
          </w:tcPr>
          <w:p w14:paraId="4E1F9E1F" w14:textId="77777777" w:rsidR="00E62EDF" w:rsidRPr="00E62EDF" w:rsidRDefault="00E62EDF" w:rsidP="00525CEC">
            <w:pPr>
              <w:spacing w:line="240" w:lineRule="auto"/>
              <w:rPr>
                <w:rFonts w:cs="Arial"/>
                <w:highlight w:val="yellow"/>
              </w:rPr>
            </w:pPr>
            <w:proofErr w:type="spellStart"/>
            <w:r w:rsidRPr="00E62EDF">
              <w:rPr>
                <w:highlight w:val="yellow"/>
              </w:rPr>
              <w:t>tov1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E01EB8C" w14:textId="77777777" w:rsidR="00E62EDF" w:rsidRPr="00E62EDF" w:rsidRDefault="00E62EDF" w:rsidP="00525CEC">
            <w:pPr>
              <w:spacing w:line="240" w:lineRule="auto"/>
              <w:rPr>
                <w:rFonts w:cs="Arial"/>
                <w:highlight w:val="yellow"/>
              </w:rPr>
            </w:pPr>
            <w:r w:rsidRPr="00E62EDF">
              <w:rPr>
                <w:highlight w:val="yellow"/>
              </w:rPr>
              <w:t>tov + 0.1</w:t>
            </w:r>
          </w:p>
        </w:tc>
      </w:tr>
      <w:tr w:rsidR="00E62EDF" w:rsidRPr="00E62EDF" w14:paraId="4BA21511" w14:textId="77777777" w:rsidTr="00525CEC">
        <w:tc>
          <w:tcPr>
            <w:tcW w:w="1485" w:type="dxa"/>
            <w:shd w:val="clear" w:color="auto" w:fill="auto"/>
          </w:tcPr>
          <w:p w14:paraId="578332E2" w14:textId="77777777" w:rsidR="00E62EDF" w:rsidRPr="00E62EDF" w:rsidRDefault="00E62EDF" w:rsidP="00525CEC">
            <w:pPr>
              <w:spacing w:line="240" w:lineRule="auto"/>
              <w:rPr>
                <w:rFonts w:cs="Arial"/>
                <w:highlight w:val="yellow"/>
              </w:rPr>
            </w:pPr>
            <w:proofErr w:type="spellStart"/>
            <w:r w:rsidRPr="00E62EDF">
              <w:rPr>
                <w:highlight w:val="yellow"/>
              </w:rPr>
              <w:t>Uov2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5F43F68B" w14:textId="77777777" w:rsidR="00E62EDF" w:rsidRPr="00E62EDF" w:rsidRDefault="00E62EDF" w:rsidP="00525CEC">
            <w:pPr>
              <w:spacing w:line="240" w:lineRule="auto"/>
              <w:rPr>
                <w:rFonts w:cs="Arial"/>
                <w:highlight w:val="yellow"/>
              </w:rPr>
            </w:pPr>
            <w:r w:rsidRPr="00E62EDF">
              <w:rPr>
                <w:highlight w:val="yellow"/>
              </w:rPr>
              <w:t>1.2</w:t>
            </w:r>
          </w:p>
        </w:tc>
        <w:tc>
          <w:tcPr>
            <w:tcW w:w="1701" w:type="dxa"/>
            <w:shd w:val="clear" w:color="auto" w:fill="auto"/>
          </w:tcPr>
          <w:p w14:paraId="4D5628A8" w14:textId="77777777" w:rsidR="00E62EDF" w:rsidRPr="00E62EDF" w:rsidRDefault="00E62EDF" w:rsidP="00525CEC">
            <w:pPr>
              <w:spacing w:line="240" w:lineRule="auto"/>
              <w:rPr>
                <w:rFonts w:cs="Arial"/>
                <w:highlight w:val="yellow"/>
              </w:rPr>
            </w:pPr>
            <w:proofErr w:type="spellStart"/>
            <w:r w:rsidRPr="00E62EDF">
              <w:rPr>
                <w:highlight w:val="yellow"/>
              </w:rPr>
              <w:t>tov2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D62A007" w14:textId="77777777" w:rsidR="00E62EDF" w:rsidRPr="00E62EDF" w:rsidRDefault="00E62EDF" w:rsidP="00525CEC">
            <w:pPr>
              <w:spacing w:line="240" w:lineRule="auto"/>
              <w:rPr>
                <w:rFonts w:cs="Arial"/>
                <w:highlight w:val="yellow"/>
              </w:rPr>
            </w:pPr>
            <w:r w:rsidRPr="00E62EDF">
              <w:rPr>
                <w:highlight w:val="yellow"/>
              </w:rPr>
              <w:t>tov + 60</w:t>
            </w:r>
          </w:p>
        </w:tc>
      </w:tr>
      <w:tr w:rsidR="00E62EDF" w:rsidRPr="00E62EDF" w14:paraId="0C96C6A3" w14:textId="77777777" w:rsidTr="00525CEC">
        <w:tc>
          <w:tcPr>
            <w:tcW w:w="1485" w:type="dxa"/>
            <w:shd w:val="clear" w:color="auto" w:fill="auto"/>
          </w:tcPr>
          <w:p w14:paraId="240F1601" w14:textId="77777777" w:rsidR="00E62EDF" w:rsidRPr="00E62EDF" w:rsidRDefault="00E62EDF" w:rsidP="00525CEC">
            <w:pPr>
              <w:spacing w:line="240" w:lineRule="auto"/>
              <w:rPr>
                <w:rFonts w:cs="Arial"/>
                <w:highlight w:val="yellow"/>
              </w:rPr>
            </w:pPr>
            <w:proofErr w:type="spellStart"/>
            <w:r w:rsidRPr="00E62EDF">
              <w:rPr>
                <w:highlight w:val="yellow"/>
              </w:rPr>
              <w:t>Uov3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71CBDC42" w14:textId="77777777" w:rsidR="00E62EDF" w:rsidRPr="00E62EDF" w:rsidRDefault="00E62EDF" w:rsidP="00525CEC">
            <w:pPr>
              <w:spacing w:line="240" w:lineRule="auto"/>
              <w:rPr>
                <w:rFonts w:cs="Arial"/>
                <w:highlight w:val="yellow"/>
              </w:rPr>
            </w:pPr>
            <w:proofErr w:type="spellStart"/>
            <w:r w:rsidRPr="00E62EDF">
              <w:rPr>
                <w:highlight w:val="yellow"/>
              </w:rPr>
              <w:t>Vref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34CDBD26" w14:textId="77777777" w:rsidR="00E62EDF" w:rsidRPr="00E62EDF" w:rsidRDefault="00E62EDF" w:rsidP="00525CEC">
            <w:pPr>
              <w:spacing w:line="240" w:lineRule="auto"/>
              <w:rPr>
                <w:rFonts w:cs="Arial"/>
                <w:highlight w:val="yellow"/>
              </w:rPr>
            </w:pPr>
            <w:proofErr w:type="spellStart"/>
            <w:r w:rsidRPr="00E62EDF">
              <w:rPr>
                <w:highlight w:val="yellow"/>
              </w:rPr>
              <w:t>tov3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3DE274E" w14:textId="77777777" w:rsidR="00E62EDF" w:rsidRPr="00E62EDF" w:rsidRDefault="00E62EDF" w:rsidP="00525CEC">
            <w:pPr>
              <w:spacing w:line="240" w:lineRule="auto"/>
              <w:rPr>
                <w:rFonts w:cs="Arial"/>
                <w:highlight w:val="yellow"/>
              </w:rPr>
            </w:pPr>
            <w:r w:rsidRPr="00E62EDF">
              <w:rPr>
                <w:highlight w:val="yellow"/>
              </w:rPr>
              <w:t>tov + inf</w:t>
            </w:r>
          </w:p>
        </w:tc>
      </w:tr>
    </w:tbl>
    <w:p w14:paraId="0F4F12E4" w14:textId="77777777" w:rsidR="00E62EDF" w:rsidRPr="00E62EDF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0" w:firstLine="0"/>
        <w:jc w:val="left"/>
        <w:rPr>
          <w:rFonts w:cs="Arial"/>
          <w:color w:val="auto"/>
          <w:highlight w:val="yellow"/>
          <w:lang w:val="en-GB"/>
        </w:rPr>
      </w:pPr>
    </w:p>
    <w:p w14:paraId="679466BA" w14:textId="77777777" w:rsidR="00E62EDF" w:rsidRDefault="00E62EDF" w:rsidP="00E62EDF">
      <w:pPr>
        <w:pStyle w:val="Level1Text"/>
        <w:tabs>
          <w:tab w:val="left" w:pos="1560"/>
          <w:tab w:val="left" w:pos="1843"/>
        </w:tabs>
        <w:spacing w:line="240" w:lineRule="auto"/>
        <w:ind w:left="1560"/>
        <w:rPr>
          <w:rFonts w:cs="Arial"/>
          <w:b/>
          <w:color w:val="auto"/>
          <w:lang w:val="en-GB"/>
        </w:rPr>
      </w:pPr>
      <w:r w:rsidRPr="00E62EDF">
        <w:rPr>
          <w:rFonts w:cs="Arial"/>
          <w:color w:val="auto"/>
          <w:highlight w:val="yellow"/>
          <w:lang w:val="en-GB"/>
        </w:rPr>
        <w:t xml:space="preserve">Table </w:t>
      </w:r>
      <w:proofErr w:type="spellStart"/>
      <w:r w:rsidRPr="00E62EDF">
        <w:rPr>
          <w:rFonts w:cs="Arial"/>
          <w:color w:val="auto"/>
          <w:highlight w:val="yellow"/>
          <w:lang w:val="en-GB"/>
        </w:rPr>
        <w:t>ECC.6.3.</w:t>
      </w:r>
      <w:proofErr w:type="gramStart"/>
      <w:r w:rsidRPr="00E62EDF">
        <w:rPr>
          <w:rFonts w:cs="Arial"/>
          <w:color w:val="auto"/>
          <w:highlight w:val="yellow"/>
          <w:lang w:val="en-GB"/>
        </w:rPr>
        <w:t>15.1..</w:t>
      </w:r>
      <w:proofErr w:type="gramEnd"/>
      <w:r w:rsidRPr="00E62EDF">
        <w:rPr>
          <w:rFonts w:cs="Arial"/>
          <w:color w:val="auto"/>
          <w:highlight w:val="yellow"/>
          <w:lang w:val="en-GB"/>
        </w:rPr>
        <w:t>4</w:t>
      </w:r>
      <w:proofErr w:type="spellEnd"/>
      <w:r w:rsidRPr="00E62EDF">
        <w:rPr>
          <w:rFonts w:cs="Arial"/>
          <w:color w:val="auto"/>
          <w:highlight w:val="yellow"/>
          <w:lang w:val="en-GB"/>
        </w:rPr>
        <w:t xml:space="preserve"> Voltage against time curve applicable to Type </w:t>
      </w:r>
      <w:proofErr w:type="spellStart"/>
      <w:r w:rsidRPr="00E62EDF">
        <w:rPr>
          <w:rFonts w:cs="Arial"/>
          <w:color w:val="auto"/>
          <w:highlight w:val="yellow"/>
          <w:lang w:val="en-GB"/>
        </w:rPr>
        <w:t>B,C,D</w:t>
      </w:r>
      <w:proofErr w:type="spellEnd"/>
      <w:r w:rsidRPr="00E62EDF">
        <w:rPr>
          <w:rFonts w:cs="Arial"/>
          <w:color w:val="auto"/>
          <w:highlight w:val="yellow"/>
          <w:lang w:val="en-GB"/>
        </w:rPr>
        <w:t xml:space="preserve"> Synchronous Power Generating Modules and power park modules for high voltage ride through</w:t>
      </w:r>
    </w:p>
    <w:p w14:paraId="4335ECB9" w14:textId="77777777" w:rsidR="00E62EDF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</w:p>
    <w:p w14:paraId="06C7586A" w14:textId="77777777" w:rsidR="00E62EDF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</w:p>
    <w:p w14:paraId="2897A0DE" w14:textId="77777777" w:rsidR="00E62EDF" w:rsidRPr="008038B2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</w:p>
    <w:p w14:paraId="5C032DA1" w14:textId="77777777" w:rsidR="00E62EDF" w:rsidRPr="008038B2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jc w:val="left"/>
        <w:rPr>
          <w:rFonts w:cs="Arial"/>
          <w:color w:val="auto"/>
          <w:lang w:val="en-GB"/>
        </w:rPr>
      </w:pPr>
      <w:bookmarkStart w:id="11" w:name="_Hlk133828725"/>
      <w:proofErr w:type="spellStart"/>
      <w:r w:rsidRPr="008038B2">
        <w:rPr>
          <w:rFonts w:cs="Arial"/>
          <w:color w:val="auto"/>
          <w:lang w:val="en-GB"/>
        </w:rPr>
        <w:t>ECC.6.3.15.2</w:t>
      </w:r>
      <w:proofErr w:type="spellEnd"/>
      <w:r>
        <w:rPr>
          <w:rFonts w:cs="Arial"/>
          <w:color w:val="auto"/>
          <w:lang w:val="en-GB"/>
        </w:rPr>
        <w:t>(a)</w:t>
      </w:r>
      <w:r w:rsidRPr="008038B2">
        <w:rPr>
          <w:rFonts w:cs="Arial"/>
          <w:color w:val="auto"/>
          <w:lang w:val="en-GB"/>
        </w:rPr>
        <w:tab/>
      </w:r>
      <w:r w:rsidRPr="008038B2">
        <w:rPr>
          <w:rFonts w:cs="Arial"/>
          <w:color w:val="auto"/>
          <w:u w:val="single"/>
          <w:lang w:val="en-GB"/>
        </w:rPr>
        <w:t xml:space="preserve">Voltage against time curve and parameters applicable to </w:t>
      </w:r>
      <w:r w:rsidRPr="008038B2">
        <w:rPr>
          <w:rFonts w:cs="Arial"/>
          <w:b/>
          <w:color w:val="auto"/>
          <w:u w:val="single"/>
          <w:lang w:val="en-GB"/>
        </w:rPr>
        <w:t>Type B Synchronous Power Generating Modules</w:t>
      </w:r>
      <w:r>
        <w:rPr>
          <w:rFonts w:cs="Arial"/>
          <w:color w:val="auto"/>
          <w:lang w:val="en-GB"/>
        </w:rPr>
        <w:t xml:space="preserve"> for low voltage ride through</w:t>
      </w:r>
    </w:p>
    <w:p w14:paraId="00FA502F" w14:textId="77777777" w:rsidR="00E62EDF" w:rsidRPr="008038B2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jc w:val="left"/>
        <w:rPr>
          <w:rFonts w:cs="Arial"/>
          <w:color w:val="auto"/>
          <w:lang w:val="en-GB"/>
        </w:rPr>
      </w:pPr>
      <w:r w:rsidRPr="008038B2">
        <w:rPr>
          <w:rFonts w:cs="Arial"/>
          <w:color w:val="auto"/>
          <w:lang w:val="en-GB"/>
        </w:rPr>
        <w:tab/>
      </w:r>
    </w:p>
    <w:p w14:paraId="1DE2D49F" w14:textId="77777777" w:rsidR="00E62EDF" w:rsidRDefault="00E62EDF" w:rsidP="00E62EDF">
      <w:pPr>
        <w:pStyle w:val="Level1Text"/>
        <w:tabs>
          <w:tab w:val="clear" w:pos="1418"/>
          <w:tab w:val="left" w:pos="2835"/>
        </w:tabs>
        <w:spacing w:after="0" w:line="240" w:lineRule="auto"/>
        <w:ind w:left="567" w:firstLine="1276"/>
        <w:jc w:val="left"/>
        <w:rPr>
          <w:rFonts w:cs="Arial"/>
          <w:color w:val="auto"/>
          <w:lang w:val="en-GB"/>
        </w:rPr>
      </w:pPr>
      <w:r w:rsidRPr="008038B2">
        <w:rPr>
          <w:rFonts w:cs="Arial"/>
          <w:noProof/>
          <w:color w:val="auto"/>
          <w:lang w:val="en-GB" w:eastAsia="en-GB"/>
        </w:rPr>
        <w:drawing>
          <wp:inline distT="0" distB="0" distL="0" distR="0" wp14:anchorId="42B923BE" wp14:editId="539D17F3">
            <wp:extent cx="4419600" cy="2728768"/>
            <wp:effectExtent l="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39102" t="39053" r="18590" b="14482"/>
                    <a:stretch/>
                  </pic:blipFill>
                  <pic:spPr bwMode="auto">
                    <a:xfrm>
                      <a:off x="0" y="0"/>
                      <a:ext cx="4416366" cy="27267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039E6C" w14:textId="77777777" w:rsidR="00E62EDF" w:rsidRDefault="00E62EDF" w:rsidP="00E62EDF">
      <w:pPr>
        <w:pStyle w:val="Level1Text"/>
        <w:tabs>
          <w:tab w:val="clear" w:pos="1418"/>
          <w:tab w:val="left" w:pos="2835"/>
        </w:tabs>
        <w:spacing w:after="0" w:line="240" w:lineRule="auto"/>
        <w:ind w:left="567" w:firstLine="1276"/>
        <w:jc w:val="left"/>
        <w:rPr>
          <w:rFonts w:cs="Arial"/>
          <w:color w:val="auto"/>
          <w:lang w:val="en-GB"/>
        </w:rPr>
      </w:pPr>
    </w:p>
    <w:p w14:paraId="7FE15F39" w14:textId="77777777" w:rsidR="00E62EDF" w:rsidRPr="008038B2" w:rsidRDefault="00E62EDF" w:rsidP="00E62EDF">
      <w:pPr>
        <w:pStyle w:val="Level1Text"/>
        <w:tabs>
          <w:tab w:val="clear" w:pos="1418"/>
          <w:tab w:val="left" w:pos="2835"/>
        </w:tabs>
        <w:spacing w:after="0" w:line="240" w:lineRule="auto"/>
        <w:ind w:left="567" w:firstLine="1276"/>
        <w:jc w:val="left"/>
        <w:rPr>
          <w:rFonts w:cs="Arial"/>
          <w:color w:val="auto"/>
          <w:lang w:val="en-GB"/>
        </w:rPr>
      </w:pPr>
      <w:commentRangeStart w:id="12"/>
      <w:commentRangeEnd w:id="12"/>
      <w:r>
        <w:rPr>
          <w:rStyle w:val="CommentReference"/>
          <w:color w:val="auto"/>
          <w:lang w:val="en-GB"/>
        </w:rPr>
        <w:commentReference w:id="12"/>
      </w:r>
    </w:p>
    <w:p w14:paraId="040F08EE" w14:textId="77777777" w:rsidR="00E62EDF" w:rsidRPr="008038B2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color w:val="auto"/>
          <w:lang w:val="en-GB"/>
        </w:rPr>
      </w:pPr>
    </w:p>
    <w:p w14:paraId="4FD64E07" w14:textId="77777777" w:rsidR="00E62EDF" w:rsidRPr="008038B2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color w:val="auto"/>
          <w:lang w:val="en-GB"/>
        </w:rPr>
      </w:pPr>
      <w:r w:rsidRPr="008038B2">
        <w:rPr>
          <w:rFonts w:cs="Arial"/>
          <w:color w:val="auto"/>
          <w:lang w:val="en-GB"/>
        </w:rPr>
        <w:t xml:space="preserve">Figure </w:t>
      </w:r>
      <w:proofErr w:type="spellStart"/>
      <w:r w:rsidRPr="008038B2">
        <w:rPr>
          <w:rFonts w:cs="Arial"/>
          <w:color w:val="auto"/>
          <w:lang w:val="en-GB"/>
        </w:rPr>
        <w:t>ECC.6.3.15.2</w:t>
      </w:r>
      <w:proofErr w:type="spellEnd"/>
      <w:r w:rsidRPr="008038B2">
        <w:rPr>
          <w:rFonts w:cs="Arial"/>
          <w:color w:val="auto"/>
          <w:lang w:val="en-GB"/>
        </w:rPr>
        <w:t xml:space="preserve"> </w:t>
      </w:r>
      <w:r>
        <w:rPr>
          <w:rFonts w:cs="Arial"/>
          <w:color w:val="auto"/>
          <w:lang w:val="en-GB"/>
        </w:rPr>
        <w:t>(a)</w:t>
      </w:r>
      <w:r w:rsidRPr="008038B2">
        <w:rPr>
          <w:rFonts w:cs="Arial"/>
          <w:color w:val="auto"/>
          <w:lang w:val="en-GB"/>
        </w:rPr>
        <w:t xml:space="preserve">- Voltage against time curve applicable to </w:t>
      </w:r>
      <w:r w:rsidRPr="008038B2">
        <w:rPr>
          <w:rFonts w:cs="Arial"/>
          <w:b/>
          <w:color w:val="auto"/>
          <w:lang w:val="en-GB"/>
        </w:rPr>
        <w:t>Type B Synchronous Power Generating Modules</w:t>
      </w:r>
      <w:r>
        <w:rPr>
          <w:rFonts w:cs="Arial"/>
          <w:b/>
          <w:color w:val="auto"/>
          <w:lang w:val="en-GB"/>
        </w:rPr>
        <w:t xml:space="preserve"> for low voltage ride through</w:t>
      </w:r>
    </w:p>
    <w:p w14:paraId="6B7C4BE4" w14:textId="77777777" w:rsidR="00E62EDF" w:rsidRPr="008038B2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0" w:firstLine="0"/>
        <w:jc w:val="left"/>
        <w:rPr>
          <w:rFonts w:cs="Arial"/>
          <w:color w:val="auto"/>
          <w:lang w:val="en-GB"/>
        </w:rPr>
      </w:pPr>
    </w:p>
    <w:tbl>
      <w:tblPr>
        <w:tblW w:w="0" w:type="auto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5"/>
        <w:gridCol w:w="1067"/>
        <w:gridCol w:w="1701"/>
        <w:gridCol w:w="1276"/>
      </w:tblGrid>
      <w:tr w:rsidR="00E62EDF" w:rsidRPr="008038B2" w14:paraId="0644B35D" w14:textId="77777777" w:rsidTr="00525CEC">
        <w:tc>
          <w:tcPr>
            <w:tcW w:w="2552" w:type="dxa"/>
            <w:gridSpan w:val="2"/>
            <w:shd w:val="clear" w:color="auto" w:fill="auto"/>
          </w:tcPr>
          <w:p w14:paraId="1A785281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  <w:b/>
                <w:bCs/>
              </w:rPr>
              <w:t>Voltage parameters (</w:t>
            </w:r>
            <w:proofErr w:type="spellStart"/>
            <w:r w:rsidRPr="008038B2">
              <w:rPr>
                <w:rFonts w:cs="Arial"/>
                <w:b/>
                <w:bCs/>
              </w:rPr>
              <w:t>pu</w:t>
            </w:r>
            <w:proofErr w:type="spellEnd"/>
            <w:r w:rsidRPr="008038B2">
              <w:rPr>
                <w:rFonts w:cs="Arial"/>
                <w:b/>
                <w:bCs/>
              </w:rPr>
              <w:t>)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1501EF44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  <w:b/>
                <w:bCs/>
              </w:rPr>
              <w:t>Time parameters (seconds)</w:t>
            </w:r>
          </w:p>
        </w:tc>
      </w:tr>
      <w:tr w:rsidR="00E62EDF" w:rsidRPr="008038B2" w14:paraId="6463FE5C" w14:textId="77777777" w:rsidTr="00525CEC">
        <w:tc>
          <w:tcPr>
            <w:tcW w:w="1485" w:type="dxa"/>
            <w:shd w:val="clear" w:color="auto" w:fill="auto"/>
          </w:tcPr>
          <w:p w14:paraId="14A197FB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Uret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16503D92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0.3</w:t>
            </w:r>
          </w:p>
        </w:tc>
        <w:tc>
          <w:tcPr>
            <w:tcW w:w="1701" w:type="dxa"/>
            <w:shd w:val="clear" w:color="auto" w:fill="auto"/>
          </w:tcPr>
          <w:p w14:paraId="1F56C529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tclear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ED6756F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0.14</w:t>
            </w:r>
          </w:p>
        </w:tc>
      </w:tr>
      <w:tr w:rsidR="00E62EDF" w:rsidRPr="008038B2" w14:paraId="6D0EC547" w14:textId="77777777" w:rsidTr="00525CEC">
        <w:tc>
          <w:tcPr>
            <w:tcW w:w="1485" w:type="dxa"/>
            <w:shd w:val="clear" w:color="auto" w:fill="auto"/>
          </w:tcPr>
          <w:p w14:paraId="6B2203DC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Uclear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12FAF31B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0.7</w:t>
            </w:r>
          </w:p>
        </w:tc>
        <w:tc>
          <w:tcPr>
            <w:tcW w:w="1701" w:type="dxa"/>
            <w:shd w:val="clear" w:color="auto" w:fill="auto"/>
          </w:tcPr>
          <w:p w14:paraId="404D00BD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trec1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52239C2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0.14</w:t>
            </w:r>
          </w:p>
        </w:tc>
      </w:tr>
      <w:tr w:rsidR="00E62EDF" w:rsidRPr="008038B2" w14:paraId="0EC89C3C" w14:textId="77777777" w:rsidTr="00525CEC">
        <w:tc>
          <w:tcPr>
            <w:tcW w:w="1485" w:type="dxa"/>
            <w:shd w:val="clear" w:color="auto" w:fill="auto"/>
          </w:tcPr>
          <w:p w14:paraId="6AB33405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Urec1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77DF8E23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0.7</w:t>
            </w:r>
          </w:p>
        </w:tc>
        <w:tc>
          <w:tcPr>
            <w:tcW w:w="1701" w:type="dxa"/>
            <w:shd w:val="clear" w:color="auto" w:fill="auto"/>
          </w:tcPr>
          <w:p w14:paraId="565CCB40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trec2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0EE3DE0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0.45</w:t>
            </w:r>
          </w:p>
        </w:tc>
      </w:tr>
      <w:tr w:rsidR="00E62EDF" w:rsidRPr="008038B2" w14:paraId="51058710" w14:textId="77777777" w:rsidTr="00525CEC">
        <w:tc>
          <w:tcPr>
            <w:tcW w:w="1485" w:type="dxa"/>
            <w:shd w:val="clear" w:color="auto" w:fill="auto"/>
          </w:tcPr>
          <w:p w14:paraId="411E65D1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Urec2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4634C95C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0.9</w:t>
            </w:r>
          </w:p>
        </w:tc>
        <w:tc>
          <w:tcPr>
            <w:tcW w:w="1701" w:type="dxa"/>
            <w:shd w:val="clear" w:color="auto" w:fill="auto"/>
          </w:tcPr>
          <w:p w14:paraId="721D9E5E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trec3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5517514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1.5</w:t>
            </w:r>
          </w:p>
        </w:tc>
      </w:tr>
    </w:tbl>
    <w:p w14:paraId="5C1B41F5" w14:textId="77777777" w:rsidR="00E62EDF" w:rsidRPr="008038B2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0" w:firstLine="0"/>
        <w:jc w:val="left"/>
        <w:rPr>
          <w:rFonts w:cs="Arial"/>
          <w:color w:val="auto"/>
          <w:lang w:val="en-GB"/>
        </w:rPr>
      </w:pPr>
    </w:p>
    <w:p w14:paraId="1CBE4958" w14:textId="77777777" w:rsidR="00E62EDF" w:rsidRPr="008038B2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b/>
          <w:color w:val="auto"/>
          <w:lang w:val="en-GB"/>
        </w:rPr>
      </w:pPr>
      <w:r w:rsidRPr="008038B2">
        <w:rPr>
          <w:rFonts w:cs="Arial"/>
          <w:color w:val="auto"/>
          <w:lang w:val="en-GB"/>
        </w:rPr>
        <w:t xml:space="preserve">Table </w:t>
      </w:r>
      <w:proofErr w:type="spellStart"/>
      <w:r w:rsidRPr="008038B2">
        <w:rPr>
          <w:rFonts w:cs="Arial"/>
          <w:color w:val="auto"/>
          <w:lang w:val="en-GB"/>
        </w:rPr>
        <w:t>ECC.6.3.15.2</w:t>
      </w:r>
      <w:proofErr w:type="spellEnd"/>
      <w:r>
        <w:rPr>
          <w:rFonts w:cs="Arial"/>
          <w:color w:val="auto"/>
          <w:lang w:val="en-GB"/>
        </w:rPr>
        <w:t xml:space="preserve"> (b)</w:t>
      </w:r>
      <w:r w:rsidRPr="008038B2">
        <w:rPr>
          <w:rFonts w:cs="Arial"/>
          <w:color w:val="auto"/>
          <w:lang w:val="en-GB"/>
        </w:rPr>
        <w:t xml:space="preserve"> Voltage against time parameters applicable to </w:t>
      </w:r>
      <w:r w:rsidRPr="008038B2">
        <w:rPr>
          <w:rFonts w:cs="Arial"/>
          <w:b/>
          <w:color w:val="auto"/>
          <w:lang w:val="en-GB"/>
        </w:rPr>
        <w:t>Type B</w:t>
      </w:r>
    </w:p>
    <w:p w14:paraId="4B1079AD" w14:textId="77777777" w:rsidR="00E62EDF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b/>
          <w:color w:val="auto"/>
          <w:lang w:val="en-GB"/>
        </w:rPr>
      </w:pPr>
      <w:r w:rsidRPr="008038B2">
        <w:rPr>
          <w:rFonts w:cs="Arial"/>
          <w:b/>
          <w:color w:val="auto"/>
          <w:lang w:val="en-GB"/>
        </w:rPr>
        <w:t>Synchronous Power Generating Modules</w:t>
      </w:r>
      <w:r>
        <w:rPr>
          <w:rFonts w:cs="Arial"/>
          <w:b/>
          <w:color w:val="auto"/>
          <w:lang w:val="en-GB"/>
        </w:rPr>
        <w:t xml:space="preserve"> for low voltage ride through</w:t>
      </w:r>
    </w:p>
    <w:bookmarkEnd w:id="11"/>
    <w:p w14:paraId="5218D157" w14:textId="77777777" w:rsidR="00E62EDF" w:rsidRPr="008038B2" w:rsidRDefault="00E62EDF" w:rsidP="00E62EDF">
      <w:pPr>
        <w:pStyle w:val="Level1Text"/>
        <w:tabs>
          <w:tab w:val="left" w:pos="1560"/>
          <w:tab w:val="left" w:pos="1843"/>
        </w:tabs>
        <w:spacing w:line="240" w:lineRule="auto"/>
        <w:rPr>
          <w:rFonts w:cs="Arial"/>
          <w:b/>
          <w:color w:val="auto"/>
          <w:lang w:val="en-GB"/>
        </w:rPr>
      </w:pPr>
    </w:p>
    <w:p w14:paraId="1D23DB3D" w14:textId="77777777" w:rsidR="00E62EDF" w:rsidRPr="008038B2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b/>
          <w:color w:val="auto"/>
          <w:lang w:val="en-GB"/>
        </w:rPr>
      </w:pPr>
    </w:p>
    <w:p w14:paraId="039E6478" w14:textId="77777777" w:rsidR="00E62EDF" w:rsidRPr="008038B2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440" w:hanging="1440"/>
        <w:jc w:val="left"/>
        <w:rPr>
          <w:rFonts w:cs="Arial"/>
          <w:color w:val="auto"/>
          <w:u w:val="single"/>
          <w:lang w:val="en-GB"/>
        </w:rPr>
      </w:pPr>
      <w:proofErr w:type="spellStart"/>
      <w:r w:rsidRPr="008038B2">
        <w:rPr>
          <w:rFonts w:cs="Arial"/>
          <w:color w:val="auto"/>
          <w:lang w:val="en-GB"/>
        </w:rPr>
        <w:t>ECC.6.3.15.3</w:t>
      </w:r>
      <w:proofErr w:type="spellEnd"/>
      <w:r w:rsidRPr="008038B2">
        <w:rPr>
          <w:rFonts w:cs="Arial"/>
          <w:color w:val="auto"/>
          <w:lang w:val="en-GB"/>
        </w:rPr>
        <w:tab/>
      </w:r>
      <w:r w:rsidRPr="008038B2">
        <w:rPr>
          <w:rFonts w:cs="Arial"/>
          <w:color w:val="auto"/>
          <w:u w:val="single"/>
          <w:lang w:val="en-GB"/>
        </w:rPr>
        <w:t xml:space="preserve">Voltage against time curve and parameters applicable to </w:t>
      </w:r>
      <w:r w:rsidRPr="008038B2">
        <w:rPr>
          <w:rFonts w:cs="Arial"/>
          <w:b/>
          <w:color w:val="auto"/>
          <w:u w:val="single"/>
          <w:lang w:val="en-GB"/>
        </w:rPr>
        <w:t xml:space="preserve">Type C </w:t>
      </w:r>
      <w:r w:rsidRPr="008038B2">
        <w:rPr>
          <w:rFonts w:cs="Arial"/>
          <w:color w:val="auto"/>
          <w:u w:val="single"/>
          <w:lang w:val="en-GB"/>
        </w:rPr>
        <w:t>and</w:t>
      </w:r>
      <w:r w:rsidRPr="008038B2">
        <w:rPr>
          <w:rFonts w:cs="Arial"/>
          <w:b/>
          <w:color w:val="auto"/>
          <w:u w:val="single"/>
          <w:lang w:val="en-GB"/>
        </w:rPr>
        <w:t xml:space="preserve"> D Synchronous Power Generating Modules</w:t>
      </w:r>
      <w:r w:rsidRPr="008038B2">
        <w:rPr>
          <w:rFonts w:cs="Arial"/>
          <w:color w:val="auto"/>
          <w:u w:val="single"/>
          <w:lang w:val="en-GB"/>
        </w:rPr>
        <w:t xml:space="preserve"> connected below </w:t>
      </w:r>
      <w:proofErr w:type="spellStart"/>
      <w:r w:rsidRPr="008038B2">
        <w:rPr>
          <w:rFonts w:cs="Arial"/>
          <w:color w:val="auto"/>
          <w:u w:val="single"/>
          <w:lang w:val="en-GB"/>
        </w:rPr>
        <w:t>110kV</w:t>
      </w:r>
      <w:proofErr w:type="spellEnd"/>
      <w:r>
        <w:rPr>
          <w:rFonts w:cs="Arial"/>
          <w:color w:val="auto"/>
          <w:u w:val="single"/>
          <w:lang w:val="en-GB"/>
        </w:rPr>
        <w:t xml:space="preserve"> </w:t>
      </w:r>
      <w:bookmarkStart w:id="13" w:name="_Hlk133830334"/>
      <w:r>
        <w:rPr>
          <w:rFonts w:cs="Arial"/>
          <w:color w:val="auto"/>
          <w:u w:val="single"/>
          <w:lang w:val="en-GB"/>
        </w:rPr>
        <w:t>for low voltage ride through</w:t>
      </w:r>
      <w:bookmarkEnd w:id="13"/>
    </w:p>
    <w:p w14:paraId="6E80F0A2" w14:textId="77777777" w:rsidR="00E62EDF" w:rsidRPr="008038B2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440" w:hanging="1440"/>
        <w:jc w:val="left"/>
        <w:rPr>
          <w:rFonts w:cs="Arial"/>
          <w:color w:val="auto"/>
          <w:lang w:val="en-GB"/>
        </w:rPr>
      </w:pPr>
    </w:p>
    <w:p w14:paraId="639C7B06" w14:textId="77777777" w:rsidR="00E62EDF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283"/>
        <w:jc w:val="left"/>
        <w:rPr>
          <w:rFonts w:cs="Arial"/>
          <w:color w:val="auto"/>
          <w:lang w:val="en-GB"/>
        </w:rPr>
      </w:pPr>
      <w:r w:rsidRPr="008038B2">
        <w:rPr>
          <w:rFonts w:cs="Arial"/>
          <w:noProof/>
          <w:color w:val="auto"/>
          <w:lang w:val="en-GB" w:eastAsia="en-GB"/>
        </w:rPr>
        <w:drawing>
          <wp:inline distT="0" distB="0" distL="0" distR="0" wp14:anchorId="4CAC9CA5" wp14:editId="150237D7">
            <wp:extent cx="4419600" cy="2718471"/>
            <wp:effectExtent l="0" t="0" r="0" b="5715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l="39263" t="39053" r="18269" b="14482"/>
                    <a:stretch/>
                  </pic:blipFill>
                  <pic:spPr bwMode="auto">
                    <a:xfrm>
                      <a:off x="0" y="0"/>
                      <a:ext cx="4419600" cy="27184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287EE8" w14:textId="77777777" w:rsidR="00E62EDF" w:rsidRPr="008038B2" w:rsidRDefault="00E62EDF" w:rsidP="00E62EDF">
      <w:pPr>
        <w:pStyle w:val="Level1Text"/>
        <w:tabs>
          <w:tab w:val="left" w:pos="1843"/>
        </w:tabs>
        <w:spacing w:line="240" w:lineRule="auto"/>
        <w:ind w:left="1701" w:hanging="283"/>
        <w:jc w:val="center"/>
        <w:rPr>
          <w:rFonts w:cs="Arial"/>
          <w:color w:val="auto"/>
          <w:lang w:val="en-GB"/>
        </w:rPr>
      </w:pPr>
    </w:p>
    <w:p w14:paraId="7D994911" w14:textId="77777777" w:rsidR="00E62EDF" w:rsidRPr="008038B2" w:rsidRDefault="00E62EDF" w:rsidP="00E62EDF">
      <w:pPr>
        <w:pStyle w:val="Level1Text"/>
        <w:tabs>
          <w:tab w:val="left" w:pos="1843"/>
        </w:tabs>
        <w:spacing w:after="0" w:line="240" w:lineRule="auto"/>
        <w:ind w:firstLine="0"/>
        <w:jc w:val="left"/>
        <w:rPr>
          <w:rFonts w:cs="Arial"/>
          <w:color w:val="auto"/>
          <w:lang w:val="en-GB"/>
        </w:rPr>
      </w:pPr>
    </w:p>
    <w:p w14:paraId="7C95199E" w14:textId="77777777" w:rsidR="00E62EDF" w:rsidRPr="008038B2" w:rsidRDefault="00E62EDF" w:rsidP="00E62EDF">
      <w:pPr>
        <w:pStyle w:val="Level1Text"/>
        <w:tabs>
          <w:tab w:val="left" w:pos="1843"/>
        </w:tabs>
        <w:spacing w:after="0" w:line="240" w:lineRule="auto"/>
        <w:ind w:firstLine="0"/>
        <w:jc w:val="left"/>
        <w:rPr>
          <w:rFonts w:cs="Arial"/>
          <w:color w:val="auto"/>
          <w:lang w:val="en-GB"/>
        </w:rPr>
      </w:pPr>
      <w:r w:rsidRPr="008038B2">
        <w:rPr>
          <w:rFonts w:cs="Arial"/>
          <w:color w:val="auto"/>
          <w:lang w:val="en-GB"/>
        </w:rPr>
        <w:t xml:space="preserve">Figure </w:t>
      </w:r>
      <w:proofErr w:type="spellStart"/>
      <w:r w:rsidRPr="008038B2">
        <w:rPr>
          <w:rFonts w:cs="Arial"/>
          <w:color w:val="auto"/>
          <w:lang w:val="en-GB"/>
        </w:rPr>
        <w:t>ECC.6.3.15.3</w:t>
      </w:r>
      <w:proofErr w:type="spellEnd"/>
      <w:r w:rsidRPr="008038B2">
        <w:rPr>
          <w:rFonts w:cs="Arial"/>
          <w:color w:val="auto"/>
          <w:lang w:val="en-GB"/>
        </w:rPr>
        <w:t xml:space="preserve"> - Voltage against time curve applicable to </w:t>
      </w:r>
      <w:r w:rsidRPr="008038B2">
        <w:rPr>
          <w:rFonts w:cs="Arial"/>
          <w:b/>
          <w:color w:val="auto"/>
          <w:lang w:val="en-GB"/>
        </w:rPr>
        <w:t xml:space="preserve">Type C </w:t>
      </w:r>
      <w:r w:rsidRPr="008038B2">
        <w:rPr>
          <w:rFonts w:cs="Arial"/>
          <w:color w:val="auto"/>
          <w:lang w:val="en-GB"/>
        </w:rPr>
        <w:t>and</w:t>
      </w:r>
      <w:r w:rsidRPr="008038B2">
        <w:rPr>
          <w:rFonts w:cs="Arial"/>
          <w:b/>
          <w:color w:val="auto"/>
          <w:lang w:val="en-GB"/>
        </w:rPr>
        <w:t xml:space="preserve"> D Synchronous Power Generating Modules </w:t>
      </w:r>
      <w:r w:rsidRPr="008038B2">
        <w:rPr>
          <w:rFonts w:cs="Arial"/>
          <w:color w:val="auto"/>
          <w:lang w:val="en-GB"/>
        </w:rPr>
        <w:t xml:space="preserve">connected below </w:t>
      </w:r>
      <w:proofErr w:type="spellStart"/>
      <w:r w:rsidRPr="008038B2">
        <w:rPr>
          <w:rFonts w:cs="Arial"/>
          <w:color w:val="auto"/>
          <w:lang w:val="en-GB"/>
        </w:rPr>
        <w:t>110kV</w:t>
      </w:r>
      <w:proofErr w:type="spellEnd"/>
      <w:r>
        <w:rPr>
          <w:rFonts w:cs="Arial"/>
          <w:color w:val="auto"/>
          <w:lang w:val="en-GB"/>
        </w:rPr>
        <w:t xml:space="preserve"> </w:t>
      </w:r>
      <w:r w:rsidRPr="00AB5921">
        <w:rPr>
          <w:rFonts w:cs="Arial"/>
          <w:color w:val="auto"/>
          <w:lang w:val="en-GB"/>
        </w:rPr>
        <w:t>for low voltage ride through</w:t>
      </w:r>
    </w:p>
    <w:p w14:paraId="7F04B9C1" w14:textId="77777777" w:rsidR="00E62EDF" w:rsidRPr="008038B2" w:rsidRDefault="00E62EDF" w:rsidP="00E62EDF">
      <w:pPr>
        <w:pStyle w:val="Level1Text"/>
        <w:tabs>
          <w:tab w:val="left" w:pos="1843"/>
        </w:tabs>
        <w:spacing w:after="0" w:line="240" w:lineRule="auto"/>
        <w:ind w:firstLine="0"/>
        <w:jc w:val="left"/>
        <w:rPr>
          <w:rFonts w:cs="Arial"/>
          <w:color w:val="auto"/>
          <w:lang w:val="en-GB"/>
        </w:rPr>
      </w:pPr>
    </w:p>
    <w:tbl>
      <w:tblPr>
        <w:tblW w:w="0" w:type="auto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5"/>
        <w:gridCol w:w="1067"/>
        <w:gridCol w:w="1701"/>
        <w:gridCol w:w="1276"/>
      </w:tblGrid>
      <w:tr w:rsidR="00E62EDF" w:rsidRPr="008038B2" w14:paraId="0F57AA85" w14:textId="77777777" w:rsidTr="00525CEC">
        <w:tc>
          <w:tcPr>
            <w:tcW w:w="2552" w:type="dxa"/>
            <w:gridSpan w:val="2"/>
            <w:shd w:val="clear" w:color="auto" w:fill="auto"/>
          </w:tcPr>
          <w:p w14:paraId="73572EF3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  <w:b/>
                <w:bCs/>
              </w:rPr>
              <w:t>Voltage parameters (</w:t>
            </w:r>
            <w:proofErr w:type="spellStart"/>
            <w:r w:rsidRPr="008038B2">
              <w:rPr>
                <w:rFonts w:cs="Arial"/>
                <w:b/>
                <w:bCs/>
              </w:rPr>
              <w:t>pu</w:t>
            </w:r>
            <w:proofErr w:type="spellEnd"/>
            <w:r w:rsidRPr="008038B2">
              <w:rPr>
                <w:rFonts w:cs="Arial"/>
                <w:b/>
                <w:bCs/>
              </w:rPr>
              <w:t>)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72B11AA2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  <w:b/>
                <w:bCs/>
              </w:rPr>
              <w:t>Time parameters (seconds)</w:t>
            </w:r>
          </w:p>
        </w:tc>
      </w:tr>
      <w:tr w:rsidR="00E62EDF" w:rsidRPr="008038B2" w14:paraId="7C21925A" w14:textId="77777777" w:rsidTr="00525CEC">
        <w:tc>
          <w:tcPr>
            <w:tcW w:w="1485" w:type="dxa"/>
            <w:shd w:val="clear" w:color="auto" w:fill="auto"/>
          </w:tcPr>
          <w:p w14:paraId="313578EC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Uret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6B6CCFF2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0.1</w:t>
            </w:r>
          </w:p>
        </w:tc>
        <w:tc>
          <w:tcPr>
            <w:tcW w:w="1701" w:type="dxa"/>
            <w:shd w:val="clear" w:color="auto" w:fill="auto"/>
          </w:tcPr>
          <w:p w14:paraId="48726B6D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tclear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8901FD1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0.14</w:t>
            </w:r>
          </w:p>
        </w:tc>
      </w:tr>
      <w:tr w:rsidR="00E62EDF" w:rsidRPr="008038B2" w14:paraId="3BE9E54C" w14:textId="77777777" w:rsidTr="00525CEC">
        <w:tc>
          <w:tcPr>
            <w:tcW w:w="1485" w:type="dxa"/>
            <w:shd w:val="clear" w:color="auto" w:fill="auto"/>
          </w:tcPr>
          <w:p w14:paraId="2EF88972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Uclear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0FBDB2E8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0.7</w:t>
            </w:r>
          </w:p>
        </w:tc>
        <w:tc>
          <w:tcPr>
            <w:tcW w:w="1701" w:type="dxa"/>
            <w:shd w:val="clear" w:color="auto" w:fill="auto"/>
          </w:tcPr>
          <w:p w14:paraId="7B85359C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trec1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0669EE1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0.14</w:t>
            </w:r>
          </w:p>
        </w:tc>
      </w:tr>
      <w:tr w:rsidR="00E62EDF" w:rsidRPr="008038B2" w14:paraId="7FE713D8" w14:textId="77777777" w:rsidTr="00525CEC">
        <w:tc>
          <w:tcPr>
            <w:tcW w:w="1485" w:type="dxa"/>
            <w:shd w:val="clear" w:color="auto" w:fill="auto"/>
          </w:tcPr>
          <w:p w14:paraId="170E59FF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Urec1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1C9F46C2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0.7</w:t>
            </w:r>
          </w:p>
        </w:tc>
        <w:tc>
          <w:tcPr>
            <w:tcW w:w="1701" w:type="dxa"/>
            <w:shd w:val="clear" w:color="auto" w:fill="auto"/>
          </w:tcPr>
          <w:p w14:paraId="256A4005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trec2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826B47D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0.45</w:t>
            </w:r>
          </w:p>
        </w:tc>
      </w:tr>
      <w:tr w:rsidR="00E62EDF" w:rsidRPr="008038B2" w14:paraId="05187BFC" w14:textId="77777777" w:rsidTr="00525CEC">
        <w:tc>
          <w:tcPr>
            <w:tcW w:w="1485" w:type="dxa"/>
            <w:shd w:val="clear" w:color="auto" w:fill="auto"/>
          </w:tcPr>
          <w:p w14:paraId="5EF15029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Urec2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6A9D1720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0.9</w:t>
            </w:r>
          </w:p>
        </w:tc>
        <w:tc>
          <w:tcPr>
            <w:tcW w:w="1701" w:type="dxa"/>
            <w:shd w:val="clear" w:color="auto" w:fill="auto"/>
          </w:tcPr>
          <w:p w14:paraId="278D057C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trec3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8183E3C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1.5</w:t>
            </w:r>
          </w:p>
        </w:tc>
      </w:tr>
    </w:tbl>
    <w:p w14:paraId="17593383" w14:textId="77777777" w:rsidR="00E62EDF" w:rsidRPr="008038B2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0" w:firstLine="0"/>
        <w:jc w:val="left"/>
        <w:rPr>
          <w:rFonts w:cs="Arial"/>
          <w:color w:val="auto"/>
          <w:lang w:val="en-GB"/>
        </w:rPr>
      </w:pPr>
    </w:p>
    <w:p w14:paraId="5419EE92" w14:textId="77777777" w:rsidR="00E62EDF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color w:val="auto"/>
          <w:lang w:val="en-GB"/>
        </w:rPr>
      </w:pPr>
      <w:r w:rsidRPr="008038B2">
        <w:rPr>
          <w:rFonts w:cs="Arial"/>
          <w:color w:val="auto"/>
          <w:lang w:val="en-GB"/>
        </w:rPr>
        <w:t xml:space="preserve">Table </w:t>
      </w:r>
      <w:proofErr w:type="spellStart"/>
      <w:r w:rsidRPr="008038B2">
        <w:rPr>
          <w:rFonts w:cs="Arial"/>
          <w:color w:val="auto"/>
          <w:lang w:val="en-GB"/>
        </w:rPr>
        <w:t>ECC.6.3.15.3</w:t>
      </w:r>
      <w:proofErr w:type="spellEnd"/>
      <w:r w:rsidRPr="008038B2">
        <w:rPr>
          <w:rFonts w:cs="Arial"/>
          <w:color w:val="auto"/>
          <w:lang w:val="en-GB"/>
        </w:rPr>
        <w:t xml:space="preserve"> Voltage against time parameters applicable to </w:t>
      </w:r>
      <w:r w:rsidRPr="008038B2">
        <w:rPr>
          <w:rFonts w:cs="Arial"/>
          <w:b/>
          <w:color w:val="auto"/>
          <w:lang w:val="en-GB"/>
        </w:rPr>
        <w:t xml:space="preserve">Type C </w:t>
      </w:r>
      <w:r w:rsidRPr="008038B2">
        <w:rPr>
          <w:rFonts w:cs="Arial"/>
          <w:color w:val="auto"/>
          <w:lang w:val="en-GB"/>
        </w:rPr>
        <w:t>and</w:t>
      </w:r>
      <w:r w:rsidRPr="008038B2">
        <w:rPr>
          <w:rFonts w:cs="Arial"/>
          <w:b/>
          <w:color w:val="auto"/>
          <w:lang w:val="en-GB"/>
        </w:rPr>
        <w:t xml:space="preserve"> D Synchronous Power Generating Modules </w:t>
      </w:r>
      <w:r w:rsidRPr="008038B2">
        <w:rPr>
          <w:rFonts w:cs="Arial"/>
          <w:color w:val="auto"/>
          <w:lang w:val="en-GB"/>
        </w:rPr>
        <w:t xml:space="preserve">connected below </w:t>
      </w:r>
      <w:proofErr w:type="spellStart"/>
      <w:r w:rsidRPr="008038B2">
        <w:rPr>
          <w:rFonts w:cs="Arial"/>
          <w:color w:val="auto"/>
          <w:lang w:val="en-GB"/>
        </w:rPr>
        <w:t>110kV</w:t>
      </w:r>
      <w:proofErr w:type="spellEnd"/>
      <w:r>
        <w:rPr>
          <w:rFonts w:cs="Arial"/>
          <w:color w:val="auto"/>
          <w:lang w:val="en-GB"/>
        </w:rPr>
        <w:t xml:space="preserve"> </w:t>
      </w:r>
      <w:r w:rsidRPr="00AB5921">
        <w:rPr>
          <w:rFonts w:cs="Arial"/>
          <w:color w:val="auto"/>
          <w:lang w:val="en-GB"/>
        </w:rPr>
        <w:t>for low voltage ride through</w:t>
      </w:r>
    </w:p>
    <w:p w14:paraId="01E249E9" w14:textId="77777777" w:rsidR="00E62EDF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color w:val="auto"/>
          <w:lang w:val="en-GB"/>
        </w:rPr>
      </w:pPr>
    </w:p>
    <w:p w14:paraId="613A0E37" w14:textId="77777777" w:rsidR="00E62EDF" w:rsidRPr="008038B2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color w:val="auto"/>
          <w:lang w:val="en-GB"/>
        </w:rPr>
      </w:pPr>
    </w:p>
    <w:p w14:paraId="0B403205" w14:textId="77777777" w:rsidR="00E62EDF" w:rsidRPr="008038B2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b/>
          <w:color w:val="auto"/>
          <w:lang w:val="en-GB"/>
        </w:rPr>
      </w:pPr>
    </w:p>
    <w:p w14:paraId="38CBB2B9" w14:textId="77777777" w:rsidR="00E62EDF" w:rsidRPr="008038B2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440" w:hanging="1440"/>
        <w:jc w:val="left"/>
        <w:rPr>
          <w:rFonts w:cs="Arial"/>
          <w:color w:val="auto"/>
          <w:u w:val="single"/>
          <w:lang w:val="en-GB"/>
        </w:rPr>
      </w:pPr>
      <w:proofErr w:type="spellStart"/>
      <w:r w:rsidRPr="008038B2">
        <w:rPr>
          <w:rFonts w:cs="Arial"/>
          <w:color w:val="auto"/>
          <w:lang w:val="en-GB"/>
        </w:rPr>
        <w:t>ECC.6.3.15.4</w:t>
      </w:r>
      <w:proofErr w:type="spellEnd"/>
      <w:r w:rsidRPr="008038B2">
        <w:rPr>
          <w:rFonts w:cs="Arial"/>
          <w:color w:val="auto"/>
          <w:lang w:val="en-GB"/>
        </w:rPr>
        <w:tab/>
      </w:r>
      <w:r w:rsidRPr="008038B2">
        <w:rPr>
          <w:rFonts w:cs="Arial"/>
          <w:color w:val="auto"/>
          <w:u w:val="single"/>
          <w:lang w:val="en-GB"/>
        </w:rPr>
        <w:t>Voltage against time curve and parameters applicable to</w:t>
      </w:r>
      <w:r w:rsidRPr="008038B2">
        <w:rPr>
          <w:rFonts w:cs="Arial"/>
          <w:b/>
          <w:color w:val="auto"/>
          <w:u w:val="single"/>
          <w:lang w:val="en-GB"/>
        </w:rPr>
        <w:t xml:space="preserve"> Type D Synchronous Power Generating Modules</w:t>
      </w:r>
      <w:r w:rsidRPr="008038B2">
        <w:rPr>
          <w:rFonts w:cs="Arial"/>
          <w:color w:val="auto"/>
          <w:u w:val="single"/>
          <w:lang w:val="en-GB"/>
        </w:rPr>
        <w:t xml:space="preserve"> connected at or above </w:t>
      </w:r>
      <w:proofErr w:type="spellStart"/>
      <w:r w:rsidRPr="008038B2">
        <w:rPr>
          <w:rFonts w:cs="Arial"/>
          <w:color w:val="auto"/>
          <w:u w:val="single"/>
          <w:lang w:val="en-GB"/>
        </w:rPr>
        <w:t>110</w:t>
      </w:r>
      <w:proofErr w:type="gramStart"/>
      <w:r w:rsidRPr="008038B2">
        <w:rPr>
          <w:rFonts w:cs="Arial"/>
          <w:color w:val="auto"/>
          <w:u w:val="single"/>
          <w:lang w:val="en-GB"/>
        </w:rPr>
        <w:t>kV</w:t>
      </w:r>
      <w:proofErr w:type="spellEnd"/>
      <w:r>
        <w:rPr>
          <w:rFonts w:cs="Arial"/>
          <w:color w:val="auto"/>
          <w:u w:val="single"/>
          <w:lang w:val="en-GB"/>
        </w:rPr>
        <w:t xml:space="preserve">  </w:t>
      </w:r>
      <w:r w:rsidRPr="00AB5921">
        <w:rPr>
          <w:rFonts w:cs="Arial"/>
          <w:color w:val="auto"/>
          <w:u w:val="single"/>
          <w:lang w:val="en-GB"/>
        </w:rPr>
        <w:t>for</w:t>
      </w:r>
      <w:proofErr w:type="gramEnd"/>
      <w:r w:rsidRPr="00AB5921">
        <w:rPr>
          <w:rFonts w:cs="Arial"/>
          <w:color w:val="auto"/>
          <w:u w:val="single"/>
          <w:lang w:val="en-GB"/>
        </w:rPr>
        <w:t xml:space="preserve"> low voltage ride through</w:t>
      </w:r>
    </w:p>
    <w:p w14:paraId="799432ED" w14:textId="77777777" w:rsidR="00E62EDF" w:rsidRPr="008038B2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440" w:hanging="1440"/>
        <w:jc w:val="left"/>
        <w:rPr>
          <w:rFonts w:cs="Arial"/>
          <w:color w:val="auto"/>
          <w:lang w:val="en-GB"/>
        </w:rPr>
      </w:pPr>
    </w:p>
    <w:p w14:paraId="4572B87D" w14:textId="77777777" w:rsidR="00E62EDF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985" w:hanging="425"/>
        <w:jc w:val="left"/>
        <w:rPr>
          <w:rFonts w:cs="Arial"/>
          <w:strike/>
          <w:color w:val="auto"/>
          <w:lang w:val="en-GB"/>
        </w:rPr>
      </w:pPr>
      <w:r w:rsidRPr="008038B2">
        <w:rPr>
          <w:rFonts w:cs="Arial"/>
          <w:noProof/>
          <w:color w:val="auto"/>
          <w:lang w:val="en-GB" w:eastAsia="en-GB"/>
        </w:rPr>
        <w:lastRenderedPageBreak/>
        <w:drawing>
          <wp:inline distT="0" distB="0" distL="0" distR="0" wp14:anchorId="1124FB0A" wp14:editId="52BF707E">
            <wp:extent cx="4170540" cy="2628900"/>
            <wp:effectExtent l="0" t="0" r="1905" b="0"/>
            <wp:docPr id="14370" name="Picture 14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l="39423" t="38768" r="19391" b="15051"/>
                    <a:stretch/>
                  </pic:blipFill>
                  <pic:spPr bwMode="auto">
                    <a:xfrm>
                      <a:off x="0" y="0"/>
                      <a:ext cx="4170540" cy="2628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1C8021" w14:textId="77777777" w:rsidR="00E62EDF" w:rsidRPr="008038B2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985" w:hanging="425"/>
        <w:jc w:val="left"/>
        <w:rPr>
          <w:rFonts w:cs="Arial"/>
          <w:strike/>
          <w:color w:val="auto"/>
          <w:lang w:val="en-GB"/>
        </w:rPr>
      </w:pPr>
    </w:p>
    <w:p w14:paraId="296C6155" w14:textId="77777777" w:rsidR="00E62EDF" w:rsidRPr="008038B2" w:rsidRDefault="00E62EDF" w:rsidP="00E62EDF">
      <w:pPr>
        <w:pStyle w:val="Level1Text"/>
        <w:tabs>
          <w:tab w:val="left" w:pos="1843"/>
        </w:tabs>
        <w:spacing w:after="0" w:line="240" w:lineRule="auto"/>
        <w:ind w:firstLine="0"/>
        <w:jc w:val="left"/>
        <w:rPr>
          <w:rFonts w:cs="Arial"/>
          <w:color w:val="auto"/>
          <w:lang w:val="en-GB"/>
        </w:rPr>
      </w:pPr>
    </w:p>
    <w:p w14:paraId="3DDED092" w14:textId="77777777" w:rsidR="00E62EDF" w:rsidRPr="008038B2" w:rsidRDefault="00E62EDF" w:rsidP="00E62EDF">
      <w:pPr>
        <w:pStyle w:val="Level1Text"/>
        <w:tabs>
          <w:tab w:val="left" w:pos="1843"/>
        </w:tabs>
        <w:spacing w:after="0" w:line="240" w:lineRule="auto"/>
        <w:ind w:firstLine="0"/>
        <w:jc w:val="left"/>
        <w:rPr>
          <w:rFonts w:cs="Arial"/>
          <w:color w:val="auto"/>
          <w:lang w:val="en-GB"/>
        </w:rPr>
      </w:pPr>
      <w:r w:rsidRPr="008038B2">
        <w:rPr>
          <w:rFonts w:cs="Arial"/>
          <w:color w:val="auto"/>
          <w:lang w:val="en-GB"/>
        </w:rPr>
        <w:t xml:space="preserve">Figure </w:t>
      </w:r>
      <w:proofErr w:type="spellStart"/>
      <w:r w:rsidRPr="008038B2">
        <w:rPr>
          <w:rFonts w:cs="Arial"/>
          <w:color w:val="auto"/>
          <w:lang w:val="en-GB"/>
        </w:rPr>
        <w:t>ECC.6.3.15.4</w:t>
      </w:r>
      <w:proofErr w:type="spellEnd"/>
      <w:r w:rsidRPr="008038B2">
        <w:rPr>
          <w:rFonts w:cs="Arial"/>
          <w:color w:val="auto"/>
          <w:lang w:val="en-GB"/>
        </w:rPr>
        <w:t xml:space="preserve"> - Voltage against time curve applicable to </w:t>
      </w:r>
      <w:r w:rsidRPr="008038B2">
        <w:rPr>
          <w:rFonts w:cs="Arial"/>
          <w:b/>
          <w:color w:val="auto"/>
          <w:lang w:val="en-GB"/>
        </w:rPr>
        <w:t xml:space="preserve">Type D Synchronous Power Generating Modules </w:t>
      </w:r>
      <w:r w:rsidRPr="008038B2">
        <w:rPr>
          <w:rFonts w:cs="Arial"/>
          <w:color w:val="auto"/>
          <w:lang w:val="en-GB"/>
        </w:rPr>
        <w:t xml:space="preserve">connected at or above </w:t>
      </w:r>
      <w:proofErr w:type="spellStart"/>
      <w:r w:rsidRPr="008038B2">
        <w:rPr>
          <w:rFonts w:cs="Arial"/>
          <w:color w:val="auto"/>
          <w:lang w:val="en-GB"/>
        </w:rPr>
        <w:t>110kV</w:t>
      </w:r>
      <w:proofErr w:type="spellEnd"/>
    </w:p>
    <w:p w14:paraId="27F450F3" w14:textId="77777777" w:rsidR="00E62EDF" w:rsidRPr="008038B2" w:rsidRDefault="00E62EDF" w:rsidP="00E62EDF">
      <w:pPr>
        <w:pStyle w:val="Level1Text"/>
        <w:tabs>
          <w:tab w:val="left" w:pos="1843"/>
        </w:tabs>
        <w:spacing w:after="0" w:line="240" w:lineRule="auto"/>
        <w:ind w:firstLine="0"/>
        <w:jc w:val="left"/>
        <w:rPr>
          <w:rFonts w:cs="Arial"/>
          <w:color w:val="auto"/>
          <w:lang w:val="en-GB"/>
        </w:rPr>
      </w:pPr>
    </w:p>
    <w:tbl>
      <w:tblPr>
        <w:tblW w:w="0" w:type="auto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5"/>
        <w:gridCol w:w="1067"/>
        <w:gridCol w:w="1701"/>
        <w:gridCol w:w="1276"/>
      </w:tblGrid>
      <w:tr w:rsidR="00E62EDF" w:rsidRPr="008038B2" w14:paraId="470ADA6B" w14:textId="77777777" w:rsidTr="00525CEC">
        <w:tc>
          <w:tcPr>
            <w:tcW w:w="2552" w:type="dxa"/>
            <w:gridSpan w:val="2"/>
            <w:shd w:val="clear" w:color="auto" w:fill="auto"/>
          </w:tcPr>
          <w:p w14:paraId="62D240EF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  <w:b/>
                <w:bCs/>
              </w:rPr>
              <w:t>Voltage parameters (</w:t>
            </w:r>
            <w:proofErr w:type="spellStart"/>
            <w:r w:rsidRPr="008038B2">
              <w:rPr>
                <w:rFonts w:cs="Arial"/>
                <w:b/>
                <w:bCs/>
              </w:rPr>
              <w:t>pu</w:t>
            </w:r>
            <w:proofErr w:type="spellEnd"/>
            <w:r w:rsidRPr="008038B2">
              <w:rPr>
                <w:rFonts w:cs="Arial"/>
                <w:b/>
                <w:bCs/>
              </w:rPr>
              <w:t>)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3711F5AE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  <w:b/>
                <w:bCs/>
              </w:rPr>
              <w:t>Time parameters (seconds)</w:t>
            </w:r>
          </w:p>
        </w:tc>
      </w:tr>
      <w:tr w:rsidR="00E62EDF" w:rsidRPr="008038B2" w14:paraId="2A79698E" w14:textId="77777777" w:rsidTr="00525CEC">
        <w:tc>
          <w:tcPr>
            <w:tcW w:w="1485" w:type="dxa"/>
            <w:shd w:val="clear" w:color="auto" w:fill="auto"/>
          </w:tcPr>
          <w:p w14:paraId="066A1C48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Uret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2FCBAEBA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14:paraId="33FAF4BB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tclear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D8B77A2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0.14</w:t>
            </w:r>
          </w:p>
        </w:tc>
      </w:tr>
      <w:tr w:rsidR="00E62EDF" w:rsidRPr="008038B2" w14:paraId="64402D8F" w14:textId="77777777" w:rsidTr="00525CEC">
        <w:tc>
          <w:tcPr>
            <w:tcW w:w="1485" w:type="dxa"/>
            <w:shd w:val="clear" w:color="auto" w:fill="auto"/>
          </w:tcPr>
          <w:p w14:paraId="0ED32F0D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Uclear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56C0BD9E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0.25</w:t>
            </w:r>
          </w:p>
        </w:tc>
        <w:tc>
          <w:tcPr>
            <w:tcW w:w="1701" w:type="dxa"/>
            <w:shd w:val="clear" w:color="auto" w:fill="auto"/>
          </w:tcPr>
          <w:p w14:paraId="3B374392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trec1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2280477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0.25</w:t>
            </w:r>
          </w:p>
        </w:tc>
      </w:tr>
      <w:tr w:rsidR="00E62EDF" w:rsidRPr="008038B2" w14:paraId="46A63BA5" w14:textId="77777777" w:rsidTr="00525CEC">
        <w:tc>
          <w:tcPr>
            <w:tcW w:w="1485" w:type="dxa"/>
            <w:shd w:val="clear" w:color="auto" w:fill="auto"/>
          </w:tcPr>
          <w:p w14:paraId="0D20A91C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Urec1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390448B3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0.5</w:t>
            </w:r>
          </w:p>
        </w:tc>
        <w:tc>
          <w:tcPr>
            <w:tcW w:w="1701" w:type="dxa"/>
            <w:shd w:val="clear" w:color="auto" w:fill="auto"/>
          </w:tcPr>
          <w:p w14:paraId="7465D756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trec2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202F60E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0.45</w:t>
            </w:r>
          </w:p>
        </w:tc>
      </w:tr>
      <w:tr w:rsidR="00E62EDF" w:rsidRPr="008038B2" w14:paraId="39EAE13C" w14:textId="77777777" w:rsidTr="00525CEC">
        <w:tc>
          <w:tcPr>
            <w:tcW w:w="1485" w:type="dxa"/>
            <w:shd w:val="clear" w:color="auto" w:fill="auto"/>
          </w:tcPr>
          <w:p w14:paraId="724B0A7F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Urec2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43DEAE03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0.9</w:t>
            </w:r>
          </w:p>
        </w:tc>
        <w:tc>
          <w:tcPr>
            <w:tcW w:w="1701" w:type="dxa"/>
            <w:shd w:val="clear" w:color="auto" w:fill="auto"/>
          </w:tcPr>
          <w:p w14:paraId="50C676F1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trec3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8CDCAD3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1.5</w:t>
            </w:r>
          </w:p>
        </w:tc>
      </w:tr>
    </w:tbl>
    <w:p w14:paraId="02CF99CF" w14:textId="77777777" w:rsidR="00E62EDF" w:rsidRPr="008038B2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0" w:firstLine="0"/>
        <w:jc w:val="left"/>
        <w:rPr>
          <w:rFonts w:cs="Arial"/>
          <w:color w:val="auto"/>
          <w:lang w:val="en-GB"/>
        </w:rPr>
      </w:pPr>
    </w:p>
    <w:p w14:paraId="714C59F6" w14:textId="77777777" w:rsidR="00E62EDF" w:rsidRPr="008038B2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color w:val="auto"/>
          <w:lang w:val="en-GB"/>
        </w:rPr>
      </w:pPr>
      <w:r w:rsidRPr="008038B2">
        <w:rPr>
          <w:rFonts w:cs="Arial"/>
          <w:color w:val="auto"/>
          <w:lang w:val="en-GB"/>
        </w:rPr>
        <w:t xml:space="preserve">Table </w:t>
      </w:r>
      <w:proofErr w:type="spellStart"/>
      <w:r w:rsidRPr="008038B2">
        <w:rPr>
          <w:rFonts w:cs="Arial"/>
          <w:color w:val="auto"/>
          <w:lang w:val="en-GB"/>
        </w:rPr>
        <w:t>ECC.6.3.15.4</w:t>
      </w:r>
      <w:proofErr w:type="spellEnd"/>
      <w:r w:rsidRPr="008038B2">
        <w:rPr>
          <w:rFonts w:cs="Arial"/>
          <w:color w:val="auto"/>
          <w:lang w:val="en-GB"/>
        </w:rPr>
        <w:t xml:space="preserve"> Voltage against time parameters applicable to </w:t>
      </w:r>
      <w:r w:rsidRPr="008038B2">
        <w:rPr>
          <w:rFonts w:cs="Arial"/>
          <w:b/>
          <w:color w:val="auto"/>
          <w:lang w:val="en-GB"/>
        </w:rPr>
        <w:t xml:space="preserve">Type D Synchronous Power Generating Modules </w:t>
      </w:r>
      <w:r w:rsidRPr="008038B2">
        <w:rPr>
          <w:rFonts w:cs="Arial"/>
          <w:color w:val="auto"/>
          <w:lang w:val="en-GB"/>
        </w:rPr>
        <w:t xml:space="preserve">connected at or above </w:t>
      </w:r>
      <w:proofErr w:type="spellStart"/>
      <w:r w:rsidRPr="008038B2">
        <w:rPr>
          <w:rFonts w:cs="Arial"/>
          <w:color w:val="auto"/>
          <w:lang w:val="en-GB"/>
        </w:rPr>
        <w:t>110kV</w:t>
      </w:r>
      <w:proofErr w:type="spellEnd"/>
    </w:p>
    <w:p w14:paraId="19242251" w14:textId="77777777" w:rsidR="00E62EDF" w:rsidRPr="008038B2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color w:val="auto"/>
          <w:lang w:val="en-GB"/>
        </w:rPr>
      </w:pPr>
    </w:p>
    <w:p w14:paraId="1A452FDB" w14:textId="77777777" w:rsidR="00E62EDF" w:rsidRPr="008038B2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440" w:hanging="1440"/>
        <w:jc w:val="left"/>
        <w:rPr>
          <w:rFonts w:cs="Arial"/>
          <w:color w:val="auto"/>
          <w:u w:val="single"/>
          <w:lang w:val="en-GB"/>
        </w:rPr>
      </w:pPr>
      <w:proofErr w:type="spellStart"/>
      <w:r w:rsidRPr="008038B2">
        <w:rPr>
          <w:rFonts w:cs="Arial"/>
          <w:color w:val="auto"/>
          <w:lang w:val="en-GB"/>
        </w:rPr>
        <w:t>ECC.6.3.15.5</w:t>
      </w:r>
      <w:proofErr w:type="spellEnd"/>
      <w:r w:rsidRPr="008038B2">
        <w:rPr>
          <w:rFonts w:cs="Arial"/>
          <w:color w:val="auto"/>
          <w:lang w:val="en-GB"/>
        </w:rPr>
        <w:tab/>
      </w:r>
      <w:r w:rsidRPr="008038B2">
        <w:rPr>
          <w:rFonts w:cs="Arial"/>
          <w:color w:val="auto"/>
          <w:u w:val="single"/>
          <w:lang w:val="en-GB"/>
        </w:rPr>
        <w:t>Voltage against time curve and parameters applicable to</w:t>
      </w:r>
      <w:r w:rsidRPr="008038B2">
        <w:rPr>
          <w:rFonts w:cs="Arial"/>
          <w:b/>
          <w:color w:val="auto"/>
          <w:u w:val="single"/>
          <w:lang w:val="en-GB"/>
        </w:rPr>
        <w:t xml:space="preserve"> Type B</w:t>
      </w:r>
      <w:r w:rsidRPr="008038B2">
        <w:rPr>
          <w:rFonts w:cs="Arial"/>
          <w:color w:val="auto"/>
          <w:u w:val="single"/>
          <w:lang w:val="en-GB"/>
        </w:rPr>
        <w:t>,</w:t>
      </w:r>
      <w:r w:rsidRPr="008038B2">
        <w:rPr>
          <w:rFonts w:cs="Arial"/>
          <w:b/>
          <w:color w:val="auto"/>
          <w:u w:val="single"/>
          <w:lang w:val="en-GB"/>
        </w:rPr>
        <w:t xml:space="preserve"> C </w:t>
      </w:r>
      <w:r w:rsidRPr="008038B2">
        <w:rPr>
          <w:rFonts w:cs="Arial"/>
          <w:color w:val="auto"/>
          <w:u w:val="single"/>
          <w:lang w:val="en-GB"/>
        </w:rPr>
        <w:t>and</w:t>
      </w:r>
      <w:r w:rsidRPr="008038B2">
        <w:rPr>
          <w:rFonts w:cs="Arial"/>
          <w:b/>
          <w:color w:val="auto"/>
          <w:u w:val="single"/>
          <w:lang w:val="en-GB"/>
        </w:rPr>
        <w:t xml:space="preserve"> D Power Park Modules</w:t>
      </w:r>
      <w:r w:rsidRPr="008038B2">
        <w:rPr>
          <w:rFonts w:cs="Arial"/>
          <w:color w:val="auto"/>
          <w:u w:val="single"/>
          <w:lang w:val="en-GB"/>
        </w:rPr>
        <w:t xml:space="preserve"> connected below </w:t>
      </w:r>
      <w:proofErr w:type="spellStart"/>
      <w:r w:rsidRPr="008038B2">
        <w:rPr>
          <w:rFonts w:cs="Arial"/>
          <w:color w:val="auto"/>
          <w:u w:val="single"/>
          <w:lang w:val="en-GB"/>
        </w:rPr>
        <w:t>110kV</w:t>
      </w:r>
      <w:proofErr w:type="spellEnd"/>
      <w:r>
        <w:rPr>
          <w:rFonts w:cs="Arial"/>
          <w:color w:val="auto"/>
          <w:u w:val="single"/>
          <w:lang w:val="en-GB"/>
        </w:rPr>
        <w:t xml:space="preserve"> </w:t>
      </w:r>
      <w:r w:rsidRPr="00433B9D">
        <w:rPr>
          <w:rFonts w:cs="Arial"/>
          <w:color w:val="auto"/>
          <w:u w:val="single"/>
          <w:lang w:val="en-GB"/>
        </w:rPr>
        <w:t>for low voltage ride through</w:t>
      </w:r>
    </w:p>
    <w:p w14:paraId="6B49A166" w14:textId="77777777" w:rsidR="00E62EDF" w:rsidRPr="008038B2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440" w:hanging="1440"/>
        <w:jc w:val="left"/>
        <w:rPr>
          <w:rFonts w:cs="Arial"/>
          <w:color w:val="auto"/>
          <w:lang w:val="en-GB"/>
        </w:rPr>
      </w:pPr>
    </w:p>
    <w:p w14:paraId="02C1B2C8" w14:textId="77777777" w:rsidR="00E62EDF" w:rsidRPr="008038B2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firstLine="0"/>
        <w:jc w:val="center"/>
        <w:rPr>
          <w:rFonts w:cs="Arial"/>
          <w:b/>
          <w:color w:val="auto"/>
          <w:lang w:val="en-GB"/>
        </w:rPr>
      </w:pPr>
      <w:r w:rsidRPr="008038B2">
        <w:rPr>
          <w:rFonts w:cs="Arial"/>
          <w:noProof/>
          <w:color w:val="auto"/>
          <w:lang w:val="en-GB" w:eastAsia="en-GB"/>
        </w:rPr>
        <w:drawing>
          <wp:inline distT="0" distB="0" distL="0" distR="0" wp14:anchorId="154B8504" wp14:editId="0D3AABDE">
            <wp:extent cx="4114800" cy="2528560"/>
            <wp:effectExtent l="0" t="0" r="0" b="5715"/>
            <wp:docPr id="14372" name="Picture 14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/>
                    <a:srcRect l="39103" t="39909" r="18910" b="14196"/>
                    <a:stretch/>
                  </pic:blipFill>
                  <pic:spPr bwMode="auto">
                    <a:xfrm>
                      <a:off x="0" y="0"/>
                      <a:ext cx="4115827" cy="25291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F44559" w14:textId="77777777" w:rsidR="00E62EDF" w:rsidRPr="008038B2" w:rsidRDefault="00E62EDF" w:rsidP="00E62EDF">
      <w:pPr>
        <w:pStyle w:val="Level1Text"/>
        <w:tabs>
          <w:tab w:val="left" w:pos="1843"/>
        </w:tabs>
        <w:spacing w:after="0" w:line="240" w:lineRule="auto"/>
        <w:ind w:firstLine="0"/>
        <w:jc w:val="left"/>
        <w:rPr>
          <w:rFonts w:cs="Arial"/>
          <w:color w:val="auto"/>
          <w:lang w:val="en-GB"/>
        </w:rPr>
      </w:pPr>
      <w:r w:rsidRPr="008038B2">
        <w:rPr>
          <w:rFonts w:cs="Arial"/>
          <w:color w:val="auto"/>
          <w:lang w:val="en-GB"/>
        </w:rPr>
        <w:t xml:space="preserve">Figure </w:t>
      </w:r>
      <w:proofErr w:type="spellStart"/>
      <w:r w:rsidRPr="008038B2">
        <w:rPr>
          <w:rFonts w:cs="Arial"/>
          <w:color w:val="auto"/>
          <w:lang w:val="en-GB"/>
        </w:rPr>
        <w:t>ECC.6.3.15.5</w:t>
      </w:r>
      <w:proofErr w:type="spellEnd"/>
      <w:r w:rsidRPr="008038B2">
        <w:rPr>
          <w:rFonts w:cs="Arial"/>
          <w:color w:val="auto"/>
          <w:lang w:val="en-GB"/>
        </w:rPr>
        <w:t xml:space="preserve"> - Voltage against time curve applicable to </w:t>
      </w:r>
      <w:r w:rsidRPr="008038B2">
        <w:rPr>
          <w:rFonts w:cs="Arial"/>
          <w:b/>
          <w:color w:val="auto"/>
          <w:lang w:val="en-GB"/>
        </w:rPr>
        <w:t>Type B</w:t>
      </w:r>
      <w:r w:rsidRPr="008038B2">
        <w:rPr>
          <w:rFonts w:cs="Arial"/>
          <w:color w:val="auto"/>
          <w:lang w:val="en-GB"/>
        </w:rPr>
        <w:t>,</w:t>
      </w:r>
      <w:r w:rsidRPr="008038B2">
        <w:rPr>
          <w:rFonts w:cs="Arial"/>
          <w:b/>
          <w:color w:val="auto"/>
          <w:lang w:val="en-GB"/>
        </w:rPr>
        <w:t xml:space="preserve"> C </w:t>
      </w:r>
      <w:r w:rsidRPr="008038B2">
        <w:rPr>
          <w:rFonts w:cs="Arial"/>
          <w:color w:val="auto"/>
          <w:lang w:val="en-GB"/>
        </w:rPr>
        <w:t>and</w:t>
      </w:r>
      <w:r w:rsidRPr="008038B2">
        <w:rPr>
          <w:rFonts w:cs="Arial"/>
          <w:b/>
          <w:color w:val="auto"/>
          <w:lang w:val="en-GB"/>
        </w:rPr>
        <w:t xml:space="preserve"> D Power Park Modules </w:t>
      </w:r>
      <w:r w:rsidRPr="008038B2">
        <w:rPr>
          <w:rFonts w:cs="Arial"/>
          <w:color w:val="auto"/>
          <w:lang w:val="en-GB"/>
        </w:rPr>
        <w:t xml:space="preserve">connected below </w:t>
      </w:r>
      <w:proofErr w:type="spellStart"/>
      <w:r w:rsidRPr="008038B2">
        <w:rPr>
          <w:rFonts w:cs="Arial"/>
          <w:color w:val="auto"/>
          <w:lang w:val="en-GB"/>
        </w:rPr>
        <w:t>110kV</w:t>
      </w:r>
      <w:proofErr w:type="spellEnd"/>
      <w:r>
        <w:rPr>
          <w:rFonts w:cs="Arial"/>
          <w:color w:val="auto"/>
          <w:lang w:val="en-GB"/>
        </w:rPr>
        <w:t xml:space="preserve"> </w:t>
      </w:r>
      <w:r w:rsidRPr="00433B9D">
        <w:rPr>
          <w:rFonts w:cs="Arial"/>
          <w:color w:val="auto"/>
          <w:lang w:val="en-GB"/>
        </w:rPr>
        <w:t>for low voltage ride through</w:t>
      </w:r>
    </w:p>
    <w:p w14:paraId="451544FF" w14:textId="77777777" w:rsidR="00E62EDF" w:rsidRPr="008038B2" w:rsidRDefault="00E62EDF" w:rsidP="00E62EDF">
      <w:pPr>
        <w:pStyle w:val="Level1Text"/>
        <w:tabs>
          <w:tab w:val="left" w:pos="1843"/>
        </w:tabs>
        <w:spacing w:after="0" w:line="240" w:lineRule="auto"/>
        <w:ind w:firstLine="0"/>
        <w:jc w:val="left"/>
        <w:rPr>
          <w:rFonts w:cs="Arial"/>
          <w:color w:val="auto"/>
          <w:lang w:val="en-GB"/>
        </w:rPr>
      </w:pPr>
    </w:p>
    <w:p w14:paraId="5C04B710" w14:textId="77777777" w:rsidR="00E62EDF" w:rsidRPr="008038B2" w:rsidRDefault="00E62EDF" w:rsidP="00E62EDF">
      <w:pPr>
        <w:pStyle w:val="Level1Text"/>
        <w:tabs>
          <w:tab w:val="left" w:pos="1843"/>
        </w:tabs>
        <w:spacing w:after="0" w:line="240" w:lineRule="auto"/>
        <w:ind w:firstLine="0"/>
        <w:jc w:val="left"/>
        <w:rPr>
          <w:rFonts w:cs="Arial"/>
          <w:color w:val="auto"/>
          <w:lang w:val="en-GB"/>
        </w:rPr>
      </w:pPr>
    </w:p>
    <w:tbl>
      <w:tblPr>
        <w:tblW w:w="0" w:type="auto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5"/>
        <w:gridCol w:w="1067"/>
        <w:gridCol w:w="1701"/>
        <w:gridCol w:w="1276"/>
      </w:tblGrid>
      <w:tr w:rsidR="00E62EDF" w:rsidRPr="008038B2" w14:paraId="35F64DB0" w14:textId="77777777" w:rsidTr="00525CEC">
        <w:tc>
          <w:tcPr>
            <w:tcW w:w="2552" w:type="dxa"/>
            <w:gridSpan w:val="2"/>
            <w:shd w:val="clear" w:color="auto" w:fill="auto"/>
          </w:tcPr>
          <w:p w14:paraId="3BEFC524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  <w:b/>
                <w:bCs/>
              </w:rPr>
              <w:t>Voltage parameters (</w:t>
            </w:r>
            <w:proofErr w:type="spellStart"/>
            <w:r w:rsidRPr="008038B2">
              <w:rPr>
                <w:rFonts w:cs="Arial"/>
                <w:b/>
                <w:bCs/>
              </w:rPr>
              <w:t>pu</w:t>
            </w:r>
            <w:proofErr w:type="spellEnd"/>
            <w:r w:rsidRPr="008038B2">
              <w:rPr>
                <w:rFonts w:cs="Arial"/>
                <w:b/>
                <w:bCs/>
              </w:rPr>
              <w:t>)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786AD83B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  <w:b/>
                <w:bCs/>
              </w:rPr>
              <w:t>Time parameters (seconds)</w:t>
            </w:r>
          </w:p>
        </w:tc>
      </w:tr>
      <w:tr w:rsidR="00E62EDF" w:rsidRPr="008038B2" w14:paraId="64EA4E94" w14:textId="77777777" w:rsidTr="00525CEC">
        <w:tc>
          <w:tcPr>
            <w:tcW w:w="1485" w:type="dxa"/>
            <w:shd w:val="clear" w:color="auto" w:fill="auto"/>
          </w:tcPr>
          <w:p w14:paraId="450F3553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Uret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737D8991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0.10</w:t>
            </w:r>
          </w:p>
        </w:tc>
        <w:tc>
          <w:tcPr>
            <w:tcW w:w="1701" w:type="dxa"/>
            <w:shd w:val="clear" w:color="auto" w:fill="auto"/>
          </w:tcPr>
          <w:p w14:paraId="32136667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tclear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D4C5875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0.14</w:t>
            </w:r>
          </w:p>
        </w:tc>
      </w:tr>
      <w:tr w:rsidR="00E62EDF" w:rsidRPr="008038B2" w14:paraId="3DC33050" w14:textId="77777777" w:rsidTr="00525CEC">
        <w:tc>
          <w:tcPr>
            <w:tcW w:w="1485" w:type="dxa"/>
            <w:shd w:val="clear" w:color="auto" w:fill="auto"/>
          </w:tcPr>
          <w:p w14:paraId="0BD567F3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Uclear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15018323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0.10</w:t>
            </w:r>
          </w:p>
        </w:tc>
        <w:tc>
          <w:tcPr>
            <w:tcW w:w="1701" w:type="dxa"/>
            <w:shd w:val="clear" w:color="auto" w:fill="auto"/>
          </w:tcPr>
          <w:p w14:paraId="76108F7B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trec1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45D639B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0.14</w:t>
            </w:r>
          </w:p>
        </w:tc>
      </w:tr>
      <w:tr w:rsidR="00E62EDF" w:rsidRPr="008038B2" w14:paraId="4DB3A826" w14:textId="77777777" w:rsidTr="00525CEC">
        <w:tc>
          <w:tcPr>
            <w:tcW w:w="1485" w:type="dxa"/>
            <w:shd w:val="clear" w:color="auto" w:fill="auto"/>
          </w:tcPr>
          <w:p w14:paraId="04214269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lastRenderedPageBreak/>
              <w:t>Urec1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0AFD655A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0.10</w:t>
            </w:r>
          </w:p>
        </w:tc>
        <w:tc>
          <w:tcPr>
            <w:tcW w:w="1701" w:type="dxa"/>
            <w:shd w:val="clear" w:color="auto" w:fill="auto"/>
          </w:tcPr>
          <w:p w14:paraId="3625F1CE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trec2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8BA49F2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0.14</w:t>
            </w:r>
          </w:p>
        </w:tc>
      </w:tr>
      <w:tr w:rsidR="00E62EDF" w:rsidRPr="008038B2" w14:paraId="3748161D" w14:textId="77777777" w:rsidTr="00525CEC">
        <w:tc>
          <w:tcPr>
            <w:tcW w:w="1485" w:type="dxa"/>
            <w:shd w:val="clear" w:color="auto" w:fill="auto"/>
          </w:tcPr>
          <w:p w14:paraId="00468E7A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Urec2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2DD49B8A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0.85</w:t>
            </w:r>
          </w:p>
        </w:tc>
        <w:tc>
          <w:tcPr>
            <w:tcW w:w="1701" w:type="dxa"/>
            <w:shd w:val="clear" w:color="auto" w:fill="auto"/>
          </w:tcPr>
          <w:p w14:paraId="505FBFF8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trec3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4547639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2.2</w:t>
            </w:r>
          </w:p>
        </w:tc>
      </w:tr>
    </w:tbl>
    <w:p w14:paraId="63853338" w14:textId="77777777" w:rsidR="00E62EDF" w:rsidRPr="008038B2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jc w:val="left"/>
        <w:rPr>
          <w:rFonts w:cs="Arial"/>
          <w:b/>
          <w:color w:val="auto"/>
          <w:lang w:val="en-GB"/>
        </w:rPr>
      </w:pPr>
    </w:p>
    <w:p w14:paraId="080ADFA3" w14:textId="77777777" w:rsidR="00E62EDF" w:rsidRPr="008038B2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color w:val="auto"/>
          <w:lang w:val="en-GB"/>
        </w:rPr>
      </w:pPr>
      <w:r w:rsidRPr="008038B2">
        <w:rPr>
          <w:rFonts w:cs="Arial"/>
          <w:color w:val="auto"/>
          <w:lang w:val="en-GB"/>
        </w:rPr>
        <w:t xml:space="preserve">Table </w:t>
      </w:r>
      <w:proofErr w:type="spellStart"/>
      <w:r w:rsidRPr="008038B2">
        <w:rPr>
          <w:rFonts w:cs="Arial"/>
          <w:color w:val="auto"/>
          <w:lang w:val="en-GB"/>
        </w:rPr>
        <w:t>ECC.6.3.15.5</w:t>
      </w:r>
      <w:proofErr w:type="spellEnd"/>
      <w:r w:rsidRPr="008038B2">
        <w:rPr>
          <w:rFonts w:cs="Arial"/>
          <w:color w:val="auto"/>
          <w:lang w:val="en-GB"/>
        </w:rPr>
        <w:t xml:space="preserve"> Voltage against time parameters applicable to </w:t>
      </w:r>
      <w:r w:rsidRPr="008038B2">
        <w:rPr>
          <w:rFonts w:cs="Arial"/>
          <w:b/>
          <w:color w:val="auto"/>
          <w:lang w:val="en-GB"/>
        </w:rPr>
        <w:t>Type B</w:t>
      </w:r>
      <w:r w:rsidRPr="008038B2">
        <w:rPr>
          <w:rFonts w:cs="Arial"/>
          <w:color w:val="auto"/>
          <w:lang w:val="en-GB"/>
        </w:rPr>
        <w:t>,</w:t>
      </w:r>
      <w:r w:rsidRPr="008038B2">
        <w:rPr>
          <w:rFonts w:cs="Arial"/>
          <w:b/>
          <w:color w:val="auto"/>
          <w:lang w:val="en-GB"/>
        </w:rPr>
        <w:t xml:space="preserve"> C </w:t>
      </w:r>
      <w:r w:rsidRPr="008038B2">
        <w:rPr>
          <w:rFonts w:cs="Arial"/>
          <w:color w:val="auto"/>
          <w:lang w:val="en-GB"/>
        </w:rPr>
        <w:t>and</w:t>
      </w:r>
      <w:r w:rsidRPr="008038B2">
        <w:rPr>
          <w:rFonts w:cs="Arial"/>
          <w:b/>
          <w:color w:val="auto"/>
          <w:lang w:val="en-GB"/>
        </w:rPr>
        <w:t xml:space="preserve"> D Power Park Modules </w:t>
      </w:r>
      <w:r w:rsidRPr="008038B2">
        <w:rPr>
          <w:rFonts w:cs="Arial"/>
          <w:color w:val="auto"/>
          <w:lang w:val="en-GB"/>
        </w:rPr>
        <w:t xml:space="preserve">connected below </w:t>
      </w:r>
      <w:proofErr w:type="spellStart"/>
      <w:r w:rsidRPr="008038B2">
        <w:rPr>
          <w:rFonts w:cs="Arial"/>
          <w:color w:val="auto"/>
          <w:lang w:val="en-GB"/>
        </w:rPr>
        <w:t>110kV</w:t>
      </w:r>
      <w:proofErr w:type="spellEnd"/>
      <w:r>
        <w:rPr>
          <w:rFonts w:cs="Arial"/>
          <w:color w:val="auto"/>
          <w:lang w:val="en-GB"/>
        </w:rPr>
        <w:t xml:space="preserve"> </w:t>
      </w:r>
      <w:r w:rsidRPr="00433B9D">
        <w:rPr>
          <w:rFonts w:cs="Arial"/>
          <w:color w:val="auto"/>
          <w:lang w:val="en-GB"/>
        </w:rPr>
        <w:t>for low voltage ride through</w:t>
      </w:r>
      <w:r>
        <w:rPr>
          <w:rFonts w:cs="Arial"/>
          <w:color w:val="auto"/>
          <w:lang w:val="en-GB"/>
        </w:rPr>
        <w:t xml:space="preserve"> </w:t>
      </w:r>
    </w:p>
    <w:p w14:paraId="24322019" w14:textId="77777777" w:rsidR="00E62EDF" w:rsidRPr="008038B2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color w:val="auto"/>
          <w:lang w:val="en-GB"/>
        </w:rPr>
      </w:pPr>
    </w:p>
    <w:p w14:paraId="3206152E" w14:textId="77777777" w:rsidR="00E62EDF" w:rsidRPr="008038B2" w:rsidRDefault="00E62EDF" w:rsidP="00E62EDF">
      <w:pPr>
        <w:ind w:left="1418" w:hanging="1418"/>
        <w:jc w:val="both"/>
        <w:rPr>
          <w:rFonts w:cs="Arial"/>
          <w:u w:val="single"/>
        </w:rPr>
      </w:pPr>
      <w:proofErr w:type="spellStart"/>
      <w:r w:rsidRPr="008038B2">
        <w:rPr>
          <w:rFonts w:cs="Arial"/>
        </w:rPr>
        <w:t>ECC.6.3.15.6</w:t>
      </w:r>
      <w:proofErr w:type="spellEnd"/>
      <w:r w:rsidRPr="008038B2">
        <w:rPr>
          <w:rFonts w:cs="Arial"/>
        </w:rPr>
        <w:tab/>
      </w:r>
      <w:r w:rsidRPr="008038B2">
        <w:rPr>
          <w:rFonts w:cs="Arial"/>
          <w:u w:val="single"/>
        </w:rPr>
        <w:t>Voltage against time curve and parameters applicable to</w:t>
      </w:r>
      <w:r w:rsidRPr="008038B2">
        <w:rPr>
          <w:rFonts w:cs="Arial"/>
          <w:b/>
          <w:u w:val="single"/>
        </w:rPr>
        <w:t xml:space="preserve"> Type D Power Park Modules</w:t>
      </w:r>
      <w:r w:rsidRPr="008038B2">
        <w:rPr>
          <w:rFonts w:cs="Arial"/>
          <w:u w:val="single"/>
        </w:rPr>
        <w:t xml:space="preserve"> with a </w:t>
      </w:r>
      <w:r w:rsidRPr="008038B2">
        <w:rPr>
          <w:rFonts w:cs="Arial"/>
          <w:b/>
          <w:u w:val="single"/>
        </w:rPr>
        <w:t>Grid Entry Point</w:t>
      </w:r>
      <w:r w:rsidRPr="008038B2">
        <w:rPr>
          <w:rFonts w:cs="Arial"/>
          <w:u w:val="single"/>
        </w:rPr>
        <w:t xml:space="preserve"> or </w:t>
      </w:r>
      <w:r w:rsidRPr="008038B2">
        <w:rPr>
          <w:rFonts w:cs="Arial"/>
          <w:b/>
          <w:u w:val="single"/>
        </w:rPr>
        <w:t>User System Entry Point</w:t>
      </w:r>
      <w:r w:rsidRPr="008038B2">
        <w:rPr>
          <w:rFonts w:cs="Arial"/>
          <w:u w:val="single"/>
        </w:rPr>
        <w:t xml:space="preserve"> at or above </w:t>
      </w:r>
      <w:proofErr w:type="spellStart"/>
      <w:r w:rsidRPr="008038B2">
        <w:rPr>
          <w:rFonts w:cs="Arial"/>
          <w:u w:val="single"/>
        </w:rPr>
        <w:t>110kV</w:t>
      </w:r>
      <w:proofErr w:type="spellEnd"/>
      <w:r w:rsidRPr="008038B2">
        <w:rPr>
          <w:rFonts w:cs="Arial"/>
          <w:u w:val="single"/>
        </w:rPr>
        <w:t xml:space="preserve">, </w:t>
      </w:r>
      <w:r w:rsidRPr="008038B2">
        <w:rPr>
          <w:rFonts w:cs="Arial"/>
          <w:b/>
          <w:u w:val="single"/>
        </w:rPr>
        <w:t>DC Connected Power Park Modules</w:t>
      </w:r>
      <w:r w:rsidRPr="008038B2">
        <w:rPr>
          <w:rFonts w:cs="Arial"/>
          <w:u w:val="single"/>
        </w:rPr>
        <w:t xml:space="preserve"> at the </w:t>
      </w:r>
      <w:r w:rsidRPr="008038B2">
        <w:rPr>
          <w:rFonts w:cs="Arial"/>
          <w:b/>
          <w:u w:val="single"/>
        </w:rPr>
        <w:t>HVDC Interface Point</w:t>
      </w:r>
      <w:r w:rsidRPr="008038B2">
        <w:rPr>
          <w:rFonts w:cs="Arial"/>
          <w:u w:val="single"/>
        </w:rPr>
        <w:t xml:space="preserve"> or </w:t>
      </w:r>
      <w:proofErr w:type="spellStart"/>
      <w:r w:rsidRPr="008038B2">
        <w:rPr>
          <w:rFonts w:cs="Arial"/>
          <w:b/>
          <w:u w:val="single"/>
        </w:rPr>
        <w:t>OTSDUW</w:t>
      </w:r>
      <w:proofErr w:type="spellEnd"/>
      <w:r w:rsidRPr="008038B2">
        <w:rPr>
          <w:rFonts w:cs="Arial"/>
          <w:b/>
          <w:u w:val="single"/>
        </w:rPr>
        <w:t xml:space="preserve"> Plant and Apparatus </w:t>
      </w:r>
      <w:r w:rsidRPr="008038B2">
        <w:rPr>
          <w:rFonts w:cs="Arial"/>
          <w:u w:val="single"/>
        </w:rPr>
        <w:t>at the</w:t>
      </w:r>
      <w:r w:rsidRPr="008038B2">
        <w:rPr>
          <w:rFonts w:cs="Arial"/>
          <w:b/>
          <w:u w:val="single"/>
        </w:rPr>
        <w:t xml:space="preserve"> Interface Point</w:t>
      </w:r>
      <w:r>
        <w:rPr>
          <w:rFonts w:cs="Arial"/>
          <w:b/>
          <w:u w:val="single"/>
        </w:rPr>
        <w:t xml:space="preserve"> </w:t>
      </w:r>
      <w:r w:rsidRPr="00433B9D">
        <w:rPr>
          <w:rFonts w:cs="Arial"/>
          <w:b/>
          <w:u w:val="single"/>
        </w:rPr>
        <w:t>for low voltage ride through</w:t>
      </w:r>
      <w:r w:rsidRPr="008038B2">
        <w:rPr>
          <w:rFonts w:cs="Arial"/>
          <w:u w:val="single"/>
        </w:rPr>
        <w:t xml:space="preserve">.  </w:t>
      </w:r>
    </w:p>
    <w:p w14:paraId="2E676519" w14:textId="77777777" w:rsidR="00E62EDF" w:rsidRPr="008038B2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firstLine="0"/>
        <w:jc w:val="left"/>
        <w:rPr>
          <w:rFonts w:cs="Arial"/>
          <w:noProof/>
          <w:snapToGrid/>
          <w:color w:val="auto"/>
          <w:lang w:val="en-GB" w:eastAsia="en-GB"/>
        </w:rPr>
      </w:pPr>
    </w:p>
    <w:p w14:paraId="4F9E2C53" w14:textId="77777777" w:rsidR="00E62EDF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firstLine="0"/>
        <w:jc w:val="left"/>
        <w:rPr>
          <w:rFonts w:cs="Arial"/>
          <w:b/>
          <w:color w:val="auto"/>
          <w:lang w:val="en-GB"/>
        </w:rPr>
      </w:pPr>
      <w:r w:rsidRPr="008038B2">
        <w:rPr>
          <w:rFonts w:cs="Arial"/>
          <w:noProof/>
          <w:color w:val="auto"/>
          <w:lang w:val="en-GB" w:eastAsia="en-GB"/>
        </w:rPr>
        <w:drawing>
          <wp:inline distT="0" distB="0" distL="0" distR="0" wp14:anchorId="1EE02D15" wp14:editId="192E3268">
            <wp:extent cx="4305300" cy="2672255"/>
            <wp:effectExtent l="0" t="0" r="0" b="0"/>
            <wp:docPr id="14373" name="Picture 14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/>
                    <a:srcRect l="39583" t="40480" r="18591" b="13340"/>
                    <a:stretch/>
                  </pic:blipFill>
                  <pic:spPr bwMode="auto">
                    <a:xfrm>
                      <a:off x="0" y="0"/>
                      <a:ext cx="4305300" cy="26722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17477E" w14:textId="77777777" w:rsidR="00E62EDF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firstLine="0"/>
        <w:jc w:val="left"/>
        <w:rPr>
          <w:rFonts w:cs="Arial"/>
          <w:b/>
          <w:color w:val="auto"/>
          <w:lang w:val="en-GB"/>
        </w:rPr>
      </w:pPr>
    </w:p>
    <w:p w14:paraId="521E705C" w14:textId="77777777" w:rsidR="00E62EDF" w:rsidRPr="008038B2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firstLine="0"/>
        <w:jc w:val="left"/>
        <w:rPr>
          <w:rFonts w:cs="Arial"/>
          <w:b/>
          <w:color w:val="auto"/>
          <w:lang w:val="en-GB"/>
        </w:rPr>
      </w:pPr>
    </w:p>
    <w:p w14:paraId="74C94D1E" w14:textId="77777777" w:rsidR="00E62EDF" w:rsidRPr="008038B2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firstLine="0"/>
        <w:jc w:val="left"/>
        <w:rPr>
          <w:rFonts w:cs="Arial"/>
          <w:b/>
          <w:color w:val="auto"/>
          <w:lang w:val="en-GB"/>
        </w:rPr>
      </w:pPr>
    </w:p>
    <w:p w14:paraId="69A0649E" w14:textId="77777777" w:rsidR="00E62EDF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rPr>
          <w:rFonts w:cs="Arial"/>
          <w:color w:val="auto"/>
          <w:u w:val="single"/>
        </w:rPr>
      </w:pPr>
      <w:r w:rsidRPr="008038B2">
        <w:rPr>
          <w:rFonts w:cs="Arial"/>
          <w:color w:val="auto"/>
          <w:lang w:val="en-GB"/>
        </w:rPr>
        <w:t xml:space="preserve">Figure </w:t>
      </w:r>
      <w:proofErr w:type="spellStart"/>
      <w:r w:rsidRPr="008038B2">
        <w:rPr>
          <w:rFonts w:cs="Arial"/>
          <w:color w:val="auto"/>
        </w:rPr>
        <w:t>ECC.6.3.15.6</w:t>
      </w:r>
      <w:proofErr w:type="spellEnd"/>
      <w:r w:rsidRPr="008038B2">
        <w:rPr>
          <w:rFonts w:cs="Arial"/>
          <w:color w:val="auto"/>
          <w:lang w:val="en-GB"/>
        </w:rPr>
        <w:t xml:space="preserve"> </w:t>
      </w:r>
      <w:proofErr w:type="gramStart"/>
      <w:r w:rsidRPr="008038B2">
        <w:rPr>
          <w:rFonts w:cs="Arial"/>
          <w:color w:val="auto"/>
          <w:lang w:val="en-GB"/>
        </w:rPr>
        <w:t>-  Voltage</w:t>
      </w:r>
      <w:proofErr w:type="gramEnd"/>
      <w:r w:rsidRPr="008038B2">
        <w:rPr>
          <w:rFonts w:cs="Arial"/>
          <w:color w:val="auto"/>
          <w:lang w:val="en-GB"/>
        </w:rPr>
        <w:t xml:space="preserve"> against time curve applicable to </w:t>
      </w:r>
      <w:r w:rsidRPr="008038B2">
        <w:rPr>
          <w:rFonts w:cs="Arial"/>
          <w:b/>
          <w:color w:val="auto"/>
        </w:rPr>
        <w:t>Type D Power Park Modules</w:t>
      </w:r>
      <w:r w:rsidRPr="008038B2">
        <w:rPr>
          <w:rFonts w:cs="Arial"/>
          <w:color w:val="auto"/>
        </w:rPr>
        <w:t xml:space="preserve"> with a </w:t>
      </w:r>
      <w:r w:rsidRPr="008038B2">
        <w:rPr>
          <w:rFonts w:cs="Arial"/>
          <w:b/>
          <w:color w:val="auto"/>
        </w:rPr>
        <w:t>Grid Entry Point</w:t>
      </w:r>
      <w:r w:rsidRPr="008038B2">
        <w:rPr>
          <w:rFonts w:cs="Arial"/>
          <w:color w:val="auto"/>
        </w:rPr>
        <w:t xml:space="preserve"> or </w:t>
      </w:r>
      <w:r w:rsidRPr="008038B2">
        <w:rPr>
          <w:rFonts w:cs="Arial"/>
          <w:b/>
          <w:color w:val="auto"/>
        </w:rPr>
        <w:t>User System Entry</w:t>
      </w:r>
      <w:r w:rsidRPr="008038B2">
        <w:rPr>
          <w:rFonts w:cs="Arial"/>
          <w:color w:val="auto"/>
        </w:rPr>
        <w:t xml:space="preserve"> </w:t>
      </w:r>
      <w:r w:rsidRPr="008038B2">
        <w:rPr>
          <w:rFonts w:cs="Arial"/>
          <w:b/>
          <w:color w:val="auto"/>
        </w:rPr>
        <w:t>Point</w:t>
      </w:r>
      <w:r w:rsidRPr="008038B2">
        <w:rPr>
          <w:rFonts w:cs="Arial"/>
          <w:color w:val="auto"/>
        </w:rPr>
        <w:t xml:space="preserve"> at or above </w:t>
      </w:r>
      <w:proofErr w:type="spellStart"/>
      <w:r w:rsidRPr="008038B2">
        <w:rPr>
          <w:rFonts w:cs="Arial"/>
          <w:color w:val="auto"/>
        </w:rPr>
        <w:t>110kV</w:t>
      </w:r>
      <w:proofErr w:type="spellEnd"/>
      <w:r w:rsidRPr="008038B2">
        <w:rPr>
          <w:rFonts w:cs="Arial"/>
          <w:color w:val="auto"/>
        </w:rPr>
        <w:t xml:space="preserve">, </w:t>
      </w:r>
      <w:r w:rsidRPr="008038B2">
        <w:rPr>
          <w:rFonts w:cs="Arial"/>
          <w:b/>
          <w:color w:val="auto"/>
        </w:rPr>
        <w:t>DC Connected Power Park Modules</w:t>
      </w:r>
      <w:r w:rsidRPr="008038B2">
        <w:rPr>
          <w:rFonts w:cs="Arial"/>
          <w:color w:val="auto"/>
        </w:rPr>
        <w:t xml:space="preserve"> at the </w:t>
      </w:r>
      <w:r w:rsidRPr="008038B2">
        <w:rPr>
          <w:rFonts w:cs="Arial"/>
          <w:b/>
          <w:color w:val="auto"/>
        </w:rPr>
        <w:t>HVDC Interface Point</w:t>
      </w:r>
      <w:r w:rsidRPr="008038B2">
        <w:rPr>
          <w:rFonts w:cs="Arial"/>
          <w:color w:val="auto"/>
        </w:rPr>
        <w:t xml:space="preserve"> or </w:t>
      </w:r>
      <w:proofErr w:type="spellStart"/>
      <w:r w:rsidRPr="008038B2">
        <w:rPr>
          <w:rFonts w:cs="Arial"/>
          <w:b/>
          <w:color w:val="auto"/>
        </w:rPr>
        <w:t>OTSDUW</w:t>
      </w:r>
      <w:proofErr w:type="spellEnd"/>
      <w:r w:rsidRPr="008038B2">
        <w:rPr>
          <w:rFonts w:cs="Arial"/>
          <w:b/>
          <w:color w:val="auto"/>
        </w:rPr>
        <w:t xml:space="preserve"> Plant and Apparatus </w:t>
      </w:r>
      <w:r w:rsidRPr="008038B2">
        <w:rPr>
          <w:rFonts w:cs="Arial"/>
          <w:color w:val="auto"/>
        </w:rPr>
        <w:t>at the</w:t>
      </w:r>
      <w:r w:rsidRPr="008038B2">
        <w:rPr>
          <w:rFonts w:cs="Arial"/>
          <w:b/>
          <w:color w:val="auto"/>
        </w:rPr>
        <w:t xml:space="preserve"> Interface Point</w:t>
      </w:r>
      <w:r>
        <w:rPr>
          <w:rFonts w:cs="Arial"/>
          <w:b/>
          <w:color w:val="auto"/>
        </w:rPr>
        <w:t xml:space="preserve"> </w:t>
      </w:r>
      <w:r w:rsidRPr="00433B9D">
        <w:rPr>
          <w:rFonts w:cs="Arial"/>
          <w:b/>
          <w:color w:val="auto"/>
        </w:rPr>
        <w:t>for low voltage ride through</w:t>
      </w:r>
      <w:r w:rsidRPr="008038B2">
        <w:rPr>
          <w:rFonts w:cs="Arial"/>
          <w:color w:val="auto"/>
        </w:rPr>
        <w:t>.</w:t>
      </w:r>
      <w:r w:rsidRPr="008038B2">
        <w:rPr>
          <w:rFonts w:cs="Arial"/>
          <w:color w:val="auto"/>
          <w:u w:val="single"/>
        </w:rPr>
        <w:t xml:space="preserve">  </w:t>
      </w:r>
    </w:p>
    <w:p w14:paraId="4940F0D1" w14:textId="77777777" w:rsidR="00E62EDF" w:rsidRPr="008038B2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rPr>
          <w:rFonts w:cs="Arial"/>
          <w:color w:val="auto"/>
          <w:lang w:val="en-GB"/>
        </w:rPr>
      </w:pPr>
    </w:p>
    <w:p w14:paraId="5B635F96" w14:textId="77777777" w:rsidR="00E62EDF" w:rsidRPr="008038B2" w:rsidRDefault="00E62EDF" w:rsidP="00E62EDF">
      <w:pPr>
        <w:pStyle w:val="Level1Text"/>
        <w:tabs>
          <w:tab w:val="left" w:pos="1843"/>
        </w:tabs>
        <w:spacing w:after="0" w:line="240" w:lineRule="auto"/>
        <w:ind w:firstLine="0"/>
        <w:jc w:val="left"/>
        <w:rPr>
          <w:rFonts w:cs="Arial"/>
          <w:color w:val="auto"/>
          <w:lang w:val="en-GB"/>
        </w:rPr>
      </w:pPr>
    </w:p>
    <w:tbl>
      <w:tblPr>
        <w:tblW w:w="0" w:type="auto"/>
        <w:tblInd w:w="2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5"/>
        <w:gridCol w:w="1067"/>
        <w:gridCol w:w="1701"/>
        <w:gridCol w:w="1276"/>
      </w:tblGrid>
      <w:tr w:rsidR="00E62EDF" w:rsidRPr="008038B2" w14:paraId="398F20C5" w14:textId="77777777" w:rsidTr="00525CEC">
        <w:tc>
          <w:tcPr>
            <w:tcW w:w="2552" w:type="dxa"/>
            <w:gridSpan w:val="2"/>
            <w:shd w:val="clear" w:color="auto" w:fill="auto"/>
          </w:tcPr>
          <w:p w14:paraId="0E56D948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  <w:b/>
                <w:bCs/>
              </w:rPr>
              <w:t>Voltage parameters (</w:t>
            </w:r>
            <w:proofErr w:type="spellStart"/>
            <w:r w:rsidRPr="008038B2">
              <w:rPr>
                <w:rFonts w:cs="Arial"/>
                <w:b/>
                <w:bCs/>
              </w:rPr>
              <w:t>pu</w:t>
            </w:r>
            <w:proofErr w:type="spellEnd"/>
            <w:r w:rsidRPr="008038B2">
              <w:rPr>
                <w:rFonts w:cs="Arial"/>
                <w:b/>
                <w:bCs/>
              </w:rPr>
              <w:t>)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34DA6630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  <w:b/>
                <w:bCs/>
              </w:rPr>
              <w:t>Time parameters (seconds)</w:t>
            </w:r>
          </w:p>
        </w:tc>
      </w:tr>
      <w:tr w:rsidR="00E62EDF" w:rsidRPr="008038B2" w14:paraId="3A9AA261" w14:textId="77777777" w:rsidTr="00525CEC">
        <w:tc>
          <w:tcPr>
            <w:tcW w:w="1485" w:type="dxa"/>
            <w:shd w:val="clear" w:color="auto" w:fill="auto"/>
          </w:tcPr>
          <w:p w14:paraId="42E8FD88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Uret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7F532DAF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14:paraId="350C8644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tclear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C87A390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0.14</w:t>
            </w:r>
          </w:p>
        </w:tc>
      </w:tr>
      <w:tr w:rsidR="00E62EDF" w:rsidRPr="008038B2" w14:paraId="6089D292" w14:textId="77777777" w:rsidTr="00525CEC">
        <w:tc>
          <w:tcPr>
            <w:tcW w:w="1485" w:type="dxa"/>
            <w:shd w:val="clear" w:color="auto" w:fill="auto"/>
          </w:tcPr>
          <w:p w14:paraId="59543FA0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Uclear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1019B58B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14:paraId="455655DC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trec1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C28B3E3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0.14</w:t>
            </w:r>
          </w:p>
        </w:tc>
      </w:tr>
      <w:tr w:rsidR="00E62EDF" w:rsidRPr="008038B2" w14:paraId="76912F9A" w14:textId="77777777" w:rsidTr="00525CEC">
        <w:tc>
          <w:tcPr>
            <w:tcW w:w="1485" w:type="dxa"/>
            <w:shd w:val="clear" w:color="auto" w:fill="auto"/>
          </w:tcPr>
          <w:p w14:paraId="22601357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Urec1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5AD2C473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14:paraId="62C7536E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trec2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3D89322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0.14</w:t>
            </w:r>
          </w:p>
        </w:tc>
      </w:tr>
      <w:tr w:rsidR="00E62EDF" w:rsidRPr="008038B2" w14:paraId="7D52C67E" w14:textId="77777777" w:rsidTr="00525CEC">
        <w:tc>
          <w:tcPr>
            <w:tcW w:w="1485" w:type="dxa"/>
            <w:shd w:val="clear" w:color="auto" w:fill="auto"/>
          </w:tcPr>
          <w:p w14:paraId="3ADC2640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Urec2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2AB4301B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0.85</w:t>
            </w:r>
          </w:p>
        </w:tc>
        <w:tc>
          <w:tcPr>
            <w:tcW w:w="1701" w:type="dxa"/>
            <w:shd w:val="clear" w:color="auto" w:fill="auto"/>
          </w:tcPr>
          <w:p w14:paraId="5DA640E4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trec3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E1456CD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2.2</w:t>
            </w:r>
          </w:p>
        </w:tc>
      </w:tr>
    </w:tbl>
    <w:p w14:paraId="6B95CFAC" w14:textId="77777777" w:rsidR="00E62EDF" w:rsidRPr="008038B2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jc w:val="left"/>
        <w:rPr>
          <w:rFonts w:cs="Arial"/>
          <w:b/>
          <w:color w:val="auto"/>
          <w:lang w:val="en-GB"/>
        </w:rPr>
      </w:pPr>
    </w:p>
    <w:p w14:paraId="6D4CFC15" w14:textId="77777777" w:rsidR="00E62EDF" w:rsidRPr="008038B2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jc w:val="left"/>
        <w:rPr>
          <w:rFonts w:cs="Arial"/>
          <w:color w:val="auto"/>
          <w:lang w:val="en-GB"/>
        </w:rPr>
      </w:pPr>
      <w:r w:rsidRPr="008038B2">
        <w:rPr>
          <w:rFonts w:cs="Arial"/>
          <w:color w:val="auto"/>
          <w:lang w:val="en-GB"/>
        </w:rPr>
        <w:t xml:space="preserve">Table </w:t>
      </w:r>
      <w:proofErr w:type="spellStart"/>
      <w:r w:rsidRPr="008038B2">
        <w:rPr>
          <w:rFonts w:cs="Arial"/>
          <w:color w:val="auto"/>
        </w:rPr>
        <w:t>ECC.6.3.15.6</w:t>
      </w:r>
      <w:proofErr w:type="spellEnd"/>
      <w:r w:rsidRPr="008038B2">
        <w:rPr>
          <w:rFonts w:cs="Arial"/>
          <w:color w:val="auto"/>
          <w:lang w:val="en-GB"/>
        </w:rPr>
        <w:t xml:space="preserve"> </w:t>
      </w:r>
      <w:r w:rsidRPr="008038B2">
        <w:rPr>
          <w:rFonts w:cs="Arial"/>
          <w:color w:val="auto"/>
          <w:lang w:val="en-GB"/>
        </w:rPr>
        <w:tab/>
        <w:t xml:space="preserve">Voltage against time parameters applicable to </w:t>
      </w:r>
      <w:proofErr w:type="gramStart"/>
      <w:r w:rsidRPr="008038B2">
        <w:rPr>
          <w:rFonts w:cs="Arial"/>
          <w:color w:val="auto"/>
          <w:lang w:val="en-GB"/>
        </w:rPr>
        <w:t xml:space="preserve">a </w:t>
      </w:r>
      <w:r w:rsidRPr="008038B2">
        <w:rPr>
          <w:rFonts w:cs="Arial"/>
          <w:b/>
          <w:color w:val="auto"/>
        </w:rPr>
        <w:t xml:space="preserve"> Type</w:t>
      </w:r>
      <w:proofErr w:type="gramEnd"/>
      <w:r w:rsidRPr="008038B2">
        <w:rPr>
          <w:rFonts w:cs="Arial"/>
          <w:b/>
          <w:color w:val="auto"/>
        </w:rPr>
        <w:t xml:space="preserve"> D Power Park Modules</w:t>
      </w:r>
      <w:r w:rsidRPr="008038B2">
        <w:rPr>
          <w:rFonts w:cs="Arial"/>
          <w:color w:val="auto"/>
        </w:rPr>
        <w:t xml:space="preserve"> with a </w:t>
      </w:r>
      <w:r w:rsidRPr="008038B2">
        <w:rPr>
          <w:rFonts w:cs="Arial"/>
          <w:b/>
          <w:color w:val="auto"/>
        </w:rPr>
        <w:t>Grid Entry Point</w:t>
      </w:r>
      <w:r w:rsidRPr="008038B2">
        <w:rPr>
          <w:rFonts w:cs="Arial"/>
          <w:color w:val="auto"/>
        </w:rPr>
        <w:t xml:space="preserve"> or </w:t>
      </w:r>
      <w:r w:rsidRPr="008038B2">
        <w:rPr>
          <w:rFonts w:cs="Arial"/>
          <w:b/>
          <w:color w:val="auto"/>
        </w:rPr>
        <w:t>User System Entry</w:t>
      </w:r>
      <w:r w:rsidRPr="008038B2">
        <w:rPr>
          <w:rFonts w:cs="Arial"/>
          <w:color w:val="auto"/>
        </w:rPr>
        <w:t xml:space="preserve"> </w:t>
      </w:r>
      <w:r w:rsidRPr="008038B2">
        <w:rPr>
          <w:rFonts w:cs="Arial"/>
          <w:b/>
          <w:color w:val="auto"/>
        </w:rPr>
        <w:t>Point</w:t>
      </w:r>
      <w:r w:rsidRPr="008038B2">
        <w:rPr>
          <w:rFonts w:cs="Arial"/>
          <w:color w:val="auto"/>
        </w:rPr>
        <w:t xml:space="preserve"> at or above </w:t>
      </w:r>
      <w:proofErr w:type="spellStart"/>
      <w:r w:rsidRPr="008038B2">
        <w:rPr>
          <w:rFonts w:cs="Arial"/>
          <w:color w:val="auto"/>
        </w:rPr>
        <w:t>110kV</w:t>
      </w:r>
      <w:proofErr w:type="spellEnd"/>
      <w:r w:rsidRPr="008038B2">
        <w:rPr>
          <w:rFonts w:cs="Arial"/>
          <w:color w:val="auto"/>
        </w:rPr>
        <w:t xml:space="preserve">, </w:t>
      </w:r>
      <w:r w:rsidRPr="008038B2">
        <w:rPr>
          <w:rFonts w:cs="Arial"/>
          <w:b/>
          <w:color w:val="auto"/>
        </w:rPr>
        <w:t>DC Connected Power Park Modules</w:t>
      </w:r>
      <w:r w:rsidRPr="008038B2">
        <w:rPr>
          <w:rFonts w:cs="Arial"/>
          <w:color w:val="auto"/>
        </w:rPr>
        <w:t xml:space="preserve"> at the </w:t>
      </w:r>
      <w:r w:rsidRPr="008038B2">
        <w:rPr>
          <w:rFonts w:cs="Arial"/>
          <w:b/>
          <w:color w:val="auto"/>
        </w:rPr>
        <w:t>HVDC Interface Point</w:t>
      </w:r>
      <w:r w:rsidRPr="008038B2">
        <w:rPr>
          <w:rFonts w:cs="Arial"/>
          <w:color w:val="auto"/>
        </w:rPr>
        <w:t xml:space="preserve"> or </w:t>
      </w:r>
      <w:proofErr w:type="spellStart"/>
      <w:r w:rsidRPr="008038B2">
        <w:rPr>
          <w:rFonts w:cs="Arial"/>
          <w:b/>
          <w:color w:val="auto"/>
        </w:rPr>
        <w:t>OTSDUW</w:t>
      </w:r>
      <w:proofErr w:type="spellEnd"/>
      <w:r w:rsidRPr="008038B2">
        <w:rPr>
          <w:rFonts w:cs="Arial"/>
          <w:b/>
          <w:color w:val="auto"/>
        </w:rPr>
        <w:t xml:space="preserve"> Plant and Apparatus </w:t>
      </w:r>
      <w:r w:rsidRPr="008038B2">
        <w:rPr>
          <w:rFonts w:cs="Arial"/>
          <w:color w:val="auto"/>
        </w:rPr>
        <w:t>at the</w:t>
      </w:r>
      <w:r w:rsidRPr="008038B2">
        <w:rPr>
          <w:rFonts w:cs="Arial"/>
          <w:b/>
          <w:color w:val="auto"/>
        </w:rPr>
        <w:t xml:space="preserve"> Interface Point</w:t>
      </w:r>
      <w:r w:rsidRPr="008038B2">
        <w:rPr>
          <w:rFonts w:cs="Arial"/>
          <w:color w:val="auto"/>
        </w:rPr>
        <w:t>.</w:t>
      </w:r>
      <w:r w:rsidRPr="008038B2">
        <w:rPr>
          <w:rFonts w:cs="Arial"/>
          <w:color w:val="auto"/>
          <w:u w:val="single"/>
        </w:rPr>
        <w:t xml:space="preserve">  </w:t>
      </w:r>
    </w:p>
    <w:p w14:paraId="3D6FA28C" w14:textId="77777777" w:rsidR="00E62EDF" w:rsidRPr="008038B2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jc w:val="left"/>
        <w:rPr>
          <w:rFonts w:cs="Arial"/>
          <w:color w:val="auto"/>
          <w:lang w:val="en-GB"/>
        </w:rPr>
      </w:pPr>
    </w:p>
    <w:p w14:paraId="7EBBA481" w14:textId="77777777" w:rsidR="00E62EDF" w:rsidRPr="008038B2" w:rsidRDefault="00E62EDF" w:rsidP="00E62EDF">
      <w:pPr>
        <w:ind w:left="1418" w:hanging="1418"/>
        <w:jc w:val="both"/>
        <w:rPr>
          <w:rFonts w:cs="Arial"/>
          <w:u w:val="single"/>
        </w:rPr>
      </w:pPr>
      <w:proofErr w:type="spellStart"/>
      <w:r w:rsidRPr="008038B2">
        <w:rPr>
          <w:rFonts w:cs="Arial"/>
        </w:rPr>
        <w:t>ECC.6.3.15.7</w:t>
      </w:r>
      <w:proofErr w:type="spellEnd"/>
      <w:r w:rsidRPr="008038B2">
        <w:rPr>
          <w:rFonts w:cs="Arial"/>
        </w:rPr>
        <w:tab/>
      </w:r>
      <w:r w:rsidRPr="008038B2">
        <w:rPr>
          <w:rFonts w:cs="Arial"/>
          <w:u w:val="single"/>
        </w:rPr>
        <w:t>Voltage against time curve and parameters applicable to</w:t>
      </w:r>
      <w:r w:rsidRPr="008038B2">
        <w:rPr>
          <w:rFonts w:cs="Arial"/>
          <w:b/>
          <w:u w:val="single"/>
        </w:rPr>
        <w:t xml:space="preserve"> HVDC Systems </w:t>
      </w:r>
      <w:r w:rsidRPr="008038B2">
        <w:rPr>
          <w:rFonts w:cs="Arial"/>
          <w:u w:val="single"/>
        </w:rPr>
        <w:t>and</w:t>
      </w:r>
      <w:r w:rsidRPr="008038B2">
        <w:rPr>
          <w:rFonts w:cs="Arial"/>
          <w:b/>
          <w:u w:val="single"/>
        </w:rPr>
        <w:t xml:space="preserve"> Remote End HVDC Converter Stations</w:t>
      </w:r>
      <w:r>
        <w:rPr>
          <w:rFonts w:cs="Arial"/>
          <w:b/>
          <w:u w:val="single"/>
        </w:rPr>
        <w:t xml:space="preserve"> </w:t>
      </w:r>
      <w:r w:rsidRPr="00433B9D">
        <w:rPr>
          <w:rFonts w:cs="Arial"/>
          <w:b/>
          <w:u w:val="single"/>
        </w:rPr>
        <w:t>for low voltage ride through</w:t>
      </w:r>
    </w:p>
    <w:p w14:paraId="7FA2EC49" w14:textId="77777777" w:rsidR="00E62EDF" w:rsidRPr="008038B2" w:rsidRDefault="00E62EDF" w:rsidP="00E62EDF">
      <w:pPr>
        <w:ind w:left="1418" w:hanging="1418"/>
        <w:jc w:val="both"/>
        <w:rPr>
          <w:rFonts w:cs="Arial"/>
        </w:rPr>
      </w:pPr>
    </w:p>
    <w:p w14:paraId="284F9D70" w14:textId="77777777" w:rsidR="00E62EDF" w:rsidRPr="008038B2" w:rsidRDefault="00E62EDF" w:rsidP="00E62EDF">
      <w:pPr>
        <w:ind w:left="1418" w:hanging="1418"/>
        <w:jc w:val="both"/>
        <w:rPr>
          <w:rFonts w:cs="Arial"/>
        </w:rPr>
      </w:pPr>
    </w:p>
    <w:p w14:paraId="1157A157" w14:textId="77777777" w:rsidR="00E62EDF" w:rsidRPr="008038B2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440" w:hanging="1440"/>
        <w:rPr>
          <w:rFonts w:cs="Arial"/>
          <w:color w:val="auto"/>
          <w:lang w:val="en-GB"/>
        </w:rPr>
      </w:pPr>
    </w:p>
    <w:p w14:paraId="69D53D4D" w14:textId="77777777" w:rsidR="00E62EDF" w:rsidRPr="008038B2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firstLine="0"/>
        <w:jc w:val="left"/>
        <w:rPr>
          <w:rFonts w:cs="Arial"/>
          <w:noProof/>
          <w:snapToGrid/>
          <w:color w:val="auto"/>
          <w:lang w:val="en-GB" w:eastAsia="en-GB"/>
        </w:rPr>
      </w:pPr>
      <w:r w:rsidRPr="008038B2">
        <w:rPr>
          <w:rFonts w:cs="Arial"/>
          <w:noProof/>
          <w:color w:val="auto"/>
          <w:lang w:val="en-GB" w:eastAsia="en-GB"/>
        </w:rPr>
        <w:lastRenderedPageBreak/>
        <w:drawing>
          <wp:inline distT="0" distB="0" distL="0" distR="0" wp14:anchorId="1C5086F7" wp14:editId="58567AA2">
            <wp:extent cx="4557713" cy="2828925"/>
            <wp:effectExtent l="0" t="0" r="0" b="0"/>
            <wp:docPr id="14374" name="Picture 14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/>
                    <a:srcRect l="39583" t="40480" r="18591" b="13340"/>
                    <a:stretch/>
                  </pic:blipFill>
                  <pic:spPr bwMode="auto">
                    <a:xfrm>
                      <a:off x="0" y="0"/>
                      <a:ext cx="4557713" cy="2828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9DA3BE" w14:textId="77777777" w:rsidR="00E62EDF" w:rsidRPr="008038B2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firstLine="0"/>
        <w:jc w:val="left"/>
        <w:rPr>
          <w:rFonts w:cs="Arial"/>
          <w:noProof/>
          <w:snapToGrid/>
          <w:color w:val="auto"/>
          <w:lang w:val="en-GB" w:eastAsia="en-GB"/>
        </w:rPr>
      </w:pPr>
    </w:p>
    <w:p w14:paraId="1E9F71AA" w14:textId="77777777" w:rsidR="00E62EDF" w:rsidRPr="008038B2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firstLine="0"/>
        <w:jc w:val="left"/>
        <w:rPr>
          <w:rFonts w:cs="Arial"/>
          <w:b/>
          <w:color w:val="auto"/>
          <w:lang w:val="en-GB"/>
        </w:rPr>
      </w:pPr>
    </w:p>
    <w:p w14:paraId="65D83EBA" w14:textId="77777777" w:rsidR="00E62EDF" w:rsidRPr="008038B2" w:rsidRDefault="00E62EDF" w:rsidP="00E62EDF">
      <w:pPr>
        <w:ind w:left="1418" w:hanging="1418"/>
        <w:jc w:val="both"/>
        <w:rPr>
          <w:rFonts w:cs="Arial"/>
          <w:u w:val="single"/>
        </w:rPr>
      </w:pPr>
      <w:r w:rsidRPr="008038B2">
        <w:rPr>
          <w:rFonts w:cs="Arial"/>
        </w:rPr>
        <w:t xml:space="preserve">Figure </w:t>
      </w:r>
      <w:proofErr w:type="spellStart"/>
      <w:r w:rsidRPr="008038B2">
        <w:rPr>
          <w:rFonts w:cs="Arial"/>
        </w:rPr>
        <w:t>ECC.6.3.15.7</w:t>
      </w:r>
      <w:proofErr w:type="spellEnd"/>
      <w:r w:rsidRPr="008038B2">
        <w:rPr>
          <w:rFonts w:cs="Arial"/>
        </w:rPr>
        <w:t xml:space="preserve"> - Voltage against time curve applicable to</w:t>
      </w:r>
      <w:r w:rsidRPr="008038B2">
        <w:rPr>
          <w:rFonts w:cs="Arial"/>
          <w:b/>
        </w:rPr>
        <w:t xml:space="preserve"> HVDC Systems </w:t>
      </w:r>
      <w:r w:rsidRPr="008038B2">
        <w:rPr>
          <w:rFonts w:cs="Arial"/>
        </w:rPr>
        <w:t>and</w:t>
      </w:r>
      <w:r w:rsidRPr="008038B2">
        <w:rPr>
          <w:rFonts w:cs="Arial"/>
          <w:b/>
        </w:rPr>
        <w:t xml:space="preserve"> Remote End HVDC Converter Stations</w:t>
      </w:r>
      <w:r>
        <w:rPr>
          <w:rFonts w:cs="Arial"/>
          <w:b/>
        </w:rPr>
        <w:t xml:space="preserve"> </w:t>
      </w:r>
      <w:r w:rsidRPr="00433B9D">
        <w:rPr>
          <w:rFonts w:cs="Arial"/>
          <w:b/>
        </w:rPr>
        <w:t>for low voltage ride through</w:t>
      </w:r>
    </w:p>
    <w:p w14:paraId="33EB59B6" w14:textId="77777777" w:rsidR="00E62EDF" w:rsidRPr="008038B2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440" w:hanging="1440"/>
        <w:jc w:val="center"/>
        <w:rPr>
          <w:rFonts w:cs="Arial"/>
          <w:color w:val="auto"/>
          <w:lang w:val="en-GB"/>
        </w:rPr>
      </w:pPr>
    </w:p>
    <w:p w14:paraId="66DD636C" w14:textId="77777777" w:rsidR="00E62EDF" w:rsidRPr="008038B2" w:rsidRDefault="00E62EDF" w:rsidP="00E62EDF">
      <w:pPr>
        <w:pStyle w:val="Level1Text"/>
        <w:tabs>
          <w:tab w:val="left" w:pos="1843"/>
        </w:tabs>
        <w:spacing w:after="0" w:line="240" w:lineRule="auto"/>
        <w:ind w:firstLine="0"/>
        <w:jc w:val="left"/>
        <w:rPr>
          <w:rFonts w:cs="Arial"/>
          <w:color w:val="auto"/>
          <w:lang w:val="en-GB"/>
        </w:rPr>
      </w:pPr>
    </w:p>
    <w:tbl>
      <w:tblPr>
        <w:tblW w:w="0" w:type="auto"/>
        <w:tblInd w:w="2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5"/>
        <w:gridCol w:w="1067"/>
        <w:gridCol w:w="1701"/>
        <w:gridCol w:w="1276"/>
      </w:tblGrid>
      <w:tr w:rsidR="00E62EDF" w:rsidRPr="008038B2" w14:paraId="3A0D9CF0" w14:textId="77777777" w:rsidTr="00525CEC">
        <w:tc>
          <w:tcPr>
            <w:tcW w:w="2552" w:type="dxa"/>
            <w:gridSpan w:val="2"/>
            <w:shd w:val="clear" w:color="auto" w:fill="auto"/>
          </w:tcPr>
          <w:p w14:paraId="563C0AF0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  <w:b/>
                <w:bCs/>
              </w:rPr>
              <w:t>Voltage parameters (</w:t>
            </w:r>
            <w:proofErr w:type="spellStart"/>
            <w:r w:rsidRPr="008038B2">
              <w:rPr>
                <w:rFonts w:cs="Arial"/>
                <w:b/>
                <w:bCs/>
              </w:rPr>
              <w:t>pu</w:t>
            </w:r>
            <w:proofErr w:type="spellEnd"/>
            <w:r w:rsidRPr="008038B2">
              <w:rPr>
                <w:rFonts w:cs="Arial"/>
                <w:b/>
                <w:bCs/>
              </w:rPr>
              <w:t>)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587C77D2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  <w:b/>
                <w:bCs/>
              </w:rPr>
              <w:t>Time parameters (seconds)</w:t>
            </w:r>
          </w:p>
        </w:tc>
      </w:tr>
      <w:tr w:rsidR="00E62EDF" w:rsidRPr="008038B2" w14:paraId="0942FDD1" w14:textId="77777777" w:rsidTr="00525CEC">
        <w:tc>
          <w:tcPr>
            <w:tcW w:w="1485" w:type="dxa"/>
            <w:shd w:val="clear" w:color="auto" w:fill="auto"/>
          </w:tcPr>
          <w:p w14:paraId="374A8160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Uret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4051FFB7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14:paraId="24CBE008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tclear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C5E507F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0.14</w:t>
            </w:r>
          </w:p>
        </w:tc>
      </w:tr>
      <w:tr w:rsidR="00E62EDF" w:rsidRPr="008038B2" w14:paraId="3B12F3A9" w14:textId="77777777" w:rsidTr="00525CEC">
        <w:tc>
          <w:tcPr>
            <w:tcW w:w="1485" w:type="dxa"/>
            <w:shd w:val="clear" w:color="auto" w:fill="auto"/>
          </w:tcPr>
          <w:p w14:paraId="6A10010E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Uclear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030576E4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14:paraId="03AEC586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trec1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2DC5E1A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0.14</w:t>
            </w:r>
          </w:p>
        </w:tc>
      </w:tr>
      <w:tr w:rsidR="00E62EDF" w:rsidRPr="008038B2" w14:paraId="5002EA7F" w14:textId="77777777" w:rsidTr="00525CEC">
        <w:tc>
          <w:tcPr>
            <w:tcW w:w="1485" w:type="dxa"/>
            <w:shd w:val="clear" w:color="auto" w:fill="auto"/>
          </w:tcPr>
          <w:p w14:paraId="611A7E59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Urec1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506E0202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14:paraId="274FF339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trec2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132AC25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0.14</w:t>
            </w:r>
          </w:p>
        </w:tc>
      </w:tr>
      <w:tr w:rsidR="00E62EDF" w:rsidRPr="008038B2" w14:paraId="3D898A27" w14:textId="77777777" w:rsidTr="00525CEC">
        <w:tc>
          <w:tcPr>
            <w:tcW w:w="1485" w:type="dxa"/>
            <w:shd w:val="clear" w:color="auto" w:fill="auto"/>
          </w:tcPr>
          <w:p w14:paraId="1AEAE8EC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Urec2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40F676F5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0.85</w:t>
            </w:r>
          </w:p>
        </w:tc>
        <w:tc>
          <w:tcPr>
            <w:tcW w:w="1701" w:type="dxa"/>
            <w:shd w:val="clear" w:color="auto" w:fill="auto"/>
          </w:tcPr>
          <w:p w14:paraId="4A3E6AF2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8038B2">
              <w:rPr>
                <w:rFonts w:cs="Arial"/>
              </w:rPr>
              <w:t>trec3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799ACDD" w14:textId="77777777" w:rsidR="00E62EDF" w:rsidRPr="008038B2" w:rsidRDefault="00E62EDF" w:rsidP="00525CEC">
            <w:pPr>
              <w:spacing w:line="240" w:lineRule="auto"/>
              <w:rPr>
                <w:rFonts w:cs="Arial"/>
              </w:rPr>
            </w:pPr>
            <w:r w:rsidRPr="008038B2">
              <w:rPr>
                <w:rFonts w:cs="Arial"/>
              </w:rPr>
              <w:t>2.2</w:t>
            </w:r>
          </w:p>
        </w:tc>
      </w:tr>
    </w:tbl>
    <w:p w14:paraId="6085DB46" w14:textId="77777777" w:rsidR="00E62EDF" w:rsidRPr="008038B2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jc w:val="left"/>
        <w:rPr>
          <w:rFonts w:cs="Arial"/>
          <w:b/>
          <w:color w:val="auto"/>
          <w:lang w:val="en-GB"/>
        </w:rPr>
      </w:pPr>
    </w:p>
    <w:p w14:paraId="0A39F5DB" w14:textId="77777777" w:rsidR="00E62EDF" w:rsidRPr="008038B2" w:rsidRDefault="00E62EDF" w:rsidP="00E62EDF">
      <w:pPr>
        <w:ind w:left="1418" w:hanging="1418"/>
        <w:jc w:val="both"/>
        <w:rPr>
          <w:rFonts w:cs="Arial"/>
          <w:u w:val="single"/>
        </w:rPr>
      </w:pPr>
      <w:r w:rsidRPr="008038B2">
        <w:rPr>
          <w:rFonts w:cs="Arial"/>
        </w:rPr>
        <w:t xml:space="preserve">Table </w:t>
      </w:r>
      <w:proofErr w:type="spellStart"/>
      <w:r w:rsidRPr="008038B2">
        <w:rPr>
          <w:rFonts w:cs="Arial"/>
        </w:rPr>
        <w:t>ECC.6.3.15.7</w:t>
      </w:r>
      <w:proofErr w:type="spellEnd"/>
      <w:r w:rsidRPr="008038B2">
        <w:rPr>
          <w:rFonts w:cs="Arial"/>
        </w:rPr>
        <w:t xml:space="preserve"> Voltage against time parameters applicable to </w:t>
      </w:r>
      <w:r w:rsidRPr="008038B2">
        <w:rPr>
          <w:rFonts w:cs="Arial"/>
          <w:b/>
        </w:rPr>
        <w:t xml:space="preserve">HVDC Systems </w:t>
      </w:r>
      <w:r w:rsidRPr="008038B2">
        <w:rPr>
          <w:rFonts w:cs="Arial"/>
        </w:rPr>
        <w:t>and</w:t>
      </w:r>
      <w:r w:rsidRPr="008038B2">
        <w:rPr>
          <w:rFonts w:cs="Arial"/>
          <w:b/>
        </w:rPr>
        <w:t xml:space="preserve"> Remote End HVDC Converter Stations</w:t>
      </w:r>
      <w:r>
        <w:rPr>
          <w:rFonts w:cs="Arial"/>
          <w:b/>
        </w:rPr>
        <w:t xml:space="preserve"> </w:t>
      </w:r>
      <w:r w:rsidRPr="00433B9D">
        <w:rPr>
          <w:rFonts w:cs="Arial"/>
          <w:b/>
        </w:rPr>
        <w:t>for low voltage ride through</w:t>
      </w:r>
    </w:p>
    <w:p w14:paraId="6C999BD6" w14:textId="77777777" w:rsidR="00E62EDF" w:rsidRPr="008038B2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440" w:hanging="1440"/>
        <w:jc w:val="left"/>
        <w:rPr>
          <w:rFonts w:cs="Arial"/>
          <w:color w:val="auto"/>
          <w:lang w:val="en-GB"/>
        </w:rPr>
      </w:pPr>
    </w:p>
    <w:p w14:paraId="5BFC534E" w14:textId="77777777" w:rsidR="00E62EDF" w:rsidRPr="008038B2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jc w:val="left"/>
        <w:rPr>
          <w:rFonts w:cs="Arial"/>
          <w:strike/>
          <w:color w:val="auto"/>
          <w:lang w:val="en-GB"/>
        </w:rPr>
      </w:pPr>
    </w:p>
    <w:p w14:paraId="7A14CD32" w14:textId="77777777" w:rsidR="00E62EDF" w:rsidRPr="008038B2" w:rsidRDefault="00E62EDF" w:rsidP="00E62EDF">
      <w:pPr>
        <w:pStyle w:val="Level2Text"/>
        <w:tabs>
          <w:tab w:val="clear" w:pos="1843"/>
          <w:tab w:val="left" w:pos="1701"/>
        </w:tabs>
        <w:spacing w:after="0" w:line="240" w:lineRule="auto"/>
        <w:ind w:left="0" w:firstLine="0"/>
        <w:jc w:val="left"/>
        <w:rPr>
          <w:rFonts w:cs="Arial"/>
          <w:lang w:val="en-GB"/>
        </w:rPr>
      </w:pPr>
      <w:proofErr w:type="spellStart"/>
      <w:r w:rsidRPr="008038B2">
        <w:rPr>
          <w:rFonts w:cs="Arial"/>
          <w:lang w:val="en-GB"/>
        </w:rPr>
        <w:t>ECC.6.3.15.8</w:t>
      </w:r>
      <w:proofErr w:type="spellEnd"/>
      <w:r w:rsidRPr="008038B2">
        <w:rPr>
          <w:rFonts w:cs="Arial"/>
          <w:lang w:val="en-GB"/>
        </w:rPr>
        <w:tab/>
        <w:t xml:space="preserve">In addition to the requirements in </w:t>
      </w:r>
      <w:proofErr w:type="spellStart"/>
      <w:r w:rsidRPr="008038B2">
        <w:rPr>
          <w:rFonts w:cs="Arial"/>
          <w:lang w:val="en-GB"/>
        </w:rPr>
        <w:t>ECC.6.3.15.1</w:t>
      </w:r>
      <w:proofErr w:type="spellEnd"/>
      <w:r w:rsidRPr="008038B2">
        <w:rPr>
          <w:rFonts w:cs="Arial"/>
          <w:lang w:val="en-GB"/>
        </w:rPr>
        <w:t xml:space="preserve"> – </w:t>
      </w:r>
      <w:proofErr w:type="spellStart"/>
      <w:r w:rsidRPr="008038B2">
        <w:rPr>
          <w:rFonts w:cs="Arial"/>
          <w:lang w:val="en-GB"/>
        </w:rPr>
        <w:t>ECC.6.3.15.7</w:t>
      </w:r>
      <w:proofErr w:type="spellEnd"/>
      <w:r w:rsidRPr="008038B2">
        <w:rPr>
          <w:rFonts w:cs="Arial"/>
          <w:lang w:val="en-GB"/>
        </w:rPr>
        <w:t>:</w:t>
      </w:r>
      <w:r w:rsidRPr="008038B2">
        <w:rPr>
          <w:rFonts w:cs="Arial"/>
          <w:lang w:val="en-GB"/>
        </w:rPr>
        <w:tab/>
      </w:r>
    </w:p>
    <w:p w14:paraId="0B10ECA8" w14:textId="77777777" w:rsidR="00E62EDF" w:rsidRPr="008038B2" w:rsidRDefault="00E62EDF" w:rsidP="00E62EDF">
      <w:pPr>
        <w:pStyle w:val="Level2Text"/>
        <w:numPr>
          <w:ilvl w:val="0"/>
          <w:numId w:val="21"/>
        </w:numPr>
        <w:tabs>
          <w:tab w:val="clear" w:pos="1843"/>
          <w:tab w:val="left" w:pos="1701"/>
        </w:tabs>
        <w:spacing w:after="0" w:line="240" w:lineRule="auto"/>
        <w:ind w:left="2127" w:hanging="426"/>
        <w:rPr>
          <w:rFonts w:cs="Arial"/>
          <w:lang w:val="en-GB"/>
        </w:rPr>
      </w:pPr>
      <w:r w:rsidRPr="008038B2">
        <w:rPr>
          <w:rFonts w:cs="Arial"/>
          <w:lang w:val="en-GB"/>
        </w:rPr>
        <w:t xml:space="preserve">Each </w:t>
      </w:r>
      <w:r w:rsidRPr="008038B2">
        <w:rPr>
          <w:rFonts w:cs="Arial"/>
          <w:b/>
          <w:lang w:val="en-GB"/>
        </w:rPr>
        <w:t>Type B</w:t>
      </w:r>
      <w:r w:rsidRPr="008038B2">
        <w:rPr>
          <w:rFonts w:cs="Arial"/>
          <w:lang w:val="en-GB"/>
        </w:rPr>
        <w:t xml:space="preserve">, </w:t>
      </w:r>
      <w:r w:rsidRPr="008038B2">
        <w:rPr>
          <w:rFonts w:cs="Arial"/>
          <w:b/>
          <w:lang w:val="en-GB"/>
        </w:rPr>
        <w:t>Type C</w:t>
      </w:r>
      <w:r w:rsidRPr="008038B2">
        <w:rPr>
          <w:rFonts w:cs="Arial"/>
          <w:lang w:val="en-GB"/>
        </w:rPr>
        <w:t xml:space="preserve"> and</w:t>
      </w:r>
      <w:r w:rsidRPr="008038B2">
        <w:rPr>
          <w:rFonts w:cs="Arial"/>
          <w:b/>
          <w:lang w:val="en-GB"/>
        </w:rPr>
        <w:t xml:space="preserve"> Type D</w:t>
      </w:r>
      <w:r w:rsidRPr="008038B2">
        <w:rPr>
          <w:rFonts w:cs="Arial"/>
          <w:lang w:val="en-GB"/>
        </w:rPr>
        <w:t xml:space="preserve"> </w:t>
      </w:r>
      <w:r w:rsidRPr="008038B2">
        <w:rPr>
          <w:rFonts w:cs="Arial"/>
          <w:b/>
          <w:lang w:val="en-GB"/>
        </w:rPr>
        <w:t xml:space="preserve">Power Generating Module </w:t>
      </w:r>
      <w:r w:rsidRPr="008038B2">
        <w:rPr>
          <w:rFonts w:cs="Arial"/>
          <w:lang w:val="en-GB"/>
        </w:rPr>
        <w:t>at the</w:t>
      </w:r>
      <w:r w:rsidRPr="008038B2">
        <w:rPr>
          <w:rFonts w:cs="Arial"/>
          <w:b/>
          <w:lang w:val="en-GB"/>
        </w:rPr>
        <w:t xml:space="preserve"> Grid Entry Point </w:t>
      </w:r>
      <w:r w:rsidRPr="008038B2">
        <w:rPr>
          <w:rFonts w:cs="Arial"/>
          <w:lang w:val="en-GB"/>
        </w:rPr>
        <w:t>or</w:t>
      </w:r>
      <w:r w:rsidRPr="008038B2">
        <w:rPr>
          <w:rFonts w:cs="Arial"/>
          <w:b/>
          <w:lang w:val="en-GB"/>
        </w:rPr>
        <w:t xml:space="preserve"> User System Entry Point</w:t>
      </w:r>
      <w:r w:rsidRPr="008038B2">
        <w:rPr>
          <w:rFonts w:cs="Arial"/>
          <w:lang w:val="en-GB"/>
        </w:rPr>
        <w:t>,</w:t>
      </w:r>
      <w:r w:rsidRPr="008038B2">
        <w:rPr>
          <w:rFonts w:cs="Arial"/>
          <w:b/>
          <w:lang w:val="en-GB"/>
        </w:rPr>
        <w:t xml:space="preserve"> HVDC Equipment </w:t>
      </w:r>
      <w:r w:rsidRPr="008038B2">
        <w:rPr>
          <w:rFonts w:cs="Arial"/>
          <w:lang w:val="en-GB"/>
        </w:rPr>
        <w:t xml:space="preserve">(or </w:t>
      </w:r>
      <w:proofErr w:type="spellStart"/>
      <w:r w:rsidRPr="008038B2">
        <w:rPr>
          <w:rFonts w:cs="Arial"/>
          <w:b/>
          <w:lang w:val="en-GB"/>
        </w:rPr>
        <w:t>OTSDUW</w:t>
      </w:r>
      <w:proofErr w:type="spellEnd"/>
      <w:r w:rsidRPr="008038B2">
        <w:rPr>
          <w:rFonts w:cs="Arial"/>
          <w:b/>
          <w:lang w:val="en-GB"/>
        </w:rPr>
        <w:t xml:space="preserve"> Plant and Apparatus</w:t>
      </w:r>
      <w:r w:rsidRPr="008038B2">
        <w:rPr>
          <w:rFonts w:cs="Arial"/>
          <w:lang w:val="en-GB"/>
        </w:rPr>
        <w:t xml:space="preserve"> at the</w:t>
      </w:r>
      <w:r w:rsidRPr="008038B2">
        <w:rPr>
          <w:rFonts w:cs="Arial"/>
          <w:b/>
          <w:lang w:val="en-GB"/>
        </w:rPr>
        <w:t xml:space="preserve"> Interface Point</w:t>
      </w:r>
      <w:r w:rsidRPr="008038B2">
        <w:rPr>
          <w:rFonts w:cs="Arial"/>
          <w:lang w:val="en-GB"/>
        </w:rPr>
        <w:t xml:space="preserve">) shall be capable of satisfying the above requirements when operating at </w:t>
      </w:r>
      <w:r w:rsidRPr="008038B2">
        <w:rPr>
          <w:rFonts w:cs="Arial"/>
          <w:b/>
          <w:lang w:val="en-GB"/>
        </w:rPr>
        <w:t>Rated MW</w:t>
      </w:r>
      <w:r w:rsidRPr="008038B2">
        <w:rPr>
          <w:rFonts w:cs="Arial"/>
          <w:lang w:val="en-GB"/>
        </w:rPr>
        <w:t xml:space="preserve"> output and maximum leading </w:t>
      </w:r>
      <w:r w:rsidRPr="008038B2">
        <w:rPr>
          <w:rFonts w:cs="Arial"/>
          <w:b/>
          <w:lang w:val="en-GB"/>
        </w:rPr>
        <w:t>Power Factor</w:t>
      </w:r>
      <w:r w:rsidRPr="008038B2">
        <w:rPr>
          <w:rFonts w:cs="Arial"/>
          <w:lang w:val="en-GB"/>
        </w:rPr>
        <w:t>.</w:t>
      </w:r>
    </w:p>
    <w:p w14:paraId="23539551" w14:textId="77777777" w:rsidR="00E62EDF" w:rsidRPr="008038B2" w:rsidRDefault="00E62EDF" w:rsidP="00E62EDF">
      <w:pPr>
        <w:pStyle w:val="Level2Text"/>
        <w:numPr>
          <w:ilvl w:val="0"/>
          <w:numId w:val="21"/>
        </w:numPr>
        <w:tabs>
          <w:tab w:val="clear" w:pos="1843"/>
          <w:tab w:val="left" w:pos="1560"/>
        </w:tabs>
        <w:spacing w:after="0" w:line="240" w:lineRule="auto"/>
        <w:ind w:left="2127" w:hanging="426"/>
        <w:rPr>
          <w:rFonts w:cs="Arial"/>
          <w:b/>
          <w:lang w:val="en-GB"/>
        </w:rPr>
      </w:pPr>
      <w:r w:rsidRPr="008038B2">
        <w:rPr>
          <w:rFonts w:cs="Arial"/>
          <w:b/>
          <w:lang w:val="en-GB"/>
        </w:rPr>
        <w:t xml:space="preserve">The Company </w:t>
      </w:r>
      <w:r w:rsidRPr="008038B2">
        <w:rPr>
          <w:rFonts w:cs="Arial"/>
          <w:lang w:val="en-GB"/>
        </w:rPr>
        <w:t>will specify upon request by the</w:t>
      </w:r>
      <w:r w:rsidRPr="008038B2">
        <w:rPr>
          <w:rFonts w:cs="Arial"/>
          <w:b/>
          <w:lang w:val="en-GB"/>
        </w:rPr>
        <w:t xml:space="preserve"> User</w:t>
      </w:r>
      <w:r w:rsidRPr="008038B2">
        <w:rPr>
          <w:rFonts w:cs="Arial"/>
          <w:lang w:val="en-GB"/>
        </w:rPr>
        <w:t xml:space="preserve"> the pre-fault and post fault short circuit capacity (in MVA) at the </w:t>
      </w:r>
      <w:r w:rsidRPr="008038B2">
        <w:rPr>
          <w:rFonts w:cs="Arial"/>
          <w:b/>
          <w:lang w:val="en-GB"/>
        </w:rPr>
        <w:t xml:space="preserve">Grid </w:t>
      </w:r>
      <w:proofErr w:type="gramStart"/>
      <w:r w:rsidRPr="008038B2">
        <w:rPr>
          <w:rFonts w:cs="Arial"/>
          <w:b/>
          <w:lang w:val="en-GB"/>
        </w:rPr>
        <w:t>Entry  Point</w:t>
      </w:r>
      <w:proofErr w:type="gramEnd"/>
      <w:r w:rsidRPr="008038B2">
        <w:rPr>
          <w:rFonts w:cs="Arial"/>
          <w:lang w:val="en-GB"/>
        </w:rPr>
        <w:t xml:space="preserve"> or </w:t>
      </w:r>
      <w:r w:rsidRPr="008038B2">
        <w:rPr>
          <w:rFonts w:cs="Arial"/>
          <w:b/>
          <w:lang w:val="en-GB"/>
        </w:rPr>
        <w:t>User System Entry Point</w:t>
      </w:r>
      <w:r w:rsidRPr="008038B2">
        <w:rPr>
          <w:rFonts w:cs="Arial"/>
          <w:lang w:val="en-GB"/>
        </w:rPr>
        <w:t xml:space="preserve"> (or </w:t>
      </w:r>
      <w:r w:rsidRPr="008038B2">
        <w:rPr>
          <w:rFonts w:cs="Arial"/>
          <w:b/>
          <w:lang w:val="en-GB"/>
        </w:rPr>
        <w:t>HVDC Interface Point</w:t>
      </w:r>
      <w:r w:rsidRPr="008038B2">
        <w:rPr>
          <w:rFonts w:cs="Arial"/>
          <w:lang w:val="en-GB"/>
        </w:rPr>
        <w:t xml:space="preserve"> in the case of a remote end </w:t>
      </w:r>
      <w:r w:rsidRPr="008038B2">
        <w:rPr>
          <w:rFonts w:cs="Arial"/>
          <w:b/>
          <w:lang w:val="en-GB"/>
        </w:rPr>
        <w:t>HVDC Converter</w:t>
      </w:r>
      <w:r w:rsidRPr="008038B2">
        <w:rPr>
          <w:rFonts w:cs="Arial"/>
          <w:lang w:val="en-GB"/>
        </w:rPr>
        <w:t xml:space="preserve"> </w:t>
      </w:r>
      <w:r w:rsidRPr="008038B2">
        <w:rPr>
          <w:rFonts w:cs="Arial"/>
          <w:b/>
          <w:lang w:val="en-GB"/>
        </w:rPr>
        <w:t>Stations</w:t>
      </w:r>
      <w:r w:rsidRPr="008038B2">
        <w:rPr>
          <w:rFonts w:cs="Arial"/>
          <w:lang w:val="en-GB"/>
        </w:rPr>
        <w:t xml:space="preserve"> or </w:t>
      </w:r>
      <w:r w:rsidRPr="008038B2">
        <w:rPr>
          <w:rFonts w:cs="Arial"/>
          <w:b/>
          <w:lang w:val="en-GB"/>
        </w:rPr>
        <w:t>Interface Point</w:t>
      </w:r>
      <w:r w:rsidRPr="008038B2">
        <w:rPr>
          <w:rFonts w:cs="Arial"/>
          <w:lang w:val="en-GB"/>
        </w:rPr>
        <w:t xml:space="preserve"> in the case of </w:t>
      </w:r>
      <w:proofErr w:type="spellStart"/>
      <w:r w:rsidRPr="008038B2">
        <w:rPr>
          <w:rFonts w:cs="Arial"/>
          <w:b/>
          <w:lang w:val="en-GB"/>
        </w:rPr>
        <w:t>OTSDUW</w:t>
      </w:r>
      <w:proofErr w:type="spellEnd"/>
      <w:r w:rsidRPr="008038B2">
        <w:rPr>
          <w:rFonts w:cs="Arial"/>
          <w:b/>
          <w:lang w:val="en-GB"/>
        </w:rPr>
        <w:t xml:space="preserve"> Plant and Apparatus</w:t>
      </w:r>
      <w:r w:rsidRPr="008038B2">
        <w:rPr>
          <w:rFonts w:cs="Arial"/>
          <w:lang w:val="en-GB"/>
        </w:rPr>
        <w:t>).</w:t>
      </w:r>
    </w:p>
    <w:p w14:paraId="58940550" w14:textId="77777777" w:rsidR="00E62EDF" w:rsidRPr="008038B2" w:rsidRDefault="00E62EDF" w:rsidP="00E62EDF">
      <w:pPr>
        <w:pStyle w:val="Level2Text"/>
        <w:numPr>
          <w:ilvl w:val="0"/>
          <w:numId w:val="21"/>
        </w:numPr>
        <w:tabs>
          <w:tab w:val="clear" w:pos="1843"/>
          <w:tab w:val="left" w:pos="1560"/>
        </w:tabs>
        <w:spacing w:after="0" w:line="240" w:lineRule="auto"/>
        <w:ind w:left="2127" w:hanging="426"/>
        <w:rPr>
          <w:rFonts w:cs="Arial"/>
          <w:lang w:val="en-GB"/>
        </w:rPr>
      </w:pPr>
      <w:r w:rsidRPr="008038B2">
        <w:rPr>
          <w:rFonts w:cs="Arial"/>
          <w:lang w:val="en-GB"/>
        </w:rPr>
        <w:t xml:space="preserve">The pre-fault voltage shall be taken to be </w:t>
      </w:r>
      <w:proofErr w:type="spellStart"/>
      <w:r w:rsidRPr="008038B2">
        <w:rPr>
          <w:rFonts w:cs="Arial"/>
          <w:lang w:val="en-GB"/>
        </w:rPr>
        <w:t>1.0pu</w:t>
      </w:r>
      <w:proofErr w:type="spellEnd"/>
      <w:r w:rsidRPr="008038B2">
        <w:rPr>
          <w:rFonts w:cs="Arial"/>
          <w:lang w:val="en-GB"/>
        </w:rPr>
        <w:t xml:space="preserve"> and the post fault voltage shall not be less </w:t>
      </w:r>
      <w:proofErr w:type="gramStart"/>
      <w:r w:rsidRPr="008038B2">
        <w:rPr>
          <w:rFonts w:cs="Arial"/>
          <w:lang w:val="en-GB"/>
        </w:rPr>
        <w:t xml:space="preserve">than  </w:t>
      </w:r>
      <w:proofErr w:type="spellStart"/>
      <w:r w:rsidRPr="008038B2">
        <w:rPr>
          <w:rFonts w:cs="Arial"/>
          <w:lang w:val="en-GB"/>
        </w:rPr>
        <w:t>0</w:t>
      </w:r>
      <w:proofErr w:type="gramEnd"/>
      <w:r w:rsidRPr="008038B2">
        <w:rPr>
          <w:rFonts w:cs="Arial"/>
          <w:lang w:val="en-GB"/>
        </w:rPr>
        <w:t>.9pu</w:t>
      </w:r>
      <w:proofErr w:type="spellEnd"/>
      <w:r w:rsidRPr="008038B2">
        <w:rPr>
          <w:rFonts w:cs="Arial"/>
          <w:b/>
          <w:lang w:val="en-GB"/>
        </w:rPr>
        <w:t>.</w:t>
      </w:r>
      <w:r w:rsidRPr="008038B2">
        <w:rPr>
          <w:rFonts w:cs="Arial"/>
          <w:lang w:val="en-GB"/>
        </w:rPr>
        <w:t xml:space="preserve"> </w:t>
      </w:r>
    </w:p>
    <w:p w14:paraId="419CB371" w14:textId="77777777" w:rsidR="00E62EDF" w:rsidRPr="008038B2" w:rsidRDefault="00E62EDF" w:rsidP="00E62EDF">
      <w:pPr>
        <w:pStyle w:val="Level2Text"/>
        <w:numPr>
          <w:ilvl w:val="0"/>
          <w:numId w:val="21"/>
        </w:numPr>
        <w:tabs>
          <w:tab w:val="clear" w:pos="1843"/>
          <w:tab w:val="left" w:pos="1560"/>
        </w:tabs>
        <w:spacing w:after="0" w:line="240" w:lineRule="auto"/>
        <w:ind w:left="2127" w:hanging="426"/>
        <w:rPr>
          <w:rFonts w:cs="Arial"/>
          <w:lang w:val="en-GB"/>
        </w:rPr>
      </w:pPr>
      <w:r w:rsidRPr="008038B2">
        <w:rPr>
          <w:rFonts w:cs="Arial"/>
          <w:lang w:val="en-GB"/>
        </w:rPr>
        <w:t xml:space="preserve">To allow a </w:t>
      </w:r>
      <w:r w:rsidRPr="008038B2">
        <w:rPr>
          <w:rFonts w:cs="Arial"/>
          <w:b/>
          <w:lang w:val="en-GB"/>
        </w:rPr>
        <w:t>User</w:t>
      </w:r>
      <w:r w:rsidRPr="008038B2">
        <w:rPr>
          <w:rFonts w:cs="Arial"/>
          <w:lang w:val="en-GB"/>
        </w:rPr>
        <w:t xml:space="preserve"> to model the </w:t>
      </w:r>
      <w:r w:rsidRPr="008038B2">
        <w:rPr>
          <w:rFonts w:cs="Arial"/>
          <w:b/>
          <w:lang w:val="en-GB"/>
        </w:rPr>
        <w:t xml:space="preserve">Fault Ride Through </w:t>
      </w:r>
      <w:r w:rsidRPr="008038B2">
        <w:rPr>
          <w:rFonts w:cs="Arial"/>
          <w:lang w:val="en-GB"/>
        </w:rPr>
        <w:t xml:space="preserve">performance of its </w:t>
      </w:r>
      <w:r w:rsidRPr="008038B2">
        <w:rPr>
          <w:rFonts w:cs="Arial"/>
          <w:b/>
          <w:lang w:val="en-GB"/>
        </w:rPr>
        <w:t>Type B</w:t>
      </w:r>
      <w:r w:rsidRPr="008038B2">
        <w:rPr>
          <w:rFonts w:cs="Arial"/>
          <w:lang w:val="en-GB"/>
        </w:rPr>
        <w:t xml:space="preserve">, </w:t>
      </w:r>
      <w:r w:rsidRPr="008038B2">
        <w:rPr>
          <w:rFonts w:cs="Arial"/>
          <w:b/>
          <w:lang w:val="en-GB"/>
        </w:rPr>
        <w:t>Type C</w:t>
      </w:r>
      <w:r w:rsidRPr="008038B2">
        <w:rPr>
          <w:rFonts w:cs="Arial"/>
          <w:lang w:val="en-GB"/>
        </w:rPr>
        <w:t xml:space="preserve"> and/or </w:t>
      </w:r>
      <w:r w:rsidRPr="008038B2">
        <w:rPr>
          <w:rFonts w:cs="Arial"/>
          <w:b/>
          <w:lang w:val="en-GB"/>
        </w:rPr>
        <w:t>Type D</w:t>
      </w:r>
      <w:r w:rsidRPr="008038B2">
        <w:rPr>
          <w:rFonts w:cs="Arial"/>
          <w:lang w:val="en-GB"/>
        </w:rPr>
        <w:t xml:space="preserve"> </w:t>
      </w:r>
      <w:r w:rsidRPr="008038B2">
        <w:rPr>
          <w:rFonts w:cs="Arial"/>
          <w:b/>
          <w:lang w:val="en-GB"/>
        </w:rPr>
        <w:t>Power Generating Modules</w:t>
      </w:r>
      <w:r w:rsidRPr="008038B2">
        <w:rPr>
          <w:rFonts w:cs="Arial"/>
          <w:lang w:val="en-GB"/>
        </w:rPr>
        <w:t xml:space="preserve"> or</w:t>
      </w:r>
      <w:r w:rsidRPr="008038B2">
        <w:rPr>
          <w:rFonts w:cs="Arial"/>
          <w:b/>
          <w:lang w:val="en-GB"/>
        </w:rPr>
        <w:t xml:space="preserve"> HVDC Equipment</w:t>
      </w:r>
      <w:r w:rsidRPr="008038B2">
        <w:rPr>
          <w:rFonts w:cs="Arial"/>
          <w:lang w:val="en-GB"/>
        </w:rPr>
        <w:t xml:space="preserve">, </w:t>
      </w:r>
      <w:r w:rsidRPr="008038B2">
        <w:rPr>
          <w:rFonts w:cs="Arial"/>
          <w:b/>
          <w:lang w:val="en-GB"/>
        </w:rPr>
        <w:t>The Company</w:t>
      </w:r>
      <w:r w:rsidRPr="008038B2">
        <w:rPr>
          <w:rFonts w:cs="Arial"/>
          <w:lang w:val="en-GB"/>
        </w:rPr>
        <w:t xml:space="preserve"> will provide additional network data as may reasonably be required by the </w:t>
      </w:r>
      <w:r w:rsidRPr="008038B2">
        <w:rPr>
          <w:rFonts w:cs="Arial"/>
          <w:b/>
          <w:lang w:val="en-GB"/>
        </w:rPr>
        <w:t>EU Code</w:t>
      </w:r>
      <w:r w:rsidRPr="008038B2">
        <w:rPr>
          <w:rFonts w:cs="Arial"/>
          <w:lang w:val="en-GB"/>
        </w:rPr>
        <w:t xml:space="preserve"> </w:t>
      </w:r>
      <w:r w:rsidRPr="008038B2">
        <w:rPr>
          <w:rFonts w:cs="Arial"/>
          <w:b/>
          <w:lang w:val="en-GB"/>
        </w:rPr>
        <w:t>User</w:t>
      </w:r>
      <w:r w:rsidRPr="008038B2">
        <w:rPr>
          <w:rFonts w:cs="Arial"/>
          <w:lang w:val="en-GB"/>
        </w:rPr>
        <w:t xml:space="preserve"> to undertake such study work in accordance with </w:t>
      </w:r>
      <w:proofErr w:type="spellStart"/>
      <w:r w:rsidRPr="008038B2">
        <w:rPr>
          <w:rFonts w:cs="Arial"/>
          <w:lang w:val="en-GB"/>
        </w:rPr>
        <w:t>PC.A.8</w:t>
      </w:r>
      <w:proofErr w:type="spellEnd"/>
      <w:r w:rsidRPr="008038B2">
        <w:rPr>
          <w:rFonts w:cs="Arial"/>
          <w:lang w:val="en-GB"/>
        </w:rPr>
        <w:t xml:space="preserve">. Alternatively, </w:t>
      </w:r>
      <w:r w:rsidRPr="008038B2">
        <w:rPr>
          <w:rFonts w:cs="Arial"/>
          <w:b/>
          <w:lang w:val="en-GB"/>
        </w:rPr>
        <w:t>The Company</w:t>
      </w:r>
      <w:r w:rsidRPr="008038B2">
        <w:rPr>
          <w:rFonts w:cs="Arial"/>
          <w:lang w:val="en-GB"/>
        </w:rPr>
        <w:t xml:space="preserve"> may provide generic values derived from typical cases.  </w:t>
      </w:r>
    </w:p>
    <w:p w14:paraId="339CC6AD" w14:textId="77777777" w:rsidR="00E62EDF" w:rsidRPr="008038B2" w:rsidRDefault="00E62EDF" w:rsidP="00E62EDF">
      <w:pPr>
        <w:pStyle w:val="Level2Text"/>
        <w:tabs>
          <w:tab w:val="clear" w:pos="1843"/>
          <w:tab w:val="left" w:pos="1560"/>
        </w:tabs>
        <w:spacing w:after="0" w:line="240" w:lineRule="auto"/>
        <w:ind w:left="2127" w:hanging="426"/>
        <w:rPr>
          <w:rFonts w:cs="Arial"/>
          <w:lang w:val="en-GB"/>
        </w:rPr>
      </w:pPr>
      <w:r w:rsidRPr="008038B2">
        <w:rPr>
          <w:rFonts w:cs="Arial"/>
          <w:lang w:val="en-GB"/>
        </w:rPr>
        <w:t>(v)</w:t>
      </w:r>
      <w:r w:rsidRPr="008038B2">
        <w:rPr>
          <w:rFonts w:cs="Arial"/>
          <w:b/>
          <w:lang w:val="en-GB"/>
        </w:rPr>
        <w:tab/>
        <w:t>The Company</w:t>
      </w:r>
      <w:r w:rsidRPr="008038B2">
        <w:rPr>
          <w:rFonts w:cs="Arial"/>
          <w:lang w:val="en-GB"/>
        </w:rPr>
        <w:t xml:space="preserve"> will publish fault level data under maximum and minimum demand conditions in the </w:t>
      </w:r>
      <w:r w:rsidRPr="008038B2">
        <w:rPr>
          <w:rFonts w:cs="Arial"/>
          <w:b/>
          <w:lang w:val="en-GB"/>
        </w:rPr>
        <w:t>Electricity Ten Year Statement</w:t>
      </w:r>
      <w:r w:rsidRPr="008038B2">
        <w:rPr>
          <w:rFonts w:cs="Arial"/>
          <w:lang w:val="en-GB"/>
        </w:rPr>
        <w:t>.</w:t>
      </w:r>
    </w:p>
    <w:p w14:paraId="207E9F69" w14:textId="77777777" w:rsidR="00E62EDF" w:rsidRDefault="00E62EDF" w:rsidP="00E62EDF">
      <w:pPr>
        <w:pStyle w:val="Level3Text"/>
      </w:pPr>
      <w:r w:rsidRPr="008038B2">
        <w:rPr>
          <w:rFonts w:cs="Arial"/>
        </w:rPr>
        <w:t>(vi)</w:t>
      </w:r>
      <w:r w:rsidRPr="008038B2">
        <w:rPr>
          <w:rFonts w:cs="Arial"/>
        </w:rPr>
        <w:tab/>
        <w:t xml:space="preserve">Each </w:t>
      </w:r>
      <w:r w:rsidRPr="008038B2">
        <w:rPr>
          <w:rFonts w:cs="Arial"/>
          <w:b/>
        </w:rPr>
        <w:t>EU</w:t>
      </w:r>
      <w:r w:rsidRPr="008038B2">
        <w:rPr>
          <w:rFonts w:cs="Arial"/>
        </w:rPr>
        <w:t xml:space="preserve"> </w:t>
      </w:r>
      <w:r w:rsidRPr="008038B2">
        <w:rPr>
          <w:rFonts w:cs="Arial"/>
          <w:b/>
        </w:rPr>
        <w:t xml:space="preserve">Generator </w:t>
      </w:r>
      <w:r w:rsidRPr="008038B2">
        <w:rPr>
          <w:rFonts w:cs="Arial"/>
        </w:rPr>
        <w:t>(in respect of</w:t>
      </w:r>
      <w:r w:rsidRPr="008038B2">
        <w:rPr>
          <w:rFonts w:cs="Arial"/>
          <w:b/>
        </w:rPr>
        <w:t xml:space="preserve"> Type B</w:t>
      </w:r>
      <w:r w:rsidRPr="008038B2">
        <w:rPr>
          <w:rFonts w:cs="Arial"/>
        </w:rPr>
        <w:t>,</w:t>
      </w:r>
      <w:r w:rsidRPr="008038B2">
        <w:rPr>
          <w:rFonts w:cs="Arial"/>
          <w:b/>
        </w:rPr>
        <w:t xml:space="preserve"> Type C</w:t>
      </w:r>
      <w:r w:rsidRPr="008038B2">
        <w:rPr>
          <w:rFonts w:cs="Arial"/>
        </w:rPr>
        <w:t>,</w:t>
      </w:r>
      <w:r w:rsidRPr="008038B2">
        <w:rPr>
          <w:rFonts w:cs="Arial"/>
          <w:b/>
        </w:rPr>
        <w:t xml:space="preserve"> Type D Power Generating Modules </w:t>
      </w:r>
      <w:r w:rsidRPr="008038B2">
        <w:rPr>
          <w:rFonts w:cs="Arial"/>
        </w:rPr>
        <w:t>and</w:t>
      </w:r>
      <w:r w:rsidRPr="008038B2">
        <w:rPr>
          <w:rFonts w:cs="Arial"/>
          <w:b/>
        </w:rPr>
        <w:t xml:space="preserve"> DC Connected Power Park Modules</w:t>
      </w:r>
      <w:r w:rsidRPr="008038B2">
        <w:rPr>
          <w:rFonts w:cs="Arial"/>
        </w:rPr>
        <w:t>) and</w:t>
      </w:r>
      <w:r w:rsidRPr="008038B2">
        <w:rPr>
          <w:rFonts w:cs="Arial"/>
          <w:b/>
        </w:rPr>
        <w:t xml:space="preserve"> HVDC System Owners</w:t>
      </w:r>
      <w:r w:rsidRPr="008038B2">
        <w:rPr>
          <w:rFonts w:cs="Arial"/>
        </w:rPr>
        <w:t xml:space="preserve"> (in respect of </w:t>
      </w:r>
      <w:r w:rsidRPr="008038B2">
        <w:rPr>
          <w:rFonts w:cs="Arial"/>
          <w:b/>
        </w:rPr>
        <w:t>HVDC Systems</w:t>
      </w:r>
      <w:r w:rsidRPr="008038B2">
        <w:rPr>
          <w:rFonts w:cs="Arial"/>
        </w:rPr>
        <w:t xml:space="preserve">) shall satisfy the requirements in </w:t>
      </w:r>
      <w:proofErr w:type="spellStart"/>
      <w:r w:rsidRPr="008038B2">
        <w:rPr>
          <w:rFonts w:cs="Arial"/>
        </w:rPr>
        <w:t>ECC.6.3.15.8</w:t>
      </w:r>
      <w:proofErr w:type="spellEnd"/>
      <w:r w:rsidRPr="008038B2">
        <w:rPr>
          <w:rFonts w:cs="Arial"/>
        </w:rPr>
        <w:t>(</w:t>
      </w:r>
      <w:proofErr w:type="spellStart"/>
      <w:r w:rsidRPr="008038B2">
        <w:rPr>
          <w:rFonts w:cs="Arial"/>
        </w:rPr>
        <w:t>i</w:t>
      </w:r>
      <w:proofErr w:type="spellEnd"/>
      <w:r w:rsidRPr="008038B2">
        <w:rPr>
          <w:rFonts w:cs="Arial"/>
        </w:rPr>
        <w:t xml:space="preserve">) – (vii) unless the protection schemes and </w:t>
      </w:r>
      <w:r w:rsidRPr="008038B2">
        <w:rPr>
          <w:rFonts w:cs="Arial"/>
        </w:rPr>
        <w:lastRenderedPageBreak/>
        <w:t xml:space="preserve">settings for internal electrical faults </w:t>
      </w:r>
      <w:proofErr w:type="gramStart"/>
      <w:r w:rsidRPr="008038B2">
        <w:rPr>
          <w:rFonts w:cs="Arial"/>
        </w:rPr>
        <w:t>trips  the</w:t>
      </w:r>
      <w:proofErr w:type="gramEnd"/>
      <w:r w:rsidRPr="008038B2">
        <w:rPr>
          <w:rFonts w:cs="Arial"/>
        </w:rPr>
        <w:t xml:space="preserve"> </w:t>
      </w:r>
      <w:r w:rsidRPr="008038B2">
        <w:rPr>
          <w:rFonts w:cs="Arial"/>
          <w:b/>
        </w:rPr>
        <w:t>Type B</w:t>
      </w:r>
      <w:r w:rsidRPr="008038B2">
        <w:rPr>
          <w:rFonts w:cs="Arial"/>
        </w:rPr>
        <w:t xml:space="preserve">, </w:t>
      </w:r>
      <w:r w:rsidRPr="008038B2">
        <w:rPr>
          <w:rFonts w:cs="Arial"/>
          <w:b/>
        </w:rPr>
        <w:t>Type C</w:t>
      </w:r>
      <w:r w:rsidRPr="008038B2">
        <w:rPr>
          <w:rFonts w:cs="Arial"/>
        </w:rPr>
        <w:t xml:space="preserve"> and </w:t>
      </w:r>
      <w:r w:rsidRPr="008038B2">
        <w:rPr>
          <w:rFonts w:cs="Arial"/>
          <w:b/>
        </w:rPr>
        <w:t>Type D</w:t>
      </w:r>
      <w:r w:rsidRPr="008038B2">
        <w:rPr>
          <w:rFonts w:cs="Arial"/>
        </w:rPr>
        <w:t xml:space="preserve"> </w:t>
      </w:r>
      <w:r w:rsidRPr="008038B2">
        <w:rPr>
          <w:rFonts w:cs="Arial"/>
          <w:b/>
        </w:rPr>
        <w:t>Power Generating Module</w:t>
      </w:r>
      <w:r w:rsidRPr="008038B2">
        <w:rPr>
          <w:rFonts w:cs="Arial"/>
        </w:rPr>
        <w:t>,</w:t>
      </w:r>
      <w:r w:rsidRPr="008038B2">
        <w:rPr>
          <w:rFonts w:cs="Arial"/>
          <w:b/>
        </w:rPr>
        <w:t xml:space="preserve"> HVDC Equipment </w:t>
      </w:r>
      <w:r w:rsidRPr="008038B2">
        <w:rPr>
          <w:rFonts w:cs="Arial"/>
        </w:rPr>
        <w:t>(or</w:t>
      </w:r>
      <w:r w:rsidRPr="008038B2">
        <w:rPr>
          <w:rFonts w:cs="Arial"/>
          <w:b/>
        </w:rPr>
        <w:t xml:space="preserve"> </w:t>
      </w:r>
      <w:proofErr w:type="spellStart"/>
      <w:r w:rsidRPr="008038B2">
        <w:rPr>
          <w:rFonts w:cs="Arial"/>
          <w:b/>
        </w:rPr>
        <w:t>OTSDUW</w:t>
      </w:r>
      <w:proofErr w:type="spellEnd"/>
      <w:r w:rsidRPr="008038B2">
        <w:rPr>
          <w:rFonts w:cs="Arial"/>
          <w:b/>
        </w:rPr>
        <w:t xml:space="preserve"> Plant and Apparatus</w:t>
      </w:r>
      <w:r w:rsidRPr="008038B2">
        <w:rPr>
          <w:rFonts w:cs="Arial"/>
        </w:rPr>
        <w:t xml:space="preserve">) from the </w:t>
      </w:r>
      <w:r w:rsidRPr="008038B2">
        <w:rPr>
          <w:rFonts w:cs="Arial"/>
          <w:b/>
        </w:rPr>
        <w:t>System</w:t>
      </w:r>
      <w:r w:rsidRPr="008038B2">
        <w:rPr>
          <w:rFonts w:cs="Arial"/>
        </w:rPr>
        <w:t>.</w:t>
      </w:r>
      <w:r w:rsidRPr="00B40079">
        <w:rPr>
          <w:rFonts w:cs="Arial"/>
          <w:color w:val="FF0000"/>
        </w:rPr>
        <w:t xml:space="preserve"> </w:t>
      </w:r>
      <w:proofErr w:type="gramStart"/>
      <w:r w:rsidRPr="001A44C6">
        <w:rPr>
          <w:rFonts w:cs="Arial"/>
          <w:color w:val="FF0000"/>
        </w:rPr>
        <w:t>Specifically</w:t>
      </w:r>
      <w:proofErr w:type="gramEnd"/>
      <w:r w:rsidRPr="001A44C6">
        <w:rPr>
          <w:rFonts w:cs="Arial"/>
          <w:color w:val="FF0000"/>
        </w:rPr>
        <w:t xml:space="preserve"> </w:t>
      </w:r>
      <w:r w:rsidRPr="001A44C6">
        <w:rPr>
          <w:color w:val="FF0000"/>
        </w:rPr>
        <w:t xml:space="preserve">when subjected to a voltage dip </w:t>
      </w:r>
      <w:r w:rsidRPr="001A44C6">
        <w:rPr>
          <w:rFonts w:cs="Arial"/>
          <w:color w:val="FF0000"/>
        </w:rPr>
        <w:t xml:space="preserve">shall satisfy the requirements in </w:t>
      </w:r>
      <w:proofErr w:type="spellStart"/>
      <w:r w:rsidRPr="001A44C6">
        <w:rPr>
          <w:rFonts w:cs="Arial"/>
          <w:color w:val="FF0000"/>
        </w:rPr>
        <w:t>ECC.6.3.15.8</w:t>
      </w:r>
      <w:proofErr w:type="spellEnd"/>
      <w:r w:rsidRPr="001A44C6">
        <w:rPr>
          <w:rFonts w:cs="Arial"/>
          <w:color w:val="FF0000"/>
        </w:rPr>
        <w:t>(</w:t>
      </w:r>
      <w:proofErr w:type="spellStart"/>
      <w:r w:rsidRPr="001A44C6">
        <w:rPr>
          <w:rFonts w:cs="Arial"/>
          <w:color w:val="FF0000"/>
        </w:rPr>
        <w:t>i</w:t>
      </w:r>
      <w:proofErr w:type="spellEnd"/>
      <w:r w:rsidRPr="001A44C6">
        <w:rPr>
          <w:rFonts w:cs="Arial"/>
          <w:color w:val="FF0000"/>
        </w:rPr>
        <w:t>) – (vii)</w:t>
      </w:r>
      <w:r w:rsidRPr="001A44C6">
        <w:rPr>
          <w:color w:val="FF0000"/>
        </w:rPr>
        <w:t xml:space="preserve"> </w:t>
      </w:r>
      <w:r w:rsidRPr="00F525EC">
        <w:rPr>
          <w:color w:val="FF0000"/>
        </w:rPr>
        <w:t>except where:</w:t>
      </w:r>
    </w:p>
    <w:p w14:paraId="34B63A57" w14:textId="77777777" w:rsidR="00E62EDF" w:rsidRPr="00F47E75" w:rsidRDefault="00E62EDF" w:rsidP="00E62EDF">
      <w:pPr>
        <w:pStyle w:val="Level3Text"/>
        <w:numPr>
          <w:ilvl w:val="0"/>
          <w:numId w:val="24"/>
        </w:numPr>
        <w:rPr>
          <w:color w:val="FF0000"/>
        </w:rPr>
      </w:pPr>
      <w:r w:rsidRPr="00F47E75">
        <w:rPr>
          <w:color w:val="FF0000"/>
        </w:rPr>
        <w:t>the location of the fault means it cannot be fully cleared without tripping of</w:t>
      </w:r>
      <w:r w:rsidRPr="00F47E75">
        <w:rPr>
          <w:b/>
          <w:color w:val="FF0000"/>
        </w:rPr>
        <w:t xml:space="preserve"> </w:t>
      </w:r>
      <w:r w:rsidRPr="00F47E75">
        <w:rPr>
          <w:rFonts w:cs="Arial"/>
          <w:b/>
          <w:color w:val="FF0000"/>
        </w:rPr>
        <w:t>Type B</w:t>
      </w:r>
      <w:r w:rsidRPr="00F47E75">
        <w:rPr>
          <w:rFonts w:cs="Arial"/>
          <w:color w:val="FF0000"/>
        </w:rPr>
        <w:t xml:space="preserve">, </w:t>
      </w:r>
      <w:r w:rsidRPr="00F47E75">
        <w:rPr>
          <w:rFonts w:cs="Arial"/>
          <w:b/>
          <w:color w:val="FF0000"/>
        </w:rPr>
        <w:t>Type C</w:t>
      </w:r>
      <w:r w:rsidRPr="00F47E75">
        <w:rPr>
          <w:rFonts w:cs="Arial"/>
          <w:color w:val="FF0000"/>
        </w:rPr>
        <w:t xml:space="preserve"> and </w:t>
      </w:r>
      <w:r w:rsidRPr="00F47E75">
        <w:rPr>
          <w:rFonts w:cs="Arial"/>
          <w:b/>
          <w:color w:val="FF0000"/>
        </w:rPr>
        <w:t>Type D</w:t>
      </w:r>
      <w:r w:rsidRPr="00F47E75">
        <w:rPr>
          <w:rFonts w:cs="Arial"/>
          <w:color w:val="FF0000"/>
        </w:rPr>
        <w:t xml:space="preserve"> </w:t>
      </w:r>
      <w:r w:rsidRPr="00F47E75">
        <w:rPr>
          <w:rFonts w:cs="Arial"/>
          <w:b/>
          <w:color w:val="FF0000"/>
        </w:rPr>
        <w:t>Power Generating Module</w:t>
      </w:r>
      <w:r w:rsidRPr="00F47E75">
        <w:rPr>
          <w:rFonts w:cs="Arial"/>
          <w:color w:val="FF0000"/>
        </w:rPr>
        <w:t>,</w:t>
      </w:r>
      <w:r w:rsidRPr="00F47E75">
        <w:rPr>
          <w:rFonts w:cs="Arial"/>
          <w:b/>
          <w:color w:val="FF0000"/>
        </w:rPr>
        <w:t xml:space="preserve"> HVDC Equipment </w:t>
      </w:r>
      <w:r w:rsidRPr="00F47E75">
        <w:rPr>
          <w:rFonts w:cs="Arial"/>
          <w:color w:val="FF0000"/>
        </w:rPr>
        <w:t>(or</w:t>
      </w:r>
      <w:r w:rsidRPr="00F47E75">
        <w:rPr>
          <w:rFonts w:cs="Arial"/>
          <w:b/>
          <w:color w:val="FF0000"/>
        </w:rPr>
        <w:t xml:space="preserve"> </w:t>
      </w:r>
      <w:proofErr w:type="spellStart"/>
      <w:r w:rsidRPr="00F47E75">
        <w:rPr>
          <w:rFonts w:cs="Arial"/>
          <w:b/>
          <w:color w:val="FF0000"/>
        </w:rPr>
        <w:t>OTSDUW</w:t>
      </w:r>
      <w:proofErr w:type="spellEnd"/>
      <w:r w:rsidRPr="00F47E75">
        <w:rPr>
          <w:rFonts w:cs="Arial"/>
          <w:b/>
          <w:color w:val="FF0000"/>
        </w:rPr>
        <w:t xml:space="preserve"> Plant and Apparatus</w:t>
      </w:r>
      <w:r w:rsidRPr="00F47E75">
        <w:rPr>
          <w:rFonts w:cs="Arial"/>
          <w:color w:val="FF0000"/>
        </w:rPr>
        <w:t xml:space="preserve">) </w:t>
      </w:r>
      <w:r w:rsidRPr="00F47E75">
        <w:rPr>
          <w:color w:val="FF0000"/>
        </w:rPr>
        <w:t>shall trip as required.</w:t>
      </w:r>
    </w:p>
    <w:p w14:paraId="4DE8E21D" w14:textId="77777777" w:rsidR="00E62EDF" w:rsidRPr="00F47E75" w:rsidRDefault="00E62EDF" w:rsidP="00E62EDF">
      <w:pPr>
        <w:pStyle w:val="Level3Text"/>
        <w:numPr>
          <w:ilvl w:val="0"/>
          <w:numId w:val="24"/>
        </w:numPr>
        <w:rPr>
          <w:color w:val="FF0000"/>
        </w:rPr>
      </w:pPr>
      <w:r w:rsidRPr="00F47E75">
        <w:rPr>
          <w:color w:val="FF0000"/>
        </w:rPr>
        <w:t xml:space="preserve">clearance of the fault results in the </w:t>
      </w:r>
      <w:r w:rsidRPr="00F47E75">
        <w:rPr>
          <w:rFonts w:cs="Arial"/>
          <w:b/>
          <w:color w:val="FF0000"/>
        </w:rPr>
        <w:t>Type B</w:t>
      </w:r>
      <w:r w:rsidRPr="00F47E75">
        <w:rPr>
          <w:rFonts w:cs="Arial"/>
          <w:color w:val="FF0000"/>
        </w:rPr>
        <w:t xml:space="preserve">, </w:t>
      </w:r>
      <w:r w:rsidRPr="00F47E75">
        <w:rPr>
          <w:rFonts w:cs="Arial"/>
          <w:b/>
          <w:color w:val="FF0000"/>
        </w:rPr>
        <w:t>Type C</w:t>
      </w:r>
      <w:r w:rsidRPr="00F47E75">
        <w:rPr>
          <w:rFonts w:cs="Arial"/>
          <w:color w:val="FF0000"/>
        </w:rPr>
        <w:t xml:space="preserve"> and </w:t>
      </w:r>
      <w:r w:rsidRPr="00F47E75">
        <w:rPr>
          <w:rFonts w:cs="Arial"/>
          <w:b/>
          <w:color w:val="FF0000"/>
        </w:rPr>
        <w:t>Type D</w:t>
      </w:r>
      <w:r w:rsidRPr="00F47E75">
        <w:rPr>
          <w:rFonts w:cs="Arial"/>
          <w:color w:val="FF0000"/>
        </w:rPr>
        <w:t xml:space="preserve"> </w:t>
      </w:r>
      <w:r w:rsidRPr="00F47E75">
        <w:rPr>
          <w:rFonts w:cs="Arial"/>
          <w:b/>
          <w:color w:val="FF0000"/>
        </w:rPr>
        <w:t>Power Generating Module</w:t>
      </w:r>
      <w:r w:rsidRPr="00F47E75">
        <w:rPr>
          <w:rFonts w:cs="Arial"/>
          <w:color w:val="FF0000"/>
        </w:rPr>
        <w:t>,</w:t>
      </w:r>
      <w:r w:rsidRPr="00F47E75">
        <w:rPr>
          <w:rFonts w:cs="Arial"/>
          <w:b/>
          <w:color w:val="FF0000"/>
        </w:rPr>
        <w:t xml:space="preserve"> HVDC Equipment </w:t>
      </w:r>
      <w:r w:rsidRPr="00F47E75">
        <w:rPr>
          <w:rFonts w:cs="Arial"/>
          <w:color w:val="FF0000"/>
        </w:rPr>
        <w:t>(or</w:t>
      </w:r>
      <w:r w:rsidRPr="00F47E75">
        <w:rPr>
          <w:rFonts w:cs="Arial"/>
          <w:b/>
          <w:color w:val="FF0000"/>
        </w:rPr>
        <w:t xml:space="preserve"> </w:t>
      </w:r>
      <w:proofErr w:type="spellStart"/>
      <w:r w:rsidRPr="00F47E75">
        <w:rPr>
          <w:rFonts w:cs="Arial"/>
          <w:b/>
          <w:color w:val="FF0000"/>
        </w:rPr>
        <w:t>OTSDUW</w:t>
      </w:r>
      <w:proofErr w:type="spellEnd"/>
      <w:r w:rsidRPr="00F47E75">
        <w:rPr>
          <w:rFonts w:cs="Arial"/>
          <w:b/>
          <w:color w:val="FF0000"/>
        </w:rPr>
        <w:t xml:space="preserve"> Plant and Apparatus</w:t>
      </w:r>
      <w:r w:rsidRPr="00F47E75">
        <w:rPr>
          <w:rFonts w:cs="Arial"/>
          <w:color w:val="FF0000"/>
        </w:rPr>
        <w:t>)</w:t>
      </w:r>
      <w:r w:rsidRPr="00F47E75">
        <w:rPr>
          <w:b/>
          <w:bCs/>
          <w:color w:val="FF0000"/>
        </w:rPr>
        <w:t xml:space="preserve"> </w:t>
      </w:r>
      <w:r w:rsidRPr="00F47E75">
        <w:rPr>
          <w:color w:val="FF0000"/>
        </w:rPr>
        <w:t xml:space="preserve">becoming islanded and disconnected from the </w:t>
      </w:r>
      <w:r w:rsidRPr="00F47E75">
        <w:rPr>
          <w:b/>
          <w:bCs/>
          <w:color w:val="FF0000"/>
        </w:rPr>
        <w:t>Total System</w:t>
      </w:r>
      <w:r w:rsidRPr="00F47E75">
        <w:rPr>
          <w:color w:val="FF0000"/>
        </w:rPr>
        <w:t xml:space="preserve"> and not supplying</w:t>
      </w:r>
      <w:r w:rsidRPr="00F47E75">
        <w:rPr>
          <w:b/>
          <w:bCs/>
          <w:color w:val="FF0000"/>
        </w:rPr>
        <w:t xml:space="preserve"> Customers </w:t>
      </w:r>
      <w:r w:rsidRPr="00F47E75">
        <w:rPr>
          <w:color w:val="FF0000"/>
        </w:rPr>
        <w:t xml:space="preserve">(where </w:t>
      </w:r>
      <w:proofErr w:type="spellStart"/>
      <w:r w:rsidRPr="00F47E75">
        <w:rPr>
          <w:color w:val="FF0000"/>
        </w:rPr>
        <w:t>ECC.6.3.5.5</w:t>
      </w:r>
      <w:proofErr w:type="spellEnd"/>
      <w:r w:rsidRPr="00F47E75">
        <w:rPr>
          <w:color w:val="FF0000"/>
        </w:rPr>
        <w:t xml:space="preserve"> and </w:t>
      </w:r>
      <w:proofErr w:type="spellStart"/>
      <w:r w:rsidRPr="00F47E75">
        <w:rPr>
          <w:color w:val="FF0000"/>
        </w:rPr>
        <w:t>ECC.6.3.7.1.5</w:t>
      </w:r>
      <w:proofErr w:type="spellEnd"/>
      <w:r w:rsidRPr="00F47E75">
        <w:rPr>
          <w:color w:val="FF0000"/>
        </w:rPr>
        <w:t xml:space="preserve"> apply)</w:t>
      </w:r>
      <w:r w:rsidRPr="00F47E75">
        <w:rPr>
          <w:bCs/>
          <w:color w:val="FF0000"/>
        </w:rPr>
        <w:t>,</w:t>
      </w:r>
      <w:r w:rsidRPr="00F47E75">
        <w:rPr>
          <w:b/>
          <w:bCs/>
          <w:color w:val="FF0000"/>
        </w:rPr>
        <w:t xml:space="preserve"> </w:t>
      </w:r>
      <w:r w:rsidRPr="00F47E75">
        <w:rPr>
          <w:color w:val="FF0000"/>
        </w:rPr>
        <w:t xml:space="preserve">then the </w:t>
      </w:r>
      <w:r w:rsidRPr="00F47E75">
        <w:rPr>
          <w:rFonts w:cs="Arial"/>
          <w:b/>
          <w:color w:val="FF0000"/>
        </w:rPr>
        <w:t>Type B</w:t>
      </w:r>
      <w:r w:rsidRPr="00F47E75">
        <w:rPr>
          <w:rFonts w:cs="Arial"/>
          <w:color w:val="FF0000"/>
        </w:rPr>
        <w:t xml:space="preserve">, </w:t>
      </w:r>
      <w:r w:rsidRPr="00F47E75">
        <w:rPr>
          <w:rFonts w:cs="Arial"/>
          <w:b/>
          <w:color w:val="FF0000"/>
        </w:rPr>
        <w:t>Type C</w:t>
      </w:r>
      <w:r w:rsidRPr="00F47E75">
        <w:rPr>
          <w:rFonts w:cs="Arial"/>
          <w:color w:val="FF0000"/>
        </w:rPr>
        <w:t xml:space="preserve"> and </w:t>
      </w:r>
      <w:r w:rsidRPr="00F47E75">
        <w:rPr>
          <w:rFonts w:cs="Arial"/>
          <w:b/>
          <w:color w:val="FF0000"/>
        </w:rPr>
        <w:t>Type D</w:t>
      </w:r>
      <w:r w:rsidRPr="00F47E75">
        <w:rPr>
          <w:rFonts w:cs="Arial"/>
          <w:color w:val="FF0000"/>
        </w:rPr>
        <w:t xml:space="preserve"> </w:t>
      </w:r>
      <w:r w:rsidRPr="00F47E75">
        <w:rPr>
          <w:rFonts w:cs="Arial"/>
          <w:b/>
          <w:color w:val="FF0000"/>
        </w:rPr>
        <w:t>Power Generating Module</w:t>
      </w:r>
      <w:r w:rsidRPr="00F47E75">
        <w:rPr>
          <w:rFonts w:cs="Arial"/>
          <w:color w:val="FF0000"/>
        </w:rPr>
        <w:t>,</w:t>
      </w:r>
      <w:r w:rsidRPr="00F47E75">
        <w:rPr>
          <w:rFonts w:cs="Arial"/>
          <w:b/>
          <w:color w:val="FF0000"/>
        </w:rPr>
        <w:t xml:space="preserve"> HVDC Equipment </w:t>
      </w:r>
      <w:r w:rsidRPr="00F47E75">
        <w:rPr>
          <w:rFonts w:cs="Arial"/>
          <w:color w:val="FF0000"/>
        </w:rPr>
        <w:t>(or</w:t>
      </w:r>
      <w:r w:rsidRPr="00F47E75">
        <w:rPr>
          <w:rFonts w:cs="Arial"/>
          <w:b/>
          <w:color w:val="FF0000"/>
        </w:rPr>
        <w:t xml:space="preserve"> </w:t>
      </w:r>
      <w:proofErr w:type="spellStart"/>
      <w:r w:rsidRPr="00F47E75">
        <w:rPr>
          <w:rFonts w:cs="Arial"/>
          <w:b/>
          <w:color w:val="FF0000"/>
        </w:rPr>
        <w:t>OTSDUW</w:t>
      </w:r>
      <w:proofErr w:type="spellEnd"/>
      <w:r w:rsidRPr="00F47E75">
        <w:rPr>
          <w:rFonts w:cs="Arial"/>
          <w:b/>
          <w:color w:val="FF0000"/>
        </w:rPr>
        <w:t xml:space="preserve"> Plant and Apparatus</w:t>
      </w:r>
      <w:r w:rsidRPr="00F47E75">
        <w:rPr>
          <w:rFonts w:cs="Arial"/>
          <w:color w:val="FF0000"/>
        </w:rPr>
        <w:t xml:space="preserve">) </w:t>
      </w:r>
      <w:r w:rsidRPr="00F47E75">
        <w:rPr>
          <w:color w:val="FF0000"/>
        </w:rPr>
        <w:t>shall be permitted to trip as required</w:t>
      </w:r>
      <w:r w:rsidRPr="00F47E75">
        <w:rPr>
          <w:b/>
          <w:bCs/>
          <w:color w:val="FF0000"/>
        </w:rPr>
        <w:t>.</w:t>
      </w:r>
      <w:r w:rsidRPr="00F47E75">
        <w:rPr>
          <w:color w:val="FF0000"/>
        </w:rPr>
        <w:t xml:space="preserve">  </w:t>
      </w:r>
    </w:p>
    <w:p w14:paraId="7A374973" w14:textId="77777777" w:rsidR="00E62EDF" w:rsidRPr="00F47E75" w:rsidRDefault="00E62EDF" w:rsidP="00E62EDF">
      <w:pPr>
        <w:pStyle w:val="Level3Text"/>
        <w:numPr>
          <w:ilvl w:val="0"/>
          <w:numId w:val="24"/>
        </w:numPr>
        <w:rPr>
          <w:color w:val="FF0000"/>
        </w:rPr>
      </w:pPr>
      <w:r w:rsidRPr="00F47E75">
        <w:rPr>
          <w:color w:val="FF0000"/>
        </w:rPr>
        <w:t xml:space="preserve">the </w:t>
      </w:r>
      <w:r w:rsidRPr="00F47E75">
        <w:rPr>
          <w:rFonts w:cs="Arial"/>
          <w:b/>
          <w:color w:val="FF0000"/>
        </w:rPr>
        <w:t>Type B</w:t>
      </w:r>
      <w:r w:rsidRPr="00F47E75">
        <w:rPr>
          <w:rFonts w:cs="Arial"/>
          <w:color w:val="FF0000"/>
        </w:rPr>
        <w:t xml:space="preserve">, </w:t>
      </w:r>
      <w:r w:rsidRPr="00F47E75">
        <w:rPr>
          <w:rFonts w:cs="Arial"/>
          <w:b/>
          <w:color w:val="FF0000"/>
        </w:rPr>
        <w:t>Type C</w:t>
      </w:r>
      <w:r w:rsidRPr="00F47E75">
        <w:rPr>
          <w:rFonts w:cs="Arial"/>
          <w:color w:val="FF0000"/>
        </w:rPr>
        <w:t xml:space="preserve"> and </w:t>
      </w:r>
      <w:r w:rsidRPr="00F47E75">
        <w:rPr>
          <w:rFonts w:cs="Arial"/>
          <w:b/>
          <w:color w:val="FF0000"/>
        </w:rPr>
        <w:t>Type D</w:t>
      </w:r>
      <w:r w:rsidRPr="00F47E75">
        <w:rPr>
          <w:rFonts w:cs="Arial"/>
          <w:color w:val="FF0000"/>
        </w:rPr>
        <w:t xml:space="preserve"> </w:t>
      </w:r>
      <w:r w:rsidRPr="00F47E75">
        <w:rPr>
          <w:rFonts w:cs="Arial"/>
          <w:b/>
          <w:color w:val="FF0000"/>
        </w:rPr>
        <w:t>Power Generating Module</w:t>
      </w:r>
      <w:r w:rsidRPr="00F47E75">
        <w:rPr>
          <w:rFonts w:cs="Arial"/>
          <w:color w:val="FF0000"/>
        </w:rPr>
        <w:t>,</w:t>
      </w:r>
      <w:r w:rsidRPr="00F47E75">
        <w:rPr>
          <w:rFonts w:cs="Arial"/>
          <w:b/>
          <w:color w:val="FF0000"/>
        </w:rPr>
        <w:t xml:space="preserve"> HVDC Equipment </w:t>
      </w:r>
      <w:r w:rsidRPr="00F47E75">
        <w:rPr>
          <w:rFonts w:cs="Arial"/>
          <w:color w:val="FF0000"/>
        </w:rPr>
        <w:t>(or</w:t>
      </w:r>
      <w:r w:rsidRPr="00F47E75">
        <w:rPr>
          <w:rFonts w:cs="Arial"/>
          <w:b/>
          <w:color w:val="FF0000"/>
        </w:rPr>
        <w:t xml:space="preserve"> </w:t>
      </w:r>
      <w:proofErr w:type="spellStart"/>
      <w:r w:rsidRPr="00F47E75">
        <w:rPr>
          <w:rFonts w:cs="Arial"/>
          <w:b/>
          <w:color w:val="FF0000"/>
        </w:rPr>
        <w:t>OTSDUW</w:t>
      </w:r>
      <w:proofErr w:type="spellEnd"/>
      <w:r w:rsidRPr="00F47E75">
        <w:rPr>
          <w:rFonts w:cs="Arial"/>
          <w:b/>
          <w:color w:val="FF0000"/>
        </w:rPr>
        <w:t xml:space="preserve"> Plant and Apparatus</w:t>
      </w:r>
      <w:r w:rsidRPr="00F47E75">
        <w:rPr>
          <w:rFonts w:cs="Arial"/>
          <w:color w:val="FF0000"/>
        </w:rPr>
        <w:t>)</w:t>
      </w:r>
      <w:r w:rsidRPr="00F47E75">
        <w:rPr>
          <w:b/>
          <w:bCs/>
          <w:color w:val="FF0000"/>
        </w:rPr>
        <w:t xml:space="preserve"> </w:t>
      </w:r>
      <w:r w:rsidRPr="00F47E75">
        <w:rPr>
          <w:color w:val="FF0000"/>
        </w:rPr>
        <w:t xml:space="preserve">is part of a combined protection scheme with the </w:t>
      </w:r>
      <w:r w:rsidRPr="00F47E75">
        <w:rPr>
          <w:b/>
          <w:bCs/>
          <w:color w:val="FF0000"/>
        </w:rPr>
        <w:t>Transmission Operator</w:t>
      </w:r>
      <w:r w:rsidRPr="00F47E75">
        <w:rPr>
          <w:bCs/>
          <w:color w:val="FF0000"/>
        </w:rPr>
        <w:t>,</w:t>
      </w:r>
      <w:r w:rsidRPr="00F47E75">
        <w:rPr>
          <w:b/>
          <w:bCs/>
          <w:color w:val="FF0000"/>
        </w:rPr>
        <w:t xml:space="preserve"> </w:t>
      </w:r>
      <w:r w:rsidRPr="00F47E75">
        <w:rPr>
          <w:color w:val="FF0000"/>
        </w:rPr>
        <w:t xml:space="preserve">then the </w:t>
      </w:r>
      <w:r w:rsidRPr="00F47E75">
        <w:rPr>
          <w:rFonts w:cs="Arial"/>
          <w:b/>
          <w:color w:val="FF0000"/>
        </w:rPr>
        <w:t>Type B</w:t>
      </w:r>
      <w:r w:rsidRPr="00F47E75">
        <w:rPr>
          <w:rFonts w:cs="Arial"/>
          <w:color w:val="FF0000"/>
        </w:rPr>
        <w:t xml:space="preserve">, </w:t>
      </w:r>
      <w:r w:rsidRPr="00F47E75">
        <w:rPr>
          <w:rFonts w:cs="Arial"/>
          <w:b/>
          <w:color w:val="FF0000"/>
        </w:rPr>
        <w:t>Type C</w:t>
      </w:r>
      <w:r w:rsidRPr="00F47E75">
        <w:rPr>
          <w:rFonts w:cs="Arial"/>
          <w:color w:val="FF0000"/>
        </w:rPr>
        <w:t xml:space="preserve"> and </w:t>
      </w:r>
      <w:r w:rsidRPr="00F47E75">
        <w:rPr>
          <w:rFonts w:cs="Arial"/>
          <w:b/>
          <w:color w:val="FF0000"/>
        </w:rPr>
        <w:t>Type D</w:t>
      </w:r>
      <w:r w:rsidRPr="00F47E75">
        <w:rPr>
          <w:rFonts w:cs="Arial"/>
          <w:color w:val="FF0000"/>
        </w:rPr>
        <w:t xml:space="preserve"> </w:t>
      </w:r>
      <w:r w:rsidRPr="00F47E75">
        <w:rPr>
          <w:rFonts w:cs="Arial"/>
          <w:b/>
          <w:color w:val="FF0000"/>
        </w:rPr>
        <w:t>Power Generating Module</w:t>
      </w:r>
      <w:r w:rsidRPr="00F47E75">
        <w:rPr>
          <w:rFonts w:cs="Arial"/>
          <w:color w:val="FF0000"/>
        </w:rPr>
        <w:t>,</w:t>
      </w:r>
      <w:r w:rsidRPr="00F47E75">
        <w:rPr>
          <w:rFonts w:cs="Arial"/>
          <w:b/>
          <w:color w:val="FF0000"/>
        </w:rPr>
        <w:t xml:space="preserve"> HVDC Equipment </w:t>
      </w:r>
      <w:r w:rsidRPr="00F47E75">
        <w:rPr>
          <w:rFonts w:cs="Arial"/>
          <w:color w:val="FF0000"/>
        </w:rPr>
        <w:t>(or</w:t>
      </w:r>
      <w:r w:rsidRPr="00F47E75">
        <w:rPr>
          <w:rFonts w:cs="Arial"/>
          <w:b/>
          <w:color w:val="FF0000"/>
        </w:rPr>
        <w:t xml:space="preserve"> </w:t>
      </w:r>
      <w:proofErr w:type="spellStart"/>
      <w:r w:rsidRPr="00F47E75">
        <w:rPr>
          <w:rFonts w:cs="Arial"/>
          <w:b/>
          <w:color w:val="FF0000"/>
        </w:rPr>
        <w:t>OTSDUW</w:t>
      </w:r>
      <w:proofErr w:type="spellEnd"/>
      <w:r w:rsidRPr="00F47E75">
        <w:rPr>
          <w:rFonts w:cs="Arial"/>
          <w:b/>
          <w:color w:val="FF0000"/>
        </w:rPr>
        <w:t xml:space="preserve"> Plant and Apparatus</w:t>
      </w:r>
      <w:r w:rsidRPr="00F47E75">
        <w:rPr>
          <w:rFonts w:cs="Arial"/>
          <w:color w:val="FF0000"/>
        </w:rPr>
        <w:t>)</w:t>
      </w:r>
      <w:r w:rsidRPr="00F47E75">
        <w:rPr>
          <w:b/>
          <w:bCs/>
          <w:color w:val="FF0000"/>
        </w:rPr>
        <w:t xml:space="preserve"> </w:t>
      </w:r>
      <w:r w:rsidRPr="00F47E75">
        <w:rPr>
          <w:color w:val="FF0000"/>
        </w:rPr>
        <w:t>shall be permitted to trip as required</w:t>
      </w:r>
      <w:r w:rsidRPr="00F47E75">
        <w:rPr>
          <w:b/>
          <w:bCs/>
          <w:color w:val="FF0000"/>
        </w:rPr>
        <w:t>.</w:t>
      </w:r>
      <w:r w:rsidRPr="00F47E75">
        <w:rPr>
          <w:color w:val="FF0000"/>
        </w:rPr>
        <w:t xml:space="preserve">  </w:t>
      </w:r>
    </w:p>
    <w:p w14:paraId="3609B597" w14:textId="77777777" w:rsidR="00E62EDF" w:rsidRPr="00B8782D" w:rsidRDefault="00E62EDF" w:rsidP="00E62EDF">
      <w:pPr>
        <w:pStyle w:val="Level3Text"/>
        <w:numPr>
          <w:ilvl w:val="0"/>
          <w:numId w:val="24"/>
        </w:numPr>
        <w:rPr>
          <w:color w:val="FF0000"/>
        </w:rPr>
      </w:pPr>
      <w:r w:rsidRPr="00F47E75">
        <w:rPr>
          <w:bCs/>
          <w:color w:val="FF0000"/>
        </w:rPr>
        <w:t>the</w:t>
      </w:r>
      <w:r w:rsidRPr="00F47E75">
        <w:rPr>
          <w:b/>
          <w:color w:val="FF0000"/>
        </w:rPr>
        <w:t xml:space="preserve"> </w:t>
      </w:r>
      <w:r w:rsidRPr="00F47E75">
        <w:rPr>
          <w:rFonts w:cs="Arial"/>
          <w:b/>
          <w:color w:val="FF0000"/>
        </w:rPr>
        <w:t>Type B</w:t>
      </w:r>
      <w:r w:rsidRPr="00F47E75">
        <w:rPr>
          <w:rFonts w:cs="Arial"/>
          <w:color w:val="FF0000"/>
        </w:rPr>
        <w:t xml:space="preserve">, </w:t>
      </w:r>
      <w:r w:rsidRPr="00F47E75">
        <w:rPr>
          <w:rFonts w:cs="Arial"/>
          <w:b/>
          <w:color w:val="FF0000"/>
        </w:rPr>
        <w:t>Type C</w:t>
      </w:r>
      <w:r w:rsidRPr="00F47E75">
        <w:rPr>
          <w:rFonts w:cs="Arial"/>
          <w:color w:val="FF0000"/>
        </w:rPr>
        <w:t xml:space="preserve"> and </w:t>
      </w:r>
      <w:r w:rsidRPr="00F47E75">
        <w:rPr>
          <w:rFonts w:cs="Arial"/>
          <w:b/>
          <w:color w:val="FF0000"/>
        </w:rPr>
        <w:t>Type D</w:t>
      </w:r>
      <w:r w:rsidRPr="00F47E75">
        <w:rPr>
          <w:rFonts w:cs="Arial"/>
          <w:color w:val="FF0000"/>
        </w:rPr>
        <w:t xml:space="preserve"> </w:t>
      </w:r>
      <w:r w:rsidRPr="00F47E75">
        <w:rPr>
          <w:rFonts w:cs="Arial"/>
          <w:b/>
          <w:color w:val="FF0000"/>
        </w:rPr>
        <w:t>Power Generating Module</w:t>
      </w:r>
      <w:r w:rsidRPr="00F47E75">
        <w:rPr>
          <w:rFonts w:cs="Arial"/>
          <w:color w:val="FF0000"/>
        </w:rPr>
        <w:t>,</w:t>
      </w:r>
      <w:r w:rsidRPr="00F47E75">
        <w:rPr>
          <w:rFonts w:cs="Arial"/>
          <w:b/>
          <w:color w:val="FF0000"/>
        </w:rPr>
        <w:t xml:space="preserve"> HVDC Equipment </w:t>
      </w:r>
      <w:r w:rsidRPr="00F47E75">
        <w:rPr>
          <w:rFonts w:cs="Arial"/>
          <w:color w:val="FF0000"/>
        </w:rPr>
        <w:t>(or</w:t>
      </w:r>
      <w:r w:rsidRPr="00F47E75">
        <w:rPr>
          <w:rFonts w:cs="Arial"/>
          <w:b/>
          <w:color w:val="FF0000"/>
        </w:rPr>
        <w:t xml:space="preserve"> </w:t>
      </w:r>
      <w:proofErr w:type="spellStart"/>
      <w:r w:rsidRPr="00F47E75">
        <w:rPr>
          <w:rFonts w:cs="Arial"/>
          <w:b/>
          <w:color w:val="FF0000"/>
        </w:rPr>
        <w:t>OTSDUW</w:t>
      </w:r>
      <w:proofErr w:type="spellEnd"/>
      <w:r w:rsidRPr="00F47E75">
        <w:rPr>
          <w:rFonts w:cs="Arial"/>
          <w:b/>
          <w:color w:val="FF0000"/>
        </w:rPr>
        <w:t xml:space="preserve"> Plant and Apparatus</w:t>
      </w:r>
      <w:r w:rsidRPr="00F47E75">
        <w:rPr>
          <w:rFonts w:cs="Arial"/>
          <w:color w:val="FF0000"/>
        </w:rPr>
        <w:t>)</w:t>
      </w:r>
      <w:r w:rsidRPr="00F47E75">
        <w:rPr>
          <w:b/>
          <w:bCs/>
          <w:color w:val="FF0000"/>
        </w:rPr>
        <w:t xml:space="preserve"> </w:t>
      </w:r>
      <w:r w:rsidRPr="00F47E75">
        <w:rPr>
          <w:color w:val="FF0000"/>
        </w:rPr>
        <w:t xml:space="preserve">is part of an intertrip scheme which is switched into service and triggered, then the </w:t>
      </w:r>
      <w:r w:rsidRPr="00F47E75">
        <w:rPr>
          <w:rFonts w:cs="Arial"/>
          <w:b/>
          <w:color w:val="FF0000"/>
        </w:rPr>
        <w:t>Type B</w:t>
      </w:r>
      <w:r w:rsidRPr="00F47E75">
        <w:rPr>
          <w:rFonts w:cs="Arial"/>
          <w:color w:val="FF0000"/>
        </w:rPr>
        <w:t xml:space="preserve">, </w:t>
      </w:r>
      <w:r w:rsidRPr="00F47E75">
        <w:rPr>
          <w:rFonts w:cs="Arial"/>
          <w:b/>
          <w:color w:val="FF0000"/>
        </w:rPr>
        <w:t>Type C</w:t>
      </w:r>
      <w:r w:rsidRPr="00F47E75">
        <w:rPr>
          <w:rFonts w:cs="Arial"/>
          <w:color w:val="FF0000"/>
        </w:rPr>
        <w:t xml:space="preserve"> and </w:t>
      </w:r>
      <w:r w:rsidRPr="00F47E75">
        <w:rPr>
          <w:rFonts w:cs="Arial"/>
          <w:b/>
          <w:color w:val="FF0000"/>
        </w:rPr>
        <w:t>Type D</w:t>
      </w:r>
      <w:r w:rsidRPr="00F47E75">
        <w:rPr>
          <w:rFonts w:cs="Arial"/>
          <w:color w:val="FF0000"/>
        </w:rPr>
        <w:t xml:space="preserve"> </w:t>
      </w:r>
      <w:r w:rsidRPr="00F47E75">
        <w:rPr>
          <w:rFonts w:cs="Arial"/>
          <w:b/>
          <w:color w:val="FF0000"/>
        </w:rPr>
        <w:t>Power Generating Module</w:t>
      </w:r>
      <w:r w:rsidRPr="00F47E75">
        <w:rPr>
          <w:rFonts w:cs="Arial"/>
          <w:color w:val="FF0000"/>
        </w:rPr>
        <w:t>,</w:t>
      </w:r>
      <w:r w:rsidRPr="00F47E75">
        <w:rPr>
          <w:rFonts w:cs="Arial"/>
          <w:b/>
          <w:color w:val="FF0000"/>
        </w:rPr>
        <w:t xml:space="preserve"> HVDC Equipment </w:t>
      </w:r>
      <w:r w:rsidRPr="00F47E75">
        <w:rPr>
          <w:rFonts w:cs="Arial"/>
          <w:color w:val="FF0000"/>
        </w:rPr>
        <w:t>(or</w:t>
      </w:r>
      <w:r w:rsidRPr="00F47E75">
        <w:rPr>
          <w:rFonts w:cs="Arial"/>
          <w:b/>
          <w:color w:val="FF0000"/>
        </w:rPr>
        <w:t xml:space="preserve"> </w:t>
      </w:r>
      <w:proofErr w:type="spellStart"/>
      <w:r w:rsidRPr="00F47E75">
        <w:rPr>
          <w:rFonts w:cs="Arial"/>
          <w:b/>
          <w:color w:val="FF0000"/>
        </w:rPr>
        <w:t>OTSDUW</w:t>
      </w:r>
      <w:proofErr w:type="spellEnd"/>
      <w:r w:rsidRPr="00F47E75">
        <w:rPr>
          <w:rFonts w:cs="Arial"/>
          <w:b/>
          <w:color w:val="FF0000"/>
        </w:rPr>
        <w:t xml:space="preserve"> Plant and Apparatus</w:t>
      </w:r>
      <w:r w:rsidRPr="00F47E75">
        <w:rPr>
          <w:rFonts w:cs="Arial"/>
          <w:color w:val="FF0000"/>
        </w:rPr>
        <w:t>)</w:t>
      </w:r>
      <w:r w:rsidRPr="00F47E75">
        <w:rPr>
          <w:b/>
          <w:bCs/>
          <w:color w:val="FF0000"/>
        </w:rPr>
        <w:t xml:space="preserve"> </w:t>
      </w:r>
      <w:r w:rsidRPr="00F47E75">
        <w:rPr>
          <w:color w:val="FF0000"/>
        </w:rPr>
        <w:t>shall be permitted to trip as required</w:t>
      </w:r>
      <w:r w:rsidRPr="00F47E75">
        <w:rPr>
          <w:b/>
          <w:bCs/>
          <w:color w:val="FF0000"/>
        </w:rPr>
        <w:t>.</w:t>
      </w:r>
      <w:r w:rsidRPr="00F47E75">
        <w:rPr>
          <w:color w:val="FF0000"/>
        </w:rPr>
        <w:t xml:space="preserve">  </w:t>
      </w:r>
    </w:p>
    <w:p w14:paraId="2D884297" w14:textId="77777777" w:rsidR="00E62EDF" w:rsidRPr="00B8782D" w:rsidRDefault="00E62EDF" w:rsidP="00E62EDF">
      <w:pPr>
        <w:pStyle w:val="Level3Text"/>
        <w:rPr>
          <w:color w:val="FF0000"/>
        </w:rPr>
      </w:pPr>
    </w:p>
    <w:p w14:paraId="5F6F6170" w14:textId="77777777" w:rsidR="00E62EDF" w:rsidRDefault="00E62EDF" w:rsidP="00E62EDF">
      <w:pPr>
        <w:pStyle w:val="Level2Text"/>
        <w:tabs>
          <w:tab w:val="clear" w:pos="1843"/>
          <w:tab w:val="left" w:pos="1560"/>
        </w:tabs>
        <w:spacing w:after="0" w:line="240" w:lineRule="auto"/>
        <w:ind w:left="2410" w:hanging="992"/>
        <w:rPr>
          <w:rFonts w:cs="Arial"/>
          <w:lang w:val="en-GB"/>
        </w:rPr>
      </w:pPr>
    </w:p>
    <w:p w14:paraId="4EF9E392" w14:textId="77777777" w:rsidR="00E62EDF" w:rsidRDefault="00E62EDF" w:rsidP="00E62EDF">
      <w:pPr>
        <w:pStyle w:val="Level2Text"/>
        <w:tabs>
          <w:tab w:val="clear" w:pos="1843"/>
          <w:tab w:val="left" w:pos="1560"/>
        </w:tabs>
        <w:spacing w:after="0" w:line="240" w:lineRule="auto"/>
        <w:ind w:left="2410" w:hanging="992"/>
        <w:rPr>
          <w:rFonts w:cs="Arial"/>
          <w:lang w:val="en-GB"/>
        </w:rPr>
      </w:pPr>
    </w:p>
    <w:p w14:paraId="639C48BB" w14:textId="77777777" w:rsidR="00E62EDF" w:rsidRPr="008038B2" w:rsidRDefault="00E62EDF" w:rsidP="00E62EDF">
      <w:pPr>
        <w:pStyle w:val="Level2Text"/>
        <w:tabs>
          <w:tab w:val="clear" w:pos="1843"/>
          <w:tab w:val="left" w:pos="1560"/>
        </w:tabs>
        <w:spacing w:after="0" w:line="240" w:lineRule="auto"/>
        <w:ind w:left="2410" w:hanging="992"/>
        <w:rPr>
          <w:rFonts w:cs="Arial"/>
          <w:lang w:val="en-GB"/>
        </w:rPr>
      </w:pPr>
      <w:r w:rsidRPr="008038B2">
        <w:rPr>
          <w:rFonts w:cs="Arial"/>
          <w:lang w:val="en-GB"/>
        </w:rPr>
        <w:t xml:space="preserve"> The protection schemes and settings should not jeopardise </w:t>
      </w:r>
      <w:r w:rsidRPr="008038B2">
        <w:rPr>
          <w:rFonts w:cs="Arial"/>
          <w:b/>
          <w:lang w:val="en-GB"/>
        </w:rPr>
        <w:t>Fault Ride Through</w:t>
      </w:r>
      <w:r w:rsidRPr="008038B2">
        <w:rPr>
          <w:rFonts w:cs="Arial"/>
          <w:lang w:val="en-GB"/>
        </w:rPr>
        <w:t xml:space="preserve"> performance as specified in </w:t>
      </w:r>
      <w:proofErr w:type="spellStart"/>
      <w:r w:rsidRPr="008038B2">
        <w:rPr>
          <w:rFonts w:cs="Arial"/>
          <w:lang w:val="en-GB"/>
        </w:rPr>
        <w:t>ECC.6.3.15.8</w:t>
      </w:r>
      <w:proofErr w:type="spellEnd"/>
      <w:r w:rsidRPr="008038B2">
        <w:rPr>
          <w:rFonts w:cs="Arial"/>
          <w:lang w:val="en-GB"/>
        </w:rPr>
        <w:t>(</w:t>
      </w:r>
      <w:proofErr w:type="spellStart"/>
      <w:r w:rsidRPr="008038B2">
        <w:rPr>
          <w:rFonts w:cs="Arial"/>
          <w:lang w:val="en-GB"/>
        </w:rPr>
        <w:t>i</w:t>
      </w:r>
      <w:proofErr w:type="spellEnd"/>
      <w:r w:rsidRPr="008038B2">
        <w:rPr>
          <w:rFonts w:cs="Arial"/>
          <w:lang w:val="en-GB"/>
        </w:rPr>
        <w:t xml:space="preserve">) – (vii). The undervoltage protection at the </w:t>
      </w:r>
      <w:r w:rsidRPr="008038B2">
        <w:rPr>
          <w:rFonts w:cs="Arial"/>
          <w:b/>
          <w:lang w:val="en-GB"/>
        </w:rPr>
        <w:t xml:space="preserve">Grid Entry Point </w:t>
      </w:r>
      <w:r w:rsidRPr="008038B2">
        <w:rPr>
          <w:rFonts w:cs="Arial"/>
          <w:lang w:val="en-GB"/>
        </w:rPr>
        <w:t>or</w:t>
      </w:r>
      <w:r w:rsidRPr="008038B2">
        <w:rPr>
          <w:rFonts w:cs="Arial"/>
          <w:b/>
          <w:lang w:val="en-GB"/>
        </w:rPr>
        <w:t xml:space="preserve"> User System </w:t>
      </w:r>
      <w:proofErr w:type="gramStart"/>
      <w:r w:rsidRPr="008038B2">
        <w:rPr>
          <w:rFonts w:cs="Arial"/>
          <w:b/>
          <w:lang w:val="en-GB"/>
        </w:rPr>
        <w:t>Entry  Point</w:t>
      </w:r>
      <w:proofErr w:type="gramEnd"/>
      <w:r w:rsidRPr="008038B2">
        <w:rPr>
          <w:rFonts w:cs="Arial"/>
          <w:lang w:val="en-GB"/>
        </w:rPr>
        <w:t xml:space="preserve"> (or </w:t>
      </w:r>
      <w:r w:rsidRPr="008038B2">
        <w:rPr>
          <w:rFonts w:cs="Arial"/>
          <w:b/>
          <w:lang w:val="en-GB"/>
        </w:rPr>
        <w:t>HVDC Interface Point</w:t>
      </w:r>
      <w:r w:rsidRPr="008038B2">
        <w:rPr>
          <w:rFonts w:cs="Arial"/>
          <w:lang w:val="en-GB"/>
        </w:rPr>
        <w:t xml:space="preserve"> in the case of a </w:t>
      </w:r>
      <w:r w:rsidRPr="008038B2">
        <w:rPr>
          <w:rFonts w:cs="Arial"/>
          <w:b/>
          <w:lang w:val="en-GB"/>
        </w:rPr>
        <w:t>Remote End HVDC Converter</w:t>
      </w:r>
      <w:r w:rsidRPr="008038B2">
        <w:rPr>
          <w:rFonts w:cs="Arial"/>
          <w:lang w:val="en-GB"/>
        </w:rPr>
        <w:t xml:space="preserve"> </w:t>
      </w:r>
      <w:r w:rsidRPr="008038B2">
        <w:rPr>
          <w:rFonts w:cs="Arial"/>
          <w:b/>
          <w:lang w:val="en-GB"/>
        </w:rPr>
        <w:t>Stations</w:t>
      </w:r>
      <w:r w:rsidRPr="008038B2">
        <w:rPr>
          <w:rFonts w:cs="Arial"/>
          <w:lang w:val="en-GB"/>
        </w:rPr>
        <w:t xml:space="preserve"> or </w:t>
      </w:r>
      <w:r w:rsidRPr="008038B2">
        <w:rPr>
          <w:rFonts w:cs="Arial"/>
          <w:b/>
          <w:lang w:val="en-GB"/>
        </w:rPr>
        <w:t>Interface Point</w:t>
      </w:r>
      <w:r w:rsidRPr="008038B2">
        <w:rPr>
          <w:rFonts w:cs="Arial"/>
          <w:lang w:val="en-GB"/>
        </w:rPr>
        <w:t xml:space="preserve"> in the case of</w:t>
      </w:r>
      <w:r w:rsidRPr="008038B2">
        <w:rPr>
          <w:rFonts w:cs="Arial"/>
          <w:b/>
          <w:lang w:val="en-GB"/>
        </w:rPr>
        <w:t xml:space="preserve"> </w:t>
      </w:r>
      <w:proofErr w:type="spellStart"/>
      <w:r w:rsidRPr="008038B2">
        <w:rPr>
          <w:rFonts w:cs="Arial"/>
          <w:b/>
          <w:lang w:val="en-GB"/>
        </w:rPr>
        <w:t>OTSDUW</w:t>
      </w:r>
      <w:proofErr w:type="spellEnd"/>
      <w:r w:rsidRPr="008038B2">
        <w:rPr>
          <w:rFonts w:cs="Arial"/>
          <w:b/>
          <w:lang w:val="en-GB"/>
        </w:rPr>
        <w:t xml:space="preserve"> Plant and Apparatus</w:t>
      </w:r>
      <w:r w:rsidRPr="008038B2">
        <w:rPr>
          <w:rFonts w:cs="Arial"/>
          <w:lang w:val="en-GB"/>
        </w:rPr>
        <w:t xml:space="preserve">) shall be set by the </w:t>
      </w:r>
      <w:r w:rsidRPr="008038B2">
        <w:rPr>
          <w:rFonts w:cs="Arial"/>
          <w:b/>
          <w:lang w:val="en-GB"/>
        </w:rPr>
        <w:t>EU</w:t>
      </w:r>
      <w:r w:rsidRPr="008038B2">
        <w:rPr>
          <w:rFonts w:cs="Arial"/>
          <w:lang w:val="en-GB"/>
        </w:rPr>
        <w:t xml:space="preserve"> </w:t>
      </w:r>
      <w:r w:rsidRPr="008038B2">
        <w:rPr>
          <w:rFonts w:cs="Arial"/>
          <w:b/>
          <w:lang w:val="en-GB"/>
        </w:rPr>
        <w:t xml:space="preserve">Generator </w:t>
      </w:r>
      <w:r w:rsidRPr="008038B2">
        <w:rPr>
          <w:rFonts w:cs="Arial"/>
          <w:lang w:val="en-GB"/>
        </w:rPr>
        <w:t xml:space="preserve">(or </w:t>
      </w:r>
      <w:r w:rsidRPr="008038B2">
        <w:rPr>
          <w:rFonts w:cs="Arial"/>
          <w:b/>
          <w:lang w:val="en-GB"/>
        </w:rPr>
        <w:t>HVDC System Owner</w:t>
      </w:r>
      <w:r w:rsidRPr="008038B2">
        <w:rPr>
          <w:rFonts w:cs="Arial"/>
          <w:lang w:val="en-GB"/>
        </w:rPr>
        <w:t xml:space="preserve"> or </w:t>
      </w:r>
      <w:proofErr w:type="spellStart"/>
      <w:r w:rsidRPr="008038B2">
        <w:rPr>
          <w:rFonts w:cs="Arial"/>
          <w:b/>
          <w:lang w:val="en-GB"/>
        </w:rPr>
        <w:t>OTSDUA</w:t>
      </w:r>
      <w:proofErr w:type="spellEnd"/>
      <w:r w:rsidRPr="008038B2">
        <w:rPr>
          <w:rFonts w:cs="Arial"/>
          <w:lang w:val="en-GB"/>
        </w:rPr>
        <w:t xml:space="preserve"> in the case of </w:t>
      </w:r>
      <w:proofErr w:type="spellStart"/>
      <w:r w:rsidRPr="008038B2">
        <w:rPr>
          <w:rFonts w:cs="Arial"/>
          <w:b/>
          <w:lang w:val="en-GB"/>
        </w:rPr>
        <w:t>OTSDUW</w:t>
      </w:r>
      <w:proofErr w:type="spellEnd"/>
      <w:r w:rsidRPr="008038B2">
        <w:rPr>
          <w:rFonts w:cs="Arial"/>
          <w:b/>
          <w:lang w:val="en-GB"/>
        </w:rPr>
        <w:t xml:space="preserve"> Plant and Apparatus</w:t>
      </w:r>
      <w:r w:rsidRPr="008038B2">
        <w:rPr>
          <w:rFonts w:cs="Arial"/>
          <w:lang w:val="en-GB"/>
        </w:rPr>
        <w:t xml:space="preserve">) according to the widest possible range unless </w:t>
      </w:r>
      <w:r w:rsidRPr="008038B2">
        <w:rPr>
          <w:rFonts w:cs="Arial"/>
          <w:b/>
          <w:lang w:val="en-GB"/>
        </w:rPr>
        <w:t xml:space="preserve">The Company </w:t>
      </w:r>
      <w:r w:rsidRPr="008038B2">
        <w:rPr>
          <w:rFonts w:cs="Arial"/>
          <w:lang w:val="en-GB"/>
        </w:rPr>
        <w:t>and the</w:t>
      </w:r>
      <w:r w:rsidRPr="008038B2">
        <w:rPr>
          <w:rFonts w:cs="Arial"/>
          <w:b/>
          <w:lang w:val="en-GB"/>
        </w:rPr>
        <w:t xml:space="preserve"> EU Code User </w:t>
      </w:r>
      <w:r w:rsidRPr="008038B2">
        <w:rPr>
          <w:rFonts w:cs="Arial"/>
          <w:lang w:val="en-GB"/>
        </w:rPr>
        <w:t xml:space="preserve">have agreed to narrower settings.  All protection settings associated with undervoltage protection shall be agreed between the </w:t>
      </w:r>
      <w:r w:rsidRPr="008038B2">
        <w:rPr>
          <w:rFonts w:cs="Arial"/>
          <w:b/>
          <w:lang w:val="en-GB"/>
        </w:rPr>
        <w:t>EU</w:t>
      </w:r>
      <w:r w:rsidRPr="008038B2">
        <w:rPr>
          <w:rFonts w:cs="Arial"/>
          <w:lang w:val="en-GB"/>
        </w:rPr>
        <w:t xml:space="preserve"> </w:t>
      </w:r>
      <w:r w:rsidRPr="008038B2">
        <w:rPr>
          <w:rFonts w:cs="Arial"/>
          <w:b/>
          <w:lang w:val="en-GB"/>
        </w:rPr>
        <w:t>Generator</w:t>
      </w:r>
      <w:r w:rsidRPr="008038B2">
        <w:rPr>
          <w:rFonts w:cs="Arial"/>
          <w:lang w:val="en-GB"/>
        </w:rPr>
        <w:t xml:space="preserve"> and/or </w:t>
      </w:r>
      <w:r w:rsidRPr="008038B2">
        <w:rPr>
          <w:rFonts w:cs="Arial"/>
          <w:b/>
          <w:lang w:val="en-GB"/>
        </w:rPr>
        <w:t>HVDC System Owner</w:t>
      </w:r>
      <w:r w:rsidRPr="008038B2">
        <w:rPr>
          <w:rFonts w:cs="Arial"/>
          <w:lang w:val="en-GB"/>
        </w:rPr>
        <w:t xml:space="preserve"> with </w:t>
      </w:r>
      <w:r w:rsidRPr="008038B2">
        <w:rPr>
          <w:rFonts w:cs="Arial"/>
          <w:b/>
          <w:lang w:val="en-GB"/>
        </w:rPr>
        <w:t>The Company</w:t>
      </w:r>
      <w:r w:rsidRPr="008038B2">
        <w:rPr>
          <w:rFonts w:cs="Arial"/>
          <w:lang w:val="en-GB"/>
        </w:rPr>
        <w:t xml:space="preserve"> and </w:t>
      </w:r>
      <w:r w:rsidRPr="008038B2">
        <w:rPr>
          <w:rFonts w:cs="Arial"/>
          <w:b/>
          <w:lang w:val="en-GB"/>
        </w:rPr>
        <w:t>Relevant Transmission Licensee’s</w:t>
      </w:r>
      <w:r w:rsidRPr="008038B2">
        <w:rPr>
          <w:rFonts w:cs="Arial"/>
          <w:lang w:val="en-GB"/>
        </w:rPr>
        <w:t xml:space="preserve"> and relevant</w:t>
      </w:r>
      <w:r w:rsidRPr="008038B2">
        <w:rPr>
          <w:rFonts w:cs="Arial"/>
          <w:b/>
          <w:lang w:val="en-GB"/>
        </w:rPr>
        <w:t xml:space="preserve"> Network Operator </w:t>
      </w:r>
      <w:r w:rsidRPr="008038B2">
        <w:rPr>
          <w:rFonts w:cs="Arial"/>
          <w:lang w:val="en-GB"/>
        </w:rPr>
        <w:t xml:space="preserve">(as applicable). </w:t>
      </w:r>
    </w:p>
    <w:p w14:paraId="7D9F0EF6" w14:textId="77777777" w:rsidR="00E62EDF" w:rsidRPr="008038B2" w:rsidRDefault="00E62EDF" w:rsidP="00E62EDF">
      <w:pPr>
        <w:pStyle w:val="Level2Text"/>
        <w:tabs>
          <w:tab w:val="clear" w:pos="1843"/>
          <w:tab w:val="left" w:pos="1560"/>
        </w:tabs>
        <w:spacing w:after="0" w:line="240" w:lineRule="auto"/>
        <w:ind w:left="2694" w:hanging="1276"/>
        <w:rPr>
          <w:rFonts w:cs="Arial"/>
          <w:lang w:val="en-GB"/>
        </w:rPr>
      </w:pPr>
    </w:p>
    <w:p w14:paraId="5A0DFC2F" w14:textId="77777777" w:rsidR="00E62EDF" w:rsidRPr="008038B2" w:rsidRDefault="00E62EDF" w:rsidP="00E62EDF">
      <w:pPr>
        <w:pStyle w:val="Level2Text"/>
        <w:tabs>
          <w:tab w:val="clear" w:pos="1843"/>
          <w:tab w:val="left" w:pos="2977"/>
          <w:tab w:val="left" w:pos="3686"/>
        </w:tabs>
        <w:spacing w:after="0" w:line="240" w:lineRule="auto"/>
        <w:ind w:left="2127" w:hanging="709"/>
        <w:rPr>
          <w:rFonts w:cs="Arial"/>
          <w:lang w:val="en-GB"/>
        </w:rPr>
      </w:pPr>
      <w:r w:rsidRPr="008038B2">
        <w:rPr>
          <w:rFonts w:cs="Arial"/>
          <w:lang w:val="en-GB"/>
        </w:rPr>
        <w:lastRenderedPageBreak/>
        <w:t xml:space="preserve">(vii) </w:t>
      </w:r>
      <w:r w:rsidRPr="008038B2">
        <w:rPr>
          <w:rFonts w:cs="Arial"/>
          <w:lang w:val="en-GB"/>
        </w:rPr>
        <w:tab/>
        <w:t xml:space="preserve">Each </w:t>
      </w:r>
      <w:r w:rsidRPr="008038B2">
        <w:rPr>
          <w:rFonts w:cs="Arial"/>
          <w:b/>
          <w:lang w:val="en-GB"/>
        </w:rPr>
        <w:t>Type B</w:t>
      </w:r>
      <w:r w:rsidRPr="008038B2">
        <w:rPr>
          <w:rFonts w:cs="Arial"/>
          <w:lang w:val="en-GB"/>
        </w:rPr>
        <w:t>,</w:t>
      </w:r>
      <w:r w:rsidRPr="008038B2">
        <w:rPr>
          <w:rFonts w:cs="Arial"/>
          <w:b/>
          <w:lang w:val="en-GB"/>
        </w:rPr>
        <w:t xml:space="preserve"> Type C </w:t>
      </w:r>
      <w:r w:rsidRPr="008038B2">
        <w:rPr>
          <w:rFonts w:cs="Arial"/>
          <w:lang w:val="en-GB"/>
        </w:rPr>
        <w:t>and</w:t>
      </w:r>
      <w:r w:rsidRPr="008038B2">
        <w:rPr>
          <w:rFonts w:cs="Arial"/>
          <w:b/>
          <w:lang w:val="en-GB"/>
        </w:rPr>
        <w:t xml:space="preserve"> Type D Power Generating Module</w:t>
      </w:r>
      <w:r w:rsidRPr="008038B2">
        <w:rPr>
          <w:rFonts w:cs="Arial"/>
          <w:lang w:val="en-GB"/>
        </w:rPr>
        <w:t>,</w:t>
      </w:r>
      <w:r w:rsidRPr="008038B2">
        <w:rPr>
          <w:rFonts w:cs="Arial"/>
          <w:b/>
          <w:lang w:val="en-GB"/>
        </w:rPr>
        <w:t xml:space="preserve"> HVDC System </w:t>
      </w:r>
      <w:r w:rsidRPr="008038B2">
        <w:rPr>
          <w:rFonts w:cs="Arial"/>
          <w:lang w:val="en-GB"/>
        </w:rPr>
        <w:t xml:space="preserve">and </w:t>
      </w:r>
      <w:proofErr w:type="spellStart"/>
      <w:r w:rsidRPr="008038B2">
        <w:rPr>
          <w:rFonts w:cs="Arial"/>
          <w:b/>
          <w:lang w:val="en-GB"/>
        </w:rPr>
        <w:t>OTSDUW</w:t>
      </w:r>
      <w:proofErr w:type="spellEnd"/>
      <w:r w:rsidRPr="008038B2">
        <w:rPr>
          <w:rFonts w:cs="Arial"/>
          <w:b/>
          <w:lang w:val="en-GB"/>
        </w:rPr>
        <w:t xml:space="preserve"> Plant and Apparatus</w:t>
      </w:r>
      <w:r w:rsidRPr="008038B2">
        <w:rPr>
          <w:rFonts w:cs="Arial"/>
          <w:lang w:val="en-GB"/>
        </w:rPr>
        <w:t xml:space="preserve"> at the </w:t>
      </w:r>
      <w:r w:rsidRPr="008038B2">
        <w:rPr>
          <w:rFonts w:cs="Arial"/>
          <w:b/>
          <w:lang w:val="en-GB"/>
        </w:rPr>
        <w:t xml:space="preserve">Interface Point </w:t>
      </w:r>
      <w:r w:rsidRPr="008038B2">
        <w:rPr>
          <w:rFonts w:cs="Arial"/>
          <w:lang w:val="en-GB"/>
        </w:rPr>
        <w:t xml:space="preserve">shall be designed such that upon clearance of the fault on the </w:t>
      </w:r>
      <w:r w:rsidRPr="008038B2">
        <w:rPr>
          <w:rFonts w:cs="Arial"/>
          <w:b/>
          <w:lang w:val="en-GB"/>
        </w:rPr>
        <w:t>Onshore Transmission System</w:t>
      </w:r>
      <w:r w:rsidRPr="008038B2">
        <w:rPr>
          <w:rFonts w:cs="Arial"/>
          <w:lang w:val="en-GB"/>
        </w:rPr>
        <w:t xml:space="preserve"> and within 0.5 seconds of restoration of the voltage at the </w:t>
      </w:r>
      <w:r w:rsidRPr="008038B2">
        <w:rPr>
          <w:rFonts w:cs="Arial"/>
          <w:b/>
          <w:lang w:val="en-GB"/>
        </w:rPr>
        <w:t>Grid Entry Point</w:t>
      </w:r>
      <w:r w:rsidRPr="008038B2">
        <w:rPr>
          <w:rFonts w:cs="Arial"/>
          <w:lang w:val="en-GB"/>
        </w:rPr>
        <w:t xml:space="preserve"> or </w:t>
      </w:r>
      <w:r w:rsidRPr="008038B2">
        <w:rPr>
          <w:rFonts w:cs="Arial"/>
          <w:b/>
          <w:lang w:val="en-GB"/>
        </w:rPr>
        <w:t>User System Entry Point</w:t>
      </w:r>
      <w:r w:rsidRPr="008038B2">
        <w:rPr>
          <w:rFonts w:cs="Arial"/>
          <w:lang w:val="en-GB"/>
        </w:rPr>
        <w:t xml:space="preserve"> or </w:t>
      </w:r>
      <w:r w:rsidRPr="008038B2">
        <w:rPr>
          <w:rFonts w:cs="Arial"/>
          <w:b/>
          <w:lang w:val="en-GB"/>
        </w:rPr>
        <w:t>HVDC Interface Point</w:t>
      </w:r>
      <w:r w:rsidRPr="008038B2">
        <w:rPr>
          <w:rFonts w:cs="Arial"/>
          <w:lang w:val="en-GB"/>
        </w:rPr>
        <w:t xml:space="preserve"> in the case of  a </w:t>
      </w:r>
      <w:r w:rsidRPr="008038B2">
        <w:rPr>
          <w:rFonts w:cs="Arial"/>
          <w:b/>
          <w:lang w:val="en-GB"/>
        </w:rPr>
        <w:t>Remote End HVDC Converter</w:t>
      </w:r>
      <w:r w:rsidRPr="008038B2">
        <w:rPr>
          <w:rFonts w:cs="Arial"/>
          <w:lang w:val="en-GB"/>
        </w:rPr>
        <w:t xml:space="preserve"> </w:t>
      </w:r>
      <w:r w:rsidRPr="008038B2">
        <w:rPr>
          <w:rFonts w:cs="Arial"/>
          <w:b/>
          <w:lang w:val="en-GB"/>
        </w:rPr>
        <w:t>Stations</w:t>
      </w:r>
      <w:r w:rsidRPr="008038B2">
        <w:rPr>
          <w:rFonts w:cs="Arial"/>
          <w:lang w:val="en-GB"/>
        </w:rPr>
        <w:t xml:space="preserve"> or </w:t>
      </w:r>
      <w:r w:rsidRPr="008038B2">
        <w:rPr>
          <w:rFonts w:cs="Arial"/>
          <w:b/>
          <w:lang w:val="en-GB"/>
        </w:rPr>
        <w:t>Interface Point</w:t>
      </w:r>
      <w:r w:rsidRPr="008038B2">
        <w:rPr>
          <w:rFonts w:cs="Arial"/>
          <w:lang w:val="en-GB"/>
        </w:rPr>
        <w:t xml:space="preserve"> in the case of </w:t>
      </w:r>
      <w:proofErr w:type="spellStart"/>
      <w:r w:rsidRPr="008038B2">
        <w:rPr>
          <w:rFonts w:cs="Arial"/>
          <w:b/>
          <w:lang w:val="en-GB"/>
        </w:rPr>
        <w:t>OTSDUW</w:t>
      </w:r>
      <w:proofErr w:type="spellEnd"/>
      <w:r w:rsidRPr="008038B2">
        <w:rPr>
          <w:rFonts w:cs="Arial"/>
          <w:b/>
          <w:lang w:val="en-GB"/>
        </w:rPr>
        <w:t xml:space="preserve"> Plant and Apparatus</w:t>
      </w:r>
      <w:r w:rsidRPr="008038B2">
        <w:rPr>
          <w:rFonts w:cs="Arial"/>
          <w:lang w:val="en-GB"/>
        </w:rPr>
        <w:t xml:space="preserve"> to 90% of nominal voltage or greater, </w:t>
      </w:r>
      <w:r w:rsidRPr="008038B2">
        <w:rPr>
          <w:rFonts w:cs="Arial"/>
          <w:b/>
          <w:lang w:val="en-GB"/>
        </w:rPr>
        <w:t>Active Power</w:t>
      </w:r>
      <w:r w:rsidRPr="008038B2">
        <w:rPr>
          <w:rFonts w:cs="Arial"/>
          <w:lang w:val="en-GB"/>
        </w:rPr>
        <w:t xml:space="preserve"> output (or </w:t>
      </w:r>
      <w:r w:rsidRPr="008038B2">
        <w:rPr>
          <w:rFonts w:cs="Arial"/>
          <w:b/>
          <w:lang w:val="en-GB"/>
        </w:rPr>
        <w:t>Active Power</w:t>
      </w:r>
      <w:r w:rsidRPr="008038B2">
        <w:rPr>
          <w:rFonts w:cs="Arial"/>
          <w:lang w:val="en-GB"/>
        </w:rPr>
        <w:t xml:space="preserve"> transfer capability in the case of </w:t>
      </w:r>
      <w:proofErr w:type="spellStart"/>
      <w:r w:rsidRPr="008038B2">
        <w:rPr>
          <w:rFonts w:cs="Arial"/>
          <w:b/>
          <w:lang w:val="en-GB"/>
        </w:rPr>
        <w:t>OTSDW</w:t>
      </w:r>
      <w:proofErr w:type="spellEnd"/>
      <w:r w:rsidRPr="008038B2">
        <w:rPr>
          <w:rFonts w:cs="Arial"/>
          <w:b/>
          <w:lang w:val="en-GB"/>
        </w:rPr>
        <w:t xml:space="preserve"> Plant and Apparatus </w:t>
      </w:r>
      <w:r w:rsidRPr="008038B2">
        <w:rPr>
          <w:rFonts w:cs="Arial"/>
          <w:lang w:val="en-GB"/>
        </w:rPr>
        <w:t>or</w:t>
      </w:r>
      <w:r w:rsidRPr="008038B2">
        <w:rPr>
          <w:rFonts w:cs="Arial"/>
          <w:b/>
          <w:lang w:val="en-GB"/>
        </w:rPr>
        <w:t xml:space="preserve"> Remote End HVDC Converter Stations</w:t>
      </w:r>
      <w:r w:rsidRPr="008038B2">
        <w:rPr>
          <w:rFonts w:cs="Arial"/>
          <w:lang w:val="en-GB"/>
        </w:rPr>
        <w:t>) shall be restored to the level immediately before the fault</w:t>
      </w:r>
      <w:r w:rsidRPr="000163D7">
        <w:rPr>
          <w:rFonts w:cs="Arial"/>
          <w:color w:val="FF0000"/>
          <w:lang w:val="en-GB"/>
        </w:rPr>
        <w:t xml:space="preserve"> </w:t>
      </w:r>
      <w:commentRangeStart w:id="14"/>
      <w:r w:rsidRPr="00851AF7">
        <w:rPr>
          <w:rFonts w:cs="Arial"/>
          <w:color w:val="FF0000"/>
          <w:lang w:val="en-GB"/>
        </w:rPr>
        <w:t xml:space="preserve">within a tolerance of plus or minus 10% of the </w:t>
      </w:r>
      <w:r w:rsidRPr="00851AF7">
        <w:rPr>
          <w:rFonts w:cs="Arial"/>
          <w:b/>
          <w:bCs/>
          <w:color w:val="FF0000"/>
          <w:lang w:val="en-GB"/>
        </w:rPr>
        <w:t>Rated Capacity</w:t>
      </w:r>
      <w:commentRangeEnd w:id="14"/>
      <w:r>
        <w:rPr>
          <w:rStyle w:val="CommentReference"/>
          <w:lang w:val="en-GB"/>
        </w:rPr>
        <w:commentReference w:id="14"/>
      </w:r>
      <w:r w:rsidRPr="008038B2">
        <w:rPr>
          <w:rFonts w:cs="Arial"/>
          <w:lang w:val="en-GB"/>
        </w:rPr>
        <w:t xml:space="preserve">.  Once </w:t>
      </w:r>
      <w:r w:rsidRPr="008038B2">
        <w:rPr>
          <w:rFonts w:cs="Arial"/>
          <w:b/>
          <w:lang w:val="en-GB"/>
        </w:rPr>
        <w:t>Active Power</w:t>
      </w:r>
      <w:r w:rsidRPr="008038B2">
        <w:rPr>
          <w:rFonts w:cs="Arial"/>
          <w:lang w:val="en-GB"/>
        </w:rPr>
        <w:t xml:space="preserve"> output (or </w:t>
      </w:r>
      <w:r w:rsidRPr="008038B2">
        <w:rPr>
          <w:rFonts w:cs="Arial"/>
          <w:b/>
          <w:lang w:val="en-GB"/>
        </w:rPr>
        <w:t>Active Power</w:t>
      </w:r>
      <w:r w:rsidRPr="008038B2">
        <w:rPr>
          <w:rFonts w:cs="Arial"/>
          <w:lang w:val="en-GB"/>
        </w:rPr>
        <w:t xml:space="preserve"> transfer capability in the case of </w:t>
      </w:r>
      <w:proofErr w:type="spellStart"/>
      <w:r w:rsidRPr="008038B2">
        <w:rPr>
          <w:rFonts w:cs="Arial"/>
          <w:b/>
          <w:lang w:val="en-GB"/>
        </w:rPr>
        <w:t>OTSDUW</w:t>
      </w:r>
      <w:proofErr w:type="spellEnd"/>
      <w:r w:rsidRPr="008038B2">
        <w:rPr>
          <w:rFonts w:cs="Arial"/>
          <w:b/>
          <w:lang w:val="en-GB"/>
        </w:rPr>
        <w:t xml:space="preserve"> Plant and Apparatus </w:t>
      </w:r>
      <w:r w:rsidRPr="008038B2">
        <w:rPr>
          <w:rFonts w:cs="Arial"/>
          <w:lang w:val="en-GB"/>
        </w:rPr>
        <w:t>or</w:t>
      </w:r>
      <w:r w:rsidRPr="008038B2">
        <w:rPr>
          <w:rFonts w:cs="Arial"/>
          <w:b/>
          <w:lang w:val="en-GB"/>
        </w:rPr>
        <w:t xml:space="preserve"> Remote End HVDC Converter Stations</w:t>
      </w:r>
      <w:r w:rsidRPr="008038B2">
        <w:rPr>
          <w:rFonts w:cs="Arial"/>
          <w:lang w:val="en-GB"/>
        </w:rPr>
        <w:t xml:space="preserve">) has been restored to the required level, </w:t>
      </w:r>
      <w:r w:rsidRPr="008038B2">
        <w:rPr>
          <w:rFonts w:cs="Arial"/>
          <w:b/>
          <w:lang w:val="en-GB"/>
        </w:rPr>
        <w:t>Active Power</w:t>
      </w:r>
      <w:r w:rsidRPr="008038B2">
        <w:rPr>
          <w:rFonts w:cs="Arial"/>
          <w:lang w:val="en-GB"/>
        </w:rPr>
        <w:t xml:space="preserve"> oscillations shall be acceptable provided that:</w:t>
      </w:r>
    </w:p>
    <w:p w14:paraId="65908AFC" w14:textId="77777777" w:rsidR="00E62EDF" w:rsidRPr="008038B2" w:rsidRDefault="00E62EDF" w:rsidP="00E62EDF">
      <w:pPr>
        <w:pStyle w:val="Level2Text"/>
        <w:numPr>
          <w:ilvl w:val="0"/>
          <w:numId w:val="22"/>
        </w:numPr>
        <w:tabs>
          <w:tab w:val="clear" w:pos="1843"/>
          <w:tab w:val="left" w:pos="1560"/>
        </w:tabs>
        <w:spacing w:after="0" w:line="240" w:lineRule="auto"/>
        <w:jc w:val="left"/>
        <w:rPr>
          <w:rFonts w:cs="Arial"/>
          <w:lang w:val="en-GB"/>
        </w:rPr>
      </w:pPr>
      <w:r w:rsidRPr="008038B2">
        <w:rPr>
          <w:rFonts w:cs="Arial"/>
          <w:lang w:val="en-GB"/>
        </w:rPr>
        <w:t xml:space="preserve">The total </w:t>
      </w:r>
      <w:r w:rsidRPr="008038B2">
        <w:rPr>
          <w:rFonts w:cs="Arial"/>
          <w:b/>
          <w:lang w:val="en-GB"/>
        </w:rPr>
        <w:t>Active Energy</w:t>
      </w:r>
      <w:r w:rsidRPr="008038B2">
        <w:rPr>
          <w:rFonts w:cs="Arial"/>
          <w:lang w:val="en-GB"/>
        </w:rPr>
        <w:t xml:space="preserve"> delivered during the period of the oscillations is at least that which would have been delivered if the </w:t>
      </w:r>
      <w:r w:rsidRPr="008038B2">
        <w:rPr>
          <w:rFonts w:cs="Arial"/>
          <w:b/>
          <w:lang w:val="en-GB"/>
        </w:rPr>
        <w:t>Active Power</w:t>
      </w:r>
      <w:r w:rsidRPr="008038B2">
        <w:rPr>
          <w:rFonts w:cs="Arial"/>
          <w:lang w:val="en-GB"/>
        </w:rPr>
        <w:t xml:space="preserve"> was constant</w:t>
      </w:r>
    </w:p>
    <w:p w14:paraId="7530E5AC" w14:textId="77777777" w:rsidR="00E62EDF" w:rsidRPr="008038B2" w:rsidRDefault="00E62EDF" w:rsidP="00E62EDF">
      <w:pPr>
        <w:pStyle w:val="Level2Text"/>
        <w:numPr>
          <w:ilvl w:val="0"/>
          <w:numId w:val="22"/>
        </w:numPr>
        <w:tabs>
          <w:tab w:val="clear" w:pos="1843"/>
          <w:tab w:val="left" w:pos="1560"/>
        </w:tabs>
        <w:spacing w:after="0" w:line="240" w:lineRule="auto"/>
        <w:jc w:val="left"/>
        <w:rPr>
          <w:rFonts w:cs="Arial"/>
          <w:lang w:val="en-GB"/>
        </w:rPr>
      </w:pPr>
      <w:r w:rsidRPr="008038B2">
        <w:rPr>
          <w:rFonts w:cs="Arial"/>
          <w:lang w:val="en-GB"/>
        </w:rPr>
        <w:t>The oscillations are adequately damped.</w:t>
      </w:r>
    </w:p>
    <w:p w14:paraId="6FE7E88C" w14:textId="77777777" w:rsidR="00E62EDF" w:rsidRPr="008038B2" w:rsidRDefault="00E62EDF" w:rsidP="00E62EDF">
      <w:pPr>
        <w:pStyle w:val="Level2Text"/>
        <w:numPr>
          <w:ilvl w:val="0"/>
          <w:numId w:val="22"/>
        </w:numPr>
        <w:tabs>
          <w:tab w:val="clear" w:pos="1843"/>
          <w:tab w:val="left" w:pos="1560"/>
        </w:tabs>
        <w:spacing w:after="0" w:line="240" w:lineRule="auto"/>
        <w:jc w:val="left"/>
        <w:rPr>
          <w:rFonts w:cs="Arial"/>
          <w:lang w:val="en-GB"/>
        </w:rPr>
      </w:pPr>
      <w:r w:rsidRPr="008038B2">
        <w:rPr>
          <w:rFonts w:cs="Arial"/>
          <w:lang w:val="en-GB"/>
        </w:rPr>
        <w:t xml:space="preserve">In the event of power oscillations, </w:t>
      </w:r>
      <w:r w:rsidRPr="008038B2">
        <w:rPr>
          <w:rFonts w:cs="Arial"/>
          <w:b/>
          <w:lang w:val="en-GB"/>
        </w:rPr>
        <w:t>Power Generating Modules</w:t>
      </w:r>
      <w:r w:rsidRPr="008038B2">
        <w:rPr>
          <w:rFonts w:cs="Arial"/>
          <w:lang w:val="en-GB"/>
        </w:rPr>
        <w:t xml:space="preserve"> shall </w:t>
      </w:r>
      <w:proofErr w:type="spellStart"/>
      <w:r w:rsidRPr="008038B2">
        <w:rPr>
          <w:rFonts w:cs="Arial"/>
          <w:lang w:val="en-GB"/>
        </w:rPr>
        <w:t>retain</w:t>
      </w:r>
      <w:proofErr w:type="spellEnd"/>
      <w:r w:rsidRPr="008038B2">
        <w:rPr>
          <w:rFonts w:cs="Arial"/>
          <w:lang w:val="en-GB"/>
        </w:rPr>
        <w:t xml:space="preserve"> steady state stability when operating at any point on </w:t>
      </w:r>
      <w:r w:rsidRPr="008038B2">
        <w:rPr>
          <w:rFonts w:cs="Arial"/>
          <w:b/>
          <w:lang w:val="en-GB"/>
        </w:rPr>
        <w:t>the Power Generating Module Performance Chart</w:t>
      </w:r>
      <w:r w:rsidRPr="008038B2">
        <w:rPr>
          <w:rFonts w:cs="Arial"/>
          <w:lang w:val="en-GB"/>
        </w:rPr>
        <w:t xml:space="preserve">.  </w:t>
      </w:r>
    </w:p>
    <w:p w14:paraId="2ED146CF" w14:textId="77777777" w:rsidR="00E62EDF" w:rsidRPr="008038B2" w:rsidRDefault="00E62EDF" w:rsidP="00E62EDF">
      <w:pPr>
        <w:pStyle w:val="Level2Text"/>
        <w:tabs>
          <w:tab w:val="clear" w:pos="1843"/>
          <w:tab w:val="left" w:pos="1560"/>
        </w:tabs>
        <w:spacing w:after="0" w:line="240" w:lineRule="auto"/>
        <w:ind w:left="2127" w:firstLine="0"/>
        <w:rPr>
          <w:rFonts w:cs="Arial"/>
        </w:rPr>
      </w:pPr>
      <w:r w:rsidRPr="008038B2">
        <w:rPr>
          <w:rFonts w:cs="Arial"/>
        </w:rPr>
        <w:t xml:space="preserve">For AC Connected </w:t>
      </w:r>
      <w:r w:rsidRPr="008038B2">
        <w:rPr>
          <w:rFonts w:cs="Arial"/>
          <w:b/>
        </w:rPr>
        <w:t>Onshore</w:t>
      </w:r>
      <w:r w:rsidRPr="008038B2">
        <w:rPr>
          <w:rFonts w:cs="Arial"/>
        </w:rPr>
        <w:t xml:space="preserve"> and</w:t>
      </w:r>
      <w:r w:rsidRPr="008038B2">
        <w:rPr>
          <w:rFonts w:cs="Arial"/>
          <w:b/>
        </w:rPr>
        <w:t xml:space="preserve"> Offshore</w:t>
      </w:r>
      <w:r w:rsidRPr="008038B2">
        <w:rPr>
          <w:rFonts w:cs="Arial"/>
        </w:rPr>
        <w:t xml:space="preserve"> </w:t>
      </w:r>
      <w:r w:rsidRPr="008038B2">
        <w:rPr>
          <w:rFonts w:cs="Arial"/>
          <w:b/>
        </w:rPr>
        <w:t>Power Park Modules</w:t>
      </w:r>
      <w:r w:rsidRPr="008038B2">
        <w:rPr>
          <w:rFonts w:cs="Arial"/>
        </w:rPr>
        <w:t xml:space="preserve"> comprising switched </w:t>
      </w:r>
      <w:r w:rsidRPr="008038B2">
        <w:rPr>
          <w:rFonts w:cs="Arial"/>
          <w:spacing w:val="-2"/>
        </w:rPr>
        <w:t>reactive compensation equipment</w:t>
      </w:r>
      <w:r w:rsidRPr="008038B2">
        <w:rPr>
          <w:rFonts w:cs="Arial"/>
          <w:b/>
        </w:rPr>
        <w:t xml:space="preserve"> </w:t>
      </w:r>
      <w:r w:rsidRPr="008038B2">
        <w:rPr>
          <w:rFonts w:cs="Arial"/>
        </w:rPr>
        <w:t>(such as mechanically switched capacitors and reactors), such switched reactive</w:t>
      </w:r>
      <w:r w:rsidRPr="008038B2">
        <w:rPr>
          <w:rFonts w:cs="Arial"/>
          <w:b/>
        </w:rPr>
        <w:t xml:space="preserve"> </w:t>
      </w:r>
      <w:r w:rsidRPr="008038B2">
        <w:rPr>
          <w:rFonts w:cs="Arial"/>
        </w:rPr>
        <w:t>compensation equipment</w:t>
      </w:r>
      <w:r w:rsidRPr="008038B2">
        <w:rPr>
          <w:rFonts w:cs="Arial"/>
          <w:b/>
        </w:rPr>
        <w:t xml:space="preserve"> </w:t>
      </w:r>
      <w:r w:rsidRPr="008038B2">
        <w:rPr>
          <w:rFonts w:cs="Arial"/>
        </w:rPr>
        <w:t>shall be controlled such that it is not switched in or out of service</w:t>
      </w:r>
      <w:r w:rsidRPr="008038B2">
        <w:rPr>
          <w:rFonts w:cs="Arial"/>
          <w:b/>
        </w:rPr>
        <w:t xml:space="preserve"> </w:t>
      </w:r>
      <w:r w:rsidRPr="008038B2">
        <w:rPr>
          <w:rFonts w:cs="Arial"/>
        </w:rPr>
        <w:t>during the fault but may act to assist in post fault voltage recovery.</w:t>
      </w:r>
      <w:r w:rsidRPr="008038B2">
        <w:rPr>
          <w:rFonts w:cs="Arial"/>
          <w:lang w:val="en-GB"/>
        </w:rPr>
        <w:tab/>
      </w:r>
      <w:r w:rsidRPr="008038B2">
        <w:rPr>
          <w:rFonts w:cs="Arial"/>
          <w:lang w:val="en-GB"/>
        </w:rPr>
        <w:tab/>
      </w:r>
      <w:r w:rsidRPr="008038B2">
        <w:rPr>
          <w:rFonts w:cs="Arial"/>
          <w:lang w:val="en-GB"/>
        </w:rPr>
        <w:tab/>
        <w:t xml:space="preserve"> </w:t>
      </w:r>
    </w:p>
    <w:p w14:paraId="2D964818" w14:textId="77777777" w:rsidR="00E62EDF" w:rsidRPr="008038B2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jc w:val="left"/>
        <w:rPr>
          <w:rFonts w:cs="Arial"/>
          <w:color w:val="auto"/>
          <w:lang w:val="en-GB"/>
        </w:rPr>
      </w:pPr>
    </w:p>
    <w:p w14:paraId="795892D6" w14:textId="77777777" w:rsidR="00E62EDF" w:rsidRPr="008038B2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rPr>
          <w:rFonts w:cs="Arial"/>
          <w:color w:val="auto"/>
          <w:u w:val="single"/>
        </w:rPr>
      </w:pPr>
      <w:proofErr w:type="spellStart"/>
      <w:r w:rsidRPr="008038B2">
        <w:rPr>
          <w:rFonts w:cs="Arial"/>
          <w:color w:val="auto"/>
          <w:lang w:val="en-GB"/>
        </w:rPr>
        <w:t>ECC.6.3.15.9</w:t>
      </w:r>
      <w:proofErr w:type="spellEnd"/>
      <w:r w:rsidRPr="008038B2">
        <w:rPr>
          <w:rFonts w:cs="Arial"/>
          <w:color w:val="auto"/>
          <w:lang w:val="en-GB"/>
        </w:rPr>
        <w:tab/>
      </w:r>
      <w:r w:rsidRPr="008038B2">
        <w:rPr>
          <w:rFonts w:cs="Arial"/>
          <w:color w:val="auto"/>
          <w:u w:val="single"/>
        </w:rPr>
        <w:t xml:space="preserve">General Fault Ride Through requirements for faults in excess of </w:t>
      </w:r>
      <w:proofErr w:type="spellStart"/>
      <w:r w:rsidRPr="008038B2">
        <w:rPr>
          <w:rFonts w:cs="Arial"/>
          <w:color w:val="auto"/>
          <w:u w:val="single"/>
        </w:rPr>
        <w:t>140ms</w:t>
      </w:r>
      <w:proofErr w:type="spellEnd"/>
      <w:r w:rsidRPr="008038B2">
        <w:rPr>
          <w:rFonts w:cs="Arial"/>
          <w:color w:val="auto"/>
          <w:u w:val="single"/>
        </w:rPr>
        <w:t xml:space="preserve"> in duration.</w:t>
      </w:r>
    </w:p>
    <w:p w14:paraId="56061EF1" w14:textId="77777777" w:rsidR="00E62EDF" w:rsidRPr="008038B2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rPr>
          <w:rFonts w:cs="Arial"/>
          <w:color w:val="auto"/>
          <w:u w:val="single"/>
        </w:rPr>
      </w:pPr>
    </w:p>
    <w:p w14:paraId="43DDDF7D" w14:textId="77777777" w:rsidR="00E62EDF" w:rsidRPr="008038B2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  <w:proofErr w:type="spellStart"/>
      <w:r w:rsidRPr="008038B2">
        <w:rPr>
          <w:rFonts w:cs="Arial"/>
          <w:color w:val="auto"/>
          <w:lang w:val="en-GB"/>
        </w:rPr>
        <w:t>ECC.6.3.15.9.1</w:t>
      </w:r>
      <w:proofErr w:type="spellEnd"/>
      <w:r w:rsidRPr="008038B2">
        <w:rPr>
          <w:rFonts w:cs="Arial"/>
          <w:color w:val="auto"/>
          <w:lang w:val="en-GB"/>
        </w:rPr>
        <w:tab/>
      </w:r>
      <w:r w:rsidRPr="008038B2">
        <w:rPr>
          <w:rFonts w:cs="Arial"/>
          <w:color w:val="auto"/>
          <w:u w:val="single"/>
        </w:rPr>
        <w:t xml:space="preserve">General Fault Ride Through requirements applicable to HVDC Equipment and </w:t>
      </w:r>
      <w:proofErr w:type="spellStart"/>
      <w:r w:rsidRPr="008038B2">
        <w:rPr>
          <w:rFonts w:cs="Arial"/>
          <w:color w:val="auto"/>
          <w:u w:val="single"/>
        </w:rPr>
        <w:t>OTSDUW</w:t>
      </w:r>
      <w:proofErr w:type="spellEnd"/>
      <w:r w:rsidRPr="008038B2">
        <w:rPr>
          <w:rFonts w:cs="Arial"/>
          <w:color w:val="auto"/>
          <w:u w:val="single"/>
        </w:rPr>
        <w:t xml:space="preserve"> DC Converters subject to faults and voltage dips in excess of </w:t>
      </w:r>
      <w:proofErr w:type="spellStart"/>
      <w:r w:rsidRPr="008038B2">
        <w:rPr>
          <w:rFonts w:cs="Arial"/>
          <w:color w:val="auto"/>
          <w:u w:val="single"/>
        </w:rPr>
        <w:t>140ms</w:t>
      </w:r>
      <w:proofErr w:type="spellEnd"/>
      <w:r w:rsidRPr="008038B2">
        <w:rPr>
          <w:rFonts w:cs="Arial"/>
          <w:color w:val="auto"/>
          <w:u w:val="single"/>
        </w:rPr>
        <w:t xml:space="preserve">. </w:t>
      </w:r>
    </w:p>
    <w:p w14:paraId="31D39361" w14:textId="77777777" w:rsidR="00E62EDF" w:rsidRPr="008038B2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</w:p>
    <w:p w14:paraId="1CC9C955" w14:textId="77777777" w:rsidR="00E62EDF" w:rsidRPr="008038B2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  <w:proofErr w:type="spellStart"/>
      <w:r w:rsidRPr="008038B2">
        <w:rPr>
          <w:rFonts w:cs="Arial"/>
          <w:color w:val="auto"/>
          <w:lang w:val="en-GB"/>
        </w:rPr>
        <w:t>ECC.6.3.15.9.1.1</w:t>
      </w:r>
      <w:proofErr w:type="spellEnd"/>
      <w:r w:rsidRPr="008038B2">
        <w:rPr>
          <w:rFonts w:cs="Arial"/>
          <w:color w:val="auto"/>
          <w:lang w:val="en-GB"/>
        </w:rPr>
        <w:tab/>
        <w:t xml:space="preserve">The requirements applicable to </w:t>
      </w:r>
      <w:r w:rsidRPr="008038B2">
        <w:rPr>
          <w:rFonts w:cs="Arial"/>
          <w:b/>
          <w:color w:val="auto"/>
          <w:lang w:val="en-GB"/>
        </w:rPr>
        <w:t xml:space="preserve">HVDC Equipment </w:t>
      </w:r>
      <w:r w:rsidRPr="008038B2">
        <w:rPr>
          <w:rFonts w:cs="Arial"/>
          <w:color w:val="auto"/>
          <w:lang w:val="en-GB"/>
        </w:rPr>
        <w:t xml:space="preserve">including </w:t>
      </w:r>
      <w:proofErr w:type="spellStart"/>
      <w:r w:rsidRPr="008038B2">
        <w:rPr>
          <w:rFonts w:cs="Arial"/>
          <w:b/>
          <w:color w:val="auto"/>
          <w:lang w:val="en-GB"/>
        </w:rPr>
        <w:t>OTSDUW</w:t>
      </w:r>
      <w:proofErr w:type="spellEnd"/>
      <w:r w:rsidRPr="008038B2">
        <w:rPr>
          <w:rFonts w:cs="Arial"/>
          <w:b/>
          <w:color w:val="auto"/>
          <w:lang w:val="en-GB"/>
        </w:rPr>
        <w:t xml:space="preserve"> DC Converters</w:t>
      </w:r>
      <w:r w:rsidRPr="008038B2">
        <w:rPr>
          <w:rFonts w:cs="Arial"/>
          <w:color w:val="auto"/>
          <w:lang w:val="en-GB"/>
        </w:rPr>
        <w:t xml:space="preserve"> subject to faults and voltage disturbances at the </w:t>
      </w:r>
      <w:r w:rsidRPr="008038B2">
        <w:rPr>
          <w:rFonts w:cs="Arial"/>
          <w:b/>
          <w:color w:val="auto"/>
          <w:lang w:val="en-GB"/>
        </w:rPr>
        <w:t xml:space="preserve">Grid Entry Point </w:t>
      </w:r>
      <w:r w:rsidRPr="008038B2">
        <w:rPr>
          <w:rFonts w:cs="Arial"/>
          <w:color w:val="auto"/>
          <w:lang w:val="en-GB"/>
        </w:rPr>
        <w:t>or</w:t>
      </w:r>
      <w:r w:rsidRPr="008038B2">
        <w:rPr>
          <w:rFonts w:cs="Arial"/>
          <w:b/>
          <w:color w:val="auto"/>
          <w:lang w:val="en-GB"/>
        </w:rPr>
        <w:t xml:space="preserve"> User System Entry Point </w:t>
      </w:r>
      <w:r w:rsidRPr="008038B2">
        <w:rPr>
          <w:rFonts w:cs="Arial"/>
          <w:color w:val="auto"/>
          <w:lang w:val="en-GB"/>
        </w:rPr>
        <w:t>or</w:t>
      </w:r>
      <w:r w:rsidRPr="008038B2">
        <w:rPr>
          <w:rFonts w:cs="Arial"/>
          <w:b/>
          <w:color w:val="auto"/>
          <w:lang w:val="en-GB"/>
        </w:rPr>
        <w:t xml:space="preserve"> Interface Point </w:t>
      </w:r>
      <w:r w:rsidRPr="008038B2">
        <w:rPr>
          <w:rFonts w:cs="Arial"/>
          <w:color w:val="auto"/>
          <w:lang w:val="en-GB"/>
        </w:rPr>
        <w:t>or</w:t>
      </w:r>
      <w:r w:rsidRPr="008038B2">
        <w:rPr>
          <w:rFonts w:cs="Arial"/>
          <w:b/>
          <w:color w:val="auto"/>
          <w:lang w:val="en-GB"/>
        </w:rPr>
        <w:t xml:space="preserve"> HVDC Interface Point</w:t>
      </w:r>
      <w:r w:rsidRPr="008038B2">
        <w:rPr>
          <w:rFonts w:cs="Arial"/>
          <w:color w:val="auto"/>
          <w:lang w:val="en-GB"/>
        </w:rPr>
        <w:t>, including</w:t>
      </w:r>
      <w:r w:rsidRPr="008038B2">
        <w:rPr>
          <w:rFonts w:cs="Arial"/>
          <w:b/>
          <w:color w:val="auto"/>
          <w:lang w:val="en-GB"/>
        </w:rPr>
        <w:t xml:space="preserve"> Active Power </w:t>
      </w:r>
      <w:r w:rsidRPr="008038B2">
        <w:rPr>
          <w:rFonts w:cs="Arial"/>
          <w:color w:val="auto"/>
          <w:lang w:val="en-GB"/>
        </w:rPr>
        <w:t xml:space="preserve">transfer capability shall be specified in the </w:t>
      </w:r>
      <w:r w:rsidRPr="008038B2">
        <w:rPr>
          <w:rFonts w:cs="Arial"/>
          <w:b/>
          <w:color w:val="auto"/>
          <w:lang w:val="en-GB"/>
        </w:rPr>
        <w:t>Bilateral Agreement</w:t>
      </w:r>
      <w:r w:rsidRPr="008038B2">
        <w:rPr>
          <w:rFonts w:cs="Arial"/>
          <w:color w:val="auto"/>
          <w:lang w:val="en-GB"/>
        </w:rPr>
        <w:t>.</w:t>
      </w:r>
      <w:r w:rsidRPr="008038B2">
        <w:rPr>
          <w:rFonts w:cs="Arial"/>
          <w:b/>
          <w:color w:val="auto"/>
          <w:lang w:val="en-GB"/>
        </w:rPr>
        <w:t xml:space="preserve"> </w:t>
      </w:r>
      <w:r w:rsidRPr="008038B2">
        <w:rPr>
          <w:rFonts w:cs="Arial"/>
          <w:color w:val="auto"/>
          <w:lang w:val="en-GB"/>
        </w:rPr>
        <w:t xml:space="preserve">  </w:t>
      </w:r>
      <w:r w:rsidRPr="008038B2">
        <w:rPr>
          <w:rFonts w:cs="Arial"/>
          <w:color w:val="auto"/>
          <w:lang w:val="en-GB"/>
        </w:rPr>
        <w:tab/>
      </w:r>
    </w:p>
    <w:p w14:paraId="043D743C" w14:textId="77777777" w:rsidR="00E62EDF" w:rsidRPr="008038B2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</w:p>
    <w:p w14:paraId="44A0D7AC" w14:textId="77777777" w:rsidR="00E62EDF" w:rsidRPr="008038B2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</w:p>
    <w:p w14:paraId="697EABF6" w14:textId="77777777" w:rsidR="00E62EDF" w:rsidRPr="008038B2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  <w:proofErr w:type="spellStart"/>
      <w:r w:rsidRPr="008038B2">
        <w:rPr>
          <w:rFonts w:cs="Arial"/>
          <w:color w:val="auto"/>
          <w:lang w:val="en-GB"/>
        </w:rPr>
        <w:t>ECC.6.3.15.9.2</w:t>
      </w:r>
      <w:proofErr w:type="spellEnd"/>
      <w:r w:rsidRPr="008038B2">
        <w:rPr>
          <w:rFonts w:cs="Arial"/>
          <w:color w:val="auto"/>
          <w:lang w:val="en-GB"/>
        </w:rPr>
        <w:t xml:space="preserve"> </w:t>
      </w:r>
      <w:r w:rsidRPr="008038B2">
        <w:rPr>
          <w:rFonts w:cs="Arial"/>
          <w:color w:val="auto"/>
          <w:lang w:val="en-GB"/>
        </w:rPr>
        <w:tab/>
      </w:r>
      <w:r w:rsidRPr="008038B2">
        <w:rPr>
          <w:rFonts w:cs="Arial"/>
          <w:color w:val="auto"/>
          <w:u w:val="single"/>
          <w:lang w:val="en-GB"/>
        </w:rPr>
        <w:t xml:space="preserve">Fault Ride Through requirements for Type C and Type D Synchronous Power Generating Modules and Type C and Type D Power Park </w:t>
      </w:r>
      <w:proofErr w:type="gramStart"/>
      <w:r w:rsidRPr="008038B2">
        <w:rPr>
          <w:rFonts w:cs="Arial"/>
          <w:color w:val="auto"/>
          <w:u w:val="single"/>
          <w:lang w:val="en-GB"/>
        </w:rPr>
        <w:t>Modules  and</w:t>
      </w:r>
      <w:proofErr w:type="gramEnd"/>
      <w:r w:rsidRPr="008038B2">
        <w:rPr>
          <w:rFonts w:cs="Arial"/>
          <w:color w:val="auto"/>
          <w:u w:val="single"/>
          <w:lang w:val="en-GB"/>
        </w:rPr>
        <w:t xml:space="preserve"> </w:t>
      </w:r>
      <w:proofErr w:type="spellStart"/>
      <w:r w:rsidRPr="008038B2">
        <w:rPr>
          <w:rFonts w:cs="Arial"/>
          <w:color w:val="auto"/>
          <w:u w:val="single"/>
          <w:lang w:val="en-GB"/>
        </w:rPr>
        <w:t>OTSDUW</w:t>
      </w:r>
      <w:proofErr w:type="spellEnd"/>
      <w:r w:rsidRPr="008038B2">
        <w:rPr>
          <w:rFonts w:cs="Arial"/>
          <w:color w:val="auto"/>
          <w:u w:val="single"/>
          <w:lang w:val="en-GB"/>
        </w:rPr>
        <w:t xml:space="preserve"> Plant and Apparatus subject to faults and voltage disturbances on the Onshore Transmission System in excess of </w:t>
      </w:r>
      <w:proofErr w:type="spellStart"/>
      <w:r w:rsidRPr="008038B2">
        <w:rPr>
          <w:rFonts w:cs="Arial"/>
          <w:color w:val="auto"/>
          <w:u w:val="single"/>
          <w:lang w:val="en-GB"/>
        </w:rPr>
        <w:t>140ms</w:t>
      </w:r>
      <w:proofErr w:type="spellEnd"/>
      <w:r w:rsidRPr="008038B2">
        <w:rPr>
          <w:rFonts w:cs="Arial"/>
          <w:color w:val="auto"/>
          <w:lang w:val="en-GB"/>
        </w:rPr>
        <w:tab/>
      </w:r>
    </w:p>
    <w:p w14:paraId="3B97EB56" w14:textId="77777777" w:rsidR="00E62EDF" w:rsidRPr="008038B2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</w:p>
    <w:p w14:paraId="4E2C1C75" w14:textId="77777777" w:rsidR="00E62EDF" w:rsidRPr="00E62EDF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rPr>
          <w:rFonts w:cs="Arial"/>
          <w:color w:val="auto"/>
          <w:highlight w:val="yellow"/>
          <w:u w:val="single"/>
          <w:lang w:val="en-GB"/>
        </w:rPr>
      </w:pPr>
      <w:proofErr w:type="spellStart"/>
      <w:r w:rsidRPr="008038B2">
        <w:rPr>
          <w:rFonts w:cs="Arial"/>
          <w:color w:val="auto"/>
          <w:lang w:val="en-GB"/>
        </w:rPr>
        <w:t>ECC.6.3.15.9.2.1</w:t>
      </w:r>
      <w:proofErr w:type="spellEnd"/>
      <w:r w:rsidRPr="008038B2">
        <w:rPr>
          <w:rFonts w:cs="Arial"/>
          <w:color w:val="auto"/>
          <w:lang w:val="en-GB"/>
        </w:rPr>
        <w:tab/>
      </w:r>
      <w:r w:rsidRPr="00E62EDF">
        <w:rPr>
          <w:rFonts w:cs="Arial"/>
          <w:color w:val="auto"/>
          <w:highlight w:val="yellow"/>
          <w:lang w:val="en-GB"/>
        </w:rPr>
        <w:t xml:space="preserve">The </w:t>
      </w:r>
      <w:r w:rsidRPr="00E62EDF">
        <w:rPr>
          <w:rFonts w:cs="Arial"/>
          <w:b/>
          <w:color w:val="auto"/>
          <w:highlight w:val="yellow"/>
          <w:lang w:val="en-GB"/>
        </w:rPr>
        <w:t>Fault Ride Through</w:t>
      </w:r>
      <w:r w:rsidRPr="00E62EDF">
        <w:rPr>
          <w:rFonts w:cs="Arial"/>
          <w:color w:val="auto"/>
          <w:highlight w:val="yellow"/>
          <w:lang w:val="en-GB"/>
        </w:rPr>
        <w:t xml:space="preserve"> requirements for </w:t>
      </w:r>
      <w:r w:rsidRPr="00E62EDF">
        <w:rPr>
          <w:rFonts w:cs="Arial"/>
          <w:b/>
          <w:color w:val="auto"/>
          <w:highlight w:val="yellow"/>
          <w:lang w:val="en-GB"/>
        </w:rPr>
        <w:t xml:space="preserve">Type C </w:t>
      </w:r>
      <w:r w:rsidRPr="00E62EDF">
        <w:rPr>
          <w:rFonts w:cs="Arial"/>
          <w:color w:val="auto"/>
          <w:highlight w:val="yellow"/>
          <w:lang w:val="en-GB"/>
        </w:rPr>
        <w:t>and</w:t>
      </w:r>
      <w:r w:rsidRPr="00E62EDF">
        <w:rPr>
          <w:rFonts w:cs="Arial"/>
          <w:b/>
          <w:color w:val="auto"/>
          <w:highlight w:val="yellow"/>
          <w:lang w:val="en-GB"/>
        </w:rPr>
        <w:t xml:space="preserve"> Type D Synchronous Power Generating Modules </w:t>
      </w:r>
      <w:r w:rsidRPr="00E62EDF">
        <w:rPr>
          <w:rFonts w:cs="Arial"/>
          <w:color w:val="auto"/>
          <w:highlight w:val="yellow"/>
          <w:lang w:val="en-GB"/>
        </w:rPr>
        <w:t xml:space="preserve">subject to faults and voltage disturbances </w:t>
      </w:r>
      <w:r w:rsidRPr="00E62EDF">
        <w:rPr>
          <w:rFonts w:cs="Arial"/>
          <w:color w:val="auto"/>
          <w:highlight w:val="yellow"/>
          <w:u w:val="single"/>
          <w:lang w:val="en-GB"/>
        </w:rPr>
        <w:t xml:space="preserve">on the </w:t>
      </w:r>
      <w:r w:rsidRPr="00E62EDF">
        <w:rPr>
          <w:rFonts w:cs="Arial"/>
          <w:b/>
          <w:color w:val="auto"/>
          <w:highlight w:val="yellow"/>
          <w:u w:val="single"/>
          <w:lang w:val="en-GB"/>
        </w:rPr>
        <w:t>Onshore Transmission System</w:t>
      </w:r>
      <w:r w:rsidRPr="00E62EDF">
        <w:rPr>
          <w:rFonts w:cs="Arial"/>
          <w:color w:val="auto"/>
          <w:highlight w:val="yellow"/>
          <w:lang w:val="en-GB"/>
        </w:rPr>
        <w:t xml:space="preserve"> in excess of </w:t>
      </w:r>
      <w:proofErr w:type="spellStart"/>
      <w:r w:rsidRPr="00E62EDF">
        <w:rPr>
          <w:rFonts w:cs="Arial"/>
          <w:color w:val="auto"/>
          <w:highlight w:val="yellow"/>
          <w:lang w:val="en-GB"/>
        </w:rPr>
        <w:t>140ms</w:t>
      </w:r>
      <w:proofErr w:type="spellEnd"/>
      <w:r w:rsidRPr="00E62EDF">
        <w:rPr>
          <w:rFonts w:cs="Arial"/>
          <w:color w:val="auto"/>
          <w:highlight w:val="yellow"/>
          <w:lang w:val="en-GB"/>
        </w:rPr>
        <w:t xml:space="preserve"> are defined in </w:t>
      </w:r>
      <w:proofErr w:type="spellStart"/>
      <w:r w:rsidRPr="00E62EDF">
        <w:rPr>
          <w:rFonts w:cs="Arial"/>
          <w:color w:val="auto"/>
          <w:highlight w:val="yellow"/>
          <w:lang w:val="en-GB"/>
        </w:rPr>
        <w:t>ECC.6.3.15.9.2.1</w:t>
      </w:r>
      <w:proofErr w:type="spellEnd"/>
      <w:r w:rsidRPr="00E62EDF">
        <w:rPr>
          <w:rFonts w:cs="Arial"/>
          <w:color w:val="auto"/>
          <w:highlight w:val="yellow"/>
          <w:lang w:val="en-GB"/>
        </w:rPr>
        <w:t xml:space="preserve">(a) and the </w:t>
      </w:r>
      <w:r w:rsidRPr="00E62EDF">
        <w:rPr>
          <w:rFonts w:cs="Arial"/>
          <w:b/>
          <w:color w:val="auto"/>
          <w:highlight w:val="yellow"/>
          <w:lang w:val="en-GB"/>
        </w:rPr>
        <w:t>Fault Ride Through Requirements</w:t>
      </w:r>
      <w:r w:rsidRPr="00E62EDF">
        <w:rPr>
          <w:rFonts w:cs="Arial"/>
          <w:color w:val="auto"/>
          <w:highlight w:val="yellow"/>
          <w:lang w:val="en-GB"/>
        </w:rPr>
        <w:t xml:space="preserve"> for </w:t>
      </w:r>
      <w:r w:rsidRPr="00E62EDF">
        <w:rPr>
          <w:b/>
          <w:highlight w:val="yellow"/>
        </w:rPr>
        <w:t xml:space="preserve">Type C </w:t>
      </w:r>
      <w:r w:rsidRPr="00E62EDF">
        <w:rPr>
          <w:highlight w:val="yellow"/>
        </w:rPr>
        <w:t xml:space="preserve">and </w:t>
      </w:r>
      <w:r w:rsidRPr="00E62EDF">
        <w:rPr>
          <w:b/>
          <w:highlight w:val="yellow"/>
        </w:rPr>
        <w:t>Type D</w:t>
      </w:r>
      <w:r w:rsidRPr="00E62EDF">
        <w:rPr>
          <w:rFonts w:cs="Arial"/>
          <w:b/>
          <w:color w:val="auto"/>
          <w:highlight w:val="yellow"/>
          <w:lang w:val="en-GB"/>
        </w:rPr>
        <w:t xml:space="preserve"> Power Park Modules </w:t>
      </w:r>
      <w:r w:rsidRPr="00E62EDF">
        <w:rPr>
          <w:rFonts w:cs="Arial"/>
          <w:color w:val="auto"/>
          <w:highlight w:val="yellow"/>
          <w:lang w:val="en-GB"/>
        </w:rPr>
        <w:t>and</w:t>
      </w:r>
      <w:r w:rsidRPr="00E62EDF">
        <w:rPr>
          <w:rFonts w:cs="Arial"/>
          <w:b/>
          <w:color w:val="auto"/>
          <w:highlight w:val="yellow"/>
          <w:lang w:val="en-GB"/>
        </w:rPr>
        <w:t xml:space="preserve"> </w:t>
      </w:r>
      <w:proofErr w:type="spellStart"/>
      <w:r w:rsidRPr="00E62EDF">
        <w:rPr>
          <w:rFonts w:cs="Arial"/>
          <w:b/>
          <w:color w:val="auto"/>
          <w:highlight w:val="yellow"/>
          <w:lang w:val="en-GB"/>
        </w:rPr>
        <w:t>OTSDUW</w:t>
      </w:r>
      <w:proofErr w:type="spellEnd"/>
      <w:r w:rsidRPr="00E62EDF">
        <w:rPr>
          <w:rFonts w:cs="Arial"/>
          <w:b/>
          <w:color w:val="auto"/>
          <w:highlight w:val="yellow"/>
          <w:lang w:val="en-GB"/>
        </w:rPr>
        <w:t xml:space="preserve"> Plant and Apparatus </w:t>
      </w:r>
      <w:r w:rsidRPr="00E62EDF">
        <w:rPr>
          <w:rFonts w:cs="Arial"/>
          <w:color w:val="auto"/>
          <w:highlight w:val="yellow"/>
          <w:lang w:val="en-GB"/>
        </w:rPr>
        <w:t>subject to faults and voltage disturbances</w:t>
      </w:r>
      <w:r w:rsidRPr="00E62EDF">
        <w:rPr>
          <w:rFonts w:cs="Arial"/>
          <w:b/>
          <w:color w:val="auto"/>
          <w:highlight w:val="yellow"/>
          <w:lang w:val="en-GB"/>
        </w:rPr>
        <w:t xml:space="preserve"> </w:t>
      </w:r>
      <w:r w:rsidRPr="00E62EDF">
        <w:rPr>
          <w:rFonts w:cs="Arial"/>
          <w:color w:val="auto"/>
          <w:highlight w:val="yellow"/>
          <w:u w:val="single"/>
          <w:lang w:val="en-GB"/>
        </w:rPr>
        <w:t xml:space="preserve">on the </w:t>
      </w:r>
      <w:r w:rsidRPr="00E62EDF">
        <w:rPr>
          <w:rFonts w:cs="Arial"/>
          <w:b/>
          <w:color w:val="auto"/>
          <w:highlight w:val="yellow"/>
          <w:u w:val="single"/>
          <w:lang w:val="en-GB"/>
        </w:rPr>
        <w:t xml:space="preserve">Onshore Transmission System </w:t>
      </w:r>
      <w:r w:rsidRPr="00E62EDF">
        <w:rPr>
          <w:rFonts w:cs="Arial"/>
          <w:color w:val="auto"/>
          <w:highlight w:val="yellow"/>
          <w:u w:val="single"/>
          <w:lang w:val="en-GB"/>
        </w:rPr>
        <w:t xml:space="preserve">greater than </w:t>
      </w:r>
      <w:proofErr w:type="spellStart"/>
      <w:r w:rsidRPr="00E62EDF">
        <w:rPr>
          <w:rFonts w:cs="Arial"/>
          <w:color w:val="auto"/>
          <w:highlight w:val="yellow"/>
          <w:u w:val="single"/>
          <w:lang w:val="en-GB"/>
        </w:rPr>
        <w:t>140ms</w:t>
      </w:r>
      <w:proofErr w:type="spellEnd"/>
      <w:r w:rsidRPr="00E62EDF">
        <w:rPr>
          <w:rFonts w:cs="Arial"/>
          <w:color w:val="auto"/>
          <w:highlight w:val="yellow"/>
          <w:u w:val="single"/>
          <w:lang w:val="en-GB"/>
        </w:rPr>
        <w:t xml:space="preserve"> in duration are defined in </w:t>
      </w:r>
      <w:proofErr w:type="spellStart"/>
      <w:r w:rsidRPr="00E62EDF">
        <w:rPr>
          <w:rFonts w:cs="Arial"/>
          <w:color w:val="auto"/>
          <w:highlight w:val="yellow"/>
          <w:u w:val="single"/>
          <w:lang w:val="en-GB"/>
        </w:rPr>
        <w:t>ECC.6.3.15.9.2.1</w:t>
      </w:r>
      <w:proofErr w:type="spellEnd"/>
      <w:r w:rsidRPr="00E62EDF">
        <w:rPr>
          <w:rFonts w:cs="Arial"/>
          <w:color w:val="auto"/>
          <w:highlight w:val="yellow"/>
          <w:u w:val="single"/>
          <w:lang w:val="en-GB"/>
        </w:rPr>
        <w:t>(b).</w:t>
      </w:r>
    </w:p>
    <w:p w14:paraId="0D4C82A8" w14:textId="77777777" w:rsidR="00E62EDF" w:rsidRPr="00E62EDF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jc w:val="left"/>
        <w:rPr>
          <w:rFonts w:cs="Arial"/>
          <w:color w:val="auto"/>
          <w:highlight w:val="yellow"/>
          <w:lang w:val="en-GB"/>
        </w:rPr>
      </w:pPr>
    </w:p>
    <w:p w14:paraId="4B3D2BD1" w14:textId="77777777" w:rsidR="00E62EDF" w:rsidRPr="00E62EDF" w:rsidRDefault="00E62EDF" w:rsidP="00E62EDF">
      <w:pPr>
        <w:spacing w:line="240" w:lineRule="auto"/>
        <w:ind w:left="1843" w:hanging="425"/>
        <w:jc w:val="both"/>
        <w:rPr>
          <w:rFonts w:cs="Arial"/>
          <w:highlight w:val="yellow"/>
        </w:rPr>
      </w:pPr>
      <w:r w:rsidRPr="00E62EDF">
        <w:rPr>
          <w:rFonts w:cs="Arial"/>
          <w:highlight w:val="yellow"/>
        </w:rPr>
        <w:t>(a)</w:t>
      </w:r>
      <w:r w:rsidRPr="00E62EDF">
        <w:rPr>
          <w:rFonts w:cs="Arial"/>
          <w:highlight w:val="yellow"/>
        </w:rPr>
        <w:tab/>
        <w:t>Requirements applicable to</w:t>
      </w:r>
      <w:r w:rsidRPr="00E62EDF">
        <w:rPr>
          <w:rFonts w:cs="Arial"/>
          <w:b/>
          <w:highlight w:val="yellow"/>
        </w:rPr>
        <w:t xml:space="preserve"> Synchronous Power Generating Modules </w:t>
      </w:r>
      <w:r w:rsidRPr="00E62EDF">
        <w:rPr>
          <w:rFonts w:cs="Arial"/>
          <w:highlight w:val="yellow"/>
        </w:rPr>
        <w:t>subject to</w:t>
      </w:r>
      <w:r w:rsidRPr="00E62EDF">
        <w:rPr>
          <w:rFonts w:cs="Arial"/>
          <w:b/>
          <w:highlight w:val="yellow"/>
        </w:rPr>
        <w:t xml:space="preserve"> </w:t>
      </w:r>
      <w:proofErr w:type="spellStart"/>
      <w:r w:rsidRPr="00E62EDF">
        <w:rPr>
          <w:rFonts w:cs="Arial"/>
          <w:b/>
          <w:highlight w:val="yellow"/>
        </w:rPr>
        <w:t>Supergrid</w:t>
      </w:r>
      <w:proofErr w:type="spellEnd"/>
      <w:r w:rsidRPr="00E62EDF">
        <w:rPr>
          <w:rFonts w:cs="Arial"/>
          <w:b/>
          <w:highlight w:val="yellow"/>
        </w:rPr>
        <w:t xml:space="preserve"> Voltage</w:t>
      </w:r>
      <w:r w:rsidRPr="00E62EDF">
        <w:rPr>
          <w:rFonts w:cs="Arial"/>
          <w:highlight w:val="yellow"/>
        </w:rPr>
        <w:t xml:space="preserve"> dips on the </w:t>
      </w:r>
      <w:r w:rsidRPr="00E62EDF">
        <w:rPr>
          <w:rFonts w:cs="Arial"/>
          <w:b/>
          <w:highlight w:val="yellow"/>
        </w:rPr>
        <w:t>Onshore Transmission System</w:t>
      </w:r>
      <w:r w:rsidRPr="00E62EDF">
        <w:rPr>
          <w:rFonts w:cs="Arial"/>
          <w:highlight w:val="yellow"/>
        </w:rPr>
        <w:t xml:space="preserve"> greater than </w:t>
      </w:r>
      <w:proofErr w:type="spellStart"/>
      <w:r w:rsidRPr="00E62EDF">
        <w:rPr>
          <w:rFonts w:cs="Arial"/>
          <w:highlight w:val="yellow"/>
        </w:rPr>
        <w:t>140ms</w:t>
      </w:r>
      <w:proofErr w:type="spellEnd"/>
      <w:r w:rsidRPr="00E62EDF">
        <w:rPr>
          <w:rFonts w:cs="Arial"/>
          <w:highlight w:val="yellow"/>
        </w:rPr>
        <w:t xml:space="preserve"> in duration.</w:t>
      </w:r>
    </w:p>
    <w:p w14:paraId="04C6C107" w14:textId="77777777" w:rsidR="00E62EDF" w:rsidRPr="00E62EDF" w:rsidRDefault="00E62EDF" w:rsidP="00E62EDF">
      <w:pPr>
        <w:spacing w:line="240" w:lineRule="auto"/>
        <w:ind w:left="1843" w:hanging="425"/>
        <w:jc w:val="both"/>
        <w:rPr>
          <w:rFonts w:cs="Arial"/>
          <w:highlight w:val="yellow"/>
        </w:rPr>
      </w:pPr>
    </w:p>
    <w:p w14:paraId="57E7E3B0" w14:textId="77777777" w:rsidR="00E62EDF" w:rsidRPr="00E62EDF" w:rsidRDefault="00E62EDF" w:rsidP="00E62EDF">
      <w:pPr>
        <w:pStyle w:val="Level2Text"/>
        <w:spacing w:after="0" w:line="240" w:lineRule="auto"/>
        <w:ind w:firstLine="0"/>
        <w:jc w:val="left"/>
        <w:rPr>
          <w:rFonts w:cs="Arial"/>
          <w:highlight w:val="yellow"/>
          <w:lang w:val="en-GB"/>
        </w:rPr>
      </w:pPr>
      <w:r w:rsidRPr="00E62EDF">
        <w:rPr>
          <w:rFonts w:cs="Arial"/>
          <w:highlight w:val="yellow"/>
          <w:lang w:val="en-GB"/>
        </w:rPr>
        <w:t xml:space="preserve">In addition to the requirements of </w:t>
      </w:r>
      <w:proofErr w:type="spellStart"/>
      <w:r w:rsidRPr="00E62EDF">
        <w:rPr>
          <w:rFonts w:cs="Arial"/>
          <w:highlight w:val="yellow"/>
          <w:lang w:val="en-GB"/>
        </w:rPr>
        <w:t>ECC.6.3.15.1</w:t>
      </w:r>
      <w:proofErr w:type="spellEnd"/>
      <w:r w:rsidRPr="00E62EDF">
        <w:rPr>
          <w:rFonts w:cs="Arial"/>
          <w:highlight w:val="yellow"/>
          <w:lang w:val="en-GB"/>
        </w:rPr>
        <w:t xml:space="preserve"> – </w:t>
      </w:r>
      <w:proofErr w:type="spellStart"/>
      <w:r w:rsidRPr="00E62EDF">
        <w:rPr>
          <w:rFonts w:cs="Arial"/>
          <w:highlight w:val="yellow"/>
          <w:lang w:val="en-GB"/>
        </w:rPr>
        <w:t>ECC.6.3.15.8</w:t>
      </w:r>
      <w:proofErr w:type="spellEnd"/>
      <w:r w:rsidRPr="00E62EDF">
        <w:rPr>
          <w:rFonts w:cs="Arial"/>
          <w:highlight w:val="yellow"/>
          <w:lang w:val="en-GB"/>
        </w:rPr>
        <w:t xml:space="preserve"> each</w:t>
      </w:r>
      <w:r w:rsidRPr="00E62EDF">
        <w:rPr>
          <w:rFonts w:cs="Arial"/>
          <w:b/>
          <w:highlight w:val="yellow"/>
          <w:lang w:val="en-GB"/>
        </w:rPr>
        <w:t xml:space="preserve"> Synchronous</w:t>
      </w:r>
      <w:r w:rsidRPr="00E62EDF">
        <w:rPr>
          <w:rFonts w:cs="Arial"/>
          <w:highlight w:val="yellow"/>
          <w:lang w:val="en-GB"/>
        </w:rPr>
        <w:t xml:space="preserve"> </w:t>
      </w:r>
      <w:r w:rsidRPr="00E62EDF">
        <w:rPr>
          <w:rFonts w:cs="Arial"/>
          <w:b/>
          <w:highlight w:val="yellow"/>
          <w:lang w:val="en-GB"/>
        </w:rPr>
        <w:t>Power</w:t>
      </w:r>
      <w:r w:rsidRPr="00E62EDF">
        <w:rPr>
          <w:rFonts w:cs="Arial"/>
          <w:highlight w:val="yellow"/>
          <w:lang w:val="en-GB"/>
        </w:rPr>
        <w:t xml:space="preserve"> </w:t>
      </w:r>
      <w:r w:rsidRPr="00E62EDF">
        <w:rPr>
          <w:rFonts w:cs="Arial"/>
          <w:b/>
          <w:highlight w:val="yellow"/>
          <w:lang w:val="en-GB"/>
        </w:rPr>
        <w:t>Generating Module</w:t>
      </w:r>
      <w:r w:rsidRPr="00E62EDF">
        <w:rPr>
          <w:rFonts w:cs="Arial"/>
          <w:highlight w:val="yellow"/>
          <w:lang w:val="en-GB"/>
        </w:rPr>
        <w:t xml:space="preserve"> shall: </w:t>
      </w:r>
    </w:p>
    <w:p w14:paraId="7616AEFA" w14:textId="77777777" w:rsidR="00E62EDF" w:rsidRPr="00E62EDF" w:rsidRDefault="00E62EDF" w:rsidP="00E62EDF">
      <w:pPr>
        <w:pStyle w:val="Level2Text"/>
        <w:spacing w:after="0" w:line="240" w:lineRule="auto"/>
        <w:ind w:firstLine="0"/>
        <w:jc w:val="left"/>
        <w:rPr>
          <w:rFonts w:cs="Arial"/>
          <w:highlight w:val="yellow"/>
          <w:lang w:val="en-GB"/>
        </w:rPr>
      </w:pPr>
    </w:p>
    <w:p w14:paraId="5F439711" w14:textId="77777777" w:rsidR="00E62EDF" w:rsidRPr="008038B2" w:rsidRDefault="00E62EDF" w:rsidP="00E62EDF">
      <w:pPr>
        <w:spacing w:line="240" w:lineRule="auto"/>
        <w:ind w:left="2268" w:hanging="425"/>
        <w:jc w:val="both"/>
        <w:rPr>
          <w:rFonts w:cs="Arial"/>
        </w:rPr>
      </w:pPr>
      <w:r w:rsidRPr="00E62EDF">
        <w:rPr>
          <w:rFonts w:cs="Arial"/>
          <w:highlight w:val="yellow"/>
        </w:rPr>
        <w:t>(</w:t>
      </w:r>
      <w:proofErr w:type="spellStart"/>
      <w:r w:rsidRPr="00E62EDF">
        <w:rPr>
          <w:rFonts w:cs="Arial"/>
          <w:highlight w:val="yellow"/>
        </w:rPr>
        <w:t>i</w:t>
      </w:r>
      <w:proofErr w:type="spellEnd"/>
      <w:r w:rsidRPr="00E62EDF">
        <w:rPr>
          <w:rFonts w:cs="Arial"/>
          <w:highlight w:val="yellow"/>
        </w:rPr>
        <w:t>)</w:t>
      </w:r>
      <w:r w:rsidRPr="00E62EDF">
        <w:rPr>
          <w:rFonts w:cs="Arial"/>
          <w:highlight w:val="yellow"/>
        </w:rPr>
        <w:tab/>
        <w:t xml:space="preserve">remain transiently stable and connected to the </w:t>
      </w:r>
      <w:r w:rsidRPr="00E62EDF">
        <w:rPr>
          <w:rFonts w:cs="Arial"/>
          <w:b/>
          <w:highlight w:val="yellow"/>
        </w:rPr>
        <w:t>System</w:t>
      </w:r>
      <w:r w:rsidRPr="00E62EDF">
        <w:rPr>
          <w:rFonts w:cs="Arial"/>
          <w:highlight w:val="yellow"/>
        </w:rPr>
        <w:t xml:space="preserve"> without tripping of any</w:t>
      </w:r>
      <w:r w:rsidRPr="00E62EDF">
        <w:rPr>
          <w:rFonts w:cs="Arial"/>
          <w:b/>
          <w:highlight w:val="yellow"/>
        </w:rPr>
        <w:t xml:space="preserve"> </w:t>
      </w:r>
      <w:r w:rsidRPr="00E62EDF">
        <w:rPr>
          <w:rFonts w:cs="Arial"/>
          <w:b/>
          <w:highlight w:val="yellow"/>
        </w:rPr>
        <w:lastRenderedPageBreak/>
        <w:t>Synchronous</w:t>
      </w:r>
      <w:r w:rsidRPr="00E62EDF">
        <w:rPr>
          <w:rFonts w:cs="Arial"/>
          <w:highlight w:val="yellow"/>
        </w:rPr>
        <w:t xml:space="preserve"> </w:t>
      </w:r>
      <w:r w:rsidRPr="00E62EDF">
        <w:rPr>
          <w:rFonts w:cs="Arial"/>
          <w:b/>
          <w:highlight w:val="yellow"/>
        </w:rPr>
        <w:t>Power</w:t>
      </w:r>
      <w:r w:rsidRPr="00E62EDF">
        <w:rPr>
          <w:rFonts w:cs="Arial"/>
          <w:highlight w:val="yellow"/>
        </w:rPr>
        <w:t xml:space="preserve"> </w:t>
      </w:r>
      <w:r w:rsidRPr="00E62EDF">
        <w:rPr>
          <w:rFonts w:cs="Arial"/>
          <w:b/>
          <w:highlight w:val="yellow"/>
        </w:rPr>
        <w:t xml:space="preserve">Generating Module </w:t>
      </w:r>
      <w:r w:rsidRPr="00E62EDF">
        <w:rPr>
          <w:rFonts w:cs="Arial"/>
          <w:highlight w:val="yellow"/>
        </w:rPr>
        <w:t>for</w:t>
      </w:r>
      <w:r w:rsidRPr="00E62EDF">
        <w:rPr>
          <w:rFonts w:cs="Arial"/>
          <w:b/>
          <w:highlight w:val="yellow"/>
        </w:rPr>
        <w:t xml:space="preserve"> </w:t>
      </w:r>
      <w:r w:rsidRPr="00E62EDF">
        <w:rPr>
          <w:rFonts w:cs="Arial"/>
          <w:highlight w:val="yellow"/>
        </w:rPr>
        <w:t xml:space="preserve">balanced </w:t>
      </w:r>
      <w:proofErr w:type="spellStart"/>
      <w:r w:rsidRPr="00E62EDF">
        <w:rPr>
          <w:rFonts w:cs="Arial"/>
          <w:b/>
          <w:highlight w:val="yellow"/>
        </w:rPr>
        <w:t>Supergrid</w:t>
      </w:r>
      <w:proofErr w:type="spellEnd"/>
      <w:r w:rsidRPr="00E62EDF">
        <w:rPr>
          <w:rFonts w:cs="Arial"/>
          <w:b/>
          <w:highlight w:val="yellow"/>
        </w:rPr>
        <w:t xml:space="preserve"> Voltage</w:t>
      </w:r>
      <w:r w:rsidRPr="00E62EDF">
        <w:rPr>
          <w:rFonts w:cs="Arial"/>
          <w:highlight w:val="yellow"/>
        </w:rPr>
        <w:t xml:space="preserve"> dips and associated durations on the </w:t>
      </w:r>
      <w:r w:rsidRPr="00E62EDF">
        <w:rPr>
          <w:rFonts w:cs="Arial"/>
          <w:b/>
          <w:highlight w:val="yellow"/>
        </w:rPr>
        <w:t>Onshore Transmission System</w:t>
      </w:r>
      <w:r w:rsidRPr="00E62EDF">
        <w:rPr>
          <w:rFonts w:cs="Arial"/>
          <w:highlight w:val="yellow"/>
        </w:rPr>
        <w:t xml:space="preserve"> (which could be at the </w:t>
      </w:r>
      <w:r w:rsidRPr="00E62EDF">
        <w:rPr>
          <w:rFonts w:cs="Arial"/>
          <w:b/>
          <w:highlight w:val="yellow"/>
        </w:rPr>
        <w:t>Interface Point</w:t>
      </w:r>
      <w:r w:rsidRPr="00E62EDF">
        <w:rPr>
          <w:rFonts w:cs="Arial"/>
          <w:highlight w:val="yellow"/>
        </w:rPr>
        <w:t xml:space="preserve">) anywhere on or within the boundaries defined by the heavy black lines shown in Figure </w:t>
      </w:r>
      <w:proofErr w:type="spellStart"/>
      <w:r w:rsidRPr="00E62EDF">
        <w:rPr>
          <w:rFonts w:cs="Arial"/>
          <w:highlight w:val="yellow"/>
        </w:rPr>
        <w:t>ECC.6.3.15.9</w:t>
      </w:r>
      <w:proofErr w:type="spellEnd"/>
      <w:r w:rsidRPr="00E62EDF">
        <w:rPr>
          <w:rFonts w:cs="Arial"/>
          <w:highlight w:val="yellow"/>
        </w:rPr>
        <w:t xml:space="preserve">(a) </w:t>
      </w:r>
      <w:bookmarkStart w:id="15" w:name="_Hlk133830922"/>
      <w:r w:rsidRPr="00E62EDF">
        <w:rPr>
          <w:rFonts w:cs="Arial"/>
          <w:highlight w:val="yellow"/>
        </w:rPr>
        <w:t xml:space="preserve">and </w:t>
      </w:r>
      <w:proofErr w:type="spellStart"/>
      <w:r w:rsidRPr="00E62EDF">
        <w:rPr>
          <w:rFonts w:cs="Arial"/>
          <w:highlight w:val="yellow"/>
        </w:rPr>
        <w:t>ECC.6.3.15.1.4</w:t>
      </w:r>
      <w:bookmarkEnd w:id="15"/>
      <w:proofErr w:type="spellEnd"/>
      <w:r w:rsidRPr="00E62EDF">
        <w:rPr>
          <w:rFonts w:cs="Arial"/>
          <w:highlight w:val="yellow"/>
        </w:rPr>
        <w:t xml:space="preserve">. Appendix 4 and Figures </w:t>
      </w:r>
      <w:proofErr w:type="spellStart"/>
      <w:r w:rsidRPr="00E62EDF">
        <w:rPr>
          <w:rFonts w:cs="Arial"/>
          <w:highlight w:val="yellow"/>
        </w:rPr>
        <w:t>EA.4.3.2</w:t>
      </w:r>
      <w:proofErr w:type="spellEnd"/>
      <w:r w:rsidRPr="00E62EDF">
        <w:rPr>
          <w:rFonts w:cs="Arial"/>
          <w:highlight w:val="yellow"/>
        </w:rPr>
        <w:t xml:space="preserve">(a), (b) and (c) provide an explanation and illustrations of Figure </w:t>
      </w:r>
      <w:proofErr w:type="spellStart"/>
      <w:r w:rsidRPr="00E62EDF">
        <w:rPr>
          <w:rFonts w:cs="Arial"/>
          <w:highlight w:val="yellow"/>
        </w:rPr>
        <w:t>ECC.6.3.15.9</w:t>
      </w:r>
      <w:proofErr w:type="spellEnd"/>
      <w:r w:rsidRPr="00E62EDF">
        <w:rPr>
          <w:rFonts w:cs="Arial"/>
          <w:highlight w:val="yellow"/>
        </w:rPr>
        <w:t>(a); and,</w:t>
      </w:r>
    </w:p>
    <w:p w14:paraId="3F0756E5" w14:textId="77777777" w:rsidR="00E62EDF" w:rsidRPr="008038B2" w:rsidRDefault="00E62EDF" w:rsidP="00E62EDF">
      <w:pPr>
        <w:pStyle w:val="Level2Text"/>
        <w:spacing w:after="0" w:line="240" w:lineRule="auto"/>
        <w:jc w:val="left"/>
        <w:rPr>
          <w:rFonts w:cs="Arial"/>
          <w:lang w:val="en-GB"/>
        </w:rPr>
      </w:pPr>
    </w:p>
    <w:p w14:paraId="179D625D" w14:textId="77777777" w:rsidR="00E62EDF" w:rsidRPr="008038B2" w:rsidRDefault="00E62EDF" w:rsidP="00E62EDF">
      <w:pPr>
        <w:pStyle w:val="Level2Text"/>
        <w:spacing w:after="0" w:line="240" w:lineRule="auto"/>
        <w:jc w:val="left"/>
        <w:rPr>
          <w:rFonts w:cs="Arial"/>
          <w:lang w:val="en-GB"/>
        </w:rPr>
      </w:pPr>
      <w:r w:rsidRPr="008038B2">
        <w:rPr>
          <w:rFonts w:cs="Arial"/>
          <w:noProof/>
          <w:snapToGrid/>
          <w:lang w:val="en-GB" w:eastAsia="en-GB"/>
        </w:rPr>
        <w:drawing>
          <wp:inline distT="0" distB="0" distL="0" distR="0" wp14:anchorId="08AB8EF1" wp14:editId="38977138">
            <wp:extent cx="4781550" cy="2952750"/>
            <wp:effectExtent l="0" t="0" r="0" b="0"/>
            <wp:docPr id="14376" name="Picture 14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5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D35517" w14:textId="77777777" w:rsidR="00E62EDF" w:rsidRPr="008038B2" w:rsidRDefault="00E62EDF" w:rsidP="00E62EDF">
      <w:pPr>
        <w:pStyle w:val="Level3Text"/>
        <w:spacing w:after="0" w:line="240" w:lineRule="auto"/>
        <w:jc w:val="center"/>
        <w:rPr>
          <w:rFonts w:cs="Arial"/>
        </w:rPr>
      </w:pPr>
      <w:r w:rsidRPr="008038B2">
        <w:rPr>
          <w:rFonts w:cs="Arial"/>
        </w:rPr>
        <w:t xml:space="preserve">Figure </w:t>
      </w:r>
      <w:proofErr w:type="spellStart"/>
      <w:r w:rsidRPr="008038B2">
        <w:rPr>
          <w:rFonts w:cs="Arial"/>
        </w:rPr>
        <w:t>ECC.6.3.15.9</w:t>
      </w:r>
      <w:proofErr w:type="spellEnd"/>
      <w:r w:rsidRPr="008038B2">
        <w:rPr>
          <w:rFonts w:cs="Arial"/>
        </w:rPr>
        <w:t xml:space="preserve">(a) </w:t>
      </w:r>
    </w:p>
    <w:p w14:paraId="45741BE3" w14:textId="77777777" w:rsidR="00E62EDF" w:rsidRPr="008038B2" w:rsidRDefault="00E62EDF" w:rsidP="00E62EDF">
      <w:pPr>
        <w:pStyle w:val="Level3Text"/>
        <w:spacing w:after="0" w:line="240" w:lineRule="auto"/>
        <w:jc w:val="left"/>
        <w:rPr>
          <w:rFonts w:cs="Arial"/>
        </w:rPr>
      </w:pPr>
    </w:p>
    <w:p w14:paraId="125EA6B7" w14:textId="77777777" w:rsidR="00E62EDF" w:rsidRPr="008038B2" w:rsidRDefault="00E62EDF" w:rsidP="00E62EDF">
      <w:pPr>
        <w:pStyle w:val="Level2Text"/>
        <w:tabs>
          <w:tab w:val="clear" w:pos="1843"/>
          <w:tab w:val="left" w:pos="2268"/>
        </w:tabs>
        <w:spacing w:after="0" w:line="240" w:lineRule="auto"/>
        <w:ind w:left="2268"/>
        <w:rPr>
          <w:rFonts w:cs="Arial"/>
        </w:rPr>
      </w:pPr>
      <w:r w:rsidRPr="008038B2">
        <w:rPr>
          <w:rFonts w:cs="Arial"/>
        </w:rPr>
        <w:t>(ii)</w:t>
      </w:r>
      <w:r w:rsidRPr="008038B2">
        <w:rPr>
          <w:rFonts w:cs="Arial"/>
        </w:rPr>
        <w:tab/>
        <w:t xml:space="preserve">provide </w:t>
      </w:r>
      <w:r w:rsidRPr="008038B2">
        <w:rPr>
          <w:rFonts w:cs="Arial"/>
          <w:b/>
        </w:rPr>
        <w:t xml:space="preserve">Active Power </w:t>
      </w:r>
      <w:r w:rsidRPr="008038B2">
        <w:rPr>
          <w:rFonts w:cs="Arial"/>
        </w:rPr>
        <w:t xml:space="preserve">output at the </w:t>
      </w:r>
      <w:r w:rsidRPr="008038B2">
        <w:rPr>
          <w:rFonts w:cs="Arial"/>
          <w:b/>
        </w:rPr>
        <w:t>Grid Entry Point</w:t>
      </w:r>
      <w:r w:rsidRPr="008038B2">
        <w:rPr>
          <w:rFonts w:cs="Arial"/>
        </w:rPr>
        <w:t xml:space="preserve">, during </w:t>
      </w:r>
      <w:proofErr w:type="spellStart"/>
      <w:r w:rsidRPr="008038B2">
        <w:rPr>
          <w:rFonts w:cs="Arial"/>
          <w:b/>
        </w:rPr>
        <w:t>Supergrid</w:t>
      </w:r>
      <w:proofErr w:type="spellEnd"/>
      <w:r w:rsidRPr="008038B2">
        <w:rPr>
          <w:rFonts w:cs="Arial"/>
          <w:b/>
        </w:rPr>
        <w:t xml:space="preserve"> Voltage</w:t>
      </w:r>
      <w:r w:rsidRPr="008038B2">
        <w:rPr>
          <w:rFonts w:cs="Arial"/>
        </w:rPr>
        <w:t xml:space="preserve"> dips on the </w:t>
      </w:r>
      <w:r w:rsidRPr="008038B2">
        <w:rPr>
          <w:rFonts w:cs="Arial"/>
          <w:b/>
        </w:rPr>
        <w:t>Onshore Transmission System</w:t>
      </w:r>
      <w:r w:rsidRPr="008038B2">
        <w:rPr>
          <w:rFonts w:cs="Arial"/>
        </w:rPr>
        <w:t xml:space="preserve"> as described in Figure </w:t>
      </w:r>
      <w:proofErr w:type="spellStart"/>
      <w:r w:rsidRPr="008038B2">
        <w:rPr>
          <w:rFonts w:cs="Arial"/>
        </w:rPr>
        <w:t>ECC.6.3.15.9</w:t>
      </w:r>
      <w:proofErr w:type="spellEnd"/>
      <w:r w:rsidRPr="008038B2">
        <w:rPr>
          <w:rFonts w:cs="Arial"/>
        </w:rPr>
        <w:t>(a), at least in proportion to the retained balanced voltage at the</w:t>
      </w:r>
      <w:r w:rsidRPr="008038B2">
        <w:rPr>
          <w:rFonts w:cs="Arial"/>
          <w:b/>
        </w:rPr>
        <w:t xml:space="preserve"> Onshore Grid Entry Point </w:t>
      </w:r>
      <w:r w:rsidRPr="008038B2">
        <w:rPr>
          <w:rFonts w:cs="Arial"/>
        </w:rPr>
        <w:t>(for</w:t>
      </w:r>
      <w:r w:rsidRPr="008038B2">
        <w:rPr>
          <w:rFonts w:cs="Arial"/>
          <w:b/>
        </w:rPr>
        <w:t xml:space="preserve"> Onshore Synchronous Power Generating Modules) </w:t>
      </w:r>
      <w:r w:rsidRPr="008038B2">
        <w:rPr>
          <w:rFonts w:cs="Arial"/>
        </w:rPr>
        <w:t>or</w:t>
      </w:r>
      <w:r w:rsidRPr="008038B2">
        <w:rPr>
          <w:rFonts w:cs="Arial"/>
          <w:b/>
        </w:rPr>
        <w:t xml:space="preserve"> Interface Point </w:t>
      </w:r>
      <w:r w:rsidRPr="008038B2">
        <w:rPr>
          <w:rFonts w:cs="Arial"/>
        </w:rPr>
        <w:t>(for</w:t>
      </w:r>
      <w:r w:rsidRPr="008038B2">
        <w:rPr>
          <w:rFonts w:cs="Arial"/>
          <w:b/>
        </w:rPr>
        <w:t xml:space="preserve"> Offshore Synchronous Power Generating Modules</w:t>
      </w:r>
      <w:r w:rsidRPr="008038B2">
        <w:rPr>
          <w:rFonts w:cs="Arial"/>
        </w:rPr>
        <w:t>)</w:t>
      </w:r>
      <w:r w:rsidRPr="008038B2">
        <w:rPr>
          <w:rFonts w:cs="Arial"/>
          <w:b/>
        </w:rPr>
        <w:t xml:space="preserve"> </w:t>
      </w:r>
      <w:r w:rsidRPr="008038B2">
        <w:rPr>
          <w:rFonts w:cs="Arial"/>
        </w:rPr>
        <w:t>(or the</w:t>
      </w:r>
      <w:r w:rsidRPr="008038B2">
        <w:rPr>
          <w:rFonts w:cs="Arial"/>
          <w:b/>
        </w:rPr>
        <w:t xml:space="preserve"> </w:t>
      </w:r>
      <w:r w:rsidRPr="008038B2">
        <w:rPr>
          <w:rFonts w:cs="Arial"/>
        </w:rPr>
        <w:t>retained balanced voltage at the</w:t>
      </w:r>
      <w:r w:rsidRPr="008038B2">
        <w:rPr>
          <w:rFonts w:cs="Arial"/>
          <w:b/>
        </w:rPr>
        <w:t xml:space="preserve"> User System Entry Point </w:t>
      </w:r>
      <w:r w:rsidRPr="008038B2">
        <w:rPr>
          <w:rFonts w:cs="Arial"/>
        </w:rPr>
        <w:t xml:space="preserve">if </w:t>
      </w:r>
      <w:r w:rsidRPr="008038B2">
        <w:rPr>
          <w:rFonts w:cs="Arial"/>
          <w:b/>
        </w:rPr>
        <w:t>Embedded</w:t>
      </w:r>
      <w:r w:rsidRPr="008038B2">
        <w:rPr>
          <w:rFonts w:cs="Arial"/>
        </w:rPr>
        <w:t xml:space="preserve">) and shall </w:t>
      </w:r>
      <w:r w:rsidRPr="00D87640">
        <w:rPr>
          <w:color w:val="FF0000"/>
        </w:rPr>
        <w:t>correspondingly</w:t>
      </w:r>
      <w:r w:rsidRPr="008038B2">
        <w:rPr>
          <w:rFonts w:cs="Arial"/>
        </w:rPr>
        <w:t xml:space="preserve"> generate </w:t>
      </w:r>
      <w:r w:rsidRPr="00D57BD3">
        <w:rPr>
          <w:color w:val="FF0000"/>
        </w:rPr>
        <w:t>proportionate</w:t>
      </w:r>
      <w:r w:rsidRPr="008038B2" w:rsidDel="00B40079">
        <w:rPr>
          <w:rFonts w:cs="Arial"/>
        </w:rPr>
        <w:t xml:space="preserve"> </w:t>
      </w:r>
      <w:r w:rsidRPr="008038B2">
        <w:rPr>
          <w:rFonts w:cs="Arial"/>
        </w:rPr>
        <w:t xml:space="preserve">reactive current (where the voltage at the </w:t>
      </w:r>
      <w:r w:rsidRPr="008038B2">
        <w:rPr>
          <w:rFonts w:cs="Arial"/>
          <w:b/>
        </w:rPr>
        <w:t>Grid Entry Point</w:t>
      </w:r>
      <w:r w:rsidRPr="008038B2">
        <w:rPr>
          <w:rFonts w:cs="Arial"/>
          <w:b/>
          <w:bCs/>
        </w:rPr>
        <w:t xml:space="preserve"> </w:t>
      </w:r>
      <w:r w:rsidRPr="008038B2">
        <w:rPr>
          <w:rFonts w:cs="Arial"/>
        </w:rPr>
        <w:t xml:space="preserve">is outside the limits specified in </w:t>
      </w:r>
      <w:proofErr w:type="spellStart"/>
      <w:r w:rsidRPr="008038B2">
        <w:rPr>
          <w:rFonts w:cs="Arial"/>
        </w:rPr>
        <w:t>ECC.6.1.4</w:t>
      </w:r>
      <w:proofErr w:type="spellEnd"/>
      <w:r w:rsidRPr="008038B2">
        <w:rPr>
          <w:rFonts w:cs="Arial"/>
        </w:rPr>
        <w:t>) without exceeding the transient rating limits of the</w:t>
      </w:r>
      <w:r w:rsidRPr="008038B2">
        <w:rPr>
          <w:rFonts w:cs="Arial"/>
          <w:b/>
        </w:rPr>
        <w:t xml:space="preserve"> Synchronous</w:t>
      </w:r>
      <w:r w:rsidRPr="008038B2">
        <w:rPr>
          <w:rFonts w:cs="Arial"/>
        </w:rPr>
        <w:t xml:space="preserve"> </w:t>
      </w:r>
      <w:r w:rsidRPr="008038B2">
        <w:rPr>
          <w:rFonts w:cs="Arial"/>
          <w:b/>
        </w:rPr>
        <w:t>Power</w:t>
      </w:r>
      <w:r w:rsidRPr="008038B2">
        <w:rPr>
          <w:rFonts w:cs="Arial"/>
        </w:rPr>
        <w:t xml:space="preserve"> </w:t>
      </w:r>
      <w:r w:rsidRPr="008038B2">
        <w:rPr>
          <w:rFonts w:cs="Arial"/>
          <w:b/>
        </w:rPr>
        <w:t xml:space="preserve">Generating Module </w:t>
      </w:r>
      <w:r w:rsidRPr="008038B2">
        <w:rPr>
          <w:rFonts w:cs="Arial"/>
        </w:rPr>
        <w:t>and,</w:t>
      </w:r>
    </w:p>
    <w:p w14:paraId="542E6663" w14:textId="77777777" w:rsidR="00E62EDF" w:rsidRPr="008038B2" w:rsidRDefault="00E62EDF" w:rsidP="00E62EDF">
      <w:pPr>
        <w:pStyle w:val="Level3Text"/>
        <w:spacing w:after="0" w:line="240" w:lineRule="auto"/>
        <w:jc w:val="left"/>
        <w:rPr>
          <w:rFonts w:cs="Arial"/>
        </w:rPr>
      </w:pPr>
      <w:r w:rsidRPr="008038B2">
        <w:rPr>
          <w:rFonts w:cs="Arial"/>
        </w:rPr>
        <w:t>(iii)</w:t>
      </w:r>
      <w:r w:rsidRPr="008038B2">
        <w:rPr>
          <w:rFonts w:cs="Arial"/>
        </w:rPr>
        <w:tab/>
        <w:t>restore</w:t>
      </w:r>
      <w:r w:rsidRPr="008038B2">
        <w:rPr>
          <w:rFonts w:cs="Arial"/>
          <w:b/>
        </w:rPr>
        <w:t xml:space="preserve"> Active Power</w:t>
      </w:r>
      <w:r w:rsidRPr="008038B2">
        <w:rPr>
          <w:rFonts w:cs="Arial"/>
        </w:rPr>
        <w:t xml:space="preserve"> output following </w:t>
      </w:r>
      <w:proofErr w:type="spellStart"/>
      <w:r w:rsidRPr="008038B2">
        <w:rPr>
          <w:rFonts w:cs="Arial"/>
          <w:b/>
        </w:rPr>
        <w:t>Supergrid</w:t>
      </w:r>
      <w:proofErr w:type="spellEnd"/>
      <w:r w:rsidRPr="008038B2">
        <w:rPr>
          <w:rFonts w:cs="Arial"/>
          <w:b/>
        </w:rPr>
        <w:t xml:space="preserve"> Voltage</w:t>
      </w:r>
      <w:r w:rsidRPr="008038B2">
        <w:rPr>
          <w:rFonts w:cs="Arial"/>
        </w:rPr>
        <w:t xml:space="preserve"> dips on the </w:t>
      </w:r>
      <w:r w:rsidRPr="008038B2">
        <w:rPr>
          <w:rFonts w:cs="Arial"/>
          <w:b/>
        </w:rPr>
        <w:t>Onshore Transmission System</w:t>
      </w:r>
      <w:r w:rsidRPr="008038B2">
        <w:rPr>
          <w:rFonts w:cs="Arial"/>
        </w:rPr>
        <w:t xml:space="preserve"> as described in Figure </w:t>
      </w:r>
      <w:proofErr w:type="spellStart"/>
      <w:r w:rsidRPr="008038B2">
        <w:rPr>
          <w:rFonts w:cs="Arial"/>
        </w:rPr>
        <w:t>ECC.6.3.15.9</w:t>
      </w:r>
      <w:proofErr w:type="spellEnd"/>
      <w:r w:rsidRPr="008038B2">
        <w:rPr>
          <w:rFonts w:cs="Arial"/>
        </w:rPr>
        <w:t>(a), within 1 second of restoration of</w:t>
      </w:r>
      <w:r w:rsidRPr="008038B2">
        <w:rPr>
          <w:rFonts w:cs="Arial"/>
          <w:b/>
        </w:rPr>
        <w:t xml:space="preserve"> </w:t>
      </w:r>
      <w:r w:rsidRPr="008038B2">
        <w:rPr>
          <w:rFonts w:cs="Arial"/>
        </w:rPr>
        <w:t>the</w:t>
      </w:r>
      <w:r w:rsidRPr="008038B2">
        <w:rPr>
          <w:rFonts w:cs="Arial"/>
          <w:b/>
        </w:rPr>
        <w:t xml:space="preserve"> </w:t>
      </w:r>
      <w:r w:rsidRPr="008038B2">
        <w:rPr>
          <w:rFonts w:cs="Arial"/>
        </w:rPr>
        <w:t xml:space="preserve">voltage to </w:t>
      </w:r>
      <w:proofErr w:type="spellStart"/>
      <w:r w:rsidRPr="008038B2">
        <w:rPr>
          <w:rFonts w:cs="Arial"/>
        </w:rPr>
        <w:t>1.0pu</w:t>
      </w:r>
      <w:proofErr w:type="spellEnd"/>
      <w:r w:rsidRPr="008038B2">
        <w:rPr>
          <w:rFonts w:cs="Arial"/>
        </w:rPr>
        <w:t xml:space="preserve"> of the nominal voltage at the:</w:t>
      </w:r>
    </w:p>
    <w:p w14:paraId="131ACEBE" w14:textId="77777777" w:rsidR="00E62EDF" w:rsidRPr="008038B2" w:rsidRDefault="00E62EDF" w:rsidP="00E62EDF">
      <w:pPr>
        <w:pStyle w:val="Level3Text"/>
        <w:spacing w:after="0" w:line="240" w:lineRule="auto"/>
        <w:jc w:val="left"/>
        <w:rPr>
          <w:rFonts w:cs="Arial"/>
        </w:rPr>
      </w:pPr>
    </w:p>
    <w:p w14:paraId="0679FC49" w14:textId="77777777" w:rsidR="00E62EDF" w:rsidRPr="008038B2" w:rsidRDefault="00E62EDF" w:rsidP="00E62EDF">
      <w:pPr>
        <w:pStyle w:val="Level4"/>
        <w:spacing w:after="0" w:line="240" w:lineRule="auto"/>
        <w:jc w:val="left"/>
        <w:rPr>
          <w:rFonts w:cs="Arial"/>
        </w:rPr>
      </w:pPr>
      <w:r w:rsidRPr="008038B2">
        <w:rPr>
          <w:rFonts w:cs="Arial"/>
        </w:rPr>
        <w:tab/>
      </w:r>
      <w:r w:rsidRPr="008038B2">
        <w:rPr>
          <w:rFonts w:cs="Arial"/>
          <w:b/>
        </w:rPr>
        <w:t>Onshore</w:t>
      </w:r>
      <w:r w:rsidRPr="008038B2">
        <w:rPr>
          <w:rFonts w:cs="Arial"/>
        </w:rPr>
        <w:t xml:space="preserve"> </w:t>
      </w:r>
      <w:r w:rsidRPr="008038B2">
        <w:rPr>
          <w:rFonts w:cs="Arial"/>
          <w:b/>
        </w:rPr>
        <w:t>Grid Entry Point</w:t>
      </w:r>
      <w:r w:rsidRPr="008038B2">
        <w:rPr>
          <w:rFonts w:cs="Arial"/>
        </w:rPr>
        <w:t xml:space="preserve"> for directly connected </w:t>
      </w:r>
      <w:r w:rsidRPr="008038B2">
        <w:rPr>
          <w:rFonts w:cs="Arial"/>
          <w:b/>
        </w:rPr>
        <w:t>Onshore</w:t>
      </w:r>
      <w:r w:rsidRPr="008038B2">
        <w:rPr>
          <w:rFonts w:cs="Arial"/>
        </w:rPr>
        <w:t xml:space="preserve"> </w:t>
      </w:r>
      <w:r w:rsidRPr="008038B2">
        <w:rPr>
          <w:rFonts w:cs="Arial"/>
          <w:b/>
        </w:rPr>
        <w:t>Synchronous</w:t>
      </w:r>
      <w:r w:rsidRPr="008038B2">
        <w:rPr>
          <w:rFonts w:cs="Arial"/>
        </w:rPr>
        <w:t xml:space="preserve"> </w:t>
      </w:r>
      <w:r w:rsidRPr="008038B2">
        <w:rPr>
          <w:rFonts w:cs="Arial"/>
          <w:b/>
        </w:rPr>
        <w:t>Power</w:t>
      </w:r>
      <w:r w:rsidRPr="008038B2">
        <w:rPr>
          <w:rFonts w:cs="Arial"/>
        </w:rPr>
        <w:t xml:space="preserve"> </w:t>
      </w:r>
      <w:r w:rsidRPr="008038B2">
        <w:rPr>
          <w:rFonts w:cs="Arial"/>
          <w:b/>
        </w:rPr>
        <w:t>Generating</w:t>
      </w:r>
      <w:r w:rsidRPr="008038B2">
        <w:rPr>
          <w:rFonts w:cs="Arial"/>
        </w:rPr>
        <w:t xml:space="preserve"> </w:t>
      </w:r>
      <w:r w:rsidRPr="008038B2">
        <w:rPr>
          <w:rFonts w:cs="Arial"/>
          <w:b/>
        </w:rPr>
        <w:t>Modules</w:t>
      </w:r>
      <w:r w:rsidRPr="008038B2">
        <w:rPr>
          <w:rFonts w:cs="Arial"/>
        </w:rPr>
        <w:t xml:space="preserve"> or,</w:t>
      </w:r>
    </w:p>
    <w:p w14:paraId="10D024E9" w14:textId="77777777" w:rsidR="00E62EDF" w:rsidRPr="008038B2" w:rsidRDefault="00E62EDF" w:rsidP="00E62EDF">
      <w:pPr>
        <w:pStyle w:val="Level4"/>
        <w:spacing w:after="0" w:line="240" w:lineRule="auto"/>
        <w:jc w:val="left"/>
        <w:rPr>
          <w:rFonts w:cs="Arial"/>
        </w:rPr>
      </w:pPr>
      <w:r w:rsidRPr="008038B2">
        <w:rPr>
          <w:rFonts w:cs="Arial"/>
        </w:rPr>
        <w:t xml:space="preserve"> </w:t>
      </w:r>
    </w:p>
    <w:p w14:paraId="1C24AE74" w14:textId="77777777" w:rsidR="00E62EDF" w:rsidRPr="008038B2" w:rsidRDefault="00E62EDF" w:rsidP="00E62EDF">
      <w:pPr>
        <w:pStyle w:val="Level4"/>
        <w:spacing w:after="0" w:line="240" w:lineRule="auto"/>
        <w:jc w:val="left"/>
        <w:rPr>
          <w:rFonts w:cs="Arial"/>
          <w:b/>
          <w:strike/>
        </w:rPr>
      </w:pPr>
      <w:r w:rsidRPr="008038B2">
        <w:rPr>
          <w:rFonts w:cs="Arial"/>
          <w:b/>
        </w:rPr>
        <w:tab/>
        <w:t xml:space="preserve">Interface Point </w:t>
      </w:r>
      <w:r w:rsidRPr="008038B2">
        <w:rPr>
          <w:rFonts w:cs="Arial"/>
        </w:rPr>
        <w:t>for</w:t>
      </w:r>
      <w:r w:rsidRPr="008038B2">
        <w:rPr>
          <w:rFonts w:cs="Arial"/>
          <w:b/>
        </w:rPr>
        <w:t xml:space="preserve"> Offshore Synchronous Power Generating Modules</w:t>
      </w:r>
    </w:p>
    <w:p w14:paraId="46454745" w14:textId="77777777" w:rsidR="00E62EDF" w:rsidRPr="008038B2" w:rsidRDefault="00E62EDF" w:rsidP="00E62EDF">
      <w:pPr>
        <w:pStyle w:val="Level4"/>
        <w:spacing w:after="0" w:line="240" w:lineRule="auto"/>
        <w:jc w:val="left"/>
        <w:rPr>
          <w:rFonts w:cs="Arial"/>
          <w:b/>
        </w:rPr>
      </w:pPr>
      <w:r w:rsidRPr="008038B2">
        <w:rPr>
          <w:rFonts w:cs="Arial"/>
          <w:b/>
        </w:rPr>
        <w:tab/>
      </w:r>
      <w:r w:rsidRPr="008038B2">
        <w:rPr>
          <w:rFonts w:cs="Arial"/>
        </w:rPr>
        <w:t xml:space="preserve"> or,</w:t>
      </w:r>
      <w:r w:rsidRPr="008038B2">
        <w:rPr>
          <w:rFonts w:cs="Arial"/>
          <w:b/>
        </w:rPr>
        <w:t xml:space="preserve"> </w:t>
      </w:r>
    </w:p>
    <w:p w14:paraId="6ACC0592" w14:textId="77777777" w:rsidR="00E62EDF" w:rsidRPr="008038B2" w:rsidRDefault="00E62EDF" w:rsidP="00E62EDF">
      <w:pPr>
        <w:pStyle w:val="Level4"/>
        <w:spacing w:after="0" w:line="240" w:lineRule="auto"/>
        <w:rPr>
          <w:rFonts w:cs="Arial"/>
          <w:b/>
        </w:rPr>
      </w:pPr>
      <w:r w:rsidRPr="008038B2">
        <w:rPr>
          <w:rFonts w:cs="Arial"/>
        </w:rPr>
        <w:tab/>
      </w:r>
      <w:r w:rsidRPr="008038B2">
        <w:rPr>
          <w:rFonts w:cs="Arial"/>
          <w:b/>
        </w:rPr>
        <w:t>User</w:t>
      </w:r>
      <w:r w:rsidRPr="008038B2">
        <w:rPr>
          <w:rFonts w:cs="Arial"/>
        </w:rPr>
        <w:t xml:space="preserve"> </w:t>
      </w:r>
      <w:r w:rsidRPr="008038B2">
        <w:rPr>
          <w:rFonts w:cs="Arial"/>
          <w:b/>
        </w:rPr>
        <w:t>System</w:t>
      </w:r>
      <w:r w:rsidRPr="008038B2">
        <w:rPr>
          <w:rFonts w:cs="Arial"/>
        </w:rPr>
        <w:t xml:space="preserve"> </w:t>
      </w:r>
      <w:r w:rsidRPr="008038B2">
        <w:rPr>
          <w:rFonts w:cs="Arial"/>
          <w:b/>
        </w:rPr>
        <w:t>Entry Point</w:t>
      </w:r>
      <w:r w:rsidRPr="008038B2">
        <w:rPr>
          <w:rFonts w:cs="Arial"/>
        </w:rPr>
        <w:t xml:space="preserve"> for </w:t>
      </w:r>
      <w:r w:rsidRPr="008038B2">
        <w:rPr>
          <w:rFonts w:cs="Arial"/>
          <w:b/>
        </w:rPr>
        <w:t xml:space="preserve">Embedded Onshore Synchronous Power Generating Modules </w:t>
      </w:r>
    </w:p>
    <w:p w14:paraId="2FFE9445" w14:textId="77777777" w:rsidR="00E62EDF" w:rsidRPr="008038B2" w:rsidRDefault="00E62EDF" w:rsidP="00E62EDF">
      <w:pPr>
        <w:pStyle w:val="Level4"/>
        <w:spacing w:after="0" w:line="240" w:lineRule="auto"/>
        <w:rPr>
          <w:rFonts w:cs="Arial"/>
        </w:rPr>
      </w:pPr>
      <w:r w:rsidRPr="008038B2">
        <w:rPr>
          <w:rFonts w:cs="Arial"/>
          <w:b/>
        </w:rPr>
        <w:tab/>
      </w:r>
      <w:r w:rsidRPr="008038B2">
        <w:rPr>
          <w:rFonts w:cs="Arial"/>
        </w:rPr>
        <w:t>or,</w:t>
      </w:r>
    </w:p>
    <w:p w14:paraId="548AFA00" w14:textId="77777777" w:rsidR="00E62EDF" w:rsidRPr="008038B2" w:rsidRDefault="00E62EDF" w:rsidP="00E62EDF">
      <w:pPr>
        <w:pStyle w:val="Level4"/>
        <w:spacing w:after="0" w:line="240" w:lineRule="auto"/>
        <w:rPr>
          <w:rFonts w:cs="Arial"/>
          <w:b/>
          <w:strike/>
        </w:rPr>
      </w:pPr>
      <w:r w:rsidRPr="008038B2">
        <w:rPr>
          <w:rFonts w:cs="Arial"/>
        </w:rPr>
        <w:tab/>
      </w:r>
      <w:r w:rsidRPr="008038B2">
        <w:rPr>
          <w:rFonts w:cs="Arial"/>
          <w:b/>
        </w:rPr>
        <w:t>User</w:t>
      </w:r>
      <w:r w:rsidRPr="008038B2">
        <w:rPr>
          <w:rFonts w:cs="Arial"/>
        </w:rPr>
        <w:t xml:space="preserve"> </w:t>
      </w:r>
      <w:r w:rsidRPr="008038B2">
        <w:rPr>
          <w:rFonts w:cs="Arial"/>
          <w:b/>
        </w:rPr>
        <w:t>System</w:t>
      </w:r>
      <w:r w:rsidRPr="008038B2">
        <w:rPr>
          <w:rFonts w:cs="Arial"/>
        </w:rPr>
        <w:t xml:space="preserve"> </w:t>
      </w:r>
      <w:r w:rsidRPr="008038B2">
        <w:rPr>
          <w:rFonts w:cs="Arial"/>
          <w:b/>
        </w:rPr>
        <w:t>Entry Point</w:t>
      </w:r>
      <w:r w:rsidRPr="008038B2">
        <w:rPr>
          <w:rFonts w:cs="Arial"/>
        </w:rPr>
        <w:t xml:space="preserve"> for </w:t>
      </w:r>
      <w:r w:rsidRPr="008038B2">
        <w:rPr>
          <w:rFonts w:cs="Arial"/>
          <w:b/>
        </w:rPr>
        <w:t xml:space="preserve">Embedded Medium Power Stations </w:t>
      </w:r>
      <w:r w:rsidRPr="008038B2">
        <w:rPr>
          <w:rFonts w:cs="Arial"/>
        </w:rPr>
        <w:t xml:space="preserve">not subject to a </w:t>
      </w:r>
      <w:r w:rsidRPr="008038B2">
        <w:rPr>
          <w:rFonts w:cs="Arial"/>
          <w:b/>
        </w:rPr>
        <w:t>Bilateral Agreement</w:t>
      </w:r>
      <w:r w:rsidRPr="008038B2">
        <w:rPr>
          <w:rFonts w:cs="Arial"/>
        </w:rPr>
        <w:t xml:space="preserve"> which comprise</w:t>
      </w:r>
      <w:r w:rsidRPr="008038B2">
        <w:rPr>
          <w:rFonts w:cs="Arial"/>
          <w:b/>
        </w:rPr>
        <w:t xml:space="preserve"> Synchronous Generating Units </w:t>
      </w:r>
      <w:r w:rsidRPr="008038B2">
        <w:rPr>
          <w:rFonts w:cs="Arial"/>
        </w:rPr>
        <w:t>and</w:t>
      </w:r>
      <w:r w:rsidRPr="008038B2">
        <w:rPr>
          <w:rFonts w:cs="Arial"/>
          <w:b/>
        </w:rPr>
        <w:t xml:space="preserve"> </w:t>
      </w:r>
      <w:r w:rsidRPr="008038B2">
        <w:rPr>
          <w:rFonts w:cs="Arial"/>
        </w:rPr>
        <w:t xml:space="preserve">with an </w:t>
      </w:r>
      <w:r w:rsidRPr="008038B2">
        <w:rPr>
          <w:rFonts w:cs="Arial"/>
          <w:b/>
        </w:rPr>
        <w:t>Onshore User System Entry Point</w:t>
      </w:r>
      <w:r w:rsidRPr="008038B2">
        <w:rPr>
          <w:rFonts w:cs="Arial"/>
        </w:rPr>
        <w:t xml:space="preserve"> (irrespective of whether they are located </w:t>
      </w:r>
      <w:r w:rsidRPr="008038B2">
        <w:rPr>
          <w:rFonts w:cs="Arial"/>
          <w:b/>
        </w:rPr>
        <w:t>Onshore</w:t>
      </w:r>
      <w:r w:rsidRPr="008038B2">
        <w:rPr>
          <w:rFonts w:cs="Arial"/>
        </w:rPr>
        <w:t xml:space="preserve"> or </w:t>
      </w:r>
      <w:r w:rsidRPr="008038B2">
        <w:rPr>
          <w:rFonts w:cs="Arial"/>
          <w:b/>
        </w:rPr>
        <w:t>Offshore</w:t>
      </w:r>
      <w:r w:rsidRPr="008038B2">
        <w:rPr>
          <w:rFonts w:cs="Arial"/>
        </w:rPr>
        <w:t>)</w:t>
      </w:r>
      <w:r w:rsidRPr="008038B2">
        <w:rPr>
          <w:rFonts w:cs="Arial"/>
          <w:strike/>
        </w:rPr>
        <w:t xml:space="preserve"> </w:t>
      </w:r>
      <w:r w:rsidRPr="008038B2">
        <w:rPr>
          <w:rFonts w:cs="Arial"/>
          <w:b/>
          <w:strike/>
        </w:rPr>
        <w:t xml:space="preserve"> </w:t>
      </w:r>
    </w:p>
    <w:p w14:paraId="72A5B128" w14:textId="77777777" w:rsidR="00E62EDF" w:rsidRPr="008038B2" w:rsidRDefault="00E62EDF" w:rsidP="00E62EDF">
      <w:pPr>
        <w:pStyle w:val="Level4"/>
        <w:spacing w:after="0" w:line="240" w:lineRule="auto"/>
        <w:rPr>
          <w:rFonts w:cs="Arial"/>
          <w:strike/>
        </w:rPr>
      </w:pPr>
    </w:p>
    <w:p w14:paraId="598A3F98" w14:textId="77777777" w:rsidR="00E62EDF" w:rsidRPr="008038B2" w:rsidRDefault="00E62EDF" w:rsidP="00E62EDF">
      <w:pPr>
        <w:pStyle w:val="Level3Text"/>
        <w:spacing w:after="0" w:line="240" w:lineRule="auto"/>
        <w:rPr>
          <w:rFonts w:cs="Arial"/>
        </w:rPr>
      </w:pPr>
      <w:r w:rsidRPr="008038B2">
        <w:rPr>
          <w:rFonts w:cs="Arial"/>
        </w:rPr>
        <w:tab/>
        <w:t xml:space="preserve"> to at least 90% of the level available immediately before the occurrence of the dip. Once the </w:t>
      </w:r>
      <w:r w:rsidRPr="008038B2">
        <w:rPr>
          <w:rFonts w:cs="Arial"/>
          <w:b/>
        </w:rPr>
        <w:t>Active Power</w:t>
      </w:r>
      <w:r w:rsidRPr="008038B2">
        <w:rPr>
          <w:rFonts w:cs="Arial"/>
        </w:rPr>
        <w:t xml:space="preserve"> output has been restored to the required </w:t>
      </w:r>
      <w:r w:rsidRPr="008038B2">
        <w:rPr>
          <w:rFonts w:cs="Arial"/>
        </w:rPr>
        <w:lastRenderedPageBreak/>
        <w:t xml:space="preserve">level, </w:t>
      </w:r>
      <w:r w:rsidRPr="008038B2">
        <w:rPr>
          <w:rFonts w:cs="Arial"/>
          <w:b/>
        </w:rPr>
        <w:t>Active Power</w:t>
      </w:r>
      <w:r w:rsidRPr="008038B2">
        <w:rPr>
          <w:rFonts w:cs="Arial"/>
        </w:rPr>
        <w:t xml:space="preserve"> oscillations shall be acceptable provided that:</w:t>
      </w:r>
    </w:p>
    <w:p w14:paraId="27B691FF" w14:textId="77777777" w:rsidR="00E62EDF" w:rsidRPr="008038B2" w:rsidRDefault="00E62EDF" w:rsidP="00E62EDF">
      <w:pPr>
        <w:pStyle w:val="Level3Text"/>
        <w:spacing w:after="0" w:line="240" w:lineRule="auto"/>
        <w:jc w:val="left"/>
        <w:rPr>
          <w:rFonts w:cs="Arial"/>
        </w:rPr>
      </w:pPr>
    </w:p>
    <w:p w14:paraId="220BAD12" w14:textId="77777777" w:rsidR="00E62EDF" w:rsidRPr="008038B2" w:rsidRDefault="00E62EDF" w:rsidP="00E62EDF">
      <w:pPr>
        <w:pStyle w:val="Level4"/>
        <w:spacing w:after="0" w:line="240" w:lineRule="auto"/>
        <w:jc w:val="left"/>
        <w:rPr>
          <w:rFonts w:cs="Arial"/>
        </w:rPr>
      </w:pPr>
      <w:r w:rsidRPr="008038B2">
        <w:rPr>
          <w:rFonts w:cs="Arial"/>
        </w:rPr>
        <w:t>-</w:t>
      </w:r>
      <w:r w:rsidRPr="008038B2">
        <w:rPr>
          <w:rFonts w:cs="Arial"/>
        </w:rPr>
        <w:tab/>
        <w:t xml:space="preserve">the total </w:t>
      </w:r>
      <w:r w:rsidRPr="008038B2">
        <w:rPr>
          <w:rFonts w:cs="Arial"/>
          <w:b/>
        </w:rPr>
        <w:t>Active Energy</w:t>
      </w:r>
      <w:r w:rsidRPr="008038B2">
        <w:rPr>
          <w:rFonts w:cs="Arial"/>
        </w:rPr>
        <w:t xml:space="preserve"> delivered during the period of the oscillations is at least that which would have been delivered if the </w:t>
      </w:r>
      <w:r w:rsidRPr="008038B2">
        <w:rPr>
          <w:rFonts w:cs="Arial"/>
          <w:b/>
        </w:rPr>
        <w:t>Active Power</w:t>
      </w:r>
      <w:r w:rsidRPr="008038B2">
        <w:rPr>
          <w:rFonts w:cs="Arial"/>
        </w:rPr>
        <w:t xml:space="preserve"> was constant</w:t>
      </w:r>
    </w:p>
    <w:p w14:paraId="34FB3F51" w14:textId="77777777" w:rsidR="00E62EDF" w:rsidRPr="008038B2" w:rsidRDefault="00E62EDF" w:rsidP="00E62EDF">
      <w:pPr>
        <w:pStyle w:val="Level4"/>
        <w:spacing w:after="0" w:line="240" w:lineRule="auto"/>
        <w:jc w:val="left"/>
        <w:rPr>
          <w:rFonts w:cs="Arial"/>
        </w:rPr>
      </w:pPr>
      <w:r w:rsidRPr="008038B2">
        <w:rPr>
          <w:rFonts w:cs="Arial"/>
        </w:rPr>
        <w:t>-</w:t>
      </w:r>
      <w:r w:rsidRPr="008038B2">
        <w:rPr>
          <w:rFonts w:cs="Arial"/>
        </w:rPr>
        <w:tab/>
        <w:t>the oscillations are adequately damped.</w:t>
      </w:r>
    </w:p>
    <w:p w14:paraId="25B8CD9C" w14:textId="77777777" w:rsidR="00E62EDF" w:rsidRPr="008038B2" w:rsidRDefault="00E62EDF" w:rsidP="00E62EDF">
      <w:pPr>
        <w:pStyle w:val="Level4"/>
        <w:spacing w:after="0" w:line="240" w:lineRule="auto"/>
        <w:jc w:val="left"/>
        <w:rPr>
          <w:rFonts w:cs="Arial"/>
        </w:rPr>
      </w:pPr>
    </w:p>
    <w:p w14:paraId="3DB4A294" w14:textId="77777777" w:rsidR="00E62EDF" w:rsidRPr="008038B2" w:rsidRDefault="00E62EDF" w:rsidP="00E62EDF">
      <w:pPr>
        <w:pStyle w:val="Level2Text"/>
        <w:spacing w:after="0" w:line="240" w:lineRule="auto"/>
        <w:jc w:val="left"/>
        <w:rPr>
          <w:rFonts w:cs="Arial"/>
          <w:lang w:val="en-GB"/>
        </w:rPr>
      </w:pPr>
      <w:r w:rsidRPr="008038B2">
        <w:rPr>
          <w:rFonts w:cs="Arial"/>
          <w:lang w:val="en-GB"/>
        </w:rPr>
        <w:tab/>
        <w:t xml:space="preserve">For the avoidance of doubt a balanced </w:t>
      </w:r>
      <w:r w:rsidRPr="008038B2">
        <w:rPr>
          <w:rFonts w:cs="Arial"/>
          <w:b/>
          <w:lang w:val="en-GB"/>
        </w:rPr>
        <w:t xml:space="preserve">Onshore Transmission System </w:t>
      </w:r>
      <w:proofErr w:type="spellStart"/>
      <w:r w:rsidRPr="008038B2">
        <w:rPr>
          <w:rFonts w:cs="Arial"/>
          <w:b/>
          <w:lang w:val="en-GB"/>
        </w:rPr>
        <w:t>Supergrid</w:t>
      </w:r>
      <w:proofErr w:type="spellEnd"/>
      <w:r w:rsidRPr="008038B2">
        <w:rPr>
          <w:rFonts w:cs="Arial"/>
          <w:b/>
          <w:lang w:val="en-GB"/>
        </w:rPr>
        <w:t xml:space="preserve"> Voltage</w:t>
      </w:r>
      <w:r w:rsidRPr="008038B2">
        <w:rPr>
          <w:rFonts w:cs="Arial"/>
          <w:lang w:val="en-GB"/>
        </w:rPr>
        <w:t xml:space="preserve"> meets the requirements of </w:t>
      </w:r>
      <w:proofErr w:type="spellStart"/>
      <w:r w:rsidRPr="008038B2">
        <w:rPr>
          <w:rFonts w:cs="Arial"/>
          <w:lang w:val="en-GB"/>
        </w:rPr>
        <w:t>ECC.6.1.5</w:t>
      </w:r>
      <w:proofErr w:type="spellEnd"/>
      <w:r w:rsidRPr="008038B2">
        <w:rPr>
          <w:rFonts w:cs="Arial"/>
          <w:lang w:val="en-GB"/>
        </w:rPr>
        <w:t xml:space="preserve"> (b) and </w:t>
      </w:r>
      <w:proofErr w:type="spellStart"/>
      <w:r w:rsidRPr="008038B2">
        <w:rPr>
          <w:rFonts w:cs="Arial"/>
          <w:lang w:val="en-GB"/>
        </w:rPr>
        <w:t>ECC.6.1.6</w:t>
      </w:r>
      <w:proofErr w:type="spellEnd"/>
      <w:r w:rsidRPr="008038B2">
        <w:rPr>
          <w:rFonts w:cs="Arial"/>
          <w:lang w:val="en-GB"/>
        </w:rPr>
        <w:t>.</w:t>
      </w:r>
    </w:p>
    <w:p w14:paraId="55CDD77D" w14:textId="77777777" w:rsidR="00E62EDF" w:rsidRPr="008038B2" w:rsidRDefault="00E62EDF" w:rsidP="00E62EDF">
      <w:pPr>
        <w:pStyle w:val="Level2Text"/>
        <w:spacing w:after="0" w:line="240" w:lineRule="auto"/>
        <w:jc w:val="left"/>
        <w:rPr>
          <w:rFonts w:cs="Arial"/>
          <w:lang w:val="en-GB"/>
        </w:rPr>
      </w:pPr>
    </w:p>
    <w:p w14:paraId="54D0BA70" w14:textId="77777777" w:rsidR="00E62EDF" w:rsidRPr="008038B2" w:rsidRDefault="00E62EDF" w:rsidP="00E62EDF">
      <w:pPr>
        <w:spacing w:line="240" w:lineRule="auto"/>
        <w:ind w:left="1843" w:hanging="720"/>
        <w:jc w:val="both"/>
        <w:rPr>
          <w:rFonts w:cs="Arial"/>
        </w:rPr>
      </w:pPr>
      <w:r w:rsidRPr="008038B2">
        <w:rPr>
          <w:rFonts w:cs="Arial"/>
        </w:rPr>
        <w:t>(b)</w:t>
      </w:r>
      <w:r w:rsidRPr="008038B2">
        <w:rPr>
          <w:rFonts w:cs="Arial"/>
        </w:rPr>
        <w:tab/>
        <w:t xml:space="preserve">Requirements applicable to </w:t>
      </w:r>
      <w:r w:rsidRPr="008038B2">
        <w:rPr>
          <w:rFonts w:cs="Arial"/>
          <w:b/>
        </w:rPr>
        <w:t>Type C</w:t>
      </w:r>
      <w:r w:rsidRPr="008038B2">
        <w:rPr>
          <w:rFonts w:cs="Arial"/>
        </w:rPr>
        <w:t xml:space="preserve"> and </w:t>
      </w:r>
      <w:r w:rsidRPr="008038B2">
        <w:rPr>
          <w:rFonts w:cs="Arial"/>
          <w:b/>
        </w:rPr>
        <w:t>Type</w:t>
      </w:r>
      <w:r w:rsidRPr="008038B2">
        <w:rPr>
          <w:rFonts w:cs="Arial"/>
        </w:rPr>
        <w:t xml:space="preserve"> </w:t>
      </w:r>
      <w:r w:rsidRPr="008038B2">
        <w:rPr>
          <w:rFonts w:cs="Arial"/>
          <w:b/>
        </w:rPr>
        <w:t>D</w:t>
      </w:r>
      <w:r w:rsidRPr="008038B2">
        <w:rPr>
          <w:rFonts w:cs="Arial"/>
        </w:rPr>
        <w:t xml:space="preserve"> </w:t>
      </w:r>
      <w:r w:rsidRPr="008038B2">
        <w:rPr>
          <w:rFonts w:cs="Arial"/>
          <w:b/>
        </w:rPr>
        <w:t xml:space="preserve">Power Park Modules </w:t>
      </w:r>
      <w:r w:rsidRPr="008038B2">
        <w:rPr>
          <w:rFonts w:cs="Arial"/>
        </w:rPr>
        <w:t xml:space="preserve">and </w:t>
      </w:r>
      <w:proofErr w:type="spellStart"/>
      <w:r w:rsidRPr="008038B2">
        <w:rPr>
          <w:rFonts w:cs="Arial"/>
          <w:b/>
        </w:rPr>
        <w:t>OTSDUW</w:t>
      </w:r>
      <w:proofErr w:type="spellEnd"/>
      <w:r w:rsidRPr="008038B2">
        <w:rPr>
          <w:rFonts w:cs="Arial"/>
          <w:b/>
        </w:rPr>
        <w:t xml:space="preserve"> Plant and Apparatus</w:t>
      </w:r>
      <w:r w:rsidRPr="008038B2">
        <w:rPr>
          <w:rFonts w:cs="Arial"/>
        </w:rPr>
        <w:t xml:space="preserve"> (excluding </w:t>
      </w:r>
      <w:proofErr w:type="spellStart"/>
      <w:r w:rsidRPr="008038B2">
        <w:rPr>
          <w:rFonts w:cs="Arial"/>
          <w:b/>
        </w:rPr>
        <w:t>OTSDUW</w:t>
      </w:r>
      <w:proofErr w:type="spellEnd"/>
      <w:r w:rsidRPr="008038B2">
        <w:rPr>
          <w:rFonts w:cs="Arial"/>
          <w:b/>
        </w:rPr>
        <w:t xml:space="preserve"> DC Converters</w:t>
      </w:r>
      <w:r w:rsidRPr="008038B2">
        <w:rPr>
          <w:rFonts w:cs="Arial"/>
        </w:rPr>
        <w:t>) subject to</w:t>
      </w:r>
      <w:r w:rsidRPr="008038B2">
        <w:rPr>
          <w:rFonts w:cs="Arial"/>
          <w:b/>
        </w:rPr>
        <w:t xml:space="preserve"> </w:t>
      </w:r>
      <w:proofErr w:type="spellStart"/>
      <w:r w:rsidRPr="008038B2">
        <w:rPr>
          <w:rFonts w:cs="Arial"/>
          <w:b/>
        </w:rPr>
        <w:t>Supergrid</w:t>
      </w:r>
      <w:proofErr w:type="spellEnd"/>
      <w:r w:rsidRPr="008038B2">
        <w:rPr>
          <w:rFonts w:cs="Arial"/>
          <w:b/>
        </w:rPr>
        <w:t xml:space="preserve"> Voltage</w:t>
      </w:r>
      <w:r w:rsidRPr="008038B2">
        <w:rPr>
          <w:rFonts w:cs="Arial"/>
        </w:rPr>
        <w:t xml:space="preserve"> dips on the </w:t>
      </w:r>
      <w:r w:rsidRPr="008038B2">
        <w:rPr>
          <w:rFonts w:cs="Arial"/>
          <w:b/>
        </w:rPr>
        <w:t>Onshore Transmission System</w:t>
      </w:r>
      <w:r w:rsidRPr="008038B2">
        <w:rPr>
          <w:rFonts w:cs="Arial"/>
        </w:rPr>
        <w:t xml:space="preserve"> greater than </w:t>
      </w:r>
      <w:proofErr w:type="spellStart"/>
      <w:r w:rsidRPr="008038B2">
        <w:rPr>
          <w:rFonts w:cs="Arial"/>
        </w:rPr>
        <w:t>140ms</w:t>
      </w:r>
      <w:proofErr w:type="spellEnd"/>
      <w:r w:rsidRPr="008038B2">
        <w:rPr>
          <w:rFonts w:cs="Arial"/>
        </w:rPr>
        <w:t xml:space="preserve"> in duration.</w:t>
      </w:r>
    </w:p>
    <w:p w14:paraId="668D4755" w14:textId="77777777" w:rsidR="00E62EDF" w:rsidRPr="008038B2" w:rsidRDefault="00E62EDF" w:rsidP="00E62EDF">
      <w:pPr>
        <w:spacing w:line="240" w:lineRule="auto"/>
        <w:ind w:left="1843" w:hanging="720"/>
        <w:jc w:val="both"/>
        <w:rPr>
          <w:rFonts w:cs="Arial"/>
        </w:rPr>
      </w:pPr>
    </w:p>
    <w:p w14:paraId="54F67041" w14:textId="77777777" w:rsidR="00E62EDF" w:rsidRPr="008038B2" w:rsidRDefault="00E62EDF" w:rsidP="00E62EDF">
      <w:pPr>
        <w:pStyle w:val="Level2Text"/>
        <w:spacing w:after="0" w:line="240" w:lineRule="auto"/>
        <w:rPr>
          <w:rFonts w:cs="Arial"/>
          <w:lang w:val="en-GB"/>
        </w:rPr>
      </w:pPr>
      <w:r w:rsidRPr="008038B2">
        <w:rPr>
          <w:rFonts w:cs="Arial"/>
          <w:lang w:val="en-GB"/>
        </w:rPr>
        <w:tab/>
        <w:t xml:space="preserve">In addition to the requirements of </w:t>
      </w:r>
      <w:proofErr w:type="spellStart"/>
      <w:r w:rsidRPr="008038B2">
        <w:rPr>
          <w:rFonts w:cs="Arial"/>
          <w:lang w:val="en-GB"/>
        </w:rPr>
        <w:t>ECC.6.3.15.5</w:t>
      </w:r>
      <w:proofErr w:type="spellEnd"/>
      <w:r w:rsidRPr="008038B2">
        <w:rPr>
          <w:rFonts w:cs="Arial"/>
          <w:lang w:val="en-GB"/>
        </w:rPr>
        <w:t xml:space="preserve">, </w:t>
      </w:r>
      <w:proofErr w:type="spellStart"/>
      <w:r w:rsidRPr="008038B2">
        <w:rPr>
          <w:rFonts w:cs="Arial"/>
          <w:lang w:val="en-GB"/>
        </w:rPr>
        <w:t>ECC.6.3.15.6</w:t>
      </w:r>
      <w:proofErr w:type="spellEnd"/>
      <w:r w:rsidRPr="008038B2">
        <w:rPr>
          <w:rFonts w:cs="Arial"/>
          <w:lang w:val="en-GB"/>
        </w:rPr>
        <w:t xml:space="preserve"> and </w:t>
      </w:r>
      <w:proofErr w:type="spellStart"/>
      <w:r w:rsidRPr="008038B2">
        <w:rPr>
          <w:rFonts w:cs="Arial"/>
          <w:lang w:val="en-GB"/>
        </w:rPr>
        <w:t>ECC.6.3.15.8</w:t>
      </w:r>
      <w:proofErr w:type="spellEnd"/>
      <w:r w:rsidRPr="008038B2">
        <w:rPr>
          <w:rFonts w:cs="Arial"/>
          <w:lang w:val="en-GB"/>
        </w:rPr>
        <w:t xml:space="preserve"> (as applicable) each </w:t>
      </w:r>
      <w:proofErr w:type="spellStart"/>
      <w:r w:rsidRPr="008038B2">
        <w:rPr>
          <w:rFonts w:cs="Arial"/>
          <w:b/>
          <w:bCs/>
          <w:lang w:val="en-GB"/>
        </w:rPr>
        <w:t>OTSDUW</w:t>
      </w:r>
      <w:proofErr w:type="spellEnd"/>
      <w:r w:rsidRPr="008038B2">
        <w:rPr>
          <w:rFonts w:cs="Arial"/>
          <w:b/>
          <w:bCs/>
          <w:lang w:val="en-GB"/>
        </w:rPr>
        <w:t xml:space="preserve"> Plant and Apparatus</w:t>
      </w:r>
      <w:r w:rsidRPr="008038B2">
        <w:rPr>
          <w:rFonts w:cs="Arial"/>
          <w:lang w:val="en-GB"/>
        </w:rPr>
        <w:t xml:space="preserve"> or each </w:t>
      </w:r>
      <w:r w:rsidRPr="008038B2">
        <w:rPr>
          <w:rFonts w:cs="Arial"/>
          <w:b/>
          <w:lang w:val="en-GB"/>
        </w:rPr>
        <w:t xml:space="preserve">Power Park Module </w:t>
      </w:r>
      <w:r w:rsidRPr="008038B2">
        <w:rPr>
          <w:rFonts w:cs="Arial"/>
          <w:lang w:val="en-GB"/>
        </w:rPr>
        <w:t xml:space="preserve">and / or any constituent </w:t>
      </w:r>
      <w:r w:rsidRPr="008038B2">
        <w:rPr>
          <w:rFonts w:cs="Arial"/>
          <w:b/>
          <w:lang w:val="en-GB"/>
        </w:rPr>
        <w:t>Power Park Unit</w:t>
      </w:r>
      <w:r w:rsidRPr="008038B2">
        <w:rPr>
          <w:rFonts w:cs="Arial"/>
          <w:lang w:val="en-GB"/>
        </w:rPr>
        <w:t xml:space="preserve">, shall: </w:t>
      </w:r>
    </w:p>
    <w:p w14:paraId="0D3D486E" w14:textId="77777777" w:rsidR="00E62EDF" w:rsidRPr="008038B2" w:rsidRDefault="00E62EDF" w:rsidP="00E62EDF">
      <w:pPr>
        <w:pStyle w:val="Level2Text"/>
        <w:spacing w:after="0" w:line="240" w:lineRule="auto"/>
        <w:jc w:val="left"/>
        <w:rPr>
          <w:rFonts w:cs="Arial"/>
          <w:lang w:val="en-GB"/>
        </w:rPr>
      </w:pPr>
    </w:p>
    <w:p w14:paraId="03105D23" w14:textId="77777777" w:rsidR="00E62EDF" w:rsidRPr="008038B2" w:rsidRDefault="00E62EDF" w:rsidP="00E62EDF">
      <w:pPr>
        <w:pStyle w:val="Level3Text"/>
        <w:spacing w:after="0" w:line="240" w:lineRule="auto"/>
        <w:rPr>
          <w:rFonts w:cs="Arial"/>
        </w:rPr>
      </w:pPr>
      <w:r w:rsidRPr="008038B2">
        <w:rPr>
          <w:rFonts w:cs="Arial"/>
        </w:rPr>
        <w:t>(</w:t>
      </w:r>
      <w:proofErr w:type="spellStart"/>
      <w:r w:rsidRPr="008038B2">
        <w:rPr>
          <w:rFonts w:cs="Arial"/>
        </w:rPr>
        <w:t>i</w:t>
      </w:r>
      <w:proofErr w:type="spellEnd"/>
      <w:r w:rsidRPr="008038B2">
        <w:rPr>
          <w:rFonts w:cs="Arial"/>
        </w:rPr>
        <w:t>)</w:t>
      </w:r>
      <w:r w:rsidRPr="008038B2">
        <w:rPr>
          <w:rFonts w:cs="Arial"/>
        </w:rPr>
        <w:tab/>
        <w:t xml:space="preserve">remain transiently stable and connected to the </w:t>
      </w:r>
      <w:r w:rsidRPr="008038B2">
        <w:rPr>
          <w:rFonts w:cs="Arial"/>
          <w:b/>
        </w:rPr>
        <w:t>System</w:t>
      </w:r>
      <w:r w:rsidRPr="008038B2">
        <w:rPr>
          <w:rFonts w:cs="Arial"/>
        </w:rPr>
        <w:t xml:space="preserve"> without tripping of any </w:t>
      </w:r>
      <w:proofErr w:type="spellStart"/>
      <w:r w:rsidRPr="00E62EDF">
        <w:rPr>
          <w:rFonts w:cs="Arial"/>
          <w:b/>
          <w:bCs/>
          <w:highlight w:val="yellow"/>
        </w:rPr>
        <w:t>OTSDUW</w:t>
      </w:r>
      <w:proofErr w:type="spellEnd"/>
      <w:r w:rsidRPr="00E62EDF">
        <w:rPr>
          <w:rFonts w:cs="Arial"/>
          <w:b/>
          <w:bCs/>
          <w:highlight w:val="yellow"/>
        </w:rPr>
        <w:t xml:space="preserve"> Plant and Apparatus</w:t>
      </w:r>
      <w:r w:rsidRPr="00E62EDF">
        <w:rPr>
          <w:rFonts w:cs="Arial"/>
          <w:highlight w:val="yellow"/>
        </w:rPr>
        <w:t xml:space="preserve">, or </w:t>
      </w:r>
      <w:r w:rsidRPr="00E62EDF">
        <w:rPr>
          <w:rFonts w:cs="Arial"/>
          <w:b/>
          <w:highlight w:val="yellow"/>
        </w:rPr>
        <w:t>Power Park Module</w:t>
      </w:r>
      <w:r w:rsidRPr="00E62EDF">
        <w:rPr>
          <w:rFonts w:cs="Arial"/>
          <w:highlight w:val="yellow"/>
        </w:rPr>
        <w:t xml:space="preserve"> and / or any constituent </w:t>
      </w:r>
      <w:r w:rsidRPr="00E62EDF">
        <w:rPr>
          <w:rFonts w:cs="Arial"/>
          <w:b/>
          <w:highlight w:val="yellow"/>
        </w:rPr>
        <w:t>Power Park Unit</w:t>
      </w:r>
      <w:r w:rsidRPr="00E62EDF">
        <w:rPr>
          <w:rFonts w:cs="Arial"/>
          <w:highlight w:val="yellow"/>
        </w:rPr>
        <w:t xml:space="preserve">, for balanced </w:t>
      </w:r>
      <w:proofErr w:type="spellStart"/>
      <w:r w:rsidRPr="00E62EDF">
        <w:rPr>
          <w:rFonts w:cs="Arial"/>
          <w:b/>
          <w:highlight w:val="yellow"/>
        </w:rPr>
        <w:t>Supergrid</w:t>
      </w:r>
      <w:proofErr w:type="spellEnd"/>
      <w:r w:rsidRPr="00E62EDF">
        <w:rPr>
          <w:rFonts w:cs="Arial"/>
          <w:b/>
          <w:highlight w:val="yellow"/>
        </w:rPr>
        <w:t xml:space="preserve"> Voltage</w:t>
      </w:r>
      <w:r w:rsidRPr="00E62EDF">
        <w:rPr>
          <w:rFonts w:cs="Arial"/>
          <w:highlight w:val="yellow"/>
        </w:rPr>
        <w:t xml:space="preserve"> dips and associated durations on the </w:t>
      </w:r>
      <w:r w:rsidRPr="00E62EDF">
        <w:rPr>
          <w:rFonts w:cs="Arial"/>
          <w:b/>
          <w:highlight w:val="yellow"/>
        </w:rPr>
        <w:t>Onshore Transmission System</w:t>
      </w:r>
      <w:r w:rsidRPr="00E62EDF">
        <w:rPr>
          <w:rFonts w:cs="Arial"/>
          <w:highlight w:val="yellow"/>
        </w:rPr>
        <w:t xml:space="preserve"> (which could be at the </w:t>
      </w:r>
      <w:r w:rsidRPr="00E62EDF">
        <w:rPr>
          <w:rFonts w:cs="Arial"/>
          <w:b/>
          <w:highlight w:val="yellow"/>
        </w:rPr>
        <w:t>Interface Point</w:t>
      </w:r>
      <w:r w:rsidRPr="00E62EDF">
        <w:rPr>
          <w:rFonts w:cs="Arial"/>
          <w:highlight w:val="yellow"/>
        </w:rPr>
        <w:t xml:space="preserve">) anywhere on or within the boundaries defined by the heavy black lines shown in Figure </w:t>
      </w:r>
      <w:proofErr w:type="spellStart"/>
      <w:r w:rsidRPr="00E62EDF">
        <w:rPr>
          <w:rFonts w:cs="Arial"/>
          <w:highlight w:val="yellow"/>
        </w:rPr>
        <w:t>ECC.6.3.15.9</w:t>
      </w:r>
      <w:proofErr w:type="spellEnd"/>
      <w:r w:rsidRPr="00E62EDF">
        <w:rPr>
          <w:rFonts w:cs="Arial"/>
          <w:highlight w:val="yellow"/>
        </w:rPr>
        <w:t xml:space="preserve">(b) and </w:t>
      </w:r>
      <w:proofErr w:type="spellStart"/>
      <w:r w:rsidRPr="00E62EDF">
        <w:rPr>
          <w:rFonts w:cs="Arial"/>
          <w:highlight w:val="yellow"/>
        </w:rPr>
        <w:t>ECC.6.3.15.1.4</w:t>
      </w:r>
      <w:proofErr w:type="spellEnd"/>
      <w:r w:rsidRPr="00E62EDF">
        <w:rPr>
          <w:rFonts w:cs="Arial"/>
          <w:highlight w:val="yellow"/>
        </w:rPr>
        <w:t xml:space="preserve">.  Appendix 4 and Figures </w:t>
      </w:r>
      <w:proofErr w:type="spellStart"/>
      <w:r w:rsidRPr="00E62EDF">
        <w:rPr>
          <w:rFonts w:cs="Arial"/>
          <w:highlight w:val="yellow"/>
        </w:rPr>
        <w:t>EA.4.3.4</w:t>
      </w:r>
      <w:proofErr w:type="spellEnd"/>
      <w:r w:rsidRPr="00E62EDF">
        <w:rPr>
          <w:rFonts w:cs="Arial"/>
          <w:highlight w:val="yellow"/>
        </w:rPr>
        <w:t xml:space="preserve"> (a), (b) and (c) provide an explanation and illustrations of Figure </w:t>
      </w:r>
      <w:proofErr w:type="spellStart"/>
      <w:r w:rsidRPr="00E62EDF">
        <w:rPr>
          <w:rFonts w:cs="Arial"/>
          <w:highlight w:val="yellow"/>
        </w:rPr>
        <w:t>ECC.6.3.15.9</w:t>
      </w:r>
      <w:proofErr w:type="spellEnd"/>
      <w:r w:rsidRPr="00E62EDF">
        <w:rPr>
          <w:rFonts w:cs="Arial"/>
          <w:highlight w:val="yellow"/>
        </w:rPr>
        <w:t>(b</w:t>
      </w:r>
      <w:proofErr w:type="gramStart"/>
      <w:r w:rsidRPr="00E62EDF">
        <w:rPr>
          <w:rFonts w:cs="Arial"/>
          <w:highlight w:val="yellow"/>
        </w:rPr>
        <w:t>) ;</w:t>
      </w:r>
      <w:proofErr w:type="gramEnd"/>
      <w:r w:rsidRPr="00E62EDF">
        <w:rPr>
          <w:rFonts w:cs="Arial"/>
          <w:highlight w:val="yellow"/>
        </w:rPr>
        <w:t xml:space="preserve"> and,</w:t>
      </w:r>
    </w:p>
    <w:p w14:paraId="25D1AB88" w14:textId="77777777" w:rsidR="00E62EDF" w:rsidRPr="008038B2" w:rsidRDefault="00E62EDF" w:rsidP="00E62EDF">
      <w:pPr>
        <w:pStyle w:val="Level3Text"/>
        <w:spacing w:after="0" w:line="240" w:lineRule="auto"/>
        <w:rPr>
          <w:rFonts w:cs="Arial"/>
        </w:rPr>
      </w:pPr>
    </w:p>
    <w:bookmarkStart w:id="16" w:name="_MON_1406526085"/>
    <w:bookmarkEnd w:id="16"/>
    <w:bookmarkStart w:id="17" w:name="_MON_1406526150"/>
    <w:bookmarkEnd w:id="17"/>
    <w:p w14:paraId="77AE5380" w14:textId="77777777" w:rsidR="00E62EDF" w:rsidRDefault="00E62EDF" w:rsidP="00E62EDF">
      <w:pPr>
        <w:pStyle w:val="Level3Text"/>
        <w:spacing w:after="0" w:line="240" w:lineRule="auto"/>
        <w:jc w:val="left"/>
        <w:rPr>
          <w:rFonts w:cs="Arial"/>
          <w:noProof/>
          <w:snapToGrid/>
        </w:rPr>
      </w:pPr>
      <w:r w:rsidRPr="00DF3F13">
        <w:rPr>
          <w:rFonts w:cs="Arial"/>
          <w:noProof/>
          <w:snapToGrid/>
        </w:rPr>
        <w:object w:dxaOrig="5491" w:dyaOrig="3721" w14:anchorId="13EE11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0.85pt;height:221.9pt;mso-width-percent:0;mso-height-percent:0;mso-width-percent:0;mso-height-percent:0" o:ole="" fillcolor="window">
            <v:imagedata r:id="rId18" o:title=""/>
          </v:shape>
          <o:OLEObject Type="Embed" ProgID="Word.Picture.8" ShapeID="_x0000_i1025" DrawAspect="Content" ObjectID="_1744570472" r:id="rId19"/>
        </w:object>
      </w:r>
    </w:p>
    <w:p w14:paraId="75C65733" w14:textId="77777777" w:rsidR="00E62EDF" w:rsidRDefault="00E62EDF" w:rsidP="00E62EDF">
      <w:pPr>
        <w:pStyle w:val="Level3Text"/>
        <w:spacing w:after="0" w:line="240" w:lineRule="auto"/>
        <w:jc w:val="left"/>
        <w:rPr>
          <w:rFonts w:cs="Arial"/>
          <w:noProof/>
          <w:snapToGrid/>
        </w:rPr>
      </w:pPr>
    </w:p>
    <w:p w14:paraId="550C298D" w14:textId="77777777" w:rsidR="00E62EDF" w:rsidRPr="008038B2" w:rsidRDefault="00E62EDF" w:rsidP="00E62EDF">
      <w:pPr>
        <w:pStyle w:val="Level3Text"/>
        <w:spacing w:after="0" w:line="240" w:lineRule="auto"/>
        <w:jc w:val="left"/>
        <w:rPr>
          <w:rFonts w:cs="Arial"/>
        </w:rPr>
      </w:pPr>
    </w:p>
    <w:p w14:paraId="4EA2E0F6" w14:textId="77777777" w:rsidR="00E62EDF" w:rsidRPr="008038B2" w:rsidRDefault="00E62EDF" w:rsidP="00E62EDF">
      <w:pPr>
        <w:pStyle w:val="Level3Text"/>
        <w:spacing w:after="0" w:line="240" w:lineRule="auto"/>
        <w:jc w:val="center"/>
        <w:rPr>
          <w:rFonts w:cs="Arial"/>
        </w:rPr>
      </w:pPr>
      <w:r w:rsidRPr="008038B2">
        <w:rPr>
          <w:rFonts w:cs="Arial"/>
        </w:rPr>
        <w:t xml:space="preserve">Figure </w:t>
      </w:r>
      <w:proofErr w:type="spellStart"/>
      <w:r w:rsidRPr="008038B2">
        <w:rPr>
          <w:rFonts w:cs="Arial"/>
        </w:rPr>
        <w:t>ECC.6.3.15.9</w:t>
      </w:r>
      <w:proofErr w:type="spellEnd"/>
      <w:r w:rsidRPr="008038B2">
        <w:rPr>
          <w:rFonts w:cs="Arial"/>
        </w:rPr>
        <w:t xml:space="preserve">(b) </w:t>
      </w:r>
    </w:p>
    <w:p w14:paraId="599D15EE" w14:textId="77777777" w:rsidR="00E62EDF" w:rsidRPr="008038B2" w:rsidRDefault="00E62EDF" w:rsidP="00E62EDF">
      <w:pPr>
        <w:pStyle w:val="Level3Text"/>
        <w:spacing w:after="0" w:line="240" w:lineRule="auto"/>
        <w:jc w:val="left"/>
        <w:rPr>
          <w:rFonts w:cs="Arial"/>
        </w:rPr>
      </w:pPr>
    </w:p>
    <w:p w14:paraId="7A5F401F" w14:textId="77777777" w:rsidR="00E62EDF" w:rsidRPr="008038B2" w:rsidRDefault="00E62EDF" w:rsidP="00E62EDF">
      <w:pPr>
        <w:pStyle w:val="Level3Text"/>
        <w:spacing w:after="0" w:line="240" w:lineRule="auto"/>
        <w:rPr>
          <w:rFonts w:cs="Arial"/>
          <w:b/>
        </w:rPr>
      </w:pPr>
      <w:r w:rsidRPr="008038B2">
        <w:rPr>
          <w:rFonts w:cs="Arial"/>
        </w:rPr>
        <w:t>(ii)</w:t>
      </w:r>
      <w:r w:rsidRPr="008038B2">
        <w:rPr>
          <w:rFonts w:cs="Arial"/>
        </w:rPr>
        <w:tab/>
      </w:r>
      <w:r>
        <w:rPr>
          <w:rFonts w:cs="Arial"/>
        </w:rPr>
        <w:t xml:space="preserve">be required to satisfy the requirements of </w:t>
      </w:r>
      <w:proofErr w:type="spellStart"/>
      <w:r>
        <w:rPr>
          <w:rFonts w:cs="Arial"/>
        </w:rPr>
        <w:t>ECC.6.3.16</w:t>
      </w:r>
      <w:proofErr w:type="spellEnd"/>
      <w:r>
        <w:rPr>
          <w:rFonts w:cs="Arial"/>
        </w:rPr>
        <w:t>. I</w:t>
      </w:r>
      <w:r w:rsidRPr="008038B2">
        <w:rPr>
          <w:rFonts w:cs="Arial"/>
        </w:rPr>
        <w:t xml:space="preserve">n the case of a </w:t>
      </w:r>
      <w:r w:rsidRPr="008038B2">
        <w:rPr>
          <w:rFonts w:cs="Arial"/>
          <w:b/>
        </w:rPr>
        <w:t xml:space="preserve">Non-Synchronous Generating Unit </w:t>
      </w:r>
      <w:r w:rsidRPr="008038B2">
        <w:rPr>
          <w:rFonts w:cs="Arial"/>
        </w:rPr>
        <w:t>or</w:t>
      </w:r>
      <w:r w:rsidRPr="008038B2">
        <w:rPr>
          <w:rFonts w:cs="Arial"/>
          <w:b/>
        </w:rPr>
        <w:t xml:space="preserve"> </w:t>
      </w:r>
      <w:proofErr w:type="spellStart"/>
      <w:r w:rsidRPr="008038B2">
        <w:rPr>
          <w:rFonts w:cs="Arial"/>
          <w:b/>
          <w:bCs/>
        </w:rPr>
        <w:t>OTSDUW</w:t>
      </w:r>
      <w:proofErr w:type="spellEnd"/>
      <w:r w:rsidRPr="008038B2">
        <w:rPr>
          <w:rFonts w:cs="Arial"/>
          <w:b/>
          <w:bCs/>
        </w:rPr>
        <w:t xml:space="preserve"> Plant and Apparatus</w:t>
      </w:r>
      <w:r w:rsidRPr="008038B2">
        <w:rPr>
          <w:rStyle w:val="FootnoteReference"/>
          <w:rFonts w:cs="Arial"/>
        </w:rPr>
        <w:t xml:space="preserve"> </w:t>
      </w:r>
      <w:r w:rsidRPr="008038B2">
        <w:rPr>
          <w:rFonts w:cs="Arial"/>
        </w:rPr>
        <w:t>or</w:t>
      </w:r>
      <w:r w:rsidRPr="008038B2">
        <w:rPr>
          <w:rFonts w:cs="Arial"/>
          <w:b/>
          <w:bCs/>
        </w:rPr>
        <w:t xml:space="preserve"> </w:t>
      </w:r>
      <w:r w:rsidRPr="008038B2">
        <w:rPr>
          <w:rFonts w:cs="Arial"/>
          <w:b/>
        </w:rPr>
        <w:t>Power Park Module</w:t>
      </w:r>
      <w:r w:rsidRPr="008038B2">
        <w:rPr>
          <w:rFonts w:cs="Arial"/>
        </w:rPr>
        <w:t xml:space="preserve"> where there has been a reduction in the </w:t>
      </w:r>
      <w:r w:rsidRPr="008038B2">
        <w:rPr>
          <w:rFonts w:cs="Arial"/>
          <w:b/>
        </w:rPr>
        <w:t>Intermittent Power Source</w:t>
      </w:r>
      <w:r w:rsidRPr="008038B2">
        <w:rPr>
          <w:rFonts w:cs="Arial"/>
        </w:rPr>
        <w:t xml:space="preserve"> or in the case of </w:t>
      </w:r>
      <w:proofErr w:type="spellStart"/>
      <w:r w:rsidRPr="008038B2">
        <w:rPr>
          <w:rFonts w:cs="Arial"/>
          <w:b/>
          <w:bCs/>
        </w:rPr>
        <w:t>OTSDUW</w:t>
      </w:r>
      <w:proofErr w:type="spellEnd"/>
      <w:r w:rsidRPr="008038B2">
        <w:rPr>
          <w:rFonts w:cs="Arial"/>
          <w:b/>
          <w:bCs/>
        </w:rPr>
        <w:t xml:space="preserve"> Active Power </w:t>
      </w:r>
      <w:r w:rsidRPr="008038B2">
        <w:rPr>
          <w:rFonts w:cs="Arial"/>
        </w:rPr>
        <w:t xml:space="preserve">transfer capability in the time range in Figure </w:t>
      </w:r>
      <w:proofErr w:type="spellStart"/>
      <w:r w:rsidRPr="008038B2">
        <w:rPr>
          <w:rFonts w:cs="Arial"/>
        </w:rPr>
        <w:t>ECC.6.3.15.9</w:t>
      </w:r>
      <w:proofErr w:type="spellEnd"/>
      <w:r w:rsidRPr="008038B2">
        <w:rPr>
          <w:rFonts w:cs="Arial"/>
        </w:rPr>
        <w:t xml:space="preserve">(b) </w:t>
      </w:r>
      <w:r>
        <w:rPr>
          <w:rFonts w:cs="Arial"/>
        </w:rPr>
        <w:t>an allowance shall be made for the fall in input power and the corresponding reduction of real and reactive current.</w:t>
      </w:r>
    </w:p>
    <w:p w14:paraId="332BDE59" w14:textId="77777777" w:rsidR="00E62EDF" w:rsidRPr="008038B2" w:rsidRDefault="00E62EDF" w:rsidP="00E62EDF">
      <w:pPr>
        <w:spacing w:line="240" w:lineRule="auto"/>
        <w:rPr>
          <w:rFonts w:cs="Arial"/>
        </w:rPr>
      </w:pPr>
    </w:p>
    <w:p w14:paraId="34FDC430" w14:textId="77777777" w:rsidR="00E62EDF" w:rsidRPr="008038B2" w:rsidRDefault="00E62EDF" w:rsidP="00E62EDF">
      <w:pPr>
        <w:pStyle w:val="Level3Text"/>
        <w:spacing w:after="0" w:line="240" w:lineRule="auto"/>
        <w:jc w:val="left"/>
        <w:rPr>
          <w:rFonts w:cs="Arial"/>
        </w:rPr>
      </w:pPr>
      <w:r w:rsidRPr="008038B2">
        <w:rPr>
          <w:rFonts w:cs="Arial"/>
        </w:rPr>
        <w:t>(iii)</w:t>
      </w:r>
      <w:r w:rsidRPr="008038B2">
        <w:rPr>
          <w:rFonts w:cs="Arial"/>
        </w:rPr>
        <w:tab/>
        <w:t>restore</w:t>
      </w:r>
      <w:r w:rsidRPr="008038B2">
        <w:rPr>
          <w:rFonts w:cs="Arial"/>
          <w:b/>
        </w:rPr>
        <w:t xml:space="preserve"> Active Power</w:t>
      </w:r>
      <w:r w:rsidRPr="008038B2">
        <w:rPr>
          <w:rFonts w:cs="Arial"/>
        </w:rPr>
        <w:t xml:space="preserve"> output (or, in the case of </w:t>
      </w:r>
      <w:proofErr w:type="spellStart"/>
      <w:r w:rsidRPr="008038B2">
        <w:rPr>
          <w:rFonts w:cs="Arial"/>
          <w:b/>
          <w:bCs/>
        </w:rPr>
        <w:t>OTSDUW</w:t>
      </w:r>
      <w:proofErr w:type="spellEnd"/>
      <w:r w:rsidRPr="008038B2">
        <w:rPr>
          <w:rFonts w:cs="Arial"/>
        </w:rPr>
        <w:t>,</w:t>
      </w:r>
      <w:r w:rsidRPr="008038B2">
        <w:rPr>
          <w:rFonts w:cs="Arial"/>
          <w:b/>
          <w:bCs/>
        </w:rPr>
        <w:t xml:space="preserve"> Active Power </w:t>
      </w:r>
      <w:r w:rsidRPr="008038B2">
        <w:rPr>
          <w:rFonts w:cs="Arial"/>
          <w:bCs/>
        </w:rPr>
        <w:lastRenderedPageBreak/>
        <w:t>transfer capability</w:t>
      </w:r>
      <w:r w:rsidRPr="008038B2">
        <w:rPr>
          <w:rFonts w:cs="Arial"/>
        </w:rPr>
        <w:t xml:space="preserve">), following </w:t>
      </w:r>
      <w:proofErr w:type="spellStart"/>
      <w:r w:rsidRPr="008038B2">
        <w:rPr>
          <w:rFonts w:cs="Arial"/>
          <w:b/>
        </w:rPr>
        <w:t>Supergrid</w:t>
      </w:r>
      <w:proofErr w:type="spellEnd"/>
      <w:r w:rsidRPr="008038B2">
        <w:rPr>
          <w:rFonts w:cs="Arial"/>
          <w:b/>
        </w:rPr>
        <w:t xml:space="preserve"> Voltage</w:t>
      </w:r>
      <w:r w:rsidRPr="008038B2">
        <w:rPr>
          <w:rFonts w:cs="Arial"/>
        </w:rPr>
        <w:t xml:space="preserve"> dips on the </w:t>
      </w:r>
      <w:r w:rsidRPr="008038B2">
        <w:rPr>
          <w:rFonts w:cs="Arial"/>
          <w:b/>
        </w:rPr>
        <w:t>Onshore Transmission System</w:t>
      </w:r>
      <w:r w:rsidRPr="008038B2">
        <w:rPr>
          <w:rFonts w:cs="Arial"/>
        </w:rPr>
        <w:t xml:space="preserve"> as described in Figure </w:t>
      </w:r>
      <w:proofErr w:type="spellStart"/>
      <w:r w:rsidRPr="008038B2">
        <w:rPr>
          <w:rFonts w:cs="Arial"/>
        </w:rPr>
        <w:t>ECC.6.3.15.9</w:t>
      </w:r>
      <w:proofErr w:type="spellEnd"/>
      <w:r w:rsidRPr="008038B2">
        <w:rPr>
          <w:rFonts w:cs="Arial"/>
        </w:rPr>
        <w:t>(b), within 1 second of restoration of</w:t>
      </w:r>
      <w:r w:rsidRPr="008038B2">
        <w:rPr>
          <w:rFonts w:cs="Arial"/>
          <w:b/>
        </w:rPr>
        <w:t xml:space="preserve"> </w:t>
      </w:r>
      <w:r w:rsidRPr="008038B2">
        <w:rPr>
          <w:rFonts w:cs="Arial"/>
        </w:rPr>
        <w:t>the</w:t>
      </w:r>
      <w:r w:rsidRPr="008038B2">
        <w:rPr>
          <w:rFonts w:cs="Arial"/>
          <w:b/>
        </w:rPr>
        <w:t xml:space="preserve"> </w:t>
      </w:r>
      <w:r w:rsidRPr="008038B2">
        <w:rPr>
          <w:rFonts w:cs="Arial"/>
        </w:rPr>
        <w:t>voltage</w:t>
      </w:r>
      <w:r>
        <w:rPr>
          <w:rFonts w:cs="Arial"/>
        </w:rPr>
        <w:t xml:space="preserve"> to 0.9 </w:t>
      </w:r>
      <w:proofErr w:type="spellStart"/>
      <w:r>
        <w:rPr>
          <w:rFonts w:cs="Arial"/>
        </w:rPr>
        <w:t>pu</w:t>
      </w:r>
      <w:proofErr w:type="spellEnd"/>
      <w:r>
        <w:rPr>
          <w:rFonts w:cs="Arial"/>
        </w:rPr>
        <w:t xml:space="preserve"> of the nominal voltage</w:t>
      </w:r>
      <w:r w:rsidRPr="008038B2">
        <w:rPr>
          <w:rFonts w:cs="Arial"/>
        </w:rPr>
        <w:t xml:space="preserve"> at the:</w:t>
      </w:r>
    </w:p>
    <w:p w14:paraId="065C46B3" w14:textId="77777777" w:rsidR="00E62EDF" w:rsidRPr="008038B2" w:rsidRDefault="00E62EDF" w:rsidP="00E62EDF">
      <w:pPr>
        <w:pStyle w:val="Level3Text"/>
        <w:spacing w:after="0" w:line="240" w:lineRule="auto"/>
        <w:jc w:val="left"/>
        <w:rPr>
          <w:rFonts w:cs="Arial"/>
        </w:rPr>
      </w:pPr>
    </w:p>
    <w:p w14:paraId="1D10EBAA" w14:textId="77777777" w:rsidR="00E62EDF" w:rsidRPr="008038B2" w:rsidRDefault="00E62EDF" w:rsidP="00E62EDF">
      <w:pPr>
        <w:pStyle w:val="Level4"/>
        <w:spacing w:after="0" w:line="240" w:lineRule="auto"/>
        <w:jc w:val="left"/>
        <w:rPr>
          <w:rFonts w:cs="Arial"/>
        </w:rPr>
      </w:pPr>
      <w:r w:rsidRPr="008038B2">
        <w:rPr>
          <w:rFonts w:cs="Arial"/>
        </w:rPr>
        <w:tab/>
      </w:r>
      <w:r w:rsidRPr="008038B2">
        <w:rPr>
          <w:rFonts w:cs="Arial"/>
          <w:b/>
        </w:rPr>
        <w:t>Onshore</w:t>
      </w:r>
      <w:r w:rsidRPr="008038B2">
        <w:rPr>
          <w:rFonts w:cs="Arial"/>
        </w:rPr>
        <w:t xml:space="preserve"> </w:t>
      </w:r>
      <w:r w:rsidRPr="008038B2">
        <w:rPr>
          <w:rFonts w:cs="Arial"/>
          <w:b/>
        </w:rPr>
        <w:t>Grid Entry Point</w:t>
      </w:r>
      <w:r w:rsidRPr="008038B2">
        <w:rPr>
          <w:rFonts w:cs="Arial"/>
        </w:rPr>
        <w:t xml:space="preserve"> for directly connected </w:t>
      </w:r>
      <w:r w:rsidRPr="008038B2">
        <w:rPr>
          <w:rFonts w:cs="Arial"/>
          <w:b/>
        </w:rPr>
        <w:t>Onshore</w:t>
      </w:r>
      <w:r w:rsidRPr="008038B2">
        <w:rPr>
          <w:rFonts w:cs="Arial"/>
        </w:rPr>
        <w:t xml:space="preserve"> </w:t>
      </w:r>
      <w:r w:rsidRPr="008038B2">
        <w:rPr>
          <w:rFonts w:cs="Arial"/>
          <w:b/>
        </w:rPr>
        <w:t xml:space="preserve">Power Park Modules </w:t>
      </w:r>
      <w:r w:rsidRPr="008038B2">
        <w:rPr>
          <w:rFonts w:cs="Arial"/>
        </w:rPr>
        <w:t xml:space="preserve">or, </w:t>
      </w:r>
    </w:p>
    <w:p w14:paraId="2D2D99CC" w14:textId="77777777" w:rsidR="00E62EDF" w:rsidRPr="008038B2" w:rsidRDefault="00E62EDF" w:rsidP="00E62EDF">
      <w:pPr>
        <w:pStyle w:val="Level4"/>
        <w:spacing w:after="0" w:line="240" w:lineRule="auto"/>
        <w:jc w:val="left"/>
        <w:rPr>
          <w:rFonts w:cs="Arial"/>
        </w:rPr>
      </w:pPr>
    </w:p>
    <w:p w14:paraId="4971F40F" w14:textId="77777777" w:rsidR="00E62EDF" w:rsidRPr="008038B2" w:rsidRDefault="00E62EDF" w:rsidP="00E62EDF">
      <w:pPr>
        <w:pStyle w:val="Level4"/>
        <w:spacing w:after="0" w:line="240" w:lineRule="auto"/>
        <w:jc w:val="left"/>
        <w:rPr>
          <w:rFonts w:cs="Arial"/>
        </w:rPr>
      </w:pPr>
      <w:r w:rsidRPr="008038B2">
        <w:rPr>
          <w:rFonts w:cs="Arial"/>
        </w:rPr>
        <w:tab/>
      </w:r>
      <w:r w:rsidRPr="008038B2">
        <w:rPr>
          <w:rFonts w:cs="Arial"/>
          <w:b/>
        </w:rPr>
        <w:t>Interface Point</w:t>
      </w:r>
      <w:r w:rsidRPr="008038B2">
        <w:rPr>
          <w:rFonts w:cs="Arial"/>
        </w:rPr>
        <w:t xml:space="preserve"> for </w:t>
      </w:r>
      <w:proofErr w:type="spellStart"/>
      <w:r w:rsidRPr="008038B2">
        <w:rPr>
          <w:rFonts w:cs="Arial"/>
          <w:b/>
          <w:bCs/>
        </w:rPr>
        <w:t>OTSDUW</w:t>
      </w:r>
      <w:proofErr w:type="spellEnd"/>
      <w:r w:rsidRPr="008038B2">
        <w:rPr>
          <w:rFonts w:cs="Arial"/>
          <w:b/>
          <w:bCs/>
        </w:rPr>
        <w:t xml:space="preserve"> Plant and Apparatus</w:t>
      </w:r>
      <w:r w:rsidRPr="008038B2">
        <w:rPr>
          <w:rFonts w:cs="Arial"/>
        </w:rPr>
        <w:t xml:space="preserve"> and </w:t>
      </w:r>
      <w:r w:rsidRPr="008038B2">
        <w:rPr>
          <w:rFonts w:cs="Arial"/>
          <w:b/>
        </w:rPr>
        <w:t>Offshore Power Park Modules</w:t>
      </w:r>
      <w:r w:rsidRPr="008038B2">
        <w:rPr>
          <w:rFonts w:cs="Arial"/>
        </w:rPr>
        <w:t xml:space="preserve"> or,</w:t>
      </w:r>
    </w:p>
    <w:p w14:paraId="33ACD232" w14:textId="77777777" w:rsidR="00E62EDF" w:rsidRPr="008038B2" w:rsidRDefault="00E62EDF" w:rsidP="00E62EDF">
      <w:pPr>
        <w:pStyle w:val="Level4"/>
        <w:spacing w:after="0" w:line="240" w:lineRule="auto"/>
        <w:jc w:val="left"/>
        <w:rPr>
          <w:rFonts w:cs="Arial"/>
        </w:rPr>
      </w:pPr>
    </w:p>
    <w:p w14:paraId="08088D7A" w14:textId="77777777" w:rsidR="00E62EDF" w:rsidRPr="008038B2" w:rsidRDefault="00E62EDF" w:rsidP="00E62EDF">
      <w:pPr>
        <w:pStyle w:val="Level4"/>
        <w:spacing w:after="0" w:line="240" w:lineRule="auto"/>
        <w:jc w:val="left"/>
        <w:rPr>
          <w:rFonts w:cs="Arial"/>
        </w:rPr>
      </w:pPr>
      <w:r w:rsidRPr="008038B2">
        <w:rPr>
          <w:rFonts w:cs="Arial"/>
        </w:rPr>
        <w:tab/>
      </w:r>
      <w:r w:rsidRPr="008038B2">
        <w:rPr>
          <w:rFonts w:cs="Arial"/>
          <w:b/>
        </w:rPr>
        <w:t>User</w:t>
      </w:r>
      <w:r w:rsidRPr="008038B2">
        <w:rPr>
          <w:rFonts w:cs="Arial"/>
        </w:rPr>
        <w:t xml:space="preserve"> </w:t>
      </w:r>
      <w:r w:rsidRPr="008038B2">
        <w:rPr>
          <w:rFonts w:cs="Arial"/>
          <w:b/>
        </w:rPr>
        <w:t>System</w:t>
      </w:r>
      <w:r w:rsidRPr="008038B2">
        <w:rPr>
          <w:rFonts w:cs="Arial"/>
        </w:rPr>
        <w:t xml:space="preserve"> </w:t>
      </w:r>
      <w:r w:rsidRPr="008038B2">
        <w:rPr>
          <w:rFonts w:cs="Arial"/>
          <w:b/>
        </w:rPr>
        <w:t>Entry Point</w:t>
      </w:r>
      <w:r w:rsidRPr="008038B2">
        <w:rPr>
          <w:rFonts w:cs="Arial"/>
        </w:rPr>
        <w:t xml:space="preserve"> for </w:t>
      </w:r>
      <w:r w:rsidRPr="008038B2">
        <w:rPr>
          <w:rFonts w:cs="Arial"/>
          <w:b/>
        </w:rPr>
        <w:t xml:space="preserve">Embedded Onshore Power Park Modules </w:t>
      </w:r>
      <w:proofErr w:type="gramStart"/>
      <w:r w:rsidRPr="008038B2">
        <w:rPr>
          <w:rFonts w:cs="Arial"/>
        </w:rPr>
        <w:t>or</w:t>
      </w:r>
      <w:r w:rsidRPr="008038B2">
        <w:rPr>
          <w:rFonts w:cs="Arial"/>
          <w:b/>
        </w:rPr>
        <w:t xml:space="preserve"> </w:t>
      </w:r>
      <w:r w:rsidRPr="008038B2">
        <w:rPr>
          <w:rFonts w:cs="Arial"/>
        </w:rPr>
        <w:t>,</w:t>
      </w:r>
      <w:proofErr w:type="gramEnd"/>
    </w:p>
    <w:p w14:paraId="4B283578" w14:textId="77777777" w:rsidR="00E62EDF" w:rsidRPr="008038B2" w:rsidRDefault="00E62EDF" w:rsidP="00E62EDF">
      <w:pPr>
        <w:pStyle w:val="Level4"/>
        <w:spacing w:after="0" w:line="240" w:lineRule="auto"/>
        <w:jc w:val="left"/>
        <w:rPr>
          <w:rFonts w:cs="Arial"/>
        </w:rPr>
      </w:pPr>
      <w:r w:rsidRPr="008038B2">
        <w:rPr>
          <w:rFonts w:cs="Arial"/>
        </w:rPr>
        <w:tab/>
      </w:r>
    </w:p>
    <w:p w14:paraId="6098269E" w14:textId="77777777" w:rsidR="00E62EDF" w:rsidRPr="008038B2" w:rsidRDefault="00E62EDF" w:rsidP="00E62EDF">
      <w:pPr>
        <w:pStyle w:val="Level4"/>
        <w:spacing w:after="0" w:line="240" w:lineRule="auto"/>
        <w:rPr>
          <w:rFonts w:cs="Arial"/>
          <w:strike/>
        </w:rPr>
      </w:pPr>
      <w:r w:rsidRPr="008038B2">
        <w:rPr>
          <w:rFonts w:cs="Arial"/>
          <w:b/>
        </w:rPr>
        <w:tab/>
        <w:t>User</w:t>
      </w:r>
      <w:r w:rsidRPr="008038B2">
        <w:rPr>
          <w:rFonts w:cs="Arial"/>
        </w:rPr>
        <w:t xml:space="preserve"> </w:t>
      </w:r>
      <w:r w:rsidRPr="008038B2">
        <w:rPr>
          <w:rFonts w:cs="Arial"/>
          <w:b/>
        </w:rPr>
        <w:t>System</w:t>
      </w:r>
      <w:r w:rsidRPr="008038B2">
        <w:rPr>
          <w:rFonts w:cs="Arial"/>
        </w:rPr>
        <w:t xml:space="preserve"> </w:t>
      </w:r>
      <w:r w:rsidRPr="008038B2">
        <w:rPr>
          <w:rFonts w:cs="Arial"/>
          <w:b/>
        </w:rPr>
        <w:t>Entry Point</w:t>
      </w:r>
      <w:r w:rsidRPr="008038B2">
        <w:rPr>
          <w:rFonts w:cs="Arial"/>
        </w:rPr>
        <w:t xml:space="preserve"> for </w:t>
      </w:r>
      <w:r w:rsidRPr="008038B2">
        <w:rPr>
          <w:rFonts w:cs="Arial"/>
          <w:b/>
        </w:rPr>
        <w:t>Embedded Medium Power Stations</w:t>
      </w:r>
      <w:r w:rsidRPr="008038B2">
        <w:rPr>
          <w:rFonts w:cs="Arial"/>
        </w:rPr>
        <w:t xml:space="preserve"> which comprise </w:t>
      </w:r>
      <w:r w:rsidRPr="008038B2">
        <w:rPr>
          <w:rFonts w:cs="Arial"/>
          <w:b/>
        </w:rPr>
        <w:t>Power Park Modules</w:t>
      </w:r>
      <w:r w:rsidRPr="008038B2">
        <w:rPr>
          <w:rFonts w:cs="Arial"/>
        </w:rPr>
        <w:t xml:space="preserve"> not subject to a </w:t>
      </w:r>
      <w:r w:rsidRPr="008038B2">
        <w:rPr>
          <w:rFonts w:cs="Arial"/>
          <w:b/>
        </w:rPr>
        <w:t>Bilateral Agreement</w:t>
      </w:r>
      <w:r w:rsidRPr="008038B2">
        <w:rPr>
          <w:rFonts w:cs="Arial"/>
        </w:rPr>
        <w:t xml:space="preserve"> and with an </w:t>
      </w:r>
      <w:r w:rsidRPr="008038B2">
        <w:rPr>
          <w:rFonts w:cs="Arial"/>
          <w:b/>
        </w:rPr>
        <w:t>Onshore</w:t>
      </w:r>
      <w:r w:rsidRPr="008038B2">
        <w:rPr>
          <w:rFonts w:cs="Arial"/>
        </w:rPr>
        <w:t xml:space="preserve"> </w:t>
      </w:r>
      <w:r w:rsidRPr="008038B2">
        <w:rPr>
          <w:rFonts w:cs="Arial"/>
          <w:b/>
        </w:rPr>
        <w:t>User</w:t>
      </w:r>
      <w:r w:rsidRPr="008038B2">
        <w:rPr>
          <w:rFonts w:cs="Arial"/>
        </w:rPr>
        <w:t xml:space="preserve"> </w:t>
      </w:r>
      <w:r w:rsidRPr="008038B2">
        <w:rPr>
          <w:rFonts w:cs="Arial"/>
          <w:b/>
        </w:rPr>
        <w:t>System Entry Point</w:t>
      </w:r>
      <w:r w:rsidRPr="008038B2">
        <w:rPr>
          <w:rFonts w:cs="Arial"/>
        </w:rPr>
        <w:t xml:space="preserve"> (irrespective of whether they are located </w:t>
      </w:r>
      <w:r w:rsidRPr="008038B2">
        <w:rPr>
          <w:rFonts w:cs="Arial"/>
          <w:b/>
        </w:rPr>
        <w:t>Onshore</w:t>
      </w:r>
      <w:r w:rsidRPr="008038B2">
        <w:rPr>
          <w:rFonts w:cs="Arial"/>
        </w:rPr>
        <w:t xml:space="preserve"> or </w:t>
      </w:r>
      <w:r w:rsidRPr="008038B2">
        <w:rPr>
          <w:rFonts w:cs="Arial"/>
          <w:b/>
        </w:rPr>
        <w:t>Offshore</w:t>
      </w:r>
      <w:r w:rsidRPr="008038B2">
        <w:rPr>
          <w:rFonts w:cs="Arial"/>
        </w:rPr>
        <w:t>)</w:t>
      </w:r>
    </w:p>
    <w:p w14:paraId="480E5610" w14:textId="77777777" w:rsidR="00E62EDF" w:rsidRPr="008038B2" w:rsidRDefault="00E62EDF" w:rsidP="00E62EDF">
      <w:pPr>
        <w:pStyle w:val="Level4"/>
        <w:spacing w:after="0" w:line="240" w:lineRule="auto"/>
        <w:jc w:val="left"/>
        <w:rPr>
          <w:rFonts w:cs="Arial"/>
          <w:strike/>
        </w:rPr>
      </w:pPr>
    </w:p>
    <w:p w14:paraId="69087568" w14:textId="77777777" w:rsidR="00E62EDF" w:rsidRPr="008038B2" w:rsidRDefault="00E62EDF" w:rsidP="00E62EDF">
      <w:pPr>
        <w:pStyle w:val="Level3Text"/>
        <w:spacing w:after="0" w:line="240" w:lineRule="auto"/>
        <w:rPr>
          <w:rFonts w:cs="Arial"/>
        </w:rPr>
      </w:pPr>
      <w:r w:rsidRPr="008038B2">
        <w:rPr>
          <w:rFonts w:cs="Arial"/>
        </w:rPr>
        <w:tab/>
        <w:t xml:space="preserve">to at least 90% of the level available immediately before the occurrence of the dip except in the case of a </w:t>
      </w:r>
      <w:r w:rsidRPr="008038B2">
        <w:rPr>
          <w:rFonts w:cs="Arial"/>
          <w:b/>
        </w:rPr>
        <w:t>Non-Synchronous Generating Unit</w:t>
      </w:r>
      <w:r w:rsidRPr="008038B2">
        <w:rPr>
          <w:rFonts w:cs="Arial"/>
          <w:bCs/>
        </w:rPr>
        <w:t>,</w:t>
      </w:r>
      <w:r w:rsidRPr="008038B2">
        <w:rPr>
          <w:rFonts w:cs="Arial"/>
          <w:b/>
          <w:bCs/>
        </w:rPr>
        <w:t xml:space="preserve"> </w:t>
      </w:r>
      <w:proofErr w:type="spellStart"/>
      <w:r w:rsidRPr="008038B2">
        <w:rPr>
          <w:rFonts w:cs="Arial"/>
          <w:b/>
          <w:bCs/>
        </w:rPr>
        <w:t>OTSDUW</w:t>
      </w:r>
      <w:proofErr w:type="spellEnd"/>
      <w:r w:rsidRPr="008038B2">
        <w:rPr>
          <w:rFonts w:cs="Arial"/>
          <w:b/>
          <w:bCs/>
        </w:rPr>
        <w:t xml:space="preserve"> Plant and Apparatus</w:t>
      </w:r>
      <w:r w:rsidRPr="008038B2">
        <w:rPr>
          <w:rFonts w:cs="Arial"/>
          <w:b/>
        </w:rPr>
        <w:t xml:space="preserve"> </w:t>
      </w:r>
      <w:r w:rsidRPr="008038B2">
        <w:rPr>
          <w:rFonts w:cs="Arial"/>
        </w:rPr>
        <w:t>or</w:t>
      </w:r>
      <w:r w:rsidRPr="008038B2">
        <w:rPr>
          <w:rFonts w:cs="Arial"/>
          <w:b/>
        </w:rPr>
        <w:t xml:space="preserve"> Power Park Module</w:t>
      </w:r>
      <w:r w:rsidRPr="008038B2">
        <w:rPr>
          <w:rFonts w:cs="Arial"/>
        </w:rPr>
        <w:t xml:space="preserve"> where there has been a reduction in the </w:t>
      </w:r>
      <w:r w:rsidRPr="008038B2">
        <w:rPr>
          <w:rFonts w:cs="Arial"/>
          <w:b/>
        </w:rPr>
        <w:t>Intermittent Power Source</w:t>
      </w:r>
      <w:r w:rsidRPr="008038B2">
        <w:rPr>
          <w:rFonts w:cs="Arial"/>
        </w:rPr>
        <w:t xml:space="preserve"> in the time range in Figure </w:t>
      </w:r>
      <w:proofErr w:type="spellStart"/>
      <w:r w:rsidRPr="008038B2">
        <w:rPr>
          <w:rFonts w:cs="Arial"/>
        </w:rPr>
        <w:t>ECC.6.3.15.9</w:t>
      </w:r>
      <w:proofErr w:type="spellEnd"/>
      <w:r w:rsidRPr="008038B2">
        <w:rPr>
          <w:rFonts w:cs="Arial"/>
        </w:rPr>
        <w:t>(</w:t>
      </w:r>
      <w:proofErr w:type="gramStart"/>
      <w:r w:rsidRPr="008038B2">
        <w:rPr>
          <w:rFonts w:cs="Arial"/>
        </w:rPr>
        <w:t>b)  that</w:t>
      </w:r>
      <w:proofErr w:type="gramEnd"/>
      <w:r w:rsidRPr="008038B2">
        <w:rPr>
          <w:rFonts w:cs="Arial"/>
        </w:rPr>
        <w:t xml:space="preserve"> restricts the </w:t>
      </w:r>
      <w:r w:rsidRPr="008038B2">
        <w:rPr>
          <w:rFonts w:cs="Arial"/>
          <w:b/>
        </w:rPr>
        <w:t>Active Power</w:t>
      </w:r>
      <w:r w:rsidRPr="008038B2">
        <w:rPr>
          <w:rFonts w:cs="Arial"/>
        </w:rPr>
        <w:t xml:space="preserve"> output or, in the case of </w:t>
      </w:r>
      <w:proofErr w:type="spellStart"/>
      <w:r w:rsidRPr="008038B2">
        <w:rPr>
          <w:rFonts w:cs="Arial"/>
          <w:b/>
          <w:bCs/>
        </w:rPr>
        <w:t>OTSDUW</w:t>
      </w:r>
      <w:proofErr w:type="spellEnd"/>
      <w:r w:rsidRPr="008038B2">
        <w:rPr>
          <w:rFonts w:cs="Arial"/>
        </w:rPr>
        <w:t>,</w:t>
      </w:r>
      <w:r w:rsidRPr="008038B2">
        <w:rPr>
          <w:rFonts w:cs="Arial"/>
          <w:b/>
          <w:bCs/>
        </w:rPr>
        <w:t xml:space="preserve"> Active Power </w:t>
      </w:r>
      <w:r w:rsidRPr="008038B2">
        <w:rPr>
          <w:rFonts w:cs="Arial"/>
          <w:bCs/>
        </w:rPr>
        <w:t>transfer</w:t>
      </w:r>
      <w:r w:rsidRPr="008038B2">
        <w:rPr>
          <w:rFonts w:cs="Arial"/>
        </w:rPr>
        <w:t xml:space="preserve"> </w:t>
      </w:r>
      <w:r w:rsidRPr="008038B2">
        <w:rPr>
          <w:rFonts w:cs="Arial"/>
          <w:bCs/>
        </w:rPr>
        <w:t>capability</w:t>
      </w:r>
      <w:r w:rsidRPr="008038B2">
        <w:rPr>
          <w:rFonts w:cs="Arial"/>
        </w:rPr>
        <w:t xml:space="preserve"> below this level. Once the </w:t>
      </w:r>
      <w:r w:rsidRPr="008038B2">
        <w:rPr>
          <w:rFonts w:cs="Arial"/>
          <w:b/>
        </w:rPr>
        <w:t>Active Power</w:t>
      </w:r>
      <w:r w:rsidRPr="008038B2">
        <w:rPr>
          <w:rFonts w:cs="Arial"/>
        </w:rPr>
        <w:t xml:space="preserve"> output or, in the case of </w:t>
      </w:r>
      <w:proofErr w:type="spellStart"/>
      <w:r w:rsidRPr="008038B2">
        <w:rPr>
          <w:rFonts w:cs="Arial"/>
          <w:b/>
          <w:bCs/>
        </w:rPr>
        <w:t>OTSDUW</w:t>
      </w:r>
      <w:proofErr w:type="spellEnd"/>
      <w:r w:rsidRPr="008038B2">
        <w:rPr>
          <w:rFonts w:cs="Arial"/>
          <w:bCs/>
        </w:rPr>
        <w:t>,</w:t>
      </w:r>
      <w:r w:rsidRPr="008038B2">
        <w:rPr>
          <w:rFonts w:cs="Arial"/>
        </w:rPr>
        <w:t xml:space="preserve"> </w:t>
      </w:r>
      <w:r w:rsidRPr="008038B2">
        <w:rPr>
          <w:rFonts w:cs="Arial"/>
          <w:b/>
          <w:bCs/>
        </w:rPr>
        <w:t xml:space="preserve">Active Power </w:t>
      </w:r>
      <w:r w:rsidRPr="008038B2">
        <w:rPr>
          <w:rFonts w:cs="Arial"/>
          <w:bCs/>
        </w:rPr>
        <w:t>transfer capability</w:t>
      </w:r>
      <w:r w:rsidRPr="008038B2">
        <w:rPr>
          <w:rFonts w:cs="Arial"/>
        </w:rPr>
        <w:t xml:space="preserve"> has been restored to the required level, </w:t>
      </w:r>
      <w:r w:rsidRPr="008038B2">
        <w:rPr>
          <w:rFonts w:cs="Arial"/>
          <w:b/>
        </w:rPr>
        <w:t>Active Power</w:t>
      </w:r>
      <w:r w:rsidRPr="008038B2">
        <w:rPr>
          <w:rFonts w:cs="Arial"/>
        </w:rPr>
        <w:t xml:space="preserve"> oscillations shall be acceptable provided that:</w:t>
      </w:r>
    </w:p>
    <w:p w14:paraId="048D0F92" w14:textId="77777777" w:rsidR="00E62EDF" w:rsidRPr="008038B2" w:rsidRDefault="00E62EDF" w:rsidP="00E62EDF">
      <w:pPr>
        <w:pStyle w:val="Level3Text"/>
        <w:spacing w:after="0" w:line="240" w:lineRule="auto"/>
        <w:jc w:val="left"/>
        <w:rPr>
          <w:rFonts w:cs="Arial"/>
        </w:rPr>
      </w:pPr>
    </w:p>
    <w:p w14:paraId="329B0006" w14:textId="77777777" w:rsidR="00E62EDF" w:rsidRPr="008038B2" w:rsidRDefault="00E62EDF" w:rsidP="00E62EDF">
      <w:pPr>
        <w:pStyle w:val="Level4"/>
        <w:spacing w:after="0" w:line="240" w:lineRule="auto"/>
        <w:jc w:val="left"/>
        <w:rPr>
          <w:rFonts w:cs="Arial"/>
        </w:rPr>
      </w:pPr>
      <w:r w:rsidRPr="008038B2">
        <w:rPr>
          <w:rFonts w:cs="Arial"/>
        </w:rPr>
        <w:t>-</w:t>
      </w:r>
      <w:r w:rsidRPr="008038B2">
        <w:rPr>
          <w:rFonts w:cs="Arial"/>
        </w:rPr>
        <w:tab/>
        <w:t xml:space="preserve">the total </w:t>
      </w:r>
      <w:r w:rsidRPr="008038B2">
        <w:rPr>
          <w:rFonts w:cs="Arial"/>
          <w:b/>
        </w:rPr>
        <w:t>Active Energy</w:t>
      </w:r>
      <w:r w:rsidRPr="008038B2">
        <w:rPr>
          <w:rFonts w:cs="Arial"/>
        </w:rPr>
        <w:t xml:space="preserve"> delivered during the period of the oscillations is at least that which would have been delivered if the </w:t>
      </w:r>
      <w:r w:rsidRPr="008038B2">
        <w:rPr>
          <w:rFonts w:cs="Arial"/>
          <w:b/>
        </w:rPr>
        <w:t>Active Power</w:t>
      </w:r>
      <w:r w:rsidRPr="008038B2">
        <w:rPr>
          <w:rFonts w:cs="Arial"/>
        </w:rPr>
        <w:t xml:space="preserve"> was constant</w:t>
      </w:r>
    </w:p>
    <w:p w14:paraId="7F5CB18E" w14:textId="77777777" w:rsidR="00E62EDF" w:rsidRPr="008038B2" w:rsidRDefault="00E62EDF" w:rsidP="00E62EDF">
      <w:pPr>
        <w:pStyle w:val="Level4"/>
        <w:spacing w:after="0" w:line="240" w:lineRule="auto"/>
        <w:jc w:val="left"/>
        <w:rPr>
          <w:rFonts w:cs="Arial"/>
        </w:rPr>
      </w:pPr>
      <w:r w:rsidRPr="008038B2">
        <w:rPr>
          <w:rFonts w:cs="Arial"/>
        </w:rPr>
        <w:t>-</w:t>
      </w:r>
      <w:r w:rsidRPr="008038B2">
        <w:rPr>
          <w:rFonts w:cs="Arial"/>
        </w:rPr>
        <w:tab/>
        <w:t>the oscillations are adequately damped.</w:t>
      </w:r>
    </w:p>
    <w:p w14:paraId="22148A73" w14:textId="77777777" w:rsidR="00E62EDF" w:rsidRPr="008038B2" w:rsidRDefault="00E62EDF" w:rsidP="00E62EDF">
      <w:pPr>
        <w:pStyle w:val="Level4"/>
        <w:spacing w:after="0" w:line="240" w:lineRule="auto"/>
        <w:jc w:val="left"/>
        <w:rPr>
          <w:rFonts w:cs="Arial"/>
        </w:rPr>
      </w:pPr>
    </w:p>
    <w:p w14:paraId="09102CFB" w14:textId="77777777" w:rsidR="00E62EDF" w:rsidRPr="008038B2" w:rsidRDefault="00E62EDF" w:rsidP="00E62EDF">
      <w:pPr>
        <w:pStyle w:val="Level2Text"/>
        <w:spacing w:after="0" w:line="240" w:lineRule="auto"/>
        <w:jc w:val="left"/>
        <w:rPr>
          <w:rFonts w:cs="Arial"/>
          <w:lang w:val="en-GB"/>
        </w:rPr>
      </w:pPr>
      <w:r w:rsidRPr="008038B2">
        <w:rPr>
          <w:rFonts w:cs="Arial"/>
          <w:lang w:val="en-GB"/>
        </w:rPr>
        <w:tab/>
        <w:t xml:space="preserve">For the avoidance of doubt a balanced </w:t>
      </w:r>
      <w:r w:rsidRPr="008038B2">
        <w:rPr>
          <w:rFonts w:cs="Arial"/>
          <w:b/>
          <w:lang w:val="en-GB"/>
        </w:rPr>
        <w:t xml:space="preserve">Onshore Transmission System </w:t>
      </w:r>
      <w:proofErr w:type="spellStart"/>
      <w:r w:rsidRPr="008038B2">
        <w:rPr>
          <w:rFonts w:cs="Arial"/>
          <w:b/>
          <w:lang w:val="en-GB"/>
        </w:rPr>
        <w:t>Supergrid</w:t>
      </w:r>
      <w:proofErr w:type="spellEnd"/>
      <w:r w:rsidRPr="008038B2">
        <w:rPr>
          <w:rFonts w:cs="Arial"/>
          <w:b/>
          <w:lang w:val="en-GB"/>
        </w:rPr>
        <w:t xml:space="preserve"> Voltage</w:t>
      </w:r>
      <w:r w:rsidRPr="008038B2">
        <w:rPr>
          <w:rFonts w:cs="Arial"/>
          <w:lang w:val="en-GB"/>
        </w:rPr>
        <w:t xml:space="preserve"> meets the requirements of </w:t>
      </w:r>
      <w:proofErr w:type="spellStart"/>
      <w:r w:rsidRPr="008038B2">
        <w:rPr>
          <w:rFonts w:cs="Arial"/>
          <w:lang w:val="en-GB"/>
        </w:rPr>
        <w:t>ECC.6.1.5</w:t>
      </w:r>
      <w:proofErr w:type="spellEnd"/>
      <w:r w:rsidRPr="008038B2">
        <w:rPr>
          <w:rFonts w:cs="Arial"/>
          <w:lang w:val="en-GB"/>
        </w:rPr>
        <w:t xml:space="preserve"> (b) and </w:t>
      </w:r>
      <w:proofErr w:type="spellStart"/>
      <w:r w:rsidRPr="008038B2">
        <w:rPr>
          <w:rFonts w:cs="Arial"/>
          <w:lang w:val="en-GB"/>
        </w:rPr>
        <w:t>ECC.6.1.6</w:t>
      </w:r>
      <w:proofErr w:type="spellEnd"/>
      <w:r w:rsidRPr="008038B2">
        <w:rPr>
          <w:rFonts w:cs="Arial"/>
          <w:lang w:val="en-GB"/>
        </w:rPr>
        <w:t>.</w:t>
      </w:r>
    </w:p>
    <w:p w14:paraId="4C9A4C6F" w14:textId="77777777" w:rsidR="00E62EDF" w:rsidRPr="008038B2" w:rsidRDefault="00E62EDF" w:rsidP="00E62EDF">
      <w:pPr>
        <w:pStyle w:val="Level2Text"/>
        <w:spacing w:after="0" w:line="240" w:lineRule="auto"/>
        <w:jc w:val="left"/>
        <w:rPr>
          <w:rFonts w:cs="Arial"/>
          <w:lang w:val="en-GB"/>
        </w:rPr>
      </w:pPr>
    </w:p>
    <w:p w14:paraId="56732174" w14:textId="77777777" w:rsidR="00E62EDF" w:rsidRPr="008038B2" w:rsidRDefault="00E62EDF" w:rsidP="00E62EDF">
      <w:pPr>
        <w:pStyle w:val="Level1Text"/>
        <w:spacing w:after="0" w:line="240" w:lineRule="auto"/>
        <w:jc w:val="left"/>
        <w:rPr>
          <w:rFonts w:cs="Arial"/>
          <w:color w:val="auto"/>
          <w:u w:val="single"/>
          <w:lang w:val="en-GB"/>
        </w:rPr>
      </w:pPr>
      <w:proofErr w:type="spellStart"/>
      <w:r w:rsidRPr="008038B2">
        <w:rPr>
          <w:rFonts w:cs="Arial"/>
          <w:color w:val="auto"/>
          <w:lang w:val="en-GB"/>
        </w:rPr>
        <w:t>ECC.6.3.15.10</w:t>
      </w:r>
      <w:proofErr w:type="spellEnd"/>
      <w:r w:rsidRPr="008038B2">
        <w:rPr>
          <w:rFonts w:cs="Arial"/>
          <w:color w:val="auto"/>
          <w:lang w:val="en-GB"/>
        </w:rPr>
        <w:tab/>
      </w:r>
      <w:r w:rsidRPr="008038B2">
        <w:rPr>
          <w:rFonts w:cs="Arial"/>
          <w:color w:val="auto"/>
          <w:u w:val="single"/>
          <w:lang w:val="en-GB"/>
        </w:rPr>
        <w:t xml:space="preserve">Other </w:t>
      </w:r>
      <w:r w:rsidRPr="008038B2">
        <w:rPr>
          <w:rFonts w:cs="Arial"/>
          <w:b/>
          <w:color w:val="auto"/>
          <w:u w:val="single"/>
          <w:lang w:val="en-GB"/>
        </w:rPr>
        <w:t>Fault Ride Through</w:t>
      </w:r>
      <w:r w:rsidRPr="008038B2">
        <w:rPr>
          <w:rFonts w:cs="Arial"/>
          <w:color w:val="auto"/>
          <w:u w:val="single"/>
          <w:lang w:val="en-GB"/>
        </w:rPr>
        <w:t xml:space="preserve"> Requirements</w:t>
      </w:r>
    </w:p>
    <w:p w14:paraId="19D744E5" w14:textId="77777777" w:rsidR="00E62EDF" w:rsidRPr="008038B2" w:rsidRDefault="00E62EDF" w:rsidP="00E62EDF">
      <w:pPr>
        <w:pStyle w:val="Level1Text"/>
        <w:spacing w:after="0" w:line="240" w:lineRule="auto"/>
        <w:jc w:val="left"/>
        <w:rPr>
          <w:rFonts w:cs="Arial"/>
          <w:color w:val="auto"/>
          <w:lang w:val="en-GB"/>
        </w:rPr>
      </w:pPr>
    </w:p>
    <w:p w14:paraId="727AD24A" w14:textId="77777777" w:rsidR="00E62EDF" w:rsidRPr="008038B2" w:rsidRDefault="00E62EDF" w:rsidP="00E62EDF">
      <w:pPr>
        <w:pStyle w:val="Level2Text"/>
        <w:spacing w:after="0" w:line="240" w:lineRule="auto"/>
        <w:rPr>
          <w:rFonts w:cs="Arial"/>
          <w:lang w:val="en-GB"/>
        </w:rPr>
      </w:pPr>
      <w:r w:rsidRPr="008038B2">
        <w:rPr>
          <w:rFonts w:cs="Arial"/>
          <w:lang w:val="en-GB"/>
        </w:rPr>
        <w:t>(</w:t>
      </w:r>
      <w:proofErr w:type="spellStart"/>
      <w:r w:rsidRPr="008038B2">
        <w:rPr>
          <w:rFonts w:cs="Arial"/>
          <w:lang w:val="en-GB"/>
        </w:rPr>
        <w:t>i</w:t>
      </w:r>
      <w:proofErr w:type="spellEnd"/>
      <w:r w:rsidRPr="008038B2">
        <w:rPr>
          <w:rFonts w:cs="Arial"/>
          <w:lang w:val="en-GB"/>
        </w:rPr>
        <w:t>)</w:t>
      </w:r>
      <w:r w:rsidRPr="008038B2">
        <w:rPr>
          <w:rFonts w:cs="Arial"/>
          <w:lang w:val="en-GB"/>
        </w:rPr>
        <w:tab/>
        <w:t xml:space="preserve">In the case of a </w:t>
      </w:r>
      <w:r w:rsidRPr="008038B2">
        <w:rPr>
          <w:rFonts w:cs="Arial"/>
          <w:b/>
          <w:lang w:val="en-GB"/>
        </w:rPr>
        <w:t>Power Park Module</w:t>
      </w:r>
      <w:r>
        <w:rPr>
          <w:rFonts w:cs="Arial"/>
          <w:b/>
          <w:lang w:val="en-GB"/>
        </w:rPr>
        <w:t xml:space="preserve"> </w:t>
      </w:r>
      <w:r>
        <w:t xml:space="preserve">(excluding </w:t>
      </w:r>
      <w:r w:rsidRPr="002F6FEC">
        <w:rPr>
          <w:b/>
        </w:rPr>
        <w:t>Non-Synchronous Electricity Storage Modules</w:t>
      </w:r>
      <w:r>
        <w:t>)</w:t>
      </w:r>
      <w:r w:rsidRPr="008038B2">
        <w:rPr>
          <w:rFonts w:cs="Arial"/>
          <w:lang w:val="en-GB"/>
        </w:rPr>
        <w:t xml:space="preserve">, the requirements in </w:t>
      </w:r>
      <w:proofErr w:type="spellStart"/>
      <w:r w:rsidRPr="008038B2">
        <w:rPr>
          <w:rFonts w:cs="Arial"/>
          <w:lang w:val="en-GB"/>
        </w:rPr>
        <w:t>ECC.6.3.15.9</w:t>
      </w:r>
      <w:proofErr w:type="spellEnd"/>
      <w:r w:rsidRPr="008038B2">
        <w:rPr>
          <w:rFonts w:cs="Arial"/>
          <w:lang w:val="en-GB"/>
        </w:rPr>
        <w:t xml:space="preserve"> do not apply when the </w:t>
      </w:r>
      <w:r w:rsidRPr="008038B2">
        <w:rPr>
          <w:rFonts w:cs="Arial"/>
          <w:b/>
          <w:lang w:val="en-GB"/>
        </w:rPr>
        <w:t>Power Park Module</w:t>
      </w:r>
      <w:r w:rsidRPr="008038B2">
        <w:rPr>
          <w:rFonts w:cs="Arial"/>
          <w:lang w:val="en-GB"/>
        </w:rPr>
        <w:t xml:space="preserve"> </w:t>
      </w:r>
      <w:r>
        <w:t xml:space="preserve">(excluding </w:t>
      </w:r>
      <w:r w:rsidRPr="002F6FEC">
        <w:rPr>
          <w:b/>
        </w:rPr>
        <w:t>Non-Synchronous Electricity Storage Modules</w:t>
      </w:r>
      <w:r>
        <w:t>)</w:t>
      </w:r>
      <w:r w:rsidRPr="008038B2">
        <w:rPr>
          <w:rFonts w:cs="Arial"/>
          <w:lang w:val="en-GB"/>
        </w:rPr>
        <w:t xml:space="preserve"> is operating at less than 5% of its </w:t>
      </w:r>
      <w:r w:rsidRPr="008038B2">
        <w:rPr>
          <w:rFonts w:cs="Arial"/>
          <w:b/>
          <w:lang w:val="en-GB"/>
        </w:rPr>
        <w:t xml:space="preserve">Rated MW </w:t>
      </w:r>
      <w:r w:rsidRPr="008038B2">
        <w:rPr>
          <w:rFonts w:cs="Arial"/>
          <w:lang w:val="en-GB"/>
        </w:rPr>
        <w:t xml:space="preserve">or during very high primary energy source conditions when more than 50% of the </w:t>
      </w:r>
      <w:r w:rsidRPr="008038B2">
        <w:rPr>
          <w:rFonts w:cs="Arial"/>
          <w:b/>
          <w:lang w:val="en-GB"/>
        </w:rPr>
        <w:t>Power Park Units</w:t>
      </w:r>
      <w:r w:rsidRPr="008038B2">
        <w:rPr>
          <w:rFonts w:cs="Arial"/>
          <w:lang w:val="en-GB"/>
        </w:rPr>
        <w:t xml:space="preserve"> in a </w:t>
      </w:r>
      <w:r w:rsidRPr="008038B2">
        <w:rPr>
          <w:rFonts w:cs="Arial"/>
          <w:b/>
          <w:lang w:val="en-GB"/>
        </w:rPr>
        <w:t>Power Park Module</w:t>
      </w:r>
      <w:r w:rsidRPr="008038B2">
        <w:rPr>
          <w:rFonts w:cs="Arial"/>
          <w:lang w:val="en-GB"/>
        </w:rPr>
        <w:t xml:space="preserve"> have been shut down or disconnected under an emergency shutdown sequence to protect </w:t>
      </w:r>
      <w:r w:rsidRPr="008038B2">
        <w:rPr>
          <w:rFonts w:cs="Arial"/>
          <w:b/>
          <w:lang w:val="en-GB"/>
        </w:rPr>
        <w:t>User’s Plant</w:t>
      </w:r>
      <w:r w:rsidRPr="008038B2">
        <w:rPr>
          <w:rFonts w:cs="Arial"/>
          <w:lang w:val="en-GB"/>
        </w:rPr>
        <w:t xml:space="preserve"> and </w:t>
      </w:r>
      <w:r w:rsidRPr="008038B2">
        <w:rPr>
          <w:rFonts w:cs="Arial"/>
          <w:b/>
          <w:lang w:val="en-GB"/>
        </w:rPr>
        <w:t>Apparatus</w:t>
      </w:r>
      <w:r w:rsidRPr="008038B2">
        <w:rPr>
          <w:rFonts w:cs="Arial"/>
          <w:lang w:val="en-GB"/>
        </w:rPr>
        <w:t xml:space="preserve">. </w:t>
      </w:r>
    </w:p>
    <w:p w14:paraId="6CE25D90" w14:textId="77777777" w:rsidR="00E62EDF" w:rsidRPr="008038B2" w:rsidRDefault="00E62EDF" w:rsidP="00E62EDF">
      <w:pPr>
        <w:pStyle w:val="Level2Text"/>
        <w:spacing w:after="0" w:line="240" w:lineRule="auto"/>
        <w:rPr>
          <w:rFonts w:cs="Arial"/>
          <w:lang w:val="en-GB"/>
        </w:rPr>
      </w:pPr>
      <w:r w:rsidRPr="008038B2">
        <w:rPr>
          <w:rFonts w:cs="Arial"/>
          <w:lang w:val="en-GB"/>
        </w:rPr>
        <w:t>(ii)</w:t>
      </w:r>
      <w:r w:rsidRPr="008038B2">
        <w:rPr>
          <w:rFonts w:cs="Arial"/>
          <w:lang w:val="en-GB"/>
        </w:rPr>
        <w:tab/>
        <w:t xml:space="preserve">In addition to meeting the conditions specified in </w:t>
      </w:r>
      <w:proofErr w:type="spellStart"/>
      <w:r w:rsidRPr="008038B2">
        <w:rPr>
          <w:rFonts w:cs="Arial"/>
          <w:lang w:val="en-GB"/>
        </w:rPr>
        <w:t>ECC.6.1.5</w:t>
      </w:r>
      <w:proofErr w:type="spellEnd"/>
      <w:r w:rsidRPr="008038B2">
        <w:rPr>
          <w:rFonts w:cs="Arial"/>
          <w:lang w:val="en-GB"/>
        </w:rPr>
        <w:t xml:space="preserve">(b) and </w:t>
      </w:r>
      <w:proofErr w:type="spellStart"/>
      <w:r w:rsidRPr="008038B2">
        <w:rPr>
          <w:rFonts w:cs="Arial"/>
          <w:lang w:val="en-GB"/>
        </w:rPr>
        <w:t>ECC.6.1.6</w:t>
      </w:r>
      <w:proofErr w:type="spellEnd"/>
      <w:r w:rsidRPr="008038B2">
        <w:rPr>
          <w:rFonts w:cs="Arial"/>
          <w:lang w:val="en-GB"/>
        </w:rPr>
        <w:t xml:space="preserve">, each </w:t>
      </w:r>
      <w:r w:rsidRPr="008038B2">
        <w:rPr>
          <w:rFonts w:cs="Arial"/>
          <w:b/>
          <w:lang w:val="en-GB"/>
        </w:rPr>
        <w:t>Non-Synchronous</w:t>
      </w:r>
      <w:r w:rsidRPr="008038B2">
        <w:rPr>
          <w:rFonts w:cs="Arial"/>
          <w:lang w:val="en-GB"/>
        </w:rPr>
        <w:t xml:space="preserve"> </w:t>
      </w:r>
      <w:r w:rsidRPr="008038B2">
        <w:rPr>
          <w:rFonts w:cs="Arial"/>
          <w:b/>
          <w:lang w:val="en-GB"/>
        </w:rPr>
        <w:t>Generating Unit</w:t>
      </w:r>
      <w:r w:rsidRPr="008038B2">
        <w:rPr>
          <w:rFonts w:cs="Arial"/>
          <w:lang w:val="en-GB"/>
        </w:rPr>
        <w:t>,</w:t>
      </w:r>
      <w:r w:rsidRPr="008038B2">
        <w:rPr>
          <w:rFonts w:cs="Arial"/>
          <w:b/>
          <w:bCs/>
          <w:lang w:val="en-GB"/>
        </w:rPr>
        <w:t xml:space="preserve"> </w:t>
      </w:r>
      <w:proofErr w:type="spellStart"/>
      <w:r w:rsidRPr="008038B2">
        <w:rPr>
          <w:rFonts w:cs="Arial"/>
          <w:b/>
          <w:bCs/>
          <w:lang w:val="en-GB"/>
        </w:rPr>
        <w:t>OTSDUW</w:t>
      </w:r>
      <w:proofErr w:type="spellEnd"/>
      <w:r w:rsidRPr="008038B2">
        <w:rPr>
          <w:rFonts w:cs="Arial"/>
          <w:b/>
          <w:bCs/>
          <w:lang w:val="en-GB"/>
        </w:rPr>
        <w:t xml:space="preserve"> Plant and Apparatus</w:t>
      </w:r>
      <w:r w:rsidRPr="008038B2">
        <w:rPr>
          <w:rFonts w:cs="Arial"/>
          <w:b/>
          <w:lang w:val="en-GB"/>
        </w:rPr>
        <w:t xml:space="preserve"> </w:t>
      </w:r>
      <w:r w:rsidRPr="008038B2">
        <w:rPr>
          <w:rFonts w:cs="Arial"/>
          <w:lang w:val="en-GB"/>
        </w:rPr>
        <w:t>or</w:t>
      </w:r>
      <w:r w:rsidRPr="008038B2">
        <w:rPr>
          <w:rFonts w:cs="Arial"/>
          <w:b/>
          <w:lang w:val="en-GB"/>
        </w:rPr>
        <w:t xml:space="preserve"> Power Park Module </w:t>
      </w:r>
      <w:r w:rsidRPr="008038B2">
        <w:rPr>
          <w:rFonts w:cs="Arial"/>
          <w:lang w:val="en-GB"/>
        </w:rPr>
        <w:t xml:space="preserve">and any constituent </w:t>
      </w:r>
      <w:r w:rsidRPr="008038B2">
        <w:rPr>
          <w:rFonts w:cs="Arial"/>
          <w:b/>
          <w:lang w:val="en-GB"/>
        </w:rPr>
        <w:t>Power Park Unit</w:t>
      </w:r>
      <w:r w:rsidRPr="008038B2">
        <w:rPr>
          <w:rFonts w:cs="Arial"/>
          <w:lang w:val="en-GB"/>
        </w:rPr>
        <w:t xml:space="preserve"> thereof will be required to withstand, without tripping, the negative phase sequence loading incurred by clearance of a close-up phase-to-phase fault, by </w:t>
      </w:r>
      <w:r w:rsidRPr="008038B2">
        <w:rPr>
          <w:rFonts w:cs="Arial"/>
          <w:b/>
          <w:lang w:val="en-GB"/>
        </w:rPr>
        <w:t>System</w:t>
      </w:r>
      <w:r w:rsidRPr="008038B2">
        <w:rPr>
          <w:rFonts w:cs="Arial"/>
          <w:lang w:val="en-GB"/>
        </w:rPr>
        <w:t xml:space="preserve"> </w:t>
      </w:r>
      <w:r w:rsidRPr="008038B2">
        <w:rPr>
          <w:rFonts w:cs="Arial"/>
          <w:b/>
          <w:lang w:val="en-GB"/>
        </w:rPr>
        <w:t>Back-Up</w:t>
      </w:r>
      <w:r w:rsidRPr="008038B2">
        <w:rPr>
          <w:rFonts w:cs="Arial"/>
          <w:lang w:val="en-GB"/>
        </w:rPr>
        <w:t xml:space="preserve"> </w:t>
      </w:r>
      <w:r w:rsidRPr="008038B2">
        <w:rPr>
          <w:rFonts w:cs="Arial"/>
          <w:b/>
          <w:lang w:val="en-GB"/>
        </w:rPr>
        <w:t>Protection</w:t>
      </w:r>
      <w:r w:rsidRPr="008038B2">
        <w:rPr>
          <w:rFonts w:cs="Arial"/>
          <w:lang w:val="en-GB"/>
        </w:rPr>
        <w:t xml:space="preserve"> on the </w:t>
      </w:r>
      <w:r w:rsidRPr="008038B2">
        <w:rPr>
          <w:rFonts w:cs="Arial"/>
          <w:b/>
          <w:lang w:val="en-GB"/>
        </w:rPr>
        <w:t xml:space="preserve">Onshore Transmission System </w:t>
      </w:r>
      <w:r w:rsidRPr="008038B2">
        <w:rPr>
          <w:rFonts w:cs="Arial"/>
          <w:lang w:val="en-GB"/>
        </w:rPr>
        <w:t>operating at</w:t>
      </w:r>
      <w:r w:rsidRPr="008038B2">
        <w:rPr>
          <w:rFonts w:cs="Arial"/>
          <w:b/>
          <w:lang w:val="en-GB"/>
        </w:rPr>
        <w:t xml:space="preserve"> </w:t>
      </w:r>
      <w:proofErr w:type="spellStart"/>
      <w:r w:rsidRPr="008038B2">
        <w:rPr>
          <w:rFonts w:cs="Arial"/>
          <w:b/>
          <w:lang w:val="en-GB"/>
        </w:rPr>
        <w:t>Supergrid</w:t>
      </w:r>
      <w:proofErr w:type="spellEnd"/>
      <w:r w:rsidRPr="008038B2">
        <w:rPr>
          <w:rFonts w:cs="Arial"/>
          <w:b/>
          <w:lang w:val="en-GB"/>
        </w:rPr>
        <w:t xml:space="preserve"> Voltage</w:t>
      </w:r>
      <w:r w:rsidRPr="008038B2">
        <w:rPr>
          <w:rFonts w:cs="Arial"/>
          <w:lang w:val="en-GB"/>
        </w:rPr>
        <w:t>.</w:t>
      </w:r>
    </w:p>
    <w:p w14:paraId="432C40BE" w14:textId="77777777" w:rsidR="00E62EDF" w:rsidRPr="008038B2" w:rsidRDefault="00E62EDF" w:rsidP="00E62EDF">
      <w:pPr>
        <w:pStyle w:val="Level1Text"/>
        <w:numPr>
          <w:ilvl w:val="0"/>
          <w:numId w:val="23"/>
        </w:numPr>
        <w:tabs>
          <w:tab w:val="clear" w:pos="1418"/>
          <w:tab w:val="left" w:pos="2835"/>
        </w:tabs>
        <w:spacing w:after="0" w:line="240" w:lineRule="auto"/>
        <w:ind w:left="1843" w:hanging="418"/>
        <w:rPr>
          <w:rFonts w:cs="Arial"/>
          <w:color w:val="auto"/>
          <w:lang w:val="en-GB"/>
        </w:rPr>
      </w:pPr>
      <w:r w:rsidRPr="008038B2">
        <w:rPr>
          <w:rFonts w:cs="Arial"/>
          <w:b/>
          <w:color w:val="auto"/>
          <w:lang w:val="en-GB"/>
        </w:rPr>
        <w:lastRenderedPageBreak/>
        <w:t>Generators</w:t>
      </w:r>
      <w:r w:rsidRPr="008038B2">
        <w:rPr>
          <w:rFonts w:cs="Arial"/>
          <w:color w:val="auto"/>
          <w:lang w:val="en-GB"/>
        </w:rPr>
        <w:t xml:space="preserve"> in respect of </w:t>
      </w:r>
      <w:r w:rsidRPr="008038B2">
        <w:rPr>
          <w:rFonts w:cs="Arial"/>
          <w:b/>
          <w:color w:val="auto"/>
          <w:lang w:val="en-GB"/>
        </w:rPr>
        <w:t>Type B</w:t>
      </w:r>
      <w:r w:rsidRPr="008038B2">
        <w:rPr>
          <w:rFonts w:cs="Arial"/>
          <w:color w:val="auto"/>
          <w:lang w:val="en-GB"/>
        </w:rPr>
        <w:t xml:space="preserve">, </w:t>
      </w:r>
      <w:r w:rsidRPr="008038B2">
        <w:rPr>
          <w:rFonts w:cs="Arial"/>
          <w:b/>
          <w:color w:val="auto"/>
          <w:lang w:val="en-GB"/>
        </w:rPr>
        <w:t>Type C</w:t>
      </w:r>
      <w:r w:rsidRPr="008038B2">
        <w:rPr>
          <w:rFonts w:cs="Arial"/>
          <w:color w:val="auto"/>
          <w:lang w:val="en-GB"/>
        </w:rPr>
        <w:t xml:space="preserve"> and </w:t>
      </w:r>
      <w:r w:rsidRPr="008038B2">
        <w:rPr>
          <w:rFonts w:cs="Arial"/>
          <w:b/>
          <w:color w:val="auto"/>
          <w:lang w:val="en-GB"/>
        </w:rPr>
        <w:t>Type D Power Park Modules</w:t>
      </w:r>
      <w:r w:rsidRPr="008038B2">
        <w:rPr>
          <w:rFonts w:cs="Arial"/>
          <w:color w:val="auto"/>
          <w:lang w:val="en-GB"/>
        </w:rPr>
        <w:t xml:space="preserve"> and </w:t>
      </w:r>
      <w:r w:rsidRPr="008038B2">
        <w:rPr>
          <w:rFonts w:cs="Arial"/>
          <w:b/>
          <w:color w:val="auto"/>
          <w:lang w:val="en-GB"/>
        </w:rPr>
        <w:t>HVDC System Owners</w:t>
      </w:r>
      <w:r w:rsidRPr="008038B2">
        <w:rPr>
          <w:rFonts w:cs="Arial"/>
          <w:color w:val="auto"/>
          <w:lang w:val="en-GB"/>
        </w:rPr>
        <w:t xml:space="preserve"> are required to confirm to </w:t>
      </w:r>
      <w:r w:rsidRPr="008038B2">
        <w:rPr>
          <w:rFonts w:cs="Arial"/>
          <w:b/>
          <w:color w:val="auto"/>
          <w:lang w:val="en-GB"/>
        </w:rPr>
        <w:t>The Company</w:t>
      </w:r>
      <w:r w:rsidRPr="008038B2">
        <w:rPr>
          <w:rFonts w:cs="Arial"/>
          <w:color w:val="auto"/>
          <w:lang w:val="en-GB"/>
        </w:rPr>
        <w:t xml:space="preserve">, their repeated ability to operate through balanced and unbalanced faults and </w:t>
      </w:r>
      <w:r w:rsidRPr="008038B2">
        <w:rPr>
          <w:rFonts w:cs="Arial"/>
          <w:b/>
          <w:color w:val="auto"/>
          <w:lang w:val="en-GB"/>
        </w:rPr>
        <w:t>System</w:t>
      </w:r>
      <w:r w:rsidRPr="008038B2">
        <w:rPr>
          <w:rFonts w:cs="Arial"/>
          <w:color w:val="auto"/>
          <w:lang w:val="en-GB"/>
        </w:rPr>
        <w:t xml:space="preserve"> disturbances each time the voltage at the </w:t>
      </w:r>
      <w:r w:rsidRPr="008038B2">
        <w:rPr>
          <w:rFonts w:cs="Arial"/>
          <w:b/>
          <w:color w:val="auto"/>
          <w:lang w:val="en-GB"/>
        </w:rPr>
        <w:t xml:space="preserve">Grid Entry Point </w:t>
      </w:r>
      <w:r w:rsidRPr="008038B2">
        <w:rPr>
          <w:rFonts w:cs="Arial"/>
          <w:color w:val="auto"/>
          <w:lang w:val="en-GB"/>
        </w:rPr>
        <w:t>or</w:t>
      </w:r>
      <w:r w:rsidRPr="008038B2">
        <w:rPr>
          <w:rFonts w:cs="Arial"/>
          <w:b/>
          <w:color w:val="auto"/>
          <w:lang w:val="en-GB"/>
        </w:rPr>
        <w:t xml:space="preserve"> User System Entry Point</w:t>
      </w:r>
      <w:r w:rsidRPr="008038B2">
        <w:rPr>
          <w:rFonts w:cs="Arial"/>
          <w:color w:val="auto"/>
          <w:lang w:val="en-GB"/>
        </w:rPr>
        <w:t xml:space="preserve"> falls outside the limits specified in </w:t>
      </w:r>
      <w:proofErr w:type="spellStart"/>
      <w:r w:rsidRPr="008038B2">
        <w:rPr>
          <w:rFonts w:cs="Arial"/>
          <w:color w:val="auto"/>
          <w:lang w:val="en-GB"/>
        </w:rPr>
        <w:t>ECC.6.1.4</w:t>
      </w:r>
      <w:proofErr w:type="spellEnd"/>
      <w:r w:rsidRPr="008038B2">
        <w:rPr>
          <w:rFonts w:cs="Arial"/>
          <w:color w:val="auto"/>
          <w:lang w:val="en-GB"/>
        </w:rPr>
        <w:t>.</w:t>
      </w:r>
      <w:r w:rsidRPr="008038B2">
        <w:rPr>
          <w:rFonts w:cs="Arial"/>
          <w:b/>
          <w:color w:val="auto"/>
          <w:lang w:val="en-GB"/>
        </w:rPr>
        <w:t xml:space="preserve"> </w:t>
      </w:r>
      <w:r w:rsidRPr="008038B2">
        <w:rPr>
          <w:rFonts w:cs="Arial"/>
          <w:color w:val="auto"/>
          <w:lang w:val="en-GB"/>
        </w:rPr>
        <w:t xml:space="preserve"> Demonstration of this capability would be satisfied by </w:t>
      </w:r>
      <w:r w:rsidRPr="008038B2">
        <w:rPr>
          <w:rFonts w:cs="Arial"/>
          <w:b/>
          <w:color w:val="auto"/>
          <w:lang w:val="en-GB"/>
        </w:rPr>
        <w:t>EU</w:t>
      </w:r>
      <w:r w:rsidRPr="008038B2">
        <w:rPr>
          <w:rFonts w:cs="Arial"/>
          <w:color w:val="auto"/>
          <w:lang w:val="en-GB"/>
        </w:rPr>
        <w:t xml:space="preserve"> </w:t>
      </w:r>
      <w:r w:rsidRPr="008038B2">
        <w:rPr>
          <w:rFonts w:cs="Arial"/>
          <w:b/>
          <w:color w:val="auto"/>
          <w:lang w:val="en-GB"/>
        </w:rPr>
        <w:t>Generators</w:t>
      </w:r>
      <w:r w:rsidRPr="008038B2">
        <w:rPr>
          <w:rFonts w:cs="Arial"/>
          <w:color w:val="auto"/>
          <w:lang w:val="en-GB"/>
        </w:rPr>
        <w:t xml:space="preserve"> and </w:t>
      </w:r>
      <w:r w:rsidRPr="008038B2">
        <w:rPr>
          <w:rFonts w:cs="Arial"/>
          <w:b/>
          <w:color w:val="auto"/>
          <w:lang w:val="en-GB"/>
        </w:rPr>
        <w:t>HVDC System Owners</w:t>
      </w:r>
      <w:r w:rsidRPr="008038B2">
        <w:rPr>
          <w:rFonts w:cs="Arial"/>
          <w:color w:val="auto"/>
          <w:lang w:val="en-GB"/>
        </w:rPr>
        <w:t xml:space="preserve"> supplying the protection settings of their plant, informing </w:t>
      </w:r>
      <w:r w:rsidRPr="008038B2">
        <w:rPr>
          <w:rFonts w:cs="Arial"/>
          <w:b/>
          <w:color w:val="auto"/>
          <w:lang w:val="en-GB"/>
        </w:rPr>
        <w:t>The Company</w:t>
      </w:r>
      <w:r w:rsidRPr="008038B2">
        <w:rPr>
          <w:rFonts w:cs="Arial"/>
          <w:color w:val="auto"/>
          <w:lang w:val="en-GB"/>
        </w:rPr>
        <w:t xml:space="preserve"> of the maximum number of repeated operations that can be performed under such conditions and any limiting factors to repeated operation such as protection or thermal rating; and  </w:t>
      </w:r>
    </w:p>
    <w:p w14:paraId="13BC945D" w14:textId="77777777" w:rsidR="00E62EDF" w:rsidRPr="008038B2" w:rsidRDefault="00E62EDF" w:rsidP="00E62EDF">
      <w:pPr>
        <w:pStyle w:val="Level1Text"/>
        <w:numPr>
          <w:ilvl w:val="0"/>
          <w:numId w:val="23"/>
        </w:numPr>
        <w:tabs>
          <w:tab w:val="clear" w:pos="1418"/>
          <w:tab w:val="left" w:pos="2835"/>
        </w:tabs>
        <w:spacing w:after="0" w:line="240" w:lineRule="auto"/>
        <w:ind w:left="1843" w:hanging="418"/>
        <w:rPr>
          <w:rFonts w:cs="Arial"/>
          <w:color w:val="auto"/>
          <w:lang w:val="en-GB"/>
        </w:rPr>
      </w:pPr>
      <w:r w:rsidRPr="008038B2">
        <w:rPr>
          <w:rFonts w:cs="Arial"/>
          <w:color w:val="auto"/>
          <w:lang w:val="en-GB"/>
        </w:rPr>
        <w:t xml:space="preserve">Notwithstanding the requirements of </w:t>
      </w:r>
      <w:proofErr w:type="spellStart"/>
      <w:r w:rsidRPr="008038B2">
        <w:rPr>
          <w:rFonts w:cs="Arial"/>
          <w:color w:val="auto"/>
          <w:lang w:val="en-GB"/>
        </w:rPr>
        <w:t>ECC.6.3.15</w:t>
      </w:r>
      <w:proofErr w:type="spellEnd"/>
      <w:r w:rsidRPr="008038B2">
        <w:rPr>
          <w:rFonts w:cs="Arial"/>
          <w:color w:val="auto"/>
          <w:lang w:val="en-GB"/>
        </w:rPr>
        <w:t xml:space="preserve">(v), </w:t>
      </w:r>
      <w:r w:rsidRPr="008038B2">
        <w:rPr>
          <w:rFonts w:cs="Arial"/>
          <w:b/>
          <w:color w:val="auto"/>
          <w:lang w:val="en-GB"/>
        </w:rPr>
        <w:t>Power Generating Modules</w:t>
      </w:r>
      <w:r w:rsidRPr="008038B2">
        <w:rPr>
          <w:rFonts w:cs="Arial"/>
          <w:color w:val="auto"/>
          <w:lang w:val="en-GB"/>
        </w:rPr>
        <w:t xml:space="preserve"> shall be capable of remaining connected during single phase or three phase auto-reclosures to the </w:t>
      </w:r>
      <w:r w:rsidRPr="008038B2">
        <w:rPr>
          <w:rFonts w:cs="Arial"/>
          <w:b/>
          <w:color w:val="auto"/>
          <w:lang w:val="en-GB"/>
        </w:rPr>
        <w:t xml:space="preserve">National Electricity Transmission System </w:t>
      </w:r>
      <w:r w:rsidRPr="008038B2">
        <w:rPr>
          <w:rFonts w:cs="Arial"/>
          <w:color w:val="auto"/>
          <w:lang w:val="en-GB"/>
        </w:rPr>
        <w:t xml:space="preserve">and operating without power reduction as long as the voltage and frequency remain within the limits defined in </w:t>
      </w:r>
      <w:proofErr w:type="spellStart"/>
      <w:r w:rsidRPr="008038B2">
        <w:rPr>
          <w:rFonts w:cs="Arial"/>
          <w:color w:val="auto"/>
          <w:lang w:val="en-GB"/>
        </w:rPr>
        <w:t>ECC.6.1.4</w:t>
      </w:r>
      <w:proofErr w:type="spellEnd"/>
      <w:r w:rsidRPr="008038B2">
        <w:rPr>
          <w:rFonts w:cs="Arial"/>
          <w:color w:val="auto"/>
          <w:lang w:val="en-GB"/>
        </w:rPr>
        <w:t xml:space="preserve"> and </w:t>
      </w:r>
      <w:proofErr w:type="spellStart"/>
      <w:r w:rsidRPr="008038B2">
        <w:rPr>
          <w:rFonts w:cs="Arial"/>
          <w:color w:val="auto"/>
          <w:lang w:val="en-GB"/>
        </w:rPr>
        <w:t>ECC.6.1.2</w:t>
      </w:r>
      <w:proofErr w:type="spellEnd"/>
      <w:r w:rsidRPr="008038B2">
        <w:rPr>
          <w:rFonts w:cs="Arial"/>
          <w:color w:val="auto"/>
          <w:lang w:val="en-GB"/>
        </w:rPr>
        <w:t xml:space="preserve">; and    </w:t>
      </w:r>
    </w:p>
    <w:p w14:paraId="4494775F" w14:textId="77777777" w:rsidR="00E62EDF" w:rsidRPr="008038B2" w:rsidRDefault="00E62EDF" w:rsidP="00E62EDF">
      <w:pPr>
        <w:pStyle w:val="Level1Text"/>
        <w:numPr>
          <w:ilvl w:val="0"/>
          <w:numId w:val="23"/>
        </w:numPr>
        <w:tabs>
          <w:tab w:val="clear" w:pos="1418"/>
          <w:tab w:val="left" w:pos="2835"/>
        </w:tabs>
        <w:spacing w:after="0" w:line="240" w:lineRule="auto"/>
        <w:ind w:left="1843" w:hanging="418"/>
        <w:rPr>
          <w:rFonts w:cs="Arial"/>
          <w:color w:val="auto"/>
          <w:lang w:val="en-GB"/>
        </w:rPr>
      </w:pPr>
      <w:r w:rsidRPr="008038B2">
        <w:rPr>
          <w:rFonts w:cs="Arial"/>
          <w:color w:val="auto"/>
          <w:lang w:val="en-GB"/>
        </w:rPr>
        <w:t xml:space="preserve">For the avoidance of doubt the requirements specified in </w:t>
      </w:r>
      <w:proofErr w:type="spellStart"/>
      <w:r w:rsidRPr="008038B2">
        <w:rPr>
          <w:rFonts w:cs="Arial"/>
          <w:color w:val="auto"/>
          <w:lang w:val="en-GB"/>
        </w:rPr>
        <w:t>ECC.6.3.15</w:t>
      </w:r>
      <w:proofErr w:type="spellEnd"/>
      <w:r w:rsidRPr="008038B2">
        <w:rPr>
          <w:rFonts w:cs="Arial"/>
          <w:color w:val="auto"/>
          <w:lang w:val="en-GB"/>
        </w:rPr>
        <w:t xml:space="preserve"> do not apply to </w:t>
      </w:r>
      <w:r w:rsidRPr="008038B2">
        <w:rPr>
          <w:rFonts w:cs="Arial"/>
          <w:b/>
          <w:color w:val="auto"/>
          <w:lang w:val="en-GB"/>
        </w:rPr>
        <w:t xml:space="preserve">Power Generating Modules </w:t>
      </w:r>
      <w:r w:rsidRPr="008038B2">
        <w:rPr>
          <w:rFonts w:cs="Arial"/>
          <w:color w:val="auto"/>
          <w:lang w:val="en-GB"/>
        </w:rPr>
        <w:t xml:space="preserve">connected to either an unhealthy circuit and/or islanded from the </w:t>
      </w:r>
      <w:r w:rsidRPr="008038B2">
        <w:rPr>
          <w:rFonts w:cs="Arial"/>
          <w:b/>
          <w:color w:val="auto"/>
          <w:lang w:val="en-GB"/>
        </w:rPr>
        <w:t>Transmission System</w:t>
      </w:r>
      <w:r w:rsidRPr="008038B2">
        <w:rPr>
          <w:rFonts w:cs="Arial"/>
          <w:color w:val="auto"/>
          <w:lang w:val="en-GB"/>
        </w:rPr>
        <w:t xml:space="preserve"> even for delayed auto reclosure times. </w:t>
      </w:r>
    </w:p>
    <w:p w14:paraId="0EB44B36" w14:textId="77777777" w:rsidR="00E62EDF" w:rsidRPr="008038B2" w:rsidRDefault="00E62EDF" w:rsidP="00E62EDF">
      <w:pPr>
        <w:pStyle w:val="Level2Text"/>
        <w:numPr>
          <w:ilvl w:val="0"/>
          <w:numId w:val="23"/>
        </w:numPr>
        <w:ind w:left="1843" w:hanging="418"/>
        <w:rPr>
          <w:rFonts w:cs="Arial"/>
          <w:lang w:val="en-GB"/>
        </w:rPr>
      </w:pPr>
      <w:r w:rsidRPr="008038B2">
        <w:rPr>
          <w:rFonts w:cs="Arial"/>
          <w:lang w:val="en-GB"/>
        </w:rPr>
        <w:t xml:space="preserve">To avoid unwanted island operation, </w:t>
      </w:r>
      <w:r w:rsidRPr="008038B2">
        <w:rPr>
          <w:rFonts w:cs="Arial"/>
          <w:b/>
          <w:lang w:val="en-GB"/>
        </w:rPr>
        <w:t xml:space="preserve">Non-Synchronous Generating Units </w:t>
      </w:r>
      <w:r w:rsidRPr="008038B2">
        <w:rPr>
          <w:rFonts w:cs="Arial"/>
          <w:lang w:val="en-GB"/>
        </w:rPr>
        <w:t>in</w:t>
      </w:r>
      <w:r w:rsidRPr="008038B2">
        <w:rPr>
          <w:rFonts w:cs="Arial"/>
          <w:b/>
          <w:lang w:val="en-GB"/>
        </w:rPr>
        <w:t xml:space="preserve"> </w:t>
      </w:r>
      <w:r w:rsidRPr="008038B2">
        <w:rPr>
          <w:rFonts w:cs="Arial"/>
          <w:lang w:val="en-GB"/>
        </w:rPr>
        <w:t xml:space="preserve">Scotland (and those directly connected to a </w:t>
      </w:r>
      <w:r w:rsidRPr="008038B2">
        <w:rPr>
          <w:rFonts w:cs="Arial"/>
          <w:b/>
          <w:lang w:val="en-GB"/>
        </w:rPr>
        <w:t>Scottish Offshore Transmission System</w:t>
      </w:r>
      <w:proofErr w:type="gramStart"/>
      <w:r w:rsidRPr="008038B2">
        <w:rPr>
          <w:rFonts w:cs="Arial"/>
          <w:lang w:val="en-GB"/>
        </w:rPr>
        <w:t>),</w:t>
      </w:r>
      <w:r w:rsidRPr="008038B2">
        <w:rPr>
          <w:rFonts w:cs="Arial"/>
          <w:b/>
          <w:lang w:val="en-GB"/>
        </w:rPr>
        <w:t xml:space="preserve">  Power</w:t>
      </w:r>
      <w:proofErr w:type="gramEnd"/>
      <w:r w:rsidRPr="008038B2">
        <w:rPr>
          <w:rFonts w:cs="Arial"/>
          <w:b/>
          <w:lang w:val="en-GB"/>
        </w:rPr>
        <w:t xml:space="preserve"> Park Modules</w:t>
      </w:r>
      <w:r w:rsidRPr="008038B2">
        <w:rPr>
          <w:rFonts w:cs="Arial"/>
          <w:lang w:val="en-GB"/>
        </w:rPr>
        <w:t xml:space="preserve"> in Scotland (and those directly connected to a</w:t>
      </w:r>
      <w:r w:rsidRPr="008038B2">
        <w:rPr>
          <w:rFonts w:cs="Arial"/>
          <w:b/>
          <w:lang w:val="en-GB"/>
        </w:rPr>
        <w:t xml:space="preserve"> Scottish Offshore Transmission System</w:t>
      </w:r>
      <w:r w:rsidRPr="008038B2">
        <w:rPr>
          <w:rFonts w:cs="Arial"/>
          <w:lang w:val="en-GB"/>
        </w:rPr>
        <w:t>)</w:t>
      </w:r>
      <w:bookmarkStart w:id="18" w:name="_DV_M556"/>
      <w:bookmarkStart w:id="19" w:name="_DV_C210"/>
      <w:bookmarkEnd w:id="18"/>
      <w:r w:rsidRPr="008038B2">
        <w:rPr>
          <w:rFonts w:cs="Arial"/>
          <w:lang w:val="en-GB"/>
        </w:rPr>
        <w:t xml:space="preserve">, or </w:t>
      </w:r>
      <w:proofErr w:type="spellStart"/>
      <w:r w:rsidRPr="008038B2">
        <w:rPr>
          <w:rFonts w:cs="Arial"/>
          <w:b/>
          <w:bCs/>
          <w:lang w:val="en-GB"/>
        </w:rPr>
        <w:t>OTSDUW</w:t>
      </w:r>
      <w:proofErr w:type="spellEnd"/>
      <w:r w:rsidRPr="008038B2">
        <w:rPr>
          <w:rFonts w:cs="Arial"/>
          <w:b/>
          <w:bCs/>
          <w:lang w:val="en-GB"/>
        </w:rPr>
        <w:t xml:space="preserve"> Plant and Apparatus</w:t>
      </w:r>
      <w:r w:rsidRPr="008038B2">
        <w:rPr>
          <w:rFonts w:cs="Arial"/>
          <w:lang w:val="en-GB"/>
        </w:rPr>
        <w:t xml:space="preserve"> with an </w:t>
      </w:r>
      <w:r w:rsidRPr="008038B2">
        <w:rPr>
          <w:rFonts w:cs="Arial"/>
          <w:b/>
          <w:bCs/>
          <w:lang w:val="en-GB"/>
        </w:rPr>
        <w:t xml:space="preserve">Interface Point </w:t>
      </w:r>
      <w:r w:rsidRPr="008038B2">
        <w:rPr>
          <w:rFonts w:cs="Arial"/>
          <w:lang w:val="en-GB"/>
        </w:rPr>
        <w:t>in Scotland</w:t>
      </w:r>
      <w:bookmarkEnd w:id="19"/>
      <w:r w:rsidRPr="008038B2">
        <w:rPr>
          <w:rFonts w:cs="Arial"/>
          <w:b/>
          <w:bCs/>
          <w:lang w:val="en-GB"/>
        </w:rPr>
        <w:t xml:space="preserve"> </w:t>
      </w:r>
      <w:r w:rsidRPr="008038B2">
        <w:rPr>
          <w:rFonts w:cs="Arial"/>
          <w:lang w:val="en-GB"/>
        </w:rPr>
        <w:t>shall be tripped for the following conditions:</w:t>
      </w:r>
    </w:p>
    <w:p w14:paraId="35B605F9" w14:textId="77777777" w:rsidR="00E62EDF" w:rsidRPr="008038B2" w:rsidRDefault="00E62EDF" w:rsidP="00E62EDF">
      <w:pPr>
        <w:pStyle w:val="Level3Text"/>
        <w:ind w:left="2145" w:firstLine="0"/>
        <w:rPr>
          <w:rFonts w:cs="Arial"/>
        </w:rPr>
      </w:pPr>
      <w:bookmarkStart w:id="20" w:name="_DV_M557"/>
      <w:bookmarkEnd w:id="20"/>
      <w:r w:rsidRPr="008038B2">
        <w:rPr>
          <w:rFonts w:cs="Arial"/>
        </w:rPr>
        <w:t>(1)</w:t>
      </w:r>
      <w:r w:rsidRPr="008038B2">
        <w:rPr>
          <w:rFonts w:cs="Arial"/>
        </w:rPr>
        <w:tab/>
      </w:r>
      <w:r w:rsidRPr="008038B2">
        <w:rPr>
          <w:rFonts w:cs="Arial"/>
          <w:b/>
        </w:rPr>
        <w:t>Frequency</w:t>
      </w:r>
      <w:r w:rsidRPr="008038B2">
        <w:rPr>
          <w:rFonts w:cs="Arial"/>
        </w:rPr>
        <w:t xml:space="preserve"> above </w:t>
      </w:r>
      <w:proofErr w:type="spellStart"/>
      <w:r w:rsidRPr="008038B2">
        <w:rPr>
          <w:rFonts w:cs="Arial"/>
        </w:rPr>
        <w:t>52Hz</w:t>
      </w:r>
      <w:proofErr w:type="spellEnd"/>
      <w:r w:rsidRPr="008038B2">
        <w:rPr>
          <w:rFonts w:cs="Arial"/>
        </w:rPr>
        <w:t xml:space="preserve"> for more than 2 seconds</w:t>
      </w:r>
    </w:p>
    <w:p w14:paraId="230FF381" w14:textId="77777777" w:rsidR="00E62EDF" w:rsidRPr="008038B2" w:rsidRDefault="00E62EDF" w:rsidP="00E62EDF">
      <w:pPr>
        <w:pStyle w:val="Level3Text"/>
        <w:ind w:left="2145" w:firstLine="0"/>
        <w:rPr>
          <w:rFonts w:cs="Arial"/>
        </w:rPr>
      </w:pPr>
      <w:bookmarkStart w:id="21" w:name="_DV_M558"/>
      <w:bookmarkEnd w:id="21"/>
      <w:r w:rsidRPr="008038B2">
        <w:rPr>
          <w:rFonts w:cs="Arial"/>
        </w:rPr>
        <w:t>(2)</w:t>
      </w:r>
      <w:r w:rsidRPr="008038B2">
        <w:rPr>
          <w:rFonts w:cs="Arial"/>
        </w:rPr>
        <w:tab/>
      </w:r>
      <w:r w:rsidRPr="008038B2">
        <w:rPr>
          <w:rFonts w:cs="Arial"/>
          <w:b/>
        </w:rPr>
        <w:t>Frequency</w:t>
      </w:r>
      <w:r w:rsidRPr="008038B2">
        <w:rPr>
          <w:rFonts w:cs="Arial"/>
        </w:rPr>
        <w:t xml:space="preserve"> below </w:t>
      </w:r>
      <w:proofErr w:type="spellStart"/>
      <w:r w:rsidRPr="008038B2">
        <w:rPr>
          <w:rFonts w:cs="Arial"/>
        </w:rPr>
        <w:t>47Hz</w:t>
      </w:r>
      <w:proofErr w:type="spellEnd"/>
      <w:r w:rsidRPr="008038B2">
        <w:rPr>
          <w:rFonts w:cs="Arial"/>
        </w:rPr>
        <w:t xml:space="preserve"> for more than 2 seconds</w:t>
      </w:r>
    </w:p>
    <w:p w14:paraId="35FD71BB" w14:textId="77777777" w:rsidR="00E62EDF" w:rsidRPr="008038B2" w:rsidRDefault="00E62EDF" w:rsidP="00E62EDF">
      <w:pPr>
        <w:pStyle w:val="Level3Text"/>
        <w:ind w:hanging="123"/>
        <w:rPr>
          <w:rFonts w:cs="Arial"/>
        </w:rPr>
      </w:pPr>
      <w:bookmarkStart w:id="22" w:name="_DV_M559"/>
      <w:bookmarkEnd w:id="22"/>
      <w:r w:rsidRPr="008038B2">
        <w:rPr>
          <w:rFonts w:cs="Arial"/>
        </w:rPr>
        <w:t>(3)</w:t>
      </w:r>
      <w:r w:rsidRPr="008038B2">
        <w:rPr>
          <w:rFonts w:cs="Arial"/>
        </w:rPr>
        <w:tab/>
        <w:t xml:space="preserve">Voltage as measured at the </w:t>
      </w:r>
      <w:r w:rsidRPr="008038B2">
        <w:rPr>
          <w:rFonts w:cs="Arial"/>
          <w:b/>
        </w:rPr>
        <w:t>Onshore</w:t>
      </w:r>
      <w:r w:rsidRPr="008038B2">
        <w:rPr>
          <w:rFonts w:cs="Arial"/>
        </w:rPr>
        <w:t xml:space="preserve"> </w:t>
      </w:r>
      <w:r w:rsidRPr="008038B2">
        <w:rPr>
          <w:rFonts w:cs="Arial"/>
          <w:b/>
        </w:rPr>
        <w:t>Connection Point</w:t>
      </w:r>
      <w:r w:rsidRPr="008038B2">
        <w:rPr>
          <w:rFonts w:cs="Arial"/>
        </w:rPr>
        <w:t xml:space="preserve"> or </w:t>
      </w:r>
      <w:r w:rsidRPr="008038B2">
        <w:rPr>
          <w:rFonts w:cs="Arial"/>
          <w:b/>
        </w:rPr>
        <w:t>Onshore</w:t>
      </w:r>
      <w:r w:rsidRPr="008038B2">
        <w:rPr>
          <w:rFonts w:cs="Arial"/>
        </w:rPr>
        <w:t xml:space="preserve"> </w:t>
      </w:r>
      <w:r w:rsidRPr="008038B2">
        <w:rPr>
          <w:rFonts w:cs="Arial"/>
          <w:b/>
        </w:rPr>
        <w:t xml:space="preserve">User </w:t>
      </w:r>
      <w:r w:rsidRPr="008038B2">
        <w:rPr>
          <w:rFonts w:cs="Arial"/>
          <w:b/>
        </w:rPr>
        <w:tab/>
        <w:t xml:space="preserve">System Entry Point </w:t>
      </w:r>
      <w:r w:rsidRPr="008038B2">
        <w:rPr>
          <w:rFonts w:cs="Arial"/>
        </w:rPr>
        <w:t xml:space="preserve">or </w:t>
      </w:r>
      <w:r w:rsidRPr="008038B2">
        <w:rPr>
          <w:rFonts w:cs="Arial"/>
          <w:b/>
        </w:rPr>
        <w:t>Offshore Grid Entry Point</w:t>
      </w:r>
      <w:r w:rsidRPr="008038B2">
        <w:rPr>
          <w:rFonts w:cs="Arial"/>
        </w:rPr>
        <w:t xml:space="preserve"> </w:t>
      </w:r>
      <w:bookmarkStart w:id="23" w:name="_DV_M560"/>
      <w:bookmarkStart w:id="24" w:name="_DV_C211"/>
      <w:bookmarkEnd w:id="23"/>
      <w:r w:rsidRPr="008038B2">
        <w:rPr>
          <w:rFonts w:cs="Arial"/>
        </w:rPr>
        <w:t xml:space="preserve">or </w:t>
      </w:r>
      <w:r w:rsidRPr="008038B2">
        <w:rPr>
          <w:rFonts w:cs="Arial"/>
          <w:b/>
          <w:bCs/>
        </w:rPr>
        <w:t xml:space="preserve">Interface Point </w:t>
      </w:r>
      <w:r w:rsidRPr="008038B2">
        <w:rPr>
          <w:rFonts w:cs="Arial"/>
        </w:rPr>
        <w:t xml:space="preserve">in the </w:t>
      </w:r>
      <w:r w:rsidRPr="008038B2">
        <w:rPr>
          <w:rFonts w:cs="Arial"/>
        </w:rPr>
        <w:tab/>
        <w:t xml:space="preserve">case of </w:t>
      </w:r>
      <w:proofErr w:type="spellStart"/>
      <w:r w:rsidRPr="008038B2">
        <w:rPr>
          <w:rFonts w:cs="Arial"/>
          <w:b/>
          <w:bCs/>
        </w:rPr>
        <w:t>OTSDUW</w:t>
      </w:r>
      <w:proofErr w:type="spellEnd"/>
      <w:r w:rsidRPr="008038B2">
        <w:rPr>
          <w:rFonts w:cs="Arial"/>
          <w:b/>
          <w:bCs/>
        </w:rPr>
        <w:t xml:space="preserve"> Plant and Apparatus</w:t>
      </w:r>
      <w:bookmarkEnd w:id="24"/>
      <w:r w:rsidRPr="008038B2">
        <w:rPr>
          <w:rFonts w:cs="Arial"/>
        </w:rPr>
        <w:t xml:space="preserve"> is below 80% for more than 2.5 </w:t>
      </w:r>
      <w:r w:rsidRPr="008038B2">
        <w:rPr>
          <w:rFonts w:cs="Arial"/>
        </w:rPr>
        <w:tab/>
        <w:t>seconds</w:t>
      </w:r>
    </w:p>
    <w:p w14:paraId="5700F2EA" w14:textId="77777777" w:rsidR="00E62EDF" w:rsidRPr="008038B2" w:rsidRDefault="00E62EDF" w:rsidP="00E62EDF">
      <w:pPr>
        <w:pStyle w:val="Level3Text"/>
        <w:rPr>
          <w:rFonts w:cs="Arial"/>
        </w:rPr>
      </w:pPr>
      <w:bookmarkStart w:id="25" w:name="_DV_M561"/>
      <w:bookmarkEnd w:id="25"/>
      <w:r w:rsidRPr="008038B2">
        <w:rPr>
          <w:rFonts w:cs="Arial"/>
        </w:rPr>
        <w:t xml:space="preserve">Voltage as measured at the </w:t>
      </w:r>
      <w:r w:rsidRPr="008038B2">
        <w:rPr>
          <w:rFonts w:cs="Arial"/>
          <w:b/>
        </w:rPr>
        <w:t>Onshore</w:t>
      </w:r>
      <w:r w:rsidRPr="008038B2">
        <w:rPr>
          <w:rFonts w:cs="Arial"/>
        </w:rPr>
        <w:t xml:space="preserve"> </w:t>
      </w:r>
      <w:r w:rsidRPr="008038B2">
        <w:rPr>
          <w:rFonts w:cs="Arial"/>
          <w:b/>
        </w:rPr>
        <w:t>Connection Point</w:t>
      </w:r>
      <w:r w:rsidRPr="008038B2">
        <w:rPr>
          <w:rFonts w:cs="Arial"/>
        </w:rPr>
        <w:t xml:space="preserve"> or </w:t>
      </w:r>
      <w:r w:rsidRPr="008038B2">
        <w:rPr>
          <w:rFonts w:cs="Arial"/>
          <w:b/>
        </w:rPr>
        <w:t>Onshore</w:t>
      </w:r>
      <w:r w:rsidRPr="008038B2">
        <w:rPr>
          <w:rFonts w:cs="Arial"/>
        </w:rPr>
        <w:t xml:space="preserve"> </w:t>
      </w:r>
      <w:r w:rsidRPr="008038B2">
        <w:rPr>
          <w:rFonts w:cs="Arial"/>
          <w:b/>
        </w:rPr>
        <w:t>User System Entry Point</w:t>
      </w:r>
      <w:r w:rsidRPr="008038B2">
        <w:rPr>
          <w:rFonts w:cs="Arial"/>
        </w:rPr>
        <w:t xml:space="preserve"> or </w:t>
      </w:r>
      <w:r w:rsidRPr="008038B2">
        <w:rPr>
          <w:rFonts w:cs="Arial"/>
          <w:b/>
        </w:rPr>
        <w:t>Offshore Grid Entry Point</w:t>
      </w:r>
      <w:r w:rsidRPr="008038B2">
        <w:rPr>
          <w:rFonts w:cs="Arial"/>
        </w:rPr>
        <w:t xml:space="preserve"> </w:t>
      </w:r>
      <w:bookmarkStart w:id="26" w:name="_DV_M562"/>
      <w:bookmarkStart w:id="27" w:name="_DV_C212"/>
      <w:bookmarkEnd w:id="26"/>
      <w:r w:rsidRPr="008038B2">
        <w:rPr>
          <w:rFonts w:cs="Arial"/>
        </w:rPr>
        <w:t xml:space="preserve">or </w:t>
      </w:r>
      <w:r w:rsidRPr="008038B2">
        <w:rPr>
          <w:rFonts w:cs="Arial"/>
          <w:b/>
          <w:bCs/>
        </w:rPr>
        <w:t xml:space="preserve">Interface Point </w:t>
      </w:r>
      <w:r w:rsidRPr="008038B2">
        <w:rPr>
          <w:rFonts w:cs="Arial"/>
        </w:rPr>
        <w:t xml:space="preserve">in the case of </w:t>
      </w:r>
      <w:proofErr w:type="spellStart"/>
      <w:r w:rsidRPr="008038B2">
        <w:rPr>
          <w:rFonts w:cs="Arial"/>
          <w:b/>
          <w:bCs/>
        </w:rPr>
        <w:t>OTSDUW</w:t>
      </w:r>
      <w:proofErr w:type="spellEnd"/>
      <w:r w:rsidRPr="008038B2">
        <w:rPr>
          <w:rFonts w:cs="Arial"/>
          <w:b/>
          <w:bCs/>
        </w:rPr>
        <w:t xml:space="preserve"> Plant and Apparatus</w:t>
      </w:r>
      <w:bookmarkEnd w:id="27"/>
      <w:r w:rsidRPr="008038B2">
        <w:rPr>
          <w:rFonts w:cs="Arial"/>
        </w:rPr>
        <w:t xml:space="preserve"> is above 120% (115% for </w:t>
      </w:r>
      <w:proofErr w:type="spellStart"/>
      <w:r w:rsidRPr="008038B2">
        <w:rPr>
          <w:rFonts w:cs="Arial"/>
        </w:rPr>
        <w:t>275kV</w:t>
      </w:r>
      <w:proofErr w:type="spellEnd"/>
      <w:r w:rsidRPr="008038B2">
        <w:rPr>
          <w:rFonts w:cs="Arial"/>
        </w:rPr>
        <w:t>) for more than 1 second</w:t>
      </w:r>
      <w:r w:rsidRPr="008038B2">
        <w:rPr>
          <w:rFonts w:cs="Arial"/>
          <w:snapToGrid/>
        </w:rPr>
        <w:t>.</w:t>
      </w:r>
      <w:bookmarkStart w:id="28" w:name="_DV_M563"/>
      <w:bookmarkEnd w:id="28"/>
      <w:r w:rsidRPr="008038B2">
        <w:rPr>
          <w:rFonts w:cs="Arial"/>
          <w:snapToGrid/>
        </w:rPr>
        <w:t xml:space="preserve"> The times in sections (1) and (2) are maximum trip times.  Shorter times may be used to protect the </w:t>
      </w:r>
      <w:r w:rsidRPr="008038B2">
        <w:rPr>
          <w:rFonts w:cs="Arial"/>
          <w:b/>
        </w:rPr>
        <w:t>Non-Synchronous Generating Units</w:t>
      </w:r>
      <w:bookmarkStart w:id="29" w:name="_DV_C213"/>
      <w:r w:rsidRPr="008038B2">
        <w:rPr>
          <w:rFonts w:cs="Arial"/>
          <w:bCs/>
        </w:rPr>
        <w:t>,</w:t>
      </w:r>
      <w:r w:rsidRPr="008038B2">
        <w:rPr>
          <w:rFonts w:cs="Arial"/>
          <w:b/>
          <w:bCs/>
        </w:rPr>
        <w:t xml:space="preserve"> </w:t>
      </w:r>
      <w:r w:rsidRPr="008038B2">
        <w:rPr>
          <w:rFonts w:cs="Arial"/>
        </w:rPr>
        <w:t xml:space="preserve">or </w:t>
      </w:r>
      <w:proofErr w:type="spellStart"/>
      <w:r w:rsidRPr="008038B2">
        <w:rPr>
          <w:rFonts w:cs="Arial"/>
          <w:b/>
          <w:bCs/>
        </w:rPr>
        <w:t>OTSDUW</w:t>
      </w:r>
      <w:proofErr w:type="spellEnd"/>
      <w:r w:rsidRPr="008038B2">
        <w:rPr>
          <w:rFonts w:cs="Arial"/>
          <w:b/>
          <w:bCs/>
        </w:rPr>
        <w:t xml:space="preserve"> Plant and Apparatus</w:t>
      </w:r>
      <w:bookmarkStart w:id="30" w:name="_DV_M564"/>
      <w:bookmarkEnd w:id="29"/>
      <w:bookmarkEnd w:id="30"/>
      <w:r w:rsidRPr="008038B2">
        <w:rPr>
          <w:rFonts w:cs="Arial"/>
        </w:rPr>
        <w:t>.</w:t>
      </w:r>
      <w:r w:rsidRPr="008038B2">
        <w:rPr>
          <w:rFonts w:cs="Arial"/>
          <w:b/>
        </w:rPr>
        <w:t xml:space="preserve"> </w:t>
      </w:r>
    </w:p>
    <w:p w14:paraId="5A73EEFF" w14:textId="77777777" w:rsidR="00E62EDF" w:rsidRPr="008038B2" w:rsidRDefault="00E62EDF" w:rsidP="00E62EDF">
      <w:pPr>
        <w:pStyle w:val="Level1Text"/>
        <w:tabs>
          <w:tab w:val="clear" w:pos="1418"/>
          <w:tab w:val="left" w:pos="2835"/>
        </w:tabs>
        <w:spacing w:after="0" w:line="240" w:lineRule="auto"/>
        <w:ind w:left="1843" w:firstLine="0"/>
        <w:rPr>
          <w:rFonts w:cs="Arial"/>
          <w:color w:val="auto"/>
          <w:lang w:val="en-GB"/>
        </w:rPr>
      </w:pPr>
    </w:p>
    <w:p w14:paraId="2CA48D5F" w14:textId="77777777" w:rsidR="00E62EDF" w:rsidRPr="008038B2" w:rsidRDefault="00E62EDF" w:rsidP="00E62EDF">
      <w:pPr>
        <w:pStyle w:val="Level1Text"/>
        <w:tabs>
          <w:tab w:val="clear" w:pos="1418"/>
          <w:tab w:val="left" w:pos="2835"/>
        </w:tabs>
        <w:spacing w:after="0" w:line="240" w:lineRule="auto"/>
        <w:rPr>
          <w:rFonts w:cs="Arial"/>
          <w:color w:val="auto"/>
          <w:lang w:val="en-GB"/>
        </w:rPr>
      </w:pPr>
    </w:p>
    <w:p w14:paraId="3FD03C18" w14:textId="77777777" w:rsidR="00E62EDF" w:rsidRPr="008038B2" w:rsidRDefault="00E62EDF" w:rsidP="00E62EDF">
      <w:pPr>
        <w:pStyle w:val="Level2Text"/>
        <w:tabs>
          <w:tab w:val="left" w:pos="1134"/>
        </w:tabs>
        <w:spacing w:after="0" w:line="240" w:lineRule="auto"/>
        <w:ind w:left="0" w:firstLine="0"/>
        <w:rPr>
          <w:rFonts w:cs="Arial"/>
          <w:lang w:val="en-GB"/>
        </w:rPr>
      </w:pPr>
      <w:proofErr w:type="spellStart"/>
      <w:r w:rsidRPr="008038B2">
        <w:rPr>
          <w:rFonts w:cs="Arial"/>
          <w:lang w:val="en-GB"/>
        </w:rPr>
        <w:t>ECC.6.3.15.11</w:t>
      </w:r>
      <w:proofErr w:type="spellEnd"/>
      <w:r w:rsidRPr="008038B2">
        <w:rPr>
          <w:rFonts w:cs="Arial"/>
          <w:lang w:val="en-GB"/>
        </w:rPr>
        <w:tab/>
      </w:r>
      <w:r w:rsidRPr="008038B2">
        <w:rPr>
          <w:rFonts w:cs="Arial"/>
          <w:u w:val="single"/>
          <w:lang w:val="en-GB"/>
        </w:rPr>
        <w:t>HVDC System Robustness</w:t>
      </w:r>
    </w:p>
    <w:p w14:paraId="329E429B" w14:textId="77777777" w:rsidR="00E62EDF" w:rsidRPr="008038B2" w:rsidRDefault="00E62EDF" w:rsidP="00E62EDF">
      <w:pPr>
        <w:pStyle w:val="Level2Text"/>
        <w:tabs>
          <w:tab w:val="left" w:pos="1134"/>
        </w:tabs>
        <w:spacing w:after="0" w:line="240" w:lineRule="auto"/>
        <w:ind w:left="0" w:firstLine="0"/>
        <w:rPr>
          <w:rFonts w:cs="Arial"/>
        </w:rPr>
      </w:pPr>
    </w:p>
    <w:p w14:paraId="7C6DFEA2" w14:textId="77777777" w:rsidR="00E62EDF" w:rsidRPr="008038B2" w:rsidRDefault="00E62EDF" w:rsidP="00E62EDF">
      <w:pPr>
        <w:pStyle w:val="Level2Text"/>
        <w:tabs>
          <w:tab w:val="left" w:pos="1134"/>
        </w:tabs>
        <w:spacing w:after="0" w:line="240" w:lineRule="auto"/>
        <w:ind w:hanging="1843"/>
        <w:rPr>
          <w:rFonts w:cs="Arial"/>
        </w:rPr>
      </w:pPr>
      <w:proofErr w:type="spellStart"/>
      <w:r w:rsidRPr="008038B2">
        <w:rPr>
          <w:rFonts w:cs="Arial"/>
        </w:rPr>
        <w:t>ECC.6.3.15.11.1</w:t>
      </w:r>
      <w:proofErr w:type="spellEnd"/>
      <w:r w:rsidRPr="008038B2">
        <w:rPr>
          <w:rFonts w:cs="Arial"/>
        </w:rPr>
        <w:tab/>
        <w:t xml:space="preserve">The </w:t>
      </w:r>
      <w:r w:rsidRPr="008038B2">
        <w:rPr>
          <w:rFonts w:cs="Arial"/>
          <w:b/>
        </w:rPr>
        <w:t>HVDC System</w:t>
      </w:r>
      <w:r w:rsidRPr="008038B2">
        <w:rPr>
          <w:rFonts w:cs="Arial"/>
        </w:rPr>
        <w:t xml:space="preserve"> shall be capable of finding stable operation points with a minimum change in </w:t>
      </w:r>
      <w:r w:rsidRPr="008038B2">
        <w:rPr>
          <w:rFonts w:cs="Arial"/>
          <w:b/>
        </w:rPr>
        <w:t>Active Power</w:t>
      </w:r>
      <w:r w:rsidRPr="008038B2">
        <w:rPr>
          <w:rFonts w:cs="Arial"/>
        </w:rPr>
        <w:t xml:space="preserve"> flow and voltage level, during and after any planned or unplanned change in the </w:t>
      </w:r>
      <w:r w:rsidRPr="008038B2">
        <w:rPr>
          <w:rFonts w:cs="Arial"/>
          <w:b/>
        </w:rPr>
        <w:t>HVDC System</w:t>
      </w:r>
      <w:r w:rsidRPr="008038B2">
        <w:rPr>
          <w:rFonts w:cs="Arial"/>
        </w:rPr>
        <w:t xml:space="preserve"> or AC </w:t>
      </w:r>
      <w:proofErr w:type="gramStart"/>
      <w:r w:rsidRPr="008038B2">
        <w:rPr>
          <w:rFonts w:cs="Arial"/>
          <w:b/>
        </w:rPr>
        <w:t>System</w:t>
      </w:r>
      <w:r w:rsidRPr="008038B2">
        <w:rPr>
          <w:rFonts w:cs="Arial"/>
        </w:rPr>
        <w:t xml:space="preserve">  to</w:t>
      </w:r>
      <w:proofErr w:type="gramEnd"/>
      <w:r w:rsidRPr="008038B2">
        <w:rPr>
          <w:rFonts w:cs="Arial"/>
        </w:rPr>
        <w:t xml:space="preserve"> which it is connected. </w:t>
      </w:r>
      <w:r w:rsidRPr="008038B2">
        <w:rPr>
          <w:rFonts w:cs="Arial"/>
          <w:b/>
        </w:rPr>
        <w:t xml:space="preserve">The </w:t>
      </w:r>
      <w:proofErr w:type="gramStart"/>
      <w:r w:rsidRPr="008038B2">
        <w:rPr>
          <w:rFonts w:cs="Arial"/>
          <w:b/>
        </w:rPr>
        <w:t>Company</w:t>
      </w:r>
      <w:r w:rsidRPr="008038B2">
        <w:rPr>
          <w:rFonts w:cs="Arial"/>
        </w:rPr>
        <w:t xml:space="preserve">  shall</w:t>
      </w:r>
      <w:proofErr w:type="gramEnd"/>
      <w:r w:rsidRPr="008038B2">
        <w:rPr>
          <w:rFonts w:cs="Arial"/>
        </w:rPr>
        <w:t xml:space="preserve"> specify the changes in the System conditions for which the </w:t>
      </w:r>
      <w:r w:rsidRPr="008038B2">
        <w:rPr>
          <w:rFonts w:cs="Arial"/>
          <w:b/>
        </w:rPr>
        <w:t>HVDC Systems</w:t>
      </w:r>
      <w:r w:rsidRPr="008038B2">
        <w:rPr>
          <w:rFonts w:cs="Arial"/>
        </w:rPr>
        <w:t xml:space="preserve"> shall remain in stable operation. </w:t>
      </w:r>
    </w:p>
    <w:p w14:paraId="22CE9440" w14:textId="77777777" w:rsidR="00E62EDF" w:rsidRPr="008038B2" w:rsidRDefault="00E62EDF" w:rsidP="00E62EDF">
      <w:pPr>
        <w:pStyle w:val="Level2Text"/>
        <w:tabs>
          <w:tab w:val="left" w:pos="1134"/>
        </w:tabs>
        <w:spacing w:after="0" w:line="240" w:lineRule="auto"/>
        <w:ind w:left="2145" w:firstLine="0"/>
        <w:rPr>
          <w:rFonts w:cs="Arial"/>
        </w:rPr>
      </w:pPr>
    </w:p>
    <w:p w14:paraId="6A1A176A" w14:textId="77777777" w:rsidR="00E62EDF" w:rsidRPr="008038B2" w:rsidRDefault="00E62EDF" w:rsidP="00E62EDF">
      <w:pPr>
        <w:pStyle w:val="Level2Text"/>
        <w:tabs>
          <w:tab w:val="left" w:pos="1134"/>
        </w:tabs>
        <w:spacing w:after="0" w:line="240" w:lineRule="auto"/>
        <w:ind w:hanging="1843"/>
        <w:rPr>
          <w:rFonts w:cs="Arial"/>
        </w:rPr>
      </w:pPr>
      <w:proofErr w:type="spellStart"/>
      <w:r w:rsidRPr="008038B2">
        <w:rPr>
          <w:rFonts w:cs="Arial"/>
        </w:rPr>
        <w:t>ECC.6.3.15.11.2</w:t>
      </w:r>
      <w:proofErr w:type="spellEnd"/>
      <w:r w:rsidRPr="008038B2">
        <w:rPr>
          <w:rFonts w:cs="Arial"/>
        </w:rPr>
        <w:tab/>
        <w:t xml:space="preserve">The </w:t>
      </w:r>
      <w:r w:rsidRPr="008038B2">
        <w:rPr>
          <w:rFonts w:cs="Arial"/>
          <w:b/>
        </w:rPr>
        <w:t>HVDC System</w:t>
      </w:r>
      <w:r w:rsidRPr="008038B2">
        <w:rPr>
          <w:rFonts w:cs="Arial"/>
        </w:rPr>
        <w:t xml:space="preserve"> owner shall ensure that the tripping or disconnection of an </w:t>
      </w:r>
      <w:r w:rsidRPr="008038B2">
        <w:rPr>
          <w:rFonts w:cs="Arial"/>
          <w:b/>
        </w:rPr>
        <w:t>HVDC Converter Station</w:t>
      </w:r>
      <w:r w:rsidRPr="008038B2">
        <w:rPr>
          <w:rFonts w:cs="Arial"/>
        </w:rPr>
        <w:t xml:space="preserve">, as part of any multi-terminal or embedded </w:t>
      </w:r>
      <w:r w:rsidRPr="008038B2">
        <w:rPr>
          <w:rFonts w:cs="Arial"/>
          <w:b/>
        </w:rPr>
        <w:t>HVDC System</w:t>
      </w:r>
      <w:r w:rsidRPr="008038B2">
        <w:rPr>
          <w:rFonts w:cs="Arial"/>
        </w:rPr>
        <w:t xml:space="preserve">, does not result in transients at the </w:t>
      </w:r>
      <w:r w:rsidRPr="008038B2">
        <w:rPr>
          <w:rFonts w:cs="Arial"/>
          <w:b/>
        </w:rPr>
        <w:t>Grid Entry Point</w:t>
      </w:r>
      <w:r w:rsidRPr="008038B2">
        <w:rPr>
          <w:rFonts w:cs="Arial"/>
        </w:rPr>
        <w:t xml:space="preserve"> or </w:t>
      </w:r>
      <w:r w:rsidRPr="008038B2">
        <w:rPr>
          <w:rFonts w:cs="Arial"/>
          <w:b/>
        </w:rPr>
        <w:t>User System Entry Point</w:t>
      </w:r>
      <w:r w:rsidRPr="008038B2">
        <w:rPr>
          <w:rFonts w:cs="Arial"/>
        </w:rPr>
        <w:t xml:space="preserve"> beyond the limit specified by </w:t>
      </w:r>
      <w:r w:rsidRPr="008038B2">
        <w:rPr>
          <w:rFonts w:cs="Arial"/>
          <w:b/>
        </w:rPr>
        <w:t>The Company</w:t>
      </w:r>
      <w:r w:rsidRPr="008038B2">
        <w:rPr>
          <w:rFonts w:cs="Arial"/>
        </w:rPr>
        <w:t xml:space="preserve"> in co-ordination with the </w:t>
      </w:r>
      <w:r w:rsidRPr="008038B2">
        <w:rPr>
          <w:rFonts w:cs="Arial"/>
          <w:b/>
        </w:rPr>
        <w:t>Relevant Transmission Licensee</w:t>
      </w:r>
      <w:r w:rsidRPr="008038B2">
        <w:rPr>
          <w:rFonts w:cs="Arial"/>
        </w:rPr>
        <w:t xml:space="preserve">. </w:t>
      </w:r>
    </w:p>
    <w:p w14:paraId="0601383F" w14:textId="77777777" w:rsidR="00E62EDF" w:rsidRPr="008038B2" w:rsidRDefault="00E62EDF" w:rsidP="00E62EDF">
      <w:pPr>
        <w:pStyle w:val="Level2Text"/>
        <w:tabs>
          <w:tab w:val="left" w:pos="1134"/>
        </w:tabs>
        <w:spacing w:after="0" w:line="240" w:lineRule="auto"/>
        <w:ind w:left="2145" w:firstLine="0"/>
        <w:rPr>
          <w:rFonts w:cs="Arial"/>
        </w:rPr>
      </w:pPr>
    </w:p>
    <w:p w14:paraId="77D76A3A" w14:textId="77777777" w:rsidR="00E62EDF" w:rsidRPr="008038B2" w:rsidRDefault="00E62EDF" w:rsidP="00E62EDF">
      <w:pPr>
        <w:pStyle w:val="Level2Text"/>
        <w:tabs>
          <w:tab w:val="left" w:pos="1134"/>
        </w:tabs>
        <w:spacing w:after="0" w:line="240" w:lineRule="auto"/>
        <w:ind w:hanging="1843"/>
        <w:rPr>
          <w:rFonts w:cs="Arial"/>
        </w:rPr>
      </w:pPr>
      <w:proofErr w:type="spellStart"/>
      <w:r w:rsidRPr="008038B2">
        <w:rPr>
          <w:rFonts w:cs="Arial"/>
        </w:rPr>
        <w:t>ECC.6.3.15.11.3</w:t>
      </w:r>
      <w:proofErr w:type="spellEnd"/>
      <w:r w:rsidRPr="008038B2">
        <w:rPr>
          <w:rFonts w:cs="Arial"/>
        </w:rPr>
        <w:t xml:space="preserve"> </w:t>
      </w:r>
      <w:r w:rsidRPr="008038B2">
        <w:rPr>
          <w:rFonts w:cs="Arial"/>
        </w:rPr>
        <w:tab/>
        <w:t xml:space="preserve">The </w:t>
      </w:r>
      <w:r w:rsidRPr="008038B2">
        <w:rPr>
          <w:rFonts w:cs="Arial"/>
          <w:b/>
        </w:rPr>
        <w:t>HVDC System</w:t>
      </w:r>
      <w:r w:rsidRPr="008038B2">
        <w:rPr>
          <w:rFonts w:cs="Arial"/>
        </w:rPr>
        <w:t xml:space="preserve"> shall withstand transient faults on HVAC lines in the network adjacent or close to the </w:t>
      </w:r>
      <w:r w:rsidRPr="008038B2">
        <w:rPr>
          <w:rFonts w:cs="Arial"/>
          <w:b/>
        </w:rPr>
        <w:t xml:space="preserve">HVDC </w:t>
      </w:r>
      <w:proofErr w:type="gramStart"/>
      <w:r w:rsidRPr="008038B2">
        <w:rPr>
          <w:rFonts w:cs="Arial"/>
          <w:b/>
        </w:rPr>
        <w:t>System</w:t>
      </w:r>
      <w:r w:rsidRPr="008038B2">
        <w:rPr>
          <w:rFonts w:cs="Arial"/>
        </w:rPr>
        <w:t>, and</w:t>
      </w:r>
      <w:proofErr w:type="gramEnd"/>
      <w:r w:rsidRPr="008038B2">
        <w:rPr>
          <w:rFonts w:cs="Arial"/>
        </w:rPr>
        <w:t xml:space="preserve"> shall not cause any of the equipment in the </w:t>
      </w:r>
      <w:r w:rsidRPr="008038B2">
        <w:rPr>
          <w:rFonts w:cs="Arial"/>
          <w:b/>
        </w:rPr>
        <w:t>HVDC System</w:t>
      </w:r>
      <w:r w:rsidRPr="008038B2">
        <w:rPr>
          <w:rFonts w:cs="Arial"/>
        </w:rPr>
        <w:t xml:space="preserve"> to disconnect from the network due to </w:t>
      </w:r>
      <w:proofErr w:type="spellStart"/>
      <w:r w:rsidRPr="008038B2">
        <w:rPr>
          <w:rFonts w:cs="Arial"/>
        </w:rPr>
        <w:t>autoreclosure</w:t>
      </w:r>
      <w:proofErr w:type="spellEnd"/>
      <w:r w:rsidRPr="008038B2">
        <w:rPr>
          <w:rFonts w:cs="Arial"/>
        </w:rPr>
        <w:t xml:space="preserve"> of lines in the </w:t>
      </w:r>
      <w:r w:rsidRPr="008038B2">
        <w:rPr>
          <w:rFonts w:cs="Arial"/>
          <w:b/>
        </w:rPr>
        <w:t>System</w:t>
      </w:r>
      <w:r w:rsidRPr="008038B2">
        <w:rPr>
          <w:rFonts w:cs="Arial"/>
        </w:rPr>
        <w:t xml:space="preserve">. </w:t>
      </w:r>
    </w:p>
    <w:p w14:paraId="1E132CC2" w14:textId="77777777" w:rsidR="00E62EDF" w:rsidRPr="008038B2" w:rsidRDefault="00E62EDF" w:rsidP="00E62EDF">
      <w:pPr>
        <w:pStyle w:val="Level2Text"/>
        <w:tabs>
          <w:tab w:val="left" w:pos="1134"/>
        </w:tabs>
        <w:spacing w:after="0" w:line="240" w:lineRule="auto"/>
        <w:rPr>
          <w:rFonts w:cs="Arial"/>
        </w:rPr>
      </w:pPr>
    </w:p>
    <w:p w14:paraId="60A8C15A" w14:textId="77777777" w:rsidR="00E62EDF" w:rsidRPr="008038B2" w:rsidRDefault="00E62EDF" w:rsidP="00E62EDF">
      <w:pPr>
        <w:pStyle w:val="Level2Text"/>
        <w:tabs>
          <w:tab w:val="left" w:pos="1134"/>
        </w:tabs>
        <w:spacing w:after="0" w:line="240" w:lineRule="auto"/>
        <w:ind w:hanging="1843"/>
        <w:rPr>
          <w:rFonts w:cs="Arial"/>
        </w:rPr>
      </w:pPr>
      <w:proofErr w:type="spellStart"/>
      <w:r w:rsidRPr="008038B2">
        <w:rPr>
          <w:rFonts w:cs="Arial"/>
        </w:rPr>
        <w:lastRenderedPageBreak/>
        <w:t>ECC.6.3.15.11.4</w:t>
      </w:r>
      <w:proofErr w:type="spellEnd"/>
      <w:r w:rsidRPr="008038B2">
        <w:rPr>
          <w:rFonts w:cs="Arial"/>
        </w:rPr>
        <w:tab/>
        <w:t xml:space="preserve">The </w:t>
      </w:r>
      <w:r w:rsidRPr="008038B2">
        <w:rPr>
          <w:rFonts w:cs="Arial"/>
          <w:b/>
        </w:rPr>
        <w:t>HVDC System Owner</w:t>
      </w:r>
      <w:r w:rsidRPr="008038B2">
        <w:rPr>
          <w:rFonts w:cs="Arial"/>
        </w:rPr>
        <w:t xml:space="preserve"> shall provide information to </w:t>
      </w:r>
      <w:r w:rsidRPr="008038B2">
        <w:rPr>
          <w:rFonts w:cs="Arial"/>
          <w:b/>
        </w:rPr>
        <w:t>The Company</w:t>
      </w:r>
      <w:r w:rsidRPr="008038B2">
        <w:rPr>
          <w:rFonts w:cs="Arial"/>
        </w:rPr>
        <w:t xml:space="preserve"> on the resilience of the </w:t>
      </w:r>
      <w:r w:rsidRPr="008038B2">
        <w:rPr>
          <w:rFonts w:cs="Arial"/>
          <w:b/>
        </w:rPr>
        <w:t>HVDC System</w:t>
      </w:r>
      <w:r w:rsidRPr="008038B2">
        <w:rPr>
          <w:rFonts w:cs="Arial"/>
        </w:rPr>
        <w:t xml:space="preserve"> to AC </w:t>
      </w:r>
      <w:r w:rsidRPr="008038B2">
        <w:rPr>
          <w:rFonts w:cs="Arial"/>
          <w:b/>
        </w:rPr>
        <w:t>System</w:t>
      </w:r>
      <w:r w:rsidRPr="008038B2">
        <w:rPr>
          <w:rFonts w:cs="Arial"/>
        </w:rPr>
        <w:t xml:space="preserve"> disturbances.</w:t>
      </w:r>
    </w:p>
    <w:bookmarkEnd w:id="0"/>
    <w:p w14:paraId="1372DF9B" w14:textId="77777777" w:rsidR="003C7526" w:rsidRPr="00E62EDF" w:rsidRDefault="003C7526" w:rsidP="00CB647D">
      <w:pPr>
        <w:rPr>
          <w:lang w:val="en-US"/>
        </w:rPr>
      </w:pPr>
    </w:p>
    <w:sectPr w:rsidR="003C7526" w:rsidRPr="00E62EDF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8" w:author="Author" w:initials="A">
    <w:p w14:paraId="24DF37A1" w14:textId="77777777" w:rsidR="00E62EDF" w:rsidRDefault="00E62EDF" w:rsidP="00E62EDF">
      <w:pPr>
        <w:pStyle w:val="CommentText"/>
      </w:pPr>
      <w:r>
        <w:rPr>
          <w:rStyle w:val="CommentReference"/>
        </w:rPr>
        <w:annotationRef/>
      </w:r>
      <w:r>
        <w:t>All graphs would be changed to incorporate ‘</w:t>
      </w:r>
      <w:proofErr w:type="spellStart"/>
      <w:r>
        <w:t>Uov1</w:t>
      </w:r>
      <w:proofErr w:type="spellEnd"/>
      <w:r>
        <w:t>’ etc into y-axis.</w:t>
      </w:r>
    </w:p>
  </w:comment>
  <w:comment w:id="10" w:author="Aten, Martin" w:date="2023-05-02T11:37:00Z" w:initials="AM">
    <w:p w14:paraId="4845D491" w14:textId="0CB786FD" w:rsidR="00FC7904" w:rsidRDefault="00FC790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Change to Voltage (</w:t>
      </w:r>
      <w:proofErr w:type="spellStart"/>
      <w:r>
        <w:rPr>
          <w:rStyle w:val="CommentReference"/>
        </w:rPr>
        <w:t>pu</w:t>
      </w:r>
      <w:proofErr w:type="spellEnd"/>
      <w:r>
        <w:rPr>
          <w:rStyle w:val="CommentReference"/>
        </w:rPr>
        <w:t xml:space="preserve">) and </w:t>
      </w:r>
      <w:proofErr w:type="spellStart"/>
      <w:r>
        <w:rPr>
          <w:rStyle w:val="CommentReference"/>
        </w:rPr>
        <w:t>Uref</w:t>
      </w:r>
      <w:proofErr w:type="spellEnd"/>
    </w:p>
  </w:comment>
  <w:comment w:id="12" w:author="Author" w:initials="A">
    <w:p w14:paraId="2265DD81" w14:textId="77777777" w:rsidR="00E62EDF" w:rsidRDefault="00E62EDF" w:rsidP="00E62EDF">
      <w:pPr>
        <w:pStyle w:val="CommentText"/>
      </w:pPr>
      <w:r>
        <w:rPr>
          <w:rStyle w:val="CommentReference"/>
        </w:rPr>
        <w:annotationRef/>
      </w:r>
      <w:r>
        <w:t>All graphs would be changed to incorporate ‘</w:t>
      </w:r>
      <w:proofErr w:type="spellStart"/>
      <w:r>
        <w:t>Uov1</w:t>
      </w:r>
      <w:proofErr w:type="spellEnd"/>
      <w:r>
        <w:t>’ etc into y-axis.</w:t>
      </w:r>
    </w:p>
  </w:comment>
  <w:comment w:id="14" w:author="Author" w:initials="A">
    <w:p w14:paraId="38EF5250" w14:textId="77777777" w:rsidR="00E62EDF" w:rsidRDefault="00E62EDF" w:rsidP="00E62EDF">
      <w:pPr>
        <w:pStyle w:val="CommentText"/>
      </w:pPr>
      <w:r>
        <w:rPr>
          <w:rStyle w:val="CommentReference"/>
        </w:rPr>
        <w:annotationRef/>
      </w:r>
      <w:r>
        <w:t>TBC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4DF37A1" w15:done="0"/>
  <w15:commentEx w15:paraId="4845D491" w15:done="0"/>
  <w15:commentEx w15:paraId="2265DD81" w15:done="0"/>
  <w15:commentEx w15:paraId="38EF525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B7497" w16cex:dateUtc="2023-05-02T10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DF37A1" w16cid:durableId="27FA1525"/>
  <w16cid:commentId w16cid:paraId="4845D491" w16cid:durableId="27FB7497"/>
  <w16cid:commentId w16cid:paraId="2265DD81" w16cid:durableId="266D7A58"/>
  <w16cid:commentId w16cid:paraId="38EF5250" w16cid:durableId="26640E2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8CCFB" w14:textId="77777777" w:rsidR="005522BD" w:rsidRDefault="005522BD" w:rsidP="005522BD">
      <w:pPr>
        <w:spacing w:line="240" w:lineRule="auto"/>
      </w:pPr>
      <w:r>
        <w:separator/>
      </w:r>
    </w:p>
  </w:endnote>
  <w:endnote w:type="continuationSeparator" w:id="0">
    <w:p w14:paraId="078E67E2" w14:textId="77777777" w:rsidR="005522BD" w:rsidRDefault="005522BD" w:rsidP="005522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 MT">
    <w:altName w:val="Ebrim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Officina Sans Std">
    <w:altName w:val="Officina Sans St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EC58" w14:textId="77777777" w:rsidR="00323AAC" w:rsidRDefault="00323A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57C53" w14:textId="15A3719E" w:rsidR="005522BD" w:rsidRDefault="005522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F25AE" w14:textId="77777777" w:rsidR="00323AAC" w:rsidRDefault="00323A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575F2" w14:textId="77777777" w:rsidR="005522BD" w:rsidRDefault="005522BD" w:rsidP="005522BD">
      <w:pPr>
        <w:spacing w:line="240" w:lineRule="auto"/>
      </w:pPr>
      <w:r>
        <w:separator/>
      </w:r>
    </w:p>
  </w:footnote>
  <w:footnote w:type="continuationSeparator" w:id="0">
    <w:p w14:paraId="058F8F67" w14:textId="77777777" w:rsidR="005522BD" w:rsidRDefault="005522BD" w:rsidP="005522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442B1" w14:textId="77777777" w:rsidR="00323AAC" w:rsidRDefault="00323A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D42E1" w14:textId="77777777" w:rsidR="00323AAC" w:rsidRDefault="00323AA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81912" w14:textId="77777777" w:rsidR="00323AAC" w:rsidRDefault="00323A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lvlText w:val="%2."/>
      <w:legacy w:legacy="1" w:legacySpace="0" w:legacyIndent="0"/>
      <w:lvlJc w:val="left"/>
      <w:pPr>
        <w:ind w:left="851" w:firstLine="0"/>
      </w:pPr>
    </w:lvl>
    <w:lvl w:ilvl="2">
      <w:start w:val="1"/>
      <w:numFmt w:val="decimal"/>
      <w:lvlText w:val="%2.%3"/>
      <w:legacy w:legacy="1" w:legacySpace="0" w:legacyIndent="0"/>
      <w:lvlJc w:val="left"/>
      <w:pPr>
        <w:ind w:left="851" w:firstLine="0"/>
      </w:pPr>
    </w:lvl>
    <w:lvl w:ilvl="3">
      <w:start w:val="1"/>
      <w:numFmt w:val="decimal"/>
      <w:pStyle w:val="Heading4"/>
      <w:lvlText w:val="%2.%3.%4"/>
      <w:legacy w:legacy="1" w:legacySpace="0" w:legacyIndent="0"/>
      <w:lvlJc w:val="left"/>
      <w:pPr>
        <w:ind w:left="1702" w:firstLine="0"/>
      </w:pPr>
    </w:lvl>
    <w:lvl w:ilvl="4">
      <w:start w:val="1"/>
      <w:numFmt w:val="lowerLetter"/>
      <w:pStyle w:val="Heading5"/>
      <w:lvlText w:val="(%5)"/>
      <w:legacy w:legacy="1" w:legacySpace="0" w:legacyIndent="0"/>
      <w:lvlJc w:val="left"/>
      <w:pPr>
        <w:ind w:left="2552" w:firstLine="0"/>
      </w:pPr>
    </w:lvl>
    <w:lvl w:ilvl="5">
      <w:start w:val="1"/>
      <w:numFmt w:val="lowerRoman"/>
      <w:pStyle w:val="Heading6"/>
      <w:lvlText w:val="(%6)"/>
      <w:legacy w:legacy="1" w:legacySpace="0" w:legacyIndent="0"/>
      <w:lvlJc w:val="left"/>
      <w:pPr>
        <w:ind w:left="3403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3A62A85"/>
    <w:multiLevelType w:val="singleLevel"/>
    <w:tmpl w:val="258A6AA8"/>
    <w:lvl w:ilvl="0">
      <w:start w:val="1"/>
      <w:numFmt w:val="lowerLetter"/>
      <w:pStyle w:val="ListNumber4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083103"/>
    <w:multiLevelType w:val="hybridMultilevel"/>
    <w:tmpl w:val="5792FD68"/>
    <w:lvl w:ilvl="0" w:tplc="0C2446A8">
      <w:start w:val="1"/>
      <w:numFmt w:val="lowerRoman"/>
      <w:lvlText w:val="(%1)"/>
      <w:lvlJc w:val="left"/>
      <w:pPr>
        <w:ind w:left="4695" w:hanging="720"/>
      </w:pPr>
      <w:rPr>
        <w:rFonts w:ascii="Calibri" w:eastAsia="Times New Roman" w:hAnsi="Calibri" w:cs="Times New Roman"/>
        <w:b w:val="0"/>
        <w:color w:val="auto"/>
      </w:rPr>
    </w:lvl>
    <w:lvl w:ilvl="1" w:tplc="834A4E8C">
      <w:start w:val="1"/>
      <w:numFmt w:val="lowerRoman"/>
      <w:lvlText w:val="(%2)"/>
      <w:lvlJc w:val="left"/>
      <w:pPr>
        <w:ind w:left="5055" w:hanging="360"/>
      </w:pPr>
      <w:rPr>
        <w:rFonts w:ascii="Calibri" w:eastAsia="Times New Roman" w:hAnsi="Calibri" w:cs="Times New Roman"/>
      </w:rPr>
    </w:lvl>
    <w:lvl w:ilvl="2" w:tplc="308A6626">
      <w:start w:val="1"/>
      <w:numFmt w:val="lowerLetter"/>
      <w:lvlText w:val="(%3)"/>
      <w:lvlJc w:val="left"/>
      <w:pPr>
        <w:ind w:left="5955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6495" w:hanging="360"/>
      </w:pPr>
    </w:lvl>
    <w:lvl w:ilvl="4" w:tplc="08090019" w:tentative="1">
      <w:start w:val="1"/>
      <w:numFmt w:val="lowerLetter"/>
      <w:lvlText w:val="%5."/>
      <w:lvlJc w:val="left"/>
      <w:pPr>
        <w:ind w:left="7215" w:hanging="360"/>
      </w:pPr>
    </w:lvl>
    <w:lvl w:ilvl="5" w:tplc="0809001B" w:tentative="1">
      <w:start w:val="1"/>
      <w:numFmt w:val="lowerRoman"/>
      <w:lvlText w:val="%6."/>
      <w:lvlJc w:val="right"/>
      <w:pPr>
        <w:ind w:left="7935" w:hanging="180"/>
      </w:pPr>
    </w:lvl>
    <w:lvl w:ilvl="6" w:tplc="0809000F" w:tentative="1">
      <w:start w:val="1"/>
      <w:numFmt w:val="decimal"/>
      <w:lvlText w:val="%7."/>
      <w:lvlJc w:val="left"/>
      <w:pPr>
        <w:ind w:left="8655" w:hanging="360"/>
      </w:pPr>
    </w:lvl>
    <w:lvl w:ilvl="7" w:tplc="08090019" w:tentative="1">
      <w:start w:val="1"/>
      <w:numFmt w:val="lowerLetter"/>
      <w:lvlText w:val="%8."/>
      <w:lvlJc w:val="left"/>
      <w:pPr>
        <w:ind w:left="9375" w:hanging="360"/>
      </w:pPr>
    </w:lvl>
    <w:lvl w:ilvl="8" w:tplc="0809001B" w:tentative="1">
      <w:start w:val="1"/>
      <w:numFmt w:val="lowerRoman"/>
      <w:lvlText w:val="%9."/>
      <w:lvlJc w:val="right"/>
      <w:pPr>
        <w:ind w:left="10095" w:hanging="180"/>
      </w:pPr>
    </w:lvl>
  </w:abstractNum>
  <w:abstractNum w:abstractNumId="3" w15:restartNumberingAfterBreak="0">
    <w:nsid w:val="15A74B7E"/>
    <w:multiLevelType w:val="multilevel"/>
    <w:tmpl w:val="08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8426267"/>
    <w:multiLevelType w:val="hybridMultilevel"/>
    <w:tmpl w:val="459C0364"/>
    <w:lvl w:ilvl="0" w:tplc="2C7C0800">
      <w:start w:val="1"/>
      <w:numFmt w:val="lowerRoman"/>
      <w:pStyle w:val="LISTITEMIndent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D1DEC"/>
    <w:multiLevelType w:val="hybridMultilevel"/>
    <w:tmpl w:val="16089BB4"/>
    <w:lvl w:ilvl="0" w:tplc="5C0CC0B0">
      <w:start w:val="1"/>
      <w:numFmt w:val="bullet"/>
      <w:pStyle w:val="ListDash3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411C8"/>
    <w:multiLevelType w:val="hybridMultilevel"/>
    <w:tmpl w:val="E27E9FC4"/>
    <w:lvl w:ilvl="0" w:tplc="5378B382">
      <w:start w:val="1"/>
      <w:numFmt w:val="bullet"/>
      <w:pStyle w:val="ListDash2"/>
      <w:lvlText w:val="–"/>
      <w:lvlJc w:val="left"/>
      <w:pPr>
        <w:tabs>
          <w:tab w:val="num" w:pos="680"/>
        </w:tabs>
        <w:ind w:left="680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239F3748"/>
    <w:multiLevelType w:val="multilevel"/>
    <w:tmpl w:val="4CFE30D6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pStyle w:val="COPTitle2"/>
      <w:lvlText w:val="%1.%2"/>
      <w:lvlJc w:val="left"/>
      <w:pPr>
        <w:tabs>
          <w:tab w:val="num" w:pos="360"/>
        </w:tabs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8" w15:restartNumberingAfterBreak="0">
    <w:nsid w:val="291723D4"/>
    <w:multiLevelType w:val="singleLevel"/>
    <w:tmpl w:val="DD6E648C"/>
    <w:lvl w:ilvl="0">
      <w:start w:val="1"/>
      <w:numFmt w:val="lowerRoman"/>
      <w:pStyle w:val="ListNumber3"/>
      <w:lvlText w:val="%1)"/>
      <w:lvlJc w:val="left"/>
      <w:pPr>
        <w:tabs>
          <w:tab w:val="num" w:pos="720"/>
        </w:tabs>
        <w:ind w:left="720" w:hanging="720"/>
      </w:pPr>
    </w:lvl>
  </w:abstractNum>
  <w:abstractNum w:abstractNumId="9" w15:restartNumberingAfterBreak="0">
    <w:nsid w:val="2AD02B91"/>
    <w:multiLevelType w:val="multilevel"/>
    <w:tmpl w:val="0C4062CE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2B8301D4"/>
    <w:multiLevelType w:val="hybridMultilevel"/>
    <w:tmpl w:val="678CEF94"/>
    <w:lvl w:ilvl="0" w:tplc="3FDC512C">
      <w:start w:val="3"/>
      <w:numFmt w:val="bullet"/>
      <w:lvlText w:val="-"/>
      <w:lvlJc w:val="left"/>
      <w:pPr>
        <w:ind w:left="2487" w:hanging="360"/>
      </w:pPr>
      <w:rPr>
        <w:rFonts w:ascii="Calibri" w:eastAsia="Times New Roman" w:hAnsi="Calibri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31F959E3"/>
    <w:multiLevelType w:val="singleLevel"/>
    <w:tmpl w:val="BC42DCAA"/>
    <w:styleLink w:val="ArticleSection1"/>
    <w:lvl w:ilvl="0">
      <w:start w:val="1"/>
      <w:numFmt w:val="decimal"/>
      <w:pStyle w:val="ListNumber2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3C54DF9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342E7B68"/>
    <w:multiLevelType w:val="hybridMultilevel"/>
    <w:tmpl w:val="61CE8BAC"/>
    <w:lvl w:ilvl="0" w:tplc="C3D2F908">
      <w:start w:val="1"/>
      <w:numFmt w:val="lowerRoman"/>
      <w:lvlText w:val="(%1)"/>
      <w:lvlJc w:val="left"/>
      <w:pPr>
        <w:ind w:left="3697" w:hanging="72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4057" w:hanging="360"/>
      </w:pPr>
    </w:lvl>
    <w:lvl w:ilvl="2" w:tplc="0809001B" w:tentative="1">
      <w:start w:val="1"/>
      <w:numFmt w:val="lowerRoman"/>
      <w:lvlText w:val="%3."/>
      <w:lvlJc w:val="right"/>
      <w:pPr>
        <w:ind w:left="4777" w:hanging="180"/>
      </w:pPr>
    </w:lvl>
    <w:lvl w:ilvl="3" w:tplc="0809000F" w:tentative="1">
      <w:start w:val="1"/>
      <w:numFmt w:val="decimal"/>
      <w:lvlText w:val="%4."/>
      <w:lvlJc w:val="left"/>
      <w:pPr>
        <w:ind w:left="5497" w:hanging="360"/>
      </w:pPr>
    </w:lvl>
    <w:lvl w:ilvl="4" w:tplc="08090019" w:tentative="1">
      <w:start w:val="1"/>
      <w:numFmt w:val="lowerLetter"/>
      <w:lvlText w:val="%5."/>
      <w:lvlJc w:val="left"/>
      <w:pPr>
        <w:ind w:left="6217" w:hanging="360"/>
      </w:pPr>
    </w:lvl>
    <w:lvl w:ilvl="5" w:tplc="0809001B" w:tentative="1">
      <w:start w:val="1"/>
      <w:numFmt w:val="lowerRoman"/>
      <w:lvlText w:val="%6."/>
      <w:lvlJc w:val="right"/>
      <w:pPr>
        <w:ind w:left="6937" w:hanging="180"/>
      </w:pPr>
    </w:lvl>
    <w:lvl w:ilvl="6" w:tplc="0809000F" w:tentative="1">
      <w:start w:val="1"/>
      <w:numFmt w:val="decimal"/>
      <w:lvlText w:val="%7."/>
      <w:lvlJc w:val="left"/>
      <w:pPr>
        <w:ind w:left="7657" w:hanging="360"/>
      </w:pPr>
    </w:lvl>
    <w:lvl w:ilvl="7" w:tplc="08090019" w:tentative="1">
      <w:start w:val="1"/>
      <w:numFmt w:val="lowerLetter"/>
      <w:lvlText w:val="%8."/>
      <w:lvlJc w:val="left"/>
      <w:pPr>
        <w:ind w:left="8377" w:hanging="360"/>
      </w:pPr>
    </w:lvl>
    <w:lvl w:ilvl="8" w:tplc="0809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15" w15:restartNumberingAfterBreak="0">
    <w:nsid w:val="51C52760"/>
    <w:multiLevelType w:val="singleLevel"/>
    <w:tmpl w:val="2A30C6D0"/>
    <w:lvl w:ilvl="0">
      <w:start w:val="1"/>
      <w:numFmt w:val="decimal"/>
      <w:pStyle w:val="ListNumber5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5207610"/>
    <w:multiLevelType w:val="singleLevel"/>
    <w:tmpl w:val="66F8CBAA"/>
    <w:styleLink w:val="1111111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7" w15:restartNumberingAfterBreak="0">
    <w:nsid w:val="5EC901DF"/>
    <w:multiLevelType w:val="singleLevel"/>
    <w:tmpl w:val="3B7454CE"/>
    <w:lvl w:ilvl="0">
      <w:start w:val="1"/>
      <w:numFmt w:val="bullet"/>
      <w:pStyle w:val="ListDash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</w:abstractNum>
  <w:abstractNum w:abstractNumId="18" w15:restartNumberingAfterBreak="0">
    <w:nsid w:val="60266FC6"/>
    <w:multiLevelType w:val="multilevel"/>
    <w:tmpl w:val="7E54FD1E"/>
    <w:lvl w:ilvl="0">
      <w:start w:val="1"/>
      <w:numFmt w:val="upperLetter"/>
      <w:pStyle w:val="ANNEXtitle"/>
      <w:suff w:val="space"/>
      <w:lvlText w:val="Annex %1"/>
      <w:lvlJc w:val="left"/>
      <w:pPr>
        <w:ind w:left="0" w:firstLine="0"/>
      </w:pPr>
    </w:lvl>
    <w:lvl w:ilvl="1">
      <w:start w:val="1"/>
      <w:numFmt w:val="decimal"/>
      <w:pStyle w:val="ANNEX-heading1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pStyle w:val="ANNEX-heading2"/>
      <w:lvlText w:val="%1.%2.%3"/>
      <w:lvlJc w:val="left"/>
      <w:pPr>
        <w:tabs>
          <w:tab w:val="num" w:pos="907"/>
        </w:tabs>
        <w:ind w:left="907" w:hanging="907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361"/>
        </w:tabs>
        <w:ind w:left="1361" w:hanging="1361"/>
      </w:pPr>
    </w:lvl>
    <w:lvl w:ilvl="5">
      <w:start w:val="1"/>
      <w:numFmt w:val="decimal"/>
      <w:lvlText w:val="%1.%2.%3.%4.%5.%6"/>
      <w:lvlJc w:val="left"/>
      <w:pPr>
        <w:tabs>
          <w:tab w:val="num" w:pos="1588"/>
        </w:tabs>
        <w:ind w:left="1588" w:hanging="158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61111CDF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6E267C9C"/>
    <w:multiLevelType w:val="hybridMultilevel"/>
    <w:tmpl w:val="18C0E9A8"/>
    <w:lvl w:ilvl="0" w:tplc="5ADC1F18">
      <w:start w:val="3"/>
      <w:numFmt w:val="lowerRoman"/>
      <w:lvlText w:val="(%1)"/>
      <w:lvlJc w:val="left"/>
      <w:pPr>
        <w:ind w:left="2145" w:hanging="720"/>
      </w:pPr>
      <w:rPr>
        <w:rFonts w:asciiTheme="minorHAnsi" w:hAnsi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505" w:hanging="360"/>
      </w:pPr>
    </w:lvl>
    <w:lvl w:ilvl="2" w:tplc="0809001B" w:tentative="1">
      <w:start w:val="1"/>
      <w:numFmt w:val="lowerRoman"/>
      <w:lvlText w:val="%3."/>
      <w:lvlJc w:val="right"/>
      <w:pPr>
        <w:ind w:left="3225" w:hanging="180"/>
      </w:pPr>
    </w:lvl>
    <w:lvl w:ilvl="3" w:tplc="0809000F" w:tentative="1">
      <w:start w:val="1"/>
      <w:numFmt w:val="decimal"/>
      <w:lvlText w:val="%4."/>
      <w:lvlJc w:val="left"/>
      <w:pPr>
        <w:ind w:left="3945" w:hanging="360"/>
      </w:pPr>
    </w:lvl>
    <w:lvl w:ilvl="4" w:tplc="08090019" w:tentative="1">
      <w:start w:val="1"/>
      <w:numFmt w:val="lowerLetter"/>
      <w:lvlText w:val="%5."/>
      <w:lvlJc w:val="left"/>
      <w:pPr>
        <w:ind w:left="4665" w:hanging="360"/>
      </w:pPr>
    </w:lvl>
    <w:lvl w:ilvl="5" w:tplc="0809001B" w:tentative="1">
      <w:start w:val="1"/>
      <w:numFmt w:val="lowerRoman"/>
      <w:lvlText w:val="%6."/>
      <w:lvlJc w:val="right"/>
      <w:pPr>
        <w:ind w:left="5385" w:hanging="180"/>
      </w:pPr>
    </w:lvl>
    <w:lvl w:ilvl="6" w:tplc="0809000F" w:tentative="1">
      <w:start w:val="1"/>
      <w:numFmt w:val="decimal"/>
      <w:lvlText w:val="%7."/>
      <w:lvlJc w:val="left"/>
      <w:pPr>
        <w:ind w:left="6105" w:hanging="360"/>
      </w:pPr>
    </w:lvl>
    <w:lvl w:ilvl="7" w:tplc="08090019" w:tentative="1">
      <w:start w:val="1"/>
      <w:numFmt w:val="lowerLetter"/>
      <w:lvlText w:val="%8."/>
      <w:lvlJc w:val="left"/>
      <w:pPr>
        <w:ind w:left="6825" w:hanging="360"/>
      </w:pPr>
    </w:lvl>
    <w:lvl w:ilvl="8" w:tplc="08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1" w15:restartNumberingAfterBreak="0">
    <w:nsid w:val="76A86190"/>
    <w:multiLevelType w:val="multilevel"/>
    <w:tmpl w:val="B1A6CED0"/>
    <w:lvl w:ilvl="0">
      <w:start w:val="1"/>
      <w:numFmt w:val="bullet"/>
      <w:pStyle w:val="ListBullet2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008DA8"/>
        <w:sz w:val="20"/>
      </w:rPr>
    </w:lvl>
    <w:lvl w:ilvl="1">
      <w:start w:val="1"/>
      <w:numFmt w:val="bullet"/>
      <w:pStyle w:val="TableLis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b w:val="0"/>
        <w:i w:val="0"/>
        <w:color w:val="008DA8"/>
        <w:sz w:val="20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283"/>
      </w:pPr>
      <w:rPr>
        <w:rFonts w:ascii="Symbol" w:hAnsi="Symbol" w:hint="default"/>
        <w:b w:val="0"/>
        <w:i w:val="0"/>
        <w:color w:val="008DA8"/>
        <w:sz w:val="20"/>
      </w:rPr>
    </w:lvl>
    <w:lvl w:ilvl="3">
      <w:start w:val="1"/>
      <w:numFmt w:val="bullet"/>
      <w:lvlText w:val=""/>
      <w:lvlJc w:val="left"/>
      <w:pPr>
        <w:tabs>
          <w:tab w:val="num" w:pos="1191"/>
        </w:tabs>
        <w:ind w:left="1191" w:hanging="454"/>
      </w:pPr>
      <w:rPr>
        <w:rFonts w:ascii="Symbol" w:hAnsi="Symbol" w:hint="default"/>
        <w:b w:val="0"/>
        <w:i w:val="0"/>
        <w:color w:val="008DA8"/>
        <w:sz w:val="20"/>
      </w:rPr>
    </w:lvl>
    <w:lvl w:ilvl="4">
      <w:start w:val="1"/>
      <w:numFmt w:val="bullet"/>
      <w:lvlText w:val=""/>
      <w:lvlJc w:val="left"/>
      <w:pPr>
        <w:tabs>
          <w:tab w:val="num" w:pos="3119"/>
        </w:tabs>
        <w:ind w:left="3119" w:hanging="964"/>
      </w:pPr>
      <w:rPr>
        <w:rFonts w:ascii="Symbol" w:hAnsi="Symbol" w:hint="default"/>
        <w:b w:val="0"/>
        <w:i w:val="0"/>
        <w:color w:val="008DA8"/>
        <w:sz w:val="20"/>
      </w:rPr>
    </w:lvl>
    <w:lvl w:ilvl="5">
      <w:start w:val="1"/>
      <w:numFmt w:val="bullet"/>
      <w:lvlText w:val=""/>
      <w:lvlJc w:val="left"/>
      <w:pPr>
        <w:tabs>
          <w:tab w:val="num" w:pos="4253"/>
        </w:tabs>
        <w:ind w:left="4253" w:hanging="1134"/>
      </w:pPr>
      <w:rPr>
        <w:rFonts w:ascii="Symbol" w:hAnsi="Symbol" w:hint="default"/>
        <w:b w:val="0"/>
        <w:i w:val="0"/>
        <w:color w:val="008DA8"/>
        <w:sz w:val="20"/>
      </w:rPr>
    </w:lvl>
    <w:lvl w:ilvl="6">
      <w:start w:val="1"/>
      <w:numFmt w:val="bullet"/>
      <w:lvlText w:val=""/>
      <w:lvlJc w:val="left"/>
      <w:pPr>
        <w:tabs>
          <w:tab w:val="num" w:pos="5557"/>
        </w:tabs>
        <w:ind w:left="5557" w:hanging="1304"/>
      </w:pPr>
      <w:rPr>
        <w:rFonts w:ascii="Symbol" w:hAnsi="Symbol" w:hint="default"/>
        <w:b w:val="0"/>
        <w:i w:val="0"/>
        <w:color w:val="008DA8"/>
        <w:sz w:val="20"/>
      </w:rPr>
    </w:lvl>
    <w:lvl w:ilvl="7">
      <w:start w:val="1"/>
      <w:numFmt w:val="bullet"/>
      <w:lvlText w:val=""/>
      <w:lvlJc w:val="left"/>
      <w:pPr>
        <w:tabs>
          <w:tab w:val="num" w:pos="4706"/>
        </w:tabs>
        <w:ind w:left="4706" w:hanging="1077"/>
      </w:pPr>
      <w:rPr>
        <w:rFonts w:ascii="Symbol" w:hAnsi="Symbol" w:hint="default"/>
        <w:b w:val="0"/>
        <w:i w:val="0"/>
        <w:color w:val="008DA8"/>
        <w:sz w:val="20"/>
      </w:rPr>
    </w:lvl>
    <w:lvl w:ilvl="8">
      <w:start w:val="1"/>
      <w:numFmt w:val="bullet"/>
      <w:lvlText w:val=""/>
      <w:lvlJc w:val="left"/>
      <w:pPr>
        <w:tabs>
          <w:tab w:val="num" w:pos="7144"/>
        </w:tabs>
        <w:ind w:left="7144" w:hanging="1587"/>
      </w:pPr>
      <w:rPr>
        <w:rFonts w:ascii="Symbol" w:hAnsi="Symbol" w:hint="default"/>
        <w:b w:val="0"/>
        <w:i w:val="0"/>
        <w:color w:val="008DA8"/>
        <w:sz w:val="20"/>
      </w:rPr>
    </w:lvl>
  </w:abstractNum>
  <w:abstractNum w:abstractNumId="22" w15:restartNumberingAfterBreak="0">
    <w:nsid w:val="76B00A8C"/>
    <w:multiLevelType w:val="hybridMultilevel"/>
    <w:tmpl w:val="A50ADD74"/>
    <w:lvl w:ilvl="0" w:tplc="0170A10A">
      <w:start w:val="1"/>
      <w:numFmt w:val="bullet"/>
      <w:pStyle w:val="ListDash4"/>
      <w:lvlText w:val="–"/>
      <w:lvlJc w:val="left"/>
      <w:pPr>
        <w:tabs>
          <w:tab w:val="num" w:pos="1361"/>
        </w:tabs>
        <w:ind w:left="1361" w:hanging="340"/>
      </w:pPr>
      <w:rPr>
        <w:rFonts w:ascii="Arial" w:hAnsi="Aria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3" w15:restartNumberingAfterBreak="0">
    <w:nsid w:val="7CBE4812"/>
    <w:multiLevelType w:val="singleLevel"/>
    <w:tmpl w:val="23C821E4"/>
    <w:name w:val="Considérant"/>
    <w:styleLink w:val="1ai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1135"/>
        </w:tabs>
        <w:ind w:left="1135" w:hanging="709"/>
      </w:pPr>
    </w:lvl>
  </w:abstractNum>
  <w:num w:numId="1" w16cid:durableId="1722556723">
    <w:abstractNumId w:val="0"/>
  </w:num>
  <w:num w:numId="2" w16cid:durableId="1008873538">
    <w:abstractNumId w:val="13"/>
  </w:num>
  <w:num w:numId="3" w16cid:durableId="406997403">
    <w:abstractNumId w:val="3"/>
  </w:num>
  <w:num w:numId="4" w16cid:durableId="186650444">
    <w:abstractNumId w:val="19"/>
  </w:num>
  <w:num w:numId="5" w16cid:durableId="106777125">
    <w:abstractNumId w:val="9"/>
  </w:num>
  <w:num w:numId="6" w16cid:durableId="743456491">
    <w:abstractNumId w:val="21"/>
  </w:num>
  <w:num w:numId="7" w16cid:durableId="2085102283">
    <w:abstractNumId w:val="11"/>
  </w:num>
  <w:num w:numId="8" w16cid:durableId="197203289">
    <w:abstractNumId w:val="16"/>
  </w:num>
  <w:num w:numId="9" w16cid:durableId="1050953937">
    <w:abstractNumId w:val="23"/>
    <w:lvlOverride w:ilvl="0">
      <w:startOverride w:val="1"/>
    </w:lvlOverride>
  </w:num>
  <w:num w:numId="10" w16cid:durableId="22828949">
    <w:abstractNumId w:val="12"/>
  </w:num>
  <w:num w:numId="11" w16cid:durableId="821577655">
    <w:abstractNumId w:val="8"/>
  </w:num>
  <w:num w:numId="12" w16cid:durableId="2069069343">
    <w:abstractNumId w:val="1"/>
  </w:num>
  <w:num w:numId="13" w16cid:durableId="1063454079">
    <w:abstractNumId w:val="15"/>
  </w:num>
  <w:num w:numId="14" w16cid:durableId="361321550">
    <w:abstractNumId w:val="6"/>
  </w:num>
  <w:num w:numId="15" w16cid:durableId="2087453152">
    <w:abstractNumId w:val="22"/>
  </w:num>
  <w:num w:numId="16" w16cid:durableId="497111272">
    <w:abstractNumId w:val="5"/>
  </w:num>
  <w:num w:numId="17" w16cid:durableId="176425210">
    <w:abstractNumId w:val="18"/>
  </w:num>
  <w:num w:numId="18" w16cid:durableId="2113931994">
    <w:abstractNumId w:val="17"/>
  </w:num>
  <w:num w:numId="19" w16cid:durableId="232204975">
    <w:abstractNumId w:val="4"/>
  </w:num>
  <w:num w:numId="20" w16cid:durableId="708070532">
    <w:abstractNumId w:val="7"/>
  </w:num>
  <w:num w:numId="21" w16cid:durableId="515538442">
    <w:abstractNumId w:val="2"/>
  </w:num>
  <w:num w:numId="22" w16cid:durableId="659771798">
    <w:abstractNumId w:val="10"/>
  </w:num>
  <w:num w:numId="23" w16cid:durableId="646860801">
    <w:abstractNumId w:val="20"/>
  </w:num>
  <w:num w:numId="24" w16cid:durableId="39137187">
    <w:abstractNumId w:val="14"/>
  </w:num>
  <w:num w:numId="25" w16cid:durableId="1505315140">
    <w:abstractNumId w:val="23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ten, Martin">
    <w15:presenceInfo w15:providerId="AD" w15:userId="S::M22408@uniper.energy::7f1a5ec4-a5b0-426e-a89b-5b26ab9e5c70"/>
  </w15:person>
  <w15:person w15:author="MOHAPATRA, PRIYANKA">
    <w15:presenceInfo w15:providerId="AD" w15:userId="S::pmohapatra@scottishpower.com::5bf9a232-71d9-4b14-9660-aee2cd0a912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2BD"/>
    <w:rsid w:val="00087B63"/>
    <w:rsid w:val="00323AAC"/>
    <w:rsid w:val="00386E90"/>
    <w:rsid w:val="003B6372"/>
    <w:rsid w:val="003C7526"/>
    <w:rsid w:val="0042254C"/>
    <w:rsid w:val="005522BD"/>
    <w:rsid w:val="00745BD2"/>
    <w:rsid w:val="00BE7C7B"/>
    <w:rsid w:val="00CB647D"/>
    <w:rsid w:val="00CC00D7"/>
    <w:rsid w:val="00E62EDF"/>
    <w:rsid w:val="00FC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7005312C"/>
  <w15:chartTrackingRefBased/>
  <w15:docId w15:val="{F081729F-D0DC-4178-9D28-BC0A6BB09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 w:qFormat="1"/>
    <w:lsdException w:name="footer" w:semiHidden="1" w:uiPriority="99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522BD"/>
    <w:pPr>
      <w:widowControl w:val="0"/>
      <w:spacing w:after="0" w:line="264" w:lineRule="auto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522BD"/>
    <w:pPr>
      <w:keepNext/>
      <w:tabs>
        <w:tab w:val="left" w:pos="90"/>
      </w:tabs>
      <w:ind w:left="27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5522BD"/>
    <w:pPr>
      <w:keepNext/>
      <w:tabs>
        <w:tab w:val="center" w:pos="5089"/>
        <w:tab w:val="left" w:pos="5904"/>
      </w:tabs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qFormat/>
    <w:rsid w:val="005522BD"/>
    <w:pPr>
      <w:keepNext/>
      <w:tabs>
        <w:tab w:val="center" w:pos="5089"/>
        <w:tab w:val="left" w:pos="5904"/>
      </w:tabs>
      <w:jc w:val="center"/>
      <w:outlineLvl w:val="2"/>
    </w:pPr>
    <w:rPr>
      <w:b/>
      <w:u w:val="single"/>
    </w:rPr>
  </w:style>
  <w:style w:type="paragraph" w:styleId="Heading4">
    <w:name w:val="heading 4"/>
    <w:basedOn w:val="Normal"/>
    <w:link w:val="Heading4Char"/>
    <w:qFormat/>
    <w:rsid w:val="005522BD"/>
    <w:pPr>
      <w:numPr>
        <w:ilvl w:val="3"/>
        <w:numId w:val="1"/>
      </w:numPr>
      <w:spacing w:after="240"/>
      <w:outlineLvl w:val="3"/>
    </w:pPr>
    <w:rPr>
      <w:rFonts w:ascii="Garamond MT" w:hAnsi="Garamond MT"/>
      <w:snapToGrid/>
      <w:sz w:val="24"/>
    </w:rPr>
  </w:style>
  <w:style w:type="paragraph" w:styleId="Heading5">
    <w:name w:val="heading 5"/>
    <w:basedOn w:val="Normal"/>
    <w:link w:val="Heading5Char"/>
    <w:qFormat/>
    <w:rsid w:val="005522BD"/>
    <w:pPr>
      <w:numPr>
        <w:ilvl w:val="4"/>
        <w:numId w:val="1"/>
      </w:numPr>
      <w:spacing w:after="240"/>
      <w:outlineLvl w:val="4"/>
    </w:pPr>
    <w:rPr>
      <w:rFonts w:ascii="Garamond MT" w:hAnsi="Garamond MT"/>
      <w:snapToGrid/>
      <w:sz w:val="24"/>
    </w:rPr>
  </w:style>
  <w:style w:type="paragraph" w:styleId="Heading6">
    <w:name w:val="heading 6"/>
    <w:basedOn w:val="Normal"/>
    <w:next w:val="Normal"/>
    <w:link w:val="Heading6Char"/>
    <w:qFormat/>
    <w:rsid w:val="005522BD"/>
    <w:pPr>
      <w:numPr>
        <w:ilvl w:val="5"/>
        <w:numId w:val="1"/>
      </w:numPr>
      <w:spacing w:after="240"/>
      <w:outlineLvl w:val="5"/>
    </w:pPr>
    <w:rPr>
      <w:rFonts w:ascii="Garamond MT" w:hAnsi="Garamond MT"/>
      <w:snapToGrid/>
      <w:sz w:val="24"/>
    </w:rPr>
  </w:style>
  <w:style w:type="paragraph" w:styleId="Heading7">
    <w:name w:val="heading 7"/>
    <w:basedOn w:val="Normal"/>
    <w:next w:val="Normal"/>
    <w:link w:val="Heading7Char"/>
    <w:qFormat/>
    <w:rsid w:val="005522BD"/>
    <w:pPr>
      <w:numPr>
        <w:ilvl w:val="6"/>
        <w:numId w:val="1"/>
      </w:numPr>
      <w:spacing w:after="240"/>
      <w:outlineLvl w:val="6"/>
    </w:pPr>
    <w:rPr>
      <w:rFonts w:ascii="Garamond MT" w:hAnsi="Garamond MT"/>
      <w:snapToGrid/>
      <w:sz w:val="24"/>
    </w:rPr>
  </w:style>
  <w:style w:type="paragraph" w:styleId="Heading8">
    <w:name w:val="heading 8"/>
    <w:basedOn w:val="Normal"/>
    <w:next w:val="Normal"/>
    <w:link w:val="Heading8Char"/>
    <w:qFormat/>
    <w:rsid w:val="005522BD"/>
    <w:pPr>
      <w:numPr>
        <w:ilvl w:val="7"/>
        <w:numId w:val="1"/>
      </w:numPr>
      <w:spacing w:before="240" w:after="60"/>
      <w:outlineLvl w:val="7"/>
    </w:pPr>
    <w:rPr>
      <w:rFonts w:ascii="Garamond MT" w:hAnsi="Garamond MT"/>
      <w:snapToGrid/>
      <w:sz w:val="24"/>
    </w:rPr>
  </w:style>
  <w:style w:type="paragraph" w:styleId="Heading9">
    <w:name w:val="heading 9"/>
    <w:basedOn w:val="Normal"/>
    <w:next w:val="Normal"/>
    <w:link w:val="Heading9Char"/>
    <w:qFormat/>
    <w:rsid w:val="005522BD"/>
    <w:pPr>
      <w:numPr>
        <w:ilvl w:val="8"/>
        <w:numId w:val="1"/>
      </w:numPr>
      <w:spacing w:before="240" w:after="60"/>
      <w:outlineLvl w:val="8"/>
    </w:pPr>
    <w:rPr>
      <w:rFonts w:ascii="Garamond MT" w:hAnsi="Garamond MT"/>
      <w:snapToGrid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522BD"/>
    <w:rPr>
      <w:rFonts w:ascii="Arial" w:eastAsia="Times New Roman" w:hAnsi="Arial" w:cs="Times New Roman"/>
      <w:b/>
      <w:snapToGrid w:val="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5522BD"/>
    <w:rPr>
      <w:rFonts w:ascii="Arial" w:eastAsia="Times New Roman" w:hAnsi="Arial" w:cs="Times New Roman"/>
      <w:snapToGrid w:val="0"/>
      <w:sz w:val="20"/>
      <w:szCs w:val="20"/>
      <w:u w:val="single"/>
    </w:rPr>
  </w:style>
  <w:style w:type="character" w:customStyle="1" w:styleId="Heading3Char">
    <w:name w:val="Heading 3 Char"/>
    <w:basedOn w:val="DefaultParagraphFont"/>
    <w:link w:val="Heading3"/>
    <w:rsid w:val="005522BD"/>
    <w:rPr>
      <w:rFonts w:ascii="Arial" w:eastAsia="Times New Roman" w:hAnsi="Arial" w:cs="Times New Roman"/>
      <w:b/>
      <w:snapToGrid w:val="0"/>
      <w:sz w:val="20"/>
      <w:szCs w:val="20"/>
      <w:u w:val="single"/>
    </w:rPr>
  </w:style>
  <w:style w:type="character" w:customStyle="1" w:styleId="Heading4Char">
    <w:name w:val="Heading 4 Char"/>
    <w:basedOn w:val="DefaultParagraphFont"/>
    <w:link w:val="Heading4"/>
    <w:rsid w:val="005522BD"/>
    <w:rPr>
      <w:rFonts w:ascii="Garamond MT" w:eastAsia="Times New Roman" w:hAnsi="Garamond MT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5522BD"/>
    <w:rPr>
      <w:rFonts w:ascii="Garamond MT" w:eastAsia="Times New Roman" w:hAnsi="Garamond MT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5522BD"/>
    <w:rPr>
      <w:rFonts w:ascii="Garamond MT" w:eastAsia="Times New Roman" w:hAnsi="Garamond MT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5522BD"/>
    <w:rPr>
      <w:rFonts w:ascii="Garamond MT" w:eastAsia="Times New Roman" w:hAnsi="Garamond MT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5522BD"/>
    <w:rPr>
      <w:rFonts w:ascii="Garamond MT" w:eastAsia="Times New Roman" w:hAnsi="Garamond MT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5522BD"/>
    <w:rPr>
      <w:rFonts w:ascii="Garamond MT" w:eastAsia="Times New Roman" w:hAnsi="Garamond MT" w:cs="Times New Roman"/>
      <w:sz w:val="24"/>
      <w:szCs w:val="20"/>
    </w:rPr>
  </w:style>
  <w:style w:type="character" w:styleId="FootnoteReference">
    <w:name w:val="footnote reference"/>
    <w:qFormat/>
    <w:rsid w:val="005522BD"/>
    <w:rPr>
      <w:rFonts w:ascii="Arial" w:hAnsi="Arial"/>
      <w:vertAlign w:val="superscript"/>
    </w:rPr>
  </w:style>
  <w:style w:type="paragraph" w:styleId="Header">
    <w:name w:val="header"/>
    <w:basedOn w:val="Normal"/>
    <w:link w:val="HeaderChar"/>
    <w:qFormat/>
    <w:rsid w:val="005522B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5522BD"/>
    <w:rPr>
      <w:rFonts w:ascii="Arial" w:eastAsia="Times New Roman" w:hAnsi="Arial" w:cs="Times New Roman"/>
      <w:snapToGrid w:val="0"/>
      <w:sz w:val="20"/>
      <w:szCs w:val="20"/>
    </w:rPr>
  </w:style>
  <w:style w:type="paragraph" w:styleId="Footer">
    <w:name w:val="footer"/>
    <w:basedOn w:val="Normal"/>
    <w:link w:val="FooterChar"/>
    <w:uiPriority w:val="99"/>
    <w:rsid w:val="005522B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2BD"/>
    <w:rPr>
      <w:rFonts w:ascii="Arial" w:eastAsia="Times New Roman" w:hAnsi="Arial" w:cs="Times New Roman"/>
      <w:snapToGrid w:val="0"/>
      <w:sz w:val="20"/>
      <w:szCs w:val="20"/>
    </w:rPr>
  </w:style>
  <w:style w:type="paragraph" w:styleId="BodyText">
    <w:name w:val="Body Text"/>
    <w:aliases w:val="Char"/>
    <w:basedOn w:val="Normal"/>
    <w:link w:val="BodyTextChar1"/>
    <w:uiPriority w:val="99"/>
    <w:rsid w:val="005522BD"/>
    <w:rPr>
      <w:rFonts w:ascii="Times New Roman" w:hAnsi="Times New Roman"/>
      <w:snapToGrid/>
    </w:rPr>
  </w:style>
  <w:style w:type="character" w:customStyle="1" w:styleId="BodyTextChar">
    <w:name w:val="Body Text Char"/>
    <w:aliases w:val="Char Char1"/>
    <w:basedOn w:val="DefaultParagraphFont"/>
    <w:uiPriority w:val="99"/>
    <w:rsid w:val="005522BD"/>
    <w:rPr>
      <w:rFonts w:ascii="Arial" w:eastAsia="Times New Roman" w:hAnsi="Arial" w:cs="Times New Roman"/>
      <w:snapToGrid w:val="0"/>
      <w:sz w:val="20"/>
      <w:szCs w:val="20"/>
    </w:rPr>
  </w:style>
  <w:style w:type="paragraph" w:styleId="BodyTextIndent">
    <w:name w:val="Body Text Indent"/>
    <w:basedOn w:val="Normal"/>
    <w:link w:val="BodyTextIndentChar1"/>
    <w:rsid w:val="005522BD"/>
    <w:pPr>
      <w:tabs>
        <w:tab w:val="left" w:pos="2160"/>
        <w:tab w:val="left" w:pos="2736"/>
        <w:tab w:val="left" w:pos="3456"/>
        <w:tab w:val="left" w:pos="4608"/>
        <w:tab w:val="left" w:pos="5904"/>
        <w:tab w:val="left" w:pos="6624"/>
      </w:tabs>
      <w:ind w:left="3456" w:hanging="36"/>
    </w:pPr>
    <w:rPr>
      <w:sz w:val="23"/>
    </w:rPr>
  </w:style>
  <w:style w:type="character" w:customStyle="1" w:styleId="BodyTextIndentChar">
    <w:name w:val="Body Text Indent Char"/>
    <w:basedOn w:val="DefaultParagraphFont"/>
    <w:rsid w:val="005522BD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Style1">
    <w:name w:val="Style1"/>
    <w:basedOn w:val="Normal"/>
    <w:rsid w:val="005522BD"/>
    <w:pPr>
      <w:tabs>
        <w:tab w:val="left" w:pos="1566"/>
        <w:tab w:val="left" w:pos="2250"/>
        <w:tab w:val="left" w:pos="2610"/>
        <w:tab w:val="left" w:pos="3600"/>
        <w:tab w:val="left" w:pos="4356"/>
        <w:tab w:val="left" w:pos="5904"/>
      </w:tabs>
      <w:ind w:left="2610" w:hanging="1044"/>
    </w:pPr>
  </w:style>
  <w:style w:type="paragraph" w:styleId="FootnoteText">
    <w:name w:val="footnote text"/>
    <w:basedOn w:val="Normal"/>
    <w:link w:val="FootnoteTextChar"/>
    <w:uiPriority w:val="99"/>
    <w:qFormat/>
    <w:rsid w:val="005522BD"/>
  </w:style>
  <w:style w:type="character" w:customStyle="1" w:styleId="FootnoteTextChar">
    <w:name w:val="Footnote Text Char"/>
    <w:basedOn w:val="DefaultParagraphFont"/>
    <w:link w:val="FootnoteText"/>
    <w:uiPriority w:val="99"/>
    <w:rsid w:val="005522BD"/>
    <w:rPr>
      <w:rFonts w:ascii="Arial" w:eastAsia="Times New Roman" w:hAnsi="Arial" w:cs="Times New Roman"/>
      <w:snapToGrid w:val="0"/>
      <w:sz w:val="20"/>
      <w:szCs w:val="20"/>
    </w:rPr>
  </w:style>
  <w:style w:type="paragraph" w:styleId="BodyTextIndent2">
    <w:name w:val="Body Text Indent 2"/>
    <w:basedOn w:val="Normal"/>
    <w:link w:val="BodyTextIndent2Char"/>
    <w:rsid w:val="005522BD"/>
    <w:pPr>
      <w:tabs>
        <w:tab w:val="left" w:pos="2160"/>
        <w:tab w:val="left" w:pos="2736"/>
        <w:tab w:val="left" w:pos="3456"/>
        <w:tab w:val="left" w:pos="4608"/>
        <w:tab w:val="left" w:pos="5904"/>
        <w:tab w:val="left" w:pos="6624"/>
      </w:tabs>
      <w:ind w:left="3456" w:hanging="720"/>
    </w:pPr>
  </w:style>
  <w:style w:type="character" w:customStyle="1" w:styleId="BodyTextIndent2Char">
    <w:name w:val="Body Text Indent 2 Char"/>
    <w:basedOn w:val="DefaultParagraphFont"/>
    <w:link w:val="BodyTextIndent2"/>
    <w:rsid w:val="005522BD"/>
    <w:rPr>
      <w:rFonts w:ascii="Arial" w:eastAsia="Times New Roman" w:hAnsi="Arial" w:cs="Times New Roman"/>
      <w:snapToGrid w:val="0"/>
      <w:sz w:val="20"/>
      <w:szCs w:val="20"/>
    </w:rPr>
  </w:style>
  <w:style w:type="paragraph" w:styleId="BodyText2">
    <w:name w:val="Body Text 2"/>
    <w:basedOn w:val="Normal"/>
    <w:link w:val="BodyText2Char"/>
    <w:rsid w:val="005522BD"/>
    <w:rPr>
      <w:color w:val="000000"/>
      <w:sz w:val="16"/>
    </w:rPr>
  </w:style>
  <w:style w:type="character" w:customStyle="1" w:styleId="BodyText2Char">
    <w:name w:val="Body Text 2 Char"/>
    <w:basedOn w:val="DefaultParagraphFont"/>
    <w:link w:val="BodyText2"/>
    <w:rsid w:val="005522BD"/>
    <w:rPr>
      <w:rFonts w:ascii="Arial" w:eastAsia="Times New Roman" w:hAnsi="Arial" w:cs="Times New Roman"/>
      <w:snapToGrid w:val="0"/>
      <w:color w:val="000000"/>
      <w:sz w:val="16"/>
      <w:szCs w:val="20"/>
    </w:rPr>
  </w:style>
  <w:style w:type="paragraph" w:styleId="Title">
    <w:name w:val="Title"/>
    <w:basedOn w:val="Normal"/>
    <w:link w:val="TitleChar"/>
    <w:qFormat/>
    <w:rsid w:val="005522BD"/>
    <w:pPr>
      <w:tabs>
        <w:tab w:val="center" w:pos="5089"/>
        <w:tab w:val="left" w:pos="5904"/>
      </w:tabs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5522BD"/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Subtitle">
    <w:name w:val="Subtitle"/>
    <w:basedOn w:val="Normal"/>
    <w:link w:val="SubtitleChar"/>
    <w:qFormat/>
    <w:rsid w:val="005522BD"/>
    <w:pPr>
      <w:tabs>
        <w:tab w:val="center" w:pos="5089"/>
        <w:tab w:val="left" w:pos="5904"/>
      </w:tabs>
      <w:jc w:val="center"/>
    </w:pPr>
    <w:rPr>
      <w:sz w:val="32"/>
    </w:rPr>
  </w:style>
  <w:style w:type="character" w:customStyle="1" w:styleId="SubtitleChar">
    <w:name w:val="Subtitle Char"/>
    <w:basedOn w:val="DefaultParagraphFont"/>
    <w:link w:val="Subtitle"/>
    <w:rsid w:val="005522BD"/>
    <w:rPr>
      <w:rFonts w:ascii="Arial" w:eastAsia="Times New Roman" w:hAnsi="Arial" w:cs="Times New Roman"/>
      <w:snapToGrid w:val="0"/>
      <w:sz w:val="32"/>
      <w:szCs w:val="20"/>
    </w:rPr>
  </w:style>
  <w:style w:type="paragraph" w:styleId="TOC1">
    <w:name w:val="toc 1"/>
    <w:basedOn w:val="Normal"/>
    <w:next w:val="Normal"/>
    <w:link w:val="TOC1Char"/>
    <w:uiPriority w:val="39"/>
    <w:rsid w:val="005522BD"/>
    <w:pPr>
      <w:tabs>
        <w:tab w:val="right" w:leader="dot" w:pos="9736"/>
      </w:tabs>
      <w:spacing w:before="60" w:after="60"/>
      <w:ind w:right="567"/>
      <w:jc w:val="both"/>
    </w:pPr>
  </w:style>
  <w:style w:type="paragraph" w:styleId="TOC2">
    <w:name w:val="toc 2"/>
    <w:basedOn w:val="Normal"/>
    <w:next w:val="Normal"/>
    <w:link w:val="TOC2Char"/>
    <w:uiPriority w:val="39"/>
    <w:rsid w:val="005522BD"/>
    <w:pPr>
      <w:tabs>
        <w:tab w:val="right" w:leader="dot" w:pos="9736"/>
      </w:tabs>
      <w:spacing w:before="60" w:after="60"/>
      <w:ind w:left="425" w:right="567"/>
      <w:jc w:val="both"/>
    </w:pPr>
    <w:rPr>
      <w:bCs/>
      <w:noProof/>
    </w:rPr>
  </w:style>
  <w:style w:type="paragraph" w:styleId="TOC3">
    <w:name w:val="toc 3"/>
    <w:basedOn w:val="Normal"/>
    <w:next w:val="Normal"/>
    <w:rsid w:val="005522BD"/>
    <w:pPr>
      <w:tabs>
        <w:tab w:val="right" w:leader="dot" w:pos="9736"/>
      </w:tabs>
      <w:spacing w:before="60" w:after="60"/>
      <w:ind w:left="851" w:right="567"/>
      <w:jc w:val="both"/>
    </w:pPr>
    <w:rPr>
      <w:noProof/>
    </w:rPr>
  </w:style>
  <w:style w:type="paragraph" w:styleId="TOC4">
    <w:name w:val="toc 4"/>
    <w:basedOn w:val="Normal"/>
    <w:next w:val="Normal"/>
    <w:rsid w:val="005522BD"/>
    <w:pPr>
      <w:ind w:left="660"/>
    </w:pPr>
  </w:style>
  <w:style w:type="paragraph" w:styleId="TOC5">
    <w:name w:val="toc 5"/>
    <w:basedOn w:val="Normal"/>
    <w:next w:val="Normal"/>
    <w:autoRedefine/>
    <w:rsid w:val="005522BD"/>
    <w:pPr>
      <w:ind w:left="880"/>
    </w:pPr>
  </w:style>
  <w:style w:type="paragraph" w:styleId="TOC6">
    <w:name w:val="toc 6"/>
    <w:basedOn w:val="Normal"/>
    <w:next w:val="Normal"/>
    <w:autoRedefine/>
    <w:rsid w:val="005522BD"/>
    <w:pPr>
      <w:ind w:left="1100"/>
    </w:pPr>
  </w:style>
  <w:style w:type="paragraph" w:styleId="TOC7">
    <w:name w:val="toc 7"/>
    <w:basedOn w:val="Normal"/>
    <w:next w:val="Normal"/>
    <w:autoRedefine/>
    <w:rsid w:val="005522BD"/>
    <w:pPr>
      <w:ind w:left="1320"/>
    </w:pPr>
  </w:style>
  <w:style w:type="paragraph" w:styleId="TOC8">
    <w:name w:val="toc 8"/>
    <w:basedOn w:val="Normal"/>
    <w:next w:val="Normal"/>
    <w:autoRedefine/>
    <w:rsid w:val="005522BD"/>
    <w:pPr>
      <w:ind w:left="1540"/>
    </w:pPr>
  </w:style>
  <w:style w:type="paragraph" w:styleId="TOC9">
    <w:name w:val="toc 9"/>
    <w:basedOn w:val="Normal"/>
    <w:next w:val="Normal"/>
    <w:autoRedefine/>
    <w:rsid w:val="005522BD"/>
    <w:pPr>
      <w:ind w:left="1760"/>
    </w:pPr>
  </w:style>
  <w:style w:type="character" w:styleId="PageNumber">
    <w:name w:val="page number"/>
    <w:basedOn w:val="DefaultParagraphFont"/>
    <w:rsid w:val="005522BD"/>
  </w:style>
  <w:style w:type="paragraph" w:styleId="DocumentMap">
    <w:name w:val="Document Map"/>
    <w:basedOn w:val="Normal"/>
    <w:link w:val="DocumentMapChar"/>
    <w:rsid w:val="005522BD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rsid w:val="005522BD"/>
    <w:rPr>
      <w:rFonts w:ascii="Tahoma" w:eastAsia="Times New Roman" w:hAnsi="Tahoma" w:cs="Times New Roman"/>
      <w:snapToGrid w:val="0"/>
      <w:sz w:val="20"/>
      <w:szCs w:val="20"/>
      <w:shd w:val="clear" w:color="auto" w:fill="000080"/>
    </w:rPr>
  </w:style>
  <w:style w:type="paragraph" w:styleId="BodyTextIndent3">
    <w:name w:val="Body Text Indent 3"/>
    <w:basedOn w:val="Normal"/>
    <w:link w:val="BodyTextIndent3Char"/>
    <w:rsid w:val="005522BD"/>
    <w:pPr>
      <w:tabs>
        <w:tab w:val="left" w:pos="2736"/>
        <w:tab w:val="left" w:pos="3600"/>
        <w:tab w:val="left" w:pos="4356"/>
        <w:tab w:val="left" w:pos="5904"/>
      </w:tabs>
      <w:ind w:left="1620" w:hanging="1620"/>
    </w:pPr>
  </w:style>
  <w:style w:type="character" w:customStyle="1" w:styleId="BodyTextIndent3Char">
    <w:name w:val="Body Text Indent 3 Char"/>
    <w:basedOn w:val="DefaultParagraphFont"/>
    <w:link w:val="BodyTextIndent3"/>
    <w:rsid w:val="005522BD"/>
    <w:rPr>
      <w:rFonts w:ascii="Arial" w:eastAsia="Times New Roman" w:hAnsi="Arial" w:cs="Times New Roman"/>
      <w:snapToGrid w:val="0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5522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522BD"/>
    <w:rPr>
      <w:rFonts w:ascii="Tahoma" w:eastAsia="Times New Roman" w:hAnsi="Tahoma" w:cs="Tahoma"/>
      <w:snapToGrid w:val="0"/>
      <w:sz w:val="16"/>
      <w:szCs w:val="16"/>
    </w:rPr>
  </w:style>
  <w:style w:type="table" w:styleId="TableGrid">
    <w:name w:val="Table Grid"/>
    <w:basedOn w:val="TableNormal"/>
    <w:uiPriority w:val="59"/>
    <w:rsid w:val="005522BD"/>
    <w:pPr>
      <w:widowControl w:val="0"/>
      <w:spacing w:after="0" w:line="264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5522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522BD"/>
  </w:style>
  <w:style w:type="character" w:customStyle="1" w:styleId="CommentTextChar">
    <w:name w:val="Comment Text Char"/>
    <w:basedOn w:val="DefaultParagraphFont"/>
    <w:link w:val="CommentText"/>
    <w:uiPriority w:val="99"/>
    <w:rsid w:val="005522BD"/>
    <w:rPr>
      <w:rFonts w:ascii="Arial" w:eastAsia="Times New Roman" w:hAnsi="Arial" w:cs="Times New Roman"/>
      <w:snapToGrid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5522BD"/>
    <w:rPr>
      <w:b/>
      <w:bCs/>
    </w:rPr>
  </w:style>
  <w:style w:type="character" w:customStyle="1" w:styleId="CommentSubjectChar">
    <w:name w:val="Comment Subject Char"/>
    <w:basedOn w:val="CommentTextChar"/>
    <w:semiHidden/>
    <w:rsid w:val="005522BD"/>
    <w:rPr>
      <w:rFonts w:ascii="Arial" w:eastAsia="Times New Roman" w:hAnsi="Arial" w:cs="Times New Roman"/>
      <w:b/>
      <w:bCs/>
      <w:snapToGrid w:val="0"/>
      <w:sz w:val="20"/>
      <w:szCs w:val="20"/>
    </w:rPr>
  </w:style>
  <w:style w:type="paragraph" w:styleId="ListParagraph">
    <w:name w:val="List Paragraph"/>
    <w:basedOn w:val="Normal"/>
    <w:qFormat/>
    <w:rsid w:val="005522BD"/>
    <w:pPr>
      <w:ind w:left="720"/>
    </w:pPr>
  </w:style>
  <w:style w:type="paragraph" w:styleId="NoSpacing">
    <w:name w:val="No Spacing"/>
    <w:qFormat/>
    <w:rsid w:val="005522BD"/>
    <w:pPr>
      <w:spacing w:after="0" w:line="240" w:lineRule="auto"/>
    </w:pPr>
    <w:rPr>
      <w:rFonts w:ascii="Verdana" w:eastAsia="Calibri" w:hAnsi="Verdana" w:cs="Times New Roman"/>
      <w:sz w:val="20"/>
    </w:rPr>
  </w:style>
  <w:style w:type="paragraph" w:customStyle="1" w:styleId="DeltaViewTableHeading">
    <w:name w:val="DeltaView Table Heading"/>
    <w:basedOn w:val="Normal"/>
    <w:rsid w:val="005522BD"/>
    <w:pPr>
      <w:autoSpaceDE w:val="0"/>
      <w:autoSpaceDN w:val="0"/>
      <w:adjustRightInd w:val="0"/>
      <w:spacing w:after="120"/>
    </w:pPr>
    <w:rPr>
      <w:rFonts w:cs="Arial"/>
      <w:b/>
      <w:bCs/>
      <w:snapToGrid/>
      <w:sz w:val="24"/>
      <w:szCs w:val="24"/>
      <w:lang w:val="en-US" w:eastAsia="en-GB"/>
    </w:rPr>
  </w:style>
  <w:style w:type="paragraph" w:customStyle="1" w:styleId="DeltaViewTableBody">
    <w:name w:val="DeltaView Table Body"/>
    <w:basedOn w:val="Normal"/>
    <w:rsid w:val="005522BD"/>
    <w:pPr>
      <w:autoSpaceDE w:val="0"/>
      <w:autoSpaceDN w:val="0"/>
      <w:adjustRightInd w:val="0"/>
    </w:pPr>
    <w:rPr>
      <w:rFonts w:cs="Arial"/>
      <w:snapToGrid/>
      <w:sz w:val="24"/>
      <w:szCs w:val="24"/>
      <w:lang w:val="en-US" w:eastAsia="en-GB"/>
    </w:rPr>
  </w:style>
  <w:style w:type="paragraph" w:customStyle="1" w:styleId="DeltaViewAnnounce">
    <w:name w:val="DeltaView Announce"/>
    <w:rsid w:val="005522BD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character" w:customStyle="1" w:styleId="DeltaViewInsertion">
    <w:name w:val="DeltaView Insertion"/>
    <w:rsid w:val="005522BD"/>
    <w:rPr>
      <w:color w:val="0000FF"/>
      <w:u w:val="double"/>
    </w:rPr>
  </w:style>
  <w:style w:type="character" w:customStyle="1" w:styleId="DeltaViewDeletion">
    <w:name w:val="DeltaView Deletion"/>
    <w:rsid w:val="005522BD"/>
    <w:rPr>
      <w:strike/>
      <w:color w:val="FF0000"/>
      <w:spacing w:val="0"/>
    </w:rPr>
  </w:style>
  <w:style w:type="character" w:customStyle="1" w:styleId="DeltaViewMoveSource">
    <w:name w:val="DeltaView Move Source"/>
    <w:rsid w:val="005522BD"/>
    <w:rPr>
      <w:strike/>
      <w:color w:val="00C000"/>
      <w:spacing w:val="0"/>
    </w:rPr>
  </w:style>
  <w:style w:type="character" w:customStyle="1" w:styleId="DeltaViewMoveDestination">
    <w:name w:val="DeltaView Move Destination"/>
    <w:rsid w:val="005522BD"/>
    <w:rPr>
      <w:color w:val="00C000"/>
      <w:spacing w:val="0"/>
      <w:u w:val="double"/>
    </w:rPr>
  </w:style>
  <w:style w:type="character" w:customStyle="1" w:styleId="DeltaViewChangeNumber">
    <w:name w:val="DeltaView Change Number"/>
    <w:rsid w:val="005522BD"/>
    <w:rPr>
      <w:color w:val="000000"/>
      <w:spacing w:val="0"/>
      <w:vertAlign w:val="superscript"/>
    </w:rPr>
  </w:style>
  <w:style w:type="character" w:customStyle="1" w:styleId="DeltaViewDelimiter">
    <w:name w:val="DeltaView Delimiter"/>
    <w:rsid w:val="005522BD"/>
    <w:rPr>
      <w:spacing w:val="0"/>
    </w:rPr>
  </w:style>
  <w:style w:type="character" w:customStyle="1" w:styleId="DeltaViewFormatChange">
    <w:name w:val="DeltaView Format Change"/>
    <w:rsid w:val="005522BD"/>
    <w:rPr>
      <w:color w:val="000000"/>
      <w:spacing w:val="0"/>
    </w:rPr>
  </w:style>
  <w:style w:type="character" w:customStyle="1" w:styleId="DeltaViewMovedDeletion">
    <w:name w:val="DeltaView Moved Deletion"/>
    <w:rsid w:val="005522BD"/>
    <w:rPr>
      <w:strike/>
      <w:color w:val="C08080"/>
      <w:spacing w:val="0"/>
    </w:rPr>
  </w:style>
  <w:style w:type="character" w:customStyle="1" w:styleId="DeltaViewComment">
    <w:name w:val="DeltaView Comment"/>
    <w:rsid w:val="005522BD"/>
    <w:rPr>
      <w:color w:val="000000"/>
      <w:spacing w:val="0"/>
    </w:rPr>
  </w:style>
  <w:style w:type="character" w:customStyle="1" w:styleId="DeltaViewStyleChangeText">
    <w:name w:val="DeltaView Style Change Text"/>
    <w:rsid w:val="005522BD"/>
    <w:rPr>
      <w:color w:val="000000"/>
      <w:spacing w:val="0"/>
      <w:u w:val="double"/>
    </w:rPr>
  </w:style>
  <w:style w:type="character" w:customStyle="1" w:styleId="DeltaViewStyleChangeLabel">
    <w:name w:val="DeltaView Style Change Label"/>
    <w:rsid w:val="005522BD"/>
    <w:rPr>
      <w:color w:val="000000"/>
      <w:spacing w:val="0"/>
    </w:rPr>
  </w:style>
  <w:style w:type="character" w:customStyle="1" w:styleId="DeltaViewInsertedComment">
    <w:name w:val="DeltaView Inserted Comment"/>
    <w:rsid w:val="005522BD"/>
    <w:rPr>
      <w:color w:val="0000FF"/>
      <w:spacing w:val="0"/>
      <w:u w:val="double"/>
    </w:rPr>
  </w:style>
  <w:style w:type="character" w:customStyle="1" w:styleId="DeltaViewDeletedComment">
    <w:name w:val="DeltaView Deleted Comment"/>
    <w:rsid w:val="005522BD"/>
    <w:rPr>
      <w:strike/>
      <w:color w:val="FF0000"/>
      <w:spacing w:val="0"/>
    </w:rPr>
  </w:style>
  <w:style w:type="paragraph" w:customStyle="1" w:styleId="Level1Text">
    <w:name w:val="Level 1 Text"/>
    <w:basedOn w:val="Normal"/>
    <w:link w:val="Level1TextChar"/>
    <w:rsid w:val="005522BD"/>
    <w:pPr>
      <w:keepLines/>
      <w:tabs>
        <w:tab w:val="left" w:pos="1418"/>
      </w:tabs>
      <w:spacing w:after="120"/>
      <w:ind w:left="1418" w:hanging="1418"/>
      <w:jc w:val="both"/>
    </w:pPr>
    <w:rPr>
      <w:color w:val="000000"/>
      <w:lang w:val="en-US"/>
    </w:rPr>
  </w:style>
  <w:style w:type="paragraph" w:customStyle="1" w:styleId="Level2Text">
    <w:name w:val="Level 2 Text"/>
    <w:basedOn w:val="Normal"/>
    <w:rsid w:val="005522BD"/>
    <w:pPr>
      <w:keepLines/>
      <w:tabs>
        <w:tab w:val="left" w:pos="1843"/>
      </w:tabs>
      <w:spacing w:after="120"/>
      <w:ind w:left="1843" w:hanging="425"/>
      <w:jc w:val="both"/>
    </w:pPr>
    <w:rPr>
      <w:lang w:val="en-US"/>
    </w:rPr>
  </w:style>
  <w:style w:type="paragraph" w:customStyle="1" w:styleId="Level3Text">
    <w:name w:val="Level 3 Text"/>
    <w:basedOn w:val="Normal"/>
    <w:rsid w:val="005522BD"/>
    <w:pPr>
      <w:tabs>
        <w:tab w:val="left" w:pos="2268"/>
      </w:tabs>
      <w:spacing w:after="120"/>
      <w:ind w:left="2268" w:hanging="425"/>
      <w:jc w:val="both"/>
    </w:pPr>
  </w:style>
  <w:style w:type="paragraph" w:customStyle="1" w:styleId="Level4">
    <w:name w:val="Level 4"/>
    <w:basedOn w:val="Level3Text"/>
    <w:rsid w:val="005522BD"/>
    <w:pPr>
      <w:tabs>
        <w:tab w:val="clear" w:pos="2268"/>
        <w:tab w:val="left" w:pos="2694"/>
      </w:tabs>
      <w:ind w:left="2694"/>
    </w:pPr>
  </w:style>
  <w:style w:type="paragraph" w:styleId="NormalWeb">
    <w:name w:val="Normal (Web)"/>
    <w:basedOn w:val="Normal"/>
    <w:uiPriority w:val="99"/>
    <w:rsid w:val="005522BD"/>
    <w:pPr>
      <w:widowControl/>
      <w:spacing w:line="300" w:lineRule="atLeast"/>
    </w:pPr>
    <w:rPr>
      <w:rFonts w:ascii="Times New Roman" w:hAnsi="Times New Roman"/>
      <w:snapToGrid/>
      <w:sz w:val="24"/>
      <w:szCs w:val="24"/>
      <w:lang w:eastAsia="en-GB"/>
    </w:rPr>
  </w:style>
  <w:style w:type="table" w:styleId="TableClassic4">
    <w:name w:val="Table Classic 4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color w:val="000080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5522BD"/>
    <w:p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Arial14">
    <w:name w:val="Arial 14"/>
    <w:basedOn w:val="Normal"/>
    <w:rsid w:val="005522BD"/>
    <w:pPr>
      <w:widowControl/>
      <w:spacing w:line="300" w:lineRule="atLeast"/>
    </w:pPr>
    <w:rPr>
      <w:snapToGrid/>
      <w:sz w:val="28"/>
      <w:szCs w:val="24"/>
      <w:lang w:eastAsia="en-GB"/>
    </w:rPr>
  </w:style>
  <w:style w:type="character" w:customStyle="1" w:styleId="CommentTextChar1">
    <w:name w:val="Comment Text Char1"/>
    <w:locked/>
    <w:rsid w:val="005522BD"/>
    <w:rPr>
      <w:rFonts w:ascii="Arial" w:hAnsi="Arial"/>
    </w:rPr>
  </w:style>
  <w:style w:type="paragraph" w:customStyle="1" w:styleId="CharChar1CharCharCharCharCharCharCharCharCharCharCharCharCharCharCharCharChar">
    <w:name w:val="Char Char1 Char Char Char Char Char Char Char Char Char Char Char Char Char Char Char Char Char"/>
    <w:basedOn w:val="Normal"/>
    <w:rsid w:val="005522BD"/>
    <w:pPr>
      <w:widowControl/>
      <w:spacing w:after="160" w:line="240" w:lineRule="exact"/>
    </w:pPr>
    <w:rPr>
      <w:rFonts w:ascii="Verdana" w:hAnsi="Verdana" w:cs="Verdana"/>
      <w:snapToGrid/>
      <w:lang w:val="en-US"/>
    </w:rPr>
  </w:style>
  <w:style w:type="paragraph" w:styleId="HTMLAddress">
    <w:name w:val="HTML Address"/>
    <w:basedOn w:val="Normal"/>
    <w:link w:val="HTMLAddressChar"/>
    <w:rsid w:val="005522BD"/>
    <w:pPr>
      <w:widowControl/>
      <w:spacing w:line="300" w:lineRule="atLeast"/>
    </w:pPr>
    <w:rPr>
      <w:i/>
      <w:iCs/>
      <w:snapToGrid/>
      <w:sz w:val="22"/>
      <w:szCs w:val="24"/>
      <w:lang w:eastAsia="en-GB"/>
    </w:rPr>
  </w:style>
  <w:style w:type="character" w:customStyle="1" w:styleId="HTMLAddressChar">
    <w:name w:val="HTML Address Char"/>
    <w:basedOn w:val="DefaultParagraphFont"/>
    <w:link w:val="HTMLAddress"/>
    <w:rsid w:val="005522BD"/>
    <w:rPr>
      <w:rFonts w:ascii="Arial" w:eastAsia="Times New Roman" w:hAnsi="Arial" w:cs="Times New Roman"/>
      <w:i/>
      <w:iCs/>
      <w:szCs w:val="24"/>
      <w:lang w:eastAsia="en-GB"/>
    </w:rPr>
  </w:style>
  <w:style w:type="paragraph" w:customStyle="1" w:styleId="Arial40">
    <w:name w:val="Arial 40"/>
    <w:basedOn w:val="Normal"/>
    <w:rsid w:val="005522BD"/>
    <w:pPr>
      <w:widowControl/>
      <w:spacing w:line="300" w:lineRule="atLeast"/>
    </w:pPr>
    <w:rPr>
      <w:snapToGrid/>
      <w:sz w:val="80"/>
      <w:szCs w:val="24"/>
      <w:lang w:eastAsia="en-GB"/>
    </w:rPr>
  </w:style>
  <w:style w:type="paragraph" w:customStyle="1" w:styleId="Arial12B">
    <w:name w:val="Arial 12 (B"/>
    <w:aliases w:val="I)"/>
    <w:basedOn w:val="Arial14"/>
    <w:rsid w:val="005522BD"/>
    <w:rPr>
      <w:b/>
      <w:i/>
      <w:sz w:val="24"/>
    </w:rPr>
  </w:style>
  <w:style w:type="paragraph" w:customStyle="1" w:styleId="Arial12">
    <w:name w:val="Arial 12"/>
    <w:basedOn w:val="Normal"/>
    <w:rsid w:val="005522BD"/>
    <w:pPr>
      <w:widowControl/>
      <w:spacing w:line="300" w:lineRule="atLeast"/>
    </w:pPr>
    <w:rPr>
      <w:snapToGrid/>
      <w:sz w:val="24"/>
      <w:szCs w:val="24"/>
      <w:lang w:eastAsia="en-GB"/>
    </w:rPr>
  </w:style>
  <w:style w:type="paragraph" w:customStyle="1" w:styleId="Arial12B0">
    <w:name w:val="Arial 12 (B)"/>
    <w:basedOn w:val="Normal"/>
    <w:link w:val="Arial12BCharChar"/>
    <w:rsid w:val="005522BD"/>
    <w:pPr>
      <w:widowControl/>
      <w:spacing w:line="300" w:lineRule="atLeast"/>
    </w:pPr>
    <w:rPr>
      <w:b/>
      <w:snapToGrid/>
      <w:sz w:val="24"/>
      <w:szCs w:val="24"/>
      <w:lang w:eastAsia="en-GB"/>
    </w:rPr>
  </w:style>
  <w:style w:type="character" w:customStyle="1" w:styleId="Arial12BCharChar">
    <w:name w:val="Arial 12 (B) Char Char"/>
    <w:link w:val="Arial12B0"/>
    <w:rsid w:val="005522BD"/>
    <w:rPr>
      <w:rFonts w:ascii="Arial" w:eastAsia="Times New Roman" w:hAnsi="Arial" w:cs="Times New Roman"/>
      <w:b/>
      <w:sz w:val="24"/>
      <w:szCs w:val="24"/>
      <w:lang w:eastAsia="en-GB"/>
    </w:rPr>
  </w:style>
  <w:style w:type="numbering" w:styleId="111111">
    <w:name w:val="Outline List 2"/>
    <w:basedOn w:val="NoList"/>
    <w:rsid w:val="005522BD"/>
    <w:pPr>
      <w:numPr>
        <w:numId w:val="2"/>
      </w:numPr>
    </w:pPr>
  </w:style>
  <w:style w:type="numbering" w:styleId="1ai">
    <w:name w:val="Outline List 1"/>
    <w:basedOn w:val="NoList"/>
    <w:rsid w:val="005522BD"/>
    <w:pPr>
      <w:numPr>
        <w:numId w:val="3"/>
      </w:numPr>
    </w:pPr>
  </w:style>
  <w:style w:type="numbering" w:styleId="ArticleSection">
    <w:name w:val="Outline List 3"/>
    <w:basedOn w:val="NoList"/>
    <w:rsid w:val="005522BD"/>
    <w:pPr>
      <w:numPr>
        <w:numId w:val="4"/>
      </w:numPr>
    </w:pPr>
  </w:style>
  <w:style w:type="paragraph" w:styleId="BodyTextFirstIndent">
    <w:name w:val="Body Text First Indent"/>
    <w:basedOn w:val="Normal"/>
    <w:link w:val="BodyTextFirstIndentChar"/>
    <w:rsid w:val="005522BD"/>
    <w:pPr>
      <w:widowControl/>
      <w:spacing w:line="300" w:lineRule="atLeast"/>
      <w:ind w:firstLine="210"/>
    </w:pPr>
    <w:rPr>
      <w:snapToGrid/>
      <w:sz w:val="22"/>
      <w:szCs w:val="24"/>
      <w:lang w:eastAsia="en-GB"/>
    </w:rPr>
  </w:style>
  <w:style w:type="character" w:customStyle="1" w:styleId="BodyTextFirstIndentChar">
    <w:name w:val="Body Text First Indent Char"/>
    <w:basedOn w:val="BodyTextChar"/>
    <w:link w:val="BodyTextFirstIndent"/>
    <w:rsid w:val="005522BD"/>
    <w:rPr>
      <w:rFonts w:ascii="Arial" w:eastAsia="Times New Roman" w:hAnsi="Arial" w:cs="Times New Roman"/>
      <w:snapToGrid/>
      <w:sz w:val="20"/>
      <w:szCs w:val="24"/>
      <w:lang w:eastAsia="en-GB"/>
    </w:rPr>
  </w:style>
  <w:style w:type="character" w:customStyle="1" w:styleId="BodyTextChar1">
    <w:name w:val="Body Text Char1"/>
    <w:aliases w:val="Char Char"/>
    <w:basedOn w:val="DefaultParagraphFont"/>
    <w:link w:val="BodyText"/>
    <w:rsid w:val="005522BD"/>
    <w:rPr>
      <w:rFonts w:ascii="Times New Roman" w:eastAsia="Times New Roman" w:hAnsi="Times New Roman" w:cs="Times New Roman"/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rsid w:val="005522BD"/>
    <w:pPr>
      <w:widowControl/>
      <w:tabs>
        <w:tab w:val="clear" w:pos="2160"/>
        <w:tab w:val="clear" w:pos="2736"/>
        <w:tab w:val="clear" w:pos="3456"/>
        <w:tab w:val="clear" w:pos="4608"/>
        <w:tab w:val="clear" w:pos="5904"/>
        <w:tab w:val="clear" w:pos="6624"/>
      </w:tabs>
      <w:spacing w:after="120" w:line="300" w:lineRule="atLeast"/>
      <w:ind w:left="283" w:firstLine="210"/>
    </w:pPr>
    <w:rPr>
      <w:snapToGrid/>
      <w:sz w:val="22"/>
      <w:szCs w:val="24"/>
      <w:lang w:eastAsia="en-GB"/>
    </w:rPr>
  </w:style>
  <w:style w:type="character" w:customStyle="1" w:styleId="BodyTextFirstIndent2Char">
    <w:name w:val="Body Text First Indent 2 Char"/>
    <w:basedOn w:val="BodyTextIndentChar"/>
    <w:link w:val="BodyTextFirstIndent2"/>
    <w:rsid w:val="005522BD"/>
    <w:rPr>
      <w:rFonts w:ascii="Arial" w:eastAsia="Times New Roman" w:hAnsi="Arial" w:cs="Times New Roman"/>
      <w:snapToGrid/>
      <w:sz w:val="20"/>
      <w:szCs w:val="24"/>
      <w:lang w:eastAsia="en-GB"/>
    </w:rPr>
  </w:style>
  <w:style w:type="character" w:customStyle="1" w:styleId="BodyTextIndentChar1">
    <w:name w:val="Body Text Indent Char1"/>
    <w:basedOn w:val="DefaultParagraphFont"/>
    <w:link w:val="BodyTextIndent"/>
    <w:rsid w:val="005522BD"/>
    <w:rPr>
      <w:rFonts w:ascii="Arial" w:eastAsia="Times New Roman" w:hAnsi="Arial" w:cs="Times New Roman"/>
      <w:snapToGrid w:val="0"/>
      <w:sz w:val="23"/>
      <w:szCs w:val="20"/>
    </w:rPr>
  </w:style>
  <w:style w:type="paragraph" w:styleId="Closing">
    <w:name w:val="Closing"/>
    <w:basedOn w:val="Normal"/>
    <w:link w:val="ClosingChar"/>
    <w:rsid w:val="005522BD"/>
    <w:pPr>
      <w:widowControl/>
      <w:spacing w:line="300" w:lineRule="atLeast"/>
      <w:ind w:left="4252"/>
    </w:pPr>
    <w:rPr>
      <w:snapToGrid/>
      <w:sz w:val="22"/>
      <w:szCs w:val="24"/>
      <w:lang w:eastAsia="en-GB"/>
    </w:rPr>
  </w:style>
  <w:style w:type="character" w:customStyle="1" w:styleId="ClosingChar">
    <w:name w:val="Closing Char"/>
    <w:basedOn w:val="DefaultParagraphFont"/>
    <w:link w:val="Closing"/>
    <w:rsid w:val="005522BD"/>
    <w:rPr>
      <w:rFonts w:ascii="Arial" w:eastAsia="Times New Roman" w:hAnsi="Arial" w:cs="Times New Roman"/>
      <w:szCs w:val="24"/>
      <w:lang w:eastAsia="en-GB"/>
    </w:rPr>
  </w:style>
  <w:style w:type="paragraph" w:styleId="Date">
    <w:name w:val="Date"/>
    <w:basedOn w:val="Normal"/>
    <w:next w:val="Normal"/>
    <w:link w:val="DateChar1"/>
    <w:rsid w:val="005522BD"/>
    <w:pPr>
      <w:widowControl/>
      <w:spacing w:line="300" w:lineRule="atLeast"/>
    </w:pPr>
    <w:rPr>
      <w:snapToGrid/>
      <w:sz w:val="22"/>
      <w:szCs w:val="24"/>
      <w:lang w:eastAsia="en-GB"/>
    </w:rPr>
  </w:style>
  <w:style w:type="character" w:customStyle="1" w:styleId="DateChar">
    <w:name w:val="Date Char"/>
    <w:basedOn w:val="DefaultParagraphFont"/>
    <w:rsid w:val="005522BD"/>
    <w:rPr>
      <w:rFonts w:ascii="Arial" w:eastAsia="Times New Roman" w:hAnsi="Arial" w:cs="Times New Roman"/>
      <w:snapToGrid w:val="0"/>
      <w:sz w:val="20"/>
      <w:szCs w:val="20"/>
    </w:rPr>
  </w:style>
  <w:style w:type="paragraph" w:styleId="E-mailSignature">
    <w:name w:val="E-mail Signature"/>
    <w:basedOn w:val="Normal"/>
    <w:link w:val="E-mailSignatureChar"/>
    <w:rsid w:val="005522BD"/>
    <w:pPr>
      <w:widowControl/>
      <w:spacing w:line="300" w:lineRule="atLeast"/>
    </w:pPr>
    <w:rPr>
      <w:snapToGrid/>
      <w:sz w:val="22"/>
      <w:szCs w:val="24"/>
      <w:lang w:eastAsia="en-GB"/>
    </w:rPr>
  </w:style>
  <w:style w:type="character" w:customStyle="1" w:styleId="E-mailSignatureChar">
    <w:name w:val="E-mail Signature Char"/>
    <w:basedOn w:val="DefaultParagraphFont"/>
    <w:link w:val="E-mailSignature"/>
    <w:rsid w:val="005522BD"/>
    <w:rPr>
      <w:rFonts w:ascii="Arial" w:eastAsia="Times New Roman" w:hAnsi="Arial" w:cs="Times New Roman"/>
      <w:szCs w:val="24"/>
      <w:lang w:eastAsia="en-GB"/>
    </w:rPr>
  </w:style>
  <w:style w:type="paragraph" w:customStyle="1" w:styleId="Arial9">
    <w:name w:val="Arial 9"/>
    <w:basedOn w:val="Normal"/>
    <w:rsid w:val="005522BD"/>
    <w:pPr>
      <w:widowControl/>
      <w:spacing w:line="300" w:lineRule="atLeast"/>
    </w:pPr>
    <w:rPr>
      <w:snapToGrid/>
      <w:sz w:val="22"/>
      <w:szCs w:val="24"/>
      <w:lang w:eastAsia="en-GB"/>
    </w:rPr>
  </w:style>
  <w:style w:type="paragraph" w:styleId="EnvelopeAddress">
    <w:name w:val="envelope address"/>
    <w:basedOn w:val="Normal"/>
    <w:rsid w:val="005522BD"/>
    <w:pPr>
      <w:framePr w:w="7920" w:h="1980" w:hRule="exact" w:hSpace="180" w:wrap="auto" w:hAnchor="page" w:xAlign="center" w:yAlign="bottom"/>
      <w:widowControl/>
      <w:spacing w:line="300" w:lineRule="atLeast"/>
      <w:ind w:left="2880"/>
    </w:pPr>
    <w:rPr>
      <w:rFonts w:cs="Arial"/>
      <w:snapToGrid/>
      <w:sz w:val="24"/>
      <w:szCs w:val="24"/>
      <w:lang w:eastAsia="en-GB"/>
    </w:rPr>
  </w:style>
  <w:style w:type="paragraph" w:styleId="EnvelopeReturn">
    <w:name w:val="envelope return"/>
    <w:basedOn w:val="Normal"/>
    <w:rsid w:val="005522BD"/>
    <w:pPr>
      <w:widowControl/>
      <w:spacing w:line="300" w:lineRule="atLeast"/>
    </w:pPr>
    <w:rPr>
      <w:rFonts w:cs="Arial"/>
      <w:snapToGrid/>
      <w:sz w:val="22"/>
      <w:lang w:eastAsia="en-GB"/>
    </w:rPr>
  </w:style>
  <w:style w:type="character" w:styleId="HTMLAcronym">
    <w:name w:val="HTML Acronym"/>
    <w:basedOn w:val="DefaultParagraphFont"/>
    <w:rsid w:val="005522BD"/>
  </w:style>
  <w:style w:type="character" w:styleId="HTMLCite">
    <w:name w:val="HTML Cite"/>
    <w:rsid w:val="005522BD"/>
    <w:rPr>
      <w:i/>
      <w:iCs/>
    </w:rPr>
  </w:style>
  <w:style w:type="character" w:styleId="HTMLCode">
    <w:name w:val="HTML Code"/>
    <w:rsid w:val="005522B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5522BD"/>
    <w:rPr>
      <w:i/>
      <w:iCs/>
    </w:rPr>
  </w:style>
  <w:style w:type="character" w:styleId="HTMLKeyboard">
    <w:name w:val="HTML Keyboard"/>
    <w:rsid w:val="005522B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5522BD"/>
    <w:pPr>
      <w:widowControl/>
      <w:spacing w:line="300" w:lineRule="atLeast"/>
    </w:pPr>
    <w:rPr>
      <w:rFonts w:ascii="Courier New" w:hAnsi="Courier New" w:cs="Courier New"/>
      <w:snapToGrid/>
      <w:sz w:val="22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rsid w:val="005522BD"/>
    <w:rPr>
      <w:rFonts w:ascii="Courier New" w:eastAsia="Times New Roman" w:hAnsi="Courier New" w:cs="Courier New"/>
      <w:szCs w:val="20"/>
      <w:lang w:eastAsia="en-GB"/>
    </w:rPr>
  </w:style>
  <w:style w:type="character" w:styleId="HTMLSample">
    <w:name w:val="HTML Sample"/>
    <w:rsid w:val="005522BD"/>
    <w:rPr>
      <w:rFonts w:ascii="Courier New" w:hAnsi="Courier New" w:cs="Courier New"/>
    </w:rPr>
  </w:style>
  <w:style w:type="character" w:styleId="HTMLTypewriter">
    <w:name w:val="HTML Typewriter"/>
    <w:rsid w:val="005522B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5522BD"/>
    <w:rPr>
      <w:i/>
      <w:iCs/>
    </w:rPr>
  </w:style>
  <w:style w:type="character" w:styleId="LineNumber">
    <w:name w:val="line number"/>
    <w:basedOn w:val="DefaultParagraphFont"/>
    <w:rsid w:val="005522BD"/>
  </w:style>
  <w:style w:type="paragraph" w:styleId="MessageHeader">
    <w:name w:val="Message Header"/>
    <w:basedOn w:val="Normal"/>
    <w:link w:val="MessageHeaderChar"/>
    <w:rsid w:val="005522BD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00" w:lineRule="atLeast"/>
      <w:ind w:left="1134" w:hanging="1134"/>
    </w:pPr>
    <w:rPr>
      <w:rFonts w:cs="Arial"/>
      <w:snapToGrid/>
      <w:sz w:val="24"/>
      <w:szCs w:val="24"/>
      <w:lang w:eastAsia="en-GB"/>
    </w:rPr>
  </w:style>
  <w:style w:type="character" w:customStyle="1" w:styleId="MessageHeaderChar">
    <w:name w:val="Message Header Char"/>
    <w:basedOn w:val="DefaultParagraphFont"/>
    <w:link w:val="MessageHeader"/>
    <w:rsid w:val="005522BD"/>
    <w:rPr>
      <w:rFonts w:ascii="Arial" w:eastAsia="Times New Roman" w:hAnsi="Arial" w:cs="Arial"/>
      <w:sz w:val="24"/>
      <w:szCs w:val="24"/>
      <w:shd w:val="pct20" w:color="auto" w:fill="auto"/>
      <w:lang w:eastAsia="en-GB"/>
    </w:rPr>
  </w:style>
  <w:style w:type="paragraph" w:styleId="NoteHeading">
    <w:name w:val="Note Heading"/>
    <w:basedOn w:val="Normal"/>
    <w:next w:val="Normal"/>
    <w:link w:val="NoteHeadingChar"/>
    <w:rsid w:val="005522BD"/>
    <w:pPr>
      <w:widowControl/>
      <w:spacing w:line="300" w:lineRule="atLeast"/>
    </w:pPr>
    <w:rPr>
      <w:snapToGrid/>
      <w:sz w:val="22"/>
      <w:szCs w:val="24"/>
      <w:lang w:eastAsia="en-GB"/>
    </w:rPr>
  </w:style>
  <w:style w:type="character" w:customStyle="1" w:styleId="NoteHeadingChar">
    <w:name w:val="Note Heading Char"/>
    <w:basedOn w:val="DefaultParagraphFont"/>
    <w:link w:val="NoteHeading"/>
    <w:rsid w:val="005522BD"/>
    <w:rPr>
      <w:rFonts w:ascii="Arial" w:eastAsia="Times New Roman" w:hAnsi="Arial" w:cs="Times New Roman"/>
      <w:szCs w:val="24"/>
      <w:lang w:eastAsia="en-GB"/>
    </w:rPr>
  </w:style>
  <w:style w:type="paragraph" w:styleId="PlainText">
    <w:name w:val="Plain Text"/>
    <w:basedOn w:val="Normal"/>
    <w:link w:val="PlainTextChar"/>
    <w:rsid w:val="005522BD"/>
    <w:pPr>
      <w:widowControl/>
      <w:spacing w:line="300" w:lineRule="atLeast"/>
    </w:pPr>
    <w:rPr>
      <w:rFonts w:ascii="Courier New" w:hAnsi="Courier New" w:cs="Courier New"/>
      <w:snapToGrid/>
      <w:sz w:val="22"/>
      <w:lang w:eastAsia="en-GB"/>
    </w:rPr>
  </w:style>
  <w:style w:type="character" w:customStyle="1" w:styleId="PlainTextChar">
    <w:name w:val="Plain Text Char"/>
    <w:basedOn w:val="DefaultParagraphFont"/>
    <w:link w:val="PlainText"/>
    <w:rsid w:val="005522BD"/>
    <w:rPr>
      <w:rFonts w:ascii="Courier New" w:eastAsia="Times New Roman" w:hAnsi="Courier New" w:cs="Courier New"/>
      <w:szCs w:val="20"/>
      <w:lang w:eastAsia="en-GB"/>
    </w:rPr>
  </w:style>
  <w:style w:type="paragraph" w:styleId="Salutation">
    <w:name w:val="Salutation"/>
    <w:basedOn w:val="Normal"/>
    <w:next w:val="Normal"/>
    <w:link w:val="SalutationChar"/>
    <w:rsid w:val="005522BD"/>
    <w:pPr>
      <w:widowControl/>
      <w:spacing w:line="300" w:lineRule="atLeast"/>
    </w:pPr>
    <w:rPr>
      <w:snapToGrid/>
      <w:sz w:val="22"/>
      <w:szCs w:val="24"/>
      <w:lang w:eastAsia="en-GB"/>
    </w:rPr>
  </w:style>
  <w:style w:type="character" w:customStyle="1" w:styleId="SalutationChar">
    <w:name w:val="Salutation Char"/>
    <w:basedOn w:val="DefaultParagraphFont"/>
    <w:link w:val="Salutation"/>
    <w:rsid w:val="005522BD"/>
    <w:rPr>
      <w:rFonts w:ascii="Arial" w:eastAsia="Times New Roman" w:hAnsi="Arial" w:cs="Times New Roman"/>
      <w:szCs w:val="24"/>
      <w:lang w:eastAsia="en-GB"/>
    </w:rPr>
  </w:style>
  <w:style w:type="paragraph" w:styleId="Signature">
    <w:name w:val="Signature"/>
    <w:basedOn w:val="Normal"/>
    <w:link w:val="SignatureChar"/>
    <w:rsid w:val="005522BD"/>
    <w:pPr>
      <w:widowControl/>
      <w:spacing w:line="300" w:lineRule="atLeast"/>
      <w:ind w:left="4252"/>
    </w:pPr>
    <w:rPr>
      <w:snapToGrid/>
      <w:sz w:val="22"/>
      <w:szCs w:val="24"/>
      <w:lang w:eastAsia="en-GB"/>
    </w:rPr>
  </w:style>
  <w:style w:type="character" w:customStyle="1" w:styleId="SignatureChar">
    <w:name w:val="Signature Char"/>
    <w:basedOn w:val="DefaultParagraphFont"/>
    <w:link w:val="Signature"/>
    <w:rsid w:val="005522BD"/>
    <w:rPr>
      <w:rFonts w:ascii="Arial" w:eastAsia="Times New Roman" w:hAnsi="Arial" w:cs="Times New Roman"/>
      <w:szCs w:val="24"/>
      <w:lang w:eastAsia="en-GB"/>
    </w:rPr>
  </w:style>
  <w:style w:type="paragraph" w:customStyle="1" w:styleId="Arial9B">
    <w:name w:val="Arial 9 (B)"/>
    <w:basedOn w:val="Normal"/>
    <w:rsid w:val="005522BD"/>
    <w:pPr>
      <w:widowControl/>
      <w:spacing w:line="300" w:lineRule="atLeast"/>
    </w:pPr>
    <w:rPr>
      <w:b/>
      <w:snapToGrid/>
      <w:sz w:val="18"/>
      <w:szCs w:val="18"/>
      <w:lang w:eastAsia="en-GB"/>
    </w:rPr>
  </w:style>
  <w:style w:type="table" w:styleId="Table3Deffects1">
    <w:name w:val="Table 3D effects 1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color w:val="FFFFFF"/>
      <w:sz w:val="20"/>
      <w:szCs w:val="20"/>
      <w:lang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HeaderNoTOC">
    <w:name w:val="Header (No TOC)"/>
    <w:basedOn w:val="Normal"/>
    <w:rsid w:val="005522BD"/>
    <w:pPr>
      <w:widowControl/>
      <w:pBdr>
        <w:top w:val="single" w:sz="36" w:space="1" w:color="0079C1"/>
        <w:left w:val="single" w:sz="36" w:space="4" w:color="0079C1"/>
        <w:bottom w:val="single" w:sz="36" w:space="1" w:color="0079C1"/>
        <w:right w:val="single" w:sz="36" w:space="4" w:color="0079C1"/>
      </w:pBdr>
      <w:shd w:val="clear" w:color="auto" w:fill="0079C1"/>
      <w:spacing w:line="300" w:lineRule="atLeast"/>
    </w:pPr>
    <w:rPr>
      <w:rFonts w:ascii="Arial Bold" w:hAnsi="Arial Bold"/>
      <w:snapToGrid/>
      <w:color w:val="FFFFFF"/>
      <w:sz w:val="24"/>
      <w:szCs w:val="24"/>
      <w:lang w:eastAsia="en-GB"/>
    </w:rPr>
  </w:style>
  <w:style w:type="paragraph" w:customStyle="1" w:styleId="Arial10B">
    <w:name w:val="Arial 10 (B)"/>
    <w:basedOn w:val="Normal"/>
    <w:rsid w:val="005522BD"/>
    <w:pPr>
      <w:widowControl/>
      <w:spacing w:line="300" w:lineRule="atLeast"/>
    </w:pPr>
    <w:rPr>
      <w:b/>
      <w:snapToGrid/>
      <w:szCs w:val="24"/>
      <w:lang w:eastAsia="en-GB"/>
    </w:rPr>
  </w:style>
  <w:style w:type="paragraph" w:customStyle="1" w:styleId="Arial10">
    <w:name w:val="Arial 10"/>
    <w:basedOn w:val="Normal"/>
    <w:rsid w:val="005522BD"/>
    <w:pPr>
      <w:widowControl/>
      <w:spacing w:line="300" w:lineRule="atLeast"/>
    </w:pPr>
    <w:rPr>
      <w:rFonts w:cs="Arial"/>
      <w:snapToGrid/>
      <w:szCs w:val="18"/>
      <w:lang w:eastAsia="en-GB"/>
    </w:rPr>
  </w:style>
  <w:style w:type="character" w:customStyle="1" w:styleId="Subheading">
    <w:name w:val="Sub heading"/>
    <w:rsid w:val="005522BD"/>
    <w:rPr>
      <w:rFonts w:ascii="Arial" w:hAnsi="Arial"/>
      <w:b/>
      <w:bCs/>
      <w:color w:val="0079C1"/>
      <w:sz w:val="22"/>
    </w:rPr>
  </w:style>
  <w:style w:type="paragraph" w:styleId="BodyText3">
    <w:name w:val="Body Text 3"/>
    <w:basedOn w:val="Normal"/>
    <w:link w:val="BodyText3Char"/>
    <w:rsid w:val="005522BD"/>
    <w:pPr>
      <w:widowControl/>
      <w:spacing w:before="120" w:after="120" w:line="280" w:lineRule="atLeast"/>
    </w:pPr>
    <w:rPr>
      <w:snapToGrid/>
      <w:sz w:val="24"/>
      <w:szCs w:val="16"/>
      <w:lang w:eastAsia="en-GB"/>
    </w:rPr>
  </w:style>
  <w:style w:type="character" w:customStyle="1" w:styleId="BodyText3Char">
    <w:name w:val="Body Text 3 Char"/>
    <w:basedOn w:val="DefaultParagraphFont"/>
    <w:link w:val="BodyText3"/>
    <w:rsid w:val="005522BD"/>
    <w:rPr>
      <w:rFonts w:ascii="Arial" w:eastAsia="Times New Roman" w:hAnsi="Arial" w:cs="Times New Roman"/>
      <w:sz w:val="24"/>
      <w:szCs w:val="16"/>
      <w:lang w:eastAsia="en-GB"/>
    </w:rPr>
  </w:style>
  <w:style w:type="paragraph" w:styleId="ListNumber">
    <w:name w:val="List Number"/>
    <w:basedOn w:val="Normal"/>
    <w:link w:val="ListNumberChar"/>
    <w:qFormat/>
    <w:rsid w:val="005522BD"/>
    <w:pPr>
      <w:widowControl/>
      <w:numPr>
        <w:numId w:val="5"/>
      </w:numPr>
      <w:spacing w:before="120" w:after="120" w:line="300" w:lineRule="atLeast"/>
    </w:pPr>
    <w:rPr>
      <w:snapToGrid/>
      <w:szCs w:val="24"/>
      <w:lang w:eastAsia="en-GB"/>
    </w:rPr>
  </w:style>
  <w:style w:type="paragraph" w:styleId="ListBullet2">
    <w:name w:val="List Bullet 2"/>
    <w:basedOn w:val="Normal"/>
    <w:link w:val="ListBullet2Char"/>
    <w:rsid w:val="005522BD"/>
    <w:pPr>
      <w:widowControl/>
      <w:numPr>
        <w:numId w:val="6"/>
      </w:numPr>
      <w:spacing w:before="120" w:after="120" w:line="300" w:lineRule="atLeast"/>
    </w:pPr>
    <w:rPr>
      <w:snapToGrid/>
      <w:szCs w:val="24"/>
      <w:lang w:eastAsia="en-GB"/>
    </w:rPr>
  </w:style>
  <w:style w:type="character" w:customStyle="1" w:styleId="ListBullet2Char">
    <w:name w:val="List Bullet 2 Char"/>
    <w:link w:val="ListBullet2"/>
    <w:rsid w:val="005522BD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TableList">
    <w:name w:val="Table List"/>
    <w:basedOn w:val="ListBullet2"/>
    <w:rsid w:val="005522BD"/>
    <w:pPr>
      <w:numPr>
        <w:ilvl w:val="1"/>
      </w:numPr>
      <w:tabs>
        <w:tab w:val="clear" w:pos="454"/>
        <w:tab w:val="num" w:pos="360"/>
        <w:tab w:val="num" w:pos="792"/>
      </w:tabs>
      <w:ind w:left="792" w:hanging="432"/>
    </w:pPr>
    <w:rPr>
      <w:color w:val="008576"/>
    </w:rPr>
  </w:style>
  <w:style w:type="paragraph" w:customStyle="1" w:styleId="TableHeading">
    <w:name w:val="Table Heading"/>
    <w:basedOn w:val="Normal"/>
    <w:rsid w:val="005522BD"/>
    <w:pPr>
      <w:widowControl/>
      <w:spacing w:before="120" w:after="120" w:line="240" w:lineRule="auto"/>
      <w:ind w:left="113"/>
    </w:pPr>
    <w:rPr>
      <w:snapToGrid/>
      <w:color w:val="008576"/>
      <w:szCs w:val="24"/>
      <w:lang w:eastAsia="en-GB"/>
    </w:rPr>
  </w:style>
  <w:style w:type="table" w:styleId="MediumShading1-Accent1">
    <w:name w:val="Medium Shading 1 Accent 1"/>
    <w:basedOn w:val="TableNormal"/>
    <w:uiPriority w:val="63"/>
    <w:rsid w:val="00552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bout01">
    <w:name w:val="About 01"/>
    <w:basedOn w:val="Normal"/>
    <w:rsid w:val="005522BD"/>
    <w:pPr>
      <w:keepNext/>
      <w:widowControl/>
      <w:numPr>
        <w:ilvl w:val="7"/>
      </w:numPr>
      <w:shd w:val="clear" w:color="auto" w:fill="00B274"/>
      <w:tabs>
        <w:tab w:val="right" w:pos="7811"/>
      </w:tabs>
      <w:spacing w:after="120" w:line="240" w:lineRule="auto"/>
      <w:outlineLvl w:val="7"/>
    </w:pPr>
    <w:rPr>
      <w:rFonts w:cs="Arial"/>
      <w:snapToGrid/>
      <w:color w:val="FFFFFF"/>
      <w:kern w:val="32"/>
      <w:sz w:val="28"/>
      <w:szCs w:val="28"/>
      <w:lang w:eastAsia="en-GB"/>
    </w:rPr>
  </w:style>
  <w:style w:type="paragraph" w:customStyle="1" w:styleId="Default">
    <w:name w:val="Default"/>
    <w:rsid w:val="005522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Text1">
    <w:name w:val="Text 1"/>
    <w:basedOn w:val="Normal"/>
    <w:rsid w:val="005522BD"/>
    <w:pPr>
      <w:widowControl/>
      <w:spacing w:before="120" w:after="120" w:line="240" w:lineRule="auto"/>
      <w:ind w:left="850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1letter">
    <w:name w:val="Point 1 (letter)"/>
    <w:basedOn w:val="Normal"/>
    <w:rsid w:val="005522BD"/>
    <w:pPr>
      <w:widowControl/>
      <w:tabs>
        <w:tab w:val="num" w:pos="360"/>
      </w:tabs>
      <w:spacing w:before="120" w:after="120" w:line="240" w:lineRule="auto"/>
      <w:jc w:val="both"/>
    </w:pPr>
    <w:rPr>
      <w:rFonts w:ascii="Times New Roman" w:hAnsi="Times New Roman"/>
      <w:snapToGrid/>
      <w:sz w:val="24"/>
      <w:szCs w:val="22"/>
    </w:rPr>
  </w:style>
  <w:style w:type="paragraph" w:customStyle="1" w:styleId="Point2">
    <w:name w:val="Point 2"/>
    <w:basedOn w:val="Normal"/>
    <w:uiPriority w:val="99"/>
    <w:rsid w:val="005522BD"/>
    <w:pPr>
      <w:widowControl/>
      <w:spacing w:before="120" w:after="120" w:line="240" w:lineRule="auto"/>
      <w:ind w:left="1984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NumPar1">
    <w:name w:val="NumPar 1"/>
    <w:basedOn w:val="Normal"/>
    <w:next w:val="Normal"/>
    <w:rsid w:val="005522BD"/>
    <w:pPr>
      <w:widowControl/>
      <w:tabs>
        <w:tab w:val="num" w:pos="360"/>
      </w:tabs>
      <w:spacing w:before="120" w:after="120" w:line="240" w:lineRule="auto"/>
      <w:jc w:val="both"/>
    </w:pPr>
    <w:rPr>
      <w:rFonts w:ascii="Times New Roman" w:hAnsi="Times New Roman"/>
      <w:snapToGrid/>
      <w:sz w:val="24"/>
      <w:szCs w:val="22"/>
    </w:rPr>
  </w:style>
  <w:style w:type="paragraph" w:customStyle="1" w:styleId="Tiret3">
    <w:name w:val="Tiret 3"/>
    <w:basedOn w:val="Normal"/>
    <w:uiPriority w:val="99"/>
    <w:rsid w:val="005522BD"/>
    <w:pPr>
      <w:widowControl/>
      <w:numPr>
        <w:numId w:val="7"/>
      </w:numPr>
      <w:spacing w:before="120" w:after="120" w:line="240" w:lineRule="auto"/>
      <w:jc w:val="both"/>
    </w:pPr>
    <w:rPr>
      <w:rFonts w:ascii="Times New Roman" w:hAnsi="Times New Roman"/>
      <w:snapToGrid/>
      <w:sz w:val="24"/>
      <w:szCs w:val="22"/>
    </w:rPr>
  </w:style>
  <w:style w:type="paragraph" w:customStyle="1" w:styleId="Text3">
    <w:name w:val="Text 3"/>
    <w:basedOn w:val="Normal"/>
    <w:rsid w:val="005522BD"/>
    <w:pPr>
      <w:widowControl/>
      <w:spacing w:before="120" w:after="120" w:line="240" w:lineRule="auto"/>
      <w:ind w:left="1984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0number">
    <w:name w:val="Point 0 (number)"/>
    <w:basedOn w:val="Normal"/>
    <w:rsid w:val="005522BD"/>
    <w:pPr>
      <w:widowControl/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SubHeadingBlack">
    <w:name w:val="Sub Heading Black"/>
    <w:basedOn w:val="Heading2"/>
    <w:rsid w:val="005522BD"/>
    <w:pPr>
      <w:keepNext w:val="0"/>
      <w:widowControl/>
      <w:tabs>
        <w:tab w:val="clear" w:pos="5089"/>
        <w:tab w:val="clear" w:pos="5904"/>
      </w:tabs>
      <w:spacing w:before="240" w:after="60" w:line="240" w:lineRule="auto"/>
      <w:jc w:val="both"/>
    </w:pPr>
    <w:rPr>
      <w:rFonts w:cs="Arial"/>
      <w:b/>
      <w:bCs/>
      <w:i/>
      <w:iCs/>
      <w:snapToGrid/>
      <w:sz w:val="22"/>
      <w:szCs w:val="28"/>
      <w:u w:val="none"/>
      <w:lang w:eastAsia="en-GB"/>
    </w:rPr>
  </w:style>
  <w:style w:type="character" w:styleId="Hyperlink">
    <w:name w:val="Hyperlink"/>
    <w:uiPriority w:val="99"/>
    <w:rsid w:val="005522BD"/>
    <w:rPr>
      <w:color w:val="0000FF"/>
      <w:u w:val="single"/>
    </w:rPr>
  </w:style>
  <w:style w:type="character" w:customStyle="1" w:styleId="TOC2Char">
    <w:name w:val="TOC 2 Char"/>
    <w:link w:val="TOC2"/>
    <w:uiPriority w:val="39"/>
    <w:rsid w:val="005522BD"/>
    <w:rPr>
      <w:rFonts w:ascii="Arial" w:eastAsia="Times New Roman" w:hAnsi="Arial" w:cs="Times New Roman"/>
      <w:bCs/>
      <w:noProof/>
      <w:snapToGrid w:val="0"/>
      <w:sz w:val="20"/>
      <w:szCs w:val="20"/>
    </w:rPr>
  </w:style>
  <w:style w:type="character" w:customStyle="1" w:styleId="TOC1Char">
    <w:name w:val="TOC 1 Char"/>
    <w:link w:val="TOC1"/>
    <w:uiPriority w:val="39"/>
    <w:rsid w:val="005522BD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HeaderNoTOC0">
    <w:name w:val="Header (No TOC"/>
    <w:aliases w:val="PB)"/>
    <w:basedOn w:val="HeaderNoTOC"/>
    <w:rsid w:val="005522BD"/>
    <w:pPr>
      <w:pageBreakBefore/>
    </w:pPr>
  </w:style>
  <w:style w:type="character" w:customStyle="1" w:styleId="CharChar7">
    <w:name w:val="Char Char7"/>
    <w:rsid w:val="005522BD"/>
    <w:rPr>
      <w:rFonts w:ascii="Arial" w:hAnsi="Arial" w:cs="Arial"/>
      <w:bCs/>
      <w:iCs/>
      <w:color w:val="FFFFFF"/>
      <w:kern w:val="32"/>
      <w:sz w:val="22"/>
      <w:szCs w:val="26"/>
      <w:lang w:val="en-GB" w:eastAsia="en-GB" w:bidi="ar-SA"/>
    </w:rPr>
  </w:style>
  <w:style w:type="paragraph" w:customStyle="1" w:styleId="ObjectiveSubtext">
    <w:name w:val="Objective Subtext"/>
    <w:basedOn w:val="Heading5"/>
    <w:rsid w:val="005522BD"/>
    <w:pPr>
      <w:widowControl/>
      <w:numPr>
        <w:ilvl w:val="0"/>
        <w:numId w:val="0"/>
      </w:numPr>
      <w:spacing w:before="240" w:after="60" w:line="240" w:lineRule="auto"/>
      <w:ind w:left="1440"/>
      <w:jc w:val="both"/>
    </w:pPr>
    <w:rPr>
      <w:rFonts w:ascii="Arial" w:hAnsi="Arial"/>
      <w:bCs/>
      <w:i/>
      <w:iCs/>
      <w:sz w:val="22"/>
      <w:szCs w:val="26"/>
      <w:lang w:eastAsia="en-GB"/>
    </w:rPr>
  </w:style>
  <w:style w:type="paragraph" w:customStyle="1" w:styleId="Subheading2">
    <w:name w:val="Subheading 2"/>
    <w:basedOn w:val="Heading3"/>
    <w:rsid w:val="005522BD"/>
    <w:pPr>
      <w:keepNext w:val="0"/>
      <w:widowControl/>
      <w:tabs>
        <w:tab w:val="clear" w:pos="5089"/>
        <w:tab w:val="clear" w:pos="5904"/>
      </w:tabs>
      <w:spacing w:before="240" w:after="60" w:line="240" w:lineRule="auto"/>
      <w:ind w:left="567"/>
      <w:jc w:val="both"/>
    </w:pPr>
    <w:rPr>
      <w:rFonts w:cs="Arial"/>
      <w:b w:val="0"/>
      <w:bCs/>
      <w:snapToGrid/>
      <w:sz w:val="22"/>
      <w:szCs w:val="26"/>
      <w:u w:val="none"/>
      <w:lang w:eastAsia="en-GB"/>
    </w:rPr>
  </w:style>
  <w:style w:type="paragraph" w:styleId="ListBullet">
    <w:name w:val="List Bullet"/>
    <w:basedOn w:val="Normal"/>
    <w:autoRedefine/>
    <w:qFormat/>
    <w:rsid w:val="005522BD"/>
    <w:pPr>
      <w:widowControl/>
      <w:numPr>
        <w:numId w:val="8"/>
      </w:numPr>
      <w:tabs>
        <w:tab w:val="clear" w:pos="360"/>
        <w:tab w:val="num" w:pos="1080"/>
      </w:tabs>
      <w:spacing w:before="200" w:line="240" w:lineRule="auto"/>
      <w:ind w:left="1080"/>
      <w:jc w:val="both"/>
    </w:pPr>
    <w:rPr>
      <w:snapToGrid/>
      <w:kern w:val="14"/>
      <w:sz w:val="22"/>
    </w:rPr>
  </w:style>
  <w:style w:type="paragraph" w:customStyle="1" w:styleId="Arial11Bold">
    <w:name w:val="Arial 11 Bold"/>
    <w:basedOn w:val="Normal"/>
    <w:rsid w:val="005522BD"/>
    <w:pPr>
      <w:spacing w:line="240" w:lineRule="auto"/>
    </w:pPr>
    <w:rPr>
      <w:b/>
      <w:sz w:val="22"/>
    </w:rPr>
  </w:style>
  <w:style w:type="paragraph" w:customStyle="1" w:styleId="TableArial11">
    <w:name w:val="Table Arial 11"/>
    <w:basedOn w:val="Normal"/>
    <w:link w:val="TableArial11Char"/>
    <w:rsid w:val="005522BD"/>
    <w:pPr>
      <w:spacing w:after="240" w:line="240" w:lineRule="auto"/>
      <w:jc w:val="both"/>
    </w:pPr>
    <w:rPr>
      <w:sz w:val="22"/>
    </w:rPr>
  </w:style>
  <w:style w:type="character" w:customStyle="1" w:styleId="TableArial11Char">
    <w:name w:val="Table Arial 11 Char"/>
    <w:link w:val="TableArial11"/>
    <w:rsid w:val="005522BD"/>
    <w:rPr>
      <w:rFonts w:ascii="Arial" w:eastAsia="Times New Roman" w:hAnsi="Arial" w:cs="Times New Roman"/>
      <w:snapToGrid w:val="0"/>
      <w:szCs w:val="20"/>
    </w:rPr>
  </w:style>
  <w:style w:type="character" w:customStyle="1" w:styleId="ThomasDerry">
    <w:name w:val="Thomas.Derry"/>
    <w:semiHidden/>
    <w:rsid w:val="005522BD"/>
    <w:rPr>
      <w:rFonts w:ascii="Arial" w:hAnsi="Arial" w:cs="Arial"/>
      <w:color w:val="auto"/>
      <w:sz w:val="20"/>
      <w:szCs w:val="20"/>
    </w:rPr>
  </w:style>
  <w:style w:type="paragraph" w:customStyle="1" w:styleId="HeaderBlack">
    <w:name w:val="Header + Black"/>
    <w:basedOn w:val="Header"/>
    <w:rsid w:val="005522BD"/>
    <w:pPr>
      <w:widowControl/>
      <w:tabs>
        <w:tab w:val="clear" w:pos="4153"/>
        <w:tab w:val="clear" w:pos="8306"/>
      </w:tabs>
      <w:spacing w:line="240" w:lineRule="auto"/>
    </w:pPr>
    <w:rPr>
      <w:rFonts w:cs="Arial"/>
      <w:b/>
      <w:iCs/>
      <w:snapToGrid/>
      <w:color w:val="000000"/>
      <w:sz w:val="22"/>
      <w:szCs w:val="22"/>
      <w:lang w:eastAsia="en-GB"/>
    </w:rPr>
  </w:style>
  <w:style w:type="paragraph" w:styleId="Caption">
    <w:name w:val="caption"/>
    <w:basedOn w:val="Normal"/>
    <w:next w:val="Normal"/>
    <w:uiPriority w:val="99"/>
    <w:qFormat/>
    <w:rsid w:val="005522BD"/>
    <w:pPr>
      <w:widowControl/>
      <w:spacing w:line="300" w:lineRule="atLeast"/>
    </w:pPr>
    <w:rPr>
      <w:rFonts w:cs="Arial"/>
      <w:b/>
      <w:iCs/>
      <w:snapToGrid/>
      <w:color w:val="000000"/>
      <w:lang w:eastAsia="en-GB"/>
    </w:rPr>
  </w:style>
  <w:style w:type="character" w:customStyle="1" w:styleId="CharChar13">
    <w:name w:val="Char Char13"/>
    <w:rsid w:val="005522BD"/>
    <w:rPr>
      <w:rFonts w:ascii="Arial" w:hAnsi="Arial" w:cs="Arial"/>
      <w:bCs/>
      <w:iCs/>
      <w:color w:val="FFFFFF"/>
      <w:kern w:val="32"/>
      <w:sz w:val="22"/>
      <w:szCs w:val="26"/>
      <w:lang w:val="en-GB" w:eastAsia="en-GB" w:bidi="ar-SA"/>
    </w:rPr>
  </w:style>
  <w:style w:type="character" w:styleId="PlaceholderText">
    <w:name w:val="Placeholder Text"/>
    <w:uiPriority w:val="99"/>
    <w:semiHidden/>
    <w:rsid w:val="005522BD"/>
    <w:rPr>
      <w:color w:val="808080"/>
    </w:rPr>
  </w:style>
  <w:style w:type="paragraph" w:styleId="EndnoteText">
    <w:name w:val="endnote text"/>
    <w:basedOn w:val="Normal"/>
    <w:link w:val="EndnoteTextChar"/>
    <w:rsid w:val="005522BD"/>
    <w:pPr>
      <w:widowControl/>
      <w:spacing w:line="240" w:lineRule="auto"/>
    </w:pPr>
    <w:rPr>
      <w:snapToGrid/>
      <w:lang w:eastAsia="en-GB"/>
    </w:rPr>
  </w:style>
  <w:style w:type="character" w:customStyle="1" w:styleId="EndnoteTextChar">
    <w:name w:val="Endnote Text Char"/>
    <w:basedOn w:val="DefaultParagraphFont"/>
    <w:link w:val="EndnoteText"/>
    <w:rsid w:val="005522BD"/>
    <w:rPr>
      <w:rFonts w:ascii="Arial" w:eastAsia="Times New Roman" w:hAnsi="Arial" w:cs="Times New Roman"/>
      <w:sz w:val="20"/>
      <w:szCs w:val="20"/>
      <w:lang w:eastAsia="en-GB"/>
    </w:rPr>
  </w:style>
  <w:style w:type="character" w:styleId="EndnoteReference">
    <w:name w:val="endnote reference"/>
    <w:rsid w:val="005522BD"/>
    <w:rPr>
      <w:vertAlign w:val="superscript"/>
    </w:rPr>
  </w:style>
  <w:style w:type="paragraph" w:customStyle="1" w:styleId="NormalBoldCentered">
    <w:name w:val="Normal + Bold + Centered"/>
    <w:basedOn w:val="Normal"/>
    <w:rsid w:val="005522BD"/>
    <w:pPr>
      <w:widowControl/>
      <w:spacing w:line="240" w:lineRule="auto"/>
      <w:jc w:val="center"/>
    </w:pPr>
    <w:rPr>
      <w:b/>
      <w:bCs/>
      <w:snapToGrid/>
      <w:lang w:eastAsia="en-GB"/>
    </w:rPr>
  </w:style>
  <w:style w:type="paragraph" w:customStyle="1" w:styleId="Considrant">
    <w:name w:val="Considérant"/>
    <w:basedOn w:val="Normal"/>
    <w:rsid w:val="005522BD"/>
    <w:pPr>
      <w:widowControl/>
      <w:numPr>
        <w:numId w:val="9"/>
      </w:numPr>
      <w:tabs>
        <w:tab w:val="clear" w:pos="1135"/>
      </w:tabs>
      <w:spacing w:before="120" w:after="120" w:line="240" w:lineRule="auto"/>
      <w:ind w:left="1440" w:hanging="360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1number">
    <w:name w:val="Point 1 (number)"/>
    <w:basedOn w:val="Normal"/>
    <w:rsid w:val="005522BD"/>
    <w:pPr>
      <w:widowControl/>
      <w:tabs>
        <w:tab w:val="num" w:pos="1417"/>
      </w:tabs>
      <w:spacing w:before="120" w:after="120" w:line="240" w:lineRule="auto"/>
      <w:ind w:left="1417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2number">
    <w:name w:val="Point 2 (number)"/>
    <w:basedOn w:val="Normal"/>
    <w:uiPriority w:val="99"/>
    <w:rsid w:val="005522BD"/>
    <w:pPr>
      <w:widowControl/>
      <w:tabs>
        <w:tab w:val="num" w:pos="1984"/>
      </w:tabs>
      <w:spacing w:before="120" w:after="120" w:line="240" w:lineRule="auto"/>
      <w:ind w:left="1984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3number">
    <w:name w:val="Point 3 (number)"/>
    <w:basedOn w:val="Normal"/>
    <w:uiPriority w:val="99"/>
    <w:rsid w:val="005522BD"/>
    <w:pPr>
      <w:widowControl/>
      <w:tabs>
        <w:tab w:val="num" w:pos="2551"/>
      </w:tabs>
      <w:spacing w:before="120" w:after="120" w:line="240" w:lineRule="auto"/>
      <w:ind w:left="2551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0letter">
    <w:name w:val="Point 0 (letter)"/>
    <w:basedOn w:val="Normal"/>
    <w:rsid w:val="005522BD"/>
    <w:pPr>
      <w:widowControl/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2letter">
    <w:name w:val="Point 2 (letter)"/>
    <w:basedOn w:val="Normal"/>
    <w:uiPriority w:val="99"/>
    <w:rsid w:val="005522BD"/>
    <w:pPr>
      <w:widowControl/>
      <w:tabs>
        <w:tab w:val="num" w:pos="1984"/>
      </w:tabs>
      <w:spacing w:before="120" w:after="120" w:line="240" w:lineRule="auto"/>
      <w:ind w:left="1984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3letter">
    <w:name w:val="Point 3 (letter)"/>
    <w:basedOn w:val="Normal"/>
    <w:uiPriority w:val="99"/>
    <w:rsid w:val="005522BD"/>
    <w:pPr>
      <w:widowControl/>
      <w:tabs>
        <w:tab w:val="num" w:pos="2551"/>
      </w:tabs>
      <w:spacing w:before="120" w:after="120" w:line="240" w:lineRule="auto"/>
      <w:ind w:left="2551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4letter">
    <w:name w:val="Point 4 (letter)"/>
    <w:basedOn w:val="Normal"/>
    <w:uiPriority w:val="99"/>
    <w:rsid w:val="005522BD"/>
    <w:pPr>
      <w:widowControl/>
      <w:tabs>
        <w:tab w:val="num" w:pos="3118"/>
      </w:tabs>
      <w:spacing w:before="120" w:after="120" w:line="240" w:lineRule="auto"/>
      <w:ind w:left="3118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NumPar2">
    <w:name w:val="NumPar 2"/>
    <w:basedOn w:val="Normal"/>
    <w:next w:val="Text1"/>
    <w:uiPriority w:val="99"/>
    <w:rsid w:val="005522BD"/>
    <w:pPr>
      <w:widowControl/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NumPar3">
    <w:name w:val="NumPar 3"/>
    <w:basedOn w:val="Normal"/>
    <w:next w:val="Text1"/>
    <w:uiPriority w:val="99"/>
    <w:rsid w:val="005522BD"/>
    <w:pPr>
      <w:widowControl/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NumPar4">
    <w:name w:val="NumPar 4"/>
    <w:basedOn w:val="Normal"/>
    <w:next w:val="Text1"/>
    <w:uiPriority w:val="99"/>
    <w:rsid w:val="005522BD"/>
    <w:pPr>
      <w:widowControl/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/>
      <w:snapToGrid/>
      <w:sz w:val="24"/>
      <w:szCs w:val="22"/>
    </w:rPr>
  </w:style>
  <w:style w:type="character" w:customStyle="1" w:styleId="CharChar6">
    <w:name w:val="Char Char6"/>
    <w:rsid w:val="005522BD"/>
    <w:rPr>
      <w:rFonts w:ascii="Arial Bold" w:hAnsi="Arial Bold" w:cs="Arial"/>
      <w:bCs/>
      <w:color w:val="FFFFFF"/>
      <w:kern w:val="32"/>
      <w:sz w:val="24"/>
      <w:szCs w:val="32"/>
      <w:lang w:val="en-GB" w:eastAsia="en-GB" w:bidi="ar-SA"/>
    </w:rPr>
  </w:style>
  <w:style w:type="table" w:styleId="LightList">
    <w:name w:val="Light List"/>
    <w:basedOn w:val="TableNormal"/>
    <w:uiPriority w:val="61"/>
    <w:rsid w:val="00552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552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leGrid10">
    <w:name w:val="Table Grid1"/>
    <w:basedOn w:val="TableNormal"/>
    <w:next w:val="TableGrid"/>
    <w:rsid w:val="00552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"/>
    <w:basedOn w:val="TableNormal"/>
    <w:next w:val="TableGrid"/>
    <w:rsid w:val="00552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-hdr">
    <w:name w:val="tbl-hdr"/>
    <w:basedOn w:val="Normal"/>
    <w:rsid w:val="005522BD"/>
    <w:pPr>
      <w:widowControl/>
      <w:spacing w:before="60" w:after="60" w:line="240" w:lineRule="auto"/>
      <w:ind w:right="195"/>
      <w:jc w:val="center"/>
    </w:pPr>
    <w:rPr>
      <w:rFonts w:ascii="Times New Roman" w:hAnsi="Times New Roman"/>
      <w:b/>
      <w:bCs/>
      <w:snapToGrid/>
      <w:sz w:val="22"/>
      <w:szCs w:val="22"/>
      <w:lang w:eastAsia="en-GB"/>
    </w:rPr>
  </w:style>
  <w:style w:type="paragraph" w:customStyle="1" w:styleId="tbl-txt">
    <w:name w:val="tbl-txt"/>
    <w:basedOn w:val="Normal"/>
    <w:rsid w:val="005522BD"/>
    <w:pPr>
      <w:widowControl/>
      <w:spacing w:before="60" w:after="60" w:line="240" w:lineRule="auto"/>
    </w:pPr>
    <w:rPr>
      <w:rFonts w:ascii="Times New Roman" w:hAnsi="Times New Roman"/>
      <w:snapToGrid/>
      <w:sz w:val="22"/>
      <w:szCs w:val="22"/>
      <w:lang w:eastAsia="en-GB"/>
    </w:rPr>
  </w:style>
  <w:style w:type="character" w:customStyle="1" w:styleId="sub">
    <w:name w:val="sub"/>
    <w:rsid w:val="005522BD"/>
    <w:rPr>
      <w:sz w:val="17"/>
      <w:szCs w:val="17"/>
      <w:vertAlign w:val="subscript"/>
    </w:rPr>
  </w:style>
  <w:style w:type="character" w:customStyle="1" w:styleId="BalloonTextChar1">
    <w:name w:val="Balloon Text Char1"/>
    <w:uiPriority w:val="99"/>
    <w:semiHidden/>
    <w:rsid w:val="005522BD"/>
    <w:rPr>
      <w:rFonts w:ascii="Tahoma" w:eastAsia="Times New Roman" w:hAnsi="Tahoma" w:cs="Tahoma"/>
      <w:sz w:val="16"/>
      <w:szCs w:val="16"/>
      <w:lang w:val="en-GB" w:eastAsia="en-GB"/>
    </w:rPr>
  </w:style>
  <w:style w:type="paragraph" w:customStyle="1" w:styleId="PARAGRAPH">
    <w:name w:val="PARAGRAPH"/>
    <w:link w:val="PARAGRAPHChar"/>
    <w:qFormat/>
    <w:rsid w:val="005522BD"/>
    <w:pPr>
      <w:snapToGrid w:val="0"/>
      <w:spacing w:before="100" w:after="200" w:line="240" w:lineRule="auto"/>
      <w:jc w:val="both"/>
    </w:pPr>
    <w:rPr>
      <w:rFonts w:ascii="Arial" w:eastAsia="Times New Roman" w:hAnsi="Arial" w:cs="Times New Roman"/>
      <w:szCs w:val="20"/>
      <w:lang w:eastAsia="zh-CN"/>
    </w:rPr>
  </w:style>
  <w:style w:type="character" w:customStyle="1" w:styleId="CommentTextChar2">
    <w:name w:val="Comment Text Char2"/>
    <w:uiPriority w:val="99"/>
    <w:semiHidden/>
    <w:rsid w:val="005522BD"/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PARAGRAPHChar">
    <w:name w:val="PARAGRAPH Char"/>
    <w:link w:val="PARAGRAPH"/>
    <w:rsid w:val="005522BD"/>
    <w:rPr>
      <w:rFonts w:ascii="Arial" w:eastAsia="Times New Roman" w:hAnsi="Arial" w:cs="Times New Roman"/>
      <w:szCs w:val="20"/>
      <w:lang w:eastAsia="zh-CN"/>
    </w:rPr>
  </w:style>
  <w:style w:type="paragraph" w:customStyle="1" w:styleId="FIGURE-title">
    <w:name w:val="FIGURE-title"/>
    <w:basedOn w:val="PARAGRAPH"/>
    <w:next w:val="PARAGRAPH"/>
    <w:uiPriority w:val="99"/>
    <w:qFormat/>
    <w:rsid w:val="005522BD"/>
    <w:pPr>
      <w:jc w:val="center"/>
    </w:pPr>
    <w:rPr>
      <w:b/>
      <w:bCs/>
    </w:rPr>
  </w:style>
  <w:style w:type="paragraph" w:customStyle="1" w:styleId="NOTE">
    <w:name w:val="NOTE"/>
    <w:basedOn w:val="PARAGRAPH"/>
    <w:link w:val="NOTEChar"/>
    <w:qFormat/>
    <w:rsid w:val="005522BD"/>
    <w:pPr>
      <w:spacing w:after="100"/>
    </w:pPr>
    <w:rPr>
      <w:sz w:val="18"/>
      <w:szCs w:val="16"/>
    </w:rPr>
  </w:style>
  <w:style w:type="character" w:customStyle="1" w:styleId="NOTEChar">
    <w:name w:val="NOTE Char"/>
    <w:link w:val="NOTE"/>
    <w:rsid w:val="005522BD"/>
    <w:rPr>
      <w:rFonts w:ascii="Arial" w:eastAsia="Times New Roman" w:hAnsi="Arial" w:cs="Times New Roman"/>
      <w:sz w:val="18"/>
      <w:szCs w:val="16"/>
      <w:lang w:eastAsia="zh-CN"/>
    </w:rPr>
  </w:style>
  <w:style w:type="paragraph" w:styleId="List">
    <w:name w:val="List"/>
    <w:basedOn w:val="PARAGRAPH"/>
    <w:link w:val="ListChar"/>
    <w:qFormat/>
    <w:rsid w:val="005522BD"/>
    <w:pPr>
      <w:tabs>
        <w:tab w:val="left" w:pos="340"/>
      </w:tabs>
      <w:spacing w:after="100"/>
      <w:ind w:left="340" w:hanging="340"/>
    </w:pPr>
  </w:style>
  <w:style w:type="character" w:customStyle="1" w:styleId="ListChar">
    <w:name w:val="List Char"/>
    <w:link w:val="List"/>
    <w:rsid w:val="005522BD"/>
    <w:rPr>
      <w:rFonts w:ascii="Arial" w:eastAsia="Times New Roman" w:hAnsi="Arial" w:cs="Times New Roman"/>
      <w:szCs w:val="20"/>
      <w:lang w:eastAsia="zh-CN"/>
    </w:rPr>
  </w:style>
  <w:style w:type="paragraph" w:customStyle="1" w:styleId="TABLE-title">
    <w:name w:val="TABLE-title"/>
    <w:basedOn w:val="PARAGRAPH"/>
    <w:qFormat/>
    <w:rsid w:val="005522BD"/>
    <w:pPr>
      <w:keepNext/>
      <w:jc w:val="center"/>
    </w:pPr>
    <w:rPr>
      <w:b/>
      <w:bCs/>
    </w:rPr>
  </w:style>
  <w:style w:type="paragraph" w:styleId="List4">
    <w:name w:val="List 4"/>
    <w:basedOn w:val="List3"/>
    <w:rsid w:val="005522BD"/>
    <w:pPr>
      <w:tabs>
        <w:tab w:val="clear" w:pos="1021"/>
        <w:tab w:val="left" w:pos="1361"/>
      </w:tabs>
      <w:ind w:left="1361"/>
    </w:pPr>
  </w:style>
  <w:style w:type="paragraph" w:styleId="List3">
    <w:name w:val="List 3"/>
    <w:basedOn w:val="List2"/>
    <w:rsid w:val="005522BD"/>
    <w:pPr>
      <w:tabs>
        <w:tab w:val="clear" w:pos="680"/>
        <w:tab w:val="left" w:pos="1021"/>
      </w:tabs>
      <w:ind w:left="1020"/>
    </w:pPr>
  </w:style>
  <w:style w:type="paragraph" w:styleId="List2">
    <w:name w:val="List 2"/>
    <w:basedOn w:val="List"/>
    <w:rsid w:val="005522BD"/>
    <w:pPr>
      <w:tabs>
        <w:tab w:val="clear" w:pos="340"/>
        <w:tab w:val="left" w:pos="680"/>
      </w:tabs>
      <w:ind w:left="680"/>
    </w:pPr>
  </w:style>
  <w:style w:type="paragraph" w:customStyle="1" w:styleId="TABLE-col-heading">
    <w:name w:val="TABLE-col-heading"/>
    <w:basedOn w:val="PARAGRAPH"/>
    <w:qFormat/>
    <w:rsid w:val="005522BD"/>
    <w:pPr>
      <w:spacing w:before="60" w:after="60"/>
      <w:jc w:val="center"/>
    </w:pPr>
    <w:rPr>
      <w:b/>
      <w:bCs/>
      <w:sz w:val="20"/>
      <w:szCs w:val="16"/>
    </w:rPr>
  </w:style>
  <w:style w:type="paragraph" w:customStyle="1" w:styleId="ANNEXtitle">
    <w:name w:val="ANNEX_title"/>
    <w:basedOn w:val="PARAGRAPH"/>
    <w:next w:val="PARAGRAPH"/>
    <w:qFormat/>
    <w:rsid w:val="005522BD"/>
    <w:pPr>
      <w:pageBreakBefore/>
      <w:numPr>
        <w:numId w:val="17"/>
      </w:numPr>
      <w:tabs>
        <w:tab w:val="num" w:pos="360"/>
        <w:tab w:val="num" w:pos="864"/>
        <w:tab w:val="num" w:pos="1135"/>
      </w:tabs>
      <w:ind w:left="864" w:hanging="432"/>
      <w:jc w:val="center"/>
      <w:outlineLvl w:val="0"/>
    </w:pPr>
    <w:rPr>
      <w:b/>
      <w:bCs/>
      <w:sz w:val="24"/>
      <w:szCs w:val="24"/>
    </w:rPr>
  </w:style>
  <w:style w:type="paragraph" w:customStyle="1" w:styleId="TERM">
    <w:name w:val="TERM"/>
    <w:basedOn w:val="PARAGRAPH"/>
    <w:next w:val="TERM-definition"/>
    <w:qFormat/>
    <w:rsid w:val="005522BD"/>
    <w:pPr>
      <w:keepNext/>
      <w:spacing w:before="0" w:after="0"/>
    </w:pPr>
    <w:rPr>
      <w:b/>
      <w:bCs/>
    </w:rPr>
  </w:style>
  <w:style w:type="paragraph" w:customStyle="1" w:styleId="TERM-definition">
    <w:name w:val="TERM-definition"/>
    <w:basedOn w:val="PARAGRAPH"/>
    <w:next w:val="Normal"/>
    <w:qFormat/>
    <w:rsid w:val="005522BD"/>
    <w:pPr>
      <w:spacing w:before="0"/>
    </w:pPr>
  </w:style>
  <w:style w:type="paragraph" w:styleId="ListNumber3">
    <w:name w:val="List Number 3"/>
    <w:basedOn w:val="List3"/>
    <w:rsid w:val="005522BD"/>
    <w:pPr>
      <w:numPr>
        <w:numId w:val="11"/>
      </w:numPr>
      <w:tabs>
        <w:tab w:val="clear" w:pos="720"/>
        <w:tab w:val="num" w:pos="360"/>
        <w:tab w:val="num" w:pos="432"/>
        <w:tab w:val="num" w:pos="1440"/>
      </w:tabs>
      <w:ind w:left="1020" w:hanging="340"/>
    </w:pPr>
  </w:style>
  <w:style w:type="paragraph" w:styleId="ListBullet5">
    <w:name w:val="List Bullet 5"/>
    <w:basedOn w:val="ListBullet4"/>
    <w:rsid w:val="005522BD"/>
    <w:pPr>
      <w:tabs>
        <w:tab w:val="clear" w:pos="1361"/>
        <w:tab w:val="left" w:pos="1701"/>
      </w:tabs>
      <w:ind w:left="1701"/>
    </w:pPr>
  </w:style>
  <w:style w:type="paragraph" w:styleId="ListBullet4">
    <w:name w:val="List Bullet 4"/>
    <w:basedOn w:val="ListBullet3"/>
    <w:rsid w:val="005522BD"/>
    <w:pPr>
      <w:tabs>
        <w:tab w:val="clear" w:pos="1021"/>
        <w:tab w:val="left" w:pos="1361"/>
      </w:tabs>
      <w:ind w:left="1361"/>
    </w:pPr>
  </w:style>
  <w:style w:type="paragraph" w:styleId="ListBullet3">
    <w:name w:val="List Bullet 3"/>
    <w:basedOn w:val="ListBullet2"/>
    <w:rsid w:val="005522BD"/>
    <w:pPr>
      <w:numPr>
        <w:numId w:val="0"/>
      </w:numPr>
      <w:tabs>
        <w:tab w:val="left" w:pos="1021"/>
      </w:tabs>
      <w:snapToGrid w:val="0"/>
      <w:spacing w:before="100" w:after="100" w:line="240" w:lineRule="auto"/>
      <w:ind w:left="1020" w:hanging="340"/>
    </w:pPr>
    <w:rPr>
      <w:sz w:val="22"/>
      <w:szCs w:val="20"/>
      <w:lang w:eastAsia="zh-CN"/>
    </w:rPr>
  </w:style>
  <w:style w:type="paragraph" w:customStyle="1" w:styleId="TABFIGfootnote">
    <w:name w:val="TAB_FIG_footnote"/>
    <w:basedOn w:val="FootnoteText"/>
    <w:qFormat/>
    <w:rsid w:val="005522BD"/>
    <w:pPr>
      <w:widowControl/>
      <w:tabs>
        <w:tab w:val="left" w:pos="284"/>
      </w:tabs>
      <w:snapToGrid w:val="0"/>
      <w:spacing w:before="60" w:after="60" w:line="240" w:lineRule="auto"/>
      <w:ind w:left="284" w:hanging="284"/>
      <w:jc w:val="both"/>
    </w:pPr>
    <w:rPr>
      <w:snapToGrid/>
      <w:sz w:val="18"/>
      <w:szCs w:val="16"/>
      <w:lang w:eastAsia="zh-CN"/>
    </w:rPr>
  </w:style>
  <w:style w:type="character" w:customStyle="1" w:styleId="Reference">
    <w:name w:val="Reference"/>
    <w:rsid w:val="005522BD"/>
    <w:rPr>
      <w:rFonts w:ascii="Arial" w:hAnsi="Arial"/>
      <w:noProof/>
      <w:sz w:val="20"/>
      <w:szCs w:val="20"/>
    </w:rPr>
  </w:style>
  <w:style w:type="paragraph" w:customStyle="1" w:styleId="TABLE-cell">
    <w:name w:val="TABLE-cell"/>
    <w:basedOn w:val="TABLE-col-heading"/>
    <w:qFormat/>
    <w:rsid w:val="005522BD"/>
    <w:pPr>
      <w:jc w:val="left"/>
    </w:pPr>
    <w:rPr>
      <w:b w:val="0"/>
      <w:bCs w:val="0"/>
    </w:rPr>
  </w:style>
  <w:style w:type="paragraph" w:styleId="ListContinue">
    <w:name w:val="List Continue"/>
    <w:basedOn w:val="PARAGRAPH"/>
    <w:rsid w:val="005522BD"/>
    <w:pPr>
      <w:spacing w:before="0" w:after="100"/>
      <w:ind w:left="340"/>
    </w:pPr>
  </w:style>
  <w:style w:type="paragraph" w:styleId="ListContinue2">
    <w:name w:val="List Continue 2"/>
    <w:basedOn w:val="ListContinue"/>
    <w:rsid w:val="005522BD"/>
    <w:pPr>
      <w:ind w:left="680"/>
    </w:pPr>
  </w:style>
  <w:style w:type="paragraph" w:styleId="ListContinue3">
    <w:name w:val="List Continue 3"/>
    <w:basedOn w:val="ListContinue2"/>
    <w:rsid w:val="005522BD"/>
    <w:pPr>
      <w:ind w:left="1021"/>
    </w:pPr>
  </w:style>
  <w:style w:type="paragraph" w:styleId="ListContinue4">
    <w:name w:val="List Continue 4"/>
    <w:basedOn w:val="ListContinue3"/>
    <w:rsid w:val="005522BD"/>
    <w:pPr>
      <w:ind w:left="1361"/>
    </w:pPr>
  </w:style>
  <w:style w:type="paragraph" w:styleId="ListContinue5">
    <w:name w:val="List Continue 5"/>
    <w:basedOn w:val="ListContinue4"/>
    <w:rsid w:val="005522BD"/>
    <w:pPr>
      <w:ind w:left="1701"/>
    </w:pPr>
  </w:style>
  <w:style w:type="paragraph" w:styleId="List5">
    <w:name w:val="List 5"/>
    <w:basedOn w:val="List4"/>
    <w:rsid w:val="005522BD"/>
    <w:pPr>
      <w:tabs>
        <w:tab w:val="clear" w:pos="1361"/>
        <w:tab w:val="left" w:pos="1701"/>
      </w:tabs>
      <w:ind w:left="1701"/>
    </w:pPr>
  </w:style>
  <w:style w:type="paragraph" w:customStyle="1" w:styleId="TERM-number">
    <w:name w:val="TERM-number"/>
    <w:basedOn w:val="Heading2"/>
    <w:next w:val="TERM"/>
    <w:qFormat/>
    <w:rsid w:val="005522BD"/>
    <w:pPr>
      <w:widowControl/>
      <w:tabs>
        <w:tab w:val="clear" w:pos="5089"/>
        <w:tab w:val="clear" w:pos="5904"/>
      </w:tabs>
      <w:suppressAutoHyphens/>
      <w:snapToGrid w:val="0"/>
      <w:spacing w:before="100" w:line="240" w:lineRule="auto"/>
      <w:jc w:val="both"/>
      <w:outlineLvl w:val="9"/>
    </w:pPr>
    <w:rPr>
      <w:b/>
      <w:bCs/>
      <w:snapToGrid/>
      <w:sz w:val="22"/>
      <w:u w:val="none"/>
      <w:lang w:eastAsia="zh-CN"/>
    </w:rPr>
  </w:style>
  <w:style w:type="character" w:customStyle="1" w:styleId="VARIABLE">
    <w:name w:val="VARIABLE"/>
    <w:rsid w:val="005522BD"/>
    <w:rPr>
      <w:rFonts w:ascii="Times New Roman" w:hAnsi="Times New Roman"/>
      <w:i/>
      <w:iCs/>
    </w:rPr>
  </w:style>
  <w:style w:type="character" w:customStyle="1" w:styleId="ListNumberChar">
    <w:name w:val="List Number Char"/>
    <w:link w:val="ListNumber"/>
    <w:rsid w:val="005522BD"/>
    <w:rPr>
      <w:rFonts w:ascii="Arial" w:eastAsia="Times New Roman" w:hAnsi="Arial" w:cs="Times New Roman"/>
      <w:sz w:val="20"/>
      <w:szCs w:val="24"/>
      <w:lang w:eastAsia="en-GB"/>
    </w:rPr>
  </w:style>
  <w:style w:type="paragraph" w:styleId="ListNumber2">
    <w:name w:val="List Number 2"/>
    <w:basedOn w:val="List2"/>
    <w:rsid w:val="005522BD"/>
    <w:pPr>
      <w:numPr>
        <w:numId w:val="10"/>
      </w:numPr>
      <w:tabs>
        <w:tab w:val="clear" w:pos="360"/>
      </w:tabs>
      <w:ind w:left="680" w:hanging="340"/>
    </w:pPr>
  </w:style>
  <w:style w:type="character" w:styleId="FollowedHyperlink">
    <w:name w:val="FollowedHyperlink"/>
    <w:rsid w:val="005522BD"/>
    <w:rPr>
      <w:color w:val="0000FF"/>
      <w:u w:val="none"/>
    </w:rPr>
  </w:style>
  <w:style w:type="paragraph" w:customStyle="1" w:styleId="TABLE-centered">
    <w:name w:val="TABLE-centered"/>
    <w:basedOn w:val="TABLE-col-heading"/>
    <w:rsid w:val="005522BD"/>
    <w:rPr>
      <w:b w:val="0"/>
      <w:bCs w:val="0"/>
    </w:rPr>
  </w:style>
  <w:style w:type="paragraph" w:styleId="ListNumber4">
    <w:name w:val="List Number 4"/>
    <w:basedOn w:val="List4"/>
    <w:rsid w:val="005522BD"/>
    <w:pPr>
      <w:numPr>
        <w:numId w:val="12"/>
      </w:numPr>
      <w:tabs>
        <w:tab w:val="clear" w:pos="360"/>
        <w:tab w:val="num" w:pos="432"/>
      </w:tabs>
      <w:ind w:left="1361" w:hanging="340"/>
    </w:pPr>
  </w:style>
  <w:style w:type="paragraph" w:styleId="ListNumber5">
    <w:name w:val="List Number 5"/>
    <w:basedOn w:val="List5"/>
    <w:rsid w:val="005522BD"/>
    <w:pPr>
      <w:numPr>
        <w:numId w:val="13"/>
      </w:numPr>
      <w:tabs>
        <w:tab w:val="clear" w:pos="360"/>
        <w:tab w:val="num" w:pos="432"/>
      </w:tabs>
      <w:ind w:left="1701" w:hanging="340"/>
    </w:pPr>
  </w:style>
  <w:style w:type="paragraph" w:styleId="TableofFigures">
    <w:name w:val="table of figures"/>
    <w:basedOn w:val="TOC1"/>
    <w:rsid w:val="005522BD"/>
    <w:pPr>
      <w:widowControl/>
      <w:tabs>
        <w:tab w:val="clear" w:pos="9736"/>
        <w:tab w:val="left" w:pos="395"/>
        <w:tab w:val="right" w:leader="dot" w:pos="9070"/>
      </w:tabs>
      <w:suppressAutoHyphens/>
      <w:snapToGrid w:val="0"/>
      <w:spacing w:before="0" w:after="100" w:line="240" w:lineRule="auto"/>
      <w:ind w:left="1560" w:right="680" w:hanging="1560"/>
    </w:pPr>
    <w:rPr>
      <w:snapToGrid/>
      <w:sz w:val="22"/>
      <w:lang w:eastAsia="zh-CN"/>
    </w:rPr>
  </w:style>
  <w:style w:type="paragraph" w:customStyle="1" w:styleId="AMD-Heading1">
    <w:name w:val="AMD-Heading1"/>
    <w:basedOn w:val="Heading1"/>
    <w:next w:val="PARAGRAPH"/>
    <w:rsid w:val="005522BD"/>
    <w:pPr>
      <w:widowControl/>
      <w:tabs>
        <w:tab w:val="clear" w:pos="90"/>
      </w:tabs>
      <w:suppressAutoHyphens/>
      <w:snapToGrid w:val="0"/>
      <w:spacing w:before="200" w:after="200" w:line="240" w:lineRule="auto"/>
      <w:ind w:left="0"/>
      <w:jc w:val="both"/>
      <w:outlineLvl w:val="9"/>
    </w:pPr>
    <w:rPr>
      <w:bCs/>
      <w:snapToGrid/>
      <w:sz w:val="24"/>
      <w:szCs w:val="22"/>
      <w:lang w:eastAsia="zh-CN"/>
    </w:rPr>
  </w:style>
  <w:style w:type="paragraph" w:customStyle="1" w:styleId="AMD-Heading2">
    <w:name w:val="AMD-Heading2..."/>
    <w:basedOn w:val="Heading2"/>
    <w:next w:val="PARAGRAPH"/>
    <w:rsid w:val="005522BD"/>
    <w:pPr>
      <w:widowControl/>
      <w:numPr>
        <w:ilvl w:val="1"/>
      </w:numPr>
      <w:tabs>
        <w:tab w:val="clear" w:pos="5089"/>
        <w:tab w:val="clear" w:pos="5904"/>
        <w:tab w:val="num" w:pos="2127"/>
      </w:tabs>
      <w:suppressAutoHyphens/>
      <w:snapToGrid w:val="0"/>
      <w:spacing w:before="100" w:after="100" w:line="240" w:lineRule="auto"/>
      <w:jc w:val="both"/>
      <w:outlineLvl w:val="9"/>
    </w:pPr>
    <w:rPr>
      <w:b/>
      <w:bCs/>
      <w:snapToGrid/>
      <w:sz w:val="22"/>
      <w:u w:val="none"/>
      <w:lang w:eastAsia="zh-CN"/>
    </w:rPr>
  </w:style>
  <w:style w:type="paragraph" w:customStyle="1" w:styleId="ANNEX-heading1">
    <w:name w:val="ANNEX-heading1"/>
    <w:basedOn w:val="Heading1"/>
    <w:next w:val="PARAGRAPH"/>
    <w:qFormat/>
    <w:rsid w:val="005522BD"/>
    <w:pPr>
      <w:widowControl/>
      <w:numPr>
        <w:ilvl w:val="1"/>
        <w:numId w:val="17"/>
      </w:numPr>
      <w:tabs>
        <w:tab w:val="clear" w:pos="90"/>
      </w:tabs>
      <w:suppressAutoHyphens/>
      <w:snapToGrid w:val="0"/>
      <w:spacing w:before="200" w:after="200" w:line="240" w:lineRule="auto"/>
      <w:jc w:val="both"/>
      <w:outlineLvl w:val="1"/>
    </w:pPr>
    <w:rPr>
      <w:bCs/>
      <w:snapToGrid/>
      <w:sz w:val="24"/>
      <w:szCs w:val="22"/>
      <w:lang w:eastAsia="zh-CN"/>
    </w:rPr>
  </w:style>
  <w:style w:type="paragraph" w:customStyle="1" w:styleId="ANNEX-heading2">
    <w:name w:val="ANNEX-heading2"/>
    <w:basedOn w:val="Heading2"/>
    <w:next w:val="PARAGRAPH"/>
    <w:qFormat/>
    <w:rsid w:val="005522BD"/>
    <w:pPr>
      <w:widowControl/>
      <w:numPr>
        <w:ilvl w:val="2"/>
        <w:numId w:val="17"/>
      </w:numPr>
      <w:tabs>
        <w:tab w:val="clear" w:pos="5089"/>
        <w:tab w:val="clear" w:pos="5904"/>
      </w:tabs>
      <w:suppressAutoHyphens/>
      <w:snapToGrid w:val="0"/>
      <w:spacing w:before="100" w:after="100" w:line="240" w:lineRule="auto"/>
      <w:jc w:val="both"/>
      <w:outlineLvl w:val="2"/>
    </w:pPr>
    <w:rPr>
      <w:b/>
      <w:bCs/>
      <w:snapToGrid/>
      <w:sz w:val="22"/>
      <w:u w:val="none"/>
      <w:lang w:eastAsia="zh-CN"/>
    </w:rPr>
  </w:style>
  <w:style w:type="paragraph" w:customStyle="1" w:styleId="ANNEX-heading3">
    <w:name w:val="ANNEX-heading3"/>
    <w:basedOn w:val="Heading3"/>
    <w:next w:val="PARAGRAPH"/>
    <w:rsid w:val="005522BD"/>
    <w:pPr>
      <w:widowControl/>
      <w:tabs>
        <w:tab w:val="clear" w:pos="5089"/>
        <w:tab w:val="clear" w:pos="5904"/>
      </w:tabs>
      <w:suppressAutoHyphens/>
      <w:snapToGrid w:val="0"/>
      <w:spacing w:before="100" w:after="100" w:line="240" w:lineRule="auto"/>
      <w:jc w:val="both"/>
      <w:outlineLvl w:val="3"/>
    </w:pPr>
    <w:rPr>
      <w:bCs/>
      <w:snapToGrid/>
      <w:sz w:val="22"/>
      <w:u w:val="none"/>
      <w:lang w:eastAsia="zh-CN"/>
    </w:rPr>
  </w:style>
  <w:style w:type="paragraph" w:customStyle="1" w:styleId="ANNEX-heading4">
    <w:name w:val="ANNEX-heading4"/>
    <w:basedOn w:val="Heading4"/>
    <w:next w:val="PARAGRAPH"/>
    <w:rsid w:val="005522BD"/>
    <w:pPr>
      <w:keepNext/>
      <w:widowControl/>
      <w:numPr>
        <w:ilvl w:val="0"/>
        <w:numId w:val="0"/>
      </w:numPr>
      <w:suppressAutoHyphens/>
      <w:snapToGrid w:val="0"/>
      <w:spacing w:before="100" w:after="100" w:line="240" w:lineRule="auto"/>
      <w:jc w:val="both"/>
      <w:outlineLvl w:val="4"/>
    </w:pPr>
    <w:rPr>
      <w:rFonts w:ascii="Arial" w:hAnsi="Arial"/>
      <w:b/>
      <w:bCs/>
      <w:sz w:val="22"/>
      <w:lang w:eastAsia="zh-CN"/>
    </w:rPr>
  </w:style>
  <w:style w:type="paragraph" w:customStyle="1" w:styleId="ANNEX-heading5">
    <w:name w:val="ANNEX-heading5"/>
    <w:basedOn w:val="Heading5"/>
    <w:next w:val="PARAGRAPH"/>
    <w:rsid w:val="005522BD"/>
    <w:pPr>
      <w:keepNext/>
      <w:widowControl/>
      <w:numPr>
        <w:ilvl w:val="0"/>
        <w:numId w:val="0"/>
      </w:numPr>
      <w:suppressAutoHyphens/>
      <w:snapToGrid w:val="0"/>
      <w:spacing w:before="100" w:after="100" w:line="240" w:lineRule="auto"/>
      <w:jc w:val="both"/>
      <w:outlineLvl w:val="5"/>
    </w:pPr>
    <w:rPr>
      <w:rFonts w:ascii="Arial" w:hAnsi="Arial"/>
      <w:b/>
      <w:bCs/>
      <w:sz w:val="22"/>
      <w:lang w:eastAsia="zh-CN"/>
    </w:rPr>
  </w:style>
  <w:style w:type="character" w:customStyle="1" w:styleId="SUPerscript">
    <w:name w:val="SUPerscript"/>
    <w:rsid w:val="005522BD"/>
    <w:rPr>
      <w:kern w:val="0"/>
      <w:position w:val="6"/>
      <w:sz w:val="16"/>
      <w:szCs w:val="16"/>
    </w:rPr>
  </w:style>
  <w:style w:type="character" w:customStyle="1" w:styleId="SUBscript">
    <w:name w:val="SUBscript"/>
    <w:rsid w:val="005522BD"/>
    <w:rPr>
      <w:kern w:val="0"/>
      <w:position w:val="-6"/>
      <w:sz w:val="16"/>
      <w:szCs w:val="16"/>
    </w:rPr>
  </w:style>
  <w:style w:type="paragraph" w:customStyle="1" w:styleId="ListDash">
    <w:name w:val="List Dash"/>
    <w:basedOn w:val="ListBullet"/>
    <w:qFormat/>
    <w:rsid w:val="005522BD"/>
    <w:pPr>
      <w:numPr>
        <w:numId w:val="18"/>
      </w:numPr>
      <w:tabs>
        <w:tab w:val="left" w:pos="340"/>
        <w:tab w:val="num" w:pos="850"/>
      </w:tabs>
      <w:snapToGrid w:val="0"/>
      <w:spacing w:before="100" w:after="100"/>
      <w:ind w:left="850" w:hanging="850"/>
      <w:jc w:val="left"/>
    </w:pPr>
    <w:rPr>
      <w:kern w:val="0"/>
      <w:lang w:eastAsia="zh-CN"/>
    </w:rPr>
  </w:style>
  <w:style w:type="paragraph" w:customStyle="1" w:styleId="TERM-number3">
    <w:name w:val="TERM-number 3"/>
    <w:basedOn w:val="Heading3"/>
    <w:next w:val="TERM"/>
    <w:rsid w:val="005522BD"/>
    <w:pPr>
      <w:widowControl/>
      <w:numPr>
        <w:ilvl w:val="2"/>
      </w:numPr>
      <w:tabs>
        <w:tab w:val="clear" w:pos="5089"/>
        <w:tab w:val="clear" w:pos="5904"/>
      </w:tabs>
      <w:suppressAutoHyphens/>
      <w:snapToGrid w:val="0"/>
      <w:spacing w:before="100" w:line="240" w:lineRule="auto"/>
      <w:jc w:val="both"/>
    </w:pPr>
    <w:rPr>
      <w:bCs/>
      <w:snapToGrid/>
      <w:sz w:val="22"/>
      <w:u w:val="none"/>
      <w:lang w:eastAsia="zh-CN"/>
    </w:rPr>
  </w:style>
  <w:style w:type="character" w:customStyle="1" w:styleId="SMALLCAPS">
    <w:name w:val="SMALL CAPS"/>
    <w:rsid w:val="005522BD"/>
    <w:rPr>
      <w:smallCaps/>
      <w:dstrike w:val="0"/>
      <w:vertAlign w:val="baseline"/>
    </w:rPr>
  </w:style>
  <w:style w:type="paragraph" w:customStyle="1" w:styleId="NumberedPARAlevel3">
    <w:name w:val="Numbered PARA (level 3)"/>
    <w:basedOn w:val="Heading3"/>
    <w:rsid w:val="005522BD"/>
    <w:pPr>
      <w:widowControl/>
      <w:numPr>
        <w:ilvl w:val="2"/>
      </w:numPr>
      <w:tabs>
        <w:tab w:val="clear" w:pos="5089"/>
        <w:tab w:val="clear" w:pos="5904"/>
      </w:tabs>
      <w:suppressAutoHyphens/>
      <w:snapToGrid w:val="0"/>
      <w:spacing w:before="100" w:after="200" w:line="240" w:lineRule="auto"/>
      <w:jc w:val="both"/>
    </w:pPr>
    <w:rPr>
      <w:b w:val="0"/>
      <w:bCs/>
      <w:snapToGrid/>
      <w:sz w:val="22"/>
      <w:u w:val="none"/>
      <w:lang w:eastAsia="zh-CN"/>
    </w:rPr>
  </w:style>
  <w:style w:type="paragraph" w:customStyle="1" w:styleId="ListDash2">
    <w:name w:val="List Dash 2"/>
    <w:basedOn w:val="ListBullet2"/>
    <w:rsid w:val="005522BD"/>
    <w:pPr>
      <w:numPr>
        <w:numId w:val="14"/>
      </w:numPr>
      <w:tabs>
        <w:tab w:val="clear" w:pos="680"/>
        <w:tab w:val="num" w:pos="360"/>
      </w:tabs>
      <w:snapToGrid w:val="0"/>
      <w:spacing w:before="100" w:after="100" w:line="240" w:lineRule="auto"/>
      <w:ind w:left="4695" w:hanging="720"/>
    </w:pPr>
    <w:rPr>
      <w:sz w:val="22"/>
      <w:szCs w:val="20"/>
      <w:lang w:eastAsia="zh-CN"/>
    </w:rPr>
  </w:style>
  <w:style w:type="paragraph" w:customStyle="1" w:styleId="NumberedPARAlevel2">
    <w:name w:val="Numbered PARA (level 2)"/>
    <w:basedOn w:val="Heading2"/>
    <w:rsid w:val="005522BD"/>
    <w:pPr>
      <w:widowControl/>
      <w:numPr>
        <w:ilvl w:val="1"/>
      </w:numPr>
      <w:tabs>
        <w:tab w:val="clear" w:pos="5089"/>
        <w:tab w:val="clear" w:pos="5904"/>
        <w:tab w:val="num" w:pos="2127"/>
      </w:tabs>
      <w:suppressAutoHyphens/>
      <w:snapToGrid w:val="0"/>
      <w:spacing w:before="100" w:after="200" w:line="240" w:lineRule="auto"/>
      <w:jc w:val="both"/>
    </w:pPr>
    <w:rPr>
      <w:bCs/>
      <w:snapToGrid/>
      <w:sz w:val="22"/>
      <w:u w:val="none"/>
      <w:lang w:eastAsia="zh-CN"/>
    </w:rPr>
  </w:style>
  <w:style w:type="paragraph" w:customStyle="1" w:styleId="ListDash3">
    <w:name w:val="List Dash 3"/>
    <w:basedOn w:val="Normal"/>
    <w:rsid w:val="005522BD"/>
    <w:pPr>
      <w:widowControl/>
      <w:numPr>
        <w:numId w:val="16"/>
      </w:numPr>
      <w:tabs>
        <w:tab w:val="clear" w:pos="340"/>
        <w:tab w:val="left" w:pos="1021"/>
      </w:tabs>
      <w:snapToGrid w:val="0"/>
      <w:spacing w:after="100" w:line="276" w:lineRule="auto"/>
      <w:ind w:left="1020"/>
    </w:pPr>
    <w:rPr>
      <w:rFonts w:ascii="Calibri" w:hAnsi="Calibri"/>
      <w:snapToGrid/>
      <w:sz w:val="22"/>
      <w:szCs w:val="22"/>
    </w:rPr>
  </w:style>
  <w:style w:type="paragraph" w:customStyle="1" w:styleId="ListDash4">
    <w:name w:val="List Dash 4"/>
    <w:basedOn w:val="Normal"/>
    <w:rsid w:val="005522BD"/>
    <w:pPr>
      <w:widowControl/>
      <w:numPr>
        <w:numId w:val="15"/>
      </w:numPr>
      <w:snapToGrid w:val="0"/>
      <w:spacing w:after="100" w:line="276" w:lineRule="auto"/>
    </w:pPr>
    <w:rPr>
      <w:rFonts w:ascii="Calibri" w:hAnsi="Calibri"/>
      <w:snapToGrid/>
      <w:sz w:val="22"/>
      <w:szCs w:val="22"/>
    </w:rPr>
  </w:style>
  <w:style w:type="character" w:styleId="SubtleEmphasis">
    <w:name w:val="Subtle Emphasis"/>
    <w:qFormat/>
    <w:rsid w:val="005522BD"/>
    <w:rPr>
      <w:i/>
      <w:iCs/>
      <w:color w:val="808080"/>
    </w:rPr>
  </w:style>
  <w:style w:type="character" w:styleId="Strong">
    <w:name w:val="Strong"/>
    <w:qFormat/>
    <w:rsid w:val="005522BD"/>
    <w:rPr>
      <w:b/>
      <w:bCs/>
    </w:rPr>
  </w:style>
  <w:style w:type="paragraph" w:styleId="Quote">
    <w:name w:val="Quote"/>
    <w:basedOn w:val="PARAGRAPH"/>
    <w:next w:val="PARAGRAPH"/>
    <w:link w:val="QuoteChar"/>
    <w:qFormat/>
    <w:rsid w:val="005522BD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rsid w:val="005522BD"/>
    <w:rPr>
      <w:rFonts w:ascii="Arial" w:eastAsia="Times New Roman" w:hAnsi="Arial" w:cs="Times New Roman"/>
      <w:i/>
      <w:iCs/>
      <w:color w:val="000000"/>
      <w:szCs w:val="20"/>
      <w:lang w:eastAsia="zh-CN"/>
    </w:rPr>
  </w:style>
  <w:style w:type="paragraph" w:customStyle="1" w:styleId="HEADING-nonumber">
    <w:name w:val="HEADING - no number"/>
    <w:basedOn w:val="Heading1"/>
    <w:next w:val="PARAGRAPH"/>
    <w:link w:val="HEADING-nonumberChar"/>
    <w:qFormat/>
    <w:rsid w:val="005522BD"/>
    <w:pPr>
      <w:widowControl/>
      <w:tabs>
        <w:tab w:val="clear" w:pos="90"/>
      </w:tabs>
      <w:suppressAutoHyphens/>
      <w:snapToGrid w:val="0"/>
      <w:spacing w:before="200" w:after="200" w:line="240" w:lineRule="auto"/>
      <w:ind w:left="0"/>
      <w:jc w:val="both"/>
    </w:pPr>
    <w:rPr>
      <w:bCs/>
      <w:snapToGrid/>
      <w:sz w:val="24"/>
      <w:szCs w:val="22"/>
      <w:lang w:eastAsia="zh-CN"/>
    </w:rPr>
  </w:style>
  <w:style w:type="character" w:customStyle="1" w:styleId="HEADING-nonumberChar">
    <w:name w:val="HEADING - no number Char"/>
    <w:link w:val="HEADING-nonumber"/>
    <w:rsid w:val="005522BD"/>
    <w:rPr>
      <w:rFonts w:ascii="Arial" w:eastAsia="Times New Roman" w:hAnsi="Arial" w:cs="Times New Roman"/>
      <w:b/>
      <w:bCs/>
      <w:sz w:val="24"/>
      <w:lang w:eastAsia="zh-CN"/>
    </w:rPr>
  </w:style>
  <w:style w:type="paragraph" w:customStyle="1" w:styleId="EXAMPLE">
    <w:name w:val="EXAMPLE"/>
    <w:basedOn w:val="NOTE"/>
    <w:link w:val="EXAMPLEChar"/>
    <w:qFormat/>
    <w:rsid w:val="005522BD"/>
    <w:pPr>
      <w:ind w:left="567"/>
    </w:pPr>
    <w:rPr>
      <w:rFonts w:eastAsia="Calibri"/>
    </w:rPr>
  </w:style>
  <w:style w:type="character" w:customStyle="1" w:styleId="EXAMPLEChar">
    <w:name w:val="EXAMPLE Char"/>
    <w:link w:val="EXAMPLE"/>
    <w:rsid w:val="005522BD"/>
    <w:rPr>
      <w:rFonts w:ascii="Arial" w:eastAsia="Calibri" w:hAnsi="Arial" w:cs="Times New Roman"/>
      <w:sz w:val="18"/>
      <w:szCs w:val="16"/>
      <w:lang w:eastAsia="zh-CN"/>
    </w:rPr>
  </w:style>
  <w:style w:type="paragraph" w:customStyle="1" w:styleId="COVERtitle">
    <w:name w:val="COVER_title"/>
    <w:basedOn w:val="PARAGRAPH"/>
    <w:link w:val="COVERtitleChar"/>
    <w:qFormat/>
    <w:rsid w:val="005522BD"/>
    <w:rPr>
      <w:sz w:val="40"/>
      <w:szCs w:val="40"/>
    </w:rPr>
  </w:style>
  <w:style w:type="character" w:customStyle="1" w:styleId="COVERtitleChar">
    <w:name w:val="COVER_title Char"/>
    <w:link w:val="COVERtitle"/>
    <w:rsid w:val="005522BD"/>
    <w:rPr>
      <w:rFonts w:ascii="Arial" w:eastAsia="Times New Roman" w:hAnsi="Arial" w:cs="Times New Roman"/>
      <w:sz w:val="40"/>
      <w:szCs w:val="40"/>
      <w:lang w:eastAsia="zh-CN"/>
    </w:rPr>
  </w:style>
  <w:style w:type="paragraph" w:customStyle="1" w:styleId="CONTENTStitle">
    <w:name w:val="CONTENTS_title"/>
    <w:basedOn w:val="PARAGRAPH"/>
    <w:link w:val="CONTENTStitleChar"/>
    <w:qFormat/>
    <w:rsid w:val="005522BD"/>
    <w:rPr>
      <w:b/>
      <w:sz w:val="24"/>
      <w:szCs w:val="24"/>
    </w:rPr>
  </w:style>
  <w:style w:type="character" w:customStyle="1" w:styleId="CONTENTStitleChar">
    <w:name w:val="CONTENTS_title Char"/>
    <w:link w:val="CONTENTStitle"/>
    <w:rsid w:val="005522BD"/>
    <w:rPr>
      <w:rFonts w:ascii="Arial" w:eastAsia="Times New Roman" w:hAnsi="Arial" w:cs="Times New Roman"/>
      <w:b/>
      <w:sz w:val="24"/>
      <w:szCs w:val="24"/>
      <w:lang w:eastAsia="zh-CN"/>
    </w:rPr>
  </w:style>
  <w:style w:type="paragraph" w:customStyle="1" w:styleId="LISTITEMIndent">
    <w:name w:val="LIST ITEM_Indent"/>
    <w:basedOn w:val="ListNumber"/>
    <w:link w:val="LISTITEMIndentChar"/>
    <w:autoRedefine/>
    <w:qFormat/>
    <w:rsid w:val="005522BD"/>
    <w:pPr>
      <w:numPr>
        <w:numId w:val="19"/>
      </w:numPr>
      <w:tabs>
        <w:tab w:val="left" w:pos="567"/>
      </w:tabs>
      <w:snapToGrid w:val="0"/>
      <w:spacing w:before="100" w:after="100" w:line="240" w:lineRule="auto"/>
      <w:ind w:left="567" w:hanging="141"/>
      <w:jc w:val="both"/>
    </w:pPr>
    <w:rPr>
      <w:sz w:val="22"/>
      <w:szCs w:val="20"/>
      <w:lang w:eastAsia="zh-CN"/>
    </w:rPr>
  </w:style>
  <w:style w:type="character" w:customStyle="1" w:styleId="LISTITEMIndentChar">
    <w:name w:val="LIST ITEM_Indent Char"/>
    <w:link w:val="LISTITEMIndent"/>
    <w:rsid w:val="005522BD"/>
    <w:rPr>
      <w:rFonts w:ascii="Arial" w:eastAsia="Times New Roman" w:hAnsi="Arial" w:cs="Times New Roman"/>
      <w:szCs w:val="20"/>
      <w:lang w:eastAsia="zh-CN"/>
    </w:rPr>
  </w:style>
  <w:style w:type="paragraph" w:customStyle="1" w:styleId="CONFORMSTATEMENT">
    <w:name w:val="CONFORM STATEMENT"/>
    <w:basedOn w:val="PARAGRAPH"/>
    <w:link w:val="CONFORMSTATEMENTChar"/>
    <w:qFormat/>
    <w:rsid w:val="005522BD"/>
    <w:rPr>
      <w:sz w:val="20"/>
    </w:rPr>
  </w:style>
  <w:style w:type="character" w:customStyle="1" w:styleId="CONFORMSTATEMENTChar">
    <w:name w:val="CONFORM STATEMENT Char"/>
    <w:link w:val="CONFORMSTATEMENT"/>
    <w:rsid w:val="005522BD"/>
    <w:rPr>
      <w:rFonts w:ascii="Arial" w:eastAsia="Times New Roman" w:hAnsi="Arial" w:cs="Times New Roman"/>
      <w:sz w:val="20"/>
      <w:szCs w:val="20"/>
      <w:lang w:eastAsia="zh-CN"/>
    </w:rPr>
  </w:style>
  <w:style w:type="character" w:customStyle="1" w:styleId="FootnoteTextChar1">
    <w:name w:val="Footnote Text Char1"/>
    <w:uiPriority w:val="99"/>
    <w:semiHidden/>
    <w:locked/>
    <w:rsid w:val="005522BD"/>
    <w:rPr>
      <w:rFonts w:eastAsia="Times New Roman" w:cs="Times New Roman"/>
      <w:sz w:val="24"/>
      <w:szCs w:val="24"/>
      <w:lang w:val="en-US"/>
    </w:rPr>
  </w:style>
  <w:style w:type="paragraph" w:customStyle="1" w:styleId="CM29">
    <w:name w:val="CM29"/>
    <w:basedOn w:val="Normal"/>
    <w:next w:val="Normal"/>
    <w:uiPriority w:val="99"/>
    <w:rsid w:val="005522BD"/>
    <w:pPr>
      <w:autoSpaceDE w:val="0"/>
      <w:autoSpaceDN w:val="0"/>
      <w:adjustRightInd w:val="0"/>
      <w:spacing w:after="273" w:line="240" w:lineRule="auto"/>
    </w:pPr>
    <w:rPr>
      <w:rFonts w:ascii="Officina Sans Std" w:hAnsi="Officina Sans Std" w:cs="Officina Sans Std"/>
      <w:snapToGrid/>
      <w:sz w:val="24"/>
      <w:szCs w:val="24"/>
      <w:lang w:eastAsia="en-GB"/>
    </w:rPr>
  </w:style>
  <w:style w:type="character" w:customStyle="1" w:styleId="Heading3Char1">
    <w:name w:val="Heading 3 Char1"/>
    <w:uiPriority w:val="99"/>
    <w:locked/>
    <w:rsid w:val="005522BD"/>
    <w:rPr>
      <w:rFonts w:ascii="Cambria" w:hAnsi="Cambria" w:cs="Times New Roman"/>
      <w:b/>
      <w:bCs/>
      <w:color w:val="4F81BD"/>
    </w:rPr>
  </w:style>
  <w:style w:type="character" w:customStyle="1" w:styleId="Heading1Char1">
    <w:name w:val="Heading 1 Char1"/>
    <w:uiPriority w:val="99"/>
    <w:locked/>
    <w:rsid w:val="005522BD"/>
    <w:rPr>
      <w:rFonts w:ascii="Arial" w:hAnsi="Arial"/>
      <w:b/>
      <w:bCs/>
      <w:sz w:val="24"/>
      <w:szCs w:val="28"/>
      <w:lang w:eastAsia="en-US"/>
    </w:rPr>
  </w:style>
  <w:style w:type="character" w:customStyle="1" w:styleId="Heading2Char1">
    <w:name w:val="Heading 2 Char1"/>
    <w:uiPriority w:val="99"/>
    <w:locked/>
    <w:rsid w:val="005522BD"/>
    <w:rPr>
      <w:rFonts w:ascii="Arial" w:hAnsi="Arial"/>
      <w:b/>
      <w:bCs/>
      <w:sz w:val="24"/>
      <w:szCs w:val="26"/>
      <w:lang w:eastAsia="en-US"/>
    </w:rPr>
  </w:style>
  <w:style w:type="character" w:customStyle="1" w:styleId="Heading5Char1">
    <w:name w:val="Heading 5 Char1"/>
    <w:uiPriority w:val="99"/>
    <w:locked/>
    <w:rsid w:val="005522BD"/>
    <w:rPr>
      <w:rFonts w:eastAsia="Times New Roman" w:cs="Times New Roman"/>
      <w:b/>
      <w:bCs/>
      <w:i/>
      <w:iCs/>
      <w:sz w:val="26"/>
      <w:szCs w:val="26"/>
      <w:lang w:val="en-US"/>
    </w:rPr>
  </w:style>
  <w:style w:type="paragraph" w:styleId="TOCHeading">
    <w:name w:val="TOC Heading"/>
    <w:basedOn w:val="Heading1"/>
    <w:next w:val="Normal"/>
    <w:qFormat/>
    <w:rsid w:val="005522BD"/>
    <w:pPr>
      <w:keepLines/>
      <w:widowControl/>
      <w:tabs>
        <w:tab w:val="clear" w:pos="90"/>
      </w:tabs>
      <w:spacing w:before="480" w:line="276" w:lineRule="auto"/>
      <w:ind w:left="0"/>
      <w:outlineLvl w:val="9"/>
    </w:pPr>
    <w:rPr>
      <w:bCs/>
      <w:snapToGrid/>
      <w:sz w:val="24"/>
      <w:szCs w:val="28"/>
      <w:lang w:val="en-US"/>
    </w:rPr>
  </w:style>
  <w:style w:type="paragraph" w:customStyle="1" w:styleId="p3">
    <w:name w:val="p3"/>
    <w:basedOn w:val="Normal"/>
    <w:uiPriority w:val="99"/>
    <w:rsid w:val="005522BD"/>
    <w:pPr>
      <w:widowControl/>
      <w:tabs>
        <w:tab w:val="left" w:pos="720"/>
      </w:tabs>
      <w:spacing w:line="240" w:lineRule="auto"/>
    </w:pPr>
    <w:rPr>
      <w:rFonts w:ascii="Times" w:hAnsi="Times"/>
      <w:snapToGrid/>
      <w:sz w:val="24"/>
      <w:szCs w:val="24"/>
      <w:lang w:val="en-US"/>
    </w:rPr>
  </w:style>
  <w:style w:type="paragraph" w:customStyle="1" w:styleId="COPTitle2">
    <w:name w:val="COP Title 2"/>
    <w:basedOn w:val="Normal"/>
    <w:uiPriority w:val="99"/>
    <w:rsid w:val="005522BD"/>
    <w:pPr>
      <w:widowControl/>
      <w:numPr>
        <w:ilvl w:val="1"/>
        <w:numId w:val="20"/>
      </w:numPr>
      <w:spacing w:line="240" w:lineRule="auto"/>
    </w:pPr>
    <w:rPr>
      <w:rFonts w:ascii="Calibri" w:hAnsi="Calibri"/>
      <w:snapToGrid/>
      <w:sz w:val="24"/>
      <w:szCs w:val="24"/>
      <w:lang w:val="en-US"/>
    </w:rPr>
  </w:style>
  <w:style w:type="character" w:customStyle="1" w:styleId="FooterChar1">
    <w:name w:val="Footer Char1"/>
    <w:uiPriority w:val="99"/>
    <w:locked/>
    <w:rsid w:val="005522BD"/>
    <w:rPr>
      <w:lang w:val="en-GB"/>
    </w:rPr>
  </w:style>
  <w:style w:type="paragraph" w:customStyle="1" w:styleId="p10">
    <w:name w:val="p10"/>
    <w:basedOn w:val="Normal"/>
    <w:rsid w:val="005522BD"/>
    <w:pPr>
      <w:widowControl/>
      <w:spacing w:line="240" w:lineRule="auto"/>
      <w:ind w:left="540" w:hanging="540"/>
    </w:pPr>
    <w:rPr>
      <w:rFonts w:ascii="Times" w:hAnsi="Times"/>
      <w:snapToGrid/>
      <w:sz w:val="24"/>
      <w:szCs w:val="24"/>
      <w:lang w:val="en-US"/>
    </w:rPr>
  </w:style>
  <w:style w:type="paragraph" w:customStyle="1" w:styleId="CM34">
    <w:name w:val="CM34"/>
    <w:basedOn w:val="Normal"/>
    <w:next w:val="Normal"/>
    <w:uiPriority w:val="99"/>
    <w:rsid w:val="005522BD"/>
    <w:pPr>
      <w:autoSpaceDE w:val="0"/>
      <w:autoSpaceDN w:val="0"/>
      <w:adjustRightInd w:val="0"/>
      <w:spacing w:after="388" w:line="276" w:lineRule="auto"/>
    </w:pPr>
    <w:rPr>
      <w:rFonts w:ascii="Officina Sans Std" w:hAnsi="Officina Sans Std"/>
      <w:snapToGrid/>
      <w:sz w:val="24"/>
      <w:szCs w:val="24"/>
      <w:lang w:val="en-US"/>
    </w:rPr>
  </w:style>
  <w:style w:type="character" w:customStyle="1" w:styleId="TitleChar1">
    <w:name w:val="Title Char1"/>
    <w:uiPriority w:val="99"/>
    <w:locked/>
    <w:rsid w:val="005522BD"/>
    <w:rPr>
      <w:rFonts w:ascii="Cambria" w:hAnsi="Cambria" w:cs="Times New Roman"/>
      <w:b/>
      <w:bCs/>
      <w:kern w:val="28"/>
      <w:sz w:val="32"/>
      <w:szCs w:val="32"/>
      <w:lang w:val="en-US"/>
    </w:rPr>
  </w:style>
  <w:style w:type="character" w:customStyle="1" w:styleId="CommentSubjectChar1">
    <w:name w:val="Comment Subject Char1"/>
    <w:link w:val="CommentSubject"/>
    <w:semiHidden/>
    <w:locked/>
    <w:rsid w:val="005522BD"/>
    <w:rPr>
      <w:rFonts w:ascii="Arial" w:eastAsia="Times New Roman" w:hAnsi="Arial" w:cs="Times New Roman"/>
      <w:b/>
      <w:bCs/>
      <w:snapToGrid w:val="0"/>
      <w:sz w:val="20"/>
      <w:szCs w:val="20"/>
    </w:rPr>
  </w:style>
  <w:style w:type="character" w:customStyle="1" w:styleId="DateChar1">
    <w:name w:val="Date Char1"/>
    <w:link w:val="Date"/>
    <w:locked/>
    <w:rsid w:val="005522BD"/>
    <w:rPr>
      <w:rFonts w:ascii="Arial" w:eastAsia="Times New Roman" w:hAnsi="Arial" w:cs="Times New Roman"/>
      <w:szCs w:val="24"/>
      <w:lang w:eastAsia="en-GB"/>
    </w:rPr>
  </w:style>
  <w:style w:type="paragraph" w:customStyle="1" w:styleId="p2">
    <w:name w:val="p2"/>
    <w:basedOn w:val="Normal"/>
    <w:uiPriority w:val="99"/>
    <w:rsid w:val="005522BD"/>
    <w:pPr>
      <w:widowControl/>
      <w:tabs>
        <w:tab w:val="left" w:pos="720"/>
      </w:tabs>
      <w:spacing w:line="240" w:lineRule="auto"/>
    </w:pPr>
    <w:rPr>
      <w:rFonts w:ascii="Times" w:hAnsi="Times"/>
      <w:snapToGrid/>
      <w:sz w:val="24"/>
      <w:lang w:eastAsia="en-GB"/>
    </w:rPr>
  </w:style>
  <w:style w:type="paragraph" w:customStyle="1" w:styleId="Paragraph0">
    <w:name w:val="Paragraph"/>
    <w:rsid w:val="005522BD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en-GB"/>
    </w:rPr>
  </w:style>
  <w:style w:type="paragraph" w:customStyle="1" w:styleId="repnorm">
    <w:name w:val="repnorm"/>
    <w:basedOn w:val="Normal"/>
    <w:uiPriority w:val="99"/>
    <w:rsid w:val="005522BD"/>
    <w:pPr>
      <w:widowControl/>
      <w:spacing w:line="240" w:lineRule="auto"/>
    </w:pPr>
    <w:rPr>
      <w:snapToGrid/>
      <w:sz w:val="22"/>
    </w:rPr>
  </w:style>
  <w:style w:type="character" w:customStyle="1" w:styleId="CharCharChar">
    <w:name w:val="Char Char Char"/>
    <w:uiPriority w:val="99"/>
    <w:rsid w:val="005522BD"/>
    <w:rPr>
      <w:rFonts w:cs="Times New Roman"/>
      <w:sz w:val="24"/>
      <w:lang w:val="en-GB" w:eastAsia="en-GB" w:bidi="ar-SA"/>
    </w:rPr>
  </w:style>
  <w:style w:type="paragraph" w:customStyle="1" w:styleId="CM24">
    <w:name w:val="CM24"/>
    <w:basedOn w:val="Default"/>
    <w:next w:val="Default"/>
    <w:uiPriority w:val="99"/>
    <w:rsid w:val="005522BD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522BD"/>
    <w:pPr>
      <w:widowControl w:val="0"/>
      <w:spacing w:line="253" w:lineRule="atLeast"/>
    </w:pPr>
    <w:rPr>
      <w:rFonts w:ascii="Times New Roman" w:hAnsi="Times New Roman" w:cs="Times New Roman"/>
      <w:color w:val="auto"/>
    </w:rPr>
  </w:style>
  <w:style w:type="paragraph" w:customStyle="1" w:styleId="p22">
    <w:name w:val="p22"/>
    <w:basedOn w:val="Normal"/>
    <w:uiPriority w:val="99"/>
    <w:rsid w:val="005522BD"/>
    <w:pPr>
      <w:widowControl/>
      <w:tabs>
        <w:tab w:val="left" w:pos="820"/>
      </w:tabs>
      <w:spacing w:line="240" w:lineRule="auto"/>
      <w:jc w:val="both"/>
    </w:pPr>
    <w:rPr>
      <w:rFonts w:ascii="Times" w:hAnsi="Times"/>
      <w:snapToGrid/>
      <w:sz w:val="24"/>
      <w:lang w:eastAsia="en-GB"/>
    </w:rPr>
  </w:style>
  <w:style w:type="character" w:customStyle="1" w:styleId="CharCharChar1">
    <w:name w:val="Char Char Char1"/>
    <w:uiPriority w:val="99"/>
    <w:rsid w:val="005522BD"/>
    <w:rPr>
      <w:rFonts w:cs="Times New Roman"/>
      <w:sz w:val="24"/>
      <w:lang w:val="en-GB" w:eastAsia="en-GB" w:bidi="ar-SA"/>
    </w:rPr>
  </w:style>
  <w:style w:type="character" w:customStyle="1" w:styleId="text12grey1">
    <w:name w:val="text12grey1"/>
    <w:rsid w:val="005522BD"/>
    <w:rPr>
      <w:rFonts w:cs="Times New Roman"/>
      <w:color w:val="333333"/>
      <w:sz w:val="16"/>
      <w:szCs w:val="16"/>
    </w:rPr>
  </w:style>
  <w:style w:type="paragraph" w:customStyle="1" w:styleId="Pa0">
    <w:name w:val="Pa0"/>
    <w:basedOn w:val="Default"/>
    <w:next w:val="Default"/>
    <w:rsid w:val="005522BD"/>
    <w:rPr>
      <w:rFonts w:ascii="TimesNewRomanPS-ItalicMT" w:hAnsi="TimesNewRomanPS-ItalicMT" w:cs="Times New Roman"/>
      <w:color w:val="auto"/>
    </w:rPr>
  </w:style>
  <w:style w:type="paragraph" w:customStyle="1" w:styleId="Pa1">
    <w:name w:val="Pa1"/>
    <w:basedOn w:val="Default"/>
    <w:next w:val="Default"/>
    <w:rsid w:val="005522BD"/>
    <w:rPr>
      <w:rFonts w:ascii="TimesNewRomanPS-ItalicMT" w:hAnsi="TimesNewRomanPS-ItalicMT" w:cs="Times New Roman"/>
      <w:color w:val="auto"/>
    </w:rPr>
  </w:style>
  <w:style w:type="paragraph" w:customStyle="1" w:styleId="BulletPoint">
    <w:name w:val="Bullet Point"/>
    <w:basedOn w:val="Normal"/>
    <w:rsid w:val="005522BD"/>
    <w:pPr>
      <w:widowControl/>
      <w:tabs>
        <w:tab w:val="num" w:pos="1211"/>
      </w:tabs>
      <w:spacing w:line="240" w:lineRule="auto"/>
      <w:ind w:left="907" w:hanging="56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NumberList1">
    <w:name w:val="Number List 1"/>
    <w:basedOn w:val="Normal"/>
    <w:rsid w:val="005522BD"/>
    <w:pPr>
      <w:widowControl/>
      <w:tabs>
        <w:tab w:val="num" w:pos="851"/>
      </w:tabs>
      <w:spacing w:line="240" w:lineRule="auto"/>
      <w:ind w:left="851" w:hanging="397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NumberList2">
    <w:name w:val="Number List 2"/>
    <w:basedOn w:val="Normal"/>
    <w:rsid w:val="005522BD"/>
    <w:pPr>
      <w:widowControl/>
      <w:tabs>
        <w:tab w:val="num" w:pos="1060"/>
      </w:tabs>
      <w:spacing w:line="240" w:lineRule="auto"/>
      <w:ind w:left="851" w:hanging="425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Title1">
    <w:name w:val="Title1"/>
    <w:rsid w:val="005522BD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noProof/>
      <w:sz w:val="28"/>
      <w:szCs w:val="20"/>
      <w:lang w:eastAsia="en-GB"/>
    </w:rPr>
  </w:style>
  <w:style w:type="paragraph" w:customStyle="1" w:styleId="TABLE">
    <w:name w:val="TABLE"/>
    <w:rsid w:val="005522BD"/>
    <w:pPr>
      <w:spacing w:after="0" w:line="240" w:lineRule="auto"/>
    </w:pPr>
    <w:rPr>
      <w:rFonts w:ascii="Times New Roman" w:eastAsia="Times New Roman" w:hAnsi="Times New Roman" w:cs="Times New Roman"/>
      <w:b/>
      <w:caps/>
      <w:noProof/>
      <w:sz w:val="24"/>
      <w:szCs w:val="20"/>
      <w:lang w:eastAsia="en-GB"/>
    </w:rPr>
  </w:style>
  <w:style w:type="paragraph" w:customStyle="1" w:styleId="Figuretitle">
    <w:name w:val="Figure title"/>
    <w:rsid w:val="005522BD"/>
    <w:pPr>
      <w:spacing w:after="0" w:line="240" w:lineRule="auto"/>
      <w:jc w:val="center"/>
    </w:pPr>
    <w:rPr>
      <w:rFonts w:ascii="Arial" w:eastAsia="Times New Roman" w:hAnsi="Arial" w:cs="Times New Roman"/>
      <w:b/>
      <w:noProof/>
      <w:lang w:eastAsia="en-GB"/>
    </w:rPr>
  </w:style>
  <w:style w:type="paragraph" w:customStyle="1" w:styleId="Note0">
    <w:name w:val="Note:"/>
    <w:rsid w:val="005522BD"/>
    <w:pPr>
      <w:spacing w:after="0" w:line="240" w:lineRule="auto"/>
    </w:pPr>
    <w:rPr>
      <w:rFonts w:ascii="Times New Roman" w:eastAsia="Times New Roman" w:hAnsi="Times New Roman" w:cs="Times New Roman"/>
      <w:b/>
      <w:noProof/>
      <w:sz w:val="24"/>
      <w:szCs w:val="20"/>
      <w:lang w:eastAsia="en-GB"/>
    </w:rPr>
  </w:style>
  <w:style w:type="paragraph" w:customStyle="1" w:styleId="AppendixTitle">
    <w:name w:val="Appendix Title"/>
    <w:autoRedefine/>
    <w:rsid w:val="005522BD"/>
    <w:pPr>
      <w:spacing w:after="0" w:line="240" w:lineRule="auto"/>
    </w:pPr>
    <w:rPr>
      <w:rFonts w:ascii="Times New Roman" w:eastAsia="Times New Roman" w:hAnsi="Times New Roman" w:cs="Times New Roman"/>
      <w:b/>
      <w:noProof/>
      <w:sz w:val="24"/>
      <w:szCs w:val="20"/>
      <w:lang w:eastAsia="en-GB"/>
    </w:rPr>
  </w:style>
  <w:style w:type="paragraph" w:customStyle="1" w:styleId="FORWARD">
    <w:name w:val="FORWARD"/>
    <w:rsid w:val="005522BD"/>
    <w:pPr>
      <w:spacing w:after="0" w:line="240" w:lineRule="auto"/>
    </w:pPr>
    <w:rPr>
      <w:rFonts w:ascii="Times New Roman" w:eastAsia="Times New Roman" w:hAnsi="Times New Roman" w:cs="Times New Roman"/>
      <w:b/>
      <w:caps/>
      <w:noProof/>
      <w:sz w:val="24"/>
      <w:szCs w:val="20"/>
      <w:lang w:eastAsia="en-GB"/>
    </w:rPr>
  </w:style>
  <w:style w:type="paragraph" w:customStyle="1" w:styleId="BodyText21">
    <w:name w:val="Body Text 21"/>
    <w:basedOn w:val="Normal"/>
    <w:rsid w:val="005522BD"/>
    <w:pPr>
      <w:spacing w:line="240" w:lineRule="exact"/>
      <w:ind w:left="720" w:hanging="720"/>
      <w:jc w:val="both"/>
    </w:pPr>
    <w:rPr>
      <w:rFonts w:ascii="Times New Roman" w:hAnsi="Times New Roman"/>
      <w:snapToGrid/>
      <w:sz w:val="24"/>
      <w:lang w:val="en-US" w:eastAsia="en-GB"/>
    </w:rPr>
  </w:style>
  <w:style w:type="paragraph" w:customStyle="1" w:styleId="Subhead">
    <w:name w:val="Subhead"/>
    <w:rsid w:val="005522B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en-GB"/>
    </w:rPr>
  </w:style>
  <w:style w:type="paragraph" w:customStyle="1" w:styleId="BODY">
    <w:name w:val="BODY"/>
    <w:rsid w:val="005522BD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en-GB"/>
    </w:rPr>
  </w:style>
  <w:style w:type="paragraph" w:customStyle="1" w:styleId="DefaultText">
    <w:name w:val="Default Text"/>
    <w:basedOn w:val="Normal"/>
    <w:rsid w:val="005522BD"/>
    <w:pPr>
      <w:widowControl/>
      <w:spacing w:line="240" w:lineRule="auto"/>
      <w:jc w:val="both"/>
    </w:pPr>
    <w:rPr>
      <w:rFonts w:ascii="Times New Roman" w:hAnsi="Times New Roman"/>
      <w:snapToGrid/>
      <w:sz w:val="24"/>
      <w:lang w:val="en-US"/>
    </w:rPr>
  </w:style>
  <w:style w:type="paragraph" w:customStyle="1" w:styleId="TableText">
    <w:name w:val="Table Text"/>
    <w:basedOn w:val="Normal"/>
    <w:rsid w:val="005522BD"/>
    <w:pPr>
      <w:widowControl/>
      <w:spacing w:line="240" w:lineRule="auto"/>
      <w:jc w:val="both"/>
    </w:pPr>
    <w:rPr>
      <w:rFonts w:ascii="Times New Roman" w:hAnsi="Times New Roman"/>
      <w:snapToGrid/>
      <w:sz w:val="24"/>
      <w:lang w:val="en-US"/>
    </w:rPr>
  </w:style>
  <w:style w:type="paragraph" w:customStyle="1" w:styleId="TableTitle">
    <w:name w:val="TableTitle"/>
    <w:basedOn w:val="Normal"/>
    <w:rsid w:val="005522BD"/>
    <w:pPr>
      <w:widowControl/>
      <w:spacing w:after="240" w:line="240" w:lineRule="auto"/>
      <w:jc w:val="center"/>
    </w:pPr>
    <w:rPr>
      <w:rFonts w:ascii="Times New Roman" w:hAnsi="Times New Roman"/>
      <w:b/>
      <w:snapToGrid/>
      <w:sz w:val="24"/>
      <w:lang w:eastAsia="en-GB"/>
    </w:rPr>
  </w:style>
  <w:style w:type="paragraph" w:customStyle="1" w:styleId="Head1">
    <w:name w:val="Head+1"/>
    <w:basedOn w:val="Normal"/>
    <w:next w:val="Normal"/>
    <w:rsid w:val="005522BD"/>
    <w:pPr>
      <w:keepNext/>
      <w:widowControl/>
      <w:spacing w:line="240" w:lineRule="auto"/>
    </w:pPr>
    <w:rPr>
      <w:rFonts w:ascii="Times New Roman" w:hAnsi="Times New Roman"/>
      <w:snapToGrid/>
      <w:sz w:val="24"/>
    </w:rPr>
  </w:style>
  <w:style w:type="paragraph" w:customStyle="1" w:styleId="StyleHeading2Arial">
    <w:name w:val="Style Heading 2 + Arial"/>
    <w:basedOn w:val="Heading2"/>
    <w:rsid w:val="005522BD"/>
    <w:pPr>
      <w:widowControl/>
      <w:tabs>
        <w:tab w:val="clear" w:pos="5089"/>
        <w:tab w:val="clear" w:pos="5904"/>
        <w:tab w:val="num" w:pos="971"/>
      </w:tabs>
      <w:spacing w:before="240" w:after="60" w:line="240" w:lineRule="auto"/>
      <w:ind w:left="971" w:hanging="851"/>
      <w:jc w:val="both"/>
    </w:pPr>
    <w:rPr>
      <w:b/>
      <w:bCs/>
      <w:snapToGrid/>
      <w:sz w:val="24"/>
      <w:u w:val="none"/>
      <w:lang w:eastAsia="en-GB"/>
    </w:rPr>
  </w:style>
  <w:style w:type="character" w:customStyle="1" w:styleId="text10">
    <w:name w:val="text1"/>
    <w:rsid w:val="005522BD"/>
    <w:rPr>
      <w:rFonts w:ascii="Arial" w:hAnsi="Arial" w:cs="Arial"/>
      <w:color w:val="000000"/>
      <w:sz w:val="20"/>
      <w:szCs w:val="20"/>
    </w:rPr>
  </w:style>
  <w:style w:type="paragraph" w:customStyle="1" w:styleId="ENATable">
    <w:name w:val="ENA Table"/>
    <w:basedOn w:val="Normal"/>
    <w:rsid w:val="005522BD"/>
    <w:pPr>
      <w:widowControl/>
      <w:spacing w:before="120" w:after="120" w:line="240" w:lineRule="auto"/>
      <w:jc w:val="center"/>
    </w:pPr>
    <w:rPr>
      <w:rFonts w:cs="Arial"/>
      <w:b/>
      <w:snapToGrid/>
      <w:sz w:val="22"/>
      <w:szCs w:val="22"/>
      <w:lang w:eastAsia="en-GB"/>
    </w:rPr>
  </w:style>
  <w:style w:type="character" w:customStyle="1" w:styleId="textblue1">
    <w:name w:val="textblue1"/>
    <w:rsid w:val="005522BD"/>
    <w:rPr>
      <w:rFonts w:cs="Times New Roman"/>
      <w:color w:val="0860A8"/>
    </w:rPr>
  </w:style>
  <w:style w:type="character" w:customStyle="1" w:styleId="unicode">
    <w:name w:val="unicode"/>
    <w:rsid w:val="005522BD"/>
  </w:style>
  <w:style w:type="paragraph" w:customStyle="1" w:styleId="Indent1">
    <w:name w:val="Indent1"/>
    <w:basedOn w:val="Normal"/>
    <w:rsid w:val="005522BD"/>
    <w:pPr>
      <w:keepLines/>
      <w:widowControl/>
      <w:spacing w:after="120" w:line="240" w:lineRule="auto"/>
      <w:ind w:left="1843" w:hanging="425"/>
      <w:jc w:val="both"/>
    </w:pPr>
    <w:rPr>
      <w:rFonts w:ascii="Times New Roman" w:hAnsi="Times New Roman"/>
      <w:snapToGrid/>
      <w:sz w:val="24"/>
    </w:rPr>
  </w:style>
  <w:style w:type="table" w:customStyle="1" w:styleId="TableGrid30">
    <w:name w:val="Table Grid3"/>
    <w:basedOn w:val="TableNormal"/>
    <w:next w:val="TableGrid"/>
    <w:rsid w:val="00552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"/>
    <w:basedOn w:val="TableNormal"/>
    <w:next w:val="TableGrid"/>
    <w:rsid w:val="00552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0">
    <w:name w:val="Table Grid5"/>
    <w:basedOn w:val="TableNormal"/>
    <w:next w:val="TableGrid"/>
    <w:rsid w:val="00552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evel1TextChar">
    <w:name w:val="Level 1 Text Char"/>
    <w:link w:val="Level1Text"/>
    <w:locked/>
    <w:rsid w:val="005522BD"/>
    <w:rPr>
      <w:rFonts w:ascii="Arial" w:eastAsia="Times New Roman" w:hAnsi="Arial" w:cs="Times New Roman"/>
      <w:snapToGrid w:val="0"/>
      <w:color w:val="000000"/>
      <w:sz w:val="20"/>
      <w:szCs w:val="20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087B63"/>
  </w:style>
  <w:style w:type="table" w:customStyle="1" w:styleId="TableGrid60">
    <w:name w:val="Table Grid6"/>
    <w:basedOn w:val="TableNormal"/>
    <w:next w:val="TableGrid"/>
    <w:uiPriority w:val="59"/>
    <w:rsid w:val="00087B63"/>
    <w:pPr>
      <w:widowControl w:val="0"/>
      <w:spacing w:after="0" w:line="264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lassic41">
    <w:name w:val="Table Classic 41"/>
    <w:basedOn w:val="TableNormal"/>
    <w:next w:val="TableClassic4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next w:val="TableClassic3"/>
    <w:rsid w:val="00087B63"/>
    <w:pPr>
      <w:spacing w:after="0" w:line="300" w:lineRule="atLeast"/>
    </w:pPr>
    <w:rPr>
      <w:rFonts w:ascii="Times New Roman" w:eastAsia="Times New Roman" w:hAnsi="Times New Roman" w:cs="Times New Roman"/>
      <w:color w:val="000080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1111">
    <w:name w:val="1 / 1.1 / 1.1.11"/>
    <w:basedOn w:val="NoList"/>
    <w:next w:val="111111"/>
    <w:rsid w:val="00087B63"/>
    <w:pPr>
      <w:numPr>
        <w:numId w:val="8"/>
      </w:numPr>
    </w:pPr>
  </w:style>
  <w:style w:type="numbering" w:customStyle="1" w:styleId="1ai1">
    <w:name w:val="1 / a / i1"/>
    <w:basedOn w:val="NoList"/>
    <w:next w:val="1ai"/>
    <w:rsid w:val="00087B63"/>
    <w:pPr>
      <w:numPr>
        <w:numId w:val="25"/>
      </w:numPr>
    </w:pPr>
  </w:style>
  <w:style w:type="numbering" w:customStyle="1" w:styleId="ArticleSection1">
    <w:name w:val="Article / Section1"/>
    <w:basedOn w:val="NoList"/>
    <w:next w:val="ArticleSection"/>
    <w:rsid w:val="00087B63"/>
    <w:pPr>
      <w:numPr>
        <w:numId w:val="10"/>
      </w:numPr>
    </w:pPr>
  </w:style>
  <w:style w:type="table" w:customStyle="1" w:styleId="Table3Deffects11">
    <w:name w:val="Table 3D effects 11"/>
    <w:basedOn w:val="TableNormal"/>
    <w:next w:val="Table3Deffects1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1">
    <w:name w:val="Table 3D effects 21"/>
    <w:basedOn w:val="TableNormal"/>
    <w:next w:val="Table3Deffects2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next w:val="Table3Deffects3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next w:val="TableClassic2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11">
    <w:name w:val="Table Colorful 11"/>
    <w:basedOn w:val="TableNormal"/>
    <w:next w:val="TableColorful1"/>
    <w:rsid w:val="00087B63"/>
    <w:pPr>
      <w:spacing w:after="0" w:line="300" w:lineRule="atLeast"/>
    </w:pPr>
    <w:rPr>
      <w:rFonts w:ascii="Times New Roman" w:eastAsia="Times New Roman" w:hAnsi="Times New Roman" w:cs="Times New Roman"/>
      <w:color w:val="FFFFFF"/>
      <w:sz w:val="20"/>
      <w:szCs w:val="20"/>
      <w:lang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next w:val="TableColorful2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next w:val="TableColorful3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next w:val="TableColumns1"/>
    <w:rsid w:val="00087B63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next w:val="TableColumns2"/>
    <w:rsid w:val="00087B63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next w:val="TableColumns3"/>
    <w:rsid w:val="00087B63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next w:val="TableColumns4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next w:val="TableColumns5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next w:val="TableContemporary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next w:val="TableElegant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">
    <w:name w:val="Table Grid 11"/>
    <w:basedOn w:val="TableNormal"/>
    <w:next w:val="TableGrid1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31">
    <w:name w:val="Table Grid 31"/>
    <w:basedOn w:val="TableNormal"/>
    <w:next w:val="TableGrid3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51">
    <w:name w:val="Table Grid 51"/>
    <w:basedOn w:val="TableNormal"/>
    <w:next w:val="TableGrid5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next w:val="TableGrid6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71">
    <w:name w:val="Table Grid 71"/>
    <w:basedOn w:val="TableNormal"/>
    <w:next w:val="TableGrid7"/>
    <w:rsid w:val="00087B63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next w:val="TableGrid8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TableNormal"/>
    <w:next w:val="TableList1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next w:val="TableList2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next w:val="TableList4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51">
    <w:name w:val="Table List 51"/>
    <w:basedOn w:val="TableNormal"/>
    <w:next w:val="TableList5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61">
    <w:name w:val="Table List 61"/>
    <w:basedOn w:val="TableNormal"/>
    <w:next w:val="TableList6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leList71">
    <w:name w:val="Table List 71"/>
    <w:basedOn w:val="TableNormal"/>
    <w:next w:val="TableList7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next w:val="TableList8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Professional1">
    <w:name w:val="Table Professional1"/>
    <w:basedOn w:val="TableNormal"/>
    <w:next w:val="TableProfessional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11">
    <w:name w:val="Table Simple 11"/>
    <w:basedOn w:val="TableNormal"/>
    <w:next w:val="TableSimple1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21">
    <w:name w:val="Table Simple 21"/>
    <w:basedOn w:val="TableNormal"/>
    <w:next w:val="TableSimple2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next w:val="TableSimple3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ubtle11">
    <w:name w:val="Table Subtle 11"/>
    <w:basedOn w:val="TableNormal"/>
    <w:next w:val="TableSubtle1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ubtle21">
    <w:name w:val="Table Subtle 21"/>
    <w:basedOn w:val="TableNormal"/>
    <w:next w:val="TableSubtle2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Theme1">
    <w:name w:val="Table Theme1"/>
    <w:basedOn w:val="TableNormal"/>
    <w:next w:val="TableTheme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1">
    <w:name w:val="Table Web 11"/>
    <w:basedOn w:val="TableNormal"/>
    <w:next w:val="TableWeb1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next w:val="TableWeb3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Shading1-Accent11">
    <w:name w:val="Medium Shading 1 - Accent 11"/>
    <w:basedOn w:val="TableNormal"/>
    <w:next w:val="MediumShading1-Accent1"/>
    <w:uiPriority w:val="63"/>
    <w:rsid w:val="00087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List1">
    <w:name w:val="Light List1"/>
    <w:basedOn w:val="TableNormal"/>
    <w:next w:val="LightList"/>
    <w:uiPriority w:val="61"/>
    <w:rsid w:val="00087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11">
    <w:name w:val="Light List - Accent 11"/>
    <w:basedOn w:val="TableNormal"/>
    <w:next w:val="LightList-Accent1"/>
    <w:uiPriority w:val="61"/>
    <w:rsid w:val="00087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leGrid110">
    <w:name w:val="Table Grid11"/>
    <w:basedOn w:val="TableNormal"/>
    <w:next w:val="TableGrid"/>
    <w:rsid w:val="00087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0">
    <w:name w:val="Table Grid21"/>
    <w:basedOn w:val="TableNormal"/>
    <w:next w:val="TableGrid"/>
    <w:rsid w:val="00087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0">
    <w:name w:val="Table Grid31"/>
    <w:basedOn w:val="TableNormal"/>
    <w:next w:val="TableGrid"/>
    <w:rsid w:val="00087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0">
    <w:name w:val="Table Grid41"/>
    <w:basedOn w:val="TableNormal"/>
    <w:next w:val="TableGrid"/>
    <w:rsid w:val="00087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0">
    <w:name w:val="Table Grid51"/>
    <w:basedOn w:val="TableNormal"/>
    <w:next w:val="TableGrid"/>
    <w:rsid w:val="00087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image" Target="media/image3.png"/><Relationship Id="rId18" Type="http://schemas.openxmlformats.org/officeDocument/2006/relationships/image" Target="media/image8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comments" Target="comment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image" Target="media/image4.png"/><Relationship Id="rId22" Type="http://schemas.openxmlformats.org/officeDocument/2006/relationships/footer" Target="footer1.xml"/><Relationship Id="rId27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3661</Words>
  <Characters>20868</Characters>
  <Application>Microsoft Office Word</Application>
  <DocSecurity>4</DocSecurity>
  <Lines>173</Lines>
  <Paragraphs>48</Paragraphs>
  <ScaleCrop>false</ScaleCrop>
  <Company/>
  <LinksUpToDate>false</LinksUpToDate>
  <CharactersWithSpaces>24481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MOHAPATRA, PRIYANKA</dc:creator>
  <cp:keywords/>
  <dc:description/>
  <cp:lastModifiedBy>MOHAPATRA, PRIYANKA</cp:lastModifiedBy>
  <cp:revision>2</cp:revision>
  <dcterms:created xsi:type="dcterms:W3CDTF">2023-05-02T21:07:00Z</dcterms:created>
  <dcterms:modified xsi:type="dcterms:W3CDTF">2023-05-02T21:07:00Z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24b1752-a977-4927-b9e6-e48a43684aee_Enabled">
    <vt:lpwstr>true</vt:lpwstr>
  </property>
  <property fmtid="{D5CDD505-2E9C-101B-9397-08002B2CF9AE}" pid="3" name="MSIP_Label_624b1752-a977-4927-b9e6-e48a43684aee_SetDate">
    <vt:lpwstr>2023-05-01T10:05:46Z</vt:lpwstr>
  </property>
  <property fmtid="{D5CDD505-2E9C-101B-9397-08002B2CF9AE}" pid="4" name="MSIP_Label_624b1752-a977-4927-b9e6-e48a43684aee_Method">
    <vt:lpwstr>Privileged</vt:lpwstr>
  </property>
  <property fmtid="{D5CDD505-2E9C-101B-9397-08002B2CF9AE}" pid="5" name="MSIP_Label_624b1752-a977-4927-b9e6-e48a43684aee_Name">
    <vt:lpwstr>Public</vt:lpwstr>
  </property>
  <property fmtid="{D5CDD505-2E9C-101B-9397-08002B2CF9AE}" pid="6" name="MSIP_Label_624b1752-a977-4927-b9e6-e48a43684aee_SiteId">
    <vt:lpwstr>031a09bc-a2bf-44df-888e-4e09355b7a24</vt:lpwstr>
  </property>
  <property fmtid="{D5CDD505-2E9C-101B-9397-08002B2CF9AE}" pid="7" name="MSIP_Label_624b1752-a977-4927-b9e6-e48a43684aee_ActionId">
    <vt:lpwstr>531992c9-7ea2-4df8-967d-966f8f471cc1</vt:lpwstr>
  </property>
  <property fmtid="{D5CDD505-2E9C-101B-9397-08002B2CF9AE}" pid="8" name="MSIP_Label_624b1752-a977-4927-b9e6-e48a43684aee_ContentBits">
    <vt:lpwstr>0</vt:lpwstr>
  </property>
</Properties>
</file>