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4BC8A7BB" w:rsidR="006B69AD" w:rsidRPr="00A1119B" w:rsidRDefault="003C6529" w:rsidP="00747F2D">
      <w:pPr>
        <w:pStyle w:val="Cover"/>
        <w:framePr w:wrap="notBeside"/>
      </w:pPr>
      <w:r>
        <w:t>EU NCER</w:t>
      </w:r>
      <w:r w:rsidR="005E7200">
        <w:t xml:space="preserve">: System </w:t>
      </w:r>
      <w:r w:rsidR="000226A1">
        <w:t>Defence</w:t>
      </w:r>
      <w:r w:rsidR="005E7200">
        <w:t xml:space="preserve"> Plan</w:t>
      </w:r>
    </w:p>
    <w:p w14:paraId="15862D70" w14:textId="6C1AF821" w:rsidR="006B69AD" w:rsidRPr="00A1119B" w:rsidRDefault="00614067" w:rsidP="00747F2D">
      <w:pPr>
        <w:pStyle w:val="CoverSubtitle"/>
        <w:framePr w:wrap="notBeside"/>
      </w:pPr>
      <w:r>
        <w:t xml:space="preserve">Issue </w:t>
      </w:r>
      <w:ins w:id="0" w:author="Antony Johnson" w:date="2022-10-21T11:30:00Z">
        <w:r w:rsidR="002270B5">
          <w:t>5</w:t>
        </w:r>
      </w:ins>
      <w:del w:id="1" w:author="Antony Johnson" w:date="2022-10-21T11:30:00Z">
        <w:r w:rsidR="00656410" w:rsidDel="002270B5">
          <w:delText>4</w:delText>
        </w:r>
      </w:del>
    </w:p>
    <w:p w14:paraId="5789E233" w14:textId="1033725C" w:rsidR="006B69AD" w:rsidRDefault="00656410" w:rsidP="00747F2D">
      <w:pPr>
        <w:pStyle w:val="CoverDate"/>
        <w:framePr w:wrap="notBeside"/>
      </w:pPr>
      <w:r>
        <w:t xml:space="preserve"> </w:t>
      </w:r>
      <w:ins w:id="2" w:author="Johnson (ESO), Antony" w:date="2023-04-05T17:54:00Z">
        <w:r w:rsidR="001C1FBC">
          <w:t>April</w:t>
        </w:r>
      </w:ins>
      <w:ins w:id="3" w:author="Antony Johnson" w:date="2022-10-21T11:30:00Z">
        <w:del w:id="4" w:author="Johnson (ESO), Antony" w:date="2023-01-23T12:56:00Z">
          <w:r w:rsidR="002270B5" w:rsidDel="008C4D9E">
            <w:delText>N</w:delText>
          </w:r>
          <w:r w:rsidR="002270B5" w:rsidDel="00AC69C9">
            <w:delText>ovember</w:delText>
          </w:r>
        </w:del>
      </w:ins>
      <w:del w:id="5" w:author="Antony Johnson" w:date="2022-10-21T11:30:00Z">
        <w:r w:rsidR="003D09C5" w:rsidDel="002270B5">
          <w:delText>June</w:delText>
        </w:r>
      </w:del>
      <w:r>
        <w:t xml:space="preserve"> 202</w:t>
      </w:r>
      <w:ins w:id="6" w:author="Johnson (ESO), Antony" w:date="2023-01-23T12:56:00Z">
        <w:r w:rsidR="00AC69C9">
          <w:t>3</w:t>
        </w:r>
      </w:ins>
      <w:del w:id="7" w:author="Johnson (ESO), Antony" w:date="2023-01-23T12:56:00Z">
        <w:r w:rsidR="003F4493" w:rsidDel="00AC69C9">
          <w:delText>2</w:delText>
        </w:r>
      </w:del>
      <w:ins w:id="8" w:author="Johnson (ESO), Antony" w:date="2023-01-23T12:36:00Z">
        <w:r w:rsidR="006C2C12">
          <w:t xml:space="preserve"> – </w:t>
        </w:r>
      </w:ins>
      <w:ins w:id="9" w:author="Johnson (ESO), Antony" w:date="2023-01-23T12:37:00Z">
        <w:r w:rsidR="006C2C12">
          <w:t xml:space="preserve">Post Consultation </w:t>
        </w:r>
      </w:ins>
      <w:ins w:id="10" w:author="Johnson (ESO), Antony" w:date="2023-01-23T12:36:00Z">
        <w:r w:rsidR="006C2C12">
          <w:t xml:space="preserve">Updated – </w:t>
        </w:r>
      </w:ins>
      <w:ins w:id="11" w:author="Johnson (ESO), Antony" w:date="2023-04-05T17:54:00Z">
        <w:r w:rsidR="001C1FBC">
          <w:t>5</w:t>
        </w:r>
      </w:ins>
      <w:ins w:id="12" w:author="Johnson (ESO), Antony" w:date="2023-01-23T12:36:00Z">
        <w:r w:rsidR="006C2C12">
          <w:t xml:space="preserve"> </w:t>
        </w:r>
      </w:ins>
      <w:ins w:id="13" w:author="Johnson (ESO), Antony" w:date="2023-04-05T17:54:00Z">
        <w:r w:rsidR="001C1FBC">
          <w:t>April</w:t>
        </w:r>
      </w:ins>
      <w:ins w:id="14" w:author="Johnson (ESO), Antony" w:date="2023-01-23T12:36:00Z">
        <w:r w:rsidR="006C2C12">
          <w:t xml:space="preserve"> 2023</w:t>
        </w:r>
      </w:ins>
    </w:p>
    <w:p w14:paraId="5FB7A76D" w14:textId="77777777" w:rsidR="006B69AD" w:rsidRDefault="006B69AD" w:rsidP="00BC1612">
      <w:pPr>
        <w:pStyle w:val="BodyText"/>
      </w:pPr>
    </w:p>
    <w:p w14:paraId="58F077B0" w14:textId="77777777" w:rsidR="00DE2543" w:rsidRPr="005E6A3B" w:rsidRDefault="00DE2543" w:rsidP="00DE2543">
      <w:pPr>
        <w:pStyle w:val="Level1Text"/>
        <w:tabs>
          <w:tab w:val="clear" w:pos="1418"/>
          <w:tab w:val="left" w:pos="0"/>
        </w:tabs>
        <w:ind w:hanging="3261"/>
        <w:rPr>
          <w:rFonts w:cs="Arial"/>
          <w:snapToGrid/>
          <w:color w:val="auto"/>
        </w:rPr>
      </w:pPr>
      <w:r>
        <w:rPr>
          <w:rFonts w:cs="Arial"/>
          <w:color w:val="auto"/>
          <w:highlight w:val="green"/>
        </w:rPr>
        <w:t>Text taken from GC0148 when submitted to Ofgem in October 2022</w:t>
      </w:r>
      <w:r>
        <w:rPr>
          <w:rFonts w:cs="Arial"/>
          <w:color w:val="auto"/>
        </w:rPr>
        <w:t xml:space="preserve"> </w:t>
      </w:r>
    </w:p>
    <w:p w14:paraId="239EE5D4" w14:textId="77777777" w:rsidR="006B69AD" w:rsidRDefault="006B69AD" w:rsidP="001C1FBC">
      <w:pPr>
        <w:ind w:left="-1701" w:hanging="142"/>
      </w:pPr>
    </w:p>
    <w:p w14:paraId="21E3B8B4" w14:textId="77777777" w:rsidR="006B69AD" w:rsidRPr="00A1119B" w:rsidRDefault="006B69AD" w:rsidP="00BC1612">
      <w:pPr>
        <w:pStyle w:val="BodyText"/>
        <w:sectPr w:rsidR="006B69AD" w:rsidRPr="00A1119B"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2922D525" w:rsidR="008A72C9" w:rsidRPr="00157370" w:rsidRDefault="008A72C9" w:rsidP="00157370">
      <w:pPr>
        <w:pStyle w:val="BodyText"/>
        <w:framePr w:w="6963" w:wrap="notBeside" w:vAnchor="page" w:hAnchor="page" w:x="3346" w:y="1186" w:anchorLock="1"/>
        <w:rPr>
          <w:sz w:val="28"/>
        </w:rPr>
      </w:pPr>
      <w:bookmarkStart w:id="21" w:name="_Toc16863230"/>
      <w:r w:rsidRPr="00157370">
        <w:rPr>
          <w:b/>
          <w:color w:val="F26522" w:themeColor="accent1"/>
          <w:sz w:val="28"/>
        </w:rPr>
        <w:lastRenderedPageBreak/>
        <w:t>Contents</w:t>
      </w:r>
      <w:bookmarkEnd w:id="21"/>
    </w:p>
    <w:p w14:paraId="7C4E39B6" w14:textId="668C87FD" w:rsidR="00195BF7" w:rsidRDefault="009E5FDA">
      <w:pPr>
        <w:pStyle w:val="TOC1"/>
        <w:rPr>
          <w:ins w:id="22" w:author="Johnson (ESO), Antony" w:date="2023-03-03T10:31:00Z"/>
          <w:rFonts w:eastAsiaTheme="minorEastAsia"/>
          <w:color w:val="auto"/>
          <w:sz w:val="22"/>
          <w:szCs w:val="22"/>
          <w:lang w:eastAsia="en-GB"/>
        </w:rPr>
      </w:pPr>
      <w:r>
        <w:fldChar w:fldCharType="begin"/>
      </w:r>
      <w:r>
        <w:instrText xml:space="preserve"> TOC \o "1-3" \h \z \u </w:instrText>
      </w:r>
      <w:r>
        <w:fldChar w:fldCharType="separate"/>
      </w:r>
      <w:ins w:id="23" w:author="Johnson (ESO), Antony" w:date="2023-03-03T10:31:00Z">
        <w:r w:rsidR="00195BF7" w:rsidRPr="00EE4D63">
          <w:rPr>
            <w:rStyle w:val="Hyperlink"/>
          </w:rPr>
          <w:fldChar w:fldCharType="begin"/>
        </w:r>
        <w:r w:rsidR="00195BF7" w:rsidRPr="00EE4D63">
          <w:rPr>
            <w:rStyle w:val="Hyperlink"/>
          </w:rPr>
          <w:instrText xml:space="preserve"> </w:instrText>
        </w:r>
        <w:r w:rsidR="00195BF7">
          <w:instrText>HYPERLINK \l "_Toc128731894"</w:instrText>
        </w:r>
        <w:r w:rsidR="00195BF7" w:rsidRPr="00EE4D63">
          <w:rPr>
            <w:rStyle w:val="Hyperlink"/>
          </w:rPr>
          <w:instrText xml:space="preserve"> </w:instrText>
        </w:r>
        <w:r w:rsidR="00195BF7" w:rsidRPr="00EE4D63">
          <w:rPr>
            <w:rStyle w:val="Hyperlink"/>
          </w:rPr>
          <w:fldChar w:fldCharType="separate"/>
        </w:r>
        <w:r w:rsidR="00195BF7" w:rsidRPr="00EE4D63">
          <w:rPr>
            <w:rStyle w:val="Hyperlink"/>
          </w:rPr>
          <w:t>EU NCER: System Defence Plan</w:t>
        </w:r>
        <w:r w:rsidR="00195BF7">
          <w:rPr>
            <w:webHidden/>
          </w:rPr>
          <w:tab/>
        </w:r>
        <w:r w:rsidR="00195BF7">
          <w:rPr>
            <w:webHidden/>
          </w:rPr>
          <w:fldChar w:fldCharType="begin"/>
        </w:r>
        <w:r w:rsidR="00195BF7">
          <w:rPr>
            <w:webHidden/>
          </w:rPr>
          <w:instrText xml:space="preserve"> PAGEREF _Toc128731894 \h </w:instrText>
        </w:r>
      </w:ins>
      <w:r w:rsidR="00195BF7">
        <w:rPr>
          <w:webHidden/>
        </w:rPr>
      </w:r>
      <w:r w:rsidR="00195BF7">
        <w:rPr>
          <w:webHidden/>
        </w:rPr>
        <w:fldChar w:fldCharType="separate"/>
      </w:r>
      <w:ins w:id="24" w:author="Johnson (ESO), Antony" w:date="2023-03-03T10:31:00Z">
        <w:r w:rsidR="00195BF7">
          <w:rPr>
            <w:webHidden/>
          </w:rPr>
          <w:t>2</w:t>
        </w:r>
        <w:r w:rsidR="00195BF7">
          <w:rPr>
            <w:webHidden/>
          </w:rPr>
          <w:fldChar w:fldCharType="end"/>
        </w:r>
        <w:r w:rsidR="00195BF7" w:rsidRPr="00EE4D63">
          <w:rPr>
            <w:rStyle w:val="Hyperlink"/>
          </w:rPr>
          <w:fldChar w:fldCharType="end"/>
        </w:r>
      </w:ins>
    </w:p>
    <w:p w14:paraId="6008FB9E" w14:textId="36000D69" w:rsidR="00195BF7" w:rsidRDefault="00195BF7">
      <w:pPr>
        <w:pStyle w:val="TOC1"/>
        <w:rPr>
          <w:ins w:id="25" w:author="Johnson (ESO), Antony" w:date="2023-03-03T10:31:00Z"/>
          <w:rFonts w:eastAsiaTheme="minorEastAsia"/>
          <w:color w:val="auto"/>
          <w:sz w:val="22"/>
          <w:szCs w:val="22"/>
          <w:lang w:eastAsia="en-GB"/>
        </w:rPr>
      </w:pPr>
      <w:ins w:id="26" w:author="Johnson (ESO), Antony" w:date="2023-03-03T10:31:00Z">
        <w:r w:rsidRPr="00EE4D63">
          <w:rPr>
            <w:rStyle w:val="Hyperlink"/>
          </w:rPr>
          <w:fldChar w:fldCharType="begin"/>
        </w:r>
        <w:r w:rsidRPr="00EE4D63">
          <w:rPr>
            <w:rStyle w:val="Hyperlink"/>
          </w:rPr>
          <w:instrText xml:space="preserve"> </w:instrText>
        </w:r>
        <w:r>
          <w:instrText>HYPERLINK \l "_Toc128731895"</w:instrText>
        </w:r>
        <w:r w:rsidRPr="00EE4D63">
          <w:rPr>
            <w:rStyle w:val="Hyperlink"/>
          </w:rPr>
          <w:instrText xml:space="preserve"> </w:instrText>
        </w:r>
        <w:r w:rsidRPr="00EE4D63">
          <w:rPr>
            <w:rStyle w:val="Hyperlink"/>
          </w:rPr>
          <w:fldChar w:fldCharType="separate"/>
        </w:r>
        <w:r w:rsidRPr="00EE4D63">
          <w:rPr>
            <w:rStyle w:val="Hyperlink"/>
          </w:rPr>
          <w:t>1</w:t>
        </w:r>
        <w:r>
          <w:rPr>
            <w:rFonts w:eastAsiaTheme="minorEastAsia"/>
            <w:color w:val="auto"/>
            <w:sz w:val="22"/>
            <w:szCs w:val="22"/>
            <w:lang w:eastAsia="en-GB"/>
          </w:rPr>
          <w:tab/>
        </w:r>
        <w:r w:rsidRPr="00EE4D63">
          <w:rPr>
            <w:rStyle w:val="Hyperlink"/>
          </w:rPr>
          <w:t>Version Control</w:t>
        </w:r>
        <w:r>
          <w:rPr>
            <w:webHidden/>
          </w:rPr>
          <w:tab/>
        </w:r>
        <w:r>
          <w:rPr>
            <w:webHidden/>
          </w:rPr>
          <w:fldChar w:fldCharType="begin"/>
        </w:r>
        <w:r>
          <w:rPr>
            <w:webHidden/>
          </w:rPr>
          <w:instrText xml:space="preserve"> PAGEREF _Toc128731895 \h </w:instrText>
        </w:r>
      </w:ins>
      <w:r>
        <w:rPr>
          <w:webHidden/>
        </w:rPr>
      </w:r>
      <w:r>
        <w:rPr>
          <w:webHidden/>
        </w:rPr>
        <w:fldChar w:fldCharType="separate"/>
      </w:r>
      <w:ins w:id="27" w:author="Johnson (ESO), Antony" w:date="2023-03-03T10:31:00Z">
        <w:r>
          <w:rPr>
            <w:webHidden/>
          </w:rPr>
          <w:t>3</w:t>
        </w:r>
        <w:r>
          <w:rPr>
            <w:webHidden/>
          </w:rPr>
          <w:fldChar w:fldCharType="end"/>
        </w:r>
        <w:r w:rsidRPr="00EE4D63">
          <w:rPr>
            <w:rStyle w:val="Hyperlink"/>
          </w:rPr>
          <w:fldChar w:fldCharType="end"/>
        </w:r>
      </w:ins>
    </w:p>
    <w:p w14:paraId="53A9CA05" w14:textId="6D064E18" w:rsidR="00195BF7" w:rsidRDefault="00195BF7">
      <w:pPr>
        <w:pStyle w:val="TOC1"/>
        <w:rPr>
          <w:ins w:id="28" w:author="Johnson (ESO), Antony" w:date="2023-03-03T10:31:00Z"/>
          <w:rFonts w:eastAsiaTheme="minorEastAsia"/>
          <w:color w:val="auto"/>
          <w:sz w:val="22"/>
          <w:szCs w:val="22"/>
          <w:lang w:eastAsia="en-GB"/>
        </w:rPr>
      </w:pPr>
      <w:ins w:id="29" w:author="Johnson (ESO), Antony" w:date="2023-03-03T10:31:00Z">
        <w:r w:rsidRPr="00EE4D63">
          <w:rPr>
            <w:rStyle w:val="Hyperlink"/>
          </w:rPr>
          <w:fldChar w:fldCharType="begin"/>
        </w:r>
        <w:r w:rsidRPr="00EE4D63">
          <w:rPr>
            <w:rStyle w:val="Hyperlink"/>
          </w:rPr>
          <w:instrText xml:space="preserve"> </w:instrText>
        </w:r>
        <w:r>
          <w:instrText>HYPERLINK \l "_Toc128731896"</w:instrText>
        </w:r>
        <w:r w:rsidRPr="00EE4D63">
          <w:rPr>
            <w:rStyle w:val="Hyperlink"/>
          </w:rPr>
          <w:instrText xml:space="preserve"> </w:instrText>
        </w:r>
        <w:r w:rsidRPr="00EE4D63">
          <w:rPr>
            <w:rStyle w:val="Hyperlink"/>
          </w:rPr>
          <w:fldChar w:fldCharType="separate"/>
        </w:r>
        <w:r w:rsidRPr="00EE4D63">
          <w:rPr>
            <w:rStyle w:val="Hyperlink"/>
          </w:rPr>
          <w:t>2</w:t>
        </w:r>
        <w:r>
          <w:rPr>
            <w:rFonts w:eastAsiaTheme="minorEastAsia"/>
            <w:color w:val="auto"/>
            <w:sz w:val="22"/>
            <w:szCs w:val="22"/>
            <w:lang w:eastAsia="en-GB"/>
          </w:rPr>
          <w:tab/>
        </w:r>
        <w:r w:rsidRPr="00EE4D63">
          <w:rPr>
            <w:rStyle w:val="Hyperlink"/>
          </w:rPr>
          <w:t>Introduction</w:t>
        </w:r>
        <w:r>
          <w:rPr>
            <w:webHidden/>
          </w:rPr>
          <w:tab/>
        </w:r>
        <w:r>
          <w:rPr>
            <w:webHidden/>
          </w:rPr>
          <w:fldChar w:fldCharType="begin"/>
        </w:r>
        <w:r>
          <w:rPr>
            <w:webHidden/>
          </w:rPr>
          <w:instrText xml:space="preserve"> PAGEREF _Toc128731896 \h </w:instrText>
        </w:r>
      </w:ins>
      <w:r>
        <w:rPr>
          <w:webHidden/>
        </w:rPr>
      </w:r>
      <w:r>
        <w:rPr>
          <w:webHidden/>
        </w:rPr>
        <w:fldChar w:fldCharType="separate"/>
      </w:r>
      <w:ins w:id="30" w:author="Johnson (ESO), Antony" w:date="2023-03-03T10:31:00Z">
        <w:r>
          <w:rPr>
            <w:webHidden/>
          </w:rPr>
          <w:t>3</w:t>
        </w:r>
        <w:r>
          <w:rPr>
            <w:webHidden/>
          </w:rPr>
          <w:fldChar w:fldCharType="end"/>
        </w:r>
        <w:r w:rsidRPr="00EE4D63">
          <w:rPr>
            <w:rStyle w:val="Hyperlink"/>
          </w:rPr>
          <w:fldChar w:fldCharType="end"/>
        </w:r>
      </w:ins>
    </w:p>
    <w:p w14:paraId="33B7F1B1" w14:textId="3F051BB6" w:rsidR="00195BF7" w:rsidRDefault="00195BF7">
      <w:pPr>
        <w:pStyle w:val="TOC1"/>
        <w:rPr>
          <w:ins w:id="31" w:author="Johnson (ESO), Antony" w:date="2023-03-03T10:31:00Z"/>
          <w:rFonts w:eastAsiaTheme="minorEastAsia"/>
          <w:color w:val="auto"/>
          <w:sz w:val="22"/>
          <w:szCs w:val="22"/>
          <w:lang w:eastAsia="en-GB"/>
        </w:rPr>
      </w:pPr>
      <w:ins w:id="32" w:author="Johnson (ESO), Antony" w:date="2023-03-03T10:31:00Z">
        <w:r w:rsidRPr="00EE4D63">
          <w:rPr>
            <w:rStyle w:val="Hyperlink"/>
          </w:rPr>
          <w:fldChar w:fldCharType="begin"/>
        </w:r>
        <w:r w:rsidRPr="00EE4D63">
          <w:rPr>
            <w:rStyle w:val="Hyperlink"/>
          </w:rPr>
          <w:instrText xml:space="preserve"> </w:instrText>
        </w:r>
        <w:r>
          <w:instrText>HYPERLINK \l "_Toc128731897"</w:instrText>
        </w:r>
        <w:r w:rsidRPr="00EE4D63">
          <w:rPr>
            <w:rStyle w:val="Hyperlink"/>
          </w:rPr>
          <w:instrText xml:space="preserve"> </w:instrText>
        </w:r>
        <w:r w:rsidRPr="00EE4D63">
          <w:rPr>
            <w:rStyle w:val="Hyperlink"/>
          </w:rPr>
          <w:fldChar w:fldCharType="separate"/>
        </w:r>
        <w:r w:rsidRPr="00EE4D63">
          <w:rPr>
            <w:rStyle w:val="Hyperlink"/>
          </w:rPr>
          <w:t>3</w:t>
        </w:r>
        <w:r>
          <w:rPr>
            <w:rFonts w:eastAsiaTheme="minorEastAsia"/>
            <w:color w:val="auto"/>
            <w:sz w:val="22"/>
            <w:szCs w:val="22"/>
            <w:lang w:eastAsia="en-GB"/>
          </w:rPr>
          <w:tab/>
        </w:r>
        <w:r w:rsidRPr="00EE4D63">
          <w:rPr>
            <w:rStyle w:val="Hyperlink"/>
          </w:rPr>
          <w:t>System Defence Plan</w:t>
        </w:r>
        <w:r>
          <w:rPr>
            <w:webHidden/>
          </w:rPr>
          <w:tab/>
        </w:r>
        <w:r>
          <w:rPr>
            <w:webHidden/>
          </w:rPr>
          <w:fldChar w:fldCharType="begin"/>
        </w:r>
        <w:r>
          <w:rPr>
            <w:webHidden/>
          </w:rPr>
          <w:instrText xml:space="preserve"> PAGEREF _Toc128731897 \h </w:instrText>
        </w:r>
      </w:ins>
      <w:r>
        <w:rPr>
          <w:webHidden/>
        </w:rPr>
      </w:r>
      <w:r>
        <w:rPr>
          <w:webHidden/>
        </w:rPr>
        <w:fldChar w:fldCharType="separate"/>
      </w:r>
      <w:ins w:id="33" w:author="Johnson (ESO), Antony" w:date="2023-03-03T10:31:00Z">
        <w:r>
          <w:rPr>
            <w:webHidden/>
          </w:rPr>
          <w:t>5</w:t>
        </w:r>
        <w:r>
          <w:rPr>
            <w:webHidden/>
          </w:rPr>
          <w:fldChar w:fldCharType="end"/>
        </w:r>
        <w:r w:rsidRPr="00EE4D63">
          <w:rPr>
            <w:rStyle w:val="Hyperlink"/>
          </w:rPr>
          <w:fldChar w:fldCharType="end"/>
        </w:r>
      </w:ins>
    </w:p>
    <w:p w14:paraId="32BFDEE8" w14:textId="12A9F03C" w:rsidR="00195BF7" w:rsidRDefault="00195BF7">
      <w:pPr>
        <w:pStyle w:val="TOC2"/>
        <w:rPr>
          <w:ins w:id="34" w:author="Johnson (ESO), Antony" w:date="2023-03-03T10:31:00Z"/>
          <w:rFonts w:eastAsiaTheme="minorEastAsia"/>
          <w:color w:val="auto"/>
          <w:sz w:val="22"/>
          <w:szCs w:val="22"/>
          <w:lang w:eastAsia="en-GB"/>
        </w:rPr>
      </w:pPr>
      <w:ins w:id="35" w:author="Johnson (ESO), Antony" w:date="2023-03-03T10:31:00Z">
        <w:r w:rsidRPr="00EE4D63">
          <w:rPr>
            <w:rStyle w:val="Hyperlink"/>
          </w:rPr>
          <w:fldChar w:fldCharType="begin"/>
        </w:r>
        <w:r w:rsidRPr="00EE4D63">
          <w:rPr>
            <w:rStyle w:val="Hyperlink"/>
          </w:rPr>
          <w:instrText xml:space="preserve"> </w:instrText>
        </w:r>
        <w:r>
          <w:instrText>HYPERLINK \l "_Toc128731898"</w:instrText>
        </w:r>
        <w:r w:rsidRPr="00EE4D63">
          <w:rPr>
            <w:rStyle w:val="Hyperlink"/>
          </w:rPr>
          <w:instrText xml:space="preserve"> </w:instrText>
        </w:r>
        <w:r w:rsidRPr="00EE4D63">
          <w:rPr>
            <w:rStyle w:val="Hyperlink"/>
          </w:rPr>
          <w:fldChar w:fldCharType="separate"/>
        </w:r>
        <w:r w:rsidRPr="00EE4D63">
          <w:rPr>
            <w:rStyle w:val="Hyperlink"/>
          </w:rPr>
          <w:t>3.1</w:t>
        </w:r>
        <w:r>
          <w:rPr>
            <w:rFonts w:eastAsiaTheme="minorEastAsia"/>
            <w:color w:val="auto"/>
            <w:sz w:val="22"/>
            <w:szCs w:val="22"/>
            <w:lang w:eastAsia="en-GB"/>
          </w:rPr>
          <w:tab/>
        </w:r>
        <w:r w:rsidRPr="00EE4D63">
          <w:rPr>
            <w:rStyle w:val="Hyperlink"/>
          </w:rPr>
          <w:t>Plan Overview</w:t>
        </w:r>
        <w:r>
          <w:rPr>
            <w:webHidden/>
          </w:rPr>
          <w:tab/>
        </w:r>
        <w:r>
          <w:rPr>
            <w:webHidden/>
          </w:rPr>
          <w:fldChar w:fldCharType="begin"/>
        </w:r>
        <w:r>
          <w:rPr>
            <w:webHidden/>
          </w:rPr>
          <w:instrText xml:space="preserve"> PAGEREF _Toc128731898 \h </w:instrText>
        </w:r>
      </w:ins>
      <w:r>
        <w:rPr>
          <w:webHidden/>
        </w:rPr>
      </w:r>
      <w:r>
        <w:rPr>
          <w:webHidden/>
        </w:rPr>
        <w:fldChar w:fldCharType="separate"/>
      </w:r>
      <w:ins w:id="36" w:author="Johnson (ESO), Antony" w:date="2023-03-03T10:31:00Z">
        <w:r>
          <w:rPr>
            <w:webHidden/>
          </w:rPr>
          <w:t>5</w:t>
        </w:r>
        <w:r>
          <w:rPr>
            <w:webHidden/>
          </w:rPr>
          <w:fldChar w:fldCharType="end"/>
        </w:r>
        <w:r w:rsidRPr="00EE4D63">
          <w:rPr>
            <w:rStyle w:val="Hyperlink"/>
          </w:rPr>
          <w:fldChar w:fldCharType="end"/>
        </w:r>
      </w:ins>
    </w:p>
    <w:p w14:paraId="05D72853" w14:textId="5A7E7845" w:rsidR="00195BF7" w:rsidRDefault="00195BF7">
      <w:pPr>
        <w:pStyle w:val="TOC2"/>
        <w:rPr>
          <w:ins w:id="37" w:author="Johnson (ESO), Antony" w:date="2023-03-03T10:31:00Z"/>
          <w:rFonts w:eastAsiaTheme="minorEastAsia"/>
          <w:color w:val="auto"/>
          <w:sz w:val="22"/>
          <w:szCs w:val="22"/>
          <w:lang w:eastAsia="en-GB"/>
        </w:rPr>
      </w:pPr>
      <w:ins w:id="38" w:author="Johnson (ESO), Antony" w:date="2023-03-03T10:31:00Z">
        <w:r w:rsidRPr="00EE4D63">
          <w:rPr>
            <w:rStyle w:val="Hyperlink"/>
          </w:rPr>
          <w:fldChar w:fldCharType="begin"/>
        </w:r>
        <w:r w:rsidRPr="00EE4D63">
          <w:rPr>
            <w:rStyle w:val="Hyperlink"/>
          </w:rPr>
          <w:instrText xml:space="preserve"> </w:instrText>
        </w:r>
        <w:r>
          <w:instrText>HYPERLINK \l "_Toc128731899"</w:instrText>
        </w:r>
        <w:r w:rsidRPr="00EE4D63">
          <w:rPr>
            <w:rStyle w:val="Hyperlink"/>
          </w:rPr>
          <w:instrText xml:space="preserve"> </w:instrText>
        </w:r>
        <w:r w:rsidRPr="00EE4D63">
          <w:rPr>
            <w:rStyle w:val="Hyperlink"/>
          </w:rPr>
          <w:fldChar w:fldCharType="separate"/>
        </w:r>
        <w:r w:rsidRPr="00EE4D63">
          <w:rPr>
            <w:rStyle w:val="Hyperlink"/>
          </w:rPr>
          <w:t>3.2</w:t>
        </w:r>
        <w:r>
          <w:rPr>
            <w:rFonts w:eastAsiaTheme="minorEastAsia"/>
            <w:color w:val="auto"/>
            <w:sz w:val="22"/>
            <w:szCs w:val="22"/>
            <w:lang w:eastAsia="en-GB"/>
          </w:rPr>
          <w:tab/>
        </w:r>
        <w:r w:rsidRPr="00EE4D63">
          <w:rPr>
            <w:rStyle w:val="Hyperlink"/>
          </w:rPr>
          <w:t>Activation of System Defence Plan Procedures</w:t>
        </w:r>
        <w:r>
          <w:rPr>
            <w:webHidden/>
          </w:rPr>
          <w:tab/>
        </w:r>
        <w:r>
          <w:rPr>
            <w:webHidden/>
          </w:rPr>
          <w:fldChar w:fldCharType="begin"/>
        </w:r>
        <w:r>
          <w:rPr>
            <w:webHidden/>
          </w:rPr>
          <w:instrText xml:space="preserve"> PAGEREF _Toc128731899 \h </w:instrText>
        </w:r>
      </w:ins>
      <w:r>
        <w:rPr>
          <w:webHidden/>
        </w:rPr>
      </w:r>
      <w:r>
        <w:rPr>
          <w:webHidden/>
        </w:rPr>
        <w:fldChar w:fldCharType="separate"/>
      </w:r>
      <w:ins w:id="39" w:author="Johnson (ESO), Antony" w:date="2023-03-03T10:31:00Z">
        <w:r>
          <w:rPr>
            <w:webHidden/>
          </w:rPr>
          <w:t>5</w:t>
        </w:r>
        <w:r>
          <w:rPr>
            <w:webHidden/>
          </w:rPr>
          <w:fldChar w:fldCharType="end"/>
        </w:r>
        <w:r w:rsidRPr="00EE4D63">
          <w:rPr>
            <w:rStyle w:val="Hyperlink"/>
          </w:rPr>
          <w:fldChar w:fldCharType="end"/>
        </w:r>
      </w:ins>
    </w:p>
    <w:p w14:paraId="2A32BAEA" w14:textId="19399D23" w:rsidR="00195BF7" w:rsidRDefault="00195BF7">
      <w:pPr>
        <w:pStyle w:val="TOC1"/>
        <w:rPr>
          <w:ins w:id="40" w:author="Johnson (ESO), Antony" w:date="2023-03-03T10:31:00Z"/>
          <w:rFonts w:eastAsiaTheme="minorEastAsia"/>
          <w:color w:val="auto"/>
          <w:sz w:val="22"/>
          <w:szCs w:val="22"/>
          <w:lang w:eastAsia="en-GB"/>
        </w:rPr>
      </w:pPr>
      <w:ins w:id="41" w:author="Johnson (ESO), Antony" w:date="2023-03-03T10:31:00Z">
        <w:r w:rsidRPr="00EE4D63">
          <w:rPr>
            <w:rStyle w:val="Hyperlink"/>
          </w:rPr>
          <w:fldChar w:fldCharType="begin"/>
        </w:r>
        <w:r w:rsidRPr="00EE4D63">
          <w:rPr>
            <w:rStyle w:val="Hyperlink"/>
          </w:rPr>
          <w:instrText xml:space="preserve"> </w:instrText>
        </w:r>
        <w:r>
          <w:instrText>HYPERLINK \l "_Toc128731900"</w:instrText>
        </w:r>
        <w:r w:rsidRPr="00EE4D63">
          <w:rPr>
            <w:rStyle w:val="Hyperlink"/>
          </w:rPr>
          <w:instrText xml:space="preserve"> </w:instrText>
        </w:r>
        <w:r w:rsidRPr="00EE4D63">
          <w:rPr>
            <w:rStyle w:val="Hyperlink"/>
          </w:rPr>
          <w:fldChar w:fldCharType="separate"/>
        </w:r>
        <w:r w:rsidRPr="00EE4D63">
          <w:rPr>
            <w:rStyle w:val="Hyperlink"/>
          </w:rPr>
          <w:t>4</w:t>
        </w:r>
        <w:r>
          <w:rPr>
            <w:rFonts w:eastAsiaTheme="minorEastAsia"/>
            <w:color w:val="auto"/>
            <w:sz w:val="22"/>
            <w:szCs w:val="22"/>
            <w:lang w:eastAsia="en-GB"/>
          </w:rPr>
          <w:tab/>
        </w:r>
        <w:r w:rsidRPr="00EE4D63">
          <w:rPr>
            <w:rStyle w:val="Hyperlink"/>
          </w:rPr>
          <w:t>System Protection Schemes</w:t>
        </w:r>
        <w:r>
          <w:rPr>
            <w:webHidden/>
          </w:rPr>
          <w:tab/>
        </w:r>
        <w:r>
          <w:rPr>
            <w:webHidden/>
          </w:rPr>
          <w:fldChar w:fldCharType="begin"/>
        </w:r>
        <w:r>
          <w:rPr>
            <w:webHidden/>
          </w:rPr>
          <w:instrText xml:space="preserve"> PAGEREF _Toc128731900 \h </w:instrText>
        </w:r>
      </w:ins>
      <w:r>
        <w:rPr>
          <w:webHidden/>
        </w:rPr>
      </w:r>
      <w:r>
        <w:rPr>
          <w:webHidden/>
        </w:rPr>
        <w:fldChar w:fldCharType="separate"/>
      </w:r>
      <w:ins w:id="42" w:author="Johnson (ESO), Antony" w:date="2023-03-03T10:31:00Z">
        <w:r>
          <w:rPr>
            <w:webHidden/>
          </w:rPr>
          <w:t>6</w:t>
        </w:r>
        <w:r>
          <w:rPr>
            <w:webHidden/>
          </w:rPr>
          <w:fldChar w:fldCharType="end"/>
        </w:r>
        <w:r w:rsidRPr="00EE4D63">
          <w:rPr>
            <w:rStyle w:val="Hyperlink"/>
          </w:rPr>
          <w:fldChar w:fldCharType="end"/>
        </w:r>
      </w:ins>
    </w:p>
    <w:p w14:paraId="773976C6" w14:textId="78D829E3" w:rsidR="00195BF7" w:rsidRDefault="00195BF7">
      <w:pPr>
        <w:pStyle w:val="TOC2"/>
        <w:rPr>
          <w:ins w:id="43" w:author="Johnson (ESO), Antony" w:date="2023-03-03T10:31:00Z"/>
          <w:rFonts w:eastAsiaTheme="minorEastAsia"/>
          <w:color w:val="auto"/>
          <w:sz w:val="22"/>
          <w:szCs w:val="22"/>
          <w:lang w:eastAsia="en-GB"/>
        </w:rPr>
      </w:pPr>
      <w:ins w:id="44" w:author="Johnson (ESO), Antony" w:date="2023-03-03T10:31:00Z">
        <w:r w:rsidRPr="00EE4D63">
          <w:rPr>
            <w:rStyle w:val="Hyperlink"/>
          </w:rPr>
          <w:fldChar w:fldCharType="begin"/>
        </w:r>
        <w:r w:rsidRPr="00EE4D63">
          <w:rPr>
            <w:rStyle w:val="Hyperlink"/>
          </w:rPr>
          <w:instrText xml:space="preserve"> </w:instrText>
        </w:r>
        <w:r>
          <w:instrText>HYPERLINK \l "_Toc128731901"</w:instrText>
        </w:r>
        <w:r w:rsidRPr="00EE4D63">
          <w:rPr>
            <w:rStyle w:val="Hyperlink"/>
          </w:rPr>
          <w:instrText xml:space="preserve"> </w:instrText>
        </w:r>
        <w:r w:rsidRPr="00EE4D63">
          <w:rPr>
            <w:rStyle w:val="Hyperlink"/>
          </w:rPr>
          <w:fldChar w:fldCharType="separate"/>
        </w:r>
        <w:r w:rsidRPr="00EE4D63">
          <w:rPr>
            <w:rStyle w:val="Hyperlink"/>
          </w:rPr>
          <w:t>4.1</w:t>
        </w:r>
        <w:r>
          <w:rPr>
            <w:rFonts w:eastAsiaTheme="minorEastAsia"/>
            <w:color w:val="auto"/>
            <w:sz w:val="22"/>
            <w:szCs w:val="22"/>
            <w:lang w:eastAsia="en-GB"/>
          </w:rPr>
          <w:tab/>
        </w:r>
        <w:r w:rsidRPr="00EE4D63">
          <w:rPr>
            <w:rStyle w:val="Hyperlink"/>
          </w:rPr>
          <w:t>Automatic Under Frequency Control Scheme</w:t>
        </w:r>
        <w:r>
          <w:rPr>
            <w:webHidden/>
          </w:rPr>
          <w:tab/>
        </w:r>
        <w:r>
          <w:rPr>
            <w:webHidden/>
          </w:rPr>
          <w:fldChar w:fldCharType="begin"/>
        </w:r>
        <w:r>
          <w:rPr>
            <w:webHidden/>
          </w:rPr>
          <w:instrText xml:space="preserve"> PAGEREF _Toc128731901 \h </w:instrText>
        </w:r>
      </w:ins>
      <w:r>
        <w:rPr>
          <w:webHidden/>
        </w:rPr>
      </w:r>
      <w:r>
        <w:rPr>
          <w:webHidden/>
        </w:rPr>
        <w:fldChar w:fldCharType="separate"/>
      </w:r>
      <w:ins w:id="45" w:author="Johnson (ESO), Antony" w:date="2023-03-03T10:31:00Z">
        <w:r>
          <w:rPr>
            <w:webHidden/>
          </w:rPr>
          <w:t>6</w:t>
        </w:r>
        <w:r>
          <w:rPr>
            <w:webHidden/>
          </w:rPr>
          <w:fldChar w:fldCharType="end"/>
        </w:r>
        <w:r w:rsidRPr="00EE4D63">
          <w:rPr>
            <w:rStyle w:val="Hyperlink"/>
          </w:rPr>
          <w:fldChar w:fldCharType="end"/>
        </w:r>
      </w:ins>
    </w:p>
    <w:p w14:paraId="728E8CFA" w14:textId="41B2496D" w:rsidR="00195BF7" w:rsidRDefault="00195BF7">
      <w:pPr>
        <w:pStyle w:val="TOC2"/>
        <w:rPr>
          <w:ins w:id="46" w:author="Johnson (ESO), Antony" w:date="2023-03-03T10:31:00Z"/>
          <w:rFonts w:eastAsiaTheme="minorEastAsia"/>
          <w:color w:val="auto"/>
          <w:sz w:val="22"/>
          <w:szCs w:val="22"/>
          <w:lang w:eastAsia="en-GB"/>
        </w:rPr>
      </w:pPr>
      <w:ins w:id="47" w:author="Johnson (ESO), Antony" w:date="2023-03-03T10:31:00Z">
        <w:r w:rsidRPr="00EE4D63">
          <w:rPr>
            <w:rStyle w:val="Hyperlink"/>
          </w:rPr>
          <w:fldChar w:fldCharType="begin"/>
        </w:r>
        <w:r w:rsidRPr="00EE4D63">
          <w:rPr>
            <w:rStyle w:val="Hyperlink"/>
          </w:rPr>
          <w:instrText xml:space="preserve"> </w:instrText>
        </w:r>
        <w:r>
          <w:instrText>HYPERLINK \l "_Toc128731902"</w:instrText>
        </w:r>
        <w:r w:rsidRPr="00EE4D63">
          <w:rPr>
            <w:rStyle w:val="Hyperlink"/>
          </w:rPr>
          <w:instrText xml:space="preserve"> </w:instrText>
        </w:r>
        <w:r w:rsidRPr="00EE4D63">
          <w:rPr>
            <w:rStyle w:val="Hyperlink"/>
          </w:rPr>
          <w:fldChar w:fldCharType="separate"/>
        </w:r>
        <w:r w:rsidRPr="00EE4D63">
          <w:rPr>
            <w:rStyle w:val="Hyperlink"/>
          </w:rPr>
          <w:t>4.2</w:t>
        </w:r>
        <w:r>
          <w:rPr>
            <w:rFonts w:eastAsiaTheme="minorEastAsia"/>
            <w:color w:val="auto"/>
            <w:sz w:val="22"/>
            <w:szCs w:val="22"/>
            <w:lang w:eastAsia="en-GB"/>
          </w:rPr>
          <w:tab/>
        </w:r>
        <w:r w:rsidRPr="00EE4D63">
          <w:rPr>
            <w:rStyle w:val="Hyperlink"/>
          </w:rPr>
          <w:t>Automatic Low Frequency Demand Disconnection Scheme</w:t>
        </w:r>
        <w:r>
          <w:rPr>
            <w:webHidden/>
          </w:rPr>
          <w:tab/>
        </w:r>
        <w:r>
          <w:rPr>
            <w:webHidden/>
          </w:rPr>
          <w:fldChar w:fldCharType="begin"/>
        </w:r>
        <w:r>
          <w:rPr>
            <w:webHidden/>
          </w:rPr>
          <w:instrText xml:space="preserve"> PAGEREF _Toc128731902 \h </w:instrText>
        </w:r>
      </w:ins>
      <w:r>
        <w:rPr>
          <w:webHidden/>
        </w:rPr>
      </w:r>
      <w:r>
        <w:rPr>
          <w:webHidden/>
        </w:rPr>
        <w:fldChar w:fldCharType="separate"/>
      </w:r>
      <w:ins w:id="48" w:author="Johnson (ESO), Antony" w:date="2023-03-03T10:31:00Z">
        <w:r>
          <w:rPr>
            <w:webHidden/>
          </w:rPr>
          <w:t>7</w:t>
        </w:r>
        <w:r>
          <w:rPr>
            <w:webHidden/>
          </w:rPr>
          <w:fldChar w:fldCharType="end"/>
        </w:r>
        <w:r w:rsidRPr="00EE4D63">
          <w:rPr>
            <w:rStyle w:val="Hyperlink"/>
          </w:rPr>
          <w:fldChar w:fldCharType="end"/>
        </w:r>
      </w:ins>
    </w:p>
    <w:p w14:paraId="61C3472F" w14:textId="13B076F8" w:rsidR="00195BF7" w:rsidRDefault="00195BF7">
      <w:pPr>
        <w:pStyle w:val="TOC2"/>
        <w:rPr>
          <w:ins w:id="49" w:author="Johnson (ESO), Antony" w:date="2023-03-03T10:31:00Z"/>
          <w:rFonts w:eastAsiaTheme="minorEastAsia"/>
          <w:color w:val="auto"/>
          <w:sz w:val="22"/>
          <w:szCs w:val="22"/>
          <w:lang w:eastAsia="en-GB"/>
        </w:rPr>
      </w:pPr>
      <w:ins w:id="50" w:author="Johnson (ESO), Antony" w:date="2023-03-03T10:31:00Z">
        <w:r w:rsidRPr="00EE4D63">
          <w:rPr>
            <w:rStyle w:val="Hyperlink"/>
          </w:rPr>
          <w:fldChar w:fldCharType="begin"/>
        </w:r>
        <w:r w:rsidRPr="00EE4D63">
          <w:rPr>
            <w:rStyle w:val="Hyperlink"/>
          </w:rPr>
          <w:instrText xml:space="preserve"> </w:instrText>
        </w:r>
        <w:r>
          <w:instrText>HYPERLINK \l "_Toc128731903"</w:instrText>
        </w:r>
        <w:r w:rsidRPr="00EE4D63">
          <w:rPr>
            <w:rStyle w:val="Hyperlink"/>
          </w:rPr>
          <w:instrText xml:space="preserve"> </w:instrText>
        </w:r>
        <w:r w:rsidRPr="00EE4D63">
          <w:rPr>
            <w:rStyle w:val="Hyperlink"/>
          </w:rPr>
          <w:fldChar w:fldCharType="separate"/>
        </w:r>
        <w:r w:rsidRPr="00EE4D63">
          <w:rPr>
            <w:rStyle w:val="Hyperlink"/>
          </w:rPr>
          <w:t>4.3</w:t>
        </w:r>
        <w:r>
          <w:rPr>
            <w:rFonts w:eastAsiaTheme="minorEastAsia"/>
            <w:color w:val="auto"/>
            <w:sz w:val="22"/>
            <w:szCs w:val="22"/>
            <w:lang w:eastAsia="en-GB"/>
          </w:rPr>
          <w:tab/>
        </w:r>
        <w:r w:rsidRPr="00EE4D63">
          <w:rPr>
            <w:rStyle w:val="Hyperlink"/>
          </w:rPr>
          <w:t>Automatic Over Frequency Control Scheme</w:t>
        </w:r>
        <w:r>
          <w:rPr>
            <w:webHidden/>
          </w:rPr>
          <w:tab/>
        </w:r>
        <w:r>
          <w:rPr>
            <w:webHidden/>
          </w:rPr>
          <w:fldChar w:fldCharType="begin"/>
        </w:r>
        <w:r>
          <w:rPr>
            <w:webHidden/>
          </w:rPr>
          <w:instrText xml:space="preserve"> PAGEREF _Toc128731903 \h </w:instrText>
        </w:r>
      </w:ins>
      <w:r>
        <w:rPr>
          <w:webHidden/>
        </w:rPr>
      </w:r>
      <w:r>
        <w:rPr>
          <w:webHidden/>
        </w:rPr>
        <w:fldChar w:fldCharType="separate"/>
      </w:r>
      <w:ins w:id="51" w:author="Johnson (ESO), Antony" w:date="2023-03-03T10:31:00Z">
        <w:r>
          <w:rPr>
            <w:webHidden/>
          </w:rPr>
          <w:t>9</w:t>
        </w:r>
        <w:r>
          <w:rPr>
            <w:webHidden/>
          </w:rPr>
          <w:fldChar w:fldCharType="end"/>
        </w:r>
        <w:r w:rsidRPr="00EE4D63">
          <w:rPr>
            <w:rStyle w:val="Hyperlink"/>
          </w:rPr>
          <w:fldChar w:fldCharType="end"/>
        </w:r>
      </w:ins>
    </w:p>
    <w:p w14:paraId="1B8EB35D" w14:textId="34DBC21B" w:rsidR="00195BF7" w:rsidRDefault="00195BF7">
      <w:pPr>
        <w:pStyle w:val="TOC2"/>
        <w:rPr>
          <w:ins w:id="52" w:author="Johnson (ESO), Antony" w:date="2023-03-03T10:31:00Z"/>
          <w:rFonts w:eastAsiaTheme="minorEastAsia"/>
          <w:color w:val="auto"/>
          <w:sz w:val="22"/>
          <w:szCs w:val="22"/>
          <w:lang w:eastAsia="en-GB"/>
        </w:rPr>
      </w:pPr>
      <w:ins w:id="53" w:author="Johnson (ESO), Antony" w:date="2023-03-03T10:31:00Z">
        <w:r w:rsidRPr="00EE4D63">
          <w:rPr>
            <w:rStyle w:val="Hyperlink"/>
          </w:rPr>
          <w:fldChar w:fldCharType="begin"/>
        </w:r>
        <w:r w:rsidRPr="00EE4D63">
          <w:rPr>
            <w:rStyle w:val="Hyperlink"/>
          </w:rPr>
          <w:instrText xml:space="preserve"> </w:instrText>
        </w:r>
        <w:r>
          <w:instrText>HYPERLINK \l "_Toc128731904"</w:instrText>
        </w:r>
        <w:r w:rsidRPr="00EE4D63">
          <w:rPr>
            <w:rStyle w:val="Hyperlink"/>
          </w:rPr>
          <w:instrText xml:space="preserve"> </w:instrText>
        </w:r>
        <w:r w:rsidRPr="00EE4D63">
          <w:rPr>
            <w:rStyle w:val="Hyperlink"/>
          </w:rPr>
          <w:fldChar w:fldCharType="separate"/>
        </w:r>
        <w:r w:rsidRPr="00EE4D63">
          <w:rPr>
            <w:rStyle w:val="Hyperlink"/>
          </w:rPr>
          <w:t>4.4</w:t>
        </w:r>
        <w:r>
          <w:rPr>
            <w:rFonts w:eastAsiaTheme="minorEastAsia"/>
            <w:color w:val="auto"/>
            <w:sz w:val="22"/>
            <w:szCs w:val="22"/>
            <w:lang w:eastAsia="en-GB"/>
          </w:rPr>
          <w:tab/>
        </w:r>
        <w:r w:rsidRPr="00EE4D63">
          <w:rPr>
            <w:rStyle w:val="Hyperlink"/>
          </w:rPr>
          <w:t>Automatic Schemes Against Voltage Collapse</w:t>
        </w:r>
        <w:r>
          <w:rPr>
            <w:webHidden/>
          </w:rPr>
          <w:tab/>
        </w:r>
        <w:r>
          <w:rPr>
            <w:webHidden/>
          </w:rPr>
          <w:fldChar w:fldCharType="begin"/>
        </w:r>
        <w:r>
          <w:rPr>
            <w:webHidden/>
          </w:rPr>
          <w:instrText xml:space="preserve"> PAGEREF _Toc128731904 \h </w:instrText>
        </w:r>
      </w:ins>
      <w:r>
        <w:rPr>
          <w:webHidden/>
        </w:rPr>
      </w:r>
      <w:r>
        <w:rPr>
          <w:webHidden/>
        </w:rPr>
        <w:fldChar w:fldCharType="separate"/>
      </w:r>
      <w:ins w:id="54" w:author="Johnson (ESO), Antony" w:date="2023-03-03T10:31:00Z">
        <w:r>
          <w:rPr>
            <w:webHidden/>
          </w:rPr>
          <w:t>10</w:t>
        </w:r>
        <w:r>
          <w:rPr>
            <w:webHidden/>
          </w:rPr>
          <w:fldChar w:fldCharType="end"/>
        </w:r>
        <w:r w:rsidRPr="00EE4D63">
          <w:rPr>
            <w:rStyle w:val="Hyperlink"/>
          </w:rPr>
          <w:fldChar w:fldCharType="end"/>
        </w:r>
      </w:ins>
    </w:p>
    <w:p w14:paraId="4C83AFBB" w14:textId="244490AC" w:rsidR="00195BF7" w:rsidRDefault="00195BF7">
      <w:pPr>
        <w:pStyle w:val="TOC1"/>
        <w:rPr>
          <w:ins w:id="55" w:author="Johnson (ESO), Antony" w:date="2023-03-03T10:31:00Z"/>
          <w:rFonts w:eastAsiaTheme="minorEastAsia"/>
          <w:color w:val="auto"/>
          <w:sz w:val="22"/>
          <w:szCs w:val="22"/>
          <w:lang w:eastAsia="en-GB"/>
        </w:rPr>
      </w:pPr>
      <w:ins w:id="56" w:author="Johnson (ESO), Antony" w:date="2023-03-03T10:31:00Z">
        <w:r w:rsidRPr="00EE4D63">
          <w:rPr>
            <w:rStyle w:val="Hyperlink"/>
          </w:rPr>
          <w:fldChar w:fldCharType="begin"/>
        </w:r>
        <w:r w:rsidRPr="00EE4D63">
          <w:rPr>
            <w:rStyle w:val="Hyperlink"/>
          </w:rPr>
          <w:instrText xml:space="preserve"> </w:instrText>
        </w:r>
        <w:r>
          <w:instrText>HYPERLINK \l "_Toc128731905"</w:instrText>
        </w:r>
        <w:r w:rsidRPr="00EE4D63">
          <w:rPr>
            <w:rStyle w:val="Hyperlink"/>
          </w:rPr>
          <w:instrText xml:space="preserve"> </w:instrText>
        </w:r>
        <w:r w:rsidRPr="00EE4D63">
          <w:rPr>
            <w:rStyle w:val="Hyperlink"/>
          </w:rPr>
          <w:fldChar w:fldCharType="separate"/>
        </w:r>
        <w:r w:rsidRPr="00EE4D63">
          <w:rPr>
            <w:rStyle w:val="Hyperlink"/>
          </w:rPr>
          <w:t>5</w:t>
        </w:r>
        <w:r>
          <w:rPr>
            <w:rFonts w:eastAsiaTheme="minorEastAsia"/>
            <w:color w:val="auto"/>
            <w:sz w:val="22"/>
            <w:szCs w:val="22"/>
            <w:lang w:eastAsia="en-GB"/>
          </w:rPr>
          <w:tab/>
        </w:r>
        <w:r w:rsidRPr="00EE4D63">
          <w:rPr>
            <w:rStyle w:val="Hyperlink"/>
          </w:rPr>
          <w:t>System Defence Plan Procedures</w:t>
        </w:r>
        <w:r>
          <w:rPr>
            <w:webHidden/>
          </w:rPr>
          <w:tab/>
        </w:r>
        <w:r>
          <w:rPr>
            <w:webHidden/>
          </w:rPr>
          <w:fldChar w:fldCharType="begin"/>
        </w:r>
        <w:r>
          <w:rPr>
            <w:webHidden/>
          </w:rPr>
          <w:instrText xml:space="preserve"> PAGEREF _Toc128731905 \h </w:instrText>
        </w:r>
      </w:ins>
      <w:r>
        <w:rPr>
          <w:webHidden/>
        </w:rPr>
      </w:r>
      <w:r>
        <w:rPr>
          <w:webHidden/>
        </w:rPr>
        <w:fldChar w:fldCharType="separate"/>
      </w:r>
      <w:ins w:id="57" w:author="Johnson (ESO), Antony" w:date="2023-03-03T10:31:00Z">
        <w:r>
          <w:rPr>
            <w:webHidden/>
          </w:rPr>
          <w:t>12</w:t>
        </w:r>
        <w:r>
          <w:rPr>
            <w:webHidden/>
          </w:rPr>
          <w:fldChar w:fldCharType="end"/>
        </w:r>
        <w:r w:rsidRPr="00EE4D63">
          <w:rPr>
            <w:rStyle w:val="Hyperlink"/>
          </w:rPr>
          <w:fldChar w:fldCharType="end"/>
        </w:r>
      </w:ins>
    </w:p>
    <w:p w14:paraId="72F97491" w14:textId="4D5C7971" w:rsidR="00195BF7" w:rsidRDefault="00195BF7">
      <w:pPr>
        <w:pStyle w:val="TOC2"/>
        <w:rPr>
          <w:ins w:id="58" w:author="Johnson (ESO), Antony" w:date="2023-03-03T10:31:00Z"/>
          <w:rFonts w:eastAsiaTheme="minorEastAsia"/>
          <w:color w:val="auto"/>
          <w:sz w:val="22"/>
          <w:szCs w:val="22"/>
          <w:lang w:eastAsia="en-GB"/>
        </w:rPr>
      </w:pPr>
      <w:ins w:id="59" w:author="Johnson (ESO), Antony" w:date="2023-03-03T10:31:00Z">
        <w:r w:rsidRPr="00EE4D63">
          <w:rPr>
            <w:rStyle w:val="Hyperlink"/>
          </w:rPr>
          <w:fldChar w:fldCharType="begin"/>
        </w:r>
        <w:r w:rsidRPr="00EE4D63">
          <w:rPr>
            <w:rStyle w:val="Hyperlink"/>
          </w:rPr>
          <w:instrText xml:space="preserve"> </w:instrText>
        </w:r>
        <w:r>
          <w:instrText>HYPERLINK \l "_Toc128731906"</w:instrText>
        </w:r>
        <w:r w:rsidRPr="00EE4D63">
          <w:rPr>
            <w:rStyle w:val="Hyperlink"/>
          </w:rPr>
          <w:instrText xml:space="preserve"> </w:instrText>
        </w:r>
        <w:r w:rsidRPr="00EE4D63">
          <w:rPr>
            <w:rStyle w:val="Hyperlink"/>
          </w:rPr>
          <w:fldChar w:fldCharType="separate"/>
        </w:r>
        <w:r w:rsidRPr="00EE4D63">
          <w:rPr>
            <w:rStyle w:val="Hyperlink"/>
          </w:rPr>
          <w:t>5.1</w:t>
        </w:r>
        <w:r>
          <w:rPr>
            <w:rFonts w:eastAsiaTheme="minorEastAsia"/>
            <w:color w:val="auto"/>
            <w:sz w:val="22"/>
            <w:szCs w:val="22"/>
            <w:lang w:eastAsia="en-GB"/>
          </w:rPr>
          <w:tab/>
        </w:r>
        <w:r w:rsidRPr="00EE4D63">
          <w:rPr>
            <w:rStyle w:val="Hyperlink"/>
          </w:rPr>
          <w:t>Frequency Deviation Management Procedure</w:t>
        </w:r>
        <w:r>
          <w:rPr>
            <w:webHidden/>
          </w:rPr>
          <w:tab/>
        </w:r>
        <w:r>
          <w:rPr>
            <w:webHidden/>
          </w:rPr>
          <w:fldChar w:fldCharType="begin"/>
        </w:r>
        <w:r>
          <w:rPr>
            <w:webHidden/>
          </w:rPr>
          <w:instrText xml:space="preserve"> PAGEREF _Toc128731906 \h </w:instrText>
        </w:r>
      </w:ins>
      <w:r>
        <w:rPr>
          <w:webHidden/>
        </w:rPr>
      </w:r>
      <w:r>
        <w:rPr>
          <w:webHidden/>
        </w:rPr>
        <w:fldChar w:fldCharType="separate"/>
      </w:r>
      <w:ins w:id="60" w:author="Johnson (ESO), Antony" w:date="2023-03-03T10:31:00Z">
        <w:r>
          <w:rPr>
            <w:webHidden/>
          </w:rPr>
          <w:t>12</w:t>
        </w:r>
        <w:r>
          <w:rPr>
            <w:webHidden/>
          </w:rPr>
          <w:fldChar w:fldCharType="end"/>
        </w:r>
        <w:r w:rsidRPr="00EE4D63">
          <w:rPr>
            <w:rStyle w:val="Hyperlink"/>
          </w:rPr>
          <w:fldChar w:fldCharType="end"/>
        </w:r>
      </w:ins>
    </w:p>
    <w:p w14:paraId="66F9E47F" w14:textId="7179F9DB" w:rsidR="00195BF7" w:rsidRDefault="00195BF7">
      <w:pPr>
        <w:pStyle w:val="TOC2"/>
        <w:rPr>
          <w:ins w:id="61" w:author="Johnson (ESO), Antony" w:date="2023-03-03T10:31:00Z"/>
          <w:rFonts w:eastAsiaTheme="minorEastAsia"/>
          <w:color w:val="auto"/>
          <w:sz w:val="22"/>
          <w:szCs w:val="22"/>
          <w:lang w:eastAsia="en-GB"/>
        </w:rPr>
      </w:pPr>
      <w:ins w:id="62" w:author="Johnson (ESO), Antony" w:date="2023-03-03T10:31:00Z">
        <w:r w:rsidRPr="00EE4D63">
          <w:rPr>
            <w:rStyle w:val="Hyperlink"/>
          </w:rPr>
          <w:fldChar w:fldCharType="begin"/>
        </w:r>
        <w:r w:rsidRPr="00EE4D63">
          <w:rPr>
            <w:rStyle w:val="Hyperlink"/>
          </w:rPr>
          <w:instrText xml:space="preserve"> </w:instrText>
        </w:r>
        <w:r>
          <w:instrText>HYPERLINK \l "_Toc128731907"</w:instrText>
        </w:r>
        <w:r w:rsidRPr="00EE4D63">
          <w:rPr>
            <w:rStyle w:val="Hyperlink"/>
          </w:rPr>
          <w:instrText xml:space="preserve"> </w:instrText>
        </w:r>
        <w:r w:rsidRPr="00EE4D63">
          <w:rPr>
            <w:rStyle w:val="Hyperlink"/>
          </w:rPr>
          <w:fldChar w:fldCharType="separate"/>
        </w:r>
        <w:r w:rsidRPr="00EE4D63">
          <w:rPr>
            <w:rStyle w:val="Hyperlink"/>
          </w:rPr>
          <w:t>5.2</w:t>
        </w:r>
        <w:r>
          <w:rPr>
            <w:rFonts w:eastAsiaTheme="minorEastAsia"/>
            <w:color w:val="auto"/>
            <w:sz w:val="22"/>
            <w:szCs w:val="22"/>
            <w:lang w:eastAsia="en-GB"/>
          </w:rPr>
          <w:tab/>
        </w:r>
        <w:r w:rsidRPr="00EE4D63">
          <w:rPr>
            <w:rStyle w:val="Hyperlink"/>
          </w:rPr>
          <w:t>Additional Demand Disconnection Following Low Frequency Demand Disconnection</w:t>
        </w:r>
        <w:r>
          <w:rPr>
            <w:webHidden/>
          </w:rPr>
          <w:tab/>
        </w:r>
        <w:r>
          <w:rPr>
            <w:webHidden/>
          </w:rPr>
          <w:fldChar w:fldCharType="begin"/>
        </w:r>
        <w:r>
          <w:rPr>
            <w:webHidden/>
          </w:rPr>
          <w:instrText xml:space="preserve"> PAGEREF _Toc128731907 \h </w:instrText>
        </w:r>
      </w:ins>
      <w:r>
        <w:rPr>
          <w:webHidden/>
        </w:rPr>
      </w:r>
      <w:r>
        <w:rPr>
          <w:webHidden/>
        </w:rPr>
        <w:fldChar w:fldCharType="separate"/>
      </w:r>
      <w:ins w:id="63" w:author="Johnson (ESO), Antony" w:date="2023-03-03T10:31:00Z">
        <w:r>
          <w:rPr>
            <w:webHidden/>
          </w:rPr>
          <w:t>13</w:t>
        </w:r>
        <w:r>
          <w:rPr>
            <w:webHidden/>
          </w:rPr>
          <w:fldChar w:fldCharType="end"/>
        </w:r>
        <w:r w:rsidRPr="00EE4D63">
          <w:rPr>
            <w:rStyle w:val="Hyperlink"/>
          </w:rPr>
          <w:fldChar w:fldCharType="end"/>
        </w:r>
      </w:ins>
    </w:p>
    <w:p w14:paraId="1BBFC5DD" w14:textId="06FC6AE3" w:rsidR="00195BF7" w:rsidRDefault="00195BF7">
      <w:pPr>
        <w:pStyle w:val="TOC2"/>
        <w:rPr>
          <w:ins w:id="64" w:author="Johnson (ESO), Antony" w:date="2023-03-03T10:31:00Z"/>
          <w:rFonts w:eastAsiaTheme="minorEastAsia"/>
          <w:color w:val="auto"/>
          <w:sz w:val="22"/>
          <w:szCs w:val="22"/>
          <w:lang w:eastAsia="en-GB"/>
        </w:rPr>
      </w:pPr>
      <w:ins w:id="65" w:author="Johnson (ESO), Antony" w:date="2023-03-03T10:31:00Z">
        <w:r w:rsidRPr="00EE4D63">
          <w:rPr>
            <w:rStyle w:val="Hyperlink"/>
          </w:rPr>
          <w:fldChar w:fldCharType="begin"/>
        </w:r>
        <w:r w:rsidRPr="00EE4D63">
          <w:rPr>
            <w:rStyle w:val="Hyperlink"/>
          </w:rPr>
          <w:instrText xml:space="preserve"> </w:instrText>
        </w:r>
        <w:r>
          <w:instrText>HYPERLINK \l "_Toc128731908"</w:instrText>
        </w:r>
        <w:r w:rsidRPr="00EE4D63">
          <w:rPr>
            <w:rStyle w:val="Hyperlink"/>
          </w:rPr>
          <w:instrText xml:space="preserve"> </w:instrText>
        </w:r>
        <w:r w:rsidRPr="00EE4D63">
          <w:rPr>
            <w:rStyle w:val="Hyperlink"/>
          </w:rPr>
          <w:fldChar w:fldCharType="separate"/>
        </w:r>
        <w:r w:rsidRPr="00EE4D63">
          <w:rPr>
            <w:rStyle w:val="Hyperlink"/>
          </w:rPr>
          <w:t>5.3</w:t>
        </w:r>
        <w:r>
          <w:rPr>
            <w:rFonts w:eastAsiaTheme="minorEastAsia"/>
            <w:color w:val="auto"/>
            <w:sz w:val="22"/>
            <w:szCs w:val="22"/>
            <w:lang w:eastAsia="en-GB"/>
          </w:rPr>
          <w:tab/>
        </w:r>
        <w:r w:rsidRPr="00EE4D63">
          <w:rPr>
            <w:rStyle w:val="Hyperlink"/>
          </w:rPr>
          <w:t>Demand Restoration</w:t>
        </w:r>
        <w:r>
          <w:rPr>
            <w:webHidden/>
          </w:rPr>
          <w:tab/>
        </w:r>
        <w:r>
          <w:rPr>
            <w:webHidden/>
          </w:rPr>
          <w:fldChar w:fldCharType="begin"/>
        </w:r>
        <w:r>
          <w:rPr>
            <w:webHidden/>
          </w:rPr>
          <w:instrText xml:space="preserve"> PAGEREF _Toc128731908 \h </w:instrText>
        </w:r>
      </w:ins>
      <w:r>
        <w:rPr>
          <w:webHidden/>
        </w:rPr>
      </w:r>
      <w:r>
        <w:rPr>
          <w:webHidden/>
        </w:rPr>
        <w:fldChar w:fldCharType="separate"/>
      </w:r>
      <w:ins w:id="66" w:author="Johnson (ESO), Antony" w:date="2023-03-03T10:31:00Z">
        <w:r>
          <w:rPr>
            <w:webHidden/>
          </w:rPr>
          <w:t>14</w:t>
        </w:r>
        <w:r>
          <w:rPr>
            <w:webHidden/>
          </w:rPr>
          <w:fldChar w:fldCharType="end"/>
        </w:r>
        <w:r w:rsidRPr="00EE4D63">
          <w:rPr>
            <w:rStyle w:val="Hyperlink"/>
          </w:rPr>
          <w:fldChar w:fldCharType="end"/>
        </w:r>
      </w:ins>
    </w:p>
    <w:p w14:paraId="27166E14" w14:textId="59577A48" w:rsidR="00195BF7" w:rsidRDefault="00195BF7">
      <w:pPr>
        <w:pStyle w:val="TOC2"/>
        <w:rPr>
          <w:ins w:id="67" w:author="Johnson (ESO), Antony" w:date="2023-03-03T10:31:00Z"/>
          <w:rFonts w:eastAsiaTheme="minorEastAsia"/>
          <w:color w:val="auto"/>
          <w:sz w:val="22"/>
          <w:szCs w:val="22"/>
          <w:lang w:eastAsia="en-GB"/>
        </w:rPr>
      </w:pPr>
      <w:ins w:id="68" w:author="Johnson (ESO), Antony" w:date="2023-03-03T10:31:00Z">
        <w:r w:rsidRPr="00EE4D63">
          <w:rPr>
            <w:rStyle w:val="Hyperlink"/>
          </w:rPr>
          <w:fldChar w:fldCharType="begin"/>
        </w:r>
        <w:r w:rsidRPr="00EE4D63">
          <w:rPr>
            <w:rStyle w:val="Hyperlink"/>
          </w:rPr>
          <w:instrText xml:space="preserve"> </w:instrText>
        </w:r>
        <w:r>
          <w:instrText>HYPERLINK \l "_Toc128731909"</w:instrText>
        </w:r>
        <w:r w:rsidRPr="00EE4D63">
          <w:rPr>
            <w:rStyle w:val="Hyperlink"/>
          </w:rPr>
          <w:instrText xml:space="preserve"> </w:instrText>
        </w:r>
        <w:r w:rsidRPr="00EE4D63">
          <w:rPr>
            <w:rStyle w:val="Hyperlink"/>
          </w:rPr>
          <w:fldChar w:fldCharType="separate"/>
        </w:r>
        <w:r w:rsidRPr="00EE4D63">
          <w:rPr>
            <w:rStyle w:val="Hyperlink"/>
          </w:rPr>
          <w:t>5.4</w:t>
        </w:r>
        <w:r>
          <w:rPr>
            <w:rFonts w:eastAsiaTheme="minorEastAsia"/>
            <w:color w:val="auto"/>
            <w:sz w:val="22"/>
            <w:szCs w:val="22"/>
            <w:lang w:eastAsia="en-GB"/>
          </w:rPr>
          <w:tab/>
        </w:r>
        <w:r w:rsidRPr="00EE4D63">
          <w:rPr>
            <w:rStyle w:val="Hyperlink"/>
          </w:rPr>
          <w:t>Voltage Deviation Management Procedure</w:t>
        </w:r>
        <w:r>
          <w:rPr>
            <w:webHidden/>
          </w:rPr>
          <w:tab/>
        </w:r>
        <w:r>
          <w:rPr>
            <w:webHidden/>
          </w:rPr>
          <w:fldChar w:fldCharType="begin"/>
        </w:r>
        <w:r>
          <w:rPr>
            <w:webHidden/>
          </w:rPr>
          <w:instrText xml:space="preserve"> PAGEREF _Toc128731909 \h </w:instrText>
        </w:r>
      </w:ins>
      <w:r>
        <w:rPr>
          <w:webHidden/>
        </w:rPr>
      </w:r>
      <w:r>
        <w:rPr>
          <w:webHidden/>
        </w:rPr>
        <w:fldChar w:fldCharType="separate"/>
      </w:r>
      <w:ins w:id="69" w:author="Johnson (ESO), Antony" w:date="2023-03-03T10:31:00Z">
        <w:r>
          <w:rPr>
            <w:webHidden/>
          </w:rPr>
          <w:t>14</w:t>
        </w:r>
        <w:r>
          <w:rPr>
            <w:webHidden/>
          </w:rPr>
          <w:fldChar w:fldCharType="end"/>
        </w:r>
        <w:r w:rsidRPr="00EE4D63">
          <w:rPr>
            <w:rStyle w:val="Hyperlink"/>
          </w:rPr>
          <w:fldChar w:fldCharType="end"/>
        </w:r>
      </w:ins>
    </w:p>
    <w:p w14:paraId="2289B0FC" w14:textId="74D22BCB" w:rsidR="00195BF7" w:rsidRDefault="00195BF7">
      <w:pPr>
        <w:pStyle w:val="TOC2"/>
        <w:rPr>
          <w:ins w:id="70" w:author="Johnson (ESO), Antony" w:date="2023-03-03T10:31:00Z"/>
          <w:rFonts w:eastAsiaTheme="minorEastAsia"/>
          <w:color w:val="auto"/>
          <w:sz w:val="22"/>
          <w:szCs w:val="22"/>
          <w:lang w:eastAsia="en-GB"/>
        </w:rPr>
      </w:pPr>
      <w:ins w:id="71" w:author="Johnson (ESO), Antony" w:date="2023-03-03T10:31:00Z">
        <w:r w:rsidRPr="00EE4D63">
          <w:rPr>
            <w:rStyle w:val="Hyperlink"/>
          </w:rPr>
          <w:fldChar w:fldCharType="begin"/>
        </w:r>
        <w:r w:rsidRPr="00EE4D63">
          <w:rPr>
            <w:rStyle w:val="Hyperlink"/>
          </w:rPr>
          <w:instrText xml:space="preserve"> </w:instrText>
        </w:r>
        <w:r>
          <w:instrText>HYPERLINK \l "_Toc128731910"</w:instrText>
        </w:r>
        <w:r w:rsidRPr="00EE4D63">
          <w:rPr>
            <w:rStyle w:val="Hyperlink"/>
          </w:rPr>
          <w:instrText xml:space="preserve"> </w:instrText>
        </w:r>
        <w:r w:rsidRPr="00EE4D63">
          <w:rPr>
            <w:rStyle w:val="Hyperlink"/>
          </w:rPr>
          <w:fldChar w:fldCharType="separate"/>
        </w:r>
        <w:r w:rsidRPr="00EE4D63">
          <w:rPr>
            <w:rStyle w:val="Hyperlink"/>
          </w:rPr>
          <w:t>5.5</w:t>
        </w:r>
        <w:r>
          <w:rPr>
            <w:rFonts w:eastAsiaTheme="minorEastAsia"/>
            <w:color w:val="auto"/>
            <w:sz w:val="22"/>
            <w:szCs w:val="22"/>
            <w:lang w:eastAsia="en-GB"/>
          </w:rPr>
          <w:tab/>
        </w:r>
        <w:r w:rsidRPr="00EE4D63">
          <w:rPr>
            <w:rStyle w:val="Hyperlink"/>
          </w:rPr>
          <w:t>Power Flow Management Procedure</w:t>
        </w:r>
        <w:r>
          <w:rPr>
            <w:webHidden/>
          </w:rPr>
          <w:tab/>
        </w:r>
        <w:r>
          <w:rPr>
            <w:webHidden/>
          </w:rPr>
          <w:fldChar w:fldCharType="begin"/>
        </w:r>
        <w:r>
          <w:rPr>
            <w:webHidden/>
          </w:rPr>
          <w:instrText xml:space="preserve"> PAGEREF _Toc128731910 \h </w:instrText>
        </w:r>
      </w:ins>
      <w:r>
        <w:rPr>
          <w:webHidden/>
        </w:rPr>
      </w:r>
      <w:r>
        <w:rPr>
          <w:webHidden/>
        </w:rPr>
        <w:fldChar w:fldCharType="separate"/>
      </w:r>
      <w:ins w:id="72" w:author="Johnson (ESO), Antony" w:date="2023-03-03T10:31:00Z">
        <w:r>
          <w:rPr>
            <w:webHidden/>
          </w:rPr>
          <w:t>15</w:t>
        </w:r>
        <w:r>
          <w:rPr>
            <w:webHidden/>
          </w:rPr>
          <w:fldChar w:fldCharType="end"/>
        </w:r>
        <w:r w:rsidRPr="00EE4D63">
          <w:rPr>
            <w:rStyle w:val="Hyperlink"/>
          </w:rPr>
          <w:fldChar w:fldCharType="end"/>
        </w:r>
      </w:ins>
    </w:p>
    <w:p w14:paraId="17578479" w14:textId="3EA743AA" w:rsidR="00195BF7" w:rsidRDefault="00195BF7">
      <w:pPr>
        <w:pStyle w:val="TOC2"/>
        <w:rPr>
          <w:ins w:id="73" w:author="Johnson (ESO), Antony" w:date="2023-03-03T10:31:00Z"/>
          <w:rFonts w:eastAsiaTheme="minorEastAsia"/>
          <w:color w:val="auto"/>
          <w:sz w:val="22"/>
          <w:szCs w:val="22"/>
          <w:lang w:eastAsia="en-GB"/>
        </w:rPr>
      </w:pPr>
      <w:ins w:id="74" w:author="Johnson (ESO), Antony" w:date="2023-03-03T10:31:00Z">
        <w:r w:rsidRPr="00EE4D63">
          <w:rPr>
            <w:rStyle w:val="Hyperlink"/>
          </w:rPr>
          <w:fldChar w:fldCharType="begin"/>
        </w:r>
        <w:r w:rsidRPr="00EE4D63">
          <w:rPr>
            <w:rStyle w:val="Hyperlink"/>
          </w:rPr>
          <w:instrText xml:space="preserve"> </w:instrText>
        </w:r>
        <w:r>
          <w:instrText>HYPERLINK \l "_Toc128731911"</w:instrText>
        </w:r>
        <w:r w:rsidRPr="00EE4D63">
          <w:rPr>
            <w:rStyle w:val="Hyperlink"/>
          </w:rPr>
          <w:instrText xml:space="preserve"> </w:instrText>
        </w:r>
        <w:r w:rsidRPr="00EE4D63">
          <w:rPr>
            <w:rStyle w:val="Hyperlink"/>
          </w:rPr>
          <w:fldChar w:fldCharType="separate"/>
        </w:r>
        <w:r w:rsidRPr="00EE4D63">
          <w:rPr>
            <w:rStyle w:val="Hyperlink"/>
          </w:rPr>
          <w:t>5.6</w:t>
        </w:r>
        <w:r>
          <w:rPr>
            <w:rFonts w:eastAsiaTheme="minorEastAsia"/>
            <w:color w:val="auto"/>
            <w:sz w:val="22"/>
            <w:szCs w:val="22"/>
            <w:lang w:eastAsia="en-GB"/>
          </w:rPr>
          <w:tab/>
        </w:r>
        <w:r w:rsidRPr="00EE4D63">
          <w:rPr>
            <w:rStyle w:val="Hyperlink"/>
          </w:rPr>
          <w:t>Assistance for Active Power Procedure</w:t>
        </w:r>
        <w:r>
          <w:rPr>
            <w:webHidden/>
          </w:rPr>
          <w:tab/>
        </w:r>
        <w:r>
          <w:rPr>
            <w:webHidden/>
          </w:rPr>
          <w:fldChar w:fldCharType="begin"/>
        </w:r>
        <w:r>
          <w:rPr>
            <w:webHidden/>
          </w:rPr>
          <w:instrText xml:space="preserve"> PAGEREF _Toc128731911 \h </w:instrText>
        </w:r>
      </w:ins>
      <w:r>
        <w:rPr>
          <w:webHidden/>
        </w:rPr>
      </w:r>
      <w:r>
        <w:rPr>
          <w:webHidden/>
        </w:rPr>
        <w:fldChar w:fldCharType="separate"/>
      </w:r>
      <w:ins w:id="75" w:author="Johnson (ESO), Antony" w:date="2023-03-03T10:31:00Z">
        <w:r>
          <w:rPr>
            <w:webHidden/>
          </w:rPr>
          <w:t>16</w:t>
        </w:r>
        <w:r>
          <w:rPr>
            <w:webHidden/>
          </w:rPr>
          <w:fldChar w:fldCharType="end"/>
        </w:r>
        <w:r w:rsidRPr="00EE4D63">
          <w:rPr>
            <w:rStyle w:val="Hyperlink"/>
          </w:rPr>
          <w:fldChar w:fldCharType="end"/>
        </w:r>
      </w:ins>
    </w:p>
    <w:p w14:paraId="1381D008" w14:textId="7805D2DA" w:rsidR="00195BF7" w:rsidRDefault="00195BF7">
      <w:pPr>
        <w:pStyle w:val="TOC2"/>
        <w:rPr>
          <w:ins w:id="76" w:author="Johnson (ESO), Antony" w:date="2023-03-03T10:31:00Z"/>
          <w:rFonts w:eastAsiaTheme="minorEastAsia"/>
          <w:color w:val="auto"/>
          <w:sz w:val="22"/>
          <w:szCs w:val="22"/>
          <w:lang w:eastAsia="en-GB"/>
        </w:rPr>
      </w:pPr>
      <w:ins w:id="77" w:author="Johnson (ESO), Antony" w:date="2023-03-03T10:31:00Z">
        <w:r w:rsidRPr="00EE4D63">
          <w:rPr>
            <w:rStyle w:val="Hyperlink"/>
          </w:rPr>
          <w:fldChar w:fldCharType="begin"/>
        </w:r>
        <w:r w:rsidRPr="00EE4D63">
          <w:rPr>
            <w:rStyle w:val="Hyperlink"/>
          </w:rPr>
          <w:instrText xml:space="preserve"> </w:instrText>
        </w:r>
        <w:r>
          <w:instrText>HYPERLINK \l "_Toc128731912"</w:instrText>
        </w:r>
        <w:r w:rsidRPr="00EE4D63">
          <w:rPr>
            <w:rStyle w:val="Hyperlink"/>
          </w:rPr>
          <w:instrText xml:space="preserve"> </w:instrText>
        </w:r>
        <w:r w:rsidRPr="00EE4D63">
          <w:rPr>
            <w:rStyle w:val="Hyperlink"/>
          </w:rPr>
          <w:fldChar w:fldCharType="separate"/>
        </w:r>
        <w:r w:rsidRPr="00EE4D63">
          <w:rPr>
            <w:rStyle w:val="Hyperlink"/>
          </w:rPr>
          <w:t>5.7</w:t>
        </w:r>
        <w:r>
          <w:rPr>
            <w:rFonts w:eastAsiaTheme="minorEastAsia"/>
            <w:color w:val="auto"/>
            <w:sz w:val="22"/>
            <w:szCs w:val="22"/>
            <w:lang w:eastAsia="en-GB"/>
          </w:rPr>
          <w:tab/>
        </w:r>
        <w:r w:rsidRPr="00EE4D63">
          <w:rPr>
            <w:rStyle w:val="Hyperlink"/>
          </w:rPr>
          <w:t>National Electricity Transmission System Warnings Procedure</w:t>
        </w:r>
        <w:r>
          <w:rPr>
            <w:webHidden/>
          </w:rPr>
          <w:tab/>
        </w:r>
        <w:r>
          <w:rPr>
            <w:webHidden/>
          </w:rPr>
          <w:fldChar w:fldCharType="begin"/>
        </w:r>
        <w:r>
          <w:rPr>
            <w:webHidden/>
          </w:rPr>
          <w:instrText xml:space="preserve"> PAGEREF _Toc128731912 \h </w:instrText>
        </w:r>
      </w:ins>
      <w:r>
        <w:rPr>
          <w:webHidden/>
        </w:rPr>
      </w:r>
      <w:r>
        <w:rPr>
          <w:webHidden/>
        </w:rPr>
        <w:fldChar w:fldCharType="separate"/>
      </w:r>
      <w:ins w:id="78" w:author="Johnson (ESO), Antony" w:date="2023-03-03T10:31:00Z">
        <w:r>
          <w:rPr>
            <w:webHidden/>
          </w:rPr>
          <w:t>17</w:t>
        </w:r>
        <w:r>
          <w:rPr>
            <w:webHidden/>
          </w:rPr>
          <w:fldChar w:fldCharType="end"/>
        </w:r>
        <w:r w:rsidRPr="00EE4D63">
          <w:rPr>
            <w:rStyle w:val="Hyperlink"/>
          </w:rPr>
          <w:fldChar w:fldCharType="end"/>
        </w:r>
      </w:ins>
    </w:p>
    <w:p w14:paraId="76166D9D" w14:textId="63B604FD" w:rsidR="00195BF7" w:rsidRDefault="00195BF7">
      <w:pPr>
        <w:pStyle w:val="TOC2"/>
        <w:rPr>
          <w:ins w:id="79" w:author="Johnson (ESO), Antony" w:date="2023-03-03T10:31:00Z"/>
          <w:rFonts w:eastAsiaTheme="minorEastAsia"/>
          <w:color w:val="auto"/>
          <w:sz w:val="22"/>
          <w:szCs w:val="22"/>
          <w:lang w:eastAsia="en-GB"/>
        </w:rPr>
      </w:pPr>
      <w:ins w:id="80" w:author="Johnson (ESO), Antony" w:date="2023-03-03T10:31:00Z">
        <w:r w:rsidRPr="00EE4D63">
          <w:rPr>
            <w:rStyle w:val="Hyperlink"/>
          </w:rPr>
          <w:fldChar w:fldCharType="begin"/>
        </w:r>
        <w:r w:rsidRPr="00EE4D63">
          <w:rPr>
            <w:rStyle w:val="Hyperlink"/>
          </w:rPr>
          <w:instrText xml:space="preserve"> </w:instrText>
        </w:r>
        <w:r>
          <w:instrText>HYPERLINK \l "_Toc128731913"</w:instrText>
        </w:r>
        <w:r w:rsidRPr="00EE4D63">
          <w:rPr>
            <w:rStyle w:val="Hyperlink"/>
          </w:rPr>
          <w:instrText xml:space="preserve"> </w:instrText>
        </w:r>
        <w:r w:rsidRPr="00EE4D63">
          <w:rPr>
            <w:rStyle w:val="Hyperlink"/>
          </w:rPr>
          <w:fldChar w:fldCharType="separate"/>
        </w:r>
        <w:r w:rsidRPr="00EE4D63">
          <w:rPr>
            <w:rStyle w:val="Hyperlink"/>
          </w:rPr>
          <w:t>5.8</w:t>
        </w:r>
        <w:r>
          <w:rPr>
            <w:rFonts w:eastAsiaTheme="minorEastAsia"/>
            <w:color w:val="auto"/>
            <w:sz w:val="22"/>
            <w:szCs w:val="22"/>
            <w:lang w:eastAsia="en-GB"/>
          </w:rPr>
          <w:tab/>
        </w:r>
        <w:r w:rsidRPr="00EE4D63">
          <w:rPr>
            <w:rStyle w:val="Hyperlink"/>
          </w:rPr>
          <w:t>Manual Demand Disconnection Procedure</w:t>
        </w:r>
        <w:r>
          <w:rPr>
            <w:webHidden/>
          </w:rPr>
          <w:tab/>
        </w:r>
        <w:r>
          <w:rPr>
            <w:webHidden/>
          </w:rPr>
          <w:fldChar w:fldCharType="begin"/>
        </w:r>
        <w:r>
          <w:rPr>
            <w:webHidden/>
          </w:rPr>
          <w:instrText xml:space="preserve"> PAGEREF _Toc128731913 \h </w:instrText>
        </w:r>
      </w:ins>
      <w:r>
        <w:rPr>
          <w:webHidden/>
        </w:rPr>
      </w:r>
      <w:r>
        <w:rPr>
          <w:webHidden/>
        </w:rPr>
        <w:fldChar w:fldCharType="separate"/>
      </w:r>
      <w:ins w:id="81" w:author="Johnson (ESO), Antony" w:date="2023-03-03T10:31:00Z">
        <w:r>
          <w:rPr>
            <w:webHidden/>
          </w:rPr>
          <w:t>18</w:t>
        </w:r>
        <w:r>
          <w:rPr>
            <w:webHidden/>
          </w:rPr>
          <w:fldChar w:fldCharType="end"/>
        </w:r>
        <w:r w:rsidRPr="00EE4D63">
          <w:rPr>
            <w:rStyle w:val="Hyperlink"/>
          </w:rPr>
          <w:fldChar w:fldCharType="end"/>
        </w:r>
      </w:ins>
    </w:p>
    <w:p w14:paraId="55780E67" w14:textId="06266134" w:rsidR="00195BF7" w:rsidRDefault="00195BF7">
      <w:pPr>
        <w:pStyle w:val="TOC2"/>
        <w:rPr>
          <w:ins w:id="82" w:author="Johnson (ESO), Antony" w:date="2023-03-03T10:31:00Z"/>
          <w:rFonts w:eastAsiaTheme="minorEastAsia"/>
          <w:color w:val="auto"/>
          <w:sz w:val="22"/>
          <w:szCs w:val="22"/>
          <w:lang w:eastAsia="en-GB"/>
        </w:rPr>
      </w:pPr>
      <w:ins w:id="83" w:author="Johnson (ESO), Antony" w:date="2023-03-03T10:31:00Z">
        <w:r w:rsidRPr="00EE4D63">
          <w:rPr>
            <w:rStyle w:val="Hyperlink"/>
          </w:rPr>
          <w:fldChar w:fldCharType="begin"/>
        </w:r>
        <w:r w:rsidRPr="00EE4D63">
          <w:rPr>
            <w:rStyle w:val="Hyperlink"/>
          </w:rPr>
          <w:instrText xml:space="preserve"> </w:instrText>
        </w:r>
        <w:r>
          <w:instrText>HYPERLINK \l "_Toc128731914"</w:instrText>
        </w:r>
        <w:r w:rsidRPr="00EE4D63">
          <w:rPr>
            <w:rStyle w:val="Hyperlink"/>
          </w:rPr>
          <w:instrText xml:space="preserve"> </w:instrText>
        </w:r>
        <w:r w:rsidRPr="00EE4D63">
          <w:rPr>
            <w:rStyle w:val="Hyperlink"/>
          </w:rPr>
          <w:fldChar w:fldCharType="separate"/>
        </w:r>
        <w:r w:rsidRPr="00EE4D63">
          <w:rPr>
            <w:rStyle w:val="Hyperlink"/>
            <w:highlight w:val="green"/>
          </w:rPr>
          <w:t>5.9</w:t>
        </w:r>
        <w:r>
          <w:rPr>
            <w:rFonts w:eastAsiaTheme="minorEastAsia"/>
            <w:color w:val="auto"/>
            <w:sz w:val="22"/>
            <w:szCs w:val="22"/>
            <w:lang w:eastAsia="en-GB"/>
          </w:rPr>
          <w:tab/>
        </w:r>
        <w:r w:rsidRPr="00EE4D63">
          <w:rPr>
            <w:rStyle w:val="Hyperlink"/>
            <w:highlight w:val="green"/>
          </w:rPr>
          <w:t>Manual Generation Disconnection</w:t>
        </w:r>
        <w:r>
          <w:rPr>
            <w:webHidden/>
          </w:rPr>
          <w:tab/>
        </w:r>
        <w:r>
          <w:rPr>
            <w:webHidden/>
          </w:rPr>
          <w:fldChar w:fldCharType="begin"/>
        </w:r>
        <w:r>
          <w:rPr>
            <w:webHidden/>
          </w:rPr>
          <w:instrText xml:space="preserve"> PAGEREF _Toc128731914 \h </w:instrText>
        </w:r>
      </w:ins>
      <w:r>
        <w:rPr>
          <w:webHidden/>
        </w:rPr>
      </w:r>
      <w:r>
        <w:rPr>
          <w:webHidden/>
        </w:rPr>
        <w:fldChar w:fldCharType="separate"/>
      </w:r>
      <w:ins w:id="84" w:author="Johnson (ESO), Antony" w:date="2023-03-03T10:31:00Z">
        <w:r>
          <w:rPr>
            <w:webHidden/>
          </w:rPr>
          <w:t>19</w:t>
        </w:r>
        <w:r>
          <w:rPr>
            <w:webHidden/>
          </w:rPr>
          <w:fldChar w:fldCharType="end"/>
        </w:r>
        <w:r w:rsidRPr="00EE4D63">
          <w:rPr>
            <w:rStyle w:val="Hyperlink"/>
          </w:rPr>
          <w:fldChar w:fldCharType="end"/>
        </w:r>
      </w:ins>
    </w:p>
    <w:p w14:paraId="79CD74AF" w14:textId="72FA0D36" w:rsidR="00195BF7" w:rsidRDefault="00195BF7">
      <w:pPr>
        <w:pStyle w:val="TOC3"/>
        <w:tabs>
          <w:tab w:val="left" w:pos="1100"/>
          <w:tab w:val="right" w:leader="dot" w:pos="6906"/>
        </w:tabs>
        <w:rPr>
          <w:ins w:id="85" w:author="Johnson (ESO), Antony" w:date="2023-03-03T10:31:00Z"/>
          <w:rFonts w:eastAsiaTheme="minorEastAsia"/>
          <w:noProof/>
          <w:color w:val="auto"/>
          <w:sz w:val="22"/>
          <w:szCs w:val="22"/>
          <w:lang w:eastAsia="en-GB"/>
        </w:rPr>
      </w:pPr>
      <w:ins w:id="86" w:author="Johnson (ESO), Antony" w:date="2023-03-03T10:31:00Z">
        <w:r w:rsidRPr="00EE4D63">
          <w:rPr>
            <w:rStyle w:val="Hyperlink"/>
            <w:noProof/>
          </w:rPr>
          <w:fldChar w:fldCharType="begin"/>
        </w:r>
        <w:r w:rsidRPr="00EE4D63">
          <w:rPr>
            <w:rStyle w:val="Hyperlink"/>
            <w:noProof/>
          </w:rPr>
          <w:instrText xml:space="preserve"> </w:instrText>
        </w:r>
        <w:r>
          <w:rPr>
            <w:noProof/>
          </w:rPr>
          <w:instrText>HYPERLINK \l "_Toc128731915"</w:instrText>
        </w:r>
        <w:r w:rsidRPr="00EE4D63">
          <w:rPr>
            <w:rStyle w:val="Hyperlink"/>
            <w:noProof/>
          </w:rPr>
          <w:instrText xml:space="preserve"> </w:instrText>
        </w:r>
        <w:r w:rsidRPr="00EE4D63">
          <w:rPr>
            <w:rStyle w:val="Hyperlink"/>
            <w:noProof/>
          </w:rPr>
          <w:fldChar w:fldCharType="separate"/>
        </w:r>
        <w:r w:rsidRPr="00EE4D63">
          <w:rPr>
            <w:rStyle w:val="Hyperlink"/>
            <w:noProof/>
            <w:highlight w:val="green"/>
          </w:rPr>
          <w:t>5.9.1</w:t>
        </w:r>
        <w:r>
          <w:rPr>
            <w:rFonts w:eastAsiaTheme="minorEastAsia"/>
            <w:noProof/>
            <w:color w:val="auto"/>
            <w:sz w:val="22"/>
            <w:szCs w:val="22"/>
            <w:lang w:eastAsia="en-GB"/>
          </w:rPr>
          <w:tab/>
        </w:r>
        <w:r w:rsidRPr="00EE4D63">
          <w:rPr>
            <w:rStyle w:val="Hyperlink"/>
            <w:noProof/>
            <w:highlight w:val="green"/>
          </w:rPr>
          <w:t>In the event that there is insufficient demand and a surplus of generation, there are a number of methods available to NGESO to balance the system.  These include:</w:t>
        </w:r>
        <w:r>
          <w:rPr>
            <w:noProof/>
            <w:webHidden/>
          </w:rPr>
          <w:tab/>
        </w:r>
        <w:r>
          <w:rPr>
            <w:noProof/>
            <w:webHidden/>
          </w:rPr>
          <w:fldChar w:fldCharType="begin"/>
        </w:r>
        <w:r>
          <w:rPr>
            <w:noProof/>
            <w:webHidden/>
          </w:rPr>
          <w:instrText xml:space="preserve"> PAGEREF _Toc128731915 \h </w:instrText>
        </w:r>
      </w:ins>
      <w:r>
        <w:rPr>
          <w:noProof/>
          <w:webHidden/>
        </w:rPr>
      </w:r>
      <w:r>
        <w:rPr>
          <w:noProof/>
          <w:webHidden/>
        </w:rPr>
        <w:fldChar w:fldCharType="separate"/>
      </w:r>
      <w:ins w:id="87" w:author="Johnson (ESO), Antony" w:date="2023-03-03T10:31:00Z">
        <w:r>
          <w:rPr>
            <w:noProof/>
            <w:webHidden/>
          </w:rPr>
          <w:t>19</w:t>
        </w:r>
        <w:r>
          <w:rPr>
            <w:noProof/>
            <w:webHidden/>
          </w:rPr>
          <w:fldChar w:fldCharType="end"/>
        </w:r>
        <w:r w:rsidRPr="00EE4D63">
          <w:rPr>
            <w:rStyle w:val="Hyperlink"/>
            <w:noProof/>
          </w:rPr>
          <w:fldChar w:fldCharType="end"/>
        </w:r>
      </w:ins>
    </w:p>
    <w:p w14:paraId="5A0253A9" w14:textId="23FF886B" w:rsidR="00195BF7" w:rsidRDefault="00195BF7">
      <w:pPr>
        <w:pStyle w:val="TOC2"/>
        <w:rPr>
          <w:ins w:id="88" w:author="Johnson (ESO), Antony" w:date="2023-03-03T10:31:00Z"/>
          <w:rFonts w:eastAsiaTheme="minorEastAsia"/>
          <w:color w:val="auto"/>
          <w:sz w:val="22"/>
          <w:szCs w:val="22"/>
          <w:lang w:eastAsia="en-GB"/>
        </w:rPr>
      </w:pPr>
      <w:ins w:id="89" w:author="Johnson (ESO), Antony" w:date="2023-03-03T10:31:00Z">
        <w:r w:rsidRPr="00EE4D63">
          <w:rPr>
            <w:rStyle w:val="Hyperlink"/>
          </w:rPr>
          <w:fldChar w:fldCharType="begin"/>
        </w:r>
        <w:r w:rsidRPr="00EE4D63">
          <w:rPr>
            <w:rStyle w:val="Hyperlink"/>
          </w:rPr>
          <w:instrText xml:space="preserve"> </w:instrText>
        </w:r>
        <w:r>
          <w:instrText>HYPERLINK \l "_Toc128731916"</w:instrText>
        </w:r>
        <w:r w:rsidRPr="00EE4D63">
          <w:rPr>
            <w:rStyle w:val="Hyperlink"/>
          </w:rPr>
          <w:instrText xml:space="preserve"> </w:instrText>
        </w:r>
        <w:r w:rsidRPr="00EE4D63">
          <w:rPr>
            <w:rStyle w:val="Hyperlink"/>
          </w:rPr>
          <w:fldChar w:fldCharType="separate"/>
        </w:r>
        <w:r w:rsidRPr="00EE4D63">
          <w:rPr>
            <w:rStyle w:val="Hyperlink"/>
          </w:rPr>
          <w:t>5.10</w:t>
        </w:r>
        <w:r>
          <w:rPr>
            <w:rFonts w:eastAsiaTheme="minorEastAsia"/>
            <w:color w:val="auto"/>
            <w:sz w:val="22"/>
            <w:szCs w:val="22"/>
            <w:lang w:eastAsia="en-GB"/>
          </w:rPr>
          <w:tab/>
        </w:r>
        <w:r w:rsidRPr="00EE4D63">
          <w:rPr>
            <w:rStyle w:val="Hyperlink"/>
          </w:rPr>
          <w:t>Rota Load Disconnection Procedure</w:t>
        </w:r>
        <w:r>
          <w:rPr>
            <w:webHidden/>
          </w:rPr>
          <w:tab/>
        </w:r>
        <w:r>
          <w:rPr>
            <w:webHidden/>
          </w:rPr>
          <w:fldChar w:fldCharType="begin"/>
        </w:r>
        <w:r>
          <w:rPr>
            <w:webHidden/>
          </w:rPr>
          <w:instrText xml:space="preserve"> PAGEREF _Toc128731916 \h </w:instrText>
        </w:r>
      </w:ins>
      <w:r>
        <w:rPr>
          <w:webHidden/>
        </w:rPr>
      </w:r>
      <w:r>
        <w:rPr>
          <w:webHidden/>
        </w:rPr>
        <w:fldChar w:fldCharType="separate"/>
      </w:r>
      <w:ins w:id="90" w:author="Johnson (ESO), Antony" w:date="2023-03-03T10:31:00Z">
        <w:r>
          <w:rPr>
            <w:webHidden/>
          </w:rPr>
          <w:t>19</w:t>
        </w:r>
        <w:r>
          <w:rPr>
            <w:webHidden/>
          </w:rPr>
          <w:fldChar w:fldCharType="end"/>
        </w:r>
        <w:r w:rsidRPr="00EE4D63">
          <w:rPr>
            <w:rStyle w:val="Hyperlink"/>
          </w:rPr>
          <w:fldChar w:fldCharType="end"/>
        </w:r>
      </w:ins>
    </w:p>
    <w:p w14:paraId="26505E6D" w14:textId="708A2CCF" w:rsidR="00195BF7" w:rsidRDefault="00195BF7">
      <w:pPr>
        <w:pStyle w:val="TOC1"/>
        <w:rPr>
          <w:ins w:id="91" w:author="Johnson (ESO), Antony" w:date="2023-03-03T10:31:00Z"/>
          <w:rFonts w:eastAsiaTheme="minorEastAsia"/>
          <w:color w:val="auto"/>
          <w:sz w:val="22"/>
          <w:szCs w:val="22"/>
          <w:lang w:eastAsia="en-GB"/>
        </w:rPr>
      </w:pPr>
      <w:ins w:id="92" w:author="Johnson (ESO), Antony" w:date="2023-03-03T10:31:00Z">
        <w:r w:rsidRPr="00EE4D63">
          <w:rPr>
            <w:rStyle w:val="Hyperlink"/>
          </w:rPr>
          <w:fldChar w:fldCharType="begin"/>
        </w:r>
        <w:r w:rsidRPr="00EE4D63">
          <w:rPr>
            <w:rStyle w:val="Hyperlink"/>
          </w:rPr>
          <w:instrText xml:space="preserve"> </w:instrText>
        </w:r>
        <w:r>
          <w:instrText>HYPERLINK \l "_Toc128731918"</w:instrText>
        </w:r>
        <w:r w:rsidRPr="00EE4D63">
          <w:rPr>
            <w:rStyle w:val="Hyperlink"/>
          </w:rPr>
          <w:instrText xml:space="preserve"> </w:instrText>
        </w:r>
        <w:r w:rsidRPr="00EE4D63">
          <w:rPr>
            <w:rStyle w:val="Hyperlink"/>
          </w:rPr>
          <w:fldChar w:fldCharType="separate"/>
        </w:r>
        <w:r w:rsidRPr="00EE4D63">
          <w:rPr>
            <w:rStyle w:val="Hyperlink"/>
          </w:rPr>
          <w:t>6</w:t>
        </w:r>
        <w:r>
          <w:rPr>
            <w:rFonts w:eastAsiaTheme="minorEastAsia"/>
            <w:color w:val="auto"/>
            <w:sz w:val="22"/>
            <w:szCs w:val="22"/>
            <w:lang w:eastAsia="en-GB"/>
          </w:rPr>
          <w:tab/>
        </w:r>
        <w:r w:rsidRPr="00EE4D63">
          <w:rPr>
            <w:rStyle w:val="Hyperlink"/>
          </w:rPr>
          <w:t>Assurance &amp; Compliance Testing</w:t>
        </w:r>
        <w:r>
          <w:rPr>
            <w:webHidden/>
          </w:rPr>
          <w:tab/>
        </w:r>
        <w:r>
          <w:rPr>
            <w:webHidden/>
          </w:rPr>
          <w:fldChar w:fldCharType="begin"/>
        </w:r>
        <w:r>
          <w:rPr>
            <w:webHidden/>
          </w:rPr>
          <w:instrText xml:space="preserve"> PAGEREF _Toc128731918 \h </w:instrText>
        </w:r>
      </w:ins>
      <w:r>
        <w:rPr>
          <w:webHidden/>
        </w:rPr>
      </w:r>
      <w:r>
        <w:rPr>
          <w:webHidden/>
        </w:rPr>
        <w:fldChar w:fldCharType="separate"/>
      </w:r>
      <w:ins w:id="93" w:author="Johnson (ESO), Antony" w:date="2023-03-03T10:31:00Z">
        <w:r>
          <w:rPr>
            <w:webHidden/>
          </w:rPr>
          <w:t>20</w:t>
        </w:r>
        <w:r>
          <w:rPr>
            <w:webHidden/>
          </w:rPr>
          <w:fldChar w:fldCharType="end"/>
        </w:r>
        <w:r w:rsidRPr="00EE4D63">
          <w:rPr>
            <w:rStyle w:val="Hyperlink"/>
          </w:rPr>
          <w:fldChar w:fldCharType="end"/>
        </w:r>
      </w:ins>
    </w:p>
    <w:p w14:paraId="744341E1" w14:textId="5C83F2E6" w:rsidR="00195BF7" w:rsidRDefault="00195BF7">
      <w:pPr>
        <w:pStyle w:val="TOC1"/>
        <w:rPr>
          <w:ins w:id="94" w:author="Johnson (ESO), Antony" w:date="2023-03-03T10:31:00Z"/>
          <w:rFonts w:eastAsiaTheme="minorEastAsia"/>
          <w:color w:val="auto"/>
          <w:sz w:val="22"/>
          <w:szCs w:val="22"/>
          <w:lang w:eastAsia="en-GB"/>
        </w:rPr>
      </w:pPr>
      <w:ins w:id="95" w:author="Johnson (ESO), Antony" w:date="2023-03-03T10:31:00Z">
        <w:r w:rsidRPr="00EE4D63">
          <w:rPr>
            <w:rStyle w:val="Hyperlink"/>
          </w:rPr>
          <w:fldChar w:fldCharType="begin"/>
        </w:r>
        <w:r w:rsidRPr="00EE4D63">
          <w:rPr>
            <w:rStyle w:val="Hyperlink"/>
          </w:rPr>
          <w:instrText xml:space="preserve"> </w:instrText>
        </w:r>
        <w:r>
          <w:instrText>HYPERLINK \l "_Toc128731919"</w:instrText>
        </w:r>
        <w:r w:rsidRPr="00EE4D63">
          <w:rPr>
            <w:rStyle w:val="Hyperlink"/>
          </w:rPr>
          <w:instrText xml:space="preserve"> </w:instrText>
        </w:r>
        <w:r w:rsidRPr="00EE4D63">
          <w:rPr>
            <w:rStyle w:val="Hyperlink"/>
          </w:rPr>
          <w:fldChar w:fldCharType="separate"/>
        </w:r>
        <w:r w:rsidRPr="00EE4D63">
          <w:rPr>
            <w:rStyle w:val="Hyperlink"/>
          </w:rPr>
          <w:t>7</w:t>
        </w:r>
        <w:r>
          <w:rPr>
            <w:rFonts w:eastAsiaTheme="minorEastAsia"/>
            <w:color w:val="auto"/>
            <w:sz w:val="22"/>
            <w:szCs w:val="22"/>
            <w:lang w:eastAsia="en-GB"/>
          </w:rPr>
          <w:tab/>
        </w:r>
        <w:r w:rsidRPr="00EE4D63">
          <w:rPr>
            <w:rStyle w:val="Hyperlink"/>
          </w:rPr>
          <w:t>Plan Implementation</w:t>
        </w:r>
        <w:r>
          <w:rPr>
            <w:webHidden/>
          </w:rPr>
          <w:tab/>
        </w:r>
        <w:r>
          <w:rPr>
            <w:webHidden/>
          </w:rPr>
          <w:fldChar w:fldCharType="begin"/>
        </w:r>
        <w:r>
          <w:rPr>
            <w:webHidden/>
          </w:rPr>
          <w:instrText xml:space="preserve"> PAGEREF _Toc128731919 \h </w:instrText>
        </w:r>
      </w:ins>
      <w:r>
        <w:rPr>
          <w:webHidden/>
        </w:rPr>
      </w:r>
      <w:r>
        <w:rPr>
          <w:webHidden/>
        </w:rPr>
        <w:fldChar w:fldCharType="separate"/>
      </w:r>
      <w:ins w:id="96" w:author="Johnson (ESO), Antony" w:date="2023-03-03T10:31:00Z">
        <w:r>
          <w:rPr>
            <w:webHidden/>
          </w:rPr>
          <w:t>20</w:t>
        </w:r>
        <w:r>
          <w:rPr>
            <w:webHidden/>
          </w:rPr>
          <w:fldChar w:fldCharType="end"/>
        </w:r>
        <w:r w:rsidRPr="00EE4D63">
          <w:rPr>
            <w:rStyle w:val="Hyperlink"/>
          </w:rPr>
          <w:fldChar w:fldCharType="end"/>
        </w:r>
      </w:ins>
    </w:p>
    <w:p w14:paraId="53433D1D" w14:textId="10DF5EF4" w:rsidR="00195BF7" w:rsidRDefault="00195BF7">
      <w:pPr>
        <w:pStyle w:val="TOC1"/>
        <w:rPr>
          <w:ins w:id="97" w:author="Johnson (ESO), Antony" w:date="2023-03-03T10:31:00Z"/>
          <w:rFonts w:eastAsiaTheme="minorEastAsia"/>
          <w:color w:val="auto"/>
          <w:sz w:val="22"/>
          <w:szCs w:val="22"/>
          <w:lang w:eastAsia="en-GB"/>
        </w:rPr>
      </w:pPr>
      <w:ins w:id="98" w:author="Johnson (ESO), Antony" w:date="2023-03-03T10:31:00Z">
        <w:r w:rsidRPr="00EE4D63">
          <w:rPr>
            <w:rStyle w:val="Hyperlink"/>
          </w:rPr>
          <w:fldChar w:fldCharType="begin"/>
        </w:r>
        <w:r w:rsidRPr="00EE4D63">
          <w:rPr>
            <w:rStyle w:val="Hyperlink"/>
          </w:rPr>
          <w:instrText xml:space="preserve"> </w:instrText>
        </w:r>
        <w:r>
          <w:instrText>HYPERLINK \l "_Toc128731920"</w:instrText>
        </w:r>
        <w:r w:rsidRPr="00EE4D63">
          <w:rPr>
            <w:rStyle w:val="Hyperlink"/>
          </w:rPr>
          <w:instrText xml:space="preserve"> </w:instrText>
        </w:r>
        <w:r w:rsidRPr="00EE4D63">
          <w:rPr>
            <w:rStyle w:val="Hyperlink"/>
          </w:rPr>
          <w:fldChar w:fldCharType="separate"/>
        </w:r>
        <w:r w:rsidRPr="00EE4D63">
          <w:rPr>
            <w:rStyle w:val="Hyperlink"/>
          </w:rPr>
          <w:t>8</w:t>
        </w:r>
        <w:r>
          <w:rPr>
            <w:rFonts w:eastAsiaTheme="minorEastAsia"/>
            <w:color w:val="auto"/>
            <w:sz w:val="22"/>
            <w:szCs w:val="22"/>
            <w:lang w:eastAsia="en-GB"/>
          </w:rPr>
          <w:tab/>
        </w:r>
        <w:r w:rsidRPr="00EE4D63">
          <w:rPr>
            <w:rStyle w:val="Hyperlink"/>
          </w:rPr>
          <w:t>Plan Review</w:t>
        </w:r>
        <w:r>
          <w:rPr>
            <w:webHidden/>
          </w:rPr>
          <w:tab/>
        </w:r>
        <w:r>
          <w:rPr>
            <w:webHidden/>
          </w:rPr>
          <w:fldChar w:fldCharType="begin"/>
        </w:r>
        <w:r>
          <w:rPr>
            <w:webHidden/>
          </w:rPr>
          <w:instrText xml:space="preserve"> PAGEREF _Toc128731920 \h </w:instrText>
        </w:r>
      </w:ins>
      <w:r>
        <w:rPr>
          <w:webHidden/>
        </w:rPr>
      </w:r>
      <w:r>
        <w:rPr>
          <w:webHidden/>
        </w:rPr>
        <w:fldChar w:fldCharType="separate"/>
      </w:r>
      <w:ins w:id="99" w:author="Johnson (ESO), Antony" w:date="2023-03-03T10:31:00Z">
        <w:r>
          <w:rPr>
            <w:webHidden/>
          </w:rPr>
          <w:t>21</w:t>
        </w:r>
        <w:r>
          <w:rPr>
            <w:webHidden/>
          </w:rPr>
          <w:fldChar w:fldCharType="end"/>
        </w:r>
        <w:r w:rsidRPr="00EE4D63">
          <w:rPr>
            <w:rStyle w:val="Hyperlink"/>
          </w:rPr>
          <w:fldChar w:fldCharType="end"/>
        </w:r>
      </w:ins>
    </w:p>
    <w:p w14:paraId="558C5C6C" w14:textId="47A1AF2C" w:rsidR="00195BF7" w:rsidRDefault="00195BF7">
      <w:pPr>
        <w:pStyle w:val="TOC1"/>
        <w:rPr>
          <w:ins w:id="100" w:author="Johnson (ESO), Antony" w:date="2023-03-03T10:31:00Z"/>
          <w:rFonts w:eastAsiaTheme="minorEastAsia"/>
          <w:color w:val="auto"/>
          <w:sz w:val="22"/>
          <w:szCs w:val="22"/>
          <w:lang w:eastAsia="en-GB"/>
        </w:rPr>
      </w:pPr>
      <w:ins w:id="101" w:author="Johnson (ESO), Antony" w:date="2023-03-03T10:31:00Z">
        <w:r w:rsidRPr="00EE4D63">
          <w:rPr>
            <w:rStyle w:val="Hyperlink"/>
          </w:rPr>
          <w:fldChar w:fldCharType="begin"/>
        </w:r>
        <w:r w:rsidRPr="00EE4D63">
          <w:rPr>
            <w:rStyle w:val="Hyperlink"/>
          </w:rPr>
          <w:instrText xml:space="preserve"> </w:instrText>
        </w:r>
        <w:r>
          <w:instrText>HYPERLINK \l "_Toc128731921"</w:instrText>
        </w:r>
        <w:r w:rsidRPr="00EE4D63">
          <w:rPr>
            <w:rStyle w:val="Hyperlink"/>
          </w:rPr>
          <w:instrText xml:space="preserve"> </w:instrText>
        </w:r>
        <w:r w:rsidRPr="00EE4D63">
          <w:rPr>
            <w:rStyle w:val="Hyperlink"/>
          </w:rPr>
          <w:fldChar w:fldCharType="separate"/>
        </w:r>
        <w:r w:rsidRPr="00EE4D63">
          <w:rPr>
            <w:rStyle w:val="Hyperlink"/>
          </w:rPr>
          <w:t>Appendix A: GB Parties within the scope of the System Defence Plan</w:t>
        </w:r>
        <w:r>
          <w:rPr>
            <w:webHidden/>
          </w:rPr>
          <w:tab/>
        </w:r>
        <w:r>
          <w:rPr>
            <w:webHidden/>
          </w:rPr>
          <w:fldChar w:fldCharType="begin"/>
        </w:r>
        <w:r>
          <w:rPr>
            <w:webHidden/>
          </w:rPr>
          <w:instrText xml:space="preserve"> PAGEREF _Toc128731921 \h </w:instrText>
        </w:r>
      </w:ins>
      <w:r>
        <w:rPr>
          <w:webHidden/>
        </w:rPr>
      </w:r>
      <w:r>
        <w:rPr>
          <w:webHidden/>
        </w:rPr>
        <w:fldChar w:fldCharType="separate"/>
      </w:r>
      <w:ins w:id="102" w:author="Johnson (ESO), Antony" w:date="2023-03-03T10:31:00Z">
        <w:r>
          <w:rPr>
            <w:webHidden/>
          </w:rPr>
          <w:t>22</w:t>
        </w:r>
        <w:r>
          <w:rPr>
            <w:webHidden/>
          </w:rPr>
          <w:fldChar w:fldCharType="end"/>
        </w:r>
        <w:r w:rsidRPr="00EE4D63">
          <w:rPr>
            <w:rStyle w:val="Hyperlink"/>
          </w:rPr>
          <w:fldChar w:fldCharType="end"/>
        </w:r>
      </w:ins>
    </w:p>
    <w:p w14:paraId="04C281BD" w14:textId="39BC6C11" w:rsidR="00195BF7" w:rsidRDefault="00195BF7">
      <w:pPr>
        <w:pStyle w:val="TOC1"/>
        <w:rPr>
          <w:ins w:id="103" w:author="Johnson (ESO), Antony" w:date="2023-03-03T10:31:00Z"/>
          <w:rFonts w:eastAsiaTheme="minorEastAsia"/>
          <w:color w:val="auto"/>
          <w:sz w:val="22"/>
          <w:szCs w:val="22"/>
          <w:lang w:eastAsia="en-GB"/>
        </w:rPr>
      </w:pPr>
      <w:ins w:id="104" w:author="Johnson (ESO), Antony" w:date="2023-03-03T10:31:00Z">
        <w:r w:rsidRPr="00EE4D63">
          <w:rPr>
            <w:rStyle w:val="Hyperlink"/>
          </w:rPr>
          <w:fldChar w:fldCharType="begin"/>
        </w:r>
        <w:r w:rsidRPr="00EE4D63">
          <w:rPr>
            <w:rStyle w:val="Hyperlink"/>
          </w:rPr>
          <w:instrText xml:space="preserve"> </w:instrText>
        </w:r>
        <w:r>
          <w:instrText>HYPERLINK \l "_Toc128731922"</w:instrText>
        </w:r>
        <w:r w:rsidRPr="00EE4D63">
          <w:rPr>
            <w:rStyle w:val="Hyperlink"/>
          </w:rPr>
          <w:instrText xml:space="preserve"> </w:instrText>
        </w:r>
        <w:r w:rsidRPr="00EE4D63">
          <w:rPr>
            <w:rStyle w:val="Hyperlink"/>
          </w:rPr>
          <w:fldChar w:fldCharType="separate"/>
        </w:r>
        <w:r w:rsidRPr="00EE4D63">
          <w:rPr>
            <w:rStyle w:val="Hyperlink"/>
          </w:rPr>
          <w:t>Appendix B: High Priority Significant Grid User list</w:t>
        </w:r>
        <w:r>
          <w:rPr>
            <w:webHidden/>
          </w:rPr>
          <w:tab/>
        </w:r>
        <w:r>
          <w:rPr>
            <w:webHidden/>
          </w:rPr>
          <w:fldChar w:fldCharType="begin"/>
        </w:r>
        <w:r>
          <w:rPr>
            <w:webHidden/>
          </w:rPr>
          <w:instrText xml:space="preserve"> PAGEREF _Toc128731922 \h </w:instrText>
        </w:r>
      </w:ins>
      <w:r>
        <w:rPr>
          <w:webHidden/>
        </w:rPr>
      </w:r>
      <w:r>
        <w:rPr>
          <w:webHidden/>
        </w:rPr>
        <w:fldChar w:fldCharType="separate"/>
      </w:r>
      <w:ins w:id="105" w:author="Johnson (ESO), Antony" w:date="2023-03-03T10:31:00Z">
        <w:r>
          <w:rPr>
            <w:webHidden/>
          </w:rPr>
          <w:t>40</w:t>
        </w:r>
        <w:r>
          <w:rPr>
            <w:webHidden/>
          </w:rPr>
          <w:fldChar w:fldCharType="end"/>
        </w:r>
        <w:r w:rsidRPr="00EE4D63">
          <w:rPr>
            <w:rStyle w:val="Hyperlink"/>
          </w:rPr>
          <w:fldChar w:fldCharType="end"/>
        </w:r>
      </w:ins>
    </w:p>
    <w:p w14:paraId="34F7F5B8" w14:textId="7445B157" w:rsidR="00195BF7" w:rsidRDefault="00195BF7">
      <w:pPr>
        <w:pStyle w:val="TOC1"/>
        <w:rPr>
          <w:ins w:id="106" w:author="Johnson (ESO), Antony" w:date="2023-03-03T10:31:00Z"/>
          <w:rFonts w:eastAsiaTheme="minorEastAsia"/>
          <w:color w:val="auto"/>
          <w:sz w:val="22"/>
          <w:szCs w:val="22"/>
          <w:lang w:eastAsia="en-GB"/>
        </w:rPr>
      </w:pPr>
      <w:ins w:id="107" w:author="Johnson (ESO), Antony" w:date="2023-03-03T10:31:00Z">
        <w:r w:rsidRPr="00EE4D63">
          <w:rPr>
            <w:rStyle w:val="Hyperlink"/>
          </w:rPr>
          <w:fldChar w:fldCharType="begin"/>
        </w:r>
        <w:r w:rsidRPr="00EE4D63">
          <w:rPr>
            <w:rStyle w:val="Hyperlink"/>
          </w:rPr>
          <w:instrText xml:space="preserve"> </w:instrText>
        </w:r>
        <w:r>
          <w:instrText>HYPERLINK \l "_Toc128731923"</w:instrText>
        </w:r>
        <w:r w:rsidRPr="00EE4D63">
          <w:rPr>
            <w:rStyle w:val="Hyperlink"/>
          </w:rPr>
          <w:instrText xml:space="preserve"> </w:instrText>
        </w:r>
        <w:r w:rsidRPr="00EE4D63">
          <w:rPr>
            <w:rStyle w:val="Hyperlink"/>
          </w:rPr>
          <w:fldChar w:fldCharType="separate"/>
        </w:r>
        <w:r w:rsidRPr="00EE4D63">
          <w:rPr>
            <w:rStyle w:val="Hyperlink"/>
          </w:rPr>
          <w:t>Appendix C: List of Distribution Network Operators</w:t>
        </w:r>
        <w:r>
          <w:rPr>
            <w:webHidden/>
          </w:rPr>
          <w:tab/>
        </w:r>
        <w:r>
          <w:rPr>
            <w:webHidden/>
          </w:rPr>
          <w:fldChar w:fldCharType="begin"/>
        </w:r>
        <w:r>
          <w:rPr>
            <w:webHidden/>
          </w:rPr>
          <w:instrText xml:space="preserve"> PAGEREF _Toc128731923 \h </w:instrText>
        </w:r>
      </w:ins>
      <w:r>
        <w:rPr>
          <w:webHidden/>
        </w:rPr>
      </w:r>
      <w:r>
        <w:rPr>
          <w:webHidden/>
        </w:rPr>
        <w:fldChar w:fldCharType="separate"/>
      </w:r>
      <w:ins w:id="108" w:author="Johnson (ESO), Antony" w:date="2023-03-03T10:31:00Z">
        <w:r>
          <w:rPr>
            <w:webHidden/>
          </w:rPr>
          <w:t>41</w:t>
        </w:r>
        <w:r>
          <w:rPr>
            <w:webHidden/>
          </w:rPr>
          <w:fldChar w:fldCharType="end"/>
        </w:r>
        <w:r w:rsidRPr="00EE4D63">
          <w:rPr>
            <w:rStyle w:val="Hyperlink"/>
          </w:rPr>
          <w:fldChar w:fldCharType="end"/>
        </w:r>
      </w:ins>
    </w:p>
    <w:p w14:paraId="279A6751" w14:textId="1A17BD71" w:rsidR="00195BF7" w:rsidRDefault="00195BF7">
      <w:pPr>
        <w:pStyle w:val="TOC1"/>
        <w:rPr>
          <w:ins w:id="109" w:author="Johnson (ESO), Antony" w:date="2023-03-03T10:31:00Z"/>
          <w:rFonts w:eastAsiaTheme="minorEastAsia"/>
          <w:color w:val="auto"/>
          <w:sz w:val="22"/>
          <w:szCs w:val="22"/>
          <w:lang w:eastAsia="en-GB"/>
        </w:rPr>
      </w:pPr>
      <w:ins w:id="110" w:author="Johnson (ESO), Antony" w:date="2023-03-03T10:31:00Z">
        <w:r w:rsidRPr="00EE4D63">
          <w:rPr>
            <w:rStyle w:val="Hyperlink"/>
          </w:rPr>
          <w:fldChar w:fldCharType="begin"/>
        </w:r>
        <w:r w:rsidRPr="00EE4D63">
          <w:rPr>
            <w:rStyle w:val="Hyperlink"/>
          </w:rPr>
          <w:instrText xml:space="preserve"> </w:instrText>
        </w:r>
        <w:r>
          <w:instrText>HYPERLINK \l "_Toc128731924"</w:instrText>
        </w:r>
        <w:r w:rsidRPr="00EE4D63">
          <w:rPr>
            <w:rStyle w:val="Hyperlink"/>
          </w:rPr>
          <w:instrText xml:space="preserve"> </w:instrText>
        </w:r>
        <w:r w:rsidRPr="00EE4D63">
          <w:rPr>
            <w:rStyle w:val="Hyperlink"/>
          </w:rPr>
          <w:fldChar w:fldCharType="separate"/>
        </w:r>
        <w:r w:rsidRPr="00EE4D63">
          <w:rPr>
            <w:rStyle w:val="Hyperlink"/>
          </w:rPr>
          <w:t>Appendix D: Glossary</w:t>
        </w:r>
        <w:r>
          <w:rPr>
            <w:webHidden/>
          </w:rPr>
          <w:tab/>
        </w:r>
        <w:r>
          <w:rPr>
            <w:webHidden/>
          </w:rPr>
          <w:fldChar w:fldCharType="begin"/>
        </w:r>
        <w:r>
          <w:rPr>
            <w:webHidden/>
          </w:rPr>
          <w:instrText xml:space="preserve"> PAGEREF _Toc128731924 \h </w:instrText>
        </w:r>
      </w:ins>
      <w:r>
        <w:rPr>
          <w:webHidden/>
        </w:rPr>
      </w:r>
      <w:r>
        <w:rPr>
          <w:webHidden/>
        </w:rPr>
        <w:fldChar w:fldCharType="separate"/>
      </w:r>
      <w:ins w:id="111" w:author="Johnson (ESO), Antony" w:date="2023-03-03T10:31:00Z">
        <w:r>
          <w:rPr>
            <w:webHidden/>
          </w:rPr>
          <w:t>42</w:t>
        </w:r>
        <w:r>
          <w:rPr>
            <w:webHidden/>
          </w:rPr>
          <w:fldChar w:fldCharType="end"/>
        </w:r>
        <w:r w:rsidRPr="00EE4D63">
          <w:rPr>
            <w:rStyle w:val="Hyperlink"/>
          </w:rPr>
          <w:fldChar w:fldCharType="end"/>
        </w:r>
      </w:ins>
    </w:p>
    <w:p w14:paraId="697A4F3D" w14:textId="25D6F3E9" w:rsidR="00195BF7" w:rsidRDefault="00195BF7">
      <w:pPr>
        <w:pStyle w:val="TOC1"/>
        <w:rPr>
          <w:ins w:id="112" w:author="Johnson (ESO), Antony" w:date="2023-03-03T10:31:00Z"/>
          <w:rFonts w:eastAsiaTheme="minorEastAsia"/>
          <w:color w:val="auto"/>
          <w:sz w:val="22"/>
          <w:szCs w:val="22"/>
          <w:lang w:eastAsia="en-GB"/>
        </w:rPr>
      </w:pPr>
      <w:ins w:id="113" w:author="Johnson (ESO), Antony" w:date="2023-03-03T10:31:00Z">
        <w:r w:rsidRPr="00EE4D63">
          <w:rPr>
            <w:rStyle w:val="Hyperlink"/>
          </w:rPr>
          <w:fldChar w:fldCharType="begin"/>
        </w:r>
        <w:r w:rsidRPr="00EE4D63">
          <w:rPr>
            <w:rStyle w:val="Hyperlink"/>
          </w:rPr>
          <w:instrText xml:space="preserve"> </w:instrText>
        </w:r>
        <w:r>
          <w:instrText>HYPERLINK \l "_Toc128731925"</w:instrText>
        </w:r>
        <w:r w:rsidRPr="00EE4D63">
          <w:rPr>
            <w:rStyle w:val="Hyperlink"/>
          </w:rPr>
          <w:instrText xml:space="preserve"> </w:instrText>
        </w:r>
        <w:r w:rsidRPr="00EE4D63">
          <w:rPr>
            <w:rStyle w:val="Hyperlink"/>
          </w:rPr>
          <w:fldChar w:fldCharType="separate"/>
        </w:r>
        <w:r w:rsidRPr="00EE4D63">
          <w:rPr>
            <w:rStyle w:val="Hyperlink"/>
          </w:rPr>
          <w:t>Appendix E: Total Load and Netted Demand Definitions</w:t>
        </w:r>
        <w:r>
          <w:rPr>
            <w:webHidden/>
          </w:rPr>
          <w:tab/>
        </w:r>
        <w:r>
          <w:rPr>
            <w:webHidden/>
          </w:rPr>
          <w:fldChar w:fldCharType="begin"/>
        </w:r>
        <w:r>
          <w:rPr>
            <w:webHidden/>
          </w:rPr>
          <w:instrText xml:space="preserve"> PAGEREF _Toc128731925 \h </w:instrText>
        </w:r>
      </w:ins>
      <w:r>
        <w:rPr>
          <w:webHidden/>
        </w:rPr>
      </w:r>
      <w:r>
        <w:rPr>
          <w:webHidden/>
        </w:rPr>
        <w:fldChar w:fldCharType="separate"/>
      </w:r>
      <w:ins w:id="114" w:author="Johnson (ESO), Antony" w:date="2023-03-03T10:31:00Z">
        <w:r>
          <w:rPr>
            <w:webHidden/>
          </w:rPr>
          <w:t>46</w:t>
        </w:r>
        <w:r>
          <w:rPr>
            <w:webHidden/>
          </w:rPr>
          <w:fldChar w:fldCharType="end"/>
        </w:r>
        <w:r w:rsidRPr="00EE4D63">
          <w:rPr>
            <w:rStyle w:val="Hyperlink"/>
          </w:rPr>
          <w:fldChar w:fldCharType="end"/>
        </w:r>
      </w:ins>
    </w:p>
    <w:p w14:paraId="143EB593" w14:textId="2C667588" w:rsidR="00195BF7" w:rsidRDefault="00195BF7">
      <w:pPr>
        <w:pStyle w:val="TOC1"/>
        <w:rPr>
          <w:ins w:id="115" w:author="Johnson (ESO), Antony" w:date="2023-03-03T10:31:00Z"/>
          <w:rFonts w:eastAsiaTheme="minorEastAsia"/>
          <w:color w:val="auto"/>
          <w:sz w:val="22"/>
          <w:szCs w:val="22"/>
          <w:lang w:eastAsia="en-GB"/>
        </w:rPr>
      </w:pPr>
      <w:ins w:id="116" w:author="Johnson (ESO), Antony" w:date="2023-03-03T10:31:00Z">
        <w:r w:rsidRPr="00EE4D63">
          <w:rPr>
            <w:rStyle w:val="Hyperlink"/>
          </w:rPr>
          <w:fldChar w:fldCharType="begin"/>
        </w:r>
        <w:r w:rsidRPr="00EE4D63">
          <w:rPr>
            <w:rStyle w:val="Hyperlink"/>
          </w:rPr>
          <w:instrText xml:space="preserve"> </w:instrText>
        </w:r>
        <w:r>
          <w:instrText>HYPERLINK \l "_Toc128731926"</w:instrText>
        </w:r>
        <w:r w:rsidRPr="00EE4D63">
          <w:rPr>
            <w:rStyle w:val="Hyperlink"/>
          </w:rPr>
          <w:instrText xml:space="preserve"> </w:instrText>
        </w:r>
        <w:r w:rsidRPr="00EE4D63">
          <w:rPr>
            <w:rStyle w:val="Hyperlink"/>
          </w:rPr>
          <w:fldChar w:fldCharType="separate"/>
        </w:r>
        <w:r w:rsidRPr="00EE4D63">
          <w:rPr>
            <w:rStyle w:val="Hyperlink"/>
          </w:rPr>
          <w:t>Appendix F: Energy Storage Units</w:t>
        </w:r>
        <w:r>
          <w:rPr>
            <w:webHidden/>
          </w:rPr>
          <w:tab/>
        </w:r>
        <w:r>
          <w:rPr>
            <w:webHidden/>
          </w:rPr>
          <w:fldChar w:fldCharType="begin"/>
        </w:r>
        <w:r>
          <w:rPr>
            <w:webHidden/>
          </w:rPr>
          <w:instrText xml:space="preserve"> PAGEREF _Toc128731926 \h </w:instrText>
        </w:r>
      </w:ins>
      <w:r>
        <w:rPr>
          <w:webHidden/>
        </w:rPr>
      </w:r>
      <w:r>
        <w:rPr>
          <w:webHidden/>
        </w:rPr>
        <w:fldChar w:fldCharType="separate"/>
      </w:r>
      <w:ins w:id="117" w:author="Johnson (ESO), Antony" w:date="2023-03-03T10:31:00Z">
        <w:r>
          <w:rPr>
            <w:webHidden/>
          </w:rPr>
          <w:t>47</w:t>
        </w:r>
        <w:r>
          <w:rPr>
            <w:webHidden/>
          </w:rPr>
          <w:fldChar w:fldCharType="end"/>
        </w:r>
        <w:r w:rsidRPr="00EE4D63">
          <w:rPr>
            <w:rStyle w:val="Hyperlink"/>
          </w:rPr>
          <w:fldChar w:fldCharType="end"/>
        </w:r>
      </w:ins>
    </w:p>
    <w:p w14:paraId="2866A28D" w14:textId="44C876C8" w:rsidR="00C7271A" w:rsidDel="00195BF7" w:rsidRDefault="00C7271A">
      <w:pPr>
        <w:pStyle w:val="TOC1"/>
        <w:rPr>
          <w:del w:id="118" w:author="Johnson (ESO), Antony" w:date="2023-03-03T10:31:00Z"/>
          <w:rFonts w:eastAsiaTheme="minorEastAsia"/>
          <w:color w:val="auto"/>
          <w:sz w:val="22"/>
          <w:szCs w:val="22"/>
          <w:lang w:eastAsia="en-GB"/>
        </w:rPr>
      </w:pPr>
      <w:del w:id="119" w:author="Johnson (ESO), Antony" w:date="2023-03-03T10:31:00Z">
        <w:r w:rsidRPr="00195BF7" w:rsidDel="00195BF7">
          <w:delText>EU NCER: System Defence Plan</w:delText>
        </w:r>
        <w:r w:rsidDel="00195BF7">
          <w:rPr>
            <w:webHidden/>
          </w:rPr>
          <w:tab/>
        </w:r>
        <w:r w:rsidR="00EE2117" w:rsidDel="00195BF7">
          <w:rPr>
            <w:webHidden/>
          </w:rPr>
          <w:delText>2</w:delText>
        </w:r>
      </w:del>
    </w:p>
    <w:p w14:paraId="0476C3AF" w14:textId="169285A6" w:rsidR="00C7271A" w:rsidDel="00195BF7" w:rsidRDefault="00C7271A">
      <w:pPr>
        <w:pStyle w:val="TOC1"/>
        <w:rPr>
          <w:del w:id="120" w:author="Johnson (ESO), Antony" w:date="2023-03-03T10:31:00Z"/>
          <w:rFonts w:eastAsiaTheme="minorEastAsia"/>
          <w:color w:val="auto"/>
          <w:sz w:val="22"/>
          <w:szCs w:val="22"/>
          <w:lang w:eastAsia="en-GB"/>
        </w:rPr>
      </w:pPr>
      <w:del w:id="121" w:author="Johnson (ESO), Antony" w:date="2023-03-03T10:31:00Z">
        <w:r w:rsidRPr="00195BF7" w:rsidDel="00195BF7">
          <w:delText>1</w:delText>
        </w:r>
        <w:r w:rsidDel="00195BF7">
          <w:rPr>
            <w:rFonts w:eastAsiaTheme="minorEastAsia"/>
            <w:color w:val="auto"/>
            <w:sz w:val="22"/>
            <w:szCs w:val="22"/>
            <w:lang w:eastAsia="en-GB"/>
          </w:rPr>
          <w:tab/>
        </w:r>
        <w:r w:rsidRPr="00195BF7" w:rsidDel="00195BF7">
          <w:rPr>
            <w:rPrChange w:id="122" w:author="Johnson (ESO), Antony" w:date="2023-03-03T10:31:00Z">
              <w:rPr>
                <w:rStyle w:val="Hyperlink"/>
              </w:rPr>
            </w:rPrChange>
          </w:rPr>
          <w:delText>Version Control</w:delText>
        </w:r>
        <w:r w:rsidDel="00195BF7">
          <w:rPr>
            <w:webHidden/>
          </w:rPr>
          <w:tab/>
        </w:r>
        <w:r w:rsidR="00EE2117" w:rsidDel="00195BF7">
          <w:rPr>
            <w:webHidden/>
          </w:rPr>
          <w:delText>3</w:delText>
        </w:r>
      </w:del>
    </w:p>
    <w:p w14:paraId="5B3DB67D" w14:textId="06090DF4" w:rsidR="00C7271A" w:rsidDel="00195BF7" w:rsidRDefault="00C7271A">
      <w:pPr>
        <w:pStyle w:val="TOC1"/>
        <w:rPr>
          <w:del w:id="123" w:author="Johnson (ESO), Antony" w:date="2023-03-03T10:31:00Z"/>
          <w:rFonts w:eastAsiaTheme="minorEastAsia"/>
          <w:color w:val="auto"/>
          <w:sz w:val="22"/>
          <w:szCs w:val="22"/>
          <w:lang w:eastAsia="en-GB"/>
        </w:rPr>
      </w:pPr>
      <w:del w:id="124" w:author="Johnson (ESO), Antony" w:date="2023-03-03T10:31:00Z">
        <w:r w:rsidRPr="00195BF7" w:rsidDel="00195BF7">
          <w:delText>2</w:delText>
        </w:r>
        <w:r w:rsidDel="00195BF7">
          <w:rPr>
            <w:rFonts w:eastAsiaTheme="minorEastAsia"/>
            <w:color w:val="auto"/>
            <w:sz w:val="22"/>
            <w:szCs w:val="22"/>
            <w:lang w:eastAsia="en-GB"/>
          </w:rPr>
          <w:tab/>
        </w:r>
        <w:r w:rsidRPr="00195BF7" w:rsidDel="00195BF7">
          <w:rPr>
            <w:rPrChange w:id="125" w:author="Johnson (ESO), Antony" w:date="2023-03-03T10:31:00Z">
              <w:rPr>
                <w:rStyle w:val="Hyperlink"/>
              </w:rPr>
            </w:rPrChange>
          </w:rPr>
          <w:delText>Introduction</w:delText>
        </w:r>
        <w:r w:rsidDel="00195BF7">
          <w:rPr>
            <w:webHidden/>
          </w:rPr>
          <w:tab/>
        </w:r>
        <w:r w:rsidR="00EE2117" w:rsidDel="00195BF7">
          <w:rPr>
            <w:webHidden/>
          </w:rPr>
          <w:delText>3</w:delText>
        </w:r>
      </w:del>
    </w:p>
    <w:p w14:paraId="698EAFCD" w14:textId="68D6CAA9" w:rsidR="00C7271A" w:rsidDel="00195BF7" w:rsidRDefault="00C7271A">
      <w:pPr>
        <w:pStyle w:val="TOC1"/>
        <w:rPr>
          <w:del w:id="126" w:author="Johnson (ESO), Antony" w:date="2023-03-03T10:31:00Z"/>
          <w:rFonts w:eastAsiaTheme="minorEastAsia"/>
          <w:color w:val="auto"/>
          <w:sz w:val="22"/>
          <w:szCs w:val="22"/>
          <w:lang w:eastAsia="en-GB"/>
        </w:rPr>
      </w:pPr>
      <w:del w:id="127" w:author="Johnson (ESO), Antony" w:date="2023-03-03T10:31:00Z">
        <w:r w:rsidRPr="00195BF7" w:rsidDel="00195BF7">
          <w:lastRenderedPageBreak/>
          <w:delText>3</w:delText>
        </w:r>
        <w:r w:rsidDel="00195BF7">
          <w:rPr>
            <w:rFonts w:eastAsiaTheme="minorEastAsia"/>
            <w:color w:val="auto"/>
            <w:sz w:val="22"/>
            <w:szCs w:val="22"/>
            <w:lang w:eastAsia="en-GB"/>
          </w:rPr>
          <w:tab/>
        </w:r>
        <w:r w:rsidRPr="00195BF7" w:rsidDel="00195BF7">
          <w:rPr>
            <w:rPrChange w:id="128" w:author="Johnson (ESO), Antony" w:date="2023-03-03T10:31:00Z">
              <w:rPr>
                <w:rStyle w:val="Hyperlink"/>
              </w:rPr>
            </w:rPrChange>
          </w:rPr>
          <w:delText>System Defence Plan</w:delText>
        </w:r>
        <w:r w:rsidDel="00195BF7">
          <w:rPr>
            <w:webHidden/>
          </w:rPr>
          <w:tab/>
        </w:r>
        <w:r w:rsidR="00EE2117" w:rsidDel="00195BF7">
          <w:rPr>
            <w:webHidden/>
          </w:rPr>
          <w:delText>5</w:delText>
        </w:r>
      </w:del>
    </w:p>
    <w:p w14:paraId="21FB35DF" w14:textId="7B1F92E1" w:rsidR="00C7271A" w:rsidDel="00195BF7" w:rsidRDefault="00C7271A">
      <w:pPr>
        <w:pStyle w:val="TOC2"/>
        <w:rPr>
          <w:del w:id="129" w:author="Johnson (ESO), Antony" w:date="2023-03-03T10:31:00Z"/>
          <w:rFonts w:eastAsiaTheme="minorEastAsia"/>
          <w:color w:val="auto"/>
          <w:sz w:val="22"/>
          <w:szCs w:val="22"/>
          <w:lang w:eastAsia="en-GB"/>
        </w:rPr>
      </w:pPr>
      <w:del w:id="130" w:author="Johnson (ESO), Antony" w:date="2023-03-03T10:31:00Z">
        <w:r w:rsidRPr="00195BF7" w:rsidDel="00195BF7">
          <w:delText>3.1</w:delText>
        </w:r>
        <w:r w:rsidDel="00195BF7">
          <w:rPr>
            <w:rFonts w:eastAsiaTheme="minorEastAsia"/>
            <w:color w:val="auto"/>
            <w:sz w:val="22"/>
            <w:szCs w:val="22"/>
            <w:lang w:eastAsia="en-GB"/>
          </w:rPr>
          <w:tab/>
        </w:r>
        <w:r w:rsidRPr="00195BF7" w:rsidDel="00195BF7">
          <w:rPr>
            <w:rPrChange w:id="131" w:author="Johnson (ESO), Antony" w:date="2023-03-03T10:31:00Z">
              <w:rPr>
                <w:rStyle w:val="Hyperlink"/>
              </w:rPr>
            </w:rPrChange>
          </w:rPr>
          <w:delText>Plan Overview</w:delText>
        </w:r>
        <w:r w:rsidDel="00195BF7">
          <w:rPr>
            <w:webHidden/>
          </w:rPr>
          <w:tab/>
        </w:r>
        <w:r w:rsidR="00EE2117" w:rsidDel="00195BF7">
          <w:rPr>
            <w:webHidden/>
          </w:rPr>
          <w:delText>5</w:delText>
        </w:r>
      </w:del>
    </w:p>
    <w:p w14:paraId="3D4E8327" w14:textId="46163E0E" w:rsidR="00C7271A" w:rsidDel="00195BF7" w:rsidRDefault="00C7271A">
      <w:pPr>
        <w:pStyle w:val="TOC2"/>
        <w:rPr>
          <w:del w:id="132" w:author="Johnson (ESO), Antony" w:date="2023-03-03T10:31:00Z"/>
          <w:rFonts w:eastAsiaTheme="minorEastAsia"/>
          <w:color w:val="auto"/>
          <w:sz w:val="22"/>
          <w:szCs w:val="22"/>
          <w:lang w:eastAsia="en-GB"/>
        </w:rPr>
      </w:pPr>
      <w:del w:id="133" w:author="Johnson (ESO), Antony" w:date="2023-03-03T10:31:00Z">
        <w:r w:rsidRPr="00195BF7" w:rsidDel="00195BF7">
          <w:delText>3.2</w:delText>
        </w:r>
        <w:r w:rsidDel="00195BF7">
          <w:rPr>
            <w:rFonts w:eastAsiaTheme="minorEastAsia"/>
            <w:color w:val="auto"/>
            <w:sz w:val="22"/>
            <w:szCs w:val="22"/>
            <w:lang w:eastAsia="en-GB"/>
          </w:rPr>
          <w:tab/>
        </w:r>
        <w:r w:rsidRPr="00195BF7" w:rsidDel="00195BF7">
          <w:rPr>
            <w:rPrChange w:id="134" w:author="Johnson (ESO), Antony" w:date="2023-03-03T10:31:00Z">
              <w:rPr>
                <w:rStyle w:val="Hyperlink"/>
              </w:rPr>
            </w:rPrChange>
          </w:rPr>
          <w:delText>Activation of System Defence Plan Procedures</w:delText>
        </w:r>
        <w:r w:rsidDel="00195BF7">
          <w:rPr>
            <w:webHidden/>
          </w:rPr>
          <w:tab/>
        </w:r>
      </w:del>
      <w:ins w:id="135" w:author="John-Okwesa(ESO), Banke" w:date="2022-11-21T10:34:00Z">
        <w:del w:id="136" w:author="Johnson (ESO), Antony" w:date="2023-03-03T10:31:00Z">
          <w:r w:rsidR="00EE2117" w:rsidDel="00195BF7">
            <w:rPr>
              <w:webHidden/>
            </w:rPr>
            <w:delText>6</w:delText>
          </w:r>
        </w:del>
      </w:ins>
      <w:del w:id="137" w:author="Johnson (ESO), Antony" w:date="2023-03-03T10:31:00Z">
        <w:r w:rsidDel="00195BF7">
          <w:rPr>
            <w:webHidden/>
          </w:rPr>
          <w:delText>5</w:delText>
        </w:r>
      </w:del>
    </w:p>
    <w:p w14:paraId="080A5287" w14:textId="0E945962" w:rsidR="00C7271A" w:rsidDel="00195BF7" w:rsidRDefault="00C7271A">
      <w:pPr>
        <w:pStyle w:val="TOC1"/>
        <w:rPr>
          <w:del w:id="138" w:author="Johnson (ESO), Antony" w:date="2023-03-03T10:31:00Z"/>
          <w:rFonts w:eastAsiaTheme="minorEastAsia"/>
          <w:color w:val="auto"/>
          <w:sz w:val="22"/>
          <w:szCs w:val="22"/>
          <w:lang w:eastAsia="en-GB"/>
        </w:rPr>
      </w:pPr>
      <w:del w:id="139" w:author="Johnson (ESO), Antony" w:date="2023-03-03T10:31:00Z">
        <w:r w:rsidRPr="00195BF7" w:rsidDel="00195BF7">
          <w:delText>4</w:delText>
        </w:r>
        <w:r w:rsidDel="00195BF7">
          <w:rPr>
            <w:rFonts w:eastAsiaTheme="minorEastAsia"/>
            <w:color w:val="auto"/>
            <w:sz w:val="22"/>
            <w:szCs w:val="22"/>
            <w:lang w:eastAsia="en-GB"/>
          </w:rPr>
          <w:tab/>
        </w:r>
        <w:r w:rsidRPr="00195BF7" w:rsidDel="00195BF7">
          <w:rPr>
            <w:rPrChange w:id="140" w:author="Johnson (ESO), Antony" w:date="2023-03-03T10:31:00Z">
              <w:rPr>
                <w:rStyle w:val="Hyperlink"/>
              </w:rPr>
            </w:rPrChange>
          </w:rPr>
          <w:delText>System Protection Schemes</w:delText>
        </w:r>
        <w:r w:rsidDel="00195BF7">
          <w:rPr>
            <w:webHidden/>
          </w:rPr>
          <w:tab/>
        </w:r>
      </w:del>
      <w:ins w:id="141" w:author="John-Okwesa(ESO), Banke" w:date="2022-11-21T10:34:00Z">
        <w:del w:id="142" w:author="Johnson (ESO), Antony" w:date="2023-03-03T10:31:00Z">
          <w:r w:rsidR="00EE2117" w:rsidDel="00195BF7">
            <w:rPr>
              <w:webHidden/>
            </w:rPr>
            <w:delText>7</w:delText>
          </w:r>
        </w:del>
      </w:ins>
      <w:del w:id="143" w:author="Johnson (ESO), Antony" w:date="2023-03-03T10:31:00Z">
        <w:r w:rsidDel="00195BF7">
          <w:rPr>
            <w:webHidden/>
          </w:rPr>
          <w:delText>6</w:delText>
        </w:r>
      </w:del>
    </w:p>
    <w:p w14:paraId="0F0CB2FA" w14:textId="389C2827" w:rsidR="00C7271A" w:rsidDel="00195BF7" w:rsidRDefault="00C7271A">
      <w:pPr>
        <w:pStyle w:val="TOC2"/>
        <w:rPr>
          <w:del w:id="144" w:author="Johnson (ESO), Antony" w:date="2023-03-03T10:31:00Z"/>
          <w:rFonts w:eastAsiaTheme="minorEastAsia"/>
          <w:color w:val="auto"/>
          <w:sz w:val="22"/>
          <w:szCs w:val="22"/>
          <w:lang w:eastAsia="en-GB"/>
        </w:rPr>
      </w:pPr>
      <w:del w:id="145" w:author="Johnson (ESO), Antony" w:date="2023-03-03T10:31:00Z">
        <w:r w:rsidRPr="00195BF7" w:rsidDel="00195BF7">
          <w:delText>4.1</w:delText>
        </w:r>
        <w:r w:rsidDel="00195BF7">
          <w:rPr>
            <w:rFonts w:eastAsiaTheme="minorEastAsia"/>
            <w:color w:val="auto"/>
            <w:sz w:val="22"/>
            <w:szCs w:val="22"/>
            <w:lang w:eastAsia="en-GB"/>
          </w:rPr>
          <w:tab/>
        </w:r>
        <w:r w:rsidRPr="00195BF7" w:rsidDel="00195BF7">
          <w:rPr>
            <w:rPrChange w:id="146" w:author="Johnson (ESO), Antony" w:date="2023-03-03T10:31:00Z">
              <w:rPr>
                <w:rStyle w:val="Hyperlink"/>
              </w:rPr>
            </w:rPrChange>
          </w:rPr>
          <w:delText>Automatic Under Frequency Control Scheme</w:delText>
        </w:r>
        <w:r w:rsidDel="00195BF7">
          <w:rPr>
            <w:webHidden/>
          </w:rPr>
          <w:tab/>
        </w:r>
      </w:del>
      <w:ins w:id="147" w:author="John-Okwesa(ESO), Banke" w:date="2022-11-21T10:34:00Z">
        <w:del w:id="148" w:author="Johnson (ESO), Antony" w:date="2023-03-03T10:31:00Z">
          <w:r w:rsidR="00EE2117" w:rsidDel="00195BF7">
            <w:rPr>
              <w:webHidden/>
            </w:rPr>
            <w:delText>7</w:delText>
          </w:r>
        </w:del>
      </w:ins>
      <w:del w:id="149" w:author="Johnson (ESO), Antony" w:date="2023-03-03T10:31:00Z">
        <w:r w:rsidDel="00195BF7">
          <w:rPr>
            <w:webHidden/>
          </w:rPr>
          <w:delText>6</w:delText>
        </w:r>
      </w:del>
    </w:p>
    <w:p w14:paraId="753AE18E" w14:textId="643D6335" w:rsidR="00C7271A" w:rsidDel="00195BF7" w:rsidRDefault="00C7271A">
      <w:pPr>
        <w:pStyle w:val="TOC2"/>
        <w:rPr>
          <w:del w:id="150" w:author="Johnson (ESO), Antony" w:date="2023-03-03T10:31:00Z"/>
          <w:rFonts w:eastAsiaTheme="minorEastAsia"/>
          <w:color w:val="auto"/>
          <w:sz w:val="22"/>
          <w:szCs w:val="22"/>
          <w:lang w:eastAsia="en-GB"/>
        </w:rPr>
      </w:pPr>
      <w:del w:id="151" w:author="Johnson (ESO), Antony" w:date="2023-03-03T10:31:00Z">
        <w:r w:rsidRPr="00195BF7" w:rsidDel="00195BF7">
          <w:delText>4.2</w:delText>
        </w:r>
        <w:r w:rsidDel="00195BF7">
          <w:rPr>
            <w:rFonts w:eastAsiaTheme="minorEastAsia"/>
            <w:color w:val="auto"/>
            <w:sz w:val="22"/>
            <w:szCs w:val="22"/>
            <w:lang w:eastAsia="en-GB"/>
          </w:rPr>
          <w:tab/>
        </w:r>
        <w:r w:rsidRPr="00195BF7" w:rsidDel="00195BF7">
          <w:rPr>
            <w:rPrChange w:id="152" w:author="Johnson (ESO), Antony" w:date="2023-03-03T10:31:00Z">
              <w:rPr>
                <w:rStyle w:val="Hyperlink"/>
              </w:rPr>
            </w:rPrChange>
          </w:rPr>
          <w:delText>Automatic Low Frequency Demand Disconnection Scheme</w:delText>
        </w:r>
        <w:r w:rsidDel="00195BF7">
          <w:rPr>
            <w:webHidden/>
          </w:rPr>
          <w:tab/>
        </w:r>
      </w:del>
      <w:ins w:id="153" w:author="John-Okwesa(ESO), Banke" w:date="2022-11-21T10:34:00Z">
        <w:del w:id="154" w:author="Johnson (ESO), Antony" w:date="2023-03-03T10:31:00Z">
          <w:r w:rsidR="00EE2117" w:rsidDel="00195BF7">
            <w:rPr>
              <w:webHidden/>
            </w:rPr>
            <w:delText>8</w:delText>
          </w:r>
        </w:del>
      </w:ins>
      <w:del w:id="155" w:author="Johnson (ESO), Antony" w:date="2023-03-03T10:31:00Z">
        <w:r w:rsidDel="00195BF7">
          <w:rPr>
            <w:webHidden/>
          </w:rPr>
          <w:delText>7</w:delText>
        </w:r>
      </w:del>
    </w:p>
    <w:p w14:paraId="6EEC0263" w14:textId="198CBA81" w:rsidR="00C7271A" w:rsidDel="00195BF7" w:rsidRDefault="00C7271A">
      <w:pPr>
        <w:pStyle w:val="TOC2"/>
        <w:rPr>
          <w:del w:id="156" w:author="Johnson (ESO), Antony" w:date="2023-03-03T10:31:00Z"/>
          <w:rFonts w:eastAsiaTheme="minorEastAsia"/>
          <w:color w:val="auto"/>
          <w:sz w:val="22"/>
          <w:szCs w:val="22"/>
          <w:lang w:eastAsia="en-GB"/>
        </w:rPr>
      </w:pPr>
      <w:del w:id="157" w:author="Johnson (ESO), Antony" w:date="2023-03-03T10:31:00Z">
        <w:r w:rsidRPr="00195BF7" w:rsidDel="00195BF7">
          <w:delText>4.3</w:delText>
        </w:r>
        <w:r w:rsidDel="00195BF7">
          <w:rPr>
            <w:rFonts w:eastAsiaTheme="minorEastAsia"/>
            <w:color w:val="auto"/>
            <w:sz w:val="22"/>
            <w:szCs w:val="22"/>
            <w:lang w:eastAsia="en-GB"/>
          </w:rPr>
          <w:tab/>
        </w:r>
        <w:r w:rsidRPr="00195BF7" w:rsidDel="00195BF7">
          <w:rPr>
            <w:rPrChange w:id="158" w:author="Johnson (ESO), Antony" w:date="2023-03-03T10:31:00Z">
              <w:rPr>
                <w:rStyle w:val="Hyperlink"/>
              </w:rPr>
            </w:rPrChange>
          </w:rPr>
          <w:delText>Automatic Over Frequency Control Scheme</w:delText>
        </w:r>
        <w:r w:rsidDel="00195BF7">
          <w:rPr>
            <w:webHidden/>
          </w:rPr>
          <w:tab/>
        </w:r>
        <w:r w:rsidR="00EE2117" w:rsidDel="00195BF7">
          <w:rPr>
            <w:webHidden/>
          </w:rPr>
          <w:delText>9</w:delText>
        </w:r>
      </w:del>
    </w:p>
    <w:p w14:paraId="6F248F44" w14:textId="0AEA9E63" w:rsidR="00C7271A" w:rsidDel="00195BF7" w:rsidRDefault="00C7271A">
      <w:pPr>
        <w:pStyle w:val="TOC2"/>
        <w:rPr>
          <w:del w:id="159" w:author="Johnson (ESO), Antony" w:date="2023-03-03T10:31:00Z"/>
          <w:rFonts w:eastAsiaTheme="minorEastAsia"/>
          <w:color w:val="auto"/>
          <w:sz w:val="22"/>
          <w:szCs w:val="22"/>
          <w:lang w:eastAsia="en-GB"/>
        </w:rPr>
      </w:pPr>
      <w:del w:id="160" w:author="Johnson (ESO), Antony" w:date="2023-03-03T10:31:00Z">
        <w:r w:rsidRPr="00195BF7" w:rsidDel="00195BF7">
          <w:delText>4.4</w:delText>
        </w:r>
        <w:r w:rsidDel="00195BF7">
          <w:rPr>
            <w:rFonts w:eastAsiaTheme="minorEastAsia"/>
            <w:color w:val="auto"/>
            <w:sz w:val="22"/>
            <w:szCs w:val="22"/>
            <w:lang w:eastAsia="en-GB"/>
          </w:rPr>
          <w:tab/>
        </w:r>
        <w:r w:rsidRPr="00195BF7" w:rsidDel="00195BF7">
          <w:rPr>
            <w:rPrChange w:id="161" w:author="Johnson (ESO), Antony" w:date="2023-03-03T10:31:00Z">
              <w:rPr>
                <w:rStyle w:val="Hyperlink"/>
              </w:rPr>
            </w:rPrChange>
          </w:rPr>
          <w:delText>Automatic Schemes Against Voltage Collapse</w:delText>
        </w:r>
        <w:r w:rsidDel="00195BF7">
          <w:rPr>
            <w:webHidden/>
          </w:rPr>
          <w:tab/>
        </w:r>
        <w:r w:rsidR="00EE2117" w:rsidDel="00195BF7">
          <w:rPr>
            <w:webHidden/>
          </w:rPr>
          <w:delText>10</w:delText>
        </w:r>
      </w:del>
    </w:p>
    <w:p w14:paraId="689914EB" w14:textId="454B0E6D" w:rsidR="00C7271A" w:rsidDel="00195BF7" w:rsidRDefault="00C7271A">
      <w:pPr>
        <w:pStyle w:val="TOC1"/>
        <w:rPr>
          <w:del w:id="162" w:author="Johnson (ESO), Antony" w:date="2023-03-03T10:31:00Z"/>
          <w:rFonts w:eastAsiaTheme="minorEastAsia"/>
          <w:color w:val="auto"/>
          <w:sz w:val="22"/>
          <w:szCs w:val="22"/>
          <w:lang w:eastAsia="en-GB"/>
        </w:rPr>
      </w:pPr>
      <w:del w:id="163" w:author="Johnson (ESO), Antony" w:date="2023-03-03T10:31:00Z">
        <w:r w:rsidRPr="00195BF7" w:rsidDel="00195BF7">
          <w:delText>5</w:delText>
        </w:r>
        <w:r w:rsidDel="00195BF7">
          <w:rPr>
            <w:rFonts w:eastAsiaTheme="minorEastAsia"/>
            <w:color w:val="auto"/>
            <w:sz w:val="22"/>
            <w:szCs w:val="22"/>
            <w:lang w:eastAsia="en-GB"/>
          </w:rPr>
          <w:tab/>
        </w:r>
        <w:r w:rsidRPr="00195BF7" w:rsidDel="00195BF7">
          <w:rPr>
            <w:rPrChange w:id="164" w:author="Johnson (ESO), Antony" w:date="2023-03-03T10:31:00Z">
              <w:rPr>
                <w:rStyle w:val="Hyperlink"/>
              </w:rPr>
            </w:rPrChange>
          </w:rPr>
          <w:delText>System Defence Plan Procedures</w:delText>
        </w:r>
        <w:r w:rsidDel="00195BF7">
          <w:rPr>
            <w:webHidden/>
          </w:rPr>
          <w:tab/>
        </w:r>
        <w:r w:rsidR="00EE2117" w:rsidDel="00195BF7">
          <w:rPr>
            <w:webHidden/>
          </w:rPr>
          <w:delText>12</w:delText>
        </w:r>
      </w:del>
    </w:p>
    <w:p w14:paraId="53C466E4" w14:textId="20BD609C" w:rsidR="00C7271A" w:rsidDel="00195BF7" w:rsidRDefault="00C7271A">
      <w:pPr>
        <w:pStyle w:val="TOC2"/>
        <w:rPr>
          <w:del w:id="165" w:author="Johnson (ESO), Antony" w:date="2023-03-03T10:31:00Z"/>
          <w:rFonts w:eastAsiaTheme="minorEastAsia"/>
          <w:color w:val="auto"/>
          <w:sz w:val="22"/>
          <w:szCs w:val="22"/>
          <w:lang w:eastAsia="en-GB"/>
        </w:rPr>
      </w:pPr>
      <w:del w:id="166" w:author="Johnson (ESO), Antony" w:date="2023-03-03T10:31:00Z">
        <w:r w:rsidRPr="00195BF7" w:rsidDel="00195BF7">
          <w:delText>5.1</w:delText>
        </w:r>
        <w:r w:rsidDel="00195BF7">
          <w:rPr>
            <w:rFonts w:eastAsiaTheme="minorEastAsia"/>
            <w:color w:val="auto"/>
            <w:sz w:val="22"/>
            <w:szCs w:val="22"/>
            <w:lang w:eastAsia="en-GB"/>
          </w:rPr>
          <w:tab/>
        </w:r>
        <w:r w:rsidRPr="00195BF7" w:rsidDel="00195BF7">
          <w:rPr>
            <w:rPrChange w:id="167" w:author="Johnson (ESO), Antony" w:date="2023-03-03T10:31:00Z">
              <w:rPr>
                <w:rStyle w:val="Hyperlink"/>
              </w:rPr>
            </w:rPrChange>
          </w:rPr>
          <w:delText>Frequency Deviation Management Procedure</w:delText>
        </w:r>
        <w:r w:rsidDel="00195BF7">
          <w:rPr>
            <w:webHidden/>
          </w:rPr>
          <w:tab/>
        </w:r>
        <w:r w:rsidR="00EE2117" w:rsidDel="00195BF7">
          <w:rPr>
            <w:webHidden/>
          </w:rPr>
          <w:delText>12</w:delText>
        </w:r>
      </w:del>
    </w:p>
    <w:p w14:paraId="30AC2BC5" w14:textId="13A77DB7" w:rsidR="00C7271A" w:rsidDel="00195BF7" w:rsidRDefault="00C7271A">
      <w:pPr>
        <w:pStyle w:val="TOC2"/>
        <w:rPr>
          <w:del w:id="168" w:author="Johnson (ESO), Antony" w:date="2023-03-03T10:31:00Z"/>
          <w:rFonts w:eastAsiaTheme="minorEastAsia"/>
          <w:color w:val="auto"/>
          <w:sz w:val="22"/>
          <w:szCs w:val="22"/>
          <w:lang w:eastAsia="en-GB"/>
        </w:rPr>
      </w:pPr>
      <w:del w:id="169" w:author="Johnson (ESO), Antony" w:date="2023-03-03T10:31:00Z">
        <w:r w:rsidRPr="00195BF7" w:rsidDel="00195BF7">
          <w:delText>5.2</w:delText>
        </w:r>
        <w:r w:rsidDel="00195BF7">
          <w:rPr>
            <w:rFonts w:eastAsiaTheme="minorEastAsia"/>
            <w:color w:val="auto"/>
            <w:sz w:val="22"/>
            <w:szCs w:val="22"/>
            <w:lang w:eastAsia="en-GB"/>
          </w:rPr>
          <w:tab/>
        </w:r>
        <w:r w:rsidRPr="00195BF7" w:rsidDel="00195BF7">
          <w:rPr>
            <w:rPrChange w:id="170" w:author="Johnson (ESO), Antony" w:date="2023-03-03T10:31:00Z">
              <w:rPr>
                <w:rStyle w:val="Hyperlink"/>
              </w:rPr>
            </w:rPrChange>
          </w:rPr>
          <w:delText>Additional Demand Disconnection Following Low Frequency Demand Disconnection</w:delText>
        </w:r>
        <w:r w:rsidDel="00195BF7">
          <w:rPr>
            <w:webHidden/>
          </w:rPr>
          <w:tab/>
        </w:r>
        <w:r w:rsidR="00EE2117" w:rsidDel="00195BF7">
          <w:rPr>
            <w:webHidden/>
          </w:rPr>
          <w:delText>13</w:delText>
        </w:r>
      </w:del>
    </w:p>
    <w:p w14:paraId="5817F078" w14:textId="45DB2A19" w:rsidR="00C7271A" w:rsidDel="00195BF7" w:rsidRDefault="00C7271A">
      <w:pPr>
        <w:pStyle w:val="TOC2"/>
        <w:rPr>
          <w:del w:id="171" w:author="Johnson (ESO), Antony" w:date="2023-03-03T10:31:00Z"/>
          <w:rFonts w:eastAsiaTheme="minorEastAsia"/>
          <w:color w:val="auto"/>
          <w:sz w:val="22"/>
          <w:szCs w:val="22"/>
          <w:lang w:eastAsia="en-GB"/>
        </w:rPr>
      </w:pPr>
      <w:del w:id="172" w:author="Johnson (ESO), Antony" w:date="2023-03-03T10:31:00Z">
        <w:r w:rsidRPr="00195BF7" w:rsidDel="00195BF7">
          <w:delText>5.3</w:delText>
        </w:r>
        <w:r w:rsidDel="00195BF7">
          <w:rPr>
            <w:rFonts w:eastAsiaTheme="minorEastAsia"/>
            <w:color w:val="auto"/>
            <w:sz w:val="22"/>
            <w:szCs w:val="22"/>
            <w:lang w:eastAsia="en-GB"/>
          </w:rPr>
          <w:tab/>
        </w:r>
        <w:r w:rsidRPr="00195BF7" w:rsidDel="00195BF7">
          <w:rPr>
            <w:rPrChange w:id="173" w:author="Johnson (ESO), Antony" w:date="2023-03-03T10:31:00Z">
              <w:rPr>
                <w:rStyle w:val="Hyperlink"/>
              </w:rPr>
            </w:rPrChange>
          </w:rPr>
          <w:delText>Demand Restoration</w:delText>
        </w:r>
        <w:r w:rsidDel="00195BF7">
          <w:rPr>
            <w:webHidden/>
          </w:rPr>
          <w:tab/>
        </w:r>
        <w:r w:rsidR="00EE2117" w:rsidDel="00195BF7">
          <w:rPr>
            <w:webHidden/>
          </w:rPr>
          <w:delText>14</w:delText>
        </w:r>
      </w:del>
    </w:p>
    <w:p w14:paraId="29710582" w14:textId="6727AE93" w:rsidR="00C7271A" w:rsidDel="00195BF7" w:rsidRDefault="00C7271A">
      <w:pPr>
        <w:pStyle w:val="TOC2"/>
        <w:rPr>
          <w:del w:id="174" w:author="Johnson (ESO), Antony" w:date="2023-03-03T10:31:00Z"/>
          <w:rFonts w:eastAsiaTheme="minorEastAsia"/>
          <w:color w:val="auto"/>
          <w:sz w:val="22"/>
          <w:szCs w:val="22"/>
          <w:lang w:eastAsia="en-GB"/>
        </w:rPr>
      </w:pPr>
      <w:del w:id="175" w:author="Johnson (ESO), Antony" w:date="2023-03-03T10:31:00Z">
        <w:r w:rsidRPr="00195BF7" w:rsidDel="00195BF7">
          <w:delText>5.4</w:delText>
        </w:r>
        <w:r w:rsidDel="00195BF7">
          <w:rPr>
            <w:rFonts w:eastAsiaTheme="minorEastAsia"/>
            <w:color w:val="auto"/>
            <w:sz w:val="22"/>
            <w:szCs w:val="22"/>
            <w:lang w:eastAsia="en-GB"/>
          </w:rPr>
          <w:tab/>
        </w:r>
        <w:r w:rsidRPr="00195BF7" w:rsidDel="00195BF7">
          <w:rPr>
            <w:rPrChange w:id="176" w:author="Johnson (ESO), Antony" w:date="2023-03-03T10:31:00Z">
              <w:rPr>
                <w:rStyle w:val="Hyperlink"/>
              </w:rPr>
            </w:rPrChange>
          </w:rPr>
          <w:delText>Voltage Deviation Management Procedure</w:delText>
        </w:r>
        <w:r w:rsidDel="00195BF7">
          <w:rPr>
            <w:webHidden/>
          </w:rPr>
          <w:tab/>
        </w:r>
        <w:r w:rsidR="00EE2117" w:rsidDel="00195BF7">
          <w:rPr>
            <w:webHidden/>
          </w:rPr>
          <w:delText>14</w:delText>
        </w:r>
      </w:del>
    </w:p>
    <w:p w14:paraId="6FED24DD" w14:textId="49FFB57F" w:rsidR="00C7271A" w:rsidDel="00195BF7" w:rsidRDefault="00C7271A">
      <w:pPr>
        <w:pStyle w:val="TOC2"/>
        <w:rPr>
          <w:del w:id="177" w:author="Johnson (ESO), Antony" w:date="2023-03-03T10:31:00Z"/>
          <w:rFonts w:eastAsiaTheme="minorEastAsia"/>
          <w:color w:val="auto"/>
          <w:sz w:val="22"/>
          <w:szCs w:val="22"/>
          <w:lang w:eastAsia="en-GB"/>
        </w:rPr>
      </w:pPr>
      <w:del w:id="178" w:author="Johnson (ESO), Antony" w:date="2023-03-03T10:31:00Z">
        <w:r w:rsidRPr="00195BF7" w:rsidDel="00195BF7">
          <w:delText>5.5</w:delText>
        </w:r>
        <w:r w:rsidDel="00195BF7">
          <w:rPr>
            <w:rFonts w:eastAsiaTheme="minorEastAsia"/>
            <w:color w:val="auto"/>
            <w:sz w:val="22"/>
            <w:szCs w:val="22"/>
            <w:lang w:eastAsia="en-GB"/>
          </w:rPr>
          <w:tab/>
        </w:r>
        <w:r w:rsidRPr="00195BF7" w:rsidDel="00195BF7">
          <w:rPr>
            <w:rPrChange w:id="179" w:author="Johnson (ESO), Antony" w:date="2023-03-03T10:31:00Z">
              <w:rPr>
                <w:rStyle w:val="Hyperlink"/>
              </w:rPr>
            </w:rPrChange>
          </w:rPr>
          <w:delText>Power Flow Management Procedure</w:delText>
        </w:r>
        <w:r w:rsidDel="00195BF7">
          <w:rPr>
            <w:webHidden/>
          </w:rPr>
          <w:tab/>
        </w:r>
        <w:r w:rsidR="00EE2117" w:rsidDel="00195BF7">
          <w:rPr>
            <w:webHidden/>
          </w:rPr>
          <w:delText>15</w:delText>
        </w:r>
      </w:del>
    </w:p>
    <w:p w14:paraId="77AC2DEA" w14:textId="0DD188A9" w:rsidR="00C7271A" w:rsidDel="00195BF7" w:rsidRDefault="00C7271A">
      <w:pPr>
        <w:pStyle w:val="TOC2"/>
        <w:rPr>
          <w:del w:id="180" w:author="Johnson (ESO), Antony" w:date="2023-03-03T10:31:00Z"/>
          <w:rFonts w:eastAsiaTheme="minorEastAsia"/>
          <w:color w:val="auto"/>
          <w:sz w:val="22"/>
          <w:szCs w:val="22"/>
          <w:lang w:eastAsia="en-GB"/>
        </w:rPr>
      </w:pPr>
      <w:del w:id="181" w:author="Johnson (ESO), Antony" w:date="2023-03-03T10:31:00Z">
        <w:r w:rsidRPr="00195BF7" w:rsidDel="00195BF7">
          <w:delText>5.6</w:delText>
        </w:r>
        <w:r w:rsidDel="00195BF7">
          <w:rPr>
            <w:rFonts w:eastAsiaTheme="minorEastAsia"/>
            <w:color w:val="auto"/>
            <w:sz w:val="22"/>
            <w:szCs w:val="22"/>
            <w:lang w:eastAsia="en-GB"/>
          </w:rPr>
          <w:tab/>
        </w:r>
        <w:r w:rsidRPr="00195BF7" w:rsidDel="00195BF7">
          <w:rPr>
            <w:rPrChange w:id="182" w:author="Johnson (ESO), Antony" w:date="2023-03-03T10:31:00Z">
              <w:rPr>
                <w:rStyle w:val="Hyperlink"/>
              </w:rPr>
            </w:rPrChange>
          </w:rPr>
          <w:delText>Assistance for Active Power Procedure</w:delText>
        </w:r>
        <w:r w:rsidDel="00195BF7">
          <w:rPr>
            <w:webHidden/>
          </w:rPr>
          <w:tab/>
        </w:r>
        <w:r w:rsidR="00EE2117" w:rsidDel="00195BF7">
          <w:rPr>
            <w:webHidden/>
          </w:rPr>
          <w:delText>16</w:delText>
        </w:r>
      </w:del>
    </w:p>
    <w:p w14:paraId="236A5F1F" w14:textId="1738D759" w:rsidR="00C7271A" w:rsidDel="00195BF7" w:rsidRDefault="00C7271A">
      <w:pPr>
        <w:pStyle w:val="TOC2"/>
        <w:rPr>
          <w:del w:id="183" w:author="Johnson (ESO), Antony" w:date="2023-03-03T10:31:00Z"/>
          <w:rFonts w:eastAsiaTheme="minorEastAsia"/>
          <w:color w:val="auto"/>
          <w:sz w:val="22"/>
          <w:szCs w:val="22"/>
          <w:lang w:eastAsia="en-GB"/>
        </w:rPr>
      </w:pPr>
      <w:del w:id="184" w:author="Johnson (ESO), Antony" w:date="2023-03-03T10:31:00Z">
        <w:r w:rsidRPr="00195BF7" w:rsidDel="00195BF7">
          <w:delText>5.7</w:delText>
        </w:r>
        <w:r w:rsidDel="00195BF7">
          <w:rPr>
            <w:rFonts w:eastAsiaTheme="minorEastAsia"/>
            <w:color w:val="auto"/>
            <w:sz w:val="22"/>
            <w:szCs w:val="22"/>
            <w:lang w:eastAsia="en-GB"/>
          </w:rPr>
          <w:tab/>
        </w:r>
        <w:r w:rsidRPr="00195BF7" w:rsidDel="00195BF7">
          <w:rPr>
            <w:rPrChange w:id="185" w:author="Johnson (ESO), Antony" w:date="2023-03-03T10:31:00Z">
              <w:rPr>
                <w:rStyle w:val="Hyperlink"/>
              </w:rPr>
            </w:rPrChange>
          </w:rPr>
          <w:delText>National Electricity Transmission System Warnings Procedure</w:delText>
        </w:r>
        <w:r w:rsidDel="00195BF7">
          <w:rPr>
            <w:webHidden/>
          </w:rPr>
          <w:tab/>
        </w:r>
        <w:r w:rsidR="00EE2117" w:rsidDel="00195BF7">
          <w:rPr>
            <w:webHidden/>
          </w:rPr>
          <w:delText>17</w:delText>
        </w:r>
      </w:del>
    </w:p>
    <w:p w14:paraId="42CFFE81" w14:textId="410FFE41" w:rsidR="00C7271A" w:rsidDel="00195BF7" w:rsidRDefault="00C7271A">
      <w:pPr>
        <w:pStyle w:val="TOC2"/>
        <w:rPr>
          <w:del w:id="186" w:author="Johnson (ESO), Antony" w:date="2023-03-03T10:31:00Z"/>
          <w:rFonts w:eastAsiaTheme="minorEastAsia"/>
          <w:color w:val="auto"/>
          <w:sz w:val="22"/>
          <w:szCs w:val="22"/>
          <w:lang w:eastAsia="en-GB"/>
        </w:rPr>
      </w:pPr>
      <w:del w:id="187" w:author="Johnson (ESO), Antony" w:date="2023-03-03T10:31:00Z">
        <w:r w:rsidRPr="00195BF7" w:rsidDel="00195BF7">
          <w:delText>5.8</w:delText>
        </w:r>
        <w:r w:rsidDel="00195BF7">
          <w:rPr>
            <w:rFonts w:eastAsiaTheme="minorEastAsia"/>
            <w:color w:val="auto"/>
            <w:sz w:val="22"/>
            <w:szCs w:val="22"/>
            <w:lang w:eastAsia="en-GB"/>
          </w:rPr>
          <w:tab/>
        </w:r>
        <w:r w:rsidRPr="00195BF7" w:rsidDel="00195BF7">
          <w:rPr>
            <w:rPrChange w:id="188" w:author="Johnson (ESO), Antony" w:date="2023-03-03T10:31:00Z">
              <w:rPr>
                <w:rStyle w:val="Hyperlink"/>
              </w:rPr>
            </w:rPrChange>
          </w:rPr>
          <w:delText>Manual Demand Disconnection Procedure</w:delText>
        </w:r>
        <w:r w:rsidDel="00195BF7">
          <w:rPr>
            <w:webHidden/>
          </w:rPr>
          <w:tab/>
        </w:r>
        <w:r w:rsidR="00EE2117" w:rsidDel="00195BF7">
          <w:rPr>
            <w:webHidden/>
          </w:rPr>
          <w:delText>18</w:delText>
        </w:r>
      </w:del>
    </w:p>
    <w:p w14:paraId="40637753" w14:textId="0006259E" w:rsidR="00C7271A" w:rsidDel="00195BF7" w:rsidRDefault="00C7271A">
      <w:pPr>
        <w:pStyle w:val="TOC2"/>
        <w:rPr>
          <w:del w:id="189" w:author="Johnson (ESO), Antony" w:date="2023-03-03T10:31:00Z"/>
          <w:rFonts w:eastAsiaTheme="minorEastAsia"/>
          <w:color w:val="auto"/>
          <w:sz w:val="22"/>
          <w:szCs w:val="22"/>
          <w:lang w:eastAsia="en-GB"/>
        </w:rPr>
      </w:pPr>
      <w:del w:id="190" w:author="Johnson (ESO), Antony" w:date="2023-03-03T10:31:00Z">
        <w:r w:rsidRPr="00195BF7" w:rsidDel="00195BF7">
          <w:delText>5.9</w:delText>
        </w:r>
        <w:r w:rsidDel="00195BF7">
          <w:rPr>
            <w:rFonts w:eastAsiaTheme="minorEastAsia"/>
            <w:color w:val="auto"/>
            <w:sz w:val="22"/>
            <w:szCs w:val="22"/>
            <w:lang w:eastAsia="en-GB"/>
          </w:rPr>
          <w:tab/>
        </w:r>
        <w:r w:rsidRPr="00195BF7" w:rsidDel="00195BF7">
          <w:rPr>
            <w:rPrChange w:id="191" w:author="Johnson (ESO), Antony" w:date="2023-03-03T10:31:00Z">
              <w:rPr>
                <w:rStyle w:val="Hyperlink"/>
              </w:rPr>
            </w:rPrChange>
          </w:rPr>
          <w:delText>Manual Generation Disconnection</w:delText>
        </w:r>
        <w:r w:rsidDel="00195BF7">
          <w:rPr>
            <w:webHidden/>
          </w:rPr>
          <w:tab/>
        </w:r>
        <w:r w:rsidR="00EE2117" w:rsidDel="00195BF7">
          <w:rPr>
            <w:webHidden/>
          </w:rPr>
          <w:delText>19</w:delText>
        </w:r>
      </w:del>
    </w:p>
    <w:p w14:paraId="42E58A89" w14:textId="4C1B192D" w:rsidR="00C7271A" w:rsidDel="00195BF7" w:rsidRDefault="00C7271A">
      <w:pPr>
        <w:pStyle w:val="TOC3"/>
        <w:tabs>
          <w:tab w:val="left" w:pos="1100"/>
          <w:tab w:val="right" w:leader="dot" w:pos="6906"/>
        </w:tabs>
        <w:rPr>
          <w:del w:id="192" w:author="Johnson (ESO), Antony" w:date="2023-03-03T10:31:00Z"/>
          <w:rFonts w:eastAsiaTheme="minorEastAsia"/>
          <w:noProof/>
          <w:color w:val="auto"/>
          <w:sz w:val="22"/>
          <w:szCs w:val="22"/>
          <w:lang w:eastAsia="en-GB"/>
        </w:rPr>
      </w:pPr>
      <w:del w:id="193" w:author="Johnson (ESO), Antony" w:date="2023-03-03T10:31:00Z">
        <w:r w:rsidRPr="00195BF7" w:rsidDel="00195BF7">
          <w:rPr>
            <w:noProof/>
          </w:rPr>
          <w:delText>5.9.1</w:delText>
        </w:r>
        <w:r w:rsidDel="00195BF7">
          <w:rPr>
            <w:rFonts w:eastAsiaTheme="minorEastAsia"/>
            <w:noProof/>
            <w:color w:val="auto"/>
            <w:sz w:val="22"/>
            <w:szCs w:val="22"/>
            <w:lang w:eastAsia="en-GB"/>
          </w:rPr>
          <w:tab/>
        </w:r>
        <w:r w:rsidRPr="00195BF7" w:rsidDel="00195BF7">
          <w:rPr>
            <w:rPrChange w:id="194" w:author="Johnson (ESO), Antony" w:date="2023-03-03T10:31:00Z">
              <w:rPr>
                <w:rStyle w:val="Hyperlink"/>
                <w:noProof/>
              </w:rPr>
            </w:rPrChange>
          </w:rPr>
          <w:delText>In the event that there is insufficient demand and a surplus of generation, there are a number of methods available to NGESO to balance the system.  These include:</w:delText>
        </w:r>
        <w:r w:rsidDel="00195BF7">
          <w:rPr>
            <w:noProof/>
            <w:webHidden/>
          </w:rPr>
          <w:tab/>
        </w:r>
        <w:r w:rsidR="00EE2117" w:rsidDel="00195BF7">
          <w:rPr>
            <w:noProof/>
            <w:webHidden/>
          </w:rPr>
          <w:delText>19</w:delText>
        </w:r>
      </w:del>
    </w:p>
    <w:p w14:paraId="7B008C5F" w14:textId="062D4A7B" w:rsidR="00C7271A" w:rsidDel="00195BF7" w:rsidRDefault="00C7271A">
      <w:pPr>
        <w:pStyle w:val="TOC2"/>
        <w:rPr>
          <w:del w:id="195" w:author="Johnson (ESO), Antony" w:date="2023-03-03T10:31:00Z"/>
          <w:rFonts w:eastAsiaTheme="minorEastAsia"/>
          <w:color w:val="auto"/>
          <w:sz w:val="22"/>
          <w:szCs w:val="22"/>
          <w:lang w:eastAsia="en-GB"/>
        </w:rPr>
      </w:pPr>
      <w:del w:id="196" w:author="Johnson (ESO), Antony" w:date="2023-03-03T10:31:00Z">
        <w:r w:rsidRPr="00195BF7" w:rsidDel="00195BF7">
          <w:delText>5.10</w:delText>
        </w:r>
        <w:r w:rsidDel="00195BF7">
          <w:rPr>
            <w:rFonts w:eastAsiaTheme="minorEastAsia"/>
            <w:color w:val="auto"/>
            <w:sz w:val="22"/>
            <w:szCs w:val="22"/>
            <w:lang w:eastAsia="en-GB"/>
          </w:rPr>
          <w:tab/>
        </w:r>
        <w:r w:rsidRPr="00195BF7" w:rsidDel="00195BF7">
          <w:rPr>
            <w:rPrChange w:id="197" w:author="Johnson (ESO), Antony" w:date="2023-03-03T10:31:00Z">
              <w:rPr>
                <w:rStyle w:val="Hyperlink"/>
              </w:rPr>
            </w:rPrChange>
          </w:rPr>
          <w:delText>Rota Load Disconnection Procedure</w:delText>
        </w:r>
        <w:r w:rsidDel="00195BF7">
          <w:rPr>
            <w:webHidden/>
          </w:rPr>
          <w:tab/>
        </w:r>
        <w:r w:rsidR="00EE2117" w:rsidDel="00195BF7">
          <w:rPr>
            <w:webHidden/>
          </w:rPr>
          <w:delText>19</w:delText>
        </w:r>
      </w:del>
    </w:p>
    <w:p w14:paraId="5F161A36" w14:textId="0416DB82" w:rsidR="00C7271A" w:rsidDel="00195BF7" w:rsidRDefault="00C7271A">
      <w:pPr>
        <w:pStyle w:val="TOC1"/>
        <w:rPr>
          <w:del w:id="198" w:author="Johnson (ESO), Antony" w:date="2023-03-03T10:31:00Z"/>
          <w:rFonts w:eastAsiaTheme="minorEastAsia"/>
          <w:color w:val="auto"/>
          <w:sz w:val="22"/>
          <w:szCs w:val="22"/>
          <w:lang w:eastAsia="en-GB"/>
        </w:rPr>
      </w:pPr>
      <w:del w:id="199" w:author="Johnson (ESO), Antony" w:date="2023-03-03T10:31:00Z">
        <w:r w:rsidRPr="00195BF7" w:rsidDel="00195BF7">
          <w:delText>6</w:delText>
        </w:r>
        <w:r w:rsidDel="00195BF7">
          <w:rPr>
            <w:rFonts w:eastAsiaTheme="minorEastAsia"/>
            <w:color w:val="auto"/>
            <w:sz w:val="22"/>
            <w:szCs w:val="22"/>
            <w:lang w:eastAsia="en-GB"/>
          </w:rPr>
          <w:tab/>
        </w:r>
        <w:r w:rsidRPr="00195BF7" w:rsidDel="00195BF7">
          <w:rPr>
            <w:rPrChange w:id="200" w:author="Johnson (ESO), Antony" w:date="2023-03-03T10:31:00Z">
              <w:rPr>
                <w:rStyle w:val="Hyperlink"/>
              </w:rPr>
            </w:rPrChange>
          </w:rPr>
          <w:delText>Resilience Measures to be Implemented by GB Parties</w:delText>
        </w:r>
        <w:r w:rsidDel="00195BF7">
          <w:rPr>
            <w:webHidden/>
          </w:rPr>
          <w:tab/>
        </w:r>
        <w:r w:rsidR="00EE2117" w:rsidDel="00195BF7">
          <w:rPr>
            <w:webHidden/>
          </w:rPr>
          <w:delText>20</w:delText>
        </w:r>
      </w:del>
    </w:p>
    <w:p w14:paraId="6DF873A3" w14:textId="1D53ABE2" w:rsidR="00C7271A" w:rsidDel="00195BF7" w:rsidRDefault="00C7271A">
      <w:pPr>
        <w:pStyle w:val="TOC1"/>
        <w:rPr>
          <w:del w:id="201" w:author="Johnson (ESO), Antony" w:date="2023-03-03T10:31:00Z"/>
          <w:rFonts w:eastAsiaTheme="minorEastAsia"/>
          <w:color w:val="auto"/>
          <w:sz w:val="22"/>
          <w:szCs w:val="22"/>
          <w:lang w:eastAsia="en-GB"/>
        </w:rPr>
      </w:pPr>
      <w:del w:id="202" w:author="Johnson (ESO), Antony" w:date="2023-03-03T10:31:00Z">
        <w:r w:rsidRPr="00195BF7" w:rsidDel="00195BF7">
          <w:delText>7</w:delText>
        </w:r>
        <w:r w:rsidDel="00195BF7">
          <w:rPr>
            <w:rFonts w:eastAsiaTheme="minorEastAsia"/>
            <w:color w:val="auto"/>
            <w:sz w:val="22"/>
            <w:szCs w:val="22"/>
            <w:lang w:eastAsia="en-GB"/>
          </w:rPr>
          <w:tab/>
        </w:r>
        <w:r w:rsidRPr="00195BF7" w:rsidDel="00195BF7">
          <w:rPr>
            <w:rPrChange w:id="203" w:author="Johnson (ESO), Antony" w:date="2023-03-03T10:31:00Z">
              <w:rPr>
                <w:rStyle w:val="Hyperlink"/>
              </w:rPr>
            </w:rPrChange>
          </w:rPr>
          <w:delText>Assurance &amp; Compliance Testing</w:delText>
        </w:r>
        <w:r w:rsidDel="00195BF7">
          <w:rPr>
            <w:webHidden/>
          </w:rPr>
          <w:tab/>
        </w:r>
        <w:r w:rsidR="00EE2117" w:rsidDel="00195BF7">
          <w:rPr>
            <w:webHidden/>
          </w:rPr>
          <w:delText>20</w:delText>
        </w:r>
      </w:del>
    </w:p>
    <w:p w14:paraId="6F79353D" w14:textId="12B40530" w:rsidR="00C7271A" w:rsidDel="00195BF7" w:rsidRDefault="00C7271A">
      <w:pPr>
        <w:pStyle w:val="TOC1"/>
        <w:rPr>
          <w:del w:id="204" w:author="Johnson (ESO), Antony" w:date="2023-03-03T10:31:00Z"/>
          <w:rFonts w:eastAsiaTheme="minorEastAsia"/>
          <w:color w:val="auto"/>
          <w:sz w:val="22"/>
          <w:szCs w:val="22"/>
          <w:lang w:eastAsia="en-GB"/>
        </w:rPr>
      </w:pPr>
      <w:del w:id="205" w:author="Johnson (ESO), Antony" w:date="2023-03-03T10:31:00Z">
        <w:r w:rsidRPr="00195BF7" w:rsidDel="00195BF7">
          <w:delText>8</w:delText>
        </w:r>
        <w:r w:rsidDel="00195BF7">
          <w:rPr>
            <w:rFonts w:eastAsiaTheme="minorEastAsia"/>
            <w:color w:val="auto"/>
            <w:sz w:val="22"/>
            <w:szCs w:val="22"/>
            <w:lang w:eastAsia="en-GB"/>
          </w:rPr>
          <w:tab/>
        </w:r>
        <w:r w:rsidRPr="00195BF7" w:rsidDel="00195BF7">
          <w:rPr>
            <w:rPrChange w:id="206" w:author="Johnson (ESO), Antony" w:date="2023-03-03T10:31:00Z">
              <w:rPr>
                <w:rStyle w:val="Hyperlink"/>
              </w:rPr>
            </w:rPrChange>
          </w:rPr>
          <w:delText>Plan Implementation</w:delText>
        </w:r>
        <w:r w:rsidDel="00195BF7">
          <w:rPr>
            <w:webHidden/>
          </w:rPr>
          <w:tab/>
        </w:r>
      </w:del>
      <w:ins w:id="207" w:author="John-Okwesa(ESO), Banke" w:date="2022-11-21T10:34:00Z">
        <w:del w:id="208" w:author="Johnson (ESO), Antony" w:date="2023-03-03T10:31:00Z">
          <w:r w:rsidR="00EE2117" w:rsidDel="00195BF7">
            <w:rPr>
              <w:webHidden/>
            </w:rPr>
            <w:delText>22</w:delText>
          </w:r>
        </w:del>
      </w:ins>
      <w:del w:id="209" w:author="Johnson (ESO), Antony" w:date="2023-03-03T10:31:00Z">
        <w:r w:rsidDel="00195BF7">
          <w:rPr>
            <w:webHidden/>
          </w:rPr>
          <w:delText>21</w:delText>
        </w:r>
      </w:del>
    </w:p>
    <w:p w14:paraId="17FC5D46" w14:textId="26877E3E" w:rsidR="00C7271A" w:rsidDel="00195BF7" w:rsidRDefault="00C7271A">
      <w:pPr>
        <w:pStyle w:val="TOC1"/>
        <w:rPr>
          <w:del w:id="210" w:author="Johnson (ESO), Antony" w:date="2023-03-03T10:31:00Z"/>
          <w:rFonts w:eastAsiaTheme="minorEastAsia"/>
          <w:color w:val="auto"/>
          <w:sz w:val="22"/>
          <w:szCs w:val="22"/>
          <w:lang w:eastAsia="en-GB"/>
        </w:rPr>
      </w:pPr>
      <w:del w:id="211" w:author="Johnson (ESO), Antony" w:date="2023-03-03T10:31:00Z">
        <w:r w:rsidRPr="00195BF7" w:rsidDel="00195BF7">
          <w:delText>9</w:delText>
        </w:r>
        <w:r w:rsidDel="00195BF7">
          <w:rPr>
            <w:rFonts w:eastAsiaTheme="minorEastAsia"/>
            <w:color w:val="auto"/>
            <w:sz w:val="22"/>
            <w:szCs w:val="22"/>
            <w:lang w:eastAsia="en-GB"/>
          </w:rPr>
          <w:tab/>
        </w:r>
        <w:r w:rsidRPr="00195BF7" w:rsidDel="00195BF7">
          <w:rPr>
            <w:rPrChange w:id="212" w:author="Johnson (ESO), Antony" w:date="2023-03-03T10:31:00Z">
              <w:rPr>
                <w:rStyle w:val="Hyperlink"/>
              </w:rPr>
            </w:rPrChange>
          </w:rPr>
          <w:delText>Plan Review</w:delText>
        </w:r>
        <w:r w:rsidDel="00195BF7">
          <w:rPr>
            <w:webHidden/>
          </w:rPr>
          <w:tab/>
        </w:r>
        <w:r w:rsidR="00EE2117" w:rsidDel="00195BF7">
          <w:rPr>
            <w:webHidden/>
          </w:rPr>
          <w:delText>22</w:delText>
        </w:r>
      </w:del>
    </w:p>
    <w:p w14:paraId="47930080" w14:textId="3AD03533" w:rsidR="00C7271A" w:rsidDel="00195BF7" w:rsidRDefault="00C7271A">
      <w:pPr>
        <w:pStyle w:val="TOC1"/>
        <w:rPr>
          <w:del w:id="213" w:author="Johnson (ESO), Antony" w:date="2023-03-03T10:31:00Z"/>
          <w:rFonts w:eastAsiaTheme="minorEastAsia"/>
          <w:color w:val="auto"/>
          <w:sz w:val="22"/>
          <w:szCs w:val="22"/>
          <w:lang w:eastAsia="en-GB"/>
        </w:rPr>
      </w:pPr>
      <w:del w:id="214" w:author="Johnson (ESO), Antony" w:date="2023-03-03T10:31:00Z">
        <w:r w:rsidRPr="00195BF7" w:rsidDel="00195BF7">
          <w:delText>Appendix A: GB Parties within the scope of the System Defence Plan</w:delText>
        </w:r>
        <w:r w:rsidDel="00195BF7">
          <w:rPr>
            <w:webHidden/>
          </w:rPr>
          <w:tab/>
        </w:r>
        <w:r w:rsidR="00EE2117" w:rsidDel="00195BF7">
          <w:rPr>
            <w:webHidden/>
          </w:rPr>
          <w:delText>23</w:delText>
        </w:r>
      </w:del>
    </w:p>
    <w:p w14:paraId="6D86FF92" w14:textId="3DF1F553" w:rsidR="00C7271A" w:rsidDel="00195BF7" w:rsidRDefault="00C7271A">
      <w:pPr>
        <w:pStyle w:val="TOC1"/>
        <w:rPr>
          <w:del w:id="215" w:author="Johnson (ESO), Antony" w:date="2023-03-03T10:31:00Z"/>
          <w:rFonts w:eastAsiaTheme="minorEastAsia"/>
          <w:color w:val="auto"/>
          <w:sz w:val="22"/>
          <w:szCs w:val="22"/>
          <w:lang w:eastAsia="en-GB"/>
        </w:rPr>
      </w:pPr>
      <w:del w:id="216" w:author="Johnson (ESO), Antony" w:date="2023-03-03T10:31:00Z">
        <w:r w:rsidRPr="00195BF7" w:rsidDel="00195BF7">
          <w:delText>Appendix B: High Priority Significant Grid User list</w:delText>
        </w:r>
        <w:r w:rsidDel="00195BF7">
          <w:rPr>
            <w:webHidden/>
          </w:rPr>
          <w:tab/>
        </w:r>
        <w:r w:rsidR="00EE2117" w:rsidDel="00195BF7">
          <w:rPr>
            <w:webHidden/>
          </w:rPr>
          <w:delText>41</w:delText>
        </w:r>
      </w:del>
    </w:p>
    <w:p w14:paraId="6F077268" w14:textId="0C29CD07" w:rsidR="00C7271A" w:rsidDel="00195BF7" w:rsidRDefault="00C7271A">
      <w:pPr>
        <w:pStyle w:val="TOC1"/>
        <w:rPr>
          <w:del w:id="217" w:author="Johnson (ESO), Antony" w:date="2023-03-03T10:31:00Z"/>
          <w:rFonts w:eastAsiaTheme="minorEastAsia"/>
          <w:color w:val="auto"/>
          <w:sz w:val="22"/>
          <w:szCs w:val="22"/>
          <w:lang w:eastAsia="en-GB"/>
        </w:rPr>
      </w:pPr>
      <w:del w:id="218" w:author="Johnson (ESO), Antony" w:date="2023-03-03T10:31:00Z">
        <w:r w:rsidRPr="00195BF7" w:rsidDel="00195BF7">
          <w:delText>Appendix C: List of Distribution Network Operators</w:delText>
        </w:r>
        <w:r w:rsidDel="00195BF7">
          <w:rPr>
            <w:webHidden/>
          </w:rPr>
          <w:tab/>
        </w:r>
        <w:r w:rsidR="00EE2117" w:rsidDel="00195BF7">
          <w:rPr>
            <w:webHidden/>
          </w:rPr>
          <w:delText>42</w:delText>
        </w:r>
      </w:del>
    </w:p>
    <w:p w14:paraId="0BBCEF0E" w14:textId="2FE7C3D1" w:rsidR="00C7271A" w:rsidDel="00195BF7" w:rsidRDefault="00C7271A">
      <w:pPr>
        <w:pStyle w:val="TOC1"/>
        <w:rPr>
          <w:del w:id="219" w:author="Johnson (ESO), Antony" w:date="2023-03-03T10:31:00Z"/>
          <w:rFonts w:eastAsiaTheme="minorEastAsia"/>
          <w:color w:val="auto"/>
          <w:sz w:val="22"/>
          <w:szCs w:val="22"/>
          <w:lang w:eastAsia="en-GB"/>
        </w:rPr>
      </w:pPr>
      <w:del w:id="220" w:author="Johnson (ESO), Antony" w:date="2023-03-03T10:31:00Z">
        <w:r w:rsidRPr="00195BF7" w:rsidDel="00195BF7">
          <w:delText>Appendix D: Glossary</w:delText>
        </w:r>
        <w:r w:rsidDel="00195BF7">
          <w:rPr>
            <w:webHidden/>
          </w:rPr>
          <w:tab/>
        </w:r>
        <w:r w:rsidR="00EE2117" w:rsidDel="00195BF7">
          <w:rPr>
            <w:webHidden/>
          </w:rPr>
          <w:delText>43</w:delText>
        </w:r>
      </w:del>
    </w:p>
    <w:p w14:paraId="6A2B9585" w14:textId="713CCE7B" w:rsidR="00C7271A" w:rsidDel="00195BF7" w:rsidRDefault="00C7271A">
      <w:pPr>
        <w:pStyle w:val="TOC1"/>
        <w:rPr>
          <w:del w:id="221" w:author="Johnson (ESO), Antony" w:date="2023-03-03T10:31:00Z"/>
          <w:rFonts w:eastAsiaTheme="minorEastAsia"/>
          <w:color w:val="auto"/>
          <w:sz w:val="22"/>
          <w:szCs w:val="22"/>
          <w:lang w:eastAsia="en-GB"/>
        </w:rPr>
      </w:pPr>
      <w:del w:id="222" w:author="Johnson (ESO), Antony" w:date="2023-03-03T10:31:00Z">
        <w:r w:rsidRPr="00195BF7" w:rsidDel="00195BF7">
          <w:delText>Appendix E: Total Load and Netted Demand Definitions</w:delText>
        </w:r>
        <w:r w:rsidDel="00195BF7">
          <w:rPr>
            <w:webHidden/>
          </w:rPr>
          <w:tab/>
        </w:r>
      </w:del>
      <w:ins w:id="223" w:author="John-Okwesa(ESO), Banke" w:date="2022-11-21T10:34:00Z">
        <w:del w:id="224" w:author="Johnson (ESO), Antony" w:date="2023-03-03T10:31:00Z">
          <w:r w:rsidR="00EE2117" w:rsidDel="00195BF7">
            <w:rPr>
              <w:webHidden/>
            </w:rPr>
            <w:delText>47</w:delText>
          </w:r>
        </w:del>
      </w:ins>
      <w:del w:id="225" w:author="Johnson (ESO), Antony" w:date="2023-03-03T10:31:00Z">
        <w:r w:rsidDel="00195BF7">
          <w:rPr>
            <w:webHidden/>
          </w:rPr>
          <w:delText>50</w:delText>
        </w:r>
      </w:del>
    </w:p>
    <w:p w14:paraId="2513FA51" w14:textId="4539D966" w:rsidR="00C7271A" w:rsidDel="00195BF7" w:rsidRDefault="00C7271A">
      <w:pPr>
        <w:pStyle w:val="TOC1"/>
        <w:rPr>
          <w:del w:id="226" w:author="Johnson (ESO), Antony" w:date="2023-03-03T10:31:00Z"/>
          <w:rFonts w:eastAsiaTheme="minorEastAsia"/>
          <w:color w:val="auto"/>
          <w:sz w:val="22"/>
          <w:szCs w:val="22"/>
          <w:lang w:eastAsia="en-GB"/>
        </w:rPr>
      </w:pPr>
      <w:del w:id="227" w:author="Johnson (ESO), Antony" w:date="2023-03-03T10:31:00Z">
        <w:r w:rsidRPr="00195BF7" w:rsidDel="00195BF7">
          <w:delText>Appendix F: Energy Storage Units</w:delText>
        </w:r>
        <w:r w:rsidDel="00195BF7">
          <w:rPr>
            <w:webHidden/>
          </w:rPr>
          <w:tab/>
        </w:r>
      </w:del>
      <w:ins w:id="228" w:author="John-Okwesa(ESO), Banke" w:date="2022-11-21T10:34:00Z">
        <w:del w:id="229" w:author="Johnson (ESO), Antony" w:date="2023-03-03T10:31:00Z">
          <w:r w:rsidR="00EE2117" w:rsidDel="00195BF7">
            <w:rPr>
              <w:webHidden/>
            </w:rPr>
            <w:delText>48</w:delText>
          </w:r>
        </w:del>
      </w:ins>
      <w:del w:id="230" w:author="Johnson (ESO), Antony" w:date="2023-03-03T10:31:00Z">
        <w:r w:rsidDel="00195BF7">
          <w:rPr>
            <w:webHidden/>
          </w:rPr>
          <w:delText>51</w:delText>
        </w:r>
      </w:del>
    </w:p>
    <w:p w14:paraId="44534A2B" w14:textId="0A76B797" w:rsidR="008A72C9" w:rsidRPr="00A1119B" w:rsidRDefault="009E5FDA" w:rsidP="000517F3">
      <w:pPr>
        <w:pStyle w:val="TOC1"/>
      </w:pPr>
      <w:r>
        <w:fldChar w:fldCharType="end"/>
      </w:r>
    </w:p>
    <w:p w14:paraId="4A513434" w14:textId="77777777" w:rsidR="00CE13FA" w:rsidRPr="00A1119B" w:rsidRDefault="00CE13FA" w:rsidP="00E86BD9">
      <w:pPr>
        <w:pStyle w:val="BodyText"/>
        <w:sectPr w:rsidR="00CE13FA" w:rsidRPr="00A1119B"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767CC0" w:rsidRDefault="00325261" w:rsidP="00A14E4B">
      <w:pPr>
        <w:pStyle w:val="SectionNumber"/>
        <w:numPr>
          <w:ilvl w:val="0"/>
          <w:numId w:val="0"/>
        </w:numPr>
        <w:ind w:left="-1134"/>
      </w:pPr>
    </w:p>
    <w:p w14:paraId="1BEC96AF" w14:textId="1C4249D4" w:rsidR="0065406D" w:rsidRDefault="003C6529" w:rsidP="00060FB6">
      <w:pPr>
        <w:pStyle w:val="SectionTitle"/>
      </w:pPr>
      <w:bookmarkStart w:id="231" w:name="_Toc531945370"/>
      <w:bookmarkStart w:id="232" w:name="_Toc99023823"/>
      <w:bookmarkStart w:id="233" w:name="_Toc16863231"/>
      <w:bookmarkStart w:id="234" w:name="_Toc128731894"/>
      <w:r>
        <w:t>EU NCER</w:t>
      </w:r>
      <w:r w:rsidR="003C403C">
        <w:t xml:space="preserve">: System </w:t>
      </w:r>
      <w:r w:rsidR="000226A1">
        <w:t>Defence</w:t>
      </w:r>
      <w:r w:rsidR="003C403C">
        <w:t xml:space="preserve"> Plan</w:t>
      </w:r>
      <w:bookmarkEnd w:id="231"/>
      <w:bookmarkEnd w:id="232"/>
      <w:bookmarkEnd w:id="233"/>
      <w:bookmarkEnd w:id="234"/>
    </w:p>
    <w:p w14:paraId="5E5D8127" w14:textId="77777777" w:rsidR="003530E1" w:rsidRDefault="003530E1"/>
    <w:p w14:paraId="44309D3E" w14:textId="77777777" w:rsidR="0065406D" w:rsidRDefault="0065406D" w:rsidP="00E86BD9">
      <w:pPr>
        <w:pStyle w:val="BodyText"/>
        <w:sectPr w:rsidR="0065406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Default="002F46B4" w:rsidP="00BE3D3C">
      <w:pPr>
        <w:pStyle w:val="PageTitle"/>
        <w:framePr w:wrap="notBeside"/>
      </w:pPr>
    </w:p>
    <w:p w14:paraId="1F55B74E" w14:textId="6027938D" w:rsidR="00C540BB" w:rsidRDefault="00F970A4" w:rsidP="006835CA">
      <w:pPr>
        <w:pStyle w:val="Heading1"/>
        <w:rPr>
          <w:sz w:val="24"/>
          <w:szCs w:val="24"/>
        </w:rPr>
      </w:pPr>
      <w:bookmarkStart w:id="235" w:name="_Toc532817255"/>
      <w:bookmarkStart w:id="236" w:name="_Toc532818520"/>
      <w:bookmarkStart w:id="237" w:name="_Toc532820179"/>
      <w:bookmarkStart w:id="238" w:name="_Toc532820697"/>
      <w:bookmarkStart w:id="239" w:name="_Toc532817256"/>
      <w:bookmarkStart w:id="240" w:name="_Toc532818521"/>
      <w:bookmarkStart w:id="241" w:name="_Toc532820180"/>
      <w:bookmarkStart w:id="242" w:name="_Toc532820698"/>
      <w:bookmarkStart w:id="243" w:name="_Toc532817257"/>
      <w:bookmarkStart w:id="244" w:name="_Toc532818522"/>
      <w:bookmarkStart w:id="245" w:name="_Toc532820181"/>
      <w:bookmarkStart w:id="246" w:name="_Toc532820699"/>
      <w:bookmarkStart w:id="247" w:name="_Toc532817258"/>
      <w:bookmarkStart w:id="248" w:name="_Toc532818523"/>
      <w:bookmarkStart w:id="249" w:name="_Toc532820182"/>
      <w:bookmarkStart w:id="250" w:name="_Toc532820700"/>
      <w:bookmarkStart w:id="251" w:name="_Toc532817259"/>
      <w:bookmarkStart w:id="252" w:name="_Toc532818524"/>
      <w:bookmarkStart w:id="253" w:name="_Toc532820183"/>
      <w:bookmarkStart w:id="254" w:name="_Toc532820701"/>
      <w:bookmarkStart w:id="255" w:name="_Toc532817260"/>
      <w:bookmarkStart w:id="256" w:name="_Toc532818525"/>
      <w:bookmarkStart w:id="257" w:name="_Toc532820184"/>
      <w:bookmarkStart w:id="258" w:name="_Toc532820702"/>
      <w:bookmarkStart w:id="259" w:name="_Toc532817261"/>
      <w:bookmarkStart w:id="260" w:name="_Toc532818526"/>
      <w:bookmarkStart w:id="261" w:name="_Toc532820185"/>
      <w:bookmarkStart w:id="262" w:name="_Toc532820703"/>
      <w:bookmarkStart w:id="263" w:name="_Toc532817262"/>
      <w:bookmarkStart w:id="264" w:name="_Toc532818527"/>
      <w:bookmarkStart w:id="265" w:name="_Toc532820186"/>
      <w:bookmarkStart w:id="266" w:name="_Toc532820704"/>
      <w:bookmarkStart w:id="267" w:name="_Toc532817263"/>
      <w:bookmarkStart w:id="268" w:name="_Toc532818528"/>
      <w:bookmarkStart w:id="269" w:name="_Toc532820187"/>
      <w:bookmarkStart w:id="270" w:name="_Toc532820705"/>
      <w:bookmarkStart w:id="271" w:name="_Toc532817264"/>
      <w:bookmarkStart w:id="272" w:name="_Toc532818529"/>
      <w:bookmarkStart w:id="273" w:name="_Toc532820188"/>
      <w:bookmarkStart w:id="274" w:name="_Toc532820706"/>
      <w:bookmarkStart w:id="275" w:name="_Toc532817265"/>
      <w:bookmarkStart w:id="276" w:name="_Toc532818530"/>
      <w:bookmarkStart w:id="277" w:name="_Toc532820189"/>
      <w:bookmarkStart w:id="278" w:name="_Toc532820707"/>
      <w:bookmarkStart w:id="279" w:name="_Toc532817266"/>
      <w:bookmarkStart w:id="280" w:name="_Toc532818531"/>
      <w:bookmarkStart w:id="281" w:name="_Toc532820190"/>
      <w:bookmarkStart w:id="282" w:name="_Toc532820708"/>
      <w:bookmarkStart w:id="283" w:name="_Toc532817267"/>
      <w:bookmarkStart w:id="284" w:name="_Toc532818532"/>
      <w:bookmarkStart w:id="285" w:name="_Toc532820191"/>
      <w:bookmarkStart w:id="286" w:name="_Toc532820709"/>
      <w:bookmarkStart w:id="287" w:name="_Toc532817268"/>
      <w:bookmarkStart w:id="288" w:name="_Toc532818533"/>
      <w:bookmarkStart w:id="289" w:name="_Toc532820192"/>
      <w:bookmarkStart w:id="290" w:name="_Toc532820710"/>
      <w:bookmarkStart w:id="291" w:name="_Toc532817269"/>
      <w:bookmarkStart w:id="292" w:name="_Toc532818534"/>
      <w:bookmarkStart w:id="293" w:name="_Toc532820193"/>
      <w:bookmarkStart w:id="294" w:name="_Toc532820711"/>
      <w:bookmarkStart w:id="295" w:name="_Toc532817270"/>
      <w:bookmarkStart w:id="296" w:name="_Toc532818535"/>
      <w:bookmarkStart w:id="297" w:name="_Toc532820194"/>
      <w:bookmarkStart w:id="298" w:name="_Toc532820712"/>
      <w:bookmarkStart w:id="299" w:name="_Toc532817271"/>
      <w:bookmarkStart w:id="300" w:name="_Toc532818536"/>
      <w:bookmarkStart w:id="301" w:name="_Toc532820195"/>
      <w:bookmarkStart w:id="302" w:name="_Toc532820713"/>
      <w:bookmarkStart w:id="303" w:name="_Toc532817272"/>
      <w:bookmarkStart w:id="304" w:name="_Toc532818537"/>
      <w:bookmarkStart w:id="305" w:name="_Toc532820196"/>
      <w:bookmarkStart w:id="306" w:name="_Toc532820714"/>
      <w:bookmarkStart w:id="307" w:name="_Toc532817273"/>
      <w:bookmarkStart w:id="308" w:name="_Toc532818538"/>
      <w:bookmarkStart w:id="309" w:name="_Toc532820197"/>
      <w:bookmarkStart w:id="310" w:name="_Toc532820715"/>
      <w:bookmarkStart w:id="311" w:name="_Toc532817274"/>
      <w:bookmarkStart w:id="312" w:name="_Toc532818539"/>
      <w:bookmarkStart w:id="313" w:name="_Toc532820198"/>
      <w:bookmarkStart w:id="314" w:name="_Toc532820716"/>
      <w:bookmarkStart w:id="315" w:name="_Toc532817275"/>
      <w:bookmarkStart w:id="316" w:name="_Toc532818540"/>
      <w:bookmarkStart w:id="317" w:name="_Toc532820199"/>
      <w:bookmarkStart w:id="318" w:name="_Toc532820717"/>
      <w:bookmarkStart w:id="319" w:name="_Toc532817276"/>
      <w:bookmarkStart w:id="320" w:name="_Toc532818541"/>
      <w:bookmarkStart w:id="321" w:name="_Toc532820200"/>
      <w:bookmarkStart w:id="322" w:name="_Toc532820718"/>
      <w:bookmarkStart w:id="323" w:name="_Toc532817277"/>
      <w:bookmarkStart w:id="324" w:name="_Toc532818542"/>
      <w:bookmarkStart w:id="325" w:name="_Toc532820201"/>
      <w:bookmarkStart w:id="326" w:name="_Toc532820719"/>
      <w:bookmarkStart w:id="327" w:name="_Toc532817278"/>
      <w:bookmarkStart w:id="328" w:name="_Toc532818543"/>
      <w:bookmarkStart w:id="329" w:name="_Toc532820202"/>
      <w:bookmarkStart w:id="330" w:name="_Toc532820720"/>
      <w:bookmarkStart w:id="331" w:name="_Toc532817279"/>
      <w:bookmarkStart w:id="332" w:name="_Toc532818544"/>
      <w:bookmarkStart w:id="333" w:name="_Toc532820203"/>
      <w:bookmarkStart w:id="334" w:name="_Toc532820721"/>
      <w:bookmarkStart w:id="335" w:name="_Toc532817280"/>
      <w:bookmarkStart w:id="336" w:name="_Toc532818545"/>
      <w:bookmarkStart w:id="337" w:name="_Toc532820204"/>
      <w:bookmarkStart w:id="338" w:name="_Toc532820722"/>
      <w:bookmarkStart w:id="339" w:name="_Toc532817281"/>
      <w:bookmarkStart w:id="340" w:name="_Toc532818546"/>
      <w:bookmarkStart w:id="341" w:name="_Toc532820205"/>
      <w:bookmarkStart w:id="342" w:name="_Toc532820723"/>
      <w:bookmarkStart w:id="343" w:name="_Toc532817282"/>
      <w:bookmarkStart w:id="344" w:name="_Toc532818547"/>
      <w:bookmarkStart w:id="345" w:name="_Toc532820206"/>
      <w:bookmarkStart w:id="346" w:name="_Toc532820724"/>
      <w:bookmarkStart w:id="347" w:name="_Toc532817283"/>
      <w:bookmarkStart w:id="348" w:name="_Toc532818548"/>
      <w:bookmarkStart w:id="349" w:name="_Toc532820207"/>
      <w:bookmarkStart w:id="350" w:name="_Toc532820725"/>
      <w:bookmarkStart w:id="351" w:name="_Toc532817284"/>
      <w:bookmarkStart w:id="352" w:name="_Toc532818549"/>
      <w:bookmarkStart w:id="353" w:name="_Toc532820208"/>
      <w:bookmarkStart w:id="354" w:name="_Toc532820726"/>
      <w:bookmarkStart w:id="355" w:name="_Toc532817285"/>
      <w:bookmarkStart w:id="356" w:name="_Toc532818550"/>
      <w:bookmarkStart w:id="357" w:name="_Toc532820209"/>
      <w:bookmarkStart w:id="358" w:name="_Toc532820727"/>
      <w:bookmarkStart w:id="359" w:name="_Toc532817286"/>
      <w:bookmarkStart w:id="360" w:name="_Toc532818551"/>
      <w:bookmarkStart w:id="361" w:name="_Toc532820210"/>
      <w:bookmarkStart w:id="362" w:name="_Toc532820728"/>
      <w:bookmarkStart w:id="363" w:name="_Toc532817287"/>
      <w:bookmarkStart w:id="364" w:name="_Toc532818552"/>
      <w:bookmarkStart w:id="365" w:name="_Toc532820211"/>
      <w:bookmarkStart w:id="366" w:name="_Toc532820729"/>
      <w:bookmarkStart w:id="367" w:name="_Toc532817288"/>
      <w:bookmarkStart w:id="368" w:name="_Toc532818553"/>
      <w:bookmarkStart w:id="369" w:name="_Toc532820212"/>
      <w:bookmarkStart w:id="370" w:name="_Toc532820730"/>
      <w:bookmarkStart w:id="371" w:name="_Toc532817289"/>
      <w:bookmarkStart w:id="372" w:name="_Toc532818554"/>
      <w:bookmarkStart w:id="373" w:name="_Toc532820213"/>
      <w:bookmarkStart w:id="374" w:name="_Toc532820731"/>
      <w:bookmarkStart w:id="375" w:name="_Toc532817290"/>
      <w:bookmarkStart w:id="376" w:name="_Toc532818555"/>
      <w:bookmarkStart w:id="377" w:name="_Toc532820214"/>
      <w:bookmarkStart w:id="378" w:name="_Toc532820732"/>
      <w:bookmarkStart w:id="379" w:name="_Toc532817291"/>
      <w:bookmarkStart w:id="380" w:name="_Toc532818556"/>
      <w:bookmarkStart w:id="381" w:name="_Toc532820215"/>
      <w:bookmarkStart w:id="382" w:name="_Toc532820733"/>
      <w:bookmarkStart w:id="383" w:name="_Toc532817292"/>
      <w:bookmarkStart w:id="384" w:name="_Toc532818557"/>
      <w:bookmarkStart w:id="385" w:name="_Toc532820216"/>
      <w:bookmarkStart w:id="386" w:name="_Toc532820734"/>
      <w:bookmarkStart w:id="387" w:name="_Toc532817293"/>
      <w:bookmarkStart w:id="388" w:name="_Toc532818558"/>
      <w:bookmarkStart w:id="389" w:name="_Toc532820217"/>
      <w:bookmarkStart w:id="390" w:name="_Toc532820735"/>
      <w:bookmarkStart w:id="391" w:name="_Toc532817294"/>
      <w:bookmarkStart w:id="392" w:name="_Toc532818559"/>
      <w:bookmarkStart w:id="393" w:name="_Toc532820218"/>
      <w:bookmarkStart w:id="394" w:name="_Toc532820736"/>
      <w:bookmarkStart w:id="395" w:name="_Toc532817295"/>
      <w:bookmarkStart w:id="396" w:name="_Toc532818560"/>
      <w:bookmarkStart w:id="397" w:name="_Toc532820219"/>
      <w:bookmarkStart w:id="398" w:name="_Toc532820737"/>
      <w:bookmarkStart w:id="399" w:name="_Toc532817296"/>
      <w:bookmarkStart w:id="400" w:name="_Toc532818561"/>
      <w:bookmarkStart w:id="401" w:name="_Toc532820220"/>
      <w:bookmarkStart w:id="402" w:name="_Toc532820738"/>
      <w:bookmarkStart w:id="403" w:name="_Toc532817297"/>
      <w:bookmarkStart w:id="404" w:name="_Toc532818562"/>
      <w:bookmarkStart w:id="405" w:name="_Toc532820221"/>
      <w:bookmarkStart w:id="406" w:name="_Toc532820739"/>
      <w:bookmarkStart w:id="407" w:name="_Toc532817298"/>
      <w:bookmarkStart w:id="408" w:name="_Toc532818563"/>
      <w:bookmarkStart w:id="409" w:name="_Toc532820222"/>
      <w:bookmarkStart w:id="410" w:name="_Toc532820740"/>
      <w:bookmarkStart w:id="411" w:name="_Toc532817299"/>
      <w:bookmarkStart w:id="412" w:name="_Toc532818564"/>
      <w:bookmarkStart w:id="413" w:name="_Toc532820223"/>
      <w:bookmarkStart w:id="414" w:name="_Toc532820741"/>
      <w:bookmarkStart w:id="415" w:name="_Toc532817300"/>
      <w:bookmarkStart w:id="416" w:name="_Toc532818565"/>
      <w:bookmarkStart w:id="417" w:name="_Toc532820224"/>
      <w:bookmarkStart w:id="418" w:name="_Toc532820742"/>
      <w:bookmarkStart w:id="419" w:name="_Toc532817301"/>
      <w:bookmarkStart w:id="420" w:name="_Toc532818566"/>
      <w:bookmarkStart w:id="421" w:name="_Toc532820225"/>
      <w:bookmarkStart w:id="422" w:name="_Toc532820743"/>
      <w:bookmarkStart w:id="423" w:name="_Toc532817302"/>
      <w:bookmarkStart w:id="424" w:name="_Toc532818567"/>
      <w:bookmarkStart w:id="425" w:name="_Toc532820226"/>
      <w:bookmarkStart w:id="426" w:name="_Toc532820744"/>
      <w:bookmarkStart w:id="427" w:name="_Toc532817303"/>
      <w:bookmarkStart w:id="428" w:name="_Toc532818568"/>
      <w:bookmarkStart w:id="429" w:name="_Toc532820227"/>
      <w:bookmarkStart w:id="430" w:name="_Toc532820745"/>
      <w:bookmarkStart w:id="431" w:name="_Toc532817304"/>
      <w:bookmarkStart w:id="432" w:name="_Toc532818569"/>
      <w:bookmarkStart w:id="433" w:name="_Toc532820228"/>
      <w:bookmarkStart w:id="434" w:name="_Toc532820746"/>
      <w:bookmarkStart w:id="435" w:name="_Toc532817305"/>
      <w:bookmarkStart w:id="436" w:name="_Toc532818570"/>
      <w:bookmarkStart w:id="437" w:name="_Toc532820229"/>
      <w:bookmarkStart w:id="438" w:name="_Toc532820747"/>
      <w:bookmarkStart w:id="439" w:name="_Toc532817306"/>
      <w:bookmarkStart w:id="440" w:name="_Toc532818571"/>
      <w:bookmarkStart w:id="441" w:name="_Toc532820230"/>
      <w:bookmarkStart w:id="442" w:name="_Toc532820748"/>
      <w:bookmarkStart w:id="443" w:name="_Toc532817307"/>
      <w:bookmarkStart w:id="444" w:name="_Toc532818572"/>
      <w:bookmarkStart w:id="445" w:name="_Toc532820231"/>
      <w:bookmarkStart w:id="446" w:name="_Toc532820749"/>
      <w:bookmarkStart w:id="447" w:name="_Toc532817308"/>
      <w:bookmarkStart w:id="448" w:name="_Toc532818573"/>
      <w:bookmarkStart w:id="449" w:name="_Toc532820232"/>
      <w:bookmarkStart w:id="450" w:name="_Toc532820750"/>
      <w:bookmarkStart w:id="451" w:name="_Toc532817309"/>
      <w:bookmarkStart w:id="452" w:name="_Toc532818574"/>
      <w:bookmarkStart w:id="453" w:name="_Toc532820233"/>
      <w:bookmarkStart w:id="454" w:name="_Toc532820751"/>
      <w:bookmarkStart w:id="455" w:name="_Toc532817310"/>
      <w:bookmarkStart w:id="456" w:name="_Toc532818575"/>
      <w:bookmarkStart w:id="457" w:name="_Toc532820234"/>
      <w:bookmarkStart w:id="458" w:name="_Toc532820752"/>
      <w:bookmarkStart w:id="459" w:name="_Toc532817311"/>
      <w:bookmarkStart w:id="460" w:name="_Toc532818576"/>
      <w:bookmarkStart w:id="461" w:name="_Toc532820235"/>
      <w:bookmarkStart w:id="462" w:name="_Toc532820753"/>
      <w:bookmarkStart w:id="463" w:name="_Toc532817312"/>
      <w:bookmarkStart w:id="464" w:name="_Toc532818577"/>
      <w:bookmarkStart w:id="465" w:name="_Toc532820236"/>
      <w:bookmarkStart w:id="466" w:name="_Toc532820754"/>
      <w:bookmarkStart w:id="467" w:name="_Toc532817313"/>
      <w:bookmarkStart w:id="468" w:name="_Toc532818578"/>
      <w:bookmarkStart w:id="469" w:name="_Toc532820237"/>
      <w:bookmarkStart w:id="470" w:name="_Toc532820755"/>
      <w:bookmarkStart w:id="471" w:name="_Toc532817314"/>
      <w:bookmarkStart w:id="472" w:name="_Toc532818579"/>
      <w:bookmarkStart w:id="473" w:name="_Toc532820238"/>
      <w:bookmarkStart w:id="474" w:name="_Toc532820756"/>
      <w:bookmarkStart w:id="475" w:name="_Toc532817315"/>
      <w:bookmarkStart w:id="476" w:name="_Toc532818580"/>
      <w:bookmarkStart w:id="477" w:name="_Toc532820239"/>
      <w:bookmarkStart w:id="478" w:name="_Toc532820757"/>
      <w:bookmarkStart w:id="479" w:name="_Toc532817316"/>
      <w:bookmarkStart w:id="480" w:name="_Toc532818581"/>
      <w:bookmarkStart w:id="481" w:name="_Toc532820240"/>
      <w:bookmarkStart w:id="482" w:name="_Toc532820758"/>
      <w:bookmarkStart w:id="483" w:name="_Toc532817317"/>
      <w:bookmarkStart w:id="484" w:name="_Toc532818582"/>
      <w:bookmarkStart w:id="485" w:name="_Toc532820241"/>
      <w:bookmarkStart w:id="486" w:name="_Toc532820759"/>
      <w:bookmarkStart w:id="487" w:name="_Toc532817318"/>
      <w:bookmarkStart w:id="488" w:name="_Toc532818583"/>
      <w:bookmarkStart w:id="489" w:name="_Toc532820242"/>
      <w:bookmarkStart w:id="490" w:name="_Toc532820760"/>
      <w:bookmarkStart w:id="491" w:name="_Toc532817319"/>
      <w:bookmarkStart w:id="492" w:name="_Toc532818584"/>
      <w:bookmarkStart w:id="493" w:name="_Toc532820243"/>
      <w:bookmarkStart w:id="494" w:name="_Toc532820761"/>
      <w:bookmarkStart w:id="495" w:name="_Toc532817320"/>
      <w:bookmarkStart w:id="496" w:name="_Toc532818585"/>
      <w:bookmarkStart w:id="497" w:name="_Toc532820244"/>
      <w:bookmarkStart w:id="498" w:name="_Toc532820762"/>
      <w:bookmarkStart w:id="499" w:name="_Toc532817321"/>
      <w:bookmarkStart w:id="500" w:name="_Toc532818586"/>
      <w:bookmarkStart w:id="501" w:name="_Toc532820245"/>
      <w:bookmarkStart w:id="502" w:name="_Toc532820763"/>
      <w:bookmarkStart w:id="503" w:name="_Toc532817322"/>
      <w:bookmarkStart w:id="504" w:name="_Toc532818587"/>
      <w:bookmarkStart w:id="505" w:name="_Toc532820246"/>
      <w:bookmarkStart w:id="506" w:name="_Toc532820764"/>
      <w:bookmarkStart w:id="507" w:name="_Toc532817323"/>
      <w:bookmarkStart w:id="508" w:name="_Toc532818588"/>
      <w:bookmarkStart w:id="509" w:name="_Toc532820247"/>
      <w:bookmarkStart w:id="510" w:name="_Toc532820765"/>
      <w:bookmarkStart w:id="511" w:name="_Toc532817324"/>
      <w:bookmarkStart w:id="512" w:name="_Toc532818589"/>
      <w:bookmarkStart w:id="513" w:name="_Toc532820248"/>
      <w:bookmarkStart w:id="514" w:name="_Toc532820766"/>
      <w:bookmarkStart w:id="515" w:name="_Toc532817325"/>
      <w:bookmarkStart w:id="516" w:name="_Toc532818590"/>
      <w:bookmarkStart w:id="517" w:name="_Toc532820249"/>
      <w:bookmarkStart w:id="518" w:name="_Toc532820767"/>
      <w:bookmarkStart w:id="519" w:name="_Toc532817326"/>
      <w:bookmarkStart w:id="520" w:name="_Toc532818591"/>
      <w:bookmarkStart w:id="521" w:name="_Toc532820250"/>
      <w:bookmarkStart w:id="522" w:name="_Toc532820768"/>
      <w:bookmarkStart w:id="523" w:name="_Toc532817327"/>
      <w:bookmarkStart w:id="524" w:name="_Toc532818592"/>
      <w:bookmarkStart w:id="525" w:name="_Toc532820251"/>
      <w:bookmarkStart w:id="526" w:name="_Toc532820769"/>
      <w:bookmarkStart w:id="527" w:name="_Toc532817328"/>
      <w:bookmarkStart w:id="528" w:name="_Toc532818593"/>
      <w:bookmarkStart w:id="529" w:name="_Toc532820252"/>
      <w:bookmarkStart w:id="530" w:name="_Toc532820770"/>
      <w:bookmarkStart w:id="531" w:name="_Toc532817329"/>
      <w:bookmarkStart w:id="532" w:name="_Toc532818594"/>
      <w:bookmarkStart w:id="533" w:name="_Toc532820253"/>
      <w:bookmarkStart w:id="534" w:name="_Toc532820771"/>
      <w:bookmarkStart w:id="535" w:name="_Toc532817330"/>
      <w:bookmarkStart w:id="536" w:name="_Toc532818595"/>
      <w:bookmarkStart w:id="537" w:name="_Toc532820254"/>
      <w:bookmarkStart w:id="538" w:name="_Toc532820772"/>
      <w:bookmarkStart w:id="539" w:name="_Toc532817331"/>
      <w:bookmarkStart w:id="540" w:name="_Toc532818596"/>
      <w:bookmarkStart w:id="541" w:name="_Toc532820255"/>
      <w:bookmarkStart w:id="542" w:name="_Toc532820773"/>
      <w:bookmarkStart w:id="543" w:name="_Toc532817332"/>
      <w:bookmarkStart w:id="544" w:name="_Toc532818597"/>
      <w:bookmarkStart w:id="545" w:name="_Toc532820256"/>
      <w:bookmarkStart w:id="546" w:name="_Toc532820774"/>
      <w:bookmarkStart w:id="547" w:name="_Toc532817333"/>
      <w:bookmarkStart w:id="548" w:name="_Toc532818598"/>
      <w:bookmarkStart w:id="549" w:name="_Toc532820257"/>
      <w:bookmarkStart w:id="550" w:name="_Toc532820775"/>
      <w:bookmarkStart w:id="551" w:name="_Toc532817334"/>
      <w:bookmarkStart w:id="552" w:name="_Toc532818599"/>
      <w:bookmarkStart w:id="553" w:name="_Toc532820258"/>
      <w:bookmarkStart w:id="554" w:name="_Toc532820776"/>
      <w:bookmarkStart w:id="555" w:name="_Toc532817335"/>
      <w:bookmarkStart w:id="556" w:name="_Toc532818600"/>
      <w:bookmarkStart w:id="557" w:name="_Toc532820259"/>
      <w:bookmarkStart w:id="558" w:name="_Toc532820777"/>
      <w:bookmarkStart w:id="559" w:name="_Toc532817336"/>
      <w:bookmarkStart w:id="560" w:name="_Toc532818601"/>
      <w:bookmarkStart w:id="561" w:name="_Toc532820260"/>
      <w:bookmarkStart w:id="562" w:name="_Toc532820778"/>
      <w:bookmarkStart w:id="563" w:name="_Toc532817337"/>
      <w:bookmarkStart w:id="564" w:name="_Toc532818602"/>
      <w:bookmarkStart w:id="565" w:name="_Toc532820261"/>
      <w:bookmarkStart w:id="566" w:name="_Toc532820779"/>
      <w:bookmarkStart w:id="567" w:name="_Toc532817338"/>
      <w:bookmarkStart w:id="568" w:name="_Toc532818603"/>
      <w:bookmarkStart w:id="569" w:name="_Toc532820262"/>
      <w:bookmarkStart w:id="570" w:name="_Toc532820780"/>
      <w:bookmarkStart w:id="571" w:name="_Toc532817339"/>
      <w:bookmarkStart w:id="572" w:name="_Toc532818604"/>
      <w:bookmarkStart w:id="573" w:name="_Toc532820263"/>
      <w:bookmarkStart w:id="574" w:name="_Toc532820781"/>
      <w:bookmarkStart w:id="575" w:name="_Toc532817340"/>
      <w:bookmarkStart w:id="576" w:name="_Toc532818605"/>
      <w:bookmarkStart w:id="577" w:name="_Toc532820264"/>
      <w:bookmarkStart w:id="578" w:name="_Toc532820782"/>
      <w:bookmarkStart w:id="579" w:name="_Toc532817341"/>
      <w:bookmarkStart w:id="580" w:name="_Toc532818606"/>
      <w:bookmarkStart w:id="581" w:name="_Toc532820265"/>
      <w:bookmarkStart w:id="582" w:name="_Toc532820783"/>
      <w:bookmarkStart w:id="583" w:name="_Toc532817342"/>
      <w:bookmarkStart w:id="584" w:name="_Toc532818607"/>
      <w:bookmarkStart w:id="585" w:name="_Toc532820266"/>
      <w:bookmarkStart w:id="586" w:name="_Toc532820784"/>
      <w:bookmarkStart w:id="587" w:name="_Toc532817343"/>
      <w:bookmarkStart w:id="588" w:name="_Toc532818608"/>
      <w:bookmarkStart w:id="589" w:name="_Toc532820267"/>
      <w:bookmarkStart w:id="590" w:name="_Toc532820785"/>
      <w:bookmarkStart w:id="591" w:name="_Toc532817344"/>
      <w:bookmarkStart w:id="592" w:name="_Toc532818609"/>
      <w:bookmarkStart w:id="593" w:name="_Toc532820268"/>
      <w:bookmarkStart w:id="594" w:name="_Toc532820786"/>
      <w:bookmarkStart w:id="595" w:name="_Toc532817345"/>
      <w:bookmarkStart w:id="596" w:name="_Toc532818610"/>
      <w:bookmarkStart w:id="597" w:name="_Toc532820269"/>
      <w:bookmarkStart w:id="598" w:name="_Toc532820787"/>
      <w:bookmarkStart w:id="599" w:name="_Toc532817346"/>
      <w:bookmarkStart w:id="600" w:name="_Toc532818611"/>
      <w:bookmarkStart w:id="601" w:name="_Toc532820270"/>
      <w:bookmarkStart w:id="602" w:name="_Toc532820788"/>
      <w:bookmarkStart w:id="603" w:name="_Toc532817347"/>
      <w:bookmarkStart w:id="604" w:name="_Toc532818612"/>
      <w:bookmarkStart w:id="605" w:name="_Toc532820271"/>
      <w:bookmarkStart w:id="606" w:name="_Toc532820789"/>
      <w:bookmarkStart w:id="607" w:name="_Toc532817348"/>
      <w:bookmarkStart w:id="608" w:name="_Toc532818613"/>
      <w:bookmarkStart w:id="609" w:name="_Toc532820272"/>
      <w:bookmarkStart w:id="610" w:name="_Toc532820790"/>
      <w:bookmarkStart w:id="611" w:name="_Toc532817349"/>
      <w:bookmarkStart w:id="612" w:name="_Toc532818614"/>
      <w:bookmarkStart w:id="613" w:name="_Toc532820273"/>
      <w:bookmarkStart w:id="614" w:name="_Toc532820791"/>
      <w:bookmarkStart w:id="615" w:name="_Toc532817350"/>
      <w:bookmarkStart w:id="616" w:name="_Toc532818615"/>
      <w:bookmarkStart w:id="617" w:name="_Toc532820274"/>
      <w:bookmarkStart w:id="618" w:name="_Toc532820792"/>
      <w:bookmarkStart w:id="619" w:name="_Toc532817351"/>
      <w:bookmarkStart w:id="620" w:name="_Toc532818616"/>
      <w:bookmarkStart w:id="621" w:name="_Toc532820275"/>
      <w:bookmarkStart w:id="622" w:name="_Toc532820793"/>
      <w:bookmarkStart w:id="623" w:name="_Toc532817352"/>
      <w:bookmarkStart w:id="624" w:name="_Toc532818617"/>
      <w:bookmarkStart w:id="625" w:name="_Toc532820276"/>
      <w:bookmarkStart w:id="626" w:name="_Toc532820794"/>
      <w:bookmarkStart w:id="627" w:name="_Toc532817353"/>
      <w:bookmarkStart w:id="628" w:name="_Toc532818618"/>
      <w:bookmarkStart w:id="629" w:name="_Toc532820277"/>
      <w:bookmarkStart w:id="630" w:name="_Toc532820795"/>
      <w:bookmarkStart w:id="631" w:name="_Toc532817354"/>
      <w:bookmarkStart w:id="632" w:name="_Toc532818619"/>
      <w:bookmarkStart w:id="633" w:name="_Toc532820278"/>
      <w:bookmarkStart w:id="634" w:name="_Toc532820796"/>
      <w:bookmarkStart w:id="635" w:name="_Toc532817355"/>
      <w:bookmarkStart w:id="636" w:name="_Toc532818620"/>
      <w:bookmarkStart w:id="637" w:name="_Toc532820279"/>
      <w:bookmarkStart w:id="638" w:name="_Toc532820797"/>
      <w:bookmarkStart w:id="639" w:name="_Toc532817356"/>
      <w:bookmarkStart w:id="640" w:name="_Toc532818621"/>
      <w:bookmarkStart w:id="641" w:name="_Toc532820280"/>
      <w:bookmarkStart w:id="642" w:name="_Toc532820798"/>
      <w:bookmarkStart w:id="643" w:name="_Toc532817357"/>
      <w:bookmarkStart w:id="644" w:name="_Toc532818622"/>
      <w:bookmarkStart w:id="645" w:name="_Toc532820281"/>
      <w:bookmarkStart w:id="646" w:name="_Toc532820799"/>
      <w:bookmarkStart w:id="647" w:name="_Toc532817358"/>
      <w:bookmarkStart w:id="648" w:name="_Toc532818623"/>
      <w:bookmarkStart w:id="649" w:name="_Toc532820282"/>
      <w:bookmarkStart w:id="650" w:name="_Toc532820800"/>
      <w:bookmarkStart w:id="651" w:name="_Toc532817359"/>
      <w:bookmarkStart w:id="652" w:name="_Toc532818624"/>
      <w:bookmarkStart w:id="653" w:name="_Toc532820283"/>
      <w:bookmarkStart w:id="654" w:name="_Toc532820801"/>
      <w:bookmarkStart w:id="655" w:name="_Toc532817360"/>
      <w:bookmarkStart w:id="656" w:name="_Toc532818625"/>
      <w:bookmarkStart w:id="657" w:name="_Toc532820284"/>
      <w:bookmarkStart w:id="658" w:name="_Toc532820802"/>
      <w:bookmarkStart w:id="659" w:name="_Toc532817361"/>
      <w:bookmarkStart w:id="660" w:name="_Toc532818626"/>
      <w:bookmarkStart w:id="661" w:name="_Toc532820285"/>
      <w:bookmarkStart w:id="662" w:name="_Toc532820803"/>
      <w:bookmarkStart w:id="663" w:name="_Toc532817362"/>
      <w:bookmarkStart w:id="664" w:name="_Toc532818627"/>
      <w:bookmarkStart w:id="665" w:name="_Toc532820286"/>
      <w:bookmarkStart w:id="666" w:name="_Toc532820804"/>
      <w:bookmarkStart w:id="667" w:name="_Toc532817363"/>
      <w:bookmarkStart w:id="668" w:name="_Toc532818628"/>
      <w:bookmarkStart w:id="669" w:name="_Toc532820287"/>
      <w:bookmarkStart w:id="670" w:name="_Toc532820805"/>
      <w:bookmarkStart w:id="671" w:name="_Toc532817364"/>
      <w:bookmarkStart w:id="672" w:name="_Toc532818629"/>
      <w:bookmarkStart w:id="673" w:name="_Toc532820288"/>
      <w:bookmarkStart w:id="674" w:name="_Toc532820806"/>
      <w:bookmarkStart w:id="675" w:name="_Toc532817365"/>
      <w:bookmarkStart w:id="676" w:name="_Toc532818630"/>
      <w:bookmarkStart w:id="677" w:name="_Toc532820289"/>
      <w:bookmarkStart w:id="678" w:name="_Toc532820807"/>
      <w:bookmarkStart w:id="679" w:name="_Toc532817366"/>
      <w:bookmarkStart w:id="680" w:name="_Toc532818631"/>
      <w:bookmarkStart w:id="681" w:name="_Toc532820290"/>
      <w:bookmarkStart w:id="682" w:name="_Toc532820808"/>
      <w:bookmarkStart w:id="683" w:name="_Toc532817367"/>
      <w:bookmarkStart w:id="684" w:name="_Toc532818632"/>
      <w:bookmarkStart w:id="685" w:name="_Toc532820291"/>
      <w:bookmarkStart w:id="686" w:name="_Toc532820809"/>
      <w:bookmarkStart w:id="687" w:name="_Toc532817368"/>
      <w:bookmarkStart w:id="688" w:name="_Toc532818633"/>
      <w:bookmarkStart w:id="689" w:name="_Toc532820292"/>
      <w:bookmarkStart w:id="690" w:name="_Toc532820810"/>
      <w:bookmarkStart w:id="691" w:name="_Toc532817369"/>
      <w:bookmarkStart w:id="692" w:name="_Toc532818634"/>
      <w:bookmarkStart w:id="693" w:name="_Toc532820293"/>
      <w:bookmarkStart w:id="694" w:name="_Toc532820811"/>
      <w:bookmarkStart w:id="695" w:name="_Toc532817370"/>
      <w:bookmarkStart w:id="696" w:name="_Toc532818635"/>
      <w:bookmarkStart w:id="697" w:name="_Toc532820294"/>
      <w:bookmarkStart w:id="698" w:name="_Toc532820812"/>
      <w:bookmarkStart w:id="699" w:name="_Toc532817371"/>
      <w:bookmarkStart w:id="700" w:name="_Toc532818636"/>
      <w:bookmarkStart w:id="701" w:name="_Toc532820295"/>
      <w:bookmarkStart w:id="702" w:name="_Toc532820813"/>
      <w:bookmarkStart w:id="703" w:name="_Toc532817372"/>
      <w:bookmarkStart w:id="704" w:name="_Toc532818637"/>
      <w:bookmarkStart w:id="705" w:name="_Toc532820296"/>
      <w:bookmarkStart w:id="706" w:name="_Toc532820814"/>
      <w:bookmarkStart w:id="707" w:name="_Toc532817373"/>
      <w:bookmarkStart w:id="708" w:name="_Toc532818638"/>
      <w:bookmarkStart w:id="709" w:name="_Toc532820297"/>
      <w:bookmarkStart w:id="710" w:name="_Toc532820815"/>
      <w:bookmarkStart w:id="711" w:name="_Toc532817374"/>
      <w:bookmarkStart w:id="712" w:name="_Toc532818639"/>
      <w:bookmarkStart w:id="713" w:name="_Toc532820298"/>
      <w:bookmarkStart w:id="714" w:name="_Toc532820816"/>
      <w:bookmarkStart w:id="715" w:name="_Toc532817375"/>
      <w:bookmarkStart w:id="716" w:name="_Toc532818640"/>
      <w:bookmarkStart w:id="717" w:name="_Toc532820299"/>
      <w:bookmarkStart w:id="718" w:name="_Toc532820817"/>
      <w:bookmarkStart w:id="719" w:name="_Toc532817376"/>
      <w:bookmarkStart w:id="720" w:name="_Toc532818641"/>
      <w:bookmarkStart w:id="721" w:name="_Toc532820300"/>
      <w:bookmarkStart w:id="722" w:name="_Toc532820818"/>
      <w:bookmarkStart w:id="723" w:name="_Toc532817377"/>
      <w:bookmarkStart w:id="724" w:name="_Toc532818642"/>
      <w:bookmarkStart w:id="725" w:name="_Toc532820301"/>
      <w:bookmarkStart w:id="726" w:name="_Toc532820819"/>
      <w:bookmarkStart w:id="727" w:name="_Toc532817378"/>
      <w:bookmarkStart w:id="728" w:name="_Toc532818643"/>
      <w:bookmarkStart w:id="729" w:name="_Toc532820302"/>
      <w:bookmarkStart w:id="730" w:name="_Toc532820820"/>
      <w:bookmarkStart w:id="731" w:name="_Toc532817379"/>
      <w:bookmarkStart w:id="732" w:name="_Toc532818644"/>
      <w:bookmarkStart w:id="733" w:name="_Toc532820303"/>
      <w:bookmarkStart w:id="734" w:name="_Toc532820821"/>
      <w:bookmarkStart w:id="735" w:name="_Toc532817380"/>
      <w:bookmarkStart w:id="736" w:name="_Toc532818645"/>
      <w:bookmarkStart w:id="737" w:name="_Toc532820304"/>
      <w:bookmarkStart w:id="738" w:name="_Toc532820822"/>
      <w:bookmarkStart w:id="739" w:name="_Toc532817381"/>
      <w:bookmarkStart w:id="740" w:name="_Toc532818646"/>
      <w:bookmarkStart w:id="741" w:name="_Toc532820305"/>
      <w:bookmarkStart w:id="742" w:name="_Toc532820823"/>
      <w:bookmarkStart w:id="743" w:name="_Toc532817382"/>
      <w:bookmarkStart w:id="744" w:name="_Toc532818647"/>
      <w:bookmarkStart w:id="745" w:name="_Toc532820306"/>
      <w:bookmarkStart w:id="746" w:name="_Toc532820824"/>
      <w:bookmarkStart w:id="747" w:name="_Toc532817383"/>
      <w:bookmarkStart w:id="748" w:name="_Toc532818648"/>
      <w:bookmarkStart w:id="749" w:name="_Toc532820307"/>
      <w:bookmarkStart w:id="750" w:name="_Toc532820825"/>
      <w:bookmarkStart w:id="751" w:name="_Toc532817384"/>
      <w:bookmarkStart w:id="752" w:name="_Toc532818649"/>
      <w:bookmarkStart w:id="753" w:name="_Toc532820308"/>
      <w:bookmarkStart w:id="754" w:name="_Toc532820826"/>
      <w:bookmarkStart w:id="755" w:name="_Toc532817385"/>
      <w:bookmarkStart w:id="756" w:name="_Toc532818650"/>
      <w:bookmarkStart w:id="757" w:name="_Toc532820309"/>
      <w:bookmarkStart w:id="758" w:name="_Toc532820827"/>
      <w:bookmarkStart w:id="759" w:name="_Toc524092122"/>
      <w:bookmarkStart w:id="760" w:name="_Toc532817386"/>
      <w:bookmarkStart w:id="761" w:name="_Toc532818651"/>
      <w:bookmarkStart w:id="762" w:name="_Toc532820310"/>
      <w:bookmarkStart w:id="763" w:name="_Toc532820828"/>
      <w:bookmarkStart w:id="764" w:name="_Toc532817387"/>
      <w:bookmarkStart w:id="765" w:name="_Toc532818652"/>
      <w:bookmarkStart w:id="766" w:name="_Toc532820311"/>
      <w:bookmarkStart w:id="767" w:name="_Toc532820829"/>
      <w:bookmarkStart w:id="768" w:name="_Toc532817388"/>
      <w:bookmarkStart w:id="769" w:name="_Toc532818653"/>
      <w:bookmarkStart w:id="770" w:name="_Toc532820312"/>
      <w:bookmarkStart w:id="771" w:name="_Toc532820830"/>
      <w:bookmarkStart w:id="772" w:name="_Toc532817389"/>
      <w:bookmarkStart w:id="773" w:name="_Toc532818654"/>
      <w:bookmarkStart w:id="774" w:name="_Toc532820313"/>
      <w:bookmarkStart w:id="775" w:name="_Toc532820831"/>
      <w:bookmarkStart w:id="776" w:name="_Toc532817390"/>
      <w:bookmarkStart w:id="777" w:name="_Toc532818655"/>
      <w:bookmarkStart w:id="778" w:name="_Toc532820314"/>
      <w:bookmarkStart w:id="779" w:name="_Toc532820832"/>
      <w:bookmarkStart w:id="780" w:name="_Toc532817391"/>
      <w:bookmarkStart w:id="781" w:name="_Toc532818656"/>
      <w:bookmarkStart w:id="782" w:name="_Toc532820315"/>
      <w:bookmarkStart w:id="783" w:name="_Toc532820833"/>
      <w:bookmarkStart w:id="784" w:name="_Toc532817392"/>
      <w:bookmarkStart w:id="785" w:name="_Toc532818657"/>
      <w:bookmarkStart w:id="786" w:name="_Toc532820316"/>
      <w:bookmarkStart w:id="787" w:name="_Toc532820834"/>
      <w:bookmarkStart w:id="788" w:name="_Toc532817393"/>
      <w:bookmarkStart w:id="789" w:name="_Toc532818658"/>
      <w:bookmarkStart w:id="790" w:name="_Toc532820317"/>
      <w:bookmarkStart w:id="791" w:name="_Toc532820835"/>
      <w:bookmarkStart w:id="792" w:name="_Toc532817394"/>
      <w:bookmarkStart w:id="793" w:name="_Toc532818659"/>
      <w:bookmarkStart w:id="794" w:name="_Toc532820318"/>
      <w:bookmarkStart w:id="795" w:name="_Toc532820836"/>
      <w:bookmarkStart w:id="796" w:name="_Toc532817395"/>
      <w:bookmarkStart w:id="797" w:name="_Toc532818660"/>
      <w:bookmarkStart w:id="798" w:name="_Toc532820319"/>
      <w:bookmarkStart w:id="799" w:name="_Toc532820837"/>
      <w:bookmarkStart w:id="800" w:name="_Toc532817396"/>
      <w:bookmarkStart w:id="801" w:name="_Toc532818661"/>
      <w:bookmarkStart w:id="802" w:name="_Toc532820320"/>
      <w:bookmarkStart w:id="803" w:name="_Toc532820838"/>
      <w:bookmarkStart w:id="804" w:name="_Toc532817397"/>
      <w:bookmarkStart w:id="805" w:name="_Toc532818662"/>
      <w:bookmarkStart w:id="806" w:name="_Toc532820321"/>
      <w:bookmarkStart w:id="807" w:name="_Toc532820839"/>
      <w:bookmarkStart w:id="808" w:name="_Toc532817398"/>
      <w:bookmarkStart w:id="809" w:name="_Toc532818663"/>
      <w:bookmarkStart w:id="810" w:name="_Toc532820322"/>
      <w:bookmarkStart w:id="811" w:name="_Toc532820840"/>
      <w:bookmarkStart w:id="812" w:name="_Toc532817399"/>
      <w:bookmarkStart w:id="813" w:name="_Toc532818664"/>
      <w:bookmarkStart w:id="814" w:name="_Toc532820323"/>
      <w:bookmarkStart w:id="815" w:name="_Toc532820841"/>
      <w:bookmarkStart w:id="816" w:name="_Toc532817400"/>
      <w:bookmarkStart w:id="817" w:name="_Toc532818665"/>
      <w:bookmarkStart w:id="818" w:name="_Toc532820324"/>
      <w:bookmarkStart w:id="819" w:name="_Toc532820842"/>
      <w:bookmarkStart w:id="820" w:name="_Toc532817401"/>
      <w:bookmarkStart w:id="821" w:name="_Toc532818666"/>
      <w:bookmarkStart w:id="822" w:name="_Toc532820325"/>
      <w:bookmarkStart w:id="823" w:name="_Toc532820843"/>
      <w:bookmarkStart w:id="824" w:name="_Toc532817402"/>
      <w:bookmarkStart w:id="825" w:name="_Toc532818667"/>
      <w:bookmarkStart w:id="826" w:name="_Toc532820326"/>
      <w:bookmarkStart w:id="827" w:name="_Toc532820844"/>
      <w:bookmarkStart w:id="828" w:name="_Toc532817403"/>
      <w:bookmarkStart w:id="829" w:name="_Toc532818668"/>
      <w:bookmarkStart w:id="830" w:name="_Toc532820327"/>
      <w:bookmarkStart w:id="831" w:name="_Toc532820845"/>
      <w:bookmarkStart w:id="832" w:name="_Toc532817404"/>
      <w:bookmarkStart w:id="833" w:name="_Toc532818669"/>
      <w:bookmarkStart w:id="834" w:name="_Toc532820328"/>
      <w:bookmarkStart w:id="835" w:name="_Toc532820846"/>
      <w:bookmarkStart w:id="836" w:name="_Toc532817405"/>
      <w:bookmarkStart w:id="837" w:name="_Toc532818670"/>
      <w:bookmarkStart w:id="838" w:name="_Toc532820329"/>
      <w:bookmarkStart w:id="839" w:name="_Toc532820847"/>
      <w:bookmarkStart w:id="840" w:name="_Toc532817406"/>
      <w:bookmarkStart w:id="841" w:name="_Toc532818671"/>
      <w:bookmarkStart w:id="842" w:name="_Toc532820330"/>
      <w:bookmarkStart w:id="843" w:name="_Toc532820848"/>
      <w:bookmarkStart w:id="844" w:name="_Toc532817407"/>
      <w:bookmarkStart w:id="845" w:name="_Toc532818672"/>
      <w:bookmarkStart w:id="846" w:name="_Toc532820331"/>
      <w:bookmarkStart w:id="847" w:name="_Toc532820849"/>
      <w:bookmarkStart w:id="848" w:name="_Toc532817408"/>
      <w:bookmarkStart w:id="849" w:name="_Toc532818673"/>
      <w:bookmarkStart w:id="850" w:name="_Toc532820332"/>
      <w:bookmarkStart w:id="851" w:name="_Toc532820850"/>
      <w:bookmarkStart w:id="852" w:name="_Toc532817409"/>
      <w:bookmarkStart w:id="853" w:name="_Toc532818674"/>
      <w:bookmarkStart w:id="854" w:name="_Toc532820333"/>
      <w:bookmarkStart w:id="855" w:name="_Toc532820851"/>
      <w:bookmarkStart w:id="856" w:name="_Toc532817410"/>
      <w:bookmarkStart w:id="857" w:name="_Toc532818675"/>
      <w:bookmarkStart w:id="858" w:name="_Toc532820334"/>
      <w:bookmarkStart w:id="859" w:name="_Toc532820852"/>
      <w:bookmarkStart w:id="860" w:name="_Toc532817411"/>
      <w:bookmarkStart w:id="861" w:name="_Toc532818676"/>
      <w:bookmarkStart w:id="862" w:name="_Toc532820335"/>
      <w:bookmarkStart w:id="863" w:name="_Toc532820853"/>
      <w:bookmarkStart w:id="864" w:name="_Toc532817412"/>
      <w:bookmarkStart w:id="865" w:name="_Toc532818677"/>
      <w:bookmarkStart w:id="866" w:name="_Toc532820336"/>
      <w:bookmarkStart w:id="867" w:name="_Toc532820854"/>
      <w:bookmarkStart w:id="868" w:name="_Toc532817413"/>
      <w:bookmarkStart w:id="869" w:name="_Toc532818678"/>
      <w:bookmarkStart w:id="870" w:name="_Toc532820337"/>
      <w:bookmarkStart w:id="871" w:name="_Toc532820855"/>
      <w:bookmarkStart w:id="872" w:name="_Toc532817414"/>
      <w:bookmarkStart w:id="873" w:name="_Toc532818679"/>
      <w:bookmarkStart w:id="874" w:name="_Toc532820338"/>
      <w:bookmarkStart w:id="875" w:name="_Toc532820856"/>
      <w:bookmarkStart w:id="876" w:name="_Toc532817415"/>
      <w:bookmarkStart w:id="877" w:name="_Toc532818680"/>
      <w:bookmarkStart w:id="878" w:name="_Toc532820339"/>
      <w:bookmarkStart w:id="879" w:name="_Toc532820857"/>
      <w:bookmarkStart w:id="880" w:name="_Toc532817416"/>
      <w:bookmarkStart w:id="881" w:name="_Toc532818681"/>
      <w:bookmarkStart w:id="882" w:name="_Toc532820340"/>
      <w:bookmarkStart w:id="883" w:name="_Toc532820858"/>
      <w:bookmarkStart w:id="884" w:name="_Toc532817417"/>
      <w:bookmarkStart w:id="885" w:name="_Toc532818682"/>
      <w:bookmarkStart w:id="886" w:name="_Toc532820341"/>
      <w:bookmarkStart w:id="887" w:name="_Toc532820859"/>
      <w:bookmarkStart w:id="888" w:name="_Toc532817418"/>
      <w:bookmarkStart w:id="889" w:name="_Toc532818683"/>
      <w:bookmarkStart w:id="890" w:name="_Toc532820342"/>
      <w:bookmarkStart w:id="891" w:name="_Toc532820860"/>
      <w:bookmarkStart w:id="892" w:name="_Toc532817419"/>
      <w:bookmarkStart w:id="893" w:name="_Toc532818684"/>
      <w:bookmarkStart w:id="894" w:name="_Toc532820343"/>
      <w:bookmarkStart w:id="895" w:name="_Toc532820861"/>
      <w:bookmarkStart w:id="896" w:name="_Toc532817420"/>
      <w:bookmarkStart w:id="897" w:name="_Toc532818685"/>
      <w:bookmarkStart w:id="898" w:name="_Toc532820344"/>
      <w:bookmarkStart w:id="899" w:name="_Toc532820862"/>
      <w:bookmarkStart w:id="900" w:name="_Toc532817421"/>
      <w:bookmarkStart w:id="901" w:name="_Toc532818686"/>
      <w:bookmarkStart w:id="902" w:name="_Toc532820345"/>
      <w:bookmarkStart w:id="903" w:name="_Toc532820863"/>
      <w:bookmarkStart w:id="904" w:name="_Toc532817422"/>
      <w:bookmarkStart w:id="905" w:name="_Toc532818687"/>
      <w:bookmarkStart w:id="906" w:name="_Toc532820346"/>
      <w:bookmarkStart w:id="907" w:name="_Toc532820864"/>
      <w:bookmarkStart w:id="908" w:name="_Toc532817423"/>
      <w:bookmarkStart w:id="909" w:name="_Toc532818688"/>
      <w:bookmarkStart w:id="910" w:name="_Toc532820347"/>
      <w:bookmarkStart w:id="911" w:name="_Toc532820865"/>
      <w:bookmarkStart w:id="912" w:name="_Toc532817424"/>
      <w:bookmarkStart w:id="913" w:name="_Toc532818689"/>
      <w:bookmarkStart w:id="914" w:name="_Toc532820348"/>
      <w:bookmarkStart w:id="915" w:name="_Toc532820866"/>
      <w:bookmarkStart w:id="916" w:name="_Toc532817425"/>
      <w:bookmarkStart w:id="917" w:name="_Toc532818690"/>
      <w:bookmarkStart w:id="918" w:name="_Toc532820349"/>
      <w:bookmarkStart w:id="919" w:name="_Toc532820867"/>
      <w:bookmarkStart w:id="920" w:name="_Toc532817426"/>
      <w:bookmarkStart w:id="921" w:name="_Toc532818691"/>
      <w:bookmarkStart w:id="922" w:name="_Toc532820350"/>
      <w:bookmarkStart w:id="923" w:name="_Toc532820868"/>
      <w:bookmarkStart w:id="924" w:name="_Toc532817427"/>
      <w:bookmarkStart w:id="925" w:name="_Toc532818692"/>
      <w:bookmarkStart w:id="926" w:name="_Toc532820351"/>
      <w:bookmarkStart w:id="927" w:name="_Toc532820869"/>
      <w:bookmarkStart w:id="928" w:name="_Toc532817428"/>
      <w:bookmarkStart w:id="929" w:name="_Toc532818693"/>
      <w:bookmarkStart w:id="930" w:name="_Toc532820352"/>
      <w:bookmarkStart w:id="931" w:name="_Toc532820870"/>
      <w:bookmarkStart w:id="932" w:name="_Toc532817429"/>
      <w:bookmarkStart w:id="933" w:name="_Toc532818694"/>
      <w:bookmarkStart w:id="934" w:name="_Toc532820353"/>
      <w:bookmarkStart w:id="935" w:name="_Toc532820871"/>
      <w:bookmarkStart w:id="936" w:name="_Toc532817430"/>
      <w:bookmarkStart w:id="937" w:name="_Toc532818695"/>
      <w:bookmarkStart w:id="938" w:name="_Toc532820354"/>
      <w:bookmarkStart w:id="939" w:name="_Toc532820872"/>
      <w:bookmarkStart w:id="940" w:name="_Toc532817431"/>
      <w:bookmarkStart w:id="941" w:name="_Toc532818696"/>
      <w:bookmarkStart w:id="942" w:name="_Toc532820355"/>
      <w:bookmarkStart w:id="943" w:name="_Toc532820873"/>
      <w:bookmarkStart w:id="944" w:name="_Toc532817432"/>
      <w:bookmarkStart w:id="945" w:name="_Toc532818697"/>
      <w:bookmarkStart w:id="946" w:name="_Toc532820356"/>
      <w:bookmarkStart w:id="947" w:name="_Toc532820874"/>
      <w:bookmarkStart w:id="948" w:name="_Toc532817433"/>
      <w:bookmarkStart w:id="949" w:name="_Toc532818698"/>
      <w:bookmarkStart w:id="950" w:name="_Toc532820357"/>
      <w:bookmarkStart w:id="951" w:name="_Toc532820875"/>
      <w:bookmarkStart w:id="952" w:name="_Toc532817434"/>
      <w:bookmarkStart w:id="953" w:name="_Toc532818699"/>
      <w:bookmarkStart w:id="954" w:name="_Toc532820358"/>
      <w:bookmarkStart w:id="955" w:name="_Toc532820876"/>
      <w:bookmarkStart w:id="956" w:name="_Toc532817435"/>
      <w:bookmarkStart w:id="957" w:name="_Toc532818700"/>
      <w:bookmarkStart w:id="958" w:name="_Toc532820359"/>
      <w:bookmarkStart w:id="959" w:name="_Toc532820877"/>
      <w:bookmarkStart w:id="960" w:name="_Toc532817436"/>
      <w:bookmarkStart w:id="961" w:name="_Toc532818701"/>
      <w:bookmarkStart w:id="962" w:name="_Toc532820360"/>
      <w:bookmarkStart w:id="963" w:name="_Toc532820878"/>
      <w:bookmarkStart w:id="964" w:name="_Toc532817437"/>
      <w:bookmarkStart w:id="965" w:name="_Toc532818702"/>
      <w:bookmarkStart w:id="966" w:name="_Toc532820361"/>
      <w:bookmarkStart w:id="967" w:name="_Toc532820879"/>
      <w:bookmarkStart w:id="968" w:name="_Toc532817438"/>
      <w:bookmarkStart w:id="969" w:name="_Toc532818703"/>
      <w:bookmarkStart w:id="970" w:name="_Toc532820362"/>
      <w:bookmarkStart w:id="971" w:name="_Toc532820880"/>
      <w:bookmarkStart w:id="972" w:name="_Toc532817439"/>
      <w:bookmarkStart w:id="973" w:name="_Toc532818704"/>
      <w:bookmarkStart w:id="974" w:name="_Toc532820363"/>
      <w:bookmarkStart w:id="975" w:name="_Toc532820881"/>
      <w:bookmarkStart w:id="976" w:name="_Toc532817440"/>
      <w:bookmarkStart w:id="977" w:name="_Toc532818705"/>
      <w:bookmarkStart w:id="978" w:name="_Toc532820364"/>
      <w:bookmarkStart w:id="979" w:name="_Toc532820882"/>
      <w:bookmarkStart w:id="980" w:name="_Toc532817441"/>
      <w:bookmarkStart w:id="981" w:name="_Toc532818706"/>
      <w:bookmarkStart w:id="982" w:name="_Toc532820365"/>
      <w:bookmarkStart w:id="983" w:name="_Toc532820883"/>
      <w:bookmarkStart w:id="984" w:name="_Toc532817442"/>
      <w:bookmarkStart w:id="985" w:name="_Toc532818707"/>
      <w:bookmarkStart w:id="986" w:name="_Toc532820366"/>
      <w:bookmarkStart w:id="987" w:name="_Toc532820884"/>
      <w:bookmarkStart w:id="988" w:name="_Toc532817443"/>
      <w:bookmarkStart w:id="989" w:name="_Toc532818708"/>
      <w:bookmarkStart w:id="990" w:name="_Toc532820367"/>
      <w:bookmarkStart w:id="991" w:name="_Toc532820885"/>
      <w:bookmarkStart w:id="992" w:name="_Toc532817444"/>
      <w:bookmarkStart w:id="993" w:name="_Toc532818709"/>
      <w:bookmarkStart w:id="994" w:name="_Toc532820368"/>
      <w:bookmarkStart w:id="995" w:name="_Toc532820886"/>
      <w:bookmarkStart w:id="996" w:name="_Toc532817445"/>
      <w:bookmarkStart w:id="997" w:name="_Toc532818710"/>
      <w:bookmarkStart w:id="998" w:name="_Toc532820369"/>
      <w:bookmarkStart w:id="999" w:name="_Toc532820887"/>
      <w:bookmarkStart w:id="1000" w:name="_Toc532817446"/>
      <w:bookmarkStart w:id="1001" w:name="_Toc532818711"/>
      <w:bookmarkStart w:id="1002" w:name="_Toc532820370"/>
      <w:bookmarkStart w:id="1003" w:name="_Toc532820888"/>
      <w:bookmarkStart w:id="1004" w:name="_Toc532817447"/>
      <w:bookmarkStart w:id="1005" w:name="_Toc532818712"/>
      <w:bookmarkStart w:id="1006" w:name="_Toc532820371"/>
      <w:bookmarkStart w:id="1007" w:name="_Toc532820889"/>
      <w:bookmarkStart w:id="1008" w:name="_Toc532817448"/>
      <w:bookmarkStart w:id="1009" w:name="_Toc532818713"/>
      <w:bookmarkStart w:id="1010" w:name="_Toc532820372"/>
      <w:bookmarkStart w:id="1011" w:name="_Toc532820890"/>
      <w:bookmarkStart w:id="1012" w:name="_Toc532817449"/>
      <w:bookmarkStart w:id="1013" w:name="_Toc532818714"/>
      <w:bookmarkStart w:id="1014" w:name="_Toc532820373"/>
      <w:bookmarkStart w:id="1015" w:name="_Toc532820891"/>
      <w:bookmarkStart w:id="1016" w:name="_Toc532817450"/>
      <w:bookmarkStart w:id="1017" w:name="_Toc532818715"/>
      <w:bookmarkStart w:id="1018" w:name="_Toc532820374"/>
      <w:bookmarkStart w:id="1019" w:name="_Toc532820892"/>
      <w:bookmarkStart w:id="1020" w:name="_Toc532817451"/>
      <w:bookmarkStart w:id="1021" w:name="_Toc532818716"/>
      <w:bookmarkStart w:id="1022" w:name="_Toc532820375"/>
      <w:bookmarkStart w:id="1023" w:name="_Toc532820893"/>
      <w:bookmarkStart w:id="1024" w:name="_Toc532817452"/>
      <w:bookmarkStart w:id="1025" w:name="_Toc532818717"/>
      <w:bookmarkStart w:id="1026" w:name="_Toc532820376"/>
      <w:bookmarkStart w:id="1027" w:name="_Toc532820894"/>
      <w:bookmarkStart w:id="1028" w:name="_Toc532817453"/>
      <w:bookmarkStart w:id="1029" w:name="_Toc532818718"/>
      <w:bookmarkStart w:id="1030" w:name="_Toc532820377"/>
      <w:bookmarkStart w:id="1031" w:name="_Toc532820895"/>
      <w:bookmarkStart w:id="1032" w:name="_Toc532817454"/>
      <w:bookmarkStart w:id="1033" w:name="_Toc532818719"/>
      <w:bookmarkStart w:id="1034" w:name="_Toc532820378"/>
      <w:bookmarkStart w:id="1035" w:name="_Toc532820896"/>
      <w:bookmarkStart w:id="1036" w:name="_Toc532817455"/>
      <w:bookmarkStart w:id="1037" w:name="_Toc532818720"/>
      <w:bookmarkStart w:id="1038" w:name="_Toc532820379"/>
      <w:bookmarkStart w:id="1039" w:name="_Toc532820897"/>
      <w:bookmarkStart w:id="1040" w:name="_Toc532817456"/>
      <w:bookmarkStart w:id="1041" w:name="_Toc532818721"/>
      <w:bookmarkStart w:id="1042" w:name="_Toc532820380"/>
      <w:bookmarkStart w:id="1043" w:name="_Toc532820898"/>
      <w:bookmarkStart w:id="1044" w:name="_Toc532817457"/>
      <w:bookmarkStart w:id="1045" w:name="_Toc532818722"/>
      <w:bookmarkStart w:id="1046" w:name="_Toc532820381"/>
      <w:bookmarkStart w:id="1047" w:name="_Toc532820899"/>
      <w:bookmarkStart w:id="1048" w:name="_Toc532817458"/>
      <w:bookmarkStart w:id="1049" w:name="_Toc532818723"/>
      <w:bookmarkStart w:id="1050" w:name="_Toc532820382"/>
      <w:bookmarkStart w:id="1051" w:name="_Toc532820900"/>
      <w:bookmarkStart w:id="1052" w:name="_Toc532817459"/>
      <w:bookmarkStart w:id="1053" w:name="_Toc532818724"/>
      <w:bookmarkStart w:id="1054" w:name="_Toc532820383"/>
      <w:bookmarkStart w:id="1055" w:name="_Toc532820901"/>
      <w:bookmarkStart w:id="1056" w:name="_Toc532817460"/>
      <w:bookmarkStart w:id="1057" w:name="_Toc532818725"/>
      <w:bookmarkStart w:id="1058" w:name="_Toc532820384"/>
      <w:bookmarkStart w:id="1059" w:name="_Toc532820902"/>
      <w:bookmarkStart w:id="1060" w:name="_Toc532817461"/>
      <w:bookmarkStart w:id="1061" w:name="_Toc532818726"/>
      <w:bookmarkStart w:id="1062" w:name="_Toc532820385"/>
      <w:bookmarkStart w:id="1063" w:name="_Toc532820903"/>
      <w:bookmarkStart w:id="1064" w:name="_Toc532817462"/>
      <w:bookmarkStart w:id="1065" w:name="_Toc532818727"/>
      <w:bookmarkStart w:id="1066" w:name="_Toc532820386"/>
      <w:bookmarkStart w:id="1067" w:name="_Toc532820904"/>
      <w:bookmarkStart w:id="1068" w:name="_Toc532817463"/>
      <w:bookmarkStart w:id="1069" w:name="_Toc532818728"/>
      <w:bookmarkStart w:id="1070" w:name="_Toc532820387"/>
      <w:bookmarkStart w:id="1071" w:name="_Toc532820905"/>
      <w:bookmarkStart w:id="1072" w:name="_Toc532817464"/>
      <w:bookmarkStart w:id="1073" w:name="_Toc532818729"/>
      <w:bookmarkStart w:id="1074" w:name="_Toc532820388"/>
      <w:bookmarkStart w:id="1075" w:name="_Toc532820906"/>
      <w:bookmarkStart w:id="1076" w:name="_Toc532817556"/>
      <w:bookmarkStart w:id="1077" w:name="_Toc532818821"/>
      <w:bookmarkStart w:id="1078" w:name="_Toc532820480"/>
      <w:bookmarkStart w:id="1079" w:name="_Toc532820998"/>
      <w:bookmarkStart w:id="1080" w:name="_Toc532817557"/>
      <w:bookmarkStart w:id="1081" w:name="_Toc532818822"/>
      <w:bookmarkStart w:id="1082" w:name="_Toc532820481"/>
      <w:bookmarkStart w:id="1083" w:name="_Toc532820999"/>
      <w:bookmarkStart w:id="1084" w:name="_Toc532817558"/>
      <w:bookmarkStart w:id="1085" w:name="_Toc532818823"/>
      <w:bookmarkStart w:id="1086" w:name="_Toc532820482"/>
      <w:bookmarkStart w:id="1087" w:name="_Toc532821000"/>
      <w:bookmarkStart w:id="1088" w:name="_Toc128731895"/>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r>
        <w:rPr>
          <w:sz w:val="24"/>
          <w:szCs w:val="24"/>
        </w:rPr>
        <w:t>V</w:t>
      </w:r>
      <w:r w:rsidR="00BB1CAF">
        <w:rPr>
          <w:sz w:val="24"/>
          <w:szCs w:val="24"/>
        </w:rPr>
        <w:t>ersion Control</w:t>
      </w:r>
      <w:bookmarkEnd w:id="1088"/>
      <w:r>
        <w:rPr>
          <w:sz w:val="24"/>
          <w:szCs w:val="24"/>
        </w:rPr>
        <w:t xml:space="preserve"> </w:t>
      </w:r>
      <w:r w:rsidR="00C540BB">
        <w:rPr>
          <w:sz w:val="24"/>
          <w:szCs w:val="24"/>
        </w:rPr>
        <w:t xml:space="preserve"> </w:t>
      </w:r>
    </w:p>
    <w:p w14:paraId="369F2EFE" w14:textId="6D2E5F33" w:rsidR="00C540BB" w:rsidRDefault="00C540BB" w:rsidP="00C540BB">
      <w:pPr>
        <w:pStyle w:val="BodyText"/>
      </w:pPr>
    </w:p>
    <w:tbl>
      <w:tblPr>
        <w:tblStyle w:val="NationalGrid"/>
        <w:tblW w:w="7797" w:type="dxa"/>
        <w:tblLook w:val="04A0" w:firstRow="1" w:lastRow="0" w:firstColumn="1" w:lastColumn="0" w:noHBand="0" w:noVBand="1"/>
      </w:tblPr>
      <w:tblGrid>
        <w:gridCol w:w="793"/>
        <w:gridCol w:w="1437"/>
        <w:gridCol w:w="837"/>
        <w:gridCol w:w="5062"/>
      </w:tblGrid>
      <w:tr w:rsidR="00F970A4" w14:paraId="51AF6D0C" w14:textId="77777777" w:rsidTr="00F61ED9">
        <w:trPr>
          <w:cnfStyle w:val="100000000000" w:firstRow="1" w:lastRow="0" w:firstColumn="0" w:lastColumn="0" w:oddVBand="0" w:evenVBand="0" w:oddHBand="0" w:evenHBand="0" w:firstRowFirstColumn="0" w:firstRowLastColumn="0" w:lastRowFirstColumn="0" w:lastRowLastColumn="0"/>
        </w:trPr>
        <w:tc>
          <w:tcPr>
            <w:tcW w:w="793" w:type="dxa"/>
          </w:tcPr>
          <w:p w14:paraId="212C4104" w14:textId="3E2F9943" w:rsidR="00F970A4" w:rsidRPr="00FE6457" w:rsidRDefault="00F970A4" w:rsidP="00F970A4">
            <w:pPr>
              <w:pStyle w:val="BodyText"/>
              <w:rPr>
                <w:color w:val="auto"/>
              </w:rPr>
            </w:pPr>
            <w:r w:rsidRPr="00FE6457">
              <w:rPr>
                <w:color w:val="auto"/>
              </w:rPr>
              <w:t>Version</w:t>
            </w:r>
          </w:p>
        </w:tc>
        <w:tc>
          <w:tcPr>
            <w:tcW w:w="1037" w:type="dxa"/>
          </w:tcPr>
          <w:p w14:paraId="39C6E9DB" w14:textId="051873B6" w:rsidR="00F970A4" w:rsidRPr="00FE6457" w:rsidRDefault="00F970A4" w:rsidP="00F970A4">
            <w:pPr>
              <w:pStyle w:val="BodyText"/>
              <w:rPr>
                <w:color w:val="auto"/>
              </w:rPr>
            </w:pPr>
            <w:r w:rsidRPr="00FE6457">
              <w:rPr>
                <w:color w:val="auto"/>
              </w:rPr>
              <w:t>Date</w:t>
            </w:r>
          </w:p>
        </w:tc>
        <w:tc>
          <w:tcPr>
            <w:tcW w:w="864" w:type="dxa"/>
          </w:tcPr>
          <w:p w14:paraId="1F064144" w14:textId="5F550700" w:rsidR="00F970A4" w:rsidRPr="00FE6457" w:rsidRDefault="00F970A4" w:rsidP="00F970A4">
            <w:pPr>
              <w:pStyle w:val="BodyText"/>
              <w:rPr>
                <w:color w:val="auto"/>
              </w:rPr>
            </w:pPr>
            <w:r w:rsidRPr="00FE6457">
              <w:rPr>
                <w:color w:val="auto"/>
              </w:rPr>
              <w:t>Author</w:t>
            </w:r>
          </w:p>
        </w:tc>
        <w:tc>
          <w:tcPr>
            <w:tcW w:w="5103" w:type="dxa"/>
          </w:tcPr>
          <w:p w14:paraId="4E0284DA" w14:textId="5534AEA3" w:rsidR="00F970A4" w:rsidRPr="00FE6457" w:rsidRDefault="00F970A4" w:rsidP="00F970A4">
            <w:pPr>
              <w:pStyle w:val="BodyText"/>
              <w:rPr>
                <w:color w:val="auto"/>
              </w:rPr>
            </w:pPr>
            <w:r w:rsidRPr="00FE6457">
              <w:rPr>
                <w:color w:val="auto"/>
              </w:rPr>
              <w:t xml:space="preserve">Rationale </w:t>
            </w:r>
          </w:p>
        </w:tc>
      </w:tr>
      <w:tr w:rsidR="00492424" w14:paraId="26E5CD4F" w14:textId="77777777" w:rsidTr="00F61ED9">
        <w:tc>
          <w:tcPr>
            <w:tcW w:w="793" w:type="dxa"/>
          </w:tcPr>
          <w:p w14:paraId="51F734A2" w14:textId="5E1F166A" w:rsidR="00492424" w:rsidRPr="00FE6457" w:rsidRDefault="00492424" w:rsidP="00492424">
            <w:pPr>
              <w:pStyle w:val="BodyText"/>
              <w:rPr>
                <w:color w:val="auto"/>
              </w:rPr>
            </w:pPr>
            <w:r w:rsidRPr="00FE6457">
              <w:rPr>
                <w:color w:val="auto"/>
              </w:rPr>
              <w:t>Issue 1</w:t>
            </w:r>
          </w:p>
        </w:tc>
        <w:tc>
          <w:tcPr>
            <w:tcW w:w="1037" w:type="dxa"/>
          </w:tcPr>
          <w:p w14:paraId="13AB0B70" w14:textId="07B087DA" w:rsidR="00492424" w:rsidRPr="00FE6457" w:rsidRDefault="00492424" w:rsidP="00492424">
            <w:pPr>
              <w:pStyle w:val="BodyText"/>
              <w:rPr>
                <w:color w:val="auto"/>
              </w:rPr>
            </w:pPr>
            <w:r w:rsidRPr="00FE6457">
              <w:rPr>
                <w:color w:val="auto"/>
              </w:rPr>
              <w:t>Dec 2018</w:t>
            </w:r>
          </w:p>
        </w:tc>
        <w:tc>
          <w:tcPr>
            <w:tcW w:w="864" w:type="dxa"/>
          </w:tcPr>
          <w:p w14:paraId="23E28056" w14:textId="47553209" w:rsidR="00492424" w:rsidRPr="00FE6457" w:rsidRDefault="00492424" w:rsidP="00492424">
            <w:pPr>
              <w:pStyle w:val="BodyText"/>
              <w:rPr>
                <w:color w:val="auto"/>
              </w:rPr>
            </w:pPr>
            <w:r w:rsidRPr="00FE6457">
              <w:rPr>
                <w:color w:val="auto"/>
              </w:rPr>
              <w:t>NGESO</w:t>
            </w:r>
          </w:p>
        </w:tc>
        <w:tc>
          <w:tcPr>
            <w:tcW w:w="5103" w:type="dxa"/>
          </w:tcPr>
          <w:p w14:paraId="43622302" w14:textId="133C3CBA" w:rsidR="00492424" w:rsidRPr="00FE6457" w:rsidRDefault="00492424" w:rsidP="00E61658">
            <w:pPr>
              <w:pStyle w:val="BodyText"/>
              <w:jc w:val="both"/>
              <w:rPr>
                <w:color w:val="auto"/>
              </w:rPr>
            </w:pPr>
            <w:r w:rsidRPr="00FE6457">
              <w:rPr>
                <w:color w:val="auto"/>
              </w:rPr>
              <w:t xml:space="preserve">By December 2018, each TSO shall notify the regulatory authority of the system defence plan designed pursuant to Article 11. </w:t>
            </w:r>
          </w:p>
        </w:tc>
      </w:tr>
      <w:tr w:rsidR="00501039" w14:paraId="39BFD98C" w14:textId="77777777" w:rsidTr="00F61ED9">
        <w:tc>
          <w:tcPr>
            <w:tcW w:w="793" w:type="dxa"/>
          </w:tcPr>
          <w:p w14:paraId="59021169" w14:textId="52908B3E" w:rsidR="00501039" w:rsidRPr="00FE6457" w:rsidRDefault="00501039" w:rsidP="00501039">
            <w:pPr>
              <w:pStyle w:val="BodyText"/>
              <w:rPr>
                <w:color w:val="auto"/>
              </w:rPr>
            </w:pPr>
            <w:r w:rsidRPr="00FE6457">
              <w:rPr>
                <w:color w:val="auto"/>
              </w:rPr>
              <w:t>Issue 2</w:t>
            </w:r>
          </w:p>
        </w:tc>
        <w:tc>
          <w:tcPr>
            <w:tcW w:w="1037" w:type="dxa"/>
          </w:tcPr>
          <w:p w14:paraId="3F62CE73" w14:textId="5AFB187B" w:rsidR="00501039" w:rsidRPr="00FE6457" w:rsidRDefault="00501039" w:rsidP="00501039">
            <w:pPr>
              <w:pStyle w:val="BodyText"/>
              <w:rPr>
                <w:color w:val="auto"/>
              </w:rPr>
            </w:pPr>
            <w:r w:rsidRPr="00FE6457">
              <w:rPr>
                <w:color w:val="auto"/>
              </w:rPr>
              <w:t>July 2019</w:t>
            </w:r>
          </w:p>
        </w:tc>
        <w:tc>
          <w:tcPr>
            <w:tcW w:w="864" w:type="dxa"/>
          </w:tcPr>
          <w:p w14:paraId="4C96DB6E" w14:textId="1C47A030" w:rsidR="00501039" w:rsidRPr="00FE6457" w:rsidRDefault="00501039" w:rsidP="00501039">
            <w:pPr>
              <w:pStyle w:val="BodyText"/>
              <w:rPr>
                <w:color w:val="auto"/>
              </w:rPr>
            </w:pPr>
            <w:r w:rsidRPr="00FE6457">
              <w:rPr>
                <w:color w:val="auto"/>
              </w:rPr>
              <w:t xml:space="preserve">NGESO </w:t>
            </w:r>
          </w:p>
        </w:tc>
        <w:tc>
          <w:tcPr>
            <w:tcW w:w="5103" w:type="dxa"/>
          </w:tcPr>
          <w:p w14:paraId="526CFA01" w14:textId="300C1A5B" w:rsidR="00501039" w:rsidRPr="00FE6457" w:rsidRDefault="00501039" w:rsidP="00E61658">
            <w:pPr>
              <w:pStyle w:val="BodyText"/>
              <w:jc w:val="both"/>
              <w:rPr>
                <w:color w:val="auto"/>
              </w:rPr>
            </w:pPr>
            <w:r w:rsidRPr="00FE6457">
              <w:rPr>
                <w:color w:val="auto"/>
              </w:rPr>
              <w:t xml:space="preserve">Further detail added to define SGU’s, outline the procedures to activate the system defence plan and updates made to the system protection schemes of Electricity Storage Modules. </w:t>
            </w:r>
          </w:p>
        </w:tc>
      </w:tr>
      <w:tr w:rsidR="00501039" w14:paraId="3E7A0667" w14:textId="77777777" w:rsidTr="00F61ED9">
        <w:tc>
          <w:tcPr>
            <w:tcW w:w="793" w:type="dxa"/>
          </w:tcPr>
          <w:p w14:paraId="2D417799" w14:textId="6C7B3BF0" w:rsidR="00501039" w:rsidRPr="00FE6457" w:rsidRDefault="00501039" w:rsidP="00501039">
            <w:pPr>
              <w:pStyle w:val="BodyText"/>
              <w:rPr>
                <w:color w:val="auto"/>
              </w:rPr>
            </w:pPr>
            <w:r w:rsidRPr="00FE6457">
              <w:rPr>
                <w:color w:val="auto"/>
              </w:rPr>
              <w:t>Issue 3</w:t>
            </w:r>
          </w:p>
        </w:tc>
        <w:tc>
          <w:tcPr>
            <w:tcW w:w="1037" w:type="dxa"/>
          </w:tcPr>
          <w:p w14:paraId="4395E460" w14:textId="2B0B3EA4" w:rsidR="00501039" w:rsidRPr="00FE6457" w:rsidRDefault="00501039" w:rsidP="00501039">
            <w:pPr>
              <w:pStyle w:val="BodyText"/>
              <w:rPr>
                <w:color w:val="auto"/>
              </w:rPr>
            </w:pPr>
            <w:r w:rsidRPr="00FE6457">
              <w:rPr>
                <w:color w:val="auto"/>
              </w:rPr>
              <w:t>December 2019</w:t>
            </w:r>
          </w:p>
        </w:tc>
        <w:tc>
          <w:tcPr>
            <w:tcW w:w="864" w:type="dxa"/>
          </w:tcPr>
          <w:p w14:paraId="68670EC4" w14:textId="630FA525" w:rsidR="00501039" w:rsidRPr="00FE6457" w:rsidRDefault="00501039" w:rsidP="00501039">
            <w:pPr>
              <w:pStyle w:val="BodyText"/>
              <w:rPr>
                <w:color w:val="auto"/>
                <w:highlight w:val="yellow"/>
              </w:rPr>
            </w:pPr>
            <w:r w:rsidRPr="00FE6457">
              <w:rPr>
                <w:color w:val="auto"/>
              </w:rPr>
              <w:t>NGESO</w:t>
            </w:r>
          </w:p>
        </w:tc>
        <w:tc>
          <w:tcPr>
            <w:tcW w:w="5103" w:type="dxa"/>
          </w:tcPr>
          <w:p w14:paraId="54AE5184" w14:textId="619BBF62" w:rsidR="00501039" w:rsidRPr="00FE6457" w:rsidRDefault="00501039" w:rsidP="00E61658">
            <w:pPr>
              <w:pStyle w:val="BodyText"/>
              <w:jc w:val="both"/>
              <w:rPr>
                <w:color w:val="auto"/>
              </w:rPr>
            </w:pPr>
            <w:r w:rsidRPr="00FE6457">
              <w:rPr>
                <w:color w:val="auto"/>
              </w:rPr>
              <w:t>Updates to the SGU list and High Priority S</w:t>
            </w:r>
            <w:r w:rsidR="00655BF3">
              <w:rPr>
                <w:color w:val="auto"/>
              </w:rPr>
              <w:t xml:space="preserve">ignificant </w:t>
            </w:r>
            <w:r w:rsidRPr="00FE6457">
              <w:rPr>
                <w:color w:val="auto"/>
              </w:rPr>
              <w:t>G</w:t>
            </w:r>
            <w:r w:rsidR="00655BF3">
              <w:rPr>
                <w:color w:val="auto"/>
              </w:rPr>
              <w:t xml:space="preserve">rid </w:t>
            </w:r>
            <w:r w:rsidRPr="00FE6457">
              <w:rPr>
                <w:color w:val="auto"/>
              </w:rPr>
              <w:t>U</w:t>
            </w:r>
            <w:r w:rsidR="00655BF3">
              <w:rPr>
                <w:color w:val="auto"/>
              </w:rPr>
              <w:t>ser</w:t>
            </w:r>
            <w:r w:rsidRPr="00FE6457">
              <w:rPr>
                <w:color w:val="auto"/>
              </w:rPr>
              <w:t xml:space="preserve">s. References to SOGL added. Clarification of emergency state and clarification of treatment of storage units and low frequency demand disconnection settings against NCER. Updates to assurance and compliance testing. Updates to glossary and definitions. </w:t>
            </w:r>
            <w:r w:rsidR="25DAE4E1" w:rsidRPr="00FE6457">
              <w:rPr>
                <w:rFonts w:ascii="Arial" w:eastAsia="Arial" w:hAnsi="Arial" w:cs="Arial"/>
                <w:color w:val="auto"/>
              </w:rPr>
              <w:t>Updated to reflect compliance requirements for implementation of NCER by December 2019.</w:t>
            </w:r>
          </w:p>
        </w:tc>
      </w:tr>
      <w:tr w:rsidR="00501039" w14:paraId="6DE3799F" w14:textId="77777777" w:rsidTr="00F61ED9">
        <w:tc>
          <w:tcPr>
            <w:tcW w:w="793" w:type="dxa"/>
          </w:tcPr>
          <w:p w14:paraId="1EAEF206" w14:textId="5BA6E4BD" w:rsidR="00501039" w:rsidRPr="00195BF7" w:rsidRDefault="00501039" w:rsidP="00501039">
            <w:pPr>
              <w:pStyle w:val="BodyText"/>
              <w:rPr>
                <w:color w:val="auto"/>
                <w:highlight w:val="green"/>
              </w:rPr>
            </w:pPr>
            <w:r w:rsidRPr="00195BF7">
              <w:rPr>
                <w:color w:val="auto"/>
                <w:highlight w:val="green"/>
              </w:rPr>
              <w:t>Issue 4</w:t>
            </w:r>
          </w:p>
        </w:tc>
        <w:tc>
          <w:tcPr>
            <w:tcW w:w="1037" w:type="dxa"/>
          </w:tcPr>
          <w:p w14:paraId="38878215" w14:textId="1F5CF8B3" w:rsidR="00501039" w:rsidRPr="00195BF7" w:rsidRDefault="00B932CD" w:rsidP="00501039">
            <w:pPr>
              <w:pStyle w:val="BodyText"/>
              <w:rPr>
                <w:color w:val="auto"/>
                <w:highlight w:val="green"/>
              </w:rPr>
            </w:pPr>
            <w:r w:rsidRPr="00195BF7">
              <w:rPr>
                <w:color w:val="auto"/>
                <w:highlight w:val="green"/>
              </w:rPr>
              <w:t>Ma</w:t>
            </w:r>
            <w:del w:id="1089" w:author="Antony Johnson" w:date="2022-10-21T11:31:00Z">
              <w:r w:rsidRPr="00195BF7" w:rsidDel="004F5B16">
                <w:rPr>
                  <w:color w:val="auto"/>
                  <w:highlight w:val="green"/>
                </w:rPr>
                <w:delText>r</w:delText>
              </w:r>
            </w:del>
            <w:r w:rsidR="00583459" w:rsidRPr="00195BF7">
              <w:rPr>
                <w:color w:val="auto"/>
                <w:highlight w:val="green"/>
              </w:rPr>
              <w:t>y</w:t>
            </w:r>
            <w:r w:rsidR="00501039" w:rsidRPr="00195BF7">
              <w:rPr>
                <w:color w:val="auto"/>
                <w:highlight w:val="green"/>
              </w:rPr>
              <w:t xml:space="preserve"> 202</w:t>
            </w:r>
            <w:r w:rsidRPr="00195BF7">
              <w:rPr>
                <w:color w:val="auto"/>
                <w:highlight w:val="green"/>
              </w:rPr>
              <w:t>2</w:t>
            </w:r>
          </w:p>
        </w:tc>
        <w:tc>
          <w:tcPr>
            <w:tcW w:w="864" w:type="dxa"/>
          </w:tcPr>
          <w:p w14:paraId="4196386B" w14:textId="3D37154C" w:rsidR="00501039" w:rsidRPr="00195BF7" w:rsidRDefault="00501039" w:rsidP="00501039">
            <w:pPr>
              <w:pStyle w:val="BodyText"/>
              <w:rPr>
                <w:color w:val="auto"/>
                <w:highlight w:val="green"/>
              </w:rPr>
            </w:pPr>
            <w:r w:rsidRPr="00195BF7">
              <w:rPr>
                <w:color w:val="auto"/>
                <w:highlight w:val="green"/>
              </w:rPr>
              <w:t>NGESO</w:t>
            </w:r>
          </w:p>
        </w:tc>
        <w:tc>
          <w:tcPr>
            <w:tcW w:w="5103" w:type="dxa"/>
          </w:tcPr>
          <w:p w14:paraId="3AFF4414" w14:textId="0A78E6D1" w:rsidR="00501039" w:rsidRPr="00195BF7" w:rsidRDefault="00715FF0" w:rsidP="00981B62">
            <w:pPr>
              <w:pStyle w:val="BodyText"/>
              <w:jc w:val="both"/>
              <w:rPr>
                <w:color w:val="auto"/>
                <w:highlight w:val="green"/>
              </w:rPr>
            </w:pPr>
            <w:r w:rsidRPr="00195BF7">
              <w:rPr>
                <w:rStyle w:val="normaltextrun"/>
                <w:rFonts w:ascii="Arial" w:hAnsi="Arial" w:cs="Arial"/>
                <w:color w:val="auto"/>
                <w:highlight w:val="green"/>
                <w:shd w:val="clear" w:color="auto" w:fill="FFFFFF"/>
              </w:rPr>
              <w:t>Refresh of document to reflect Grid Code updates (GC0096, GC0125, GC0127,GC0128,</w:t>
            </w:r>
            <w:r w:rsidR="00AD6E22" w:rsidRPr="00195BF7">
              <w:rPr>
                <w:rStyle w:val="normaltextrun"/>
                <w:rFonts w:ascii="Arial" w:hAnsi="Arial" w:cs="Arial"/>
                <w:color w:val="auto"/>
                <w:highlight w:val="green"/>
                <w:shd w:val="clear" w:color="auto" w:fill="FFFFFF"/>
              </w:rPr>
              <w:t>G</w:t>
            </w:r>
            <w:r w:rsidRPr="00195BF7">
              <w:rPr>
                <w:rStyle w:val="normaltextrun"/>
                <w:color w:val="auto"/>
                <w:highlight w:val="green"/>
              </w:rPr>
              <w:t>C0144</w:t>
            </w:r>
            <w:r w:rsidR="00AD6E22" w:rsidRPr="00195BF7">
              <w:rPr>
                <w:rStyle w:val="normaltextrun"/>
                <w:color w:val="auto"/>
                <w:highlight w:val="green"/>
              </w:rPr>
              <w:t>,</w:t>
            </w:r>
            <w:r w:rsidRPr="00195BF7">
              <w:rPr>
                <w:rStyle w:val="normaltextrun"/>
                <w:rFonts w:ascii="Arial" w:hAnsi="Arial" w:cs="Arial"/>
                <w:color w:val="auto"/>
                <w:highlight w:val="green"/>
                <w:shd w:val="clear" w:color="auto" w:fill="FFFFFF"/>
              </w:rPr>
              <w:t xml:space="preserve"> GC0147</w:t>
            </w:r>
            <w:r w:rsidR="002A5C96" w:rsidRPr="00195BF7">
              <w:rPr>
                <w:rStyle w:val="normaltextrun"/>
                <w:rFonts w:ascii="Arial" w:hAnsi="Arial" w:cs="Arial"/>
                <w:color w:val="auto"/>
                <w:highlight w:val="green"/>
                <w:shd w:val="clear" w:color="auto" w:fill="FFFFFF"/>
              </w:rPr>
              <w:t xml:space="preserve"> and GC0148</w:t>
            </w:r>
            <w:r w:rsidRPr="00195BF7">
              <w:rPr>
                <w:rStyle w:val="normaltextrun"/>
                <w:rFonts w:ascii="Arial" w:hAnsi="Arial" w:cs="Arial"/>
                <w:color w:val="auto"/>
                <w:highlight w:val="green"/>
                <w:shd w:val="clear" w:color="auto" w:fill="FFFFFF"/>
              </w:rPr>
              <w:t>) and approval of SGU list, T&amp;Cs</w:t>
            </w:r>
            <w:r w:rsidR="002A5C96" w:rsidRPr="00195BF7">
              <w:rPr>
                <w:rStyle w:val="normaltextrun"/>
                <w:rFonts w:ascii="Arial" w:hAnsi="Arial" w:cs="Arial"/>
                <w:color w:val="auto"/>
                <w:highlight w:val="green"/>
                <w:shd w:val="clear" w:color="auto" w:fill="FFFFFF"/>
              </w:rPr>
              <w:t xml:space="preserve"> and</w:t>
            </w:r>
            <w:r w:rsidRPr="00195BF7">
              <w:rPr>
                <w:rStyle w:val="normaltextrun"/>
                <w:rFonts w:ascii="Arial" w:hAnsi="Arial" w:cs="Arial"/>
                <w:color w:val="auto"/>
                <w:highlight w:val="green"/>
                <w:shd w:val="clear" w:color="auto" w:fill="FFFFFF"/>
              </w:rPr>
              <w:t xml:space="preserve"> Test Plan. </w:t>
            </w:r>
            <w:r w:rsidRPr="00195BF7">
              <w:rPr>
                <w:rStyle w:val="eop"/>
                <w:rFonts w:ascii="Arial" w:hAnsi="Arial" w:cs="Arial"/>
                <w:color w:val="auto"/>
                <w:highlight w:val="green"/>
                <w:shd w:val="clear" w:color="auto" w:fill="FFFFFF"/>
              </w:rPr>
              <w:t> </w:t>
            </w:r>
          </w:p>
        </w:tc>
      </w:tr>
      <w:tr w:rsidR="004F5B16" w14:paraId="63F8B91F" w14:textId="77777777" w:rsidTr="00F61ED9">
        <w:trPr>
          <w:ins w:id="1090" w:author="Antony Johnson" w:date="2022-10-21T11:31:00Z"/>
        </w:trPr>
        <w:tc>
          <w:tcPr>
            <w:tcW w:w="793" w:type="dxa"/>
          </w:tcPr>
          <w:p w14:paraId="263D4346" w14:textId="34FB083B" w:rsidR="004F5B16" w:rsidRPr="00FE6457" w:rsidRDefault="004F5B16" w:rsidP="00501039">
            <w:pPr>
              <w:pStyle w:val="BodyText"/>
              <w:rPr>
                <w:ins w:id="1091" w:author="Antony Johnson" w:date="2022-10-21T11:31:00Z"/>
                <w:color w:val="auto"/>
              </w:rPr>
            </w:pPr>
            <w:ins w:id="1092" w:author="Antony Johnson" w:date="2022-10-21T11:31:00Z">
              <w:r>
                <w:rPr>
                  <w:color w:val="auto"/>
                </w:rPr>
                <w:t>Issue 5</w:t>
              </w:r>
            </w:ins>
          </w:p>
        </w:tc>
        <w:tc>
          <w:tcPr>
            <w:tcW w:w="1037" w:type="dxa"/>
          </w:tcPr>
          <w:p w14:paraId="174AAD99" w14:textId="22B627EE" w:rsidR="004F5B16" w:rsidRPr="00FE6457" w:rsidRDefault="0018699D" w:rsidP="00501039">
            <w:pPr>
              <w:pStyle w:val="BodyText"/>
              <w:rPr>
                <w:ins w:id="1093" w:author="Antony Johnson" w:date="2022-10-21T11:31:00Z"/>
                <w:color w:val="auto"/>
              </w:rPr>
            </w:pPr>
            <w:ins w:id="1094" w:author="Johnson (ESO), Antony" w:date="2023-04-05T18:18:00Z">
              <w:r>
                <w:rPr>
                  <w:color w:val="auto"/>
                </w:rPr>
                <w:t>April</w:t>
              </w:r>
            </w:ins>
            <w:ins w:id="1095" w:author="Antony Johnson" w:date="2022-10-21T11:31:00Z">
              <w:del w:id="1096" w:author="Johnson (ESO), Antony" w:date="2023-01-23T12:57:00Z">
                <w:r w:rsidR="004F5B16" w:rsidDel="00864578">
                  <w:rPr>
                    <w:color w:val="auto"/>
                  </w:rPr>
                  <w:delText>November</w:delText>
                </w:r>
              </w:del>
              <w:r w:rsidR="004F5B16">
                <w:rPr>
                  <w:color w:val="auto"/>
                </w:rPr>
                <w:t xml:space="preserve"> 202</w:t>
              </w:r>
            </w:ins>
            <w:ins w:id="1097" w:author="Johnson (ESO), Antony" w:date="2023-01-23T12:57:00Z">
              <w:r w:rsidR="00864578">
                <w:rPr>
                  <w:color w:val="auto"/>
                </w:rPr>
                <w:t>3</w:t>
              </w:r>
            </w:ins>
            <w:ins w:id="1098" w:author="Antony Johnson" w:date="2022-10-21T11:31:00Z">
              <w:del w:id="1099" w:author="Johnson (ESO), Antony" w:date="2023-01-23T12:57:00Z">
                <w:r w:rsidR="004F5B16" w:rsidDel="00864578">
                  <w:rPr>
                    <w:color w:val="auto"/>
                  </w:rPr>
                  <w:delText>2</w:delText>
                </w:r>
              </w:del>
              <w:r w:rsidR="004F5B16">
                <w:rPr>
                  <w:color w:val="auto"/>
                </w:rPr>
                <w:t xml:space="preserve"> </w:t>
              </w:r>
            </w:ins>
          </w:p>
        </w:tc>
        <w:tc>
          <w:tcPr>
            <w:tcW w:w="864" w:type="dxa"/>
          </w:tcPr>
          <w:p w14:paraId="26F27FE7" w14:textId="627B6DC5" w:rsidR="004F5B16" w:rsidRPr="00FE6457" w:rsidRDefault="004F5B16" w:rsidP="00501039">
            <w:pPr>
              <w:pStyle w:val="BodyText"/>
              <w:rPr>
                <w:ins w:id="1100" w:author="Antony Johnson" w:date="2022-10-21T11:31:00Z"/>
                <w:color w:val="auto"/>
              </w:rPr>
            </w:pPr>
            <w:ins w:id="1101" w:author="Antony Johnson" w:date="2022-10-21T11:31:00Z">
              <w:r>
                <w:rPr>
                  <w:color w:val="auto"/>
                </w:rPr>
                <w:t>NGESO</w:t>
              </w:r>
            </w:ins>
          </w:p>
        </w:tc>
        <w:tc>
          <w:tcPr>
            <w:tcW w:w="5103" w:type="dxa"/>
          </w:tcPr>
          <w:p w14:paraId="40219909" w14:textId="6D15CBFC" w:rsidR="004F5B16" w:rsidRPr="00517FEF" w:rsidRDefault="004F5B16" w:rsidP="00981B62">
            <w:pPr>
              <w:pStyle w:val="BodyText"/>
              <w:jc w:val="both"/>
              <w:rPr>
                <w:ins w:id="1102" w:author="Antony Johnson" w:date="2022-10-21T11:31:00Z"/>
                <w:rStyle w:val="normaltextrun"/>
                <w:rFonts w:ascii="Arial" w:hAnsi="Arial" w:cs="Arial"/>
                <w:color w:val="auto"/>
                <w:shd w:val="clear" w:color="auto" w:fill="FFFFFF"/>
              </w:rPr>
            </w:pPr>
            <w:ins w:id="1103" w:author="Antony Johnson" w:date="2022-10-21T11:32: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w:t>
              </w:r>
            </w:ins>
            <w:ins w:id="1104" w:author="Halford(ESO), David" w:date="2022-12-28T13:28:00Z">
              <w:r w:rsidR="005E2549">
                <w:rPr>
                  <w:rStyle w:val="normaltextrun"/>
                  <w:rFonts w:ascii="Arial" w:hAnsi="Arial" w:cs="Arial"/>
                  <w:shd w:val="clear" w:color="auto" w:fill="FFFFFF"/>
                </w:rPr>
                <w:t xml:space="preserve"> </w:t>
              </w:r>
            </w:ins>
            <w:ins w:id="1105" w:author="Antony Johnson" w:date="2022-10-21T11:32:00Z">
              <w:del w:id="1106" w:author="Halford(ESO), David" w:date="2022-12-28T13:28:00Z">
                <w:r w:rsidDel="005E2549">
                  <w:rPr>
                    <w:rStyle w:val="normaltextrun"/>
                    <w:rFonts w:ascii="Arial" w:hAnsi="Arial" w:cs="Arial"/>
                    <w:shd w:val="clear" w:color="auto" w:fill="FFFFFF"/>
                  </w:rPr>
                  <w:delText xml:space="preserve"> </w:delText>
                </w:r>
              </w:del>
              <w:r>
                <w:rPr>
                  <w:rStyle w:val="normaltextrun"/>
                  <w:rFonts w:ascii="Arial" w:hAnsi="Arial" w:cs="Arial"/>
                  <w:shd w:val="clear" w:color="auto" w:fill="FFFFFF"/>
                </w:rPr>
                <w:t>System</w:t>
              </w:r>
            </w:ins>
            <w:ins w:id="1107" w:author="Halford(ESO), David" w:date="2022-12-28T13:28:00Z">
              <w:r w:rsidR="005E2549">
                <w:rPr>
                  <w:rStyle w:val="normaltextrun"/>
                  <w:rFonts w:ascii="Arial" w:hAnsi="Arial" w:cs="Arial"/>
                  <w:shd w:val="clear" w:color="auto" w:fill="FFFFFF"/>
                </w:rPr>
                <w:t xml:space="preserve"> </w:t>
              </w:r>
            </w:ins>
            <w:ins w:id="1108" w:author="Antony Johnson" w:date="2022-10-21T11:32:00Z">
              <w:del w:id="1109" w:author="Halford(ESO), David" w:date="2022-12-28T13:28:00Z">
                <w:r w:rsidDel="005E2549">
                  <w:rPr>
                    <w:rStyle w:val="normaltextrun"/>
                    <w:rFonts w:ascii="Arial" w:hAnsi="Arial" w:cs="Arial"/>
                    <w:shd w:val="clear" w:color="auto" w:fill="FFFFFF"/>
                  </w:rPr>
                  <w:delText xml:space="preserve"> </w:delText>
                </w:r>
              </w:del>
              <w:r w:rsidR="00F01692">
                <w:rPr>
                  <w:rStyle w:val="normaltextrun"/>
                  <w:rFonts w:ascii="Arial" w:hAnsi="Arial" w:cs="Arial"/>
                  <w:shd w:val="clear" w:color="auto" w:fill="FFFFFF"/>
                </w:rPr>
                <w:t>Restoration</w:t>
              </w:r>
            </w:ins>
            <w:ins w:id="1110" w:author="Halford(ESO), David" w:date="2022-12-28T13:28:00Z">
              <w:r w:rsidR="00DB2A9C">
                <w:rPr>
                  <w:rStyle w:val="normaltextrun"/>
                  <w:rFonts w:ascii="Arial" w:hAnsi="Arial" w:cs="Arial"/>
                  <w:shd w:val="clear" w:color="auto" w:fill="FFFFFF"/>
                </w:rPr>
                <w:t xml:space="preserve"> </w:t>
              </w:r>
            </w:ins>
            <w:ins w:id="1111" w:author="Antony Johnson" w:date="2022-10-21T11:32:00Z">
              <w:del w:id="1112" w:author="Halford(ESO), David" w:date="2022-12-28T13:28:00Z">
                <w:r w:rsidR="00F01692" w:rsidDel="00DB2A9C">
                  <w:rPr>
                    <w:rStyle w:val="normaltextrun"/>
                    <w:rFonts w:ascii="Arial" w:hAnsi="Arial" w:cs="Arial"/>
                    <w:shd w:val="clear" w:color="auto" w:fill="FFFFFF"/>
                  </w:rPr>
                  <w:delText xml:space="preserve"> </w:delText>
                </w:r>
              </w:del>
              <w:r w:rsidR="00F01692">
                <w:rPr>
                  <w:rStyle w:val="normaltextrun"/>
                  <w:rFonts w:ascii="Arial" w:hAnsi="Arial" w:cs="Arial"/>
                  <w:shd w:val="clear" w:color="auto" w:fill="FFFFFF"/>
                </w:rPr>
                <w:t>Standard</w:t>
              </w:r>
              <w:r w:rsidRPr="00517FEF">
                <w:rPr>
                  <w:rStyle w:val="normaltextrun"/>
                  <w:rFonts w:ascii="Arial" w:hAnsi="Arial" w:cs="Arial"/>
                  <w:color w:val="auto"/>
                  <w:shd w:val="clear" w:color="auto" w:fill="FFFFFF"/>
                </w:rPr>
                <w:t> (GC0</w:t>
              </w:r>
              <w:r w:rsidR="00F01692">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1113" w:author="Halford(ESO), David" w:date="2022-12-28T13:28:00Z">
              <w:r w:rsidR="005E2549">
                <w:rPr>
                  <w:rStyle w:val="normaltextrun"/>
                  <w:rFonts w:ascii="Arial" w:hAnsi="Arial" w:cs="Arial"/>
                  <w:color w:val="auto"/>
                  <w:shd w:val="clear" w:color="auto" w:fill="FFFFFF"/>
                </w:rPr>
                <w:t xml:space="preserve"> </w:t>
              </w:r>
            </w:ins>
            <w:ins w:id="1114" w:author="Antony Johnson" w:date="2022-10-21T11:33:00Z">
              <w:r w:rsidR="00F01692">
                <w:rPr>
                  <w:rStyle w:val="normaltextrun"/>
                  <w:rFonts w:ascii="Arial" w:hAnsi="Arial" w:cs="Arial"/>
                  <w:color w:val="auto"/>
                  <w:shd w:val="clear" w:color="auto" w:fill="FFFFFF"/>
                </w:rPr>
                <w:t>Distributed Re-Start</w:t>
              </w:r>
            </w:ins>
            <w:ins w:id="1115" w:author="Antony Johnson" w:date="2022-10-21T11:32:00Z">
              <w:r w:rsidRPr="00517FEF">
                <w:rPr>
                  <w:rStyle w:val="normaltextrun"/>
                  <w:rFonts w:ascii="Arial" w:hAnsi="Arial" w:cs="Arial"/>
                  <w:color w:val="auto"/>
                  <w:shd w:val="clear" w:color="auto" w:fill="FFFFFF"/>
                </w:rPr>
                <w:t xml:space="preserve"> and Test Plan. </w:t>
              </w:r>
              <w:r w:rsidRPr="00517FEF">
                <w:rPr>
                  <w:rStyle w:val="eop"/>
                  <w:rFonts w:ascii="Arial" w:hAnsi="Arial" w:cs="Arial"/>
                  <w:color w:val="auto"/>
                  <w:shd w:val="clear" w:color="auto" w:fill="FFFFFF"/>
                </w:rPr>
                <w:t> </w:t>
              </w:r>
            </w:ins>
          </w:p>
        </w:tc>
      </w:tr>
    </w:tbl>
    <w:p w14:paraId="27072868" w14:textId="77777777" w:rsidR="00C540BB" w:rsidRPr="0062632C" w:rsidRDefault="00C540BB" w:rsidP="00580389">
      <w:pPr>
        <w:pStyle w:val="BodyText"/>
      </w:pPr>
    </w:p>
    <w:p w14:paraId="089E14D3" w14:textId="298BB94E" w:rsidR="006835CA" w:rsidRPr="00672F4B" w:rsidRDefault="000226A1" w:rsidP="00580389">
      <w:pPr>
        <w:pStyle w:val="Heading1"/>
      </w:pPr>
      <w:bookmarkStart w:id="1116" w:name="_Toc128731896"/>
      <w:r w:rsidRPr="00672F4B">
        <w:t>I</w:t>
      </w:r>
      <w:r w:rsidR="00BB1CAF" w:rsidRPr="00672F4B">
        <w:t>ntroduction</w:t>
      </w:r>
      <w:bookmarkEnd w:id="1116"/>
      <w:r w:rsidRPr="00672F4B">
        <w:t xml:space="preserve"> </w:t>
      </w:r>
    </w:p>
    <w:p w14:paraId="6F29F53A" w14:textId="77777777" w:rsidR="006835CA" w:rsidRPr="00157370" w:rsidRDefault="006835CA" w:rsidP="00157370">
      <w:pPr>
        <w:pStyle w:val="BodyText"/>
      </w:pPr>
    </w:p>
    <w:p w14:paraId="5222B570" w14:textId="5B6CA5B8" w:rsidR="000226A1" w:rsidRPr="00157370" w:rsidRDefault="000226A1" w:rsidP="00157370">
      <w:pPr>
        <w:jc w:val="both"/>
        <w:rPr>
          <w:color w:val="auto"/>
        </w:rPr>
      </w:pPr>
      <w:r w:rsidRPr="00157370">
        <w:rPr>
          <w:color w:val="auto"/>
        </w:rPr>
        <w:t xml:space="preserve">The </w:t>
      </w:r>
      <w:r w:rsidR="007F6034" w:rsidRPr="00157370">
        <w:rPr>
          <w:i/>
          <w:color w:val="auto"/>
        </w:rPr>
        <w:t>European</w:t>
      </w:r>
      <w:r w:rsidR="007F6034" w:rsidRPr="00157370">
        <w:rPr>
          <w:color w:val="auto"/>
        </w:rPr>
        <w:t xml:space="preserve"> </w:t>
      </w:r>
      <w:r w:rsidRPr="00157370">
        <w:rPr>
          <w:i/>
          <w:color w:val="auto"/>
        </w:rPr>
        <w:t>Network Code on Emergency &amp; Restoration</w:t>
      </w:r>
      <w:r w:rsidRPr="00157370">
        <w:rPr>
          <w:rStyle w:val="FootnoteReference"/>
          <w:color w:val="auto"/>
        </w:rPr>
        <w:footnoteReference w:id="2"/>
      </w:r>
      <w:r w:rsidRPr="00157370">
        <w:rPr>
          <w:color w:val="auto"/>
        </w:rPr>
        <w:t xml:space="preserve"> (</w:t>
      </w:r>
      <w:r w:rsidR="003C6529" w:rsidRPr="00157370">
        <w:rPr>
          <w:b/>
          <w:i/>
          <w:color w:val="auto"/>
        </w:rPr>
        <w:t>EU NCER</w:t>
      </w:r>
      <w:r w:rsidRPr="00157370">
        <w:rPr>
          <w:color w:val="auto"/>
        </w:rPr>
        <w:t xml:space="preserve">) came into force on 18 December 2017.  </w:t>
      </w:r>
      <w:r w:rsidR="009450AD" w:rsidRPr="00FE6457">
        <w:rPr>
          <w:color w:val="auto"/>
        </w:rPr>
        <w:t>T</w:t>
      </w:r>
      <w:r w:rsidR="0010122A" w:rsidRPr="00FE6457">
        <w:rPr>
          <w:color w:val="auto"/>
        </w:rPr>
        <w:t>his document</w:t>
      </w:r>
      <w:r w:rsidR="0010122A" w:rsidRPr="00157370">
        <w:rPr>
          <w:color w:val="auto"/>
        </w:rPr>
        <w:t xml:space="preserve"> is the</w:t>
      </w:r>
      <w:r w:rsidRPr="00157370">
        <w:rPr>
          <w:color w:val="auto"/>
        </w:rPr>
        <w:t xml:space="preserve"> GB System Defence Plan </w:t>
      </w:r>
      <w:r w:rsidR="005A53CF" w:rsidRPr="00FE6457">
        <w:rPr>
          <w:color w:val="auto"/>
        </w:rPr>
        <w:t>prepared by</w:t>
      </w:r>
      <w:r w:rsidR="008B1EC3" w:rsidRPr="00157370">
        <w:rPr>
          <w:color w:val="auto"/>
        </w:rPr>
        <w:t xml:space="preserve"> </w:t>
      </w:r>
      <w:r w:rsidRPr="00157370">
        <w:rPr>
          <w:color w:val="auto"/>
        </w:rPr>
        <w:t>the GB National Electricity Transmission System Operator</w:t>
      </w:r>
      <w:r w:rsidRPr="00FE6457">
        <w:rPr>
          <w:color w:val="auto"/>
        </w:rPr>
        <w:t>.</w:t>
      </w:r>
      <w:del w:id="1117" w:author="Antony Johnson" w:date="2022-10-21T11:46:00Z">
        <w:r w:rsidR="00045F97" w:rsidDel="00487727">
          <w:rPr>
            <w:color w:val="auto"/>
          </w:rPr>
          <w:delText xml:space="preserve"> </w:delText>
        </w:r>
        <w:r w:rsidR="00045F97" w:rsidDel="00487727">
          <w:rPr>
            <w:rFonts w:ascii="Arial" w:eastAsiaTheme="minorEastAsia" w:hAnsi="Arial" w:cs="Times New Roman"/>
            <w:color w:val="auto"/>
          </w:rPr>
          <w:delText>This document does not include the Distributed Re-Start arrangements which are being addressed through the future Electricity System Restoration Standard work</w:delText>
        </w:r>
      </w:del>
      <w:del w:id="1118" w:author="Johnson (ESO), Antony" w:date="2023-04-05T17:59:00Z">
        <w:r w:rsidR="00045F97" w:rsidRPr="00157370" w:rsidDel="00841880">
          <w:rPr>
            <w:rFonts w:ascii="Arial" w:hAnsi="Arial"/>
            <w:color w:val="auto"/>
          </w:rPr>
          <w:delText>.</w:delText>
        </w:r>
      </w:del>
    </w:p>
    <w:p w14:paraId="2F92B945" w14:textId="0837DC25" w:rsidR="000923D5" w:rsidRPr="00157370" w:rsidRDefault="000226A1" w:rsidP="00157370">
      <w:pPr>
        <w:jc w:val="both"/>
        <w:rPr>
          <w:color w:val="auto"/>
        </w:rPr>
      </w:pPr>
      <w:r w:rsidRPr="00157370">
        <w:rPr>
          <w:color w:val="auto"/>
        </w:rPr>
        <w:t xml:space="preserve">As provided for in the </w:t>
      </w:r>
      <w:r w:rsidR="003C6529" w:rsidRPr="00157370">
        <w:rPr>
          <w:color w:val="auto"/>
        </w:rPr>
        <w:t>EU NCER</w:t>
      </w:r>
      <w:r w:rsidRPr="00157370">
        <w:rPr>
          <w:color w:val="auto"/>
        </w:rPr>
        <w:t xml:space="preserve"> Article 11, this System Defence Plan </w:t>
      </w:r>
      <w:r w:rsidR="005A53CF" w:rsidRPr="00FE6457">
        <w:rPr>
          <w:color w:val="auto"/>
        </w:rPr>
        <w:t>has</w:t>
      </w:r>
      <w:r w:rsidRPr="00FE6457">
        <w:rPr>
          <w:color w:val="auto"/>
        </w:rPr>
        <w:t xml:space="preserve"> be</w:t>
      </w:r>
      <w:r w:rsidR="005A53CF" w:rsidRPr="00FE6457">
        <w:rPr>
          <w:color w:val="auto"/>
        </w:rPr>
        <w:t>en</w:t>
      </w:r>
      <w:r w:rsidRPr="00157370">
        <w:rPr>
          <w:color w:val="auto"/>
        </w:rPr>
        <w:t xml:space="preserve"> designed in consultation with </w:t>
      </w:r>
      <w:r w:rsidR="00CA308F" w:rsidRPr="00157370">
        <w:rPr>
          <w:color w:val="auto"/>
        </w:rPr>
        <w:t xml:space="preserve">Stakeholders </w:t>
      </w:r>
      <w:r w:rsidRPr="00157370">
        <w:rPr>
          <w:color w:val="auto"/>
        </w:rPr>
        <w:t xml:space="preserve">in the GB synchronous area. </w:t>
      </w:r>
      <w:r w:rsidR="000923D5" w:rsidRPr="00157370">
        <w:rPr>
          <w:color w:val="auto"/>
        </w:rPr>
        <w:t xml:space="preserve"> </w:t>
      </w:r>
      <w:r w:rsidR="002C1509" w:rsidRPr="00157370">
        <w:rPr>
          <w:color w:val="auto"/>
        </w:rPr>
        <w:t>GB Parties</w:t>
      </w:r>
      <w:r w:rsidR="000923D5" w:rsidRPr="00157370">
        <w:rPr>
          <w:color w:val="auto"/>
        </w:rPr>
        <w:t xml:space="preserve"> who will be required to comply with the requirements of the EU NCER </w:t>
      </w:r>
      <w:r w:rsidR="00A46108" w:rsidRPr="00452BA6">
        <w:rPr>
          <w:color w:val="auto"/>
          <w:highlight w:val="green"/>
        </w:rPr>
        <w:t xml:space="preserve">and </w:t>
      </w:r>
      <w:r w:rsidR="007E1C0A" w:rsidRPr="00452BA6">
        <w:rPr>
          <w:color w:val="auto"/>
          <w:highlight w:val="green"/>
        </w:rPr>
        <w:t>this System Defence Plan</w:t>
      </w:r>
      <w:r w:rsidR="007E1C0A">
        <w:rPr>
          <w:color w:val="auto"/>
        </w:rPr>
        <w:t xml:space="preserve"> </w:t>
      </w:r>
      <w:r w:rsidR="000923D5" w:rsidRPr="00157370">
        <w:rPr>
          <w:color w:val="auto"/>
        </w:rPr>
        <w:t>are detailed in Appendix A of this</w:t>
      </w:r>
      <w:r w:rsidR="007E1C0A" w:rsidRPr="00157370">
        <w:rPr>
          <w:color w:val="auto"/>
        </w:rPr>
        <w:t xml:space="preserve"> </w:t>
      </w:r>
      <w:r w:rsidR="007E1C0A">
        <w:rPr>
          <w:color w:val="auto"/>
        </w:rPr>
        <w:t>document</w:t>
      </w:r>
      <w:r w:rsidR="000923D5" w:rsidRPr="00FE6457">
        <w:rPr>
          <w:color w:val="auto"/>
        </w:rPr>
        <w:t>.</w:t>
      </w:r>
      <w:r w:rsidR="000923D5" w:rsidRPr="00157370">
        <w:rPr>
          <w:color w:val="auto"/>
        </w:rPr>
        <w:t xml:space="preserve">  In </w:t>
      </w:r>
      <w:r w:rsidR="002C1509" w:rsidRPr="00157370">
        <w:rPr>
          <w:color w:val="auto"/>
        </w:rPr>
        <w:t>general,</w:t>
      </w:r>
      <w:r w:rsidR="000923D5" w:rsidRPr="00157370">
        <w:rPr>
          <w:color w:val="auto"/>
        </w:rPr>
        <w:t xml:space="preserve"> the </w:t>
      </w:r>
      <w:r w:rsidR="00A24699" w:rsidRPr="00452BA6">
        <w:rPr>
          <w:color w:val="auto"/>
          <w:highlight w:val="green"/>
        </w:rPr>
        <w:t>System Defence Plan</w:t>
      </w:r>
      <w:r w:rsidR="000923D5" w:rsidRPr="00157370">
        <w:rPr>
          <w:color w:val="auto"/>
        </w:rPr>
        <w:t xml:space="preserve"> will apply to the following parties in GB.</w:t>
      </w:r>
    </w:p>
    <w:p w14:paraId="11EC220E" w14:textId="79F35A8F" w:rsidR="00F2520E" w:rsidRDefault="000923D5" w:rsidP="000923D5">
      <w:pPr>
        <w:ind w:left="720"/>
        <w:jc w:val="both"/>
        <w:rPr>
          <w:color w:val="auto"/>
        </w:rPr>
      </w:pPr>
      <w:r w:rsidRPr="00157370">
        <w:rPr>
          <w:color w:val="auto"/>
        </w:rPr>
        <w:tab/>
      </w:r>
      <w:r w:rsidRPr="00FE6457">
        <w:rPr>
          <w:rFonts w:ascii="Symbol" w:eastAsia="Symbol" w:hAnsi="Symbol" w:cs="Symbol"/>
          <w:color w:val="auto"/>
        </w:rPr>
        <w:t></w:t>
      </w:r>
      <w:r w:rsidRPr="00FE6457">
        <w:rPr>
          <w:color w:val="auto"/>
        </w:rPr>
        <w:t xml:space="preserve"> </w:t>
      </w:r>
      <w:r w:rsidR="00F2520E" w:rsidRPr="00452BA6">
        <w:rPr>
          <w:color w:val="auto"/>
          <w:highlight w:val="green"/>
        </w:rPr>
        <w:t>National Grid ESO</w:t>
      </w:r>
    </w:p>
    <w:p w14:paraId="2ADA648F" w14:textId="513DF00C" w:rsidR="000923D5" w:rsidRPr="00157370" w:rsidRDefault="00F2520E" w:rsidP="00157370">
      <w:pPr>
        <w:tabs>
          <w:tab w:val="left" w:pos="1418"/>
        </w:tabs>
        <w:ind w:left="720"/>
        <w:jc w:val="both"/>
        <w:rPr>
          <w:color w:val="auto"/>
        </w:rPr>
      </w:pPr>
      <w:r>
        <w:rPr>
          <w:color w:val="auto"/>
        </w:rPr>
        <w:lastRenderedPageBreak/>
        <w:tab/>
      </w:r>
      <w:r w:rsidRPr="00FE6457">
        <w:rPr>
          <w:rFonts w:ascii="Symbol" w:eastAsia="Symbol" w:hAnsi="Symbol" w:cs="Symbol"/>
          <w:color w:val="auto"/>
        </w:rPr>
        <w:t></w:t>
      </w:r>
      <w:r>
        <w:rPr>
          <w:rFonts w:ascii="Symbol" w:eastAsia="Symbol" w:hAnsi="Symbol" w:cs="Symbol"/>
          <w:color w:val="auto"/>
        </w:rPr>
        <w:t></w:t>
      </w:r>
      <w:r>
        <w:rPr>
          <w:rFonts w:ascii="Symbol" w:eastAsia="Symbol" w:hAnsi="Symbol" w:cs="Symbol"/>
          <w:color w:val="auto"/>
        </w:rPr>
        <w:t></w:t>
      </w:r>
      <w:r w:rsidR="000923D5" w:rsidRPr="00157370">
        <w:rPr>
          <w:color w:val="auto"/>
        </w:rPr>
        <w:t>Any Party with a CUSC Contract</w:t>
      </w:r>
      <w:r w:rsidR="00FA1855">
        <w:rPr>
          <w:color w:val="auto"/>
        </w:rPr>
        <w:t>;</w:t>
      </w:r>
    </w:p>
    <w:p w14:paraId="17508949" w14:textId="21BA11EF" w:rsidR="000923D5" w:rsidRPr="00157370" w:rsidRDefault="000923D5" w:rsidP="000923D5">
      <w:pPr>
        <w:ind w:left="720"/>
        <w:jc w:val="both"/>
        <w:rPr>
          <w:color w:val="auto"/>
        </w:rPr>
      </w:pPr>
      <w:r w:rsidRPr="00157370">
        <w:rPr>
          <w:color w:val="auto"/>
        </w:rPr>
        <w:tab/>
      </w:r>
      <w:r w:rsidRPr="00FE6457">
        <w:rPr>
          <w:rFonts w:ascii="Symbol" w:eastAsia="Symbol" w:hAnsi="Symbol" w:cs="Symbol"/>
          <w:color w:val="auto"/>
        </w:rPr>
        <w:t></w:t>
      </w:r>
      <w:r w:rsidRPr="00157370">
        <w:rPr>
          <w:color w:val="auto"/>
        </w:rPr>
        <w:t xml:space="preserve"> Transmission Licensees</w:t>
      </w:r>
      <w:r w:rsidR="00FA1855">
        <w:rPr>
          <w:color w:val="auto"/>
        </w:rPr>
        <w:t>;</w:t>
      </w:r>
    </w:p>
    <w:p w14:paraId="20316117" w14:textId="7A4ED124" w:rsidR="00DC1063" w:rsidRPr="00157370" w:rsidRDefault="000923D5" w:rsidP="00DC1063">
      <w:pPr>
        <w:pStyle w:val="ListParagraph"/>
        <w:numPr>
          <w:ilvl w:val="0"/>
          <w:numId w:val="34"/>
        </w:numPr>
        <w:ind w:left="1560" w:hanging="142"/>
        <w:jc w:val="both"/>
        <w:rPr>
          <w:color w:val="auto"/>
        </w:rPr>
      </w:pPr>
      <w:r w:rsidRPr="00157370">
        <w:rPr>
          <w:color w:val="auto"/>
        </w:rPr>
        <w:t>Network Operators</w:t>
      </w:r>
      <w:r w:rsidR="00FA1855">
        <w:rPr>
          <w:color w:val="auto"/>
        </w:rPr>
        <w:t>;</w:t>
      </w:r>
      <w:del w:id="1119" w:author="Antony Johnson" w:date="2022-10-21T11:46:00Z">
        <w:r w:rsidR="00FA1855" w:rsidDel="00722DDD">
          <w:rPr>
            <w:color w:val="auto"/>
          </w:rPr>
          <w:delText xml:space="preserve"> and</w:delText>
        </w:r>
      </w:del>
    </w:p>
    <w:p w14:paraId="2A33EA0D" w14:textId="4630E5B0" w:rsidR="00FF75B4" w:rsidRDefault="0039095C" w:rsidP="00157370">
      <w:pPr>
        <w:pStyle w:val="ListParagraph"/>
        <w:numPr>
          <w:ilvl w:val="0"/>
          <w:numId w:val="34"/>
        </w:numPr>
        <w:ind w:left="1560" w:hanging="142"/>
        <w:jc w:val="both"/>
        <w:rPr>
          <w:ins w:id="1120" w:author="Antony Johnson" w:date="2022-10-21T11:47:00Z"/>
          <w:color w:val="auto"/>
        </w:rPr>
      </w:pPr>
      <w:r w:rsidRPr="00452BA6">
        <w:rPr>
          <w:color w:val="auto"/>
          <w:highlight w:val="green"/>
        </w:rPr>
        <w:t xml:space="preserve">Any </w:t>
      </w:r>
      <w:r w:rsidR="00D83BEA" w:rsidRPr="00452BA6">
        <w:rPr>
          <w:color w:val="auto"/>
          <w:highlight w:val="green"/>
        </w:rPr>
        <w:t xml:space="preserve">Non-CUSC </w:t>
      </w:r>
      <w:r w:rsidRPr="00452BA6">
        <w:rPr>
          <w:color w:val="auto"/>
          <w:highlight w:val="green"/>
        </w:rPr>
        <w:t xml:space="preserve">Party with a contract </w:t>
      </w:r>
      <w:r w:rsidR="00D83BEA" w:rsidRPr="00452BA6">
        <w:rPr>
          <w:color w:val="auto"/>
          <w:highlight w:val="green"/>
        </w:rPr>
        <w:t xml:space="preserve">with NGESO </w:t>
      </w:r>
      <w:r w:rsidRPr="00452BA6">
        <w:rPr>
          <w:color w:val="auto"/>
          <w:highlight w:val="green"/>
        </w:rPr>
        <w:t>to provide a Defence Servic</w:t>
      </w:r>
      <w:r w:rsidR="003B3577" w:rsidRPr="00452BA6">
        <w:rPr>
          <w:color w:val="auto"/>
          <w:highlight w:val="green"/>
        </w:rPr>
        <w:t>e</w:t>
      </w:r>
      <w:ins w:id="1121" w:author="Johnson (ESO), Antony" w:date="2023-02-23T12:02:00Z">
        <w:r w:rsidR="00472EBD">
          <w:rPr>
            <w:color w:val="auto"/>
          </w:rPr>
          <w:t>.</w:t>
        </w:r>
      </w:ins>
      <w:ins w:id="1122" w:author="Antony Johnson" w:date="2022-10-21T11:47:00Z">
        <w:del w:id="1123" w:author="Johnson (ESO), Antony" w:date="2023-02-23T12:02:00Z">
          <w:r w:rsidR="00722DDD" w:rsidDel="00472EBD">
            <w:rPr>
              <w:color w:val="auto"/>
            </w:rPr>
            <w:delText>;</w:delText>
          </w:r>
        </w:del>
        <w:del w:id="1124" w:author="Johnson (ESO), Antony" w:date="2023-02-23T12:01:00Z">
          <w:r w:rsidR="00722DDD" w:rsidDel="00472EBD">
            <w:rPr>
              <w:color w:val="auto"/>
            </w:rPr>
            <w:delText xml:space="preserve"> and</w:delText>
          </w:r>
        </w:del>
      </w:ins>
    </w:p>
    <w:p w14:paraId="7DB0DBB1" w14:textId="5FEF9560" w:rsidR="00FF75B4" w:rsidDel="00843DD9" w:rsidRDefault="00FF75B4" w:rsidP="00FF75B4">
      <w:pPr>
        <w:pStyle w:val="ListParagraph"/>
        <w:numPr>
          <w:ilvl w:val="0"/>
          <w:numId w:val="34"/>
        </w:numPr>
        <w:ind w:left="1560" w:hanging="142"/>
        <w:jc w:val="both"/>
        <w:rPr>
          <w:ins w:id="1125" w:author="Antony Johnson" w:date="2022-10-21T11:47:00Z"/>
          <w:del w:id="1126" w:author="Johnson (ESO), Antony" w:date="2023-01-23T12:58:00Z"/>
        </w:rPr>
      </w:pPr>
      <w:ins w:id="1127" w:author="Antony Johnson" w:date="2022-10-21T11:47:00Z">
        <w:del w:id="1128" w:author="Johnson (ESO), Antony" w:date="2023-01-23T12:58:00Z">
          <w:r w:rsidDel="00843DD9">
            <w:delText>For restoration which falls under the EU NCER, any party who is party to a Distribution Restoration Zone Plan and would participate in a Distribution Restoration Zone.</w:delText>
          </w:r>
        </w:del>
      </w:ins>
    </w:p>
    <w:p w14:paraId="7781E883" w14:textId="05426D9A" w:rsidR="0054129C" w:rsidRPr="00157370" w:rsidRDefault="001F6F64" w:rsidP="00FF75B4">
      <w:pPr>
        <w:pStyle w:val="ListParagraph"/>
        <w:ind w:left="1560"/>
        <w:jc w:val="both"/>
        <w:rPr>
          <w:color w:val="auto"/>
        </w:rPr>
      </w:pPr>
      <w:del w:id="1129" w:author="Johnson (ESO), Antony" w:date="2023-01-23T12:58:00Z">
        <w:r w:rsidRPr="00157370" w:rsidDel="00843DD9">
          <w:rPr>
            <w:color w:val="auto"/>
          </w:rPr>
          <w:delText xml:space="preserve"> </w:delText>
        </w:r>
      </w:del>
    </w:p>
    <w:p w14:paraId="53E2F245" w14:textId="7A4E3CD6" w:rsidR="000226A1" w:rsidRPr="00157370" w:rsidRDefault="000226A1" w:rsidP="00157370">
      <w:pPr>
        <w:jc w:val="both"/>
        <w:rPr>
          <w:rFonts w:ascii="Arial" w:hAnsi="Arial"/>
          <w:color w:val="auto"/>
        </w:rPr>
      </w:pPr>
      <w:r w:rsidRPr="00C6061A">
        <w:rPr>
          <w:color w:val="auto"/>
        </w:rPr>
        <w:t>This</w:t>
      </w:r>
      <w:r w:rsidRPr="00157370">
        <w:rPr>
          <w:color w:val="auto"/>
        </w:rPr>
        <w:t xml:space="preserve"> </w:t>
      </w:r>
      <w:r w:rsidR="00953837" w:rsidRPr="00FE6457">
        <w:rPr>
          <w:color w:val="auto"/>
        </w:rPr>
        <w:t>p</w:t>
      </w:r>
      <w:r w:rsidRPr="00FE6457">
        <w:rPr>
          <w:color w:val="auto"/>
        </w:rPr>
        <w:t>lan</w:t>
      </w:r>
      <w:r w:rsidRPr="00157370">
        <w:rPr>
          <w:color w:val="auto"/>
        </w:rPr>
        <w:t xml:space="preserve"> is not intended to replace any provisions currently in place in the GB </w:t>
      </w:r>
      <w:r w:rsidR="00BD3E06" w:rsidRPr="00E3133C">
        <w:rPr>
          <w:color w:val="auto"/>
          <w:highlight w:val="green"/>
        </w:rPr>
        <w:t>i</w:t>
      </w:r>
      <w:r w:rsidR="009267F4" w:rsidRPr="00E3133C">
        <w:rPr>
          <w:color w:val="auto"/>
          <w:highlight w:val="green"/>
        </w:rPr>
        <w:t xml:space="preserve">ndustry </w:t>
      </w:r>
      <w:r w:rsidR="00BD3E06" w:rsidRPr="00E3133C">
        <w:rPr>
          <w:color w:val="auto"/>
          <w:highlight w:val="green"/>
        </w:rPr>
        <w:t>c</w:t>
      </w:r>
      <w:r w:rsidRPr="00E3133C">
        <w:rPr>
          <w:color w:val="auto"/>
          <w:highlight w:val="green"/>
        </w:rPr>
        <w:t>odes</w:t>
      </w:r>
      <w:r w:rsidRPr="00157370">
        <w:rPr>
          <w:color w:val="auto"/>
        </w:rPr>
        <w:t xml:space="preserve"> nor to amend the Operational Security Limits</w:t>
      </w:r>
      <w:r w:rsidRPr="00157370">
        <w:rPr>
          <w:color w:val="auto"/>
          <w:vertAlign w:val="superscript"/>
        </w:rPr>
        <w:footnoteReference w:id="3"/>
      </w:r>
      <w:r w:rsidRPr="00157370">
        <w:rPr>
          <w:color w:val="auto"/>
        </w:rPr>
        <w:t xml:space="preserve">, it is a summary of how the requirements for System Defence specified in </w:t>
      </w:r>
      <w:r w:rsidR="003C6529" w:rsidRPr="00157370">
        <w:rPr>
          <w:color w:val="auto"/>
        </w:rPr>
        <w:t>EU NCER</w:t>
      </w:r>
      <w:r w:rsidRPr="00157370">
        <w:rPr>
          <w:color w:val="auto"/>
        </w:rPr>
        <w:t xml:space="preserve"> </w:t>
      </w:r>
      <w:r w:rsidR="007C4F64" w:rsidRPr="00FE6457">
        <w:rPr>
          <w:color w:val="auto"/>
        </w:rPr>
        <w:t>are</w:t>
      </w:r>
      <w:r w:rsidRPr="00157370">
        <w:rPr>
          <w:color w:val="auto"/>
        </w:rPr>
        <w:t xml:space="preserve"> satisfied</w:t>
      </w:r>
      <w:r w:rsidR="00467ACA" w:rsidRPr="00157370">
        <w:rPr>
          <w:color w:val="auto"/>
        </w:rPr>
        <w:t xml:space="preserve"> in GB</w:t>
      </w:r>
      <w:r w:rsidRPr="00157370">
        <w:rPr>
          <w:color w:val="auto"/>
        </w:rPr>
        <w:t>.</w:t>
      </w:r>
      <w:r w:rsidR="004162C6" w:rsidRPr="00157370">
        <w:rPr>
          <w:color w:val="auto"/>
        </w:rPr>
        <w:t xml:space="preserve"> </w:t>
      </w:r>
      <w:r w:rsidR="00CC4BB1" w:rsidRPr="00FE6457">
        <w:rPr>
          <w:color w:val="auto"/>
        </w:rPr>
        <w:t xml:space="preserve"> </w:t>
      </w:r>
      <w:r w:rsidR="00CA468B" w:rsidRPr="00FE6457">
        <w:rPr>
          <w:color w:val="auto"/>
        </w:rPr>
        <w:t>All</w:t>
      </w:r>
      <w:r w:rsidRPr="00157370">
        <w:rPr>
          <w:color w:val="auto"/>
        </w:rPr>
        <w:t xml:space="preserve"> the provisions contained within this System Defence Plan are already described in the GB </w:t>
      </w:r>
      <w:r w:rsidR="004743CC" w:rsidRPr="00E3133C">
        <w:rPr>
          <w:color w:val="auto"/>
          <w:highlight w:val="green"/>
        </w:rPr>
        <w:t>i</w:t>
      </w:r>
      <w:r w:rsidR="009267F4" w:rsidRPr="00E3133C">
        <w:rPr>
          <w:color w:val="auto"/>
          <w:highlight w:val="green"/>
        </w:rPr>
        <w:t>ndustry</w:t>
      </w:r>
      <w:r w:rsidR="003D64DE" w:rsidRPr="00157370">
        <w:rPr>
          <w:color w:val="auto"/>
        </w:rPr>
        <w:t xml:space="preserve"> </w:t>
      </w:r>
      <w:r w:rsidRPr="00157370">
        <w:rPr>
          <w:color w:val="auto"/>
        </w:rPr>
        <w:t>codes (</w:t>
      </w:r>
      <w:r w:rsidR="009E62F3" w:rsidRPr="00157370">
        <w:rPr>
          <w:color w:val="auto"/>
        </w:rPr>
        <w:t>e.g.</w:t>
      </w:r>
      <w:r w:rsidR="00467ACA" w:rsidRPr="00157370">
        <w:rPr>
          <w:color w:val="auto"/>
        </w:rPr>
        <w:t xml:space="preserve"> </w:t>
      </w:r>
      <w:r w:rsidRPr="00157370">
        <w:rPr>
          <w:color w:val="auto"/>
        </w:rPr>
        <w:t>Grid Code</w:t>
      </w:r>
      <w:r w:rsidR="006C6843">
        <w:rPr>
          <w:rStyle w:val="FootnoteReference"/>
          <w:color w:val="auto"/>
        </w:rPr>
        <w:footnoteReference w:id="4"/>
      </w:r>
      <w:r w:rsidRPr="00157370">
        <w:rPr>
          <w:color w:val="auto"/>
        </w:rPr>
        <w:t>, CUSC</w:t>
      </w:r>
      <w:r w:rsidR="00515757">
        <w:rPr>
          <w:rStyle w:val="FootnoteReference"/>
          <w:color w:val="auto"/>
        </w:rPr>
        <w:footnoteReference w:id="5"/>
      </w:r>
      <w:r w:rsidRPr="00157370">
        <w:rPr>
          <w:color w:val="auto"/>
        </w:rPr>
        <w:t xml:space="preserve">, </w:t>
      </w:r>
      <w:r w:rsidR="00467ACA" w:rsidRPr="00157370">
        <w:rPr>
          <w:color w:val="auto"/>
        </w:rPr>
        <w:t>STC</w:t>
      </w:r>
      <w:r w:rsidR="00B163F7">
        <w:rPr>
          <w:rStyle w:val="FootnoteReference"/>
          <w:color w:val="auto"/>
        </w:rPr>
        <w:footnoteReference w:id="6"/>
      </w:r>
      <w:r w:rsidRPr="00157370">
        <w:rPr>
          <w:color w:val="auto"/>
        </w:rPr>
        <w:t>, etc</w:t>
      </w:r>
      <w:r w:rsidRPr="00FE6457">
        <w:rPr>
          <w:color w:val="auto"/>
        </w:rPr>
        <w:t>.)</w:t>
      </w:r>
      <w:r w:rsidR="00035724" w:rsidRPr="00FE6457">
        <w:rPr>
          <w:color w:val="auto"/>
        </w:rPr>
        <w:t xml:space="preserve"> </w:t>
      </w:r>
      <w:r w:rsidR="00035724" w:rsidRPr="00E3133C">
        <w:rPr>
          <w:color w:val="auto"/>
          <w:highlight w:val="green"/>
        </w:rPr>
        <w:t xml:space="preserve">and therefore obligations specified upon parties be they User’s or Transmission Licensees </w:t>
      </w:r>
      <w:r w:rsidR="009512D2" w:rsidRPr="00E3133C">
        <w:rPr>
          <w:color w:val="auto"/>
          <w:highlight w:val="green"/>
        </w:rPr>
        <w:t>as well as N</w:t>
      </w:r>
      <w:r w:rsidR="000F402E" w:rsidRPr="00E3133C">
        <w:rPr>
          <w:color w:val="auto"/>
          <w:highlight w:val="green"/>
        </w:rPr>
        <w:t>G</w:t>
      </w:r>
      <w:r w:rsidR="009512D2" w:rsidRPr="00E3133C">
        <w:rPr>
          <w:color w:val="auto"/>
          <w:highlight w:val="green"/>
        </w:rPr>
        <w:t xml:space="preserve">ESO </w:t>
      </w:r>
      <w:r w:rsidR="0036544C" w:rsidRPr="00E3133C">
        <w:rPr>
          <w:color w:val="auto"/>
          <w:highlight w:val="green"/>
        </w:rPr>
        <w:t>will be specified in the industry codes and not this System Defence Plan</w:t>
      </w:r>
      <w:r w:rsidR="002C292F" w:rsidRPr="00FE6457">
        <w:rPr>
          <w:color w:val="auto"/>
        </w:rPr>
        <w:t>.</w:t>
      </w:r>
      <w:r w:rsidRPr="00FE6457">
        <w:rPr>
          <w:color w:val="auto"/>
        </w:rPr>
        <w:t xml:space="preserve"> </w:t>
      </w:r>
      <w:r w:rsidR="00FA1855" w:rsidRPr="00157370">
        <w:rPr>
          <w:color w:val="auto"/>
        </w:rPr>
        <w:t xml:space="preserve"> </w:t>
      </w:r>
      <w:r w:rsidRPr="00157370">
        <w:rPr>
          <w:color w:val="auto"/>
        </w:rPr>
        <w:t xml:space="preserve">Where there are new mandatory requirements for GB Parties then these will be included in </w:t>
      </w:r>
      <w:r w:rsidR="009267F4" w:rsidRPr="00FE6457">
        <w:rPr>
          <w:color w:val="auto"/>
        </w:rPr>
        <w:t xml:space="preserve">the </w:t>
      </w:r>
      <w:r w:rsidRPr="00157370">
        <w:rPr>
          <w:color w:val="auto"/>
        </w:rPr>
        <w:t>relevant GB Codes as appropriate</w:t>
      </w:r>
      <w:r w:rsidR="005C473B" w:rsidRPr="00FE6457">
        <w:rPr>
          <w:color w:val="auto"/>
        </w:rPr>
        <w:t xml:space="preserve"> </w:t>
      </w:r>
      <w:r w:rsidR="005C473B" w:rsidRPr="00E3133C">
        <w:rPr>
          <w:color w:val="auto"/>
          <w:highlight w:val="green"/>
        </w:rPr>
        <w:t xml:space="preserve">and subject to the full </w:t>
      </w:r>
      <w:r w:rsidR="00557D7F" w:rsidRPr="00E3133C">
        <w:rPr>
          <w:color w:val="auto"/>
          <w:highlight w:val="green"/>
        </w:rPr>
        <w:t>g</w:t>
      </w:r>
      <w:r w:rsidR="005C473B" w:rsidRPr="00E3133C">
        <w:rPr>
          <w:color w:val="auto"/>
          <w:highlight w:val="green"/>
        </w:rPr>
        <w:t xml:space="preserve">overnance </w:t>
      </w:r>
      <w:r w:rsidR="00557D7F" w:rsidRPr="00E3133C">
        <w:rPr>
          <w:color w:val="auto"/>
          <w:highlight w:val="green"/>
        </w:rPr>
        <w:t>process</w:t>
      </w:r>
      <w:r w:rsidRPr="00E3133C">
        <w:rPr>
          <w:color w:val="auto"/>
          <w:highlight w:val="green"/>
        </w:rPr>
        <w:t xml:space="preserve">. </w:t>
      </w:r>
      <w:r w:rsidR="002C292F" w:rsidRPr="00E3133C">
        <w:rPr>
          <w:color w:val="auto"/>
          <w:highlight w:val="green"/>
        </w:rPr>
        <w:t xml:space="preserve"> </w:t>
      </w:r>
      <w:r w:rsidR="00A2732A" w:rsidRPr="00E3133C">
        <w:rPr>
          <w:color w:val="auto"/>
          <w:highlight w:val="green"/>
        </w:rPr>
        <w:t xml:space="preserve">For the avoidance of doubt, the mandatory requirements placed on </w:t>
      </w:r>
      <w:r w:rsidR="009A1481" w:rsidRPr="00E3133C">
        <w:rPr>
          <w:color w:val="auto"/>
          <w:highlight w:val="green"/>
        </w:rPr>
        <w:t>p</w:t>
      </w:r>
      <w:r w:rsidR="00A2732A" w:rsidRPr="00E3133C">
        <w:rPr>
          <w:color w:val="auto"/>
          <w:highlight w:val="green"/>
        </w:rPr>
        <w:t xml:space="preserve">arties are defined in the industry codes through the </w:t>
      </w:r>
      <w:r w:rsidR="00373949" w:rsidRPr="00E3133C">
        <w:rPr>
          <w:color w:val="auto"/>
          <w:highlight w:val="green"/>
        </w:rPr>
        <w:t>industry code governance process and not through th</w:t>
      </w:r>
      <w:r w:rsidR="006B3AE0" w:rsidRPr="00E3133C">
        <w:rPr>
          <w:color w:val="auto"/>
          <w:highlight w:val="green"/>
        </w:rPr>
        <w:t>is System Defence Plan.</w:t>
      </w:r>
      <w:r w:rsidRPr="00E3133C">
        <w:rPr>
          <w:color w:val="auto"/>
          <w:highlight w:val="green"/>
        </w:rPr>
        <w:t xml:space="preserve"> </w:t>
      </w:r>
      <w:r w:rsidR="00FA1855" w:rsidRPr="00E3133C">
        <w:rPr>
          <w:color w:val="auto"/>
          <w:highlight w:val="green"/>
        </w:rPr>
        <w:t xml:space="preserve"> </w:t>
      </w:r>
      <w:r w:rsidR="005A5D4E" w:rsidRPr="00E3133C">
        <w:rPr>
          <w:color w:val="auto"/>
          <w:highlight w:val="green"/>
        </w:rPr>
        <w:t xml:space="preserve">The </w:t>
      </w:r>
      <w:r w:rsidR="00FA1855" w:rsidRPr="00E3133C">
        <w:rPr>
          <w:color w:val="auto"/>
          <w:highlight w:val="green"/>
        </w:rPr>
        <w:t>g</w:t>
      </w:r>
      <w:r w:rsidR="005A5D4E" w:rsidRPr="00E3133C">
        <w:rPr>
          <w:color w:val="auto"/>
          <w:highlight w:val="green"/>
        </w:rPr>
        <w:t>overnance of this System Defence Plan will be managed through GC16 of the Grid Code General Conditions which provides for a governance framework similar to that of the Relevant Electrical Standards.</w:t>
      </w:r>
    </w:p>
    <w:p w14:paraId="44751B0E" w14:textId="77777777" w:rsidR="000226A1" w:rsidRPr="00157370" w:rsidRDefault="000226A1" w:rsidP="000226A1">
      <w:pPr>
        <w:jc w:val="both"/>
        <w:rPr>
          <w:color w:val="auto"/>
        </w:rPr>
      </w:pPr>
    </w:p>
    <w:p w14:paraId="5B9BC7B1" w14:textId="63EB1534" w:rsidR="000226A1" w:rsidRDefault="000226A1" w:rsidP="00157370">
      <w:pPr>
        <w:jc w:val="both"/>
      </w:pPr>
      <w:r w:rsidRPr="00157370">
        <w:rPr>
          <w:color w:val="auto"/>
        </w:rPr>
        <w:t xml:space="preserve">This System Defence Plan will </w:t>
      </w:r>
      <w:r w:rsidR="00A838DA" w:rsidRPr="00E3133C">
        <w:rPr>
          <w:color w:val="auto"/>
          <w:highlight w:val="green"/>
        </w:rPr>
        <w:t xml:space="preserve">be of interest </w:t>
      </w:r>
      <w:r w:rsidR="00165525" w:rsidRPr="00E3133C">
        <w:rPr>
          <w:color w:val="auto"/>
          <w:highlight w:val="green"/>
        </w:rPr>
        <w:t>to</w:t>
      </w:r>
      <w:r w:rsidR="00165525" w:rsidRPr="00157370">
        <w:rPr>
          <w:color w:val="auto"/>
        </w:rPr>
        <w:t xml:space="preserve"> a</w:t>
      </w:r>
      <w:r w:rsidR="002C1509" w:rsidRPr="00157370">
        <w:rPr>
          <w:color w:val="auto"/>
        </w:rPr>
        <w:t>ll parties</w:t>
      </w:r>
      <w:r w:rsidR="00467ACA" w:rsidRPr="00157370">
        <w:rPr>
          <w:color w:val="auto"/>
        </w:rPr>
        <w:t xml:space="preserve"> </w:t>
      </w:r>
      <w:r w:rsidRPr="00157370">
        <w:rPr>
          <w:color w:val="auto"/>
        </w:rPr>
        <w:t>identified in Appendi</w:t>
      </w:r>
      <w:r w:rsidR="00467ACA" w:rsidRPr="00157370">
        <w:rPr>
          <w:color w:val="auto"/>
        </w:rPr>
        <w:t>x</w:t>
      </w:r>
      <w:r w:rsidRPr="00157370">
        <w:rPr>
          <w:color w:val="auto"/>
        </w:rPr>
        <w:t xml:space="preserve"> </w:t>
      </w:r>
      <w:r w:rsidR="00467ACA" w:rsidRPr="00157370">
        <w:rPr>
          <w:color w:val="auto"/>
        </w:rPr>
        <w:t>A</w:t>
      </w:r>
      <w:r w:rsidR="00C658C0" w:rsidRPr="00FE6457">
        <w:rPr>
          <w:color w:val="auto"/>
        </w:rPr>
        <w:t xml:space="preserve"> of this document</w:t>
      </w:r>
      <w:r>
        <w:t xml:space="preserve">. </w:t>
      </w:r>
    </w:p>
    <w:p w14:paraId="58586B40" w14:textId="5D84C0CC" w:rsidR="008F1374" w:rsidRPr="00157370" w:rsidRDefault="00AC7BC8" w:rsidP="00157370">
      <w:pPr>
        <w:tabs>
          <w:tab w:val="right" w:pos="709"/>
        </w:tabs>
        <w:ind w:left="-28" w:hanging="709"/>
        <w:jc w:val="both"/>
        <w:rPr>
          <w:rFonts w:ascii="Arial" w:hAnsi="Arial"/>
          <w:color w:val="auto"/>
        </w:rPr>
      </w:pPr>
      <w:r>
        <w:tab/>
      </w:r>
      <w:r>
        <w:tab/>
      </w:r>
      <w:r w:rsidR="00FE6457" w:rsidRPr="00157370">
        <w:rPr>
          <w:rFonts w:ascii="Arial" w:hAnsi="Arial"/>
          <w:color w:val="auto"/>
        </w:rPr>
        <w:t>In complying with the requirements of the Grid Code, System Operator Transmission Owner Code (STC</w:t>
      </w:r>
      <w:r w:rsidR="00FE6457" w:rsidRPr="00477A99">
        <w:rPr>
          <w:rFonts w:ascii="Arial" w:eastAsiaTheme="minorEastAsia" w:hAnsi="Arial" w:cs="Times New Roman"/>
          <w:color w:val="auto"/>
        </w:rPr>
        <w:t>),</w:t>
      </w:r>
      <w:r w:rsidR="00FE6457" w:rsidRPr="00157370">
        <w:rPr>
          <w:rFonts w:ascii="Arial" w:hAnsi="Arial"/>
          <w:color w:val="auto"/>
        </w:rPr>
        <w:t xml:space="preserve"> Distribution</w:t>
      </w:r>
      <w:r w:rsidR="003D64DE" w:rsidRPr="00157370">
        <w:rPr>
          <w:rFonts w:ascii="Arial" w:hAnsi="Arial"/>
          <w:color w:val="auto"/>
        </w:rPr>
        <w:t xml:space="preserve"> </w:t>
      </w:r>
      <w:r w:rsidR="00FE6457" w:rsidRPr="00157370">
        <w:rPr>
          <w:rFonts w:ascii="Arial" w:hAnsi="Arial"/>
          <w:color w:val="auto"/>
        </w:rPr>
        <w:t xml:space="preserve">Code </w:t>
      </w:r>
      <w:r w:rsidR="00FE6457" w:rsidRPr="00122007">
        <w:rPr>
          <w:rFonts w:ascii="Arial" w:eastAsiaTheme="minorEastAsia" w:hAnsi="Arial" w:cs="Times New Roman"/>
          <w:color w:val="auto"/>
          <w:highlight w:val="green"/>
        </w:rPr>
        <w:t>and Balancing and Settlement Code (BSC)</w:t>
      </w:r>
      <w:r w:rsidR="00FE6457" w:rsidRPr="00477A99">
        <w:rPr>
          <w:rFonts w:ascii="Arial" w:eastAsiaTheme="minorEastAsia" w:hAnsi="Arial" w:cs="Times New Roman"/>
          <w:color w:val="auto"/>
        </w:rPr>
        <w:t xml:space="preserve"> </w:t>
      </w:r>
      <w:r w:rsidR="00FE6457" w:rsidRPr="00157370">
        <w:rPr>
          <w:rFonts w:ascii="Arial" w:hAnsi="Arial"/>
          <w:color w:val="auto"/>
        </w:rPr>
        <w:t xml:space="preserve">(as applicable), NGESO, Transmission Licensees, Network Operators </w:t>
      </w:r>
      <w:r w:rsidR="00FE6457" w:rsidRPr="00122007">
        <w:rPr>
          <w:rFonts w:ascii="Arial" w:eastAsiaTheme="minorEastAsia" w:hAnsi="Arial" w:cs="Times New Roman"/>
          <w:color w:val="auto"/>
          <w:highlight w:val="green"/>
        </w:rPr>
        <w:t xml:space="preserve">and CUSC Parties </w:t>
      </w:r>
      <w:proofErr w:type="spellStart"/>
      <w:ins w:id="1130" w:author="Antony Johnson" w:date="2022-10-21T11:50:00Z">
        <w:r w:rsidR="000F57C8" w:rsidRPr="00122007">
          <w:rPr>
            <w:rFonts w:ascii="Arial" w:eastAsiaTheme="minorEastAsia" w:hAnsi="Arial" w:cs="Times New Roman"/>
            <w:color w:val="auto"/>
            <w:highlight w:val="green"/>
          </w:rPr>
          <w:t>and</w:t>
        </w:r>
        <w:del w:id="1131" w:author="Johnson (ESO), Antony" w:date="2023-02-06T14:23:00Z">
          <w:r w:rsidR="000F57C8" w:rsidRPr="00122007" w:rsidDel="00FB0A71">
            <w:rPr>
              <w:rFonts w:ascii="Arial" w:eastAsiaTheme="minorEastAsia" w:hAnsi="Arial" w:cs="Times New Roman"/>
              <w:color w:val="auto"/>
              <w:highlight w:val="green"/>
            </w:rPr>
            <w:delText xml:space="preserve"> </w:delText>
          </w:r>
        </w:del>
      </w:ins>
      <w:ins w:id="1132" w:author="Antony Johnson" w:date="2022-11-18T15:30:00Z">
        <w:del w:id="1133" w:author="Johnson (ESO), Antony" w:date="2023-02-06T14:23:00Z">
          <w:r w:rsidR="00D82C49" w:rsidRPr="00122007" w:rsidDel="00FB0A71">
            <w:rPr>
              <w:rFonts w:ascii="Arial" w:eastAsiaTheme="minorEastAsia" w:hAnsi="Arial" w:cs="Times New Roman"/>
              <w:color w:val="auto"/>
              <w:highlight w:val="green"/>
            </w:rPr>
            <w:delText xml:space="preserve">GB </w:delText>
          </w:r>
        </w:del>
      </w:ins>
      <w:ins w:id="1134" w:author="Johnson (ESO), Antony" w:date="2023-02-06T14:23:00Z">
        <w:r w:rsidR="00FB0A71" w:rsidRPr="00122007">
          <w:rPr>
            <w:rFonts w:ascii="Arial" w:eastAsiaTheme="minorEastAsia" w:hAnsi="Arial" w:cs="Times New Roman"/>
            <w:color w:val="auto"/>
            <w:highlight w:val="green"/>
          </w:rPr>
          <w:t>Defence</w:t>
        </w:r>
      </w:ins>
      <w:proofErr w:type="spellEnd"/>
      <w:ins w:id="1135" w:author="Antony Johnson" w:date="2022-10-21T11:50:00Z">
        <w:del w:id="1136" w:author="Johnson (ESO), Antony" w:date="2023-02-06T14:23:00Z">
          <w:r w:rsidR="000F57C8" w:rsidRPr="00122007" w:rsidDel="00FB0A71">
            <w:rPr>
              <w:rFonts w:ascii="Arial" w:eastAsiaTheme="minorEastAsia" w:hAnsi="Arial" w:cs="Times New Roman"/>
              <w:color w:val="auto"/>
              <w:highlight w:val="green"/>
            </w:rPr>
            <w:delText>Restoration</w:delText>
          </w:r>
        </w:del>
        <w:r w:rsidR="000F57C8" w:rsidRPr="00122007">
          <w:rPr>
            <w:rFonts w:ascii="Arial" w:eastAsiaTheme="minorEastAsia" w:hAnsi="Arial" w:cs="Times New Roman"/>
            <w:color w:val="auto"/>
            <w:highlight w:val="green"/>
          </w:rPr>
          <w:t xml:space="preserve"> Service Providers </w:t>
        </w:r>
      </w:ins>
      <w:r w:rsidR="00FE6457" w:rsidRPr="00122007">
        <w:rPr>
          <w:rFonts w:ascii="Arial" w:eastAsiaTheme="minorEastAsia" w:hAnsi="Arial" w:cs="Times New Roman"/>
          <w:color w:val="auto"/>
          <w:highlight w:val="green"/>
        </w:rPr>
        <w:t>will be satisfying</w:t>
      </w:r>
      <w:r w:rsidR="00FE6457" w:rsidRPr="00157370">
        <w:rPr>
          <w:rFonts w:ascii="Arial" w:hAnsi="Arial"/>
          <w:color w:val="auto"/>
        </w:rPr>
        <w:t xml:space="preserve"> the requirements of EU NCER. </w:t>
      </w:r>
      <w:r w:rsidR="00FE6457" w:rsidRPr="00477A99">
        <w:rPr>
          <w:rFonts w:ascii="Arial" w:eastAsiaTheme="minorEastAsia" w:hAnsi="Arial" w:cs="Times New Roman"/>
          <w:color w:val="auto"/>
        </w:rPr>
        <w:t xml:space="preserve"> </w:t>
      </w:r>
      <w:r w:rsidR="00FE6457" w:rsidRPr="00157370">
        <w:rPr>
          <w:rFonts w:ascii="Arial" w:hAnsi="Arial"/>
          <w:color w:val="auto"/>
        </w:rPr>
        <w:t>It should be noted that the EU NCER applies both to GB Code Users and EU Code Users</w:t>
      </w:r>
      <w:r w:rsidR="00FE6457">
        <w:rPr>
          <w:rFonts w:ascii="Arial" w:eastAsiaTheme="minorEastAsia" w:hAnsi="Arial" w:cs="Times New Roman"/>
          <w:color w:val="auto"/>
        </w:rPr>
        <w:t xml:space="preserve"> </w:t>
      </w:r>
      <w:r w:rsidR="00FE6457" w:rsidRPr="00122007">
        <w:rPr>
          <w:rFonts w:ascii="Arial" w:eastAsiaTheme="minorEastAsia" w:hAnsi="Arial" w:cs="Times New Roman"/>
          <w:color w:val="auto"/>
          <w:highlight w:val="green"/>
        </w:rPr>
        <w:t>as defined in Appendix A of this document</w:t>
      </w:r>
      <w:r w:rsidR="00FE6457" w:rsidRPr="00122007">
        <w:rPr>
          <w:rFonts w:ascii="Arial" w:hAnsi="Arial"/>
          <w:color w:val="auto"/>
          <w:highlight w:val="green"/>
        </w:rPr>
        <w:t>.</w:t>
      </w:r>
      <w:r w:rsidR="00FE6457" w:rsidRPr="00157370">
        <w:rPr>
          <w:rFonts w:ascii="Arial" w:hAnsi="Arial"/>
          <w:color w:val="auto"/>
        </w:rPr>
        <w:t xml:space="preserve"> </w:t>
      </w:r>
    </w:p>
    <w:p w14:paraId="0248C8D1" w14:textId="77777777" w:rsidR="000226A1" w:rsidRDefault="000226A1" w:rsidP="00157370">
      <w:pPr>
        <w:jc w:val="both"/>
      </w:pPr>
    </w:p>
    <w:p w14:paraId="3D4CA28A" w14:textId="69644762" w:rsidR="000226A1" w:rsidRPr="00157370" w:rsidRDefault="000226A1" w:rsidP="00157370">
      <w:pPr>
        <w:jc w:val="both"/>
        <w:rPr>
          <w:color w:val="auto"/>
        </w:rPr>
      </w:pPr>
      <w:r w:rsidRPr="00157370">
        <w:rPr>
          <w:color w:val="auto"/>
        </w:rPr>
        <w:t>This System Defence Plan has been developed taking the following into account</w:t>
      </w:r>
      <w:r w:rsidR="002962A6">
        <w:rPr>
          <w:color w:val="auto"/>
        </w:rPr>
        <w:t>:</w:t>
      </w:r>
      <w:r w:rsidRPr="00157370">
        <w:rPr>
          <w:color w:val="auto"/>
        </w:rPr>
        <w:t xml:space="preserve"> </w:t>
      </w:r>
    </w:p>
    <w:p w14:paraId="40044CD8" w14:textId="77777777" w:rsidR="000226A1" w:rsidRPr="00157370" w:rsidRDefault="000226A1" w:rsidP="00913EDD">
      <w:pPr>
        <w:numPr>
          <w:ilvl w:val="0"/>
          <w:numId w:val="28"/>
        </w:numPr>
        <w:spacing w:after="0" w:line="264" w:lineRule="auto"/>
        <w:jc w:val="both"/>
        <w:rPr>
          <w:color w:val="auto"/>
        </w:rPr>
      </w:pPr>
      <w:r w:rsidRPr="00157370">
        <w:rPr>
          <w:color w:val="auto"/>
        </w:rPr>
        <w:t>the operational security limits set out in accordance with Article 25 of Regulation (EU) 2017/1485 {SOGL};</w:t>
      </w:r>
    </w:p>
    <w:p w14:paraId="0004DA9B" w14:textId="47136E4A" w:rsidR="000226A1" w:rsidRPr="00157370" w:rsidRDefault="000226A1">
      <w:pPr>
        <w:numPr>
          <w:ilvl w:val="0"/>
          <w:numId w:val="28"/>
        </w:numPr>
        <w:spacing w:after="0" w:line="264" w:lineRule="auto"/>
        <w:jc w:val="both"/>
        <w:rPr>
          <w:color w:val="auto"/>
        </w:rPr>
      </w:pPr>
      <w:r w:rsidRPr="00157370">
        <w:rPr>
          <w:color w:val="auto"/>
        </w:rPr>
        <w:lastRenderedPageBreak/>
        <w:t xml:space="preserve">the behaviour and capabilities of load and generation within the </w:t>
      </w:r>
      <w:r w:rsidR="00FC7739" w:rsidRPr="000D7DF4">
        <w:rPr>
          <w:color w:val="auto"/>
          <w:highlight w:val="green"/>
        </w:rPr>
        <w:t>S</w:t>
      </w:r>
      <w:r w:rsidRPr="000D7DF4">
        <w:rPr>
          <w:color w:val="auto"/>
          <w:highlight w:val="green"/>
        </w:rPr>
        <w:t xml:space="preserve">ynchronous </w:t>
      </w:r>
      <w:r w:rsidR="00FC7739" w:rsidRPr="000D7DF4">
        <w:rPr>
          <w:color w:val="auto"/>
          <w:highlight w:val="green"/>
        </w:rPr>
        <w:t>A</w:t>
      </w:r>
      <w:r w:rsidRPr="000D7DF4">
        <w:rPr>
          <w:color w:val="auto"/>
          <w:highlight w:val="green"/>
        </w:rPr>
        <w:t>rea;</w:t>
      </w:r>
    </w:p>
    <w:p w14:paraId="55432182" w14:textId="4F7AF81B" w:rsidR="000226A1" w:rsidRPr="00157370" w:rsidRDefault="000226A1">
      <w:pPr>
        <w:numPr>
          <w:ilvl w:val="0"/>
          <w:numId w:val="28"/>
        </w:numPr>
        <w:spacing w:after="0" w:line="264" w:lineRule="auto"/>
        <w:jc w:val="both"/>
        <w:rPr>
          <w:color w:val="auto"/>
        </w:rPr>
      </w:pPr>
      <w:r w:rsidRPr="00157370">
        <w:rPr>
          <w:color w:val="auto"/>
        </w:rPr>
        <w:t xml:space="preserve">the specific needs of the </w:t>
      </w:r>
      <w:r w:rsidR="00FC7739" w:rsidRPr="000D7DF4">
        <w:rPr>
          <w:color w:val="auto"/>
          <w:highlight w:val="green"/>
        </w:rPr>
        <w:t>H</w:t>
      </w:r>
      <w:r w:rsidRPr="000D7DF4">
        <w:rPr>
          <w:color w:val="auto"/>
          <w:highlight w:val="green"/>
        </w:rPr>
        <w:t xml:space="preserve">igh </w:t>
      </w:r>
      <w:r w:rsidR="00FC7739" w:rsidRPr="000D7DF4">
        <w:rPr>
          <w:color w:val="auto"/>
          <w:highlight w:val="green"/>
        </w:rPr>
        <w:t>P</w:t>
      </w:r>
      <w:r w:rsidRPr="000D7DF4">
        <w:rPr>
          <w:color w:val="auto"/>
          <w:highlight w:val="green"/>
        </w:rPr>
        <w:t xml:space="preserve">riority </w:t>
      </w:r>
      <w:r w:rsidR="00FC7739" w:rsidRPr="000D7DF4">
        <w:rPr>
          <w:color w:val="auto"/>
          <w:highlight w:val="green"/>
        </w:rPr>
        <w:t>Significant Grid</w:t>
      </w:r>
      <w:r w:rsidR="00FC7739" w:rsidRPr="00157370">
        <w:rPr>
          <w:color w:val="auto"/>
        </w:rPr>
        <w:t xml:space="preserve"> </w:t>
      </w:r>
      <w:r w:rsidRPr="00157370">
        <w:rPr>
          <w:color w:val="auto"/>
        </w:rPr>
        <w:t xml:space="preserve">Users listed in Appendix </w:t>
      </w:r>
      <w:r w:rsidR="005249ED" w:rsidRPr="00157370">
        <w:rPr>
          <w:color w:val="auto"/>
        </w:rPr>
        <w:t>B</w:t>
      </w:r>
      <w:r w:rsidRPr="00157370">
        <w:rPr>
          <w:color w:val="auto"/>
        </w:rPr>
        <w:t>;</w:t>
      </w:r>
      <w:r w:rsidR="00FA1855">
        <w:rPr>
          <w:color w:val="auto"/>
        </w:rPr>
        <w:t xml:space="preserve"> and</w:t>
      </w:r>
    </w:p>
    <w:p w14:paraId="0B6950B9" w14:textId="2A813FC3" w:rsidR="000226A1" w:rsidRPr="00157370" w:rsidRDefault="000226A1">
      <w:pPr>
        <w:numPr>
          <w:ilvl w:val="0"/>
          <w:numId w:val="28"/>
        </w:numPr>
        <w:spacing w:after="0" w:line="264" w:lineRule="auto"/>
        <w:jc w:val="both"/>
        <w:rPr>
          <w:color w:val="auto"/>
        </w:rPr>
      </w:pPr>
      <w:r w:rsidRPr="00157370">
        <w:rPr>
          <w:color w:val="auto"/>
        </w:rPr>
        <w:t xml:space="preserve">the characteristics of the National Electricity Transmission System and </w:t>
      </w:r>
      <w:r w:rsidR="008217B3" w:rsidRPr="00157370">
        <w:rPr>
          <w:color w:val="auto"/>
        </w:rPr>
        <w:t>Network Operator</w:t>
      </w:r>
      <w:r w:rsidR="001406A7" w:rsidRPr="00157370">
        <w:rPr>
          <w:color w:val="auto"/>
        </w:rPr>
        <w:t>’</w:t>
      </w:r>
      <w:r w:rsidR="008217B3" w:rsidRPr="00157370">
        <w:rPr>
          <w:color w:val="auto"/>
        </w:rPr>
        <w:t>s (DNO)</w:t>
      </w:r>
      <w:r w:rsidR="004266CD" w:rsidRPr="00157370">
        <w:rPr>
          <w:color w:val="auto"/>
        </w:rPr>
        <w:t xml:space="preserve"> </w:t>
      </w:r>
      <w:r w:rsidRPr="00157370">
        <w:rPr>
          <w:color w:val="auto"/>
        </w:rPr>
        <w:t>systems.</w:t>
      </w:r>
    </w:p>
    <w:p w14:paraId="624A7809" w14:textId="77777777" w:rsidR="000226A1" w:rsidDel="0049374E" w:rsidRDefault="000226A1" w:rsidP="000226A1">
      <w:pPr>
        <w:ind w:left="720"/>
        <w:jc w:val="both"/>
        <w:rPr>
          <w:del w:id="1137" w:author="Johnson (ESO), Antony" w:date="2023-03-02T18:09:00Z"/>
        </w:rPr>
      </w:pPr>
    </w:p>
    <w:p w14:paraId="4292D3E8" w14:textId="03E24858" w:rsidR="0003709B" w:rsidRPr="00157370" w:rsidRDefault="000226A1" w:rsidP="00157370">
      <w:pPr>
        <w:jc w:val="both"/>
        <w:rPr>
          <w:color w:val="auto"/>
        </w:rPr>
      </w:pPr>
      <w:r w:rsidRPr="00157370">
        <w:rPr>
          <w:color w:val="auto"/>
        </w:rPr>
        <w:t>This has been achieved by developing this GB System Defence Plan collaboratively with affected parties through the Energy Emergencies Executive Committee</w:t>
      </w:r>
      <w:r w:rsidR="00447065" w:rsidRPr="00157370">
        <w:rPr>
          <w:color w:val="auto"/>
        </w:rPr>
        <w:t xml:space="preserve"> (E3C)</w:t>
      </w:r>
      <w:r w:rsidRPr="00157370">
        <w:rPr>
          <w:color w:val="auto"/>
        </w:rPr>
        <w:t>, Electricity Task Group (ETG), and by collecting feedback during public consultation</w:t>
      </w:r>
      <w:r w:rsidR="0028516B" w:rsidRPr="00157370">
        <w:rPr>
          <w:color w:val="auto"/>
        </w:rPr>
        <w:t>s</w:t>
      </w:r>
      <w:r w:rsidR="0001256F" w:rsidRPr="0001256F">
        <w:rPr>
          <w:color w:val="auto"/>
        </w:rPr>
        <w:t>.</w:t>
      </w:r>
      <w:r w:rsidR="009A137D" w:rsidRPr="0001256F">
        <w:rPr>
          <w:color w:val="auto"/>
        </w:rPr>
        <w:t xml:space="preserve"> </w:t>
      </w:r>
      <w:r w:rsidR="00FA1855">
        <w:rPr>
          <w:color w:val="auto"/>
        </w:rPr>
        <w:t xml:space="preserve"> </w:t>
      </w:r>
      <w:r w:rsidR="009A137D" w:rsidRPr="000D7DF4">
        <w:rPr>
          <w:color w:val="auto"/>
          <w:highlight w:val="green"/>
        </w:rPr>
        <w:t>A requirement of</w:t>
      </w:r>
      <w:r w:rsidR="00BF06A0" w:rsidRPr="000D7DF4">
        <w:rPr>
          <w:color w:val="auto"/>
          <w:highlight w:val="green"/>
        </w:rPr>
        <w:t xml:space="preserve"> Article </w:t>
      </w:r>
      <w:r w:rsidR="00705F02" w:rsidRPr="000D7DF4">
        <w:rPr>
          <w:color w:val="auto"/>
          <w:highlight w:val="green"/>
        </w:rPr>
        <w:t>50 (</w:t>
      </w:r>
      <w:r w:rsidR="00150DA4" w:rsidRPr="000D7DF4">
        <w:rPr>
          <w:color w:val="auto"/>
          <w:highlight w:val="green"/>
        </w:rPr>
        <w:t xml:space="preserve">3) </w:t>
      </w:r>
      <w:r w:rsidR="0003567B" w:rsidRPr="000D7DF4">
        <w:rPr>
          <w:color w:val="auto"/>
          <w:highlight w:val="green"/>
        </w:rPr>
        <w:t xml:space="preserve">of the EU NCER </w:t>
      </w:r>
      <w:r w:rsidR="00150DA4" w:rsidRPr="000D7DF4">
        <w:rPr>
          <w:color w:val="auto"/>
          <w:highlight w:val="green"/>
        </w:rPr>
        <w:t>is to regularly review the System Defence Plan</w:t>
      </w:r>
      <w:r w:rsidR="008F79B1" w:rsidRPr="000D7DF4">
        <w:rPr>
          <w:color w:val="auto"/>
          <w:highlight w:val="green"/>
        </w:rPr>
        <w:t xml:space="preserve"> to assess its effectiveness</w:t>
      </w:r>
      <w:r w:rsidR="0001256F" w:rsidRPr="000D7DF4">
        <w:rPr>
          <w:color w:val="auto"/>
          <w:highlight w:val="green"/>
        </w:rPr>
        <w:t xml:space="preserve">.  This process will be managed by </w:t>
      </w:r>
      <w:r w:rsidR="00D8074C" w:rsidRPr="000D7DF4">
        <w:rPr>
          <w:color w:val="auto"/>
          <w:highlight w:val="green"/>
        </w:rPr>
        <w:t>NG</w:t>
      </w:r>
      <w:r w:rsidR="0001256F" w:rsidRPr="000D7DF4">
        <w:rPr>
          <w:color w:val="auto"/>
          <w:highlight w:val="green"/>
        </w:rPr>
        <w:t xml:space="preserve">ESO through </w:t>
      </w:r>
      <w:r w:rsidR="00A32DE6" w:rsidRPr="000D7DF4">
        <w:rPr>
          <w:color w:val="auto"/>
          <w:highlight w:val="green"/>
        </w:rPr>
        <w:t xml:space="preserve">the governance </w:t>
      </w:r>
      <w:r w:rsidR="0001256F" w:rsidRPr="000D7DF4">
        <w:rPr>
          <w:color w:val="auto"/>
          <w:highlight w:val="green"/>
        </w:rPr>
        <w:t xml:space="preserve">process as provided for in </w:t>
      </w:r>
      <w:r w:rsidR="00A32DE6" w:rsidRPr="000D7DF4">
        <w:rPr>
          <w:color w:val="auto"/>
          <w:highlight w:val="green"/>
        </w:rPr>
        <w:t>GC16 of the Grid Code General Conditions</w:t>
      </w:r>
      <w:r w:rsidR="0001256F">
        <w:rPr>
          <w:color w:val="auto"/>
        </w:rPr>
        <w:t>.</w:t>
      </w:r>
      <w:r w:rsidR="00A32DE6" w:rsidRPr="00157370">
        <w:rPr>
          <w:color w:val="auto"/>
        </w:rPr>
        <w:t xml:space="preserve"> </w:t>
      </w:r>
    </w:p>
    <w:p w14:paraId="09422922" w14:textId="0106EB80" w:rsidR="00534900" w:rsidRDefault="00534900" w:rsidP="000D588B">
      <w:pPr>
        <w:jc w:val="both"/>
        <w:rPr>
          <w:color w:val="auto"/>
        </w:rPr>
      </w:pPr>
      <w:r>
        <w:rPr>
          <w:color w:val="auto"/>
        </w:rPr>
        <w:t>For the avoidance of doubt there is a separate document –</w:t>
      </w:r>
      <w:r w:rsidR="002962A6">
        <w:rPr>
          <w:color w:val="auto"/>
        </w:rPr>
        <w:t xml:space="preserve"> </w:t>
      </w:r>
      <w:r>
        <w:rPr>
          <w:color w:val="auto"/>
        </w:rPr>
        <w:t xml:space="preserve">the System Restoration Plan in respect of </w:t>
      </w:r>
      <w:ins w:id="1138" w:author="Antony Johnson" w:date="2022-11-18T16:34:00Z">
        <w:del w:id="1139" w:author="Johnson (ESO), Antony" w:date="2023-02-23T12:05:00Z">
          <w:r w:rsidR="002E236B" w:rsidDel="00CA3D04">
            <w:rPr>
              <w:color w:val="auto"/>
            </w:rPr>
            <w:delText xml:space="preserve">GB </w:delText>
          </w:r>
        </w:del>
      </w:ins>
      <w:r>
        <w:rPr>
          <w:color w:val="auto"/>
        </w:rPr>
        <w:t>Restoration Service Providers which is available from t</w:t>
      </w:r>
      <w:r w:rsidR="00342506">
        <w:rPr>
          <w:color w:val="auto"/>
        </w:rPr>
        <w:t>he following link.</w:t>
      </w:r>
    </w:p>
    <w:p w14:paraId="1356A558" w14:textId="223C6015" w:rsidR="00534900" w:rsidRPr="00A2416B" w:rsidRDefault="00052DF5" w:rsidP="000D588B">
      <w:pPr>
        <w:jc w:val="both"/>
        <w:rPr>
          <w:i/>
          <w:iCs/>
          <w:color w:val="auto"/>
        </w:rPr>
      </w:pPr>
      <w:r w:rsidRPr="00A2416B">
        <w:rPr>
          <w:i/>
          <w:iCs/>
          <w:color w:val="auto"/>
          <w:highlight w:val="yellow"/>
        </w:rPr>
        <w:t>(Link to be Inserted</w:t>
      </w:r>
      <w:ins w:id="1140" w:author="Antony Johnson" w:date="2022-11-18T15:30:00Z">
        <w:r w:rsidR="00A9016F">
          <w:rPr>
            <w:i/>
            <w:iCs/>
            <w:color w:val="auto"/>
            <w:highlight w:val="yellow"/>
          </w:rPr>
          <w:t xml:space="preserve"> – currently awaiting approval of GC0148</w:t>
        </w:r>
      </w:ins>
      <w:r w:rsidRPr="00A2416B">
        <w:rPr>
          <w:i/>
          <w:iCs/>
          <w:color w:val="auto"/>
          <w:highlight w:val="yellow"/>
        </w:rPr>
        <w:t>)</w:t>
      </w:r>
    </w:p>
    <w:p w14:paraId="5828ED18" w14:textId="1A48B59F" w:rsidR="00BD6C06" w:rsidRDefault="009E5E15" w:rsidP="006B3336">
      <w:pPr>
        <w:pStyle w:val="Heading1"/>
      </w:pPr>
      <w:bookmarkStart w:id="1141" w:name="_Toc128731897"/>
      <w:r>
        <w:t>System Defence Plan</w:t>
      </w:r>
      <w:bookmarkEnd w:id="1141"/>
    </w:p>
    <w:p w14:paraId="726C4F0E" w14:textId="77777777" w:rsidR="006B3336" w:rsidRPr="006B3336" w:rsidRDefault="006B3336" w:rsidP="006B3336">
      <w:pPr>
        <w:pStyle w:val="BodyText"/>
      </w:pPr>
    </w:p>
    <w:p w14:paraId="031774B1" w14:textId="508C2C81" w:rsidR="005B19BA" w:rsidRPr="0017617E" w:rsidRDefault="005B19BA" w:rsidP="008E53B3">
      <w:pPr>
        <w:pStyle w:val="Heading2"/>
        <w:rPr>
          <w:rStyle w:val="Highlight3"/>
          <w:szCs w:val="28"/>
        </w:rPr>
      </w:pPr>
      <w:bookmarkStart w:id="1142" w:name="_Toc128731898"/>
      <w:r w:rsidRPr="0017617E">
        <w:rPr>
          <w:rStyle w:val="Highlight3"/>
          <w:szCs w:val="28"/>
        </w:rPr>
        <w:t>Plan Overview</w:t>
      </w:r>
      <w:bookmarkEnd w:id="1142"/>
    </w:p>
    <w:p w14:paraId="73AB0369" w14:textId="2FBDCD12" w:rsidR="004D3E5B" w:rsidRDefault="000226A1" w:rsidP="00D662D9">
      <w:pPr>
        <w:jc w:val="both"/>
        <w:rPr>
          <w:color w:val="auto"/>
        </w:rPr>
      </w:pPr>
      <w:r w:rsidRPr="00157370">
        <w:rPr>
          <w:color w:val="auto"/>
        </w:rPr>
        <w:t>This System Defence Plan (</w:t>
      </w:r>
      <w:r w:rsidRPr="00157370">
        <w:rPr>
          <w:b/>
          <w:color w:val="auto"/>
        </w:rPr>
        <w:t>SDP</w:t>
      </w:r>
      <w:r w:rsidRPr="00157370">
        <w:rPr>
          <w:color w:val="auto"/>
        </w:rPr>
        <w:t xml:space="preserve">) is drafted to conform to </w:t>
      </w:r>
      <w:r w:rsidR="003C6529" w:rsidRPr="00157370">
        <w:rPr>
          <w:i/>
          <w:color w:val="auto"/>
        </w:rPr>
        <w:t>EU NCER</w:t>
      </w:r>
      <w:r w:rsidRPr="00157370">
        <w:rPr>
          <w:color w:val="auto"/>
        </w:rPr>
        <w:t xml:space="preserve"> Articles 11 to 22.  It </w:t>
      </w:r>
      <w:r w:rsidRPr="00F845EF">
        <w:rPr>
          <w:color w:val="auto"/>
        </w:rPr>
        <w:t>serve</w:t>
      </w:r>
      <w:r w:rsidR="000D4C38" w:rsidRPr="00F845EF">
        <w:rPr>
          <w:color w:val="auto"/>
        </w:rPr>
        <w:t>s</w:t>
      </w:r>
      <w:r w:rsidRPr="00157370">
        <w:rPr>
          <w:color w:val="auto"/>
        </w:rPr>
        <w:t xml:space="preserve"> as an umbrella document referencing more detailed</w:t>
      </w:r>
      <w:r w:rsidR="00E52204" w:rsidRPr="00157370">
        <w:rPr>
          <w:color w:val="auto"/>
        </w:rPr>
        <w:t xml:space="preserve"> </w:t>
      </w:r>
      <w:r w:rsidR="00E52204" w:rsidRPr="00F845EF">
        <w:rPr>
          <w:color w:val="auto"/>
        </w:rPr>
        <w:t>systems and procedures.</w:t>
      </w:r>
      <w:r w:rsidRPr="00F845EF">
        <w:rPr>
          <w:color w:val="auto"/>
        </w:rPr>
        <w:t xml:space="preserve"> </w:t>
      </w:r>
    </w:p>
    <w:p w14:paraId="6512C602" w14:textId="05EF53EB" w:rsidR="004923A1" w:rsidRDefault="004923A1" w:rsidP="00D662D9">
      <w:pPr>
        <w:jc w:val="both"/>
        <w:rPr>
          <w:rStyle w:val="normaltextrun"/>
          <w:rFonts w:ascii="Arial" w:hAnsi="Arial" w:cs="Arial"/>
          <w:color w:val="auto"/>
          <w:shd w:val="clear" w:color="auto" w:fill="FFFFFF"/>
        </w:rPr>
      </w:pPr>
      <w:r w:rsidRPr="00CA3EB5">
        <w:rPr>
          <w:rStyle w:val="normaltextrun"/>
          <w:rFonts w:ascii="Arial" w:hAnsi="Arial" w:cs="Arial"/>
          <w:color w:val="auto"/>
          <w:highlight w:val="green"/>
          <w:shd w:val="clear" w:color="auto" w:fill="FFFFFF"/>
        </w:rPr>
        <w:t>Although the UK has departed from the EU, the majority of the requirements</w:t>
      </w:r>
      <w:r w:rsidRPr="0018044B">
        <w:rPr>
          <w:rStyle w:val="normaltextrun"/>
          <w:rFonts w:ascii="Arial" w:hAnsi="Arial" w:cs="Arial"/>
          <w:color w:val="auto"/>
          <w:shd w:val="clear" w:color="auto" w:fill="FFFFFF"/>
        </w:rPr>
        <w:t xml:space="preserve"> in </w:t>
      </w:r>
      <w:r w:rsidRPr="00157370">
        <w:rPr>
          <w:rStyle w:val="normaltextrun"/>
          <w:rFonts w:ascii="Arial" w:hAnsi="Arial"/>
          <w:color w:val="auto"/>
          <w:shd w:val="clear" w:color="auto" w:fill="FFFFFF"/>
        </w:rPr>
        <w:t xml:space="preserve">the EU NCER </w:t>
      </w:r>
      <w:r w:rsidRPr="00CA3EB5">
        <w:rPr>
          <w:rStyle w:val="normaltextrun"/>
          <w:rFonts w:ascii="Arial" w:hAnsi="Arial" w:cs="Arial"/>
          <w:color w:val="auto"/>
          <w:highlight w:val="green"/>
          <w:shd w:val="clear" w:color="auto" w:fill="FFFFFF"/>
        </w:rPr>
        <w:t>have been retained in GB law via Statutory Instrument (SI 533 2019).  Therefore, unless provided for by exception in SI 533 2019, the requirements of the EU NCER will apply unchanged.</w:t>
      </w:r>
    </w:p>
    <w:p w14:paraId="5FA238E8" w14:textId="375933FC" w:rsidR="00C4382B" w:rsidRPr="008F71F6" w:rsidRDefault="00C4382B" w:rsidP="00C4382B">
      <w:pPr>
        <w:jc w:val="both"/>
        <w:rPr>
          <w:rFonts w:ascii="Arial" w:eastAsiaTheme="minorEastAsia" w:hAnsi="Arial" w:cs="Times New Roman"/>
          <w:color w:val="auto"/>
          <w:highlight w:val="green"/>
        </w:rPr>
      </w:pPr>
      <w:r w:rsidRPr="008F71F6">
        <w:rPr>
          <w:rFonts w:ascii="Arial" w:eastAsiaTheme="minorEastAsia" w:hAnsi="Arial" w:cs="Times New Roman"/>
          <w:color w:val="auto"/>
          <w:highlight w:val="green"/>
        </w:rPr>
        <w:t>EU NCER sits alongside the Transmission System Operation Guideline</w:t>
      </w:r>
      <w:r w:rsidRPr="008F71F6">
        <w:rPr>
          <w:rFonts w:ascii="Arial" w:eastAsiaTheme="minorEastAsia" w:hAnsi="Arial" w:cs="Times New Roman"/>
          <w:color w:val="auto"/>
          <w:highlight w:val="green"/>
          <w:vertAlign w:val="superscript"/>
        </w:rPr>
        <w:footnoteReference w:id="7"/>
      </w:r>
      <w:r w:rsidRPr="008F71F6">
        <w:rPr>
          <w:rFonts w:ascii="Arial" w:eastAsiaTheme="minorEastAsia" w:hAnsi="Arial" w:cs="Times New Roman"/>
          <w:color w:val="auto"/>
          <w:highlight w:val="green"/>
          <w:vertAlign w:val="superscript"/>
        </w:rPr>
        <w:t xml:space="preserve"> </w:t>
      </w:r>
      <w:r w:rsidRPr="008F71F6">
        <w:rPr>
          <w:rFonts w:ascii="Arial" w:eastAsiaTheme="minorEastAsia" w:hAnsi="Arial" w:cs="Times New Roman"/>
          <w:color w:val="auto"/>
          <w:highlight w:val="green"/>
        </w:rPr>
        <w:t>(SOGL) which sets out harmonised rules on system operation and identifies different critical system states (Normal State, Alert State, Emergency State, Blackout State and Restoration State)</w:t>
      </w:r>
      <w:r w:rsidR="00D662D9" w:rsidRPr="008F71F6">
        <w:rPr>
          <w:rFonts w:ascii="Arial" w:eastAsiaTheme="minorEastAsia" w:hAnsi="Arial" w:cs="Times New Roman"/>
          <w:color w:val="auto"/>
          <w:highlight w:val="green"/>
        </w:rPr>
        <w:t>.</w:t>
      </w:r>
    </w:p>
    <w:p w14:paraId="724B37B6" w14:textId="507781AA" w:rsidR="0091458F" w:rsidRDefault="00C4382B" w:rsidP="00D662D9">
      <w:pPr>
        <w:jc w:val="both"/>
        <w:rPr>
          <w:rFonts w:ascii="Arial" w:eastAsiaTheme="minorEastAsia" w:hAnsi="Arial" w:cs="Times New Roman"/>
          <w:color w:val="auto"/>
        </w:rPr>
      </w:pPr>
      <w:r w:rsidRPr="008F71F6">
        <w:rPr>
          <w:rFonts w:ascii="Arial" w:eastAsiaTheme="minorEastAsia" w:hAnsi="Arial" w:cs="Times New Roman"/>
          <w:color w:val="auto"/>
          <w:highlight w:val="green"/>
        </w:rPr>
        <w:t>This System Defence Plan consists of the technical and organisational measures necessary for the defence and resilience of the electricity system in Great Britain taking into account the capabilities of the GB parties listed in Table 1 of Appendix A of this document and the operational constraints of the Total System.</w:t>
      </w:r>
    </w:p>
    <w:p w14:paraId="7157C6CF" w14:textId="329ABE49" w:rsidR="00C4382B" w:rsidRPr="00157370" w:rsidRDefault="00C4382B" w:rsidP="00157370">
      <w:pPr>
        <w:pStyle w:val="ListParagraph"/>
        <w:ind w:left="0"/>
        <w:jc w:val="both"/>
        <w:rPr>
          <w:rFonts w:ascii="Arial" w:hAnsi="Arial"/>
          <w:color w:val="auto"/>
        </w:rPr>
      </w:pPr>
      <w:r w:rsidRPr="00195BF7">
        <w:rPr>
          <w:rFonts w:ascii="Arial" w:eastAsiaTheme="minorEastAsia" w:hAnsi="Arial" w:cs="Times New Roman"/>
          <w:color w:val="auto"/>
          <w:highlight w:val="green"/>
        </w:rPr>
        <w:t>The main objectives of</w:t>
      </w:r>
      <w:r w:rsidRPr="00157370">
        <w:rPr>
          <w:rFonts w:ascii="Arial" w:hAnsi="Arial"/>
          <w:color w:val="auto"/>
        </w:rPr>
        <w:t xml:space="preserve"> this </w:t>
      </w:r>
      <w:r w:rsidRPr="00195BF7">
        <w:rPr>
          <w:rFonts w:ascii="Arial" w:eastAsiaTheme="minorEastAsia" w:hAnsi="Arial" w:cs="Times New Roman"/>
          <w:color w:val="auto"/>
          <w:highlight w:val="green"/>
        </w:rPr>
        <w:t>p</w:t>
      </w:r>
      <w:r w:rsidR="003F5429" w:rsidRPr="00195BF7">
        <w:rPr>
          <w:rFonts w:ascii="Arial" w:eastAsiaTheme="minorEastAsia" w:hAnsi="Arial" w:cs="Times New Roman"/>
          <w:color w:val="auto"/>
          <w:highlight w:val="green"/>
        </w:rPr>
        <w:t xml:space="preserve">lan are to </w:t>
      </w:r>
      <w:r w:rsidR="00261549" w:rsidRPr="00195BF7">
        <w:rPr>
          <w:rFonts w:ascii="Arial" w:eastAsiaTheme="minorEastAsia" w:hAnsi="Arial" w:cs="Times New Roman"/>
          <w:color w:val="auto"/>
          <w:highlight w:val="green"/>
        </w:rPr>
        <w:t>describe how</w:t>
      </w:r>
      <w:r w:rsidR="0091458F" w:rsidRPr="00195BF7">
        <w:rPr>
          <w:rFonts w:ascii="Arial" w:eastAsiaTheme="minorEastAsia" w:hAnsi="Arial" w:cs="Times New Roman"/>
          <w:color w:val="auto"/>
          <w:highlight w:val="green"/>
        </w:rPr>
        <w:t xml:space="preserve"> NGESO, Transmission Licensee’s, Network Operators</w:t>
      </w:r>
      <w:r w:rsidR="0091458F">
        <w:rPr>
          <w:rFonts w:ascii="Arial" w:eastAsiaTheme="minorEastAsia" w:hAnsi="Arial" w:cs="Times New Roman"/>
          <w:color w:val="auto"/>
        </w:rPr>
        <w:t xml:space="preserve"> </w:t>
      </w:r>
      <w:r w:rsidR="0091458F" w:rsidRPr="00157370">
        <w:rPr>
          <w:rFonts w:ascii="Arial" w:hAnsi="Arial"/>
          <w:color w:val="auto"/>
        </w:rPr>
        <w:t xml:space="preserve">and </w:t>
      </w:r>
      <w:r w:rsidR="0091458F" w:rsidRPr="00195BF7">
        <w:rPr>
          <w:rFonts w:ascii="Arial" w:eastAsiaTheme="minorEastAsia" w:hAnsi="Arial" w:cs="Times New Roman"/>
          <w:color w:val="auto"/>
          <w:highlight w:val="green"/>
        </w:rPr>
        <w:t xml:space="preserve">those parties listed in Appendix A of this document </w:t>
      </w:r>
      <w:r w:rsidR="00CB4BFC" w:rsidRPr="00195BF7">
        <w:rPr>
          <w:rFonts w:ascii="Arial" w:eastAsiaTheme="minorEastAsia" w:hAnsi="Arial" w:cs="Times New Roman"/>
          <w:color w:val="auto"/>
          <w:highlight w:val="green"/>
        </w:rPr>
        <w:t>as required in the industry codes (</w:t>
      </w:r>
      <w:r w:rsidR="009476CE" w:rsidRPr="00195BF7">
        <w:rPr>
          <w:rFonts w:ascii="Arial" w:eastAsiaTheme="minorEastAsia" w:hAnsi="Arial" w:cs="Times New Roman"/>
          <w:color w:val="auto"/>
          <w:highlight w:val="green"/>
        </w:rPr>
        <w:t>Grid Code</w:t>
      </w:r>
      <w:r w:rsidR="002232D0" w:rsidRPr="00195BF7">
        <w:rPr>
          <w:rFonts w:ascii="Arial" w:eastAsiaTheme="minorEastAsia" w:hAnsi="Arial" w:cs="Times New Roman"/>
          <w:color w:val="auto"/>
          <w:highlight w:val="green"/>
        </w:rPr>
        <w:t>,</w:t>
      </w:r>
      <w:r w:rsidR="009476CE" w:rsidRPr="00195BF7">
        <w:rPr>
          <w:rFonts w:ascii="Arial" w:eastAsiaTheme="minorEastAsia" w:hAnsi="Arial" w:cs="Times New Roman"/>
          <w:color w:val="auto"/>
          <w:highlight w:val="green"/>
        </w:rPr>
        <w:t xml:space="preserve"> System Operator Transmission Owner Code</w:t>
      </w:r>
      <w:r w:rsidR="00AE5D56" w:rsidRPr="00195BF7">
        <w:rPr>
          <w:rFonts w:ascii="Arial" w:eastAsiaTheme="minorEastAsia" w:hAnsi="Arial" w:cs="Times New Roman"/>
          <w:color w:val="auto"/>
          <w:highlight w:val="green"/>
        </w:rPr>
        <w:t xml:space="preserve"> (STC) </w:t>
      </w:r>
      <w:r w:rsidR="002232D0" w:rsidRPr="00195BF7">
        <w:rPr>
          <w:rFonts w:ascii="Arial" w:eastAsiaTheme="minorEastAsia" w:hAnsi="Arial" w:cs="Times New Roman"/>
          <w:color w:val="auto"/>
          <w:highlight w:val="green"/>
        </w:rPr>
        <w:t xml:space="preserve">and Distribution </w:t>
      </w:r>
      <w:r w:rsidR="002232D0" w:rsidRPr="00195BF7">
        <w:rPr>
          <w:rFonts w:ascii="Arial" w:hAnsi="Arial"/>
          <w:color w:val="auto"/>
          <w:highlight w:val="green"/>
        </w:rPr>
        <w:t xml:space="preserve">Code </w:t>
      </w:r>
      <w:r w:rsidR="0091458F" w:rsidRPr="00195BF7">
        <w:rPr>
          <w:rFonts w:ascii="Arial" w:eastAsiaTheme="minorEastAsia" w:hAnsi="Arial" w:cs="Times New Roman"/>
          <w:color w:val="auto"/>
          <w:highlight w:val="green"/>
        </w:rPr>
        <w:t>have the necessary</w:t>
      </w:r>
      <w:r w:rsidR="00131651" w:rsidRPr="00195BF7">
        <w:rPr>
          <w:rFonts w:ascii="Arial" w:eastAsiaTheme="minorEastAsia" w:hAnsi="Arial" w:cs="Times New Roman"/>
          <w:color w:val="auto"/>
          <w:highlight w:val="green"/>
        </w:rPr>
        <w:t xml:space="preserve"> requirements in place to</w:t>
      </w:r>
      <w:r w:rsidR="009B2399" w:rsidRPr="00195BF7">
        <w:rPr>
          <w:rFonts w:ascii="Arial" w:eastAsiaTheme="minorEastAsia" w:hAnsi="Arial" w:cs="Times New Roman"/>
          <w:color w:val="auto"/>
          <w:highlight w:val="green"/>
        </w:rPr>
        <w:t xml:space="preserve"> </w:t>
      </w:r>
      <w:r w:rsidR="004013D7" w:rsidRPr="00195BF7">
        <w:rPr>
          <w:rFonts w:ascii="Arial" w:eastAsiaTheme="minorEastAsia" w:hAnsi="Arial" w:cs="Times New Roman"/>
          <w:color w:val="auto"/>
          <w:highlight w:val="green"/>
        </w:rPr>
        <w:t>provide as much resilience to the System</w:t>
      </w:r>
      <w:r w:rsidR="00781C79" w:rsidRPr="00195BF7">
        <w:rPr>
          <w:rFonts w:ascii="Arial" w:eastAsiaTheme="minorEastAsia" w:hAnsi="Arial" w:cs="Times New Roman"/>
          <w:color w:val="auto"/>
          <w:highlight w:val="green"/>
        </w:rPr>
        <w:t xml:space="preserve"> as possible to prevent a </w:t>
      </w:r>
      <w:r w:rsidR="00FA1855" w:rsidRPr="00195BF7">
        <w:rPr>
          <w:rFonts w:ascii="Arial" w:eastAsiaTheme="minorEastAsia" w:hAnsi="Arial" w:cs="Times New Roman"/>
          <w:color w:val="auto"/>
          <w:highlight w:val="green"/>
        </w:rPr>
        <w:t>T</w:t>
      </w:r>
      <w:r w:rsidR="00781C79" w:rsidRPr="00195BF7">
        <w:rPr>
          <w:rFonts w:ascii="Arial" w:eastAsiaTheme="minorEastAsia" w:hAnsi="Arial" w:cs="Times New Roman"/>
          <w:color w:val="auto"/>
          <w:highlight w:val="green"/>
        </w:rPr>
        <w:t xml:space="preserve">otal or </w:t>
      </w:r>
      <w:r w:rsidR="00FA1855" w:rsidRPr="00195BF7">
        <w:rPr>
          <w:rFonts w:ascii="Arial" w:eastAsiaTheme="minorEastAsia" w:hAnsi="Arial" w:cs="Times New Roman"/>
          <w:color w:val="auto"/>
          <w:highlight w:val="green"/>
        </w:rPr>
        <w:t>P</w:t>
      </w:r>
      <w:r w:rsidR="00781C79" w:rsidRPr="00195BF7">
        <w:rPr>
          <w:rFonts w:ascii="Arial" w:eastAsiaTheme="minorEastAsia" w:hAnsi="Arial" w:cs="Times New Roman"/>
          <w:color w:val="auto"/>
          <w:highlight w:val="green"/>
        </w:rPr>
        <w:t xml:space="preserve">artial </w:t>
      </w:r>
      <w:r w:rsidR="0007761B" w:rsidRPr="00195BF7">
        <w:rPr>
          <w:rFonts w:ascii="Arial" w:eastAsiaTheme="minorEastAsia" w:hAnsi="Arial" w:cs="Times New Roman"/>
          <w:color w:val="auto"/>
          <w:highlight w:val="green"/>
        </w:rPr>
        <w:t>S</w:t>
      </w:r>
      <w:r w:rsidR="00781C79" w:rsidRPr="00195BF7">
        <w:rPr>
          <w:rFonts w:ascii="Arial" w:eastAsiaTheme="minorEastAsia" w:hAnsi="Arial" w:cs="Times New Roman"/>
          <w:color w:val="auto"/>
          <w:highlight w:val="green"/>
        </w:rPr>
        <w:t>ys</w:t>
      </w:r>
      <w:r w:rsidR="0007761B" w:rsidRPr="00195BF7">
        <w:rPr>
          <w:rFonts w:ascii="Arial" w:eastAsiaTheme="minorEastAsia" w:hAnsi="Arial" w:cs="Times New Roman"/>
          <w:color w:val="auto"/>
          <w:highlight w:val="green"/>
        </w:rPr>
        <w:t>tem shutdown</w:t>
      </w:r>
      <w:r w:rsidR="0007761B" w:rsidRPr="00195BF7">
        <w:rPr>
          <w:rFonts w:ascii="Arial" w:hAnsi="Arial"/>
          <w:color w:val="auto"/>
          <w:highlight w:val="green"/>
        </w:rPr>
        <w:t>.</w:t>
      </w:r>
    </w:p>
    <w:p w14:paraId="09F1F4BD" w14:textId="77777777" w:rsidR="00B03F39" w:rsidRPr="00157370" w:rsidRDefault="00B03F39" w:rsidP="00157370">
      <w:pPr>
        <w:jc w:val="both"/>
        <w:rPr>
          <w:rFonts w:ascii="Arial" w:hAnsi="Arial"/>
          <w:color w:val="auto"/>
        </w:rPr>
      </w:pPr>
    </w:p>
    <w:p w14:paraId="350FB2D1" w14:textId="77777777" w:rsidR="000226A1" w:rsidRPr="0017617E" w:rsidRDefault="000226A1" w:rsidP="00157370">
      <w:pPr>
        <w:pStyle w:val="Heading2"/>
        <w:numPr>
          <w:ilvl w:val="1"/>
          <w:numId w:val="59"/>
        </w:numPr>
        <w:rPr>
          <w:rFonts w:eastAsiaTheme="minorHAnsi" w:cstheme="minorBidi"/>
          <w:bCs w:val="0"/>
          <w:szCs w:val="28"/>
        </w:rPr>
      </w:pPr>
      <w:bookmarkStart w:id="1143" w:name="_Toc532811313"/>
      <w:bookmarkStart w:id="1144" w:name="_Toc16863234"/>
      <w:bookmarkStart w:id="1145" w:name="_Toc128731899"/>
      <w:r w:rsidRPr="0017617E">
        <w:rPr>
          <w:rFonts w:eastAsiaTheme="minorHAnsi" w:cstheme="minorBidi"/>
          <w:bCs w:val="0"/>
          <w:szCs w:val="28"/>
        </w:rPr>
        <w:lastRenderedPageBreak/>
        <w:t>Activation of System Defence Plan Procedures</w:t>
      </w:r>
      <w:bookmarkEnd w:id="1143"/>
      <w:bookmarkEnd w:id="1144"/>
      <w:bookmarkEnd w:id="1145"/>
      <w:r w:rsidRPr="0017617E">
        <w:rPr>
          <w:rFonts w:eastAsiaTheme="minorHAnsi" w:cstheme="minorBidi"/>
          <w:bCs w:val="0"/>
          <w:szCs w:val="28"/>
        </w:rPr>
        <w:t xml:space="preserve"> </w:t>
      </w:r>
    </w:p>
    <w:p w14:paraId="173A8788" w14:textId="387FCE8E" w:rsidR="000226A1" w:rsidRDefault="000226A1" w:rsidP="008F2821">
      <w:pPr>
        <w:jc w:val="both"/>
      </w:pPr>
      <w:r>
        <w:tab/>
      </w:r>
    </w:p>
    <w:p w14:paraId="3B6E2F05" w14:textId="4AA907F8" w:rsidR="000226A1" w:rsidRDefault="00F74048" w:rsidP="008F2821">
      <w:pPr>
        <w:ind w:left="720" w:hanging="720"/>
        <w:jc w:val="both"/>
      </w:pPr>
      <w:r>
        <w:t>3</w:t>
      </w:r>
      <w:r w:rsidR="000226A1">
        <w:t>.</w:t>
      </w:r>
      <w:r w:rsidR="0017617E">
        <w:t>2</w:t>
      </w:r>
      <w:r w:rsidR="000226A1">
        <w:t>.1</w:t>
      </w:r>
      <w:r w:rsidR="000226A1">
        <w:tab/>
      </w:r>
      <w:r w:rsidR="00376093" w:rsidRPr="00157370">
        <w:rPr>
          <w:color w:val="auto"/>
        </w:rPr>
        <w:t>T</w:t>
      </w:r>
      <w:r w:rsidR="000226A1" w:rsidRPr="00157370">
        <w:rPr>
          <w:color w:val="auto"/>
        </w:rPr>
        <w:t xml:space="preserve">his System Defence Plan </w:t>
      </w:r>
      <w:r w:rsidR="00376093" w:rsidRPr="00157370">
        <w:rPr>
          <w:color w:val="auto"/>
        </w:rPr>
        <w:t xml:space="preserve">contains </w:t>
      </w:r>
      <w:r w:rsidR="006B0A62" w:rsidRPr="00E55F56">
        <w:rPr>
          <w:color w:val="auto"/>
          <w:highlight w:val="green"/>
        </w:rPr>
        <w:t>the processes</w:t>
      </w:r>
      <w:r w:rsidR="006B0A62" w:rsidRPr="00157370">
        <w:rPr>
          <w:color w:val="auto"/>
        </w:rPr>
        <w:t xml:space="preserve"> </w:t>
      </w:r>
      <w:r w:rsidR="00376093" w:rsidRPr="00157370">
        <w:rPr>
          <w:color w:val="auto"/>
        </w:rPr>
        <w:t xml:space="preserve">and automatic actions available to </w:t>
      </w:r>
      <w:r w:rsidR="002C1509" w:rsidRPr="00157370">
        <w:rPr>
          <w:color w:val="auto"/>
        </w:rPr>
        <w:t xml:space="preserve">NGESO </w:t>
      </w:r>
      <w:r w:rsidR="00AF3D3B" w:rsidRPr="00E55F56">
        <w:rPr>
          <w:color w:val="auto"/>
          <w:highlight w:val="green"/>
        </w:rPr>
        <w:t>(as provided for in the Grid Code)</w:t>
      </w:r>
      <w:r w:rsidR="00AF3D3B">
        <w:rPr>
          <w:color w:val="auto"/>
        </w:rPr>
        <w:t xml:space="preserve"> </w:t>
      </w:r>
      <w:r w:rsidR="002C1509" w:rsidRPr="00157370">
        <w:rPr>
          <w:color w:val="auto"/>
        </w:rPr>
        <w:t>to</w:t>
      </w:r>
      <w:r w:rsidR="00376093" w:rsidRPr="00157370">
        <w:rPr>
          <w:color w:val="auto"/>
        </w:rPr>
        <w:t xml:space="preserve"> prevent </w:t>
      </w:r>
      <w:r w:rsidR="00F724DB" w:rsidRPr="00157370">
        <w:rPr>
          <w:color w:val="auto"/>
        </w:rPr>
        <w:t xml:space="preserve">the occurrence of an </w:t>
      </w:r>
      <w:r w:rsidR="00FA1855">
        <w:rPr>
          <w:color w:val="auto"/>
        </w:rPr>
        <w:t>e</w:t>
      </w:r>
      <w:r w:rsidR="00FA1855" w:rsidRPr="0081016C">
        <w:rPr>
          <w:color w:val="auto"/>
        </w:rPr>
        <w:t>mergency</w:t>
      </w:r>
      <w:r w:rsidR="00FA1855" w:rsidRPr="00157370">
        <w:rPr>
          <w:color w:val="auto"/>
        </w:rPr>
        <w:t xml:space="preserve"> </w:t>
      </w:r>
      <w:r w:rsidR="00376093" w:rsidRPr="00157370">
        <w:rPr>
          <w:color w:val="auto"/>
        </w:rPr>
        <w:t>or</w:t>
      </w:r>
      <w:r w:rsidR="00376093" w:rsidRPr="0081016C">
        <w:rPr>
          <w:color w:val="auto"/>
        </w:rPr>
        <w:t xml:space="preserve"> </w:t>
      </w:r>
      <w:r w:rsidR="002962A6">
        <w:rPr>
          <w:color w:val="auto"/>
        </w:rPr>
        <w:t>to</w:t>
      </w:r>
      <w:r w:rsidR="002962A6" w:rsidRPr="00157370">
        <w:rPr>
          <w:color w:val="auto"/>
        </w:rPr>
        <w:t xml:space="preserve"> </w:t>
      </w:r>
      <w:r w:rsidR="00376093" w:rsidRPr="00157370">
        <w:rPr>
          <w:color w:val="auto"/>
        </w:rPr>
        <w:t xml:space="preserve">manage </w:t>
      </w:r>
      <w:r w:rsidR="002C1509" w:rsidRPr="00157370">
        <w:rPr>
          <w:color w:val="auto"/>
        </w:rPr>
        <w:t>the System</w:t>
      </w:r>
      <w:r w:rsidR="000226A1" w:rsidRPr="00157370">
        <w:rPr>
          <w:color w:val="auto"/>
        </w:rPr>
        <w:t xml:space="preserve"> </w:t>
      </w:r>
      <w:r w:rsidR="00F724DB" w:rsidRPr="00157370">
        <w:rPr>
          <w:color w:val="auto"/>
        </w:rPr>
        <w:t xml:space="preserve">when it </w:t>
      </w:r>
      <w:r w:rsidR="000226A1" w:rsidRPr="00157370">
        <w:rPr>
          <w:color w:val="auto"/>
        </w:rPr>
        <w:t xml:space="preserve">is in </w:t>
      </w:r>
      <w:r w:rsidR="00F724DB" w:rsidRPr="00157370">
        <w:rPr>
          <w:color w:val="auto"/>
        </w:rPr>
        <w:t xml:space="preserve">an </w:t>
      </w:r>
      <w:r w:rsidR="000226A1" w:rsidRPr="00157370">
        <w:rPr>
          <w:color w:val="auto"/>
        </w:rPr>
        <w:t xml:space="preserve">Emergency </w:t>
      </w:r>
      <w:r w:rsidR="00FA1855">
        <w:rPr>
          <w:color w:val="auto"/>
        </w:rPr>
        <w:t>S</w:t>
      </w:r>
      <w:r w:rsidR="00FA1855" w:rsidRPr="0081016C">
        <w:rPr>
          <w:color w:val="auto"/>
        </w:rPr>
        <w:t>tate</w:t>
      </w:r>
      <w:r w:rsidR="00F724DB" w:rsidRPr="0081016C">
        <w:rPr>
          <w:color w:val="auto"/>
        </w:rPr>
        <w:t xml:space="preserve">.  </w:t>
      </w:r>
      <w:r w:rsidR="00C7150F" w:rsidRPr="00E55F56">
        <w:rPr>
          <w:color w:val="auto"/>
          <w:highlight w:val="green"/>
        </w:rPr>
        <w:t xml:space="preserve">The System Defence Plan </w:t>
      </w:r>
      <w:r w:rsidR="002E76C4" w:rsidRPr="00E55F56">
        <w:rPr>
          <w:color w:val="auto"/>
          <w:highlight w:val="green"/>
        </w:rPr>
        <w:t xml:space="preserve">will </w:t>
      </w:r>
      <w:r w:rsidR="00E02F87" w:rsidRPr="00E55F56">
        <w:rPr>
          <w:color w:val="auto"/>
          <w:highlight w:val="green"/>
        </w:rPr>
        <w:t>become active when one o</w:t>
      </w:r>
      <w:r w:rsidR="00C44E2E" w:rsidRPr="00E55F56">
        <w:rPr>
          <w:color w:val="auto"/>
          <w:highlight w:val="green"/>
        </w:rPr>
        <w:t>r</w:t>
      </w:r>
      <w:r w:rsidR="00E02F87" w:rsidRPr="00E55F56">
        <w:rPr>
          <w:color w:val="auto"/>
          <w:highlight w:val="green"/>
        </w:rPr>
        <w:t xml:space="preserve"> more of the conditions as provided for </w:t>
      </w:r>
      <w:r w:rsidR="002605ED" w:rsidRPr="00E55F56">
        <w:rPr>
          <w:color w:val="auto"/>
          <w:highlight w:val="green"/>
        </w:rPr>
        <w:t xml:space="preserve">in </w:t>
      </w:r>
      <w:r w:rsidR="00C44E2E" w:rsidRPr="00E55F56">
        <w:rPr>
          <w:i/>
          <w:color w:val="auto"/>
          <w:highlight w:val="green"/>
        </w:rPr>
        <w:t>Grid Code</w:t>
      </w:r>
      <w:r w:rsidR="00C44E2E" w:rsidRPr="00E55F56">
        <w:rPr>
          <w:color w:val="auto"/>
          <w:highlight w:val="green"/>
        </w:rPr>
        <w:t xml:space="preserve"> </w:t>
      </w:r>
      <w:r w:rsidR="002605ED" w:rsidRPr="00E55F56">
        <w:rPr>
          <w:i/>
          <w:color w:val="auto"/>
          <w:highlight w:val="green"/>
        </w:rPr>
        <w:t>BC2.9.8</w:t>
      </w:r>
      <w:r w:rsidR="006073A2" w:rsidRPr="00E55F56">
        <w:rPr>
          <w:i/>
          <w:color w:val="auto"/>
          <w:highlight w:val="green"/>
        </w:rPr>
        <w:t>.1</w:t>
      </w:r>
      <w:r w:rsidR="002605ED" w:rsidRPr="00E55F56">
        <w:rPr>
          <w:color w:val="auto"/>
          <w:highlight w:val="green"/>
        </w:rPr>
        <w:t xml:space="preserve"> occur</w:t>
      </w:r>
      <w:r w:rsidR="00C44E2E" w:rsidRPr="00E55F56">
        <w:rPr>
          <w:color w:val="auto"/>
          <w:highlight w:val="green"/>
        </w:rPr>
        <w:t xml:space="preserve">.  These conditions </w:t>
      </w:r>
      <w:r w:rsidR="002605ED" w:rsidRPr="00E55F56">
        <w:rPr>
          <w:color w:val="auto"/>
          <w:highlight w:val="green"/>
        </w:rPr>
        <w:t xml:space="preserve">are consistent with those </w:t>
      </w:r>
      <w:r w:rsidR="00C44E2E" w:rsidRPr="00E55F56">
        <w:rPr>
          <w:color w:val="auto"/>
          <w:highlight w:val="green"/>
        </w:rPr>
        <w:t>defined in</w:t>
      </w:r>
      <w:r w:rsidR="000226A1" w:rsidRPr="00E55F56">
        <w:rPr>
          <w:color w:val="auto"/>
          <w:highlight w:val="green"/>
        </w:rPr>
        <w:t xml:space="preserve"> Article 18(3)</w:t>
      </w:r>
      <w:r w:rsidR="00C44E2E" w:rsidRPr="00E55F56">
        <w:rPr>
          <w:color w:val="auto"/>
          <w:highlight w:val="green"/>
        </w:rPr>
        <w:t xml:space="preserve"> of the System Operator Guideline (SOGL)</w:t>
      </w:r>
      <w:r w:rsidR="000226A1" w:rsidRPr="00E55F56">
        <w:rPr>
          <w:color w:val="auto"/>
          <w:highlight w:val="green"/>
        </w:rPr>
        <w:t xml:space="preserve">, </w:t>
      </w:r>
      <w:r w:rsidR="00C44E2E" w:rsidRPr="00E55F56">
        <w:rPr>
          <w:color w:val="auto"/>
          <w:highlight w:val="green"/>
        </w:rPr>
        <w:t xml:space="preserve">which </w:t>
      </w:r>
      <w:r w:rsidR="001D2139" w:rsidRPr="00E55F56">
        <w:rPr>
          <w:color w:val="auto"/>
          <w:highlight w:val="green"/>
        </w:rPr>
        <w:t>defines</w:t>
      </w:r>
      <w:r w:rsidR="00AB5C63" w:rsidRPr="00E55F56">
        <w:rPr>
          <w:color w:val="auto"/>
          <w:highlight w:val="green"/>
        </w:rPr>
        <w:t xml:space="preserve"> that</w:t>
      </w:r>
      <w:r w:rsidR="00AB5C63" w:rsidRPr="00157370">
        <w:rPr>
          <w:color w:val="auto"/>
        </w:rPr>
        <w:t xml:space="preserve"> a</w:t>
      </w:r>
      <w:r w:rsidR="00F724DB" w:rsidRPr="00157370">
        <w:rPr>
          <w:color w:val="auto"/>
        </w:rPr>
        <w:t xml:space="preserve"> Transmission System shall be in an Emergency State when operational security analysis requires activation of one of the following </w:t>
      </w:r>
      <w:r w:rsidR="002C1509" w:rsidRPr="00157370">
        <w:rPr>
          <w:color w:val="auto"/>
        </w:rPr>
        <w:t xml:space="preserve">measures: </w:t>
      </w:r>
    </w:p>
    <w:p w14:paraId="51EB3337" w14:textId="3702696B" w:rsidR="00EE1922" w:rsidRPr="00157370" w:rsidRDefault="00EE1922" w:rsidP="00913EDD">
      <w:pPr>
        <w:pStyle w:val="ListParagraph"/>
        <w:numPr>
          <w:ilvl w:val="0"/>
          <w:numId w:val="33"/>
        </w:numPr>
        <w:ind w:left="1418" w:hanging="698"/>
        <w:jc w:val="both"/>
        <w:rPr>
          <w:color w:val="auto"/>
        </w:rPr>
      </w:pPr>
      <w:r w:rsidRPr="00157370">
        <w:rPr>
          <w:color w:val="auto"/>
        </w:rPr>
        <w:t xml:space="preserve">A situation where there is a violation of one of more criteria as defined under the </w:t>
      </w:r>
      <w:r w:rsidRPr="00157370">
        <w:rPr>
          <w:i/>
          <w:color w:val="auto"/>
        </w:rPr>
        <w:t>National Electricity Transmission System Security and Quality of Supply Standard (NETS SQSS)</w:t>
      </w:r>
      <w:r w:rsidRPr="00157370">
        <w:rPr>
          <w:color w:val="auto"/>
        </w:rPr>
        <w:t>; or</w:t>
      </w:r>
    </w:p>
    <w:p w14:paraId="2060D2DF" w14:textId="51A3814C" w:rsidR="00EE1922" w:rsidRPr="00157370" w:rsidRDefault="00EE1922" w:rsidP="00FE52A8">
      <w:pPr>
        <w:pStyle w:val="ListParagraph"/>
        <w:ind w:left="1418"/>
        <w:jc w:val="both"/>
        <w:rPr>
          <w:color w:val="auto"/>
        </w:rPr>
      </w:pPr>
    </w:p>
    <w:p w14:paraId="6C4AF83C" w14:textId="4AC884D9" w:rsidR="00C04E5B" w:rsidRPr="00157370" w:rsidRDefault="00040346" w:rsidP="00C04E5B">
      <w:pPr>
        <w:pStyle w:val="ListParagraph"/>
        <w:numPr>
          <w:ilvl w:val="0"/>
          <w:numId w:val="33"/>
        </w:numPr>
        <w:ind w:left="1418" w:hanging="698"/>
        <w:jc w:val="both"/>
        <w:rPr>
          <w:color w:val="auto"/>
        </w:rPr>
      </w:pPr>
      <w:r w:rsidRPr="00157370">
        <w:rPr>
          <w:color w:val="auto"/>
        </w:rPr>
        <w:t xml:space="preserve">A situation when </w:t>
      </w:r>
      <w:r w:rsidR="00F2014B" w:rsidRPr="00157370">
        <w:rPr>
          <w:color w:val="auto"/>
        </w:rPr>
        <w:t xml:space="preserve">Unacceptable Frequency Conditions </w:t>
      </w:r>
      <w:r w:rsidRPr="00157370">
        <w:rPr>
          <w:color w:val="auto"/>
        </w:rPr>
        <w:t xml:space="preserve">as defined under the </w:t>
      </w:r>
      <w:r w:rsidRPr="00157370">
        <w:rPr>
          <w:i/>
          <w:color w:val="auto"/>
        </w:rPr>
        <w:t xml:space="preserve">National Electricity Transmission System Security and Quality of Supply Standard </w:t>
      </w:r>
      <w:r w:rsidR="00F564E7" w:rsidRPr="00157370">
        <w:rPr>
          <w:i/>
          <w:color w:val="auto"/>
        </w:rPr>
        <w:t>(NETS SQSS)</w:t>
      </w:r>
      <w:r w:rsidR="00F564E7" w:rsidRPr="00157370">
        <w:rPr>
          <w:color w:val="auto"/>
        </w:rPr>
        <w:t xml:space="preserve"> </w:t>
      </w:r>
      <w:r w:rsidR="00F2014B" w:rsidRPr="00157370">
        <w:rPr>
          <w:color w:val="auto"/>
        </w:rPr>
        <w:t>have occurred</w:t>
      </w:r>
      <w:r w:rsidR="00006447" w:rsidRPr="00157370">
        <w:rPr>
          <w:color w:val="auto"/>
        </w:rPr>
        <w:t xml:space="preserve">; </w:t>
      </w:r>
      <w:r w:rsidRPr="00157370">
        <w:rPr>
          <w:color w:val="auto"/>
        </w:rPr>
        <w:t>or</w:t>
      </w:r>
    </w:p>
    <w:p w14:paraId="46B32FCF" w14:textId="77777777" w:rsidR="00C04E5B" w:rsidRPr="00157370" w:rsidRDefault="00C04E5B" w:rsidP="00157370">
      <w:pPr>
        <w:pStyle w:val="ListParagraph"/>
        <w:rPr>
          <w:color w:val="auto"/>
        </w:rPr>
      </w:pPr>
    </w:p>
    <w:p w14:paraId="44A1EE1D" w14:textId="08A41009" w:rsidR="00181CC3" w:rsidRPr="00157370" w:rsidRDefault="00181CC3" w:rsidP="001F289B">
      <w:pPr>
        <w:pStyle w:val="ListParagraph"/>
        <w:numPr>
          <w:ilvl w:val="0"/>
          <w:numId w:val="33"/>
        </w:numPr>
        <w:ind w:left="1418" w:hanging="698"/>
        <w:jc w:val="both"/>
        <w:rPr>
          <w:color w:val="auto"/>
        </w:rPr>
      </w:pPr>
      <w:r w:rsidRPr="00157370">
        <w:rPr>
          <w:color w:val="auto"/>
        </w:rPr>
        <w:t>At least one measure of the System Defence Plan is activated</w:t>
      </w:r>
      <w:r w:rsidR="004359D3" w:rsidRPr="00157370">
        <w:rPr>
          <w:color w:val="auto"/>
        </w:rPr>
        <w:t xml:space="preserve"> </w:t>
      </w:r>
      <w:r w:rsidR="004359D3" w:rsidRPr="00E55F56">
        <w:rPr>
          <w:color w:val="auto"/>
          <w:highlight w:val="green"/>
        </w:rPr>
        <w:t xml:space="preserve">as </w:t>
      </w:r>
      <w:r w:rsidR="00FA78DA" w:rsidRPr="00E55F56">
        <w:rPr>
          <w:color w:val="auto"/>
          <w:highlight w:val="green"/>
        </w:rPr>
        <w:t>provided for in sections 4, 5 and 6 of this document</w:t>
      </w:r>
      <w:r w:rsidRPr="00E55F56">
        <w:rPr>
          <w:color w:val="auto"/>
          <w:highlight w:val="green"/>
        </w:rPr>
        <w:t>; or</w:t>
      </w:r>
    </w:p>
    <w:p w14:paraId="304772D6" w14:textId="77777777" w:rsidR="001F289B" w:rsidRPr="00157370" w:rsidRDefault="001F289B" w:rsidP="00157370">
      <w:pPr>
        <w:jc w:val="both"/>
        <w:rPr>
          <w:color w:val="auto"/>
        </w:rPr>
      </w:pPr>
    </w:p>
    <w:p w14:paraId="1397D607" w14:textId="1907F16E" w:rsidR="00927C0B" w:rsidRPr="00157370" w:rsidRDefault="00D4294D" w:rsidP="00913EDD">
      <w:pPr>
        <w:pStyle w:val="ListParagraph"/>
        <w:numPr>
          <w:ilvl w:val="0"/>
          <w:numId w:val="33"/>
        </w:numPr>
        <w:ind w:left="1418" w:hanging="698"/>
        <w:jc w:val="both"/>
        <w:rPr>
          <w:color w:val="auto"/>
        </w:rPr>
      </w:pPr>
      <w:r w:rsidRPr="00157370">
        <w:rPr>
          <w:color w:val="auto"/>
        </w:rPr>
        <w:t xml:space="preserve">There is a failure of the computing facilities used to control and operate the Transmission System </w:t>
      </w:r>
      <w:r w:rsidR="00E0360D" w:rsidRPr="00157370">
        <w:rPr>
          <w:color w:val="auto"/>
        </w:rPr>
        <w:t>or</w:t>
      </w:r>
      <w:r w:rsidRPr="00157370">
        <w:rPr>
          <w:color w:val="auto"/>
        </w:rPr>
        <w:t xml:space="preserve"> </w:t>
      </w:r>
      <w:r w:rsidR="00E0360D" w:rsidRPr="00157370">
        <w:rPr>
          <w:color w:val="auto"/>
        </w:rPr>
        <w:t xml:space="preserve">unplanned outages of Electronic Communication and Computing Facilities as provided for in </w:t>
      </w:r>
      <w:r w:rsidR="00FA1855" w:rsidRPr="005B334D">
        <w:rPr>
          <w:i/>
          <w:iCs/>
          <w:color w:val="auto"/>
        </w:rPr>
        <w:t xml:space="preserve">Grid Code </w:t>
      </w:r>
      <w:r w:rsidR="00E0360D" w:rsidRPr="00157370">
        <w:rPr>
          <w:i/>
          <w:color w:val="auto"/>
        </w:rPr>
        <w:t xml:space="preserve">BC2.9.7 </w:t>
      </w:r>
      <w:r w:rsidR="00E0360D" w:rsidRPr="00157370">
        <w:rPr>
          <w:color w:val="auto"/>
        </w:rPr>
        <w:t>or the loss of communication</w:t>
      </w:r>
      <w:r w:rsidR="0098727E" w:rsidRPr="00157370">
        <w:rPr>
          <w:color w:val="auto"/>
        </w:rPr>
        <w:t>, computing and data facilities with other Transmission Licensees as provided for in STCP 06-4</w:t>
      </w:r>
      <w:r w:rsidR="0098496C" w:rsidRPr="00157370">
        <w:rPr>
          <w:color w:val="auto"/>
        </w:rPr>
        <w:t>.</w:t>
      </w:r>
    </w:p>
    <w:p w14:paraId="0D0E98A7" w14:textId="77777777" w:rsidR="000226A1" w:rsidRDefault="000226A1" w:rsidP="008F2821">
      <w:pPr>
        <w:ind w:left="720" w:hanging="720"/>
        <w:jc w:val="both"/>
      </w:pPr>
    </w:p>
    <w:p w14:paraId="01B9B3FA" w14:textId="1C650BAA" w:rsidR="000226A1" w:rsidRDefault="00F74048" w:rsidP="00D662D9">
      <w:pPr>
        <w:ind w:left="720" w:hanging="720"/>
        <w:jc w:val="both"/>
      </w:pPr>
      <w:r>
        <w:t>3</w:t>
      </w:r>
      <w:r w:rsidR="000226A1">
        <w:t>.</w:t>
      </w:r>
      <w:r w:rsidR="0017617E">
        <w:t>2</w:t>
      </w:r>
      <w:r w:rsidR="000226A1">
        <w:t>.2</w:t>
      </w:r>
      <w:r w:rsidR="000226A1">
        <w:tab/>
      </w:r>
      <w:r w:rsidR="000226A1" w:rsidRPr="00157370">
        <w:rPr>
          <w:color w:val="auto"/>
        </w:rPr>
        <w:t xml:space="preserve">Procedures in this System Defence Plan will be activated by </w:t>
      </w:r>
      <w:r w:rsidR="003C6529" w:rsidRPr="00157370">
        <w:rPr>
          <w:color w:val="auto"/>
        </w:rPr>
        <w:t>NGESO</w:t>
      </w:r>
      <w:r w:rsidR="000226A1" w:rsidRPr="00157370">
        <w:rPr>
          <w:color w:val="auto"/>
        </w:rPr>
        <w:t xml:space="preserve"> in coordination with </w:t>
      </w:r>
      <w:r w:rsidR="00CC5E89" w:rsidRPr="00157370">
        <w:rPr>
          <w:color w:val="auto"/>
        </w:rPr>
        <w:t>the GB parties within the scope of the EU NCER as defined in Appendix A of this System Defence Plan.</w:t>
      </w:r>
      <w:r w:rsidR="00C8792C" w:rsidRPr="000F3188">
        <w:rPr>
          <w:color w:val="auto"/>
        </w:rPr>
        <w:t xml:space="preserve"> </w:t>
      </w:r>
      <w:r w:rsidR="00FA1855">
        <w:rPr>
          <w:color w:val="auto"/>
        </w:rPr>
        <w:t xml:space="preserve"> </w:t>
      </w:r>
      <w:r w:rsidR="00C8792C" w:rsidRPr="00E55F56">
        <w:rPr>
          <w:color w:val="auto"/>
          <w:highlight w:val="green"/>
        </w:rPr>
        <w:t>For the avoidance of doubt</w:t>
      </w:r>
      <w:r w:rsidR="005F7BC3" w:rsidRPr="00E55F56">
        <w:rPr>
          <w:color w:val="auto"/>
          <w:highlight w:val="green"/>
        </w:rPr>
        <w:t xml:space="preserve">, activation of </w:t>
      </w:r>
      <w:r w:rsidR="00155B48" w:rsidRPr="00E55F56">
        <w:rPr>
          <w:color w:val="auto"/>
          <w:highlight w:val="green"/>
        </w:rPr>
        <w:t>one or more measures of the</w:t>
      </w:r>
      <w:r w:rsidR="005F7BC3" w:rsidRPr="00E55F56">
        <w:rPr>
          <w:color w:val="auto"/>
          <w:highlight w:val="green"/>
        </w:rPr>
        <w:t xml:space="preserve"> System Defence Plan is </w:t>
      </w:r>
      <w:r w:rsidR="00557595" w:rsidRPr="00E55F56">
        <w:rPr>
          <w:color w:val="auto"/>
          <w:highlight w:val="green"/>
        </w:rPr>
        <w:t xml:space="preserve">an action undertaken </w:t>
      </w:r>
      <w:r w:rsidR="001C2048" w:rsidRPr="00E55F56">
        <w:rPr>
          <w:color w:val="auto"/>
          <w:highlight w:val="green"/>
        </w:rPr>
        <w:t>either automatically (</w:t>
      </w:r>
      <w:proofErr w:type="spellStart"/>
      <w:r w:rsidR="001C2048" w:rsidRPr="00E55F56">
        <w:rPr>
          <w:color w:val="auto"/>
          <w:highlight w:val="green"/>
        </w:rPr>
        <w:t>eg</w:t>
      </w:r>
      <w:proofErr w:type="spellEnd"/>
      <w:r w:rsidR="001C2048" w:rsidRPr="00E55F56">
        <w:rPr>
          <w:color w:val="auto"/>
          <w:highlight w:val="green"/>
        </w:rPr>
        <w:t xml:space="preserve"> Low Frequency Demand Disconnection) or </w:t>
      </w:r>
      <w:r w:rsidR="00557595" w:rsidRPr="00E55F56">
        <w:rPr>
          <w:color w:val="auto"/>
          <w:highlight w:val="green"/>
        </w:rPr>
        <w:t>by NGES</w:t>
      </w:r>
      <w:r w:rsidR="00E716E9" w:rsidRPr="00E55F56">
        <w:rPr>
          <w:color w:val="auto"/>
          <w:highlight w:val="green"/>
        </w:rPr>
        <w:t xml:space="preserve">O depending upon System conditions.  </w:t>
      </w:r>
      <w:r w:rsidR="00294D40" w:rsidRPr="00E55F56">
        <w:rPr>
          <w:color w:val="auto"/>
          <w:highlight w:val="green"/>
        </w:rPr>
        <w:t xml:space="preserve">Instructions to </w:t>
      </w:r>
      <w:r w:rsidR="00FE1769" w:rsidRPr="00E55F56">
        <w:rPr>
          <w:color w:val="auto"/>
          <w:highlight w:val="green"/>
        </w:rPr>
        <w:t>User’s and Transmission Licensees</w:t>
      </w:r>
      <w:r w:rsidR="002962A6" w:rsidRPr="00E55F56">
        <w:rPr>
          <w:color w:val="auto"/>
          <w:highlight w:val="green"/>
        </w:rPr>
        <w:t>,</w:t>
      </w:r>
      <w:r w:rsidR="00FE1769" w:rsidRPr="00E55F56">
        <w:rPr>
          <w:color w:val="auto"/>
          <w:highlight w:val="green"/>
        </w:rPr>
        <w:t xml:space="preserve"> </w:t>
      </w:r>
      <w:r w:rsidR="006E2145" w:rsidRPr="00E55F56">
        <w:rPr>
          <w:color w:val="auto"/>
          <w:highlight w:val="green"/>
        </w:rPr>
        <w:t xml:space="preserve">when one or </w:t>
      </w:r>
      <w:r w:rsidR="000F3188" w:rsidRPr="00E55F56">
        <w:rPr>
          <w:color w:val="auto"/>
          <w:highlight w:val="green"/>
        </w:rPr>
        <w:t xml:space="preserve">more </w:t>
      </w:r>
      <w:r w:rsidR="006E2145" w:rsidRPr="00E55F56">
        <w:rPr>
          <w:color w:val="auto"/>
          <w:highlight w:val="green"/>
        </w:rPr>
        <w:t xml:space="preserve">measures of the </w:t>
      </w:r>
      <w:r w:rsidR="00945C20" w:rsidRPr="00E55F56">
        <w:rPr>
          <w:color w:val="auto"/>
          <w:highlight w:val="green"/>
        </w:rPr>
        <w:t>System Defence Plan</w:t>
      </w:r>
      <w:r w:rsidR="002962A6" w:rsidRPr="00E55F56">
        <w:rPr>
          <w:color w:val="auto"/>
          <w:highlight w:val="green"/>
        </w:rPr>
        <w:t xml:space="preserve"> is to</w:t>
      </w:r>
      <w:r w:rsidR="00945C20" w:rsidRPr="00E55F56">
        <w:rPr>
          <w:color w:val="auto"/>
          <w:highlight w:val="green"/>
        </w:rPr>
        <w:t xml:space="preserve"> be enacted through instructions</w:t>
      </w:r>
      <w:r w:rsidR="002962A6" w:rsidRPr="00E55F56">
        <w:rPr>
          <w:color w:val="auto"/>
          <w:highlight w:val="green"/>
        </w:rPr>
        <w:t>,</w:t>
      </w:r>
      <w:r w:rsidR="00945C20" w:rsidRPr="00E55F56">
        <w:rPr>
          <w:color w:val="auto"/>
          <w:highlight w:val="green"/>
        </w:rPr>
        <w:t xml:space="preserve"> </w:t>
      </w:r>
      <w:r w:rsidR="002962A6" w:rsidRPr="00E55F56">
        <w:rPr>
          <w:color w:val="auto"/>
          <w:highlight w:val="green"/>
        </w:rPr>
        <w:t xml:space="preserve">are </w:t>
      </w:r>
      <w:r w:rsidR="00945C20" w:rsidRPr="00E55F56">
        <w:rPr>
          <w:color w:val="auto"/>
          <w:highlight w:val="green"/>
        </w:rPr>
        <w:t xml:space="preserve">given </w:t>
      </w:r>
      <w:r w:rsidR="00A66896" w:rsidRPr="00E55F56">
        <w:rPr>
          <w:color w:val="auto"/>
          <w:highlight w:val="green"/>
        </w:rPr>
        <w:t>through the Grid Code (for example OC7 and BC2.9) or through the STC a</w:t>
      </w:r>
      <w:r w:rsidR="0033511E" w:rsidRPr="00E55F56">
        <w:rPr>
          <w:color w:val="auto"/>
          <w:highlight w:val="green"/>
        </w:rPr>
        <w:t>nd STC Procedures.</w:t>
      </w:r>
    </w:p>
    <w:p w14:paraId="70063C55" w14:textId="168FD167" w:rsidR="000226A1" w:rsidRDefault="00F74048" w:rsidP="008F2821">
      <w:pPr>
        <w:ind w:left="720" w:hanging="720"/>
        <w:jc w:val="both"/>
      </w:pPr>
      <w:r>
        <w:t>3</w:t>
      </w:r>
      <w:r w:rsidR="000226A1">
        <w:t>.</w:t>
      </w:r>
      <w:r w:rsidR="0017617E">
        <w:t>2</w:t>
      </w:r>
      <w:r w:rsidR="000226A1">
        <w:t>.3</w:t>
      </w:r>
      <w:r w:rsidR="000226A1">
        <w:tab/>
      </w:r>
      <w:r w:rsidR="000226A1" w:rsidRPr="00157370">
        <w:rPr>
          <w:color w:val="auto"/>
        </w:rPr>
        <w:t xml:space="preserve">All instructions issued by </w:t>
      </w:r>
      <w:r w:rsidR="003C6529" w:rsidRPr="00157370">
        <w:rPr>
          <w:color w:val="auto"/>
        </w:rPr>
        <w:t>NGESO</w:t>
      </w:r>
      <w:r w:rsidR="000226A1" w:rsidRPr="00157370">
        <w:rPr>
          <w:color w:val="auto"/>
        </w:rPr>
        <w:t xml:space="preserve"> under this System Defence Plan must be executed by each </w:t>
      </w:r>
      <w:r w:rsidR="00CC5E89" w:rsidRPr="00157370">
        <w:rPr>
          <w:color w:val="auto"/>
        </w:rPr>
        <w:t xml:space="preserve">User (as defined in the Grid </w:t>
      </w:r>
      <w:r w:rsidR="00352688" w:rsidRPr="00157370">
        <w:rPr>
          <w:color w:val="auto"/>
        </w:rPr>
        <w:t>Code) without</w:t>
      </w:r>
      <w:r w:rsidR="000226A1" w:rsidRPr="00157370">
        <w:rPr>
          <w:color w:val="auto"/>
        </w:rPr>
        <w:t xml:space="preserve"> undue delay.</w:t>
      </w:r>
    </w:p>
    <w:p w14:paraId="3A457B85" w14:textId="65FA438C" w:rsidR="000226A1" w:rsidRDefault="00F74048" w:rsidP="008F2821">
      <w:pPr>
        <w:ind w:left="720" w:hanging="720"/>
        <w:jc w:val="both"/>
      </w:pPr>
      <w:r>
        <w:t>3</w:t>
      </w:r>
      <w:r w:rsidR="000226A1">
        <w:t>.</w:t>
      </w:r>
      <w:r w:rsidR="0017617E">
        <w:t>2</w:t>
      </w:r>
      <w:r w:rsidR="000226A1">
        <w:t>.4</w:t>
      </w:r>
      <w:r w:rsidR="000226A1">
        <w:tab/>
      </w:r>
      <w:r w:rsidR="003C6529" w:rsidRPr="00157370">
        <w:rPr>
          <w:color w:val="auto"/>
        </w:rPr>
        <w:t>NGESO</w:t>
      </w:r>
      <w:r w:rsidR="000226A1" w:rsidRPr="00157370">
        <w:rPr>
          <w:color w:val="auto"/>
        </w:rPr>
        <w:t xml:space="preserve"> will coordinate </w:t>
      </w:r>
      <w:r w:rsidR="004E24CD" w:rsidRPr="00E55F56">
        <w:rPr>
          <w:color w:val="auto"/>
          <w:highlight w:val="green"/>
        </w:rPr>
        <w:t>affected</w:t>
      </w:r>
      <w:r w:rsidR="004E24CD" w:rsidRPr="00157370">
        <w:rPr>
          <w:color w:val="auto"/>
        </w:rPr>
        <w:t xml:space="preserve"> </w:t>
      </w:r>
      <w:r w:rsidR="000226A1" w:rsidRPr="00157370">
        <w:rPr>
          <w:color w:val="auto"/>
        </w:rPr>
        <w:t>T</w:t>
      </w:r>
      <w:r w:rsidR="00CC5E89" w:rsidRPr="00157370">
        <w:rPr>
          <w:color w:val="auto"/>
        </w:rPr>
        <w:t xml:space="preserve">ransmission Licensees and Externally Interconnected System Operators </w:t>
      </w:r>
      <w:r w:rsidR="000226A1" w:rsidRPr="00157370">
        <w:rPr>
          <w:color w:val="auto"/>
        </w:rPr>
        <w:t>where these procedures have a significant cross border impact.</w:t>
      </w:r>
    </w:p>
    <w:p w14:paraId="16A073DD" w14:textId="77777777" w:rsidR="000226A1" w:rsidRDefault="000226A1" w:rsidP="000226A1"/>
    <w:p w14:paraId="248990E5" w14:textId="5CA78E90" w:rsidR="000226A1" w:rsidRPr="003A2A9D" w:rsidRDefault="000226A1" w:rsidP="00D81794">
      <w:pPr>
        <w:pStyle w:val="Heading1"/>
      </w:pPr>
      <w:bookmarkStart w:id="1146" w:name="_Toc532811314"/>
      <w:bookmarkStart w:id="1147" w:name="_Toc128731900"/>
      <w:r>
        <w:lastRenderedPageBreak/>
        <w:t>S</w:t>
      </w:r>
      <w:r w:rsidR="007B4AF7">
        <w:t>ystem Protection Schemes</w:t>
      </w:r>
      <w:bookmarkEnd w:id="1146"/>
      <w:bookmarkEnd w:id="1147"/>
    </w:p>
    <w:p w14:paraId="4C887017" w14:textId="08926F77" w:rsidR="000226A1" w:rsidRDefault="000226A1" w:rsidP="00D81794">
      <w:pPr>
        <w:pStyle w:val="Heading2"/>
      </w:pPr>
      <w:bookmarkStart w:id="1148" w:name="_Toc532811315"/>
      <w:bookmarkStart w:id="1149" w:name="_Toc16863236"/>
      <w:bookmarkStart w:id="1150" w:name="_Toc128731901"/>
      <w:r w:rsidRPr="005302D4">
        <w:t>Automatic Under Frequency Control Scheme</w:t>
      </w:r>
      <w:bookmarkEnd w:id="1148"/>
      <w:bookmarkEnd w:id="1149"/>
      <w:bookmarkEnd w:id="1150"/>
    </w:p>
    <w:p w14:paraId="3EA1AA1E" w14:textId="36F79881" w:rsidR="000226A1" w:rsidRDefault="000226A1" w:rsidP="00D662D9">
      <w:pPr>
        <w:ind w:firstLine="720"/>
        <w:jc w:val="both"/>
      </w:pPr>
      <w:r w:rsidRPr="00157370">
        <w:rPr>
          <w:color w:val="auto"/>
        </w:rPr>
        <w:t xml:space="preserve">In Accordance with </w:t>
      </w:r>
      <w:r w:rsidR="003C6529" w:rsidRPr="00157370">
        <w:rPr>
          <w:color w:val="auto"/>
        </w:rPr>
        <w:t>EU NCER</w:t>
      </w:r>
      <w:r w:rsidRPr="00157370">
        <w:rPr>
          <w:color w:val="auto"/>
        </w:rPr>
        <w:t xml:space="preserve"> Article 15: </w:t>
      </w:r>
    </w:p>
    <w:p w14:paraId="6286245B" w14:textId="1EB69661" w:rsidR="000226A1" w:rsidRDefault="00F74048" w:rsidP="008F2821">
      <w:pPr>
        <w:ind w:left="720" w:hanging="720"/>
        <w:jc w:val="both"/>
      </w:pPr>
      <w:r>
        <w:t>4</w:t>
      </w:r>
      <w:r w:rsidR="000226A1">
        <w:t>.1.1</w:t>
      </w:r>
      <w:r w:rsidR="000226A1">
        <w:tab/>
      </w:r>
      <w:r w:rsidR="000226A1" w:rsidRPr="00157370">
        <w:rPr>
          <w:color w:val="auto"/>
        </w:rPr>
        <w:t xml:space="preserve">Pumped Storage plant synchronised at zero generated output with </w:t>
      </w:r>
      <w:r w:rsidR="00D7387A" w:rsidRPr="00157370">
        <w:rPr>
          <w:color w:val="auto"/>
        </w:rPr>
        <w:t xml:space="preserve">the </w:t>
      </w:r>
      <w:r w:rsidR="000226A1" w:rsidRPr="00157370">
        <w:rPr>
          <w:color w:val="auto"/>
        </w:rPr>
        <w:t>capability to rapidly increase generated output at a specified Low Frequency (LF) when armed under a commercial service.</w:t>
      </w:r>
    </w:p>
    <w:p w14:paraId="226FF57A" w14:textId="6DA926F6" w:rsidR="000226A1" w:rsidRDefault="00F74048" w:rsidP="00D662D9">
      <w:pPr>
        <w:ind w:left="720" w:hanging="720"/>
        <w:jc w:val="both"/>
      </w:pPr>
      <w:r>
        <w:t>4</w:t>
      </w:r>
      <w:r w:rsidR="000226A1">
        <w:t>.1.2</w:t>
      </w:r>
      <w:r w:rsidR="000226A1">
        <w:tab/>
      </w:r>
      <w:r w:rsidR="000226A1" w:rsidRPr="00157370">
        <w:rPr>
          <w:color w:val="auto"/>
        </w:rPr>
        <w:t>HVDC Interconnectors – automatic ramping of HVDC Interconnectors at specified Low Frequencies when armed under a commercial service.</w:t>
      </w:r>
    </w:p>
    <w:p w14:paraId="107BD5FA" w14:textId="60ADDE7D" w:rsidR="000226A1" w:rsidRDefault="00F74048" w:rsidP="008F2821">
      <w:pPr>
        <w:ind w:left="720" w:hanging="720"/>
        <w:jc w:val="both"/>
      </w:pPr>
      <w:r>
        <w:t>4</w:t>
      </w:r>
      <w:r w:rsidR="000226A1">
        <w:t>.1.3</w:t>
      </w:r>
      <w:r w:rsidR="000226A1">
        <w:tab/>
      </w:r>
      <w:r w:rsidR="000226A1" w:rsidRPr="00157370">
        <w:rPr>
          <w:color w:val="auto"/>
        </w:rPr>
        <w:t>Demand disconnection by LF relay initiation</w:t>
      </w:r>
      <w:r w:rsidR="000226A1" w:rsidRPr="00157370" w:rsidDel="0051383F">
        <w:rPr>
          <w:color w:val="auto"/>
        </w:rPr>
        <w:t xml:space="preserve"> </w:t>
      </w:r>
      <w:r w:rsidR="000226A1" w:rsidRPr="00157370">
        <w:rPr>
          <w:color w:val="auto"/>
        </w:rPr>
        <w:t>(contracted).  A commercial service that disconnects industrial load when armed.</w:t>
      </w:r>
    </w:p>
    <w:p w14:paraId="36DD9639" w14:textId="08D24E89" w:rsidR="000226A1" w:rsidRDefault="00F74048" w:rsidP="008F2821">
      <w:pPr>
        <w:ind w:left="720" w:hanging="720"/>
        <w:jc w:val="both"/>
      </w:pPr>
      <w:r>
        <w:t>4</w:t>
      </w:r>
      <w:r w:rsidR="000226A1" w:rsidRPr="00B72E9F">
        <w:t>.1.4</w:t>
      </w:r>
      <w:r w:rsidR="000226A1">
        <w:rPr>
          <w:i/>
        </w:rPr>
        <w:tab/>
      </w:r>
      <w:r w:rsidR="000226A1" w:rsidRPr="00157370">
        <w:rPr>
          <w:color w:val="auto"/>
        </w:rPr>
        <w:t>Fast Start from standstill - Fast Start via LF relay initiation that can be contracted at any frequency between 49 and 50 Hz (</w:t>
      </w:r>
      <w:r w:rsidR="000226A1" w:rsidRPr="00157370">
        <w:rPr>
          <w:i/>
          <w:color w:val="auto"/>
        </w:rPr>
        <w:t>Grid Code CC6.3.14 &amp; ECC6.3.14</w:t>
      </w:r>
      <w:r w:rsidR="000226A1" w:rsidRPr="00157370">
        <w:rPr>
          <w:color w:val="auto"/>
        </w:rPr>
        <w:t>).</w:t>
      </w:r>
    </w:p>
    <w:p w14:paraId="6B6354DB" w14:textId="339358BA" w:rsidR="007E1DF4" w:rsidRDefault="00F74048" w:rsidP="008F2821">
      <w:pPr>
        <w:ind w:left="720" w:hanging="720"/>
        <w:jc w:val="both"/>
      </w:pPr>
      <w:r>
        <w:t>4</w:t>
      </w:r>
      <w:r w:rsidR="000226A1">
        <w:t>.1.5</w:t>
      </w:r>
      <w:r w:rsidR="003C6529" w:rsidRPr="00157370">
        <w:rPr>
          <w:color w:val="auto"/>
        </w:rPr>
        <w:tab/>
      </w:r>
      <w:bookmarkStart w:id="1151" w:name="_Hlk100567006"/>
      <w:r w:rsidR="00006447" w:rsidRPr="00157370">
        <w:rPr>
          <w:color w:val="auto"/>
        </w:rPr>
        <w:t xml:space="preserve">Article 15(3) and Article 15(4) </w:t>
      </w:r>
      <w:r w:rsidR="008D3331" w:rsidRPr="00157370">
        <w:rPr>
          <w:color w:val="auto"/>
        </w:rPr>
        <w:t xml:space="preserve">of </w:t>
      </w:r>
      <w:r w:rsidR="003C6529" w:rsidRPr="00157370">
        <w:rPr>
          <w:color w:val="auto"/>
        </w:rPr>
        <w:t>EU NCER</w:t>
      </w:r>
      <w:r w:rsidR="008D3331" w:rsidRPr="00157370">
        <w:rPr>
          <w:color w:val="auto"/>
        </w:rPr>
        <w:t xml:space="preserve"> places requirements on energy storage units acting as a load to automatically switch to generation mode during periods of low System Frequencies.  This action would need to take place between 49.5Hz (the threshold associated with LFSM-U) and 48.8Hz (the threshold associated with the first stage of </w:t>
      </w:r>
      <w:r w:rsidR="00891AA2" w:rsidRPr="00054A09">
        <w:rPr>
          <w:color w:val="auto"/>
          <w:highlight w:val="green"/>
        </w:rPr>
        <w:t>the Low Frequency Demand Disconnection Scheme (</w:t>
      </w:r>
      <w:r w:rsidR="008D3331" w:rsidRPr="00054A09">
        <w:rPr>
          <w:color w:val="auto"/>
          <w:highlight w:val="green"/>
        </w:rPr>
        <w:t>LFDD)</w:t>
      </w:r>
      <w:r w:rsidR="00891AA2" w:rsidRPr="00054A09">
        <w:rPr>
          <w:color w:val="auto"/>
          <w:highlight w:val="green"/>
        </w:rPr>
        <w:t>)</w:t>
      </w:r>
      <w:r w:rsidR="008D3331" w:rsidRPr="00054A09">
        <w:rPr>
          <w:color w:val="auto"/>
          <w:highlight w:val="green"/>
        </w:rPr>
        <w:t>.</w:t>
      </w:r>
      <w:r w:rsidR="008D3331" w:rsidRPr="00891AA2">
        <w:rPr>
          <w:color w:val="auto"/>
        </w:rPr>
        <w:t xml:space="preserve"> </w:t>
      </w:r>
      <w:r w:rsidR="007540DE" w:rsidRPr="00157370">
        <w:rPr>
          <w:color w:val="auto"/>
        </w:rPr>
        <w:t xml:space="preserve"> </w:t>
      </w:r>
      <w:r w:rsidR="00A92823" w:rsidRPr="00157370">
        <w:rPr>
          <w:color w:val="auto"/>
        </w:rPr>
        <w:t>Under the EU NCER, NGESO in coordination with Transmission Licensees, is required to set the time limit and active power setpoint for Energy Storage Units to switch from a mode analogous to demand to a mode analogous to generation.  Under EU NCER</w:t>
      </w:r>
      <w:r w:rsidR="00A66A41" w:rsidRPr="00157370">
        <w:rPr>
          <w:color w:val="auto"/>
        </w:rPr>
        <w:t>,</w:t>
      </w:r>
      <w:r w:rsidR="00A92823" w:rsidRPr="00157370">
        <w:rPr>
          <w:color w:val="auto"/>
        </w:rPr>
        <w:t xml:space="preserve"> where the energy storage unit is not capable of switching within the time limit established by NGESO (in co-ordination with Transmission Licensees) </w:t>
      </w:r>
      <w:r w:rsidR="00A66A41" w:rsidRPr="00157370">
        <w:rPr>
          <w:color w:val="auto"/>
        </w:rPr>
        <w:t>it shall automatically trip when acting as a load.</w:t>
      </w:r>
      <w:r w:rsidR="00A92823" w:rsidRPr="00157370">
        <w:rPr>
          <w:color w:val="auto"/>
        </w:rPr>
        <w:t xml:space="preserve"> </w:t>
      </w:r>
    </w:p>
    <w:bookmarkEnd w:id="1151"/>
    <w:p w14:paraId="322D80EA" w14:textId="7198810F" w:rsidR="000226A1" w:rsidRDefault="00D662D9" w:rsidP="000226A1">
      <w:pPr>
        <w:ind w:left="720" w:hanging="720"/>
        <w:jc w:val="both"/>
      </w:pPr>
      <w:r>
        <w:t>4</w:t>
      </w:r>
      <w:r w:rsidR="007E1DF4">
        <w:t>.1.6</w:t>
      </w:r>
      <w:r w:rsidR="007E1DF4">
        <w:tab/>
      </w:r>
      <w:bookmarkStart w:id="1152" w:name="_Hlk100566911"/>
      <w:r w:rsidR="003204B7" w:rsidRPr="00054A09">
        <w:rPr>
          <w:color w:val="auto"/>
          <w:highlight w:val="green"/>
        </w:rPr>
        <w:t xml:space="preserve">In order to satisfy the requirements of </w:t>
      </w:r>
      <w:r w:rsidR="00F87C64" w:rsidRPr="00054A09">
        <w:rPr>
          <w:color w:val="auto"/>
          <w:highlight w:val="green"/>
        </w:rPr>
        <w:t>Article 15(3) and</w:t>
      </w:r>
      <w:r w:rsidR="008C7234" w:rsidRPr="00054A09">
        <w:rPr>
          <w:color w:val="auto"/>
          <w:highlight w:val="green"/>
        </w:rPr>
        <w:t xml:space="preserve"> 15(4) </w:t>
      </w:r>
      <w:r w:rsidR="00B229D5" w:rsidRPr="00054A09">
        <w:rPr>
          <w:color w:val="auto"/>
          <w:highlight w:val="green"/>
        </w:rPr>
        <w:t>o</w:t>
      </w:r>
      <w:r w:rsidR="00D27A84" w:rsidRPr="00054A09">
        <w:rPr>
          <w:color w:val="auto"/>
          <w:highlight w:val="green"/>
        </w:rPr>
        <w:t>f</w:t>
      </w:r>
      <w:r w:rsidR="00B229D5" w:rsidRPr="00054A09">
        <w:rPr>
          <w:color w:val="auto"/>
          <w:highlight w:val="green"/>
        </w:rPr>
        <w:t xml:space="preserve"> the EU NCER, </w:t>
      </w:r>
      <w:r w:rsidR="00DF2E9A" w:rsidRPr="00054A09">
        <w:rPr>
          <w:color w:val="auto"/>
          <w:highlight w:val="green"/>
        </w:rPr>
        <w:t>owners and operators of</w:t>
      </w:r>
      <w:r w:rsidR="00DC6535" w:rsidRPr="00054A09">
        <w:rPr>
          <w:color w:val="auto"/>
          <w:highlight w:val="green"/>
        </w:rPr>
        <w:t xml:space="preserve"> </w:t>
      </w:r>
      <w:r w:rsidR="00083776" w:rsidRPr="00054A09">
        <w:rPr>
          <w:color w:val="auto"/>
          <w:highlight w:val="green"/>
        </w:rPr>
        <w:t xml:space="preserve">Electricity Storage Modules </w:t>
      </w:r>
      <w:r w:rsidR="00DF2E9A" w:rsidRPr="00054A09">
        <w:rPr>
          <w:color w:val="auto"/>
          <w:highlight w:val="green"/>
        </w:rPr>
        <w:t xml:space="preserve">are required </w:t>
      </w:r>
      <w:r w:rsidR="008C0358" w:rsidRPr="00054A09">
        <w:rPr>
          <w:color w:val="auto"/>
          <w:highlight w:val="green"/>
        </w:rPr>
        <w:t xml:space="preserve">to satisfy the requirements of </w:t>
      </w:r>
      <w:r w:rsidR="00DF2E9A" w:rsidRPr="00054A09">
        <w:rPr>
          <w:i/>
          <w:color w:val="auto"/>
          <w:highlight w:val="green"/>
        </w:rPr>
        <w:t>ECC.6.3.7.</w:t>
      </w:r>
      <w:r w:rsidR="009B051D" w:rsidRPr="00054A09">
        <w:rPr>
          <w:i/>
          <w:color w:val="auto"/>
          <w:highlight w:val="green"/>
        </w:rPr>
        <w:t>2</w:t>
      </w:r>
      <w:r w:rsidR="00CC3468" w:rsidRPr="00054A09">
        <w:rPr>
          <w:i/>
          <w:color w:val="auto"/>
          <w:highlight w:val="green"/>
        </w:rPr>
        <w:t>.3</w:t>
      </w:r>
      <w:r w:rsidR="00D27A84" w:rsidRPr="00054A09">
        <w:rPr>
          <w:color w:val="auto"/>
          <w:highlight w:val="green"/>
        </w:rPr>
        <w:t xml:space="preserve"> of the Grid Code</w:t>
      </w:r>
      <w:r w:rsidR="009B051D" w:rsidRPr="00054A09">
        <w:rPr>
          <w:color w:val="auto"/>
          <w:highlight w:val="green"/>
        </w:rPr>
        <w:t>.</w:t>
      </w:r>
      <w:r w:rsidR="0026052C" w:rsidRPr="00054A09">
        <w:rPr>
          <w:color w:val="auto"/>
          <w:highlight w:val="green"/>
        </w:rPr>
        <w:t xml:space="preserve">  This provides for </w:t>
      </w:r>
      <w:r w:rsidR="009B75CF" w:rsidRPr="00054A09">
        <w:rPr>
          <w:color w:val="auto"/>
          <w:highlight w:val="green"/>
        </w:rPr>
        <w:t>a droop re</w:t>
      </w:r>
      <w:r w:rsidR="00960633" w:rsidRPr="00054A09">
        <w:rPr>
          <w:color w:val="auto"/>
          <w:highlight w:val="green"/>
        </w:rPr>
        <w:t>quirement where the plant is required to automatically</w:t>
      </w:r>
      <w:r w:rsidR="00E66810" w:rsidRPr="00054A09">
        <w:rPr>
          <w:color w:val="auto"/>
          <w:highlight w:val="green"/>
        </w:rPr>
        <w:t xml:space="preserve"> transition from an import mode of operation to an export mode of operation as system frequency falls, or if the plant is un</w:t>
      </w:r>
      <w:r w:rsidR="007A5FAF" w:rsidRPr="00054A09">
        <w:rPr>
          <w:color w:val="auto"/>
          <w:highlight w:val="green"/>
        </w:rPr>
        <w:t xml:space="preserve">able to satisfy these requirements, </w:t>
      </w:r>
      <w:r w:rsidR="009019BC" w:rsidRPr="00054A09">
        <w:rPr>
          <w:color w:val="auto"/>
          <w:highlight w:val="green"/>
        </w:rPr>
        <w:t xml:space="preserve">subject to agreement with NGESO, </w:t>
      </w:r>
      <w:r w:rsidR="007A5FAF" w:rsidRPr="00054A09">
        <w:rPr>
          <w:color w:val="auto"/>
          <w:highlight w:val="green"/>
        </w:rPr>
        <w:t xml:space="preserve">install low frequency </w:t>
      </w:r>
      <w:r w:rsidR="009019BC" w:rsidRPr="00054A09">
        <w:rPr>
          <w:color w:val="auto"/>
          <w:highlight w:val="green"/>
        </w:rPr>
        <w:t xml:space="preserve">relays in accordance with </w:t>
      </w:r>
      <w:r w:rsidR="00FA3160" w:rsidRPr="00054A09">
        <w:rPr>
          <w:color w:val="auto"/>
          <w:highlight w:val="green"/>
        </w:rPr>
        <w:t>the requirements of</w:t>
      </w:r>
      <w:r w:rsidR="00D27A84" w:rsidRPr="00054A09">
        <w:rPr>
          <w:color w:val="auto"/>
          <w:highlight w:val="green"/>
        </w:rPr>
        <w:t xml:space="preserve"> </w:t>
      </w:r>
      <w:r w:rsidR="007540DE" w:rsidRPr="00054A09">
        <w:rPr>
          <w:i/>
          <w:color w:val="auto"/>
          <w:highlight w:val="green"/>
        </w:rPr>
        <w:t>Grid Code</w:t>
      </w:r>
      <w:r w:rsidR="002962A6" w:rsidRPr="00054A09">
        <w:rPr>
          <w:i/>
          <w:color w:val="auto"/>
          <w:highlight w:val="green"/>
        </w:rPr>
        <w:t xml:space="preserve"> </w:t>
      </w:r>
      <w:r w:rsidR="008C0358" w:rsidRPr="00054A09">
        <w:rPr>
          <w:i/>
          <w:color w:val="auto"/>
          <w:highlight w:val="green"/>
        </w:rPr>
        <w:t>OC6.6.6</w:t>
      </w:r>
      <w:r w:rsidR="00C61D39" w:rsidRPr="00054A09">
        <w:rPr>
          <w:color w:val="auto"/>
          <w:highlight w:val="green"/>
        </w:rPr>
        <w:t xml:space="preserve"> which would require an Electricity Storage Module </w:t>
      </w:r>
      <w:r w:rsidR="0059128F" w:rsidRPr="00054A09">
        <w:rPr>
          <w:color w:val="auto"/>
          <w:highlight w:val="green"/>
        </w:rPr>
        <w:t xml:space="preserve">to </w:t>
      </w:r>
      <w:r w:rsidR="00C61D39" w:rsidRPr="00054A09">
        <w:rPr>
          <w:color w:val="auto"/>
          <w:highlight w:val="green"/>
        </w:rPr>
        <w:t xml:space="preserve">trip prior to the first stage of </w:t>
      </w:r>
      <w:r w:rsidR="001167C4" w:rsidRPr="00054A09">
        <w:rPr>
          <w:color w:val="auto"/>
          <w:highlight w:val="green"/>
        </w:rPr>
        <w:t>operation of the Low Frequency Demand Disconnection Scheme</w:t>
      </w:r>
      <w:r w:rsidR="002962A6" w:rsidRPr="00054A09">
        <w:rPr>
          <w:color w:val="auto"/>
          <w:highlight w:val="green"/>
        </w:rPr>
        <w:t xml:space="preserve">. </w:t>
      </w:r>
      <w:r w:rsidR="00C75A01" w:rsidRPr="00054A09">
        <w:rPr>
          <w:color w:val="auto"/>
          <w:highlight w:val="green"/>
        </w:rPr>
        <w:t xml:space="preserve"> </w:t>
      </w:r>
      <w:r w:rsidR="0054261F" w:rsidRPr="00054A09">
        <w:rPr>
          <w:color w:val="auto"/>
          <w:highlight w:val="green"/>
        </w:rPr>
        <w:t xml:space="preserve">The droop characteristic makes provision for the Electricity Storage Module to </w:t>
      </w:r>
      <w:r w:rsidR="00DA669A" w:rsidRPr="00054A09">
        <w:rPr>
          <w:color w:val="auto"/>
          <w:highlight w:val="green"/>
        </w:rPr>
        <w:t xml:space="preserve">operate in an export (generation) mode of operation prior to the first stage of the </w:t>
      </w:r>
      <w:r w:rsidR="00923F2A" w:rsidRPr="00054A09">
        <w:rPr>
          <w:color w:val="auto"/>
          <w:highlight w:val="green"/>
        </w:rPr>
        <w:t xml:space="preserve">LFDD </w:t>
      </w:r>
      <w:r w:rsidR="00386878" w:rsidRPr="00054A09">
        <w:rPr>
          <w:color w:val="auto"/>
          <w:highlight w:val="green"/>
        </w:rPr>
        <w:t>Scheme at 48.8Hz.  This ensures that Electricity Storage Modules are providing defensive measures to the System well before customer demand is tripped.</w:t>
      </w:r>
      <w:r w:rsidR="009D5028" w:rsidRPr="005201C8">
        <w:rPr>
          <w:color w:val="auto"/>
        </w:rPr>
        <w:t xml:space="preserve"> </w:t>
      </w:r>
      <w:bookmarkEnd w:id="1152"/>
    </w:p>
    <w:p w14:paraId="16B76741" w14:textId="2EB0D9E9" w:rsidR="000226A1" w:rsidRDefault="00F74048" w:rsidP="008F2821">
      <w:pPr>
        <w:ind w:left="720" w:hanging="720"/>
        <w:jc w:val="both"/>
      </w:pPr>
      <w:r>
        <w:t>4</w:t>
      </w:r>
      <w:r w:rsidR="000226A1">
        <w:t>.1.</w:t>
      </w:r>
      <w:r w:rsidR="00D662D9">
        <w:t>7</w:t>
      </w:r>
      <w:r w:rsidR="000226A1">
        <w:tab/>
      </w:r>
      <w:r w:rsidR="000226A1" w:rsidRPr="00157370">
        <w:rPr>
          <w:color w:val="auto"/>
        </w:rPr>
        <w:t xml:space="preserve">Limited Frequency Sensitive Mode – Under frequency (LFSM-U) – </w:t>
      </w:r>
      <w:r w:rsidR="007C2D92" w:rsidRPr="00157370">
        <w:rPr>
          <w:color w:val="auto"/>
        </w:rPr>
        <w:t xml:space="preserve">EU Code Users who own and operate </w:t>
      </w:r>
      <w:r w:rsidR="000226A1" w:rsidRPr="00157370">
        <w:rPr>
          <w:color w:val="auto"/>
        </w:rPr>
        <w:t xml:space="preserve">Type C and D Power Generating Modules </w:t>
      </w:r>
      <w:r w:rsidR="008270FA" w:rsidRPr="00054A09">
        <w:rPr>
          <w:color w:val="auto"/>
          <w:highlight w:val="green"/>
        </w:rPr>
        <w:t>connected</w:t>
      </w:r>
      <w:ins w:id="1153" w:author="Johnson (ESO), Antony" w:date="2023-03-02T18:15:00Z">
        <w:r w:rsidR="006B1C65">
          <w:rPr>
            <w:color w:val="auto"/>
            <w:highlight w:val="green"/>
          </w:rPr>
          <w:t xml:space="preserve"> </w:t>
        </w:r>
        <w:r w:rsidR="006B1C65" w:rsidRPr="00195BF7">
          <w:rPr>
            <w:color w:val="auto"/>
          </w:rPr>
          <w:t>on or</w:t>
        </w:r>
        <w:r w:rsidR="006B1C65">
          <w:rPr>
            <w:color w:val="auto"/>
            <w:highlight w:val="green"/>
          </w:rPr>
          <w:t xml:space="preserve"> </w:t>
        </w:r>
      </w:ins>
      <w:r w:rsidR="008270FA" w:rsidRPr="00054A09">
        <w:rPr>
          <w:color w:val="auto"/>
          <w:highlight w:val="green"/>
        </w:rPr>
        <w:t xml:space="preserve"> after 27 April 2019</w:t>
      </w:r>
      <w:ins w:id="1154" w:author="Johnson (ESO), Antony" w:date="2023-03-02T18:14:00Z">
        <w:r w:rsidR="00B4765A">
          <w:rPr>
            <w:color w:val="auto"/>
          </w:rPr>
          <w:t xml:space="preserve"> and </w:t>
        </w:r>
        <w:r w:rsidR="006B1C65">
          <w:rPr>
            <w:color w:val="auto"/>
          </w:rPr>
          <w:t>which ha</w:t>
        </w:r>
      </w:ins>
      <w:ins w:id="1155" w:author="Johnson (ESO), Antony" w:date="2023-03-02T18:15:00Z">
        <w:r w:rsidR="006B1C65">
          <w:rPr>
            <w:color w:val="auto"/>
          </w:rPr>
          <w:t>d concluded contracts for major Plant items on or after 17</w:t>
        </w:r>
        <w:r w:rsidR="006B1C65" w:rsidRPr="00195BF7">
          <w:rPr>
            <w:color w:val="auto"/>
            <w:vertAlign w:val="superscript"/>
          </w:rPr>
          <w:t>th</w:t>
        </w:r>
        <w:r w:rsidR="006B1C65">
          <w:rPr>
            <w:color w:val="auto"/>
          </w:rPr>
          <w:t xml:space="preserve"> May 2018</w:t>
        </w:r>
      </w:ins>
      <w:r w:rsidR="008270FA" w:rsidRPr="005201C8">
        <w:rPr>
          <w:color w:val="auto"/>
        </w:rPr>
        <w:t xml:space="preserve"> </w:t>
      </w:r>
      <w:r w:rsidR="007C2D92" w:rsidRPr="00157370">
        <w:rPr>
          <w:color w:val="auto"/>
        </w:rPr>
        <w:t>or HVDC System Owners who own and operate</w:t>
      </w:r>
      <w:r w:rsidR="000226A1" w:rsidRPr="00157370">
        <w:rPr>
          <w:color w:val="auto"/>
        </w:rPr>
        <w:t xml:space="preserve"> HVDC Systems </w:t>
      </w:r>
      <w:r w:rsidR="008270FA" w:rsidRPr="002B0438">
        <w:rPr>
          <w:color w:val="auto"/>
          <w:highlight w:val="green"/>
        </w:rPr>
        <w:t xml:space="preserve">or Generators who own and operate </w:t>
      </w:r>
      <w:r w:rsidR="00E83D1A" w:rsidRPr="002B0438">
        <w:rPr>
          <w:color w:val="auto"/>
          <w:highlight w:val="green"/>
        </w:rPr>
        <w:t>DC Connected Power Park Modules</w:t>
      </w:r>
      <w:r w:rsidR="00E83D1A" w:rsidRPr="005201C8">
        <w:rPr>
          <w:color w:val="auto"/>
        </w:rPr>
        <w:t xml:space="preserve"> </w:t>
      </w:r>
      <w:r w:rsidR="000226A1" w:rsidRPr="00157370">
        <w:rPr>
          <w:color w:val="auto"/>
        </w:rPr>
        <w:t xml:space="preserve">connected after </w:t>
      </w:r>
      <w:r w:rsidR="000226A1" w:rsidRPr="005201C8">
        <w:rPr>
          <w:color w:val="auto"/>
        </w:rPr>
        <w:t>8</w:t>
      </w:r>
      <w:r w:rsidR="000226A1" w:rsidRPr="00157370">
        <w:rPr>
          <w:color w:val="auto"/>
        </w:rPr>
        <w:t xml:space="preserve"> September 2019 </w:t>
      </w:r>
      <w:ins w:id="1156" w:author="Johnson (ESO), Antony" w:date="2023-03-02T18:16:00Z">
        <w:r w:rsidR="006B1C65">
          <w:rPr>
            <w:color w:val="auto"/>
          </w:rPr>
          <w:t xml:space="preserve">or who had concluded </w:t>
        </w:r>
        <w:r w:rsidR="00FD7A44">
          <w:rPr>
            <w:color w:val="auto"/>
          </w:rPr>
          <w:t xml:space="preserve">contracts for major Plant items on or after </w:t>
        </w:r>
      </w:ins>
      <w:ins w:id="1157" w:author="Johnson (ESO), Antony" w:date="2023-03-02T18:17:00Z">
        <w:r w:rsidR="001A5020">
          <w:rPr>
            <w:color w:val="auto"/>
          </w:rPr>
          <w:t xml:space="preserve">28 September 2018 </w:t>
        </w:r>
      </w:ins>
      <w:r w:rsidR="000226A1" w:rsidRPr="00157370">
        <w:rPr>
          <w:color w:val="auto"/>
        </w:rPr>
        <w:t xml:space="preserve">are required to provide an </w:t>
      </w:r>
      <w:r w:rsidR="000226A1" w:rsidRPr="00157370">
        <w:rPr>
          <w:color w:val="auto"/>
        </w:rPr>
        <w:lastRenderedPageBreak/>
        <w:t>automatic increase in active power at a minimum rate of 2% of output per 0.1 Hz deviation of system frequency below 49.5 Hz.</w:t>
      </w:r>
    </w:p>
    <w:p w14:paraId="1500DEB7" w14:textId="77777777" w:rsidR="000226A1" w:rsidRDefault="000226A1" w:rsidP="000226A1">
      <w:pPr>
        <w:jc w:val="both"/>
      </w:pPr>
    </w:p>
    <w:p w14:paraId="5D6CCB80" w14:textId="31062F29" w:rsidR="000226A1" w:rsidRDefault="000226A1" w:rsidP="00D81794">
      <w:pPr>
        <w:pStyle w:val="Heading2"/>
      </w:pPr>
      <w:bookmarkStart w:id="1158" w:name="_Toc532811316"/>
      <w:bookmarkStart w:id="1159" w:name="_Toc16863237"/>
      <w:bookmarkStart w:id="1160" w:name="_Toc128731902"/>
      <w:r w:rsidRPr="005302D4">
        <w:t>Automatic Low Frequency Demand Disconnection Scheme</w:t>
      </w:r>
      <w:bookmarkEnd w:id="1158"/>
      <w:bookmarkEnd w:id="1159"/>
      <w:bookmarkEnd w:id="1160"/>
    </w:p>
    <w:p w14:paraId="59877725" w14:textId="2AF0F0EB" w:rsidR="000226A1" w:rsidRPr="00157370" w:rsidRDefault="000226A1" w:rsidP="00CB4A79">
      <w:pPr>
        <w:ind w:firstLine="720"/>
        <w:jc w:val="both"/>
        <w:rPr>
          <w:color w:val="auto"/>
        </w:rPr>
      </w:pPr>
      <w:r w:rsidRPr="00157370">
        <w:rPr>
          <w:color w:val="auto"/>
        </w:rPr>
        <w:t xml:space="preserve">In Accordance with </w:t>
      </w:r>
      <w:r w:rsidR="003C6529" w:rsidRPr="00157370">
        <w:rPr>
          <w:color w:val="auto"/>
        </w:rPr>
        <w:t>EU NCER</w:t>
      </w:r>
      <w:r w:rsidRPr="00157370">
        <w:rPr>
          <w:color w:val="auto"/>
        </w:rPr>
        <w:t xml:space="preserve"> Article 15</w:t>
      </w:r>
      <w:r w:rsidR="00CB4A79">
        <w:rPr>
          <w:color w:val="auto"/>
        </w:rPr>
        <w:t>:</w:t>
      </w:r>
    </w:p>
    <w:p w14:paraId="3CF2B064" w14:textId="15421251" w:rsidR="000226A1" w:rsidRPr="00157370" w:rsidRDefault="00F74048" w:rsidP="008F2821">
      <w:pPr>
        <w:ind w:left="720" w:hanging="720"/>
        <w:jc w:val="both"/>
        <w:rPr>
          <w:color w:val="auto"/>
        </w:rPr>
      </w:pPr>
      <w:r w:rsidRPr="005201C8">
        <w:rPr>
          <w:color w:val="auto"/>
        </w:rPr>
        <w:t>4</w:t>
      </w:r>
      <w:r w:rsidR="000226A1" w:rsidRPr="00157370">
        <w:rPr>
          <w:color w:val="auto"/>
        </w:rPr>
        <w:t>.2.1</w:t>
      </w:r>
      <w:r w:rsidR="000226A1" w:rsidRPr="00157370">
        <w:rPr>
          <w:color w:val="auto"/>
        </w:rPr>
        <w:tab/>
      </w:r>
      <w:r w:rsidR="004571AA" w:rsidRPr="00157370">
        <w:rPr>
          <w:color w:val="auto"/>
        </w:rPr>
        <w:t xml:space="preserve">The Annex of </w:t>
      </w:r>
      <w:r w:rsidR="003C6529" w:rsidRPr="00157370">
        <w:rPr>
          <w:color w:val="auto"/>
        </w:rPr>
        <w:t>EU NCER</w:t>
      </w:r>
      <w:r w:rsidR="000226A1" w:rsidRPr="00157370">
        <w:rPr>
          <w:color w:val="auto"/>
        </w:rPr>
        <w:t xml:space="preserve"> </w:t>
      </w:r>
      <w:r w:rsidR="004571AA" w:rsidRPr="00157370">
        <w:rPr>
          <w:color w:val="auto"/>
        </w:rPr>
        <w:t xml:space="preserve">defines the minimum requirements </w:t>
      </w:r>
      <w:r w:rsidR="00352688" w:rsidRPr="00157370">
        <w:rPr>
          <w:color w:val="auto"/>
        </w:rPr>
        <w:t>for Automatic</w:t>
      </w:r>
      <w:r w:rsidR="000226A1" w:rsidRPr="00157370">
        <w:rPr>
          <w:color w:val="auto"/>
        </w:rPr>
        <w:t xml:space="preserve"> Low Frequency Demand Disconnection </w:t>
      </w:r>
      <w:r w:rsidR="004571AA" w:rsidRPr="00157370">
        <w:rPr>
          <w:color w:val="auto"/>
        </w:rPr>
        <w:t>schemes for all Synchronous Areas</w:t>
      </w:r>
      <w:r w:rsidR="00016F73">
        <w:rPr>
          <w:color w:val="auto"/>
        </w:rPr>
        <w:t xml:space="preserve">.  </w:t>
      </w:r>
      <w:r w:rsidR="00016F73" w:rsidRPr="00204728">
        <w:rPr>
          <w:color w:val="auto"/>
          <w:highlight w:val="green"/>
        </w:rPr>
        <w:t>Th</w:t>
      </w:r>
      <w:r w:rsidR="00DE7C1A" w:rsidRPr="00204728">
        <w:rPr>
          <w:color w:val="auto"/>
          <w:highlight w:val="green"/>
        </w:rPr>
        <w:t>is Annex</w:t>
      </w:r>
      <w:r w:rsidR="00DE7C1A" w:rsidRPr="00157370">
        <w:rPr>
          <w:color w:val="auto"/>
        </w:rPr>
        <w:t xml:space="preserve"> is reproduced </w:t>
      </w:r>
      <w:r w:rsidR="00797CD8" w:rsidRPr="00157370">
        <w:rPr>
          <w:color w:val="auto"/>
        </w:rPr>
        <w:t>below</w:t>
      </w:r>
      <w:r w:rsidR="00797CD8" w:rsidRPr="00204728">
        <w:rPr>
          <w:color w:val="auto"/>
          <w:highlight w:val="green"/>
        </w:rPr>
        <w:t xml:space="preserve"> </w:t>
      </w:r>
      <w:r w:rsidR="00DE7C1A" w:rsidRPr="00204728">
        <w:rPr>
          <w:color w:val="auto"/>
          <w:highlight w:val="green"/>
        </w:rPr>
        <w:t>as it appears in SI 533 2019</w:t>
      </w:r>
      <w:r w:rsidR="004571AA" w:rsidRPr="00157370">
        <w:rPr>
          <w:color w:val="auto"/>
        </w:rPr>
        <w:t xml:space="preserve">. </w:t>
      </w:r>
      <w:r w:rsidR="00924393" w:rsidRPr="00157370">
        <w:rPr>
          <w:color w:val="auto"/>
        </w:rPr>
        <w:t xml:space="preserve">This </w:t>
      </w:r>
      <w:r w:rsidR="00352688" w:rsidRPr="00157370">
        <w:rPr>
          <w:color w:val="auto"/>
        </w:rPr>
        <w:t>requires disconnection</w:t>
      </w:r>
      <w:r w:rsidR="00924393" w:rsidRPr="00157370">
        <w:rPr>
          <w:color w:val="auto"/>
        </w:rPr>
        <w:t xml:space="preserve"> </w:t>
      </w:r>
      <w:r w:rsidR="001B4146" w:rsidRPr="00157370">
        <w:rPr>
          <w:color w:val="auto"/>
        </w:rPr>
        <w:t>of at</w:t>
      </w:r>
      <w:r w:rsidR="000226A1" w:rsidRPr="00157370">
        <w:rPr>
          <w:color w:val="auto"/>
        </w:rPr>
        <w:t xml:space="preserve"> least 50% of Total Load</w:t>
      </w:r>
      <w:r w:rsidR="00924393" w:rsidRPr="00157370">
        <w:rPr>
          <w:color w:val="auto"/>
        </w:rPr>
        <w:t xml:space="preserve"> at 48Hz</w:t>
      </w:r>
      <w:r w:rsidR="000226A1" w:rsidRPr="00157370">
        <w:rPr>
          <w:color w:val="auto"/>
        </w:rPr>
        <w:t xml:space="preserve">.  </w:t>
      </w:r>
    </w:p>
    <w:p w14:paraId="3E553DEA" w14:textId="77777777" w:rsidR="002962A6" w:rsidRPr="00157370" w:rsidRDefault="002962A6" w:rsidP="00157370">
      <w:pPr>
        <w:ind w:left="720" w:hanging="720"/>
        <w:jc w:val="both"/>
        <w:rPr>
          <w:color w:val="auto"/>
        </w:rPr>
      </w:pPr>
    </w:p>
    <w:tbl>
      <w:tblPr>
        <w:tblStyle w:val="TableGrid1"/>
        <w:tblW w:w="6237" w:type="dxa"/>
        <w:tblInd w:w="817" w:type="dxa"/>
        <w:tblLayout w:type="fixed"/>
        <w:tblLook w:val="04A0" w:firstRow="1" w:lastRow="0" w:firstColumn="1" w:lastColumn="0" w:noHBand="0" w:noVBand="1"/>
      </w:tblPr>
      <w:tblGrid>
        <w:gridCol w:w="3006"/>
        <w:gridCol w:w="1247"/>
        <w:gridCol w:w="1984"/>
      </w:tblGrid>
      <w:tr w:rsidR="002962A6" w:rsidRPr="00282828" w14:paraId="37E48DAA" w14:textId="77777777" w:rsidTr="00A54FF6">
        <w:tc>
          <w:tcPr>
            <w:tcW w:w="3006" w:type="dxa"/>
          </w:tcPr>
          <w:p w14:paraId="1D7E8491" w14:textId="5789A5AA" w:rsidR="002962A6" w:rsidRPr="00204728" w:rsidRDefault="002962A6" w:rsidP="002962A6">
            <w:pPr>
              <w:spacing w:before="120" w:after="120"/>
              <w:jc w:val="both"/>
              <w:rPr>
                <w:rFonts w:cs="Arial"/>
                <w:b/>
                <w:sz w:val="20"/>
                <w:szCs w:val="20"/>
                <w:highlight w:val="green"/>
              </w:rPr>
            </w:pPr>
            <w:r w:rsidRPr="00204728">
              <w:rPr>
                <w:rFonts w:cs="Arial"/>
                <w:b/>
                <w:highlight w:val="green"/>
              </w:rPr>
              <w:br w:type="page"/>
              <w:t>Parameter</w:t>
            </w:r>
          </w:p>
        </w:tc>
        <w:tc>
          <w:tcPr>
            <w:tcW w:w="1247" w:type="dxa"/>
          </w:tcPr>
          <w:p w14:paraId="62B1EAC1" w14:textId="2E6F3CC6" w:rsidR="002962A6" w:rsidRPr="00204728" w:rsidRDefault="002962A6" w:rsidP="002962A6">
            <w:pPr>
              <w:spacing w:before="120" w:after="120"/>
              <w:jc w:val="both"/>
              <w:rPr>
                <w:rFonts w:cs="Arial"/>
                <w:b/>
                <w:sz w:val="20"/>
                <w:szCs w:val="20"/>
                <w:highlight w:val="green"/>
              </w:rPr>
            </w:pPr>
            <w:r w:rsidRPr="00204728">
              <w:rPr>
                <w:rFonts w:cs="Arial"/>
                <w:b/>
                <w:highlight w:val="green"/>
              </w:rPr>
              <w:t xml:space="preserve">Frequency </w:t>
            </w:r>
          </w:p>
        </w:tc>
        <w:tc>
          <w:tcPr>
            <w:tcW w:w="1984" w:type="dxa"/>
          </w:tcPr>
          <w:p w14:paraId="1C16F5E8" w14:textId="77777777" w:rsidR="002962A6" w:rsidRPr="00204728" w:rsidRDefault="002962A6" w:rsidP="002962A6">
            <w:pPr>
              <w:spacing w:before="120" w:after="120"/>
              <w:jc w:val="both"/>
              <w:rPr>
                <w:rFonts w:cs="Arial"/>
                <w:b/>
                <w:sz w:val="20"/>
                <w:szCs w:val="20"/>
                <w:highlight w:val="green"/>
              </w:rPr>
            </w:pPr>
            <w:r w:rsidRPr="00204728">
              <w:rPr>
                <w:rFonts w:cs="Arial"/>
                <w:b/>
                <w:highlight w:val="green"/>
              </w:rPr>
              <w:t>Measuring Unit</w:t>
            </w:r>
          </w:p>
        </w:tc>
      </w:tr>
      <w:tr w:rsidR="002962A6" w:rsidRPr="00282828" w14:paraId="67EFAF65" w14:textId="77777777" w:rsidTr="00A54FF6">
        <w:tc>
          <w:tcPr>
            <w:tcW w:w="3006" w:type="dxa"/>
          </w:tcPr>
          <w:p w14:paraId="561B7811"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starting mandatory level: </w:t>
            </w:r>
          </w:p>
          <w:p w14:paraId="76D9FEB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Frequency</w:t>
            </w:r>
          </w:p>
        </w:tc>
        <w:tc>
          <w:tcPr>
            <w:tcW w:w="1247" w:type="dxa"/>
          </w:tcPr>
          <w:p w14:paraId="21E0036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48.8</w:t>
            </w:r>
          </w:p>
        </w:tc>
        <w:tc>
          <w:tcPr>
            <w:tcW w:w="1984" w:type="dxa"/>
          </w:tcPr>
          <w:p w14:paraId="3553B912"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Hz</w:t>
            </w:r>
          </w:p>
        </w:tc>
      </w:tr>
      <w:tr w:rsidR="002962A6" w:rsidRPr="00282828" w14:paraId="02050DDD" w14:textId="77777777" w:rsidTr="00A54FF6">
        <w:tc>
          <w:tcPr>
            <w:tcW w:w="3006" w:type="dxa"/>
          </w:tcPr>
          <w:p w14:paraId="712896F2"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starting mandatory level: </w:t>
            </w:r>
          </w:p>
          <w:p w14:paraId="3D33B946"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Demand to be disconnected</w:t>
            </w:r>
          </w:p>
        </w:tc>
        <w:tc>
          <w:tcPr>
            <w:tcW w:w="1247" w:type="dxa"/>
          </w:tcPr>
          <w:p w14:paraId="47AAE826"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5</w:t>
            </w:r>
          </w:p>
        </w:tc>
        <w:tc>
          <w:tcPr>
            <w:tcW w:w="1984" w:type="dxa"/>
          </w:tcPr>
          <w:p w14:paraId="3EB6B33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w:t>
            </w:r>
          </w:p>
        </w:tc>
      </w:tr>
      <w:tr w:rsidR="002962A6" w:rsidRPr="00282828" w14:paraId="275BD0C0" w14:textId="77777777" w:rsidTr="00A54FF6">
        <w:tc>
          <w:tcPr>
            <w:tcW w:w="3006" w:type="dxa"/>
          </w:tcPr>
          <w:p w14:paraId="16F17E1A"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final mandatory level: </w:t>
            </w:r>
          </w:p>
          <w:p w14:paraId="497F625F"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Frequency</w:t>
            </w:r>
          </w:p>
        </w:tc>
        <w:tc>
          <w:tcPr>
            <w:tcW w:w="1247" w:type="dxa"/>
          </w:tcPr>
          <w:p w14:paraId="6A7DDBF8"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48</w:t>
            </w:r>
          </w:p>
        </w:tc>
        <w:tc>
          <w:tcPr>
            <w:tcW w:w="1984" w:type="dxa"/>
          </w:tcPr>
          <w:p w14:paraId="57A67177"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Hz</w:t>
            </w:r>
          </w:p>
        </w:tc>
      </w:tr>
      <w:tr w:rsidR="002962A6" w:rsidRPr="00282828" w14:paraId="69D4FBF1" w14:textId="77777777" w:rsidTr="00A54FF6">
        <w:tc>
          <w:tcPr>
            <w:tcW w:w="3006" w:type="dxa"/>
          </w:tcPr>
          <w:p w14:paraId="08642C8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final mandatory level: </w:t>
            </w:r>
          </w:p>
          <w:p w14:paraId="060CAAD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Cumulative Demand to be disconnected</w:t>
            </w:r>
          </w:p>
        </w:tc>
        <w:tc>
          <w:tcPr>
            <w:tcW w:w="1247" w:type="dxa"/>
          </w:tcPr>
          <w:p w14:paraId="1FE26BD9"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50</w:t>
            </w:r>
          </w:p>
        </w:tc>
        <w:tc>
          <w:tcPr>
            <w:tcW w:w="1984" w:type="dxa"/>
          </w:tcPr>
          <w:p w14:paraId="3B6697A9"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w:t>
            </w:r>
          </w:p>
        </w:tc>
      </w:tr>
      <w:tr w:rsidR="002962A6" w:rsidRPr="00282828" w14:paraId="41505B51" w14:textId="77777777" w:rsidTr="00A54FF6">
        <w:tc>
          <w:tcPr>
            <w:tcW w:w="3006" w:type="dxa"/>
          </w:tcPr>
          <w:p w14:paraId="2AD24CAE"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Implementation range</w:t>
            </w:r>
          </w:p>
          <w:p w14:paraId="60D479EA" w14:textId="77777777" w:rsidR="002962A6" w:rsidRPr="00204728" w:rsidRDefault="002962A6" w:rsidP="002962A6">
            <w:pPr>
              <w:spacing w:before="120" w:after="120"/>
              <w:jc w:val="both"/>
              <w:rPr>
                <w:rFonts w:cs="Arial"/>
                <w:sz w:val="20"/>
                <w:szCs w:val="20"/>
                <w:highlight w:val="green"/>
              </w:rPr>
            </w:pPr>
          </w:p>
        </w:tc>
        <w:tc>
          <w:tcPr>
            <w:tcW w:w="1247" w:type="dxa"/>
          </w:tcPr>
          <w:p w14:paraId="3CE5C7E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±10</w:t>
            </w:r>
          </w:p>
        </w:tc>
        <w:tc>
          <w:tcPr>
            <w:tcW w:w="1984" w:type="dxa"/>
          </w:tcPr>
          <w:p w14:paraId="69E996F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 for a given Frequency</w:t>
            </w:r>
          </w:p>
        </w:tc>
      </w:tr>
      <w:tr w:rsidR="002962A6" w:rsidRPr="00282828" w14:paraId="24BB0343" w14:textId="77777777" w:rsidTr="00A54FF6">
        <w:tc>
          <w:tcPr>
            <w:tcW w:w="3006" w:type="dxa"/>
          </w:tcPr>
          <w:p w14:paraId="42CBFC01" w14:textId="77777777" w:rsidR="002962A6" w:rsidRPr="00204728" w:rsidDel="001B43C9" w:rsidRDefault="002962A6" w:rsidP="002962A6">
            <w:pPr>
              <w:spacing w:before="120" w:after="120"/>
              <w:jc w:val="both"/>
              <w:rPr>
                <w:rFonts w:cs="Arial"/>
                <w:sz w:val="20"/>
                <w:szCs w:val="20"/>
                <w:highlight w:val="green"/>
              </w:rPr>
            </w:pPr>
            <w:r w:rsidRPr="00204728">
              <w:rPr>
                <w:rFonts w:cs="Arial"/>
                <w:sz w:val="20"/>
                <w:szCs w:val="20"/>
                <w:highlight w:val="green"/>
              </w:rPr>
              <w:t>Minimum number of steps to reach the final mandatory level</w:t>
            </w:r>
          </w:p>
        </w:tc>
        <w:tc>
          <w:tcPr>
            <w:tcW w:w="1247" w:type="dxa"/>
          </w:tcPr>
          <w:p w14:paraId="0E1A9CEE"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w:t>
            </w:r>
          </w:p>
        </w:tc>
        <w:tc>
          <w:tcPr>
            <w:tcW w:w="1984" w:type="dxa"/>
          </w:tcPr>
          <w:p w14:paraId="48D16921"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Number of steps</w:t>
            </w:r>
          </w:p>
        </w:tc>
      </w:tr>
      <w:tr w:rsidR="002962A6" w:rsidRPr="00282828" w14:paraId="1340264A" w14:textId="77777777" w:rsidTr="00A54FF6">
        <w:tc>
          <w:tcPr>
            <w:tcW w:w="3006" w:type="dxa"/>
            <w:hideMark/>
          </w:tcPr>
          <w:p w14:paraId="3578E6E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Maximum Demand disconnection for each step</w:t>
            </w:r>
          </w:p>
        </w:tc>
        <w:tc>
          <w:tcPr>
            <w:tcW w:w="1247" w:type="dxa"/>
          </w:tcPr>
          <w:p w14:paraId="16E72CB4"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10</w:t>
            </w:r>
          </w:p>
        </w:tc>
        <w:tc>
          <w:tcPr>
            <w:tcW w:w="1984" w:type="dxa"/>
            <w:hideMark/>
          </w:tcPr>
          <w:p w14:paraId="566246BA"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 for a given step</w:t>
            </w:r>
          </w:p>
        </w:tc>
      </w:tr>
    </w:tbl>
    <w:p w14:paraId="4565C006" w14:textId="70708AF3" w:rsidR="000226A1" w:rsidRDefault="000226A1" w:rsidP="008F2821">
      <w:pPr>
        <w:jc w:val="both"/>
      </w:pPr>
    </w:p>
    <w:p w14:paraId="288F7BFF" w14:textId="35682756" w:rsidR="004571AA" w:rsidRDefault="004571AA">
      <w:r>
        <w:t xml:space="preserve"> </w:t>
      </w:r>
    </w:p>
    <w:p w14:paraId="75763374" w14:textId="77777777" w:rsidR="004571AA" w:rsidRDefault="004571AA" w:rsidP="000226A1"/>
    <w:p w14:paraId="6B847BE5" w14:textId="29DCCC84" w:rsidR="000226A1" w:rsidRDefault="00F74048" w:rsidP="008F2821">
      <w:pPr>
        <w:ind w:left="720" w:hanging="720"/>
        <w:jc w:val="both"/>
        <w:rPr>
          <w:i/>
        </w:rPr>
      </w:pPr>
      <w:r>
        <w:lastRenderedPageBreak/>
        <w:t>4</w:t>
      </w:r>
      <w:r w:rsidR="000226A1">
        <w:t>.2.2</w:t>
      </w:r>
      <w:r w:rsidR="000226A1">
        <w:tab/>
      </w:r>
      <w:r w:rsidR="00924393" w:rsidRPr="00157370">
        <w:rPr>
          <w:color w:val="auto"/>
        </w:rPr>
        <w:t>In GB</w:t>
      </w:r>
      <w:r w:rsidR="007B643E" w:rsidRPr="00157370">
        <w:rPr>
          <w:color w:val="auto"/>
        </w:rPr>
        <w:t>,</w:t>
      </w:r>
      <w:r w:rsidR="00924393" w:rsidRPr="00157370">
        <w:rPr>
          <w:color w:val="auto"/>
        </w:rPr>
        <w:t xml:space="preserve"> the </w:t>
      </w:r>
      <w:r w:rsidR="00D10C5D">
        <w:rPr>
          <w:color w:val="auto"/>
        </w:rPr>
        <w:t>t</w:t>
      </w:r>
      <w:r w:rsidR="000226A1" w:rsidRPr="005201C8">
        <w:rPr>
          <w:color w:val="auto"/>
        </w:rPr>
        <w:t>echnical</w:t>
      </w:r>
      <w:r w:rsidR="000226A1" w:rsidRPr="00157370">
        <w:rPr>
          <w:color w:val="auto"/>
        </w:rPr>
        <w:t xml:space="preserve"> requirements </w:t>
      </w:r>
      <w:r w:rsidR="00924393" w:rsidRPr="00157370">
        <w:rPr>
          <w:color w:val="auto"/>
        </w:rPr>
        <w:t xml:space="preserve">for low frequency </w:t>
      </w:r>
      <w:r w:rsidR="007B643E" w:rsidRPr="00157370">
        <w:rPr>
          <w:color w:val="auto"/>
        </w:rPr>
        <w:t xml:space="preserve">relays and disconnection of supplies at low frequency including the overall scheme settings are detailed in Appendix 5 of the Connection Conditions and European Connection Conditions. </w:t>
      </w:r>
      <w:r w:rsidR="007540DE">
        <w:rPr>
          <w:color w:val="auto"/>
        </w:rPr>
        <w:t xml:space="preserve"> </w:t>
      </w:r>
      <w:r w:rsidR="007B643E" w:rsidRPr="00157370">
        <w:rPr>
          <w:color w:val="auto"/>
        </w:rPr>
        <w:t>These settings are the same in both the Connection Conditions and European Connection Conditions and reproduced below</w:t>
      </w:r>
      <w:r w:rsidR="000266A9" w:rsidRPr="00157370">
        <w:rPr>
          <w:color w:val="auto"/>
        </w:rPr>
        <w:t xml:space="preserve"> in Table CC.A.5.5.1a</w:t>
      </w:r>
      <w:r w:rsidR="007B643E" w:rsidRPr="00157370">
        <w:rPr>
          <w:color w:val="auto"/>
        </w:rPr>
        <w:t xml:space="preserve">. </w:t>
      </w:r>
      <w:r w:rsidR="000226A1" w:rsidRPr="00157370">
        <w:rPr>
          <w:color w:val="auto"/>
        </w:rPr>
        <w:t xml:space="preserve"> </w:t>
      </w:r>
    </w:p>
    <w:p w14:paraId="6E0E7F5E" w14:textId="3E6E0139" w:rsidR="009C485B" w:rsidRDefault="000266A9" w:rsidP="002C1509">
      <w:pPr>
        <w:ind w:left="720" w:hanging="294"/>
        <w:jc w:val="center"/>
      </w:pPr>
      <w:r>
        <w:rPr>
          <w:noProof/>
          <w:lang w:eastAsia="en-GB"/>
        </w:rPr>
        <w:drawing>
          <wp:inline distT="0" distB="0" distL="0" distR="0" wp14:anchorId="05AA7010" wp14:editId="4BBBBC45">
            <wp:extent cx="4265003" cy="26269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9808" t="34207" r="25961" b="17332"/>
                    <a:stretch/>
                  </pic:blipFill>
                  <pic:spPr bwMode="auto">
                    <a:xfrm>
                      <a:off x="0" y="0"/>
                      <a:ext cx="4303454" cy="2650679"/>
                    </a:xfrm>
                    <a:prstGeom prst="rect">
                      <a:avLst/>
                    </a:prstGeom>
                    <a:ln>
                      <a:noFill/>
                    </a:ln>
                    <a:extLst>
                      <a:ext uri="{53640926-AAD7-44D8-BBD7-CCE9431645EC}">
                        <a14:shadowObscured xmlns:a14="http://schemas.microsoft.com/office/drawing/2010/main"/>
                      </a:ext>
                    </a:extLst>
                  </pic:spPr>
                </pic:pic>
              </a:graphicData>
            </a:graphic>
          </wp:inline>
        </w:drawing>
      </w:r>
    </w:p>
    <w:p w14:paraId="0A5C34E8" w14:textId="77777777" w:rsidR="008F2821" w:rsidRPr="009C485B" w:rsidRDefault="008F2821" w:rsidP="002C1509">
      <w:pPr>
        <w:ind w:left="720" w:hanging="294"/>
        <w:jc w:val="center"/>
      </w:pPr>
    </w:p>
    <w:p w14:paraId="55B91094" w14:textId="67F05846" w:rsidR="00A6310C" w:rsidRDefault="00F74048" w:rsidP="008F2821">
      <w:pPr>
        <w:ind w:left="720" w:hanging="585"/>
        <w:jc w:val="both"/>
      </w:pPr>
      <w:r w:rsidRPr="00B76C3C">
        <w:t>4</w:t>
      </w:r>
      <w:r w:rsidR="009C485B" w:rsidRPr="00B76C3C">
        <w:t>.2.3</w:t>
      </w:r>
      <w:r w:rsidR="009C485B" w:rsidRPr="00B76C3C">
        <w:tab/>
      </w:r>
      <w:r w:rsidR="009C485B" w:rsidRPr="00157370">
        <w:rPr>
          <w:color w:val="auto"/>
        </w:rPr>
        <w:t xml:space="preserve">As </w:t>
      </w:r>
      <w:r w:rsidR="000266A9" w:rsidRPr="00157370">
        <w:rPr>
          <w:color w:val="auto"/>
        </w:rPr>
        <w:t>can be seen from Table CC.A.5.5.1,</w:t>
      </w:r>
      <w:r w:rsidR="009C485B" w:rsidRPr="00157370">
        <w:rPr>
          <w:color w:val="auto"/>
        </w:rPr>
        <w:t xml:space="preserve"> 55% of demand</w:t>
      </w:r>
      <w:r w:rsidR="000266A9" w:rsidRPr="00157370">
        <w:rPr>
          <w:color w:val="auto"/>
        </w:rPr>
        <w:t xml:space="preserve"> in England and Wales will be disconnected</w:t>
      </w:r>
      <w:r w:rsidR="009C485B" w:rsidRPr="00157370">
        <w:rPr>
          <w:color w:val="auto"/>
        </w:rPr>
        <w:t xml:space="preserve"> </w:t>
      </w:r>
      <w:r w:rsidR="000266A9" w:rsidRPr="00157370">
        <w:rPr>
          <w:color w:val="auto"/>
        </w:rPr>
        <w:t xml:space="preserve">at 48Hz with 40% disconnected in Scottish Power’s Transmission Area and 40% in Scottish Hydro Electricity’s Transmission Area.  </w:t>
      </w:r>
      <w:r w:rsidR="002C1509" w:rsidRPr="00157370">
        <w:rPr>
          <w:color w:val="auto"/>
        </w:rPr>
        <w:t xml:space="preserve">In </w:t>
      </w:r>
      <w:r w:rsidR="00352688" w:rsidRPr="00157370">
        <w:rPr>
          <w:color w:val="auto"/>
        </w:rPr>
        <w:t>GB,</w:t>
      </w:r>
      <w:r w:rsidR="002C1509" w:rsidRPr="00157370">
        <w:rPr>
          <w:color w:val="auto"/>
        </w:rPr>
        <w:t xml:space="preserve"> the </w:t>
      </w:r>
      <w:r w:rsidR="00352688" w:rsidRPr="00157370">
        <w:rPr>
          <w:color w:val="auto"/>
        </w:rPr>
        <w:t>requirements</w:t>
      </w:r>
      <w:r w:rsidR="00B3638B" w:rsidRPr="00157370">
        <w:rPr>
          <w:color w:val="auto"/>
        </w:rPr>
        <w:t xml:space="preserve"> of </w:t>
      </w:r>
      <w:r w:rsidR="00352688" w:rsidRPr="00157370">
        <w:rPr>
          <w:color w:val="auto"/>
        </w:rPr>
        <w:t xml:space="preserve">the NCER </w:t>
      </w:r>
      <w:r w:rsidR="00B3638B" w:rsidRPr="00157370">
        <w:rPr>
          <w:color w:val="auto"/>
        </w:rPr>
        <w:t>will be satisfied on the basis that demand in E</w:t>
      </w:r>
      <w:r w:rsidR="00352688" w:rsidRPr="00157370">
        <w:rPr>
          <w:color w:val="auto"/>
        </w:rPr>
        <w:t>ngland and Wales</w:t>
      </w:r>
      <w:r w:rsidR="00B3638B" w:rsidRPr="00157370">
        <w:rPr>
          <w:color w:val="auto"/>
        </w:rPr>
        <w:t xml:space="preserve"> is significa</w:t>
      </w:r>
      <w:r w:rsidR="00352688" w:rsidRPr="00157370">
        <w:rPr>
          <w:color w:val="auto"/>
        </w:rPr>
        <w:t xml:space="preserve">ntly greater than </w:t>
      </w:r>
      <w:r w:rsidR="00B3638B" w:rsidRPr="00157370">
        <w:rPr>
          <w:color w:val="auto"/>
        </w:rPr>
        <w:t xml:space="preserve">in Scotland. </w:t>
      </w:r>
      <w:r w:rsidR="007540DE">
        <w:rPr>
          <w:color w:val="auto"/>
        </w:rPr>
        <w:t xml:space="preserve"> </w:t>
      </w:r>
      <w:r w:rsidR="00B3638B" w:rsidRPr="00157370">
        <w:rPr>
          <w:color w:val="auto"/>
        </w:rPr>
        <w:t>I</w:t>
      </w:r>
      <w:r w:rsidR="00352688" w:rsidRPr="00157370">
        <w:rPr>
          <w:color w:val="auto"/>
        </w:rPr>
        <w:t>n</w:t>
      </w:r>
      <w:r w:rsidR="00B3638B" w:rsidRPr="00157370">
        <w:rPr>
          <w:color w:val="auto"/>
        </w:rPr>
        <w:t xml:space="preserve"> E</w:t>
      </w:r>
      <w:r w:rsidR="00352688" w:rsidRPr="00157370">
        <w:rPr>
          <w:color w:val="auto"/>
        </w:rPr>
        <w:t xml:space="preserve">ngland and </w:t>
      </w:r>
      <w:r w:rsidR="00B3638B" w:rsidRPr="00157370">
        <w:rPr>
          <w:color w:val="auto"/>
        </w:rPr>
        <w:t>W</w:t>
      </w:r>
      <w:r w:rsidR="00352688" w:rsidRPr="00157370">
        <w:rPr>
          <w:color w:val="auto"/>
        </w:rPr>
        <w:t>ales</w:t>
      </w:r>
      <w:r w:rsidR="00B3638B" w:rsidRPr="00157370">
        <w:rPr>
          <w:color w:val="auto"/>
        </w:rPr>
        <w:t xml:space="preserve"> 55% of demand trips</w:t>
      </w:r>
      <w:r w:rsidR="00FC0549" w:rsidRPr="00157370">
        <w:rPr>
          <w:color w:val="auto"/>
        </w:rPr>
        <w:t xml:space="preserve"> which would </w:t>
      </w:r>
      <w:r w:rsidR="00B3638B" w:rsidRPr="00157370">
        <w:rPr>
          <w:color w:val="auto"/>
        </w:rPr>
        <w:t xml:space="preserve">equate to </w:t>
      </w:r>
      <w:r w:rsidR="00352688" w:rsidRPr="00157370">
        <w:rPr>
          <w:color w:val="auto"/>
        </w:rPr>
        <w:t>approximately</w:t>
      </w:r>
      <w:r w:rsidR="00B3638B" w:rsidRPr="00157370">
        <w:rPr>
          <w:color w:val="auto"/>
        </w:rPr>
        <w:t xml:space="preserve"> 52% of national </w:t>
      </w:r>
      <w:r w:rsidR="00352688" w:rsidRPr="00157370">
        <w:rPr>
          <w:color w:val="auto"/>
        </w:rPr>
        <w:t>demand</w:t>
      </w:r>
      <w:r w:rsidR="00B3638B" w:rsidRPr="00157370">
        <w:rPr>
          <w:color w:val="auto"/>
        </w:rPr>
        <w:t xml:space="preserve"> which </w:t>
      </w:r>
      <w:r w:rsidR="00B3638B" w:rsidRPr="0051644C">
        <w:rPr>
          <w:color w:val="auto"/>
        </w:rPr>
        <w:t>satisf</w:t>
      </w:r>
      <w:r w:rsidR="00AA0297">
        <w:rPr>
          <w:color w:val="auto"/>
        </w:rPr>
        <w:t>ies</w:t>
      </w:r>
      <w:r w:rsidR="00B3638B" w:rsidRPr="00157370">
        <w:rPr>
          <w:color w:val="auto"/>
        </w:rPr>
        <w:t xml:space="preserve"> the </w:t>
      </w:r>
      <w:r w:rsidR="00D10C5D">
        <w:rPr>
          <w:color w:val="auto"/>
        </w:rPr>
        <w:t xml:space="preserve">EU </w:t>
      </w:r>
      <w:r w:rsidR="00B3638B" w:rsidRPr="00157370">
        <w:rPr>
          <w:color w:val="auto"/>
        </w:rPr>
        <w:t>NCER req</w:t>
      </w:r>
      <w:r w:rsidR="00352688" w:rsidRPr="00157370">
        <w:rPr>
          <w:color w:val="auto"/>
        </w:rPr>
        <w:t>uirements</w:t>
      </w:r>
      <w:r w:rsidR="00B3638B" w:rsidRPr="00157370">
        <w:rPr>
          <w:color w:val="auto"/>
        </w:rPr>
        <w:t>.</w:t>
      </w:r>
    </w:p>
    <w:p w14:paraId="3DC73BA5" w14:textId="72926BA6" w:rsidR="00A6310C" w:rsidRPr="002928D2" w:rsidRDefault="00EC2B54" w:rsidP="008F2821">
      <w:pPr>
        <w:ind w:left="720" w:hanging="585"/>
        <w:jc w:val="both"/>
      </w:pPr>
      <w:r w:rsidRPr="00204728">
        <w:rPr>
          <w:highlight w:val="green"/>
        </w:rPr>
        <w:t>4.2.4</w:t>
      </w:r>
      <w:r w:rsidRPr="00204728">
        <w:rPr>
          <w:highlight w:val="green"/>
        </w:rPr>
        <w:tab/>
      </w:r>
      <w:r w:rsidR="006C48B5" w:rsidRPr="00204728">
        <w:rPr>
          <w:color w:val="auto"/>
          <w:highlight w:val="green"/>
        </w:rPr>
        <w:t>In addition to the above requirements</w:t>
      </w:r>
      <w:r w:rsidR="005C1CD0" w:rsidRPr="00204728">
        <w:rPr>
          <w:color w:val="auto"/>
          <w:highlight w:val="green"/>
        </w:rPr>
        <w:t>,</w:t>
      </w:r>
      <w:r w:rsidR="006C48B5" w:rsidRPr="00204728">
        <w:rPr>
          <w:color w:val="auto"/>
          <w:highlight w:val="green"/>
        </w:rPr>
        <w:t xml:space="preserve"> Articles 15(5) – 15(8) of the EU NCER</w:t>
      </w:r>
      <w:r w:rsidR="005C1CD0" w:rsidRPr="00204728">
        <w:rPr>
          <w:color w:val="auto"/>
          <w:highlight w:val="green"/>
        </w:rPr>
        <w:t xml:space="preserve"> require </w:t>
      </w:r>
      <w:r w:rsidR="002013F8" w:rsidRPr="00204728">
        <w:rPr>
          <w:color w:val="auto"/>
          <w:highlight w:val="green"/>
        </w:rPr>
        <w:t>consideration to be given to netted demand.  This is the principle whereby</w:t>
      </w:r>
      <w:r w:rsidR="00510AFB" w:rsidRPr="00204728">
        <w:rPr>
          <w:color w:val="auto"/>
          <w:highlight w:val="green"/>
        </w:rPr>
        <w:t xml:space="preserve"> a </w:t>
      </w:r>
      <w:r w:rsidR="00001709" w:rsidRPr="00204728">
        <w:rPr>
          <w:color w:val="auto"/>
          <w:highlight w:val="green"/>
        </w:rPr>
        <w:t xml:space="preserve">low frequency demand disconnection relay is configured so as to </w:t>
      </w:r>
      <w:r w:rsidR="0075571B" w:rsidRPr="00204728">
        <w:rPr>
          <w:color w:val="auto"/>
          <w:highlight w:val="green"/>
        </w:rPr>
        <w:t xml:space="preserve">minimise the disconnection of </w:t>
      </w:r>
      <w:r w:rsidR="00976677" w:rsidRPr="00204728">
        <w:rPr>
          <w:color w:val="auto"/>
          <w:highlight w:val="green"/>
        </w:rPr>
        <w:t>embedded generation</w:t>
      </w:r>
      <w:r w:rsidR="007540DE" w:rsidRPr="00204728">
        <w:rPr>
          <w:color w:val="auto"/>
          <w:highlight w:val="green"/>
        </w:rPr>
        <w:t>.</w:t>
      </w:r>
      <w:r w:rsidR="00D10C5D" w:rsidRPr="00204728">
        <w:rPr>
          <w:color w:val="auto"/>
          <w:highlight w:val="green"/>
        </w:rPr>
        <w:t xml:space="preserve"> </w:t>
      </w:r>
      <w:r w:rsidR="005B6F82" w:rsidRPr="00204728">
        <w:rPr>
          <w:color w:val="auto"/>
          <w:highlight w:val="green"/>
        </w:rPr>
        <w:t xml:space="preserve"> Under </w:t>
      </w:r>
      <w:r w:rsidR="0075571B" w:rsidRPr="00204728">
        <w:rPr>
          <w:i/>
          <w:color w:val="auto"/>
          <w:highlight w:val="green"/>
        </w:rPr>
        <w:t xml:space="preserve">Grid Code </w:t>
      </w:r>
      <w:r w:rsidR="005B6F82" w:rsidRPr="00204728">
        <w:rPr>
          <w:i/>
          <w:color w:val="auto"/>
          <w:highlight w:val="green"/>
        </w:rPr>
        <w:t>ECC</w:t>
      </w:r>
      <w:r w:rsidR="00A87BC4" w:rsidRPr="00204728">
        <w:rPr>
          <w:i/>
          <w:color w:val="auto"/>
          <w:highlight w:val="green"/>
        </w:rPr>
        <w:t>.A.5</w:t>
      </w:r>
      <w:r w:rsidR="008A0ECE" w:rsidRPr="00204728">
        <w:rPr>
          <w:color w:val="auto"/>
          <w:highlight w:val="green"/>
        </w:rPr>
        <w:t>,</w:t>
      </w:r>
      <w:r w:rsidR="00163249" w:rsidRPr="00204728">
        <w:rPr>
          <w:color w:val="auto"/>
          <w:highlight w:val="green"/>
        </w:rPr>
        <w:t xml:space="preserve"> which requires low frequency demand disconnection relays to have a directional component</w:t>
      </w:r>
      <w:r w:rsidR="008A0ECE" w:rsidRPr="00204728">
        <w:rPr>
          <w:color w:val="auto"/>
          <w:highlight w:val="green"/>
        </w:rPr>
        <w:t xml:space="preserve">, </w:t>
      </w:r>
      <w:r w:rsidR="00F352CE" w:rsidRPr="00204728">
        <w:rPr>
          <w:color w:val="auto"/>
          <w:highlight w:val="green"/>
        </w:rPr>
        <w:t>this</w:t>
      </w:r>
      <w:r w:rsidR="00D613C7" w:rsidRPr="00204728">
        <w:rPr>
          <w:color w:val="auto"/>
          <w:highlight w:val="green"/>
        </w:rPr>
        <w:t xml:space="preserve"> requirement is already an inherent capability of</w:t>
      </w:r>
      <w:r w:rsidR="009D3453" w:rsidRPr="00204728">
        <w:rPr>
          <w:color w:val="auto"/>
          <w:highlight w:val="green"/>
        </w:rPr>
        <w:t xml:space="preserve"> the scheme</w:t>
      </w:r>
      <w:r w:rsidR="00A65E77" w:rsidRPr="00204728">
        <w:rPr>
          <w:color w:val="auto"/>
          <w:highlight w:val="green"/>
        </w:rPr>
        <w:t>.</w:t>
      </w:r>
      <w:r w:rsidR="00302A93" w:rsidRPr="00204728">
        <w:rPr>
          <w:color w:val="auto"/>
          <w:highlight w:val="green"/>
        </w:rPr>
        <w:t xml:space="preserve">  </w:t>
      </w:r>
      <w:r w:rsidR="001735FC" w:rsidRPr="00204728">
        <w:rPr>
          <w:color w:val="auto"/>
          <w:highlight w:val="green"/>
        </w:rPr>
        <w:t>For L</w:t>
      </w:r>
      <w:r w:rsidR="00B908E1" w:rsidRPr="00204728">
        <w:rPr>
          <w:color w:val="auto"/>
          <w:highlight w:val="green"/>
        </w:rPr>
        <w:t xml:space="preserve">ow </w:t>
      </w:r>
      <w:r w:rsidR="001735FC" w:rsidRPr="00204728">
        <w:rPr>
          <w:color w:val="auto"/>
          <w:highlight w:val="green"/>
        </w:rPr>
        <w:t>F</w:t>
      </w:r>
      <w:r w:rsidR="00B908E1" w:rsidRPr="00204728">
        <w:rPr>
          <w:color w:val="auto"/>
          <w:highlight w:val="green"/>
        </w:rPr>
        <w:t xml:space="preserve">requency </w:t>
      </w:r>
      <w:r w:rsidR="001735FC" w:rsidRPr="00204728">
        <w:rPr>
          <w:color w:val="auto"/>
          <w:highlight w:val="green"/>
        </w:rPr>
        <w:t>D</w:t>
      </w:r>
      <w:r w:rsidR="00B908E1" w:rsidRPr="00204728">
        <w:rPr>
          <w:color w:val="auto"/>
          <w:highlight w:val="green"/>
        </w:rPr>
        <w:t xml:space="preserve">emand </w:t>
      </w:r>
      <w:r w:rsidR="001735FC" w:rsidRPr="00204728">
        <w:rPr>
          <w:color w:val="auto"/>
          <w:highlight w:val="green"/>
        </w:rPr>
        <w:t>D</w:t>
      </w:r>
      <w:r w:rsidR="00B908E1" w:rsidRPr="00204728">
        <w:rPr>
          <w:color w:val="auto"/>
          <w:highlight w:val="green"/>
        </w:rPr>
        <w:t>isconnection</w:t>
      </w:r>
      <w:r w:rsidR="001735FC" w:rsidRPr="00204728">
        <w:rPr>
          <w:color w:val="auto"/>
          <w:highlight w:val="green"/>
        </w:rPr>
        <w:t xml:space="preserve"> </w:t>
      </w:r>
      <w:r w:rsidR="00787704" w:rsidRPr="00204728">
        <w:rPr>
          <w:color w:val="auto"/>
          <w:highlight w:val="green"/>
        </w:rPr>
        <w:t>ar</w:t>
      </w:r>
      <w:r w:rsidR="00F248AB" w:rsidRPr="00204728">
        <w:rPr>
          <w:color w:val="auto"/>
          <w:highlight w:val="green"/>
        </w:rPr>
        <w:t>r</w:t>
      </w:r>
      <w:r w:rsidR="00787704" w:rsidRPr="00204728">
        <w:rPr>
          <w:color w:val="auto"/>
          <w:highlight w:val="green"/>
        </w:rPr>
        <w:t>ang</w:t>
      </w:r>
      <w:r w:rsidR="00F248AB" w:rsidRPr="00204728">
        <w:rPr>
          <w:color w:val="auto"/>
          <w:highlight w:val="green"/>
        </w:rPr>
        <w:t>e</w:t>
      </w:r>
      <w:r w:rsidR="00787704" w:rsidRPr="00204728">
        <w:rPr>
          <w:color w:val="auto"/>
          <w:highlight w:val="green"/>
        </w:rPr>
        <w:t>ments</w:t>
      </w:r>
      <w:r w:rsidR="00302A93" w:rsidRPr="00204728">
        <w:rPr>
          <w:color w:val="auto"/>
          <w:highlight w:val="green"/>
        </w:rPr>
        <w:t xml:space="preserve"> </w:t>
      </w:r>
      <w:r w:rsidR="00B908E1" w:rsidRPr="00204728">
        <w:rPr>
          <w:color w:val="auto"/>
          <w:highlight w:val="green"/>
        </w:rPr>
        <w:t xml:space="preserve">which fall under the requirements of Appendix 5 of the </w:t>
      </w:r>
      <w:r w:rsidR="00D10C5D" w:rsidRPr="00204728">
        <w:rPr>
          <w:color w:val="auto"/>
          <w:highlight w:val="green"/>
        </w:rPr>
        <w:t xml:space="preserve">Grid Code </w:t>
      </w:r>
      <w:r w:rsidR="00B908E1" w:rsidRPr="00204728">
        <w:rPr>
          <w:color w:val="auto"/>
          <w:highlight w:val="green"/>
        </w:rPr>
        <w:t>Connection Conditions</w:t>
      </w:r>
      <w:r w:rsidR="00302A93" w:rsidRPr="00204728">
        <w:rPr>
          <w:color w:val="auto"/>
          <w:highlight w:val="green"/>
        </w:rPr>
        <w:t>, DNO</w:t>
      </w:r>
      <w:r w:rsidR="009C5997" w:rsidRPr="00204728">
        <w:rPr>
          <w:color w:val="auto"/>
          <w:highlight w:val="green"/>
        </w:rPr>
        <w:t>s</w:t>
      </w:r>
      <w:r w:rsidR="00302A93" w:rsidRPr="00204728">
        <w:rPr>
          <w:color w:val="auto"/>
          <w:highlight w:val="green"/>
        </w:rPr>
        <w:t xml:space="preserve"> currently configure the low frequency demand disconnection scheme to minimise, where reasonably practicable, the disconnection of power generating</w:t>
      </w:r>
      <w:r w:rsidR="00872219" w:rsidRPr="00204728">
        <w:rPr>
          <w:color w:val="auto"/>
          <w:highlight w:val="green"/>
        </w:rPr>
        <w:t xml:space="preserve"> modules.</w:t>
      </w:r>
    </w:p>
    <w:p w14:paraId="7EFB01E2" w14:textId="679A7BA9" w:rsidR="000226A1" w:rsidRDefault="000226A1" w:rsidP="00D81794">
      <w:pPr>
        <w:pStyle w:val="Heading2"/>
      </w:pPr>
      <w:bookmarkStart w:id="1161" w:name="_Toc532811317"/>
      <w:bookmarkStart w:id="1162" w:name="_Toc16863238"/>
      <w:bookmarkStart w:id="1163" w:name="_Toc128731903"/>
      <w:r w:rsidRPr="007976DF">
        <w:t>Automatic</w:t>
      </w:r>
      <w:r w:rsidRPr="005302D4">
        <w:t xml:space="preserve"> Over Frequency Control Scheme</w:t>
      </w:r>
      <w:bookmarkEnd w:id="1161"/>
      <w:bookmarkEnd w:id="1162"/>
      <w:bookmarkEnd w:id="1163"/>
    </w:p>
    <w:p w14:paraId="33DAFA87" w14:textId="66F5714B" w:rsidR="000226A1" w:rsidRDefault="000226A1" w:rsidP="00311036">
      <w:pPr>
        <w:ind w:firstLine="720"/>
        <w:jc w:val="both"/>
      </w:pPr>
      <w:r w:rsidRPr="00157370">
        <w:rPr>
          <w:color w:val="auto"/>
        </w:rPr>
        <w:t xml:space="preserve">In Accordance with </w:t>
      </w:r>
      <w:r w:rsidR="003C6529" w:rsidRPr="00157370">
        <w:rPr>
          <w:color w:val="auto"/>
        </w:rPr>
        <w:t>EU NCER</w:t>
      </w:r>
      <w:r w:rsidRPr="00157370">
        <w:rPr>
          <w:color w:val="auto"/>
        </w:rPr>
        <w:t xml:space="preserve"> Article 16</w:t>
      </w:r>
      <w:r w:rsidR="00311036">
        <w:rPr>
          <w:color w:val="auto"/>
        </w:rPr>
        <w:t>:</w:t>
      </w:r>
    </w:p>
    <w:p w14:paraId="44D39F86" w14:textId="0077E382" w:rsidR="00DF3023" w:rsidRDefault="00E0402A" w:rsidP="008F2821">
      <w:pPr>
        <w:ind w:left="720" w:hanging="720"/>
        <w:jc w:val="both"/>
      </w:pPr>
      <w:r>
        <w:t>4</w:t>
      </w:r>
      <w:r w:rsidR="000226A1">
        <w:t>.3.1</w:t>
      </w:r>
      <w:r w:rsidR="000226A1">
        <w:tab/>
      </w:r>
      <w:r w:rsidR="000226A1" w:rsidRPr="00157370">
        <w:rPr>
          <w:color w:val="auto"/>
        </w:rPr>
        <w:t>Commercial arrangements are in place to provide static High Frequency Response by ramping HVDC Interconnectors when pre-set frequency levels are reached.</w:t>
      </w:r>
    </w:p>
    <w:p w14:paraId="42FB75B6" w14:textId="13D8BC02" w:rsidR="000226A1" w:rsidRDefault="00E0402A" w:rsidP="00311036">
      <w:pPr>
        <w:ind w:left="720" w:hanging="720"/>
        <w:jc w:val="both"/>
      </w:pPr>
      <w:r>
        <w:lastRenderedPageBreak/>
        <w:t>4</w:t>
      </w:r>
      <w:r w:rsidR="000226A1" w:rsidRPr="003A2A9D">
        <w:t>.3.</w:t>
      </w:r>
      <w:r w:rsidR="000226A1">
        <w:t>2</w:t>
      </w:r>
      <w:r w:rsidR="000226A1" w:rsidRPr="003A2A9D">
        <w:tab/>
      </w:r>
      <w:r w:rsidR="00FC0549" w:rsidRPr="00157370">
        <w:rPr>
          <w:color w:val="auto"/>
        </w:rPr>
        <w:t xml:space="preserve">High Frequency Response- </w:t>
      </w:r>
      <w:r w:rsidR="000226A1" w:rsidRPr="00157370">
        <w:rPr>
          <w:color w:val="auto"/>
        </w:rPr>
        <w:t xml:space="preserve">contracted providers of high frequency response are required to reduce active power in response to an increase in system frequency up to 50.5 Hz as agreed in an Ancillary Services Contract. Above 50.5 Hz this is to be at a minimum rate of 2% of output per 0.1 Hz deviation of frequency above 50.5 Hz </w:t>
      </w:r>
      <w:r w:rsidR="000226A1" w:rsidRPr="00157370">
        <w:rPr>
          <w:i/>
          <w:color w:val="auto"/>
        </w:rPr>
        <w:t>(Grid Code BC3.7.1)</w:t>
      </w:r>
      <w:r w:rsidR="000226A1" w:rsidRPr="00157370">
        <w:rPr>
          <w:color w:val="auto"/>
        </w:rPr>
        <w:t>.</w:t>
      </w:r>
    </w:p>
    <w:p w14:paraId="43DF939E" w14:textId="068E37AF" w:rsidR="000226A1" w:rsidRPr="00157370" w:rsidRDefault="00E0402A" w:rsidP="008F2821">
      <w:pPr>
        <w:ind w:left="720" w:hanging="720"/>
        <w:jc w:val="both"/>
        <w:rPr>
          <w:color w:val="auto"/>
        </w:rPr>
      </w:pPr>
      <w:r>
        <w:t>4</w:t>
      </w:r>
      <w:r w:rsidR="000226A1">
        <w:t>.3.3</w:t>
      </w:r>
      <w:r w:rsidR="000226A1">
        <w:tab/>
      </w:r>
      <w:r w:rsidR="000226A1" w:rsidRPr="00157370">
        <w:rPr>
          <w:color w:val="auto"/>
        </w:rPr>
        <w:t>Limited Frequency Sensitive Mode (LFSM) – existing connections (until 27 April 2019</w:t>
      </w:r>
      <w:r w:rsidR="00E30D65" w:rsidRPr="00157370">
        <w:rPr>
          <w:color w:val="auto"/>
        </w:rPr>
        <w:t>)</w:t>
      </w:r>
      <w:r w:rsidR="000226A1" w:rsidRPr="00157370">
        <w:rPr>
          <w:color w:val="auto"/>
        </w:rPr>
        <w:t>:</w:t>
      </w:r>
    </w:p>
    <w:p w14:paraId="732EFFB1" w14:textId="428C8FC0" w:rsidR="000226A1" w:rsidRPr="00157370" w:rsidRDefault="000226A1" w:rsidP="008F2821">
      <w:pPr>
        <w:ind w:left="720"/>
        <w:jc w:val="both"/>
        <w:rPr>
          <w:color w:val="auto"/>
        </w:rPr>
      </w:pPr>
      <w:r w:rsidRPr="00157370">
        <w:rPr>
          <w:color w:val="auto"/>
        </w:rPr>
        <w:t>Limited Frequency Sensitive Mode – Over frequency (LFSM-O) – new connections (after 27 April 2019</w:t>
      </w:r>
      <w:r w:rsidR="00E30D65" w:rsidRPr="00157370">
        <w:rPr>
          <w:color w:val="auto"/>
        </w:rPr>
        <w:t>)</w:t>
      </w:r>
      <w:r w:rsidRPr="00157370">
        <w:rPr>
          <w:color w:val="auto"/>
        </w:rPr>
        <w:t>:</w:t>
      </w:r>
    </w:p>
    <w:p w14:paraId="64F0CA57" w14:textId="589BC5E5" w:rsidR="00603D68" w:rsidRDefault="000226A1" w:rsidP="00311036">
      <w:pPr>
        <w:ind w:left="720"/>
        <w:jc w:val="both"/>
      </w:pPr>
      <w:r w:rsidRPr="00157370">
        <w:rPr>
          <w:color w:val="auto"/>
        </w:rPr>
        <w:t>In both cases the Generating Unit or Power Generating Module is required to provide an automatic reduction in active power export at a minimum rate of 2% of output per 0.1 Hz deviation of system frequency above 50.4 Hz.</w:t>
      </w:r>
    </w:p>
    <w:p w14:paraId="1EAF7179" w14:textId="116B7BEE" w:rsidR="00603D68" w:rsidRPr="00167AAF" w:rsidRDefault="008A7E52" w:rsidP="00F7591F">
      <w:pPr>
        <w:ind w:left="709" w:hanging="709"/>
        <w:jc w:val="both"/>
        <w:rPr>
          <w:color w:val="auto"/>
        </w:rPr>
      </w:pPr>
      <w:r>
        <w:t>4.3.4</w:t>
      </w:r>
      <w:r>
        <w:tab/>
      </w:r>
      <w:r w:rsidR="00892D40" w:rsidRPr="00167AAF">
        <w:rPr>
          <w:color w:val="auto"/>
        </w:rPr>
        <w:tab/>
      </w:r>
      <w:r w:rsidR="00892D40" w:rsidRPr="00204728">
        <w:rPr>
          <w:color w:val="auto"/>
          <w:highlight w:val="green"/>
        </w:rPr>
        <w:t xml:space="preserve">If after all </w:t>
      </w:r>
      <w:r w:rsidR="00B613C6" w:rsidRPr="00204728">
        <w:rPr>
          <w:color w:val="auto"/>
          <w:highlight w:val="green"/>
        </w:rPr>
        <w:t xml:space="preserve">such measures have been taken, </w:t>
      </w:r>
      <w:r w:rsidR="0009158B" w:rsidRPr="00204728">
        <w:rPr>
          <w:i/>
          <w:color w:val="auto"/>
          <w:highlight w:val="green"/>
        </w:rPr>
        <w:t xml:space="preserve">Grid Code </w:t>
      </w:r>
      <w:r w:rsidR="006F1DE4" w:rsidRPr="00204728">
        <w:rPr>
          <w:i/>
          <w:color w:val="auto"/>
          <w:highlight w:val="green"/>
        </w:rPr>
        <w:t>OC6B</w:t>
      </w:r>
      <w:r w:rsidR="006F1DE4" w:rsidRPr="00204728">
        <w:rPr>
          <w:color w:val="auto"/>
          <w:highlight w:val="green"/>
        </w:rPr>
        <w:t xml:space="preserve"> and </w:t>
      </w:r>
      <w:r w:rsidR="006F1DE4" w:rsidRPr="00204728">
        <w:rPr>
          <w:i/>
          <w:color w:val="auto"/>
          <w:highlight w:val="green"/>
        </w:rPr>
        <w:t xml:space="preserve">OC7.4.8.8 </w:t>
      </w:r>
      <w:r w:rsidR="0055433C" w:rsidRPr="00204728">
        <w:rPr>
          <w:i/>
          <w:color w:val="auto"/>
          <w:highlight w:val="green"/>
        </w:rPr>
        <w:t>–</w:t>
      </w:r>
      <w:r w:rsidR="006F1DE4" w:rsidRPr="00204728">
        <w:rPr>
          <w:i/>
          <w:color w:val="auto"/>
          <w:highlight w:val="green"/>
        </w:rPr>
        <w:t xml:space="preserve"> OC</w:t>
      </w:r>
      <w:r w:rsidR="0055433C" w:rsidRPr="00204728">
        <w:rPr>
          <w:i/>
          <w:color w:val="auto"/>
          <w:highlight w:val="green"/>
        </w:rPr>
        <w:t>7.4.8.11</w:t>
      </w:r>
      <w:r w:rsidR="0055433C" w:rsidRPr="00204728">
        <w:rPr>
          <w:color w:val="auto"/>
          <w:highlight w:val="green"/>
        </w:rPr>
        <w:t xml:space="preserve"> provide</w:t>
      </w:r>
      <w:r w:rsidR="00F53618" w:rsidRPr="00204728">
        <w:rPr>
          <w:color w:val="auto"/>
          <w:highlight w:val="green"/>
        </w:rPr>
        <w:t>s</w:t>
      </w:r>
      <w:r w:rsidR="0055433C" w:rsidRPr="00204728">
        <w:rPr>
          <w:color w:val="auto"/>
          <w:highlight w:val="green"/>
        </w:rPr>
        <w:t xml:space="preserve"> for </w:t>
      </w:r>
      <w:r w:rsidR="00FF4D8B" w:rsidRPr="00204728">
        <w:rPr>
          <w:color w:val="auto"/>
          <w:highlight w:val="green"/>
        </w:rPr>
        <w:t xml:space="preserve">NGESO </w:t>
      </w:r>
      <w:r w:rsidR="005B579E" w:rsidRPr="00204728">
        <w:rPr>
          <w:color w:val="auto"/>
          <w:highlight w:val="green"/>
        </w:rPr>
        <w:t xml:space="preserve">to </w:t>
      </w:r>
      <w:r w:rsidR="00DD760D" w:rsidRPr="00204728">
        <w:rPr>
          <w:color w:val="auto"/>
          <w:highlight w:val="green"/>
        </w:rPr>
        <w:t>issue</w:t>
      </w:r>
      <w:r w:rsidR="005B579E" w:rsidRPr="00204728">
        <w:rPr>
          <w:color w:val="auto"/>
          <w:highlight w:val="green"/>
        </w:rPr>
        <w:t xml:space="preserve"> instructions to Network Operators to disconnect Embedded Generation </w:t>
      </w:r>
      <w:r w:rsidR="005F1B04" w:rsidRPr="00204728">
        <w:rPr>
          <w:color w:val="auto"/>
          <w:highlight w:val="green"/>
        </w:rPr>
        <w:t>in order to curtail rising system frequency.</w:t>
      </w:r>
    </w:p>
    <w:p w14:paraId="3A2A045E" w14:textId="77777777" w:rsidR="000226A1" w:rsidRPr="00993CB0" w:rsidRDefault="000226A1" w:rsidP="000226A1">
      <w:pPr>
        <w:jc w:val="both"/>
      </w:pPr>
    </w:p>
    <w:p w14:paraId="78F669FB" w14:textId="5C17B320" w:rsidR="000226A1" w:rsidRPr="00D174E2" w:rsidRDefault="000226A1" w:rsidP="00D81794">
      <w:pPr>
        <w:pStyle w:val="Heading2"/>
      </w:pPr>
      <w:bookmarkStart w:id="1164" w:name="_Toc532811318"/>
      <w:bookmarkStart w:id="1165" w:name="_Toc16863239"/>
      <w:bookmarkStart w:id="1166" w:name="_Toc128731904"/>
      <w:r w:rsidRPr="00D174E2">
        <w:t>Automatic Schemes Against Voltage Collapse</w:t>
      </w:r>
      <w:bookmarkEnd w:id="1164"/>
      <w:bookmarkEnd w:id="1165"/>
      <w:bookmarkEnd w:id="1166"/>
    </w:p>
    <w:p w14:paraId="37DEEEEC" w14:textId="26E9E984" w:rsidR="000226A1" w:rsidRDefault="000226A1" w:rsidP="00311036">
      <w:pPr>
        <w:ind w:firstLine="720"/>
        <w:jc w:val="both"/>
      </w:pPr>
      <w:r>
        <w:t xml:space="preserve">In Accordance with </w:t>
      </w:r>
      <w:r w:rsidR="003C6529">
        <w:t>EU NCER</w:t>
      </w:r>
      <w:r>
        <w:t xml:space="preserve"> Article 17</w:t>
      </w:r>
      <w:r w:rsidR="00311036">
        <w:t>:</w:t>
      </w:r>
    </w:p>
    <w:p w14:paraId="28A6DC8D" w14:textId="01923D60" w:rsidR="000226A1" w:rsidRDefault="00E0402A" w:rsidP="00311036">
      <w:pPr>
        <w:ind w:left="720" w:hanging="720"/>
        <w:jc w:val="both"/>
      </w:pPr>
      <w:r>
        <w:t>4</w:t>
      </w:r>
      <w:r w:rsidR="000226A1">
        <w:t>.4.1</w:t>
      </w:r>
      <w:r w:rsidR="000226A1">
        <w:tab/>
      </w:r>
      <w:r w:rsidR="000226A1" w:rsidRPr="00157370">
        <w:rPr>
          <w:color w:val="auto"/>
        </w:rPr>
        <w:t xml:space="preserve">The fundamental basis of </w:t>
      </w:r>
      <w:r w:rsidR="003C6529" w:rsidRPr="00157370">
        <w:rPr>
          <w:color w:val="auto"/>
        </w:rPr>
        <w:t>NGESO</w:t>
      </w:r>
      <w:r w:rsidR="000226A1" w:rsidRPr="00157370">
        <w:rPr>
          <w:color w:val="auto"/>
        </w:rPr>
        <w:t xml:space="preserve">’s voltage control policy is to operate within the voltage limits defined in the </w:t>
      </w:r>
      <w:r w:rsidR="000226A1" w:rsidRPr="00157370">
        <w:rPr>
          <w:i/>
          <w:color w:val="auto"/>
        </w:rPr>
        <w:t>National Electricity Transmission System</w:t>
      </w:r>
      <w:r w:rsidR="000226A1" w:rsidRPr="00157370">
        <w:rPr>
          <w:color w:val="auto"/>
        </w:rPr>
        <w:t xml:space="preserve"> </w:t>
      </w:r>
      <w:r w:rsidR="000226A1" w:rsidRPr="00157370">
        <w:rPr>
          <w:i/>
          <w:color w:val="auto"/>
        </w:rPr>
        <w:t>Security and Quality of Supply Standard</w:t>
      </w:r>
      <w:r w:rsidR="000226A1" w:rsidRPr="00157370">
        <w:rPr>
          <w:color w:val="auto"/>
        </w:rPr>
        <w:t xml:space="preserve"> (</w:t>
      </w:r>
      <w:r w:rsidR="000226A1" w:rsidRPr="00157370">
        <w:rPr>
          <w:i/>
          <w:color w:val="auto"/>
        </w:rPr>
        <w:t>NETS</w:t>
      </w:r>
      <w:r w:rsidR="000226A1" w:rsidRPr="00157370">
        <w:rPr>
          <w:color w:val="auto"/>
        </w:rPr>
        <w:t xml:space="preserve"> </w:t>
      </w:r>
      <w:r w:rsidR="000226A1" w:rsidRPr="00157370">
        <w:rPr>
          <w:i/>
          <w:color w:val="auto"/>
        </w:rPr>
        <w:t>SQSS</w:t>
      </w:r>
      <w:r w:rsidR="000226A1" w:rsidRPr="00157370">
        <w:rPr>
          <w:color w:val="auto"/>
        </w:rPr>
        <w:t>) in planning and operational timescales across all transmission and customer interface voltage levels.  This is achieved by maintaining dynamic reactive power reserves, both leading and lagging, to further ensure operation within limits for defined contingencies.</w:t>
      </w:r>
    </w:p>
    <w:p w14:paraId="3F51F6EB" w14:textId="294DB318" w:rsidR="000226A1" w:rsidRDefault="00E0402A" w:rsidP="00311036">
      <w:pPr>
        <w:ind w:left="720" w:hanging="720"/>
        <w:jc w:val="both"/>
      </w:pPr>
      <w:r>
        <w:t>4</w:t>
      </w:r>
      <w:r w:rsidR="000226A1">
        <w:t>.4.2</w:t>
      </w:r>
      <w:r w:rsidR="000226A1">
        <w:tab/>
      </w:r>
      <w:r w:rsidR="000226A1" w:rsidRPr="00157370">
        <w:rPr>
          <w:color w:val="auto"/>
        </w:rPr>
        <w:t>System studies are performed in all planning and operational timescales to ensure that</w:t>
      </w:r>
      <w:r w:rsidR="000226A1" w:rsidRPr="00167AAF">
        <w:rPr>
          <w:color w:val="auto"/>
        </w:rPr>
        <w:t xml:space="preserve"> </w:t>
      </w:r>
      <w:r w:rsidR="00385F91" w:rsidRPr="00204728">
        <w:rPr>
          <w:color w:val="auto"/>
          <w:highlight w:val="green"/>
        </w:rPr>
        <w:t>pre and post fault</w:t>
      </w:r>
      <w:r w:rsidR="00385F91" w:rsidRPr="00157370">
        <w:rPr>
          <w:color w:val="auto"/>
        </w:rPr>
        <w:t xml:space="preserve"> </w:t>
      </w:r>
      <w:r w:rsidR="000226A1" w:rsidRPr="00157370">
        <w:rPr>
          <w:color w:val="auto"/>
        </w:rPr>
        <w:t xml:space="preserve">voltage levels are maintained within levels stated in </w:t>
      </w:r>
      <w:r w:rsidR="00D7387A" w:rsidRPr="00157370">
        <w:rPr>
          <w:color w:val="auto"/>
        </w:rPr>
        <w:t xml:space="preserve">the </w:t>
      </w:r>
      <w:r w:rsidR="006F1300" w:rsidRPr="00157370">
        <w:rPr>
          <w:i/>
          <w:color w:val="auto"/>
        </w:rPr>
        <w:t>NETS</w:t>
      </w:r>
      <w:r w:rsidR="006F1300" w:rsidRPr="00157370">
        <w:rPr>
          <w:color w:val="auto"/>
        </w:rPr>
        <w:t xml:space="preserve"> </w:t>
      </w:r>
      <w:r w:rsidR="000226A1" w:rsidRPr="00157370">
        <w:rPr>
          <w:i/>
          <w:color w:val="auto"/>
        </w:rPr>
        <w:t>SQSS</w:t>
      </w:r>
      <w:r w:rsidR="000226A1" w:rsidRPr="00157370">
        <w:rPr>
          <w:color w:val="auto"/>
        </w:rPr>
        <w:t xml:space="preserve"> and that voltage collapse is avoided both for transient and permanent transmission system faults.</w:t>
      </w:r>
    </w:p>
    <w:p w14:paraId="467A6DB6" w14:textId="00599143" w:rsidR="000226A1" w:rsidRDefault="00E0402A" w:rsidP="008F2821">
      <w:pPr>
        <w:ind w:left="720" w:hanging="720"/>
        <w:jc w:val="both"/>
      </w:pPr>
      <w:r>
        <w:t>4</w:t>
      </w:r>
      <w:r w:rsidR="000226A1">
        <w:t>.4.3</w:t>
      </w:r>
      <w:r w:rsidR="000226A1">
        <w:tab/>
      </w:r>
      <w:r w:rsidR="000226A1" w:rsidRPr="00157370">
        <w:rPr>
          <w:color w:val="auto"/>
        </w:rPr>
        <w:t>The National Electricity Transmission System is designed to use Delayed Auto Reclose systems (DAR</w:t>
      </w:r>
      <w:r w:rsidR="000226A1" w:rsidRPr="00157370">
        <w:rPr>
          <w:b/>
          <w:color w:val="auto"/>
        </w:rPr>
        <w:t xml:space="preserve">) </w:t>
      </w:r>
      <w:r w:rsidR="000226A1" w:rsidRPr="00157370">
        <w:rPr>
          <w:color w:val="auto"/>
        </w:rPr>
        <w:t>to re-energise overhead line circuits following transient and semi-permanent faults, thus minimising the threat of voltage collapse.</w:t>
      </w:r>
    </w:p>
    <w:p w14:paraId="79DA7675" w14:textId="07267A2E" w:rsidR="000226A1" w:rsidRDefault="00E0402A" w:rsidP="00311036">
      <w:pPr>
        <w:ind w:left="720" w:hanging="720"/>
        <w:jc w:val="both"/>
      </w:pPr>
      <w:r>
        <w:t>4</w:t>
      </w:r>
      <w:r w:rsidR="000226A1">
        <w:t>.4.4</w:t>
      </w:r>
      <w:r w:rsidR="000226A1">
        <w:tab/>
      </w:r>
      <w:r w:rsidR="000226A1" w:rsidRPr="00157370">
        <w:rPr>
          <w:color w:val="auto"/>
        </w:rPr>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7A370067" w14:textId="70A0AF0A" w:rsidR="000226A1" w:rsidRDefault="00E0402A" w:rsidP="00311036">
      <w:pPr>
        <w:ind w:left="720" w:hanging="720"/>
        <w:jc w:val="both"/>
      </w:pPr>
      <w:r>
        <w:t>4</w:t>
      </w:r>
      <w:r w:rsidR="000226A1">
        <w:t>.</w:t>
      </w:r>
      <w:r w:rsidR="000226A1" w:rsidRPr="00157370">
        <w:rPr>
          <w:color w:val="auto"/>
        </w:rPr>
        <w:t>4.5</w:t>
      </w:r>
      <w:r w:rsidR="000226A1">
        <w:tab/>
      </w:r>
      <w:r w:rsidR="000226A1" w:rsidRPr="00157370">
        <w:rPr>
          <w:color w:val="auto"/>
        </w:rPr>
        <w:t xml:space="preserve">Static </w:t>
      </w:r>
      <w:proofErr w:type="spellStart"/>
      <w:r w:rsidR="000226A1" w:rsidRPr="00157370">
        <w:rPr>
          <w:color w:val="auto"/>
        </w:rPr>
        <w:t>VAr</w:t>
      </w:r>
      <w:proofErr w:type="spellEnd"/>
      <w:r w:rsidR="000226A1" w:rsidRPr="00157370">
        <w:rPr>
          <w:color w:val="auto"/>
        </w:rPr>
        <w:t xml:space="preserve"> Compensators (SVCs) are used to provide fast acting reactive power response to </w:t>
      </w:r>
      <w:r w:rsidR="00E30D65" w:rsidRPr="00157370">
        <w:rPr>
          <w:color w:val="auto"/>
        </w:rPr>
        <w:t>T</w:t>
      </w:r>
      <w:r w:rsidR="000226A1" w:rsidRPr="00157370">
        <w:rPr>
          <w:color w:val="auto"/>
        </w:rPr>
        <w:t xml:space="preserve">ransmission </w:t>
      </w:r>
      <w:r w:rsidR="00E30D65" w:rsidRPr="00157370">
        <w:rPr>
          <w:color w:val="auto"/>
        </w:rPr>
        <w:t>S</w:t>
      </w:r>
      <w:r w:rsidR="000226A1" w:rsidRPr="00157370">
        <w:rPr>
          <w:color w:val="auto"/>
        </w:rPr>
        <w:t xml:space="preserve">ystem voltage changes.  </w:t>
      </w:r>
      <w:r w:rsidR="000226A1" w:rsidRPr="00157370">
        <w:rPr>
          <w:color w:val="auto"/>
        </w:rPr>
        <w:lastRenderedPageBreak/>
        <w:t>SVCs are connected to either the 400 or 275 kV system and can be set to operate in target voltage or constant reactive modes.</w:t>
      </w:r>
    </w:p>
    <w:p w14:paraId="2B1757DF" w14:textId="7FD3717F" w:rsidR="000226A1" w:rsidRDefault="00E0402A" w:rsidP="008F2821">
      <w:pPr>
        <w:ind w:left="720" w:hanging="720"/>
        <w:jc w:val="both"/>
        <w:rPr>
          <w:ins w:id="1167" w:author="Johnson (ESO), Antony" w:date="2023-03-02T18:19:00Z"/>
          <w:color w:val="auto"/>
        </w:rPr>
      </w:pPr>
      <w:r>
        <w:t>4</w:t>
      </w:r>
      <w:r w:rsidR="000226A1" w:rsidRPr="00157370">
        <w:rPr>
          <w:color w:val="auto"/>
        </w:rPr>
        <w:t>.4.6</w:t>
      </w:r>
      <w:r w:rsidR="000226A1" w:rsidRPr="00157370">
        <w:rPr>
          <w:color w:val="auto"/>
        </w:rPr>
        <w:tab/>
        <w:t>There are other geographically specific defence measures which use individual automatic schemes to cater for specific faults.  For example, the Anglo-Scottish Auto-Close Scheme (</w:t>
      </w:r>
      <w:r w:rsidR="000226A1" w:rsidRPr="00157370">
        <w:rPr>
          <w:i/>
          <w:color w:val="auto"/>
        </w:rPr>
        <w:t>ASACS</w:t>
      </w:r>
      <w:r w:rsidR="000226A1" w:rsidRPr="00157370">
        <w:rPr>
          <w:color w:val="auto"/>
        </w:rPr>
        <w:t>).</w:t>
      </w:r>
    </w:p>
    <w:p w14:paraId="0D09CE02" w14:textId="77777777" w:rsidR="008C25A0" w:rsidRPr="00157370" w:rsidRDefault="008C25A0" w:rsidP="008F2821">
      <w:pPr>
        <w:ind w:left="720" w:hanging="720"/>
        <w:jc w:val="both"/>
        <w:rPr>
          <w:color w:val="auto"/>
        </w:rPr>
      </w:pPr>
    </w:p>
    <w:p w14:paraId="244A7274" w14:textId="0376791C" w:rsidR="00111418" w:rsidRDefault="00434D75" w:rsidP="000226A1">
      <w:pPr>
        <w:ind w:left="720" w:hanging="720"/>
        <w:jc w:val="both"/>
      </w:pPr>
      <w:r>
        <w:rPr>
          <w:noProof/>
          <w:lang w:eastAsia="en-GB"/>
        </w:rPr>
        <mc:AlternateContent>
          <mc:Choice Requires="wps">
            <w:drawing>
              <wp:anchor distT="0" distB="0" distL="114300" distR="114300" simplePos="0" relativeHeight="251658242" behindDoc="0" locked="0" layoutInCell="1" allowOverlap="1" wp14:anchorId="60BB80AA" wp14:editId="3719D821">
                <wp:simplePos x="0" y="0"/>
                <wp:positionH relativeFrom="margin">
                  <wp:align>left</wp:align>
                </wp:positionH>
                <wp:positionV relativeFrom="paragraph">
                  <wp:posOffset>60325</wp:posOffset>
                </wp:positionV>
                <wp:extent cx="4714875" cy="2419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471487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20EE6E" w14:textId="77777777" w:rsidR="002962A6" w:rsidRPr="007C4E9C" w:rsidRDefault="002962A6" w:rsidP="00EC0137">
                            <w:pPr>
                              <w:pStyle w:val="Heading4"/>
                              <w:numPr>
                                <w:ilvl w:val="0"/>
                                <w:numId w:val="0"/>
                              </w:numPr>
                              <w:ind w:left="864" w:hanging="864"/>
                              <w:jc w:val="both"/>
                              <w:rPr>
                                <w:color w:val="auto"/>
                              </w:rPr>
                            </w:pPr>
                            <w:bookmarkStart w:id="1168" w:name="_Toc499495397"/>
                            <w:r w:rsidRPr="007C4E9C">
                              <w:rPr>
                                <w:color w:val="auto"/>
                              </w:rPr>
                              <w:t>Anglo-Scottish Auto Close Scheme (</w:t>
                            </w:r>
                            <w:r w:rsidRPr="007C4E9C">
                              <w:rPr>
                                <w:i/>
                                <w:iCs w:val="0"/>
                                <w:color w:val="auto"/>
                              </w:rPr>
                              <w:t>ASACS</w:t>
                            </w:r>
                            <w:r w:rsidRPr="007C4E9C">
                              <w:rPr>
                                <w:color w:val="auto"/>
                              </w:rPr>
                              <w:t>)</w:t>
                            </w:r>
                            <w:bookmarkEnd w:id="1168"/>
                          </w:p>
                          <w:p w14:paraId="6A67E7F9" w14:textId="3E91DFBA" w:rsidR="002962A6" w:rsidRPr="00B061B8" w:rsidRDefault="002962A6" w:rsidP="008F2821">
                            <w:pPr>
                              <w:jc w:val="both"/>
                              <w:rPr>
                                <w:color w:val="auto"/>
                                <w:highlight w:val="green"/>
                              </w:rPr>
                            </w:pPr>
                            <w:r w:rsidRPr="00B061B8">
                              <w:rPr>
                                <w:color w:val="auto"/>
                                <w:highlight w:val="green"/>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(MSC) to keep post-fault voltages within the limits set by the NETS SQSS.</w:t>
                            </w:r>
                          </w:p>
                          <w:p w14:paraId="2F3B1885" w14:textId="77777777" w:rsidR="002962A6" w:rsidRPr="00B061B8" w:rsidRDefault="002962A6" w:rsidP="008F2821">
                            <w:pPr>
                              <w:jc w:val="both"/>
                              <w:rPr>
                                <w:color w:val="auto"/>
                                <w:highlight w:val="green"/>
                              </w:rPr>
                            </w:pPr>
                          </w:p>
                          <w:p w14:paraId="092870B9" w14:textId="374ABA3F" w:rsidR="002962A6" w:rsidRPr="00556AD6" w:rsidRDefault="002962A6" w:rsidP="008F2821">
                            <w:pPr>
                              <w:jc w:val="both"/>
                              <w:rPr>
                                <w:color w:val="auto"/>
                              </w:rPr>
                            </w:pPr>
                            <w:r w:rsidRPr="00B061B8">
                              <w:rPr>
                                <w:color w:val="auto"/>
                                <w:highlight w:val="green"/>
                              </w:rPr>
                              <w:t>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w:t>
                            </w:r>
                            <w:r w:rsidRPr="00556AD6">
                              <w:rPr>
                                <w:color w:val="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B80AA" id="_x0000_t202" coordsize="21600,21600" o:spt="202" path="m,l,21600r21600,l21600,xe">
                <v:stroke joinstyle="miter"/>
                <v:path gradientshapeok="t" o:connecttype="rect"/>
              </v:shapetype>
              <v:shape id="Text Box 2" o:spid="_x0000_s1026" type="#_x0000_t202" style="position:absolute;left:0;text-align:left;margin-left:0;margin-top:4.75pt;width:371.25pt;height:190.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" fillcolor="white [3201]" strokeweight=".5pt">
                <v:textbox>
                  <w:txbxContent>
                    <w:p w14:paraId="6020EE6E" w14:textId="77777777" w:rsidR="002962A6" w:rsidRPr="007C4E9C" w:rsidRDefault="002962A6" w:rsidP="00EC0137">
                      <w:pPr>
                        <w:pStyle w:val="Heading4"/>
                        <w:numPr>
                          <w:ilvl w:val="0"/>
                          <w:numId w:val="0"/>
                        </w:numPr>
                        <w:ind w:left="864" w:hanging="864"/>
                        <w:jc w:val="both"/>
                        <w:rPr>
                          <w:color w:val="auto"/>
                        </w:rPr>
                      </w:pPr>
                      <w:bookmarkStart w:id="1169" w:name="_Toc499495397"/>
                      <w:r w:rsidRPr="007C4E9C">
                        <w:rPr>
                          <w:color w:val="auto"/>
                        </w:rPr>
                        <w:t>Anglo-Scottish Auto Close Scheme (</w:t>
                      </w:r>
                      <w:r w:rsidRPr="007C4E9C">
                        <w:rPr>
                          <w:i/>
                          <w:iCs w:val="0"/>
                          <w:color w:val="auto"/>
                        </w:rPr>
                        <w:t>ASACS</w:t>
                      </w:r>
                      <w:r w:rsidRPr="007C4E9C">
                        <w:rPr>
                          <w:color w:val="auto"/>
                        </w:rPr>
                        <w:t>)</w:t>
                      </w:r>
                      <w:bookmarkEnd w:id="1169"/>
                    </w:p>
                    <w:p w14:paraId="6A67E7F9" w14:textId="3E91DFBA" w:rsidR="002962A6" w:rsidRPr="00B061B8" w:rsidRDefault="002962A6" w:rsidP="008F2821">
                      <w:pPr>
                        <w:jc w:val="both"/>
                        <w:rPr>
                          <w:color w:val="auto"/>
                          <w:highlight w:val="green"/>
                        </w:rPr>
                      </w:pPr>
                      <w:r w:rsidRPr="00B061B8">
                        <w:rPr>
                          <w:color w:val="auto"/>
                          <w:highlight w:val="green"/>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(MSC) to keep post-fault voltages within the limits set by the NETS SQSS.</w:t>
                      </w:r>
                    </w:p>
                    <w:p w14:paraId="2F3B1885" w14:textId="77777777" w:rsidR="002962A6" w:rsidRPr="00B061B8" w:rsidRDefault="002962A6" w:rsidP="008F2821">
                      <w:pPr>
                        <w:jc w:val="both"/>
                        <w:rPr>
                          <w:color w:val="auto"/>
                          <w:highlight w:val="green"/>
                        </w:rPr>
                      </w:pPr>
                    </w:p>
                    <w:p w14:paraId="092870B9" w14:textId="374ABA3F" w:rsidR="002962A6" w:rsidRPr="00556AD6" w:rsidRDefault="002962A6" w:rsidP="008F2821">
                      <w:pPr>
                        <w:jc w:val="both"/>
                        <w:rPr>
                          <w:color w:val="auto"/>
                        </w:rPr>
                      </w:pPr>
                      <w:r w:rsidRPr="00B061B8">
                        <w:rPr>
                          <w:color w:val="auto"/>
                          <w:highlight w:val="green"/>
                        </w:rP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w:t>
                      </w:r>
                      <w:proofErr w:type="gramStart"/>
                      <w:r w:rsidRPr="00B061B8">
                        <w:rPr>
                          <w:color w:val="auto"/>
                          <w:highlight w:val="green"/>
                        </w:rPr>
                        <w:t>in to</w:t>
                      </w:r>
                      <w:proofErr w:type="gramEnd"/>
                      <w:r w:rsidRPr="00B061B8">
                        <w:rPr>
                          <w:color w:val="auto"/>
                          <w:highlight w:val="green"/>
                        </w:rPr>
                        <w:t xml:space="preserve"> operation the MSCs at Harker, Blyth, and Stella West in less than a second to maintain generator stability.</w:t>
                      </w:r>
                      <w:r w:rsidRPr="00556AD6">
                        <w:rPr>
                          <w:color w:val="auto"/>
                        </w:rPr>
                        <w:t xml:space="preserve">  </w:t>
                      </w:r>
                    </w:p>
                  </w:txbxContent>
                </v:textbox>
                <w10:wrap anchorx="margin"/>
              </v:shape>
            </w:pict>
          </mc:Fallback>
        </mc:AlternateContent>
      </w:r>
    </w:p>
    <w:p w14:paraId="5C308F1A" w14:textId="05F88520" w:rsidR="00212E34" w:rsidRDefault="00212E34" w:rsidP="000226A1">
      <w:pPr>
        <w:ind w:left="720" w:hanging="720"/>
        <w:jc w:val="both"/>
      </w:pPr>
    </w:p>
    <w:p w14:paraId="4B4D2EA7" w14:textId="215EF165" w:rsidR="00212E34" w:rsidRDefault="00212E34" w:rsidP="000226A1">
      <w:pPr>
        <w:ind w:left="720" w:hanging="720"/>
        <w:jc w:val="both"/>
      </w:pPr>
    </w:p>
    <w:p w14:paraId="09A0BB4D" w14:textId="572F005B" w:rsidR="00212E34" w:rsidRDefault="00212E34" w:rsidP="000226A1">
      <w:pPr>
        <w:ind w:left="720" w:hanging="720"/>
        <w:jc w:val="both"/>
      </w:pPr>
    </w:p>
    <w:p w14:paraId="3D77DE39" w14:textId="536BBDC6" w:rsidR="00212E34" w:rsidRDefault="00212E34" w:rsidP="000226A1">
      <w:pPr>
        <w:ind w:left="720" w:hanging="720"/>
        <w:jc w:val="both"/>
      </w:pPr>
    </w:p>
    <w:p w14:paraId="5E21510D" w14:textId="73E37229" w:rsidR="00212E34" w:rsidRDefault="00212E34" w:rsidP="000226A1">
      <w:pPr>
        <w:ind w:left="720" w:hanging="720"/>
        <w:jc w:val="both"/>
      </w:pPr>
    </w:p>
    <w:p w14:paraId="52E853C9" w14:textId="5526399E" w:rsidR="009C298B" w:rsidRDefault="009C298B" w:rsidP="000226A1">
      <w:pPr>
        <w:jc w:val="both"/>
      </w:pPr>
    </w:p>
    <w:p w14:paraId="1BB9E49A" w14:textId="77777777" w:rsidR="000226A1" w:rsidRDefault="000226A1" w:rsidP="000226A1"/>
    <w:p w14:paraId="6ABACC0F" w14:textId="77777777" w:rsidR="00434D75" w:rsidRDefault="00434D75" w:rsidP="00311036">
      <w:pPr>
        <w:ind w:left="720" w:hanging="720"/>
        <w:jc w:val="both"/>
        <w:rPr>
          <w:ins w:id="1169" w:author="Antony Johnson" w:date="2022-10-21T12:18:00Z"/>
        </w:rPr>
      </w:pPr>
    </w:p>
    <w:p w14:paraId="280B887C" w14:textId="77777777" w:rsidR="00434D75" w:rsidRDefault="00434D75" w:rsidP="00311036">
      <w:pPr>
        <w:ind w:left="720" w:hanging="720"/>
        <w:jc w:val="both"/>
        <w:rPr>
          <w:ins w:id="1170" w:author="Antony Johnson" w:date="2022-10-21T12:18:00Z"/>
        </w:rPr>
      </w:pPr>
    </w:p>
    <w:p w14:paraId="2B3C8F7B" w14:textId="77777777" w:rsidR="00434D75" w:rsidRDefault="00434D75" w:rsidP="00311036">
      <w:pPr>
        <w:ind w:left="720" w:hanging="720"/>
        <w:jc w:val="both"/>
        <w:rPr>
          <w:ins w:id="1171" w:author="Antony Johnson" w:date="2022-10-21T12:18:00Z"/>
        </w:rPr>
      </w:pPr>
    </w:p>
    <w:p w14:paraId="5DD7DB72" w14:textId="77777777" w:rsidR="00434D75" w:rsidRDefault="00434D75" w:rsidP="00311036">
      <w:pPr>
        <w:ind w:left="720" w:hanging="720"/>
        <w:jc w:val="both"/>
        <w:rPr>
          <w:ins w:id="1172" w:author="Antony Johnson" w:date="2022-10-21T12:18:00Z"/>
        </w:rPr>
      </w:pPr>
    </w:p>
    <w:p w14:paraId="44AFB2A3" w14:textId="1302648B" w:rsidR="000226A1" w:rsidRDefault="00E0402A" w:rsidP="00311036">
      <w:pPr>
        <w:ind w:left="720" w:hanging="720"/>
        <w:jc w:val="both"/>
      </w:pPr>
      <w:r>
        <w:t>4</w:t>
      </w:r>
      <w:r w:rsidR="000226A1">
        <w:t>.</w:t>
      </w:r>
      <w:r w:rsidR="000226A1" w:rsidRPr="00157370">
        <w:rPr>
          <w:color w:val="auto"/>
        </w:rPr>
        <w:t>4.7</w:t>
      </w:r>
      <w:r w:rsidR="000226A1" w:rsidRPr="00157370">
        <w:rPr>
          <w:color w:val="auto"/>
        </w:rPr>
        <w:tab/>
      </w:r>
      <w:r w:rsidR="0009158B">
        <w:rPr>
          <w:color w:val="auto"/>
        </w:rPr>
        <w:t>A</w:t>
      </w:r>
      <w:r w:rsidR="0084088F" w:rsidRPr="00157370">
        <w:rPr>
          <w:color w:val="auto"/>
        </w:rPr>
        <w:t xml:space="preserve"> co-ordinated </w:t>
      </w:r>
      <w:r w:rsidR="000226A1" w:rsidRPr="00157370">
        <w:rPr>
          <w:color w:val="auto"/>
        </w:rPr>
        <w:t xml:space="preserve">Low Voltage Demand Disconnection </w:t>
      </w:r>
      <w:r w:rsidR="0084088F" w:rsidRPr="00157370">
        <w:rPr>
          <w:color w:val="auto"/>
        </w:rPr>
        <w:t>S</w:t>
      </w:r>
      <w:r w:rsidR="000226A1" w:rsidRPr="00157370">
        <w:rPr>
          <w:color w:val="auto"/>
        </w:rPr>
        <w:t>cheme</w:t>
      </w:r>
      <w:r w:rsidR="0041083E" w:rsidRPr="00157370">
        <w:rPr>
          <w:color w:val="auto"/>
        </w:rPr>
        <w:t xml:space="preserve"> is</w:t>
      </w:r>
      <w:r w:rsidR="0084088F" w:rsidRPr="00157370">
        <w:rPr>
          <w:color w:val="auto"/>
        </w:rPr>
        <w:t xml:space="preserve"> not implemented across the GB Synchronous Area.  However, in a few specific areas, low voltage demand disconnection schemes have been installed to protect specific geographical </w:t>
      </w:r>
      <w:r w:rsidR="00352688" w:rsidRPr="00157370">
        <w:rPr>
          <w:color w:val="auto"/>
        </w:rPr>
        <w:t>areas.</w:t>
      </w:r>
    </w:p>
    <w:p w14:paraId="2364EA16" w14:textId="18655B91" w:rsidR="000226A1" w:rsidRDefault="00E0402A" w:rsidP="008F2821">
      <w:pPr>
        <w:ind w:left="720" w:hanging="720"/>
        <w:jc w:val="both"/>
        <w:rPr>
          <w:rFonts w:eastAsiaTheme="majorEastAsia" w:cstheme="majorBidi"/>
          <w:caps/>
          <w:color w:val="025DBA"/>
          <w:spacing w:val="30"/>
          <w:szCs w:val="72"/>
        </w:rPr>
      </w:pPr>
      <w:r w:rsidRPr="007C4E9C">
        <w:rPr>
          <w:color w:val="auto"/>
        </w:rPr>
        <w:t>4</w:t>
      </w:r>
      <w:r w:rsidR="000226A1" w:rsidRPr="00157370">
        <w:rPr>
          <w:color w:val="auto"/>
        </w:rPr>
        <w:t>.4.8</w:t>
      </w:r>
      <w:r w:rsidR="000226A1" w:rsidRPr="00157370">
        <w:rPr>
          <w:color w:val="auto"/>
        </w:rPr>
        <w:tab/>
        <w:t xml:space="preserve">The measures described above, including the regular security assessment, ensure that there is no need to install </w:t>
      </w:r>
      <w:r w:rsidR="001C1460" w:rsidRPr="00B061B8">
        <w:rPr>
          <w:color w:val="auto"/>
          <w:highlight w:val="green"/>
        </w:rPr>
        <w:t>on</w:t>
      </w:r>
      <w:r w:rsidR="00D10C5D" w:rsidRPr="00B061B8">
        <w:rPr>
          <w:color w:val="auto"/>
          <w:highlight w:val="green"/>
        </w:rPr>
        <w:t>-</w:t>
      </w:r>
      <w:r w:rsidR="001C1460" w:rsidRPr="00B061B8">
        <w:rPr>
          <w:color w:val="auto"/>
          <w:highlight w:val="green"/>
        </w:rPr>
        <w:t>load</w:t>
      </w:r>
      <w:r w:rsidR="001C1460" w:rsidRPr="007C4E9C">
        <w:rPr>
          <w:color w:val="auto"/>
        </w:rPr>
        <w:t xml:space="preserve"> </w:t>
      </w:r>
      <w:r w:rsidR="000226A1" w:rsidRPr="00157370">
        <w:rPr>
          <w:color w:val="auto"/>
        </w:rPr>
        <w:t>tap changer blocking schemes.</w:t>
      </w:r>
      <w:r w:rsidR="000226A1">
        <w:br w:type="page"/>
      </w:r>
    </w:p>
    <w:p w14:paraId="717523C8" w14:textId="5F192716" w:rsidR="000226A1" w:rsidRPr="003A2A9D" w:rsidRDefault="000226A1" w:rsidP="00D81794">
      <w:pPr>
        <w:pStyle w:val="Heading1"/>
      </w:pPr>
      <w:bookmarkStart w:id="1173" w:name="_Toc532811319"/>
      <w:bookmarkStart w:id="1174" w:name="_Toc128731905"/>
      <w:r>
        <w:lastRenderedPageBreak/>
        <w:t>S</w:t>
      </w:r>
      <w:r w:rsidR="007B4AF7">
        <w:t>ystem Defence Plan Procedures</w:t>
      </w:r>
      <w:bookmarkEnd w:id="1173"/>
      <w:bookmarkEnd w:id="1174"/>
      <w:r>
        <w:t xml:space="preserve"> </w:t>
      </w:r>
    </w:p>
    <w:p w14:paraId="35EAAF09" w14:textId="2AF97080" w:rsidR="000226A1" w:rsidRDefault="000226A1" w:rsidP="00D81794">
      <w:pPr>
        <w:pStyle w:val="Heading2"/>
      </w:pPr>
      <w:bookmarkStart w:id="1175" w:name="_Toc532811320"/>
      <w:bookmarkStart w:id="1176" w:name="_Toc16863241"/>
      <w:bookmarkStart w:id="1177" w:name="_Toc128731906"/>
      <w:r w:rsidRPr="005302D4">
        <w:t>Frequency Deviation Management Procedure</w:t>
      </w:r>
      <w:bookmarkEnd w:id="1175"/>
      <w:bookmarkEnd w:id="1176"/>
      <w:bookmarkEnd w:id="1177"/>
    </w:p>
    <w:p w14:paraId="330B7FD0" w14:textId="242A368F" w:rsidR="000226A1" w:rsidRPr="00157370" w:rsidRDefault="000226A1" w:rsidP="00311036">
      <w:pPr>
        <w:ind w:firstLine="720"/>
        <w:jc w:val="both"/>
        <w:rPr>
          <w:color w:val="auto"/>
        </w:rPr>
      </w:pPr>
      <w:r w:rsidRPr="00157370">
        <w:rPr>
          <w:color w:val="auto"/>
        </w:rPr>
        <w:t xml:space="preserve">In Accordance with </w:t>
      </w:r>
      <w:r w:rsidR="003C6529" w:rsidRPr="00157370">
        <w:rPr>
          <w:color w:val="auto"/>
        </w:rPr>
        <w:t>EU NCER</w:t>
      </w:r>
      <w:r w:rsidRPr="00157370">
        <w:rPr>
          <w:color w:val="auto"/>
        </w:rPr>
        <w:t xml:space="preserve"> Article 18</w:t>
      </w:r>
      <w:r w:rsidR="00311036">
        <w:rPr>
          <w:color w:val="auto"/>
        </w:rPr>
        <w:t>:</w:t>
      </w:r>
    </w:p>
    <w:p w14:paraId="5246243F" w14:textId="1A7A6F22" w:rsidR="000226A1" w:rsidRDefault="00E0402A" w:rsidP="00311036">
      <w:pPr>
        <w:ind w:left="720" w:hanging="720"/>
        <w:jc w:val="both"/>
      </w:pPr>
      <w:r w:rsidRPr="007C4E9C">
        <w:rPr>
          <w:color w:val="auto"/>
        </w:rPr>
        <w:t>5</w:t>
      </w:r>
      <w:r w:rsidR="000226A1" w:rsidRPr="00157370">
        <w:rPr>
          <w:color w:val="auto"/>
        </w:rPr>
        <w:t>.1.1</w:t>
      </w:r>
      <w:r w:rsidR="000226A1" w:rsidRPr="00157370">
        <w:rPr>
          <w:color w:val="auto"/>
        </w:rPr>
        <w:tab/>
        <w:t xml:space="preserve">The frequency limits of the National Electricity Transmission System are set by </w:t>
      </w:r>
      <w:r w:rsidR="007C4E9C">
        <w:rPr>
          <w:color w:val="auto"/>
        </w:rPr>
        <w:t xml:space="preserve">the </w:t>
      </w:r>
      <w:r w:rsidR="000226A1" w:rsidRPr="00157370">
        <w:rPr>
          <w:color w:val="auto"/>
        </w:rPr>
        <w:t xml:space="preserve">System Operations Guideline </w:t>
      </w:r>
      <w:r w:rsidR="00732923" w:rsidRPr="00B061B8">
        <w:rPr>
          <w:color w:val="auto"/>
          <w:highlight w:val="green"/>
        </w:rPr>
        <w:t>(SOGL)</w:t>
      </w:r>
      <w:r w:rsidR="00732923">
        <w:rPr>
          <w:color w:val="auto"/>
        </w:rPr>
        <w:t xml:space="preserve"> </w:t>
      </w:r>
      <w:r w:rsidR="000226A1" w:rsidRPr="00157370">
        <w:rPr>
          <w:color w:val="auto"/>
        </w:rPr>
        <w:t>Article 127, the Electricity Safety, Quality and Continuity Regulations (ESQCR)</w:t>
      </w:r>
      <w:r w:rsidR="000226A1" w:rsidRPr="005152D1">
        <w:rPr>
          <w:color w:val="auto"/>
          <w:vertAlign w:val="superscript"/>
        </w:rPr>
        <w:footnoteReference w:id="8"/>
      </w:r>
      <w:r w:rsidR="000226A1" w:rsidRPr="00157370">
        <w:rPr>
          <w:color w:val="auto"/>
          <w:vertAlign w:val="superscript"/>
        </w:rPr>
        <w:t xml:space="preserve"> </w:t>
      </w:r>
      <w:r w:rsidR="000226A1" w:rsidRPr="00157370">
        <w:rPr>
          <w:color w:val="auto"/>
        </w:rPr>
        <w:t xml:space="preserve">and the </w:t>
      </w:r>
      <w:r w:rsidR="00852DE6" w:rsidRPr="00157370">
        <w:rPr>
          <w:color w:val="auto"/>
        </w:rPr>
        <w:t xml:space="preserve">NETS </w:t>
      </w:r>
      <w:r w:rsidR="000226A1" w:rsidRPr="00157370">
        <w:rPr>
          <w:color w:val="auto"/>
        </w:rPr>
        <w:t>SQSS.  As such, and under Normal State, the frequency across the National Electricity Transmission System is maintained within the Standard Frequency range of 50 +/-0.2 Hz to ensure operation within the Maximum Steady State Frequency Deviation of +/-0.5 Hz.</w:t>
      </w:r>
    </w:p>
    <w:p w14:paraId="0208B309" w14:textId="50AACAD9" w:rsidR="000226A1" w:rsidRDefault="00E0402A" w:rsidP="008F2821">
      <w:pPr>
        <w:ind w:left="720" w:hanging="720"/>
        <w:jc w:val="both"/>
      </w:pPr>
      <w:r w:rsidRPr="00732923">
        <w:rPr>
          <w:color w:val="auto"/>
        </w:rPr>
        <w:t>5</w:t>
      </w:r>
      <w:r w:rsidR="000226A1" w:rsidRPr="00157370">
        <w:rPr>
          <w:color w:val="auto"/>
        </w:rPr>
        <w:t>.1.2</w:t>
      </w:r>
      <w:r w:rsidR="000226A1" w:rsidRPr="00157370">
        <w:rPr>
          <w:color w:val="auto"/>
        </w:rPr>
        <w:tab/>
        <w:t xml:space="preserve">System Frequency across the GB Synchronous Area is controlled by response from contracted generation, demand side and </w:t>
      </w:r>
      <w:r w:rsidR="00FD12B1" w:rsidRPr="00B061B8">
        <w:rPr>
          <w:color w:val="auto"/>
          <w:highlight w:val="green"/>
        </w:rPr>
        <w:t>owners and operators of</w:t>
      </w:r>
      <w:r w:rsidR="00FD12B1">
        <w:rPr>
          <w:color w:val="auto"/>
        </w:rPr>
        <w:t xml:space="preserve"> </w:t>
      </w:r>
      <w:r w:rsidR="00FD12B1" w:rsidRPr="00157370">
        <w:rPr>
          <w:color w:val="auto"/>
        </w:rPr>
        <w:t xml:space="preserve">electricity storage </w:t>
      </w:r>
      <w:r w:rsidR="00FD12B1" w:rsidRPr="00B061B8">
        <w:rPr>
          <w:color w:val="auto"/>
          <w:highlight w:val="green"/>
        </w:rPr>
        <w:t>modules</w:t>
      </w:r>
      <w:r w:rsidR="000226A1" w:rsidRPr="00B061B8">
        <w:rPr>
          <w:color w:val="auto"/>
          <w:highlight w:val="green"/>
        </w:rPr>
        <w:t>.</w:t>
      </w:r>
    </w:p>
    <w:p w14:paraId="22C9104D" w14:textId="16A42420" w:rsidR="000226A1" w:rsidRDefault="00E0402A" w:rsidP="00157370">
      <w:pPr>
        <w:ind w:left="709" w:hanging="709"/>
        <w:jc w:val="both"/>
      </w:pPr>
      <w:r>
        <w:t>5</w:t>
      </w:r>
      <w:r w:rsidR="000226A1">
        <w:t>.</w:t>
      </w:r>
      <w:r w:rsidR="000226A1" w:rsidRPr="00157370">
        <w:rPr>
          <w:color w:val="auto"/>
        </w:rPr>
        <w:t>1.3</w:t>
      </w:r>
      <w:r w:rsidR="000226A1" w:rsidRPr="00157370">
        <w:rPr>
          <w:color w:val="auto"/>
        </w:rPr>
        <w:tab/>
      </w:r>
      <w:r w:rsidR="00D12769" w:rsidRPr="00B061B8">
        <w:rPr>
          <w:color w:val="auto"/>
          <w:highlight w:val="green"/>
        </w:rPr>
        <w:t xml:space="preserve">Historically </w:t>
      </w:r>
      <w:r w:rsidR="00C62555" w:rsidRPr="00B061B8">
        <w:rPr>
          <w:color w:val="auto"/>
          <w:highlight w:val="green"/>
        </w:rPr>
        <w:t>s</w:t>
      </w:r>
      <w:r w:rsidR="000226A1" w:rsidRPr="00B061B8">
        <w:rPr>
          <w:color w:val="auto"/>
          <w:highlight w:val="green"/>
        </w:rPr>
        <w:t>ufficient</w:t>
      </w:r>
      <w:r w:rsidR="000226A1" w:rsidRPr="00157370">
        <w:rPr>
          <w:color w:val="auto"/>
        </w:rPr>
        <w:t xml:space="preserve"> Frequency Containment Reserves (FCR) are held to ensure</w:t>
      </w:r>
      <w:r w:rsidR="00311036" w:rsidRPr="00157370">
        <w:rPr>
          <w:color w:val="auto"/>
        </w:rPr>
        <w:t xml:space="preserve"> </w:t>
      </w:r>
      <w:r w:rsidR="000226A1" w:rsidRPr="00157370">
        <w:rPr>
          <w:color w:val="auto"/>
        </w:rPr>
        <w:t>that frequency:</w:t>
      </w:r>
    </w:p>
    <w:p w14:paraId="16831E03"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remains within the Standard Frequency range (50 +/- 0.2 Hz) for infeed losses of &lt; 300 MW;</w:t>
      </w:r>
    </w:p>
    <w:p w14:paraId="3F2320DF" w14:textId="27B04B59"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remains within the Maximum Steady State Frequency Deviation (+/- 0.5 Hz) for infeed losses of &lt; 1000 MW;</w:t>
      </w:r>
      <w:r w:rsidR="00D10C5D">
        <w:rPr>
          <w:color w:val="auto"/>
        </w:rPr>
        <w:t xml:space="preserve"> and</w:t>
      </w:r>
    </w:p>
    <w:p w14:paraId="41B0E54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deviation does not exceed the Maximum Instantaneous Frequency Deviation of 0.8 Hz for the maximum credible infeed loss on the system at any time.</w:t>
      </w:r>
    </w:p>
    <w:p w14:paraId="21D07A61" w14:textId="0619A995" w:rsidR="00366B37" w:rsidRPr="00B061B8" w:rsidRDefault="00C62555" w:rsidP="00300923">
      <w:pPr>
        <w:ind w:left="709" w:hanging="709"/>
        <w:jc w:val="both"/>
        <w:rPr>
          <w:color w:val="auto"/>
          <w:highlight w:val="green"/>
        </w:rPr>
      </w:pPr>
      <w:r>
        <w:tab/>
      </w:r>
      <w:r w:rsidRPr="00B061B8">
        <w:rPr>
          <w:color w:val="auto"/>
          <w:highlight w:val="green"/>
        </w:rPr>
        <w:t xml:space="preserve">Following the </w:t>
      </w:r>
      <w:r w:rsidR="00300923" w:rsidRPr="00B061B8">
        <w:rPr>
          <w:color w:val="auto"/>
          <w:highlight w:val="green"/>
        </w:rPr>
        <w:t>9</w:t>
      </w:r>
      <w:r w:rsidR="00300923" w:rsidRPr="00B061B8">
        <w:rPr>
          <w:color w:val="auto"/>
          <w:highlight w:val="green"/>
          <w:vertAlign w:val="superscript"/>
        </w:rPr>
        <w:t>th</w:t>
      </w:r>
      <w:r w:rsidR="00300923" w:rsidRPr="00B061B8">
        <w:rPr>
          <w:color w:val="auto"/>
          <w:highlight w:val="green"/>
        </w:rPr>
        <w:t xml:space="preserve"> August 2019 incident, these figures were reviewed and are now</w:t>
      </w:r>
      <w:r w:rsidR="00BB1B56" w:rsidRPr="00B061B8">
        <w:rPr>
          <w:color w:val="auto"/>
          <w:highlight w:val="green"/>
        </w:rPr>
        <w:t xml:space="preserve"> reflected in the Frequency </w:t>
      </w:r>
      <w:r w:rsidR="006C4EC5" w:rsidRPr="00B061B8">
        <w:rPr>
          <w:color w:val="auto"/>
          <w:highlight w:val="green"/>
        </w:rPr>
        <w:t xml:space="preserve">Risk </w:t>
      </w:r>
      <w:r w:rsidR="00BB1B56" w:rsidRPr="00B061B8">
        <w:rPr>
          <w:color w:val="auto"/>
          <w:highlight w:val="green"/>
        </w:rPr>
        <w:t>Control Report (FR</w:t>
      </w:r>
      <w:r w:rsidR="005C0746" w:rsidRPr="00B061B8">
        <w:rPr>
          <w:color w:val="auto"/>
          <w:highlight w:val="green"/>
        </w:rPr>
        <w:t xml:space="preserve">CR) which aims to set the frequency limits </w:t>
      </w:r>
      <w:r w:rsidR="00425822" w:rsidRPr="00B061B8">
        <w:rPr>
          <w:color w:val="auto"/>
          <w:highlight w:val="green"/>
        </w:rPr>
        <w:t>i</w:t>
      </w:r>
      <w:r w:rsidR="005A5021" w:rsidRPr="00B061B8">
        <w:rPr>
          <w:color w:val="auto"/>
          <w:highlight w:val="green"/>
        </w:rPr>
        <w:t>n a more transparent way and</w:t>
      </w:r>
      <w:r w:rsidR="00425822" w:rsidRPr="00B061B8">
        <w:rPr>
          <w:color w:val="auto"/>
          <w:highlight w:val="green"/>
        </w:rPr>
        <w:t xml:space="preserve"> against the background of </w:t>
      </w:r>
      <w:r w:rsidR="00FB2A8A" w:rsidRPr="00B061B8">
        <w:rPr>
          <w:color w:val="auto"/>
          <w:highlight w:val="green"/>
        </w:rPr>
        <w:t xml:space="preserve">magnitude, </w:t>
      </w:r>
      <w:r w:rsidR="00CD2880" w:rsidRPr="00B061B8">
        <w:rPr>
          <w:color w:val="auto"/>
          <w:highlight w:val="green"/>
        </w:rPr>
        <w:t xml:space="preserve">duration and likelihood.  The report will be reviewed at least </w:t>
      </w:r>
      <w:r w:rsidR="007E2D5F" w:rsidRPr="00B061B8">
        <w:rPr>
          <w:color w:val="auto"/>
          <w:highlight w:val="green"/>
        </w:rPr>
        <w:t xml:space="preserve">annually with further information being provided </w:t>
      </w:r>
      <w:r w:rsidR="00DD760D" w:rsidRPr="00B061B8">
        <w:rPr>
          <w:color w:val="auto"/>
          <w:highlight w:val="green"/>
        </w:rPr>
        <w:t>via</w:t>
      </w:r>
      <w:r w:rsidR="007E2D5F" w:rsidRPr="00B061B8">
        <w:rPr>
          <w:color w:val="auto"/>
          <w:highlight w:val="green"/>
        </w:rPr>
        <w:t xml:space="preserve"> the following link:-</w:t>
      </w:r>
    </w:p>
    <w:p w14:paraId="67765274" w14:textId="66B97230" w:rsidR="00F85A4F" w:rsidRPr="00B061B8" w:rsidRDefault="00366B37" w:rsidP="00FD12B1">
      <w:pPr>
        <w:ind w:left="709" w:hanging="709"/>
        <w:jc w:val="both"/>
        <w:rPr>
          <w:color w:val="auto"/>
          <w:highlight w:val="green"/>
        </w:rPr>
      </w:pPr>
      <w:r w:rsidRPr="00B061B8">
        <w:rPr>
          <w:color w:val="auto"/>
          <w:highlight w:val="green"/>
        </w:rPr>
        <w:tab/>
      </w:r>
      <w:hyperlink r:id="rId19" w:history="1">
        <w:r w:rsidR="00FD12B1" w:rsidRPr="00B061B8">
          <w:rPr>
            <w:rStyle w:val="Hyperlink"/>
            <w:highlight w:val="green"/>
          </w:rPr>
          <w:t>https://www.nationalgrideso.com/industry-information/codes/security-and-quality-supply-standards/frequency-risk-control-report</w:t>
        </w:r>
      </w:hyperlink>
    </w:p>
    <w:p w14:paraId="73BE8188" w14:textId="7BCFC5C3" w:rsidR="00F85A4F" w:rsidRPr="00FD12B1" w:rsidRDefault="00F85A4F" w:rsidP="00FD12B1">
      <w:pPr>
        <w:ind w:left="709" w:hanging="709"/>
        <w:jc w:val="both"/>
        <w:rPr>
          <w:color w:val="auto"/>
        </w:rPr>
      </w:pPr>
      <w:r w:rsidRPr="00B061B8">
        <w:rPr>
          <w:color w:val="auto"/>
          <w:highlight w:val="green"/>
        </w:rPr>
        <w:tab/>
        <w:t xml:space="preserve">As part of the </w:t>
      </w:r>
      <w:r w:rsidR="00D10C5D" w:rsidRPr="00B061B8">
        <w:rPr>
          <w:color w:val="auto"/>
          <w:highlight w:val="green"/>
        </w:rPr>
        <w:t xml:space="preserve">findings of the </w:t>
      </w:r>
      <w:r w:rsidRPr="00B061B8">
        <w:rPr>
          <w:color w:val="auto"/>
          <w:highlight w:val="green"/>
        </w:rPr>
        <w:t xml:space="preserve">FRCR </w:t>
      </w:r>
      <w:r w:rsidR="005F3493" w:rsidRPr="00B061B8">
        <w:rPr>
          <w:color w:val="auto"/>
          <w:highlight w:val="green"/>
        </w:rPr>
        <w:t xml:space="preserve">and to manage risks on the Transmission System, </w:t>
      </w:r>
      <w:r w:rsidR="004B5F59" w:rsidRPr="00B061B8">
        <w:rPr>
          <w:color w:val="auto"/>
          <w:highlight w:val="green"/>
        </w:rPr>
        <w:t xml:space="preserve">increasing use has been made of Dynamic Containment which </w:t>
      </w:r>
      <w:r w:rsidR="004F78ED" w:rsidRPr="00B061B8">
        <w:rPr>
          <w:color w:val="auto"/>
          <w:highlight w:val="green"/>
        </w:rPr>
        <w:t xml:space="preserve">is a commercial service available from providers to increase </w:t>
      </w:r>
      <w:r w:rsidR="001E36FD" w:rsidRPr="00B061B8">
        <w:rPr>
          <w:color w:val="auto"/>
          <w:highlight w:val="green"/>
        </w:rPr>
        <w:t xml:space="preserve">their Active Power output in response to a frequency deviation within 1 second of </w:t>
      </w:r>
      <w:r w:rsidR="00F66BE4" w:rsidRPr="00B061B8">
        <w:rPr>
          <w:color w:val="auto"/>
          <w:highlight w:val="green"/>
        </w:rPr>
        <w:t>its inception</w:t>
      </w:r>
      <w:r w:rsidR="001E36FD" w:rsidRPr="00B061B8">
        <w:rPr>
          <w:color w:val="auto"/>
          <w:highlight w:val="green"/>
        </w:rPr>
        <w:t>.</w:t>
      </w:r>
      <w:r w:rsidR="005A5021" w:rsidRPr="00FD12B1">
        <w:rPr>
          <w:color w:val="auto"/>
        </w:rPr>
        <w:t xml:space="preserve"> </w:t>
      </w:r>
    </w:p>
    <w:p w14:paraId="18F9A962" w14:textId="7D29D7C6" w:rsidR="000226A1" w:rsidRDefault="00E0402A" w:rsidP="003C6529">
      <w:pPr>
        <w:ind w:left="720" w:hanging="720"/>
        <w:jc w:val="both"/>
      </w:pPr>
      <w:r>
        <w:t>5</w:t>
      </w:r>
      <w:r w:rsidR="000226A1">
        <w:t>.1.4</w:t>
      </w:r>
      <w:r w:rsidR="000226A1">
        <w:tab/>
      </w:r>
      <w:r w:rsidR="000226A1" w:rsidRPr="00157370">
        <w:rPr>
          <w:color w:val="auto"/>
        </w:rPr>
        <w:t>Frequency Restoration Reserves (FRR) are provided by Generating Units</w:t>
      </w:r>
      <w:r w:rsidR="000F0DFB" w:rsidRPr="00157370">
        <w:rPr>
          <w:color w:val="auto"/>
        </w:rPr>
        <w:t>/</w:t>
      </w:r>
      <w:r w:rsidR="000226A1" w:rsidRPr="00157370">
        <w:rPr>
          <w:color w:val="auto"/>
        </w:rPr>
        <w:t>Power Generating Modules</w:t>
      </w:r>
      <w:r w:rsidR="000F0DFB" w:rsidRPr="00157370">
        <w:rPr>
          <w:color w:val="auto"/>
        </w:rPr>
        <w:t xml:space="preserve"> (including stationary Generating Units and/or Power Generating Modules such as open cycle gas turbines which can be started quickly)</w:t>
      </w:r>
      <w:r w:rsidR="000226A1" w:rsidRPr="00157370">
        <w:rPr>
          <w:color w:val="auto"/>
        </w:rPr>
        <w:t xml:space="preserve">, storage and demand side providers. </w:t>
      </w:r>
      <w:r w:rsidR="0009158B">
        <w:rPr>
          <w:color w:val="auto"/>
        </w:rPr>
        <w:t xml:space="preserve"> </w:t>
      </w:r>
      <w:r w:rsidR="000226A1" w:rsidRPr="00157370">
        <w:rPr>
          <w:color w:val="auto"/>
        </w:rPr>
        <w:t>Sufficient reserves are held to enable system frequency to be returned within the Maximum Steady State Frequency Deviation within 1 minute and to within the Standard Frequency Limit within 15 minutes.</w:t>
      </w:r>
    </w:p>
    <w:p w14:paraId="3CE3E513" w14:textId="77777777" w:rsidR="000226A1" w:rsidRDefault="000226A1" w:rsidP="000226A1">
      <w:pPr>
        <w:jc w:val="both"/>
      </w:pPr>
    </w:p>
    <w:p w14:paraId="2EC17C44" w14:textId="7D7060DD" w:rsidR="000226A1" w:rsidRDefault="00E0402A" w:rsidP="000226A1">
      <w:pPr>
        <w:ind w:left="720" w:hanging="720"/>
        <w:jc w:val="both"/>
      </w:pPr>
      <w:r>
        <w:lastRenderedPageBreak/>
        <w:t>5</w:t>
      </w:r>
      <w:r w:rsidR="000226A1">
        <w:t>.1.5</w:t>
      </w:r>
      <w:r w:rsidR="000226A1">
        <w:tab/>
      </w:r>
      <w:r w:rsidR="000226A1" w:rsidRPr="00157370">
        <w:rPr>
          <w:color w:val="auto"/>
        </w:rPr>
        <w:t xml:space="preserve">The system frequency is monitored on a second by second basis by </w:t>
      </w:r>
      <w:r w:rsidR="003C6529" w:rsidRPr="00157370">
        <w:rPr>
          <w:color w:val="auto"/>
        </w:rPr>
        <w:t>NGESO</w:t>
      </w:r>
      <w:r w:rsidR="000226A1" w:rsidRPr="00157370">
        <w:rPr>
          <w:color w:val="auto"/>
        </w:rPr>
        <w:t xml:space="preserve">.  Frequency response services required for any period are calculated </w:t>
      </w:r>
      <w:r w:rsidR="000F0DFB" w:rsidRPr="00157370">
        <w:rPr>
          <w:color w:val="auto"/>
        </w:rPr>
        <w:t xml:space="preserve">at </w:t>
      </w:r>
      <w:r w:rsidR="00352688" w:rsidRPr="00157370">
        <w:rPr>
          <w:color w:val="auto"/>
        </w:rPr>
        <w:t>the day</w:t>
      </w:r>
      <w:r w:rsidR="000F0DFB" w:rsidRPr="00157370">
        <w:rPr>
          <w:color w:val="auto"/>
        </w:rPr>
        <w:t xml:space="preserve"> ahead stage (</w:t>
      </w:r>
      <w:r w:rsidR="00352688" w:rsidRPr="00157370">
        <w:rPr>
          <w:color w:val="auto"/>
        </w:rPr>
        <w:t>i.e.</w:t>
      </w:r>
      <w:r w:rsidR="000F0DFB" w:rsidRPr="00157370">
        <w:rPr>
          <w:color w:val="auto"/>
        </w:rPr>
        <w:t xml:space="preserve"> one day before the real operational timeframe)</w:t>
      </w:r>
      <w:r w:rsidR="000226A1" w:rsidRPr="00157370">
        <w:rPr>
          <w:color w:val="auto"/>
        </w:rPr>
        <w:t xml:space="preserve"> based on demand characteristics, economics, largest infeed/offtake criteria, volume of variable renewable energy sources and system inertia.</w:t>
      </w:r>
    </w:p>
    <w:p w14:paraId="4FC90276" w14:textId="0983B45C" w:rsidR="000226A1" w:rsidRPr="00157370" w:rsidRDefault="00E0402A" w:rsidP="000226A1">
      <w:pPr>
        <w:ind w:left="720" w:hanging="720"/>
        <w:jc w:val="both"/>
        <w:rPr>
          <w:color w:val="auto"/>
        </w:rPr>
      </w:pPr>
      <w:r>
        <w:t>5</w:t>
      </w:r>
      <w:r w:rsidR="000226A1">
        <w:t>.1.6</w:t>
      </w:r>
      <w:r w:rsidR="000226A1">
        <w:tab/>
      </w:r>
      <w:r w:rsidR="000226A1" w:rsidRPr="00157370">
        <w:rPr>
          <w:color w:val="auto"/>
        </w:rPr>
        <w:t xml:space="preserve">Frequency Restoration Reserves (FRR) availability is continually assessed by </w:t>
      </w:r>
      <w:r w:rsidR="003C6529" w:rsidRPr="00157370">
        <w:rPr>
          <w:color w:val="auto"/>
        </w:rPr>
        <w:t>NGESO</w:t>
      </w:r>
      <w:r w:rsidR="000226A1" w:rsidRPr="00157370">
        <w:rPr>
          <w:color w:val="auto"/>
        </w:rPr>
        <w:t xml:space="preserve"> on a long-term basis.  Required FRR holding for any period is calculated from week-1 and based on demand characteristics (including seasonal variations), economics, historic plant loss statistics and volume of variable renewable energy sources.</w:t>
      </w:r>
    </w:p>
    <w:p w14:paraId="075A0451" w14:textId="1CAADBF4" w:rsidR="000226A1" w:rsidRDefault="00E0402A" w:rsidP="000226A1">
      <w:pPr>
        <w:ind w:left="720" w:hanging="720"/>
        <w:jc w:val="both"/>
      </w:pPr>
      <w:r>
        <w:t>5</w:t>
      </w:r>
      <w:r w:rsidR="000226A1">
        <w:t>.</w:t>
      </w:r>
      <w:r w:rsidR="000226A1" w:rsidRPr="00157370">
        <w:rPr>
          <w:color w:val="auto"/>
        </w:rPr>
        <w:t>1.7</w:t>
      </w:r>
      <w:r w:rsidR="000226A1">
        <w:tab/>
      </w:r>
      <w:r w:rsidR="000226A1" w:rsidRPr="00157370">
        <w:rPr>
          <w:color w:val="auto"/>
        </w:rPr>
        <w:t xml:space="preserve">Where insufficient frequency Restoration Reserve provision by the market is forecast, then </w:t>
      </w:r>
      <w:r w:rsidR="00907110" w:rsidRPr="00B061B8">
        <w:rPr>
          <w:color w:val="auto"/>
          <w:highlight w:val="green"/>
        </w:rPr>
        <w:t>Balancing Mechanism (</w:t>
      </w:r>
      <w:r w:rsidR="000226A1" w:rsidRPr="00B061B8">
        <w:rPr>
          <w:color w:val="auto"/>
          <w:highlight w:val="green"/>
        </w:rPr>
        <w:t>BM</w:t>
      </w:r>
      <w:r w:rsidR="00907110" w:rsidRPr="00B061B8">
        <w:rPr>
          <w:color w:val="auto"/>
          <w:highlight w:val="green"/>
        </w:rPr>
        <w:t>)</w:t>
      </w:r>
      <w:r w:rsidR="000226A1" w:rsidRPr="00157370">
        <w:rPr>
          <w:color w:val="auto"/>
        </w:rPr>
        <w:t xml:space="preserve"> Start-Up contracts with long notice BM Units are enacted to ensure that sufficient reserves will be available.</w:t>
      </w:r>
    </w:p>
    <w:p w14:paraId="5A130C28" w14:textId="311CA2B6" w:rsidR="000226A1" w:rsidRDefault="00E0402A" w:rsidP="000226A1">
      <w:pPr>
        <w:ind w:left="720" w:hanging="720"/>
        <w:jc w:val="both"/>
      </w:pPr>
      <w:r>
        <w:t>5</w:t>
      </w:r>
      <w:r w:rsidR="000226A1" w:rsidRPr="00157370">
        <w:rPr>
          <w:color w:val="auto"/>
        </w:rPr>
        <w:t>.1.8</w:t>
      </w:r>
      <w:r w:rsidR="000226A1" w:rsidRPr="00C11631">
        <w:tab/>
      </w:r>
      <w:r w:rsidR="000226A1" w:rsidRPr="00157370">
        <w:rPr>
          <w:color w:val="auto"/>
        </w:rPr>
        <w:t>Should the frequency fall unexpectedly outside the Maximum Steady State Frequency Deviation limits</w:t>
      </w:r>
      <w:r w:rsidR="00EA2E97" w:rsidRPr="005361EE">
        <w:rPr>
          <w:color w:val="auto"/>
        </w:rPr>
        <w:t>,</w:t>
      </w:r>
      <w:r w:rsidR="000226A1" w:rsidRPr="00157370">
        <w:rPr>
          <w:color w:val="auto"/>
        </w:rPr>
        <w:t xml:space="preserve"> then automatic under/over frequency control schemes and/or Low Frequency Demand Disconnection schemes operate.</w:t>
      </w:r>
    </w:p>
    <w:p w14:paraId="27C646A8" w14:textId="580BCE73" w:rsidR="000226A1" w:rsidRPr="00157370" w:rsidRDefault="00E0402A" w:rsidP="000E4135">
      <w:pPr>
        <w:ind w:left="720" w:hanging="720"/>
        <w:jc w:val="both"/>
        <w:rPr>
          <w:color w:val="auto"/>
        </w:rPr>
      </w:pPr>
      <w:r w:rsidRPr="005361EE">
        <w:rPr>
          <w:color w:val="auto"/>
        </w:rPr>
        <w:t>5</w:t>
      </w:r>
      <w:r w:rsidR="000226A1" w:rsidRPr="00157370">
        <w:rPr>
          <w:color w:val="auto"/>
        </w:rPr>
        <w:t>.1.9</w:t>
      </w:r>
      <w:r w:rsidR="0009158B">
        <w:rPr>
          <w:color w:val="auto"/>
        </w:rPr>
        <w:tab/>
      </w:r>
      <w:r w:rsidR="000226A1" w:rsidRPr="00157370">
        <w:rPr>
          <w:i/>
          <w:color w:val="auto"/>
        </w:rPr>
        <w:t>Grid Code BC2.5.4</w:t>
      </w:r>
      <w:r w:rsidR="000226A1" w:rsidRPr="00157370">
        <w:rPr>
          <w:color w:val="auto"/>
        </w:rPr>
        <w:t xml:space="preserve"> states that in the event of the system frequency being below 49.</w:t>
      </w:r>
      <w:r w:rsidR="000226A1" w:rsidRPr="00985D18">
        <w:rPr>
          <w:color w:val="auto"/>
          <w:highlight w:val="green"/>
        </w:rPr>
        <w:t>7Hz</w:t>
      </w:r>
      <w:r w:rsidR="000226A1" w:rsidRPr="00157370">
        <w:rPr>
          <w:color w:val="auto"/>
        </w:rPr>
        <w:t xml:space="preserve"> or above 50.3Hz, </w:t>
      </w:r>
      <w:r w:rsidR="00907110">
        <w:rPr>
          <w:color w:val="auto"/>
        </w:rPr>
        <w:t>BM</w:t>
      </w:r>
      <w:r w:rsidR="000226A1" w:rsidRPr="00157370">
        <w:rPr>
          <w:color w:val="auto"/>
        </w:rPr>
        <w:t xml:space="preserve"> participants must not commence any reasonably avoidable action to regulate the input or output of any </w:t>
      </w:r>
      <w:r w:rsidR="000226A1" w:rsidRPr="00985D18">
        <w:rPr>
          <w:color w:val="auto"/>
          <w:highlight w:val="green"/>
        </w:rPr>
        <w:t>BM</w:t>
      </w:r>
      <w:r w:rsidR="000226A1" w:rsidRPr="00157370">
        <w:rPr>
          <w:color w:val="auto"/>
        </w:rPr>
        <w:t xml:space="preserve"> Unit in a manner that could cause the system frequency to deviate further from 50 Hz without first using reasonable endeavours to discuss the proposed actions with </w:t>
      </w:r>
      <w:r w:rsidR="003C6529" w:rsidRPr="00985D18">
        <w:rPr>
          <w:color w:val="auto"/>
          <w:highlight w:val="green"/>
        </w:rPr>
        <w:t>NGESO</w:t>
      </w:r>
      <w:r w:rsidR="000226A1" w:rsidRPr="00985D18">
        <w:rPr>
          <w:color w:val="auto"/>
          <w:highlight w:val="green"/>
        </w:rPr>
        <w:t>.</w:t>
      </w:r>
      <w:r w:rsidR="005361EE" w:rsidRPr="00985D18">
        <w:rPr>
          <w:color w:val="auto"/>
          <w:highlight w:val="green"/>
        </w:rPr>
        <w:t xml:space="preserve">  </w:t>
      </w:r>
      <w:r w:rsidR="00B80BA7" w:rsidRPr="00985D18">
        <w:rPr>
          <w:color w:val="auto"/>
          <w:highlight w:val="green"/>
        </w:rPr>
        <w:t>In a</w:t>
      </w:r>
      <w:r w:rsidR="0004555D" w:rsidRPr="00985D18">
        <w:rPr>
          <w:color w:val="auto"/>
          <w:highlight w:val="green"/>
        </w:rPr>
        <w:t>ddition</w:t>
      </w:r>
      <w:r w:rsidR="005361EE" w:rsidRPr="00985D18">
        <w:rPr>
          <w:color w:val="auto"/>
          <w:highlight w:val="green"/>
        </w:rPr>
        <w:t>,</w:t>
      </w:r>
      <w:r w:rsidR="0004555D" w:rsidRPr="00985D18">
        <w:rPr>
          <w:color w:val="auto"/>
          <w:highlight w:val="green"/>
        </w:rPr>
        <w:t xml:space="preserve"> and in order to provide further </w:t>
      </w:r>
      <w:r w:rsidR="00366B37" w:rsidRPr="00985D18">
        <w:rPr>
          <w:color w:val="auto"/>
          <w:highlight w:val="green"/>
        </w:rPr>
        <w:t>system robustness</w:t>
      </w:r>
      <w:ins w:id="1178" w:author="Johnson (ESO), Antony" w:date="2023-02-23T12:14:00Z">
        <w:r w:rsidR="00F0091C" w:rsidRPr="00985D18">
          <w:rPr>
            <w:color w:val="auto"/>
            <w:highlight w:val="green"/>
          </w:rPr>
          <w:t>,</w:t>
        </w:r>
      </w:ins>
      <w:r w:rsidR="00A14951" w:rsidRPr="00985D18">
        <w:rPr>
          <w:color w:val="auto"/>
          <w:highlight w:val="green"/>
        </w:rPr>
        <w:t xml:space="preserve"> Electricity Storage Modules </w:t>
      </w:r>
      <w:r w:rsidR="000D146E" w:rsidRPr="00985D18">
        <w:rPr>
          <w:color w:val="auto"/>
          <w:highlight w:val="green"/>
        </w:rPr>
        <w:t xml:space="preserve">under Article 15(3) </w:t>
      </w:r>
      <w:r w:rsidR="00A14951" w:rsidRPr="00985D18">
        <w:rPr>
          <w:color w:val="auto"/>
          <w:highlight w:val="green"/>
        </w:rPr>
        <w:t>are required to</w:t>
      </w:r>
      <w:r w:rsidR="000D146E" w:rsidRPr="00985D18">
        <w:rPr>
          <w:color w:val="auto"/>
          <w:highlight w:val="green"/>
        </w:rPr>
        <w:t xml:space="preserve"> </w:t>
      </w:r>
      <w:r w:rsidR="00826271" w:rsidRPr="00985D18">
        <w:rPr>
          <w:color w:val="auto"/>
          <w:highlight w:val="green"/>
        </w:rPr>
        <w:t>automatically de-load from an import mode of operation to an export mode of operation</w:t>
      </w:r>
      <w:r w:rsidR="00DD760D" w:rsidRPr="00985D18">
        <w:rPr>
          <w:color w:val="auto"/>
          <w:highlight w:val="green"/>
        </w:rPr>
        <w:t xml:space="preserve">.  Where </w:t>
      </w:r>
      <w:r w:rsidR="00DD3056" w:rsidRPr="00985D18">
        <w:rPr>
          <w:color w:val="auto"/>
          <w:highlight w:val="green"/>
        </w:rPr>
        <w:t>an Electricity Storage Module is not capab</w:t>
      </w:r>
      <w:r w:rsidR="004E489F" w:rsidRPr="00985D18">
        <w:rPr>
          <w:color w:val="auto"/>
          <w:highlight w:val="green"/>
        </w:rPr>
        <w:t>le of satisfying this requirement</w:t>
      </w:r>
      <w:r w:rsidR="00BE130E" w:rsidRPr="00985D18">
        <w:rPr>
          <w:color w:val="auto"/>
          <w:highlight w:val="green"/>
        </w:rPr>
        <w:t>,</w:t>
      </w:r>
      <w:r w:rsidR="004E489F" w:rsidRPr="00985D18">
        <w:rPr>
          <w:color w:val="auto"/>
          <w:highlight w:val="green"/>
        </w:rPr>
        <w:t xml:space="preserve"> blocks of demand are required to be </w:t>
      </w:r>
      <w:r w:rsidR="005361EE" w:rsidRPr="00985D18">
        <w:rPr>
          <w:color w:val="auto"/>
          <w:highlight w:val="green"/>
        </w:rPr>
        <w:t>trip</w:t>
      </w:r>
      <w:r w:rsidR="004E489F" w:rsidRPr="00985D18">
        <w:rPr>
          <w:color w:val="auto"/>
          <w:highlight w:val="green"/>
        </w:rPr>
        <w:t>ped</w:t>
      </w:r>
      <w:r w:rsidR="005361EE" w:rsidRPr="00985D18">
        <w:rPr>
          <w:color w:val="auto"/>
          <w:highlight w:val="green"/>
        </w:rPr>
        <w:t xml:space="preserve"> </w:t>
      </w:r>
      <w:r w:rsidR="00826271" w:rsidRPr="00985D18">
        <w:rPr>
          <w:color w:val="auto"/>
          <w:highlight w:val="green"/>
        </w:rPr>
        <w:t xml:space="preserve">once the System Frequency falls below </w:t>
      </w:r>
      <w:r w:rsidR="00676438" w:rsidRPr="00985D18">
        <w:rPr>
          <w:color w:val="auto"/>
          <w:highlight w:val="green"/>
        </w:rPr>
        <w:t>49.5Hz.</w:t>
      </w:r>
      <w:r w:rsidR="00446E5C" w:rsidRPr="00985D18">
        <w:rPr>
          <w:color w:val="auto"/>
          <w:highlight w:val="green"/>
        </w:rPr>
        <w:t xml:space="preserve">  These requirements are provided for </w:t>
      </w:r>
      <w:r w:rsidR="00CD143F" w:rsidRPr="00985D18">
        <w:rPr>
          <w:color w:val="auto"/>
          <w:highlight w:val="green"/>
        </w:rPr>
        <w:t xml:space="preserve">in </w:t>
      </w:r>
      <w:r w:rsidR="00CD143F" w:rsidRPr="00985D18">
        <w:rPr>
          <w:i/>
          <w:color w:val="auto"/>
          <w:highlight w:val="green"/>
        </w:rPr>
        <w:t>Grid Code ECC.6.3.7.2.3</w:t>
      </w:r>
      <w:r w:rsidR="00CD143F" w:rsidRPr="00985D18">
        <w:rPr>
          <w:color w:val="auto"/>
          <w:highlight w:val="green"/>
        </w:rPr>
        <w:t>.</w:t>
      </w:r>
    </w:p>
    <w:p w14:paraId="7C9152A0" w14:textId="77777777" w:rsidR="000226A1" w:rsidRPr="006673A4" w:rsidRDefault="000226A1" w:rsidP="000226A1"/>
    <w:p w14:paraId="6E1BBBC8" w14:textId="64181462" w:rsidR="000226A1" w:rsidRDefault="000226A1" w:rsidP="00D81794">
      <w:pPr>
        <w:pStyle w:val="Heading2"/>
      </w:pPr>
      <w:bookmarkStart w:id="1179" w:name="_Toc532811321"/>
      <w:bookmarkStart w:id="1180" w:name="_Toc16863242"/>
      <w:bookmarkStart w:id="1181" w:name="_Toc128731907"/>
      <w:r w:rsidRPr="005302D4">
        <w:t>A</w:t>
      </w:r>
      <w:r w:rsidRPr="00750CD5">
        <w:t>ddi</w:t>
      </w:r>
      <w:r w:rsidRPr="005302D4">
        <w:t>tional Demand Disconnection Following Low Frequency Demand Disconnection</w:t>
      </w:r>
      <w:bookmarkEnd w:id="1179"/>
      <w:bookmarkEnd w:id="1180"/>
      <w:bookmarkEnd w:id="1181"/>
    </w:p>
    <w:p w14:paraId="4CE76F3D" w14:textId="0D947922"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22</w:t>
      </w:r>
      <w:r w:rsidR="00311036">
        <w:rPr>
          <w:color w:val="auto"/>
        </w:rPr>
        <w:t>:</w:t>
      </w:r>
    </w:p>
    <w:p w14:paraId="65A343E2" w14:textId="3AA951C6" w:rsidR="000226A1" w:rsidRDefault="00E0402A" w:rsidP="000226A1">
      <w:pPr>
        <w:ind w:left="720" w:hanging="720"/>
        <w:jc w:val="both"/>
      </w:pPr>
      <w:r>
        <w:t>5</w:t>
      </w:r>
      <w:r w:rsidR="000226A1">
        <w:t>.2.1</w:t>
      </w:r>
      <w:r w:rsidR="000226A1">
        <w:tab/>
      </w:r>
      <w:r w:rsidR="000226A1" w:rsidRPr="00157370">
        <w:rPr>
          <w:color w:val="auto"/>
        </w:rPr>
        <w:t xml:space="preserve">If, because of a low frequency event, demand has been disconnected by </w:t>
      </w:r>
      <w:r w:rsidR="00907110" w:rsidRPr="00985D18">
        <w:rPr>
          <w:color w:val="auto"/>
          <w:highlight w:val="green"/>
        </w:rPr>
        <w:t>automatic</w:t>
      </w:r>
      <w:r w:rsidR="00907110" w:rsidRPr="00157370">
        <w:rPr>
          <w:color w:val="auto"/>
        </w:rPr>
        <w:t xml:space="preserve"> </w:t>
      </w:r>
      <w:r w:rsidR="000226A1" w:rsidRPr="00157370">
        <w:rPr>
          <w:color w:val="auto"/>
        </w:rPr>
        <w:t>Low Frequency Demand Disconnection</w:t>
      </w:r>
      <w:r w:rsidR="007C3A9A" w:rsidRPr="00157370">
        <w:rPr>
          <w:color w:val="auto"/>
        </w:rPr>
        <w:t xml:space="preserve"> relays</w:t>
      </w:r>
      <w:r w:rsidR="000226A1" w:rsidRPr="00157370">
        <w:rPr>
          <w:color w:val="auto"/>
        </w:rPr>
        <w:t xml:space="preserve">, </w:t>
      </w:r>
      <w:r w:rsidR="003C6529" w:rsidRPr="00157370">
        <w:rPr>
          <w:color w:val="auto"/>
        </w:rPr>
        <w:t>NGESO</w:t>
      </w:r>
      <w:r w:rsidR="000226A1" w:rsidRPr="00157370">
        <w:rPr>
          <w:color w:val="auto"/>
        </w:rPr>
        <w:t xml:space="preserve"> may instruct reduction of transmission-connected demand and/or </w:t>
      </w:r>
      <w:r w:rsidR="007C3A9A" w:rsidRPr="00157370">
        <w:rPr>
          <w:color w:val="auto"/>
        </w:rPr>
        <w:t xml:space="preserve">Network </w:t>
      </w:r>
      <w:r w:rsidR="000226A1" w:rsidRPr="00157370">
        <w:rPr>
          <w:color w:val="auto"/>
        </w:rPr>
        <w:t>O</w:t>
      </w:r>
      <w:r w:rsidR="007C3A9A" w:rsidRPr="00157370">
        <w:rPr>
          <w:color w:val="auto"/>
        </w:rPr>
        <w:t>perators</w:t>
      </w:r>
      <w:r w:rsidR="000226A1" w:rsidRPr="00157370">
        <w:rPr>
          <w:color w:val="auto"/>
        </w:rPr>
        <w:t xml:space="preserve"> to disconnect additional demand in accordance with </w:t>
      </w:r>
      <w:r w:rsidR="000226A1" w:rsidRPr="00157370">
        <w:rPr>
          <w:i/>
          <w:color w:val="auto"/>
        </w:rPr>
        <w:t>Grid Code OC6</w:t>
      </w:r>
      <w:r w:rsidR="000226A1" w:rsidRPr="00157370">
        <w:rPr>
          <w:color w:val="auto"/>
        </w:rPr>
        <w:t xml:space="preserve"> to recover system frequency to within the frequency restoration range and restore frequency containment reserves.</w:t>
      </w:r>
    </w:p>
    <w:p w14:paraId="4370354E" w14:textId="2DF249D4" w:rsidR="000226A1" w:rsidRDefault="000226A1" w:rsidP="000226A1"/>
    <w:p w14:paraId="4307213B" w14:textId="2E45CDA8" w:rsidR="000E4135" w:rsidRDefault="000E4135" w:rsidP="000226A1"/>
    <w:p w14:paraId="46EF6293" w14:textId="66AB7784" w:rsidR="000E4135" w:rsidRDefault="000E4135" w:rsidP="000226A1"/>
    <w:p w14:paraId="5B14EEB3" w14:textId="2CD26A2D" w:rsidR="000E4135" w:rsidRDefault="000E4135" w:rsidP="000226A1"/>
    <w:p w14:paraId="1F401C49" w14:textId="77777777" w:rsidR="000E4135" w:rsidRDefault="000E4135" w:rsidP="000226A1"/>
    <w:p w14:paraId="42B9C302" w14:textId="5C3E1490" w:rsidR="000226A1" w:rsidRDefault="000226A1" w:rsidP="00D81794">
      <w:pPr>
        <w:pStyle w:val="Heading2"/>
      </w:pPr>
      <w:bookmarkStart w:id="1182" w:name="_Toc532811322"/>
      <w:bookmarkStart w:id="1183" w:name="_Toc16863243"/>
      <w:bookmarkStart w:id="1184" w:name="_Toc128731908"/>
      <w:r w:rsidRPr="005302D4">
        <w:lastRenderedPageBreak/>
        <w:t>Demand Restoration</w:t>
      </w:r>
      <w:bookmarkEnd w:id="1182"/>
      <w:bookmarkEnd w:id="1183"/>
      <w:bookmarkEnd w:id="1184"/>
    </w:p>
    <w:p w14:paraId="684D361F" w14:textId="677093BD"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18</w:t>
      </w:r>
      <w:r w:rsidR="000E4135">
        <w:rPr>
          <w:color w:val="auto"/>
        </w:rPr>
        <w:t>:</w:t>
      </w:r>
    </w:p>
    <w:p w14:paraId="445AF770" w14:textId="38A6BBC7" w:rsidR="004C75DE" w:rsidRDefault="00E0402A" w:rsidP="000E4135">
      <w:pPr>
        <w:ind w:left="720" w:hanging="720"/>
        <w:jc w:val="both"/>
      </w:pPr>
      <w:r>
        <w:t>5</w:t>
      </w:r>
      <w:r w:rsidR="000226A1">
        <w:t>.3.1</w:t>
      </w:r>
      <w:r w:rsidR="000226A1">
        <w:tab/>
      </w:r>
      <w:r w:rsidR="000226A1" w:rsidRPr="00157370">
        <w:rPr>
          <w:color w:val="auto"/>
        </w:rPr>
        <w:t xml:space="preserve">Following a demand disconnection event, </w:t>
      </w:r>
      <w:r w:rsidR="007C3A9A" w:rsidRPr="00157370">
        <w:rPr>
          <w:color w:val="auto"/>
        </w:rPr>
        <w:t>Network Operators</w:t>
      </w:r>
      <w:r w:rsidR="000226A1" w:rsidRPr="00157370">
        <w:rPr>
          <w:color w:val="auto"/>
        </w:rPr>
        <w:t xml:space="preserve"> and/or transmission-connected demand customers can reconnect demand only on instruction from</w:t>
      </w:r>
      <w:r w:rsidR="00907110" w:rsidRPr="00157370">
        <w:rPr>
          <w:color w:val="auto"/>
        </w:rPr>
        <w:t xml:space="preserve"> </w:t>
      </w:r>
      <w:r w:rsidR="003C6529" w:rsidRPr="00157370">
        <w:rPr>
          <w:color w:val="auto"/>
        </w:rPr>
        <w:t>NGESO</w:t>
      </w:r>
      <w:r w:rsidR="000226A1" w:rsidRPr="00157370">
        <w:rPr>
          <w:color w:val="auto"/>
        </w:rPr>
        <w:t xml:space="preserve"> in accordance with </w:t>
      </w:r>
      <w:r w:rsidR="000226A1" w:rsidRPr="00157370">
        <w:rPr>
          <w:i/>
          <w:color w:val="auto"/>
        </w:rPr>
        <w:t>Grid Code OC6</w:t>
      </w:r>
      <w:r w:rsidR="000226A1" w:rsidRPr="00157370">
        <w:rPr>
          <w:color w:val="auto"/>
        </w:rPr>
        <w:t>.</w:t>
      </w:r>
    </w:p>
    <w:p w14:paraId="70D358BA" w14:textId="1D813E5B" w:rsidR="000226A1" w:rsidRDefault="000226A1" w:rsidP="00D81794">
      <w:pPr>
        <w:pStyle w:val="Heading2"/>
      </w:pPr>
      <w:bookmarkStart w:id="1185" w:name="_Toc532811323"/>
      <w:bookmarkStart w:id="1186" w:name="_Toc16863244"/>
      <w:bookmarkStart w:id="1187" w:name="_Toc128731909"/>
      <w:r w:rsidRPr="005302D4">
        <w:t>Voltage Deviation Management Procedure</w:t>
      </w:r>
      <w:bookmarkEnd w:id="1185"/>
      <w:bookmarkEnd w:id="1186"/>
      <w:bookmarkEnd w:id="1187"/>
    </w:p>
    <w:p w14:paraId="50F42E04" w14:textId="5867EDAC"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19</w:t>
      </w:r>
      <w:r w:rsidR="000E4135">
        <w:rPr>
          <w:color w:val="auto"/>
        </w:rPr>
        <w:t>:</w:t>
      </w:r>
    </w:p>
    <w:p w14:paraId="183ED6F4" w14:textId="3D792E1D" w:rsidR="000226A1" w:rsidRDefault="00E0402A" w:rsidP="000226A1">
      <w:pPr>
        <w:ind w:left="720" w:hanging="720"/>
        <w:jc w:val="both"/>
      </w:pPr>
      <w:r w:rsidRPr="002442EB">
        <w:rPr>
          <w:color w:val="auto"/>
        </w:rPr>
        <w:t>5</w:t>
      </w:r>
      <w:r w:rsidR="000226A1" w:rsidRPr="00157370">
        <w:rPr>
          <w:color w:val="auto"/>
        </w:rPr>
        <w:t>.4.1</w:t>
      </w:r>
      <w:r w:rsidR="000226A1" w:rsidRPr="00157370">
        <w:rPr>
          <w:color w:val="auto"/>
        </w:rPr>
        <w:tab/>
      </w:r>
      <w:r w:rsidR="003C6529" w:rsidRPr="00157370">
        <w:rPr>
          <w:color w:val="auto"/>
        </w:rPr>
        <w:t>NGESO</w:t>
      </w:r>
      <w:r w:rsidR="000226A1" w:rsidRPr="00157370">
        <w:rPr>
          <w:color w:val="auto"/>
        </w:rPr>
        <w:t xml:space="preserve"> is obliged to plan and operate the National Electricity Transmission System within the voltage limits defined in the System Operations Guideline Article 27 and Annex II</w:t>
      </w:r>
      <w:r w:rsidR="000226A1" w:rsidRPr="00157370">
        <w:rPr>
          <w:i/>
          <w:color w:val="auto"/>
        </w:rPr>
        <w:t xml:space="preserve"> and </w:t>
      </w:r>
      <w:r w:rsidR="007C3A9A" w:rsidRPr="00157370">
        <w:rPr>
          <w:i/>
          <w:color w:val="auto"/>
        </w:rPr>
        <w:t xml:space="preserve">the National Electricity Transmission System </w:t>
      </w:r>
      <w:r w:rsidR="000226A1" w:rsidRPr="00157370">
        <w:rPr>
          <w:i/>
          <w:color w:val="auto"/>
        </w:rPr>
        <w:t>Security and Quality of Supply Standard</w:t>
      </w:r>
      <w:r w:rsidR="000226A1" w:rsidRPr="00157370">
        <w:rPr>
          <w:color w:val="auto"/>
        </w:rPr>
        <w:t xml:space="preserve"> (</w:t>
      </w:r>
      <w:r w:rsidR="007C3A9A" w:rsidRPr="00157370">
        <w:rPr>
          <w:i/>
          <w:color w:val="auto"/>
        </w:rPr>
        <w:t>NETS</w:t>
      </w:r>
      <w:r w:rsidR="007C3A9A" w:rsidRPr="00157370">
        <w:rPr>
          <w:color w:val="auto"/>
        </w:rPr>
        <w:t xml:space="preserve"> </w:t>
      </w:r>
      <w:r w:rsidR="000226A1" w:rsidRPr="00157370">
        <w:rPr>
          <w:i/>
          <w:color w:val="auto"/>
        </w:rPr>
        <w:t>SQSS</w:t>
      </w:r>
      <w:r w:rsidR="000226A1" w:rsidRPr="00157370">
        <w:rPr>
          <w:color w:val="auto"/>
        </w:rPr>
        <w:t>) at connection points.  This is achieved by maintaining dynamic reactive power reserves, held on generati</w:t>
      </w:r>
      <w:r w:rsidR="007C3A9A" w:rsidRPr="00157370">
        <w:rPr>
          <w:color w:val="auto"/>
        </w:rPr>
        <w:t>ng</w:t>
      </w:r>
      <w:r w:rsidR="000226A1" w:rsidRPr="00157370">
        <w:rPr>
          <w:color w:val="auto"/>
        </w:rPr>
        <w:t xml:space="preserve"> plant and reactive compensation equipment, to control pre and post fault voltage levels.</w:t>
      </w:r>
    </w:p>
    <w:p w14:paraId="62F5CF7C" w14:textId="4E7955DE" w:rsidR="000226A1" w:rsidRDefault="00E0402A" w:rsidP="000226A1">
      <w:pPr>
        <w:ind w:left="720" w:hanging="720"/>
        <w:jc w:val="both"/>
      </w:pPr>
      <w:r>
        <w:t>5</w:t>
      </w:r>
      <w:r w:rsidR="000226A1" w:rsidRPr="00157370">
        <w:rPr>
          <w:color w:val="auto"/>
        </w:rPr>
        <w:t>.4.2</w:t>
      </w:r>
      <w:r w:rsidR="000226A1" w:rsidRPr="00157370">
        <w:rPr>
          <w:color w:val="auto"/>
        </w:rPr>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0B25A496" w14:textId="50DF3998" w:rsidR="000226A1" w:rsidRPr="00157370" w:rsidRDefault="00E0402A" w:rsidP="000226A1">
      <w:pPr>
        <w:ind w:left="720" w:hanging="720"/>
        <w:jc w:val="both"/>
        <w:rPr>
          <w:color w:val="auto"/>
        </w:rPr>
      </w:pPr>
      <w:r w:rsidRPr="002442EB">
        <w:rPr>
          <w:color w:val="auto"/>
        </w:rPr>
        <w:t>5</w:t>
      </w:r>
      <w:r w:rsidR="000226A1" w:rsidRPr="00157370">
        <w:rPr>
          <w:color w:val="auto"/>
        </w:rPr>
        <w:t>.4.3</w:t>
      </w:r>
      <w:r w:rsidR="000226A1" w:rsidRPr="00157370">
        <w:rPr>
          <w:color w:val="auto"/>
        </w:rPr>
        <w:tab/>
        <w:t xml:space="preserve">Studies are undertaken by </w:t>
      </w:r>
      <w:r w:rsidR="003C6529" w:rsidRPr="00157370">
        <w:rPr>
          <w:color w:val="auto"/>
        </w:rPr>
        <w:t>NGESO</w:t>
      </w:r>
      <w:r w:rsidR="000226A1" w:rsidRPr="00157370">
        <w:rPr>
          <w:color w:val="auto"/>
        </w:rPr>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1829232C" w14:textId="127C036E" w:rsidR="000226A1" w:rsidRDefault="00E0402A" w:rsidP="000226A1">
      <w:pPr>
        <w:ind w:left="720" w:hanging="720"/>
        <w:jc w:val="both"/>
      </w:pPr>
      <w:r w:rsidRPr="002442EB">
        <w:rPr>
          <w:color w:val="auto"/>
        </w:rPr>
        <w:t>5</w:t>
      </w:r>
      <w:r w:rsidR="000226A1" w:rsidRPr="00157370">
        <w:rPr>
          <w:color w:val="auto"/>
        </w:rPr>
        <w:t>.4.4</w:t>
      </w:r>
      <w:r w:rsidR="000226A1" w:rsidRPr="00157370">
        <w:rPr>
          <w:color w:val="auto"/>
        </w:rPr>
        <w:tab/>
        <w:t xml:space="preserve">Emphasis is placed by </w:t>
      </w:r>
      <w:r w:rsidR="003C6529" w:rsidRPr="00157370">
        <w:rPr>
          <w:color w:val="auto"/>
        </w:rPr>
        <w:t>NGESO</w:t>
      </w:r>
      <w:r w:rsidR="000226A1" w:rsidRPr="00157370">
        <w:rPr>
          <w:color w:val="auto"/>
        </w:rPr>
        <w:t xml:space="preserve"> control engineers on the timely management of all aspects of voltage control with varying generation and demand patterns, including switching of Reactive Compensation Equipment, setting target voltages on Static </w:t>
      </w:r>
      <w:proofErr w:type="spellStart"/>
      <w:r w:rsidR="000226A1" w:rsidRPr="00157370">
        <w:rPr>
          <w:color w:val="auto"/>
        </w:rPr>
        <w:t>VAr</w:t>
      </w:r>
      <w:proofErr w:type="spellEnd"/>
      <w:r w:rsidR="000226A1" w:rsidRPr="00157370">
        <w:rPr>
          <w:color w:val="auto"/>
        </w:rPr>
        <w:t xml:space="preserve"> Compensators, switching out designated circuits and instructing generator plant to import/export reactive power, to achieve the required target voltage levels.</w:t>
      </w:r>
    </w:p>
    <w:p w14:paraId="7D370454" w14:textId="29778503" w:rsidR="000226A1" w:rsidRPr="00157370" w:rsidRDefault="00E0402A" w:rsidP="000226A1">
      <w:pPr>
        <w:ind w:left="720" w:hanging="720"/>
        <w:jc w:val="both"/>
        <w:rPr>
          <w:color w:val="auto"/>
        </w:rPr>
      </w:pPr>
      <w:r w:rsidRPr="002442EB">
        <w:rPr>
          <w:color w:val="auto"/>
        </w:rPr>
        <w:t>5</w:t>
      </w:r>
      <w:r w:rsidR="000226A1" w:rsidRPr="00157370">
        <w:rPr>
          <w:color w:val="auto"/>
        </w:rPr>
        <w:t>.4.5</w:t>
      </w:r>
      <w:r w:rsidR="000226A1" w:rsidRPr="00157370">
        <w:rPr>
          <w:color w:val="auto"/>
        </w:rPr>
        <w:tab/>
        <w:t>A real-time assessment tool monitors power system conditions and continually re-evaluates voltages following a list of credible contingencies so that action can be taken pre-fault to avoid post fault breach of voltage standards.</w:t>
      </w:r>
    </w:p>
    <w:p w14:paraId="42AE174E" w14:textId="77777777" w:rsidR="000226A1" w:rsidRDefault="000226A1" w:rsidP="000226A1">
      <w:pPr>
        <w:jc w:val="both"/>
      </w:pPr>
    </w:p>
    <w:p w14:paraId="2BC0F0DE" w14:textId="77777777" w:rsidR="004C75DE" w:rsidRDefault="004C75DE" w:rsidP="000226A1">
      <w:pPr>
        <w:jc w:val="both"/>
      </w:pPr>
    </w:p>
    <w:p w14:paraId="23E52CD9" w14:textId="77777777" w:rsidR="004C75DE" w:rsidRDefault="004C75DE" w:rsidP="000226A1">
      <w:pPr>
        <w:jc w:val="both"/>
      </w:pPr>
    </w:p>
    <w:p w14:paraId="29F63D27" w14:textId="77777777" w:rsidR="004C75DE" w:rsidRDefault="004C75DE" w:rsidP="000226A1">
      <w:pPr>
        <w:jc w:val="both"/>
      </w:pPr>
    </w:p>
    <w:p w14:paraId="6694BD1C" w14:textId="77777777" w:rsidR="004C75DE" w:rsidRDefault="004C75DE" w:rsidP="000226A1">
      <w:pPr>
        <w:jc w:val="both"/>
      </w:pPr>
    </w:p>
    <w:p w14:paraId="7327C0FF" w14:textId="77777777" w:rsidR="004C75DE" w:rsidRDefault="004C75DE" w:rsidP="000226A1">
      <w:pPr>
        <w:jc w:val="both"/>
      </w:pPr>
    </w:p>
    <w:p w14:paraId="5723F112" w14:textId="77777777" w:rsidR="004C75DE" w:rsidRDefault="004C75DE" w:rsidP="000226A1">
      <w:pPr>
        <w:jc w:val="both"/>
      </w:pPr>
    </w:p>
    <w:p w14:paraId="18E411E3" w14:textId="77777777" w:rsidR="004C75DE" w:rsidRDefault="004C75DE" w:rsidP="000226A1">
      <w:pPr>
        <w:jc w:val="both"/>
      </w:pPr>
    </w:p>
    <w:p w14:paraId="008EFCD9" w14:textId="77777777" w:rsidR="004C75DE" w:rsidRDefault="004C75DE" w:rsidP="000226A1">
      <w:pPr>
        <w:jc w:val="both"/>
      </w:pPr>
    </w:p>
    <w:p w14:paraId="0886B9F9" w14:textId="77777777" w:rsidR="004C75DE" w:rsidRDefault="004C75DE" w:rsidP="000226A1">
      <w:pPr>
        <w:jc w:val="both"/>
      </w:pPr>
    </w:p>
    <w:p w14:paraId="33992E38" w14:textId="6F21C775" w:rsidR="000226A1" w:rsidRPr="00157370" w:rsidRDefault="00E0402A" w:rsidP="000226A1">
      <w:pPr>
        <w:ind w:left="720" w:hanging="720"/>
        <w:jc w:val="both"/>
        <w:rPr>
          <w:color w:val="auto"/>
        </w:rPr>
      </w:pPr>
      <w:r w:rsidRPr="00EB0C59">
        <w:rPr>
          <w:color w:val="auto"/>
        </w:rPr>
        <w:t>5</w:t>
      </w:r>
      <w:r w:rsidR="000226A1" w:rsidRPr="00157370">
        <w:rPr>
          <w:color w:val="auto"/>
        </w:rPr>
        <w:t>.4.6</w:t>
      </w:r>
      <w:r w:rsidR="000226A1" w:rsidRPr="00157370">
        <w:rPr>
          <w:color w:val="auto"/>
        </w:rPr>
        <w:tab/>
        <w:t xml:space="preserve">In operational timescales, the following measures can be taken by </w:t>
      </w:r>
      <w:r w:rsidR="003C6529" w:rsidRPr="00157370">
        <w:rPr>
          <w:color w:val="auto"/>
        </w:rPr>
        <w:t>NGESO</w:t>
      </w:r>
      <w:r w:rsidR="000226A1" w:rsidRPr="00157370">
        <w:rPr>
          <w:color w:val="auto"/>
        </w:rPr>
        <w:t xml:space="preserve"> to maintain reactive power reserves: </w:t>
      </w:r>
    </w:p>
    <w:p w14:paraId="168EF87E"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Switching of Reactive Compensation Equipment;</w:t>
      </w:r>
    </w:p>
    <w:p w14:paraId="05DFC950" w14:textId="7DEDD0B5" w:rsidR="000226A1" w:rsidRPr="00157370" w:rsidRDefault="009D2C28" w:rsidP="00157370">
      <w:pPr>
        <w:pStyle w:val="ListParagraph"/>
        <w:numPr>
          <w:ilvl w:val="0"/>
          <w:numId w:val="29"/>
        </w:numPr>
        <w:tabs>
          <w:tab w:val="left" w:pos="567"/>
        </w:tabs>
        <w:spacing w:after="60" w:line="288" w:lineRule="auto"/>
        <w:ind w:hanging="731"/>
        <w:jc w:val="both"/>
        <w:rPr>
          <w:color w:val="auto"/>
        </w:rPr>
      </w:pPr>
      <w:r w:rsidRPr="00985D18">
        <w:rPr>
          <w:color w:val="auto"/>
          <w:highlight w:val="green"/>
        </w:rPr>
        <w:t>Chan</w:t>
      </w:r>
      <w:r w:rsidR="004C0A2E" w:rsidRPr="00985D18">
        <w:rPr>
          <w:color w:val="auto"/>
          <w:highlight w:val="green"/>
        </w:rPr>
        <w:t>ging the e</w:t>
      </w:r>
      <w:r w:rsidR="000226A1" w:rsidRPr="00985D18">
        <w:rPr>
          <w:color w:val="auto"/>
          <w:highlight w:val="green"/>
        </w:rPr>
        <w:t>xcitation</w:t>
      </w:r>
      <w:r w:rsidR="000226A1" w:rsidRPr="00157370">
        <w:rPr>
          <w:color w:val="auto"/>
        </w:rPr>
        <w:t xml:space="preserve"> of synchronous machines by issuing reactive power instructions to generators;</w:t>
      </w:r>
    </w:p>
    <w:p w14:paraId="753AC17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Changing reactive power flow at customer interface points, including super grid transformer tap changing;</w:t>
      </w:r>
    </w:p>
    <w:p w14:paraId="6A1DBC2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Repositioning generating plant, including at part load;</w:t>
      </w:r>
    </w:p>
    <w:p w14:paraId="11C8F1D4"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Operation of gas turbines in synchronous compensation mode;</w:t>
      </w:r>
    </w:p>
    <w:p w14:paraId="64F1FF92"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Synchronising additional generation, including gas turbines;</w:t>
      </w:r>
    </w:p>
    <w:p w14:paraId="32E66EAA"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Switching out high reactive gain circuits;</w:t>
      </w:r>
    </w:p>
    <w:p w14:paraId="4D303571"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Simultaneous generator transformer tap changing;</w:t>
      </w:r>
    </w:p>
    <w:p w14:paraId="4D7F070B" w14:textId="276C9DAD" w:rsidR="000226A1" w:rsidRPr="00157370" w:rsidRDefault="004C0A2E" w:rsidP="00157370">
      <w:pPr>
        <w:pStyle w:val="ListParagraph"/>
        <w:numPr>
          <w:ilvl w:val="0"/>
          <w:numId w:val="29"/>
        </w:numPr>
        <w:tabs>
          <w:tab w:val="left" w:pos="567"/>
        </w:tabs>
        <w:spacing w:after="60" w:line="288" w:lineRule="auto"/>
        <w:ind w:hanging="731"/>
        <w:jc w:val="both"/>
        <w:rPr>
          <w:color w:val="auto"/>
        </w:rPr>
      </w:pPr>
      <w:r w:rsidRPr="006A0BF7">
        <w:rPr>
          <w:color w:val="auto"/>
          <w:highlight w:val="green"/>
        </w:rPr>
        <w:t>Transferring d</w:t>
      </w:r>
      <w:r w:rsidR="000226A1" w:rsidRPr="006A0BF7">
        <w:rPr>
          <w:color w:val="auto"/>
          <w:highlight w:val="green"/>
        </w:rPr>
        <w:t>emand</w:t>
      </w:r>
      <w:r w:rsidR="000226A1" w:rsidRPr="00157370">
        <w:rPr>
          <w:color w:val="auto"/>
        </w:rPr>
        <w:t xml:space="preserve"> out of a group to mitigate local issues;</w:t>
      </w:r>
    </w:p>
    <w:p w14:paraId="1D3E066B"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Restoration of circuit outages;</w:t>
      </w:r>
    </w:p>
    <w:p w14:paraId="6F88ED0B"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Pre-fault demand reduction actions;</w:t>
      </w:r>
    </w:p>
    <w:p w14:paraId="72FAA558" w14:textId="7A7A5570"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Post fault demand reduction actions;</w:t>
      </w:r>
      <w:r w:rsidR="0009158B">
        <w:rPr>
          <w:color w:val="auto"/>
        </w:rPr>
        <w:t xml:space="preserve"> and</w:t>
      </w:r>
    </w:p>
    <w:p w14:paraId="450B5E74" w14:textId="27186606"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Manually disconnecting load.</w:t>
      </w:r>
    </w:p>
    <w:p w14:paraId="2FF4B854" w14:textId="00E4B8E5" w:rsidR="000226A1" w:rsidRDefault="00E0402A" w:rsidP="00283E88">
      <w:pPr>
        <w:ind w:left="720" w:hanging="720"/>
        <w:jc w:val="both"/>
      </w:pPr>
      <w:r w:rsidRPr="00EB0C59">
        <w:rPr>
          <w:color w:val="auto"/>
        </w:rPr>
        <w:t>5</w:t>
      </w:r>
      <w:r w:rsidR="000226A1" w:rsidRPr="00157370">
        <w:rPr>
          <w:color w:val="auto"/>
        </w:rPr>
        <w:t>.4.7</w:t>
      </w:r>
      <w:r w:rsidR="000226A1" w:rsidRPr="00157370">
        <w:rPr>
          <w:color w:val="auto"/>
        </w:rPr>
        <w:tab/>
        <w:t xml:space="preserve">Automatic Tap Change Control (ATCC) schemes are installed on super grid transformers to assist in maintaining a desired voltage profile at the interface points to customers connected to the National Electricity Transmission System.  The voltage profile must be maintained with varying generation and demand patterns and the target voltage for individual schemes can be set by </w:t>
      </w:r>
      <w:r w:rsidR="003C6529" w:rsidRPr="00157370">
        <w:rPr>
          <w:color w:val="auto"/>
        </w:rPr>
        <w:t>NGESO</w:t>
      </w:r>
      <w:r w:rsidR="000226A1" w:rsidRPr="00157370">
        <w:rPr>
          <w:color w:val="auto"/>
        </w:rPr>
        <w:t xml:space="preserve"> to meet the requirements of D</w:t>
      </w:r>
      <w:r w:rsidR="003D59D8" w:rsidRPr="00157370">
        <w:rPr>
          <w:color w:val="auto"/>
        </w:rPr>
        <w:t>NO</w:t>
      </w:r>
      <w:r w:rsidR="000226A1" w:rsidRPr="00157370">
        <w:rPr>
          <w:color w:val="auto"/>
        </w:rPr>
        <w:t>s.</w:t>
      </w:r>
    </w:p>
    <w:p w14:paraId="539E8C1F" w14:textId="3FECC839" w:rsidR="000226A1" w:rsidRDefault="00E0402A" w:rsidP="00157370">
      <w:pPr>
        <w:ind w:left="720" w:hanging="720"/>
        <w:jc w:val="both"/>
      </w:pPr>
      <w:r w:rsidRPr="00EB0C59">
        <w:rPr>
          <w:color w:val="auto"/>
        </w:rPr>
        <w:t>5</w:t>
      </w:r>
      <w:r w:rsidR="000226A1" w:rsidRPr="00157370">
        <w:rPr>
          <w:color w:val="auto"/>
        </w:rPr>
        <w:t>.4.8</w:t>
      </w:r>
      <w:r w:rsidR="000226A1" w:rsidRPr="00157370">
        <w:rPr>
          <w:color w:val="auto"/>
        </w:rPr>
        <w:tab/>
        <w:t xml:space="preserve">Should voltages unexpectedly exceed standards following a system event then </w:t>
      </w:r>
      <w:r w:rsidR="00252C87" w:rsidRPr="00EB0C59">
        <w:rPr>
          <w:color w:val="auto"/>
        </w:rPr>
        <w:t>one</w:t>
      </w:r>
      <w:r w:rsidR="000226A1" w:rsidRPr="00157370">
        <w:rPr>
          <w:color w:val="auto"/>
        </w:rPr>
        <w:t xml:space="preserve"> or more of the above measures can be used to restore voltages to within standards.</w:t>
      </w:r>
    </w:p>
    <w:p w14:paraId="04725257" w14:textId="4CF93288" w:rsidR="000226A1" w:rsidRDefault="000226A1" w:rsidP="00D81794">
      <w:pPr>
        <w:pStyle w:val="Heading2"/>
      </w:pPr>
      <w:bookmarkStart w:id="1188" w:name="_Toc532811324"/>
      <w:bookmarkStart w:id="1189" w:name="_Toc16863245"/>
      <w:bookmarkStart w:id="1190" w:name="_Toc128731910"/>
      <w:r w:rsidRPr="00A57FE7">
        <w:t>Power Flow</w:t>
      </w:r>
      <w:r w:rsidRPr="005302D4">
        <w:t xml:space="preserve"> Management Procedure</w:t>
      </w:r>
      <w:bookmarkEnd w:id="1188"/>
      <w:bookmarkEnd w:id="1189"/>
      <w:bookmarkEnd w:id="1190"/>
    </w:p>
    <w:p w14:paraId="5517E114" w14:textId="1084F036" w:rsidR="000226A1" w:rsidRDefault="000226A1" w:rsidP="00283E88">
      <w:pPr>
        <w:ind w:firstLine="720"/>
      </w:pPr>
      <w:r w:rsidRPr="00157370">
        <w:rPr>
          <w:color w:val="auto"/>
        </w:rPr>
        <w:t xml:space="preserve">In Accordance with </w:t>
      </w:r>
      <w:r w:rsidR="003C6529" w:rsidRPr="00157370">
        <w:rPr>
          <w:color w:val="auto"/>
        </w:rPr>
        <w:t>EU NCER</w:t>
      </w:r>
      <w:r w:rsidRPr="00157370">
        <w:rPr>
          <w:color w:val="auto"/>
        </w:rPr>
        <w:t xml:space="preserve"> Article 20</w:t>
      </w:r>
      <w:r w:rsidR="00283E88">
        <w:rPr>
          <w:color w:val="auto"/>
        </w:rPr>
        <w:t>:</w:t>
      </w:r>
    </w:p>
    <w:p w14:paraId="6510D005" w14:textId="338E29A9" w:rsidR="004C75DE" w:rsidRDefault="00E0402A" w:rsidP="000226A1">
      <w:pPr>
        <w:ind w:left="720" w:hanging="720"/>
        <w:jc w:val="both"/>
      </w:pPr>
      <w:r w:rsidRPr="00EB0C59">
        <w:rPr>
          <w:color w:val="auto"/>
        </w:rPr>
        <w:t>5</w:t>
      </w:r>
      <w:r w:rsidR="000226A1" w:rsidRPr="00157370">
        <w:rPr>
          <w:color w:val="auto"/>
        </w:rPr>
        <w:t>.5.1</w:t>
      </w:r>
      <w:r w:rsidR="000226A1" w:rsidRPr="00157370">
        <w:rPr>
          <w:color w:val="auto"/>
        </w:rPr>
        <w:tab/>
        <w:t xml:space="preserve">Power flows across the National Electricity Transmission System are managed by </w:t>
      </w:r>
      <w:r w:rsidR="003C6529" w:rsidRPr="00157370">
        <w:rPr>
          <w:color w:val="auto"/>
        </w:rPr>
        <w:t>NGESO</w:t>
      </w:r>
      <w:r w:rsidR="000226A1" w:rsidRPr="00157370">
        <w:rPr>
          <w:color w:val="auto"/>
        </w:rPr>
        <w:t xml:space="preserve"> operating within derived transmission constraint boundaries.  These constraints are dependent on transmission asset outage conditions and are optimised by</w:t>
      </w:r>
      <w:r w:rsidR="0032615D" w:rsidRPr="00157370">
        <w:rPr>
          <w:color w:val="auto"/>
        </w:rPr>
        <w:t xml:space="preserve"> </w:t>
      </w:r>
      <w:r w:rsidR="003C6529" w:rsidRPr="00157370">
        <w:rPr>
          <w:color w:val="auto"/>
        </w:rPr>
        <w:t>NGESO</w:t>
      </w:r>
      <w:r w:rsidR="000226A1" w:rsidRPr="00157370">
        <w:rPr>
          <w:color w:val="auto"/>
        </w:rPr>
        <w:t xml:space="preserve">.  Operating within transmission constraint limits may require </w:t>
      </w:r>
      <w:r w:rsidR="003C6529" w:rsidRPr="00157370">
        <w:rPr>
          <w:color w:val="auto"/>
        </w:rPr>
        <w:t>NGESO</w:t>
      </w:r>
      <w:r w:rsidR="000226A1" w:rsidRPr="00157370">
        <w:rPr>
          <w:color w:val="auto"/>
        </w:rPr>
        <w:t xml:space="preserve"> to instruct balancing actions of Balancing Service Providers; </w:t>
      </w:r>
      <w:proofErr w:type="spellStart"/>
      <w:r w:rsidR="000226A1" w:rsidRPr="00EB0C59">
        <w:rPr>
          <w:color w:val="auto"/>
        </w:rPr>
        <w:t>eg</w:t>
      </w:r>
      <w:proofErr w:type="spellEnd"/>
      <w:r w:rsidR="000226A1" w:rsidRPr="00157370">
        <w:rPr>
          <w:color w:val="auto"/>
        </w:rPr>
        <w:t xml:space="preserve"> Bid Offer Acceptances (BOAs).  In addition, </w:t>
      </w:r>
      <w:r w:rsidR="003C6529" w:rsidRPr="00157370">
        <w:rPr>
          <w:color w:val="auto"/>
        </w:rPr>
        <w:t>NGESO</w:t>
      </w:r>
      <w:r w:rsidR="000226A1" w:rsidRPr="00157370">
        <w:rPr>
          <w:color w:val="auto"/>
        </w:rPr>
        <w:t xml:space="preserve"> has several bespoke actions available to assist with the power flow management on the National Electricity Transmission System.</w:t>
      </w:r>
    </w:p>
    <w:p w14:paraId="6A44A489" w14:textId="43655320" w:rsidR="000226A1" w:rsidRDefault="00E0402A" w:rsidP="008F2821">
      <w:pPr>
        <w:ind w:left="720" w:hanging="720"/>
        <w:jc w:val="both"/>
      </w:pPr>
      <w:r>
        <w:t>5</w:t>
      </w:r>
      <w:r w:rsidR="000226A1">
        <w:t>.5.2</w:t>
      </w:r>
      <w:r w:rsidR="000226A1">
        <w:tab/>
      </w:r>
      <w:r w:rsidR="000226A1" w:rsidRPr="00157370">
        <w:rPr>
          <w:i/>
          <w:color w:val="auto"/>
        </w:rPr>
        <w:t>Emergency Instructions</w:t>
      </w:r>
      <w:r w:rsidR="000226A1" w:rsidRPr="00157370">
        <w:rPr>
          <w:color w:val="auto"/>
        </w:rPr>
        <w:t xml:space="preserve"> can be used to decrease/increase power exported/imported from </w:t>
      </w:r>
      <w:r w:rsidR="007C3A9A" w:rsidRPr="00157370">
        <w:rPr>
          <w:color w:val="auto"/>
        </w:rPr>
        <w:t xml:space="preserve">the </w:t>
      </w:r>
      <w:r w:rsidR="000226A1" w:rsidRPr="00157370">
        <w:rPr>
          <w:color w:val="auto"/>
        </w:rPr>
        <w:t>GB Total System</w:t>
      </w:r>
      <w:r w:rsidR="000226A1" w:rsidRPr="00157370" w:rsidDel="00EF510E">
        <w:rPr>
          <w:color w:val="auto"/>
        </w:rPr>
        <w:t xml:space="preserve"> </w:t>
      </w:r>
      <w:r w:rsidR="000226A1" w:rsidRPr="00157370">
        <w:rPr>
          <w:color w:val="auto"/>
        </w:rPr>
        <w:t xml:space="preserve">Users (including disconnection), as detailed in the </w:t>
      </w:r>
      <w:r w:rsidR="000226A1" w:rsidRPr="00157370">
        <w:rPr>
          <w:i/>
          <w:color w:val="auto"/>
        </w:rPr>
        <w:t>Grid Code BC2.9</w:t>
      </w:r>
      <w:r w:rsidR="00301343" w:rsidRPr="00136E00">
        <w:rPr>
          <w:color w:val="auto"/>
        </w:rPr>
        <w:t>,</w:t>
      </w:r>
      <w:r w:rsidR="00136E00" w:rsidRPr="00136E00">
        <w:rPr>
          <w:color w:val="auto"/>
        </w:rPr>
        <w:t xml:space="preserve"> </w:t>
      </w:r>
      <w:r w:rsidR="00301343" w:rsidRPr="001C42C2">
        <w:rPr>
          <w:color w:val="auto"/>
          <w:highlight w:val="green"/>
        </w:rPr>
        <w:t>for example</w:t>
      </w:r>
      <w:r w:rsidR="0075761F" w:rsidRPr="001C42C2">
        <w:rPr>
          <w:color w:val="auto"/>
          <w:highlight w:val="green"/>
        </w:rPr>
        <w:t>,</w:t>
      </w:r>
      <w:r w:rsidR="00301343" w:rsidRPr="001C42C2">
        <w:rPr>
          <w:color w:val="auto"/>
          <w:highlight w:val="green"/>
        </w:rPr>
        <w:t xml:space="preserve"> instructions</w:t>
      </w:r>
      <w:r w:rsidR="000226A1" w:rsidRPr="00157370">
        <w:rPr>
          <w:color w:val="auto"/>
        </w:rPr>
        <w:t xml:space="preserve"> issued to </w:t>
      </w:r>
      <w:r w:rsidR="007C3A9A" w:rsidRPr="00157370">
        <w:rPr>
          <w:color w:val="auto"/>
        </w:rPr>
        <w:t xml:space="preserve">Network Operators </w:t>
      </w:r>
      <w:r w:rsidR="000226A1" w:rsidRPr="00157370">
        <w:rPr>
          <w:color w:val="auto"/>
        </w:rPr>
        <w:t>to take appropriate action on their networks</w:t>
      </w:r>
      <w:r w:rsidR="0075761F" w:rsidRPr="00136E00">
        <w:rPr>
          <w:color w:val="auto"/>
        </w:rPr>
        <w:t xml:space="preserve"> </w:t>
      </w:r>
      <w:r w:rsidR="0075761F" w:rsidRPr="001C42C2">
        <w:rPr>
          <w:color w:val="auto"/>
          <w:highlight w:val="green"/>
        </w:rPr>
        <w:t xml:space="preserve">or instructions issued by NGESO through </w:t>
      </w:r>
      <w:r w:rsidR="0009158B" w:rsidRPr="001C42C2">
        <w:rPr>
          <w:i/>
          <w:color w:val="auto"/>
          <w:highlight w:val="green"/>
        </w:rPr>
        <w:t xml:space="preserve">Grid Code </w:t>
      </w:r>
      <w:r w:rsidR="00530D3C" w:rsidRPr="001C42C2">
        <w:rPr>
          <w:i/>
          <w:color w:val="auto"/>
          <w:highlight w:val="green"/>
        </w:rPr>
        <w:t>OC6B</w:t>
      </w:r>
      <w:r w:rsidR="00530D3C" w:rsidRPr="001C42C2">
        <w:rPr>
          <w:color w:val="auto"/>
          <w:highlight w:val="green"/>
        </w:rPr>
        <w:t xml:space="preserve"> and </w:t>
      </w:r>
      <w:r w:rsidR="00530D3C" w:rsidRPr="001C42C2">
        <w:rPr>
          <w:i/>
          <w:color w:val="auto"/>
          <w:highlight w:val="green"/>
        </w:rPr>
        <w:t>OC7</w:t>
      </w:r>
      <w:r w:rsidR="00530D3C" w:rsidRPr="001C42C2">
        <w:rPr>
          <w:color w:val="auto"/>
          <w:highlight w:val="green"/>
        </w:rPr>
        <w:t xml:space="preserve"> requiring Network Operators to </w:t>
      </w:r>
      <w:r w:rsidR="00CE01A0" w:rsidRPr="001C42C2">
        <w:rPr>
          <w:color w:val="auto"/>
          <w:highlight w:val="green"/>
        </w:rPr>
        <w:t xml:space="preserve">require tripping </w:t>
      </w:r>
      <w:r w:rsidR="0094452D" w:rsidRPr="001C42C2">
        <w:rPr>
          <w:color w:val="auto"/>
          <w:highlight w:val="green"/>
        </w:rPr>
        <w:t>of Embedded Generation to control high frequencies</w:t>
      </w:r>
      <w:r w:rsidR="000226A1" w:rsidRPr="00157370">
        <w:rPr>
          <w:color w:val="auto"/>
        </w:rPr>
        <w:t xml:space="preserve">.  In the case of HVDC Interconnectors, an Emergency Instruction can also be a reversal of flow – leading to an effective increase in generation or </w:t>
      </w:r>
      <w:r w:rsidR="000226A1" w:rsidRPr="00157370">
        <w:rPr>
          <w:color w:val="auto"/>
        </w:rPr>
        <w:lastRenderedPageBreak/>
        <w:t>demand on part of the National Electricity Transmission System</w:t>
      </w:r>
      <w:r w:rsidR="00980B27">
        <w:rPr>
          <w:color w:val="auto"/>
        </w:rPr>
        <w:t xml:space="preserve"> </w:t>
      </w:r>
      <w:r w:rsidR="00980B27" w:rsidRPr="001C42C2">
        <w:rPr>
          <w:color w:val="auto"/>
          <w:highlight w:val="green"/>
        </w:rPr>
        <w:t xml:space="preserve">on the basis that </w:t>
      </w:r>
      <w:r w:rsidR="00C93CD4" w:rsidRPr="001C42C2">
        <w:rPr>
          <w:color w:val="auto"/>
          <w:highlight w:val="green"/>
        </w:rPr>
        <w:t xml:space="preserve">the Transmission System on the remote end of the Interconnector has the capability to do so </w:t>
      </w:r>
      <w:r w:rsidR="000433EB" w:rsidRPr="001C42C2">
        <w:rPr>
          <w:color w:val="auto"/>
          <w:highlight w:val="green"/>
        </w:rPr>
        <w:t>without placing it at risk.</w:t>
      </w:r>
    </w:p>
    <w:p w14:paraId="6435CCBF" w14:textId="68DB2D4C" w:rsidR="000226A1" w:rsidRDefault="00E0402A" w:rsidP="00283E88">
      <w:pPr>
        <w:ind w:left="720" w:hanging="720"/>
        <w:jc w:val="both"/>
      </w:pPr>
      <w:r>
        <w:t>5</w:t>
      </w:r>
      <w:r w:rsidR="000226A1" w:rsidRPr="003A2A9D">
        <w:t>.5.</w:t>
      </w:r>
      <w:r w:rsidR="000226A1">
        <w:t>3</w:t>
      </w:r>
      <w:r w:rsidR="000226A1" w:rsidRPr="003A2A9D">
        <w:tab/>
      </w:r>
      <w:r w:rsidR="000226A1" w:rsidRPr="00157370">
        <w:rPr>
          <w:i/>
          <w:color w:val="auto"/>
        </w:rPr>
        <w:t>Special Actions</w:t>
      </w:r>
      <w:r w:rsidR="0009158B">
        <w:rPr>
          <w:i/>
          <w:color w:val="auto"/>
        </w:rPr>
        <w:t>,</w:t>
      </w:r>
      <w:r w:rsidR="000226A1" w:rsidRPr="00157370">
        <w:rPr>
          <w:color w:val="auto"/>
        </w:rPr>
        <w:t xml:space="preserve"> as defined in the </w:t>
      </w:r>
      <w:r w:rsidR="000226A1" w:rsidRPr="00157370">
        <w:rPr>
          <w:i/>
          <w:color w:val="auto"/>
        </w:rPr>
        <w:t>Grid Code BC1.7</w:t>
      </w:r>
      <w:r w:rsidR="000226A1" w:rsidRPr="00157370">
        <w:rPr>
          <w:color w:val="auto"/>
        </w:rPr>
        <w:t xml:space="preserve">, are bespoke and bilaterally agreed between </w:t>
      </w:r>
      <w:r w:rsidR="003C6529" w:rsidRPr="00157370">
        <w:rPr>
          <w:color w:val="auto"/>
        </w:rPr>
        <w:t>NGESO</w:t>
      </w:r>
      <w:r w:rsidR="000226A1" w:rsidRPr="00157370">
        <w:rPr>
          <w:color w:val="auto"/>
        </w:rPr>
        <w:t xml:space="preserve"> and specific National Electricity Transmission System</w:t>
      </w:r>
      <w:r w:rsidR="000226A1" w:rsidRPr="00157370" w:rsidDel="00EF510E">
        <w:rPr>
          <w:color w:val="auto"/>
        </w:rPr>
        <w:t xml:space="preserve"> </w:t>
      </w:r>
      <w:r w:rsidR="000226A1" w:rsidRPr="00157370">
        <w:rPr>
          <w:color w:val="auto"/>
        </w:rPr>
        <w:t xml:space="preserve">Users.  These are agreed in advance so that they can be implemented swiftly on instruction by </w:t>
      </w:r>
      <w:r w:rsidR="003C6529" w:rsidRPr="00157370">
        <w:rPr>
          <w:color w:val="auto"/>
        </w:rPr>
        <w:t>NGESO</w:t>
      </w:r>
      <w:r w:rsidR="000226A1" w:rsidRPr="00157370">
        <w:rPr>
          <w:color w:val="auto"/>
        </w:rPr>
        <w:t xml:space="preserve"> following a specified credible event.</w:t>
      </w:r>
    </w:p>
    <w:p w14:paraId="3DE3E1FD" w14:textId="6F51F55B" w:rsidR="000226A1" w:rsidRDefault="00E0402A" w:rsidP="008F2821">
      <w:pPr>
        <w:ind w:left="720" w:hanging="720"/>
        <w:jc w:val="both"/>
      </w:pPr>
      <w:r>
        <w:t>5</w:t>
      </w:r>
      <w:r w:rsidR="000226A1">
        <w:t>.5.4</w:t>
      </w:r>
      <w:r w:rsidR="000226A1">
        <w:tab/>
      </w:r>
      <w:r w:rsidR="000226A1" w:rsidRPr="00157370">
        <w:rPr>
          <w:color w:val="auto"/>
        </w:rPr>
        <w:t>Generator Operational Tripping Schemes are installed to prevent circuit thermal overloads</w:t>
      </w:r>
      <w:r w:rsidR="007C3A9A" w:rsidRPr="00157370">
        <w:rPr>
          <w:color w:val="auto"/>
        </w:rPr>
        <w:t xml:space="preserve">, voltage </w:t>
      </w:r>
      <w:r w:rsidR="00486A58" w:rsidRPr="00157370">
        <w:rPr>
          <w:color w:val="auto"/>
        </w:rPr>
        <w:t>excursions</w:t>
      </w:r>
      <w:r w:rsidR="000226A1" w:rsidRPr="00157370">
        <w:rPr>
          <w:color w:val="auto"/>
        </w:rPr>
        <w:t xml:space="preserve"> and/or system instability problems in post-fault timescales, or to protect consumer demand and/or </w:t>
      </w:r>
      <w:r w:rsidR="007C3A9A" w:rsidRPr="00157370">
        <w:rPr>
          <w:color w:val="auto"/>
        </w:rPr>
        <w:t>Network Operator’s</w:t>
      </w:r>
      <w:r w:rsidR="000226A1" w:rsidRPr="00157370">
        <w:rPr>
          <w:color w:val="auto"/>
        </w:rPr>
        <w:t xml:space="preserve"> </w:t>
      </w:r>
      <w:r w:rsidR="007C3A9A" w:rsidRPr="00157370">
        <w:rPr>
          <w:color w:val="auto"/>
        </w:rPr>
        <w:t xml:space="preserve">systems </w:t>
      </w:r>
      <w:r w:rsidR="000226A1" w:rsidRPr="00157370">
        <w:rPr>
          <w:color w:val="auto"/>
        </w:rPr>
        <w:t>against the loss of the generator/super grid system connections or islanding of generation.</w:t>
      </w:r>
    </w:p>
    <w:p w14:paraId="39501A87" w14:textId="1753C771" w:rsidR="000226A1" w:rsidRDefault="00E0402A" w:rsidP="008F2821">
      <w:pPr>
        <w:ind w:left="720" w:hanging="720"/>
        <w:jc w:val="both"/>
      </w:pPr>
      <w:r w:rsidRPr="00347A35">
        <w:rPr>
          <w:color w:val="auto"/>
        </w:rPr>
        <w:t>5</w:t>
      </w:r>
      <w:r w:rsidR="000226A1" w:rsidRPr="00157370">
        <w:rPr>
          <w:color w:val="auto"/>
        </w:rPr>
        <w:t>.5.5</w:t>
      </w:r>
      <w:r w:rsidR="000226A1" w:rsidRPr="00157370">
        <w:rPr>
          <w:color w:val="auto"/>
        </w:rPr>
        <w:tab/>
        <w:t>Demand Tripping Schemes are installed to protect circuits from thermal overloads and/or maintain voltage stability under fault conditions.</w:t>
      </w:r>
    </w:p>
    <w:p w14:paraId="5116763F" w14:textId="076D3063" w:rsidR="000226A1" w:rsidRPr="00157370" w:rsidRDefault="00E0402A" w:rsidP="008F2821">
      <w:pPr>
        <w:ind w:left="720" w:hanging="720"/>
        <w:jc w:val="both"/>
        <w:rPr>
          <w:color w:val="auto"/>
        </w:rPr>
      </w:pPr>
      <w:r w:rsidRPr="00347A35">
        <w:rPr>
          <w:color w:val="auto"/>
        </w:rPr>
        <w:t>5</w:t>
      </w:r>
      <w:r w:rsidR="000226A1" w:rsidRPr="00157370">
        <w:rPr>
          <w:color w:val="auto"/>
        </w:rPr>
        <w:t>.5.6</w:t>
      </w:r>
      <w:r w:rsidR="000226A1" w:rsidRPr="00157370">
        <w:rPr>
          <w:color w:val="auto"/>
        </w:rPr>
        <w:tab/>
        <w:t xml:space="preserve">Whenever downward regulation shortfall for a transmission constraint is identified (hours ahead to real time) an Insufficient Localised Negative Reserve Active Power Margin (NRAPM) warning will be issued by </w:t>
      </w:r>
      <w:r w:rsidR="003C6529" w:rsidRPr="00157370">
        <w:rPr>
          <w:color w:val="auto"/>
        </w:rPr>
        <w:t>NGESO</w:t>
      </w:r>
      <w:r w:rsidR="000226A1" w:rsidRPr="00157370">
        <w:rPr>
          <w:color w:val="auto"/>
        </w:rPr>
        <w:t xml:space="preserve"> under </w:t>
      </w:r>
      <w:r w:rsidR="000226A1" w:rsidRPr="00157370">
        <w:rPr>
          <w:i/>
          <w:color w:val="auto"/>
        </w:rPr>
        <w:t>Grid Code BC1.5.5</w:t>
      </w:r>
      <w:r w:rsidR="000226A1" w:rsidRPr="00157370">
        <w:rPr>
          <w:color w:val="auto"/>
        </w:rPr>
        <w:t xml:space="preserve"> to see if any increase in generator flexibility is possible.</w:t>
      </w:r>
    </w:p>
    <w:p w14:paraId="65C33A7B" w14:textId="77777777" w:rsidR="000226A1" w:rsidRDefault="000226A1" w:rsidP="000226A1"/>
    <w:p w14:paraId="0DA77A98" w14:textId="5B306D98" w:rsidR="000226A1" w:rsidRDefault="000226A1" w:rsidP="00D81794">
      <w:pPr>
        <w:pStyle w:val="Heading2"/>
      </w:pPr>
      <w:bookmarkStart w:id="1191" w:name="_Toc532811325"/>
      <w:bookmarkStart w:id="1192" w:name="_Toc16863246"/>
      <w:bookmarkStart w:id="1193" w:name="_Toc128731911"/>
      <w:r w:rsidRPr="005302D4">
        <w:t xml:space="preserve">Assistance </w:t>
      </w:r>
      <w:r w:rsidR="00352688" w:rsidRPr="005302D4">
        <w:t>for</w:t>
      </w:r>
      <w:r w:rsidRPr="005302D4">
        <w:t xml:space="preserve"> Active Power Procedure</w:t>
      </w:r>
      <w:bookmarkEnd w:id="1191"/>
      <w:bookmarkEnd w:id="1192"/>
      <w:bookmarkEnd w:id="1193"/>
    </w:p>
    <w:p w14:paraId="21C2974A" w14:textId="045C8615" w:rsidR="000226A1" w:rsidRDefault="000226A1" w:rsidP="00D17819">
      <w:pPr>
        <w:ind w:firstLine="720"/>
      </w:pPr>
      <w:r w:rsidRPr="00157370">
        <w:rPr>
          <w:color w:val="auto"/>
        </w:rPr>
        <w:t xml:space="preserve">In Accordance with </w:t>
      </w:r>
      <w:r w:rsidR="003C6529" w:rsidRPr="00157370">
        <w:rPr>
          <w:color w:val="auto"/>
        </w:rPr>
        <w:t>EU NCER</w:t>
      </w:r>
      <w:r w:rsidRPr="00157370">
        <w:rPr>
          <w:color w:val="auto"/>
        </w:rPr>
        <w:t xml:space="preserve"> Article 21</w:t>
      </w:r>
      <w:r w:rsidR="00D17819">
        <w:rPr>
          <w:color w:val="auto"/>
        </w:rPr>
        <w:t>:</w:t>
      </w:r>
    </w:p>
    <w:p w14:paraId="540C11E5" w14:textId="324D45B0" w:rsidR="000226A1" w:rsidRDefault="00E0402A" w:rsidP="000226A1">
      <w:pPr>
        <w:ind w:left="720" w:hanging="720"/>
        <w:jc w:val="both"/>
      </w:pPr>
      <w:r w:rsidRPr="00347A35">
        <w:rPr>
          <w:color w:val="auto"/>
        </w:rPr>
        <w:t>5</w:t>
      </w:r>
      <w:r w:rsidR="000226A1" w:rsidRPr="00157370">
        <w:rPr>
          <w:color w:val="auto"/>
        </w:rPr>
        <w:t>.6.1</w:t>
      </w:r>
      <w:r w:rsidR="000226A1" w:rsidRPr="00157370">
        <w:rPr>
          <w:color w:val="auto"/>
        </w:rPr>
        <w:tab/>
        <w:t>Agreements are in place with neighbouring T</w:t>
      </w:r>
      <w:r w:rsidR="00B4561C" w:rsidRPr="00157370">
        <w:rPr>
          <w:color w:val="auto"/>
        </w:rPr>
        <w:t>ransmission Licensees and Externally Interconnected System Operators (EISOs)</w:t>
      </w:r>
      <w:r w:rsidR="000226A1" w:rsidRPr="00157370">
        <w:rPr>
          <w:color w:val="auto"/>
        </w:rPr>
        <w:t xml:space="preserve"> to provide Emergency Assistance.  The contracted service is for blocks of energy to be provided across HVDC Interconnectors for specific periods of time, and detailed in the relevant </w:t>
      </w:r>
      <w:r w:rsidR="000226A1" w:rsidRPr="00157370">
        <w:rPr>
          <w:i/>
          <w:color w:val="auto"/>
        </w:rPr>
        <w:t xml:space="preserve">Balancing and Ancillary Services Agreement </w:t>
      </w:r>
      <w:r w:rsidR="000226A1" w:rsidRPr="00157370">
        <w:rPr>
          <w:color w:val="auto"/>
        </w:rPr>
        <w:t>for each interconnector</w:t>
      </w:r>
      <w:r w:rsidR="00B4561C" w:rsidRPr="00157370">
        <w:rPr>
          <w:color w:val="auto"/>
        </w:rPr>
        <w:t xml:space="preserve"> or as required under </w:t>
      </w:r>
      <w:r w:rsidR="0009158B" w:rsidRPr="001C42C2">
        <w:rPr>
          <w:i/>
          <w:color w:val="auto"/>
          <w:highlight w:val="green"/>
        </w:rPr>
        <w:t>Grid Code</w:t>
      </w:r>
      <w:r w:rsidR="0009158B" w:rsidRPr="00DD16F7">
        <w:rPr>
          <w:i/>
          <w:iCs/>
          <w:color w:val="auto"/>
        </w:rPr>
        <w:t xml:space="preserve"> </w:t>
      </w:r>
      <w:r w:rsidR="00B4561C" w:rsidRPr="00157370">
        <w:rPr>
          <w:i/>
          <w:color w:val="auto"/>
        </w:rPr>
        <w:t>BC.2.</w:t>
      </w:r>
      <w:r w:rsidR="00352688" w:rsidRPr="00157370">
        <w:rPr>
          <w:i/>
          <w:color w:val="auto"/>
        </w:rPr>
        <w:t>9. 6</w:t>
      </w:r>
      <w:r w:rsidR="00352688" w:rsidRPr="00157370">
        <w:rPr>
          <w:color w:val="auto"/>
        </w:rPr>
        <w:t>.</w:t>
      </w:r>
    </w:p>
    <w:p w14:paraId="145351A5" w14:textId="4BC1E59B" w:rsidR="000226A1" w:rsidRDefault="00E0402A" w:rsidP="000226A1">
      <w:pPr>
        <w:ind w:left="720" w:hanging="720"/>
        <w:jc w:val="both"/>
      </w:pPr>
      <w:r w:rsidRPr="00347A35">
        <w:rPr>
          <w:color w:val="auto"/>
        </w:rPr>
        <w:t>5</w:t>
      </w:r>
      <w:r w:rsidR="000226A1" w:rsidRPr="00157370">
        <w:rPr>
          <w:color w:val="auto"/>
        </w:rPr>
        <w:t>.6.2</w:t>
      </w:r>
      <w:r w:rsidR="000226A1" w:rsidRPr="00157370">
        <w:rPr>
          <w:color w:val="auto"/>
        </w:rPr>
        <w:tab/>
        <w:t xml:space="preserve">Where a </w:t>
      </w:r>
      <w:r w:rsidR="000226A1" w:rsidRPr="00157370">
        <w:rPr>
          <w:i/>
          <w:color w:val="auto"/>
        </w:rPr>
        <w:t>Maximum Generation</w:t>
      </w:r>
      <w:r w:rsidR="000226A1" w:rsidRPr="00157370">
        <w:rPr>
          <w:color w:val="auto"/>
        </w:rPr>
        <w:t xml:space="preserve"> Service Agreement is in place between </w:t>
      </w:r>
      <w:r w:rsidR="003C6529" w:rsidRPr="00157370">
        <w:rPr>
          <w:color w:val="auto"/>
        </w:rPr>
        <w:t>NGESO</w:t>
      </w:r>
      <w:r w:rsidR="000226A1" w:rsidRPr="00157370">
        <w:rPr>
          <w:color w:val="auto"/>
        </w:rPr>
        <w:t xml:space="preserve"> and a Generator (</w:t>
      </w:r>
      <w:r w:rsidR="000226A1" w:rsidRPr="00157370">
        <w:rPr>
          <w:i/>
          <w:color w:val="auto"/>
        </w:rPr>
        <w:t>CUSC Section 4.2</w:t>
      </w:r>
      <w:r w:rsidR="000226A1" w:rsidRPr="00157370">
        <w:rPr>
          <w:color w:val="auto"/>
        </w:rPr>
        <w:t xml:space="preserve">), the Generator will use reasonable endeavours to make available and provide Maximum Generation from each of its Maximum Generation BM Unit(s).   </w:t>
      </w:r>
      <w:r w:rsidR="003C6529" w:rsidRPr="00157370">
        <w:rPr>
          <w:color w:val="auto"/>
        </w:rPr>
        <w:t>NGESO</w:t>
      </w:r>
      <w:r w:rsidR="000226A1" w:rsidRPr="00157370">
        <w:rPr>
          <w:color w:val="auto"/>
        </w:rPr>
        <w:t xml:space="preserve"> will request the Maximum Generation Service prior to the instruction of any measures related to Demand Control.  This will be via Emergency Instructions.</w:t>
      </w:r>
    </w:p>
    <w:p w14:paraId="6EFDF6D0" w14:textId="18808F57" w:rsidR="000226A1" w:rsidRDefault="00E0402A" w:rsidP="000226A1">
      <w:pPr>
        <w:ind w:left="720" w:hanging="720"/>
        <w:jc w:val="both"/>
      </w:pPr>
      <w:r w:rsidRPr="00AD5A9F">
        <w:rPr>
          <w:color w:val="auto"/>
        </w:rPr>
        <w:t>5</w:t>
      </w:r>
      <w:r w:rsidR="000226A1" w:rsidRPr="00157370">
        <w:rPr>
          <w:color w:val="auto"/>
        </w:rPr>
        <w:t>.6.3</w:t>
      </w:r>
      <w:r w:rsidR="000226A1" w:rsidRPr="00157370">
        <w:rPr>
          <w:color w:val="auto"/>
        </w:rPr>
        <w:tab/>
      </w:r>
      <w:r w:rsidR="00627BF2" w:rsidRPr="00157370">
        <w:rPr>
          <w:color w:val="auto"/>
        </w:rPr>
        <w:t xml:space="preserve">Under the </w:t>
      </w:r>
      <w:r w:rsidR="003C6529" w:rsidRPr="00157370">
        <w:rPr>
          <w:color w:val="auto"/>
        </w:rPr>
        <w:t>EU NCER</w:t>
      </w:r>
      <w:r w:rsidR="00627BF2" w:rsidRPr="00157370">
        <w:rPr>
          <w:color w:val="auto"/>
        </w:rPr>
        <w:t xml:space="preserve">, </w:t>
      </w:r>
      <w:r w:rsidR="003C6529" w:rsidRPr="00157370">
        <w:rPr>
          <w:color w:val="auto"/>
        </w:rPr>
        <w:t>NGESO</w:t>
      </w:r>
      <w:r w:rsidR="000226A1" w:rsidRPr="00157370">
        <w:rPr>
          <w:color w:val="auto"/>
        </w:rPr>
        <w:t xml:space="preserve"> shall be entitled to request assistance for active power from </w:t>
      </w:r>
      <w:r w:rsidR="00B4561C" w:rsidRPr="00157370">
        <w:rPr>
          <w:color w:val="auto"/>
        </w:rPr>
        <w:t xml:space="preserve">a CUSC Party which </w:t>
      </w:r>
      <w:r w:rsidR="000226A1" w:rsidRPr="00157370">
        <w:rPr>
          <w:color w:val="auto"/>
        </w:rPr>
        <w:t>do</w:t>
      </w:r>
      <w:r w:rsidR="00B4561C" w:rsidRPr="00157370">
        <w:rPr>
          <w:color w:val="auto"/>
        </w:rPr>
        <w:t>es</w:t>
      </w:r>
      <w:r w:rsidR="000226A1" w:rsidRPr="00157370">
        <w:rPr>
          <w:color w:val="auto"/>
        </w:rPr>
        <w:t xml:space="preserve"> not already provide a balancing service.</w:t>
      </w:r>
      <w:r w:rsidR="00DF7EEB" w:rsidRPr="00157370">
        <w:rPr>
          <w:color w:val="auto"/>
        </w:rPr>
        <w:t xml:space="preserve">  For</w:t>
      </w:r>
      <w:r w:rsidR="009828F1" w:rsidRPr="00157370">
        <w:rPr>
          <w:color w:val="auto"/>
        </w:rPr>
        <w:t xml:space="preserve"> the avoidance of doubt this woul</w:t>
      </w:r>
      <w:r w:rsidR="00DF7EEB" w:rsidRPr="00157370">
        <w:rPr>
          <w:color w:val="auto"/>
        </w:rPr>
        <w:t xml:space="preserve">d not extend to </w:t>
      </w:r>
      <w:r w:rsidR="009828F1" w:rsidRPr="00157370">
        <w:rPr>
          <w:color w:val="auto"/>
        </w:rPr>
        <w:t xml:space="preserve">an </w:t>
      </w:r>
      <w:r w:rsidR="00DF7EEB" w:rsidRPr="00157370">
        <w:rPr>
          <w:color w:val="auto"/>
        </w:rPr>
        <w:t xml:space="preserve">Embedded Power Station unless the owner of that </w:t>
      </w:r>
      <w:r w:rsidR="00486A58" w:rsidRPr="00157370">
        <w:rPr>
          <w:color w:val="auto"/>
        </w:rPr>
        <w:t>Power</w:t>
      </w:r>
      <w:r w:rsidR="00DF7EEB" w:rsidRPr="00157370">
        <w:rPr>
          <w:color w:val="auto"/>
        </w:rPr>
        <w:t xml:space="preserve"> Station (</w:t>
      </w:r>
      <w:r w:rsidR="00352688" w:rsidRPr="00157370">
        <w:rPr>
          <w:color w:val="auto"/>
        </w:rPr>
        <w:t>i.e.</w:t>
      </w:r>
      <w:r w:rsidR="00DF7EEB" w:rsidRPr="00157370">
        <w:rPr>
          <w:color w:val="auto"/>
        </w:rPr>
        <w:t xml:space="preserve"> the Generator) had a CUSC Contract with NGESO.</w:t>
      </w:r>
      <w:r w:rsidR="000226A1" w:rsidRPr="00157370">
        <w:rPr>
          <w:color w:val="auto"/>
        </w:rPr>
        <w:t xml:space="preserve"> </w:t>
      </w:r>
    </w:p>
    <w:p w14:paraId="1FF28785" w14:textId="23657F00" w:rsidR="000226A1" w:rsidRPr="00157370" w:rsidRDefault="00E0402A" w:rsidP="000226A1">
      <w:pPr>
        <w:ind w:left="720" w:hanging="720"/>
        <w:jc w:val="both"/>
        <w:rPr>
          <w:color w:val="auto"/>
        </w:rPr>
      </w:pPr>
      <w:r w:rsidRPr="00AD5A9F">
        <w:rPr>
          <w:color w:val="auto"/>
        </w:rPr>
        <w:t>5</w:t>
      </w:r>
      <w:r w:rsidR="000226A1" w:rsidRPr="00157370">
        <w:rPr>
          <w:color w:val="auto"/>
        </w:rPr>
        <w:t>.6.4</w:t>
      </w:r>
      <w:r w:rsidR="000226A1" w:rsidRPr="00157370">
        <w:rPr>
          <w:color w:val="auto"/>
        </w:rPr>
        <w:tab/>
        <w:t xml:space="preserve">Whenever national downward regulation shortfall is identified (day ahead to real time) an Insufficient System Negative Reserve Active Power Margin (NRAPM) warning will be issued by </w:t>
      </w:r>
      <w:r w:rsidR="003C6529" w:rsidRPr="00157370">
        <w:rPr>
          <w:color w:val="auto"/>
        </w:rPr>
        <w:t>NGESO</w:t>
      </w:r>
      <w:r w:rsidR="000226A1" w:rsidRPr="00157370">
        <w:rPr>
          <w:color w:val="auto"/>
        </w:rPr>
        <w:t xml:space="preserve"> under </w:t>
      </w:r>
      <w:r w:rsidR="000226A1" w:rsidRPr="00157370">
        <w:rPr>
          <w:i/>
          <w:color w:val="auto"/>
        </w:rPr>
        <w:t>Grid Code BC1.5.5</w:t>
      </w:r>
      <w:r w:rsidR="000226A1" w:rsidRPr="00157370">
        <w:rPr>
          <w:color w:val="auto"/>
        </w:rPr>
        <w:t xml:space="preserve"> to see if any increase in generator flexibility is possible.</w:t>
      </w:r>
    </w:p>
    <w:p w14:paraId="3645B9D5" w14:textId="77777777" w:rsidR="00DF3023" w:rsidRDefault="00DF3023" w:rsidP="000226A1">
      <w:pPr>
        <w:jc w:val="both"/>
      </w:pPr>
    </w:p>
    <w:p w14:paraId="2BF6E2EB" w14:textId="7325B7C9" w:rsidR="000226A1" w:rsidRDefault="000226A1" w:rsidP="00D81794">
      <w:pPr>
        <w:pStyle w:val="Heading2"/>
      </w:pPr>
      <w:bookmarkStart w:id="1194" w:name="_Toc532811326"/>
      <w:bookmarkStart w:id="1195" w:name="_Toc16863247"/>
      <w:bookmarkStart w:id="1196" w:name="_Toc128731912"/>
      <w:r w:rsidRPr="005302D4">
        <w:lastRenderedPageBreak/>
        <w:t>National Electricity Transmission System Warnings Procedure</w:t>
      </w:r>
      <w:bookmarkEnd w:id="1194"/>
      <w:bookmarkEnd w:id="1195"/>
      <w:bookmarkEnd w:id="1196"/>
    </w:p>
    <w:p w14:paraId="396C103D" w14:textId="77777777" w:rsidR="000226A1" w:rsidRDefault="000226A1" w:rsidP="000226A1">
      <w:pPr>
        <w:jc w:val="both"/>
      </w:pPr>
    </w:p>
    <w:p w14:paraId="01B7B6DA" w14:textId="4CBECC9C" w:rsidR="000226A1" w:rsidRPr="00157370" w:rsidRDefault="00E0402A" w:rsidP="008F2821">
      <w:pPr>
        <w:ind w:left="720" w:hanging="720"/>
        <w:jc w:val="both"/>
        <w:rPr>
          <w:color w:val="auto"/>
        </w:rPr>
      </w:pPr>
      <w:r w:rsidRPr="00B017E3">
        <w:rPr>
          <w:color w:val="auto"/>
        </w:rPr>
        <w:t>5</w:t>
      </w:r>
      <w:r w:rsidR="000226A1" w:rsidRPr="00157370">
        <w:rPr>
          <w:color w:val="auto"/>
        </w:rPr>
        <w:t>.7.1</w:t>
      </w:r>
      <w:r w:rsidR="000226A1" w:rsidRPr="00157370">
        <w:rPr>
          <w:color w:val="auto"/>
        </w:rPr>
        <w:tab/>
        <w:t>The</w:t>
      </w:r>
      <w:r w:rsidR="000226A1" w:rsidRPr="00157370">
        <w:rPr>
          <w:color w:val="auto"/>
          <w:u w:val="single"/>
        </w:rPr>
        <w:t xml:space="preserve"> </w:t>
      </w:r>
      <w:r w:rsidR="000226A1" w:rsidRPr="00157370">
        <w:rPr>
          <w:i/>
          <w:color w:val="auto"/>
        </w:rPr>
        <w:t>Grid Code OC6, OC7</w:t>
      </w:r>
      <w:r w:rsidR="000226A1" w:rsidRPr="00157370">
        <w:rPr>
          <w:color w:val="auto"/>
        </w:rPr>
        <w:t xml:space="preserve">, and </w:t>
      </w:r>
      <w:r w:rsidR="000226A1" w:rsidRPr="00157370">
        <w:rPr>
          <w:i/>
          <w:color w:val="auto"/>
        </w:rPr>
        <w:t>BC1</w:t>
      </w:r>
      <w:r w:rsidR="000226A1" w:rsidRPr="00157370">
        <w:rPr>
          <w:color w:val="auto"/>
        </w:rPr>
        <w:t xml:space="preserve"> provide for circumstances in which </w:t>
      </w:r>
      <w:r w:rsidR="00C75FE4" w:rsidRPr="00157370">
        <w:rPr>
          <w:color w:val="auto"/>
        </w:rPr>
        <w:t>NGESO</w:t>
      </w:r>
      <w:r w:rsidR="000226A1" w:rsidRPr="00157370">
        <w:rPr>
          <w:color w:val="auto"/>
        </w:rPr>
        <w:t xml:space="preserve"> may issue a National Electricity Transmission System Warning to all industry participants in circumstances where Demand Reduction may be required.  National Electricity Transmission System Warnings consist of the following types: -</w:t>
      </w:r>
    </w:p>
    <w:p w14:paraId="7FEE6FA1" w14:textId="4EBC6B0A"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Electricity Margin Notice</w:t>
      </w:r>
      <w:r w:rsidR="00907110">
        <w:rPr>
          <w:color w:val="auto"/>
        </w:rPr>
        <w:t>;</w:t>
      </w:r>
    </w:p>
    <w:p w14:paraId="793D7AA8" w14:textId="2D634DD4"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High Risk of Demand Reduction</w:t>
      </w:r>
      <w:r w:rsidR="00907110">
        <w:rPr>
          <w:color w:val="auto"/>
        </w:rPr>
        <w:t>;</w:t>
      </w:r>
    </w:p>
    <w:p w14:paraId="46978A06" w14:textId="55AD86C5"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Demand Control Imminent</w:t>
      </w:r>
      <w:r w:rsidR="00907110">
        <w:rPr>
          <w:color w:val="auto"/>
        </w:rPr>
        <w:t>;</w:t>
      </w:r>
    </w:p>
    <w:p w14:paraId="3E96DFEC" w14:textId="7D181BB7"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Risk of System Disturbance</w:t>
      </w:r>
      <w:r w:rsidR="00907110">
        <w:rPr>
          <w:color w:val="auto"/>
        </w:rPr>
        <w:t>;</w:t>
      </w:r>
    </w:p>
    <w:p w14:paraId="422E8A1C" w14:textId="74C9753A" w:rsidR="0001716E" w:rsidRPr="00B84553" w:rsidRDefault="000B3233">
      <w:pPr>
        <w:pStyle w:val="ListParagraph"/>
        <w:numPr>
          <w:ilvl w:val="0"/>
          <w:numId w:val="24"/>
        </w:numPr>
        <w:tabs>
          <w:tab w:val="left" w:pos="567"/>
        </w:tabs>
        <w:spacing w:after="60" w:line="288" w:lineRule="auto"/>
        <w:jc w:val="both"/>
        <w:rPr>
          <w:color w:val="auto"/>
          <w:highlight w:val="green"/>
        </w:rPr>
      </w:pPr>
      <w:r w:rsidRPr="00B84553">
        <w:rPr>
          <w:i/>
          <w:color w:val="auto"/>
          <w:highlight w:val="green"/>
        </w:rPr>
        <w:t xml:space="preserve">National Electricity Transmission System Warnings Table </w:t>
      </w:r>
      <w:r w:rsidRPr="00B84553">
        <w:rPr>
          <w:color w:val="auto"/>
          <w:highlight w:val="green"/>
        </w:rPr>
        <w:t>– Appendix 1 of OC7</w:t>
      </w:r>
      <w:r w:rsidR="00907110" w:rsidRPr="00B84553">
        <w:rPr>
          <w:color w:val="auto"/>
          <w:highlight w:val="green"/>
        </w:rPr>
        <w:t>; and</w:t>
      </w:r>
    </w:p>
    <w:p w14:paraId="67673786" w14:textId="32866DBB" w:rsidR="00623E22" w:rsidRPr="00B84553" w:rsidRDefault="00FB26DF" w:rsidP="00D14360">
      <w:pPr>
        <w:pStyle w:val="ListParagraph"/>
        <w:numPr>
          <w:ilvl w:val="0"/>
          <w:numId w:val="24"/>
        </w:numPr>
        <w:tabs>
          <w:tab w:val="left" w:pos="567"/>
        </w:tabs>
        <w:spacing w:after="60" w:line="288" w:lineRule="auto"/>
        <w:jc w:val="both"/>
        <w:rPr>
          <w:i/>
          <w:color w:val="auto"/>
          <w:highlight w:val="green"/>
        </w:rPr>
      </w:pPr>
      <w:r w:rsidRPr="00B84553">
        <w:rPr>
          <w:i/>
          <w:color w:val="auto"/>
          <w:highlight w:val="green"/>
        </w:rPr>
        <w:t xml:space="preserve">Other System Alerts and warnings as detailed in </w:t>
      </w:r>
      <w:r w:rsidR="00952435" w:rsidRPr="00B84553">
        <w:rPr>
          <w:i/>
          <w:color w:val="auto"/>
          <w:highlight w:val="green"/>
        </w:rPr>
        <w:t>Grid Code OC7.4.8.15</w:t>
      </w:r>
      <w:r w:rsidR="00D17819" w:rsidRPr="00B84553">
        <w:rPr>
          <w:i/>
          <w:color w:val="auto"/>
          <w:highlight w:val="green"/>
        </w:rPr>
        <w:t>.</w:t>
      </w:r>
    </w:p>
    <w:p w14:paraId="1979C806" w14:textId="6FA331F8" w:rsidR="000226A1" w:rsidRDefault="00E0402A" w:rsidP="00D17819">
      <w:pPr>
        <w:ind w:left="720" w:hanging="720"/>
        <w:jc w:val="both"/>
      </w:pPr>
      <w:r w:rsidRPr="00D14360">
        <w:rPr>
          <w:color w:val="auto"/>
        </w:rPr>
        <w:t>5</w:t>
      </w:r>
      <w:r w:rsidR="000226A1" w:rsidRPr="00157370">
        <w:rPr>
          <w:color w:val="auto"/>
        </w:rPr>
        <w:t>.7.2</w:t>
      </w:r>
      <w:r w:rsidR="000226A1" w:rsidRPr="00157370">
        <w:rPr>
          <w:i/>
          <w:color w:val="auto"/>
        </w:rPr>
        <w:tab/>
        <w:t>Electricity Margin Notice</w:t>
      </w:r>
      <w:r w:rsidR="000226A1" w:rsidRPr="00157370">
        <w:rPr>
          <w:color w:val="auto"/>
        </w:rPr>
        <w:t xml:space="preserve"> and/or </w:t>
      </w:r>
      <w:r w:rsidR="000226A1" w:rsidRPr="00157370">
        <w:rPr>
          <w:i/>
          <w:color w:val="auto"/>
        </w:rPr>
        <w:t>High Risk of Demand Reduction</w:t>
      </w:r>
      <w:r w:rsidR="000226A1" w:rsidRPr="00157370">
        <w:rPr>
          <w:color w:val="auto"/>
        </w:rPr>
        <w:t xml:space="preserve"> warnings may be issued by </w:t>
      </w:r>
      <w:r w:rsidR="003C6529" w:rsidRPr="00157370">
        <w:rPr>
          <w:color w:val="auto"/>
        </w:rPr>
        <w:t>NGESO</w:t>
      </w:r>
      <w:r w:rsidR="000226A1" w:rsidRPr="00157370">
        <w:rPr>
          <w:color w:val="auto"/>
        </w:rPr>
        <w:t xml:space="preserve"> when insufficient system margins are anticipated for any period.</w:t>
      </w:r>
    </w:p>
    <w:p w14:paraId="163D8E42" w14:textId="74ADEABC" w:rsidR="000226A1" w:rsidRDefault="00E0402A" w:rsidP="00D17819">
      <w:pPr>
        <w:ind w:left="720" w:hanging="720"/>
        <w:jc w:val="both"/>
        <w:rPr>
          <w:i/>
        </w:rPr>
      </w:pPr>
      <w:r w:rsidRPr="00D14360">
        <w:rPr>
          <w:color w:val="auto"/>
        </w:rPr>
        <w:t>5</w:t>
      </w:r>
      <w:r w:rsidR="000226A1" w:rsidRPr="00157370">
        <w:rPr>
          <w:color w:val="auto"/>
        </w:rPr>
        <w:t>.7.3</w:t>
      </w:r>
      <w:r w:rsidR="000226A1" w:rsidRPr="00157370">
        <w:rPr>
          <w:color w:val="auto"/>
        </w:rPr>
        <w:tab/>
        <w:t xml:space="preserve">Should the system conditions not return within the acceptable limits or there is still further concern, a </w:t>
      </w:r>
      <w:r w:rsidR="000226A1" w:rsidRPr="00157370">
        <w:rPr>
          <w:i/>
          <w:color w:val="auto"/>
        </w:rPr>
        <w:t xml:space="preserve">Demand Control Imminent </w:t>
      </w:r>
      <w:r w:rsidR="000226A1" w:rsidRPr="00157370">
        <w:rPr>
          <w:color w:val="auto"/>
        </w:rPr>
        <w:t xml:space="preserve">warning may be issued giving warning that </w:t>
      </w:r>
      <w:r w:rsidR="003C6529" w:rsidRPr="00157370">
        <w:rPr>
          <w:color w:val="auto"/>
        </w:rPr>
        <w:t>NGESO</w:t>
      </w:r>
      <w:r w:rsidR="000226A1" w:rsidRPr="00157370">
        <w:rPr>
          <w:color w:val="auto"/>
        </w:rPr>
        <w:t xml:space="preserve"> expects to issue a Demand Control instruction to </w:t>
      </w:r>
      <w:r w:rsidR="00B4561C" w:rsidRPr="00157370">
        <w:rPr>
          <w:color w:val="auto"/>
        </w:rPr>
        <w:t xml:space="preserve">Network </w:t>
      </w:r>
      <w:r w:rsidR="00352688" w:rsidRPr="00157370">
        <w:rPr>
          <w:color w:val="auto"/>
        </w:rPr>
        <w:t>Operators and</w:t>
      </w:r>
      <w:r w:rsidR="000226A1" w:rsidRPr="00157370">
        <w:rPr>
          <w:color w:val="auto"/>
        </w:rPr>
        <w:t>/or Non-Embedded Customers in the next 30-minute window.</w:t>
      </w:r>
    </w:p>
    <w:p w14:paraId="5287268F" w14:textId="42856A16" w:rsidR="000226A1" w:rsidRPr="00157370" w:rsidRDefault="00E0402A" w:rsidP="000226A1">
      <w:pPr>
        <w:ind w:left="720" w:hanging="720"/>
        <w:jc w:val="both"/>
        <w:rPr>
          <w:color w:val="auto"/>
        </w:rPr>
      </w:pPr>
      <w:r w:rsidRPr="00D14360">
        <w:rPr>
          <w:color w:val="auto"/>
        </w:rPr>
        <w:t>5</w:t>
      </w:r>
      <w:r w:rsidR="000226A1" w:rsidRPr="00157370">
        <w:rPr>
          <w:color w:val="auto"/>
        </w:rPr>
        <w:t>.7.4</w:t>
      </w:r>
      <w:r w:rsidR="000226A1" w:rsidRPr="00157370">
        <w:rPr>
          <w:color w:val="auto"/>
        </w:rPr>
        <w:tab/>
      </w:r>
      <w:r w:rsidR="003C6529" w:rsidRPr="00157370">
        <w:rPr>
          <w:color w:val="auto"/>
        </w:rPr>
        <w:t>NGESO</w:t>
      </w:r>
      <w:r w:rsidR="000226A1" w:rsidRPr="00157370">
        <w:rPr>
          <w:color w:val="auto"/>
        </w:rPr>
        <w:t xml:space="preserve"> will issue the above instructions when the need for Demand Control is identified in advance but this may not be possible in all circumstances.  However, an </w:t>
      </w:r>
      <w:r w:rsidR="000226A1" w:rsidRPr="00B84553">
        <w:rPr>
          <w:color w:val="auto"/>
          <w:highlight w:val="green"/>
        </w:rPr>
        <w:t>increase</w:t>
      </w:r>
      <w:r w:rsidR="00E97FF8" w:rsidRPr="00B84553">
        <w:rPr>
          <w:color w:val="auto"/>
          <w:highlight w:val="green"/>
        </w:rPr>
        <w:t>d</w:t>
      </w:r>
      <w:r w:rsidR="000226A1" w:rsidRPr="00157370">
        <w:rPr>
          <w:color w:val="auto"/>
        </w:rPr>
        <w:t xml:space="preserve"> level of Demand Control must be made available if a </w:t>
      </w:r>
      <w:r w:rsidR="000226A1" w:rsidRPr="00157370">
        <w:rPr>
          <w:i/>
          <w:color w:val="auto"/>
        </w:rPr>
        <w:t>High Risk of Demand Reduction</w:t>
      </w:r>
      <w:r w:rsidR="000226A1" w:rsidRPr="00157370" w:rsidDel="00000CA6">
        <w:rPr>
          <w:color w:val="auto"/>
        </w:rPr>
        <w:t xml:space="preserve"> </w:t>
      </w:r>
      <w:r w:rsidR="000226A1" w:rsidRPr="00157370">
        <w:rPr>
          <w:color w:val="auto"/>
        </w:rPr>
        <w:t>warning has been issued by 16:00 hours day</w:t>
      </w:r>
      <w:r w:rsidR="00736FE5" w:rsidRPr="00157370">
        <w:rPr>
          <w:color w:val="auto"/>
        </w:rPr>
        <w:t xml:space="preserve"> </w:t>
      </w:r>
      <w:r w:rsidR="000226A1" w:rsidRPr="00157370">
        <w:rPr>
          <w:color w:val="auto"/>
        </w:rPr>
        <w:t>1.</w:t>
      </w:r>
    </w:p>
    <w:p w14:paraId="507D5F8C" w14:textId="7E386373" w:rsidR="000B5A95" w:rsidRPr="00B84553" w:rsidRDefault="00E33091" w:rsidP="007B5BCF">
      <w:pPr>
        <w:ind w:left="709" w:hanging="709"/>
        <w:jc w:val="both"/>
        <w:rPr>
          <w:color w:val="auto"/>
          <w:highlight w:val="green"/>
        </w:rPr>
      </w:pPr>
      <w:r w:rsidRPr="00B84553">
        <w:rPr>
          <w:color w:val="auto"/>
          <w:highlight w:val="green"/>
        </w:rPr>
        <w:t>5.7.5</w:t>
      </w:r>
      <w:r w:rsidRPr="00B84553">
        <w:rPr>
          <w:color w:val="auto"/>
          <w:highlight w:val="green"/>
        </w:rPr>
        <w:tab/>
        <w:t xml:space="preserve">NGESO </w:t>
      </w:r>
      <w:r w:rsidR="00CB6BC9" w:rsidRPr="00B84553">
        <w:rPr>
          <w:color w:val="auto"/>
          <w:highlight w:val="green"/>
        </w:rPr>
        <w:t>can</w:t>
      </w:r>
      <w:r w:rsidRPr="00B84553">
        <w:rPr>
          <w:color w:val="auto"/>
          <w:highlight w:val="green"/>
        </w:rPr>
        <w:t xml:space="preserve"> issue </w:t>
      </w:r>
      <w:r w:rsidR="000B5A95" w:rsidRPr="00B84553">
        <w:rPr>
          <w:color w:val="auto"/>
          <w:highlight w:val="green"/>
        </w:rPr>
        <w:t xml:space="preserve">the following </w:t>
      </w:r>
      <w:r w:rsidR="00A367B6" w:rsidRPr="00B84553">
        <w:rPr>
          <w:color w:val="auto"/>
          <w:highlight w:val="green"/>
        </w:rPr>
        <w:t>National Electricity Transmission System Warning</w:t>
      </w:r>
      <w:r w:rsidR="00CB6BC9" w:rsidRPr="00B84553">
        <w:rPr>
          <w:color w:val="auto"/>
          <w:highlight w:val="green"/>
        </w:rPr>
        <w:t>s</w:t>
      </w:r>
      <w:r w:rsidR="00A367B6" w:rsidRPr="00B84553">
        <w:rPr>
          <w:color w:val="auto"/>
          <w:highlight w:val="green"/>
        </w:rPr>
        <w:t xml:space="preserve"> </w:t>
      </w:r>
      <w:r w:rsidR="007B5BCF" w:rsidRPr="00B84553">
        <w:rPr>
          <w:color w:val="auto"/>
          <w:highlight w:val="green"/>
        </w:rPr>
        <w:t xml:space="preserve">at times when there is more generation than demand in order to minimise the risk of high system frequencies on both a </w:t>
      </w:r>
      <w:r w:rsidR="00606161" w:rsidRPr="00B84553">
        <w:rPr>
          <w:color w:val="auto"/>
          <w:highlight w:val="green"/>
        </w:rPr>
        <w:t>regional and national basis</w:t>
      </w:r>
      <w:r w:rsidR="007B5BCF" w:rsidRPr="00B84553">
        <w:rPr>
          <w:color w:val="auto"/>
          <w:highlight w:val="green"/>
        </w:rPr>
        <w:t xml:space="preserve"> </w:t>
      </w:r>
    </w:p>
    <w:p w14:paraId="176A183A" w14:textId="4B16ED3F" w:rsidR="00B17902" w:rsidRPr="00B84553" w:rsidRDefault="007B5BCF"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System NRAPM</w:t>
      </w:r>
      <w:r w:rsidR="00907110" w:rsidRPr="00B84553">
        <w:rPr>
          <w:i/>
          <w:color w:val="auto"/>
          <w:highlight w:val="green"/>
        </w:rPr>
        <w:t>;</w:t>
      </w:r>
    </w:p>
    <w:p w14:paraId="6180C476" w14:textId="499857BD" w:rsidR="000B5A95" w:rsidRPr="00B84553" w:rsidRDefault="009103E2"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Localised NRAPM</w:t>
      </w:r>
      <w:r w:rsidR="00D4402B" w:rsidRPr="00B84553">
        <w:rPr>
          <w:i/>
          <w:color w:val="auto"/>
          <w:highlight w:val="green"/>
        </w:rPr>
        <w:t>;</w:t>
      </w:r>
    </w:p>
    <w:p w14:paraId="27C683FE" w14:textId="746ABCEE" w:rsidR="00B17902" w:rsidRPr="00B84553" w:rsidRDefault="009103E2"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High Risk of Embedded Generation Reduction</w:t>
      </w:r>
      <w:r w:rsidR="0009158B" w:rsidRPr="00B84553">
        <w:rPr>
          <w:i/>
          <w:color w:val="auto"/>
          <w:highlight w:val="green"/>
        </w:rPr>
        <w:t xml:space="preserve">; </w:t>
      </w:r>
      <w:r w:rsidR="00D4402B" w:rsidRPr="00B84553">
        <w:rPr>
          <w:i/>
          <w:color w:val="auto"/>
          <w:highlight w:val="green"/>
        </w:rPr>
        <w:t>and</w:t>
      </w:r>
    </w:p>
    <w:p w14:paraId="05FBB24F" w14:textId="3DDEFD68" w:rsidR="00CB6BC9" w:rsidRPr="00B84553" w:rsidRDefault="00A41B55"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Embedded Generation Control Imminent warnings</w:t>
      </w:r>
      <w:r w:rsidR="00D4402B" w:rsidRPr="00B84553">
        <w:rPr>
          <w:i/>
          <w:color w:val="auto"/>
          <w:highlight w:val="green"/>
        </w:rPr>
        <w:t>.</w:t>
      </w:r>
    </w:p>
    <w:p w14:paraId="7A573B0A" w14:textId="6D0FB527" w:rsidR="00606161" w:rsidRPr="00B84553" w:rsidRDefault="00606161" w:rsidP="00A367B6">
      <w:pPr>
        <w:ind w:left="709" w:hanging="709"/>
        <w:jc w:val="both"/>
        <w:rPr>
          <w:color w:val="auto"/>
          <w:highlight w:val="green"/>
        </w:rPr>
      </w:pPr>
      <w:r w:rsidRPr="00B84553">
        <w:rPr>
          <w:color w:val="auto"/>
          <w:highlight w:val="green"/>
        </w:rPr>
        <w:t>5.7.6</w:t>
      </w:r>
      <w:r w:rsidRPr="00B84553">
        <w:rPr>
          <w:color w:val="auto"/>
          <w:highlight w:val="green"/>
        </w:rPr>
        <w:tab/>
      </w:r>
      <w:r w:rsidR="0071530A" w:rsidRPr="00B84553">
        <w:rPr>
          <w:color w:val="auto"/>
          <w:highlight w:val="green"/>
        </w:rPr>
        <w:t xml:space="preserve">In addition </w:t>
      </w:r>
      <w:r w:rsidR="008C1567" w:rsidRPr="00B84553">
        <w:rPr>
          <w:color w:val="auto"/>
          <w:highlight w:val="green"/>
        </w:rPr>
        <w:t>NGESO can issue the following</w:t>
      </w:r>
      <w:r w:rsidR="0021294E" w:rsidRPr="00B84553">
        <w:rPr>
          <w:color w:val="auto"/>
          <w:highlight w:val="green"/>
        </w:rPr>
        <w:t xml:space="preserve"> Other System Alerts and Warnings </w:t>
      </w:r>
      <w:r w:rsidR="00C453EA" w:rsidRPr="00B84553">
        <w:rPr>
          <w:color w:val="auto"/>
          <w:highlight w:val="green"/>
        </w:rPr>
        <w:t xml:space="preserve">on the BMRS System which are summarised in </w:t>
      </w:r>
      <w:r w:rsidR="00F56934" w:rsidRPr="00B84553">
        <w:rPr>
          <w:color w:val="auto"/>
          <w:highlight w:val="green"/>
        </w:rPr>
        <w:t xml:space="preserve">Appendix </w:t>
      </w:r>
      <w:r w:rsidR="00330C6A" w:rsidRPr="00B84553">
        <w:rPr>
          <w:color w:val="auto"/>
          <w:highlight w:val="green"/>
        </w:rPr>
        <w:t xml:space="preserve">2 of </w:t>
      </w:r>
      <w:r w:rsidR="00EB3929" w:rsidRPr="00B84553">
        <w:rPr>
          <w:color w:val="auto"/>
          <w:highlight w:val="green"/>
        </w:rPr>
        <w:t>OC7</w:t>
      </w:r>
      <w:r w:rsidR="00D4402B" w:rsidRPr="00B84553">
        <w:rPr>
          <w:color w:val="auto"/>
          <w:highlight w:val="green"/>
        </w:rPr>
        <w:t>.</w:t>
      </w:r>
    </w:p>
    <w:p w14:paraId="725982F6" w14:textId="2599D462" w:rsidR="006C261C" w:rsidRPr="00B84553" w:rsidRDefault="007B24B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Demand Control by Demand Disconnection instructed by NGESO</w:t>
      </w:r>
      <w:r w:rsidR="00D4402B" w:rsidRPr="00B84553">
        <w:rPr>
          <w:i/>
          <w:color w:val="auto"/>
          <w:highlight w:val="green"/>
        </w:rPr>
        <w:t>;</w:t>
      </w:r>
    </w:p>
    <w:p w14:paraId="259A56C7" w14:textId="19757910" w:rsidR="007B24B6" w:rsidRPr="00B84553" w:rsidRDefault="0079001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lastRenderedPageBreak/>
        <w:t xml:space="preserve">Demand Control by voltage reduction instructed by </w:t>
      </w:r>
      <w:r w:rsidR="00D4402B" w:rsidRPr="00B84553">
        <w:rPr>
          <w:i/>
          <w:color w:val="auto"/>
          <w:highlight w:val="green"/>
        </w:rPr>
        <w:t>NGESO;</w:t>
      </w:r>
    </w:p>
    <w:p w14:paraId="1FCC27DA" w14:textId="4AB21CE6" w:rsidR="00790013" w:rsidRPr="00B84553" w:rsidRDefault="0079001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Automatic Low Frequency Demand Disconnection</w:t>
      </w:r>
      <w:r w:rsidR="00D4402B" w:rsidRPr="00B84553">
        <w:rPr>
          <w:i/>
          <w:color w:val="auto"/>
          <w:highlight w:val="green"/>
        </w:rPr>
        <w:t>;</w:t>
      </w:r>
    </w:p>
    <w:p w14:paraId="2AAAF081" w14:textId="0B070FA9" w:rsidR="00790013" w:rsidRPr="00B84553" w:rsidRDefault="00B618EB"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Demand Control (including voltage reduction and demand disconnection) - Network Operator activated</w:t>
      </w:r>
      <w:r w:rsidR="00D4402B" w:rsidRPr="00B84553">
        <w:rPr>
          <w:i/>
          <w:color w:val="auto"/>
          <w:highlight w:val="green"/>
        </w:rPr>
        <w:t>;</w:t>
      </w:r>
    </w:p>
    <w:p w14:paraId="0FA0CC93" w14:textId="28F06A96" w:rsidR="00B618EB"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Grid Code Emergency Instruction (to Network Operator)</w:t>
      </w:r>
      <w:r w:rsidR="00D4402B" w:rsidRPr="00B84553">
        <w:rPr>
          <w:i/>
          <w:color w:val="auto"/>
          <w:highlight w:val="green"/>
        </w:rPr>
        <w:t>;</w:t>
      </w:r>
    </w:p>
    <w:p w14:paraId="0524BAF6" w14:textId="4812EB97" w:rsidR="00F70EF6"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w:t>
      </w:r>
      <w:r w:rsidR="00387584" w:rsidRPr="00B84553">
        <w:rPr>
          <w:i/>
          <w:color w:val="auto"/>
          <w:highlight w:val="green"/>
        </w:rPr>
        <w:t>r</w:t>
      </w:r>
      <w:r w:rsidRPr="00B84553">
        <w:rPr>
          <w:i/>
          <w:color w:val="auto"/>
          <w:highlight w:val="green"/>
        </w:rPr>
        <w:t>id Code Emergency Instruction (to Generators &amp; Demand – BCA, BEGA, &amp; BELLA)</w:t>
      </w:r>
      <w:r w:rsidR="00D4402B" w:rsidRPr="00B84553">
        <w:rPr>
          <w:i/>
          <w:color w:val="auto"/>
          <w:highlight w:val="green"/>
        </w:rPr>
        <w:t>;</w:t>
      </w:r>
    </w:p>
    <w:p w14:paraId="3F89CD02" w14:textId="18E4E77C" w:rsidR="00F70EF6"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Grid Code Emergency Instruction (to Interconnectors)</w:t>
      </w:r>
      <w:r w:rsidR="00D4402B" w:rsidRPr="00B84553">
        <w:rPr>
          <w:i/>
          <w:color w:val="auto"/>
          <w:highlight w:val="green"/>
        </w:rPr>
        <w:t>;</w:t>
      </w:r>
    </w:p>
    <w:p w14:paraId="65BFA555" w14:textId="7EA5FF83" w:rsidR="00F70EF6" w:rsidRPr="00B84553" w:rsidRDefault="00EB6EC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System NRAPM</w:t>
      </w:r>
      <w:r w:rsidR="00D4402B" w:rsidRPr="00B84553">
        <w:rPr>
          <w:i/>
          <w:color w:val="auto"/>
          <w:highlight w:val="green"/>
        </w:rPr>
        <w:t>;</w:t>
      </w:r>
    </w:p>
    <w:p w14:paraId="0CAFB224" w14:textId="41483163" w:rsidR="00EB6EC3" w:rsidRPr="00B84553" w:rsidRDefault="00EB6EC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Localised NRAPM</w:t>
      </w:r>
      <w:r w:rsidR="00D4402B" w:rsidRPr="00B84553">
        <w:rPr>
          <w:i/>
          <w:color w:val="auto"/>
          <w:highlight w:val="green"/>
        </w:rPr>
        <w:t>;</w:t>
      </w:r>
    </w:p>
    <w:p w14:paraId="7265ABFE" w14:textId="099B72EB" w:rsidR="00EB6EC3" w:rsidRPr="00B84553" w:rsidRDefault="00294558"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Cancellation of National Electricity System Warnings</w:t>
      </w:r>
      <w:r w:rsidR="00D4402B" w:rsidRPr="00B84553">
        <w:rPr>
          <w:i/>
          <w:color w:val="auto"/>
          <w:highlight w:val="green"/>
        </w:rPr>
        <w:t>;</w:t>
      </w:r>
    </w:p>
    <w:p w14:paraId="3FD21BE5" w14:textId="2B944D95" w:rsidR="00E21F2F" w:rsidRPr="00B84553" w:rsidRDefault="00FF04D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 xml:space="preserve">STC Emergency Instruction to </w:t>
      </w:r>
      <w:r w:rsidR="00172204" w:rsidRPr="00B84553">
        <w:rPr>
          <w:i/>
          <w:color w:val="auto"/>
          <w:highlight w:val="green"/>
        </w:rPr>
        <w:t>Transmission Owner</w:t>
      </w:r>
      <w:r w:rsidR="00D4402B" w:rsidRPr="00B84553">
        <w:rPr>
          <w:i/>
          <w:color w:val="auto"/>
          <w:highlight w:val="green"/>
        </w:rPr>
        <w:t>;</w:t>
      </w:r>
    </w:p>
    <w:p w14:paraId="7E4C7674" w14:textId="7371070C" w:rsidR="00172204" w:rsidRPr="00B84553" w:rsidRDefault="008577C5"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ESEC Implementation</w:t>
      </w:r>
      <w:r w:rsidR="00D4402B" w:rsidRPr="00B84553">
        <w:rPr>
          <w:i/>
          <w:color w:val="auto"/>
          <w:highlight w:val="green"/>
        </w:rPr>
        <w:t>;</w:t>
      </w:r>
    </w:p>
    <w:p w14:paraId="164CB5B7" w14:textId="6D4D082B" w:rsidR="008577C5" w:rsidRPr="00B84553" w:rsidRDefault="008577C5"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EMR Capacity Market Notifications</w:t>
      </w:r>
      <w:r w:rsidR="00D4402B" w:rsidRPr="00B84553">
        <w:rPr>
          <w:i/>
          <w:color w:val="auto"/>
          <w:highlight w:val="green"/>
        </w:rPr>
        <w:t>; and</w:t>
      </w:r>
    </w:p>
    <w:p w14:paraId="1F4F8020" w14:textId="3F3F4811" w:rsidR="0021294E" w:rsidRPr="00A54FF6" w:rsidRDefault="00C453EA" w:rsidP="00A54FF6">
      <w:pPr>
        <w:pStyle w:val="ListParagraph"/>
        <w:numPr>
          <w:ilvl w:val="0"/>
          <w:numId w:val="63"/>
        </w:numPr>
        <w:tabs>
          <w:tab w:val="left" w:pos="567"/>
        </w:tabs>
        <w:spacing w:after="60" w:line="288" w:lineRule="auto"/>
        <w:jc w:val="both"/>
        <w:rPr>
          <w:i/>
          <w:color w:val="auto"/>
        </w:rPr>
      </w:pPr>
      <w:r w:rsidRPr="00B84553">
        <w:rPr>
          <w:i/>
          <w:color w:val="auto"/>
          <w:highlight w:val="green"/>
        </w:rPr>
        <w:t>Emergency Assistance Requests</w:t>
      </w:r>
      <w:r w:rsidR="00D4402B" w:rsidRPr="00C7271A">
        <w:rPr>
          <w:i/>
          <w:color w:val="auto"/>
        </w:rPr>
        <w:t>.</w:t>
      </w:r>
    </w:p>
    <w:p w14:paraId="3EB811C7" w14:textId="5A1C85E9" w:rsidR="0021294E" w:rsidRDefault="0021294E" w:rsidP="00157370">
      <w:pPr>
        <w:ind w:left="709" w:hanging="709"/>
        <w:jc w:val="both"/>
      </w:pPr>
    </w:p>
    <w:p w14:paraId="4582EC36" w14:textId="5276B91E" w:rsidR="000226A1" w:rsidRPr="00956FB5" w:rsidRDefault="000226A1" w:rsidP="00F009C1">
      <w:pPr>
        <w:pStyle w:val="Heading2"/>
      </w:pPr>
      <w:bookmarkStart w:id="1197" w:name="_Toc532811327"/>
      <w:bookmarkStart w:id="1198" w:name="_Toc16863248"/>
      <w:bookmarkStart w:id="1199" w:name="_Toc128731913"/>
      <w:r w:rsidRPr="00956FB5">
        <w:t>Manual Demand Disconnection Procedure</w:t>
      </w:r>
      <w:bookmarkEnd w:id="1197"/>
      <w:bookmarkEnd w:id="1198"/>
      <w:bookmarkEnd w:id="1199"/>
    </w:p>
    <w:p w14:paraId="5DFA2E00" w14:textId="349EED0D" w:rsidR="000226A1" w:rsidRPr="00157370" w:rsidRDefault="000226A1" w:rsidP="00DB6CEE">
      <w:pPr>
        <w:ind w:firstLine="720"/>
        <w:rPr>
          <w:color w:val="auto"/>
        </w:rPr>
      </w:pPr>
      <w:r w:rsidRPr="00157370">
        <w:rPr>
          <w:color w:val="auto"/>
        </w:rPr>
        <w:t xml:space="preserve">In Accordance with </w:t>
      </w:r>
      <w:r w:rsidR="003C6529" w:rsidRPr="00157370">
        <w:rPr>
          <w:color w:val="auto"/>
        </w:rPr>
        <w:t>EU NCER</w:t>
      </w:r>
      <w:r w:rsidRPr="00157370">
        <w:rPr>
          <w:color w:val="auto"/>
        </w:rPr>
        <w:t xml:space="preserve"> Article 22</w:t>
      </w:r>
      <w:r w:rsidR="00DB6CEE">
        <w:rPr>
          <w:color w:val="auto"/>
        </w:rPr>
        <w:t>:</w:t>
      </w:r>
    </w:p>
    <w:p w14:paraId="2A6B8EFF" w14:textId="23FBC5F0" w:rsidR="00DF3023" w:rsidRDefault="00E0402A" w:rsidP="008F2821">
      <w:pPr>
        <w:ind w:left="720" w:hanging="720"/>
        <w:jc w:val="both"/>
      </w:pPr>
      <w:r w:rsidRPr="00D14360">
        <w:rPr>
          <w:color w:val="auto"/>
        </w:rPr>
        <w:t>5</w:t>
      </w:r>
      <w:r w:rsidR="000226A1" w:rsidRPr="00157370">
        <w:rPr>
          <w:color w:val="auto"/>
        </w:rPr>
        <w:t>.8.1</w:t>
      </w:r>
      <w:r w:rsidR="000226A1" w:rsidRPr="00157370">
        <w:rPr>
          <w:color w:val="auto"/>
        </w:rPr>
        <w:tab/>
      </w:r>
      <w:r w:rsidR="000226A1" w:rsidRPr="00157370">
        <w:rPr>
          <w:i/>
          <w:color w:val="auto"/>
        </w:rPr>
        <w:t>Grid Code OC6, OC7, BC1</w:t>
      </w:r>
      <w:r w:rsidR="000226A1" w:rsidRPr="00157370">
        <w:rPr>
          <w:color w:val="auto"/>
        </w:rPr>
        <w:t xml:space="preserve">, and </w:t>
      </w:r>
      <w:r w:rsidR="000226A1" w:rsidRPr="00157370">
        <w:rPr>
          <w:i/>
          <w:color w:val="auto"/>
        </w:rPr>
        <w:t>BC2 allow Demand Control</w:t>
      </w:r>
      <w:r w:rsidR="000226A1" w:rsidRPr="00157370">
        <w:rPr>
          <w:color w:val="auto"/>
        </w:rPr>
        <w:t xml:space="preserve"> instructions to be issued by </w:t>
      </w:r>
      <w:r w:rsidR="003C6529" w:rsidRPr="00157370">
        <w:rPr>
          <w:color w:val="auto"/>
        </w:rPr>
        <w:t>NGESO</w:t>
      </w:r>
      <w:r w:rsidR="000226A1" w:rsidRPr="00157370">
        <w:rPr>
          <w:color w:val="auto"/>
        </w:rPr>
        <w:t xml:space="preserve"> to all D</w:t>
      </w:r>
      <w:r w:rsidR="003D59D8" w:rsidRPr="00157370">
        <w:rPr>
          <w:color w:val="auto"/>
        </w:rPr>
        <w:t>N</w:t>
      </w:r>
      <w:r w:rsidR="000226A1" w:rsidRPr="00157370">
        <w:rPr>
          <w:color w:val="auto"/>
        </w:rPr>
        <w:t>Os</w:t>
      </w:r>
      <w:r w:rsidR="003D59D8" w:rsidRPr="00157370">
        <w:rPr>
          <w:color w:val="auto"/>
        </w:rPr>
        <w:t>, IDNOs</w:t>
      </w:r>
      <w:r w:rsidR="000226A1" w:rsidRPr="00157370">
        <w:rPr>
          <w:color w:val="auto"/>
        </w:rPr>
        <w:t xml:space="preserve"> and Non-Embedded Customers connected to the National Electricity Transmission System.</w:t>
      </w:r>
    </w:p>
    <w:p w14:paraId="7B59A4F9" w14:textId="6AE9693D" w:rsidR="000226A1" w:rsidRDefault="00E0402A" w:rsidP="008F2821">
      <w:pPr>
        <w:ind w:left="720" w:hanging="720"/>
        <w:jc w:val="both"/>
      </w:pPr>
      <w:r w:rsidRPr="00D14360">
        <w:rPr>
          <w:color w:val="auto"/>
        </w:rPr>
        <w:t>5</w:t>
      </w:r>
      <w:r w:rsidR="000226A1" w:rsidRPr="00157370">
        <w:rPr>
          <w:color w:val="auto"/>
        </w:rPr>
        <w:t>.8.2</w:t>
      </w:r>
      <w:r w:rsidR="000226A1" w:rsidRPr="00157370">
        <w:rPr>
          <w:color w:val="auto"/>
        </w:rPr>
        <w:tab/>
      </w:r>
      <w:r w:rsidR="000226A1" w:rsidRPr="00157370">
        <w:rPr>
          <w:i/>
          <w:color w:val="auto"/>
        </w:rPr>
        <w:t>Manual Demand Reduction</w:t>
      </w:r>
      <w:r w:rsidR="000226A1" w:rsidRPr="00157370">
        <w:rPr>
          <w:color w:val="auto"/>
        </w:rPr>
        <w:t xml:space="preserve"> in respect of </w:t>
      </w:r>
      <w:r w:rsidR="00B12A14" w:rsidRPr="00157370">
        <w:rPr>
          <w:color w:val="auto"/>
        </w:rPr>
        <w:t xml:space="preserve">Network Operators </w:t>
      </w:r>
      <w:r w:rsidR="000226A1" w:rsidRPr="00157370">
        <w:rPr>
          <w:color w:val="auto"/>
        </w:rPr>
        <w:t xml:space="preserve">and Non-Embedded Customers may be instructed by </w:t>
      </w:r>
      <w:r w:rsidR="003C6529" w:rsidRPr="00157370">
        <w:rPr>
          <w:color w:val="auto"/>
        </w:rPr>
        <w:t>NGESO</w:t>
      </w:r>
      <w:r w:rsidR="000226A1" w:rsidRPr="00157370">
        <w:rPr>
          <w:color w:val="auto"/>
        </w:rPr>
        <w:t xml:space="preserve"> to avoid unacceptable operating conditions on the National Electricity Transmission System during periods of generation shortage, or in the event of unacceptable thermal overloading and/or unacceptable voltage c</w:t>
      </w:r>
      <w:r w:rsidR="004675AC" w:rsidRPr="00157370">
        <w:rPr>
          <w:color w:val="auto"/>
        </w:rPr>
        <w:t>onditions.  There are 2 types</w:t>
      </w:r>
      <w:r w:rsidR="004675AC">
        <w:t xml:space="preserve">: </w:t>
      </w:r>
    </w:p>
    <w:p w14:paraId="391AEA94" w14:textId="5585AF1F" w:rsidR="000226A1" w:rsidRPr="00157370" w:rsidRDefault="000226A1" w:rsidP="00157370">
      <w:pPr>
        <w:pStyle w:val="ListParagraph"/>
        <w:numPr>
          <w:ilvl w:val="0"/>
          <w:numId w:val="26"/>
        </w:numPr>
        <w:tabs>
          <w:tab w:val="left" w:pos="567"/>
        </w:tabs>
        <w:spacing w:after="60" w:line="288" w:lineRule="auto"/>
        <w:ind w:left="1843" w:hanging="709"/>
        <w:jc w:val="both"/>
        <w:rPr>
          <w:color w:val="auto"/>
        </w:rPr>
      </w:pPr>
      <w:r w:rsidRPr="00157370">
        <w:rPr>
          <w:i/>
          <w:color w:val="auto"/>
        </w:rPr>
        <w:t xml:space="preserve">Demand </w:t>
      </w:r>
      <w:r w:rsidR="00EC7D90" w:rsidRPr="00B84553">
        <w:rPr>
          <w:i/>
          <w:color w:val="auto"/>
          <w:highlight w:val="green"/>
        </w:rPr>
        <w:t>Control</w:t>
      </w:r>
      <w:r w:rsidRPr="00B84553">
        <w:rPr>
          <w:color w:val="auto"/>
          <w:highlight w:val="green"/>
        </w:rPr>
        <w:t>.</w:t>
      </w:r>
      <w:r w:rsidRPr="00157370">
        <w:rPr>
          <w:color w:val="auto"/>
        </w:rPr>
        <w:t xml:space="preserve">  This shall be achieved by </w:t>
      </w:r>
      <w:r w:rsidR="003C6529" w:rsidRPr="00157370">
        <w:rPr>
          <w:color w:val="auto"/>
        </w:rPr>
        <w:t>NGESO</w:t>
      </w:r>
      <w:r w:rsidRPr="00157370">
        <w:rPr>
          <w:color w:val="auto"/>
        </w:rPr>
        <w:t xml:space="preserve"> instructing voltage reduction and/or demand disconnection equally across Non-Embedded Customers and Grid Supply Points.</w:t>
      </w:r>
    </w:p>
    <w:p w14:paraId="58A60F00" w14:textId="049C1939" w:rsidR="000226A1" w:rsidRPr="00157370" w:rsidRDefault="000226A1" w:rsidP="00157370">
      <w:pPr>
        <w:pStyle w:val="ListParagraph"/>
        <w:numPr>
          <w:ilvl w:val="0"/>
          <w:numId w:val="26"/>
        </w:numPr>
        <w:tabs>
          <w:tab w:val="left" w:pos="567"/>
        </w:tabs>
        <w:spacing w:after="60" w:line="288" w:lineRule="auto"/>
        <w:ind w:left="1843" w:hanging="709"/>
        <w:jc w:val="both"/>
        <w:rPr>
          <w:color w:val="auto"/>
        </w:rPr>
      </w:pPr>
      <w:r w:rsidRPr="00157370">
        <w:rPr>
          <w:i/>
          <w:color w:val="auto"/>
        </w:rPr>
        <w:t>Emergency Manual Demand Disconnection</w:t>
      </w:r>
      <w:r w:rsidRPr="00157370">
        <w:rPr>
          <w:color w:val="auto"/>
        </w:rPr>
        <w:t xml:space="preserve">.  This applies to a localised section of the National Electricity Transmission System under an emergency and shall be achieved by </w:t>
      </w:r>
      <w:r w:rsidR="003C6529" w:rsidRPr="00157370">
        <w:rPr>
          <w:color w:val="auto"/>
        </w:rPr>
        <w:t>NGESO</w:t>
      </w:r>
      <w:r w:rsidRPr="00157370">
        <w:rPr>
          <w:color w:val="auto"/>
        </w:rPr>
        <w:t xml:space="preserve"> instructing demand disconnection at specific Grid Supply Point(s).</w:t>
      </w:r>
    </w:p>
    <w:p w14:paraId="3ABC4EB4" w14:textId="39FB3B75" w:rsidR="000226A1" w:rsidRPr="00157370" w:rsidRDefault="00E0402A" w:rsidP="008F2821">
      <w:pPr>
        <w:ind w:left="720" w:hanging="720"/>
        <w:jc w:val="both"/>
        <w:rPr>
          <w:color w:val="auto"/>
        </w:rPr>
      </w:pPr>
      <w:r w:rsidRPr="00D14360">
        <w:rPr>
          <w:color w:val="auto"/>
        </w:rPr>
        <w:t>5</w:t>
      </w:r>
      <w:r w:rsidR="000226A1" w:rsidRPr="00157370">
        <w:rPr>
          <w:color w:val="auto"/>
        </w:rPr>
        <w:t>.8.3</w:t>
      </w:r>
      <w:r w:rsidR="000226A1" w:rsidRPr="00157370">
        <w:rPr>
          <w:i/>
          <w:color w:val="auto"/>
        </w:rPr>
        <w:tab/>
        <w:t>Grid Code OC6.5</w:t>
      </w:r>
      <w:r w:rsidR="000226A1" w:rsidRPr="00157370">
        <w:rPr>
          <w:color w:val="auto"/>
        </w:rPr>
        <w:t xml:space="preserve"> describes the stages of netted Demand Reduction.  </w:t>
      </w:r>
      <w:r w:rsidR="00D066D3" w:rsidRPr="00157370">
        <w:rPr>
          <w:color w:val="auto"/>
        </w:rPr>
        <w:t>Network Operators</w:t>
      </w:r>
      <w:r w:rsidR="000226A1" w:rsidRPr="00157370">
        <w:rPr>
          <w:color w:val="auto"/>
        </w:rPr>
        <w:t xml:space="preserve"> shall be able to achieve the first 20% of netted demand reduction always with or without warning.  Further stages of netted demand reduction (5% steps) up to </w:t>
      </w:r>
      <w:r w:rsidR="00D066D3" w:rsidRPr="00157370">
        <w:rPr>
          <w:color w:val="auto"/>
        </w:rPr>
        <w:t xml:space="preserve">a </w:t>
      </w:r>
      <w:r w:rsidR="000226A1" w:rsidRPr="00157370">
        <w:rPr>
          <w:color w:val="auto"/>
        </w:rPr>
        <w:t>total of 40% shall be achievable following the issue of a “</w:t>
      </w:r>
      <w:r w:rsidR="000226A1" w:rsidRPr="00157370">
        <w:rPr>
          <w:i/>
          <w:color w:val="auto"/>
        </w:rPr>
        <w:t>National Electricity Transmission System Warning - High Risk of Demand Reduction</w:t>
      </w:r>
      <w:r w:rsidR="000226A1" w:rsidRPr="00157370">
        <w:rPr>
          <w:color w:val="auto"/>
        </w:rPr>
        <w:t xml:space="preserve">” by </w:t>
      </w:r>
      <w:r w:rsidR="003C6529" w:rsidRPr="00157370">
        <w:rPr>
          <w:color w:val="auto"/>
        </w:rPr>
        <w:t>NGESO</w:t>
      </w:r>
      <w:r w:rsidR="000226A1" w:rsidRPr="00157370">
        <w:rPr>
          <w:color w:val="auto"/>
        </w:rPr>
        <w:t xml:space="preserve"> before 16:00 hours day-1.</w:t>
      </w:r>
    </w:p>
    <w:p w14:paraId="6524124D" w14:textId="77777777" w:rsidR="000226A1" w:rsidRDefault="000226A1" w:rsidP="008F2821">
      <w:pPr>
        <w:jc w:val="both"/>
      </w:pPr>
    </w:p>
    <w:p w14:paraId="0B83E8A9" w14:textId="47592CE6" w:rsidR="000226A1" w:rsidRDefault="00E0402A" w:rsidP="00781792">
      <w:pPr>
        <w:ind w:left="720" w:hanging="720"/>
        <w:jc w:val="both"/>
      </w:pPr>
      <w:r w:rsidRPr="00D14360">
        <w:rPr>
          <w:color w:val="auto"/>
        </w:rPr>
        <w:lastRenderedPageBreak/>
        <w:t>5</w:t>
      </w:r>
      <w:r w:rsidR="000226A1" w:rsidRPr="00157370">
        <w:rPr>
          <w:color w:val="auto"/>
        </w:rPr>
        <w:t>.8.4</w:t>
      </w:r>
      <w:r w:rsidR="000226A1" w:rsidRPr="00157370">
        <w:rPr>
          <w:color w:val="auto"/>
        </w:rPr>
        <w:tab/>
        <w:t>Once netted Demand Reduction has been applied</w:t>
      </w:r>
      <w:r w:rsidR="003C4754" w:rsidRPr="00157370">
        <w:rPr>
          <w:color w:val="auto"/>
        </w:rPr>
        <w:t>,</w:t>
      </w:r>
      <w:r w:rsidR="000226A1" w:rsidRPr="00157370">
        <w:rPr>
          <w:color w:val="auto"/>
        </w:rPr>
        <w:t xml:space="preserve"> each </w:t>
      </w:r>
      <w:r w:rsidR="00D066D3" w:rsidRPr="00157370">
        <w:rPr>
          <w:color w:val="auto"/>
        </w:rPr>
        <w:t>Network Operator</w:t>
      </w:r>
      <w:r w:rsidR="000226A1" w:rsidRPr="00157370">
        <w:rPr>
          <w:color w:val="auto"/>
        </w:rPr>
        <w:t xml:space="preserve"> must ensure that their netted Demand Reduction remains at the instructed level until </w:t>
      </w:r>
      <w:r w:rsidR="003C6529" w:rsidRPr="00157370">
        <w:rPr>
          <w:color w:val="auto"/>
        </w:rPr>
        <w:t>NGESO</w:t>
      </w:r>
      <w:r w:rsidR="000226A1" w:rsidRPr="00157370">
        <w:rPr>
          <w:color w:val="auto"/>
        </w:rPr>
        <w:t xml:space="preserve"> instructs otherwise.</w:t>
      </w:r>
    </w:p>
    <w:p w14:paraId="200F45F5" w14:textId="771208A7" w:rsidR="000226A1" w:rsidRDefault="00E0402A" w:rsidP="00781792">
      <w:pPr>
        <w:ind w:left="720" w:hanging="720"/>
        <w:jc w:val="both"/>
      </w:pPr>
      <w:r w:rsidRPr="00D14360">
        <w:rPr>
          <w:color w:val="auto"/>
        </w:rPr>
        <w:t>5</w:t>
      </w:r>
      <w:r w:rsidR="000226A1" w:rsidRPr="00157370">
        <w:rPr>
          <w:color w:val="auto"/>
        </w:rPr>
        <w:t>.8.5</w:t>
      </w:r>
      <w:r w:rsidR="000226A1" w:rsidRPr="00157370">
        <w:rPr>
          <w:color w:val="auto"/>
        </w:rPr>
        <w:tab/>
        <w:t xml:space="preserve">Whilst netted Demand Reduction is in place, the Balancing Mechanism will still be in operation and the markets will not be suspended.  Demand Reduction instructions shall be issued by </w:t>
      </w:r>
      <w:r w:rsidR="003C6529" w:rsidRPr="00157370">
        <w:rPr>
          <w:color w:val="auto"/>
        </w:rPr>
        <w:t>NGESO</w:t>
      </w:r>
      <w:r w:rsidR="000226A1" w:rsidRPr="00157370">
        <w:rPr>
          <w:color w:val="auto"/>
        </w:rPr>
        <w:t xml:space="preserve"> as </w:t>
      </w:r>
      <w:r w:rsidR="000226A1" w:rsidRPr="00157370">
        <w:rPr>
          <w:i/>
          <w:color w:val="auto"/>
        </w:rPr>
        <w:t>Emergency Instructions</w:t>
      </w:r>
      <w:r w:rsidR="000226A1" w:rsidRPr="00157370">
        <w:rPr>
          <w:color w:val="auto"/>
        </w:rPr>
        <w:t>.</w:t>
      </w:r>
    </w:p>
    <w:p w14:paraId="04FB7B42" w14:textId="77777777" w:rsidR="004C75DE" w:rsidRDefault="004C75DE" w:rsidP="000226A1">
      <w:pPr>
        <w:ind w:left="530"/>
      </w:pPr>
    </w:p>
    <w:p w14:paraId="783F2F5A" w14:textId="58075173" w:rsidR="0019448F" w:rsidRPr="008B68BE" w:rsidRDefault="0019448F" w:rsidP="004F4FDB">
      <w:pPr>
        <w:pStyle w:val="Heading2"/>
        <w:rPr>
          <w:highlight w:val="green"/>
        </w:rPr>
      </w:pPr>
      <w:bookmarkStart w:id="1200" w:name="_Toc128731914"/>
      <w:r w:rsidRPr="008B68BE">
        <w:rPr>
          <w:highlight w:val="green"/>
        </w:rPr>
        <w:t>Manual Generation Disconnection</w:t>
      </w:r>
      <w:bookmarkEnd w:id="1200"/>
      <w:r w:rsidRPr="008B68BE">
        <w:rPr>
          <w:highlight w:val="green"/>
        </w:rPr>
        <w:t xml:space="preserve"> </w:t>
      </w:r>
    </w:p>
    <w:p w14:paraId="2BCC9BB8" w14:textId="3B7DF940" w:rsidR="00C447B7" w:rsidRPr="008B68BE" w:rsidRDefault="00C447B7" w:rsidP="00C447B7">
      <w:pPr>
        <w:pStyle w:val="BodyText"/>
        <w:rPr>
          <w:color w:val="auto"/>
          <w:highlight w:val="green"/>
        </w:rPr>
      </w:pPr>
    </w:p>
    <w:p w14:paraId="6ACFF286" w14:textId="2F906CAB" w:rsidR="00C447B7" w:rsidRPr="008B68BE" w:rsidRDefault="00C447B7" w:rsidP="003B1265">
      <w:pPr>
        <w:pStyle w:val="Heading3"/>
        <w:jc w:val="both"/>
        <w:rPr>
          <w:rFonts w:eastAsiaTheme="minorHAnsi" w:cstheme="minorBidi"/>
          <w:color w:val="auto"/>
          <w:sz w:val="20"/>
          <w:szCs w:val="20"/>
          <w:highlight w:val="green"/>
        </w:rPr>
      </w:pPr>
      <w:bookmarkStart w:id="1201" w:name="_Toc128731915"/>
      <w:r w:rsidRPr="008B68BE">
        <w:rPr>
          <w:rFonts w:eastAsiaTheme="minorHAnsi" w:cstheme="minorBidi"/>
          <w:color w:val="auto"/>
          <w:sz w:val="20"/>
          <w:szCs w:val="20"/>
          <w:highlight w:val="green"/>
        </w:rPr>
        <w:t xml:space="preserve">In the event that </w:t>
      </w:r>
      <w:r w:rsidR="00AD3EF5" w:rsidRPr="008B68BE">
        <w:rPr>
          <w:rFonts w:eastAsiaTheme="minorHAnsi" w:cstheme="minorBidi"/>
          <w:color w:val="auto"/>
          <w:sz w:val="20"/>
          <w:szCs w:val="20"/>
          <w:highlight w:val="green"/>
        </w:rPr>
        <w:t>there is insufficient demand and</w:t>
      </w:r>
      <w:r w:rsidR="005B764D" w:rsidRPr="008B68BE">
        <w:rPr>
          <w:rFonts w:eastAsiaTheme="minorHAnsi" w:cstheme="minorBidi"/>
          <w:color w:val="auto"/>
          <w:sz w:val="20"/>
          <w:szCs w:val="20"/>
          <w:highlight w:val="green"/>
        </w:rPr>
        <w:t xml:space="preserve"> </w:t>
      </w:r>
      <w:r w:rsidR="00AD3EF5" w:rsidRPr="008B68BE">
        <w:rPr>
          <w:rFonts w:eastAsiaTheme="minorHAnsi" w:cstheme="minorBidi"/>
          <w:color w:val="auto"/>
          <w:sz w:val="20"/>
          <w:szCs w:val="20"/>
          <w:highlight w:val="green"/>
        </w:rPr>
        <w:t xml:space="preserve">a surplus of generation, there are a number of methods </w:t>
      </w:r>
      <w:r w:rsidR="002F3288" w:rsidRPr="008B68BE">
        <w:rPr>
          <w:rFonts w:eastAsiaTheme="minorHAnsi" w:cstheme="minorBidi"/>
          <w:color w:val="auto"/>
          <w:sz w:val="20"/>
          <w:szCs w:val="20"/>
          <w:highlight w:val="green"/>
        </w:rPr>
        <w:t xml:space="preserve">available to </w:t>
      </w:r>
      <w:r w:rsidR="0074088C" w:rsidRPr="008B68BE">
        <w:rPr>
          <w:rFonts w:eastAsiaTheme="minorHAnsi" w:cstheme="minorBidi"/>
          <w:color w:val="auto"/>
          <w:sz w:val="20"/>
          <w:szCs w:val="20"/>
          <w:highlight w:val="green"/>
        </w:rPr>
        <w:t>NG</w:t>
      </w:r>
      <w:r w:rsidR="002F3288" w:rsidRPr="008B68BE">
        <w:rPr>
          <w:rFonts w:eastAsiaTheme="minorHAnsi" w:cstheme="minorBidi"/>
          <w:color w:val="auto"/>
          <w:sz w:val="20"/>
          <w:szCs w:val="20"/>
          <w:highlight w:val="green"/>
        </w:rPr>
        <w:t xml:space="preserve">ESO to balance the system. </w:t>
      </w:r>
      <w:r w:rsidR="00D4402B" w:rsidRPr="008B68BE">
        <w:rPr>
          <w:rFonts w:eastAsiaTheme="minorHAnsi" w:cstheme="minorBidi"/>
          <w:color w:val="auto"/>
          <w:sz w:val="20"/>
          <w:szCs w:val="20"/>
          <w:highlight w:val="green"/>
        </w:rPr>
        <w:t xml:space="preserve"> </w:t>
      </w:r>
      <w:r w:rsidR="002F3288" w:rsidRPr="008B68BE">
        <w:rPr>
          <w:rFonts w:eastAsiaTheme="minorHAnsi" w:cstheme="minorBidi"/>
          <w:color w:val="auto"/>
          <w:sz w:val="20"/>
          <w:szCs w:val="20"/>
          <w:highlight w:val="green"/>
        </w:rPr>
        <w:t>These include:</w:t>
      </w:r>
      <w:bookmarkEnd w:id="1201"/>
      <w:r w:rsidR="002F3288" w:rsidRPr="008B68BE">
        <w:rPr>
          <w:rFonts w:eastAsiaTheme="minorHAnsi" w:cstheme="minorBidi"/>
          <w:color w:val="auto"/>
          <w:sz w:val="20"/>
          <w:szCs w:val="20"/>
          <w:highlight w:val="green"/>
        </w:rPr>
        <w:t xml:space="preserve"> </w:t>
      </w:r>
    </w:p>
    <w:p w14:paraId="0ABE1116" w14:textId="150EF74C" w:rsidR="002F3288" w:rsidRPr="008B68BE" w:rsidRDefault="002F3288" w:rsidP="003B1265">
      <w:pPr>
        <w:pStyle w:val="BodyText"/>
        <w:numPr>
          <w:ilvl w:val="0"/>
          <w:numId w:val="37"/>
        </w:numPr>
        <w:jc w:val="both"/>
        <w:rPr>
          <w:color w:val="auto"/>
          <w:highlight w:val="green"/>
        </w:rPr>
      </w:pPr>
      <w:r w:rsidRPr="008B68BE">
        <w:rPr>
          <w:color w:val="auto"/>
          <w:highlight w:val="green"/>
        </w:rPr>
        <w:t xml:space="preserve">Bidding generation </w:t>
      </w:r>
      <w:r w:rsidR="00E804FC" w:rsidRPr="008B68BE">
        <w:rPr>
          <w:color w:val="auto"/>
          <w:highlight w:val="green"/>
        </w:rPr>
        <w:t xml:space="preserve">down through the balancing mechanism </w:t>
      </w:r>
      <w:r w:rsidR="00AF37F3" w:rsidRPr="008B68BE">
        <w:rPr>
          <w:color w:val="auto"/>
          <w:highlight w:val="green"/>
        </w:rPr>
        <w:t>through the use of BM Unit Bid Offer Accep</w:t>
      </w:r>
      <w:r w:rsidR="004F4FDB" w:rsidRPr="008B68BE">
        <w:rPr>
          <w:color w:val="auto"/>
          <w:highlight w:val="green"/>
        </w:rPr>
        <w:t>t</w:t>
      </w:r>
      <w:r w:rsidR="00AF37F3" w:rsidRPr="008B68BE">
        <w:rPr>
          <w:color w:val="auto"/>
          <w:highlight w:val="green"/>
        </w:rPr>
        <w:t>ances</w:t>
      </w:r>
      <w:r w:rsidR="00D4402B" w:rsidRPr="008B68BE">
        <w:rPr>
          <w:color w:val="auto"/>
          <w:highlight w:val="green"/>
        </w:rPr>
        <w:t>;</w:t>
      </w:r>
    </w:p>
    <w:p w14:paraId="70F16B95" w14:textId="7A31E543" w:rsidR="00E804FC" w:rsidRPr="008B68BE" w:rsidRDefault="00D4402B" w:rsidP="003B1265">
      <w:pPr>
        <w:pStyle w:val="BodyText"/>
        <w:numPr>
          <w:ilvl w:val="0"/>
          <w:numId w:val="37"/>
        </w:numPr>
        <w:jc w:val="both"/>
        <w:rPr>
          <w:color w:val="auto"/>
          <w:highlight w:val="green"/>
        </w:rPr>
      </w:pPr>
      <w:r w:rsidRPr="008B68BE">
        <w:rPr>
          <w:color w:val="auto"/>
          <w:highlight w:val="green"/>
        </w:rPr>
        <w:t>Ensuring sufficient n</w:t>
      </w:r>
      <w:r w:rsidR="00E804FC" w:rsidRPr="008B68BE">
        <w:rPr>
          <w:color w:val="auto"/>
          <w:highlight w:val="green"/>
        </w:rPr>
        <w:t xml:space="preserve">egative reserve active power margin, as provided for in </w:t>
      </w:r>
      <w:r w:rsidR="00E804FC" w:rsidRPr="008B68BE">
        <w:rPr>
          <w:i/>
          <w:color w:val="auto"/>
          <w:highlight w:val="green"/>
        </w:rPr>
        <w:t>Grid Code BC2</w:t>
      </w:r>
      <w:r w:rsidR="005A641D" w:rsidRPr="008B68BE">
        <w:rPr>
          <w:i/>
          <w:color w:val="auto"/>
          <w:highlight w:val="green"/>
        </w:rPr>
        <w:t>.9.4</w:t>
      </w:r>
      <w:r w:rsidRPr="008B68BE">
        <w:rPr>
          <w:color w:val="auto"/>
          <w:highlight w:val="green"/>
        </w:rPr>
        <w:t>;</w:t>
      </w:r>
      <w:r w:rsidR="001A1BA0" w:rsidRPr="008B68BE">
        <w:rPr>
          <w:color w:val="auto"/>
          <w:highlight w:val="green"/>
        </w:rPr>
        <w:t xml:space="preserve"> and</w:t>
      </w:r>
      <w:r w:rsidRPr="008B68BE">
        <w:rPr>
          <w:color w:val="auto"/>
          <w:highlight w:val="green"/>
        </w:rPr>
        <w:t xml:space="preserve"> </w:t>
      </w:r>
    </w:p>
    <w:p w14:paraId="2132B736" w14:textId="4C666899" w:rsidR="00C925B5" w:rsidRPr="00554588" w:rsidRDefault="00C925B5" w:rsidP="003B1265">
      <w:pPr>
        <w:pStyle w:val="BodyText"/>
        <w:numPr>
          <w:ilvl w:val="0"/>
          <w:numId w:val="37"/>
        </w:numPr>
        <w:jc w:val="both"/>
        <w:rPr>
          <w:color w:val="auto"/>
        </w:rPr>
      </w:pPr>
      <w:r w:rsidRPr="008B68BE">
        <w:rPr>
          <w:color w:val="auto"/>
          <w:highlight w:val="green"/>
        </w:rPr>
        <w:t xml:space="preserve">Instructing </w:t>
      </w:r>
      <w:r w:rsidR="009D221A" w:rsidRPr="008B68BE">
        <w:rPr>
          <w:color w:val="auto"/>
          <w:highlight w:val="green"/>
        </w:rPr>
        <w:t>DNO</w:t>
      </w:r>
      <w:r w:rsidR="000F5B0E" w:rsidRPr="008B68BE">
        <w:rPr>
          <w:color w:val="auto"/>
          <w:highlight w:val="green"/>
        </w:rPr>
        <w:t>s</w:t>
      </w:r>
      <w:r w:rsidRPr="008B68BE">
        <w:rPr>
          <w:color w:val="auto"/>
          <w:highlight w:val="green"/>
        </w:rPr>
        <w:t xml:space="preserve"> to curtail </w:t>
      </w:r>
      <w:r w:rsidR="008E72EC" w:rsidRPr="008B68BE">
        <w:rPr>
          <w:color w:val="auto"/>
          <w:highlight w:val="green"/>
        </w:rPr>
        <w:t xml:space="preserve">the export of </w:t>
      </w:r>
      <w:r w:rsidRPr="008B68BE">
        <w:rPr>
          <w:color w:val="auto"/>
          <w:highlight w:val="green"/>
        </w:rPr>
        <w:t xml:space="preserve">embedded generation </w:t>
      </w:r>
      <w:r w:rsidR="008E72EC" w:rsidRPr="008B68BE">
        <w:rPr>
          <w:color w:val="auto"/>
          <w:highlight w:val="green"/>
        </w:rPr>
        <w:t xml:space="preserve">output </w:t>
      </w:r>
      <w:r w:rsidR="000D3725" w:rsidRPr="008B68BE">
        <w:rPr>
          <w:color w:val="auto"/>
          <w:highlight w:val="green"/>
        </w:rPr>
        <w:t xml:space="preserve">(where those embedded generators </w:t>
      </w:r>
      <w:r w:rsidR="008E72EC" w:rsidRPr="008B68BE">
        <w:rPr>
          <w:color w:val="auto"/>
          <w:highlight w:val="green"/>
        </w:rPr>
        <w:t xml:space="preserve">do not have a </w:t>
      </w:r>
      <w:r w:rsidR="00EF77CE" w:rsidRPr="008B68BE">
        <w:rPr>
          <w:color w:val="auto"/>
          <w:highlight w:val="green"/>
        </w:rPr>
        <w:t>CUSC contract</w:t>
      </w:r>
      <w:r w:rsidR="000D3725" w:rsidRPr="008B68BE">
        <w:rPr>
          <w:color w:val="auto"/>
          <w:highlight w:val="green"/>
        </w:rPr>
        <w:t>)</w:t>
      </w:r>
      <w:r w:rsidR="00EF77CE" w:rsidRPr="008B68BE">
        <w:rPr>
          <w:color w:val="auto"/>
          <w:highlight w:val="green"/>
        </w:rPr>
        <w:t xml:space="preserve"> as provided for in </w:t>
      </w:r>
      <w:r w:rsidR="00000E07" w:rsidRPr="008B68BE">
        <w:rPr>
          <w:i/>
          <w:color w:val="auto"/>
          <w:highlight w:val="green"/>
        </w:rPr>
        <w:t xml:space="preserve">Grid Code </w:t>
      </w:r>
      <w:r w:rsidR="001B0CC0" w:rsidRPr="008B68BE">
        <w:rPr>
          <w:i/>
          <w:color w:val="auto"/>
          <w:highlight w:val="green"/>
        </w:rPr>
        <w:t>OC6B</w:t>
      </w:r>
      <w:r w:rsidR="00380210" w:rsidRPr="008B68BE">
        <w:rPr>
          <w:color w:val="auto"/>
          <w:highlight w:val="green"/>
        </w:rPr>
        <w:t xml:space="preserve"> and </w:t>
      </w:r>
      <w:r w:rsidR="00380210" w:rsidRPr="008B68BE">
        <w:rPr>
          <w:i/>
          <w:color w:val="auto"/>
          <w:highlight w:val="green"/>
        </w:rPr>
        <w:t>OC7</w:t>
      </w:r>
      <w:r w:rsidR="00751FD8" w:rsidRPr="00554588">
        <w:rPr>
          <w:color w:val="auto"/>
        </w:rPr>
        <w:t>.</w:t>
      </w:r>
    </w:p>
    <w:p w14:paraId="3EB44FBE" w14:textId="77777777" w:rsidR="004C75DE" w:rsidRDefault="004C75DE" w:rsidP="000226A1">
      <w:pPr>
        <w:ind w:left="530"/>
      </w:pPr>
    </w:p>
    <w:p w14:paraId="680ACC64" w14:textId="77777777" w:rsidR="000226A1" w:rsidRPr="005302D4" w:rsidRDefault="000226A1" w:rsidP="00D81794">
      <w:pPr>
        <w:pStyle w:val="Heading2"/>
      </w:pPr>
      <w:bookmarkStart w:id="1202" w:name="_Toc532811328"/>
      <w:bookmarkStart w:id="1203" w:name="_Toc16863249"/>
      <w:bookmarkStart w:id="1204" w:name="_Toc128731916"/>
      <w:r>
        <w:t>Rota Load Disconnection Procedure</w:t>
      </w:r>
      <w:bookmarkEnd w:id="1202"/>
      <w:bookmarkEnd w:id="1203"/>
      <w:bookmarkEnd w:id="1204"/>
      <w:r>
        <w:t xml:space="preserve"> </w:t>
      </w:r>
    </w:p>
    <w:p w14:paraId="01501503" w14:textId="77777777" w:rsidR="000226A1" w:rsidRDefault="000226A1" w:rsidP="000226A1">
      <w:pPr>
        <w:rPr>
          <w:u w:val="single"/>
        </w:rPr>
      </w:pPr>
    </w:p>
    <w:p w14:paraId="365EC6CC" w14:textId="680B427F" w:rsidR="000226A1" w:rsidRDefault="00E0402A" w:rsidP="00781792">
      <w:pPr>
        <w:ind w:left="720" w:hanging="720"/>
        <w:jc w:val="both"/>
      </w:pPr>
      <w:r w:rsidRPr="00682878">
        <w:rPr>
          <w:color w:val="auto"/>
        </w:rPr>
        <w:t>5</w:t>
      </w:r>
      <w:r w:rsidR="000226A1" w:rsidRPr="00682878">
        <w:rPr>
          <w:color w:val="auto"/>
        </w:rPr>
        <w:t>.</w:t>
      </w:r>
      <w:r w:rsidR="005A641D" w:rsidRPr="00682878">
        <w:rPr>
          <w:color w:val="auto"/>
        </w:rPr>
        <w:t>10</w:t>
      </w:r>
      <w:r w:rsidR="000226A1" w:rsidRPr="00157370">
        <w:rPr>
          <w:color w:val="auto"/>
        </w:rPr>
        <w:t>.1</w:t>
      </w:r>
      <w:r w:rsidR="000226A1" w:rsidRPr="00157370">
        <w:rPr>
          <w:color w:val="auto"/>
        </w:rPr>
        <w:tab/>
      </w:r>
      <w:r w:rsidR="000226A1" w:rsidRPr="00157370">
        <w:rPr>
          <w:i/>
          <w:color w:val="auto"/>
        </w:rPr>
        <w:t>Rota Load Disconnections</w:t>
      </w:r>
      <w:r w:rsidR="000226A1" w:rsidRPr="00157370">
        <w:rPr>
          <w:color w:val="auto"/>
        </w:rPr>
        <w:t xml:space="preserve"> are described in the </w:t>
      </w:r>
      <w:r w:rsidR="000226A1" w:rsidRPr="00157370">
        <w:rPr>
          <w:i/>
          <w:color w:val="auto"/>
        </w:rPr>
        <w:t>Electricity Supply Emergency Code</w:t>
      </w:r>
      <w:r w:rsidR="000226A1" w:rsidRPr="00157370">
        <w:rPr>
          <w:color w:val="auto"/>
          <w:vertAlign w:val="superscript"/>
        </w:rPr>
        <w:footnoteReference w:id="9"/>
      </w:r>
      <w:r w:rsidR="000226A1" w:rsidRPr="00157370">
        <w:rPr>
          <w:color w:val="auto"/>
        </w:rPr>
        <w:t xml:space="preserve">.  In an electricity supply emergency, it may be necessary to restrict customers' consumption of electricity by the issue of directions under the </w:t>
      </w:r>
      <w:r w:rsidR="000226A1" w:rsidRPr="00157370">
        <w:rPr>
          <w:i/>
          <w:color w:val="auto"/>
        </w:rPr>
        <w:t xml:space="preserve">Energy Act 1976 </w:t>
      </w:r>
      <w:r w:rsidR="000226A1" w:rsidRPr="00157370">
        <w:rPr>
          <w:color w:val="auto"/>
        </w:rPr>
        <w:t xml:space="preserve">or the </w:t>
      </w:r>
      <w:r w:rsidR="000226A1" w:rsidRPr="00157370">
        <w:rPr>
          <w:i/>
          <w:color w:val="auto"/>
        </w:rPr>
        <w:t>Electricity Act 1989</w:t>
      </w:r>
      <w:r w:rsidR="000226A1" w:rsidRPr="00157370">
        <w:rPr>
          <w:color w:val="auto"/>
        </w:rPr>
        <w:t xml:space="preserve"> requiring rota disconnections and associated restrictions.</w:t>
      </w:r>
    </w:p>
    <w:p w14:paraId="4BCA2F78" w14:textId="79DE10F6" w:rsidR="000226A1" w:rsidRDefault="00E0402A" w:rsidP="008F2821">
      <w:pPr>
        <w:ind w:left="720" w:hanging="720"/>
        <w:jc w:val="both"/>
      </w:pPr>
      <w:r w:rsidRPr="00682878">
        <w:rPr>
          <w:color w:val="auto"/>
        </w:rPr>
        <w:t>5</w:t>
      </w:r>
      <w:r w:rsidR="000226A1" w:rsidRPr="00682878">
        <w:rPr>
          <w:color w:val="auto"/>
        </w:rPr>
        <w:t>.</w:t>
      </w:r>
      <w:r w:rsidR="005A641D" w:rsidRPr="00682878">
        <w:rPr>
          <w:color w:val="auto"/>
        </w:rPr>
        <w:t>10</w:t>
      </w:r>
      <w:r w:rsidR="000226A1" w:rsidRPr="00157370">
        <w:rPr>
          <w:color w:val="auto"/>
        </w:rPr>
        <w:t>.2</w:t>
      </w:r>
      <w:r w:rsidR="000226A1" w:rsidRPr="00157370">
        <w:rPr>
          <w:color w:val="auto"/>
        </w:rPr>
        <w:tab/>
        <w:t xml:space="preserve">If the </w:t>
      </w:r>
      <w:ins w:id="1205" w:author="Johnson (ESO), Antony" w:date="2023-02-23T12:45:00Z">
        <w:r w:rsidR="0067125B">
          <w:rPr>
            <w:color w:val="auto"/>
          </w:rPr>
          <w:t>DESNZ</w:t>
        </w:r>
      </w:ins>
      <w:del w:id="1206" w:author="Johnson (ESO), Antony" w:date="2023-02-23T12:45:00Z">
        <w:r w:rsidR="000226A1" w:rsidRPr="00157370" w:rsidDel="0067125B">
          <w:rPr>
            <w:color w:val="auto"/>
          </w:rPr>
          <w:delText>BEIS</w:delText>
        </w:r>
      </w:del>
      <w:r w:rsidR="000226A1" w:rsidRPr="00157370">
        <w:rPr>
          <w:color w:val="auto"/>
        </w:rPr>
        <w:t xml:space="preserve"> Emergency Response Team decides that rota disconnections must be introduced, the Secretary of State for </w:t>
      </w:r>
      <w:ins w:id="1207" w:author="Johnson (ESO), Antony" w:date="2023-02-23T12:45:00Z">
        <w:r w:rsidR="0067125B">
          <w:rPr>
            <w:color w:val="auto"/>
          </w:rPr>
          <w:t xml:space="preserve">the </w:t>
        </w:r>
        <w:r w:rsidR="00C56985">
          <w:rPr>
            <w:color w:val="auto"/>
          </w:rPr>
          <w:t xml:space="preserve">Department </w:t>
        </w:r>
      </w:ins>
      <w:ins w:id="1208" w:author="Johnson (ESO), Antony" w:date="2023-02-23T12:46:00Z">
        <w:r w:rsidR="002C1E02">
          <w:rPr>
            <w:color w:val="auto"/>
          </w:rPr>
          <w:t>for</w:t>
        </w:r>
      </w:ins>
      <w:ins w:id="1209" w:author="Johnson (ESO), Antony" w:date="2023-02-23T12:45:00Z">
        <w:r w:rsidR="00C56985">
          <w:rPr>
            <w:color w:val="auto"/>
          </w:rPr>
          <w:t xml:space="preserve"> Energy Security</w:t>
        </w:r>
      </w:ins>
      <w:ins w:id="1210" w:author="Johnson (ESO), Antony" w:date="2023-02-23T12:46:00Z">
        <w:r w:rsidR="00C56985">
          <w:rPr>
            <w:color w:val="auto"/>
          </w:rPr>
          <w:t xml:space="preserve"> and Net Zero</w:t>
        </w:r>
      </w:ins>
      <w:del w:id="1211" w:author="Johnson (ESO), Antony" w:date="2023-02-23T12:45:00Z">
        <w:r w:rsidR="000226A1" w:rsidRPr="00157370" w:rsidDel="0067125B">
          <w:rPr>
            <w:color w:val="auto"/>
          </w:rPr>
          <w:delText>Business, Energy and Industrial Strategy</w:delText>
        </w:r>
      </w:del>
      <w:r w:rsidR="000226A1" w:rsidRPr="00157370">
        <w:rPr>
          <w:color w:val="auto"/>
        </w:rPr>
        <w:t xml:space="preserve"> </w:t>
      </w:r>
      <w:r w:rsidR="002668C4">
        <w:rPr>
          <w:color w:val="auto"/>
        </w:rPr>
        <w:t>(</w:t>
      </w:r>
      <w:ins w:id="1212" w:author="Johnson (ESO), Antony" w:date="2023-02-23T12:46:00Z">
        <w:r w:rsidR="002C1E02">
          <w:rPr>
            <w:color w:val="auto"/>
          </w:rPr>
          <w:t>DESNZ</w:t>
        </w:r>
      </w:ins>
      <w:del w:id="1213" w:author="Johnson (ESO), Antony" w:date="2023-02-23T12:46:00Z">
        <w:r w:rsidR="002668C4" w:rsidDel="002C1E02">
          <w:rPr>
            <w:color w:val="auto"/>
          </w:rPr>
          <w:delText>BEIS</w:delText>
        </w:r>
      </w:del>
      <w:r w:rsidR="002668C4">
        <w:rPr>
          <w:color w:val="auto"/>
        </w:rPr>
        <w:t xml:space="preserve">) </w:t>
      </w:r>
      <w:r w:rsidR="000226A1" w:rsidRPr="00157370">
        <w:rPr>
          <w:color w:val="auto"/>
        </w:rPr>
        <w:t xml:space="preserve">will implement the emergency powers in the </w:t>
      </w:r>
      <w:r w:rsidR="000226A1" w:rsidRPr="00157370">
        <w:rPr>
          <w:i/>
          <w:color w:val="auto"/>
        </w:rPr>
        <w:t>Energy Act 1976</w:t>
      </w:r>
      <w:r w:rsidR="000226A1" w:rsidRPr="00157370">
        <w:rPr>
          <w:color w:val="auto"/>
        </w:rPr>
        <w:t xml:space="preserve">.  </w:t>
      </w:r>
      <w:ins w:id="1214" w:author="Johnson (ESO), Antony" w:date="2023-02-23T12:47:00Z">
        <w:r w:rsidR="005102C7">
          <w:rPr>
            <w:color w:val="auto"/>
          </w:rPr>
          <w:t>DESNZ</w:t>
        </w:r>
      </w:ins>
      <w:del w:id="1215" w:author="Johnson (ESO), Antony" w:date="2023-02-23T12:47:00Z">
        <w:r w:rsidR="000226A1" w:rsidRPr="00157370" w:rsidDel="005102C7">
          <w:rPr>
            <w:color w:val="auto"/>
          </w:rPr>
          <w:delText>BEIS</w:delText>
        </w:r>
      </w:del>
      <w:r w:rsidR="000226A1" w:rsidRPr="00157370">
        <w:rPr>
          <w:color w:val="auto"/>
        </w:rPr>
        <w:t xml:space="preserve"> can then issue a direction to all Network Operators affected to implement a schedule of rota disconnections across their licence area(s) throughout the period of the emergency.  Under this direction and within the provisions of the </w:t>
      </w:r>
      <w:r w:rsidR="000226A1" w:rsidRPr="00157370">
        <w:rPr>
          <w:i/>
          <w:color w:val="auto"/>
        </w:rPr>
        <w:t>Grid Code</w:t>
      </w:r>
      <w:r w:rsidR="000226A1" w:rsidRPr="00157370">
        <w:rPr>
          <w:color w:val="auto"/>
        </w:rPr>
        <w:t xml:space="preserve">, </w:t>
      </w:r>
      <w:r w:rsidR="003C6529" w:rsidRPr="00157370">
        <w:rPr>
          <w:color w:val="auto"/>
        </w:rPr>
        <w:t>NGESO</w:t>
      </w:r>
      <w:r w:rsidR="000226A1" w:rsidRPr="00157370">
        <w:rPr>
          <w:color w:val="auto"/>
        </w:rPr>
        <w:t xml:space="preserve"> will determine the level of disconnections required and instruct </w:t>
      </w:r>
      <w:r w:rsidR="00D066D3" w:rsidRPr="00157370">
        <w:rPr>
          <w:color w:val="auto"/>
        </w:rPr>
        <w:t xml:space="preserve">Network </w:t>
      </w:r>
      <w:r w:rsidR="000226A1" w:rsidRPr="00157370">
        <w:rPr>
          <w:color w:val="auto"/>
        </w:rPr>
        <w:t>O</w:t>
      </w:r>
      <w:r w:rsidR="00D066D3" w:rsidRPr="00157370">
        <w:rPr>
          <w:color w:val="auto"/>
        </w:rPr>
        <w:t>perator</w:t>
      </w:r>
      <w:r w:rsidR="000226A1" w:rsidRPr="00157370">
        <w:rPr>
          <w:color w:val="auto"/>
        </w:rPr>
        <w:t>s accordingly.</w:t>
      </w:r>
    </w:p>
    <w:p w14:paraId="5A0F7BAE" w14:textId="2A531A70" w:rsidR="000226A1" w:rsidRPr="00157370" w:rsidRDefault="00E0402A" w:rsidP="00781792">
      <w:pPr>
        <w:ind w:left="720" w:hanging="720"/>
        <w:jc w:val="both"/>
        <w:rPr>
          <w:color w:val="auto"/>
        </w:rPr>
      </w:pPr>
      <w:r>
        <w:t>5</w:t>
      </w:r>
      <w:r w:rsidR="000226A1" w:rsidRPr="00A24CAD">
        <w:t>.</w:t>
      </w:r>
      <w:r w:rsidR="005A641D">
        <w:t>10</w:t>
      </w:r>
      <w:r w:rsidR="000226A1" w:rsidRPr="00A24CAD">
        <w:t>.3</w:t>
      </w:r>
      <w:r w:rsidR="000226A1" w:rsidRPr="00A24CAD">
        <w:tab/>
      </w:r>
      <w:r w:rsidR="000226A1" w:rsidRPr="00157370">
        <w:rPr>
          <w:color w:val="auto"/>
        </w:rPr>
        <w:t xml:space="preserve">Under the </w:t>
      </w:r>
      <w:r w:rsidR="000226A1" w:rsidRPr="00157370">
        <w:rPr>
          <w:i/>
          <w:color w:val="auto"/>
        </w:rPr>
        <w:t>Electricity Supply Emergency Code</w:t>
      </w:r>
      <w:r w:rsidR="000226A1" w:rsidRPr="00157370">
        <w:rPr>
          <w:color w:val="auto"/>
        </w:rPr>
        <w:t xml:space="preserve"> customers vital to national infrastructure are entitled to apply to </w:t>
      </w:r>
      <w:ins w:id="1216" w:author="Johnson (ESO), Antony" w:date="2023-02-23T12:47:00Z">
        <w:r w:rsidR="005102C7">
          <w:rPr>
            <w:color w:val="auto"/>
          </w:rPr>
          <w:t>DESNZ</w:t>
        </w:r>
      </w:ins>
      <w:del w:id="1217" w:author="Johnson (ESO), Antony" w:date="2023-02-23T12:47:00Z">
        <w:r w:rsidR="000226A1" w:rsidRPr="00157370" w:rsidDel="005102C7">
          <w:rPr>
            <w:color w:val="auto"/>
          </w:rPr>
          <w:delText>BEIS</w:delText>
        </w:r>
      </w:del>
      <w:r w:rsidR="000226A1" w:rsidRPr="00157370">
        <w:rPr>
          <w:color w:val="auto"/>
        </w:rPr>
        <w:t xml:space="preserve"> for Protected status.  </w:t>
      </w:r>
      <w:r w:rsidR="00D066D3" w:rsidRPr="00157370">
        <w:rPr>
          <w:color w:val="auto"/>
        </w:rPr>
        <w:t xml:space="preserve">Network </w:t>
      </w:r>
      <w:r w:rsidR="00352688" w:rsidRPr="00157370">
        <w:rPr>
          <w:color w:val="auto"/>
        </w:rPr>
        <w:t>Operators are</w:t>
      </w:r>
      <w:r w:rsidR="000226A1" w:rsidRPr="00157370">
        <w:rPr>
          <w:color w:val="auto"/>
        </w:rPr>
        <w:t xml:space="preserve"> obliged to review the </w:t>
      </w:r>
      <w:r w:rsidR="000226A1" w:rsidRPr="00157370">
        <w:rPr>
          <w:color w:val="auto"/>
        </w:rPr>
        <w:lastRenderedPageBreak/>
        <w:t xml:space="preserve">Protected Site List every 2 years and provide an update to </w:t>
      </w:r>
      <w:ins w:id="1218" w:author="Johnson (ESO), Antony" w:date="2023-02-23T12:47:00Z">
        <w:r w:rsidR="005102C7">
          <w:rPr>
            <w:color w:val="auto"/>
          </w:rPr>
          <w:t>DESNZ</w:t>
        </w:r>
      </w:ins>
      <w:del w:id="1219" w:author="Johnson (ESO), Antony" w:date="2023-02-23T12:47:00Z">
        <w:r w:rsidR="000226A1" w:rsidRPr="00157370" w:rsidDel="005102C7">
          <w:rPr>
            <w:color w:val="auto"/>
          </w:rPr>
          <w:delText>BEIS</w:delText>
        </w:r>
      </w:del>
      <w:r w:rsidR="000226A1" w:rsidRPr="00157370">
        <w:rPr>
          <w:color w:val="auto"/>
        </w:rPr>
        <w:t xml:space="preserve"> </w:t>
      </w:r>
      <w:r w:rsidR="00000E07" w:rsidRPr="002668C4">
        <w:rPr>
          <w:color w:val="auto"/>
        </w:rPr>
        <w:t>by</w:t>
      </w:r>
      <w:r w:rsidR="000226A1" w:rsidRPr="00157370">
        <w:rPr>
          <w:color w:val="auto"/>
        </w:rPr>
        <w:t xml:space="preserve"> 1</w:t>
      </w:r>
      <w:r w:rsidR="000226A1" w:rsidRPr="00157370">
        <w:rPr>
          <w:color w:val="auto"/>
          <w:vertAlign w:val="superscript"/>
        </w:rPr>
        <w:t>st</w:t>
      </w:r>
      <w:r w:rsidR="000226A1" w:rsidRPr="00157370">
        <w:rPr>
          <w:color w:val="auto"/>
        </w:rPr>
        <w:t xml:space="preserve"> October</w:t>
      </w:r>
      <w:r w:rsidR="00414E36" w:rsidRPr="002668C4">
        <w:rPr>
          <w:color w:val="auto"/>
        </w:rPr>
        <w:t xml:space="preserve"> </w:t>
      </w:r>
      <w:r w:rsidR="00414E36" w:rsidRPr="008B68BE">
        <w:rPr>
          <w:color w:val="auto"/>
          <w:highlight w:val="green"/>
        </w:rPr>
        <w:t>of the review year</w:t>
      </w:r>
      <w:r w:rsidR="000226A1" w:rsidRPr="00157370">
        <w:rPr>
          <w:color w:val="auto"/>
        </w:rPr>
        <w:t>.</w:t>
      </w:r>
    </w:p>
    <w:p w14:paraId="13A411B9" w14:textId="6D3119E6" w:rsidR="00781792" w:rsidRPr="00157370" w:rsidDel="00A4214D" w:rsidRDefault="00781792" w:rsidP="00195BF7">
      <w:pPr>
        <w:jc w:val="both"/>
        <w:rPr>
          <w:del w:id="1220" w:author="Johnson (ESO), Antony" w:date="2023-03-02T19:59:00Z"/>
          <w:sz w:val="24"/>
        </w:rPr>
      </w:pPr>
    </w:p>
    <w:p w14:paraId="1F08A0B3" w14:textId="49C3B347" w:rsidR="000226A1" w:rsidDel="00A4214D" w:rsidRDefault="007B4AF7" w:rsidP="00D81794">
      <w:pPr>
        <w:pStyle w:val="Heading1"/>
        <w:rPr>
          <w:del w:id="1221" w:author="Johnson (ESO), Antony" w:date="2023-03-02T19:59:00Z"/>
        </w:rPr>
      </w:pPr>
      <w:bookmarkStart w:id="1222" w:name="_Toc532811330"/>
      <w:bookmarkStart w:id="1223" w:name="_Toc128731917"/>
      <w:del w:id="1224" w:author="Johnson (ESO), Antony" w:date="2023-03-02T19:59:00Z">
        <w:r w:rsidRPr="00195BF7" w:rsidDel="00A4214D">
          <w:rPr>
            <w:b w:val="0"/>
            <w:bCs w:val="0"/>
          </w:rPr>
          <w:delText>Resilie</w:delText>
        </w:r>
        <w:r w:rsidDel="00A4214D">
          <w:delText xml:space="preserve">nce Measures to be </w:delText>
        </w:r>
        <w:r w:rsidR="000226A1" w:rsidDel="00A4214D">
          <w:delText>I</w:delText>
        </w:r>
        <w:r w:rsidDel="00A4214D">
          <w:delText>mplemented by GB Parties</w:delText>
        </w:r>
        <w:bookmarkEnd w:id="1222"/>
        <w:bookmarkEnd w:id="1223"/>
      </w:del>
    </w:p>
    <w:p w14:paraId="75FFC999" w14:textId="5ECEA8C4" w:rsidR="000226A1" w:rsidDel="00A4214D" w:rsidRDefault="000226A1" w:rsidP="00781792">
      <w:pPr>
        <w:ind w:firstLine="720"/>
        <w:rPr>
          <w:del w:id="1225" w:author="Johnson (ESO), Antony" w:date="2023-03-02T19:59:00Z"/>
        </w:rPr>
      </w:pPr>
      <w:del w:id="1226" w:author="Johnson (ESO), Antony" w:date="2023-03-02T19:59:00Z">
        <w:r w:rsidRPr="00157370" w:rsidDel="00A4214D">
          <w:rPr>
            <w:color w:val="auto"/>
          </w:rPr>
          <w:delText xml:space="preserve">In Accordance with </w:delText>
        </w:r>
        <w:r w:rsidR="003C6529" w:rsidRPr="00157370" w:rsidDel="00A4214D">
          <w:rPr>
            <w:color w:val="auto"/>
          </w:rPr>
          <w:delText>EU NCER</w:delText>
        </w:r>
        <w:r w:rsidRPr="00157370" w:rsidDel="00A4214D">
          <w:rPr>
            <w:color w:val="auto"/>
          </w:rPr>
          <w:delText xml:space="preserve"> Article 11(4</w:delText>
        </w:r>
        <w:r w:rsidRPr="00D83B1B" w:rsidDel="00A4214D">
          <w:rPr>
            <w:color w:val="auto"/>
          </w:rPr>
          <w:delText>)</w:delText>
        </w:r>
        <w:r w:rsidR="00781792" w:rsidDel="00A4214D">
          <w:rPr>
            <w:color w:val="auto"/>
          </w:rPr>
          <w:delText>:</w:delText>
        </w:r>
      </w:del>
    </w:p>
    <w:p w14:paraId="3CBD4783" w14:textId="775AEDCC" w:rsidR="000226A1" w:rsidRPr="00157370" w:rsidDel="00A4214D" w:rsidRDefault="000226A1" w:rsidP="00157370">
      <w:pPr>
        <w:pStyle w:val="ListParagraph"/>
        <w:numPr>
          <w:ilvl w:val="0"/>
          <w:numId w:val="38"/>
        </w:numPr>
        <w:ind w:left="720" w:hanging="720"/>
        <w:jc w:val="both"/>
        <w:rPr>
          <w:del w:id="1227" w:author="Johnson (ESO), Antony" w:date="2023-03-02T19:59:00Z"/>
          <w:color w:val="auto"/>
        </w:rPr>
      </w:pPr>
      <w:del w:id="1228" w:author="Johnson (ESO), Antony" w:date="2023-03-02T19:59:00Z">
        <w:r w:rsidRPr="00157370" w:rsidDel="00A4214D">
          <w:rPr>
            <w:color w:val="auto"/>
          </w:rPr>
          <w:delText xml:space="preserve">Each </w:delText>
        </w:r>
        <w:r w:rsidR="00D066D3" w:rsidRPr="00157370" w:rsidDel="00A4214D">
          <w:rPr>
            <w:color w:val="auto"/>
          </w:rPr>
          <w:delText xml:space="preserve">GB Party which falls within the scope of the EU NCER as listed in Appendix </w:delText>
        </w:r>
        <w:r w:rsidR="00D026A4" w:rsidRPr="00157370" w:rsidDel="00A4214D">
          <w:rPr>
            <w:color w:val="auto"/>
          </w:rPr>
          <w:delText>A</w:delText>
        </w:r>
        <w:r w:rsidR="00D066D3" w:rsidRPr="00157370" w:rsidDel="00A4214D">
          <w:rPr>
            <w:color w:val="auto"/>
          </w:rPr>
          <w:delText xml:space="preserve"> of this System Defence Plan </w:delText>
        </w:r>
        <w:r w:rsidRPr="00157370" w:rsidDel="00A4214D">
          <w:rPr>
            <w:color w:val="auto"/>
          </w:rPr>
          <w:delText xml:space="preserve">must ensure their </w:delText>
        </w:r>
        <w:r w:rsidR="00195729" w:rsidRPr="00781792" w:rsidDel="00A4214D">
          <w:rPr>
            <w:color w:val="auto"/>
          </w:rPr>
          <w:delText>plant and apparatus</w:delText>
        </w:r>
        <w:r w:rsidR="00464F35" w:rsidRPr="00781792" w:rsidDel="00A4214D">
          <w:rPr>
            <w:color w:val="auto"/>
          </w:rPr>
          <w:delText>,</w:delText>
        </w:r>
        <w:r w:rsidR="00195729" w:rsidRPr="00781792" w:rsidDel="00A4214D">
          <w:rPr>
            <w:color w:val="auto"/>
          </w:rPr>
          <w:delText xml:space="preserve"> </w:delText>
        </w:r>
        <w:r w:rsidR="00464F35" w:rsidRPr="00781792" w:rsidDel="00A4214D">
          <w:rPr>
            <w:color w:val="auto"/>
          </w:rPr>
          <w:delText xml:space="preserve">equipment controlling that </w:delText>
        </w:r>
        <w:r w:rsidR="00464F35" w:rsidRPr="00D26F9B" w:rsidDel="00A4214D">
          <w:rPr>
            <w:color w:val="auto"/>
            <w:highlight w:val="green"/>
          </w:rPr>
          <w:delText xml:space="preserve">plant and apparatus </w:delText>
        </w:r>
        <w:r w:rsidR="008B303A" w:rsidRPr="00D26F9B" w:rsidDel="00A4214D">
          <w:rPr>
            <w:color w:val="auto"/>
            <w:highlight w:val="green"/>
          </w:rPr>
          <w:delText>(for example primary electrical plant, control, protection, metering equipment, computer facilities for the secure operation of the power system (including but not limited to SCADA</w:delText>
        </w:r>
      </w:del>
      <w:ins w:id="1229" w:author="Antony Johnson" w:date="2022-10-21T14:53:00Z">
        <w:del w:id="1230" w:author="Johnson (ESO), Antony" w:date="2023-03-02T19:59:00Z">
          <w:r w:rsidR="007A0D74" w:rsidRPr="00D26F9B" w:rsidDel="00A4214D">
            <w:rPr>
              <w:color w:val="auto"/>
              <w:highlight w:val="green"/>
            </w:rPr>
            <w:delText>, cyber security arra</w:delText>
          </w:r>
        </w:del>
      </w:ins>
      <w:ins w:id="1231" w:author="Antony Johnson" w:date="2022-10-21T14:54:00Z">
        <w:del w:id="1232" w:author="Johnson (ESO), Antony" w:date="2023-03-02T19:59:00Z">
          <w:r w:rsidR="007A0D74" w:rsidRPr="00D26F9B" w:rsidDel="00A4214D">
            <w:rPr>
              <w:color w:val="auto"/>
              <w:highlight w:val="green"/>
            </w:rPr>
            <w:delText xml:space="preserve">ngements, </w:delText>
          </w:r>
        </w:del>
      </w:ins>
      <w:ins w:id="1233" w:author="Antony Johnson" w:date="2022-10-21T14:55:00Z">
        <w:del w:id="1234" w:author="Johnson (ESO), Antony" w:date="2023-02-06T14:25:00Z">
          <w:r w:rsidR="008439B5" w:rsidRPr="00D26F9B" w:rsidDel="001D090B">
            <w:rPr>
              <w:color w:val="auto"/>
              <w:highlight w:val="green"/>
            </w:rPr>
            <w:delText>distribution restoration control systems</w:delText>
          </w:r>
        </w:del>
      </w:ins>
      <w:del w:id="1235" w:author="Johnson (ESO), Antony" w:date="2023-02-06T14:25:00Z">
        <w:r w:rsidR="008B303A" w:rsidRPr="00D26F9B" w:rsidDel="001D090B">
          <w:rPr>
            <w:color w:val="auto"/>
            <w:highlight w:val="green"/>
          </w:rPr>
          <w:delText xml:space="preserve"> </w:delText>
        </w:r>
      </w:del>
      <w:del w:id="1236" w:author="Johnson (ESO), Antony" w:date="2023-03-02T19:59:00Z">
        <w:r w:rsidR="008B303A" w:rsidRPr="00D26F9B" w:rsidDel="00A4214D">
          <w:rPr>
            <w:color w:val="auto"/>
            <w:highlight w:val="green"/>
          </w:rPr>
          <w:delText xml:space="preserve">and state estimator functions) and the availability of staff to operate those systems) </w:delText>
        </w:r>
        <w:r w:rsidR="004956B5" w:rsidRPr="00D26F9B" w:rsidDel="00A4214D">
          <w:rPr>
            <w:color w:val="auto"/>
            <w:highlight w:val="green"/>
          </w:rPr>
          <w:delText>and</w:delText>
        </w:r>
        <w:r w:rsidR="00464F35" w:rsidRPr="00D26F9B" w:rsidDel="00A4214D">
          <w:rPr>
            <w:color w:val="auto"/>
            <w:highlight w:val="green"/>
          </w:rPr>
          <w:delText xml:space="preserve"> the necessary personnel </w:delText>
        </w:r>
        <w:r w:rsidR="006C073E" w:rsidRPr="00D26F9B" w:rsidDel="00A4214D">
          <w:rPr>
            <w:color w:val="auto"/>
            <w:highlight w:val="green"/>
          </w:rPr>
          <w:delText>with the appropriate skill and knowledge</w:delText>
        </w:r>
        <w:r w:rsidR="006F05FB" w:rsidRPr="00D26F9B" w:rsidDel="00A4214D">
          <w:rPr>
            <w:color w:val="auto"/>
            <w:highlight w:val="green"/>
          </w:rPr>
          <w:delText xml:space="preserve"> to operate and control that plant and apparatus</w:delText>
        </w:r>
        <w:r w:rsidR="006C073E" w:rsidRPr="00157370" w:rsidDel="00A4214D">
          <w:rPr>
            <w:color w:val="auto"/>
          </w:rPr>
          <w:delText xml:space="preserve"> </w:delText>
        </w:r>
        <w:r w:rsidRPr="00157370" w:rsidDel="00A4214D">
          <w:rPr>
            <w:color w:val="auto"/>
          </w:rPr>
          <w:delText xml:space="preserve">available for at least </w:delText>
        </w:r>
      </w:del>
      <w:ins w:id="1237" w:author="Antony Johnson" w:date="2022-10-21T14:49:00Z">
        <w:del w:id="1238" w:author="Johnson (ESO), Antony" w:date="2023-03-02T19:59:00Z">
          <w:r w:rsidR="00FE43F6" w:rsidDel="00A4214D">
            <w:rPr>
              <w:color w:val="auto"/>
            </w:rPr>
            <w:delText>72</w:delText>
          </w:r>
        </w:del>
      </w:ins>
      <w:del w:id="1239" w:author="Johnson (ESO), Antony" w:date="2023-03-02T19:59:00Z">
        <w:r w:rsidRPr="00157370" w:rsidDel="00A4214D">
          <w:rPr>
            <w:color w:val="auto"/>
          </w:rPr>
          <w:delText>24 hours in the case of a local loss of external power</w:delText>
        </w:r>
      </w:del>
      <w:ins w:id="1240" w:author="Antony Johnson" w:date="2022-10-21T14:58:00Z">
        <w:del w:id="1241" w:author="Johnson (ESO), Antony" w:date="2023-03-02T19:59:00Z">
          <w:r w:rsidR="002C6BED" w:rsidDel="00A4214D">
            <w:rPr>
              <w:color w:val="auto"/>
            </w:rPr>
            <w:delText>.</w:delText>
          </w:r>
        </w:del>
      </w:ins>
      <w:del w:id="1242" w:author="Johnson (ESO), Antony" w:date="2023-03-02T19:59:00Z">
        <w:r w:rsidRPr="00157370" w:rsidDel="00A4214D">
          <w:rPr>
            <w:color w:val="auto"/>
          </w:rPr>
          <w:delText xml:space="preserve"> (</w:delText>
        </w:r>
        <w:r w:rsidR="003C6529" w:rsidRPr="00157370" w:rsidDel="00A4214D">
          <w:rPr>
            <w:color w:val="auto"/>
          </w:rPr>
          <w:delText>EU NCER</w:delText>
        </w:r>
        <w:r w:rsidRPr="00157370" w:rsidDel="00A4214D">
          <w:rPr>
            <w:color w:val="auto"/>
          </w:rPr>
          <w:delText xml:space="preserve"> Articles 41.1 and 42.2).</w:delText>
        </w:r>
      </w:del>
    </w:p>
    <w:p w14:paraId="3127E522" w14:textId="282D6A66" w:rsidR="000226A1" w:rsidRPr="00157370" w:rsidDel="00A4214D" w:rsidRDefault="00E0402A" w:rsidP="008F2821">
      <w:pPr>
        <w:ind w:left="720" w:hanging="720"/>
        <w:jc w:val="both"/>
        <w:rPr>
          <w:del w:id="1243" w:author="Johnson (ESO), Antony" w:date="2023-03-02T19:59:00Z"/>
          <w:color w:val="auto"/>
        </w:rPr>
      </w:pPr>
      <w:del w:id="1244" w:author="Johnson (ESO), Antony" w:date="2023-03-02T19:59:00Z">
        <w:r w:rsidRPr="00242148" w:rsidDel="00A4214D">
          <w:rPr>
            <w:color w:val="auto"/>
          </w:rPr>
          <w:delText>6</w:delText>
        </w:r>
        <w:r w:rsidR="000226A1" w:rsidRPr="00157370" w:rsidDel="00A4214D">
          <w:rPr>
            <w:color w:val="auto"/>
          </w:rPr>
          <w:delText>.</w:delText>
        </w:r>
      </w:del>
      <w:del w:id="1245" w:author="Johnson (ESO), Antony" w:date="2023-02-23T12:50:00Z">
        <w:r w:rsidR="00160DA6" w:rsidRPr="00157370" w:rsidDel="00C72B58">
          <w:rPr>
            <w:color w:val="auto"/>
          </w:rPr>
          <w:delText>1</w:delText>
        </w:r>
        <w:r w:rsidR="000226A1" w:rsidRPr="00157370" w:rsidDel="00C72B58">
          <w:rPr>
            <w:color w:val="auto"/>
          </w:rPr>
          <w:delText>.1</w:delText>
        </w:r>
      </w:del>
      <w:del w:id="1246" w:author="Johnson (ESO), Antony" w:date="2023-03-02T19:59:00Z">
        <w:r w:rsidR="000226A1" w:rsidRPr="00157370" w:rsidDel="00A4214D">
          <w:rPr>
            <w:color w:val="auto"/>
          </w:rPr>
          <w:tab/>
        </w:r>
        <w:r w:rsidR="00991763" w:rsidDel="00A4214D">
          <w:rPr>
            <w:color w:val="auto"/>
          </w:rPr>
          <w:delText>“</w:delText>
        </w:r>
        <w:r w:rsidR="000226A1" w:rsidRPr="00BB1BCC" w:rsidDel="00A4214D">
          <w:rPr>
            <w:color w:val="auto"/>
          </w:rPr>
          <w:delText>Critical</w:delText>
        </w:r>
        <w:r w:rsidR="000226A1" w:rsidRPr="00157370" w:rsidDel="00A4214D">
          <w:rPr>
            <w:color w:val="auto"/>
          </w:rPr>
          <w:delText xml:space="preserve"> </w:delText>
        </w:r>
        <w:r w:rsidR="00991763" w:rsidDel="00A4214D">
          <w:rPr>
            <w:color w:val="auto"/>
          </w:rPr>
          <w:delText>T</w:delText>
        </w:r>
        <w:r w:rsidR="000226A1" w:rsidRPr="00242148" w:rsidDel="00A4214D">
          <w:rPr>
            <w:color w:val="auto"/>
          </w:rPr>
          <w:delText>ools</w:delText>
        </w:r>
        <w:r w:rsidR="000226A1" w:rsidRPr="00157370" w:rsidDel="00A4214D">
          <w:rPr>
            <w:color w:val="auto"/>
          </w:rPr>
          <w:delText xml:space="preserve"> and </w:delText>
        </w:r>
        <w:r w:rsidR="00991763" w:rsidDel="00A4214D">
          <w:rPr>
            <w:color w:val="auto"/>
          </w:rPr>
          <w:delText>F</w:delText>
        </w:r>
        <w:r w:rsidR="000226A1" w:rsidRPr="00242148" w:rsidDel="00A4214D">
          <w:rPr>
            <w:color w:val="auto"/>
          </w:rPr>
          <w:delText>acilities</w:delText>
        </w:r>
        <w:r w:rsidR="00991763" w:rsidDel="00A4214D">
          <w:rPr>
            <w:color w:val="auto"/>
          </w:rPr>
          <w:delText>”</w:delText>
        </w:r>
        <w:r w:rsidR="000226A1" w:rsidRPr="00242148" w:rsidDel="00A4214D">
          <w:rPr>
            <w:color w:val="auto"/>
          </w:rPr>
          <w:delText xml:space="preserve"> </w:delText>
        </w:r>
        <w:r w:rsidR="00991763" w:rsidDel="00A4214D">
          <w:rPr>
            <w:color w:val="auto"/>
          </w:rPr>
          <w:delText>is</w:delText>
        </w:r>
        <w:r w:rsidR="0052396E" w:rsidDel="00A4214D">
          <w:rPr>
            <w:color w:val="auto"/>
          </w:rPr>
          <w:delText xml:space="preserve"> a</w:delText>
        </w:r>
        <w:r w:rsidR="000226A1" w:rsidRPr="00157370" w:rsidDel="00A4214D">
          <w:rPr>
            <w:color w:val="auto"/>
          </w:rPr>
          <w:delText xml:space="preserve"> defined </w:delText>
        </w:r>
        <w:r w:rsidR="0052396E" w:rsidRPr="00D26F9B" w:rsidDel="00A4214D">
          <w:rPr>
            <w:color w:val="auto"/>
            <w:highlight w:val="green"/>
          </w:rPr>
          <w:delText>term</w:delText>
        </w:r>
        <w:r w:rsidR="0052396E" w:rsidDel="00A4214D">
          <w:rPr>
            <w:color w:val="auto"/>
          </w:rPr>
          <w:delText xml:space="preserve"> </w:delText>
        </w:r>
        <w:r w:rsidR="0052396E" w:rsidRPr="00157370" w:rsidDel="00A4214D">
          <w:rPr>
            <w:color w:val="auto"/>
          </w:rPr>
          <w:delText xml:space="preserve">in </w:delText>
        </w:r>
        <w:r w:rsidR="0052396E" w:rsidRPr="00732A6B" w:rsidDel="00A4214D">
          <w:rPr>
            <w:color w:val="auto"/>
            <w:highlight w:val="green"/>
          </w:rPr>
          <w:delText>the Grid Code</w:delText>
        </w:r>
        <w:r w:rsidR="000226A1" w:rsidRPr="00157370" w:rsidDel="00A4214D">
          <w:rPr>
            <w:color w:val="auto"/>
          </w:rPr>
          <w:delText xml:space="preserve">, and </w:delText>
        </w:r>
      </w:del>
      <w:del w:id="1247" w:author="Johnson (ESO), Antony" w:date="2023-01-23T15:06:00Z">
        <w:r w:rsidR="000226A1" w:rsidRPr="00242148" w:rsidDel="00867BE6">
          <w:rPr>
            <w:color w:val="auto"/>
          </w:rPr>
          <w:delText>include</w:delText>
        </w:r>
        <w:r w:rsidR="00991763" w:rsidDel="00867BE6">
          <w:rPr>
            <w:color w:val="auto"/>
          </w:rPr>
          <w:delText>s</w:delText>
        </w:r>
      </w:del>
      <w:del w:id="1248" w:author="Johnson (ESO), Antony" w:date="2023-03-02T19:59:00Z">
        <w:r w:rsidR="000226A1" w:rsidRPr="00157370" w:rsidDel="00A4214D">
          <w:rPr>
            <w:color w:val="auto"/>
          </w:rPr>
          <w:delText>, but</w:delText>
        </w:r>
        <w:r w:rsidR="00991763" w:rsidRPr="00157370" w:rsidDel="00A4214D">
          <w:rPr>
            <w:color w:val="auto"/>
          </w:rPr>
          <w:delText xml:space="preserve"> </w:delText>
        </w:r>
        <w:r w:rsidR="00991763" w:rsidDel="00A4214D">
          <w:rPr>
            <w:color w:val="auto"/>
          </w:rPr>
          <w:delText>is</w:delText>
        </w:r>
        <w:r w:rsidR="000226A1" w:rsidRPr="00157370" w:rsidDel="00A4214D">
          <w:rPr>
            <w:color w:val="auto"/>
          </w:rPr>
          <w:delText xml:space="preserve"> not limited to, </w:delText>
        </w:r>
      </w:del>
      <w:ins w:id="1249" w:author="Halford(ESO), David" w:date="2022-12-28T13:29:00Z">
        <w:del w:id="1250" w:author="Johnson (ESO), Antony" w:date="2023-03-02T19:59:00Z">
          <w:r w:rsidR="000F1A39" w:rsidDel="00A4214D">
            <w:rPr>
              <w:color w:val="auto"/>
            </w:rPr>
            <w:delText xml:space="preserve"> </w:delText>
          </w:r>
        </w:del>
      </w:ins>
      <w:del w:id="1251" w:author="Johnson (ESO), Antony" w:date="2023-03-02T19:59:00Z">
        <w:r w:rsidR="000226A1" w:rsidRPr="00157370" w:rsidDel="00A4214D">
          <w:rPr>
            <w:color w:val="auto"/>
          </w:rPr>
          <w:delText xml:space="preserve">Supervisory, Control and Data Acquisition systems (SCADA), </w:delText>
        </w:r>
      </w:del>
      <w:ins w:id="1252" w:author="Antony Johnson" w:date="2022-11-18T15:45:00Z">
        <w:del w:id="1253" w:author="Johnson (ESO), Antony" w:date="2023-01-23T15:08:00Z">
          <w:r w:rsidR="00646A34" w:rsidDel="00066C6D">
            <w:rPr>
              <w:color w:val="auto"/>
            </w:rPr>
            <w:delText xml:space="preserve">the ability for plant and apparatus </w:delText>
          </w:r>
          <w:r w:rsidR="00C757CA" w:rsidDel="00066C6D">
            <w:rPr>
              <w:color w:val="auto"/>
            </w:rPr>
            <w:delText xml:space="preserve">to be operated even during a System Restoration event, </w:delText>
          </w:r>
        </w:del>
      </w:ins>
      <w:del w:id="1254" w:author="Johnson (ESO), Antony" w:date="2023-03-02T19:59:00Z">
        <w:r w:rsidR="000226A1" w:rsidRPr="00157370" w:rsidDel="00A4214D">
          <w:rPr>
            <w:color w:val="auto"/>
          </w:rPr>
          <w:delText>automatic logging devices and control telephony.</w:delText>
        </w:r>
        <w:r w:rsidR="0007296E" w:rsidDel="00A4214D">
          <w:rPr>
            <w:color w:val="auto"/>
          </w:rPr>
          <w:delText xml:space="preserve"> </w:delText>
        </w:r>
        <w:r w:rsidR="001021F8" w:rsidDel="00A4214D">
          <w:rPr>
            <w:color w:val="auto"/>
          </w:rPr>
          <w:delText xml:space="preserve"> </w:delText>
        </w:r>
        <w:r w:rsidR="00387584" w:rsidRPr="00732A6B" w:rsidDel="00A4214D">
          <w:rPr>
            <w:color w:val="auto"/>
            <w:highlight w:val="green"/>
          </w:rPr>
          <w:delText xml:space="preserve">Minimum resilience requirements for Critical Tools and Facilities are set out in the Grid Code.  </w:delText>
        </w:r>
        <w:r w:rsidR="009262C6" w:rsidRPr="00732A6B" w:rsidDel="00A4214D">
          <w:rPr>
            <w:color w:val="auto"/>
            <w:highlight w:val="green"/>
          </w:rPr>
          <w:delText>Similar requirements for Critical Tools and Facilities will be defined in the STC in due course.</w:delText>
        </w:r>
      </w:del>
    </w:p>
    <w:p w14:paraId="628E0837" w14:textId="6EA1A766" w:rsidR="000226A1" w:rsidRPr="00157370" w:rsidDel="00A4214D" w:rsidRDefault="00E0402A" w:rsidP="008F2821">
      <w:pPr>
        <w:ind w:left="720" w:hanging="720"/>
        <w:jc w:val="both"/>
        <w:rPr>
          <w:del w:id="1255" w:author="Johnson (ESO), Antony" w:date="2023-03-02T19:59:00Z"/>
          <w:color w:val="auto"/>
        </w:rPr>
      </w:pPr>
      <w:del w:id="1256" w:author="Johnson (ESO), Antony" w:date="2023-03-02T19:59:00Z">
        <w:r w:rsidRPr="00553E7E" w:rsidDel="00A4214D">
          <w:rPr>
            <w:color w:val="auto"/>
          </w:rPr>
          <w:delText>6</w:delText>
        </w:r>
        <w:r w:rsidR="000226A1" w:rsidRPr="00157370" w:rsidDel="00A4214D">
          <w:rPr>
            <w:color w:val="auto"/>
          </w:rPr>
          <w:delText>.</w:delText>
        </w:r>
      </w:del>
      <w:del w:id="1257" w:author="Johnson (ESO), Antony" w:date="2023-02-23T12:50:00Z">
        <w:r w:rsidR="00160DA6" w:rsidRPr="00157370" w:rsidDel="00C72B58">
          <w:rPr>
            <w:color w:val="auto"/>
          </w:rPr>
          <w:delText>1</w:delText>
        </w:r>
        <w:r w:rsidR="000226A1" w:rsidRPr="00157370" w:rsidDel="00C72B58">
          <w:rPr>
            <w:color w:val="auto"/>
          </w:rPr>
          <w:delText>.2</w:delText>
        </w:r>
      </w:del>
      <w:del w:id="1258" w:author="Johnson (ESO), Antony" w:date="2023-03-02T19:59:00Z">
        <w:r w:rsidR="000226A1" w:rsidRPr="00157370" w:rsidDel="00A4214D">
          <w:rPr>
            <w:color w:val="auto"/>
          </w:rPr>
          <w:tab/>
        </w:r>
        <w:r w:rsidR="00D066D3" w:rsidRPr="00157370" w:rsidDel="00A4214D">
          <w:rPr>
            <w:color w:val="auto"/>
          </w:rPr>
          <w:delText xml:space="preserve">Generators who own and operate </w:delText>
        </w:r>
        <w:r w:rsidR="000226A1" w:rsidRPr="00157370" w:rsidDel="00A4214D">
          <w:rPr>
            <w:color w:val="auto"/>
          </w:rPr>
          <w:delText xml:space="preserve">Type B Power Generating Modules </w:delText>
        </w:r>
        <w:r w:rsidR="00D4402B" w:rsidDel="00A4214D">
          <w:rPr>
            <w:color w:val="auto"/>
          </w:rPr>
          <w:delText>might be able</w:delText>
        </w:r>
        <w:r w:rsidR="000226A1" w:rsidRPr="00157370" w:rsidDel="00A4214D">
          <w:rPr>
            <w:color w:val="auto"/>
          </w:rPr>
          <w:delText xml:space="preserve"> to have only a data communication system, instead of a voice communication system, if agreed upon with </w:delText>
        </w:r>
        <w:r w:rsidR="003C6529" w:rsidRPr="00157370" w:rsidDel="00A4214D">
          <w:rPr>
            <w:color w:val="auto"/>
          </w:rPr>
          <w:delText>NGESO</w:delText>
        </w:r>
        <w:r w:rsidR="000226A1" w:rsidRPr="00157370" w:rsidDel="00A4214D">
          <w:rPr>
            <w:color w:val="auto"/>
          </w:rPr>
          <w:delText xml:space="preserve"> (</w:delText>
        </w:r>
        <w:r w:rsidR="003C6529" w:rsidRPr="00157370" w:rsidDel="00A4214D">
          <w:rPr>
            <w:color w:val="auto"/>
          </w:rPr>
          <w:delText>EU NCER</w:delText>
        </w:r>
        <w:r w:rsidR="000226A1" w:rsidRPr="00157370" w:rsidDel="00A4214D">
          <w:rPr>
            <w:color w:val="auto"/>
          </w:rPr>
          <w:delText xml:space="preserve"> Article 41.4). </w:delText>
        </w:r>
        <w:r w:rsidR="00D4402B" w:rsidDel="00A4214D">
          <w:rPr>
            <w:color w:val="auto"/>
          </w:rPr>
          <w:delText xml:space="preserve"> </w:delText>
        </w:r>
        <w:r w:rsidR="000226A1" w:rsidRPr="00157370" w:rsidDel="00A4214D">
          <w:rPr>
            <w:color w:val="auto"/>
          </w:rPr>
          <w:delText>In this case</w:delText>
        </w:r>
        <w:r w:rsidR="00BC2F86" w:rsidRPr="00553E7E" w:rsidDel="00A4214D">
          <w:rPr>
            <w:color w:val="auto"/>
          </w:rPr>
          <w:delText>,</w:delText>
        </w:r>
        <w:r w:rsidR="000226A1" w:rsidRPr="00157370" w:rsidDel="00A4214D">
          <w:rPr>
            <w:color w:val="auto"/>
          </w:rPr>
          <w:delText xml:space="preserve"> the data communication facilities must have the same level of resilience as required for the voice communication system.</w:delText>
        </w:r>
      </w:del>
    </w:p>
    <w:p w14:paraId="7DDE0F07" w14:textId="1C53901A" w:rsidR="000226A1" w:rsidDel="00A4214D" w:rsidRDefault="000226A1" w:rsidP="008F2821">
      <w:pPr>
        <w:jc w:val="both"/>
        <w:rPr>
          <w:del w:id="1259" w:author="Johnson (ESO), Antony" w:date="2023-03-02T19:59:00Z"/>
        </w:rPr>
      </w:pPr>
    </w:p>
    <w:p w14:paraId="4AF372B5" w14:textId="1CB36A46" w:rsidR="000226A1" w:rsidRPr="00A72457" w:rsidRDefault="000226A1" w:rsidP="00D81794">
      <w:pPr>
        <w:pStyle w:val="Heading1"/>
      </w:pPr>
      <w:bookmarkStart w:id="1260" w:name="_Toc532811331"/>
      <w:bookmarkStart w:id="1261" w:name="_Toc128731918"/>
      <w:r w:rsidRPr="00BA288E">
        <w:t>A</w:t>
      </w:r>
      <w:r w:rsidR="007B4AF7" w:rsidRPr="00BA288E">
        <w:t xml:space="preserve">ssurance </w:t>
      </w:r>
      <w:r w:rsidRPr="00BA288E">
        <w:t>&amp;</w:t>
      </w:r>
      <w:r w:rsidRPr="00A72457">
        <w:t xml:space="preserve"> C</w:t>
      </w:r>
      <w:r w:rsidR="007B4AF7">
        <w:t xml:space="preserve">ompliance </w:t>
      </w:r>
      <w:r w:rsidRPr="00A72457">
        <w:t>T</w:t>
      </w:r>
      <w:r w:rsidR="007B4AF7">
        <w:t>esting</w:t>
      </w:r>
      <w:bookmarkEnd w:id="1260"/>
      <w:bookmarkEnd w:id="1261"/>
    </w:p>
    <w:p w14:paraId="07F219AD" w14:textId="27DD5090" w:rsidR="004C75DE" w:rsidRPr="00157370" w:rsidRDefault="00A4214D" w:rsidP="00C72B58">
      <w:pPr>
        <w:ind w:left="720" w:hanging="720"/>
        <w:jc w:val="both"/>
        <w:rPr>
          <w:color w:val="auto"/>
        </w:rPr>
      </w:pPr>
      <w:ins w:id="1262" w:author="Johnson (ESO), Antony" w:date="2023-03-02T19:59:00Z">
        <w:r>
          <w:rPr>
            <w:color w:val="auto"/>
          </w:rPr>
          <w:t>6</w:t>
        </w:r>
      </w:ins>
      <w:ins w:id="1263" w:author="Johnson (ESO), Antony" w:date="2023-02-23T12:50:00Z">
        <w:r w:rsidR="00C72B58">
          <w:rPr>
            <w:color w:val="auto"/>
          </w:rPr>
          <w:t>.1</w:t>
        </w:r>
        <w:r w:rsidR="00C72B58">
          <w:rPr>
            <w:color w:val="auto"/>
          </w:rPr>
          <w:tab/>
        </w:r>
      </w:ins>
      <w:r w:rsidR="003C6529" w:rsidRPr="00157370">
        <w:rPr>
          <w:color w:val="auto"/>
        </w:rPr>
        <w:t>EU NCER</w:t>
      </w:r>
      <w:r w:rsidR="000226A1" w:rsidRPr="00157370">
        <w:rPr>
          <w:color w:val="auto"/>
        </w:rPr>
        <w:t xml:space="preserve"> Article 43 states the general principles for compliance </w:t>
      </w:r>
      <w:r w:rsidR="00352688" w:rsidRPr="00157370">
        <w:rPr>
          <w:color w:val="auto"/>
        </w:rPr>
        <w:t>testing.</w:t>
      </w:r>
      <w:r w:rsidR="000226A1" w:rsidRPr="00157370">
        <w:rPr>
          <w:color w:val="auto"/>
        </w:rPr>
        <w:t xml:space="preserve">  Articles 44 to 49 describe the testing requirements and </w:t>
      </w:r>
      <w:ins w:id="1264" w:author="Johnson (ESO), Antony" w:date="2023-02-23T12:30:00Z">
        <w:r w:rsidR="00FD4149">
          <w:rPr>
            <w:color w:val="auto"/>
          </w:rPr>
          <w:t xml:space="preserve">these </w:t>
        </w:r>
      </w:ins>
      <w:del w:id="1265" w:author="Johnson (ESO), Antony" w:date="2023-02-23T12:30:00Z">
        <w:r w:rsidR="000226A1" w:rsidRPr="00157370" w:rsidDel="00FD4149">
          <w:rPr>
            <w:color w:val="auto"/>
          </w:rPr>
          <w:delText>are</w:delText>
        </w:r>
      </w:del>
      <w:r w:rsidR="000226A1" w:rsidRPr="00157370">
        <w:rPr>
          <w:color w:val="auto"/>
        </w:rPr>
        <w:t xml:space="preserve"> </w:t>
      </w:r>
      <w:ins w:id="1266" w:author="Johnson (ESO), Antony" w:date="2023-02-23T12:30:00Z">
        <w:r w:rsidR="00FD4149">
          <w:rPr>
            <w:color w:val="auto"/>
          </w:rPr>
          <w:t xml:space="preserve">are </w:t>
        </w:r>
      </w:ins>
      <w:r w:rsidR="000226A1" w:rsidRPr="00157370">
        <w:rPr>
          <w:color w:val="auto"/>
        </w:rPr>
        <w:t>summarised below</w:t>
      </w:r>
      <w:ins w:id="1267" w:author="Johnson (ESO), Antony" w:date="2023-02-23T12:30:00Z">
        <w:r w:rsidR="00FD4149">
          <w:rPr>
            <w:color w:val="auto"/>
          </w:rPr>
          <w:t xml:space="preserve"> </w:t>
        </w:r>
      </w:ins>
      <w:ins w:id="1268" w:author="Johnson (ESO), Antony" w:date="2023-02-23T12:32:00Z">
        <w:r w:rsidR="0056395B">
          <w:rPr>
            <w:color w:val="auto"/>
          </w:rPr>
          <w:t>for</w:t>
        </w:r>
      </w:ins>
      <w:ins w:id="1269" w:author="Johnson (ESO), Antony" w:date="2023-02-23T12:30:00Z">
        <w:r w:rsidR="00FD4149">
          <w:rPr>
            <w:color w:val="auto"/>
          </w:rPr>
          <w:t xml:space="preserve"> </w:t>
        </w:r>
      </w:ins>
      <w:ins w:id="1270" w:author="Johnson (ESO), Antony" w:date="2023-02-23T12:31:00Z">
        <w:r w:rsidR="00A62B3A">
          <w:rPr>
            <w:color w:val="auto"/>
          </w:rPr>
          <w:t>User’s and Defence Service Providers</w:t>
        </w:r>
      </w:ins>
      <w:ins w:id="1271" w:author="Johnson (ESO), Antony" w:date="2023-02-23T12:32:00Z">
        <w:r w:rsidR="0056395B">
          <w:rPr>
            <w:color w:val="auto"/>
          </w:rPr>
          <w:t xml:space="preserve"> in respect of def</w:t>
        </w:r>
        <w:r w:rsidR="00BA288E">
          <w:rPr>
            <w:color w:val="auto"/>
          </w:rPr>
          <w:t>ensive measures</w:t>
        </w:r>
      </w:ins>
      <w:r w:rsidR="000226A1" w:rsidRPr="00157370">
        <w:rPr>
          <w:color w:val="auto"/>
        </w:rPr>
        <w:t>.</w:t>
      </w:r>
    </w:p>
    <w:p w14:paraId="51E2600D" w14:textId="26E75CF3" w:rsidR="000226A1" w:rsidRDefault="00A4214D" w:rsidP="008F2821">
      <w:pPr>
        <w:ind w:left="720" w:hanging="720"/>
        <w:jc w:val="both"/>
      </w:pPr>
      <w:ins w:id="1272" w:author="Johnson (ESO), Antony" w:date="2023-03-02T19:59:00Z">
        <w:r>
          <w:rPr>
            <w:color w:val="auto"/>
          </w:rPr>
          <w:t>6</w:t>
        </w:r>
      </w:ins>
      <w:del w:id="1273" w:author="Johnson (ESO), Antony" w:date="2023-03-02T19:59:00Z">
        <w:r w:rsidR="00E0402A" w:rsidRPr="00C62DB2" w:rsidDel="00A4214D">
          <w:rPr>
            <w:color w:val="auto"/>
          </w:rPr>
          <w:delText>7</w:delText>
        </w:r>
      </w:del>
      <w:r w:rsidR="000226A1" w:rsidRPr="00C62DB2">
        <w:rPr>
          <w:color w:val="auto"/>
        </w:rPr>
        <w:t>.</w:t>
      </w:r>
      <w:ins w:id="1274" w:author="Johnson (ESO), Antony" w:date="2023-02-23T12:50:00Z">
        <w:r w:rsidR="00C72B58">
          <w:rPr>
            <w:color w:val="auto"/>
          </w:rPr>
          <w:t>2</w:t>
        </w:r>
      </w:ins>
      <w:del w:id="1275" w:author="Johnson (ESO), Antony" w:date="2023-02-23T12:50:00Z">
        <w:r w:rsidR="000226A1" w:rsidRPr="00C62DB2" w:rsidDel="00C72B58">
          <w:rPr>
            <w:color w:val="auto"/>
          </w:rPr>
          <w:delText>1</w:delText>
        </w:r>
      </w:del>
      <w:r w:rsidR="000226A1" w:rsidRPr="00C62DB2">
        <w:rPr>
          <w:color w:val="auto"/>
        </w:rPr>
        <w:tab/>
      </w:r>
      <w:r w:rsidR="003A2F98" w:rsidRPr="00732A6B">
        <w:rPr>
          <w:color w:val="auto"/>
          <w:highlight w:val="green"/>
        </w:rPr>
        <w:t xml:space="preserve">In accordance with Article </w:t>
      </w:r>
      <w:r w:rsidR="001731D8" w:rsidRPr="00732A6B">
        <w:rPr>
          <w:color w:val="auto"/>
          <w:highlight w:val="green"/>
        </w:rPr>
        <w:t>43</w:t>
      </w:r>
      <w:r w:rsidR="009842BE" w:rsidRPr="00732A6B">
        <w:rPr>
          <w:color w:val="auto"/>
          <w:highlight w:val="green"/>
        </w:rPr>
        <w:t xml:space="preserve">(2) </w:t>
      </w:r>
      <w:r w:rsidR="000C5639" w:rsidRPr="00732A6B">
        <w:rPr>
          <w:color w:val="auto"/>
          <w:highlight w:val="green"/>
        </w:rPr>
        <w:t xml:space="preserve">of the EU NCER </w:t>
      </w:r>
      <w:r w:rsidR="002816F7" w:rsidRPr="00732A6B">
        <w:rPr>
          <w:color w:val="auto"/>
          <w:highlight w:val="green"/>
        </w:rPr>
        <w:t xml:space="preserve">NGESO </w:t>
      </w:r>
      <w:r w:rsidR="000C5639" w:rsidRPr="00732A6B">
        <w:rPr>
          <w:color w:val="auto"/>
          <w:highlight w:val="green"/>
        </w:rPr>
        <w:t xml:space="preserve">has </w:t>
      </w:r>
      <w:r w:rsidR="002816F7" w:rsidRPr="00732A6B">
        <w:rPr>
          <w:color w:val="auto"/>
          <w:highlight w:val="green"/>
        </w:rPr>
        <w:t>prepare</w:t>
      </w:r>
      <w:r w:rsidR="000C5639" w:rsidRPr="00732A6B">
        <w:rPr>
          <w:color w:val="auto"/>
          <w:highlight w:val="green"/>
        </w:rPr>
        <w:t>d</w:t>
      </w:r>
      <w:r w:rsidR="002816F7" w:rsidRPr="00732A6B">
        <w:rPr>
          <w:color w:val="auto"/>
          <w:highlight w:val="green"/>
        </w:rPr>
        <w:t xml:space="preserve"> a </w:t>
      </w:r>
      <w:r w:rsidR="00F067E2" w:rsidRPr="00732A6B">
        <w:rPr>
          <w:color w:val="auto"/>
          <w:highlight w:val="green"/>
        </w:rPr>
        <w:t>T</w:t>
      </w:r>
      <w:r w:rsidR="002816F7" w:rsidRPr="00732A6B">
        <w:rPr>
          <w:color w:val="auto"/>
          <w:highlight w:val="green"/>
        </w:rPr>
        <w:t xml:space="preserve">est </w:t>
      </w:r>
      <w:r w:rsidR="00F067E2" w:rsidRPr="00732A6B">
        <w:rPr>
          <w:color w:val="auto"/>
          <w:highlight w:val="green"/>
        </w:rPr>
        <w:t>P</w:t>
      </w:r>
      <w:r w:rsidR="002816F7" w:rsidRPr="00732A6B">
        <w:rPr>
          <w:color w:val="auto"/>
          <w:highlight w:val="green"/>
        </w:rPr>
        <w:t xml:space="preserve">lan </w:t>
      </w:r>
      <w:r w:rsidR="00F067E2" w:rsidRPr="00732A6B">
        <w:rPr>
          <w:color w:val="auto"/>
          <w:highlight w:val="green"/>
        </w:rPr>
        <w:t xml:space="preserve">which details how compliance and compliance testing </w:t>
      </w:r>
      <w:r w:rsidR="00A72457" w:rsidRPr="00732A6B">
        <w:rPr>
          <w:color w:val="auto"/>
          <w:highlight w:val="green"/>
        </w:rPr>
        <w:t>is assessed against the EU</w:t>
      </w:r>
      <w:r w:rsidR="00472CA5" w:rsidRPr="00732A6B">
        <w:rPr>
          <w:color w:val="auto"/>
          <w:highlight w:val="green"/>
        </w:rPr>
        <w:t xml:space="preserve"> </w:t>
      </w:r>
      <w:r w:rsidR="00A72457" w:rsidRPr="00732A6B">
        <w:rPr>
          <w:color w:val="auto"/>
          <w:highlight w:val="green"/>
        </w:rPr>
        <w:t>NCER</w:t>
      </w:r>
      <w:r w:rsidR="00C62DB2" w:rsidRPr="00732A6B">
        <w:rPr>
          <w:color w:val="auto"/>
          <w:highlight w:val="green"/>
        </w:rPr>
        <w:t>.</w:t>
      </w:r>
    </w:p>
    <w:p w14:paraId="5D461A06" w14:textId="1F4B7F72" w:rsidR="00F72D70" w:rsidDel="00DC2A52" w:rsidRDefault="00E0402A" w:rsidP="008F2821">
      <w:pPr>
        <w:ind w:left="720" w:hanging="720"/>
        <w:jc w:val="both"/>
        <w:rPr>
          <w:del w:id="1276" w:author="Johnson (ESO), Antony" w:date="2023-02-23T12:27:00Z"/>
        </w:rPr>
      </w:pPr>
      <w:del w:id="1277" w:author="Johnson (ESO), Antony" w:date="2023-02-23T12:27:00Z">
        <w:r w:rsidRPr="00B7385E" w:rsidDel="00DC2A52">
          <w:rPr>
            <w:color w:val="auto"/>
          </w:rPr>
          <w:delText>7</w:delText>
        </w:r>
        <w:r w:rsidR="000226A1" w:rsidRPr="00157370" w:rsidDel="00DC2A52">
          <w:rPr>
            <w:color w:val="auto"/>
          </w:rPr>
          <w:delText>.2.1</w:delText>
        </w:r>
        <w:r w:rsidR="000226A1" w:rsidRPr="00157370" w:rsidDel="00DC2A52">
          <w:rPr>
            <w:color w:val="auto"/>
          </w:rPr>
          <w:tab/>
          <w:delText xml:space="preserve">Each </w:delText>
        </w:r>
        <w:r w:rsidR="00B860BC" w:rsidRPr="00157370" w:rsidDel="00DC2A52">
          <w:rPr>
            <w:color w:val="auto"/>
          </w:rPr>
          <w:delText xml:space="preserve">EU Code Generator and GB Code Generator </w:delText>
        </w:r>
        <w:r w:rsidR="001F4E36" w:rsidRPr="00B7385E" w:rsidDel="00DC2A52">
          <w:rPr>
            <w:color w:val="auto"/>
          </w:rPr>
          <w:delText xml:space="preserve">(as defined in the Grid Code) </w:delText>
        </w:r>
        <w:r w:rsidR="00B860BC" w:rsidRPr="00157370" w:rsidDel="00DC2A52">
          <w:rPr>
            <w:color w:val="auto"/>
          </w:rPr>
          <w:delText xml:space="preserve">or DC Converter Station Owner </w:delText>
        </w:r>
        <w:r w:rsidR="009F0950" w:rsidRPr="00157370" w:rsidDel="00DC2A52">
          <w:rPr>
            <w:color w:val="auto"/>
          </w:rPr>
          <w:delText xml:space="preserve">or HVDC Converter Station Owner </w:delText>
        </w:r>
      </w:del>
      <w:ins w:id="1278" w:author="Antony Johnson" w:date="2022-11-18T15:46:00Z">
        <w:del w:id="1279" w:author="Johnson (ESO), Antony" w:date="2023-02-23T12:27:00Z">
          <w:r w:rsidR="0000550F" w:rsidDel="00DC2A52">
            <w:rPr>
              <w:color w:val="auto"/>
            </w:rPr>
            <w:delText xml:space="preserve">and Restoration Service Provider </w:delText>
          </w:r>
        </w:del>
      </w:ins>
      <w:del w:id="1280" w:author="Johnson (ESO), Antony" w:date="2023-02-23T12:27:00Z">
        <w:r w:rsidR="009F0950" w:rsidRPr="00157370" w:rsidDel="00DC2A52">
          <w:rPr>
            <w:color w:val="auto"/>
          </w:rPr>
          <w:delText xml:space="preserve">and </w:delText>
        </w:r>
        <w:r w:rsidR="00C62DB2" w:rsidRPr="00B7385E" w:rsidDel="00DC2A52">
          <w:rPr>
            <w:color w:val="auto"/>
          </w:rPr>
          <w:delText xml:space="preserve">which </w:delText>
        </w:r>
        <w:r w:rsidR="009F0950" w:rsidRPr="00157370" w:rsidDel="00DC2A52">
          <w:rPr>
            <w:color w:val="auto"/>
          </w:rPr>
          <w:delText>has a</w:delText>
        </w:r>
      </w:del>
      <w:ins w:id="1281" w:author="Antony Johnson" w:date="2022-11-18T15:47:00Z">
        <w:del w:id="1282" w:author="Johnson (ESO), Antony" w:date="2023-02-23T12:27:00Z">
          <w:r w:rsidR="00653679" w:rsidDel="00DC2A52">
            <w:rPr>
              <w:color w:val="auto"/>
            </w:rPr>
            <w:delText xml:space="preserve">n Anchor </w:delText>
          </w:r>
        </w:del>
      </w:ins>
      <w:ins w:id="1283" w:author="Antony Johnson" w:date="2022-11-18T15:49:00Z">
        <w:del w:id="1284" w:author="Johnson (ESO), Antony" w:date="2023-02-23T12:27:00Z">
          <w:r w:rsidR="00E06D5F" w:rsidDel="00DC2A52">
            <w:rPr>
              <w:color w:val="auto"/>
            </w:rPr>
            <w:delText>Restoration Contract</w:delText>
          </w:r>
        </w:del>
      </w:ins>
      <w:ins w:id="1285" w:author="Antony Johnson" w:date="2022-11-18T15:48:00Z">
        <w:del w:id="1286" w:author="Johnson (ESO), Antony" w:date="2023-02-23T12:27:00Z">
          <w:r w:rsidR="006C5258" w:rsidDel="00DC2A52">
            <w:rPr>
              <w:color w:val="auto"/>
            </w:rPr>
            <w:delText xml:space="preserve"> or </w:delText>
          </w:r>
        </w:del>
      </w:ins>
      <w:ins w:id="1287" w:author="Antony Johnson" w:date="2022-11-18T15:49:00Z">
        <w:del w:id="1288" w:author="Johnson (ESO), Antony" w:date="2023-02-23T12:27:00Z">
          <w:r w:rsidR="00E06D5F" w:rsidDel="00DC2A52">
            <w:rPr>
              <w:color w:val="auto"/>
            </w:rPr>
            <w:delText xml:space="preserve">Top Up </w:delText>
          </w:r>
        </w:del>
      </w:ins>
      <w:ins w:id="1289" w:author="Antony Johnson" w:date="2022-11-18T15:50:00Z">
        <w:del w:id="1290" w:author="Johnson (ESO), Antony" w:date="2023-02-23T12:27:00Z">
          <w:r w:rsidR="00B2455B" w:rsidDel="00DC2A52">
            <w:rPr>
              <w:color w:val="auto"/>
            </w:rPr>
            <w:delText>Res</w:delText>
          </w:r>
        </w:del>
      </w:ins>
      <w:ins w:id="1291" w:author="Antony Johnson" w:date="2022-11-18T15:53:00Z">
        <w:del w:id="1292" w:author="Johnson (ESO), Antony" w:date="2023-02-23T12:27:00Z">
          <w:r w:rsidR="00250D7C" w:rsidDel="00DC2A52">
            <w:rPr>
              <w:color w:val="auto"/>
            </w:rPr>
            <w:delText xml:space="preserve">toration </w:delText>
          </w:r>
        </w:del>
      </w:ins>
      <w:del w:id="1293" w:author="Johnson (ESO), Antony" w:date="2023-02-23T12:27:00Z">
        <w:r w:rsidR="000226A1" w:rsidRPr="00157370" w:rsidDel="00DC2A52">
          <w:rPr>
            <w:color w:val="auto"/>
          </w:rPr>
          <w:delText xml:space="preserve"> Black Start </w:delText>
        </w:r>
        <w:r w:rsidR="009F0950" w:rsidRPr="00157370" w:rsidDel="00DC2A52">
          <w:rPr>
            <w:color w:val="auto"/>
          </w:rPr>
          <w:delText xml:space="preserve">Contract </w:delText>
        </w:r>
        <w:r w:rsidR="000226A1" w:rsidRPr="00157370" w:rsidDel="00DC2A52">
          <w:rPr>
            <w:color w:val="auto"/>
          </w:rPr>
          <w:delText xml:space="preserve">shall </w:delText>
        </w:r>
        <w:r w:rsidR="009F0950" w:rsidRPr="00157370" w:rsidDel="00DC2A52">
          <w:rPr>
            <w:color w:val="auto"/>
          </w:rPr>
          <w:delText xml:space="preserve">be required to </w:delText>
        </w:r>
        <w:r w:rsidR="000226A1" w:rsidRPr="00157370" w:rsidDel="00DC2A52">
          <w:rPr>
            <w:color w:val="auto"/>
          </w:rPr>
          <w:delText xml:space="preserve">execute a Black Start </w:delText>
        </w:r>
      </w:del>
      <w:ins w:id="1294" w:author="Antony Johnson" w:date="2022-11-18T15:53:00Z">
        <w:del w:id="1295" w:author="Johnson (ESO), Antony" w:date="2023-02-23T12:27:00Z">
          <w:r w:rsidR="00250D7C" w:rsidDel="00DC2A52">
            <w:rPr>
              <w:color w:val="auto"/>
            </w:rPr>
            <w:delText xml:space="preserve">tests </w:delText>
          </w:r>
          <w:r w:rsidR="001471A4" w:rsidDel="00DC2A52">
            <w:rPr>
              <w:color w:val="auto"/>
            </w:rPr>
            <w:delText xml:space="preserve">to assess their </w:delText>
          </w:r>
        </w:del>
      </w:ins>
      <w:del w:id="1296" w:author="Johnson (ESO), Antony" w:date="2023-02-23T12:27:00Z">
        <w:r w:rsidR="000226A1" w:rsidRPr="00157370" w:rsidDel="00DC2A52">
          <w:rPr>
            <w:color w:val="auto"/>
          </w:rPr>
          <w:delText>capability</w:delText>
        </w:r>
      </w:del>
      <w:ins w:id="1297" w:author="Halford(ESO), David" w:date="2022-12-28T13:30:00Z">
        <w:del w:id="1298" w:author="Johnson (ESO), Antony" w:date="2023-02-23T12:27:00Z">
          <w:r w:rsidR="000F1A39" w:rsidDel="00DC2A52">
            <w:rPr>
              <w:color w:val="auto"/>
            </w:rPr>
            <w:delText xml:space="preserve"> </w:delText>
          </w:r>
        </w:del>
      </w:ins>
      <w:del w:id="1299" w:author="Johnson (ESO), Antony" w:date="2023-02-23T12:27:00Z">
        <w:r w:rsidR="000226A1" w:rsidRPr="00157370" w:rsidDel="00DC2A52">
          <w:rPr>
            <w:color w:val="auto"/>
          </w:rPr>
          <w:delText xml:space="preserve"> test at least every 3 years</w:delText>
        </w:r>
        <w:r w:rsidR="00A67386" w:rsidRPr="00B7385E" w:rsidDel="00DC2A52">
          <w:rPr>
            <w:color w:val="auto"/>
          </w:rPr>
          <w:delText xml:space="preserve"> as provided for in </w:delText>
        </w:r>
        <w:r w:rsidR="00DF310B" w:rsidRPr="00157370" w:rsidDel="00DC2A52">
          <w:rPr>
            <w:i/>
            <w:color w:val="auto"/>
          </w:rPr>
          <w:delText xml:space="preserve">Grid Code </w:delText>
        </w:r>
        <w:r w:rsidR="00A67386" w:rsidRPr="00DD16F7" w:rsidDel="00DC2A52">
          <w:rPr>
            <w:i/>
            <w:iCs/>
            <w:color w:val="auto"/>
          </w:rPr>
          <w:delText>OC5.7</w:delText>
        </w:r>
        <w:r w:rsidR="00A67386" w:rsidRPr="00B7385E" w:rsidDel="00DC2A52">
          <w:rPr>
            <w:color w:val="auto"/>
          </w:rPr>
          <w:delText>.</w:delText>
        </w:r>
        <w:r w:rsidR="004B2A64" w:rsidRPr="00B7385E" w:rsidDel="00DC2A52">
          <w:rPr>
            <w:color w:val="auto"/>
          </w:rPr>
          <w:delText xml:space="preserve"> </w:delText>
        </w:r>
      </w:del>
    </w:p>
    <w:p w14:paraId="168A30E6" w14:textId="38B20AF8" w:rsidR="00575C3B" w:rsidDel="00DC2A52" w:rsidRDefault="00F72D70" w:rsidP="008F2821">
      <w:pPr>
        <w:ind w:left="720" w:hanging="720"/>
        <w:jc w:val="both"/>
        <w:rPr>
          <w:ins w:id="1300" w:author="Antony Johnson" w:date="2022-11-18T16:11:00Z"/>
          <w:del w:id="1301" w:author="Johnson (ESO), Antony" w:date="2023-02-23T12:28:00Z"/>
          <w:color w:val="auto"/>
        </w:rPr>
      </w:pPr>
      <w:del w:id="1302" w:author="Johnson (ESO), Antony" w:date="2023-02-23T12:28:00Z">
        <w:r w:rsidRPr="00966FB7" w:rsidDel="00DC2A52">
          <w:rPr>
            <w:color w:val="auto"/>
          </w:rPr>
          <w:lastRenderedPageBreak/>
          <w:delText>7</w:delText>
        </w:r>
        <w:r w:rsidRPr="00157370" w:rsidDel="00DC2A52">
          <w:rPr>
            <w:color w:val="auto"/>
          </w:rPr>
          <w:delText>.2</w:delText>
        </w:r>
        <w:r w:rsidRPr="00966FB7" w:rsidDel="00DC2A52">
          <w:rPr>
            <w:color w:val="auto"/>
          </w:rPr>
          <w:delText>.2</w:delText>
        </w:r>
        <w:r w:rsidRPr="00966FB7" w:rsidDel="00DC2A52">
          <w:rPr>
            <w:color w:val="auto"/>
          </w:rPr>
          <w:tab/>
          <w:delText xml:space="preserve">Any Restoration Service Provider </w:delText>
        </w:r>
        <w:r w:rsidR="00E941EA" w:rsidRPr="00966FB7" w:rsidDel="00DC2A52">
          <w:rPr>
            <w:color w:val="auto"/>
          </w:rPr>
          <w:delText xml:space="preserve">is required to </w:delText>
        </w:r>
        <w:r w:rsidR="0043209D" w:rsidRPr="00966FB7" w:rsidDel="00DC2A52">
          <w:rPr>
            <w:color w:val="auto"/>
          </w:rPr>
          <w:delText xml:space="preserve">undertake testing in accordance with </w:delText>
        </w:r>
        <w:r w:rsidR="00D4402B" w:rsidRPr="00DD16F7" w:rsidDel="00DC2A52">
          <w:rPr>
            <w:i/>
            <w:iCs/>
            <w:color w:val="auto"/>
          </w:rPr>
          <w:delText xml:space="preserve">Grid Code </w:delText>
        </w:r>
        <w:r w:rsidR="0043209D" w:rsidRPr="00DD16F7" w:rsidDel="00DC2A52">
          <w:rPr>
            <w:i/>
            <w:iCs/>
            <w:color w:val="auto"/>
          </w:rPr>
          <w:delText>OC5.7</w:delText>
        </w:r>
        <w:r w:rsidR="0043209D" w:rsidRPr="00966FB7" w:rsidDel="00DC2A52">
          <w:rPr>
            <w:color w:val="auto"/>
          </w:rPr>
          <w:delText>.</w:delText>
        </w:r>
        <w:r w:rsidR="00D4402B" w:rsidDel="00DC2A52">
          <w:rPr>
            <w:color w:val="auto"/>
          </w:rPr>
          <w:delText xml:space="preserve"> </w:delText>
        </w:r>
        <w:r w:rsidR="0043209D" w:rsidRPr="00966FB7" w:rsidDel="00DC2A52">
          <w:rPr>
            <w:color w:val="auto"/>
          </w:rPr>
          <w:delText xml:space="preserve">The tests shall be </w:delText>
        </w:r>
        <w:r w:rsidR="00F94131" w:rsidRPr="00966FB7" w:rsidDel="00DC2A52">
          <w:rPr>
            <w:color w:val="auto"/>
          </w:rPr>
          <w:delText>executed at least every three years.</w:delText>
        </w:r>
      </w:del>
      <w:ins w:id="1303" w:author="Antony Johnson" w:date="2022-11-18T15:54:00Z">
        <w:del w:id="1304" w:author="Johnson (ESO), Antony" w:date="2023-02-23T12:28:00Z">
          <w:r w:rsidR="00152B63" w:rsidDel="00DC2A52">
            <w:rPr>
              <w:color w:val="auto"/>
            </w:rPr>
            <w:delText xml:space="preserve">In addition to these requirements, </w:delText>
          </w:r>
        </w:del>
      </w:ins>
      <w:ins w:id="1305" w:author="Antony Johnson" w:date="2022-11-18T15:55:00Z">
        <w:del w:id="1306" w:author="Johnson (ESO), Antony" w:date="2023-02-23T12:28:00Z">
          <w:r w:rsidR="00F632AC" w:rsidDel="00DC2A52">
            <w:rPr>
              <w:color w:val="auto"/>
            </w:rPr>
            <w:delText xml:space="preserve">section CC.7.11 and ECC.7.11 of the Grid Code </w:delText>
          </w:r>
        </w:del>
        <w:del w:id="1307" w:author="Johnson (ESO), Antony" w:date="2023-01-23T15:16:00Z">
          <w:r w:rsidR="00F632AC" w:rsidDel="00991FAD">
            <w:rPr>
              <w:color w:val="auto"/>
            </w:rPr>
            <w:delText xml:space="preserve">has been updated to </w:delText>
          </w:r>
        </w:del>
        <w:del w:id="1308" w:author="Johnson (ESO), Antony" w:date="2023-02-23T12:28:00Z">
          <w:r w:rsidR="00F632AC" w:rsidDel="00DC2A52">
            <w:rPr>
              <w:color w:val="auto"/>
            </w:rPr>
            <w:delText>include an Assurance capability.  These obligations which are tested th</w:delText>
          </w:r>
          <w:r w:rsidR="001D6A69" w:rsidDel="00DC2A52">
            <w:rPr>
              <w:color w:val="auto"/>
            </w:rPr>
            <w:delText>rough</w:delText>
          </w:r>
        </w:del>
      </w:ins>
      <w:ins w:id="1309" w:author="Antony Johnson" w:date="2022-11-18T15:56:00Z">
        <w:del w:id="1310" w:author="Johnson (ESO), Antony" w:date="2023-02-23T12:28:00Z">
          <w:r w:rsidR="001D6A69" w:rsidDel="00DC2A52">
            <w:rPr>
              <w:color w:val="auto"/>
            </w:rPr>
            <w:delText xml:space="preserve"> OC5.</w:delText>
          </w:r>
          <w:r w:rsidR="00AF0D69" w:rsidDel="00DC2A52">
            <w:rPr>
              <w:color w:val="auto"/>
            </w:rPr>
            <w:delText xml:space="preserve">7.4 </w:delText>
          </w:r>
        </w:del>
      </w:ins>
      <w:ins w:id="1311" w:author="Antony Johnson" w:date="2022-11-20T09:46:00Z">
        <w:del w:id="1312" w:author="Johnson (ESO), Antony" w:date="2023-02-23T12:28:00Z">
          <w:r w:rsidR="00342C18" w:rsidDel="00DC2A52">
            <w:rPr>
              <w:color w:val="auto"/>
            </w:rPr>
            <w:delText xml:space="preserve">and OC5.7.5 </w:delText>
          </w:r>
        </w:del>
      </w:ins>
      <w:ins w:id="1313" w:author="Antony Johnson" w:date="2022-11-18T15:57:00Z">
        <w:del w:id="1314" w:author="Johnson (ESO), Antony" w:date="2023-02-23T12:28:00Z">
          <w:r w:rsidR="00A94191" w:rsidDel="00DC2A52">
            <w:rPr>
              <w:color w:val="auto"/>
            </w:rPr>
            <w:delText xml:space="preserve">are designed </w:delText>
          </w:r>
        </w:del>
      </w:ins>
      <w:ins w:id="1315" w:author="Antony Johnson" w:date="2022-11-18T16:21:00Z">
        <w:del w:id="1316" w:author="Johnson (ESO), Antony" w:date="2023-02-23T12:28:00Z">
          <w:r w:rsidR="002F6628" w:rsidDel="00DC2A52">
            <w:rPr>
              <w:color w:val="auto"/>
            </w:rPr>
            <w:delText xml:space="preserve">at least every </w:delText>
          </w:r>
        </w:del>
      </w:ins>
      <w:ins w:id="1317" w:author="Antony Johnson" w:date="2022-11-18T16:22:00Z">
        <w:del w:id="1318" w:author="Johnson (ESO), Antony" w:date="2023-02-23T12:28:00Z">
          <w:r w:rsidR="002F6628" w:rsidDel="00DC2A52">
            <w:rPr>
              <w:color w:val="auto"/>
            </w:rPr>
            <w:delText xml:space="preserve">three years are </w:delText>
          </w:r>
        </w:del>
      </w:ins>
      <w:ins w:id="1319" w:author="Antony Johnson" w:date="2022-11-18T15:57:00Z">
        <w:del w:id="1320" w:author="Johnson (ESO), Antony" w:date="2023-02-23T12:28:00Z">
          <w:r w:rsidR="00A94191" w:rsidDel="00DC2A52">
            <w:rPr>
              <w:color w:val="auto"/>
            </w:rPr>
            <w:delText>to ensure</w:delText>
          </w:r>
        </w:del>
      </w:ins>
      <w:ins w:id="1321" w:author="Antony Johnson" w:date="2022-11-18T16:11:00Z">
        <w:del w:id="1322" w:author="Johnson (ESO), Antony" w:date="2023-02-23T12:28:00Z">
          <w:r w:rsidR="00575C3B" w:rsidDel="00DC2A52">
            <w:rPr>
              <w:color w:val="auto"/>
            </w:rPr>
            <w:delText>:-</w:delText>
          </w:r>
        </w:del>
      </w:ins>
    </w:p>
    <w:p w14:paraId="087C0F10" w14:textId="040DF702" w:rsidR="00575C3B" w:rsidDel="00DC2A52" w:rsidRDefault="00575C3B" w:rsidP="00E150BD">
      <w:pPr>
        <w:ind w:left="720" w:firstLine="698"/>
        <w:jc w:val="both"/>
        <w:rPr>
          <w:ins w:id="1323" w:author="Antony Johnson" w:date="2022-11-18T16:11:00Z"/>
          <w:del w:id="1324" w:author="Johnson (ESO), Antony" w:date="2023-02-23T12:28:00Z"/>
          <w:color w:val="auto"/>
        </w:rPr>
      </w:pPr>
      <w:ins w:id="1325" w:author="Antony Johnson" w:date="2022-11-18T16:11:00Z">
        <w:del w:id="1326" w:author="Johnson (ESO), Antony" w:date="2023-02-23T12:28:00Z">
          <w:r w:rsidDel="00DC2A52">
            <w:rPr>
              <w:rFonts w:cstheme="minorHAnsi"/>
              <w:color w:val="auto"/>
            </w:rPr>
            <w:delText>•</w:delText>
          </w:r>
          <w:r w:rsidDel="00DC2A52">
            <w:rPr>
              <w:color w:val="auto"/>
            </w:rPr>
            <w:delText xml:space="preserve"> </w:delText>
          </w:r>
        </w:del>
      </w:ins>
      <w:ins w:id="1327" w:author="Antony Johnson" w:date="2022-11-18T15:57:00Z">
        <w:del w:id="1328" w:author="Johnson (ESO), Antony" w:date="2023-02-23T12:28:00Z">
          <w:r w:rsidR="00A94191" w:rsidDel="00DC2A52">
            <w:rPr>
              <w:color w:val="auto"/>
            </w:rPr>
            <w:delText xml:space="preserve"> </w:delText>
          </w:r>
        </w:del>
      </w:ins>
      <w:ins w:id="1329" w:author="Antony Johnson" w:date="2022-11-18T16:11:00Z">
        <w:del w:id="1330" w:author="Johnson (ESO), Antony" w:date="2023-02-23T12:28:00Z">
          <w:r w:rsidDel="00DC2A52">
            <w:rPr>
              <w:color w:val="auto"/>
            </w:rPr>
            <w:delText>P</w:delText>
          </w:r>
        </w:del>
      </w:ins>
      <w:ins w:id="1331" w:author="Antony Johnson" w:date="2022-11-18T16:10:00Z">
        <w:del w:id="1332" w:author="Johnson (ESO), Antony" w:date="2023-02-23T12:28:00Z">
          <w:r w:rsidR="002A280A" w:rsidDel="00DC2A52">
            <w:rPr>
              <w:color w:val="auto"/>
            </w:rPr>
            <w:delText>lant can shutdown safely in the event site supplies are lost,</w:delText>
          </w:r>
        </w:del>
      </w:ins>
    </w:p>
    <w:p w14:paraId="35BCF16D" w14:textId="4535744F" w:rsidR="00AF4668" w:rsidDel="00DC2A52" w:rsidRDefault="00AF4668" w:rsidP="00E150BD">
      <w:pPr>
        <w:pStyle w:val="ListParagraph"/>
        <w:numPr>
          <w:ilvl w:val="0"/>
          <w:numId w:val="125"/>
        </w:numPr>
        <w:ind w:left="1701" w:hanging="261"/>
        <w:jc w:val="both"/>
        <w:rPr>
          <w:ins w:id="1333" w:author="Antony Johnson" w:date="2022-11-18T16:16:00Z"/>
          <w:del w:id="1334" w:author="Johnson (ESO), Antony" w:date="2023-02-23T12:28:00Z"/>
          <w:color w:val="auto"/>
        </w:rPr>
      </w:pPr>
      <w:ins w:id="1335" w:author="Antony Johnson" w:date="2022-11-18T16:11:00Z">
        <w:del w:id="1336" w:author="Johnson (ESO), Antony" w:date="2023-02-23T12:28:00Z">
          <w:r w:rsidDel="00DC2A52">
            <w:rPr>
              <w:color w:val="auto"/>
            </w:rPr>
            <w:delText>The</w:delText>
          </w:r>
        </w:del>
      </w:ins>
      <w:ins w:id="1337" w:author="Antony Johnson" w:date="2022-11-18T16:12:00Z">
        <w:del w:id="1338" w:author="Johnson (ESO), Antony" w:date="2023-02-23T12:28:00Z">
          <w:r w:rsidR="0089306E" w:rsidDel="00DC2A52">
            <w:rPr>
              <w:color w:val="auto"/>
            </w:rPr>
            <w:delText xml:space="preserve"> plant can be restarted </w:delText>
          </w:r>
        </w:del>
      </w:ins>
      <w:ins w:id="1339" w:author="Antony Johnson" w:date="2022-11-18T16:14:00Z">
        <w:del w:id="1340" w:author="Johnson (ESO), Antony" w:date="2023-02-23T12:28:00Z">
          <w:r w:rsidR="00C72ED8" w:rsidDel="00DC2A52">
            <w:rPr>
              <w:color w:val="auto"/>
            </w:rPr>
            <w:delText xml:space="preserve">when site supplies are restored </w:delText>
          </w:r>
        </w:del>
      </w:ins>
      <w:ins w:id="1341" w:author="Antony Johnson" w:date="2022-11-18T16:15:00Z">
        <w:del w:id="1342" w:author="Johnson (ESO), Antony" w:date="2023-02-23T12:28:00Z">
          <w:r w:rsidR="001E0644" w:rsidDel="00DC2A52">
            <w:rPr>
              <w:color w:val="auto"/>
            </w:rPr>
            <w:delText>o</w:delText>
          </w:r>
          <w:r w:rsidR="00E150BD" w:rsidDel="00DC2A52">
            <w:rPr>
              <w:color w:val="auto"/>
            </w:rPr>
            <w:delText xml:space="preserve">n the basis that supplies are </w:delText>
          </w:r>
        </w:del>
      </w:ins>
      <w:ins w:id="1343" w:author="Antony Johnson" w:date="2022-11-18T16:16:00Z">
        <w:del w:id="1344" w:author="Johnson (ESO), Antony" w:date="2023-02-23T12:28:00Z">
          <w:r w:rsidR="00E80EC7" w:rsidDel="00DC2A52">
            <w:rPr>
              <w:color w:val="auto"/>
            </w:rPr>
            <w:delText>restored within</w:delText>
          </w:r>
        </w:del>
      </w:ins>
      <w:ins w:id="1345" w:author="Antony Johnson" w:date="2022-11-18T16:15:00Z">
        <w:del w:id="1346" w:author="Johnson (ESO), Antony" w:date="2023-02-23T12:28:00Z">
          <w:r w:rsidR="00E150BD" w:rsidDel="00DC2A52">
            <w:rPr>
              <w:color w:val="auto"/>
            </w:rPr>
            <w:delText xml:space="preserve"> 72 hours</w:delText>
          </w:r>
        </w:del>
      </w:ins>
      <w:ins w:id="1347" w:author="Antony Johnson" w:date="2022-11-18T16:16:00Z">
        <w:del w:id="1348" w:author="Johnson (ESO), Antony" w:date="2023-02-23T12:28:00Z">
          <w:r w:rsidR="00E80EC7" w:rsidDel="00DC2A52">
            <w:rPr>
              <w:color w:val="auto"/>
            </w:rPr>
            <w:delText xml:space="preserve"> of the shutdown</w:delText>
          </w:r>
        </w:del>
      </w:ins>
    </w:p>
    <w:p w14:paraId="6D5C1ABB" w14:textId="49B19089" w:rsidR="00E150BD" w:rsidRPr="00AF4668" w:rsidDel="00DC2A52" w:rsidRDefault="001B69E0" w:rsidP="00E150BD">
      <w:pPr>
        <w:pStyle w:val="ListParagraph"/>
        <w:numPr>
          <w:ilvl w:val="0"/>
          <w:numId w:val="125"/>
        </w:numPr>
        <w:ind w:left="1701" w:hanging="261"/>
        <w:jc w:val="both"/>
        <w:rPr>
          <w:ins w:id="1349" w:author="Antony Johnson" w:date="2022-11-18T16:11:00Z"/>
          <w:del w:id="1350" w:author="Johnson (ESO), Antony" w:date="2023-02-23T12:28:00Z"/>
          <w:color w:val="auto"/>
        </w:rPr>
      </w:pPr>
      <w:ins w:id="1351" w:author="Antony Johnson" w:date="2022-11-18T16:18:00Z">
        <w:del w:id="1352" w:author="Johnson (ESO), Antony" w:date="2023-02-23T12:28:00Z">
          <w:r w:rsidDel="00DC2A52">
            <w:rPr>
              <w:color w:val="auto"/>
            </w:rPr>
            <w:delText xml:space="preserve">Network </w:delText>
          </w:r>
          <w:r w:rsidR="00296286" w:rsidDel="00DC2A52">
            <w:rPr>
              <w:color w:val="auto"/>
            </w:rPr>
            <w:delText xml:space="preserve">Operators </w:delText>
          </w:r>
        </w:del>
      </w:ins>
      <w:ins w:id="1353" w:author="Antony Johnson" w:date="2022-11-18T16:20:00Z">
        <w:del w:id="1354" w:author="Johnson (ESO), Antony" w:date="2023-02-23T12:28:00Z">
          <w:r w:rsidR="00962BB9" w:rsidDel="00DC2A52">
            <w:rPr>
              <w:color w:val="auto"/>
            </w:rPr>
            <w:delText>in coordination with National Grid ESO</w:delText>
          </w:r>
          <w:r w:rsidR="00B24FEB" w:rsidDel="00DC2A52">
            <w:rPr>
              <w:color w:val="auto"/>
            </w:rPr>
            <w:delText xml:space="preserve">, Transmission Licensees and other parties </w:delText>
          </w:r>
        </w:del>
      </w:ins>
      <w:ins w:id="1355" w:author="Antony Johnson" w:date="2022-11-18T16:18:00Z">
        <w:del w:id="1356" w:author="Johnson (ESO), Antony" w:date="2023-02-23T12:28:00Z">
          <w:r w:rsidR="00296286" w:rsidDel="00DC2A52">
            <w:rPr>
              <w:color w:val="auto"/>
            </w:rPr>
            <w:delText xml:space="preserve">have the capability to </w:delText>
          </w:r>
          <w:r w:rsidR="00D53DF2" w:rsidDel="00DC2A52">
            <w:rPr>
              <w:color w:val="auto"/>
            </w:rPr>
            <w:delText xml:space="preserve">restore demand </w:delText>
          </w:r>
        </w:del>
      </w:ins>
      <w:ins w:id="1357" w:author="Antony Johnson" w:date="2022-11-18T16:19:00Z">
        <w:del w:id="1358" w:author="Johnson (ESO), Antony" w:date="2023-02-23T12:28:00Z">
          <w:r w:rsidR="00891883" w:rsidDel="00DC2A52">
            <w:rPr>
              <w:color w:val="auto"/>
            </w:rPr>
            <w:delText>at</w:delText>
          </w:r>
          <w:r w:rsidR="00071C77" w:rsidDel="00DC2A52">
            <w:rPr>
              <w:color w:val="auto"/>
            </w:rPr>
            <w:delText xml:space="preserve"> sufficient speed </w:delText>
          </w:r>
        </w:del>
      </w:ins>
      <w:ins w:id="1359" w:author="Antony Johnson" w:date="2022-11-18T16:20:00Z">
        <w:del w:id="1360" w:author="Johnson (ESO), Antony" w:date="2023-02-23T12:28:00Z">
          <w:r w:rsidR="00B24FEB" w:rsidDel="00DC2A52">
            <w:rPr>
              <w:color w:val="auto"/>
            </w:rPr>
            <w:delText xml:space="preserve">to meet the requirements of the Electricity </w:delText>
          </w:r>
        </w:del>
      </w:ins>
      <w:ins w:id="1361" w:author="Antony Johnson" w:date="2022-11-18T16:21:00Z">
        <w:del w:id="1362" w:author="Johnson (ESO), Antony" w:date="2023-02-23T12:28:00Z">
          <w:r w:rsidR="00B24FEB" w:rsidDel="00DC2A52">
            <w:rPr>
              <w:color w:val="auto"/>
            </w:rPr>
            <w:delText>System Restoration Standard.</w:delText>
          </w:r>
        </w:del>
      </w:ins>
    </w:p>
    <w:p w14:paraId="1075D149" w14:textId="1101ADFA" w:rsidR="00E92E77" w:rsidRDefault="002A280A" w:rsidP="00575C3B">
      <w:pPr>
        <w:ind w:left="720" w:firstLine="720"/>
        <w:jc w:val="both"/>
      </w:pPr>
      <w:ins w:id="1363" w:author="Antony Johnson" w:date="2022-11-18T16:10:00Z">
        <w:r>
          <w:rPr>
            <w:color w:val="auto"/>
          </w:rPr>
          <w:t xml:space="preserve"> </w:t>
        </w:r>
      </w:ins>
      <w:ins w:id="1364" w:author="Antony Johnson" w:date="2022-11-18T15:55:00Z">
        <w:r w:rsidR="00F632AC">
          <w:rPr>
            <w:color w:val="auto"/>
          </w:rPr>
          <w:t xml:space="preserve"> </w:t>
        </w:r>
      </w:ins>
      <w:ins w:id="1365" w:author="Antony Johnson" w:date="2022-11-18T15:54:00Z">
        <w:r w:rsidR="00152B63">
          <w:rPr>
            <w:color w:val="auto"/>
          </w:rPr>
          <w:t xml:space="preserve"> </w:t>
        </w:r>
      </w:ins>
    </w:p>
    <w:p w14:paraId="76F875BA" w14:textId="48E5E135" w:rsidR="000226A1" w:rsidDel="00DC2A52" w:rsidRDefault="00E0402A" w:rsidP="008F2821">
      <w:pPr>
        <w:ind w:left="720" w:hanging="720"/>
        <w:jc w:val="both"/>
        <w:rPr>
          <w:del w:id="1366" w:author="Johnson (ESO), Antony" w:date="2023-02-23T12:28:00Z"/>
        </w:rPr>
      </w:pPr>
      <w:del w:id="1367" w:author="Johnson (ESO), Antony" w:date="2023-02-23T12:28:00Z">
        <w:r w:rsidRPr="00966FB7" w:rsidDel="00DC2A52">
          <w:rPr>
            <w:color w:val="auto"/>
          </w:rPr>
          <w:delText>7</w:delText>
        </w:r>
        <w:r w:rsidR="000226A1" w:rsidRPr="00966FB7" w:rsidDel="00DC2A52">
          <w:rPr>
            <w:color w:val="auto"/>
          </w:rPr>
          <w:delText>.2.</w:delText>
        </w:r>
        <w:r w:rsidR="00DD16F7" w:rsidDel="00DC2A52">
          <w:rPr>
            <w:color w:val="auto"/>
          </w:rPr>
          <w:delText>3</w:delText>
        </w:r>
        <w:r w:rsidR="000226A1" w:rsidRPr="00157370" w:rsidDel="00DC2A52">
          <w:rPr>
            <w:color w:val="auto"/>
          </w:rPr>
          <w:tab/>
          <w:delText xml:space="preserve">Each </w:delText>
        </w:r>
        <w:r w:rsidR="001C62FA" w:rsidRPr="00157370" w:rsidDel="00DC2A52">
          <w:rPr>
            <w:color w:val="auto"/>
          </w:rPr>
          <w:delText xml:space="preserve">Generator which owns or operates </w:delText>
        </w:r>
        <w:r w:rsidR="000226A1" w:rsidRPr="00157370" w:rsidDel="00DC2A52">
          <w:rPr>
            <w:color w:val="auto"/>
          </w:rPr>
          <w:delText xml:space="preserve">a </w:delText>
        </w:r>
        <w:r w:rsidR="00A74F88" w:rsidRPr="00966FB7" w:rsidDel="00DC2A52">
          <w:rPr>
            <w:color w:val="auto"/>
          </w:rPr>
          <w:delText xml:space="preserve">Type C or D </w:delText>
        </w:r>
        <w:r w:rsidR="000226A1" w:rsidRPr="00157370" w:rsidDel="00DC2A52">
          <w:rPr>
            <w:color w:val="auto"/>
          </w:rPr>
          <w:delText xml:space="preserve">Power Generating Module </w:delText>
        </w:r>
        <w:r w:rsidR="00A74F88" w:rsidRPr="00966FB7" w:rsidDel="00DC2A52">
          <w:rPr>
            <w:color w:val="auto"/>
          </w:rPr>
          <w:delText>shall be</w:delText>
        </w:r>
        <w:r w:rsidR="006266C0" w:rsidRPr="00157370" w:rsidDel="00DC2A52">
          <w:rPr>
            <w:color w:val="auto"/>
          </w:rPr>
          <w:delText xml:space="preserve"> capable of </w:delText>
        </w:r>
        <w:r w:rsidR="000226A1" w:rsidRPr="00157370" w:rsidDel="00DC2A52">
          <w:rPr>
            <w:color w:val="auto"/>
          </w:rPr>
          <w:delText>delivering a quick re-synchronisation service</w:delText>
        </w:r>
        <w:r w:rsidR="000226A1" w:rsidRPr="00966FB7" w:rsidDel="00DC2A52">
          <w:rPr>
            <w:color w:val="auto"/>
          </w:rPr>
          <w:delText xml:space="preserve"> </w:delText>
        </w:r>
        <w:r w:rsidR="00A74F88" w:rsidRPr="00966FB7" w:rsidDel="00DC2A52">
          <w:rPr>
            <w:color w:val="auto"/>
          </w:rPr>
          <w:delText>and</w:delText>
        </w:r>
        <w:r w:rsidR="00A74F88" w:rsidRPr="00157370" w:rsidDel="00DC2A52">
          <w:rPr>
            <w:color w:val="auto"/>
          </w:rPr>
          <w:delText xml:space="preserve"> </w:delText>
        </w:r>
        <w:r w:rsidR="000226A1" w:rsidRPr="00157370" w:rsidDel="00DC2A52">
          <w:rPr>
            <w:color w:val="auto"/>
          </w:rPr>
          <w:delText>shall execute a trip to house load test after any changes of equipment having an impact on its house load operation capability, or after 2 unsuccessful trips in real operation</w:delText>
        </w:r>
        <w:r w:rsidR="00DF310B" w:rsidRPr="00966FB7" w:rsidDel="00DC2A52">
          <w:rPr>
            <w:color w:val="auto"/>
          </w:rPr>
          <w:delText xml:space="preserve"> as provided for in </w:delText>
        </w:r>
        <w:r w:rsidR="00DF310B" w:rsidRPr="00DD16F7" w:rsidDel="00DC2A52">
          <w:rPr>
            <w:i/>
            <w:iCs/>
            <w:color w:val="auto"/>
          </w:rPr>
          <w:delText xml:space="preserve">Grid Code </w:delText>
        </w:r>
        <w:r w:rsidR="008A4E8B" w:rsidRPr="00DD16F7" w:rsidDel="00DC2A52">
          <w:rPr>
            <w:i/>
            <w:iCs/>
            <w:color w:val="auto"/>
          </w:rPr>
          <w:delText>OC5.7.3</w:delText>
        </w:r>
        <w:r w:rsidR="000226A1" w:rsidRPr="00966FB7" w:rsidDel="00DC2A52">
          <w:rPr>
            <w:color w:val="auto"/>
          </w:rPr>
          <w:delText>.</w:delText>
        </w:r>
        <w:r w:rsidR="006266C0" w:rsidRPr="00966FB7" w:rsidDel="00DC2A52">
          <w:rPr>
            <w:color w:val="auto"/>
          </w:rPr>
          <w:delText xml:space="preserve"> </w:delText>
        </w:r>
      </w:del>
    </w:p>
    <w:p w14:paraId="2C30A213" w14:textId="0D35827B" w:rsidR="000226A1" w:rsidRPr="00157370" w:rsidRDefault="00A4214D" w:rsidP="008F2821">
      <w:pPr>
        <w:ind w:left="720" w:hanging="720"/>
        <w:jc w:val="both"/>
        <w:rPr>
          <w:color w:val="auto"/>
        </w:rPr>
      </w:pPr>
      <w:ins w:id="1368" w:author="Johnson (ESO), Antony" w:date="2023-03-02T19:59:00Z">
        <w:r>
          <w:rPr>
            <w:color w:val="auto"/>
          </w:rPr>
          <w:t>6</w:t>
        </w:r>
      </w:ins>
      <w:del w:id="1369" w:author="Johnson (ESO), Antony" w:date="2023-03-02T19:59:00Z">
        <w:r w:rsidR="00E0402A" w:rsidRPr="00966FB7" w:rsidDel="00A4214D">
          <w:rPr>
            <w:color w:val="auto"/>
          </w:rPr>
          <w:delText>7</w:delText>
        </w:r>
      </w:del>
      <w:r w:rsidR="000226A1" w:rsidRPr="00157370">
        <w:rPr>
          <w:color w:val="auto"/>
        </w:rPr>
        <w:t>.</w:t>
      </w:r>
      <w:ins w:id="1370" w:author="Johnson (ESO), Antony" w:date="2023-02-23T12:50:00Z">
        <w:r w:rsidR="00C72B58">
          <w:rPr>
            <w:color w:val="auto"/>
          </w:rPr>
          <w:t>3</w:t>
        </w:r>
      </w:ins>
      <w:del w:id="1371" w:author="Johnson (ESO), Antony" w:date="2023-02-23T12:50:00Z">
        <w:r w:rsidR="000226A1" w:rsidRPr="00157370" w:rsidDel="00C72B58">
          <w:rPr>
            <w:color w:val="auto"/>
          </w:rPr>
          <w:delText>2.</w:delText>
        </w:r>
      </w:del>
      <w:del w:id="1372" w:author="Johnson (ESO), Antony" w:date="2023-02-23T12:33:00Z">
        <w:r w:rsidR="00DD16F7" w:rsidDel="00BA288E">
          <w:rPr>
            <w:color w:val="auto"/>
          </w:rPr>
          <w:delText>4</w:delText>
        </w:r>
      </w:del>
      <w:r w:rsidR="000226A1" w:rsidRPr="00966FB7">
        <w:rPr>
          <w:color w:val="auto"/>
        </w:rPr>
        <w:tab/>
      </w:r>
      <w:r w:rsidR="003E2269" w:rsidRPr="00E07DF7">
        <w:rPr>
          <w:color w:val="auto"/>
          <w:highlight w:val="green"/>
        </w:rPr>
        <w:t xml:space="preserve">Demand Response </w:t>
      </w:r>
      <w:r w:rsidR="00252E30" w:rsidRPr="00E07DF7">
        <w:rPr>
          <w:color w:val="auto"/>
          <w:highlight w:val="green"/>
        </w:rPr>
        <w:t>Providers</w:t>
      </w:r>
      <w:r w:rsidR="009645E2" w:rsidRPr="00157370">
        <w:rPr>
          <w:color w:val="auto"/>
        </w:rPr>
        <w:t xml:space="preserve"> who </w:t>
      </w:r>
      <w:r w:rsidR="000226A1" w:rsidRPr="00157370">
        <w:rPr>
          <w:color w:val="auto"/>
        </w:rPr>
        <w:t xml:space="preserve">deliver </w:t>
      </w:r>
      <w:r w:rsidR="009645E2" w:rsidRPr="00157370">
        <w:rPr>
          <w:color w:val="auto"/>
        </w:rPr>
        <w:t xml:space="preserve">a </w:t>
      </w:r>
      <w:r w:rsidR="000226A1" w:rsidRPr="00157370">
        <w:rPr>
          <w:color w:val="auto"/>
        </w:rPr>
        <w:t xml:space="preserve">demand response </w:t>
      </w:r>
      <w:r w:rsidR="009645E2" w:rsidRPr="00157370">
        <w:rPr>
          <w:color w:val="auto"/>
        </w:rPr>
        <w:t>service</w:t>
      </w:r>
      <w:r w:rsidR="009645E2" w:rsidRPr="00966FB7">
        <w:rPr>
          <w:color w:val="auto"/>
        </w:rPr>
        <w:t xml:space="preserve"> </w:t>
      </w:r>
      <w:r w:rsidR="00D4402B" w:rsidRPr="00E07DF7">
        <w:rPr>
          <w:color w:val="auto"/>
          <w:highlight w:val="green"/>
        </w:rPr>
        <w:t>to NGESO</w:t>
      </w:r>
      <w:r w:rsidR="00D4402B" w:rsidRPr="00157370">
        <w:rPr>
          <w:color w:val="auto"/>
        </w:rPr>
        <w:t xml:space="preserve"> </w:t>
      </w:r>
      <w:r w:rsidR="000226A1" w:rsidRPr="00157370">
        <w:rPr>
          <w:color w:val="auto"/>
        </w:rPr>
        <w:t>shall execute a demand response test after 2 consecutive unsuccessful responses in real operation, or at least every year</w:t>
      </w:r>
      <w:r w:rsidR="00E203BD" w:rsidRPr="00966FB7">
        <w:rPr>
          <w:color w:val="auto"/>
        </w:rPr>
        <w:t xml:space="preserve"> as provided for in </w:t>
      </w:r>
      <w:r w:rsidR="00E203BD" w:rsidRPr="00A54FF6">
        <w:rPr>
          <w:i/>
          <w:color w:val="auto"/>
        </w:rPr>
        <w:t>DRSC11.7</w:t>
      </w:r>
      <w:r w:rsidR="00252E30" w:rsidRPr="00966FB7">
        <w:rPr>
          <w:color w:val="auto"/>
        </w:rPr>
        <w:t xml:space="preserve"> of the Grid Code</w:t>
      </w:r>
      <w:r w:rsidR="000226A1" w:rsidRPr="00966FB7">
        <w:rPr>
          <w:color w:val="auto"/>
        </w:rPr>
        <w:t>.</w:t>
      </w:r>
      <w:r w:rsidR="009645E2" w:rsidRPr="00966FB7">
        <w:rPr>
          <w:color w:val="auto"/>
        </w:rPr>
        <w:t xml:space="preserve">  </w:t>
      </w:r>
    </w:p>
    <w:p w14:paraId="3B0C9277" w14:textId="6460C5EE" w:rsidR="000226A1" w:rsidRPr="00157370" w:rsidRDefault="00A4214D" w:rsidP="007B4AF7">
      <w:pPr>
        <w:ind w:left="720" w:hanging="720"/>
        <w:jc w:val="both"/>
        <w:rPr>
          <w:color w:val="auto"/>
        </w:rPr>
      </w:pPr>
      <w:ins w:id="1373" w:author="Johnson (ESO), Antony" w:date="2023-03-02T19:59:00Z">
        <w:r>
          <w:rPr>
            <w:color w:val="auto"/>
          </w:rPr>
          <w:t>6</w:t>
        </w:r>
      </w:ins>
      <w:del w:id="1374" w:author="Johnson (ESO), Antony" w:date="2023-03-02T19:59:00Z">
        <w:r w:rsidR="00E0402A" w:rsidRPr="00966FB7" w:rsidDel="00A4214D">
          <w:rPr>
            <w:color w:val="auto"/>
          </w:rPr>
          <w:delText>7</w:delText>
        </w:r>
      </w:del>
      <w:r w:rsidR="000226A1" w:rsidRPr="00157370">
        <w:rPr>
          <w:color w:val="auto"/>
        </w:rPr>
        <w:t>.</w:t>
      </w:r>
      <w:ins w:id="1375" w:author="Johnson (ESO), Antony" w:date="2023-02-23T12:50:00Z">
        <w:r w:rsidR="00C72B58">
          <w:rPr>
            <w:color w:val="auto"/>
          </w:rPr>
          <w:t>4</w:t>
        </w:r>
      </w:ins>
      <w:del w:id="1376" w:author="Johnson (ESO), Antony" w:date="2023-02-23T12:50:00Z">
        <w:r w:rsidR="000226A1" w:rsidRPr="00157370" w:rsidDel="00C72B58">
          <w:rPr>
            <w:color w:val="auto"/>
          </w:rPr>
          <w:delText>2.</w:delText>
        </w:r>
      </w:del>
      <w:del w:id="1377" w:author="Johnson (ESO), Antony" w:date="2023-02-23T12:33:00Z">
        <w:r w:rsidR="00DD16F7" w:rsidDel="00BA288E">
          <w:rPr>
            <w:color w:val="auto"/>
          </w:rPr>
          <w:delText>5</w:delText>
        </w:r>
      </w:del>
      <w:r w:rsidR="000226A1" w:rsidRPr="00157370">
        <w:rPr>
          <w:color w:val="auto"/>
        </w:rPr>
        <w:tab/>
      </w:r>
      <w:del w:id="1378" w:author="Johnson (ESO), Antony" w:date="2023-02-23T12:33:00Z">
        <w:r w:rsidR="008D0B9A" w:rsidRPr="00157370" w:rsidDel="00743A0D">
          <w:rPr>
            <w:color w:val="auto"/>
          </w:rPr>
          <w:delText xml:space="preserve">GB </w:delText>
        </w:r>
      </w:del>
      <w:r w:rsidR="002640BA" w:rsidRPr="00387D43">
        <w:rPr>
          <w:color w:val="auto"/>
          <w:highlight w:val="green"/>
        </w:rPr>
        <w:t xml:space="preserve">User’s and </w:t>
      </w:r>
      <w:r w:rsidR="000C662F" w:rsidRPr="00387D43">
        <w:rPr>
          <w:color w:val="auto"/>
          <w:highlight w:val="green"/>
        </w:rPr>
        <w:t>Non-Embedded Customers</w:t>
      </w:r>
      <w:r w:rsidR="008D0B9A" w:rsidRPr="00157370">
        <w:rPr>
          <w:color w:val="auto"/>
        </w:rPr>
        <w:t xml:space="preserve"> who</w:t>
      </w:r>
      <w:r w:rsidR="000226A1" w:rsidRPr="00157370">
        <w:rPr>
          <w:color w:val="auto"/>
        </w:rPr>
        <w:t xml:space="preserve"> deliver </w:t>
      </w:r>
      <w:r w:rsidR="00D4402B">
        <w:rPr>
          <w:color w:val="auto"/>
        </w:rPr>
        <w:t xml:space="preserve">a </w:t>
      </w:r>
      <w:r w:rsidR="000226A1" w:rsidRPr="00157370">
        <w:rPr>
          <w:color w:val="auto"/>
        </w:rPr>
        <w:t>low frequency demand disconnection</w:t>
      </w:r>
      <w:r w:rsidR="00D4402B" w:rsidRPr="00157370">
        <w:rPr>
          <w:color w:val="auto"/>
        </w:rPr>
        <w:t xml:space="preserve"> </w:t>
      </w:r>
      <w:r w:rsidR="00D4402B" w:rsidRPr="00F91610">
        <w:rPr>
          <w:color w:val="auto"/>
          <w:highlight w:val="green"/>
        </w:rPr>
        <w:t>service</w:t>
      </w:r>
      <w:r w:rsidR="00966FB7" w:rsidRPr="00966FB7">
        <w:rPr>
          <w:color w:val="auto"/>
        </w:rPr>
        <w:t>,</w:t>
      </w:r>
      <w:r w:rsidR="000226A1" w:rsidRPr="00966FB7">
        <w:rPr>
          <w:color w:val="auto"/>
        </w:rPr>
        <w:t xml:space="preserve"> </w:t>
      </w:r>
      <w:r w:rsidR="000226A1" w:rsidRPr="00157370">
        <w:rPr>
          <w:color w:val="auto"/>
        </w:rPr>
        <w:t>shall execute</w:t>
      </w:r>
      <w:r w:rsidR="005F4505" w:rsidRPr="00157370">
        <w:rPr>
          <w:color w:val="auto"/>
        </w:rPr>
        <w:t xml:space="preserve"> </w:t>
      </w:r>
      <w:r w:rsidR="000226A1" w:rsidRPr="00157370">
        <w:rPr>
          <w:color w:val="auto"/>
        </w:rPr>
        <w:t>regular low frequency demand disconnection</w:t>
      </w:r>
      <w:r w:rsidR="008D0B9A" w:rsidRPr="00157370">
        <w:rPr>
          <w:color w:val="auto"/>
        </w:rPr>
        <w:t xml:space="preserve"> test</w:t>
      </w:r>
      <w:r w:rsidR="002640BA" w:rsidRPr="00157370">
        <w:rPr>
          <w:color w:val="auto"/>
        </w:rPr>
        <w:t xml:space="preserve">s </w:t>
      </w:r>
      <w:r w:rsidR="002640BA" w:rsidRPr="00F91610">
        <w:rPr>
          <w:color w:val="auto"/>
          <w:highlight w:val="green"/>
        </w:rPr>
        <w:t>in accordance with</w:t>
      </w:r>
      <w:r w:rsidR="002640BA" w:rsidRPr="00157370">
        <w:rPr>
          <w:color w:val="auto"/>
        </w:rPr>
        <w:t xml:space="preserve"> </w:t>
      </w:r>
      <w:r w:rsidR="00387584" w:rsidRPr="00157370">
        <w:rPr>
          <w:i/>
          <w:color w:val="auto"/>
        </w:rPr>
        <w:t xml:space="preserve">Grid Code </w:t>
      </w:r>
      <w:r w:rsidR="000C662F" w:rsidRPr="00F91610">
        <w:rPr>
          <w:i/>
          <w:color w:val="auto"/>
          <w:highlight w:val="green"/>
        </w:rPr>
        <w:t>CC/</w:t>
      </w:r>
      <w:r w:rsidR="00A07E2B" w:rsidRPr="00F91610">
        <w:rPr>
          <w:i/>
          <w:color w:val="auto"/>
          <w:highlight w:val="green"/>
        </w:rPr>
        <w:t>ECC.A.5</w:t>
      </w:r>
      <w:r w:rsidR="002C3A2F" w:rsidRPr="00F91610">
        <w:rPr>
          <w:i/>
          <w:color w:val="auto"/>
          <w:highlight w:val="green"/>
        </w:rPr>
        <w:t>.4</w:t>
      </w:r>
      <w:r w:rsidR="000226A1" w:rsidRPr="00F91610">
        <w:rPr>
          <w:color w:val="auto"/>
          <w:highlight w:val="green"/>
        </w:rPr>
        <w:t>.</w:t>
      </w:r>
    </w:p>
    <w:p w14:paraId="147BE8DD" w14:textId="74C8A9E4" w:rsidR="000226A1" w:rsidRDefault="00A4214D" w:rsidP="008F2821">
      <w:pPr>
        <w:ind w:left="720" w:hanging="720"/>
        <w:jc w:val="both"/>
      </w:pPr>
      <w:ins w:id="1379" w:author="Johnson (ESO), Antony" w:date="2023-03-02T19:59:00Z">
        <w:r>
          <w:rPr>
            <w:color w:val="auto"/>
          </w:rPr>
          <w:t>6</w:t>
        </w:r>
      </w:ins>
      <w:del w:id="1380" w:author="Johnson (ESO), Antony" w:date="2023-03-02T19:59:00Z">
        <w:r w:rsidR="00E0402A" w:rsidRPr="00123605" w:rsidDel="00A4214D">
          <w:rPr>
            <w:color w:val="auto"/>
          </w:rPr>
          <w:delText>7</w:delText>
        </w:r>
      </w:del>
      <w:r w:rsidR="000226A1" w:rsidRPr="00157370">
        <w:rPr>
          <w:color w:val="auto"/>
        </w:rPr>
        <w:t>.</w:t>
      </w:r>
      <w:ins w:id="1381" w:author="Johnson (ESO), Antony" w:date="2023-02-23T12:50:00Z">
        <w:r w:rsidR="00C72B58">
          <w:rPr>
            <w:color w:val="auto"/>
          </w:rPr>
          <w:t>5</w:t>
        </w:r>
      </w:ins>
      <w:del w:id="1382" w:author="Johnson (ESO), Antony" w:date="2023-02-23T12:50:00Z">
        <w:r w:rsidR="000226A1" w:rsidRPr="00157370" w:rsidDel="00C72B58">
          <w:rPr>
            <w:color w:val="auto"/>
          </w:rPr>
          <w:delText>2.</w:delText>
        </w:r>
      </w:del>
      <w:del w:id="1383" w:author="Johnson (ESO), Antony" w:date="2023-02-23T12:34:00Z">
        <w:r w:rsidR="00DD16F7" w:rsidDel="00743A0D">
          <w:rPr>
            <w:color w:val="auto"/>
          </w:rPr>
          <w:delText>6</w:delText>
        </w:r>
      </w:del>
      <w:r w:rsidR="000226A1" w:rsidRPr="00157370">
        <w:rPr>
          <w:color w:val="auto"/>
        </w:rPr>
        <w:tab/>
      </w:r>
      <w:r w:rsidR="00D63BD8" w:rsidRPr="00157370">
        <w:rPr>
          <w:color w:val="auto"/>
        </w:rPr>
        <w:t>Transmission Licensees</w:t>
      </w:r>
      <w:r w:rsidR="00722A9D" w:rsidRPr="00123605">
        <w:rPr>
          <w:color w:val="auto"/>
        </w:rPr>
        <w:t>,</w:t>
      </w:r>
      <w:r w:rsidR="00D63BD8" w:rsidRPr="00157370">
        <w:rPr>
          <w:color w:val="auto"/>
        </w:rPr>
        <w:t xml:space="preserve"> </w:t>
      </w:r>
      <w:r w:rsidR="00832BCE" w:rsidRPr="00157370">
        <w:rPr>
          <w:color w:val="auto"/>
        </w:rPr>
        <w:t>Network Operators</w:t>
      </w:r>
      <w:r w:rsidR="00E151DC" w:rsidRPr="00157370">
        <w:rPr>
          <w:color w:val="auto"/>
        </w:rPr>
        <w:t xml:space="preserve"> </w:t>
      </w:r>
      <w:r w:rsidR="00E151DC" w:rsidRPr="00F91610">
        <w:rPr>
          <w:color w:val="auto"/>
          <w:highlight w:val="green"/>
        </w:rPr>
        <w:t>and Non-Embedded Customers</w:t>
      </w:r>
      <w:r w:rsidR="00123605" w:rsidRPr="00157370">
        <w:rPr>
          <w:color w:val="auto"/>
        </w:rPr>
        <w:t xml:space="preserve"> </w:t>
      </w:r>
      <w:r w:rsidR="00832BCE" w:rsidRPr="00157370">
        <w:rPr>
          <w:color w:val="auto"/>
        </w:rPr>
        <w:t xml:space="preserve">in coordination with </w:t>
      </w:r>
      <w:r w:rsidR="00B10D9D" w:rsidRPr="00157370">
        <w:rPr>
          <w:color w:val="auto"/>
        </w:rPr>
        <w:t xml:space="preserve">NGESO </w:t>
      </w:r>
      <w:r w:rsidR="000226A1" w:rsidRPr="00157370">
        <w:rPr>
          <w:color w:val="auto"/>
        </w:rPr>
        <w:t>shall execute regular testing on</w:t>
      </w:r>
      <w:del w:id="1384" w:author="Johnson (ESO), Antony" w:date="2023-02-23T12:34:00Z">
        <w:r w:rsidR="000226A1" w:rsidRPr="00157370" w:rsidDel="00743A0D">
          <w:rPr>
            <w:color w:val="auto"/>
          </w:rPr>
          <w:delText xml:space="preserve"> the</w:delText>
        </w:r>
      </w:del>
      <w:r w:rsidR="000226A1" w:rsidRPr="00157370">
        <w:rPr>
          <w:color w:val="auto"/>
        </w:rPr>
        <w:t xml:space="preserve"> Low Frequency Demand Disconnection relays implemented on their installations</w:t>
      </w:r>
      <w:r w:rsidR="00A526DB" w:rsidRPr="00123605">
        <w:rPr>
          <w:color w:val="auto"/>
        </w:rPr>
        <w:t xml:space="preserve"> </w:t>
      </w:r>
      <w:r w:rsidR="00A526DB" w:rsidRPr="00F91610">
        <w:rPr>
          <w:color w:val="auto"/>
          <w:highlight w:val="green"/>
        </w:rPr>
        <w:t>as provided f</w:t>
      </w:r>
      <w:r w:rsidR="0083399A" w:rsidRPr="00F91610">
        <w:rPr>
          <w:color w:val="auto"/>
          <w:highlight w:val="green"/>
        </w:rPr>
        <w:t xml:space="preserve">or in </w:t>
      </w:r>
      <w:r w:rsidR="008A1E53" w:rsidRPr="00F91610">
        <w:rPr>
          <w:i/>
          <w:color w:val="auto"/>
          <w:highlight w:val="green"/>
        </w:rPr>
        <w:t xml:space="preserve">Grid Code </w:t>
      </w:r>
      <w:r w:rsidR="00E11CBF" w:rsidRPr="00F91610">
        <w:rPr>
          <w:i/>
          <w:color w:val="auto"/>
          <w:highlight w:val="green"/>
        </w:rPr>
        <w:t>CC/</w:t>
      </w:r>
      <w:r w:rsidR="0083399A" w:rsidRPr="00F91610">
        <w:rPr>
          <w:i/>
          <w:color w:val="auto"/>
          <w:highlight w:val="green"/>
        </w:rPr>
        <w:t>ECC.A.5.4</w:t>
      </w:r>
      <w:r w:rsidR="000226A1" w:rsidRPr="00F91610">
        <w:rPr>
          <w:color w:val="auto"/>
          <w:highlight w:val="green"/>
        </w:rPr>
        <w:t>.</w:t>
      </w:r>
    </w:p>
    <w:p w14:paraId="6F54E049" w14:textId="61D1ED56" w:rsidR="000226A1" w:rsidRPr="00157370" w:rsidRDefault="00A4214D" w:rsidP="008F2821">
      <w:pPr>
        <w:ind w:left="720" w:hanging="720"/>
        <w:jc w:val="both"/>
      </w:pPr>
      <w:ins w:id="1385" w:author="Johnson (ESO), Antony" w:date="2023-03-02T19:59:00Z">
        <w:r>
          <w:rPr>
            <w:color w:val="auto"/>
          </w:rPr>
          <w:t>6</w:t>
        </w:r>
      </w:ins>
      <w:del w:id="1386" w:author="Johnson (ESO), Antony" w:date="2023-03-02T19:59:00Z">
        <w:r w:rsidR="00E0402A" w:rsidRPr="00123605" w:rsidDel="00A4214D">
          <w:rPr>
            <w:color w:val="auto"/>
          </w:rPr>
          <w:delText>7</w:delText>
        </w:r>
      </w:del>
      <w:r w:rsidR="000226A1" w:rsidRPr="00157370">
        <w:rPr>
          <w:color w:val="auto"/>
        </w:rPr>
        <w:t>.</w:t>
      </w:r>
      <w:ins w:id="1387" w:author="Johnson (ESO), Antony" w:date="2023-02-23T12:50:00Z">
        <w:r w:rsidR="00C72B58">
          <w:rPr>
            <w:color w:val="auto"/>
          </w:rPr>
          <w:t>6</w:t>
        </w:r>
      </w:ins>
      <w:del w:id="1388" w:author="Johnson (ESO), Antony" w:date="2023-02-23T12:50:00Z">
        <w:r w:rsidR="000226A1" w:rsidRPr="00157370" w:rsidDel="00C72B58">
          <w:rPr>
            <w:color w:val="auto"/>
          </w:rPr>
          <w:delText>2.</w:delText>
        </w:r>
      </w:del>
      <w:del w:id="1389" w:author="Johnson (ESO), Antony" w:date="2023-02-23T12:34:00Z">
        <w:r w:rsidR="00DD16F7" w:rsidDel="00743A0D">
          <w:rPr>
            <w:color w:val="auto"/>
          </w:rPr>
          <w:delText>7</w:delText>
        </w:r>
      </w:del>
      <w:r w:rsidR="000226A1" w:rsidRPr="00157370">
        <w:rPr>
          <w:color w:val="auto"/>
        </w:rPr>
        <w:tab/>
      </w:r>
      <w:r w:rsidR="008F391A" w:rsidRPr="00157370">
        <w:rPr>
          <w:color w:val="auto"/>
        </w:rPr>
        <w:t xml:space="preserve">NGESO, Transmission Licensees, Network Operators and CUSC Parties </w:t>
      </w:r>
      <w:r w:rsidR="000226A1" w:rsidRPr="00157370">
        <w:rPr>
          <w:color w:val="auto"/>
        </w:rPr>
        <w:t>shall test their communication systems at least every year</w:t>
      </w:r>
      <w:r w:rsidR="0083399A" w:rsidRPr="00123605">
        <w:rPr>
          <w:color w:val="auto"/>
        </w:rPr>
        <w:t xml:space="preserve"> </w:t>
      </w:r>
      <w:r w:rsidR="0083399A" w:rsidRPr="00F91610">
        <w:rPr>
          <w:color w:val="auto"/>
          <w:highlight w:val="green"/>
        </w:rPr>
        <w:t xml:space="preserve">as provided for in </w:t>
      </w:r>
      <w:r w:rsidR="008A1E53" w:rsidRPr="00F91610">
        <w:rPr>
          <w:i/>
          <w:color w:val="auto"/>
          <w:highlight w:val="green"/>
        </w:rPr>
        <w:t xml:space="preserve">Grid Code </w:t>
      </w:r>
      <w:r w:rsidR="006C7546" w:rsidRPr="00F91610">
        <w:rPr>
          <w:i/>
          <w:color w:val="auto"/>
          <w:highlight w:val="green"/>
        </w:rPr>
        <w:t>CC/ECC</w:t>
      </w:r>
      <w:r w:rsidR="001969A5" w:rsidRPr="00F91610">
        <w:rPr>
          <w:i/>
          <w:color w:val="auto"/>
          <w:highlight w:val="green"/>
        </w:rPr>
        <w:t>.6.5</w:t>
      </w:r>
      <w:r w:rsidR="00D75D2B" w:rsidRPr="00F91610">
        <w:rPr>
          <w:i/>
          <w:color w:val="auto"/>
          <w:highlight w:val="green"/>
        </w:rPr>
        <w:t>.4.4</w:t>
      </w:r>
      <w:r w:rsidR="000226A1" w:rsidRPr="00F91610">
        <w:rPr>
          <w:i/>
          <w:color w:val="auto"/>
          <w:highlight w:val="green"/>
        </w:rPr>
        <w:t>.</w:t>
      </w:r>
    </w:p>
    <w:p w14:paraId="5874252B" w14:textId="7C388111" w:rsidR="00F96D8C" w:rsidRPr="00352688" w:rsidRDefault="00A4214D" w:rsidP="008F2821">
      <w:pPr>
        <w:ind w:left="720" w:hanging="720"/>
        <w:jc w:val="both"/>
        <w:rPr>
          <w:i/>
        </w:rPr>
      </w:pPr>
      <w:ins w:id="1390" w:author="Johnson (ESO), Antony" w:date="2023-03-02T19:59:00Z">
        <w:r>
          <w:rPr>
            <w:color w:val="auto"/>
          </w:rPr>
          <w:t>6</w:t>
        </w:r>
      </w:ins>
      <w:del w:id="1391" w:author="Johnson (ESO), Antony" w:date="2023-03-02T19:59:00Z">
        <w:r w:rsidR="00A5620E" w:rsidRPr="00F96D8C" w:rsidDel="00A4214D">
          <w:rPr>
            <w:color w:val="auto"/>
          </w:rPr>
          <w:delText>7</w:delText>
        </w:r>
      </w:del>
      <w:r w:rsidR="000226A1" w:rsidRPr="00157370">
        <w:rPr>
          <w:color w:val="auto"/>
        </w:rPr>
        <w:t>.</w:t>
      </w:r>
      <w:ins w:id="1392" w:author="Johnson (ESO), Antony" w:date="2023-02-23T12:50:00Z">
        <w:r w:rsidR="00C72B58">
          <w:rPr>
            <w:color w:val="auto"/>
          </w:rPr>
          <w:t>7</w:t>
        </w:r>
      </w:ins>
      <w:del w:id="1393" w:author="Johnson (ESO), Antony" w:date="2023-02-23T12:50:00Z">
        <w:r w:rsidR="000226A1" w:rsidRPr="00157370" w:rsidDel="00C72B58">
          <w:rPr>
            <w:color w:val="auto"/>
          </w:rPr>
          <w:delText>2.</w:delText>
        </w:r>
      </w:del>
      <w:del w:id="1394" w:author="Johnson (ESO), Antony" w:date="2023-02-23T12:34:00Z">
        <w:r w:rsidR="00DD16F7" w:rsidDel="00743A0D">
          <w:rPr>
            <w:color w:val="auto"/>
          </w:rPr>
          <w:delText>8</w:delText>
        </w:r>
      </w:del>
      <w:r w:rsidR="000226A1" w:rsidRPr="00157370">
        <w:rPr>
          <w:color w:val="auto"/>
        </w:rPr>
        <w:tab/>
      </w:r>
      <w:r w:rsidR="005D3C3D" w:rsidRPr="00157370">
        <w:rPr>
          <w:color w:val="auto"/>
        </w:rPr>
        <w:t xml:space="preserve">NGESO, Transmission Licensees, Network Operators and CUSC Parties </w:t>
      </w:r>
      <w:r w:rsidR="000226A1" w:rsidRPr="00157370">
        <w:rPr>
          <w:color w:val="auto"/>
        </w:rPr>
        <w:t>shall test the backup power supplies of their communication systems at least every 5 years</w:t>
      </w:r>
      <w:r w:rsidR="006C0E33" w:rsidRPr="00F96D8C">
        <w:rPr>
          <w:color w:val="auto"/>
        </w:rPr>
        <w:t xml:space="preserve"> as provided for in </w:t>
      </w:r>
      <w:r w:rsidR="008A1E53" w:rsidRPr="00DD16F7">
        <w:rPr>
          <w:i/>
          <w:iCs/>
          <w:color w:val="auto"/>
        </w:rPr>
        <w:t xml:space="preserve">Grid Code </w:t>
      </w:r>
      <w:r w:rsidR="006C0E33" w:rsidRPr="00DD16F7">
        <w:rPr>
          <w:i/>
          <w:iCs/>
          <w:color w:val="auto"/>
        </w:rPr>
        <w:t>CC/ECC.6.5.4.4</w:t>
      </w:r>
      <w:r w:rsidR="000226A1" w:rsidRPr="00157370">
        <w:rPr>
          <w:i/>
          <w:color w:val="auto"/>
        </w:rPr>
        <w:t>.</w:t>
      </w:r>
    </w:p>
    <w:p w14:paraId="32D6DAFC" w14:textId="19925508" w:rsidR="000226A1" w:rsidRPr="00352688" w:rsidDel="00EB7F72" w:rsidRDefault="00A4214D" w:rsidP="008F2821">
      <w:pPr>
        <w:ind w:left="720" w:hanging="720"/>
        <w:jc w:val="both"/>
        <w:rPr>
          <w:del w:id="1395" w:author="Johnson (ESO), Antony" w:date="2023-03-02T20:00:00Z"/>
        </w:rPr>
      </w:pPr>
      <w:ins w:id="1396" w:author="Johnson (ESO), Antony" w:date="2023-03-02T19:59:00Z">
        <w:r>
          <w:rPr>
            <w:color w:val="auto"/>
          </w:rPr>
          <w:t>6</w:t>
        </w:r>
      </w:ins>
      <w:del w:id="1397" w:author="Johnson (ESO), Antony" w:date="2023-03-02T19:59:00Z">
        <w:r w:rsidR="00A5620E" w:rsidRPr="00F96D8C" w:rsidDel="00A4214D">
          <w:rPr>
            <w:color w:val="auto"/>
          </w:rPr>
          <w:delText>7</w:delText>
        </w:r>
      </w:del>
      <w:r w:rsidR="000226A1" w:rsidRPr="00157370">
        <w:rPr>
          <w:color w:val="auto"/>
        </w:rPr>
        <w:t>.</w:t>
      </w:r>
      <w:ins w:id="1398" w:author="Johnson (ESO), Antony" w:date="2023-02-23T12:51:00Z">
        <w:r w:rsidR="00C72B58">
          <w:rPr>
            <w:color w:val="auto"/>
          </w:rPr>
          <w:t>8</w:t>
        </w:r>
      </w:ins>
      <w:del w:id="1399" w:author="Johnson (ESO), Antony" w:date="2023-02-23T12:51:00Z">
        <w:r w:rsidR="000226A1" w:rsidRPr="00157370" w:rsidDel="00C72B58">
          <w:rPr>
            <w:color w:val="auto"/>
          </w:rPr>
          <w:delText>2.</w:delText>
        </w:r>
      </w:del>
      <w:del w:id="1400" w:author="Johnson (ESO), Antony" w:date="2023-02-23T12:34:00Z">
        <w:r w:rsidR="00DD16F7" w:rsidDel="00743A0D">
          <w:rPr>
            <w:color w:val="auto"/>
          </w:rPr>
          <w:delText>9</w:delText>
        </w:r>
      </w:del>
      <w:r w:rsidR="000226A1" w:rsidRPr="00157370">
        <w:rPr>
          <w:color w:val="auto"/>
        </w:rPr>
        <w:tab/>
      </w:r>
      <w:r w:rsidR="00C01F0D" w:rsidRPr="00157370">
        <w:rPr>
          <w:color w:val="auto"/>
        </w:rPr>
        <w:t xml:space="preserve">NGESO and Transmission Licensees </w:t>
      </w:r>
      <w:r w:rsidR="000226A1" w:rsidRPr="00157370">
        <w:rPr>
          <w:color w:val="auto"/>
        </w:rPr>
        <w:t>shall test the capability of main and backup power sources to supply its main and backup control rooms at least every year.</w:t>
      </w:r>
    </w:p>
    <w:p w14:paraId="2EDD413C" w14:textId="11D27519" w:rsidR="000226A1" w:rsidRPr="00157370" w:rsidRDefault="00A5620E">
      <w:pPr>
        <w:ind w:left="720" w:hanging="720"/>
        <w:jc w:val="both"/>
        <w:rPr>
          <w:color w:val="auto"/>
        </w:rPr>
      </w:pPr>
      <w:del w:id="1401" w:author="Johnson (ESO), Antony" w:date="2023-02-23T12:28:00Z">
        <w:r w:rsidRPr="00F96D8C" w:rsidDel="00EF7D3D">
          <w:rPr>
            <w:color w:val="auto"/>
          </w:rPr>
          <w:delText>7</w:delText>
        </w:r>
        <w:r w:rsidR="000226A1" w:rsidRPr="00157370" w:rsidDel="00EF7D3D">
          <w:rPr>
            <w:color w:val="auto"/>
          </w:rPr>
          <w:delText>.2.</w:delText>
        </w:r>
        <w:r w:rsidR="00DD16F7" w:rsidDel="00EF7D3D">
          <w:rPr>
            <w:color w:val="auto"/>
          </w:rPr>
          <w:delText>10</w:delText>
        </w:r>
        <w:r w:rsidR="000226A1" w:rsidRPr="00157370" w:rsidDel="00EF7D3D">
          <w:rPr>
            <w:color w:val="auto"/>
          </w:rPr>
          <w:tab/>
        </w:r>
        <w:r w:rsidR="00C01F0D" w:rsidRPr="00157370" w:rsidDel="00EF7D3D">
          <w:rPr>
            <w:color w:val="auto"/>
          </w:rPr>
          <w:delText xml:space="preserve">NGESO and Transmission </w:delText>
        </w:r>
        <w:r w:rsidR="00352688" w:rsidRPr="00157370" w:rsidDel="00EF7D3D">
          <w:rPr>
            <w:color w:val="auto"/>
          </w:rPr>
          <w:delText>Licensees shall</w:delText>
        </w:r>
        <w:r w:rsidR="000226A1" w:rsidRPr="00157370" w:rsidDel="00EF7D3D">
          <w:rPr>
            <w:color w:val="auto"/>
          </w:rPr>
          <w:delText xml:space="preserve"> test the functionality of critical tools and facilities at least every 3 years</w:delText>
        </w:r>
      </w:del>
      <w:ins w:id="1402" w:author="Antony Johnson" w:date="2022-11-18T16:22:00Z">
        <w:del w:id="1403" w:author="Johnson (ESO), Antony" w:date="2023-02-23T12:28:00Z">
          <w:r w:rsidR="00760359" w:rsidDel="00EF7D3D">
            <w:rPr>
              <w:color w:val="auto"/>
            </w:rPr>
            <w:delText xml:space="preserve"> in accordance with the requirements of OC5.7.4</w:delText>
          </w:r>
        </w:del>
      </w:ins>
      <w:ins w:id="1404" w:author="Antony Johnson" w:date="2022-11-20T09:46:00Z">
        <w:del w:id="1405" w:author="Johnson (ESO), Antony" w:date="2023-02-23T12:28:00Z">
          <w:r w:rsidR="00A80798" w:rsidDel="00EF7D3D">
            <w:rPr>
              <w:color w:val="auto"/>
            </w:rPr>
            <w:delText xml:space="preserve"> and OC5.7.5</w:delText>
          </w:r>
        </w:del>
      </w:ins>
      <w:del w:id="1406" w:author="Johnson (ESO), Antony" w:date="2023-02-23T12:28:00Z">
        <w:r w:rsidR="000226A1" w:rsidRPr="00157370" w:rsidDel="00EF7D3D">
          <w:rPr>
            <w:color w:val="auto"/>
          </w:rPr>
          <w:delText>.  Where these tools involve</w:delText>
        </w:r>
        <w:r w:rsidR="00C01F0D" w:rsidRPr="00157370" w:rsidDel="00EF7D3D">
          <w:rPr>
            <w:color w:val="auto"/>
          </w:rPr>
          <w:delText xml:space="preserve"> CUSC Parties and Network Operators</w:delText>
        </w:r>
        <w:r w:rsidR="000226A1" w:rsidRPr="00157370" w:rsidDel="00EF7D3D">
          <w:rPr>
            <w:color w:val="auto"/>
          </w:rPr>
          <w:delText>, these parties shall participate in the tests</w:delText>
        </w:r>
        <w:r w:rsidR="000226A1" w:rsidRPr="00F96D8C" w:rsidDel="00EF7D3D">
          <w:rPr>
            <w:color w:val="auto"/>
          </w:rPr>
          <w:delText>.</w:delText>
        </w:r>
        <w:r w:rsidR="00403FF1" w:rsidRPr="00F96D8C" w:rsidDel="00EF7D3D">
          <w:rPr>
            <w:color w:val="auto"/>
          </w:rPr>
          <w:delText xml:space="preserve">  Critical tools and facilities are plant and apparatus, equipment controlling that plant and apparatus and the necessary </w:delText>
        </w:r>
        <w:r w:rsidR="00403FF1" w:rsidRPr="00F96D8C" w:rsidDel="00EF7D3D">
          <w:rPr>
            <w:color w:val="auto"/>
          </w:rPr>
          <w:lastRenderedPageBreak/>
          <w:delText>personnel with the appropriate skill and knowledge to operate and control that plant and apparatus</w:delText>
        </w:r>
        <w:r w:rsidR="00403FF1" w:rsidRPr="00157370" w:rsidDel="00EF7D3D">
          <w:rPr>
            <w:color w:val="auto"/>
          </w:rPr>
          <w:delText>.</w:delText>
        </w:r>
      </w:del>
    </w:p>
    <w:p w14:paraId="50A58610" w14:textId="75D09EF7" w:rsidR="000226A1" w:rsidRPr="00157370" w:rsidDel="00EF7D3D" w:rsidRDefault="00A5620E" w:rsidP="008F2821">
      <w:pPr>
        <w:ind w:left="720" w:hanging="720"/>
        <w:jc w:val="both"/>
        <w:rPr>
          <w:del w:id="1407" w:author="Johnson (ESO), Antony" w:date="2023-02-23T12:29:00Z"/>
          <w:color w:val="auto"/>
        </w:rPr>
      </w:pPr>
      <w:del w:id="1408" w:author="Johnson (ESO), Antony" w:date="2023-02-23T12:29:00Z">
        <w:r w:rsidRPr="00F96D8C" w:rsidDel="00EF7D3D">
          <w:rPr>
            <w:color w:val="auto"/>
          </w:rPr>
          <w:delText>7</w:delText>
        </w:r>
        <w:r w:rsidR="000226A1" w:rsidRPr="00157370" w:rsidDel="00EF7D3D">
          <w:rPr>
            <w:color w:val="auto"/>
          </w:rPr>
          <w:delText>.2.</w:delText>
        </w:r>
        <w:r w:rsidR="000226A1" w:rsidRPr="00F96D8C" w:rsidDel="00EF7D3D">
          <w:rPr>
            <w:color w:val="auto"/>
          </w:rPr>
          <w:delText>1</w:delText>
        </w:r>
        <w:r w:rsidR="00DD16F7" w:rsidDel="00EF7D3D">
          <w:rPr>
            <w:color w:val="auto"/>
          </w:rPr>
          <w:delText>1</w:delText>
        </w:r>
        <w:r w:rsidR="000226A1" w:rsidRPr="00157370" w:rsidDel="00EF7D3D">
          <w:rPr>
            <w:color w:val="auto"/>
          </w:rPr>
          <w:tab/>
        </w:r>
        <w:r w:rsidR="00215492" w:rsidRPr="00157370" w:rsidDel="00EF7D3D">
          <w:rPr>
            <w:color w:val="auto"/>
          </w:rPr>
          <w:delText xml:space="preserve">NGESO and Transmission Licensees </w:delText>
        </w:r>
        <w:r w:rsidR="000226A1" w:rsidRPr="00157370" w:rsidDel="00EF7D3D">
          <w:rPr>
            <w:color w:val="auto"/>
          </w:rPr>
          <w:delText xml:space="preserve">shall test the capability of backup power sources to supply essential services of </w:delText>
        </w:r>
        <w:r w:rsidR="00BF0EB0" w:rsidDel="00EF7D3D">
          <w:rPr>
            <w:color w:val="auto"/>
          </w:rPr>
          <w:delText>critical</w:delText>
        </w:r>
        <w:r w:rsidR="00BF0EB0" w:rsidRPr="00157370" w:rsidDel="00EF7D3D">
          <w:rPr>
            <w:color w:val="auto"/>
          </w:rPr>
          <w:delText xml:space="preserve"> </w:delText>
        </w:r>
        <w:r w:rsidR="000226A1" w:rsidRPr="00157370" w:rsidDel="00EF7D3D">
          <w:rPr>
            <w:color w:val="auto"/>
          </w:rPr>
          <w:delText xml:space="preserve">substations at least every </w:delText>
        </w:r>
      </w:del>
      <w:ins w:id="1409" w:author="Antony Johnson" w:date="2022-11-18T16:23:00Z">
        <w:del w:id="1410" w:author="Johnson (ESO), Antony" w:date="2023-02-23T12:29:00Z">
          <w:r w:rsidR="002333BF" w:rsidDel="00EF7D3D">
            <w:rPr>
              <w:color w:val="auto"/>
            </w:rPr>
            <w:delText>3</w:delText>
          </w:r>
        </w:del>
      </w:ins>
      <w:del w:id="1411" w:author="Johnson (ESO), Antony" w:date="2023-02-23T12:29:00Z">
        <w:r w:rsidR="000226A1" w:rsidRPr="00157370" w:rsidDel="00EF7D3D">
          <w:rPr>
            <w:color w:val="auto"/>
          </w:rPr>
          <w:delText>5 years.</w:delText>
        </w:r>
      </w:del>
    </w:p>
    <w:p w14:paraId="3ED034D2" w14:textId="72011845" w:rsidR="000226A1" w:rsidRDefault="00A4214D" w:rsidP="00C25170">
      <w:pPr>
        <w:ind w:left="720" w:hanging="720"/>
        <w:jc w:val="both"/>
        <w:rPr>
          <w:ins w:id="1412" w:author="Antony Johnson" w:date="2022-11-18T16:26:00Z"/>
          <w:color w:val="auto"/>
        </w:rPr>
      </w:pPr>
      <w:ins w:id="1413" w:author="Johnson (ESO), Antony" w:date="2023-03-02T19:59:00Z">
        <w:r>
          <w:rPr>
            <w:color w:val="auto"/>
          </w:rPr>
          <w:t>6</w:t>
        </w:r>
      </w:ins>
      <w:del w:id="1414" w:author="Johnson (ESO), Antony" w:date="2023-03-02T19:59:00Z">
        <w:r w:rsidR="00A5620E" w:rsidRPr="00F96D8C" w:rsidDel="00A4214D">
          <w:rPr>
            <w:color w:val="auto"/>
          </w:rPr>
          <w:delText>7</w:delText>
        </w:r>
      </w:del>
      <w:r w:rsidR="000226A1" w:rsidRPr="00157370">
        <w:rPr>
          <w:color w:val="auto"/>
        </w:rPr>
        <w:t>.</w:t>
      </w:r>
      <w:ins w:id="1415" w:author="Johnson (ESO), Antony" w:date="2023-02-23T12:51:00Z">
        <w:r w:rsidR="00C72B58">
          <w:rPr>
            <w:color w:val="auto"/>
          </w:rPr>
          <w:t>9</w:t>
        </w:r>
      </w:ins>
      <w:del w:id="1416" w:author="Johnson (ESO), Antony" w:date="2023-02-23T12:51:00Z">
        <w:r w:rsidR="000226A1" w:rsidRPr="00157370" w:rsidDel="00C72B58">
          <w:rPr>
            <w:color w:val="auto"/>
          </w:rPr>
          <w:delText>2.</w:delText>
        </w:r>
      </w:del>
      <w:del w:id="1417" w:author="Johnson (ESO), Antony" w:date="2023-02-23T12:34:00Z">
        <w:r w:rsidR="000226A1" w:rsidRPr="00F96D8C" w:rsidDel="00743A0D">
          <w:rPr>
            <w:color w:val="auto"/>
          </w:rPr>
          <w:delText>1</w:delText>
        </w:r>
        <w:r w:rsidR="00DD16F7" w:rsidDel="00743A0D">
          <w:rPr>
            <w:color w:val="auto"/>
          </w:rPr>
          <w:delText>2</w:delText>
        </w:r>
      </w:del>
      <w:r w:rsidR="000226A1" w:rsidRPr="00157370">
        <w:rPr>
          <w:color w:val="auto"/>
        </w:rPr>
        <w:tab/>
      </w:r>
      <w:r w:rsidR="00160853" w:rsidRPr="00157370">
        <w:rPr>
          <w:color w:val="auto"/>
        </w:rPr>
        <w:t>NGESO and Transmission Licensees</w:t>
      </w:r>
      <w:r w:rsidR="000226A1" w:rsidRPr="00157370">
        <w:rPr>
          <w:color w:val="auto"/>
        </w:rPr>
        <w:t xml:space="preserve"> shall test the transfer procedure for moving from the main control room to the backup control room at least every year.</w:t>
      </w:r>
      <w:r w:rsidR="00746438" w:rsidRPr="00F96D8C">
        <w:rPr>
          <w:color w:val="auto"/>
        </w:rPr>
        <w:t xml:space="preserve">  For Transmission Licensees these requirements are provided for in </w:t>
      </w:r>
      <w:r w:rsidR="00235C25" w:rsidRPr="00F96D8C">
        <w:rPr>
          <w:color w:val="auto"/>
        </w:rPr>
        <w:t>STCP-06-4 (Contingency Arrangements).</w:t>
      </w:r>
    </w:p>
    <w:p w14:paraId="5B236EEB" w14:textId="14F4B18E" w:rsidR="007328E2" w:rsidDel="00DC150A" w:rsidRDefault="007328E2" w:rsidP="00C25170">
      <w:pPr>
        <w:ind w:left="720" w:hanging="720"/>
        <w:jc w:val="both"/>
        <w:rPr>
          <w:ins w:id="1418" w:author="Antony Johnson" w:date="2022-11-18T16:24:00Z"/>
          <w:del w:id="1419" w:author="Johnson (ESO), Antony" w:date="2023-01-23T15:23:00Z"/>
          <w:color w:val="auto"/>
        </w:rPr>
      </w:pPr>
      <w:ins w:id="1420" w:author="Antony Johnson" w:date="2022-11-18T16:26:00Z">
        <w:del w:id="1421" w:author="Johnson (ESO), Antony" w:date="2023-01-23T15:23:00Z">
          <w:r w:rsidDel="00DC150A">
            <w:rPr>
              <w:color w:val="auto"/>
            </w:rPr>
            <w:delText>7.2.</w:delText>
          </w:r>
          <w:r w:rsidR="00AA2F98" w:rsidDel="00DC150A">
            <w:rPr>
              <w:color w:val="auto"/>
            </w:rPr>
            <w:delText>13</w:delText>
          </w:r>
          <w:r w:rsidR="00AA2F98" w:rsidDel="00DC150A">
            <w:rPr>
              <w:color w:val="auto"/>
            </w:rPr>
            <w:tab/>
            <w:delText xml:space="preserve">The GB Grid Code makes provision for two restoration approaches.  A </w:delText>
          </w:r>
        </w:del>
      </w:ins>
      <w:ins w:id="1422" w:author="Antony Johnson" w:date="2022-11-18T16:27:00Z">
        <w:del w:id="1423" w:author="Johnson (ESO), Antony" w:date="2023-01-23T15:23:00Z">
          <w:r w:rsidR="003372F5" w:rsidDel="00DC150A">
            <w:rPr>
              <w:color w:val="auto"/>
            </w:rPr>
            <w:delText>t</w:delText>
          </w:r>
          <w:r w:rsidR="00AA2F98" w:rsidDel="00DC150A">
            <w:rPr>
              <w:color w:val="auto"/>
            </w:rPr>
            <w:delText xml:space="preserve">op </w:delText>
          </w:r>
          <w:r w:rsidR="003372F5" w:rsidDel="00DC150A">
            <w:rPr>
              <w:color w:val="auto"/>
            </w:rPr>
            <w:delText>d</w:delText>
          </w:r>
          <w:r w:rsidR="00AA2F98" w:rsidDel="00DC150A">
            <w:rPr>
              <w:color w:val="auto"/>
            </w:rPr>
            <w:delText xml:space="preserve">own approach using Local Joint Restoration Plans and a bottom up approach using </w:delText>
          </w:r>
          <w:r w:rsidR="003372F5" w:rsidDel="00DC150A">
            <w:rPr>
              <w:color w:val="auto"/>
            </w:rPr>
            <w:delText xml:space="preserve">Distribution Restoration Zone Plans.  Both these arrangements are provided for in OC9 of the </w:delText>
          </w:r>
        </w:del>
      </w:ins>
      <w:ins w:id="1424" w:author="Antony Johnson" w:date="2022-11-18T16:28:00Z">
        <w:del w:id="1425" w:author="Johnson (ESO), Antony" w:date="2023-01-23T15:23:00Z">
          <w:r w:rsidR="003372F5" w:rsidDel="00DC150A">
            <w:rPr>
              <w:color w:val="auto"/>
            </w:rPr>
            <w:delText>GB Grid Code with testing against the</w:delText>
          </w:r>
          <w:r w:rsidR="0008731E" w:rsidDel="00DC150A">
            <w:rPr>
              <w:color w:val="auto"/>
            </w:rPr>
            <w:delText>se</w:delText>
          </w:r>
          <w:r w:rsidR="003372F5" w:rsidDel="00DC150A">
            <w:rPr>
              <w:color w:val="auto"/>
            </w:rPr>
            <w:delText xml:space="preserve"> requirements </w:delText>
          </w:r>
          <w:r w:rsidR="0008731E" w:rsidDel="00DC150A">
            <w:rPr>
              <w:color w:val="auto"/>
            </w:rPr>
            <w:delText>covered in OC5.7.</w:delText>
          </w:r>
        </w:del>
      </w:ins>
    </w:p>
    <w:p w14:paraId="5F864C23" w14:textId="52DFFBF2" w:rsidR="00865405" w:rsidRPr="00157370" w:rsidRDefault="00A4214D" w:rsidP="00C25170">
      <w:pPr>
        <w:ind w:left="720" w:hanging="720"/>
        <w:jc w:val="both"/>
        <w:rPr>
          <w:color w:val="auto"/>
        </w:rPr>
      </w:pPr>
      <w:ins w:id="1426" w:author="Johnson (ESO), Antony" w:date="2023-03-02T20:00:00Z">
        <w:r>
          <w:rPr>
            <w:color w:val="auto"/>
          </w:rPr>
          <w:t>6</w:t>
        </w:r>
      </w:ins>
      <w:ins w:id="1427" w:author="Antony Johnson" w:date="2022-11-18T16:24:00Z">
        <w:del w:id="1428" w:author="Johnson (ESO), Antony" w:date="2023-03-02T20:00:00Z">
          <w:r w:rsidR="00865405" w:rsidDel="00A4214D">
            <w:rPr>
              <w:color w:val="auto"/>
            </w:rPr>
            <w:delText>7</w:delText>
          </w:r>
        </w:del>
        <w:r w:rsidR="00865405">
          <w:rPr>
            <w:color w:val="auto"/>
          </w:rPr>
          <w:t>.</w:t>
        </w:r>
      </w:ins>
      <w:ins w:id="1429" w:author="Johnson (ESO), Antony" w:date="2023-02-23T12:51:00Z">
        <w:r w:rsidR="00C72B58">
          <w:rPr>
            <w:color w:val="auto"/>
          </w:rPr>
          <w:t>10</w:t>
        </w:r>
      </w:ins>
      <w:ins w:id="1430" w:author="Johnson (ESO), Antony" w:date="2023-03-02T20:00:00Z">
        <w:r>
          <w:rPr>
            <w:color w:val="auto"/>
          </w:rPr>
          <w:tab/>
        </w:r>
      </w:ins>
      <w:ins w:id="1431" w:author="Antony Johnson" w:date="2022-11-18T16:24:00Z">
        <w:del w:id="1432" w:author="Johnson (ESO), Antony" w:date="2023-02-23T12:51:00Z">
          <w:r w:rsidR="00865405" w:rsidDel="00C72B58">
            <w:rPr>
              <w:color w:val="auto"/>
            </w:rPr>
            <w:delText>2.</w:delText>
          </w:r>
        </w:del>
        <w:del w:id="1433" w:author="Johnson (ESO), Antony" w:date="2023-02-23T12:35:00Z">
          <w:r w:rsidR="00865405" w:rsidDel="00743A0D">
            <w:rPr>
              <w:color w:val="auto"/>
            </w:rPr>
            <w:delText>1</w:delText>
          </w:r>
        </w:del>
      </w:ins>
      <w:ins w:id="1434" w:author="Antony Johnson" w:date="2022-11-18T16:26:00Z">
        <w:del w:id="1435" w:author="Johnson (ESO), Antony" w:date="2023-01-23T15:23:00Z">
          <w:r w:rsidR="00AA2F98" w:rsidDel="00DC150A">
            <w:rPr>
              <w:color w:val="auto"/>
            </w:rPr>
            <w:delText>4</w:delText>
          </w:r>
        </w:del>
      </w:ins>
      <w:ins w:id="1436" w:author="Antony Johnson" w:date="2022-11-18T16:24:00Z">
        <w:del w:id="1437" w:author="Johnson (ESO), Antony" w:date="2023-02-23T12:51:00Z">
          <w:r w:rsidR="00865405" w:rsidDel="00C72B58">
            <w:rPr>
              <w:color w:val="auto"/>
            </w:rPr>
            <w:tab/>
          </w:r>
        </w:del>
        <w:r w:rsidR="00865405">
          <w:rPr>
            <w:color w:val="auto"/>
          </w:rPr>
          <w:t>NGESO and User’s shall en</w:t>
        </w:r>
      </w:ins>
      <w:ins w:id="1438" w:author="Antony Johnson" w:date="2022-11-18T16:25:00Z">
        <w:r w:rsidR="00865405">
          <w:rPr>
            <w:color w:val="auto"/>
          </w:rPr>
          <w:t xml:space="preserve">sure their systems are capable of handling the large volumes of data that would be expected to occur during </w:t>
        </w:r>
      </w:ins>
      <w:ins w:id="1439" w:author="Johnson (ESO), Antony" w:date="2023-01-23T15:20:00Z">
        <w:r w:rsidR="00BF5167">
          <w:rPr>
            <w:color w:val="auto"/>
          </w:rPr>
          <w:t>emergency circu</w:t>
        </w:r>
      </w:ins>
      <w:ins w:id="1440" w:author="Johnson (ESO), Antony" w:date="2023-01-23T15:21:00Z">
        <w:r w:rsidR="00BF5167">
          <w:rPr>
            <w:color w:val="auto"/>
          </w:rPr>
          <w:t>mstances</w:t>
        </w:r>
        <w:r w:rsidR="009B1B10">
          <w:rPr>
            <w:color w:val="auto"/>
          </w:rPr>
          <w:t xml:space="preserve"> such as loss of significant volumes </w:t>
        </w:r>
      </w:ins>
      <w:ins w:id="1441" w:author="Johnson (ESO), Antony" w:date="2023-01-23T15:22:00Z">
        <w:r w:rsidR="009B1B10">
          <w:rPr>
            <w:color w:val="auto"/>
          </w:rPr>
          <w:t>of demand</w:t>
        </w:r>
      </w:ins>
      <w:ins w:id="1442" w:author="Antony Johnson" w:date="2022-11-18T16:25:00Z">
        <w:del w:id="1443" w:author="Johnson (ESO), Antony" w:date="2023-02-23T12:29:00Z">
          <w:r w:rsidR="00865405" w:rsidDel="00EF7D3D">
            <w:rPr>
              <w:color w:val="auto"/>
            </w:rPr>
            <w:delText xml:space="preserve">a </w:delText>
          </w:r>
          <w:r w:rsidR="00A71B71" w:rsidDel="00EF7D3D">
            <w:rPr>
              <w:color w:val="auto"/>
            </w:rPr>
            <w:delText>System Restoration event</w:delText>
          </w:r>
        </w:del>
        <w:r w:rsidR="00A71B71">
          <w:rPr>
            <w:color w:val="auto"/>
          </w:rPr>
          <w:t>.</w:t>
        </w:r>
      </w:ins>
    </w:p>
    <w:p w14:paraId="548736A7" w14:textId="77777777" w:rsidR="000226A1" w:rsidRDefault="000226A1" w:rsidP="00157370">
      <w:pPr>
        <w:ind w:left="720" w:hanging="720"/>
        <w:jc w:val="both"/>
      </w:pPr>
    </w:p>
    <w:p w14:paraId="624880C1" w14:textId="29CCA4F2" w:rsidR="000226A1" w:rsidRPr="003A2A9D" w:rsidRDefault="000226A1" w:rsidP="00D81794">
      <w:pPr>
        <w:pStyle w:val="Heading1"/>
      </w:pPr>
      <w:bookmarkStart w:id="1444" w:name="_Toc505207219"/>
      <w:bookmarkStart w:id="1445" w:name="_Toc532811332"/>
      <w:bookmarkStart w:id="1446" w:name="_Toc128731919"/>
      <w:r>
        <w:t>P</w:t>
      </w:r>
      <w:r w:rsidR="007B4AF7">
        <w:t>lan Implementation</w:t>
      </w:r>
      <w:bookmarkEnd w:id="1444"/>
      <w:bookmarkEnd w:id="1445"/>
      <w:bookmarkEnd w:id="1446"/>
      <w:r>
        <w:t xml:space="preserve"> </w:t>
      </w:r>
    </w:p>
    <w:p w14:paraId="12804F06" w14:textId="1756AEC2" w:rsidR="000226A1" w:rsidRPr="00157370" w:rsidRDefault="000226A1" w:rsidP="000226A1">
      <w:pPr>
        <w:ind w:left="720"/>
        <w:jc w:val="both"/>
        <w:rPr>
          <w:color w:val="auto"/>
          <w:lang w:val="en"/>
        </w:rPr>
      </w:pPr>
      <w:r w:rsidRPr="00157370">
        <w:rPr>
          <w:color w:val="auto"/>
        </w:rPr>
        <w:t xml:space="preserve">Article 12 of the </w:t>
      </w:r>
      <w:r w:rsidR="003C6529" w:rsidRPr="00157370">
        <w:rPr>
          <w:i/>
          <w:color w:val="auto"/>
        </w:rPr>
        <w:t>EU NCER</w:t>
      </w:r>
      <w:r w:rsidRPr="00157370">
        <w:rPr>
          <w:color w:val="auto"/>
        </w:rPr>
        <w:t>, provides for the implementation of the System Defence Plan</w:t>
      </w:r>
      <w:r w:rsidR="00C25170" w:rsidRPr="00157370">
        <w:rPr>
          <w:color w:val="auto"/>
        </w:rPr>
        <w:t>,</w:t>
      </w:r>
      <w:r w:rsidR="00D60CD1" w:rsidRPr="00157370">
        <w:rPr>
          <w:color w:val="auto"/>
        </w:rPr>
        <w:t xml:space="preserve"> </w:t>
      </w:r>
      <w:r w:rsidR="003C6529" w:rsidRPr="003F09E4">
        <w:rPr>
          <w:color w:val="auto"/>
          <w:highlight w:val="green"/>
          <w:lang w:val="en"/>
        </w:rPr>
        <w:t>NGESO</w:t>
      </w:r>
      <w:r w:rsidRPr="003F09E4">
        <w:rPr>
          <w:color w:val="auto"/>
          <w:highlight w:val="green"/>
          <w:lang w:val="en"/>
        </w:rPr>
        <w:t xml:space="preserve"> </w:t>
      </w:r>
      <w:r w:rsidR="00A05284" w:rsidRPr="003F09E4">
        <w:rPr>
          <w:color w:val="auto"/>
          <w:highlight w:val="green"/>
          <w:lang w:val="en"/>
        </w:rPr>
        <w:t>shall</w:t>
      </w:r>
      <w:r w:rsidRPr="00157370">
        <w:rPr>
          <w:color w:val="auto"/>
          <w:lang w:val="en"/>
        </w:rPr>
        <w:t xml:space="preserve"> notify all </w:t>
      </w:r>
      <w:r w:rsidR="00176443" w:rsidRPr="00157370">
        <w:rPr>
          <w:color w:val="auto"/>
          <w:lang w:val="en"/>
        </w:rPr>
        <w:t xml:space="preserve">those parties defined in Appendix </w:t>
      </w:r>
      <w:r w:rsidR="00843936" w:rsidRPr="00157370">
        <w:rPr>
          <w:color w:val="auto"/>
          <w:lang w:val="en"/>
        </w:rPr>
        <w:t>A</w:t>
      </w:r>
      <w:r w:rsidR="00176443" w:rsidRPr="00157370">
        <w:rPr>
          <w:color w:val="auto"/>
          <w:lang w:val="en"/>
        </w:rPr>
        <w:t xml:space="preserve"> of this System </w:t>
      </w:r>
      <w:proofErr w:type="spellStart"/>
      <w:r w:rsidR="00176443" w:rsidRPr="00157370">
        <w:rPr>
          <w:color w:val="auto"/>
          <w:lang w:val="en"/>
        </w:rPr>
        <w:t>Defence</w:t>
      </w:r>
      <w:proofErr w:type="spellEnd"/>
      <w:r w:rsidR="00176443" w:rsidRPr="00157370">
        <w:rPr>
          <w:color w:val="auto"/>
          <w:lang w:val="en"/>
        </w:rPr>
        <w:t xml:space="preserve"> Plan </w:t>
      </w:r>
      <w:r w:rsidRPr="00157370">
        <w:rPr>
          <w:color w:val="auto"/>
          <w:lang w:val="en"/>
        </w:rPr>
        <w:t>of their obligations.</w:t>
      </w:r>
    </w:p>
    <w:p w14:paraId="1FA90258" w14:textId="77777777" w:rsidR="004C75DE" w:rsidRDefault="004C75DE" w:rsidP="00157370">
      <w:pPr>
        <w:rPr>
          <w:lang w:val="en"/>
        </w:rPr>
      </w:pPr>
    </w:p>
    <w:p w14:paraId="31CBA9A9" w14:textId="5C390367" w:rsidR="000226A1" w:rsidRPr="00501485" w:rsidRDefault="000226A1" w:rsidP="00D81794">
      <w:pPr>
        <w:pStyle w:val="Heading1"/>
      </w:pPr>
      <w:bookmarkStart w:id="1447" w:name="_Toc532811333"/>
      <w:bookmarkStart w:id="1448" w:name="_Toc128731920"/>
      <w:r>
        <w:t>P</w:t>
      </w:r>
      <w:r w:rsidR="007B4AF7">
        <w:t>lan Review</w:t>
      </w:r>
      <w:bookmarkEnd w:id="1447"/>
      <w:bookmarkEnd w:id="1448"/>
      <w:r>
        <w:t xml:space="preserve"> </w:t>
      </w:r>
    </w:p>
    <w:p w14:paraId="2AD3C190" w14:textId="581118A9" w:rsidR="000226A1" w:rsidRPr="00157370" w:rsidRDefault="003C6529" w:rsidP="008F2821">
      <w:pPr>
        <w:ind w:left="720"/>
        <w:jc w:val="both"/>
        <w:rPr>
          <w:color w:val="auto"/>
          <w:lang w:val="en"/>
        </w:rPr>
      </w:pPr>
      <w:r w:rsidRPr="00157370">
        <w:rPr>
          <w:i/>
          <w:color w:val="auto"/>
          <w:lang w:val="en"/>
        </w:rPr>
        <w:t>EU NCER</w:t>
      </w:r>
      <w:r w:rsidR="000226A1" w:rsidRPr="00157370">
        <w:rPr>
          <w:color w:val="auto"/>
          <w:lang w:val="en"/>
        </w:rPr>
        <w:t xml:space="preserve"> Article 50 requires </w:t>
      </w:r>
      <w:r w:rsidRPr="00157370">
        <w:rPr>
          <w:color w:val="auto"/>
          <w:lang w:val="en"/>
        </w:rPr>
        <w:t>NGESO</w:t>
      </w:r>
      <w:r w:rsidR="000226A1" w:rsidRPr="00157370">
        <w:rPr>
          <w:color w:val="auto"/>
          <w:lang w:val="en"/>
        </w:rPr>
        <w:t xml:space="preserve"> to review the System </w:t>
      </w:r>
      <w:proofErr w:type="spellStart"/>
      <w:r w:rsidR="000226A1" w:rsidRPr="00157370">
        <w:rPr>
          <w:color w:val="auto"/>
          <w:lang w:val="en"/>
        </w:rPr>
        <w:t>Defence</w:t>
      </w:r>
      <w:proofErr w:type="spellEnd"/>
      <w:r w:rsidR="000226A1" w:rsidRPr="00157370">
        <w:rPr>
          <w:color w:val="auto"/>
          <w:lang w:val="en"/>
        </w:rPr>
        <w:t xml:space="preserve"> Plan to assess its effectiveness at least every five years.</w:t>
      </w:r>
    </w:p>
    <w:p w14:paraId="0391D7EB" w14:textId="0C2853BD" w:rsidR="000226A1" w:rsidRDefault="000226A1" w:rsidP="008F2821">
      <w:pPr>
        <w:ind w:left="720"/>
        <w:jc w:val="both"/>
        <w:rPr>
          <w:lang w:val="en"/>
        </w:rPr>
      </w:pPr>
      <w:r w:rsidRPr="00157370">
        <w:rPr>
          <w:color w:val="auto"/>
          <w:lang w:val="en"/>
        </w:rPr>
        <w:t>The review will consider at least:</w:t>
      </w:r>
    </w:p>
    <w:p w14:paraId="0D15094C" w14:textId="47F47D80"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development of the National Electricity Transmission System</w:t>
      </w:r>
      <w:r w:rsidR="008A1E53">
        <w:rPr>
          <w:color w:val="auto"/>
          <w:lang w:val="en"/>
        </w:rPr>
        <w:t>;</w:t>
      </w:r>
    </w:p>
    <w:p w14:paraId="7B12618D" w14:textId="097F656E"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capabilities of new equipment installed on the Transmission and Distribution Systems</w:t>
      </w:r>
      <w:r w:rsidR="008A1E53">
        <w:rPr>
          <w:color w:val="auto"/>
          <w:lang w:val="en"/>
        </w:rPr>
        <w:t>;</w:t>
      </w:r>
    </w:p>
    <w:p w14:paraId="0B35603A" w14:textId="7762DCD6"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 xml:space="preserve">The </w:t>
      </w:r>
      <w:r w:rsidR="00FC0549" w:rsidRPr="00157370">
        <w:rPr>
          <w:color w:val="auto"/>
          <w:lang w:val="en"/>
        </w:rPr>
        <w:t>GB parties</w:t>
      </w:r>
      <w:r w:rsidRPr="00157370">
        <w:rPr>
          <w:color w:val="auto"/>
          <w:lang w:val="en"/>
        </w:rPr>
        <w:t xml:space="preserve"> commissioned since the last review, their capabilities and services offered</w:t>
      </w:r>
      <w:r w:rsidR="008A1E53">
        <w:rPr>
          <w:color w:val="auto"/>
          <w:lang w:val="en"/>
        </w:rPr>
        <w:t>;</w:t>
      </w:r>
    </w:p>
    <w:p w14:paraId="1111F3DC" w14:textId="26BF0092" w:rsidR="002E0416"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 xml:space="preserve">The results of the tests carried out as defined in Section </w:t>
      </w:r>
      <w:r w:rsidR="008A1E53" w:rsidRPr="00157370">
        <w:rPr>
          <w:color w:val="auto"/>
          <w:lang w:val="en"/>
        </w:rPr>
        <w:t>7</w:t>
      </w:r>
      <w:r w:rsidR="008A1E53">
        <w:rPr>
          <w:color w:val="auto"/>
          <w:lang w:val="en"/>
        </w:rPr>
        <w:t>;</w:t>
      </w:r>
    </w:p>
    <w:p w14:paraId="7461F6B3" w14:textId="08859A37"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analysis of system incidents</w:t>
      </w:r>
      <w:r w:rsidR="008A1E53">
        <w:rPr>
          <w:color w:val="auto"/>
          <w:lang w:val="en"/>
        </w:rPr>
        <w:t>; and</w:t>
      </w:r>
    </w:p>
    <w:p w14:paraId="6D422A7C" w14:textId="66F4686F"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operational data collected during normal operation and after disturbance.</w:t>
      </w:r>
    </w:p>
    <w:p w14:paraId="49574630" w14:textId="70441196" w:rsidR="003B6E89" w:rsidRPr="003F09E4" w:rsidRDefault="003B6E89" w:rsidP="002E0416">
      <w:pPr>
        <w:pStyle w:val="ListParagraph"/>
        <w:numPr>
          <w:ilvl w:val="0"/>
          <w:numId w:val="27"/>
        </w:numPr>
        <w:tabs>
          <w:tab w:val="left" w:pos="567"/>
        </w:tabs>
        <w:spacing w:after="60"/>
        <w:ind w:left="1985" w:hanging="905"/>
        <w:jc w:val="both"/>
        <w:rPr>
          <w:color w:val="auto"/>
          <w:highlight w:val="green"/>
          <w:lang w:val="en"/>
        </w:rPr>
      </w:pPr>
      <w:r w:rsidRPr="003F09E4">
        <w:rPr>
          <w:color w:val="auto"/>
          <w:highlight w:val="green"/>
          <w:lang w:val="en"/>
        </w:rPr>
        <w:t xml:space="preserve">The </w:t>
      </w:r>
      <w:r w:rsidR="00F35C48" w:rsidRPr="003F09E4">
        <w:rPr>
          <w:color w:val="auto"/>
          <w:highlight w:val="green"/>
          <w:lang w:val="en"/>
        </w:rPr>
        <w:t xml:space="preserve">recommendations arising from the latest iteration of the </w:t>
      </w:r>
      <w:r w:rsidRPr="003F09E4">
        <w:rPr>
          <w:color w:val="auto"/>
          <w:highlight w:val="green"/>
          <w:lang w:val="en"/>
        </w:rPr>
        <w:t>Frequency Risk Control Report (FRCR)</w:t>
      </w:r>
      <w:r w:rsidR="00F35C48" w:rsidRPr="003F09E4">
        <w:rPr>
          <w:color w:val="auto"/>
          <w:highlight w:val="green"/>
          <w:lang w:val="en"/>
        </w:rPr>
        <w:t>.which is to be reviewed at least every year.</w:t>
      </w:r>
    </w:p>
    <w:p w14:paraId="1E64C1D2" w14:textId="77777777" w:rsidR="000226A1" w:rsidRDefault="000226A1" w:rsidP="008F2821">
      <w:pPr>
        <w:jc w:val="both"/>
        <w:rPr>
          <w:lang w:val="en"/>
        </w:rPr>
      </w:pPr>
    </w:p>
    <w:p w14:paraId="4C046144" w14:textId="5BB44742" w:rsidR="000226A1" w:rsidRPr="00157370" w:rsidRDefault="003C6529" w:rsidP="008F2821">
      <w:pPr>
        <w:ind w:left="720"/>
        <w:jc w:val="both"/>
        <w:rPr>
          <w:color w:val="auto"/>
          <w:lang w:val="en"/>
        </w:rPr>
      </w:pPr>
      <w:r w:rsidRPr="00157370">
        <w:rPr>
          <w:color w:val="auto"/>
          <w:lang w:val="en"/>
        </w:rPr>
        <w:t>NGESO</w:t>
      </w:r>
      <w:r w:rsidR="000226A1" w:rsidRPr="00157370">
        <w:rPr>
          <w:color w:val="auto"/>
          <w:lang w:val="en"/>
        </w:rPr>
        <w:t xml:space="preserve"> will also review the relevant measures of the System </w:t>
      </w:r>
      <w:proofErr w:type="spellStart"/>
      <w:r w:rsidR="000226A1" w:rsidRPr="00157370">
        <w:rPr>
          <w:color w:val="auto"/>
          <w:lang w:val="en"/>
        </w:rPr>
        <w:t>Defence</w:t>
      </w:r>
      <w:proofErr w:type="spellEnd"/>
      <w:r w:rsidR="000226A1" w:rsidRPr="00157370">
        <w:rPr>
          <w:color w:val="auto"/>
          <w:lang w:val="en"/>
        </w:rPr>
        <w:t xml:space="preserve"> Plan in advance of a substantial change to the configuration of the National Electricity Transmission System.</w:t>
      </w:r>
      <w:r w:rsidR="0018474D" w:rsidRPr="002E0416">
        <w:rPr>
          <w:color w:val="auto"/>
          <w:lang w:val="en"/>
        </w:rPr>
        <w:t xml:space="preserve">  </w:t>
      </w:r>
      <w:r w:rsidR="0018474D" w:rsidRPr="003F09E4">
        <w:rPr>
          <w:color w:val="auto"/>
          <w:highlight w:val="green"/>
          <w:lang w:val="en"/>
        </w:rPr>
        <w:t>These measures and how they are assessed are covered in the Test Plan</w:t>
      </w:r>
      <w:r w:rsidR="002E0416" w:rsidRPr="003F09E4">
        <w:rPr>
          <w:color w:val="auto"/>
          <w:highlight w:val="green"/>
          <w:lang w:val="en"/>
        </w:rPr>
        <w:t xml:space="preserve">.  </w:t>
      </w:r>
      <w:r w:rsidR="0070573D" w:rsidRPr="003F09E4">
        <w:rPr>
          <w:color w:val="auto"/>
          <w:highlight w:val="green"/>
          <w:lang w:val="en"/>
        </w:rPr>
        <w:t>The gov</w:t>
      </w:r>
      <w:r w:rsidR="00E04A94" w:rsidRPr="003F09E4">
        <w:rPr>
          <w:color w:val="auto"/>
          <w:highlight w:val="green"/>
          <w:lang w:val="en"/>
        </w:rPr>
        <w:t xml:space="preserve">ernance </w:t>
      </w:r>
      <w:r w:rsidR="00CF4C8D" w:rsidRPr="003F09E4">
        <w:rPr>
          <w:color w:val="auto"/>
          <w:highlight w:val="green"/>
          <w:lang w:val="en"/>
        </w:rPr>
        <w:t xml:space="preserve">and </w:t>
      </w:r>
      <w:r w:rsidR="00CF4C8D" w:rsidRPr="003F09E4">
        <w:rPr>
          <w:color w:val="auto"/>
          <w:highlight w:val="green"/>
          <w:lang w:val="en"/>
        </w:rPr>
        <w:lastRenderedPageBreak/>
        <w:t xml:space="preserve">modification process for the </w:t>
      </w:r>
      <w:r w:rsidR="00E04A94" w:rsidRPr="003F09E4">
        <w:rPr>
          <w:color w:val="auto"/>
          <w:highlight w:val="green"/>
          <w:lang w:val="en"/>
        </w:rPr>
        <w:t xml:space="preserve">System </w:t>
      </w:r>
      <w:proofErr w:type="spellStart"/>
      <w:r w:rsidR="00E04A94" w:rsidRPr="003F09E4">
        <w:rPr>
          <w:color w:val="auto"/>
          <w:highlight w:val="green"/>
          <w:lang w:val="en"/>
        </w:rPr>
        <w:t>Defence</w:t>
      </w:r>
      <w:proofErr w:type="spellEnd"/>
      <w:r w:rsidR="00E04A94" w:rsidRPr="003F09E4">
        <w:rPr>
          <w:color w:val="auto"/>
          <w:highlight w:val="green"/>
          <w:lang w:val="en"/>
        </w:rPr>
        <w:t xml:space="preserve"> Plan, System Restoration Plan and Test Plan </w:t>
      </w:r>
      <w:r w:rsidR="00CF4C8D" w:rsidRPr="003F09E4">
        <w:rPr>
          <w:color w:val="auto"/>
          <w:highlight w:val="green"/>
          <w:lang w:val="en"/>
        </w:rPr>
        <w:t xml:space="preserve">are detailed in </w:t>
      </w:r>
      <w:r w:rsidR="00F6143C" w:rsidRPr="003F09E4">
        <w:rPr>
          <w:color w:val="auto"/>
          <w:highlight w:val="green"/>
          <w:lang w:val="en"/>
        </w:rPr>
        <w:t xml:space="preserve">section GC16 of the </w:t>
      </w:r>
      <w:r w:rsidR="008D1D03" w:rsidRPr="003F09E4">
        <w:rPr>
          <w:color w:val="auto"/>
          <w:highlight w:val="green"/>
          <w:lang w:val="en"/>
        </w:rPr>
        <w:t>Grid Code</w:t>
      </w:r>
      <w:r w:rsidR="008D1D03">
        <w:rPr>
          <w:color w:val="auto"/>
          <w:lang w:val="en"/>
        </w:rPr>
        <w:t>.</w:t>
      </w:r>
    </w:p>
    <w:p w14:paraId="4FBF3405" w14:textId="5BAFD509" w:rsidR="00A62225" w:rsidRDefault="00A62225" w:rsidP="00820D3D">
      <w:pPr>
        <w:jc w:val="both"/>
        <w:sectPr w:rsidR="00A62225" w:rsidSect="00F009C1">
          <w:headerReference w:type="default" r:id="rId20"/>
          <w:pgSz w:w="11906" w:h="16838" w:code="9"/>
          <w:pgMar w:top="2608" w:right="1588" w:bottom="1134" w:left="3402" w:header="567" w:footer="567" w:gutter="0"/>
          <w:cols w:space="113"/>
          <w:docGrid w:linePitch="360"/>
        </w:sectPr>
      </w:pPr>
    </w:p>
    <w:p w14:paraId="7408FC54" w14:textId="419DAE26" w:rsidR="00AB2488" w:rsidRDefault="00AB2488" w:rsidP="00AB2488">
      <w:pPr>
        <w:pStyle w:val="AppendixPageTitle"/>
        <w:framePr w:w="0" w:wrap="auto" w:vAnchor="margin" w:hAnchor="text" w:xAlign="left" w:yAlign="inline"/>
      </w:pPr>
      <w:bookmarkStart w:id="1449" w:name="_Toc532811335"/>
      <w:bookmarkStart w:id="1450" w:name="_Toc16863255"/>
      <w:bookmarkStart w:id="1451" w:name="_Toc128731921"/>
      <w:r w:rsidRPr="004425BF">
        <w:lastRenderedPageBreak/>
        <w:t>Appendix A: GB</w:t>
      </w:r>
      <w:r>
        <w:t xml:space="preserve"> Parties within the scope of the System Defence Plan</w:t>
      </w:r>
      <w:bookmarkEnd w:id="1449"/>
      <w:bookmarkEnd w:id="1450"/>
      <w:bookmarkEnd w:id="1451"/>
    </w:p>
    <w:p w14:paraId="592EBC2C" w14:textId="77777777" w:rsidR="003F7D2D" w:rsidRPr="003F7D2D" w:rsidRDefault="003F7D2D" w:rsidP="003F7D2D">
      <w:pPr>
        <w:pStyle w:val="BodyText"/>
      </w:pPr>
    </w:p>
    <w:p w14:paraId="00236954" w14:textId="77777777" w:rsidR="00AB2488" w:rsidRDefault="00AB2488" w:rsidP="00157370">
      <w:pPr>
        <w:jc w:val="both"/>
      </w:pPr>
    </w:p>
    <w:p w14:paraId="0F162314" w14:textId="207D4095" w:rsidR="00820D3D" w:rsidRPr="00157370" w:rsidRDefault="00820D3D" w:rsidP="00820D3D">
      <w:pPr>
        <w:jc w:val="both"/>
        <w:rPr>
          <w:color w:val="auto"/>
        </w:rPr>
      </w:pPr>
      <w:r w:rsidRPr="00157370">
        <w:rPr>
          <w:color w:val="auto"/>
        </w:rPr>
        <w:t xml:space="preserve">In accordance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14A6F6BE" w14:textId="20108B9B" w:rsidR="000236D7" w:rsidRPr="00157370" w:rsidRDefault="000236D7" w:rsidP="00D50ECC">
      <w:pPr>
        <w:jc w:val="both"/>
        <w:rPr>
          <w:color w:val="auto"/>
        </w:rPr>
      </w:pPr>
      <w:r w:rsidRPr="00157370">
        <w:rPr>
          <w:color w:val="auto"/>
        </w:rPr>
        <w:t xml:space="preserve">Table </w:t>
      </w:r>
      <w:r w:rsidR="00783BA3" w:rsidRPr="00157370">
        <w:rPr>
          <w:color w:val="auto"/>
        </w:rPr>
        <w:t>A</w:t>
      </w:r>
      <w:r w:rsidRPr="00157370">
        <w:rPr>
          <w:color w:val="auto"/>
        </w:rPr>
        <w:t xml:space="preserve">1 details which Parties </w:t>
      </w:r>
      <w:r w:rsidR="004425BF" w:rsidRPr="00225C05">
        <w:rPr>
          <w:color w:val="auto"/>
          <w:highlight w:val="green"/>
        </w:rPr>
        <w:t>within GB</w:t>
      </w:r>
      <w:r w:rsidR="004425BF" w:rsidRPr="008D1D03">
        <w:rPr>
          <w:color w:val="auto"/>
        </w:rPr>
        <w:t xml:space="preserve"> </w:t>
      </w:r>
      <w:r w:rsidRPr="00157370">
        <w:rPr>
          <w:color w:val="auto"/>
        </w:rPr>
        <w:t xml:space="preserve">would </w:t>
      </w:r>
      <w:r w:rsidR="004425BF" w:rsidRPr="00225C05">
        <w:rPr>
          <w:color w:val="auto"/>
          <w:highlight w:val="green"/>
        </w:rPr>
        <w:t>fall</w:t>
      </w:r>
      <w:r w:rsidRPr="00157370">
        <w:rPr>
          <w:color w:val="auto"/>
        </w:rPr>
        <w:t xml:space="preserve"> within the scope of </w:t>
      </w:r>
      <w:r w:rsidR="003C6529" w:rsidRPr="00157370">
        <w:rPr>
          <w:color w:val="auto"/>
        </w:rPr>
        <w:t>EU NCER</w:t>
      </w:r>
      <w:r w:rsidRPr="00157370">
        <w:rPr>
          <w:color w:val="auto"/>
        </w:rPr>
        <w:t>.</w:t>
      </w:r>
    </w:p>
    <w:tbl>
      <w:tblPr>
        <w:tblStyle w:val="TableGrid"/>
        <w:tblW w:w="13745" w:type="dxa"/>
        <w:tblLook w:val="04A0" w:firstRow="1" w:lastRow="0" w:firstColumn="1" w:lastColumn="0" w:noHBand="0" w:noVBand="1"/>
      </w:tblPr>
      <w:tblGrid>
        <w:gridCol w:w="1775"/>
        <w:gridCol w:w="994"/>
        <w:gridCol w:w="5873"/>
        <w:gridCol w:w="5103"/>
        <w:tblGridChange w:id="1452">
          <w:tblGrid>
            <w:gridCol w:w="1775"/>
            <w:gridCol w:w="994"/>
            <w:gridCol w:w="5873"/>
            <w:gridCol w:w="5103"/>
          </w:tblGrid>
        </w:tblGridChange>
      </w:tblGrid>
      <w:tr w:rsidR="00820D3D" w14:paraId="23388AD9" w14:textId="1B8CA043" w:rsidTr="008D1D03">
        <w:trPr>
          <w:tblHeader/>
        </w:trPr>
        <w:tc>
          <w:tcPr>
            <w:tcW w:w="1775" w:type="dxa"/>
          </w:tcPr>
          <w:p w14:paraId="744F385A" w14:textId="1268C4C5" w:rsidR="00820D3D" w:rsidRPr="00157370" w:rsidRDefault="00820D3D" w:rsidP="005B1864">
            <w:pPr>
              <w:rPr>
                <w:b/>
                <w:color w:val="auto"/>
                <w:sz w:val="18"/>
              </w:rPr>
            </w:pPr>
            <w:r w:rsidRPr="00157370">
              <w:rPr>
                <w:b/>
                <w:color w:val="auto"/>
                <w:sz w:val="18"/>
              </w:rPr>
              <w:t>EU Criteria</w:t>
            </w:r>
          </w:p>
        </w:tc>
        <w:tc>
          <w:tcPr>
            <w:tcW w:w="994" w:type="dxa"/>
          </w:tcPr>
          <w:p w14:paraId="1E31D008" w14:textId="499FB056" w:rsidR="00820D3D" w:rsidRPr="00157370" w:rsidRDefault="00820D3D" w:rsidP="005B1864">
            <w:pPr>
              <w:jc w:val="center"/>
              <w:rPr>
                <w:b/>
                <w:color w:val="auto"/>
                <w:sz w:val="18"/>
              </w:rPr>
            </w:pPr>
            <w:r w:rsidRPr="00157370">
              <w:rPr>
                <w:b/>
                <w:color w:val="auto"/>
                <w:sz w:val="18"/>
              </w:rPr>
              <w:t>New or Existing</w:t>
            </w:r>
          </w:p>
        </w:tc>
        <w:tc>
          <w:tcPr>
            <w:tcW w:w="5873" w:type="dxa"/>
          </w:tcPr>
          <w:p w14:paraId="780675C8" w14:textId="35CD09CD" w:rsidR="00820D3D" w:rsidRPr="00157370" w:rsidRDefault="00820D3D" w:rsidP="005B1864">
            <w:pPr>
              <w:jc w:val="center"/>
              <w:rPr>
                <w:b/>
                <w:color w:val="auto"/>
                <w:sz w:val="18"/>
              </w:rPr>
            </w:pPr>
            <w:r w:rsidRPr="00157370">
              <w:rPr>
                <w:b/>
                <w:color w:val="auto"/>
                <w:sz w:val="18"/>
              </w:rPr>
              <w:t xml:space="preserve">List of GB Parties considered to be SGUs for purposes of the System Defence Plan (GB SGU’s) </w:t>
            </w:r>
          </w:p>
        </w:tc>
        <w:tc>
          <w:tcPr>
            <w:tcW w:w="5103" w:type="dxa"/>
          </w:tcPr>
          <w:p w14:paraId="2AE1604F" w14:textId="443760E2" w:rsidR="00820D3D" w:rsidRPr="00157370" w:rsidRDefault="00820D3D" w:rsidP="005B1864">
            <w:pPr>
              <w:jc w:val="center"/>
              <w:rPr>
                <w:b/>
                <w:color w:val="auto"/>
                <w:sz w:val="18"/>
              </w:rPr>
            </w:pPr>
            <w:r w:rsidRPr="00157370">
              <w:rPr>
                <w:b/>
                <w:color w:val="auto"/>
                <w:sz w:val="18"/>
              </w:rPr>
              <w:t>Measures of the System Defence Plan</w:t>
            </w:r>
          </w:p>
        </w:tc>
      </w:tr>
      <w:tr w:rsidR="00820D3D" w14:paraId="458D469F" w14:textId="5090EE4A" w:rsidTr="008D1D03">
        <w:trPr>
          <w:trHeight w:val="2293"/>
        </w:trPr>
        <w:tc>
          <w:tcPr>
            <w:tcW w:w="1775" w:type="dxa"/>
            <w:vMerge w:val="restart"/>
          </w:tcPr>
          <w:p w14:paraId="4B3359A2" w14:textId="25BBAFF6" w:rsidR="00820D3D" w:rsidRPr="00157370" w:rsidRDefault="00820D3D" w:rsidP="005B1864">
            <w:pPr>
              <w:rPr>
                <w:color w:val="auto"/>
                <w:sz w:val="18"/>
              </w:rPr>
            </w:pPr>
            <w:r w:rsidRPr="00157370">
              <w:rPr>
                <w:color w:val="auto"/>
                <w:sz w:val="18"/>
              </w:rPr>
              <w:t>Existing and new Power Generating modules classified as Type C and D in accordance with the criteria set out in Article 5 of Commission Regulation (EU) 2016/631</w:t>
            </w:r>
          </w:p>
        </w:tc>
        <w:tc>
          <w:tcPr>
            <w:tcW w:w="994" w:type="dxa"/>
            <w:vMerge w:val="restart"/>
          </w:tcPr>
          <w:p w14:paraId="0C027B8A" w14:textId="1D9BB36A" w:rsidR="00820D3D" w:rsidRPr="00157370" w:rsidRDefault="00820D3D" w:rsidP="005B1864">
            <w:pPr>
              <w:rPr>
                <w:color w:val="auto"/>
                <w:sz w:val="18"/>
              </w:rPr>
            </w:pPr>
            <w:r w:rsidRPr="00157370">
              <w:rPr>
                <w:color w:val="auto"/>
                <w:sz w:val="18"/>
              </w:rPr>
              <w:t>New</w:t>
            </w:r>
          </w:p>
        </w:tc>
        <w:tc>
          <w:tcPr>
            <w:tcW w:w="5873" w:type="dxa"/>
          </w:tcPr>
          <w:p w14:paraId="564A0EE2" w14:textId="35C86EE2" w:rsidR="00820D3D" w:rsidRPr="00157370" w:rsidRDefault="00820D3D" w:rsidP="005B1864">
            <w:pPr>
              <w:rPr>
                <w:color w:val="auto"/>
                <w:sz w:val="18"/>
              </w:rPr>
            </w:pPr>
            <w:r w:rsidRPr="00157370">
              <w:rPr>
                <w:color w:val="auto"/>
                <w:sz w:val="18"/>
              </w:rPr>
              <w:t xml:space="preserve">Any Generator who is an EU Code User who has a CUSC Contract with </w:t>
            </w:r>
            <w:r w:rsidR="004740D1" w:rsidRPr="00225C05">
              <w:rPr>
                <w:rFonts w:cstheme="minorHAnsi"/>
                <w:color w:val="auto"/>
                <w:sz w:val="18"/>
                <w:szCs w:val="18"/>
                <w:highlight w:val="green"/>
              </w:rPr>
              <w:t>NG</w:t>
            </w:r>
            <w:r w:rsidRPr="00225C05">
              <w:rPr>
                <w:rFonts w:cstheme="minorHAnsi"/>
                <w:color w:val="auto"/>
                <w:sz w:val="18"/>
                <w:szCs w:val="18"/>
                <w:highlight w:val="green"/>
              </w:rPr>
              <w:t>ESO</w:t>
            </w:r>
            <w:r w:rsidRPr="00157370">
              <w:rPr>
                <w:color w:val="auto"/>
                <w:sz w:val="18"/>
              </w:rPr>
              <w:t xml:space="preserve"> and owns or operates a Type C or Type D Power Generating Module</w:t>
            </w:r>
          </w:p>
        </w:tc>
        <w:tc>
          <w:tcPr>
            <w:tcW w:w="5103" w:type="dxa"/>
          </w:tcPr>
          <w:p w14:paraId="7229E551" w14:textId="5D1BFC33" w:rsidR="00820D3D" w:rsidRPr="00157370" w:rsidRDefault="00820D3D" w:rsidP="005B1864">
            <w:pPr>
              <w:rPr>
                <w:color w:val="auto"/>
                <w:sz w:val="18"/>
              </w:rPr>
            </w:pPr>
            <w:r w:rsidRPr="00157370">
              <w:rPr>
                <w:color w:val="auto"/>
                <w:sz w:val="18"/>
              </w:rPr>
              <w:t xml:space="preserve">Applicable </w:t>
            </w:r>
            <w:r w:rsidRPr="00157370">
              <w:rPr>
                <w:i/>
                <w:color w:val="auto"/>
                <w:sz w:val="18"/>
              </w:rPr>
              <w:t>Grid Code</w:t>
            </w:r>
            <w:r w:rsidRPr="00157370">
              <w:rPr>
                <w:color w:val="auto"/>
                <w:sz w:val="18"/>
              </w:rPr>
              <w:t xml:space="preserve"> requirements:</w:t>
            </w:r>
          </w:p>
          <w:p w14:paraId="3D9BA6BA" w14:textId="5CD84561" w:rsidR="00CA48C9" w:rsidRPr="00157370" w:rsidRDefault="00820D3D" w:rsidP="00CA48C9">
            <w:pPr>
              <w:rPr>
                <w:ins w:id="1453" w:author="Johnson (ESO), Antony" w:date="2023-04-05T18:04:00Z"/>
                <w:i/>
                <w:color w:val="auto"/>
                <w:sz w:val="18"/>
              </w:rPr>
            </w:pPr>
            <w:r w:rsidRPr="00157370">
              <w:rPr>
                <w:i/>
                <w:color w:val="auto"/>
                <w:sz w:val="18"/>
              </w:rPr>
              <w:t xml:space="preserve">ECC6.1.2, ECC.6.1.4, ECC.6.2.2.2, ECC.6.3, ECC.6.5, </w:t>
            </w:r>
            <w:ins w:id="1454" w:author="Johnson (ESO), Antony" w:date="2023-04-05T18:04:00Z">
              <w:r w:rsidR="00CA48C9">
                <w:rPr>
                  <w:i/>
                  <w:color w:val="auto"/>
                  <w:sz w:val="18"/>
                </w:rPr>
                <w:t xml:space="preserve">ECC.7.9, </w:t>
              </w:r>
            </w:ins>
          </w:p>
          <w:p w14:paraId="4C4F3FDF" w14:textId="17580457" w:rsidR="00820D3D" w:rsidRPr="00157370" w:rsidRDefault="00820D3D" w:rsidP="005B1864">
            <w:pPr>
              <w:rPr>
                <w:i/>
                <w:color w:val="auto"/>
                <w:sz w:val="18"/>
              </w:rPr>
            </w:pPr>
            <w:r w:rsidRPr="00157370">
              <w:rPr>
                <w:i/>
                <w:color w:val="auto"/>
                <w:sz w:val="18"/>
              </w:rPr>
              <w:t>ECC.8, ECC.A.3, ECC.A.4, ECC.A.6, ECC.A.7, ECC.A.8</w:t>
            </w:r>
          </w:p>
          <w:p w14:paraId="17523A23" w14:textId="447DF0AE" w:rsidR="00820D3D" w:rsidRPr="00157370" w:rsidRDefault="00820D3D" w:rsidP="005B1864">
            <w:pPr>
              <w:rPr>
                <w:i/>
                <w:color w:val="auto"/>
                <w:sz w:val="18"/>
              </w:rPr>
            </w:pPr>
            <w:r w:rsidRPr="00157370">
              <w:rPr>
                <w:i/>
                <w:color w:val="auto"/>
                <w:sz w:val="18"/>
              </w:rPr>
              <w:t>ECP.A.3, ECP.A.5, ECP.A.6</w:t>
            </w:r>
          </w:p>
          <w:p w14:paraId="488D0850" w14:textId="11276540" w:rsidR="00820D3D" w:rsidRPr="00157370" w:rsidRDefault="00820D3D" w:rsidP="005B1864">
            <w:pPr>
              <w:rPr>
                <w:i/>
                <w:color w:val="auto"/>
                <w:sz w:val="18"/>
              </w:rPr>
            </w:pPr>
            <w:r w:rsidRPr="00157370">
              <w:rPr>
                <w:i/>
                <w:color w:val="auto"/>
                <w:sz w:val="18"/>
              </w:rPr>
              <w:t>OC5.4, OC5.5</w:t>
            </w:r>
          </w:p>
          <w:p w14:paraId="6584B65C" w14:textId="2B01B1A1"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2F54C456" w14:textId="06C7DD26" w:rsidR="00820D3D" w:rsidRPr="00157370" w:rsidRDefault="00820D3D" w:rsidP="005B1864">
            <w:pPr>
              <w:rPr>
                <w:i/>
                <w:color w:val="auto"/>
                <w:sz w:val="18"/>
              </w:rPr>
            </w:pPr>
            <w:r w:rsidRPr="00157370">
              <w:rPr>
                <w:i/>
                <w:color w:val="auto"/>
                <w:sz w:val="18"/>
              </w:rPr>
              <w:t>OC.7.4, OC7.6 (OC7.6 - Scotland and Offshore only)</w:t>
            </w:r>
          </w:p>
          <w:p w14:paraId="61FCD3B5" w14:textId="715B007F" w:rsidR="00820D3D" w:rsidRPr="00157370" w:rsidRDefault="00820D3D" w:rsidP="005B1864">
            <w:pPr>
              <w:rPr>
                <w:i/>
                <w:color w:val="auto"/>
                <w:sz w:val="18"/>
              </w:rPr>
            </w:pPr>
            <w:r w:rsidRPr="00157370">
              <w:rPr>
                <w:i/>
                <w:color w:val="auto"/>
                <w:sz w:val="18"/>
              </w:rPr>
              <w:t>OC10</w:t>
            </w:r>
          </w:p>
          <w:p w14:paraId="3B52B6FF" w14:textId="6409DE40" w:rsidR="00820D3D" w:rsidRPr="00157370" w:rsidRDefault="00820D3D" w:rsidP="005B1864">
            <w:pPr>
              <w:rPr>
                <w:i/>
                <w:color w:val="auto"/>
                <w:sz w:val="18"/>
              </w:rPr>
            </w:pPr>
            <w:r w:rsidRPr="00157370">
              <w:rPr>
                <w:i/>
                <w:color w:val="auto"/>
                <w:sz w:val="18"/>
              </w:rPr>
              <w:t>OC12</w:t>
            </w:r>
          </w:p>
          <w:p w14:paraId="6F433238" w14:textId="40969D04" w:rsidR="00820D3D" w:rsidRPr="00157370" w:rsidRDefault="00820D3D" w:rsidP="005B1864">
            <w:pPr>
              <w:rPr>
                <w:i/>
                <w:color w:val="auto"/>
                <w:sz w:val="18"/>
              </w:rPr>
            </w:pPr>
            <w:r w:rsidRPr="00157370">
              <w:rPr>
                <w:i/>
                <w:color w:val="auto"/>
                <w:sz w:val="18"/>
              </w:rPr>
              <w:t>BC1.4, BC1.5, BC.1.7, BC1.A.1, BC1.A.2.1</w:t>
            </w:r>
          </w:p>
          <w:p w14:paraId="7FEA8986" w14:textId="77B30C60" w:rsidR="00820D3D" w:rsidRPr="00157370" w:rsidRDefault="00820D3D" w:rsidP="005B1864">
            <w:pPr>
              <w:rPr>
                <w:i/>
                <w:color w:val="auto"/>
                <w:sz w:val="18"/>
              </w:rPr>
            </w:pPr>
            <w:r w:rsidRPr="00157370">
              <w:rPr>
                <w:i/>
                <w:color w:val="auto"/>
                <w:sz w:val="18"/>
              </w:rPr>
              <w:t>BC2 (in particular BC.2.9)</w:t>
            </w:r>
          </w:p>
          <w:p w14:paraId="63AACB32" w14:textId="2139D5A4" w:rsidR="00820D3D" w:rsidRPr="00157370" w:rsidRDefault="00820D3D" w:rsidP="005B1864">
            <w:pPr>
              <w:rPr>
                <w:i/>
                <w:color w:val="auto"/>
                <w:sz w:val="18"/>
              </w:rPr>
            </w:pPr>
            <w:r w:rsidRPr="00157370">
              <w:rPr>
                <w:i/>
                <w:color w:val="auto"/>
                <w:sz w:val="18"/>
              </w:rPr>
              <w:t xml:space="preserve">BC3.3, BC3.4, BC3.5, BC.3.6, BC.3.7,  </w:t>
            </w:r>
          </w:p>
          <w:p w14:paraId="2A421E33" w14:textId="345F8C2A" w:rsidR="00820D3D" w:rsidRPr="00157370" w:rsidRDefault="00820D3D" w:rsidP="005B1864">
            <w:pPr>
              <w:rPr>
                <w:color w:val="auto"/>
                <w:sz w:val="18"/>
              </w:rPr>
            </w:pPr>
            <w:r w:rsidRPr="00157370">
              <w:rPr>
                <w:color w:val="auto"/>
                <w:sz w:val="18"/>
              </w:rPr>
              <w:t xml:space="preserve">In satisfying the above Grid Code requirements, Generators with a CUSC Contract who own or operate a Type C or Type D Power Generating Module would meet one or more of the requirements of the System Defence Plan.  </w:t>
            </w:r>
          </w:p>
        </w:tc>
      </w:tr>
      <w:tr w:rsidR="00820D3D" w14:paraId="05D6381C" w14:textId="039AAC34" w:rsidTr="008D1D03">
        <w:trPr>
          <w:trHeight w:val="432"/>
        </w:trPr>
        <w:tc>
          <w:tcPr>
            <w:tcW w:w="1775" w:type="dxa"/>
            <w:vMerge/>
          </w:tcPr>
          <w:p w14:paraId="57DB0F29" w14:textId="63126E36" w:rsidR="00820D3D" w:rsidRPr="00D50ECC" w:rsidRDefault="00820D3D" w:rsidP="005B1864">
            <w:pPr>
              <w:rPr>
                <w:rFonts w:cstheme="minorHAnsi"/>
                <w:sz w:val="18"/>
                <w:szCs w:val="18"/>
              </w:rPr>
            </w:pPr>
          </w:p>
        </w:tc>
        <w:tc>
          <w:tcPr>
            <w:tcW w:w="994" w:type="dxa"/>
            <w:vMerge/>
          </w:tcPr>
          <w:p w14:paraId="09E18A17" w14:textId="551B0BF2" w:rsidR="00820D3D" w:rsidRPr="00D50ECC" w:rsidRDefault="00820D3D" w:rsidP="005B1864">
            <w:pPr>
              <w:rPr>
                <w:rFonts w:cstheme="minorHAnsi"/>
                <w:sz w:val="18"/>
                <w:szCs w:val="18"/>
              </w:rPr>
            </w:pPr>
          </w:p>
        </w:tc>
        <w:tc>
          <w:tcPr>
            <w:tcW w:w="5873" w:type="dxa"/>
          </w:tcPr>
          <w:p w14:paraId="2C7B40F0" w14:textId="4614197D"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C or Type D Power Generating Modules.  </w:t>
            </w:r>
          </w:p>
        </w:tc>
        <w:tc>
          <w:tcPr>
            <w:tcW w:w="5103" w:type="dxa"/>
          </w:tcPr>
          <w:p w14:paraId="0F7713F4" w14:textId="3B107073" w:rsidR="00820D3D" w:rsidRPr="009F1A4A" w:rsidRDefault="00820D3D" w:rsidP="005B1864">
            <w:pPr>
              <w:rPr>
                <w:rFonts w:cstheme="minorHAnsi"/>
                <w:color w:val="auto"/>
                <w:sz w:val="18"/>
                <w:szCs w:val="18"/>
              </w:rPr>
            </w:pPr>
            <w:r w:rsidRPr="00157370">
              <w:rPr>
                <w:color w:val="auto"/>
                <w:sz w:val="18"/>
              </w:rPr>
              <w:t>Not applicable</w:t>
            </w:r>
            <w:r w:rsidR="009B56A7">
              <w:rPr>
                <w:rFonts w:cstheme="minorHAnsi"/>
                <w:color w:val="auto"/>
                <w:sz w:val="18"/>
                <w:szCs w:val="18"/>
              </w:rPr>
              <w:t xml:space="preserve"> </w:t>
            </w:r>
            <w:r w:rsidR="009B56A7" w:rsidRPr="00DA392F">
              <w:rPr>
                <w:rFonts w:cstheme="minorHAnsi"/>
                <w:color w:val="auto"/>
                <w:sz w:val="18"/>
                <w:szCs w:val="18"/>
                <w:highlight w:val="green"/>
              </w:rPr>
              <w:t>unless that Generator has</w:t>
            </w:r>
            <w:r w:rsidR="009B56A7" w:rsidRPr="00DA392F">
              <w:rPr>
                <w:color w:val="auto"/>
                <w:sz w:val="18"/>
                <w:highlight w:val="green"/>
              </w:rPr>
              <w:t xml:space="preserve"> a </w:t>
            </w:r>
            <w:r w:rsidR="009B56A7" w:rsidRPr="00DA392F">
              <w:rPr>
                <w:rFonts w:cstheme="minorHAnsi"/>
                <w:color w:val="auto"/>
                <w:sz w:val="18"/>
                <w:szCs w:val="18"/>
                <w:highlight w:val="green"/>
              </w:rPr>
              <w:t>contract with NGESO</w:t>
            </w:r>
            <w:r w:rsidR="009B56A7" w:rsidRPr="00DA392F">
              <w:rPr>
                <w:color w:val="auto"/>
                <w:sz w:val="18"/>
                <w:highlight w:val="green"/>
              </w:rPr>
              <w:t xml:space="preserve"> to </w:t>
            </w:r>
            <w:r w:rsidR="009B56A7" w:rsidRPr="00DA392F">
              <w:rPr>
                <w:rFonts w:cstheme="minorHAnsi"/>
                <w:color w:val="auto"/>
                <w:sz w:val="18"/>
                <w:szCs w:val="18"/>
                <w:highlight w:val="green"/>
              </w:rPr>
              <w:t>provide a</w:t>
            </w:r>
            <w:r w:rsidR="009B56A7" w:rsidRPr="00DA392F">
              <w:rPr>
                <w:color w:val="auto"/>
                <w:sz w:val="18"/>
                <w:highlight w:val="green"/>
              </w:rPr>
              <w:t xml:space="preserve"> </w:t>
            </w:r>
            <w:r w:rsidR="00BA7E16" w:rsidRPr="00DA392F">
              <w:rPr>
                <w:color w:val="auto"/>
                <w:sz w:val="18"/>
                <w:highlight w:val="green"/>
              </w:rPr>
              <w:t>Defence</w:t>
            </w:r>
            <w:r w:rsidR="009B56A7" w:rsidRPr="00DA392F">
              <w:rPr>
                <w:color w:val="auto"/>
                <w:sz w:val="18"/>
                <w:highlight w:val="green"/>
              </w:rPr>
              <w:t xml:space="preserve"> </w:t>
            </w:r>
            <w:r w:rsidR="009B56A7" w:rsidRPr="00DA392F">
              <w:rPr>
                <w:rFonts w:cstheme="minorHAnsi"/>
                <w:color w:val="auto"/>
                <w:sz w:val="18"/>
                <w:szCs w:val="18"/>
                <w:highlight w:val="green"/>
              </w:rPr>
              <w:t>Service</w:t>
            </w:r>
          </w:p>
          <w:p w14:paraId="6645262B" w14:textId="69DFAFF8" w:rsidR="00820D3D" w:rsidRPr="00157370" w:rsidRDefault="00820D3D" w:rsidP="005B1864">
            <w:pPr>
              <w:jc w:val="both"/>
              <w:rPr>
                <w:color w:val="auto"/>
                <w:sz w:val="18"/>
              </w:rPr>
            </w:pPr>
          </w:p>
        </w:tc>
      </w:tr>
      <w:tr w:rsidR="00820D3D" w14:paraId="0159AF72" w14:textId="55102E50" w:rsidTr="008D1D03">
        <w:trPr>
          <w:trHeight w:val="4500"/>
        </w:trPr>
        <w:tc>
          <w:tcPr>
            <w:tcW w:w="1775" w:type="dxa"/>
            <w:vMerge/>
          </w:tcPr>
          <w:p w14:paraId="063340A6" w14:textId="5FCD04B4" w:rsidR="00820D3D" w:rsidRPr="00610F55" w:rsidRDefault="00820D3D" w:rsidP="005B1864">
            <w:pPr>
              <w:rPr>
                <w:rFonts w:cstheme="minorHAnsi"/>
                <w:sz w:val="18"/>
                <w:szCs w:val="18"/>
              </w:rPr>
            </w:pPr>
          </w:p>
        </w:tc>
        <w:tc>
          <w:tcPr>
            <w:tcW w:w="994" w:type="dxa"/>
            <w:vMerge w:val="restart"/>
          </w:tcPr>
          <w:p w14:paraId="7743D5CD" w14:textId="76B39B96" w:rsidR="00820D3D" w:rsidRPr="00157370" w:rsidRDefault="00820D3D" w:rsidP="005B1864">
            <w:pPr>
              <w:rPr>
                <w:color w:val="auto"/>
                <w:sz w:val="18"/>
              </w:rPr>
            </w:pPr>
            <w:r w:rsidRPr="00157370">
              <w:rPr>
                <w:color w:val="auto"/>
                <w:sz w:val="18"/>
              </w:rPr>
              <w:t>Existing</w:t>
            </w:r>
          </w:p>
        </w:tc>
        <w:tc>
          <w:tcPr>
            <w:tcW w:w="5873" w:type="dxa"/>
          </w:tcPr>
          <w:p w14:paraId="006E0DD7" w14:textId="7FC7E48F"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275954">
              <w:rPr>
                <w:rFonts w:cstheme="minorHAnsi"/>
                <w:color w:val="auto"/>
                <w:sz w:val="18"/>
                <w:szCs w:val="18"/>
                <w:highlight w:val="green"/>
              </w:rPr>
              <w:t>NG</w:t>
            </w:r>
            <w:r w:rsidRPr="00275954">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w:t>
            </w:r>
            <w:proofErr w:type="spellStart"/>
            <w:r w:rsidRPr="00157370">
              <w:rPr>
                <w:color w:val="auto"/>
                <w:sz w:val="18"/>
              </w:rPr>
              <w:t>i</w:t>
            </w:r>
            <w:proofErr w:type="spellEnd"/>
            <w:r w:rsidRPr="00157370">
              <w:rPr>
                <w:color w:val="auto"/>
                <w:sz w:val="18"/>
              </w:rPr>
              <w:t xml:space="preserve">)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1915A808" w14:textId="3AEFAD50" w:rsidR="00820D3D" w:rsidRPr="00157370" w:rsidRDefault="00820D3D" w:rsidP="005B1864">
            <w:pPr>
              <w:rPr>
                <w:i/>
                <w:color w:val="auto"/>
                <w:sz w:val="18"/>
              </w:rPr>
            </w:pPr>
            <w:r w:rsidRPr="00157370">
              <w:rPr>
                <w:i/>
                <w:color w:val="auto"/>
                <w:sz w:val="18"/>
              </w:rPr>
              <w:t>CC6.1.2, CC.6.1.3, CC.6.1.4, CC.6.2.2.2, CC.6.3, CC.6.5,</w:t>
            </w:r>
            <w:ins w:id="1455" w:author="Johnson (ESO), Antony" w:date="2023-04-05T18:04:00Z">
              <w:r w:rsidR="00C83DAB">
                <w:rPr>
                  <w:i/>
                  <w:color w:val="auto"/>
                  <w:sz w:val="18"/>
                </w:rPr>
                <w:t xml:space="preserve"> CC.7.9, </w:t>
              </w:r>
            </w:ins>
            <w:del w:id="1456" w:author="Johnson (ESO), Antony" w:date="2023-04-05T18:31:00Z">
              <w:r w:rsidRPr="00157370" w:rsidDel="006F27EE">
                <w:rPr>
                  <w:i/>
                  <w:color w:val="auto"/>
                  <w:sz w:val="18"/>
                </w:rPr>
                <w:delText xml:space="preserve"> </w:delText>
              </w:r>
            </w:del>
            <w:r w:rsidRPr="00157370">
              <w:rPr>
                <w:i/>
                <w:color w:val="auto"/>
                <w:sz w:val="18"/>
              </w:rPr>
              <w:t>CC.8, CC.A.3, CC.A.4, CC.A.6, CC.A.7</w:t>
            </w:r>
          </w:p>
          <w:p w14:paraId="6EDBF3DA" w14:textId="6DF5CC90" w:rsidR="00820D3D" w:rsidRPr="00157370" w:rsidRDefault="00820D3D" w:rsidP="005B1864">
            <w:pPr>
              <w:rPr>
                <w:i/>
                <w:color w:val="auto"/>
                <w:sz w:val="18"/>
              </w:rPr>
            </w:pPr>
            <w:r w:rsidRPr="00157370">
              <w:rPr>
                <w:i/>
                <w:color w:val="auto"/>
                <w:sz w:val="18"/>
              </w:rPr>
              <w:t>CP.A.3</w:t>
            </w:r>
          </w:p>
          <w:p w14:paraId="0726D957" w14:textId="5B7EB042" w:rsidR="00820D3D" w:rsidRPr="00157370" w:rsidRDefault="00820D3D" w:rsidP="005B1864">
            <w:pPr>
              <w:rPr>
                <w:i/>
                <w:color w:val="auto"/>
                <w:sz w:val="18"/>
              </w:rPr>
            </w:pPr>
            <w:r w:rsidRPr="00157370">
              <w:rPr>
                <w:i/>
                <w:color w:val="auto"/>
                <w:sz w:val="18"/>
              </w:rPr>
              <w:t>OC5.4, OC5.5, OC5.A.1, OC.5.A.2, OC5.A.3</w:t>
            </w:r>
          </w:p>
          <w:p w14:paraId="786C8018" w14:textId="003E441A"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757B2056" w14:textId="4D20BCEC" w:rsidR="00820D3D" w:rsidRPr="00157370" w:rsidRDefault="00820D3D" w:rsidP="005B1864">
            <w:pPr>
              <w:rPr>
                <w:i/>
                <w:color w:val="auto"/>
                <w:sz w:val="18"/>
              </w:rPr>
            </w:pPr>
            <w:r w:rsidRPr="00157370">
              <w:rPr>
                <w:i/>
                <w:color w:val="auto"/>
                <w:sz w:val="18"/>
              </w:rPr>
              <w:t>OC.7.4, OC7.6 (OC7.6 - Scotland and Offshore only)</w:t>
            </w:r>
          </w:p>
          <w:p w14:paraId="0F947AC2" w14:textId="23391A17" w:rsidR="00820D3D" w:rsidRPr="00157370" w:rsidRDefault="00820D3D" w:rsidP="005B1864">
            <w:pPr>
              <w:rPr>
                <w:i/>
                <w:color w:val="auto"/>
                <w:sz w:val="18"/>
              </w:rPr>
            </w:pPr>
            <w:r w:rsidRPr="00157370">
              <w:rPr>
                <w:i/>
                <w:color w:val="auto"/>
                <w:sz w:val="18"/>
              </w:rPr>
              <w:t>OC10</w:t>
            </w:r>
          </w:p>
          <w:p w14:paraId="4E360D29" w14:textId="0FBCE7F2" w:rsidR="00820D3D" w:rsidRPr="00157370" w:rsidRDefault="00820D3D" w:rsidP="005B1864">
            <w:pPr>
              <w:rPr>
                <w:i/>
                <w:color w:val="auto"/>
                <w:sz w:val="18"/>
              </w:rPr>
            </w:pPr>
            <w:r w:rsidRPr="00157370">
              <w:rPr>
                <w:i/>
                <w:color w:val="auto"/>
                <w:sz w:val="18"/>
              </w:rPr>
              <w:t>OC12</w:t>
            </w:r>
          </w:p>
          <w:p w14:paraId="0AA3CFF0" w14:textId="6B942630" w:rsidR="00820D3D" w:rsidRPr="00157370" w:rsidRDefault="00820D3D" w:rsidP="005B1864">
            <w:pPr>
              <w:rPr>
                <w:i/>
                <w:color w:val="auto"/>
                <w:sz w:val="18"/>
              </w:rPr>
            </w:pPr>
            <w:r w:rsidRPr="00157370">
              <w:rPr>
                <w:i/>
                <w:color w:val="auto"/>
                <w:sz w:val="18"/>
              </w:rPr>
              <w:t>BC1.4, BC1.5, BC.1.7, BC1.A.1, BC1.A.2.1</w:t>
            </w:r>
          </w:p>
          <w:p w14:paraId="496CEF32" w14:textId="1F2A2A78" w:rsidR="00820D3D" w:rsidRPr="00157370" w:rsidRDefault="00820D3D" w:rsidP="005B1864">
            <w:pPr>
              <w:rPr>
                <w:i/>
                <w:color w:val="auto"/>
                <w:sz w:val="18"/>
              </w:rPr>
            </w:pPr>
            <w:r w:rsidRPr="00157370">
              <w:rPr>
                <w:i/>
                <w:color w:val="auto"/>
                <w:sz w:val="18"/>
              </w:rPr>
              <w:t>BC2 (in particular BC.2.9)</w:t>
            </w:r>
          </w:p>
          <w:p w14:paraId="7321362A" w14:textId="75570E29"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5C27E3C4" w14:textId="19365965" w:rsidR="00820D3D" w:rsidRPr="00157370" w:rsidRDefault="00820D3D" w:rsidP="005B1864">
            <w:pPr>
              <w:rPr>
                <w:color w:val="auto"/>
                <w:sz w:val="18"/>
              </w:rPr>
            </w:pPr>
            <w:r w:rsidRPr="00157370">
              <w:rPr>
                <w:color w:val="auto"/>
                <w:sz w:val="18"/>
              </w:rPr>
              <w:t xml:space="preserve">In satisfying the above Grid Code requirements, Generators with a CUSC Contract would meet one or more of the requirements of the System Defence Plan.   </w:t>
            </w:r>
          </w:p>
        </w:tc>
      </w:tr>
      <w:tr w:rsidR="00820D3D" w14:paraId="064B171C" w14:textId="48C98722" w:rsidTr="008D1D03">
        <w:trPr>
          <w:trHeight w:val="441"/>
        </w:trPr>
        <w:tc>
          <w:tcPr>
            <w:tcW w:w="1775" w:type="dxa"/>
            <w:vMerge/>
          </w:tcPr>
          <w:p w14:paraId="68AC68B3" w14:textId="68CD9CDC" w:rsidR="00820D3D" w:rsidRPr="00610F55" w:rsidRDefault="00820D3D" w:rsidP="005B1864">
            <w:pPr>
              <w:rPr>
                <w:rFonts w:cstheme="minorHAnsi"/>
                <w:sz w:val="18"/>
                <w:szCs w:val="18"/>
              </w:rPr>
            </w:pPr>
          </w:p>
        </w:tc>
        <w:tc>
          <w:tcPr>
            <w:tcW w:w="994" w:type="dxa"/>
            <w:vMerge/>
          </w:tcPr>
          <w:p w14:paraId="39399563" w14:textId="3307900B" w:rsidR="00820D3D" w:rsidRPr="00610F55" w:rsidRDefault="00820D3D" w:rsidP="005B1864">
            <w:pPr>
              <w:rPr>
                <w:rFonts w:cstheme="minorHAnsi"/>
                <w:sz w:val="18"/>
                <w:szCs w:val="18"/>
              </w:rPr>
            </w:pPr>
          </w:p>
        </w:tc>
        <w:tc>
          <w:tcPr>
            <w:tcW w:w="5873" w:type="dxa"/>
          </w:tcPr>
          <w:p w14:paraId="7124CDA7" w14:textId="32982C33" w:rsidR="00820D3D" w:rsidRPr="00157370" w:rsidRDefault="00820D3D" w:rsidP="005B1864">
            <w:pPr>
              <w:rPr>
                <w:color w:val="auto"/>
                <w:sz w:val="18"/>
              </w:rPr>
            </w:pPr>
            <w:r w:rsidRPr="00157370">
              <w:rPr>
                <w:color w:val="auto"/>
                <w:sz w:val="18"/>
              </w:rPr>
              <w:t>Any Generator who does not have a CUSC Contract (</w:t>
            </w:r>
            <w:proofErr w:type="spellStart"/>
            <w:r w:rsidRPr="00157370">
              <w:rPr>
                <w:color w:val="auto"/>
                <w:sz w:val="18"/>
              </w:rPr>
              <w:t>ie</w:t>
            </w:r>
            <w:proofErr w:type="spellEnd"/>
            <w:r w:rsidRPr="00157370">
              <w:rPr>
                <w:color w:val="auto"/>
                <w:sz w:val="18"/>
              </w:rPr>
              <w:t xml:space="preserve"> Embedded) and owns or operates a Power Station comprising one or more Generating Units or Power Park Modules which </w:t>
            </w:r>
            <w:proofErr w:type="spellStart"/>
            <w:r w:rsidRPr="00157370">
              <w:rPr>
                <w:color w:val="auto"/>
                <w:sz w:val="18"/>
              </w:rPr>
              <w:t>i</w:t>
            </w:r>
            <w:proofErr w:type="spellEnd"/>
            <w:r w:rsidRPr="00157370">
              <w:rPr>
                <w:color w:val="auto"/>
                <w:sz w:val="18"/>
              </w:rPr>
              <w:t xml:space="preserve">) have a maximum output of greater than 10MW but less than 50MW and connected below 110kV (equivalent to a Type C Power Generating Module) or ii) </w:t>
            </w:r>
            <w:r w:rsidRPr="00157370">
              <w:rPr>
                <w:color w:val="auto"/>
                <w:sz w:val="18"/>
              </w:rPr>
              <w:lastRenderedPageBreak/>
              <w:t xml:space="preserve">connected at 110kV or above or has a rated power output of 50MW or above (equivalent to a Type D Power Generating Module)  </w:t>
            </w:r>
          </w:p>
        </w:tc>
        <w:tc>
          <w:tcPr>
            <w:tcW w:w="5103" w:type="dxa"/>
          </w:tcPr>
          <w:p w14:paraId="2BF285F1" w14:textId="3EF1708D" w:rsidR="00820D3D" w:rsidRPr="009F1A4A" w:rsidRDefault="00820D3D" w:rsidP="005B1864">
            <w:pPr>
              <w:rPr>
                <w:rFonts w:cstheme="minorHAnsi"/>
                <w:color w:val="auto"/>
                <w:sz w:val="18"/>
                <w:szCs w:val="18"/>
              </w:rPr>
            </w:pPr>
            <w:r w:rsidRPr="00157370">
              <w:rPr>
                <w:color w:val="auto"/>
                <w:sz w:val="18"/>
              </w:rPr>
              <w:lastRenderedPageBreak/>
              <w:t>Not applicable</w:t>
            </w:r>
            <w:r w:rsidR="00FA061B">
              <w:rPr>
                <w:rFonts w:cstheme="minorHAnsi"/>
                <w:color w:val="auto"/>
                <w:sz w:val="18"/>
                <w:szCs w:val="18"/>
              </w:rPr>
              <w:t xml:space="preserve"> unless that Generator has</w:t>
            </w:r>
            <w:r w:rsidR="00FA061B" w:rsidRPr="00157370">
              <w:rPr>
                <w:color w:val="auto"/>
                <w:sz w:val="18"/>
              </w:rPr>
              <w:t xml:space="preserve"> a </w:t>
            </w:r>
            <w:r w:rsidR="00FA061B">
              <w:rPr>
                <w:rFonts w:cstheme="minorHAnsi"/>
                <w:color w:val="auto"/>
                <w:sz w:val="18"/>
                <w:szCs w:val="18"/>
              </w:rPr>
              <w:t xml:space="preserve">contract with </w:t>
            </w:r>
            <w:r w:rsidR="009B56A7">
              <w:rPr>
                <w:rFonts w:cstheme="minorHAnsi"/>
                <w:color w:val="auto"/>
                <w:sz w:val="18"/>
                <w:szCs w:val="18"/>
              </w:rPr>
              <w:t>NG</w:t>
            </w:r>
            <w:r w:rsidR="00FA061B">
              <w:rPr>
                <w:rFonts w:cstheme="minorHAnsi"/>
                <w:color w:val="auto"/>
                <w:sz w:val="18"/>
                <w:szCs w:val="18"/>
              </w:rPr>
              <w:t>ESO</w:t>
            </w:r>
            <w:r w:rsidR="00FA061B" w:rsidRPr="00157370">
              <w:rPr>
                <w:color w:val="auto"/>
                <w:sz w:val="18"/>
              </w:rPr>
              <w:t xml:space="preserve"> to </w:t>
            </w:r>
            <w:r w:rsidR="00FA061B">
              <w:rPr>
                <w:rFonts w:cstheme="minorHAnsi"/>
                <w:color w:val="auto"/>
                <w:sz w:val="18"/>
                <w:szCs w:val="18"/>
              </w:rPr>
              <w:t>provide a</w:t>
            </w:r>
            <w:r w:rsidR="00FA061B" w:rsidRPr="00157370">
              <w:rPr>
                <w:color w:val="auto"/>
                <w:sz w:val="18"/>
              </w:rPr>
              <w:t xml:space="preserve"> </w:t>
            </w:r>
            <w:r w:rsidR="009B56A7" w:rsidRPr="00157370">
              <w:rPr>
                <w:color w:val="auto"/>
                <w:sz w:val="18"/>
              </w:rPr>
              <w:t xml:space="preserve">Defence </w:t>
            </w:r>
            <w:r w:rsidR="009B56A7">
              <w:rPr>
                <w:rFonts w:cstheme="minorHAnsi"/>
                <w:color w:val="auto"/>
                <w:sz w:val="18"/>
                <w:szCs w:val="18"/>
              </w:rPr>
              <w:t>Service</w:t>
            </w:r>
          </w:p>
          <w:p w14:paraId="12093536" w14:textId="6C24014B" w:rsidR="00820D3D" w:rsidRPr="00157370" w:rsidRDefault="00820D3D" w:rsidP="005B1864">
            <w:pPr>
              <w:jc w:val="both"/>
              <w:rPr>
                <w:color w:val="auto"/>
                <w:sz w:val="18"/>
              </w:rPr>
            </w:pPr>
          </w:p>
        </w:tc>
      </w:tr>
      <w:tr w:rsidR="00820D3D" w14:paraId="59C8005A" w14:textId="18587DD4" w:rsidTr="008D1D03">
        <w:trPr>
          <w:trHeight w:val="4170"/>
        </w:trPr>
        <w:tc>
          <w:tcPr>
            <w:tcW w:w="1775" w:type="dxa"/>
            <w:vMerge w:val="restart"/>
          </w:tcPr>
          <w:p w14:paraId="09C25362" w14:textId="75638ECE" w:rsidR="00820D3D" w:rsidRPr="00157370" w:rsidRDefault="00820D3D" w:rsidP="005B1864">
            <w:pPr>
              <w:rPr>
                <w:color w:val="auto"/>
                <w:sz w:val="18"/>
              </w:rPr>
            </w:pPr>
            <w:r w:rsidRPr="00157370">
              <w:rPr>
                <w:color w:val="auto"/>
                <w:sz w:val="18"/>
              </w:rPr>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7F0591A4" w14:textId="19C57635" w:rsidR="00820D3D" w:rsidRPr="00157370" w:rsidRDefault="00820D3D" w:rsidP="005B1864">
            <w:pPr>
              <w:rPr>
                <w:color w:val="auto"/>
                <w:sz w:val="18"/>
              </w:rPr>
            </w:pPr>
            <w:r w:rsidRPr="00157370">
              <w:rPr>
                <w:color w:val="auto"/>
                <w:sz w:val="18"/>
              </w:rPr>
              <w:t>New</w:t>
            </w:r>
          </w:p>
        </w:tc>
        <w:tc>
          <w:tcPr>
            <w:tcW w:w="5873" w:type="dxa"/>
          </w:tcPr>
          <w:p w14:paraId="13B145E1" w14:textId="3C9F99D9" w:rsidR="00820D3D" w:rsidRPr="00157370" w:rsidRDefault="00820D3D" w:rsidP="005B1864">
            <w:pPr>
              <w:rPr>
                <w:color w:val="auto"/>
                <w:sz w:val="18"/>
              </w:rPr>
            </w:pPr>
            <w:r w:rsidRPr="00157370">
              <w:rPr>
                <w:color w:val="auto"/>
                <w:sz w:val="18"/>
              </w:rPr>
              <w:t xml:space="preserve">Any Generator who is </w:t>
            </w:r>
            <w:r w:rsidRPr="009F1A4A">
              <w:rPr>
                <w:rFonts w:cstheme="minorHAnsi"/>
                <w:color w:val="auto"/>
                <w:sz w:val="18"/>
                <w:szCs w:val="18"/>
              </w:rPr>
              <w:t>a</w:t>
            </w:r>
            <w:r w:rsidR="0036365B">
              <w:rPr>
                <w:rFonts w:cstheme="minorHAnsi"/>
                <w:color w:val="auto"/>
                <w:sz w:val="18"/>
                <w:szCs w:val="18"/>
              </w:rPr>
              <w:t>n</w:t>
            </w:r>
            <w:r w:rsidRPr="00157370">
              <w:rPr>
                <w:color w:val="auto"/>
                <w:sz w:val="18"/>
              </w:rPr>
              <w:t xml:space="preserve"> EU Code User and has a CUSC Contract with </w:t>
            </w:r>
            <w:r w:rsidR="00C8246A" w:rsidRPr="009F1A4A">
              <w:rPr>
                <w:rFonts w:cstheme="minorHAnsi"/>
                <w:color w:val="auto"/>
                <w:sz w:val="18"/>
                <w:szCs w:val="18"/>
              </w:rPr>
              <w:t>NG</w:t>
            </w:r>
            <w:r w:rsidRPr="009F1A4A">
              <w:rPr>
                <w:rFonts w:cstheme="minorHAnsi"/>
                <w:color w:val="auto"/>
                <w:sz w:val="18"/>
                <w:szCs w:val="18"/>
              </w:rPr>
              <w:t>ESO</w:t>
            </w:r>
            <w:r w:rsidRPr="00157370">
              <w:rPr>
                <w:color w:val="auto"/>
                <w:sz w:val="18"/>
              </w:rPr>
              <w:t xml:space="preserve"> and owns or operates a Type B Power Generating Module</w:t>
            </w:r>
          </w:p>
          <w:p w14:paraId="12D2819D" w14:textId="49F5578E" w:rsidR="00820D3D" w:rsidRPr="00157370" w:rsidRDefault="00820D3D" w:rsidP="005B1864">
            <w:pPr>
              <w:rPr>
                <w:color w:val="auto"/>
                <w:sz w:val="18"/>
              </w:rPr>
            </w:pPr>
          </w:p>
          <w:p w14:paraId="30C31258" w14:textId="642CC6C3" w:rsidR="00820D3D" w:rsidRPr="00157370" w:rsidRDefault="00820D3D" w:rsidP="005B1864">
            <w:pPr>
              <w:rPr>
                <w:color w:val="auto"/>
                <w:sz w:val="18"/>
              </w:rPr>
            </w:pPr>
          </w:p>
          <w:p w14:paraId="46A3772F" w14:textId="24D2216D" w:rsidR="00820D3D" w:rsidRPr="00157370" w:rsidRDefault="00820D3D" w:rsidP="005B1864">
            <w:pPr>
              <w:rPr>
                <w:color w:val="auto"/>
                <w:sz w:val="18"/>
              </w:rPr>
            </w:pPr>
          </w:p>
          <w:p w14:paraId="08202F47" w14:textId="2C590C5E" w:rsidR="00820D3D" w:rsidRPr="00157370" w:rsidRDefault="00820D3D" w:rsidP="005B1864">
            <w:pPr>
              <w:rPr>
                <w:color w:val="auto"/>
                <w:sz w:val="18"/>
              </w:rPr>
            </w:pPr>
          </w:p>
          <w:p w14:paraId="55C26B2B" w14:textId="6F3C4DB5" w:rsidR="00820D3D" w:rsidRPr="00157370" w:rsidRDefault="00820D3D" w:rsidP="005B1864">
            <w:pPr>
              <w:rPr>
                <w:color w:val="auto"/>
                <w:sz w:val="18"/>
              </w:rPr>
            </w:pPr>
          </w:p>
          <w:p w14:paraId="1E962930" w14:textId="777E179B" w:rsidR="00820D3D" w:rsidRPr="00157370" w:rsidRDefault="00820D3D" w:rsidP="005B1864">
            <w:pPr>
              <w:rPr>
                <w:color w:val="auto"/>
                <w:sz w:val="18"/>
              </w:rPr>
            </w:pPr>
          </w:p>
          <w:p w14:paraId="01B6E4BE" w14:textId="3B5C8314" w:rsidR="00820D3D" w:rsidRPr="00157370" w:rsidRDefault="00820D3D" w:rsidP="005B1864">
            <w:pPr>
              <w:rPr>
                <w:color w:val="auto"/>
                <w:sz w:val="18"/>
              </w:rPr>
            </w:pPr>
          </w:p>
          <w:p w14:paraId="6071F961" w14:textId="671D7426" w:rsidR="00820D3D" w:rsidRPr="00157370" w:rsidRDefault="00820D3D" w:rsidP="005B1864">
            <w:pPr>
              <w:rPr>
                <w:color w:val="auto"/>
                <w:sz w:val="18"/>
              </w:rPr>
            </w:pPr>
          </w:p>
          <w:p w14:paraId="0F78EC77" w14:textId="6FFDC67F" w:rsidR="00820D3D" w:rsidRPr="00157370" w:rsidRDefault="00820D3D" w:rsidP="005B1864">
            <w:pPr>
              <w:rPr>
                <w:color w:val="auto"/>
                <w:sz w:val="18"/>
              </w:rPr>
            </w:pPr>
          </w:p>
          <w:p w14:paraId="2D143CC4" w14:textId="75B4D72A" w:rsidR="00820D3D" w:rsidRPr="00157370" w:rsidRDefault="00820D3D" w:rsidP="005B1864">
            <w:pPr>
              <w:rPr>
                <w:color w:val="auto"/>
                <w:sz w:val="18"/>
              </w:rPr>
            </w:pPr>
          </w:p>
        </w:tc>
        <w:tc>
          <w:tcPr>
            <w:tcW w:w="5103" w:type="dxa"/>
          </w:tcPr>
          <w:p w14:paraId="7C6BF322" w14:textId="2647FF9D" w:rsidR="00820D3D" w:rsidRPr="00157370" w:rsidRDefault="00820D3D" w:rsidP="005B1864">
            <w:pPr>
              <w:rPr>
                <w:color w:val="auto"/>
                <w:sz w:val="18"/>
              </w:rPr>
            </w:pPr>
            <w:r w:rsidRPr="00157370">
              <w:rPr>
                <w:color w:val="auto"/>
                <w:sz w:val="18"/>
              </w:rPr>
              <w:t>Applicable Grid Code requirements:</w:t>
            </w:r>
          </w:p>
          <w:p w14:paraId="5FD65512" w14:textId="49DBE885" w:rsidR="00E230AD" w:rsidRPr="00157370" w:rsidRDefault="00820D3D" w:rsidP="00E230AD">
            <w:pPr>
              <w:rPr>
                <w:ins w:id="1457" w:author="Johnson (ESO), Antony" w:date="2023-04-05T18:05:00Z"/>
                <w:i/>
                <w:color w:val="auto"/>
                <w:sz w:val="18"/>
              </w:rPr>
            </w:pPr>
            <w:r w:rsidRPr="00157370">
              <w:rPr>
                <w:i/>
                <w:color w:val="auto"/>
                <w:sz w:val="18"/>
              </w:rPr>
              <w:t>ECC.6.1.2, ECC.6.1.4, ECC.6.2.2.2, ECC.6.3, ECC.6.4.3, ECC.6.5,</w:t>
            </w:r>
            <w:ins w:id="1458" w:author="Johnson (ESO), Antony" w:date="2023-04-05T18:05:00Z">
              <w:r w:rsidR="00E230AD">
                <w:rPr>
                  <w:i/>
                  <w:color w:val="auto"/>
                  <w:sz w:val="18"/>
                </w:rPr>
                <w:t xml:space="preserve"> </w:t>
              </w:r>
            </w:ins>
            <w:del w:id="1459" w:author="Johnson (ESO), Antony" w:date="2023-04-05T18:05:00Z">
              <w:r w:rsidRPr="00157370" w:rsidDel="00E230AD">
                <w:rPr>
                  <w:i/>
                  <w:color w:val="auto"/>
                  <w:sz w:val="18"/>
                </w:rPr>
                <w:delText xml:space="preserve"> </w:delText>
              </w:r>
            </w:del>
            <w:ins w:id="1460" w:author="Johnson (ESO), Antony" w:date="2023-04-05T18:05:00Z">
              <w:r w:rsidR="00E230AD">
                <w:rPr>
                  <w:i/>
                  <w:color w:val="auto"/>
                  <w:sz w:val="18"/>
                </w:rPr>
                <w:t xml:space="preserve">ECC.7.9, </w:t>
              </w:r>
            </w:ins>
          </w:p>
          <w:p w14:paraId="545B4793" w14:textId="3C8A6E6D" w:rsidR="00820D3D" w:rsidRPr="00157370" w:rsidRDefault="00820D3D" w:rsidP="005B1864">
            <w:pPr>
              <w:rPr>
                <w:i/>
                <w:color w:val="auto"/>
                <w:sz w:val="18"/>
              </w:rPr>
            </w:pPr>
            <w:r w:rsidRPr="00157370">
              <w:rPr>
                <w:i/>
                <w:color w:val="auto"/>
                <w:sz w:val="18"/>
              </w:rPr>
              <w:t>ECC.8, ECC.A.3, ECC.A.4, ECC.A.6, ECC.A.7, ECC.A.8</w:t>
            </w:r>
          </w:p>
          <w:p w14:paraId="4CD5C5B7" w14:textId="4F27A0C3" w:rsidR="00820D3D" w:rsidRPr="00157370" w:rsidRDefault="00820D3D" w:rsidP="005B1864">
            <w:pPr>
              <w:rPr>
                <w:i/>
                <w:color w:val="auto"/>
                <w:sz w:val="18"/>
              </w:rPr>
            </w:pPr>
            <w:r w:rsidRPr="00157370">
              <w:rPr>
                <w:i/>
                <w:color w:val="auto"/>
                <w:sz w:val="18"/>
              </w:rPr>
              <w:t>ECP.A.3, ECP.A.5, ECP.A.6</w:t>
            </w:r>
          </w:p>
          <w:p w14:paraId="400EEC3A" w14:textId="01211A53" w:rsidR="00820D3D" w:rsidRPr="00157370" w:rsidRDefault="00820D3D" w:rsidP="005B1864">
            <w:pPr>
              <w:rPr>
                <w:i/>
                <w:color w:val="auto"/>
                <w:sz w:val="18"/>
              </w:rPr>
            </w:pPr>
            <w:r w:rsidRPr="00157370">
              <w:rPr>
                <w:i/>
                <w:color w:val="auto"/>
                <w:sz w:val="18"/>
              </w:rPr>
              <w:t xml:space="preserve">OC5.4, OC5.5, </w:t>
            </w:r>
          </w:p>
          <w:p w14:paraId="17893262" w14:textId="6720F93D"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055E8DC1" w14:textId="4F6AC22B" w:rsidR="00820D3D" w:rsidRPr="00157370" w:rsidRDefault="00820D3D" w:rsidP="005B1864">
            <w:pPr>
              <w:rPr>
                <w:i/>
                <w:color w:val="auto"/>
                <w:sz w:val="18"/>
              </w:rPr>
            </w:pPr>
            <w:r w:rsidRPr="00157370">
              <w:rPr>
                <w:i/>
                <w:color w:val="auto"/>
                <w:sz w:val="18"/>
              </w:rPr>
              <w:t xml:space="preserve">OC.7.4, OC7.6 (OC7.6 - Scotland and Offshore only)  </w:t>
            </w:r>
          </w:p>
          <w:p w14:paraId="1770E8C7" w14:textId="3A03FDE2" w:rsidR="00820D3D" w:rsidRPr="00157370" w:rsidRDefault="00820D3D" w:rsidP="005B1864">
            <w:pPr>
              <w:rPr>
                <w:i/>
                <w:color w:val="auto"/>
                <w:sz w:val="18"/>
              </w:rPr>
            </w:pPr>
            <w:r w:rsidRPr="00157370">
              <w:rPr>
                <w:i/>
                <w:color w:val="auto"/>
                <w:sz w:val="18"/>
              </w:rPr>
              <w:t>OC10</w:t>
            </w:r>
          </w:p>
          <w:p w14:paraId="619ECE97" w14:textId="2A49E5BA" w:rsidR="00820D3D" w:rsidRPr="00157370" w:rsidRDefault="00820D3D" w:rsidP="005B1864">
            <w:pPr>
              <w:rPr>
                <w:i/>
                <w:color w:val="auto"/>
                <w:sz w:val="18"/>
              </w:rPr>
            </w:pPr>
            <w:r w:rsidRPr="00157370">
              <w:rPr>
                <w:i/>
                <w:color w:val="auto"/>
                <w:sz w:val="18"/>
              </w:rPr>
              <w:t>OC12</w:t>
            </w:r>
          </w:p>
          <w:p w14:paraId="24686ED1" w14:textId="1F9C2507" w:rsidR="00820D3D" w:rsidRPr="00157370" w:rsidRDefault="00820D3D" w:rsidP="005B1864">
            <w:pPr>
              <w:rPr>
                <w:i/>
                <w:color w:val="auto"/>
                <w:sz w:val="18"/>
              </w:rPr>
            </w:pPr>
            <w:r w:rsidRPr="00157370">
              <w:rPr>
                <w:i/>
                <w:color w:val="auto"/>
                <w:sz w:val="18"/>
              </w:rPr>
              <w:t>BC1.4, BC1.5, BC1.7, BC1.A.1, BC1.A.2.1</w:t>
            </w:r>
          </w:p>
          <w:p w14:paraId="55701A59" w14:textId="30F73624" w:rsidR="00820D3D" w:rsidRPr="00157370" w:rsidRDefault="00820D3D" w:rsidP="005B1864">
            <w:pPr>
              <w:rPr>
                <w:i/>
                <w:color w:val="auto"/>
                <w:sz w:val="18"/>
              </w:rPr>
            </w:pPr>
            <w:r w:rsidRPr="00157370">
              <w:rPr>
                <w:i/>
                <w:color w:val="auto"/>
                <w:sz w:val="18"/>
              </w:rPr>
              <w:t>BC2 (in particular BC.2.9)</w:t>
            </w:r>
          </w:p>
          <w:p w14:paraId="48AF9AAE" w14:textId="62B0D1E8"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13CDD098" w14:textId="034C11EE" w:rsidR="00820D3D" w:rsidRPr="00157370" w:rsidRDefault="00820D3D" w:rsidP="005B1864">
            <w:pPr>
              <w:rPr>
                <w:color w:val="auto"/>
                <w:sz w:val="18"/>
              </w:rPr>
            </w:pPr>
            <w:r w:rsidRPr="00157370">
              <w:rPr>
                <w:color w:val="auto"/>
                <w:sz w:val="18"/>
              </w:rPr>
              <w:t xml:space="preserve">In satisfying the above Grid Code requirements, Generators with a CUSC Contract who own or operate a Type B Power Generating Module would meet one or more of the requirements of the System Defence Plan.  </w:t>
            </w:r>
          </w:p>
        </w:tc>
      </w:tr>
      <w:tr w:rsidR="00820D3D" w14:paraId="06571E51" w14:textId="2089DF40" w:rsidTr="008D1D03">
        <w:trPr>
          <w:trHeight w:val="1810"/>
        </w:trPr>
        <w:tc>
          <w:tcPr>
            <w:tcW w:w="1775" w:type="dxa"/>
            <w:vMerge/>
          </w:tcPr>
          <w:p w14:paraId="68C2722E" w14:textId="15DFE17F" w:rsidR="00820D3D" w:rsidRPr="00D50ECC" w:rsidRDefault="00820D3D" w:rsidP="005B1864">
            <w:pPr>
              <w:rPr>
                <w:rFonts w:cstheme="minorHAnsi"/>
                <w:sz w:val="18"/>
                <w:szCs w:val="18"/>
              </w:rPr>
            </w:pPr>
          </w:p>
        </w:tc>
        <w:tc>
          <w:tcPr>
            <w:tcW w:w="994" w:type="dxa"/>
            <w:vMerge/>
          </w:tcPr>
          <w:p w14:paraId="06A347B9" w14:textId="48DA8773" w:rsidR="00820D3D" w:rsidRPr="00D50ECC" w:rsidRDefault="00820D3D" w:rsidP="005B1864">
            <w:pPr>
              <w:rPr>
                <w:rFonts w:cstheme="minorHAnsi"/>
                <w:sz w:val="18"/>
                <w:szCs w:val="18"/>
              </w:rPr>
            </w:pPr>
          </w:p>
        </w:tc>
        <w:tc>
          <w:tcPr>
            <w:tcW w:w="5873" w:type="dxa"/>
          </w:tcPr>
          <w:p w14:paraId="41034518" w14:textId="431946D1"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B Power Generating Modules  </w:t>
            </w:r>
          </w:p>
        </w:tc>
        <w:tc>
          <w:tcPr>
            <w:tcW w:w="5103" w:type="dxa"/>
          </w:tcPr>
          <w:p w14:paraId="357E8F19" w14:textId="4566FA6A" w:rsidR="00820D3D" w:rsidRPr="009F1A4A" w:rsidRDefault="00820D3D" w:rsidP="005B1864">
            <w:pPr>
              <w:rPr>
                <w:rFonts w:cstheme="minorHAnsi"/>
                <w:color w:val="auto"/>
                <w:sz w:val="18"/>
                <w:szCs w:val="18"/>
              </w:rPr>
            </w:pPr>
            <w:r w:rsidRPr="00157370">
              <w:rPr>
                <w:color w:val="auto"/>
                <w:sz w:val="18"/>
              </w:rPr>
              <w:t>Not applicable</w:t>
            </w:r>
            <w:r w:rsidR="0073201B">
              <w:rPr>
                <w:rFonts w:cstheme="minorHAnsi"/>
                <w:color w:val="auto"/>
                <w:sz w:val="18"/>
                <w:szCs w:val="18"/>
              </w:rPr>
              <w:t xml:space="preserve"> </w:t>
            </w:r>
            <w:r w:rsidR="0073201B" w:rsidRPr="00275954">
              <w:rPr>
                <w:rFonts w:cstheme="minorHAnsi"/>
                <w:color w:val="auto"/>
                <w:sz w:val="18"/>
                <w:szCs w:val="18"/>
                <w:highlight w:val="green"/>
              </w:rPr>
              <w:t>unless that Generator has</w:t>
            </w:r>
            <w:r w:rsidR="0073201B" w:rsidRPr="00275954">
              <w:rPr>
                <w:color w:val="auto"/>
                <w:sz w:val="18"/>
                <w:highlight w:val="green"/>
              </w:rPr>
              <w:t xml:space="preserve"> a </w:t>
            </w:r>
            <w:r w:rsidR="0073201B" w:rsidRPr="00275954">
              <w:rPr>
                <w:rFonts w:cstheme="minorHAnsi"/>
                <w:color w:val="auto"/>
                <w:sz w:val="18"/>
                <w:szCs w:val="18"/>
                <w:highlight w:val="green"/>
              </w:rPr>
              <w:t>contract with NGESO</w:t>
            </w:r>
            <w:r w:rsidR="0073201B" w:rsidRPr="00275954">
              <w:rPr>
                <w:color w:val="auto"/>
                <w:sz w:val="18"/>
                <w:highlight w:val="green"/>
              </w:rPr>
              <w:t xml:space="preserve"> to </w:t>
            </w:r>
            <w:r w:rsidR="0073201B" w:rsidRPr="00275954">
              <w:rPr>
                <w:rFonts w:cstheme="minorHAnsi"/>
                <w:color w:val="auto"/>
                <w:sz w:val="18"/>
                <w:szCs w:val="18"/>
                <w:highlight w:val="green"/>
              </w:rPr>
              <w:t>provide a</w:t>
            </w:r>
            <w:r w:rsidR="0073201B" w:rsidRPr="00275954">
              <w:rPr>
                <w:color w:val="auto"/>
                <w:sz w:val="18"/>
                <w:highlight w:val="green"/>
              </w:rPr>
              <w:t xml:space="preserve"> Defence </w:t>
            </w:r>
            <w:r w:rsidR="0073201B" w:rsidRPr="00275954">
              <w:rPr>
                <w:rFonts w:cstheme="minorHAnsi"/>
                <w:color w:val="auto"/>
                <w:sz w:val="18"/>
                <w:szCs w:val="18"/>
                <w:highlight w:val="green"/>
              </w:rPr>
              <w:t>Service</w:t>
            </w:r>
          </w:p>
          <w:p w14:paraId="534482B4" w14:textId="306D617D" w:rsidR="00820D3D" w:rsidRPr="00157370" w:rsidRDefault="00820D3D" w:rsidP="005B1864">
            <w:pPr>
              <w:rPr>
                <w:color w:val="auto"/>
                <w:sz w:val="18"/>
              </w:rPr>
            </w:pPr>
          </w:p>
        </w:tc>
      </w:tr>
      <w:tr w:rsidR="00820D3D" w14:paraId="58262681" w14:textId="64AE76F6" w:rsidTr="008D1D03">
        <w:trPr>
          <w:trHeight w:val="3750"/>
        </w:trPr>
        <w:tc>
          <w:tcPr>
            <w:tcW w:w="1775" w:type="dxa"/>
            <w:vMerge/>
          </w:tcPr>
          <w:p w14:paraId="5732C49E" w14:textId="64464D0D" w:rsidR="00820D3D" w:rsidRPr="00610F55" w:rsidRDefault="00820D3D" w:rsidP="005B1864">
            <w:pPr>
              <w:rPr>
                <w:rFonts w:cstheme="minorHAnsi"/>
                <w:sz w:val="18"/>
                <w:szCs w:val="18"/>
              </w:rPr>
            </w:pPr>
          </w:p>
        </w:tc>
        <w:tc>
          <w:tcPr>
            <w:tcW w:w="994" w:type="dxa"/>
            <w:vMerge w:val="restart"/>
          </w:tcPr>
          <w:p w14:paraId="51ADCE45" w14:textId="37B62CE6" w:rsidR="00820D3D" w:rsidRPr="00157370" w:rsidRDefault="00820D3D" w:rsidP="005B1864">
            <w:pPr>
              <w:rPr>
                <w:color w:val="auto"/>
                <w:sz w:val="18"/>
              </w:rPr>
            </w:pPr>
            <w:r w:rsidRPr="00157370">
              <w:rPr>
                <w:color w:val="auto"/>
                <w:sz w:val="18"/>
              </w:rPr>
              <w:t>Existing</w:t>
            </w:r>
          </w:p>
        </w:tc>
        <w:tc>
          <w:tcPr>
            <w:tcW w:w="5873" w:type="dxa"/>
          </w:tcPr>
          <w:p w14:paraId="13CF03FC" w14:textId="1AA18FB3"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275954">
              <w:rPr>
                <w:rFonts w:cstheme="minorHAnsi"/>
                <w:color w:val="auto"/>
                <w:sz w:val="18"/>
                <w:szCs w:val="18"/>
                <w:highlight w:val="green"/>
              </w:rPr>
              <w:t>NG</w:t>
            </w:r>
            <w:r w:rsidRPr="00275954">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07D8A900" w14:textId="2C5C8838" w:rsidR="00820D3D" w:rsidRPr="00157370" w:rsidRDefault="00820D3D" w:rsidP="005B1864">
            <w:pPr>
              <w:rPr>
                <w:color w:val="auto"/>
                <w:sz w:val="18"/>
              </w:rPr>
            </w:pPr>
            <w:r w:rsidRPr="00157370">
              <w:rPr>
                <w:color w:val="auto"/>
                <w:sz w:val="18"/>
              </w:rPr>
              <w:t>Applicable Grid Code requirements:</w:t>
            </w:r>
          </w:p>
          <w:p w14:paraId="0745557B" w14:textId="22FC4958" w:rsidR="00E230AD" w:rsidRPr="00157370" w:rsidRDefault="00820D3D" w:rsidP="00E230AD">
            <w:pPr>
              <w:rPr>
                <w:ins w:id="1461" w:author="Johnson (ESO), Antony" w:date="2023-04-05T18:05:00Z"/>
                <w:i/>
                <w:color w:val="auto"/>
                <w:sz w:val="18"/>
              </w:rPr>
            </w:pPr>
            <w:r w:rsidRPr="00157370">
              <w:rPr>
                <w:i/>
                <w:color w:val="auto"/>
                <w:sz w:val="18"/>
              </w:rPr>
              <w:t xml:space="preserve">CC6.1.2, CC.6.1.3, CC.6.1.4, CC.6.2.2.2, CC.6.3, CC.6.5, </w:t>
            </w:r>
            <w:ins w:id="1462" w:author="Johnson (ESO), Antony" w:date="2023-04-05T18:05:00Z">
              <w:r w:rsidR="00E230AD">
                <w:rPr>
                  <w:i/>
                  <w:color w:val="auto"/>
                  <w:sz w:val="18"/>
                </w:rPr>
                <w:t xml:space="preserve"> CC.7.9, </w:t>
              </w:r>
            </w:ins>
          </w:p>
          <w:p w14:paraId="1DD81F4C" w14:textId="09ECF48D" w:rsidR="00820D3D" w:rsidRPr="00157370" w:rsidRDefault="00820D3D" w:rsidP="005B1864">
            <w:pPr>
              <w:rPr>
                <w:i/>
                <w:color w:val="auto"/>
                <w:sz w:val="18"/>
              </w:rPr>
            </w:pPr>
            <w:r w:rsidRPr="00157370">
              <w:rPr>
                <w:i/>
                <w:color w:val="auto"/>
                <w:sz w:val="18"/>
              </w:rPr>
              <w:t>CC.8, CC.A.3, CC.A.4, CC.A.6, CC.A.7</w:t>
            </w:r>
          </w:p>
          <w:p w14:paraId="0735663A" w14:textId="50D3A9E9" w:rsidR="00820D3D" w:rsidRPr="00157370" w:rsidRDefault="00820D3D" w:rsidP="005B1864">
            <w:pPr>
              <w:rPr>
                <w:i/>
                <w:color w:val="auto"/>
                <w:sz w:val="18"/>
              </w:rPr>
            </w:pPr>
            <w:r w:rsidRPr="00157370">
              <w:rPr>
                <w:i/>
                <w:color w:val="auto"/>
                <w:sz w:val="18"/>
              </w:rPr>
              <w:t>CP.A.3</w:t>
            </w:r>
          </w:p>
          <w:p w14:paraId="269F7AB7" w14:textId="66382CAE" w:rsidR="00820D3D" w:rsidRPr="00157370" w:rsidRDefault="00820D3D" w:rsidP="005B1864">
            <w:pPr>
              <w:rPr>
                <w:i/>
                <w:color w:val="auto"/>
                <w:sz w:val="18"/>
              </w:rPr>
            </w:pPr>
            <w:r w:rsidRPr="00157370">
              <w:rPr>
                <w:i/>
                <w:color w:val="auto"/>
                <w:sz w:val="18"/>
              </w:rPr>
              <w:t>OC5.4, OC5.5, OC.5.A.1, OC.5.A.2, OC5.A.3</w:t>
            </w:r>
          </w:p>
          <w:p w14:paraId="4F33886F" w14:textId="4F281BAF" w:rsidR="00820D3D" w:rsidRPr="00157370" w:rsidRDefault="00820D3D" w:rsidP="005B1864">
            <w:pPr>
              <w:rPr>
                <w:color w:val="auto"/>
                <w:sz w:val="18"/>
              </w:rPr>
            </w:pPr>
            <w:r w:rsidRPr="00157370">
              <w:rPr>
                <w:i/>
                <w:color w:val="auto"/>
                <w:sz w:val="18"/>
              </w:rPr>
              <w:t>OC6.1.6, OC6.6.6*</w:t>
            </w:r>
            <w:r w:rsidRPr="00157370">
              <w:rPr>
                <w:color w:val="auto"/>
                <w:sz w:val="18"/>
              </w:rPr>
              <w:t xml:space="preserve"> (*Note OC6.6.6 applies only to Pumped Storage Generators), </w:t>
            </w:r>
          </w:p>
          <w:p w14:paraId="0705EEE2" w14:textId="5D85FA6C" w:rsidR="00820D3D" w:rsidRPr="00157370" w:rsidRDefault="00820D3D" w:rsidP="005B1864">
            <w:pPr>
              <w:rPr>
                <w:i/>
                <w:color w:val="auto"/>
                <w:sz w:val="18"/>
              </w:rPr>
            </w:pPr>
            <w:r w:rsidRPr="00157370">
              <w:rPr>
                <w:i/>
                <w:color w:val="auto"/>
                <w:sz w:val="18"/>
              </w:rPr>
              <w:t xml:space="preserve">OC.7.4, OC7.6 (OC7.6 - Scotland and Offshore only)  </w:t>
            </w:r>
          </w:p>
          <w:p w14:paraId="09A9FE71" w14:textId="25C2EAE4" w:rsidR="00820D3D" w:rsidRPr="00157370" w:rsidRDefault="00820D3D" w:rsidP="005B1864">
            <w:pPr>
              <w:rPr>
                <w:i/>
                <w:color w:val="auto"/>
                <w:sz w:val="18"/>
              </w:rPr>
            </w:pPr>
            <w:r w:rsidRPr="00157370">
              <w:rPr>
                <w:i/>
                <w:color w:val="auto"/>
                <w:sz w:val="18"/>
              </w:rPr>
              <w:t>OC10</w:t>
            </w:r>
          </w:p>
          <w:p w14:paraId="5992DA37" w14:textId="1415540B" w:rsidR="00820D3D" w:rsidRPr="00157370" w:rsidRDefault="00820D3D" w:rsidP="005B1864">
            <w:pPr>
              <w:rPr>
                <w:i/>
                <w:color w:val="auto"/>
                <w:sz w:val="18"/>
              </w:rPr>
            </w:pPr>
            <w:r w:rsidRPr="00157370">
              <w:rPr>
                <w:i/>
                <w:color w:val="auto"/>
                <w:sz w:val="18"/>
              </w:rPr>
              <w:t>OC12</w:t>
            </w:r>
          </w:p>
          <w:p w14:paraId="71CA4D6A" w14:textId="42876306" w:rsidR="00820D3D" w:rsidRPr="00157370" w:rsidRDefault="00820D3D" w:rsidP="005B1864">
            <w:pPr>
              <w:rPr>
                <w:i/>
                <w:color w:val="auto"/>
                <w:sz w:val="18"/>
              </w:rPr>
            </w:pPr>
            <w:r w:rsidRPr="00157370">
              <w:rPr>
                <w:i/>
                <w:color w:val="auto"/>
                <w:sz w:val="18"/>
              </w:rPr>
              <w:t>BC1.4, BC1.5, BC.1.7, BC1.A.1, BC1.A.2.1</w:t>
            </w:r>
          </w:p>
          <w:p w14:paraId="7908C8C0" w14:textId="05521F1D" w:rsidR="00820D3D" w:rsidRPr="00157370" w:rsidRDefault="00820D3D" w:rsidP="005B1864">
            <w:pPr>
              <w:rPr>
                <w:i/>
                <w:color w:val="auto"/>
                <w:sz w:val="18"/>
              </w:rPr>
            </w:pPr>
            <w:r w:rsidRPr="00157370">
              <w:rPr>
                <w:i/>
                <w:color w:val="auto"/>
                <w:sz w:val="18"/>
              </w:rPr>
              <w:t>BC2 (in particular BC.2.9)</w:t>
            </w:r>
          </w:p>
          <w:p w14:paraId="610A67A8" w14:textId="6A04997F"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67378640" w14:textId="3BC3E17E" w:rsidR="00820D3D" w:rsidRPr="00157370" w:rsidRDefault="00820D3D" w:rsidP="005B1864">
            <w:pPr>
              <w:rPr>
                <w:color w:val="auto"/>
                <w:sz w:val="18"/>
              </w:rPr>
            </w:pPr>
            <w:r w:rsidRPr="00157370">
              <w:rPr>
                <w:color w:val="auto"/>
                <w:sz w:val="18"/>
              </w:rPr>
              <w:t>In satisfying the above Grid Code requirements, Generators with a CUSC Contract would meet one or more of the requirements of the System Defence Plan.</w:t>
            </w:r>
          </w:p>
        </w:tc>
      </w:tr>
      <w:tr w:rsidR="00820D3D" w14:paraId="430E7AAC" w14:textId="7D1AA681" w:rsidTr="008D1D03">
        <w:trPr>
          <w:trHeight w:val="1685"/>
        </w:trPr>
        <w:tc>
          <w:tcPr>
            <w:tcW w:w="1775" w:type="dxa"/>
            <w:vMerge/>
          </w:tcPr>
          <w:p w14:paraId="4AA01A39" w14:textId="1416B38E" w:rsidR="00820D3D" w:rsidRPr="00610F55" w:rsidRDefault="00820D3D" w:rsidP="005B1864">
            <w:pPr>
              <w:rPr>
                <w:rFonts w:cstheme="minorHAnsi"/>
                <w:sz w:val="18"/>
                <w:szCs w:val="18"/>
              </w:rPr>
            </w:pPr>
          </w:p>
        </w:tc>
        <w:tc>
          <w:tcPr>
            <w:tcW w:w="994" w:type="dxa"/>
            <w:vMerge/>
          </w:tcPr>
          <w:p w14:paraId="7B1AE41B" w14:textId="45F30F8C" w:rsidR="00820D3D" w:rsidRPr="00610F55" w:rsidRDefault="00820D3D" w:rsidP="005B1864">
            <w:pPr>
              <w:rPr>
                <w:rFonts w:cstheme="minorHAnsi"/>
                <w:sz w:val="18"/>
                <w:szCs w:val="18"/>
              </w:rPr>
            </w:pPr>
          </w:p>
        </w:tc>
        <w:tc>
          <w:tcPr>
            <w:tcW w:w="5873" w:type="dxa"/>
          </w:tcPr>
          <w:p w14:paraId="51ADD31F" w14:textId="52612A69"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14893B15" w14:textId="78398AC1" w:rsidR="00820D3D" w:rsidRPr="009F1A4A" w:rsidRDefault="00820D3D" w:rsidP="005B1864">
            <w:pPr>
              <w:rPr>
                <w:rFonts w:cstheme="minorHAnsi"/>
                <w:color w:val="auto"/>
                <w:sz w:val="18"/>
                <w:szCs w:val="18"/>
              </w:rPr>
            </w:pPr>
            <w:r w:rsidRPr="00157370">
              <w:rPr>
                <w:color w:val="auto"/>
                <w:sz w:val="18"/>
              </w:rPr>
              <w:t>Not applicable</w:t>
            </w:r>
            <w:r w:rsidR="0073201B">
              <w:rPr>
                <w:rFonts w:cstheme="minorHAnsi"/>
                <w:color w:val="auto"/>
                <w:sz w:val="18"/>
                <w:szCs w:val="18"/>
              </w:rPr>
              <w:t xml:space="preserve"> </w:t>
            </w:r>
            <w:r w:rsidR="0073201B" w:rsidRPr="00D12EC9">
              <w:rPr>
                <w:rFonts w:cstheme="minorHAnsi"/>
                <w:color w:val="auto"/>
                <w:sz w:val="18"/>
                <w:szCs w:val="18"/>
                <w:highlight w:val="green"/>
              </w:rPr>
              <w:t>unless that Generator has</w:t>
            </w:r>
            <w:r w:rsidR="0073201B" w:rsidRPr="00D12EC9">
              <w:rPr>
                <w:color w:val="auto"/>
                <w:sz w:val="18"/>
                <w:highlight w:val="green"/>
              </w:rPr>
              <w:t xml:space="preserve"> a </w:t>
            </w:r>
            <w:r w:rsidR="0073201B" w:rsidRPr="00D12EC9">
              <w:rPr>
                <w:rFonts w:cstheme="minorHAnsi"/>
                <w:color w:val="auto"/>
                <w:sz w:val="18"/>
                <w:szCs w:val="18"/>
                <w:highlight w:val="green"/>
              </w:rPr>
              <w:t>contract with NGESO</w:t>
            </w:r>
            <w:r w:rsidR="0073201B" w:rsidRPr="00D12EC9">
              <w:rPr>
                <w:color w:val="auto"/>
                <w:sz w:val="18"/>
                <w:highlight w:val="green"/>
              </w:rPr>
              <w:t xml:space="preserve"> to </w:t>
            </w:r>
            <w:r w:rsidR="0073201B" w:rsidRPr="00D12EC9">
              <w:rPr>
                <w:rFonts w:cstheme="minorHAnsi"/>
                <w:color w:val="auto"/>
                <w:sz w:val="18"/>
                <w:szCs w:val="18"/>
                <w:highlight w:val="green"/>
              </w:rPr>
              <w:t>provide a</w:t>
            </w:r>
            <w:r w:rsidR="0073201B" w:rsidRPr="00D12EC9">
              <w:rPr>
                <w:color w:val="auto"/>
                <w:sz w:val="18"/>
                <w:highlight w:val="green"/>
              </w:rPr>
              <w:t xml:space="preserve"> Defence </w:t>
            </w:r>
            <w:r w:rsidR="0073201B" w:rsidRPr="00D12EC9">
              <w:rPr>
                <w:rFonts w:cstheme="minorHAnsi"/>
                <w:color w:val="auto"/>
                <w:sz w:val="18"/>
                <w:szCs w:val="18"/>
                <w:highlight w:val="green"/>
              </w:rPr>
              <w:t>Service</w:t>
            </w:r>
          </w:p>
          <w:p w14:paraId="6FAC60E7" w14:textId="54D002AF" w:rsidR="00820D3D" w:rsidRPr="00157370" w:rsidRDefault="00820D3D" w:rsidP="005B1864">
            <w:pPr>
              <w:rPr>
                <w:color w:val="auto"/>
                <w:sz w:val="18"/>
              </w:rPr>
            </w:pPr>
          </w:p>
        </w:tc>
      </w:tr>
      <w:tr w:rsidR="00820D3D" w14:paraId="36929183" w14:textId="3BB193E9" w:rsidTr="008D1D03">
        <w:trPr>
          <w:trHeight w:val="795"/>
        </w:trPr>
        <w:tc>
          <w:tcPr>
            <w:tcW w:w="1775" w:type="dxa"/>
            <w:vMerge w:val="restart"/>
          </w:tcPr>
          <w:p w14:paraId="1D8502F6" w14:textId="0384ADE3" w:rsidR="00820D3D" w:rsidRPr="00157370" w:rsidRDefault="00820D3D" w:rsidP="005B1864">
            <w:pPr>
              <w:rPr>
                <w:color w:val="auto"/>
                <w:sz w:val="18"/>
              </w:rPr>
            </w:pPr>
            <w:r w:rsidRPr="00157370">
              <w:rPr>
                <w:color w:val="auto"/>
                <w:sz w:val="18"/>
              </w:rPr>
              <w:t>Existing and new Transmission-connected demand facilities</w:t>
            </w:r>
          </w:p>
        </w:tc>
        <w:tc>
          <w:tcPr>
            <w:tcW w:w="994" w:type="dxa"/>
          </w:tcPr>
          <w:p w14:paraId="12CF4F1E" w14:textId="36C4D8DC" w:rsidR="00820D3D" w:rsidRPr="00157370" w:rsidRDefault="00820D3D" w:rsidP="005B1864">
            <w:pPr>
              <w:rPr>
                <w:color w:val="auto"/>
                <w:sz w:val="18"/>
              </w:rPr>
            </w:pPr>
            <w:r w:rsidRPr="00157370">
              <w:rPr>
                <w:color w:val="auto"/>
                <w:sz w:val="18"/>
              </w:rPr>
              <w:t>New</w:t>
            </w:r>
          </w:p>
        </w:tc>
        <w:tc>
          <w:tcPr>
            <w:tcW w:w="5873" w:type="dxa"/>
          </w:tcPr>
          <w:p w14:paraId="361AEAC5" w14:textId="528D0EB0" w:rsidR="00820D3D" w:rsidRPr="00157370" w:rsidRDefault="00820D3D" w:rsidP="005B1864">
            <w:pPr>
              <w:rPr>
                <w:color w:val="auto"/>
                <w:sz w:val="18"/>
              </w:rPr>
            </w:pPr>
            <w:r w:rsidRPr="00157370">
              <w:rPr>
                <w:color w:val="auto"/>
                <w:sz w:val="18"/>
              </w:rPr>
              <w:t xml:space="preserve">Any Non-Embedded Customer who is an EU Code User and who has a CUSC Contract with </w:t>
            </w:r>
            <w:r w:rsidR="00C8246A" w:rsidRPr="00D12EC9">
              <w:rPr>
                <w:rFonts w:cstheme="minorHAnsi"/>
                <w:color w:val="auto"/>
                <w:sz w:val="18"/>
                <w:szCs w:val="18"/>
                <w:highlight w:val="green"/>
              </w:rPr>
              <w:t>NG</w:t>
            </w:r>
            <w:r w:rsidRPr="00D12EC9">
              <w:rPr>
                <w:rFonts w:cstheme="minorHAnsi"/>
                <w:color w:val="auto"/>
                <w:sz w:val="18"/>
                <w:szCs w:val="18"/>
                <w:highlight w:val="green"/>
              </w:rPr>
              <w:t>ESO</w:t>
            </w:r>
            <w:r w:rsidRPr="00157370">
              <w:rPr>
                <w:color w:val="auto"/>
                <w:sz w:val="18"/>
              </w:rPr>
              <w:t>. The requirement of the DRSC would also apply but only when the Demand Response Provider is also a CUSC Party.</w:t>
            </w:r>
          </w:p>
        </w:tc>
        <w:tc>
          <w:tcPr>
            <w:tcW w:w="5103" w:type="dxa"/>
          </w:tcPr>
          <w:p w14:paraId="41AD5C3C" w14:textId="0712A3FF" w:rsidR="00820D3D" w:rsidRPr="00157370" w:rsidRDefault="00820D3D" w:rsidP="005B1864">
            <w:pPr>
              <w:rPr>
                <w:color w:val="auto"/>
                <w:sz w:val="18"/>
              </w:rPr>
            </w:pPr>
            <w:r w:rsidRPr="00157370">
              <w:rPr>
                <w:color w:val="auto"/>
                <w:sz w:val="18"/>
              </w:rPr>
              <w:t>Applicable Grid Code requirements:</w:t>
            </w:r>
          </w:p>
          <w:p w14:paraId="6946D11E" w14:textId="1CBF9547" w:rsidR="00981D30" w:rsidRPr="00157370" w:rsidRDefault="00820D3D" w:rsidP="00981D30">
            <w:pPr>
              <w:rPr>
                <w:ins w:id="1463" w:author="Johnson (ESO), Antony" w:date="2023-04-05T18:06:00Z"/>
                <w:i/>
                <w:color w:val="auto"/>
                <w:sz w:val="18"/>
              </w:rPr>
            </w:pPr>
            <w:r w:rsidRPr="00157370">
              <w:rPr>
                <w:i/>
                <w:color w:val="auto"/>
                <w:sz w:val="18"/>
              </w:rPr>
              <w:t xml:space="preserve">ECC6.1.2, ECC.6.1.4, ECC.6.2.3, ECC.6.4.3, ECC.6.5, </w:t>
            </w:r>
            <w:ins w:id="1464" w:author="Johnson (ESO), Antony" w:date="2023-04-05T18:06:00Z">
              <w:r w:rsidR="00981D30">
                <w:rPr>
                  <w:i/>
                  <w:color w:val="auto"/>
                  <w:sz w:val="18"/>
                </w:rPr>
                <w:t xml:space="preserve">ECC.7.9, </w:t>
              </w:r>
            </w:ins>
          </w:p>
          <w:p w14:paraId="32B84D61" w14:textId="5CD16967" w:rsidR="00820D3D" w:rsidRPr="00157370" w:rsidRDefault="00820D3D" w:rsidP="005B1864">
            <w:pPr>
              <w:rPr>
                <w:i/>
                <w:color w:val="auto"/>
                <w:sz w:val="18"/>
              </w:rPr>
            </w:pPr>
            <w:r w:rsidRPr="00157370">
              <w:rPr>
                <w:i/>
                <w:color w:val="auto"/>
                <w:sz w:val="18"/>
              </w:rPr>
              <w:t>ECC.A.5.</w:t>
            </w:r>
          </w:p>
          <w:p w14:paraId="637D4513" w14:textId="32711F45" w:rsidR="00820D3D" w:rsidRPr="00157370" w:rsidRDefault="00820D3D" w:rsidP="005B1864">
            <w:pPr>
              <w:rPr>
                <w:i/>
                <w:color w:val="auto"/>
                <w:sz w:val="18"/>
              </w:rPr>
            </w:pPr>
            <w:r w:rsidRPr="00157370">
              <w:rPr>
                <w:i/>
                <w:color w:val="auto"/>
                <w:sz w:val="18"/>
              </w:rPr>
              <w:lastRenderedPageBreak/>
              <w:t>DRSC</w:t>
            </w:r>
          </w:p>
          <w:p w14:paraId="57CFC4A4" w14:textId="2159B503" w:rsidR="00820D3D" w:rsidRPr="00157370" w:rsidRDefault="00820D3D" w:rsidP="005B1864">
            <w:pPr>
              <w:rPr>
                <w:i/>
                <w:color w:val="auto"/>
                <w:sz w:val="18"/>
              </w:rPr>
            </w:pPr>
            <w:r w:rsidRPr="00157370">
              <w:rPr>
                <w:i/>
                <w:color w:val="auto"/>
                <w:sz w:val="18"/>
              </w:rPr>
              <w:t>ECP.A.8</w:t>
            </w:r>
          </w:p>
          <w:p w14:paraId="58B7A024" w14:textId="576F796A" w:rsidR="00820D3D" w:rsidRPr="00157370" w:rsidRDefault="00820D3D" w:rsidP="005B1864">
            <w:pPr>
              <w:rPr>
                <w:i/>
                <w:color w:val="auto"/>
                <w:sz w:val="18"/>
              </w:rPr>
            </w:pPr>
            <w:r w:rsidRPr="00157370">
              <w:rPr>
                <w:i/>
                <w:color w:val="auto"/>
                <w:sz w:val="18"/>
              </w:rPr>
              <w:t>OC1</w:t>
            </w:r>
          </w:p>
          <w:p w14:paraId="178779BF" w14:textId="765E062F"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435640BF" w14:textId="3FD7A3D1" w:rsidR="00820D3D" w:rsidRPr="00157370" w:rsidRDefault="00820D3D" w:rsidP="005B1864">
            <w:pPr>
              <w:rPr>
                <w:i/>
                <w:color w:val="auto"/>
                <w:sz w:val="18"/>
              </w:rPr>
            </w:pPr>
            <w:r w:rsidRPr="00157370">
              <w:rPr>
                <w:i/>
                <w:color w:val="auto"/>
                <w:sz w:val="18"/>
              </w:rPr>
              <w:t xml:space="preserve">OC6.3, OC.6.5, OC6.6.6, OC6.8 </w:t>
            </w:r>
          </w:p>
          <w:p w14:paraId="5EFEA73E" w14:textId="76D9866B" w:rsidR="00820D3D" w:rsidRPr="00157370" w:rsidRDefault="00820D3D" w:rsidP="005B1864">
            <w:pPr>
              <w:rPr>
                <w:i/>
                <w:color w:val="auto"/>
                <w:sz w:val="18"/>
              </w:rPr>
            </w:pPr>
            <w:r w:rsidRPr="00157370">
              <w:rPr>
                <w:i/>
                <w:color w:val="auto"/>
                <w:sz w:val="18"/>
              </w:rPr>
              <w:t xml:space="preserve">OC.7.4, OC7.6 (OC7.6 - Scotland and Offshore only) </w:t>
            </w:r>
          </w:p>
          <w:p w14:paraId="6A62D6C7" w14:textId="25E98E3E" w:rsidR="00820D3D" w:rsidRPr="00157370" w:rsidRDefault="00820D3D" w:rsidP="005B1864">
            <w:pPr>
              <w:rPr>
                <w:i/>
                <w:color w:val="auto"/>
                <w:sz w:val="18"/>
              </w:rPr>
            </w:pPr>
            <w:r w:rsidRPr="00157370">
              <w:rPr>
                <w:i/>
                <w:color w:val="auto"/>
                <w:sz w:val="18"/>
              </w:rPr>
              <w:t>OC10</w:t>
            </w:r>
          </w:p>
          <w:p w14:paraId="6CD687A7" w14:textId="5B05A962" w:rsidR="00820D3D" w:rsidRPr="00157370" w:rsidRDefault="00820D3D" w:rsidP="005B1864">
            <w:pPr>
              <w:rPr>
                <w:i/>
                <w:color w:val="auto"/>
                <w:sz w:val="18"/>
              </w:rPr>
            </w:pPr>
            <w:r w:rsidRPr="00157370">
              <w:rPr>
                <w:i/>
                <w:color w:val="auto"/>
                <w:sz w:val="18"/>
              </w:rPr>
              <w:t>OC12</w:t>
            </w:r>
          </w:p>
          <w:p w14:paraId="7D1EF911" w14:textId="4B2BE2DD" w:rsidR="00820D3D" w:rsidRPr="00157370" w:rsidRDefault="00820D3D" w:rsidP="005B1864">
            <w:pPr>
              <w:rPr>
                <w:i/>
                <w:color w:val="auto"/>
                <w:sz w:val="18"/>
              </w:rPr>
            </w:pPr>
            <w:r w:rsidRPr="00157370">
              <w:rPr>
                <w:i/>
                <w:color w:val="auto"/>
                <w:sz w:val="18"/>
              </w:rPr>
              <w:t>BC1.4, BC1.5, BC.1.7, BC1.A.1, BC1.A.2.1</w:t>
            </w:r>
          </w:p>
          <w:p w14:paraId="2845F47E" w14:textId="5661E41E" w:rsidR="00820D3D" w:rsidRPr="00157370" w:rsidRDefault="00820D3D" w:rsidP="005B1864">
            <w:pPr>
              <w:rPr>
                <w:color w:val="auto"/>
                <w:sz w:val="18"/>
              </w:rPr>
            </w:pPr>
            <w:r w:rsidRPr="00157370">
              <w:rPr>
                <w:i/>
                <w:color w:val="auto"/>
                <w:sz w:val="18"/>
              </w:rPr>
              <w:t>BC2 (in particular BC.2.9)</w:t>
            </w:r>
          </w:p>
          <w:p w14:paraId="1EC14E3B" w14:textId="1B874D78"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78E2F9B5" w14:textId="7ADE42B2" w:rsidR="00820D3D" w:rsidRPr="00157370" w:rsidRDefault="00820D3D" w:rsidP="005B1864">
            <w:pPr>
              <w:rPr>
                <w:color w:val="auto"/>
                <w:sz w:val="18"/>
              </w:rPr>
            </w:pPr>
            <w:r w:rsidRPr="00157370">
              <w:rPr>
                <w:color w:val="auto"/>
                <w:sz w:val="18"/>
              </w:rPr>
              <w:t>All Transmission Connected Demand Facilities would have to be BM and CUSC Parties and hence satisfy the requirements of the Emergency and Restoration Code.  There is no concept of an Embedded Non-Embedded Customer.</w:t>
            </w:r>
          </w:p>
        </w:tc>
      </w:tr>
      <w:tr w:rsidR="00820D3D" w14:paraId="540E7DE4" w14:textId="292C28FD" w:rsidTr="008D1D03">
        <w:trPr>
          <w:trHeight w:val="270"/>
        </w:trPr>
        <w:tc>
          <w:tcPr>
            <w:tcW w:w="1775" w:type="dxa"/>
            <w:vMerge/>
          </w:tcPr>
          <w:p w14:paraId="2FE512B3" w14:textId="26842531" w:rsidR="00820D3D" w:rsidRPr="00610F55" w:rsidRDefault="00820D3D" w:rsidP="005B1864">
            <w:pPr>
              <w:rPr>
                <w:rFonts w:cstheme="minorHAnsi"/>
                <w:sz w:val="18"/>
                <w:szCs w:val="18"/>
              </w:rPr>
            </w:pPr>
          </w:p>
        </w:tc>
        <w:tc>
          <w:tcPr>
            <w:tcW w:w="994" w:type="dxa"/>
          </w:tcPr>
          <w:p w14:paraId="020B3B24" w14:textId="561E7E6B" w:rsidR="00820D3D" w:rsidRPr="00157370" w:rsidRDefault="00820D3D" w:rsidP="005B1864">
            <w:pPr>
              <w:rPr>
                <w:color w:val="auto"/>
                <w:sz w:val="18"/>
              </w:rPr>
            </w:pPr>
            <w:r w:rsidRPr="00157370">
              <w:rPr>
                <w:color w:val="auto"/>
                <w:sz w:val="18"/>
              </w:rPr>
              <w:t>Existing</w:t>
            </w:r>
          </w:p>
        </w:tc>
        <w:tc>
          <w:tcPr>
            <w:tcW w:w="5873" w:type="dxa"/>
          </w:tcPr>
          <w:p w14:paraId="03E88CF4" w14:textId="08796A74" w:rsidR="00820D3D" w:rsidRPr="00157370" w:rsidRDefault="00820D3D" w:rsidP="005B1864">
            <w:pPr>
              <w:rPr>
                <w:color w:val="auto"/>
                <w:sz w:val="18"/>
              </w:rPr>
            </w:pPr>
            <w:r w:rsidRPr="00157370">
              <w:rPr>
                <w:color w:val="auto"/>
                <w:sz w:val="18"/>
              </w:rPr>
              <w:t xml:space="preserve">Any Non-Embedded Customer who is a GB Code User and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0B741AF4" w14:textId="504EEFA8" w:rsidR="00820D3D" w:rsidRPr="00157370" w:rsidRDefault="00820D3D" w:rsidP="005B1864">
            <w:pPr>
              <w:rPr>
                <w:color w:val="auto"/>
                <w:sz w:val="18"/>
              </w:rPr>
            </w:pPr>
            <w:r w:rsidRPr="00157370">
              <w:rPr>
                <w:color w:val="auto"/>
                <w:sz w:val="18"/>
              </w:rPr>
              <w:t>Applicable Grid Code requirements:</w:t>
            </w:r>
          </w:p>
          <w:p w14:paraId="4F5C7EC7" w14:textId="25246F20" w:rsidR="00981D30" w:rsidRPr="00157370" w:rsidRDefault="00820D3D" w:rsidP="00981D30">
            <w:pPr>
              <w:rPr>
                <w:ins w:id="1465" w:author="Johnson (ESO), Antony" w:date="2023-04-05T18:06:00Z"/>
                <w:i/>
                <w:color w:val="auto"/>
                <w:sz w:val="18"/>
              </w:rPr>
            </w:pPr>
            <w:r w:rsidRPr="00157370">
              <w:rPr>
                <w:i/>
                <w:color w:val="auto"/>
                <w:sz w:val="18"/>
              </w:rPr>
              <w:t xml:space="preserve">CC6.1.2, CC.6.1.3, CC.6.1.4, CC.6.2.3, CC.6.4.3, CC.6.5, </w:t>
            </w:r>
            <w:ins w:id="1466" w:author="Johnson (ESO), Antony" w:date="2023-04-05T18:06:00Z">
              <w:r w:rsidR="00981D30">
                <w:rPr>
                  <w:i/>
                  <w:color w:val="auto"/>
                  <w:sz w:val="18"/>
                </w:rPr>
                <w:t xml:space="preserve">CC.7.9, </w:t>
              </w:r>
            </w:ins>
          </w:p>
          <w:p w14:paraId="003AB07E" w14:textId="2A788624" w:rsidR="00820D3D" w:rsidRPr="00157370" w:rsidRDefault="00820D3D" w:rsidP="005B1864">
            <w:pPr>
              <w:rPr>
                <w:i/>
                <w:color w:val="auto"/>
                <w:sz w:val="18"/>
              </w:rPr>
            </w:pPr>
            <w:r w:rsidRPr="00157370">
              <w:rPr>
                <w:i/>
                <w:color w:val="auto"/>
                <w:sz w:val="18"/>
              </w:rPr>
              <w:t>CC.A.5.</w:t>
            </w:r>
          </w:p>
          <w:p w14:paraId="66917C49" w14:textId="795E1DC3" w:rsidR="00820D3D" w:rsidRPr="00157370" w:rsidRDefault="00820D3D" w:rsidP="005B1864">
            <w:pPr>
              <w:rPr>
                <w:i/>
                <w:color w:val="auto"/>
                <w:sz w:val="18"/>
              </w:rPr>
            </w:pPr>
            <w:r w:rsidRPr="00157370">
              <w:rPr>
                <w:i/>
                <w:color w:val="auto"/>
                <w:sz w:val="18"/>
              </w:rPr>
              <w:t>OC1</w:t>
            </w:r>
          </w:p>
          <w:p w14:paraId="7659DD64" w14:textId="19D08943" w:rsidR="00820D3D" w:rsidRPr="00157370" w:rsidRDefault="00820D3D" w:rsidP="005B1864">
            <w:pPr>
              <w:rPr>
                <w:color w:val="auto"/>
                <w:sz w:val="18"/>
              </w:rPr>
            </w:pPr>
            <w:r w:rsidRPr="00157370">
              <w:rPr>
                <w:i/>
                <w:color w:val="auto"/>
                <w:sz w:val="18"/>
              </w:rPr>
              <w:t>OC5.4, OC5.5.4</w:t>
            </w:r>
            <w:r w:rsidRPr="00157370">
              <w:rPr>
                <w:color w:val="auto"/>
                <w:sz w:val="18"/>
              </w:rPr>
              <w:t xml:space="preserve"> (only in respect of CUSC Parties who are also Demand Response Providers). </w:t>
            </w:r>
          </w:p>
          <w:p w14:paraId="708F3F4F" w14:textId="47BE6B29" w:rsidR="00820D3D" w:rsidRPr="00157370" w:rsidRDefault="00820D3D" w:rsidP="005B1864">
            <w:pPr>
              <w:rPr>
                <w:i/>
                <w:color w:val="auto"/>
                <w:sz w:val="18"/>
              </w:rPr>
            </w:pPr>
            <w:r w:rsidRPr="00157370">
              <w:rPr>
                <w:i/>
                <w:color w:val="auto"/>
                <w:sz w:val="18"/>
              </w:rPr>
              <w:t xml:space="preserve">OC6.3, OC.6.5, OC6.6.6, OC6.8 </w:t>
            </w:r>
          </w:p>
          <w:p w14:paraId="427CAED0" w14:textId="01CE40C4" w:rsidR="00820D3D" w:rsidRPr="00157370" w:rsidRDefault="00820D3D" w:rsidP="005B1864">
            <w:pPr>
              <w:rPr>
                <w:i/>
                <w:color w:val="auto"/>
                <w:sz w:val="18"/>
              </w:rPr>
            </w:pPr>
            <w:r w:rsidRPr="00157370">
              <w:rPr>
                <w:i/>
                <w:color w:val="auto"/>
                <w:sz w:val="18"/>
              </w:rPr>
              <w:t xml:space="preserve">OC.7.4, OC7.6 (OC7.6 - Scotland and Offshore only) </w:t>
            </w:r>
          </w:p>
          <w:p w14:paraId="444B37CE" w14:textId="275A39C0" w:rsidR="00820D3D" w:rsidRPr="00157370" w:rsidRDefault="00820D3D" w:rsidP="005B1864">
            <w:pPr>
              <w:rPr>
                <w:i/>
                <w:color w:val="auto"/>
                <w:sz w:val="18"/>
              </w:rPr>
            </w:pPr>
            <w:r w:rsidRPr="00157370">
              <w:rPr>
                <w:i/>
                <w:color w:val="auto"/>
                <w:sz w:val="18"/>
              </w:rPr>
              <w:t>OC10</w:t>
            </w:r>
          </w:p>
          <w:p w14:paraId="14A8B64D" w14:textId="2D8BF044" w:rsidR="00820D3D" w:rsidRPr="00157370" w:rsidRDefault="00820D3D" w:rsidP="005B1864">
            <w:pPr>
              <w:rPr>
                <w:i/>
                <w:color w:val="auto"/>
                <w:sz w:val="18"/>
              </w:rPr>
            </w:pPr>
            <w:r w:rsidRPr="00157370">
              <w:rPr>
                <w:i/>
                <w:color w:val="auto"/>
                <w:sz w:val="18"/>
              </w:rPr>
              <w:t>OC12</w:t>
            </w:r>
          </w:p>
          <w:p w14:paraId="276660FF" w14:textId="7D658232" w:rsidR="00820D3D" w:rsidRPr="00157370" w:rsidRDefault="00820D3D" w:rsidP="005B1864">
            <w:pPr>
              <w:rPr>
                <w:i/>
                <w:color w:val="auto"/>
                <w:sz w:val="18"/>
              </w:rPr>
            </w:pPr>
            <w:r w:rsidRPr="00157370">
              <w:rPr>
                <w:i/>
                <w:color w:val="auto"/>
                <w:sz w:val="18"/>
              </w:rPr>
              <w:t>BC1.4, BC1.5, BC.1.7, BC1.A.1, BC1.A.2.1</w:t>
            </w:r>
          </w:p>
          <w:p w14:paraId="1DA3D2E2" w14:textId="5F5E065C" w:rsidR="00820D3D" w:rsidRPr="00157370" w:rsidRDefault="00820D3D" w:rsidP="005B1864">
            <w:pPr>
              <w:rPr>
                <w:color w:val="auto"/>
                <w:sz w:val="18"/>
              </w:rPr>
            </w:pPr>
            <w:r w:rsidRPr="00157370">
              <w:rPr>
                <w:i/>
                <w:color w:val="auto"/>
                <w:sz w:val="18"/>
              </w:rPr>
              <w:lastRenderedPageBreak/>
              <w:t>BC2 (in particular BC.2.9)</w:t>
            </w:r>
          </w:p>
          <w:p w14:paraId="30DDDD14" w14:textId="30530531"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4A770BDA" w14:textId="612024AF" w:rsidR="00820D3D" w:rsidRPr="00157370" w:rsidRDefault="00820D3D" w:rsidP="005B1864">
            <w:pPr>
              <w:rPr>
                <w:color w:val="auto"/>
                <w:sz w:val="18"/>
              </w:rPr>
            </w:pPr>
            <w:r w:rsidRPr="00157370">
              <w:rPr>
                <w:color w:val="auto"/>
                <w:sz w:val="18"/>
              </w:rPr>
              <w:t>All Transmission Connected Demand Facilities would have to be BM and CUSC Parties and hence satisfy the requirements of the Emergency and Restoration Code.  There is no concept of an Embedded Non-Embedded Customer.</w:t>
            </w:r>
          </w:p>
        </w:tc>
      </w:tr>
      <w:tr w:rsidR="00820D3D" w14:paraId="1D36E63E" w14:textId="712410F7" w:rsidTr="008D1D03">
        <w:trPr>
          <w:trHeight w:val="495"/>
        </w:trPr>
        <w:tc>
          <w:tcPr>
            <w:tcW w:w="1775" w:type="dxa"/>
            <w:vMerge w:val="restart"/>
          </w:tcPr>
          <w:p w14:paraId="4B00698C" w14:textId="487570CE" w:rsidR="00820D3D" w:rsidRPr="00157370" w:rsidRDefault="00820D3D" w:rsidP="005B1864">
            <w:pPr>
              <w:rPr>
                <w:color w:val="auto"/>
                <w:sz w:val="18"/>
              </w:rPr>
            </w:pPr>
            <w:r w:rsidRPr="00157370">
              <w:rPr>
                <w:color w:val="auto"/>
                <w:sz w:val="18"/>
              </w:rPr>
              <w:lastRenderedPageBreak/>
              <w:t>Existing and new Transmission Connected Closed Distribution Systems</w:t>
            </w:r>
          </w:p>
        </w:tc>
        <w:tc>
          <w:tcPr>
            <w:tcW w:w="994" w:type="dxa"/>
          </w:tcPr>
          <w:p w14:paraId="69DDF1E7" w14:textId="1EADCCFD" w:rsidR="00820D3D" w:rsidRPr="00157370" w:rsidRDefault="00820D3D" w:rsidP="005B1864">
            <w:pPr>
              <w:rPr>
                <w:color w:val="auto"/>
                <w:sz w:val="18"/>
              </w:rPr>
            </w:pPr>
            <w:r w:rsidRPr="00157370">
              <w:rPr>
                <w:color w:val="auto"/>
                <w:sz w:val="18"/>
              </w:rPr>
              <w:t>New</w:t>
            </w:r>
          </w:p>
        </w:tc>
        <w:tc>
          <w:tcPr>
            <w:tcW w:w="5873" w:type="dxa"/>
          </w:tcPr>
          <w:p w14:paraId="02962727" w14:textId="34F5A8ED" w:rsidR="00820D3D" w:rsidRPr="00157370" w:rsidRDefault="00820D3D" w:rsidP="005B1864">
            <w:pPr>
              <w:rPr>
                <w:color w:val="auto"/>
                <w:sz w:val="18"/>
              </w:rPr>
            </w:pPr>
            <w:r w:rsidRPr="00157370">
              <w:rPr>
                <w:color w:val="auto"/>
                <w:sz w:val="18"/>
              </w:rPr>
              <w:t xml:space="preserve">Any Non-Embedded Customer who is an EU Code User and who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5568BCC9" w14:textId="0EDA3962" w:rsidR="00820D3D" w:rsidRPr="00157370" w:rsidRDefault="00820D3D" w:rsidP="005B1864">
            <w:pPr>
              <w:rPr>
                <w:color w:val="auto"/>
                <w:sz w:val="18"/>
              </w:rPr>
            </w:pPr>
            <w:r w:rsidRPr="00157370">
              <w:rPr>
                <w:color w:val="auto"/>
                <w:sz w:val="18"/>
              </w:rPr>
              <w:t>Applicable Grid Code requirements:</w:t>
            </w:r>
          </w:p>
          <w:p w14:paraId="7571E072" w14:textId="0149AF82" w:rsidR="00981D30" w:rsidRPr="00157370" w:rsidRDefault="00820D3D" w:rsidP="00981D30">
            <w:pPr>
              <w:rPr>
                <w:ins w:id="1467" w:author="Johnson (ESO), Antony" w:date="2023-04-05T18:07:00Z"/>
                <w:i/>
                <w:color w:val="auto"/>
                <w:sz w:val="18"/>
              </w:rPr>
            </w:pPr>
            <w:r w:rsidRPr="00157370">
              <w:rPr>
                <w:i/>
                <w:color w:val="auto"/>
                <w:sz w:val="18"/>
              </w:rPr>
              <w:t xml:space="preserve">ECC6.1.2, ECC.6.1.4, ECC.6.2.3, ECC.6.4.3, ECC.6.5, </w:t>
            </w:r>
            <w:ins w:id="1468" w:author="Johnson (ESO), Antony" w:date="2023-04-05T18:07:00Z">
              <w:r w:rsidR="00981D30">
                <w:rPr>
                  <w:i/>
                  <w:color w:val="auto"/>
                  <w:sz w:val="18"/>
                </w:rPr>
                <w:t xml:space="preserve">ECC.7.9, </w:t>
              </w:r>
            </w:ins>
          </w:p>
          <w:p w14:paraId="2E1F5F03" w14:textId="2CBC7877" w:rsidR="00820D3D" w:rsidRPr="00157370" w:rsidRDefault="00820D3D" w:rsidP="005B1864">
            <w:pPr>
              <w:rPr>
                <w:i/>
                <w:color w:val="auto"/>
                <w:sz w:val="18"/>
              </w:rPr>
            </w:pPr>
            <w:r w:rsidRPr="00157370">
              <w:rPr>
                <w:i/>
                <w:color w:val="auto"/>
                <w:sz w:val="18"/>
              </w:rPr>
              <w:t>ECC.A.5.</w:t>
            </w:r>
          </w:p>
          <w:p w14:paraId="048CC777" w14:textId="43893A09" w:rsidR="00820D3D" w:rsidRPr="00157370" w:rsidRDefault="00820D3D" w:rsidP="005B1864">
            <w:pPr>
              <w:rPr>
                <w:i/>
                <w:color w:val="auto"/>
                <w:sz w:val="18"/>
              </w:rPr>
            </w:pPr>
            <w:r w:rsidRPr="00157370">
              <w:rPr>
                <w:i/>
                <w:color w:val="auto"/>
                <w:sz w:val="18"/>
              </w:rPr>
              <w:t>DRSC</w:t>
            </w:r>
          </w:p>
          <w:p w14:paraId="27CCDDC0" w14:textId="298F7B7F" w:rsidR="00820D3D" w:rsidRPr="00157370" w:rsidRDefault="00820D3D" w:rsidP="005B1864">
            <w:pPr>
              <w:rPr>
                <w:i/>
                <w:color w:val="auto"/>
                <w:sz w:val="18"/>
              </w:rPr>
            </w:pPr>
            <w:r w:rsidRPr="00157370">
              <w:rPr>
                <w:i/>
                <w:color w:val="auto"/>
                <w:sz w:val="18"/>
              </w:rPr>
              <w:t>ECP.A.8</w:t>
            </w:r>
          </w:p>
          <w:p w14:paraId="7963C718" w14:textId="0541F3E5" w:rsidR="00820D3D" w:rsidRPr="00157370" w:rsidRDefault="00820D3D" w:rsidP="005B1864">
            <w:pPr>
              <w:rPr>
                <w:i/>
                <w:color w:val="auto"/>
                <w:sz w:val="18"/>
              </w:rPr>
            </w:pPr>
            <w:r w:rsidRPr="00157370">
              <w:rPr>
                <w:i/>
                <w:color w:val="auto"/>
                <w:sz w:val="18"/>
              </w:rPr>
              <w:t>OC1</w:t>
            </w:r>
          </w:p>
          <w:p w14:paraId="03D9D457" w14:textId="1654C186"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56B3C161" w14:textId="6D552578" w:rsidR="00820D3D" w:rsidRPr="00157370" w:rsidRDefault="00820D3D" w:rsidP="005B1864">
            <w:pPr>
              <w:rPr>
                <w:i/>
                <w:color w:val="auto"/>
                <w:sz w:val="18"/>
              </w:rPr>
            </w:pPr>
            <w:r w:rsidRPr="00157370">
              <w:rPr>
                <w:i/>
                <w:color w:val="auto"/>
                <w:sz w:val="18"/>
              </w:rPr>
              <w:t xml:space="preserve">OC6.3, OC.6.5, OC6.6.6, OC6.8 </w:t>
            </w:r>
          </w:p>
          <w:p w14:paraId="490E93C9" w14:textId="0D16B941" w:rsidR="00820D3D" w:rsidRPr="00157370" w:rsidRDefault="00820D3D" w:rsidP="005B1864">
            <w:pPr>
              <w:rPr>
                <w:i/>
                <w:color w:val="auto"/>
                <w:sz w:val="18"/>
              </w:rPr>
            </w:pPr>
            <w:r w:rsidRPr="00157370">
              <w:rPr>
                <w:i/>
                <w:color w:val="auto"/>
                <w:sz w:val="18"/>
              </w:rPr>
              <w:t xml:space="preserve">OC.7.4, OC7.6 (OC7.6 - Scotland and Offshore only) </w:t>
            </w:r>
          </w:p>
          <w:p w14:paraId="4F484EED" w14:textId="5E8B8DF2" w:rsidR="00820D3D" w:rsidRPr="00157370" w:rsidRDefault="00820D3D" w:rsidP="005B1864">
            <w:pPr>
              <w:rPr>
                <w:i/>
                <w:color w:val="auto"/>
                <w:sz w:val="18"/>
              </w:rPr>
            </w:pPr>
            <w:r w:rsidRPr="00157370">
              <w:rPr>
                <w:i/>
                <w:color w:val="auto"/>
                <w:sz w:val="18"/>
              </w:rPr>
              <w:t>OC10</w:t>
            </w:r>
          </w:p>
          <w:p w14:paraId="2408A9D3" w14:textId="3C13DA9F" w:rsidR="00820D3D" w:rsidRPr="00157370" w:rsidRDefault="00820D3D" w:rsidP="005B1864">
            <w:pPr>
              <w:rPr>
                <w:i/>
                <w:color w:val="auto"/>
                <w:sz w:val="18"/>
              </w:rPr>
            </w:pPr>
            <w:r w:rsidRPr="00157370">
              <w:rPr>
                <w:i/>
                <w:color w:val="auto"/>
                <w:sz w:val="18"/>
              </w:rPr>
              <w:t>OC12</w:t>
            </w:r>
          </w:p>
          <w:p w14:paraId="7B67C151" w14:textId="62CC8731" w:rsidR="00820D3D" w:rsidRPr="00157370" w:rsidRDefault="00820D3D" w:rsidP="005B1864">
            <w:pPr>
              <w:rPr>
                <w:i/>
                <w:color w:val="auto"/>
                <w:sz w:val="18"/>
              </w:rPr>
            </w:pPr>
            <w:r w:rsidRPr="00157370">
              <w:rPr>
                <w:i/>
                <w:color w:val="auto"/>
                <w:sz w:val="18"/>
              </w:rPr>
              <w:t>BC1.4, BC1.5, BC.1.7, BC1.A.1, BC1.A.2.1</w:t>
            </w:r>
          </w:p>
          <w:p w14:paraId="56702D12" w14:textId="40A55BD7" w:rsidR="00820D3D" w:rsidRPr="00157370" w:rsidRDefault="00820D3D" w:rsidP="005B1864">
            <w:pPr>
              <w:rPr>
                <w:i/>
                <w:color w:val="auto"/>
                <w:sz w:val="18"/>
              </w:rPr>
            </w:pPr>
            <w:r w:rsidRPr="00157370">
              <w:rPr>
                <w:i/>
                <w:color w:val="auto"/>
                <w:sz w:val="18"/>
              </w:rPr>
              <w:t>BC2 (in particular BC.2.9)</w:t>
            </w:r>
          </w:p>
          <w:p w14:paraId="287DF411" w14:textId="63EEEE8B" w:rsidR="00820D3D" w:rsidRPr="00157370" w:rsidRDefault="00820D3D" w:rsidP="005B1864">
            <w:pPr>
              <w:rPr>
                <w:i/>
                <w:color w:val="auto"/>
                <w:sz w:val="18"/>
              </w:rPr>
            </w:pPr>
            <w:r w:rsidRPr="00157370">
              <w:rPr>
                <w:i/>
                <w:color w:val="auto"/>
                <w:sz w:val="18"/>
              </w:rPr>
              <w:t>BC3</w:t>
            </w:r>
          </w:p>
          <w:p w14:paraId="0308F291" w14:textId="689D7931" w:rsidR="00820D3D" w:rsidRPr="00157370" w:rsidRDefault="00820D3D" w:rsidP="005B1864">
            <w:pPr>
              <w:rPr>
                <w:color w:val="auto"/>
                <w:sz w:val="18"/>
              </w:rPr>
            </w:pPr>
            <w:r w:rsidRPr="00157370">
              <w:rPr>
                <w:color w:val="auto"/>
                <w:sz w:val="18"/>
              </w:rPr>
              <w:t xml:space="preserve">In satisfying the above Grid Code requirements, Non-Embedded Customers (which would include a Closed Distribution System), would meet one or more of the requirements of the System Defence Plan.  </w:t>
            </w:r>
          </w:p>
          <w:p w14:paraId="094E559C" w14:textId="26890225" w:rsidR="00820D3D" w:rsidRPr="00157370" w:rsidRDefault="00820D3D" w:rsidP="005B1864">
            <w:pPr>
              <w:rPr>
                <w:i/>
                <w:color w:val="auto"/>
                <w:sz w:val="18"/>
              </w:rPr>
            </w:pPr>
            <w:r w:rsidRPr="00157370">
              <w:rPr>
                <w:color w:val="auto"/>
                <w:sz w:val="18"/>
              </w:rPr>
              <w:t xml:space="preserve">All Transmission Connected Closed Distribution Systems would have to be BM and CUSC Parties and hence satisfy </w:t>
            </w:r>
            <w:r w:rsidRPr="00157370">
              <w:rPr>
                <w:color w:val="auto"/>
                <w:sz w:val="18"/>
              </w:rPr>
              <w:lastRenderedPageBreak/>
              <w:t xml:space="preserve">the requirements of the Emergency and Restoration Code.  There is no concept of a Transmission Connected Non CUSC Party </w:t>
            </w:r>
          </w:p>
        </w:tc>
      </w:tr>
      <w:tr w:rsidR="00820D3D" w14:paraId="7B907E33" w14:textId="03D5F20C" w:rsidTr="008D1D03">
        <w:trPr>
          <w:trHeight w:val="570"/>
        </w:trPr>
        <w:tc>
          <w:tcPr>
            <w:tcW w:w="1775" w:type="dxa"/>
            <w:vMerge/>
          </w:tcPr>
          <w:p w14:paraId="5E2B9534" w14:textId="0FABD788" w:rsidR="00820D3D" w:rsidRPr="00610F55" w:rsidRDefault="00820D3D" w:rsidP="005B1864">
            <w:pPr>
              <w:rPr>
                <w:rFonts w:cstheme="minorHAnsi"/>
                <w:sz w:val="18"/>
                <w:szCs w:val="18"/>
              </w:rPr>
            </w:pPr>
          </w:p>
        </w:tc>
        <w:tc>
          <w:tcPr>
            <w:tcW w:w="994" w:type="dxa"/>
          </w:tcPr>
          <w:p w14:paraId="4907E1CA" w14:textId="76BD2125" w:rsidR="00820D3D" w:rsidRPr="00157370" w:rsidRDefault="00820D3D" w:rsidP="005B1864">
            <w:pPr>
              <w:rPr>
                <w:color w:val="auto"/>
                <w:sz w:val="18"/>
              </w:rPr>
            </w:pPr>
            <w:r w:rsidRPr="00157370">
              <w:rPr>
                <w:color w:val="auto"/>
                <w:sz w:val="18"/>
              </w:rPr>
              <w:t>Existing</w:t>
            </w:r>
          </w:p>
        </w:tc>
        <w:tc>
          <w:tcPr>
            <w:tcW w:w="5873" w:type="dxa"/>
          </w:tcPr>
          <w:p w14:paraId="4E6DE823" w14:textId="4F5E5C32" w:rsidR="00820D3D" w:rsidRPr="00157370" w:rsidRDefault="00820D3D" w:rsidP="005B1864">
            <w:pPr>
              <w:rPr>
                <w:color w:val="auto"/>
                <w:sz w:val="18"/>
              </w:rPr>
            </w:pPr>
            <w:r w:rsidRPr="00157370">
              <w:rPr>
                <w:color w:val="auto"/>
                <w:sz w:val="18"/>
              </w:rPr>
              <w:t xml:space="preserve">Any Non-Embedded Customer who is a GB Code User and which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696F53D0" w14:textId="3A5937F9" w:rsidR="00820D3D" w:rsidRPr="00157370" w:rsidRDefault="00820D3D" w:rsidP="005B1864">
            <w:pPr>
              <w:rPr>
                <w:color w:val="auto"/>
                <w:sz w:val="18"/>
              </w:rPr>
            </w:pPr>
            <w:r w:rsidRPr="00157370">
              <w:rPr>
                <w:color w:val="auto"/>
                <w:sz w:val="18"/>
              </w:rPr>
              <w:t>Applicable Grid Code requirements:</w:t>
            </w:r>
          </w:p>
          <w:p w14:paraId="1B8B3278" w14:textId="30F7678F" w:rsidR="00981D30" w:rsidRPr="00157370" w:rsidRDefault="00820D3D" w:rsidP="00981D30">
            <w:pPr>
              <w:rPr>
                <w:ins w:id="1469" w:author="Johnson (ESO), Antony" w:date="2023-04-05T18:07:00Z"/>
                <w:i/>
                <w:color w:val="auto"/>
                <w:sz w:val="18"/>
              </w:rPr>
            </w:pPr>
            <w:r w:rsidRPr="00157370">
              <w:rPr>
                <w:i/>
                <w:color w:val="auto"/>
                <w:sz w:val="18"/>
              </w:rPr>
              <w:t xml:space="preserve">CC6.1.2, CC.6.1.3, CC.6.1.4, CC.6.2.3, CC.6.4.3, CC.6.5, </w:t>
            </w:r>
            <w:ins w:id="1470" w:author="Johnson (ESO), Antony" w:date="2023-04-05T18:07:00Z">
              <w:r w:rsidR="00981D30">
                <w:rPr>
                  <w:i/>
                  <w:color w:val="auto"/>
                  <w:sz w:val="18"/>
                </w:rPr>
                <w:t xml:space="preserve">CC.7.9, </w:t>
              </w:r>
            </w:ins>
          </w:p>
          <w:p w14:paraId="6EEF4F3E" w14:textId="461BF372" w:rsidR="00820D3D" w:rsidRPr="00157370" w:rsidRDefault="00820D3D" w:rsidP="005B1864">
            <w:pPr>
              <w:rPr>
                <w:i/>
                <w:color w:val="auto"/>
                <w:sz w:val="18"/>
              </w:rPr>
            </w:pPr>
            <w:r w:rsidRPr="00157370">
              <w:rPr>
                <w:i/>
                <w:color w:val="auto"/>
                <w:sz w:val="18"/>
              </w:rPr>
              <w:t>CC.A.5.</w:t>
            </w:r>
          </w:p>
          <w:p w14:paraId="6DBFE0F3" w14:textId="03FE078C" w:rsidR="00820D3D" w:rsidRPr="00157370" w:rsidRDefault="00820D3D" w:rsidP="005B1864">
            <w:pPr>
              <w:rPr>
                <w:i/>
                <w:color w:val="auto"/>
                <w:sz w:val="18"/>
              </w:rPr>
            </w:pPr>
            <w:r w:rsidRPr="00157370">
              <w:rPr>
                <w:i/>
                <w:color w:val="auto"/>
                <w:sz w:val="18"/>
              </w:rPr>
              <w:t>OC1</w:t>
            </w:r>
          </w:p>
          <w:p w14:paraId="7525CBFA" w14:textId="59D482EB"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460F1FD8" w14:textId="0B604034" w:rsidR="00820D3D" w:rsidRPr="00157370" w:rsidRDefault="00820D3D" w:rsidP="005B1864">
            <w:pPr>
              <w:rPr>
                <w:i/>
                <w:color w:val="auto"/>
                <w:sz w:val="18"/>
              </w:rPr>
            </w:pPr>
            <w:r w:rsidRPr="00157370">
              <w:rPr>
                <w:i/>
                <w:color w:val="auto"/>
                <w:sz w:val="18"/>
              </w:rPr>
              <w:t xml:space="preserve">OC6.3, OC.6.5, OC6.6.6, OC6.8 </w:t>
            </w:r>
          </w:p>
          <w:p w14:paraId="4D457C35" w14:textId="17383C2D" w:rsidR="00820D3D" w:rsidRPr="00157370" w:rsidRDefault="00820D3D" w:rsidP="005B1864">
            <w:pPr>
              <w:rPr>
                <w:i/>
                <w:color w:val="auto"/>
                <w:sz w:val="18"/>
              </w:rPr>
            </w:pPr>
            <w:r w:rsidRPr="00157370">
              <w:rPr>
                <w:i/>
                <w:color w:val="auto"/>
                <w:sz w:val="18"/>
              </w:rPr>
              <w:t xml:space="preserve">OC.7.4, OC7.6 (OC7.6 - Scotland and Offshore only) </w:t>
            </w:r>
          </w:p>
          <w:p w14:paraId="7DBAD5D1" w14:textId="583BF066" w:rsidR="00820D3D" w:rsidRPr="00157370" w:rsidRDefault="00820D3D" w:rsidP="005B1864">
            <w:pPr>
              <w:rPr>
                <w:i/>
                <w:color w:val="auto"/>
                <w:sz w:val="18"/>
              </w:rPr>
            </w:pPr>
            <w:r w:rsidRPr="00157370">
              <w:rPr>
                <w:i/>
                <w:color w:val="auto"/>
                <w:sz w:val="18"/>
              </w:rPr>
              <w:t>OC10</w:t>
            </w:r>
          </w:p>
          <w:p w14:paraId="03A9A798" w14:textId="3C02E6B6" w:rsidR="00820D3D" w:rsidRPr="00157370" w:rsidRDefault="00820D3D" w:rsidP="005B1864">
            <w:pPr>
              <w:rPr>
                <w:i/>
                <w:color w:val="auto"/>
                <w:sz w:val="18"/>
              </w:rPr>
            </w:pPr>
            <w:r w:rsidRPr="00157370">
              <w:rPr>
                <w:i/>
                <w:color w:val="auto"/>
                <w:sz w:val="18"/>
              </w:rPr>
              <w:t>OC12</w:t>
            </w:r>
          </w:p>
          <w:p w14:paraId="1E8F1EA7" w14:textId="4B2B2DE3" w:rsidR="00820D3D" w:rsidRPr="00157370" w:rsidRDefault="00820D3D" w:rsidP="005B1864">
            <w:pPr>
              <w:rPr>
                <w:i/>
                <w:color w:val="auto"/>
                <w:sz w:val="18"/>
              </w:rPr>
            </w:pPr>
            <w:r w:rsidRPr="00157370">
              <w:rPr>
                <w:i/>
                <w:color w:val="auto"/>
                <w:sz w:val="18"/>
              </w:rPr>
              <w:t>BC1.4, BC1.5, BC.1.7, BC1.A.1, BC1.A.2.1</w:t>
            </w:r>
          </w:p>
          <w:p w14:paraId="7397BB7D" w14:textId="6B5FF868" w:rsidR="00820D3D" w:rsidRPr="00157370" w:rsidRDefault="00820D3D" w:rsidP="005B1864">
            <w:pPr>
              <w:rPr>
                <w:i/>
                <w:color w:val="auto"/>
                <w:sz w:val="18"/>
              </w:rPr>
            </w:pPr>
            <w:r w:rsidRPr="00157370">
              <w:rPr>
                <w:i/>
                <w:color w:val="auto"/>
                <w:sz w:val="18"/>
              </w:rPr>
              <w:t>BC2 (in particular BC.2.9)</w:t>
            </w:r>
          </w:p>
          <w:p w14:paraId="1F00ADE9" w14:textId="60C5E981"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781C9517" w14:textId="1BEA3A94" w:rsidR="00820D3D" w:rsidRPr="00157370" w:rsidRDefault="00820D3D" w:rsidP="005B1864">
            <w:pPr>
              <w:rPr>
                <w:color w:val="auto"/>
                <w:sz w:val="18"/>
              </w:rPr>
            </w:pPr>
            <w:r w:rsidRPr="00157370">
              <w:rPr>
                <w:color w:val="auto"/>
                <w:sz w:val="18"/>
              </w:rPr>
              <w:t>All Transmission Connected Demand Facilities would have to be BM and CUSC Parties(which would include Closed Distribution Systems)  and hence satisfy the requirements of the Emergency and Restoration Code.  There is no concept of an Embedded Non-Embedded Customer.</w:t>
            </w:r>
          </w:p>
        </w:tc>
      </w:tr>
      <w:tr w:rsidR="00820D3D" w14:paraId="23E8623B" w14:textId="6AA244F5" w:rsidTr="008D1D03">
        <w:trPr>
          <w:trHeight w:val="2965"/>
        </w:trPr>
        <w:tc>
          <w:tcPr>
            <w:tcW w:w="1775" w:type="dxa"/>
          </w:tcPr>
          <w:p w14:paraId="71466BA0" w14:textId="3EB86891" w:rsidR="00820D3D" w:rsidRPr="00157370" w:rsidRDefault="00820D3D" w:rsidP="005B1864">
            <w:pPr>
              <w:rPr>
                <w:color w:val="auto"/>
                <w:sz w:val="18"/>
              </w:rPr>
            </w:pPr>
            <w:r w:rsidRPr="00157370">
              <w:rPr>
                <w:color w:val="auto"/>
                <w:sz w:val="18"/>
              </w:rPr>
              <w:lastRenderedPageBreak/>
              <w:t xml:space="preserve">Providers of </w:t>
            </w:r>
            <w:proofErr w:type="spellStart"/>
            <w:r w:rsidRPr="00157370">
              <w:rPr>
                <w:color w:val="auto"/>
                <w:sz w:val="18"/>
              </w:rPr>
              <w:t>redispatching</w:t>
            </w:r>
            <w:proofErr w:type="spellEnd"/>
            <w:r w:rsidRPr="00157370">
              <w:rPr>
                <w:color w:val="auto"/>
                <w:sz w:val="18"/>
              </w:rPr>
              <w:t xml:space="preserve"> of power generating modules or demand facilities by means of aggregation and providers of active power reserve in accordance with Title 8 of Regulation 2017/1485</w:t>
            </w:r>
          </w:p>
        </w:tc>
        <w:tc>
          <w:tcPr>
            <w:tcW w:w="994" w:type="dxa"/>
          </w:tcPr>
          <w:p w14:paraId="359BD821" w14:textId="14CF7EE7" w:rsidR="00820D3D" w:rsidRPr="00157370" w:rsidRDefault="00820D3D" w:rsidP="005B1864">
            <w:pPr>
              <w:rPr>
                <w:color w:val="auto"/>
                <w:sz w:val="18"/>
              </w:rPr>
            </w:pPr>
            <w:r w:rsidRPr="00157370">
              <w:rPr>
                <w:color w:val="auto"/>
                <w:sz w:val="18"/>
              </w:rPr>
              <w:t>New &amp; Existing</w:t>
            </w:r>
          </w:p>
        </w:tc>
        <w:tc>
          <w:tcPr>
            <w:tcW w:w="5873" w:type="dxa"/>
          </w:tcPr>
          <w:p w14:paraId="36BF3F55" w14:textId="49CE5D1C" w:rsidR="00820D3D" w:rsidRPr="00462891" w:rsidRDefault="00820D3D" w:rsidP="005B1864">
            <w:pPr>
              <w:rPr>
                <w:color w:val="auto"/>
                <w:sz w:val="18"/>
                <w:highlight w:val="yellow"/>
              </w:rPr>
            </w:pPr>
            <w:r w:rsidRPr="00DE2543">
              <w:rPr>
                <w:color w:val="auto"/>
                <w:sz w:val="18"/>
              </w:rPr>
              <w:t xml:space="preserve">BM Participants including Virtual Lead Parties. </w:t>
            </w:r>
          </w:p>
        </w:tc>
        <w:tc>
          <w:tcPr>
            <w:tcW w:w="5103" w:type="dxa"/>
          </w:tcPr>
          <w:p w14:paraId="61ED7572" w14:textId="152D63E7" w:rsidR="00820D3D" w:rsidRPr="003B4267" w:rsidRDefault="00820D3D" w:rsidP="005B1864">
            <w:pPr>
              <w:rPr>
                <w:i/>
                <w:color w:val="auto"/>
                <w:sz w:val="18"/>
              </w:rPr>
            </w:pPr>
            <w:r w:rsidRPr="00157370">
              <w:rPr>
                <w:color w:val="auto"/>
                <w:sz w:val="18"/>
              </w:rPr>
              <w:t>(</w:t>
            </w:r>
            <w:r w:rsidRPr="00157370">
              <w:rPr>
                <w:i/>
                <w:color w:val="auto"/>
                <w:sz w:val="18"/>
              </w:rPr>
              <w:t>ECC/CC 6.5</w:t>
            </w:r>
            <w:ins w:id="1471" w:author="Johnson (ESO), Antony" w:date="2023-04-05T18:08:00Z">
              <w:r w:rsidR="001A7449">
                <w:rPr>
                  <w:i/>
                  <w:color w:val="auto"/>
                  <w:sz w:val="18"/>
                </w:rPr>
                <w:t xml:space="preserve"> ECC/CC.7.9</w:t>
              </w:r>
            </w:ins>
            <w:r w:rsidRPr="00157370">
              <w:rPr>
                <w:i/>
                <w:color w:val="auto"/>
                <w:sz w:val="18"/>
              </w:rPr>
              <w:t xml:space="preserve"> only</w:t>
            </w:r>
            <w:r w:rsidRPr="00157370">
              <w:rPr>
                <w:color w:val="auto"/>
                <w:sz w:val="18"/>
              </w:rPr>
              <w:t xml:space="preserve">) </w:t>
            </w:r>
          </w:p>
          <w:p w14:paraId="6DBF80E2" w14:textId="3D374301" w:rsidR="00820D3D" w:rsidRPr="00157370" w:rsidRDefault="00820D3D" w:rsidP="005B1864">
            <w:pPr>
              <w:rPr>
                <w:color w:val="auto"/>
                <w:sz w:val="18"/>
              </w:rPr>
            </w:pPr>
            <w:r w:rsidRPr="00157370">
              <w:rPr>
                <w:color w:val="auto"/>
                <w:sz w:val="18"/>
              </w:rPr>
              <w:t>DRSC if they are also providing Demand Response Services and their equipment was purchased on or after 7 September 201</w:t>
            </w:r>
            <w:r w:rsidR="005E1CE0" w:rsidRPr="00157370">
              <w:rPr>
                <w:color w:val="auto"/>
                <w:sz w:val="18"/>
              </w:rPr>
              <w:t>8</w:t>
            </w:r>
            <w:r w:rsidRPr="00157370">
              <w:rPr>
                <w:color w:val="auto"/>
                <w:sz w:val="18"/>
              </w:rPr>
              <w:t xml:space="preserve"> and connected to the System on or after 18 August 2019.</w:t>
            </w:r>
          </w:p>
          <w:p w14:paraId="66C06293" w14:textId="3363BD33" w:rsidR="00820D3D" w:rsidRPr="00157370" w:rsidRDefault="00820D3D" w:rsidP="005B1864">
            <w:pPr>
              <w:rPr>
                <w:i/>
                <w:color w:val="auto"/>
                <w:sz w:val="18"/>
              </w:rPr>
            </w:pPr>
            <w:r w:rsidRPr="00157370">
              <w:rPr>
                <w:i/>
                <w:color w:val="auto"/>
                <w:sz w:val="18"/>
              </w:rPr>
              <w:t>BC1.4, BC1.5, BC.1.7, BC1.A.1, BC1.A.2.1</w:t>
            </w:r>
          </w:p>
          <w:p w14:paraId="7D9280A2" w14:textId="76C6649C" w:rsidR="00820D3D" w:rsidRPr="00157370" w:rsidRDefault="00820D3D" w:rsidP="005B1864">
            <w:pPr>
              <w:rPr>
                <w:i/>
                <w:color w:val="auto"/>
                <w:sz w:val="18"/>
              </w:rPr>
            </w:pPr>
            <w:r w:rsidRPr="00157370">
              <w:rPr>
                <w:i/>
                <w:color w:val="auto"/>
                <w:sz w:val="18"/>
              </w:rPr>
              <w:t>BC2 (in particular BC.2.9)</w:t>
            </w:r>
          </w:p>
          <w:p w14:paraId="785DC1E1" w14:textId="15E55F61"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(As applicable but biased towards Generator who are registered as Gensets).</w:t>
            </w:r>
          </w:p>
          <w:p w14:paraId="3FE3DED5" w14:textId="1B88D00D" w:rsidR="00820D3D" w:rsidRPr="00157370" w:rsidRDefault="00820D3D" w:rsidP="005B1864">
            <w:pPr>
              <w:rPr>
                <w:color w:val="auto"/>
                <w:sz w:val="18"/>
              </w:rPr>
            </w:pPr>
          </w:p>
        </w:tc>
      </w:tr>
      <w:tr w:rsidR="00820D3D" w14:paraId="6825BB09" w14:textId="0D09FD46" w:rsidTr="008D1D03">
        <w:trPr>
          <w:trHeight w:val="1185"/>
        </w:trPr>
        <w:tc>
          <w:tcPr>
            <w:tcW w:w="1775" w:type="dxa"/>
            <w:vMerge w:val="restart"/>
          </w:tcPr>
          <w:p w14:paraId="250D2489" w14:textId="1C713E61" w:rsidR="00820D3D" w:rsidRPr="00157370" w:rsidRDefault="00820D3D" w:rsidP="005B1864">
            <w:pPr>
              <w:rPr>
                <w:color w:val="auto"/>
                <w:sz w:val="18"/>
              </w:rPr>
            </w:pPr>
            <w:r w:rsidRPr="00157370">
              <w:rPr>
                <w:color w:val="auto"/>
                <w:sz w:val="18"/>
              </w:rPr>
              <w:t>Existing and new high voltage direct current (HVDC) Systems and direct current connected Power Park Modules in accordance with the criteria set out in Article 4(1) of commission Regulation (EU) 2016/1447</w:t>
            </w:r>
          </w:p>
        </w:tc>
        <w:tc>
          <w:tcPr>
            <w:tcW w:w="994" w:type="dxa"/>
            <w:vMerge w:val="restart"/>
          </w:tcPr>
          <w:p w14:paraId="043F70F8" w14:textId="343C8EC5" w:rsidR="00820D3D" w:rsidRPr="00157370" w:rsidRDefault="00820D3D" w:rsidP="005B1864">
            <w:pPr>
              <w:rPr>
                <w:color w:val="auto"/>
                <w:sz w:val="18"/>
              </w:rPr>
            </w:pPr>
            <w:r w:rsidRPr="00157370">
              <w:rPr>
                <w:color w:val="auto"/>
                <w:sz w:val="18"/>
              </w:rPr>
              <w:t>New</w:t>
            </w:r>
          </w:p>
        </w:tc>
        <w:tc>
          <w:tcPr>
            <w:tcW w:w="5873" w:type="dxa"/>
          </w:tcPr>
          <w:p w14:paraId="10DD7B5D" w14:textId="7203CAAB" w:rsidR="00820D3D" w:rsidRPr="00157370" w:rsidRDefault="00820D3D" w:rsidP="005B1864">
            <w:pPr>
              <w:rPr>
                <w:color w:val="auto"/>
                <w:sz w:val="18"/>
              </w:rPr>
            </w:pPr>
            <w:r w:rsidRPr="00157370">
              <w:rPr>
                <w:color w:val="auto"/>
                <w:sz w:val="18"/>
              </w:rPr>
              <w:t xml:space="preserve">HVDC System Owners and Generators in respect of Transmission DC Converters and/or DC Connected Power Park Modules who are EU Code Users and have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1BD26B24" w14:textId="35B857B8" w:rsidR="00820D3D" w:rsidRPr="00157370" w:rsidRDefault="00820D3D" w:rsidP="005B1864">
            <w:pPr>
              <w:rPr>
                <w:color w:val="auto"/>
                <w:sz w:val="18"/>
              </w:rPr>
            </w:pPr>
            <w:r w:rsidRPr="00157370">
              <w:rPr>
                <w:color w:val="auto"/>
                <w:sz w:val="18"/>
              </w:rPr>
              <w:t>Applicable Grid Code requirements:</w:t>
            </w:r>
          </w:p>
          <w:p w14:paraId="127C2C5A" w14:textId="2776913E" w:rsidR="001A7449" w:rsidRPr="00157370" w:rsidRDefault="00820D3D" w:rsidP="001A7449">
            <w:pPr>
              <w:rPr>
                <w:ins w:id="1472" w:author="Johnson (ESO), Antony" w:date="2023-04-05T18:08:00Z"/>
                <w:i/>
                <w:color w:val="auto"/>
                <w:sz w:val="18"/>
              </w:rPr>
            </w:pPr>
            <w:r w:rsidRPr="00157370">
              <w:rPr>
                <w:i/>
                <w:color w:val="auto"/>
                <w:sz w:val="18"/>
              </w:rPr>
              <w:t>ECC6.1.2, ECC.6.1.4, ECC.6.2.2.2, ECC.6.3, ECC.6.5,</w:t>
            </w:r>
            <w:ins w:id="1473" w:author="Johnson (ESO), Antony" w:date="2023-04-05T18:08:00Z">
              <w:r w:rsidR="001A7449">
                <w:rPr>
                  <w:i/>
                  <w:color w:val="auto"/>
                  <w:sz w:val="18"/>
                </w:rPr>
                <w:t xml:space="preserve"> ECC.7.9, </w:t>
              </w:r>
            </w:ins>
          </w:p>
          <w:p w14:paraId="7264FB13" w14:textId="40BE39A9" w:rsidR="00820D3D" w:rsidRPr="00157370" w:rsidRDefault="00820D3D" w:rsidP="005B1864">
            <w:pPr>
              <w:rPr>
                <w:i/>
                <w:color w:val="auto"/>
                <w:sz w:val="18"/>
              </w:rPr>
            </w:pPr>
            <w:del w:id="1474" w:author="Johnson (ESO), Antony" w:date="2023-04-05T18:08:00Z">
              <w:r w:rsidRPr="00157370" w:rsidDel="001A7449">
                <w:rPr>
                  <w:i/>
                  <w:color w:val="auto"/>
                  <w:sz w:val="18"/>
                </w:rPr>
                <w:delText xml:space="preserve"> </w:delText>
              </w:r>
            </w:del>
            <w:r w:rsidRPr="00157370">
              <w:rPr>
                <w:i/>
                <w:color w:val="auto"/>
                <w:sz w:val="18"/>
              </w:rPr>
              <w:t>ECC.8, ECC.A.3, ECC.A.4, ECC.A.6, ECC.A.7, ECC.A.8</w:t>
            </w:r>
          </w:p>
          <w:p w14:paraId="2700EE2E" w14:textId="559AD523" w:rsidR="00820D3D" w:rsidRPr="00157370" w:rsidRDefault="00820D3D" w:rsidP="005B1864">
            <w:pPr>
              <w:rPr>
                <w:i/>
                <w:color w:val="auto"/>
                <w:sz w:val="18"/>
              </w:rPr>
            </w:pPr>
            <w:r w:rsidRPr="00157370">
              <w:rPr>
                <w:i/>
                <w:color w:val="auto"/>
                <w:sz w:val="18"/>
              </w:rPr>
              <w:t>ECP.A.3, ECP.A.7</w:t>
            </w:r>
          </w:p>
          <w:p w14:paraId="69BE324D" w14:textId="13DD0E51" w:rsidR="00820D3D" w:rsidRPr="00157370" w:rsidRDefault="00820D3D" w:rsidP="005B1864">
            <w:pPr>
              <w:rPr>
                <w:i/>
                <w:color w:val="auto"/>
                <w:sz w:val="18"/>
              </w:rPr>
            </w:pPr>
            <w:r w:rsidRPr="00157370">
              <w:rPr>
                <w:i/>
                <w:color w:val="auto"/>
                <w:sz w:val="18"/>
              </w:rPr>
              <w:t>OC5.4, OC5.5</w:t>
            </w:r>
          </w:p>
          <w:p w14:paraId="409C9AC6" w14:textId="637CED74" w:rsidR="00820D3D" w:rsidRPr="00157370" w:rsidRDefault="00820D3D" w:rsidP="005B1864">
            <w:pPr>
              <w:rPr>
                <w:i/>
                <w:color w:val="auto"/>
                <w:sz w:val="18"/>
              </w:rPr>
            </w:pPr>
            <w:r w:rsidRPr="00157370">
              <w:rPr>
                <w:i/>
                <w:color w:val="auto"/>
                <w:sz w:val="18"/>
              </w:rPr>
              <w:t>OC.7.4, OC7.6 (OC7.6 - Scotland and Offshore only)</w:t>
            </w:r>
          </w:p>
          <w:p w14:paraId="52EA7FDC" w14:textId="2282535C" w:rsidR="00820D3D" w:rsidRPr="00157370" w:rsidRDefault="00820D3D" w:rsidP="005B1864">
            <w:pPr>
              <w:rPr>
                <w:i/>
                <w:color w:val="auto"/>
                <w:sz w:val="18"/>
              </w:rPr>
            </w:pPr>
            <w:r w:rsidRPr="00157370">
              <w:rPr>
                <w:i/>
                <w:color w:val="auto"/>
                <w:sz w:val="18"/>
              </w:rPr>
              <w:t>OC10</w:t>
            </w:r>
          </w:p>
          <w:p w14:paraId="09380446" w14:textId="2037D010" w:rsidR="00820D3D" w:rsidRPr="00157370" w:rsidRDefault="00820D3D" w:rsidP="005B1864">
            <w:pPr>
              <w:rPr>
                <w:i/>
                <w:color w:val="auto"/>
                <w:sz w:val="18"/>
              </w:rPr>
            </w:pPr>
            <w:r w:rsidRPr="00157370">
              <w:rPr>
                <w:i/>
                <w:color w:val="auto"/>
                <w:sz w:val="18"/>
              </w:rPr>
              <w:t>OC12</w:t>
            </w:r>
          </w:p>
          <w:p w14:paraId="4508B3BE" w14:textId="60E8284F" w:rsidR="00820D3D" w:rsidRPr="00157370" w:rsidRDefault="00820D3D" w:rsidP="005B1864">
            <w:pPr>
              <w:rPr>
                <w:i/>
                <w:color w:val="auto"/>
                <w:sz w:val="18"/>
              </w:rPr>
            </w:pPr>
            <w:r w:rsidRPr="00157370">
              <w:rPr>
                <w:i/>
                <w:color w:val="auto"/>
                <w:sz w:val="18"/>
              </w:rPr>
              <w:t>BC1.4, BC1.5, BC.1.7, BC1.A.1, BC1.A.2.1</w:t>
            </w:r>
          </w:p>
          <w:p w14:paraId="79E45058" w14:textId="71539471" w:rsidR="00820D3D" w:rsidRPr="00157370" w:rsidRDefault="00820D3D" w:rsidP="005B1864">
            <w:pPr>
              <w:rPr>
                <w:i/>
                <w:color w:val="auto"/>
                <w:sz w:val="18"/>
              </w:rPr>
            </w:pPr>
            <w:r w:rsidRPr="00157370">
              <w:rPr>
                <w:i/>
                <w:color w:val="auto"/>
                <w:sz w:val="18"/>
              </w:rPr>
              <w:t>BC2 (in particular BC.2.9)</w:t>
            </w:r>
          </w:p>
          <w:p w14:paraId="46EB3562" w14:textId="7CB34BA4" w:rsidR="00820D3D" w:rsidRPr="00157370" w:rsidRDefault="00820D3D" w:rsidP="005B1864">
            <w:pPr>
              <w:rPr>
                <w:i/>
                <w:color w:val="auto"/>
                <w:sz w:val="18"/>
              </w:rPr>
            </w:pPr>
            <w:r w:rsidRPr="00157370">
              <w:rPr>
                <w:i/>
                <w:color w:val="auto"/>
                <w:sz w:val="18"/>
              </w:rPr>
              <w:t xml:space="preserve">BC3.3, BC3.4, BC3.5, BC.3.6, BC.3.7,  </w:t>
            </w:r>
          </w:p>
          <w:p w14:paraId="486BBC5B" w14:textId="4EF7A1E0" w:rsidR="00820D3D" w:rsidRPr="00157370" w:rsidRDefault="00820D3D" w:rsidP="005B1864">
            <w:pPr>
              <w:rPr>
                <w:color w:val="auto"/>
                <w:sz w:val="18"/>
              </w:rPr>
            </w:pPr>
            <w:r w:rsidRPr="00157370">
              <w:rPr>
                <w:color w:val="auto"/>
                <w:sz w:val="18"/>
              </w:rPr>
              <w:t xml:space="preserve">In satisfying the above Grid Code requirements, HVDC System Owners with a CUSC Contract who own or operate an HVDC System.  DC Power Park Modules would need to satisfy the same Grid Code requirements as those applicable </w:t>
            </w:r>
            <w:r w:rsidRPr="00157370">
              <w:rPr>
                <w:color w:val="auto"/>
                <w:sz w:val="18"/>
              </w:rPr>
              <w:lastRenderedPageBreak/>
              <w:t xml:space="preserve">to new Type C and Type D Power Generating Modules listed in the first row of this table.   </w:t>
            </w:r>
          </w:p>
        </w:tc>
      </w:tr>
      <w:tr w:rsidR="00820D3D" w14:paraId="403DAA22" w14:textId="5C563930" w:rsidTr="008D1D03">
        <w:trPr>
          <w:trHeight w:val="1185"/>
        </w:trPr>
        <w:tc>
          <w:tcPr>
            <w:tcW w:w="1775" w:type="dxa"/>
            <w:vMerge/>
          </w:tcPr>
          <w:p w14:paraId="0A852928" w14:textId="53461350" w:rsidR="00820D3D" w:rsidRPr="001655CB" w:rsidRDefault="00820D3D" w:rsidP="005B1864">
            <w:pPr>
              <w:rPr>
                <w:rFonts w:cstheme="minorHAnsi"/>
                <w:sz w:val="18"/>
                <w:szCs w:val="18"/>
              </w:rPr>
            </w:pPr>
          </w:p>
        </w:tc>
        <w:tc>
          <w:tcPr>
            <w:tcW w:w="994" w:type="dxa"/>
            <w:vMerge/>
          </w:tcPr>
          <w:p w14:paraId="318891B0" w14:textId="425FB655" w:rsidR="00820D3D" w:rsidRPr="001655CB" w:rsidRDefault="00820D3D" w:rsidP="005B1864">
            <w:pPr>
              <w:rPr>
                <w:rFonts w:cstheme="minorHAnsi"/>
                <w:sz w:val="18"/>
                <w:szCs w:val="18"/>
              </w:rPr>
            </w:pPr>
          </w:p>
        </w:tc>
        <w:tc>
          <w:tcPr>
            <w:tcW w:w="5873" w:type="dxa"/>
          </w:tcPr>
          <w:p w14:paraId="5F49E294" w14:textId="52C56B4A" w:rsidR="00820D3D" w:rsidRPr="00157370" w:rsidRDefault="00820D3D" w:rsidP="005B1864">
            <w:pPr>
              <w:rPr>
                <w:color w:val="auto"/>
                <w:sz w:val="18"/>
              </w:rPr>
            </w:pPr>
            <w:r w:rsidRPr="00157370">
              <w:rPr>
                <w:color w:val="auto"/>
                <w:sz w:val="18"/>
              </w:rPr>
              <w:t>Any HVDC System Owner who does not have a CUSC Contract would not be required to satisfy the requirements of the EU Emergency and Restoration Code.</w:t>
            </w:r>
          </w:p>
        </w:tc>
        <w:tc>
          <w:tcPr>
            <w:tcW w:w="5103" w:type="dxa"/>
          </w:tcPr>
          <w:p w14:paraId="30863935" w14:textId="7E9A6465" w:rsidR="00820D3D" w:rsidRPr="009F1A4A" w:rsidRDefault="00820D3D" w:rsidP="005B1864">
            <w:pPr>
              <w:rPr>
                <w:rFonts w:cstheme="minorHAnsi"/>
                <w:color w:val="auto"/>
                <w:sz w:val="18"/>
                <w:szCs w:val="18"/>
              </w:rPr>
            </w:pPr>
            <w:r w:rsidRPr="00157370">
              <w:rPr>
                <w:color w:val="auto"/>
                <w:sz w:val="18"/>
              </w:rPr>
              <w:t>Not applicable</w:t>
            </w:r>
            <w:r w:rsidR="00CD0BA6">
              <w:rPr>
                <w:rFonts w:cstheme="minorHAnsi"/>
                <w:color w:val="auto"/>
                <w:sz w:val="18"/>
                <w:szCs w:val="18"/>
              </w:rPr>
              <w:t xml:space="preserve"> </w:t>
            </w:r>
            <w:r w:rsidR="00CD0BA6" w:rsidRPr="00682AB2">
              <w:rPr>
                <w:rFonts w:cstheme="minorHAnsi"/>
                <w:color w:val="auto"/>
                <w:sz w:val="18"/>
                <w:szCs w:val="18"/>
                <w:highlight w:val="green"/>
              </w:rPr>
              <w:t>unless that</w:t>
            </w:r>
            <w:r w:rsidR="00CD0BA6" w:rsidRPr="00682AB2">
              <w:rPr>
                <w:color w:val="auto"/>
                <w:sz w:val="18"/>
                <w:highlight w:val="green"/>
              </w:rPr>
              <w:t xml:space="preserve"> HVDC System </w:t>
            </w:r>
            <w:r w:rsidR="00CD0BA6" w:rsidRPr="00682AB2">
              <w:rPr>
                <w:rFonts w:cstheme="minorHAnsi"/>
                <w:color w:val="auto"/>
                <w:sz w:val="18"/>
                <w:szCs w:val="18"/>
                <w:highlight w:val="green"/>
              </w:rPr>
              <w:t>Owner has a contract</w:t>
            </w:r>
            <w:r w:rsidR="00CD0BA6" w:rsidRPr="00682AB2">
              <w:rPr>
                <w:color w:val="auto"/>
                <w:sz w:val="18"/>
                <w:highlight w:val="green"/>
              </w:rPr>
              <w:t xml:space="preserve"> with </w:t>
            </w:r>
            <w:r w:rsidR="00CD0BA6" w:rsidRPr="00682AB2">
              <w:rPr>
                <w:rFonts w:cstheme="minorHAnsi"/>
                <w:color w:val="auto"/>
                <w:sz w:val="18"/>
                <w:szCs w:val="18"/>
                <w:highlight w:val="green"/>
              </w:rPr>
              <w:t>NGESO to provide a Defence Service</w:t>
            </w:r>
          </w:p>
          <w:p w14:paraId="284D803F" w14:textId="0FED5E8C" w:rsidR="00820D3D" w:rsidRPr="00157370" w:rsidRDefault="00820D3D" w:rsidP="005B1864">
            <w:pPr>
              <w:rPr>
                <w:color w:val="auto"/>
                <w:sz w:val="18"/>
              </w:rPr>
            </w:pPr>
          </w:p>
        </w:tc>
      </w:tr>
      <w:tr w:rsidR="00820D3D" w14:paraId="707A09E3" w14:textId="2BC272EB" w:rsidTr="008D1D03">
        <w:trPr>
          <w:trHeight w:val="1230"/>
        </w:trPr>
        <w:tc>
          <w:tcPr>
            <w:tcW w:w="1775" w:type="dxa"/>
            <w:vMerge/>
          </w:tcPr>
          <w:p w14:paraId="18B4AB80" w14:textId="72DCDBC6" w:rsidR="00820D3D" w:rsidRPr="00610F55" w:rsidRDefault="00820D3D" w:rsidP="005B1864">
            <w:pPr>
              <w:rPr>
                <w:rFonts w:cstheme="minorHAnsi"/>
                <w:sz w:val="18"/>
                <w:szCs w:val="18"/>
              </w:rPr>
            </w:pPr>
          </w:p>
        </w:tc>
        <w:tc>
          <w:tcPr>
            <w:tcW w:w="994" w:type="dxa"/>
          </w:tcPr>
          <w:p w14:paraId="66241C79" w14:textId="6E06BD91" w:rsidR="00820D3D" w:rsidRPr="00157370" w:rsidRDefault="00820D3D" w:rsidP="005B1864">
            <w:pPr>
              <w:rPr>
                <w:color w:val="auto"/>
                <w:sz w:val="18"/>
              </w:rPr>
            </w:pPr>
            <w:r w:rsidRPr="00157370">
              <w:rPr>
                <w:color w:val="auto"/>
                <w:sz w:val="18"/>
              </w:rPr>
              <w:t>Existing</w:t>
            </w:r>
          </w:p>
        </w:tc>
        <w:tc>
          <w:tcPr>
            <w:tcW w:w="5873" w:type="dxa"/>
          </w:tcPr>
          <w:p w14:paraId="12653908" w14:textId="040A7998" w:rsidR="00820D3D" w:rsidRPr="00157370" w:rsidRDefault="00820D3D" w:rsidP="005B1864">
            <w:pPr>
              <w:rPr>
                <w:color w:val="auto"/>
                <w:sz w:val="18"/>
              </w:rPr>
            </w:pPr>
            <w:r w:rsidRPr="00157370">
              <w:rPr>
                <w:color w:val="auto"/>
                <w:sz w:val="18"/>
              </w:rPr>
              <w:t xml:space="preserve">DC Converter Station Owners and Generators in respect of Transmission DC Converters who are GB Code Users and have a CUSC Contract with </w:t>
            </w:r>
            <w:r w:rsidR="00C8246A" w:rsidRPr="005D5901">
              <w:rPr>
                <w:rFonts w:cstheme="minorHAnsi"/>
                <w:color w:val="auto"/>
                <w:sz w:val="18"/>
                <w:szCs w:val="18"/>
                <w:highlight w:val="green"/>
              </w:rPr>
              <w:t>NG</w:t>
            </w:r>
            <w:r w:rsidRPr="005D5901">
              <w:rPr>
                <w:rFonts w:cstheme="minorHAnsi"/>
                <w:color w:val="auto"/>
                <w:sz w:val="18"/>
                <w:szCs w:val="18"/>
                <w:highlight w:val="green"/>
              </w:rPr>
              <w:t>ESO</w:t>
            </w:r>
          </w:p>
        </w:tc>
        <w:tc>
          <w:tcPr>
            <w:tcW w:w="5103" w:type="dxa"/>
          </w:tcPr>
          <w:p w14:paraId="5049B109" w14:textId="5721CF26" w:rsidR="00820D3D" w:rsidRPr="00157370" w:rsidRDefault="00820D3D" w:rsidP="005B1864">
            <w:pPr>
              <w:rPr>
                <w:color w:val="auto"/>
                <w:sz w:val="18"/>
              </w:rPr>
            </w:pPr>
            <w:r w:rsidRPr="00157370">
              <w:rPr>
                <w:color w:val="auto"/>
                <w:sz w:val="18"/>
              </w:rPr>
              <w:t>Applicable Grid Code requirements:</w:t>
            </w:r>
          </w:p>
          <w:p w14:paraId="21641E37" w14:textId="37E48383" w:rsidR="001A7449" w:rsidRPr="00157370" w:rsidRDefault="00820D3D" w:rsidP="001A7449">
            <w:pPr>
              <w:rPr>
                <w:ins w:id="1475" w:author="Johnson (ESO), Antony" w:date="2023-04-05T18:09:00Z"/>
                <w:i/>
                <w:color w:val="auto"/>
                <w:sz w:val="18"/>
              </w:rPr>
            </w:pPr>
            <w:r w:rsidRPr="00157370">
              <w:rPr>
                <w:i/>
                <w:color w:val="auto"/>
                <w:sz w:val="18"/>
              </w:rPr>
              <w:t>CC6.1.2, CC.6.1.3, CC.6.1.4, CC.6.2.2.2, CC.6.3, CC.6.5,</w:t>
            </w:r>
            <w:ins w:id="1476" w:author="Johnson (ESO), Antony" w:date="2023-04-05T18:33:00Z">
              <w:r w:rsidR="006F27EE">
                <w:rPr>
                  <w:i/>
                  <w:color w:val="auto"/>
                  <w:sz w:val="18"/>
                </w:rPr>
                <w:t xml:space="preserve"> </w:t>
              </w:r>
            </w:ins>
            <w:ins w:id="1477" w:author="Johnson (ESO), Antony" w:date="2023-04-05T18:09:00Z">
              <w:r w:rsidR="001A7449">
                <w:rPr>
                  <w:i/>
                  <w:color w:val="auto"/>
                  <w:sz w:val="18"/>
                </w:rPr>
                <w:t xml:space="preserve">CC.7.9, </w:t>
              </w:r>
            </w:ins>
          </w:p>
          <w:p w14:paraId="36198AE6" w14:textId="18E7DDAE" w:rsidR="00820D3D" w:rsidRPr="00157370" w:rsidRDefault="00820D3D" w:rsidP="005B1864">
            <w:pPr>
              <w:rPr>
                <w:i/>
                <w:color w:val="auto"/>
                <w:sz w:val="18"/>
              </w:rPr>
            </w:pPr>
            <w:r w:rsidRPr="00157370">
              <w:rPr>
                <w:i/>
                <w:color w:val="auto"/>
                <w:sz w:val="18"/>
              </w:rPr>
              <w:t xml:space="preserve"> CC.8, CC.A.3, ECC.A.4, CC.A.6, CC.A.7, CC.A.8</w:t>
            </w:r>
          </w:p>
          <w:p w14:paraId="0CF27139" w14:textId="21049248" w:rsidR="00820D3D" w:rsidRPr="00157370" w:rsidRDefault="00820D3D" w:rsidP="005B1864">
            <w:pPr>
              <w:rPr>
                <w:i/>
                <w:color w:val="auto"/>
                <w:sz w:val="18"/>
              </w:rPr>
            </w:pPr>
            <w:r w:rsidRPr="00157370">
              <w:rPr>
                <w:i/>
                <w:color w:val="auto"/>
                <w:sz w:val="18"/>
              </w:rPr>
              <w:t>CP.A.3</w:t>
            </w:r>
          </w:p>
          <w:p w14:paraId="4BEE5F1D" w14:textId="2DAB16C4" w:rsidR="00820D3D" w:rsidRPr="00157370" w:rsidRDefault="00820D3D" w:rsidP="005B1864">
            <w:pPr>
              <w:rPr>
                <w:i/>
                <w:color w:val="auto"/>
                <w:sz w:val="18"/>
              </w:rPr>
            </w:pPr>
            <w:r w:rsidRPr="00157370">
              <w:rPr>
                <w:i/>
                <w:color w:val="auto"/>
                <w:sz w:val="18"/>
              </w:rPr>
              <w:t>OC5.4, OC5.5, OC5.A.4</w:t>
            </w:r>
          </w:p>
          <w:p w14:paraId="12C3B959" w14:textId="4BB5C667" w:rsidR="00820D3D" w:rsidRPr="00157370" w:rsidRDefault="00820D3D" w:rsidP="005B1864">
            <w:pPr>
              <w:rPr>
                <w:i/>
                <w:color w:val="auto"/>
                <w:sz w:val="18"/>
              </w:rPr>
            </w:pPr>
            <w:r w:rsidRPr="00157370">
              <w:rPr>
                <w:i/>
                <w:color w:val="auto"/>
                <w:sz w:val="18"/>
              </w:rPr>
              <w:t>OC.7.4, OC7.6 (OC7.6 - Scotland and Offshore only)</w:t>
            </w:r>
          </w:p>
          <w:p w14:paraId="79AA4EB0" w14:textId="08025AAB" w:rsidR="00820D3D" w:rsidRPr="00157370" w:rsidRDefault="00820D3D" w:rsidP="005B1864">
            <w:pPr>
              <w:rPr>
                <w:i/>
                <w:color w:val="auto"/>
                <w:sz w:val="18"/>
              </w:rPr>
            </w:pPr>
            <w:r w:rsidRPr="00157370">
              <w:rPr>
                <w:i/>
                <w:color w:val="auto"/>
                <w:sz w:val="18"/>
              </w:rPr>
              <w:t>OC10</w:t>
            </w:r>
          </w:p>
          <w:p w14:paraId="1599C175" w14:textId="531A225C" w:rsidR="00820D3D" w:rsidRPr="00157370" w:rsidRDefault="00820D3D" w:rsidP="005B1864">
            <w:pPr>
              <w:rPr>
                <w:i/>
                <w:color w:val="auto"/>
                <w:sz w:val="18"/>
              </w:rPr>
            </w:pPr>
            <w:r w:rsidRPr="00157370">
              <w:rPr>
                <w:i/>
                <w:color w:val="auto"/>
                <w:sz w:val="18"/>
              </w:rPr>
              <w:t>OC12</w:t>
            </w:r>
          </w:p>
          <w:p w14:paraId="469F615F" w14:textId="50BD0333" w:rsidR="00820D3D" w:rsidRPr="00157370" w:rsidRDefault="00820D3D" w:rsidP="005B1864">
            <w:pPr>
              <w:rPr>
                <w:i/>
                <w:color w:val="auto"/>
                <w:sz w:val="18"/>
              </w:rPr>
            </w:pPr>
            <w:r w:rsidRPr="00157370">
              <w:rPr>
                <w:i/>
                <w:color w:val="auto"/>
                <w:sz w:val="18"/>
              </w:rPr>
              <w:t>BC1.4, BC1.5, BC.1.7, BC1.A.1, BC1.A.2.1</w:t>
            </w:r>
          </w:p>
          <w:p w14:paraId="6B67585E" w14:textId="2BA7E8C0" w:rsidR="00820D3D" w:rsidRPr="00157370" w:rsidRDefault="00820D3D" w:rsidP="005B1864">
            <w:pPr>
              <w:rPr>
                <w:i/>
                <w:color w:val="auto"/>
                <w:sz w:val="18"/>
              </w:rPr>
            </w:pPr>
            <w:r w:rsidRPr="00157370">
              <w:rPr>
                <w:i/>
                <w:color w:val="auto"/>
                <w:sz w:val="18"/>
              </w:rPr>
              <w:t>BC2 (in particular BC.2.9)</w:t>
            </w:r>
          </w:p>
          <w:p w14:paraId="76B60CB3" w14:textId="783F0876" w:rsidR="00820D3D" w:rsidRPr="00157370" w:rsidRDefault="00820D3D" w:rsidP="005B1864">
            <w:pPr>
              <w:rPr>
                <w:i/>
                <w:color w:val="auto"/>
                <w:sz w:val="18"/>
              </w:rPr>
            </w:pPr>
            <w:r w:rsidRPr="00157370">
              <w:rPr>
                <w:i/>
                <w:color w:val="auto"/>
                <w:sz w:val="18"/>
              </w:rPr>
              <w:t xml:space="preserve">BC3.3, BC3.4, BC3.5, BC.3.6, BC.3.7,  </w:t>
            </w:r>
          </w:p>
          <w:p w14:paraId="4112274A" w14:textId="20E77C49" w:rsidR="00820D3D" w:rsidRPr="00157370" w:rsidRDefault="00820D3D" w:rsidP="005B1864">
            <w:pPr>
              <w:rPr>
                <w:color w:val="auto"/>
                <w:sz w:val="18"/>
              </w:rPr>
            </w:pPr>
            <w:r w:rsidRPr="00157370">
              <w:rPr>
                <w:color w:val="auto"/>
                <w:sz w:val="18"/>
              </w:rPr>
              <w:t>In satisfying the above Grid Code requirements, DC Converter Station Owners with a CUSC Contract who own or operate a DC Converter Station would be required to satisfy the requirements of EU NCER</w:t>
            </w:r>
            <w:r w:rsidRPr="009F1A4A">
              <w:rPr>
                <w:rFonts w:cstheme="minorHAnsi"/>
                <w:color w:val="auto"/>
                <w:sz w:val="18"/>
                <w:szCs w:val="18"/>
              </w:rPr>
              <w:t>.</w:t>
            </w:r>
            <w:r w:rsidRPr="00157370">
              <w:rPr>
                <w:color w:val="auto"/>
                <w:sz w:val="18"/>
              </w:rPr>
              <w:t xml:space="preserve">  DC Power Park Modules would need to satisfy the same Grid Code requirements as those applicable to Existing Generators listed in the second row of this table.   </w:t>
            </w:r>
          </w:p>
        </w:tc>
      </w:tr>
      <w:tr w:rsidR="00820D3D" w14:paraId="4641513B" w14:textId="34A8D827" w:rsidTr="008D1D03">
        <w:trPr>
          <w:trHeight w:val="6092"/>
        </w:trPr>
        <w:tc>
          <w:tcPr>
            <w:tcW w:w="1775" w:type="dxa"/>
            <w:vMerge w:val="restart"/>
          </w:tcPr>
          <w:p w14:paraId="14DA38A9" w14:textId="570DA3B9" w:rsidR="00820D3D" w:rsidRPr="00157370" w:rsidRDefault="00820D3D" w:rsidP="005B1864">
            <w:pPr>
              <w:rPr>
                <w:color w:val="auto"/>
                <w:sz w:val="18"/>
              </w:rPr>
            </w:pPr>
            <w:r w:rsidRPr="00157370">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2BC7427" w14:textId="094D81A5" w:rsidR="00820D3D" w:rsidRPr="00157370" w:rsidRDefault="00820D3D" w:rsidP="005B1864">
            <w:pPr>
              <w:rPr>
                <w:color w:val="auto"/>
                <w:sz w:val="18"/>
              </w:rPr>
            </w:pPr>
            <w:r w:rsidRPr="00157370">
              <w:rPr>
                <w:color w:val="auto"/>
                <w:sz w:val="18"/>
              </w:rPr>
              <w:t>New</w:t>
            </w:r>
          </w:p>
        </w:tc>
        <w:tc>
          <w:tcPr>
            <w:tcW w:w="5873" w:type="dxa"/>
          </w:tcPr>
          <w:p w14:paraId="62C0BDF4" w14:textId="6B97BB9B" w:rsidR="00820D3D" w:rsidRPr="00157370" w:rsidRDefault="00820D3D" w:rsidP="005B1864">
            <w:pPr>
              <w:rPr>
                <w:color w:val="auto"/>
                <w:sz w:val="18"/>
              </w:rPr>
            </w:pPr>
            <w:r w:rsidRPr="00157370">
              <w:rPr>
                <w:color w:val="auto"/>
                <w:sz w:val="18"/>
              </w:rPr>
              <w:t xml:space="preserve">Any Generator who is an EU Code User and has a CUSC Contract with </w:t>
            </w:r>
            <w:r w:rsidR="00C8246A" w:rsidRPr="005D5901">
              <w:rPr>
                <w:rFonts w:cstheme="minorHAnsi"/>
                <w:color w:val="auto"/>
                <w:sz w:val="18"/>
                <w:szCs w:val="18"/>
                <w:highlight w:val="green"/>
              </w:rPr>
              <w:t>NG</w:t>
            </w:r>
            <w:r w:rsidRPr="005D5901">
              <w:rPr>
                <w:rFonts w:cstheme="minorHAnsi"/>
                <w:color w:val="auto"/>
                <w:sz w:val="18"/>
                <w:szCs w:val="18"/>
                <w:highlight w:val="green"/>
              </w:rPr>
              <w:t>ESO</w:t>
            </w:r>
            <w:r w:rsidRPr="00157370">
              <w:rPr>
                <w:color w:val="auto"/>
                <w:sz w:val="18"/>
              </w:rPr>
              <w:t xml:space="preserve"> and owns or operates a Type A Power Generating Module.  </w:t>
            </w:r>
          </w:p>
          <w:p w14:paraId="174425EA" w14:textId="75877AA6" w:rsidR="00820D3D" w:rsidRPr="00157370" w:rsidRDefault="00820D3D" w:rsidP="005B1864">
            <w:pPr>
              <w:rPr>
                <w:color w:val="auto"/>
                <w:sz w:val="18"/>
              </w:rPr>
            </w:pPr>
          </w:p>
          <w:p w14:paraId="2C6F478B" w14:textId="063C864F" w:rsidR="00820D3D" w:rsidRPr="00157370" w:rsidRDefault="00820D3D" w:rsidP="005B1864">
            <w:pPr>
              <w:rPr>
                <w:color w:val="auto"/>
                <w:sz w:val="18"/>
              </w:rPr>
            </w:pPr>
            <w:r w:rsidRPr="00157370">
              <w:rPr>
                <w:color w:val="auto"/>
                <w:sz w:val="18"/>
              </w:rPr>
              <w:t xml:space="preserve">Non-Embedded Customers and BM Participants in respect of Closed Distribution Systems and Aggregators. </w:t>
            </w:r>
          </w:p>
          <w:p w14:paraId="4418688D" w14:textId="5AF94A02" w:rsidR="00820D3D" w:rsidRPr="00157370" w:rsidRDefault="00820D3D" w:rsidP="005B1864">
            <w:pPr>
              <w:rPr>
                <w:color w:val="auto"/>
                <w:sz w:val="18"/>
              </w:rPr>
            </w:pPr>
          </w:p>
          <w:p w14:paraId="776FC6E1" w14:textId="2899093E" w:rsidR="00820D3D" w:rsidRPr="00157370" w:rsidRDefault="00820D3D" w:rsidP="005B1864">
            <w:pPr>
              <w:rPr>
                <w:color w:val="auto"/>
                <w:sz w:val="18"/>
              </w:rPr>
            </w:pPr>
          </w:p>
        </w:tc>
        <w:tc>
          <w:tcPr>
            <w:tcW w:w="5103" w:type="dxa"/>
          </w:tcPr>
          <w:p w14:paraId="162DA7E4" w14:textId="4AF80CBD" w:rsidR="00820D3D" w:rsidRPr="00157370" w:rsidRDefault="00820D3D" w:rsidP="005B1864">
            <w:pPr>
              <w:rPr>
                <w:color w:val="auto"/>
                <w:sz w:val="18"/>
              </w:rPr>
            </w:pPr>
            <w:r w:rsidRPr="00157370">
              <w:rPr>
                <w:color w:val="auto"/>
                <w:sz w:val="18"/>
              </w:rPr>
              <w:t>Applicable Grid Code requirements:</w:t>
            </w:r>
          </w:p>
          <w:p w14:paraId="1076CD13" w14:textId="6D44541A" w:rsidR="001A7449" w:rsidRPr="00157370" w:rsidRDefault="00820D3D" w:rsidP="001A7449">
            <w:pPr>
              <w:rPr>
                <w:ins w:id="1478" w:author="Johnson (ESO), Antony" w:date="2023-04-05T18:09:00Z"/>
                <w:i/>
                <w:color w:val="auto"/>
                <w:sz w:val="18"/>
              </w:rPr>
            </w:pPr>
            <w:r w:rsidRPr="00157370">
              <w:rPr>
                <w:i/>
                <w:color w:val="auto"/>
                <w:sz w:val="18"/>
              </w:rPr>
              <w:t>ECC6.1.2, ECC.6.1.4, ECC.6.2.2.2, ECC.6.3, ECC.6.5,</w:t>
            </w:r>
            <w:del w:id="1479" w:author="Johnson (ESO), Antony" w:date="2023-04-05T18:09:00Z">
              <w:r w:rsidRPr="00157370" w:rsidDel="001A7449">
                <w:rPr>
                  <w:i/>
                  <w:color w:val="auto"/>
                  <w:sz w:val="18"/>
                </w:rPr>
                <w:delText xml:space="preserve"> </w:delText>
              </w:r>
            </w:del>
            <w:ins w:id="1480" w:author="Johnson (ESO), Antony" w:date="2023-04-05T18:09:00Z">
              <w:r w:rsidR="001A7449">
                <w:rPr>
                  <w:i/>
                  <w:color w:val="auto"/>
                  <w:sz w:val="18"/>
                </w:rPr>
                <w:t xml:space="preserve"> ECC.7.9, </w:t>
              </w:r>
            </w:ins>
          </w:p>
          <w:p w14:paraId="708E9CEF" w14:textId="38A60CF2" w:rsidR="00820D3D" w:rsidRPr="00157370" w:rsidRDefault="00820D3D" w:rsidP="005B1864">
            <w:pPr>
              <w:rPr>
                <w:i/>
                <w:color w:val="auto"/>
                <w:sz w:val="18"/>
              </w:rPr>
            </w:pPr>
            <w:r w:rsidRPr="00157370">
              <w:rPr>
                <w:i/>
                <w:color w:val="auto"/>
                <w:sz w:val="18"/>
              </w:rPr>
              <w:t>ECC.8, ECC.A.3, ECC.A.4, ECC.A.6, ECC.A.7, ECC.A.8</w:t>
            </w:r>
          </w:p>
          <w:p w14:paraId="2A276520" w14:textId="0D2FB49D" w:rsidR="00820D3D" w:rsidRPr="00157370" w:rsidRDefault="00820D3D" w:rsidP="005B1864">
            <w:pPr>
              <w:rPr>
                <w:i/>
                <w:color w:val="auto"/>
                <w:sz w:val="18"/>
              </w:rPr>
            </w:pPr>
            <w:r w:rsidRPr="00157370">
              <w:rPr>
                <w:i/>
                <w:color w:val="auto"/>
                <w:sz w:val="18"/>
              </w:rPr>
              <w:t>DRSC if they are also providing Demand Response Services and their equipment was purchased on or after 7 September 2019 and connected to the System on or after 18 August 2019.</w:t>
            </w:r>
          </w:p>
          <w:p w14:paraId="445F5078" w14:textId="34A2CBC2" w:rsidR="00820D3D" w:rsidRPr="00157370" w:rsidRDefault="00820D3D" w:rsidP="005B1864">
            <w:pPr>
              <w:rPr>
                <w:i/>
                <w:color w:val="auto"/>
                <w:sz w:val="18"/>
              </w:rPr>
            </w:pPr>
            <w:r w:rsidRPr="00157370">
              <w:rPr>
                <w:i/>
                <w:color w:val="auto"/>
                <w:sz w:val="18"/>
              </w:rPr>
              <w:t>ECP.A.3, ECP.A.5, ECP.A.6</w:t>
            </w:r>
          </w:p>
          <w:p w14:paraId="179EEF40" w14:textId="061A88C6" w:rsidR="00820D3D" w:rsidRPr="00157370" w:rsidRDefault="00820D3D" w:rsidP="005B1864">
            <w:pPr>
              <w:rPr>
                <w:i/>
                <w:color w:val="auto"/>
                <w:sz w:val="18"/>
              </w:rPr>
            </w:pPr>
            <w:r w:rsidRPr="00157370">
              <w:rPr>
                <w:i/>
                <w:color w:val="auto"/>
                <w:sz w:val="18"/>
              </w:rPr>
              <w:t>OC5.4, OC5.5</w:t>
            </w:r>
          </w:p>
          <w:p w14:paraId="474D340E" w14:textId="1F757453"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77D2D3B3" w14:textId="24185FE1" w:rsidR="00820D3D" w:rsidRPr="00157370" w:rsidRDefault="00820D3D" w:rsidP="005B1864">
            <w:pPr>
              <w:rPr>
                <w:i/>
                <w:color w:val="auto"/>
                <w:sz w:val="18"/>
              </w:rPr>
            </w:pPr>
            <w:r w:rsidRPr="00157370">
              <w:rPr>
                <w:i/>
                <w:color w:val="auto"/>
                <w:sz w:val="18"/>
              </w:rPr>
              <w:t>OC.7.4, OC7.6 (OC7.6 - Scotland and Offshore only)</w:t>
            </w:r>
          </w:p>
          <w:p w14:paraId="6E107954" w14:textId="1683B55C" w:rsidR="00820D3D" w:rsidRPr="00157370" w:rsidRDefault="00820D3D" w:rsidP="005B1864">
            <w:pPr>
              <w:rPr>
                <w:i/>
                <w:color w:val="auto"/>
                <w:sz w:val="18"/>
              </w:rPr>
            </w:pPr>
            <w:r w:rsidRPr="00157370">
              <w:rPr>
                <w:i/>
                <w:color w:val="auto"/>
                <w:sz w:val="18"/>
              </w:rPr>
              <w:t>OC10</w:t>
            </w:r>
          </w:p>
          <w:p w14:paraId="090B7CBC" w14:textId="59DB5439" w:rsidR="00820D3D" w:rsidRPr="00157370" w:rsidRDefault="00820D3D" w:rsidP="005B1864">
            <w:pPr>
              <w:rPr>
                <w:i/>
                <w:color w:val="auto"/>
                <w:sz w:val="18"/>
              </w:rPr>
            </w:pPr>
            <w:r w:rsidRPr="00157370">
              <w:rPr>
                <w:i/>
                <w:color w:val="auto"/>
                <w:sz w:val="18"/>
              </w:rPr>
              <w:t>OC12</w:t>
            </w:r>
          </w:p>
          <w:p w14:paraId="18BCFD75" w14:textId="4559D022" w:rsidR="00820D3D" w:rsidRPr="00157370" w:rsidRDefault="00820D3D" w:rsidP="005B1864">
            <w:pPr>
              <w:rPr>
                <w:i/>
                <w:color w:val="auto"/>
                <w:sz w:val="18"/>
              </w:rPr>
            </w:pPr>
            <w:r w:rsidRPr="00157370">
              <w:rPr>
                <w:i/>
                <w:color w:val="auto"/>
                <w:sz w:val="18"/>
              </w:rPr>
              <w:t>BC1.4, BC1.5, BC.1.7, BC1.A.1, BC1.A.2.1</w:t>
            </w:r>
          </w:p>
          <w:p w14:paraId="25543E15" w14:textId="0E87CD3B" w:rsidR="00820D3D" w:rsidRPr="00157370" w:rsidRDefault="00820D3D" w:rsidP="005B1864">
            <w:pPr>
              <w:rPr>
                <w:i/>
                <w:color w:val="auto"/>
                <w:sz w:val="18"/>
              </w:rPr>
            </w:pPr>
            <w:r w:rsidRPr="00157370">
              <w:rPr>
                <w:i/>
                <w:color w:val="auto"/>
                <w:sz w:val="18"/>
              </w:rPr>
              <w:t>BC2 (in particular BC.2.9)</w:t>
            </w:r>
          </w:p>
          <w:p w14:paraId="2BDE7788" w14:textId="4568F16F" w:rsidR="00820D3D" w:rsidRPr="00157370" w:rsidRDefault="00820D3D" w:rsidP="005B1864">
            <w:pPr>
              <w:rPr>
                <w:i/>
                <w:color w:val="auto"/>
                <w:sz w:val="18"/>
              </w:rPr>
            </w:pPr>
            <w:r w:rsidRPr="00157370">
              <w:rPr>
                <w:i/>
                <w:color w:val="auto"/>
                <w:sz w:val="18"/>
              </w:rPr>
              <w:t xml:space="preserve">BC3.3, BC3.4, BC3.5, BC.3.6, BC.3.7,  </w:t>
            </w:r>
          </w:p>
          <w:p w14:paraId="109C7653" w14:textId="021DDA02" w:rsidR="00820D3D" w:rsidRPr="00157370"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  </w:t>
            </w:r>
            <w:r w:rsidRPr="00157370">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w:t>
            </w:r>
            <w:r w:rsidRPr="00157370">
              <w:rPr>
                <w:color w:val="auto"/>
                <w:sz w:val="18"/>
              </w:rPr>
              <w:lastRenderedPageBreak/>
              <w:t xml:space="preserve">specific requirements applicable to Type A Power Generating Modules. The requirements will also vary if the Type A Power Generating Module is Embedded or Directly Connected.  </w:t>
            </w:r>
          </w:p>
          <w:p w14:paraId="5D74006E" w14:textId="4E412803" w:rsidR="00820D3D" w:rsidRPr="00157370" w:rsidRDefault="00820D3D" w:rsidP="005B1864">
            <w:pPr>
              <w:rPr>
                <w:color w:val="auto"/>
                <w:sz w:val="18"/>
              </w:rPr>
            </w:pPr>
          </w:p>
        </w:tc>
      </w:tr>
      <w:tr w:rsidR="00820D3D" w14:paraId="27C099BC" w14:textId="068CAF82" w:rsidTr="00765101">
        <w:tblPrEx>
          <w:tblW w:w="13745" w:type="dxa"/>
          <w:tblPrExChange w:id="1481" w:author="Johnson (ESO), Antony" w:date="2023-02-23T12:38:00Z">
            <w:tblPrEx>
              <w:tblW w:w="13745" w:type="dxa"/>
            </w:tblPrEx>
          </w:tblPrExChange>
        </w:tblPrEx>
        <w:trPr>
          <w:trHeight w:val="620"/>
          <w:trPrChange w:id="1482" w:author="Johnson (ESO), Antony" w:date="2023-02-23T12:38:00Z">
            <w:trPr>
              <w:trHeight w:val="2252"/>
            </w:trPr>
          </w:trPrChange>
        </w:trPr>
        <w:tc>
          <w:tcPr>
            <w:tcW w:w="1775" w:type="dxa"/>
            <w:vMerge/>
            <w:tcPrChange w:id="1483" w:author="Johnson (ESO), Antony" w:date="2023-02-23T12:38:00Z">
              <w:tcPr>
                <w:tcW w:w="1775" w:type="dxa"/>
                <w:vMerge/>
              </w:tcPr>
            </w:tcPrChange>
          </w:tcPr>
          <w:p w14:paraId="52D61308" w14:textId="4C793193" w:rsidR="00820D3D" w:rsidRPr="001655CB" w:rsidRDefault="00820D3D" w:rsidP="005B1864">
            <w:pPr>
              <w:rPr>
                <w:rFonts w:cstheme="minorHAnsi"/>
                <w:sz w:val="18"/>
                <w:szCs w:val="18"/>
              </w:rPr>
            </w:pPr>
          </w:p>
        </w:tc>
        <w:tc>
          <w:tcPr>
            <w:tcW w:w="994" w:type="dxa"/>
            <w:vMerge/>
            <w:tcPrChange w:id="1484" w:author="Johnson (ESO), Antony" w:date="2023-02-23T12:38:00Z">
              <w:tcPr>
                <w:tcW w:w="994" w:type="dxa"/>
                <w:vMerge/>
              </w:tcPr>
            </w:tcPrChange>
          </w:tcPr>
          <w:p w14:paraId="79A5087F" w14:textId="606FB356" w:rsidR="00820D3D" w:rsidRPr="001655CB" w:rsidRDefault="00820D3D" w:rsidP="005B1864">
            <w:pPr>
              <w:rPr>
                <w:rFonts w:cstheme="minorHAnsi"/>
                <w:sz w:val="18"/>
                <w:szCs w:val="18"/>
              </w:rPr>
            </w:pPr>
          </w:p>
        </w:tc>
        <w:tc>
          <w:tcPr>
            <w:tcW w:w="5873" w:type="dxa"/>
            <w:tcPrChange w:id="1485" w:author="Johnson (ESO), Antony" w:date="2023-02-23T12:38:00Z">
              <w:tcPr>
                <w:tcW w:w="5873" w:type="dxa"/>
              </w:tcPr>
            </w:tcPrChange>
          </w:tcPr>
          <w:p w14:paraId="4B43F43C" w14:textId="5DDB6099"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A Power Generating Modules.  </w:t>
            </w:r>
          </w:p>
        </w:tc>
        <w:tc>
          <w:tcPr>
            <w:tcW w:w="5103" w:type="dxa"/>
            <w:tcPrChange w:id="1486" w:author="Johnson (ESO), Antony" w:date="2023-02-23T12:38:00Z">
              <w:tcPr>
                <w:tcW w:w="5103" w:type="dxa"/>
              </w:tcPr>
            </w:tcPrChange>
          </w:tcPr>
          <w:p w14:paraId="08FD84A2" w14:textId="6436CED0" w:rsidR="00820D3D" w:rsidRPr="009F1A4A" w:rsidRDefault="00820D3D" w:rsidP="005B1864">
            <w:pPr>
              <w:rPr>
                <w:rFonts w:cstheme="minorHAnsi"/>
                <w:color w:val="auto"/>
                <w:sz w:val="18"/>
                <w:szCs w:val="18"/>
              </w:rPr>
            </w:pPr>
            <w:r w:rsidRPr="00157370">
              <w:rPr>
                <w:color w:val="auto"/>
                <w:sz w:val="18"/>
              </w:rPr>
              <w:t>Not applicable</w:t>
            </w:r>
            <w:r w:rsidR="00B618AE">
              <w:rPr>
                <w:rFonts w:cstheme="minorHAnsi"/>
                <w:color w:val="auto"/>
                <w:sz w:val="18"/>
                <w:szCs w:val="18"/>
              </w:rPr>
              <w:t xml:space="preserve"> </w:t>
            </w:r>
            <w:r w:rsidR="00B618AE" w:rsidRPr="00E36CFB">
              <w:rPr>
                <w:rFonts w:cstheme="minorHAnsi"/>
                <w:color w:val="auto"/>
                <w:sz w:val="18"/>
                <w:szCs w:val="18"/>
                <w:highlight w:val="green"/>
              </w:rPr>
              <w:t>unless that Generator has</w:t>
            </w:r>
            <w:r w:rsidR="00B618AE" w:rsidRPr="00E36CFB">
              <w:rPr>
                <w:color w:val="auto"/>
                <w:sz w:val="18"/>
                <w:highlight w:val="green"/>
              </w:rPr>
              <w:t xml:space="preserve"> a </w:t>
            </w:r>
            <w:r w:rsidR="00B618AE" w:rsidRPr="00E36CFB">
              <w:rPr>
                <w:rFonts w:cstheme="minorHAnsi"/>
                <w:color w:val="auto"/>
                <w:sz w:val="18"/>
                <w:szCs w:val="18"/>
                <w:highlight w:val="green"/>
              </w:rPr>
              <w:t>contract with NGESO</w:t>
            </w:r>
            <w:r w:rsidR="00B618AE" w:rsidRPr="00E36CFB">
              <w:rPr>
                <w:color w:val="auto"/>
                <w:sz w:val="18"/>
                <w:highlight w:val="green"/>
              </w:rPr>
              <w:t xml:space="preserve"> to </w:t>
            </w:r>
            <w:r w:rsidR="00B618AE" w:rsidRPr="00E36CFB">
              <w:rPr>
                <w:rFonts w:cstheme="minorHAnsi"/>
                <w:color w:val="auto"/>
                <w:sz w:val="18"/>
                <w:szCs w:val="18"/>
                <w:highlight w:val="green"/>
              </w:rPr>
              <w:t>provide a</w:t>
            </w:r>
            <w:r w:rsidR="00B618AE" w:rsidRPr="00E36CFB">
              <w:rPr>
                <w:color w:val="auto"/>
                <w:sz w:val="18"/>
                <w:highlight w:val="green"/>
              </w:rPr>
              <w:t xml:space="preserve"> Defence </w:t>
            </w:r>
            <w:r w:rsidR="00B618AE" w:rsidRPr="00E36CFB">
              <w:rPr>
                <w:rFonts w:cstheme="minorHAnsi"/>
                <w:color w:val="auto"/>
                <w:sz w:val="18"/>
                <w:szCs w:val="18"/>
                <w:highlight w:val="green"/>
              </w:rPr>
              <w:t>Service</w:t>
            </w:r>
          </w:p>
          <w:p w14:paraId="00D5DE5F" w14:textId="4B6B9B13" w:rsidR="00820D3D" w:rsidRPr="00157370" w:rsidRDefault="00820D3D" w:rsidP="005B1864">
            <w:pPr>
              <w:rPr>
                <w:color w:val="auto"/>
                <w:sz w:val="18"/>
              </w:rPr>
            </w:pPr>
          </w:p>
        </w:tc>
      </w:tr>
      <w:tr w:rsidR="00820D3D" w14:paraId="1C79F737" w14:textId="10CF9A4E" w:rsidTr="008D1D03">
        <w:trPr>
          <w:trHeight w:val="1230"/>
        </w:trPr>
        <w:tc>
          <w:tcPr>
            <w:tcW w:w="1775" w:type="dxa"/>
            <w:vMerge w:val="restart"/>
          </w:tcPr>
          <w:p w14:paraId="22D6961E" w14:textId="20E3A1B4" w:rsidR="00820D3D" w:rsidRPr="00157370" w:rsidRDefault="00820D3D" w:rsidP="005B1864">
            <w:pPr>
              <w:rPr>
                <w:color w:val="auto"/>
                <w:sz w:val="18"/>
              </w:rPr>
            </w:pPr>
            <w:r w:rsidRPr="00157370">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D49D38E" w14:textId="5E7BFB60" w:rsidR="00820D3D" w:rsidRPr="00157370" w:rsidRDefault="00820D3D" w:rsidP="005B1864">
            <w:pPr>
              <w:rPr>
                <w:color w:val="auto"/>
                <w:sz w:val="18"/>
              </w:rPr>
            </w:pPr>
            <w:r w:rsidRPr="00157370">
              <w:rPr>
                <w:color w:val="auto"/>
                <w:sz w:val="18"/>
              </w:rPr>
              <w:t>Existing</w:t>
            </w:r>
          </w:p>
        </w:tc>
        <w:tc>
          <w:tcPr>
            <w:tcW w:w="5873" w:type="dxa"/>
          </w:tcPr>
          <w:p w14:paraId="3445B7D4" w14:textId="25A8FE2C"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157370" w:rsidRDefault="00820D3D" w:rsidP="005B1864">
            <w:pPr>
              <w:rPr>
                <w:color w:val="auto"/>
                <w:sz w:val="18"/>
              </w:rPr>
            </w:pPr>
          </w:p>
          <w:p w14:paraId="25FDC4AD" w14:textId="4EB26E1C" w:rsidR="00820D3D" w:rsidRPr="00157370" w:rsidRDefault="00820D3D" w:rsidP="005B1864">
            <w:pPr>
              <w:rPr>
                <w:color w:val="auto"/>
                <w:sz w:val="18"/>
              </w:rPr>
            </w:pPr>
            <w:r w:rsidRPr="00157370">
              <w:rPr>
                <w:color w:val="auto"/>
                <w:sz w:val="18"/>
              </w:rPr>
              <w:t xml:space="preserve">Non-Embedded Customers and BM Participants in respect of Closed Distribution Systems and Aggregators. </w:t>
            </w:r>
          </w:p>
        </w:tc>
        <w:tc>
          <w:tcPr>
            <w:tcW w:w="5103" w:type="dxa"/>
          </w:tcPr>
          <w:p w14:paraId="136EE8DB" w14:textId="0F328051" w:rsidR="00820D3D" w:rsidRPr="00157370" w:rsidRDefault="00820D3D" w:rsidP="005B1864">
            <w:pPr>
              <w:rPr>
                <w:color w:val="auto"/>
                <w:sz w:val="18"/>
              </w:rPr>
            </w:pPr>
            <w:r w:rsidRPr="00157370">
              <w:rPr>
                <w:color w:val="auto"/>
                <w:sz w:val="18"/>
              </w:rPr>
              <w:t>Applicable Grid Code requirements:</w:t>
            </w:r>
          </w:p>
          <w:p w14:paraId="63FF0B49" w14:textId="61BF0E78" w:rsidR="001A7449" w:rsidRPr="00157370" w:rsidRDefault="00820D3D" w:rsidP="001A7449">
            <w:pPr>
              <w:rPr>
                <w:ins w:id="1487" w:author="Johnson (ESO), Antony" w:date="2023-04-05T18:09:00Z"/>
                <w:i/>
                <w:color w:val="auto"/>
                <w:sz w:val="18"/>
              </w:rPr>
            </w:pPr>
            <w:r w:rsidRPr="00157370">
              <w:rPr>
                <w:i/>
                <w:color w:val="auto"/>
                <w:sz w:val="18"/>
              </w:rPr>
              <w:t>CC6.1.2, CC.6.1.3, CC.6.1.4, CC.6.2.2.2, CC.6.3, CC.6.5,</w:t>
            </w:r>
            <w:del w:id="1488" w:author="Johnson (ESO), Antony" w:date="2023-04-05T18:33:00Z">
              <w:r w:rsidRPr="00157370" w:rsidDel="006F27EE">
                <w:rPr>
                  <w:i/>
                  <w:color w:val="auto"/>
                  <w:sz w:val="18"/>
                </w:rPr>
                <w:delText xml:space="preserve"> </w:delText>
              </w:r>
            </w:del>
            <w:ins w:id="1489" w:author="Johnson (ESO), Antony" w:date="2023-04-05T18:09:00Z">
              <w:r w:rsidR="001A7449">
                <w:rPr>
                  <w:i/>
                  <w:color w:val="auto"/>
                  <w:sz w:val="18"/>
                </w:rPr>
                <w:t xml:space="preserve"> CC.7.9, </w:t>
              </w:r>
            </w:ins>
          </w:p>
          <w:p w14:paraId="20E7E264" w14:textId="4A60C9F5" w:rsidR="00820D3D" w:rsidRPr="00157370" w:rsidRDefault="00820D3D" w:rsidP="005B1864">
            <w:pPr>
              <w:rPr>
                <w:i/>
                <w:color w:val="auto"/>
                <w:sz w:val="18"/>
              </w:rPr>
            </w:pPr>
            <w:r w:rsidRPr="00157370">
              <w:rPr>
                <w:i/>
                <w:color w:val="auto"/>
                <w:sz w:val="18"/>
              </w:rPr>
              <w:t>CC.8, CC.A.3, CC.A.4, CC.A.6, CC.A.7</w:t>
            </w:r>
          </w:p>
          <w:p w14:paraId="7AE4DF15" w14:textId="0B6AA8B0" w:rsidR="00820D3D" w:rsidRPr="00157370" w:rsidRDefault="00820D3D" w:rsidP="005B1864">
            <w:pPr>
              <w:rPr>
                <w:i/>
                <w:color w:val="auto"/>
                <w:sz w:val="18"/>
              </w:rPr>
            </w:pPr>
            <w:r w:rsidRPr="00157370">
              <w:rPr>
                <w:i/>
                <w:color w:val="auto"/>
                <w:sz w:val="18"/>
              </w:rPr>
              <w:t>DRSC if they are also providing Demand Response Services and their equipment was purchased on or after 7 September 2019 and connected to the System on or after 18 August 2019.</w:t>
            </w:r>
          </w:p>
          <w:p w14:paraId="394F10C8" w14:textId="5405CABC" w:rsidR="00820D3D" w:rsidRPr="00157370" w:rsidRDefault="00820D3D" w:rsidP="005B1864">
            <w:pPr>
              <w:rPr>
                <w:i/>
                <w:color w:val="auto"/>
                <w:sz w:val="18"/>
              </w:rPr>
            </w:pPr>
            <w:r w:rsidRPr="00157370">
              <w:rPr>
                <w:i/>
                <w:color w:val="auto"/>
                <w:sz w:val="18"/>
              </w:rPr>
              <w:t>CP.A.3</w:t>
            </w:r>
          </w:p>
          <w:p w14:paraId="29438EB7" w14:textId="087BCAFF" w:rsidR="00820D3D" w:rsidRPr="00157370" w:rsidRDefault="00820D3D" w:rsidP="005B1864">
            <w:pPr>
              <w:rPr>
                <w:i/>
                <w:color w:val="auto"/>
                <w:sz w:val="18"/>
              </w:rPr>
            </w:pPr>
            <w:r w:rsidRPr="00157370">
              <w:rPr>
                <w:i/>
                <w:color w:val="auto"/>
                <w:sz w:val="18"/>
              </w:rPr>
              <w:t>OC5.4, OC5.5, OC5.A.1, OC.5.A.2, OC5.A.3.</w:t>
            </w:r>
          </w:p>
          <w:p w14:paraId="1FC6D5F4" w14:textId="46AC1CAE"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2A0AB275" w14:textId="31E3F140" w:rsidR="00820D3D" w:rsidRPr="00157370" w:rsidRDefault="00820D3D" w:rsidP="005B1864">
            <w:pPr>
              <w:rPr>
                <w:i/>
                <w:color w:val="auto"/>
                <w:sz w:val="18"/>
              </w:rPr>
            </w:pPr>
            <w:r w:rsidRPr="00157370">
              <w:rPr>
                <w:i/>
                <w:color w:val="auto"/>
                <w:sz w:val="18"/>
              </w:rPr>
              <w:t>OC.7.4, OC7.6 (OC7.6 - Scotland and Offshore only)</w:t>
            </w:r>
          </w:p>
          <w:p w14:paraId="776CEA8C" w14:textId="06679DA2" w:rsidR="00820D3D" w:rsidRPr="00157370" w:rsidRDefault="00820D3D" w:rsidP="005B1864">
            <w:pPr>
              <w:rPr>
                <w:i/>
                <w:color w:val="auto"/>
                <w:sz w:val="18"/>
              </w:rPr>
            </w:pPr>
            <w:r w:rsidRPr="00157370">
              <w:rPr>
                <w:i/>
                <w:color w:val="auto"/>
                <w:sz w:val="18"/>
              </w:rPr>
              <w:t>OC10</w:t>
            </w:r>
          </w:p>
          <w:p w14:paraId="286EF7F8" w14:textId="1D0A2926" w:rsidR="00820D3D" w:rsidRPr="00157370" w:rsidRDefault="00820D3D" w:rsidP="005B1864">
            <w:pPr>
              <w:rPr>
                <w:i/>
                <w:color w:val="auto"/>
                <w:sz w:val="18"/>
              </w:rPr>
            </w:pPr>
            <w:r w:rsidRPr="00157370">
              <w:rPr>
                <w:i/>
                <w:color w:val="auto"/>
                <w:sz w:val="18"/>
              </w:rPr>
              <w:t>OC12</w:t>
            </w:r>
          </w:p>
          <w:p w14:paraId="442BA95A" w14:textId="1181CCA2" w:rsidR="00820D3D" w:rsidRPr="00157370" w:rsidRDefault="00820D3D" w:rsidP="005B1864">
            <w:pPr>
              <w:rPr>
                <w:i/>
                <w:color w:val="auto"/>
                <w:sz w:val="18"/>
              </w:rPr>
            </w:pPr>
            <w:r w:rsidRPr="00157370">
              <w:rPr>
                <w:i/>
                <w:color w:val="auto"/>
                <w:sz w:val="18"/>
              </w:rPr>
              <w:t>BC1.4, BC1.5, BC.1.7, BC1.A.1, BC1.A.2.1</w:t>
            </w:r>
          </w:p>
          <w:p w14:paraId="5A0CCDBE" w14:textId="397199FA" w:rsidR="00820D3D" w:rsidRPr="00157370" w:rsidRDefault="00820D3D" w:rsidP="005B1864">
            <w:pPr>
              <w:rPr>
                <w:i/>
                <w:color w:val="auto"/>
                <w:sz w:val="18"/>
              </w:rPr>
            </w:pPr>
            <w:r w:rsidRPr="00157370">
              <w:rPr>
                <w:i/>
                <w:color w:val="auto"/>
                <w:sz w:val="18"/>
              </w:rPr>
              <w:t>BC2 (in particular BC.2.9)</w:t>
            </w:r>
          </w:p>
          <w:p w14:paraId="383DC904" w14:textId="10235C39" w:rsidR="00820D3D" w:rsidRPr="00157370" w:rsidRDefault="00820D3D" w:rsidP="005B1864">
            <w:pPr>
              <w:rPr>
                <w:i/>
                <w:color w:val="auto"/>
                <w:sz w:val="18"/>
              </w:rPr>
            </w:pPr>
            <w:r w:rsidRPr="00157370">
              <w:rPr>
                <w:i/>
                <w:color w:val="auto"/>
                <w:sz w:val="18"/>
              </w:rPr>
              <w:t xml:space="preserve">BC3.3, BC3.4, BC3.5, BC.3.6, BC.3.7,  </w:t>
            </w:r>
          </w:p>
          <w:p w14:paraId="355573DF" w14:textId="4AA55E33" w:rsidR="00820D3D" w:rsidRPr="00157370"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 </w:t>
            </w:r>
            <w:r w:rsidRPr="00157370">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w:t>
            </w:r>
            <w:r w:rsidRPr="00157370">
              <w:rPr>
                <w:color w:val="auto"/>
                <w:sz w:val="18"/>
              </w:rPr>
              <w:lastRenderedPageBreak/>
              <w:t xml:space="preserve">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157370" w:rsidRDefault="00820D3D" w:rsidP="005B1864">
            <w:pPr>
              <w:rPr>
                <w:color w:val="auto"/>
                <w:sz w:val="18"/>
              </w:rPr>
            </w:pPr>
            <w:r w:rsidRPr="00157370">
              <w:rPr>
                <w:color w:val="auto"/>
                <w:sz w:val="18"/>
              </w:rPr>
              <w:t xml:space="preserve"> </w:t>
            </w:r>
          </w:p>
        </w:tc>
      </w:tr>
      <w:tr w:rsidR="00820D3D" w14:paraId="5FF4BD85" w14:textId="6BCC42DA" w:rsidTr="008D1D03">
        <w:trPr>
          <w:trHeight w:val="1230"/>
        </w:trPr>
        <w:tc>
          <w:tcPr>
            <w:tcW w:w="1775" w:type="dxa"/>
            <w:vMerge/>
          </w:tcPr>
          <w:p w14:paraId="0E0DB11B" w14:textId="075F4F99" w:rsidR="00820D3D" w:rsidRPr="001655CB" w:rsidRDefault="00820D3D" w:rsidP="005B1864">
            <w:pPr>
              <w:rPr>
                <w:rFonts w:cstheme="minorHAnsi"/>
                <w:sz w:val="18"/>
                <w:szCs w:val="18"/>
              </w:rPr>
            </w:pPr>
          </w:p>
        </w:tc>
        <w:tc>
          <w:tcPr>
            <w:tcW w:w="994" w:type="dxa"/>
            <w:vMerge/>
          </w:tcPr>
          <w:p w14:paraId="3E500E28" w14:textId="6E7D48F7" w:rsidR="00820D3D" w:rsidRPr="001655CB" w:rsidRDefault="00820D3D" w:rsidP="005B1864">
            <w:pPr>
              <w:rPr>
                <w:rFonts w:cstheme="minorHAnsi"/>
                <w:sz w:val="18"/>
                <w:szCs w:val="18"/>
              </w:rPr>
            </w:pPr>
          </w:p>
        </w:tc>
        <w:tc>
          <w:tcPr>
            <w:tcW w:w="5873" w:type="dxa"/>
          </w:tcPr>
          <w:p w14:paraId="203BFAF6" w14:textId="7C8FF99F"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Generating Units or Power Park Modules which have a maximum output of greater than 400W but less than 1MW and connected below 110kV (equivalent to a Type A Power Generating Module). </w:t>
            </w:r>
          </w:p>
        </w:tc>
        <w:tc>
          <w:tcPr>
            <w:tcW w:w="5103" w:type="dxa"/>
          </w:tcPr>
          <w:p w14:paraId="38176E75" w14:textId="54AFE131" w:rsidR="00820D3D" w:rsidRPr="009F1A4A" w:rsidRDefault="00820D3D" w:rsidP="005B1864">
            <w:pPr>
              <w:rPr>
                <w:rFonts w:cstheme="minorHAnsi"/>
                <w:color w:val="auto"/>
                <w:sz w:val="18"/>
                <w:szCs w:val="18"/>
              </w:rPr>
            </w:pPr>
            <w:r w:rsidRPr="00157370">
              <w:rPr>
                <w:color w:val="auto"/>
                <w:sz w:val="18"/>
              </w:rPr>
              <w:t>Not applicable</w:t>
            </w:r>
            <w:r w:rsidR="009D0CE0">
              <w:rPr>
                <w:rFonts w:cstheme="minorHAnsi"/>
                <w:color w:val="auto"/>
                <w:sz w:val="18"/>
                <w:szCs w:val="18"/>
              </w:rPr>
              <w:t xml:space="preserve"> </w:t>
            </w:r>
            <w:r w:rsidR="009D0CE0" w:rsidRPr="00E36CFB">
              <w:rPr>
                <w:rFonts w:cstheme="minorHAnsi"/>
                <w:color w:val="auto"/>
                <w:sz w:val="18"/>
                <w:szCs w:val="18"/>
                <w:highlight w:val="green"/>
              </w:rPr>
              <w:t>unless</w:t>
            </w:r>
            <w:r w:rsidR="009D0CE0" w:rsidRPr="00E36CFB">
              <w:rPr>
                <w:color w:val="auto"/>
                <w:sz w:val="18"/>
                <w:highlight w:val="green"/>
              </w:rPr>
              <w:t xml:space="preserve"> the </w:t>
            </w:r>
            <w:r w:rsidR="009D0CE0" w:rsidRPr="00E36CFB">
              <w:rPr>
                <w:rFonts w:cstheme="minorHAnsi"/>
                <w:color w:val="auto"/>
                <w:sz w:val="18"/>
                <w:szCs w:val="18"/>
                <w:highlight w:val="green"/>
              </w:rPr>
              <w:t>Generator in respect of that</w:t>
            </w:r>
            <w:r w:rsidR="009D0CE0" w:rsidRPr="00E36CFB">
              <w:rPr>
                <w:color w:val="auto"/>
                <w:sz w:val="18"/>
                <w:highlight w:val="green"/>
              </w:rPr>
              <w:t xml:space="preserve"> </w:t>
            </w:r>
            <w:r w:rsidR="0041784A" w:rsidRPr="00E36CFB">
              <w:rPr>
                <w:color w:val="auto"/>
                <w:sz w:val="18"/>
                <w:highlight w:val="green"/>
              </w:rPr>
              <w:t xml:space="preserve">Power </w:t>
            </w:r>
            <w:r w:rsidR="0041784A" w:rsidRPr="00E36CFB">
              <w:rPr>
                <w:rFonts w:cstheme="minorHAnsi"/>
                <w:color w:val="auto"/>
                <w:sz w:val="18"/>
                <w:szCs w:val="18"/>
                <w:highlight w:val="green"/>
              </w:rPr>
              <w:t>Station has a contract with NGESO</w:t>
            </w:r>
            <w:r w:rsidR="0041784A" w:rsidRPr="00E36CFB">
              <w:rPr>
                <w:color w:val="auto"/>
                <w:sz w:val="18"/>
                <w:highlight w:val="green"/>
              </w:rPr>
              <w:t xml:space="preserve"> to </w:t>
            </w:r>
            <w:r w:rsidR="0041784A" w:rsidRPr="00E36CFB">
              <w:rPr>
                <w:rFonts w:cstheme="minorHAnsi"/>
                <w:color w:val="auto"/>
                <w:sz w:val="18"/>
                <w:szCs w:val="18"/>
                <w:highlight w:val="green"/>
              </w:rPr>
              <w:t>provide a</w:t>
            </w:r>
            <w:r w:rsidR="0041784A" w:rsidRPr="00E36CFB">
              <w:rPr>
                <w:color w:val="auto"/>
                <w:sz w:val="18"/>
                <w:highlight w:val="green"/>
              </w:rPr>
              <w:t xml:space="preserve"> Defence </w:t>
            </w:r>
            <w:r w:rsidR="0041784A" w:rsidRPr="00E36CFB">
              <w:rPr>
                <w:rFonts w:cstheme="minorHAnsi"/>
                <w:color w:val="auto"/>
                <w:sz w:val="18"/>
                <w:szCs w:val="18"/>
                <w:highlight w:val="green"/>
              </w:rPr>
              <w:t>Service.</w:t>
            </w:r>
          </w:p>
          <w:p w14:paraId="75F55618" w14:textId="78A1269F" w:rsidR="00820D3D" w:rsidRPr="00157370" w:rsidRDefault="00820D3D" w:rsidP="005B1864">
            <w:pPr>
              <w:rPr>
                <w:color w:val="auto"/>
                <w:sz w:val="18"/>
              </w:rPr>
            </w:pPr>
          </w:p>
        </w:tc>
      </w:tr>
      <w:tr w:rsidR="00820D3D" w14:paraId="6564C161" w14:textId="58C86FBB" w:rsidTr="008D1D03">
        <w:trPr>
          <w:trHeight w:val="4320"/>
        </w:trPr>
        <w:tc>
          <w:tcPr>
            <w:tcW w:w="1775" w:type="dxa"/>
          </w:tcPr>
          <w:p w14:paraId="4B17793F" w14:textId="69D98848" w:rsidR="00820D3D" w:rsidRPr="00157370" w:rsidRDefault="00820D3D" w:rsidP="005B1864">
            <w:pPr>
              <w:rPr>
                <w:color w:val="auto"/>
                <w:sz w:val="18"/>
              </w:rPr>
            </w:pPr>
            <w:r w:rsidRPr="00157370">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5E934F3C" w14:textId="0CA1937A" w:rsidR="00820D3D" w:rsidRPr="00157370" w:rsidRDefault="00820D3D" w:rsidP="005B1864">
            <w:pPr>
              <w:rPr>
                <w:color w:val="auto"/>
                <w:sz w:val="18"/>
              </w:rPr>
            </w:pPr>
            <w:r w:rsidRPr="00157370">
              <w:rPr>
                <w:color w:val="auto"/>
                <w:sz w:val="18"/>
              </w:rPr>
              <w:t>New and Existing</w:t>
            </w:r>
          </w:p>
        </w:tc>
        <w:tc>
          <w:tcPr>
            <w:tcW w:w="5873" w:type="dxa"/>
          </w:tcPr>
          <w:p w14:paraId="54539979" w14:textId="62D895EB" w:rsidR="00820D3D" w:rsidRPr="00157370" w:rsidRDefault="00820D3D" w:rsidP="005B1864">
            <w:pPr>
              <w:rPr>
                <w:color w:val="auto"/>
                <w:sz w:val="18"/>
              </w:rPr>
            </w:pPr>
            <w:r w:rsidRPr="00157370">
              <w:rPr>
                <w:color w:val="auto"/>
                <w:sz w:val="18"/>
              </w:rPr>
              <w:t>BM Participants including Virtual Lead Parties</w:t>
            </w:r>
          </w:p>
        </w:tc>
        <w:tc>
          <w:tcPr>
            <w:tcW w:w="5103" w:type="dxa"/>
          </w:tcPr>
          <w:p w14:paraId="26338748" w14:textId="48AA9C95" w:rsidR="00820D3D" w:rsidRPr="00157370" w:rsidRDefault="00820D3D" w:rsidP="005B1864">
            <w:pPr>
              <w:rPr>
                <w:i/>
                <w:color w:val="auto"/>
                <w:sz w:val="18"/>
              </w:rPr>
            </w:pPr>
            <w:del w:id="1490" w:author="Johnson (ESO), Antony" w:date="2023-04-05T18:03:00Z">
              <w:r w:rsidRPr="00157370" w:rsidDel="00D7457E">
                <w:rPr>
                  <w:i/>
                  <w:color w:val="auto"/>
                  <w:sz w:val="18"/>
                </w:rPr>
                <w:delText>ECC.</w:delText>
              </w:r>
            </w:del>
            <w:r w:rsidRPr="00157370">
              <w:rPr>
                <w:i/>
                <w:color w:val="auto"/>
                <w:sz w:val="18"/>
              </w:rPr>
              <w:t>ECC.6.5</w:t>
            </w:r>
            <w:ins w:id="1491" w:author="Johnson (ESO), Antony" w:date="2023-04-05T18:03:00Z">
              <w:r w:rsidR="00D7457E">
                <w:rPr>
                  <w:i/>
                  <w:color w:val="auto"/>
                  <w:sz w:val="18"/>
                </w:rPr>
                <w:t xml:space="preserve">, </w:t>
              </w:r>
              <w:r w:rsidR="00CA48C9">
                <w:rPr>
                  <w:i/>
                  <w:color w:val="auto"/>
                  <w:sz w:val="18"/>
                </w:rPr>
                <w:t>ECC.7.9,</w:t>
              </w:r>
            </w:ins>
          </w:p>
          <w:p w14:paraId="21D9A435" w14:textId="3260C87D" w:rsidR="00820D3D" w:rsidRPr="00157370" w:rsidRDefault="00820D3D" w:rsidP="005B1864">
            <w:pPr>
              <w:rPr>
                <w:i/>
                <w:color w:val="auto"/>
                <w:sz w:val="18"/>
              </w:rPr>
            </w:pPr>
            <w:r w:rsidRPr="00157370">
              <w:rPr>
                <w:i/>
                <w:color w:val="auto"/>
                <w:sz w:val="18"/>
              </w:rPr>
              <w:t xml:space="preserve">BC1, BC2, </w:t>
            </w:r>
            <w:del w:id="1492" w:author="Johnson (ESO), Antony" w:date="2023-04-05T18:03:00Z">
              <w:r w:rsidRPr="00157370" w:rsidDel="00CA48C9">
                <w:rPr>
                  <w:i/>
                  <w:color w:val="auto"/>
                  <w:sz w:val="18"/>
                </w:rPr>
                <w:delText>(ECC/CC.6.5 applies only)</w:delText>
              </w:r>
            </w:del>
          </w:p>
          <w:p w14:paraId="357D50EF" w14:textId="1C08EB5D" w:rsidR="00820D3D" w:rsidRPr="00157370" w:rsidRDefault="00820D3D" w:rsidP="005B1864">
            <w:pPr>
              <w:rPr>
                <w:i/>
                <w:color w:val="auto"/>
                <w:sz w:val="18"/>
              </w:rPr>
            </w:pPr>
          </w:p>
          <w:p w14:paraId="2396A5D6" w14:textId="1D3A1871" w:rsidR="00820D3D" w:rsidRPr="00157370" w:rsidRDefault="00820D3D" w:rsidP="005B1864">
            <w:pPr>
              <w:rPr>
                <w:color w:val="auto"/>
                <w:sz w:val="18"/>
              </w:rPr>
            </w:pPr>
          </w:p>
        </w:tc>
      </w:tr>
      <w:tr w:rsidR="00820D3D" w14:paraId="01F61301" w14:textId="39CEF881" w:rsidTr="008D1D03">
        <w:trPr>
          <w:trHeight w:val="1118"/>
        </w:trPr>
        <w:tc>
          <w:tcPr>
            <w:tcW w:w="1775" w:type="dxa"/>
            <w:vMerge w:val="restart"/>
          </w:tcPr>
          <w:p w14:paraId="655BA0BE" w14:textId="2F72219F" w:rsidR="00820D3D" w:rsidRPr="00157370" w:rsidRDefault="00820D3D" w:rsidP="005B1864">
            <w:pPr>
              <w:rPr>
                <w:color w:val="auto"/>
                <w:sz w:val="18"/>
              </w:rPr>
            </w:pPr>
            <w:r w:rsidRPr="00157370">
              <w:rPr>
                <w:color w:val="auto"/>
                <w:sz w:val="18"/>
              </w:rPr>
              <w:t xml:space="preserve">This Regulation shall apply to energy storage units of a SGU, a defence service provider or restoration service provider which can be used to balance the system, </w:t>
            </w:r>
            <w:r w:rsidRPr="00157370">
              <w:rPr>
                <w:color w:val="auto"/>
                <w:sz w:val="18"/>
              </w:rPr>
              <w:lastRenderedPageBreak/>
              <w:t xml:space="preserve">provided that they are identified as such in the system defence plans restoration plans or service contract.  </w:t>
            </w:r>
          </w:p>
        </w:tc>
        <w:tc>
          <w:tcPr>
            <w:tcW w:w="994" w:type="dxa"/>
          </w:tcPr>
          <w:p w14:paraId="0732988E" w14:textId="0920DE83" w:rsidR="00820D3D" w:rsidRPr="00157370" w:rsidRDefault="00820D3D" w:rsidP="005B1864">
            <w:pPr>
              <w:rPr>
                <w:color w:val="auto"/>
                <w:sz w:val="18"/>
              </w:rPr>
            </w:pPr>
            <w:r w:rsidRPr="00157370">
              <w:rPr>
                <w:color w:val="auto"/>
                <w:sz w:val="18"/>
              </w:rPr>
              <w:lastRenderedPageBreak/>
              <w:t>New</w:t>
            </w:r>
          </w:p>
        </w:tc>
        <w:tc>
          <w:tcPr>
            <w:tcW w:w="5873" w:type="dxa"/>
          </w:tcPr>
          <w:p w14:paraId="3B1338E8" w14:textId="7A5EED4A" w:rsidR="00820D3D" w:rsidRPr="00157370" w:rsidRDefault="00820D3D" w:rsidP="005B1864">
            <w:pPr>
              <w:rPr>
                <w:color w:val="auto"/>
                <w:sz w:val="18"/>
              </w:rPr>
            </w:pPr>
            <w:r w:rsidRPr="00157370">
              <w:rPr>
                <w:color w:val="auto"/>
                <w:sz w:val="18"/>
              </w:rPr>
              <w:t xml:space="preserve">Any EU Code Generator which has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and which owns and operates Electricity Storage Modules would be classified as a Storage User as defined under the GC0096 Grid Code proposals </w:t>
            </w:r>
          </w:p>
        </w:tc>
        <w:tc>
          <w:tcPr>
            <w:tcW w:w="5103" w:type="dxa"/>
          </w:tcPr>
          <w:p w14:paraId="6B7AF465" w14:textId="41F5D074" w:rsidR="00820D3D" w:rsidRPr="00157370" w:rsidRDefault="00820D3D" w:rsidP="005B1864">
            <w:pPr>
              <w:rPr>
                <w:color w:val="auto"/>
                <w:sz w:val="18"/>
              </w:rPr>
            </w:pPr>
            <w:r w:rsidRPr="00157370">
              <w:rPr>
                <w:color w:val="auto"/>
                <w:sz w:val="18"/>
              </w:rPr>
              <w:t>Applicable Grid Code requirements:</w:t>
            </w:r>
          </w:p>
          <w:p w14:paraId="4AEEE884" w14:textId="7870EFCB" w:rsidR="001A7449" w:rsidRPr="00157370" w:rsidRDefault="00820D3D" w:rsidP="001A7449">
            <w:pPr>
              <w:rPr>
                <w:ins w:id="1493" w:author="Johnson (ESO), Antony" w:date="2023-04-05T18:10:00Z"/>
                <w:i/>
                <w:color w:val="auto"/>
                <w:sz w:val="18"/>
              </w:rPr>
            </w:pPr>
            <w:r w:rsidRPr="00157370">
              <w:rPr>
                <w:i/>
                <w:color w:val="auto"/>
                <w:sz w:val="18"/>
              </w:rPr>
              <w:t xml:space="preserve">ECC6.1.2, ECC.6.1.4, ECC.6.2.2.2, ECC.6.3, ECC.6.5, </w:t>
            </w:r>
            <w:ins w:id="1494" w:author="Johnson (ESO), Antony" w:date="2023-04-05T18:10:00Z">
              <w:r w:rsidR="001A7449">
                <w:rPr>
                  <w:i/>
                  <w:color w:val="auto"/>
                  <w:sz w:val="18"/>
                </w:rPr>
                <w:t xml:space="preserve">ECC.7.9, </w:t>
              </w:r>
            </w:ins>
          </w:p>
          <w:p w14:paraId="66FEB7E8" w14:textId="4A5AEFB6" w:rsidR="00820D3D" w:rsidRPr="00157370" w:rsidRDefault="00820D3D" w:rsidP="005B1864">
            <w:pPr>
              <w:rPr>
                <w:i/>
                <w:color w:val="auto"/>
                <w:sz w:val="18"/>
              </w:rPr>
            </w:pPr>
            <w:r w:rsidRPr="00157370">
              <w:rPr>
                <w:i/>
                <w:color w:val="auto"/>
                <w:sz w:val="18"/>
              </w:rPr>
              <w:t>ECC.8, ECC.A.3, ECC.A.4, ECC.A.6, ECC.A.7</w:t>
            </w:r>
          </w:p>
          <w:p w14:paraId="54E22ACD" w14:textId="43E69DB9" w:rsidR="00820D3D" w:rsidRPr="00157370" w:rsidRDefault="00820D3D" w:rsidP="005B1864">
            <w:pPr>
              <w:rPr>
                <w:i/>
                <w:color w:val="auto"/>
                <w:sz w:val="18"/>
              </w:rPr>
            </w:pPr>
            <w:r w:rsidRPr="00157370">
              <w:rPr>
                <w:i/>
                <w:color w:val="auto"/>
                <w:sz w:val="18"/>
              </w:rPr>
              <w:t>ECP.A.3, ECP.A.5, ECP.A.6</w:t>
            </w:r>
          </w:p>
          <w:p w14:paraId="0390ED6B" w14:textId="355E7599" w:rsidR="00820D3D" w:rsidRPr="00157370" w:rsidRDefault="00820D3D" w:rsidP="005B1864">
            <w:pPr>
              <w:rPr>
                <w:i/>
                <w:color w:val="auto"/>
                <w:sz w:val="18"/>
              </w:rPr>
            </w:pPr>
            <w:r w:rsidRPr="00157370">
              <w:rPr>
                <w:i/>
                <w:color w:val="auto"/>
                <w:sz w:val="18"/>
              </w:rPr>
              <w:t>OC5.4, OC5.5</w:t>
            </w:r>
          </w:p>
          <w:p w14:paraId="69F0C768" w14:textId="35483360"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551EE10F" w14:textId="2C7C058D" w:rsidR="00820D3D" w:rsidRPr="00157370" w:rsidRDefault="00820D3D" w:rsidP="005B1864">
            <w:pPr>
              <w:rPr>
                <w:i/>
                <w:color w:val="auto"/>
                <w:sz w:val="18"/>
              </w:rPr>
            </w:pPr>
            <w:r w:rsidRPr="00157370">
              <w:rPr>
                <w:i/>
                <w:color w:val="auto"/>
                <w:sz w:val="18"/>
              </w:rPr>
              <w:t>OC.7.4, OC7.6 (OC7.6 - Scotland and Offshore only)</w:t>
            </w:r>
          </w:p>
          <w:p w14:paraId="1CACD518" w14:textId="36438B62" w:rsidR="00820D3D" w:rsidRPr="00157370" w:rsidRDefault="00820D3D" w:rsidP="005B1864">
            <w:pPr>
              <w:rPr>
                <w:i/>
                <w:color w:val="auto"/>
                <w:sz w:val="18"/>
              </w:rPr>
            </w:pPr>
            <w:r w:rsidRPr="00157370">
              <w:rPr>
                <w:i/>
                <w:color w:val="auto"/>
                <w:sz w:val="18"/>
              </w:rPr>
              <w:t>OC10</w:t>
            </w:r>
          </w:p>
          <w:p w14:paraId="2D77A8A0" w14:textId="35F81166" w:rsidR="00820D3D" w:rsidRPr="00157370" w:rsidRDefault="00820D3D" w:rsidP="005B1864">
            <w:pPr>
              <w:rPr>
                <w:i/>
                <w:color w:val="auto"/>
                <w:sz w:val="18"/>
              </w:rPr>
            </w:pPr>
            <w:r w:rsidRPr="00157370">
              <w:rPr>
                <w:i/>
                <w:color w:val="auto"/>
                <w:sz w:val="18"/>
              </w:rPr>
              <w:lastRenderedPageBreak/>
              <w:t>OC12</w:t>
            </w:r>
          </w:p>
          <w:p w14:paraId="628CD0B9" w14:textId="52253420" w:rsidR="00820D3D" w:rsidRPr="00157370" w:rsidRDefault="00820D3D" w:rsidP="005B1864">
            <w:pPr>
              <w:rPr>
                <w:i/>
                <w:color w:val="auto"/>
                <w:sz w:val="18"/>
              </w:rPr>
            </w:pPr>
            <w:r w:rsidRPr="00157370">
              <w:rPr>
                <w:i/>
                <w:color w:val="auto"/>
                <w:sz w:val="18"/>
              </w:rPr>
              <w:t>BC1.4, BC1.5, BC.1.7, BC1.A.1, BC1.A.2.1</w:t>
            </w:r>
          </w:p>
          <w:p w14:paraId="4F3037CD" w14:textId="525763A0" w:rsidR="00820D3D" w:rsidRPr="00157370" w:rsidRDefault="00820D3D" w:rsidP="005B1864">
            <w:pPr>
              <w:rPr>
                <w:i/>
                <w:color w:val="auto"/>
                <w:sz w:val="18"/>
              </w:rPr>
            </w:pPr>
            <w:r w:rsidRPr="00157370">
              <w:rPr>
                <w:i/>
                <w:color w:val="auto"/>
                <w:sz w:val="18"/>
              </w:rPr>
              <w:t>BC2 (in particular BC.2.9)</w:t>
            </w:r>
          </w:p>
          <w:p w14:paraId="07D99136" w14:textId="7744AFA4" w:rsidR="00820D3D" w:rsidRPr="00157370" w:rsidRDefault="00820D3D" w:rsidP="005B1864">
            <w:pPr>
              <w:rPr>
                <w:i/>
                <w:color w:val="auto"/>
                <w:sz w:val="18"/>
              </w:rPr>
            </w:pPr>
            <w:r w:rsidRPr="00157370">
              <w:rPr>
                <w:i/>
                <w:color w:val="auto"/>
                <w:sz w:val="18"/>
              </w:rPr>
              <w:t xml:space="preserve">BC3.3, BC3.4, BC3.5, BC.3.6, BC.3.7,  </w:t>
            </w:r>
          </w:p>
          <w:p w14:paraId="40A48102" w14:textId="7FF58D9B" w:rsidR="00820D3D" w:rsidRPr="00157370" w:rsidRDefault="00820D3D" w:rsidP="005B1864">
            <w:pPr>
              <w:rPr>
                <w:color w:val="auto"/>
                <w:sz w:val="18"/>
              </w:rPr>
            </w:pPr>
            <w:r w:rsidRPr="00157370">
              <w:rPr>
                <w:color w:val="auto"/>
                <w:sz w:val="18"/>
              </w:rPr>
              <w:t xml:space="preserve">, Electricity Storage Modules are treated in the same way as Power Generating Modules.  Generators who have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who own and/or operate Electricity Storage Modules would therefore be within the scope of NCER.</w:t>
            </w:r>
          </w:p>
        </w:tc>
      </w:tr>
      <w:tr w:rsidR="00820D3D" w14:paraId="061375F8" w14:textId="2F777A2C" w:rsidTr="008D1D03">
        <w:trPr>
          <w:trHeight w:val="1345"/>
        </w:trPr>
        <w:tc>
          <w:tcPr>
            <w:tcW w:w="1775" w:type="dxa"/>
            <w:vMerge/>
          </w:tcPr>
          <w:p w14:paraId="5843C8B5" w14:textId="54205251" w:rsidR="00820D3D" w:rsidRPr="00610F55" w:rsidRDefault="00820D3D" w:rsidP="005B1864">
            <w:pPr>
              <w:rPr>
                <w:rFonts w:cstheme="minorHAnsi"/>
                <w:sz w:val="18"/>
                <w:szCs w:val="18"/>
              </w:rPr>
            </w:pPr>
          </w:p>
        </w:tc>
        <w:tc>
          <w:tcPr>
            <w:tcW w:w="994" w:type="dxa"/>
          </w:tcPr>
          <w:p w14:paraId="3B779C33" w14:textId="679BCC8B" w:rsidR="00820D3D" w:rsidRPr="00157370" w:rsidRDefault="00820D3D" w:rsidP="005B1864">
            <w:pPr>
              <w:rPr>
                <w:color w:val="auto"/>
                <w:sz w:val="18"/>
              </w:rPr>
            </w:pPr>
            <w:r w:rsidRPr="00157370">
              <w:rPr>
                <w:color w:val="auto"/>
                <w:sz w:val="18"/>
              </w:rPr>
              <w:t>Existing</w:t>
            </w:r>
          </w:p>
        </w:tc>
        <w:tc>
          <w:tcPr>
            <w:tcW w:w="5873" w:type="dxa"/>
          </w:tcPr>
          <w:p w14:paraId="76B03634" w14:textId="4D8087C4" w:rsidR="00820D3D" w:rsidRPr="00157370" w:rsidRDefault="00820D3D" w:rsidP="005B1864">
            <w:pPr>
              <w:rPr>
                <w:color w:val="auto"/>
                <w:sz w:val="18"/>
              </w:rPr>
            </w:pPr>
            <w:r w:rsidRPr="00157370">
              <w:rPr>
                <w:color w:val="auto"/>
                <w:sz w:val="18"/>
              </w:rPr>
              <w:t>Any CUSC Party who owns or operates Storage plant</w:t>
            </w:r>
          </w:p>
        </w:tc>
        <w:tc>
          <w:tcPr>
            <w:tcW w:w="5103" w:type="dxa"/>
          </w:tcPr>
          <w:p w14:paraId="611C5563" w14:textId="32D23E4B" w:rsidR="00820D3D" w:rsidRPr="00157370" w:rsidRDefault="00820D3D" w:rsidP="005B1864">
            <w:pPr>
              <w:rPr>
                <w:color w:val="auto"/>
                <w:sz w:val="18"/>
              </w:rPr>
            </w:pPr>
            <w:r w:rsidRPr="00157370">
              <w:rPr>
                <w:color w:val="auto"/>
                <w:sz w:val="18"/>
              </w:rPr>
              <w:t>Applicable Grid Code requirements:</w:t>
            </w:r>
          </w:p>
          <w:p w14:paraId="5F335332" w14:textId="07A65668" w:rsidR="001A7449" w:rsidRPr="00157370" w:rsidRDefault="00820D3D" w:rsidP="001A7449">
            <w:pPr>
              <w:rPr>
                <w:ins w:id="1495" w:author="Johnson (ESO), Antony" w:date="2023-04-05T18:10:00Z"/>
                <w:i/>
                <w:color w:val="auto"/>
                <w:sz w:val="18"/>
              </w:rPr>
            </w:pPr>
            <w:r w:rsidRPr="00157370">
              <w:rPr>
                <w:i/>
                <w:color w:val="auto"/>
                <w:sz w:val="18"/>
              </w:rPr>
              <w:t xml:space="preserve">CC6.1.2, CC.6.1.3, CC.6.1.4, CC.6.2.2.2, CC.6.3, CC.6.5, </w:t>
            </w:r>
            <w:ins w:id="1496" w:author="Johnson (ESO), Antony" w:date="2023-04-05T18:10:00Z">
              <w:r w:rsidR="001A7449">
                <w:rPr>
                  <w:i/>
                  <w:color w:val="auto"/>
                  <w:sz w:val="18"/>
                </w:rPr>
                <w:t xml:space="preserve">CC.7.9, </w:t>
              </w:r>
            </w:ins>
          </w:p>
          <w:p w14:paraId="17049168" w14:textId="4F0B9302" w:rsidR="00820D3D" w:rsidRPr="00157370" w:rsidRDefault="00820D3D" w:rsidP="005B1864">
            <w:pPr>
              <w:rPr>
                <w:i/>
                <w:color w:val="auto"/>
                <w:sz w:val="18"/>
              </w:rPr>
            </w:pPr>
            <w:r w:rsidRPr="00157370">
              <w:rPr>
                <w:i/>
                <w:color w:val="auto"/>
                <w:sz w:val="18"/>
              </w:rPr>
              <w:t>CC.8, CC.A.3, CC.A.4, CC.A.6, CC.A.7</w:t>
            </w:r>
          </w:p>
          <w:p w14:paraId="254AFF7A" w14:textId="7E8864A8" w:rsidR="00820D3D" w:rsidRPr="00157370" w:rsidRDefault="00820D3D" w:rsidP="005B1864">
            <w:pPr>
              <w:rPr>
                <w:i/>
                <w:color w:val="auto"/>
                <w:sz w:val="18"/>
              </w:rPr>
            </w:pPr>
            <w:r w:rsidRPr="00157370">
              <w:rPr>
                <w:i/>
                <w:color w:val="auto"/>
                <w:sz w:val="18"/>
              </w:rPr>
              <w:t>CP.A.3</w:t>
            </w:r>
          </w:p>
          <w:p w14:paraId="4937A3BE" w14:textId="4A6CE275" w:rsidR="00820D3D" w:rsidRPr="00157370" w:rsidRDefault="00820D3D" w:rsidP="005B1864">
            <w:pPr>
              <w:rPr>
                <w:i/>
                <w:color w:val="auto"/>
                <w:sz w:val="18"/>
              </w:rPr>
            </w:pPr>
            <w:r w:rsidRPr="00157370">
              <w:rPr>
                <w:i/>
                <w:color w:val="auto"/>
                <w:sz w:val="18"/>
              </w:rPr>
              <w:t>OC5.4, OC5.5, OC5.A.1, OC.5.A.2, OC5.A.3.</w:t>
            </w:r>
          </w:p>
          <w:p w14:paraId="7691813E" w14:textId="5A34E3AA"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471823D4" w14:textId="683F360F" w:rsidR="00820D3D" w:rsidRPr="00157370" w:rsidRDefault="00820D3D" w:rsidP="005B1864">
            <w:pPr>
              <w:rPr>
                <w:i/>
                <w:color w:val="auto"/>
                <w:sz w:val="18"/>
              </w:rPr>
            </w:pPr>
            <w:r w:rsidRPr="00157370">
              <w:rPr>
                <w:i/>
                <w:color w:val="auto"/>
                <w:sz w:val="18"/>
              </w:rPr>
              <w:t>OC.7.4, OC7.6 (OC7.6 - Scotland and Offshore only)</w:t>
            </w:r>
          </w:p>
          <w:p w14:paraId="0423630C" w14:textId="7C6A5C4F" w:rsidR="00820D3D" w:rsidRPr="00157370" w:rsidRDefault="00820D3D" w:rsidP="005B1864">
            <w:pPr>
              <w:rPr>
                <w:i/>
                <w:color w:val="auto"/>
                <w:sz w:val="18"/>
              </w:rPr>
            </w:pPr>
            <w:r w:rsidRPr="00157370">
              <w:rPr>
                <w:i/>
                <w:color w:val="auto"/>
                <w:sz w:val="18"/>
              </w:rPr>
              <w:t>OC10</w:t>
            </w:r>
          </w:p>
          <w:p w14:paraId="5C9B6D78" w14:textId="7C3F2B79" w:rsidR="00820D3D" w:rsidRPr="00157370" w:rsidRDefault="00820D3D" w:rsidP="005B1864">
            <w:pPr>
              <w:rPr>
                <w:i/>
                <w:color w:val="auto"/>
                <w:sz w:val="18"/>
              </w:rPr>
            </w:pPr>
            <w:r w:rsidRPr="00157370">
              <w:rPr>
                <w:i/>
                <w:color w:val="auto"/>
                <w:sz w:val="18"/>
              </w:rPr>
              <w:t>OC12</w:t>
            </w:r>
          </w:p>
          <w:p w14:paraId="51C37194" w14:textId="57E6092A" w:rsidR="00820D3D" w:rsidRPr="00157370" w:rsidRDefault="00820D3D" w:rsidP="005B1864">
            <w:pPr>
              <w:rPr>
                <w:i/>
                <w:color w:val="auto"/>
                <w:sz w:val="18"/>
              </w:rPr>
            </w:pPr>
            <w:r w:rsidRPr="00157370">
              <w:rPr>
                <w:i/>
                <w:color w:val="auto"/>
                <w:sz w:val="18"/>
              </w:rPr>
              <w:t>BC1.4, BC1.5, BC.1.7, BC1.A.1, BC1.A.2.1</w:t>
            </w:r>
          </w:p>
          <w:p w14:paraId="51E92490" w14:textId="575AB78A" w:rsidR="00820D3D" w:rsidRPr="00157370" w:rsidRDefault="00820D3D" w:rsidP="005B1864">
            <w:pPr>
              <w:rPr>
                <w:i/>
                <w:color w:val="auto"/>
                <w:sz w:val="18"/>
              </w:rPr>
            </w:pPr>
            <w:r w:rsidRPr="00157370">
              <w:rPr>
                <w:i/>
                <w:color w:val="auto"/>
                <w:sz w:val="18"/>
              </w:rPr>
              <w:t>BC2 (in particular BC.2.9)</w:t>
            </w:r>
          </w:p>
          <w:p w14:paraId="782C946E" w14:textId="08883E97" w:rsidR="00820D3D" w:rsidRPr="00157370" w:rsidRDefault="00820D3D" w:rsidP="005B1864">
            <w:pPr>
              <w:rPr>
                <w:i/>
                <w:color w:val="auto"/>
                <w:sz w:val="18"/>
              </w:rPr>
            </w:pPr>
            <w:r w:rsidRPr="00157370">
              <w:rPr>
                <w:i/>
                <w:color w:val="auto"/>
                <w:sz w:val="18"/>
              </w:rPr>
              <w:t xml:space="preserve">BC3.3, BC3.4, BC3.5, BC.3.6, BC.3.7,  </w:t>
            </w:r>
          </w:p>
          <w:p w14:paraId="61474448" w14:textId="2148E744" w:rsidR="00820D3D" w:rsidRPr="00157370" w:rsidRDefault="00820D3D" w:rsidP="005B1864">
            <w:pPr>
              <w:rPr>
                <w:color w:val="auto"/>
                <w:sz w:val="18"/>
              </w:rPr>
            </w:pPr>
          </w:p>
        </w:tc>
      </w:tr>
      <w:tr w:rsidR="00E6275B" w14:paraId="3E82CC15" w14:textId="77777777" w:rsidTr="00195BF7">
        <w:trPr>
          <w:trHeight w:val="904"/>
        </w:trPr>
        <w:tc>
          <w:tcPr>
            <w:tcW w:w="1775" w:type="dxa"/>
          </w:tcPr>
          <w:p w14:paraId="3868FF05" w14:textId="464D465F"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Defence Service Provider with a legal contract to provide a defence service </w:t>
            </w:r>
          </w:p>
        </w:tc>
        <w:tc>
          <w:tcPr>
            <w:tcW w:w="994" w:type="dxa"/>
          </w:tcPr>
          <w:p w14:paraId="2F0C3730" w14:textId="1D918A1F"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New </w:t>
            </w:r>
          </w:p>
        </w:tc>
        <w:tc>
          <w:tcPr>
            <w:tcW w:w="5873" w:type="dxa"/>
          </w:tcPr>
          <w:p w14:paraId="02ADF426" w14:textId="684FD3E3"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Any non CUSC party which </w:t>
            </w:r>
            <w:r w:rsidR="00991EA4" w:rsidRPr="004E30BC">
              <w:rPr>
                <w:rFonts w:cstheme="minorHAnsi"/>
                <w:color w:val="auto"/>
                <w:sz w:val="18"/>
                <w:szCs w:val="18"/>
                <w:highlight w:val="green"/>
              </w:rPr>
              <w:t xml:space="preserve">has a contract with NGESO </w:t>
            </w:r>
            <w:r w:rsidRPr="004E30BC">
              <w:rPr>
                <w:rFonts w:cstheme="minorHAnsi"/>
                <w:color w:val="auto"/>
                <w:sz w:val="18"/>
                <w:szCs w:val="18"/>
                <w:highlight w:val="green"/>
              </w:rPr>
              <w:t xml:space="preserve">is to provide a </w:t>
            </w:r>
            <w:r w:rsidR="00C65C7B" w:rsidRPr="004E30BC">
              <w:rPr>
                <w:rFonts w:cstheme="minorHAnsi"/>
                <w:color w:val="auto"/>
                <w:sz w:val="18"/>
                <w:szCs w:val="18"/>
                <w:highlight w:val="green"/>
              </w:rPr>
              <w:t>D</w:t>
            </w:r>
            <w:r w:rsidRPr="004E30BC">
              <w:rPr>
                <w:rFonts w:cstheme="minorHAnsi"/>
                <w:color w:val="auto"/>
                <w:sz w:val="18"/>
                <w:szCs w:val="18"/>
                <w:highlight w:val="green"/>
              </w:rPr>
              <w:t xml:space="preserve">efence </w:t>
            </w:r>
            <w:r w:rsidR="00C65C7B" w:rsidRPr="004E30BC">
              <w:rPr>
                <w:rFonts w:cstheme="minorHAnsi"/>
                <w:color w:val="auto"/>
                <w:sz w:val="18"/>
                <w:szCs w:val="18"/>
                <w:highlight w:val="green"/>
              </w:rPr>
              <w:t>S</w:t>
            </w:r>
            <w:r w:rsidRPr="004E30BC">
              <w:rPr>
                <w:rFonts w:cstheme="minorHAnsi"/>
                <w:color w:val="auto"/>
                <w:sz w:val="18"/>
                <w:szCs w:val="18"/>
                <w:highlight w:val="green"/>
              </w:rPr>
              <w:t>ervice would need to satisfy the appropriate requirements of the Grid Code through a contractual mechanism</w:t>
            </w:r>
            <w:r w:rsidR="00C65C7B" w:rsidRPr="004E30BC">
              <w:rPr>
                <w:rFonts w:cstheme="minorHAnsi"/>
                <w:color w:val="auto"/>
                <w:sz w:val="18"/>
                <w:szCs w:val="18"/>
                <w:highlight w:val="green"/>
              </w:rPr>
              <w:t>s</w:t>
            </w:r>
            <w:r w:rsidRPr="004E30BC">
              <w:rPr>
                <w:rFonts w:cstheme="minorHAnsi"/>
                <w:color w:val="auto"/>
                <w:sz w:val="18"/>
                <w:szCs w:val="18"/>
                <w:highlight w:val="green"/>
              </w:rPr>
              <w:t xml:space="preserve">. </w:t>
            </w:r>
          </w:p>
        </w:tc>
        <w:tc>
          <w:tcPr>
            <w:tcW w:w="5103" w:type="dxa"/>
          </w:tcPr>
          <w:p w14:paraId="281FC31F" w14:textId="77777777"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Applicable Grid Code requirements as defined contractually:</w:t>
            </w:r>
          </w:p>
          <w:p w14:paraId="0AB8B7C9" w14:textId="48EDBFC6" w:rsidR="001A7449" w:rsidRPr="00157370" w:rsidRDefault="00E6275B" w:rsidP="001A7449">
            <w:pPr>
              <w:rPr>
                <w:ins w:id="1497" w:author="Johnson (ESO), Antony" w:date="2023-04-05T18:10:00Z"/>
                <w:i/>
                <w:color w:val="auto"/>
                <w:sz w:val="18"/>
              </w:rPr>
            </w:pPr>
            <w:r w:rsidRPr="004E30BC">
              <w:rPr>
                <w:rFonts w:cstheme="minorHAnsi"/>
                <w:i/>
                <w:color w:val="auto"/>
                <w:sz w:val="18"/>
                <w:szCs w:val="18"/>
                <w:highlight w:val="green"/>
              </w:rPr>
              <w:t xml:space="preserve">ECC6.1.2, ECC.6.1.4, ECC.6.2.2.2, ECC.6.3, ECC.6.5, </w:t>
            </w:r>
            <w:ins w:id="1498" w:author="Johnson (ESO), Antony" w:date="2023-04-05T18:10:00Z">
              <w:r w:rsidR="001A7449">
                <w:rPr>
                  <w:i/>
                  <w:color w:val="auto"/>
                  <w:sz w:val="18"/>
                </w:rPr>
                <w:t>ECC.7.9, ECC.7.10, ECC.7.11</w:t>
              </w:r>
            </w:ins>
          </w:p>
          <w:p w14:paraId="658D411E" w14:textId="6B6F529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ECC.8, ECC.A.3, ECC.A.4, ECC.A.6, ECC.A.7</w:t>
            </w:r>
          </w:p>
          <w:p w14:paraId="77081953"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ECP.A.3, ECP.A.5, ECP.A.6</w:t>
            </w:r>
          </w:p>
          <w:p w14:paraId="0CC087E8"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OC5.4, OC5.5</w:t>
            </w:r>
          </w:p>
          <w:p w14:paraId="512A8168"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lastRenderedPageBreak/>
              <w:t xml:space="preserve">OC6.1.6, OC6.6.6* (*Note OC6.6.6 applies only to Pumped Storage Generators), </w:t>
            </w:r>
          </w:p>
          <w:p w14:paraId="66B36079"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OC.7.4, OC7.6 (OC7.6 - Scotland and Offshore only)</w:t>
            </w:r>
          </w:p>
          <w:p w14:paraId="0A88FF2A"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OC10</w:t>
            </w:r>
          </w:p>
          <w:p w14:paraId="44B1B5BD"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OC12</w:t>
            </w:r>
          </w:p>
          <w:p w14:paraId="7095F870"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BC1.4, BC1.5, BC.1.7, BC1.A.1, BC1.A.2.1</w:t>
            </w:r>
          </w:p>
          <w:p w14:paraId="4468C64A"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BC2 (in particular BC.2.9)</w:t>
            </w:r>
          </w:p>
          <w:p w14:paraId="028BEA6A" w14:textId="407123E0"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BC3.3, BC3.4, BC3.5, BC.3.6, BC.3.7</w:t>
            </w:r>
            <w:r w:rsidR="009F1A4A" w:rsidRPr="004E30BC">
              <w:rPr>
                <w:rFonts w:cstheme="minorHAnsi"/>
                <w:i/>
                <w:color w:val="auto"/>
                <w:sz w:val="18"/>
                <w:szCs w:val="18"/>
                <w:highlight w:val="green"/>
              </w:rPr>
              <w:t>.</w:t>
            </w:r>
          </w:p>
          <w:p w14:paraId="667C02C2" w14:textId="09FE89B2" w:rsidR="00E6275B" w:rsidRPr="004E30BC" w:rsidRDefault="00E6275B" w:rsidP="00E6275B">
            <w:pPr>
              <w:rPr>
                <w:rFonts w:cstheme="minorHAnsi"/>
                <w:color w:val="auto"/>
                <w:sz w:val="18"/>
                <w:szCs w:val="18"/>
                <w:highlight w:val="green"/>
              </w:rPr>
            </w:pPr>
          </w:p>
        </w:tc>
      </w:tr>
      <w:tr w:rsidR="00BF4F96" w14:paraId="59934C99" w14:textId="77777777" w:rsidTr="008D1D03">
        <w:trPr>
          <w:trHeight w:val="1345"/>
        </w:trPr>
        <w:tc>
          <w:tcPr>
            <w:tcW w:w="1775" w:type="dxa"/>
          </w:tcPr>
          <w:p w14:paraId="0D718992" w14:textId="3B0FF1DD"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lastRenderedPageBreak/>
              <w:t xml:space="preserve">Defence Service Provider with a legal contract to provide a defence service </w:t>
            </w:r>
          </w:p>
        </w:tc>
        <w:tc>
          <w:tcPr>
            <w:tcW w:w="994" w:type="dxa"/>
          </w:tcPr>
          <w:p w14:paraId="57B75A0A" w14:textId="3C08066C"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Existing</w:t>
            </w:r>
          </w:p>
        </w:tc>
        <w:tc>
          <w:tcPr>
            <w:tcW w:w="5873" w:type="dxa"/>
          </w:tcPr>
          <w:p w14:paraId="30060DB9" w14:textId="0C766707"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 xml:space="preserve">Any non CUSC party which is to provide a defence service would need to satisfy the appropriate requirements of the Grid Code through a contractual mechanism. </w:t>
            </w:r>
          </w:p>
        </w:tc>
        <w:tc>
          <w:tcPr>
            <w:tcW w:w="5103" w:type="dxa"/>
          </w:tcPr>
          <w:p w14:paraId="31597229" w14:textId="2B48420A"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Applicable Grid Code requirements as defined contractually:</w:t>
            </w:r>
          </w:p>
          <w:p w14:paraId="7B0C9CE2" w14:textId="032F2DDD" w:rsidR="001A7449" w:rsidRPr="00157370" w:rsidRDefault="00BF4F96" w:rsidP="001A7449">
            <w:pPr>
              <w:rPr>
                <w:ins w:id="1499" w:author="Johnson (ESO), Antony" w:date="2023-04-05T18:11:00Z"/>
                <w:i/>
                <w:color w:val="auto"/>
                <w:sz w:val="18"/>
              </w:rPr>
            </w:pPr>
            <w:r w:rsidRPr="004E30BC">
              <w:rPr>
                <w:rFonts w:cstheme="minorHAnsi"/>
                <w:i/>
                <w:color w:val="auto"/>
                <w:sz w:val="18"/>
                <w:szCs w:val="18"/>
                <w:highlight w:val="green"/>
              </w:rPr>
              <w:t xml:space="preserve">CC6.1.2, CC.6.1.3, CC.6.1.4, CC.6.2.2.2, CC.6.3, CC.6.5, </w:t>
            </w:r>
            <w:ins w:id="1500" w:author="Johnson (ESO), Antony" w:date="2023-04-05T18:11:00Z">
              <w:r w:rsidR="001A7449">
                <w:rPr>
                  <w:i/>
                  <w:color w:val="auto"/>
                  <w:sz w:val="18"/>
                </w:rPr>
                <w:t xml:space="preserve">CC.7.9, </w:t>
              </w:r>
            </w:ins>
          </w:p>
          <w:p w14:paraId="4F7D6210" w14:textId="2DEB830A"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CC.8, CC.A.3, CC.A.4, CC.A.6, CC.A.7</w:t>
            </w:r>
          </w:p>
          <w:p w14:paraId="1827F17B" w14:textId="77777777" w:rsidR="00BF4F96" w:rsidRPr="004E30BC" w:rsidRDefault="00BF4F96" w:rsidP="00BF4F96">
            <w:pPr>
              <w:rPr>
                <w:i/>
                <w:color w:val="auto"/>
                <w:sz w:val="18"/>
                <w:highlight w:val="green"/>
              </w:rPr>
            </w:pPr>
            <w:r w:rsidRPr="004E30BC">
              <w:rPr>
                <w:i/>
                <w:color w:val="auto"/>
                <w:sz w:val="18"/>
                <w:highlight w:val="green"/>
              </w:rPr>
              <w:t>CP.A.3</w:t>
            </w:r>
          </w:p>
          <w:p w14:paraId="4F67C437" w14:textId="77777777" w:rsidR="00BF4F96" w:rsidRPr="004E30BC" w:rsidRDefault="00BF4F96" w:rsidP="00BF4F96">
            <w:pPr>
              <w:rPr>
                <w:i/>
                <w:color w:val="auto"/>
                <w:sz w:val="18"/>
                <w:highlight w:val="green"/>
              </w:rPr>
            </w:pPr>
            <w:r w:rsidRPr="004E30BC">
              <w:rPr>
                <w:i/>
                <w:color w:val="auto"/>
                <w:sz w:val="18"/>
                <w:highlight w:val="green"/>
              </w:rPr>
              <w:t>OC5.4, OC5.5, OC5.A.1, OC.5.A.2, OC5.A.3.</w:t>
            </w:r>
          </w:p>
          <w:p w14:paraId="5ADF4539"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 xml:space="preserve">OC6.1.6, OC6.6.6* (*Note OC6.6.6 applies only to Pumped Storage Generators), </w:t>
            </w:r>
          </w:p>
          <w:p w14:paraId="426F9457"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OC.7.4, OC7.6 (OC7.6 - Scotland and Offshore only)</w:t>
            </w:r>
          </w:p>
          <w:p w14:paraId="4D9AB861"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OC10</w:t>
            </w:r>
          </w:p>
          <w:p w14:paraId="43A034DC"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OC12</w:t>
            </w:r>
          </w:p>
          <w:p w14:paraId="7418AAAB"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BC1.4, BC1.5, BC.1.7, BC1.A.1, BC1.A.2.1</w:t>
            </w:r>
          </w:p>
          <w:p w14:paraId="71585EA6"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BC2 (in particular BC.2.9)</w:t>
            </w:r>
          </w:p>
          <w:p w14:paraId="6634024F"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 xml:space="preserve">BC3.3, BC3.4, BC3.5, BC.3.6, BC.3.7,  </w:t>
            </w:r>
          </w:p>
          <w:p w14:paraId="73492EBF" w14:textId="268B9C4B"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 xml:space="preserve">.  </w:t>
            </w:r>
          </w:p>
        </w:tc>
      </w:tr>
    </w:tbl>
    <w:p w14:paraId="6454A21A" w14:textId="1596C985" w:rsidR="000236D7" w:rsidRDefault="000236D7" w:rsidP="00D50ECC">
      <w:pPr>
        <w:jc w:val="both"/>
      </w:pPr>
    </w:p>
    <w:p w14:paraId="6CB8BDE7" w14:textId="50ACB621" w:rsidR="006357C6" w:rsidRDefault="00B438B9" w:rsidP="001655CB">
      <w:pPr>
        <w:jc w:val="both"/>
      </w:pPr>
      <w:r>
        <w:t xml:space="preserve"> </w:t>
      </w:r>
      <w:r w:rsidR="00345468">
        <w:t xml:space="preserve">  </w:t>
      </w:r>
    </w:p>
    <w:p w14:paraId="7952EF36" w14:textId="0CD40302" w:rsidR="00002EAF" w:rsidRDefault="00002EAF" w:rsidP="00157370">
      <w:pPr>
        <w:sectPr w:rsidR="00002EAF" w:rsidSect="00A62225">
          <w:headerReference w:type="default" r:id="rId21"/>
          <w:pgSz w:w="16838" w:h="11906" w:orient="landscape" w:code="9"/>
          <w:pgMar w:top="3402" w:right="2608" w:bottom="1588" w:left="1134" w:header="567" w:footer="567" w:gutter="0"/>
          <w:cols w:space="113"/>
          <w:docGrid w:linePitch="360"/>
        </w:sectPr>
      </w:pPr>
    </w:p>
    <w:p w14:paraId="3E34853A" w14:textId="45ABE158" w:rsidR="00B57D2E" w:rsidRPr="004E30BC" w:rsidRDefault="00B57D2E" w:rsidP="00820D3D">
      <w:pPr>
        <w:rPr>
          <w:color w:val="auto"/>
          <w:highlight w:val="green"/>
        </w:rPr>
      </w:pPr>
      <w:r w:rsidRPr="004E30BC">
        <w:rPr>
          <w:color w:val="auto"/>
          <w:highlight w:val="green"/>
          <w:u w:val="single"/>
        </w:rPr>
        <w:lastRenderedPageBreak/>
        <w:t>GB parties falling within the remit of the EU NCER</w:t>
      </w:r>
      <w:r w:rsidR="003A7845" w:rsidRPr="004E30BC">
        <w:rPr>
          <w:color w:val="auto"/>
          <w:highlight w:val="green"/>
        </w:rPr>
        <w:t>.</w:t>
      </w:r>
    </w:p>
    <w:p w14:paraId="748E1A2D" w14:textId="77C7C82F" w:rsidR="002E20D7" w:rsidRPr="009F1A4A" w:rsidRDefault="00B57D2E" w:rsidP="00820D3D">
      <w:pPr>
        <w:rPr>
          <w:color w:val="auto"/>
        </w:rPr>
      </w:pPr>
      <w:r w:rsidRPr="004E30BC">
        <w:rPr>
          <w:color w:val="auto"/>
          <w:highlight w:val="green"/>
        </w:rPr>
        <w:t>In GB</w:t>
      </w:r>
      <w:r w:rsidR="000B4515" w:rsidRPr="004E30BC">
        <w:rPr>
          <w:color w:val="auto"/>
          <w:highlight w:val="green"/>
        </w:rPr>
        <w:t>,</w:t>
      </w:r>
      <w:r w:rsidRPr="004E30BC">
        <w:rPr>
          <w:color w:val="auto"/>
          <w:highlight w:val="green"/>
        </w:rPr>
        <w:t xml:space="preserve"> those parties who</w:t>
      </w:r>
      <w:r w:rsidR="007848EB" w:rsidRPr="004E30BC">
        <w:rPr>
          <w:color w:val="auto"/>
          <w:highlight w:val="green"/>
        </w:rPr>
        <w:t xml:space="preserve"> fall under the requirements of the EU NCER </w:t>
      </w:r>
      <w:r w:rsidR="002C544D" w:rsidRPr="004E30BC">
        <w:rPr>
          <w:color w:val="auto"/>
          <w:highlight w:val="green"/>
        </w:rPr>
        <w:t>are</w:t>
      </w:r>
      <w:r w:rsidR="002E20D7" w:rsidRPr="004E30BC">
        <w:rPr>
          <w:color w:val="auto"/>
          <w:highlight w:val="green"/>
        </w:rPr>
        <w:t>:-</w:t>
      </w:r>
    </w:p>
    <w:p w14:paraId="584A7BD4" w14:textId="26D6BFF2" w:rsidR="002E20D7" w:rsidRPr="00A54FF6" w:rsidRDefault="002E20D7" w:rsidP="00A54FF6">
      <w:pPr>
        <w:pStyle w:val="ListParagraph"/>
        <w:numPr>
          <w:ilvl w:val="0"/>
          <w:numId w:val="65"/>
        </w:numPr>
        <w:rPr>
          <w:color w:val="auto"/>
        </w:rPr>
      </w:pPr>
      <w:r w:rsidRPr="00157370">
        <w:rPr>
          <w:color w:val="auto"/>
        </w:rPr>
        <w:t>CUSC Parties</w:t>
      </w:r>
      <w:r w:rsidRPr="00A54FF6">
        <w:rPr>
          <w:color w:val="auto"/>
        </w:rPr>
        <w:t>;</w:t>
      </w:r>
      <w:r w:rsidRPr="00157370">
        <w:rPr>
          <w:color w:val="auto"/>
        </w:rPr>
        <w:t xml:space="preserve"> and</w:t>
      </w:r>
    </w:p>
    <w:p w14:paraId="189E8049" w14:textId="178E6003" w:rsidR="00820D3D" w:rsidRPr="004E30BC" w:rsidRDefault="002E20D7" w:rsidP="00A54FF6">
      <w:pPr>
        <w:pStyle w:val="ListParagraph"/>
        <w:numPr>
          <w:ilvl w:val="0"/>
          <w:numId w:val="64"/>
        </w:numPr>
        <w:rPr>
          <w:color w:val="auto"/>
          <w:highlight w:val="green"/>
        </w:rPr>
      </w:pPr>
      <w:r w:rsidRPr="004E30BC">
        <w:rPr>
          <w:color w:val="auto"/>
          <w:highlight w:val="green"/>
        </w:rPr>
        <w:t>Non-CUSC Parties who have a contract</w:t>
      </w:r>
      <w:r w:rsidR="00371D6F" w:rsidRPr="004E30BC">
        <w:rPr>
          <w:color w:val="auto"/>
          <w:highlight w:val="green"/>
        </w:rPr>
        <w:t>ual agreement</w:t>
      </w:r>
      <w:r w:rsidRPr="004E30BC">
        <w:rPr>
          <w:color w:val="auto"/>
          <w:highlight w:val="green"/>
        </w:rPr>
        <w:t xml:space="preserve"> with NGESO to provide </w:t>
      </w:r>
      <w:r w:rsidR="00D36057" w:rsidRPr="004E30BC">
        <w:rPr>
          <w:color w:val="auto"/>
          <w:highlight w:val="green"/>
        </w:rPr>
        <w:t>one or more measures of th</w:t>
      </w:r>
      <w:r w:rsidR="00884A9F" w:rsidRPr="004E30BC">
        <w:rPr>
          <w:color w:val="auto"/>
          <w:highlight w:val="green"/>
        </w:rPr>
        <w:t>is</w:t>
      </w:r>
      <w:r w:rsidR="00D36057" w:rsidRPr="004E30BC">
        <w:rPr>
          <w:color w:val="auto"/>
          <w:highlight w:val="green"/>
        </w:rPr>
        <w:t xml:space="preserve"> System Defence Plan</w:t>
      </w:r>
      <w:r w:rsidR="00387584" w:rsidRPr="004E30BC">
        <w:rPr>
          <w:color w:val="auto"/>
          <w:highlight w:val="green"/>
        </w:rPr>
        <w:t>.</w:t>
      </w:r>
    </w:p>
    <w:p w14:paraId="62464204" w14:textId="77777777" w:rsidR="00884A9F" w:rsidRDefault="00884A9F" w:rsidP="00FE2271">
      <w:pPr>
        <w:jc w:val="both"/>
      </w:pPr>
    </w:p>
    <w:p w14:paraId="6CB0E37A" w14:textId="4C06164D" w:rsidR="00884A9F" w:rsidRPr="00157370" w:rsidRDefault="00884A9F" w:rsidP="00157370">
      <w:pPr>
        <w:jc w:val="both"/>
        <w:rPr>
          <w:color w:val="auto"/>
          <w:u w:val="single"/>
        </w:rPr>
      </w:pPr>
      <w:r w:rsidRPr="004E30BC">
        <w:rPr>
          <w:color w:val="auto"/>
          <w:highlight w:val="green"/>
          <w:u w:val="single"/>
        </w:rPr>
        <w:t>The Connection and Use of System Code</w:t>
      </w:r>
    </w:p>
    <w:p w14:paraId="13AC1C95" w14:textId="096B1929" w:rsidR="00820D3D" w:rsidRPr="00157370" w:rsidRDefault="00820D3D" w:rsidP="00FE2271">
      <w:pPr>
        <w:jc w:val="both"/>
        <w:rPr>
          <w:color w:val="auto"/>
        </w:rPr>
      </w:pPr>
      <w:r w:rsidRPr="00157370">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71896F03" w:rsidR="00820D3D" w:rsidRPr="00157370" w:rsidRDefault="00820D3D" w:rsidP="00FE2271">
      <w:pPr>
        <w:jc w:val="both"/>
        <w:rPr>
          <w:color w:val="auto"/>
        </w:rPr>
      </w:pPr>
      <w:r w:rsidRPr="00157370">
        <w:rPr>
          <w:color w:val="auto"/>
        </w:rPr>
        <w:t xml:space="preserve">It is a </w:t>
      </w:r>
      <w:r w:rsidR="00197629">
        <w:rPr>
          <w:color w:val="auto"/>
        </w:rPr>
        <w:t>m</w:t>
      </w:r>
      <w:r w:rsidRPr="000A559C">
        <w:rPr>
          <w:color w:val="auto"/>
        </w:rPr>
        <w:t>andatory</w:t>
      </w:r>
      <w:r w:rsidRPr="00157370">
        <w:rPr>
          <w:color w:val="auto"/>
        </w:rPr>
        <w:t xml:space="preserve"> requirement for any party (such as a Generator, HVDC System Owner, Network Operator, Non-Embedded Customer, Aggregator) which: -</w:t>
      </w:r>
    </w:p>
    <w:p w14:paraId="0F961FEB" w14:textId="4074AD91" w:rsidR="00820D3D" w:rsidRPr="00157370" w:rsidRDefault="00820D3D" w:rsidP="00157370">
      <w:pPr>
        <w:pStyle w:val="ListParagraph"/>
        <w:numPr>
          <w:ilvl w:val="0"/>
          <w:numId w:val="64"/>
        </w:numPr>
        <w:jc w:val="both"/>
        <w:rPr>
          <w:color w:val="auto"/>
        </w:rPr>
      </w:pPr>
      <w:r w:rsidRPr="00157370">
        <w:rPr>
          <w:color w:val="auto"/>
        </w:rPr>
        <w:t>Is directly connected to the Transmission System</w:t>
      </w:r>
      <w:r w:rsidR="008A1E53" w:rsidRPr="00A54FF6">
        <w:rPr>
          <w:color w:val="auto"/>
        </w:rPr>
        <w:t>;</w:t>
      </w:r>
    </w:p>
    <w:p w14:paraId="0D532383" w14:textId="7517BA0A" w:rsidR="00820D3D" w:rsidRPr="00157370" w:rsidRDefault="00820D3D" w:rsidP="00157370">
      <w:pPr>
        <w:pStyle w:val="ListParagraph"/>
        <w:numPr>
          <w:ilvl w:val="0"/>
          <w:numId w:val="64"/>
        </w:numPr>
        <w:jc w:val="both"/>
        <w:rPr>
          <w:color w:val="auto"/>
        </w:rPr>
      </w:pPr>
      <w:r w:rsidRPr="00157370">
        <w:rPr>
          <w:color w:val="auto"/>
        </w:rPr>
        <w:t>Owns or operates a Large Power Station (a Large Power Station is defined in the Grid Code</w:t>
      </w:r>
      <w:r w:rsidRPr="00A54FF6">
        <w:rPr>
          <w:color w:val="auto"/>
        </w:rPr>
        <w:t>)</w:t>
      </w:r>
      <w:r w:rsidR="008A1E53" w:rsidRPr="00A54FF6">
        <w:rPr>
          <w:color w:val="auto"/>
        </w:rPr>
        <w:t>;</w:t>
      </w:r>
    </w:p>
    <w:p w14:paraId="4986015A" w14:textId="4FDF34D5" w:rsidR="00820D3D" w:rsidRPr="00157370" w:rsidRDefault="00820D3D" w:rsidP="00157370">
      <w:pPr>
        <w:pStyle w:val="ListParagraph"/>
        <w:numPr>
          <w:ilvl w:val="0"/>
          <w:numId w:val="64"/>
        </w:numPr>
        <w:jc w:val="both"/>
        <w:rPr>
          <w:color w:val="auto"/>
        </w:rPr>
      </w:pPr>
      <w:r w:rsidRPr="00157370">
        <w:rPr>
          <w:color w:val="auto"/>
        </w:rPr>
        <w:t>Owns or operates an HVDC System and whose Connection Point is at 110kV or above</w:t>
      </w:r>
      <w:r w:rsidR="008A1E53" w:rsidRPr="00A54FF6">
        <w:rPr>
          <w:color w:val="auto"/>
        </w:rPr>
        <w:t>;</w:t>
      </w:r>
    </w:p>
    <w:p w14:paraId="34EEAC58" w14:textId="6DC5D5A3" w:rsidR="00820D3D" w:rsidRPr="00157370" w:rsidRDefault="00820D3D" w:rsidP="00157370">
      <w:pPr>
        <w:pStyle w:val="ListParagraph"/>
        <w:numPr>
          <w:ilvl w:val="0"/>
          <w:numId w:val="64"/>
        </w:numPr>
        <w:jc w:val="both"/>
        <w:rPr>
          <w:color w:val="auto"/>
        </w:rPr>
      </w:pPr>
      <w:r w:rsidRPr="00157370">
        <w:rPr>
          <w:color w:val="auto"/>
        </w:rPr>
        <w:t>Owns or operates a DC Converter Station and the Installation has a rating of 50MW or more</w:t>
      </w:r>
      <w:r w:rsidR="008A1E53" w:rsidRPr="00A54FF6">
        <w:rPr>
          <w:color w:val="auto"/>
        </w:rPr>
        <w:t>;</w:t>
      </w:r>
    </w:p>
    <w:p w14:paraId="43566CDB" w14:textId="2AC166F0" w:rsidR="00820D3D" w:rsidRPr="00157370" w:rsidRDefault="00820D3D" w:rsidP="00157370">
      <w:pPr>
        <w:pStyle w:val="ListParagraph"/>
        <w:numPr>
          <w:ilvl w:val="0"/>
          <w:numId w:val="64"/>
        </w:numPr>
        <w:jc w:val="both"/>
        <w:rPr>
          <w:color w:val="auto"/>
        </w:rPr>
      </w:pPr>
      <w:r w:rsidRPr="00157370">
        <w:rPr>
          <w:color w:val="auto"/>
        </w:rPr>
        <w:t>Applies for Transmission Entry Capacity</w:t>
      </w:r>
      <w:r w:rsidR="008A1E53" w:rsidRPr="00A54FF6">
        <w:rPr>
          <w:color w:val="auto"/>
        </w:rPr>
        <w:t>;</w:t>
      </w:r>
    </w:p>
    <w:p w14:paraId="659AF2EF" w14:textId="5896C3AD" w:rsidR="00820D3D" w:rsidRPr="00157370" w:rsidRDefault="00820D3D" w:rsidP="00157370">
      <w:pPr>
        <w:pStyle w:val="ListParagraph"/>
        <w:numPr>
          <w:ilvl w:val="0"/>
          <w:numId w:val="64"/>
        </w:numPr>
        <w:jc w:val="both"/>
        <w:rPr>
          <w:color w:val="auto"/>
        </w:rPr>
      </w:pPr>
      <w:r w:rsidRPr="00157370">
        <w:rPr>
          <w:color w:val="auto"/>
        </w:rPr>
        <w:t>Is a Licensed Supplier</w:t>
      </w:r>
      <w:r w:rsidR="008A1E53" w:rsidRPr="00A54FF6">
        <w:rPr>
          <w:color w:val="auto"/>
        </w:rPr>
        <w:t>;</w:t>
      </w:r>
    </w:p>
    <w:p w14:paraId="0466B1D0" w14:textId="2ADDB06C" w:rsidR="00820D3D" w:rsidRPr="00157370" w:rsidRDefault="00F05F31" w:rsidP="00157370">
      <w:pPr>
        <w:pStyle w:val="ListParagraph"/>
        <w:numPr>
          <w:ilvl w:val="0"/>
          <w:numId w:val="64"/>
        </w:numPr>
        <w:jc w:val="both"/>
        <w:rPr>
          <w:color w:val="auto"/>
        </w:rPr>
      </w:pPr>
      <w:r w:rsidRPr="00A54FF6">
        <w:rPr>
          <w:color w:val="auto"/>
        </w:rPr>
        <w:t>P</w:t>
      </w:r>
      <w:r w:rsidR="00820D3D" w:rsidRPr="00A54FF6">
        <w:rPr>
          <w:color w:val="auto"/>
        </w:rPr>
        <w:t>articipate</w:t>
      </w:r>
      <w:r w:rsidRPr="00A54FF6">
        <w:rPr>
          <w:color w:val="auto"/>
        </w:rPr>
        <w:t>s</w:t>
      </w:r>
      <w:r w:rsidR="00820D3D" w:rsidRPr="00157370">
        <w:rPr>
          <w:color w:val="auto"/>
        </w:rPr>
        <w:t xml:space="preserve"> in the Balancing Mechanism</w:t>
      </w:r>
      <w:r w:rsidR="008A1E53" w:rsidRPr="00A54FF6">
        <w:rPr>
          <w:color w:val="auto"/>
        </w:rPr>
        <w:t>; or</w:t>
      </w:r>
    </w:p>
    <w:p w14:paraId="72C03D1E" w14:textId="6253B4BA" w:rsidR="00820D3D" w:rsidRPr="00157370" w:rsidRDefault="00820D3D" w:rsidP="00157370">
      <w:pPr>
        <w:pStyle w:val="ListParagraph"/>
        <w:numPr>
          <w:ilvl w:val="0"/>
          <w:numId w:val="64"/>
        </w:numPr>
        <w:jc w:val="both"/>
        <w:rPr>
          <w:color w:val="auto"/>
        </w:rPr>
      </w:pPr>
      <w:r w:rsidRPr="00157370">
        <w:rPr>
          <w:color w:val="auto"/>
        </w:rPr>
        <w:t>Owns or operates a Large Power Station and that Large Power Station comprises one or more Electricity Storage Modules</w:t>
      </w:r>
      <w:r w:rsidR="008A1E53" w:rsidRPr="00A54FF6">
        <w:rPr>
          <w:color w:val="auto"/>
        </w:rPr>
        <w:t>.</w:t>
      </w:r>
    </w:p>
    <w:p w14:paraId="53F5AFD1" w14:textId="4D5FD992" w:rsidR="00820D3D" w:rsidRPr="00157370" w:rsidRDefault="00820D3D" w:rsidP="00FE2271">
      <w:pPr>
        <w:jc w:val="both"/>
        <w:rPr>
          <w:color w:val="auto"/>
        </w:rPr>
      </w:pPr>
      <w:r w:rsidRPr="00157370">
        <w:rPr>
          <w:color w:val="auto"/>
        </w:rPr>
        <w:t xml:space="preserve">To </w:t>
      </w:r>
      <w:r w:rsidR="00E35241" w:rsidRPr="0024623C">
        <w:rPr>
          <w:color w:val="auto"/>
          <w:highlight w:val="green"/>
        </w:rPr>
        <w:t>accede</w:t>
      </w:r>
      <w:r w:rsidR="00E35241" w:rsidRPr="000A559C">
        <w:rPr>
          <w:color w:val="auto"/>
        </w:rPr>
        <w:t xml:space="preserve"> to</w:t>
      </w:r>
      <w:r w:rsidRPr="00157370">
        <w:rPr>
          <w:color w:val="auto"/>
        </w:rPr>
        <w:t xml:space="preserve"> the CUSC and have an </w:t>
      </w:r>
      <w:r w:rsidR="003C493F">
        <w:rPr>
          <w:color w:val="auto"/>
        </w:rPr>
        <w:t>a</w:t>
      </w:r>
      <w:r w:rsidRPr="000A559C">
        <w:rPr>
          <w:color w:val="auto"/>
        </w:rPr>
        <w:t>greement</w:t>
      </w:r>
      <w:r w:rsidRPr="00157370">
        <w:rPr>
          <w:color w:val="auto"/>
        </w:rPr>
        <w:t xml:space="preserve"> with </w:t>
      </w:r>
      <w:r w:rsidR="00C8246A" w:rsidRPr="0024623C">
        <w:rPr>
          <w:color w:val="auto"/>
          <w:highlight w:val="green"/>
        </w:rPr>
        <w:t>NG</w:t>
      </w:r>
      <w:r w:rsidRPr="0024623C">
        <w:rPr>
          <w:color w:val="auto"/>
          <w:highlight w:val="green"/>
        </w:rPr>
        <w:t>ESO</w:t>
      </w:r>
      <w:r w:rsidRPr="00157370">
        <w:rPr>
          <w:color w:val="auto"/>
        </w:rPr>
        <w:t>.  A condition of signing the CUSC will necessitate the need for that Party to also meet the applicable requirements of the Grid Code.  In satisfying the requirements of the Grid Code, any one of these parties</w:t>
      </w:r>
      <w:del w:id="1501" w:author="Johnson (ESO), Antony" w:date="2023-02-23T12:39:00Z">
        <w:r w:rsidRPr="00157370" w:rsidDel="00D51912">
          <w:rPr>
            <w:color w:val="auto"/>
          </w:rPr>
          <w:delText xml:space="preserve"> </w:delText>
        </w:r>
      </w:del>
      <w:r w:rsidRPr="00157370">
        <w:rPr>
          <w:color w:val="auto"/>
        </w:rPr>
        <w:t xml:space="preserve"> will satisfy the requirements of EU NCER.</w:t>
      </w:r>
    </w:p>
    <w:p w14:paraId="34FFB835" w14:textId="5164EBE7" w:rsidR="00456F5A" w:rsidRPr="0024623C" w:rsidRDefault="00456F5A" w:rsidP="00FE2271">
      <w:pPr>
        <w:jc w:val="both"/>
        <w:rPr>
          <w:color w:val="auto"/>
          <w:highlight w:val="green"/>
        </w:rPr>
      </w:pPr>
      <w:r w:rsidRPr="0024623C">
        <w:rPr>
          <w:color w:val="auto"/>
          <w:highlight w:val="green"/>
        </w:rPr>
        <w:t xml:space="preserve">Network Operators are </w:t>
      </w:r>
      <w:r w:rsidR="00425E3A" w:rsidRPr="0024623C">
        <w:rPr>
          <w:color w:val="auto"/>
          <w:highlight w:val="green"/>
        </w:rPr>
        <w:t xml:space="preserve">not Significant Grid User’s (SGU’s) however </w:t>
      </w:r>
      <w:r w:rsidR="008528C2" w:rsidRPr="0024623C">
        <w:rPr>
          <w:color w:val="auto"/>
          <w:highlight w:val="green"/>
        </w:rPr>
        <w:t>as they are CUSC Parties they would fall under the requirements of the EU NCER.</w:t>
      </w:r>
      <w:r w:rsidRPr="0024623C">
        <w:rPr>
          <w:color w:val="auto"/>
          <w:highlight w:val="green"/>
        </w:rPr>
        <w:t xml:space="preserve"> </w:t>
      </w:r>
    </w:p>
    <w:p w14:paraId="21BF287C" w14:textId="2394222E" w:rsidR="00E70414" w:rsidRPr="000A559C" w:rsidRDefault="00E70414" w:rsidP="00FE2271">
      <w:pPr>
        <w:jc w:val="both"/>
        <w:rPr>
          <w:color w:val="auto"/>
        </w:rPr>
      </w:pPr>
      <w:r w:rsidRPr="0024623C">
        <w:rPr>
          <w:color w:val="auto"/>
          <w:highlight w:val="green"/>
        </w:rPr>
        <w:t xml:space="preserve">A </w:t>
      </w:r>
      <w:r w:rsidR="00E6783F" w:rsidRPr="0024623C">
        <w:rPr>
          <w:color w:val="auto"/>
          <w:highlight w:val="green"/>
        </w:rPr>
        <w:t>non-CUSC Party would only be required to satisfy the requirements of the EU NCER</w:t>
      </w:r>
      <w:r w:rsidR="00371D6F" w:rsidRPr="0024623C">
        <w:rPr>
          <w:color w:val="auto"/>
          <w:highlight w:val="green"/>
        </w:rPr>
        <w:t xml:space="preserve"> where that party has a formal </w:t>
      </w:r>
      <w:r w:rsidR="00456F5A" w:rsidRPr="0024623C">
        <w:rPr>
          <w:color w:val="auto"/>
          <w:highlight w:val="green"/>
        </w:rPr>
        <w:t xml:space="preserve">binding </w:t>
      </w:r>
      <w:r w:rsidR="00371D6F" w:rsidRPr="0024623C">
        <w:rPr>
          <w:color w:val="auto"/>
          <w:highlight w:val="green"/>
        </w:rPr>
        <w:t>contract with NGESO to</w:t>
      </w:r>
      <w:r w:rsidR="00456F5A" w:rsidRPr="0024623C">
        <w:rPr>
          <w:color w:val="auto"/>
          <w:highlight w:val="green"/>
        </w:rPr>
        <w:t xml:space="preserve"> provide one or more measures of the System Defence Plan.</w:t>
      </w:r>
      <w:r w:rsidR="00371D6F" w:rsidRPr="000A559C">
        <w:rPr>
          <w:color w:val="auto"/>
        </w:rPr>
        <w:t xml:space="preserve"> </w:t>
      </w:r>
      <w:r w:rsidR="00E6783F" w:rsidRPr="000A559C">
        <w:rPr>
          <w:color w:val="auto"/>
        </w:rPr>
        <w:t xml:space="preserve"> </w:t>
      </w:r>
    </w:p>
    <w:p w14:paraId="26CDE3DD" w14:textId="596B1EAC" w:rsidR="00E70414" w:rsidRPr="000A559C" w:rsidRDefault="00E70414" w:rsidP="00FE2271">
      <w:pPr>
        <w:jc w:val="both"/>
        <w:rPr>
          <w:color w:val="auto"/>
        </w:rPr>
      </w:pPr>
    </w:p>
    <w:p w14:paraId="7D848605" w14:textId="712A8277" w:rsidR="00E6783F" w:rsidRPr="00A54FF6" w:rsidRDefault="00E6783F" w:rsidP="00FE2271">
      <w:pPr>
        <w:jc w:val="both"/>
        <w:rPr>
          <w:color w:val="auto"/>
          <w:u w:val="single"/>
        </w:rPr>
      </w:pPr>
      <w:r w:rsidRPr="0024623C">
        <w:rPr>
          <w:color w:val="auto"/>
          <w:highlight w:val="green"/>
          <w:u w:val="single"/>
        </w:rPr>
        <w:t>Non-CUSC Parties</w:t>
      </w:r>
    </w:p>
    <w:p w14:paraId="1366D1F3" w14:textId="446C120E" w:rsidR="00820D3D" w:rsidRPr="00157370" w:rsidRDefault="00C15B2A" w:rsidP="00FE2271">
      <w:pPr>
        <w:jc w:val="both"/>
        <w:rPr>
          <w:color w:val="auto"/>
        </w:rPr>
      </w:pPr>
      <w:r w:rsidRPr="0024623C">
        <w:rPr>
          <w:color w:val="auto"/>
          <w:highlight w:val="green"/>
        </w:rPr>
        <w:t>A</w:t>
      </w:r>
      <w:r w:rsidR="00820D3D" w:rsidRPr="0024623C">
        <w:rPr>
          <w:color w:val="auto"/>
          <w:highlight w:val="green"/>
        </w:rPr>
        <w:t xml:space="preserve"> non</w:t>
      </w:r>
      <w:r w:rsidR="008A1E53">
        <w:rPr>
          <w:color w:val="auto"/>
        </w:rPr>
        <w:t>-</w:t>
      </w:r>
      <w:r w:rsidR="00820D3D" w:rsidRPr="00157370">
        <w:rPr>
          <w:color w:val="auto"/>
        </w:rPr>
        <w:t>CUSC Party would include one of the following categories, unless that Party has opted to sign the CUSC:</w:t>
      </w:r>
    </w:p>
    <w:p w14:paraId="6A9115C4" w14:textId="74671F3A"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A54FF6">
        <w:rPr>
          <w:color w:val="auto"/>
        </w:rPr>
        <w:t>who</w:t>
      </w:r>
      <w:r w:rsidR="005C411A" w:rsidRPr="00157370">
        <w:rPr>
          <w:color w:val="auto"/>
        </w:rPr>
        <w:t xml:space="preserve"> </w:t>
      </w:r>
      <w:r w:rsidRPr="00157370">
        <w:rPr>
          <w:color w:val="auto"/>
        </w:rPr>
        <w:t>owns or operates a Licence Exempt Embedded Medium Power Station (LEEMPS</w:t>
      </w:r>
      <w:r w:rsidRPr="00A54FF6">
        <w:rPr>
          <w:color w:val="auto"/>
        </w:rPr>
        <w:t>)</w:t>
      </w:r>
      <w:r w:rsidR="00101C10">
        <w:rPr>
          <w:color w:val="auto"/>
        </w:rPr>
        <w:t>;</w:t>
      </w:r>
    </w:p>
    <w:p w14:paraId="5AFCECC6" w14:textId="0AC4C38A"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A54FF6">
        <w:rPr>
          <w:color w:val="auto"/>
        </w:rPr>
        <w:t>who</w:t>
      </w:r>
      <w:r w:rsidR="005C411A" w:rsidRPr="00157370">
        <w:rPr>
          <w:color w:val="auto"/>
        </w:rPr>
        <w:t xml:space="preserve"> </w:t>
      </w:r>
      <w:r w:rsidRPr="00157370">
        <w:rPr>
          <w:color w:val="auto"/>
        </w:rPr>
        <w:t>owns or operates an Embedded Small Power Station</w:t>
      </w:r>
      <w:r w:rsidR="00101C10">
        <w:rPr>
          <w:color w:val="auto"/>
        </w:rPr>
        <w:t>;</w:t>
      </w:r>
    </w:p>
    <w:p w14:paraId="34144956" w14:textId="56866814" w:rsidR="00820D3D" w:rsidRPr="00157370" w:rsidRDefault="00820D3D" w:rsidP="00157370">
      <w:pPr>
        <w:pStyle w:val="ListParagraph"/>
        <w:numPr>
          <w:ilvl w:val="0"/>
          <w:numId w:val="66"/>
        </w:numPr>
        <w:jc w:val="both"/>
        <w:rPr>
          <w:color w:val="auto"/>
        </w:rPr>
      </w:pPr>
      <w:r w:rsidRPr="00157370">
        <w:rPr>
          <w:color w:val="auto"/>
        </w:rPr>
        <w:t xml:space="preserve">A Demand Response Provider who may have a commercial contract with </w:t>
      </w:r>
      <w:r w:rsidR="00C8246A" w:rsidRPr="0024623C">
        <w:rPr>
          <w:color w:val="auto"/>
          <w:highlight w:val="green"/>
        </w:rPr>
        <w:t>NG</w:t>
      </w:r>
      <w:r w:rsidRPr="0024623C">
        <w:rPr>
          <w:color w:val="auto"/>
          <w:highlight w:val="green"/>
        </w:rPr>
        <w:t>ESO</w:t>
      </w:r>
      <w:r w:rsidRPr="00A54FF6">
        <w:rPr>
          <w:color w:val="auto"/>
        </w:rPr>
        <w:t xml:space="preserve"> </w:t>
      </w:r>
      <w:r w:rsidRPr="00157370">
        <w:rPr>
          <w:color w:val="auto"/>
        </w:rPr>
        <w:t>to provide Commercial Ancillary Services but has not signed the CUSC</w:t>
      </w:r>
      <w:r w:rsidR="00101C10">
        <w:rPr>
          <w:color w:val="auto"/>
        </w:rPr>
        <w:t>;</w:t>
      </w:r>
    </w:p>
    <w:p w14:paraId="094E472E" w14:textId="6B122BF7" w:rsidR="00820D3D" w:rsidRPr="00157370" w:rsidRDefault="00820D3D" w:rsidP="00157370">
      <w:pPr>
        <w:pStyle w:val="ListParagraph"/>
        <w:numPr>
          <w:ilvl w:val="0"/>
          <w:numId w:val="66"/>
        </w:numPr>
        <w:jc w:val="both"/>
        <w:rPr>
          <w:color w:val="auto"/>
        </w:rPr>
      </w:pPr>
      <w:r w:rsidRPr="00157370">
        <w:rPr>
          <w:color w:val="auto"/>
        </w:rPr>
        <w:t>A HVDC System Owner who owns and operates an HVDC System and that HVDC System in Embedded and has a Connection Point below 110kV and has not signed the CUSC</w:t>
      </w:r>
      <w:r w:rsidR="00101C10">
        <w:rPr>
          <w:color w:val="auto"/>
        </w:rPr>
        <w:t>;</w:t>
      </w:r>
    </w:p>
    <w:p w14:paraId="1B0D6882" w14:textId="0BDCE3F9" w:rsidR="00820D3D" w:rsidRPr="00157370" w:rsidRDefault="00820D3D" w:rsidP="00157370">
      <w:pPr>
        <w:pStyle w:val="ListParagraph"/>
        <w:numPr>
          <w:ilvl w:val="0"/>
          <w:numId w:val="66"/>
        </w:numPr>
        <w:jc w:val="both"/>
        <w:rPr>
          <w:color w:val="auto"/>
        </w:rPr>
      </w:pPr>
      <w:r w:rsidRPr="00C7271A">
        <w:rPr>
          <w:color w:val="auto"/>
        </w:rPr>
        <w:lastRenderedPageBreak/>
        <w:t>A</w:t>
      </w:r>
      <w:r w:rsidRPr="00157370">
        <w:rPr>
          <w:color w:val="auto"/>
        </w:rPr>
        <w:t xml:space="preserve"> DC Converter Station Owner who owns and operates a DC Converter Station and that DC Converter Station is not connected to the Transmission System and has a rating of less than 50MW and has not signed the CUSC</w:t>
      </w:r>
      <w:r w:rsidR="00101C10">
        <w:rPr>
          <w:color w:val="auto"/>
        </w:rPr>
        <w:t>; or</w:t>
      </w:r>
    </w:p>
    <w:p w14:paraId="6C6F10ED" w14:textId="02C85B2D"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C7271A">
        <w:rPr>
          <w:color w:val="auto"/>
        </w:rPr>
        <w:t>who</w:t>
      </w:r>
      <w:r w:rsidRPr="00157370">
        <w:rPr>
          <w:color w:val="auto"/>
        </w:rPr>
        <w:t xml:space="preserve"> owns or operates an Electricity Storage Module and that Electricity Storage Module is part of an Embedded Medium Power Station or Embedded Small Power Station and that Generator has not signed the CUSC. </w:t>
      </w:r>
    </w:p>
    <w:p w14:paraId="5E79E93F" w14:textId="0AA399AB" w:rsidR="008D0873" w:rsidRPr="00582056" w:rsidRDefault="008D0873" w:rsidP="00157370">
      <w:pPr>
        <w:jc w:val="both"/>
        <w:rPr>
          <w:color w:val="auto"/>
        </w:rPr>
      </w:pPr>
      <w:r w:rsidRPr="00582056">
        <w:rPr>
          <w:color w:val="auto"/>
        </w:rPr>
        <w:t xml:space="preserve">For the avoidance of doubt, a </w:t>
      </w:r>
      <w:r w:rsidRPr="008347AF">
        <w:rPr>
          <w:color w:val="auto"/>
          <w:highlight w:val="green"/>
        </w:rPr>
        <w:t>Non-CUSC Party would not be bound</w:t>
      </w:r>
      <w:r w:rsidRPr="00582056">
        <w:rPr>
          <w:color w:val="auto"/>
        </w:rPr>
        <w:t xml:space="preserve"> by the requirements of the EU NCER </w:t>
      </w:r>
      <w:r w:rsidRPr="008347AF">
        <w:rPr>
          <w:color w:val="auto"/>
          <w:highlight w:val="green"/>
        </w:rPr>
        <w:t xml:space="preserve">unless that Non-CUSC Party </w:t>
      </w:r>
      <w:r w:rsidRPr="008347AF">
        <w:rPr>
          <w:rFonts w:cstheme="minorHAnsi"/>
          <w:color w:val="auto"/>
          <w:sz w:val="18"/>
          <w:szCs w:val="18"/>
          <w:highlight w:val="green"/>
        </w:rPr>
        <w:t>has a contract</w:t>
      </w:r>
      <w:r w:rsidRPr="008347AF">
        <w:rPr>
          <w:color w:val="auto"/>
          <w:sz w:val="18"/>
          <w:highlight w:val="green"/>
        </w:rPr>
        <w:t xml:space="preserve"> with NGESO</w:t>
      </w:r>
      <w:r w:rsidRPr="008347AF">
        <w:rPr>
          <w:rFonts w:cstheme="minorHAnsi"/>
          <w:color w:val="auto"/>
          <w:sz w:val="18"/>
          <w:szCs w:val="18"/>
          <w:highlight w:val="green"/>
        </w:rPr>
        <w:t xml:space="preserve"> to provide a Defence Service.</w:t>
      </w:r>
    </w:p>
    <w:p w14:paraId="7BE93BCC" w14:textId="5AB15A92" w:rsidR="00820D3D" w:rsidRPr="00157370" w:rsidDel="00571B5C" w:rsidRDefault="00820D3D" w:rsidP="00820D3D">
      <w:pPr>
        <w:rPr>
          <w:del w:id="1502" w:author="Halford(ESO), David" w:date="2022-12-28T13:34:00Z"/>
          <w:color w:val="auto"/>
        </w:rPr>
      </w:pPr>
    </w:p>
    <w:p w14:paraId="3E8D48F4" w14:textId="23FEBC19" w:rsidR="000226A1" w:rsidRPr="00157370" w:rsidDel="0009017F" w:rsidRDefault="000226A1" w:rsidP="008F2821">
      <w:pPr>
        <w:jc w:val="both"/>
        <w:rPr>
          <w:del w:id="1503" w:author="Johnson (ESO), Antony" w:date="2023-01-23T15:26:00Z"/>
          <w:color w:val="auto"/>
        </w:rPr>
      </w:pPr>
      <w:del w:id="1504" w:author="Johnson (ESO), Antony" w:date="2023-01-23T15:26:00Z">
        <w:r w:rsidRPr="00157370" w:rsidDel="0009017F">
          <w:rPr>
            <w:color w:val="auto"/>
          </w:rPr>
          <w:br w:type="page"/>
        </w:r>
      </w:del>
    </w:p>
    <w:p w14:paraId="4D347D20" w14:textId="24FD8423" w:rsidR="000226A1" w:rsidRDefault="000226A1" w:rsidP="00D81794">
      <w:pPr>
        <w:pStyle w:val="AppendixPageTitle"/>
        <w:framePr w:wrap="notBeside"/>
      </w:pPr>
      <w:bookmarkStart w:id="1505" w:name="_Toc532811336"/>
      <w:bookmarkStart w:id="1506" w:name="_Toc16863256"/>
      <w:bookmarkStart w:id="1507" w:name="_Toc128731922"/>
      <w:r w:rsidRPr="008B5D72">
        <w:lastRenderedPageBreak/>
        <w:t>Appendix</w:t>
      </w:r>
      <w:r>
        <w:t xml:space="preserve"> </w:t>
      </w:r>
      <w:r w:rsidR="0061650E">
        <w:t>B</w:t>
      </w:r>
      <w:r>
        <w:t xml:space="preserve">: High Priority </w:t>
      </w:r>
      <w:r w:rsidR="005E1CE0">
        <w:t>S</w:t>
      </w:r>
      <w:r w:rsidR="007B6B55">
        <w:t xml:space="preserve">ignificant </w:t>
      </w:r>
      <w:r w:rsidR="005E1CE0">
        <w:t>G</w:t>
      </w:r>
      <w:r w:rsidR="007B6B55">
        <w:t xml:space="preserve">rid </w:t>
      </w:r>
      <w:r>
        <w:t>U</w:t>
      </w:r>
      <w:r w:rsidR="007B6B55">
        <w:t>ser</w:t>
      </w:r>
      <w:r w:rsidR="005E1CE0">
        <w:t xml:space="preserve"> list</w:t>
      </w:r>
      <w:bookmarkEnd w:id="1505"/>
      <w:bookmarkEnd w:id="1506"/>
      <w:bookmarkEnd w:id="1507"/>
      <w:r w:rsidRPr="00131901">
        <w:t xml:space="preserve"> </w:t>
      </w:r>
    </w:p>
    <w:p w14:paraId="1621204B" w14:textId="7FB38133" w:rsidR="00820D3D" w:rsidRPr="00157370" w:rsidRDefault="00820D3D" w:rsidP="00820D3D">
      <w:pPr>
        <w:jc w:val="both"/>
        <w:rPr>
          <w:color w:val="auto"/>
        </w:rPr>
      </w:pPr>
      <w:r w:rsidRPr="00157370">
        <w:rPr>
          <w:color w:val="auto"/>
        </w:rPr>
        <w:t xml:space="preserve">Within GB, a High Priority Significant Grid User </w:t>
      </w:r>
      <w:r w:rsidR="005E1CE0" w:rsidRPr="00157370">
        <w:rPr>
          <w:color w:val="auto"/>
        </w:rPr>
        <w:t>is</w:t>
      </w:r>
      <w:r w:rsidRPr="00157370">
        <w:rPr>
          <w:color w:val="auto"/>
        </w:rPr>
        <w:t xml:space="preserve"> classified as:</w:t>
      </w:r>
    </w:p>
    <w:p w14:paraId="0FE09539" w14:textId="07EB04FB" w:rsidR="00820D3D" w:rsidRPr="00157370" w:rsidRDefault="00820D3D" w:rsidP="00157370">
      <w:pPr>
        <w:pStyle w:val="ListParagraph"/>
        <w:numPr>
          <w:ilvl w:val="0"/>
          <w:numId w:val="67"/>
        </w:numPr>
        <w:jc w:val="both"/>
        <w:rPr>
          <w:color w:val="auto"/>
        </w:rPr>
      </w:pPr>
      <w:r w:rsidRPr="00157370">
        <w:rPr>
          <w:color w:val="auto"/>
        </w:rPr>
        <w:t>A Large Power Station connected directly to the National Electricity Transmission System</w:t>
      </w:r>
      <w:r w:rsidR="008A1E53" w:rsidRPr="00A54FF6">
        <w:rPr>
          <w:color w:val="auto"/>
        </w:rPr>
        <w:t xml:space="preserve">; </w:t>
      </w:r>
      <w:r w:rsidRPr="00157370">
        <w:rPr>
          <w:color w:val="auto"/>
        </w:rPr>
        <w:t>or</w:t>
      </w:r>
    </w:p>
    <w:p w14:paraId="35C9531F" w14:textId="27BC309B" w:rsidR="00820D3D" w:rsidRPr="00157370" w:rsidRDefault="00820D3D" w:rsidP="00157370">
      <w:pPr>
        <w:pStyle w:val="ListParagraph"/>
        <w:numPr>
          <w:ilvl w:val="0"/>
          <w:numId w:val="67"/>
        </w:numPr>
        <w:jc w:val="both"/>
        <w:rPr>
          <w:color w:val="auto"/>
        </w:rPr>
      </w:pPr>
      <w:r w:rsidRPr="00157370">
        <w:rPr>
          <w:color w:val="auto"/>
        </w:rPr>
        <w:t>An Embedded Large Power Station</w:t>
      </w:r>
      <w:r w:rsidR="008A1E53" w:rsidRPr="00A54FF6">
        <w:rPr>
          <w:color w:val="auto"/>
        </w:rPr>
        <w:t>.</w:t>
      </w:r>
    </w:p>
    <w:p w14:paraId="07869492" w14:textId="6FB122F8" w:rsidR="00820D3D" w:rsidRPr="00157370" w:rsidRDefault="00820D3D" w:rsidP="00157370">
      <w:pPr>
        <w:jc w:val="both"/>
        <w:rPr>
          <w:color w:val="auto"/>
        </w:rPr>
      </w:pPr>
      <w:r w:rsidRPr="00157370">
        <w:rPr>
          <w:color w:val="auto"/>
        </w:rPr>
        <w:t>For the purposes of this Appendix, Embedded and Large Power Station have the same definition as that defined in the Grid Code</w:t>
      </w:r>
    </w:p>
    <w:p w14:paraId="30A17B9C" w14:textId="2E57D8A2" w:rsidR="000226A1" w:rsidRDefault="000226A1" w:rsidP="00AA3359">
      <w:pPr>
        <w:jc w:val="both"/>
      </w:pPr>
    </w:p>
    <w:p w14:paraId="7B1E8D13" w14:textId="41B115FF" w:rsidR="00AA3359" w:rsidRDefault="00AA3359" w:rsidP="00AA3359">
      <w:pPr>
        <w:jc w:val="both"/>
      </w:pPr>
    </w:p>
    <w:p w14:paraId="3E0FE637" w14:textId="41A5BEAA" w:rsidR="000226A1" w:rsidRDefault="000226A1" w:rsidP="00D81794">
      <w:pPr>
        <w:pStyle w:val="AppendixPageTitle"/>
        <w:framePr w:wrap="notBeside"/>
      </w:pPr>
      <w:bookmarkStart w:id="1508" w:name="_Toc128731923"/>
      <w:bookmarkStart w:id="1509" w:name="_Toc532811337"/>
      <w:bookmarkStart w:id="1510" w:name="_Toc16863257"/>
      <w:r w:rsidRPr="008B5D72">
        <w:lastRenderedPageBreak/>
        <w:t>Appendix</w:t>
      </w:r>
      <w:r>
        <w:t xml:space="preserve"> </w:t>
      </w:r>
      <w:r w:rsidR="005A436B">
        <w:t>C</w:t>
      </w:r>
      <w:r>
        <w:t>: List</w:t>
      </w:r>
      <w:r w:rsidRPr="00131901">
        <w:t xml:space="preserve"> </w:t>
      </w:r>
      <w:r>
        <w:t>of</w:t>
      </w:r>
      <w:r w:rsidRPr="00131901">
        <w:t xml:space="preserve"> </w:t>
      </w:r>
      <w:r>
        <w:t>D</w:t>
      </w:r>
      <w:r w:rsidR="00252951">
        <w:t>istribution Network Operators</w:t>
      </w:r>
      <w:bookmarkEnd w:id="1508"/>
      <w:r w:rsidR="00A824BF">
        <w:t xml:space="preserve"> </w:t>
      </w:r>
      <w:bookmarkEnd w:id="1509"/>
    </w:p>
    <w:p w14:paraId="02FF9DF5" w14:textId="08F15910" w:rsidR="000226A1" w:rsidRDefault="0083178E" w:rsidP="008F2821">
      <w:pPr>
        <w:jc w:val="both"/>
        <w:rPr>
          <w:iCs/>
        </w:rPr>
      </w:pPr>
      <w:r>
        <w:rPr>
          <w:iCs/>
        </w:rPr>
        <w:t>A list of Network Operators</w:t>
      </w:r>
      <w:bookmarkEnd w:id="1510"/>
      <w:r>
        <w:rPr>
          <w:iCs/>
        </w:rPr>
        <w:t xml:space="preserve"> </w:t>
      </w:r>
      <w:ins w:id="1511" w:author="Johnson (ESO), Antony" w:date="2023-01-23T15:27:00Z">
        <w:r w:rsidR="0009017F">
          <w:rPr>
            <w:iCs/>
          </w:rPr>
          <w:t>is</w:t>
        </w:r>
      </w:ins>
      <w:del w:id="1512" w:author="Johnson (ESO), Antony" w:date="2023-01-23T15:27:00Z">
        <w:r w:rsidDel="0009017F">
          <w:rPr>
            <w:iCs/>
          </w:rPr>
          <w:delText>are</w:delText>
        </w:r>
      </w:del>
      <w:r>
        <w:rPr>
          <w:iCs/>
        </w:rPr>
        <w:t xml:space="preserve"> available from Ofgem’s website which is available from the following link.</w:t>
      </w:r>
    </w:p>
    <w:p w14:paraId="0D3223AE" w14:textId="15262EE8" w:rsidR="0083178E" w:rsidRDefault="0083178E" w:rsidP="008F2821">
      <w:pPr>
        <w:jc w:val="both"/>
        <w:rPr>
          <w:iCs/>
        </w:rPr>
      </w:pPr>
    </w:p>
    <w:p w14:paraId="74E22A9B" w14:textId="6A7C8D2B" w:rsidR="0083178E" w:rsidRDefault="00146122" w:rsidP="000226A1">
      <w:hyperlink r:id="rId22" w:history="1">
        <w:r w:rsidR="0083178E">
          <w:rPr>
            <w:rStyle w:val="Hyperlink"/>
          </w:rPr>
          <w:t>https://www.ofgem.gov.uk/system/files/docs/2019/08/electricity_registered_or_service_addresses_new.pdf</w:t>
        </w:r>
      </w:hyperlink>
    </w:p>
    <w:p w14:paraId="47409827" w14:textId="77777777" w:rsidR="0083178E" w:rsidRPr="002C1509" w:rsidRDefault="0083178E" w:rsidP="000226A1">
      <w:pPr>
        <w:rPr>
          <w:iCs/>
        </w:rPr>
      </w:pPr>
    </w:p>
    <w:p w14:paraId="341ABFE1" w14:textId="77777777" w:rsidR="000226A1" w:rsidRPr="001C4901" w:rsidRDefault="000226A1" w:rsidP="000226A1"/>
    <w:p w14:paraId="013FEF1D" w14:textId="77777777" w:rsidR="000226A1" w:rsidRDefault="000226A1" w:rsidP="000226A1">
      <w:r>
        <w:br w:type="page"/>
      </w:r>
    </w:p>
    <w:p w14:paraId="0CC4CCE2" w14:textId="124C576A" w:rsidR="000226A1" w:rsidRDefault="000226A1" w:rsidP="00D81794">
      <w:pPr>
        <w:pStyle w:val="AppendixPageTitle"/>
        <w:framePr w:wrap="notBeside"/>
      </w:pPr>
      <w:bookmarkStart w:id="1513" w:name="_Toc532811338"/>
      <w:bookmarkStart w:id="1514" w:name="_Toc16863258"/>
      <w:bookmarkStart w:id="1515" w:name="_Toc128731924"/>
      <w:r>
        <w:lastRenderedPageBreak/>
        <w:t xml:space="preserve">Appendix </w:t>
      </w:r>
      <w:r w:rsidR="005A436B">
        <w:t>D</w:t>
      </w:r>
      <w:r>
        <w:t>: Glossary</w:t>
      </w:r>
      <w:bookmarkEnd w:id="1513"/>
      <w:bookmarkEnd w:id="1514"/>
      <w:bookmarkEnd w:id="1515"/>
    </w:p>
    <w:p w14:paraId="74F4A70F" w14:textId="77777777" w:rsidR="000226A1" w:rsidRDefault="000226A1" w:rsidP="008F2821">
      <w:pPr>
        <w:jc w:val="both"/>
      </w:pPr>
      <w:r>
        <w:t>These definitions have been sourced from the Electricity Transmission Licence, the Grid Code Glossary and Definitions, the Network Code Emergency and Restoration and the European Union Emissions Trading Scheme website.</w:t>
      </w:r>
    </w:p>
    <w:p w14:paraId="68B9CF30" w14:textId="77777777" w:rsidR="000226A1" w:rsidRDefault="000226A1" w:rsidP="008F2821">
      <w:pPr>
        <w:jc w:val="both"/>
      </w:pPr>
    </w:p>
    <w:tbl>
      <w:tblPr>
        <w:tblStyle w:val="TableGrid"/>
        <w:tblW w:w="5003" w:type="pct"/>
        <w:tblLook w:val="04A0" w:firstRow="1" w:lastRow="0" w:firstColumn="1" w:lastColumn="0" w:noHBand="0" w:noVBand="1"/>
      </w:tblPr>
      <w:tblGrid>
        <w:gridCol w:w="1561"/>
        <w:gridCol w:w="5349"/>
      </w:tblGrid>
      <w:tr w:rsidR="00C87D2B" w:rsidRPr="00C87D2B" w14:paraId="5B04B5B9" w14:textId="77777777" w:rsidTr="00542AB8">
        <w:trPr>
          <w:ins w:id="1516" w:author="Antony Johnson" w:date="2022-11-20T15:37:00Z"/>
        </w:trPr>
        <w:tc>
          <w:tcPr>
            <w:tcW w:w="1561" w:type="dxa"/>
          </w:tcPr>
          <w:p w14:paraId="293C235F" w14:textId="071E9236" w:rsidR="00542AB8" w:rsidRPr="00C87D2B" w:rsidRDefault="00542AB8" w:rsidP="00542AB8">
            <w:pPr>
              <w:jc w:val="both"/>
              <w:rPr>
                <w:ins w:id="1517" w:author="Antony Johnson" w:date="2022-11-20T15:37:00Z"/>
                <w:rFonts w:ascii="Arial" w:eastAsia="Times New Roman" w:hAnsi="Arial" w:cs="Arial"/>
                <w:snapToGrid w:val="0"/>
                <w:color w:val="auto"/>
              </w:rPr>
            </w:pPr>
            <w:ins w:id="1518" w:author="Antony Johnson" w:date="2022-11-20T15:38:00Z">
              <w:del w:id="1519" w:author="Johnson (ESO), Antony" w:date="2023-02-23T12:40:00Z">
                <w:r w:rsidRPr="00C87D2B" w:rsidDel="004F65F4">
                  <w:rPr>
                    <w:rFonts w:ascii="Arial" w:eastAsia="Times New Roman" w:hAnsi="Arial" w:cs="Arial"/>
                    <w:snapToGrid w:val="0"/>
                    <w:color w:val="auto"/>
                  </w:rPr>
                  <w:delText>A</w:delText>
                </w:r>
                <w:r w:rsidRPr="00436C9C" w:rsidDel="004F65F4">
                  <w:rPr>
                    <w:rFonts w:ascii="Arial" w:eastAsia="Times New Roman" w:hAnsi="Arial" w:cs="Arial"/>
                    <w:snapToGrid w:val="0"/>
                    <w:color w:val="auto"/>
                  </w:rPr>
                  <w:delText>nch</w:delText>
                </w:r>
                <w:r w:rsidRPr="000C1186" w:rsidDel="004F65F4">
                  <w:rPr>
                    <w:rFonts w:ascii="Arial" w:eastAsia="Times New Roman" w:hAnsi="Arial" w:cs="Arial"/>
                    <w:snapToGrid w:val="0"/>
                    <w:color w:val="auto"/>
                  </w:rPr>
                  <w:delText>or DC</w:delText>
                </w:r>
                <w:r w:rsidRPr="007074AA" w:rsidDel="004F65F4">
                  <w:rPr>
                    <w:rFonts w:ascii="Arial" w:eastAsia="Times New Roman" w:hAnsi="Arial" w:cs="Arial"/>
                    <w:snapToGrid w:val="0"/>
                    <w:color w:val="auto"/>
                  </w:rPr>
                  <w:delText xml:space="preserve"> </w:delText>
                </w:r>
                <w:r w:rsidRPr="00C87D2B" w:rsidDel="004F65F4">
                  <w:rPr>
                    <w:rFonts w:ascii="Arial" w:eastAsia="Times New Roman" w:hAnsi="Arial" w:cs="Arial"/>
                    <w:snapToGrid w:val="0"/>
                    <w:color w:val="auto"/>
                  </w:rPr>
                  <w:delText>Converter Owner</w:delText>
                </w:r>
              </w:del>
            </w:ins>
          </w:p>
        </w:tc>
        <w:tc>
          <w:tcPr>
            <w:tcW w:w="5349" w:type="dxa"/>
          </w:tcPr>
          <w:p w14:paraId="0C423A03" w14:textId="2864CD09" w:rsidR="00542AB8" w:rsidRPr="00C87D2B" w:rsidDel="004F65F4" w:rsidRDefault="00542AB8" w:rsidP="00542AB8">
            <w:pPr>
              <w:spacing w:line="259" w:lineRule="auto"/>
              <w:rPr>
                <w:ins w:id="1520" w:author="Antony Johnson" w:date="2022-11-20T15:38:00Z"/>
                <w:del w:id="1521" w:author="Johnson (ESO), Antony" w:date="2023-02-23T12:40:00Z"/>
                <w:color w:val="auto"/>
              </w:rPr>
            </w:pPr>
            <w:ins w:id="1522" w:author="Antony Johnson" w:date="2022-11-20T15:38:00Z">
              <w:del w:id="1523" w:author="Johnson (ESO), Antony" w:date="2023-02-23T12:40:00Z">
                <w:r w:rsidRPr="00C87D2B" w:rsidDel="004F65F4">
                  <w:rPr>
                    <w:color w:val="auto"/>
                  </w:rPr>
                  <w:delText>As defined in the Glossary and Definitions of the Grid Code.</w:delText>
                </w:r>
              </w:del>
            </w:ins>
          </w:p>
          <w:p w14:paraId="0325C50A" w14:textId="77777777" w:rsidR="00542AB8" w:rsidRPr="000C1186" w:rsidRDefault="00542AB8" w:rsidP="00542AB8">
            <w:pPr>
              <w:spacing w:line="256" w:lineRule="auto"/>
              <w:rPr>
                <w:ins w:id="1524" w:author="Antony Johnson" w:date="2022-11-20T15:37:00Z"/>
                <w:color w:val="auto"/>
              </w:rPr>
            </w:pPr>
          </w:p>
        </w:tc>
      </w:tr>
      <w:tr w:rsidR="00C87D2B" w:rsidRPr="00C87D2B" w14:paraId="433F0A89" w14:textId="77777777" w:rsidTr="00542AB8">
        <w:trPr>
          <w:ins w:id="1525" w:author="Antony Johnson" w:date="2022-11-20T15:38:00Z"/>
        </w:trPr>
        <w:tc>
          <w:tcPr>
            <w:tcW w:w="1561" w:type="dxa"/>
          </w:tcPr>
          <w:p w14:paraId="48C8D1F9" w14:textId="679A4C9D" w:rsidR="00542AB8" w:rsidRPr="00C87D2B" w:rsidRDefault="00542AB8" w:rsidP="00542AB8">
            <w:pPr>
              <w:jc w:val="both"/>
              <w:rPr>
                <w:ins w:id="1526" w:author="Antony Johnson" w:date="2022-11-20T15:38:00Z"/>
                <w:rFonts w:ascii="Arial" w:eastAsia="Times New Roman" w:hAnsi="Arial" w:cs="Arial"/>
                <w:snapToGrid w:val="0"/>
                <w:color w:val="auto"/>
              </w:rPr>
            </w:pPr>
            <w:ins w:id="1527" w:author="Antony Johnson" w:date="2022-11-20T15:38:00Z">
              <w:del w:id="1528" w:author="Johnson (ESO), Antony" w:date="2023-02-23T12:40:00Z">
                <w:r w:rsidRPr="00C87D2B" w:rsidDel="004F65F4">
                  <w:rPr>
                    <w:rFonts w:ascii="Arial" w:eastAsia="Times New Roman" w:hAnsi="Arial" w:cs="Arial"/>
                    <w:snapToGrid w:val="0"/>
                    <w:color w:val="auto"/>
                  </w:rPr>
                  <w:delText>Anchor HVDC System Owner</w:delText>
                </w:r>
              </w:del>
            </w:ins>
          </w:p>
        </w:tc>
        <w:tc>
          <w:tcPr>
            <w:tcW w:w="5349" w:type="dxa"/>
          </w:tcPr>
          <w:p w14:paraId="308C5FC0" w14:textId="1C7FA2EE" w:rsidR="00542AB8" w:rsidRPr="00C87D2B" w:rsidDel="004F65F4" w:rsidRDefault="00542AB8" w:rsidP="00542AB8">
            <w:pPr>
              <w:spacing w:line="259" w:lineRule="auto"/>
              <w:rPr>
                <w:ins w:id="1529" w:author="Antony Johnson" w:date="2022-11-20T15:38:00Z"/>
                <w:del w:id="1530" w:author="Johnson (ESO), Antony" w:date="2023-02-23T12:40:00Z"/>
                <w:color w:val="auto"/>
              </w:rPr>
            </w:pPr>
            <w:ins w:id="1531" w:author="Antony Johnson" w:date="2022-11-20T15:38:00Z">
              <w:del w:id="1532" w:author="Johnson (ESO), Antony" w:date="2023-02-23T12:40:00Z">
                <w:r w:rsidRPr="00C87D2B" w:rsidDel="004F65F4">
                  <w:rPr>
                    <w:color w:val="auto"/>
                  </w:rPr>
                  <w:delText>As defined in the Glossary and Definitions of the Grid Code.</w:delText>
                </w:r>
              </w:del>
            </w:ins>
          </w:p>
          <w:p w14:paraId="5B2C0816" w14:textId="77777777" w:rsidR="00542AB8" w:rsidRPr="000C1186" w:rsidRDefault="00542AB8" w:rsidP="00542AB8">
            <w:pPr>
              <w:spacing w:line="256" w:lineRule="auto"/>
              <w:rPr>
                <w:ins w:id="1533" w:author="Antony Johnson" w:date="2022-11-20T15:38:00Z"/>
                <w:color w:val="auto"/>
              </w:rPr>
            </w:pPr>
          </w:p>
        </w:tc>
      </w:tr>
      <w:tr w:rsidR="00C87D2B" w:rsidRPr="00C87D2B" w14:paraId="3BBB6AD1" w14:textId="77777777" w:rsidTr="00542AB8">
        <w:trPr>
          <w:ins w:id="1534" w:author="Antony Johnson" w:date="2022-11-20T15:38:00Z"/>
        </w:trPr>
        <w:tc>
          <w:tcPr>
            <w:tcW w:w="1561" w:type="dxa"/>
          </w:tcPr>
          <w:p w14:paraId="0A96BBBF" w14:textId="40FA4B40" w:rsidR="00542AB8" w:rsidRPr="00C87D2B" w:rsidRDefault="00542AB8" w:rsidP="00542AB8">
            <w:pPr>
              <w:jc w:val="both"/>
              <w:rPr>
                <w:ins w:id="1535" w:author="Antony Johnson" w:date="2022-11-20T15:38:00Z"/>
                <w:rFonts w:ascii="Arial" w:eastAsia="Times New Roman" w:hAnsi="Arial" w:cs="Arial"/>
                <w:snapToGrid w:val="0"/>
                <w:color w:val="auto"/>
              </w:rPr>
            </w:pPr>
            <w:ins w:id="1536" w:author="Antony Johnson" w:date="2022-11-20T15:38:00Z">
              <w:del w:id="1537" w:author="Johnson (ESO), Antony" w:date="2023-02-23T12:40:00Z">
                <w:r w:rsidRPr="00C87D2B" w:rsidDel="004F65F4">
                  <w:rPr>
                    <w:rFonts w:ascii="Arial" w:eastAsia="Times New Roman" w:hAnsi="Arial" w:cs="Arial"/>
                    <w:snapToGrid w:val="0"/>
                    <w:color w:val="auto"/>
                  </w:rPr>
                  <w:delText>Anchor Plant</w:delText>
                </w:r>
              </w:del>
            </w:ins>
          </w:p>
        </w:tc>
        <w:tc>
          <w:tcPr>
            <w:tcW w:w="5349" w:type="dxa"/>
          </w:tcPr>
          <w:p w14:paraId="45D747D1" w14:textId="5930D222" w:rsidR="00542AB8" w:rsidRPr="00C87D2B" w:rsidDel="004F65F4" w:rsidRDefault="00542AB8" w:rsidP="00542AB8">
            <w:pPr>
              <w:spacing w:line="259" w:lineRule="auto"/>
              <w:rPr>
                <w:ins w:id="1538" w:author="Antony Johnson" w:date="2022-11-20T15:38:00Z"/>
                <w:del w:id="1539" w:author="Johnson (ESO), Antony" w:date="2023-02-23T12:40:00Z"/>
                <w:color w:val="auto"/>
              </w:rPr>
            </w:pPr>
            <w:ins w:id="1540" w:author="Antony Johnson" w:date="2022-11-20T15:38:00Z">
              <w:del w:id="1541" w:author="Johnson (ESO), Antony" w:date="2023-02-23T12:40:00Z">
                <w:r w:rsidRPr="00C87D2B" w:rsidDel="004F65F4">
                  <w:rPr>
                    <w:color w:val="auto"/>
                  </w:rPr>
                  <w:delText>As defined in the Glossary and Definitions of the Grid Code.</w:delText>
                </w:r>
              </w:del>
            </w:ins>
          </w:p>
          <w:p w14:paraId="53AD55A5" w14:textId="77777777" w:rsidR="00542AB8" w:rsidRPr="000C1186" w:rsidRDefault="00542AB8" w:rsidP="00542AB8">
            <w:pPr>
              <w:spacing w:line="256" w:lineRule="auto"/>
              <w:rPr>
                <w:ins w:id="1542" w:author="Antony Johnson" w:date="2022-11-20T15:38:00Z"/>
                <w:color w:val="auto"/>
              </w:rPr>
            </w:pPr>
          </w:p>
        </w:tc>
      </w:tr>
      <w:tr w:rsidR="00C87D2B" w:rsidRPr="00C87D2B" w14:paraId="25BDA221" w14:textId="77777777" w:rsidTr="00542AB8">
        <w:trPr>
          <w:ins w:id="1543" w:author="Antony Johnson" w:date="2022-11-20T15:38:00Z"/>
        </w:trPr>
        <w:tc>
          <w:tcPr>
            <w:tcW w:w="1561" w:type="dxa"/>
          </w:tcPr>
          <w:p w14:paraId="665D1318" w14:textId="45C042DF" w:rsidR="00542AB8" w:rsidRPr="00C87D2B" w:rsidRDefault="00542AB8" w:rsidP="00542AB8">
            <w:pPr>
              <w:jc w:val="both"/>
              <w:rPr>
                <w:ins w:id="1544" w:author="Antony Johnson" w:date="2022-11-20T15:38:00Z"/>
                <w:rFonts w:ascii="Arial" w:eastAsia="Times New Roman" w:hAnsi="Arial" w:cs="Arial"/>
                <w:snapToGrid w:val="0"/>
                <w:color w:val="auto"/>
              </w:rPr>
            </w:pPr>
            <w:ins w:id="1545" w:author="Antony Johnson" w:date="2022-11-20T15:38:00Z">
              <w:del w:id="1546" w:author="Johnson (ESO), Antony" w:date="2023-02-23T12:40:00Z">
                <w:r w:rsidRPr="00C87D2B" w:rsidDel="004F65F4">
                  <w:rPr>
                    <w:rFonts w:ascii="Arial" w:eastAsia="Times New Roman" w:hAnsi="Arial" w:cs="Arial"/>
                    <w:snapToGrid w:val="0"/>
                    <w:color w:val="auto"/>
                  </w:rPr>
                  <w:delText>Anchor Plant Owner</w:delText>
                </w:r>
              </w:del>
            </w:ins>
          </w:p>
        </w:tc>
        <w:tc>
          <w:tcPr>
            <w:tcW w:w="5349" w:type="dxa"/>
          </w:tcPr>
          <w:p w14:paraId="450CC5C4" w14:textId="1964A951" w:rsidR="00542AB8" w:rsidRPr="00C87D2B" w:rsidDel="004F65F4" w:rsidRDefault="00542AB8" w:rsidP="00542AB8">
            <w:pPr>
              <w:spacing w:line="259" w:lineRule="auto"/>
              <w:rPr>
                <w:ins w:id="1547" w:author="Antony Johnson" w:date="2022-11-20T15:38:00Z"/>
                <w:del w:id="1548" w:author="Johnson (ESO), Antony" w:date="2023-02-23T12:40:00Z"/>
                <w:color w:val="auto"/>
              </w:rPr>
            </w:pPr>
            <w:ins w:id="1549" w:author="Antony Johnson" w:date="2022-11-20T15:38:00Z">
              <w:del w:id="1550" w:author="Johnson (ESO), Antony" w:date="2023-02-23T12:40:00Z">
                <w:r w:rsidRPr="00C87D2B" w:rsidDel="004F65F4">
                  <w:rPr>
                    <w:color w:val="auto"/>
                  </w:rPr>
                  <w:delText>As defined in the Glossary and Definitions of the Grid Code.</w:delText>
                </w:r>
              </w:del>
            </w:ins>
          </w:p>
          <w:p w14:paraId="1BB26446" w14:textId="77777777" w:rsidR="00542AB8" w:rsidRPr="000C1186" w:rsidRDefault="00542AB8" w:rsidP="00542AB8">
            <w:pPr>
              <w:spacing w:line="256" w:lineRule="auto"/>
              <w:rPr>
                <w:ins w:id="1551" w:author="Antony Johnson" w:date="2022-11-20T15:38:00Z"/>
                <w:color w:val="auto"/>
              </w:rPr>
            </w:pPr>
          </w:p>
        </w:tc>
      </w:tr>
      <w:tr w:rsidR="00C87D2B" w:rsidRPr="00C87D2B" w14:paraId="35647C47" w14:textId="77777777" w:rsidTr="00542AB8">
        <w:trPr>
          <w:ins w:id="1552" w:author="Antony Johnson" w:date="2022-11-20T15:38:00Z"/>
        </w:trPr>
        <w:tc>
          <w:tcPr>
            <w:tcW w:w="1561" w:type="dxa"/>
          </w:tcPr>
          <w:p w14:paraId="085B0476" w14:textId="47D9021E" w:rsidR="00542AB8" w:rsidRPr="00C87D2B" w:rsidRDefault="00542AB8" w:rsidP="00542AB8">
            <w:pPr>
              <w:jc w:val="both"/>
              <w:rPr>
                <w:ins w:id="1553" w:author="Antony Johnson" w:date="2022-11-20T15:38:00Z"/>
                <w:rFonts w:ascii="Arial" w:eastAsia="Times New Roman" w:hAnsi="Arial" w:cs="Arial"/>
                <w:snapToGrid w:val="0"/>
                <w:color w:val="auto"/>
              </w:rPr>
            </w:pPr>
            <w:ins w:id="1554" w:author="Antony Johnson" w:date="2022-11-20T15:38:00Z">
              <w:del w:id="1555" w:author="Johnson (ESO), Antony" w:date="2023-02-23T12:40:00Z">
                <w:r w:rsidRPr="000C1186" w:rsidDel="004F65F4">
                  <w:rPr>
                    <w:color w:val="auto"/>
                  </w:rPr>
                  <w:delText>Anchor Restoration Contract</w:delText>
                </w:r>
              </w:del>
            </w:ins>
          </w:p>
        </w:tc>
        <w:tc>
          <w:tcPr>
            <w:tcW w:w="5349" w:type="dxa"/>
          </w:tcPr>
          <w:p w14:paraId="5D589968" w14:textId="49EA9814" w:rsidR="00542AB8" w:rsidRPr="007074AA" w:rsidDel="004F65F4" w:rsidRDefault="00542AB8" w:rsidP="00542AB8">
            <w:pPr>
              <w:spacing w:line="259" w:lineRule="auto"/>
              <w:rPr>
                <w:ins w:id="1556" w:author="Antony Johnson" w:date="2022-11-20T15:38:00Z"/>
                <w:del w:id="1557" w:author="Johnson (ESO), Antony" w:date="2023-02-23T12:40:00Z"/>
                <w:color w:val="auto"/>
              </w:rPr>
            </w:pPr>
            <w:ins w:id="1558" w:author="Antony Johnson" w:date="2022-11-20T15:38:00Z">
              <w:del w:id="1559" w:author="Johnson (ESO), Antony" w:date="2023-02-23T12:40:00Z">
                <w:r w:rsidRPr="000C1186" w:rsidDel="004F65F4">
                  <w:rPr>
                    <w:color w:val="auto"/>
                  </w:rPr>
                  <w:delText>As defined in the Glossary and Definitions of the Grid Code.</w:delText>
                </w:r>
              </w:del>
            </w:ins>
          </w:p>
          <w:p w14:paraId="26C6D84B" w14:textId="77777777" w:rsidR="00542AB8" w:rsidRPr="000C1186" w:rsidRDefault="00542AB8" w:rsidP="00542AB8">
            <w:pPr>
              <w:spacing w:line="256" w:lineRule="auto"/>
              <w:rPr>
                <w:ins w:id="1560" w:author="Antony Johnson" w:date="2022-11-20T15:38:00Z"/>
                <w:color w:val="auto"/>
              </w:rPr>
            </w:pPr>
          </w:p>
        </w:tc>
      </w:tr>
      <w:tr w:rsidR="00C87D2B" w:rsidRPr="00C87D2B" w14:paraId="7FC47102" w14:textId="77777777" w:rsidTr="00542AB8">
        <w:trPr>
          <w:ins w:id="1561" w:author="Antony Johnson" w:date="2022-11-20T15:38:00Z"/>
        </w:trPr>
        <w:tc>
          <w:tcPr>
            <w:tcW w:w="1561" w:type="dxa"/>
          </w:tcPr>
          <w:p w14:paraId="2440669F" w14:textId="1C6A00A7" w:rsidR="00542AB8" w:rsidRPr="00C87D2B" w:rsidRDefault="00542AB8" w:rsidP="00542AB8">
            <w:pPr>
              <w:jc w:val="both"/>
              <w:rPr>
                <w:ins w:id="1562" w:author="Antony Johnson" w:date="2022-11-20T15:38:00Z"/>
                <w:rFonts w:ascii="Arial" w:eastAsia="Times New Roman" w:hAnsi="Arial" w:cs="Arial"/>
                <w:snapToGrid w:val="0"/>
                <w:color w:val="auto"/>
              </w:rPr>
            </w:pPr>
            <w:ins w:id="1563" w:author="Antony Johnson" w:date="2022-11-20T15:38:00Z">
              <w:del w:id="1564" w:author="Johnson (ESO), Antony" w:date="2023-02-23T12:40:00Z">
                <w:r w:rsidRPr="000C1186" w:rsidDel="004F65F4">
                  <w:rPr>
                    <w:color w:val="auto"/>
                  </w:rPr>
                  <w:delText>Anchor Restoration Service Provider</w:delText>
                </w:r>
              </w:del>
            </w:ins>
          </w:p>
        </w:tc>
        <w:tc>
          <w:tcPr>
            <w:tcW w:w="5349" w:type="dxa"/>
          </w:tcPr>
          <w:p w14:paraId="0BEA6639" w14:textId="24062FF1" w:rsidR="00542AB8" w:rsidRPr="007074AA" w:rsidDel="004F65F4" w:rsidRDefault="00542AB8" w:rsidP="00542AB8">
            <w:pPr>
              <w:spacing w:line="259" w:lineRule="auto"/>
              <w:rPr>
                <w:ins w:id="1565" w:author="Antony Johnson" w:date="2022-11-20T15:38:00Z"/>
                <w:del w:id="1566" w:author="Johnson (ESO), Antony" w:date="2023-02-23T12:40:00Z"/>
                <w:color w:val="auto"/>
              </w:rPr>
            </w:pPr>
            <w:ins w:id="1567" w:author="Antony Johnson" w:date="2022-11-20T15:38:00Z">
              <w:del w:id="1568" w:author="Johnson (ESO), Antony" w:date="2023-02-23T12:40:00Z">
                <w:r w:rsidRPr="000C1186" w:rsidDel="004F65F4">
                  <w:rPr>
                    <w:color w:val="auto"/>
                  </w:rPr>
                  <w:delText>As defined in the Glossary and Definitions of the Grid Code.</w:delText>
                </w:r>
              </w:del>
            </w:ins>
          </w:p>
          <w:p w14:paraId="55AD989C" w14:textId="77777777" w:rsidR="00542AB8" w:rsidRPr="000C1186" w:rsidRDefault="00542AB8" w:rsidP="00542AB8">
            <w:pPr>
              <w:spacing w:line="256" w:lineRule="auto"/>
              <w:rPr>
                <w:ins w:id="1569" w:author="Antony Johnson" w:date="2022-11-20T15:38:00Z"/>
                <w:color w:val="auto"/>
              </w:rPr>
            </w:pPr>
          </w:p>
        </w:tc>
      </w:tr>
      <w:tr w:rsidR="00C87D2B" w:rsidRPr="00C87D2B" w14:paraId="096F1563" w14:textId="77777777" w:rsidTr="00542AB8">
        <w:tc>
          <w:tcPr>
            <w:tcW w:w="1561" w:type="dxa"/>
          </w:tcPr>
          <w:p w14:paraId="3B4E59DA" w14:textId="77777777" w:rsidR="000226A1" w:rsidRPr="008347AF" w:rsidRDefault="000226A1" w:rsidP="000226A1">
            <w:pPr>
              <w:jc w:val="both"/>
              <w:rPr>
                <w:rFonts w:ascii="Arial" w:eastAsia="Times New Roman" w:hAnsi="Arial" w:cs="Arial"/>
                <w:snapToGrid w:val="0"/>
                <w:color w:val="auto"/>
                <w:highlight w:val="green"/>
              </w:rPr>
            </w:pPr>
            <w:r w:rsidRPr="008347AF">
              <w:rPr>
                <w:rFonts w:ascii="Arial" w:eastAsia="Times New Roman" w:hAnsi="Arial" w:cs="Arial"/>
                <w:snapToGrid w:val="0"/>
                <w:color w:val="auto"/>
                <w:highlight w:val="green"/>
              </w:rPr>
              <w:t xml:space="preserve">Balancing Mechanism </w:t>
            </w:r>
          </w:p>
        </w:tc>
        <w:tc>
          <w:tcPr>
            <w:tcW w:w="5349" w:type="dxa"/>
          </w:tcPr>
          <w:p w14:paraId="1387D032" w14:textId="77777777" w:rsidR="0095341E" w:rsidRPr="008347AF" w:rsidRDefault="0095341E" w:rsidP="0095341E">
            <w:pPr>
              <w:spacing w:line="256" w:lineRule="auto"/>
              <w:rPr>
                <w:color w:val="auto"/>
                <w:highlight w:val="green"/>
              </w:rPr>
            </w:pPr>
            <w:r w:rsidRPr="008347AF">
              <w:rPr>
                <w:color w:val="auto"/>
                <w:highlight w:val="green"/>
              </w:rPr>
              <w:t>As defined in the Glossary and Definitions of the Grid Code.</w:t>
            </w:r>
          </w:p>
          <w:p w14:paraId="47D9CBDF" w14:textId="0C407975"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09D02D39" w14:textId="77777777" w:rsidTr="00542AB8">
        <w:tc>
          <w:tcPr>
            <w:tcW w:w="1561" w:type="dxa"/>
          </w:tcPr>
          <w:p w14:paraId="459BC5EF" w14:textId="7A294C7B" w:rsidR="000226A1" w:rsidRPr="00C87D2B" w:rsidRDefault="00BC6738" w:rsidP="000226A1">
            <w:pPr>
              <w:jc w:val="both"/>
              <w:rPr>
                <w:rFonts w:ascii="Arial" w:eastAsia="Times New Roman" w:hAnsi="Arial" w:cs="Arial"/>
                <w:snapToGrid w:val="0"/>
                <w:color w:val="auto"/>
              </w:rPr>
            </w:pPr>
            <w:ins w:id="1570" w:author="Johnson (ESO), Antony" w:date="2023-02-23T12:47:00Z">
              <w:r>
                <w:rPr>
                  <w:color w:val="auto"/>
                </w:rPr>
                <w:t>DESNZ</w:t>
              </w:r>
            </w:ins>
            <w:del w:id="1571" w:author="Johnson (ESO), Antony" w:date="2023-02-23T12:40:00Z">
              <w:r w:rsidR="000226A1" w:rsidRPr="00C87D2B" w:rsidDel="004F65F4">
                <w:rPr>
                  <w:rFonts w:ascii="Arial" w:eastAsia="Times New Roman" w:hAnsi="Arial" w:cs="Arial"/>
                  <w:snapToGrid w:val="0"/>
                  <w:color w:val="auto"/>
                </w:rPr>
                <w:delText>BEIS</w:delText>
              </w:r>
            </w:del>
          </w:p>
        </w:tc>
        <w:tc>
          <w:tcPr>
            <w:tcW w:w="5349" w:type="dxa"/>
          </w:tcPr>
          <w:p w14:paraId="04052CAE" w14:textId="35FB5FBA"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 xml:space="preserve">Her Majesty’s Government Department for </w:t>
            </w:r>
            <w:ins w:id="1572" w:author="Johnson (ESO), Antony" w:date="2023-02-23T12:42:00Z">
              <w:r w:rsidR="007537CC">
                <w:rPr>
                  <w:rFonts w:ascii="Arial" w:eastAsia="Times New Roman" w:hAnsi="Arial" w:cs="Arial"/>
                  <w:snapToGrid w:val="0"/>
                  <w:color w:val="auto"/>
                </w:rPr>
                <w:t>Energy Security and Net Zero</w:t>
              </w:r>
            </w:ins>
            <w:del w:id="1573" w:author="Johnson (ESO), Antony" w:date="2023-02-23T12:42:00Z">
              <w:r w:rsidRPr="00C87D2B" w:rsidDel="007537CC">
                <w:rPr>
                  <w:rFonts w:ascii="Arial" w:eastAsia="Times New Roman" w:hAnsi="Arial" w:cs="Arial"/>
                  <w:snapToGrid w:val="0"/>
                  <w:color w:val="auto"/>
                </w:rPr>
                <w:delText>Business, Energy and Industrial Strategy</w:delText>
              </w:r>
            </w:del>
            <w:r w:rsidRPr="00C87D2B">
              <w:rPr>
                <w:rFonts w:ascii="Arial" w:eastAsia="Times New Roman" w:hAnsi="Arial" w:cs="Arial"/>
                <w:snapToGrid w:val="0"/>
                <w:color w:val="auto"/>
              </w:rPr>
              <w:t>.</w:t>
            </w:r>
          </w:p>
          <w:p w14:paraId="558FD44B" w14:textId="77777777" w:rsidR="000226A1" w:rsidRPr="00C87D2B" w:rsidRDefault="000226A1" w:rsidP="000226A1">
            <w:pPr>
              <w:jc w:val="both"/>
              <w:rPr>
                <w:rFonts w:ascii="Arial" w:eastAsia="Times New Roman" w:hAnsi="Arial" w:cs="Arial"/>
                <w:snapToGrid w:val="0"/>
                <w:color w:val="auto"/>
              </w:rPr>
            </w:pPr>
          </w:p>
        </w:tc>
      </w:tr>
      <w:tr w:rsidR="00C87D2B" w:rsidRPr="00C87D2B" w14:paraId="15264F56" w14:textId="77777777" w:rsidTr="00542AB8">
        <w:tc>
          <w:tcPr>
            <w:tcW w:w="1561" w:type="dxa"/>
          </w:tcPr>
          <w:p w14:paraId="772E3CEA" w14:textId="5D1ED326" w:rsidR="007F6D35" w:rsidRPr="00C87D2B" w:rsidRDefault="007F6D35" w:rsidP="000226A1">
            <w:pPr>
              <w:jc w:val="both"/>
              <w:rPr>
                <w:rFonts w:ascii="Arial" w:eastAsia="Times New Roman" w:hAnsi="Arial" w:cs="Arial"/>
                <w:snapToGrid w:val="0"/>
                <w:color w:val="auto"/>
              </w:rPr>
            </w:pPr>
            <w:del w:id="1574" w:author="Antony Johnson" w:date="2022-11-20T15:33:00Z">
              <w:r w:rsidRPr="00C87D2B" w:rsidDel="009803EC">
                <w:rPr>
                  <w:rFonts w:ascii="Arial" w:eastAsia="Times New Roman" w:hAnsi="Arial" w:cs="Arial"/>
                  <w:snapToGrid w:val="0"/>
                  <w:color w:val="auto"/>
                </w:rPr>
                <w:delText>Black Start Service Provider</w:delText>
              </w:r>
            </w:del>
          </w:p>
        </w:tc>
        <w:tc>
          <w:tcPr>
            <w:tcW w:w="5349" w:type="dxa"/>
          </w:tcPr>
          <w:p w14:paraId="1C0D60CB" w14:textId="7C537542" w:rsidR="00CB62F5" w:rsidRPr="000C1186" w:rsidDel="009803EC" w:rsidRDefault="00CB62F5" w:rsidP="00CB62F5">
            <w:pPr>
              <w:spacing w:line="256" w:lineRule="auto"/>
              <w:rPr>
                <w:del w:id="1575" w:author="Antony Johnson" w:date="2022-11-20T15:33:00Z"/>
                <w:color w:val="auto"/>
              </w:rPr>
            </w:pPr>
            <w:del w:id="1576" w:author="Antony Johnson" w:date="2022-11-20T15:33:00Z">
              <w:r w:rsidRPr="000C1186" w:rsidDel="009803EC">
                <w:rPr>
                  <w:color w:val="auto"/>
                </w:rPr>
                <w:delText>As defined in the Glossary and Definitions of the Grid Code.</w:delText>
              </w:r>
            </w:del>
          </w:p>
          <w:p w14:paraId="43E3CC6D" w14:textId="28C65E5D" w:rsidR="007F6D35" w:rsidRPr="00436C9C" w:rsidRDefault="006D0F3A" w:rsidP="000226A1">
            <w:pPr>
              <w:jc w:val="both"/>
              <w:rPr>
                <w:rFonts w:ascii="Arial" w:eastAsia="Times New Roman" w:hAnsi="Arial" w:cs="Arial"/>
                <w:snapToGrid w:val="0"/>
                <w:color w:val="auto"/>
              </w:rPr>
            </w:pPr>
            <w:del w:id="1577" w:author="Antony Johnson" w:date="2022-11-20T15:33:00Z">
              <w:r w:rsidRPr="00C87D2B" w:rsidDel="009803EC">
                <w:rPr>
                  <w:rFonts w:ascii="Arial" w:eastAsia="Times New Roman" w:hAnsi="Arial" w:cs="Arial"/>
                  <w:snapToGrid w:val="0"/>
                  <w:color w:val="auto"/>
                </w:rPr>
                <w:delText xml:space="preserve"> </w:delText>
              </w:r>
            </w:del>
          </w:p>
        </w:tc>
      </w:tr>
      <w:tr w:rsidR="00C87D2B" w:rsidRPr="00C87D2B" w14:paraId="15ACC41A" w14:textId="77777777" w:rsidTr="00542AB8">
        <w:tc>
          <w:tcPr>
            <w:tcW w:w="1561" w:type="dxa"/>
          </w:tcPr>
          <w:p w14:paraId="12638D5F" w14:textId="77777777"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BM Participant</w:t>
            </w:r>
          </w:p>
        </w:tc>
        <w:tc>
          <w:tcPr>
            <w:tcW w:w="5349" w:type="dxa"/>
          </w:tcPr>
          <w:p w14:paraId="0BE4014C" w14:textId="77777777" w:rsidR="00C801CD" w:rsidRPr="008347AF" w:rsidRDefault="00C801CD" w:rsidP="00C801CD">
            <w:pPr>
              <w:spacing w:line="256" w:lineRule="auto"/>
              <w:rPr>
                <w:color w:val="auto"/>
                <w:highlight w:val="green"/>
              </w:rPr>
            </w:pPr>
            <w:r w:rsidRPr="008347AF">
              <w:rPr>
                <w:color w:val="auto"/>
                <w:highlight w:val="green"/>
              </w:rPr>
              <w:t>As defined in the Glossary and Definitions of the Grid Code.</w:t>
            </w:r>
          </w:p>
          <w:p w14:paraId="103328B1" w14:textId="35423F9A"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1A6072A5" w14:textId="77777777" w:rsidTr="00542AB8">
        <w:tc>
          <w:tcPr>
            <w:tcW w:w="1561" w:type="dxa"/>
          </w:tcPr>
          <w:p w14:paraId="7C1EE811" w14:textId="29944E38" w:rsidR="007B436F" w:rsidRPr="00C87D2B" w:rsidRDefault="007B436F"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CUSC Contract</w:t>
            </w:r>
          </w:p>
        </w:tc>
        <w:tc>
          <w:tcPr>
            <w:tcW w:w="5349" w:type="dxa"/>
          </w:tcPr>
          <w:p w14:paraId="0BC5030F" w14:textId="77777777" w:rsidR="00526EF0" w:rsidRPr="000C1186" w:rsidRDefault="00526EF0" w:rsidP="00526EF0">
            <w:pPr>
              <w:spacing w:line="256" w:lineRule="auto"/>
              <w:rPr>
                <w:color w:val="auto"/>
              </w:rPr>
            </w:pPr>
            <w:r w:rsidRPr="008347AF">
              <w:rPr>
                <w:color w:val="auto"/>
                <w:highlight w:val="green"/>
              </w:rPr>
              <w:t>As defined in the Glossary and Definitions of the Grid Code.</w:t>
            </w:r>
          </w:p>
          <w:p w14:paraId="48B9C8FD" w14:textId="00FB33EA" w:rsidR="007B436F" w:rsidRPr="00C87D2B" w:rsidRDefault="007B436F" w:rsidP="000226A1">
            <w:pPr>
              <w:jc w:val="both"/>
              <w:rPr>
                <w:rFonts w:ascii="Arial" w:eastAsia="Times New Roman" w:hAnsi="Arial" w:cs="Arial"/>
                <w:snapToGrid w:val="0"/>
                <w:color w:val="auto"/>
              </w:rPr>
            </w:pPr>
          </w:p>
        </w:tc>
      </w:tr>
      <w:tr w:rsidR="00C87D2B" w:rsidRPr="00C87D2B" w14:paraId="3D9F5E4F" w14:textId="77777777" w:rsidTr="00542AB8">
        <w:tc>
          <w:tcPr>
            <w:tcW w:w="1561" w:type="dxa"/>
          </w:tcPr>
          <w:p w14:paraId="4D3D9856" w14:textId="1371B12B"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D</w:t>
            </w:r>
            <w:r w:rsidR="003171AB" w:rsidRPr="00C87D2B">
              <w:rPr>
                <w:rFonts w:ascii="Arial" w:eastAsia="Times New Roman" w:hAnsi="Arial" w:cs="Arial"/>
                <w:snapToGrid w:val="0"/>
                <w:color w:val="auto"/>
              </w:rPr>
              <w:t xml:space="preserve">istribution Network </w:t>
            </w:r>
            <w:r w:rsidRPr="00C87D2B">
              <w:rPr>
                <w:rFonts w:ascii="Arial" w:eastAsia="Times New Roman" w:hAnsi="Arial" w:cs="Arial"/>
                <w:snapToGrid w:val="0"/>
                <w:color w:val="auto"/>
              </w:rPr>
              <w:t>O</w:t>
            </w:r>
            <w:r w:rsidR="003171AB" w:rsidRPr="00C87D2B">
              <w:rPr>
                <w:rFonts w:ascii="Arial" w:eastAsia="Times New Roman" w:hAnsi="Arial" w:cs="Arial"/>
                <w:snapToGrid w:val="0"/>
                <w:color w:val="auto"/>
              </w:rPr>
              <w:t>perator</w:t>
            </w:r>
          </w:p>
        </w:tc>
        <w:tc>
          <w:tcPr>
            <w:tcW w:w="5349" w:type="dxa"/>
          </w:tcPr>
          <w:p w14:paraId="4152B63B" w14:textId="77777777" w:rsidR="00350D87" w:rsidRPr="008347AF" w:rsidRDefault="00350D87" w:rsidP="00350D87">
            <w:pPr>
              <w:spacing w:line="259" w:lineRule="auto"/>
              <w:rPr>
                <w:color w:val="auto"/>
                <w:highlight w:val="green"/>
              </w:rPr>
            </w:pPr>
            <w:r w:rsidRPr="008347AF">
              <w:rPr>
                <w:color w:val="auto"/>
                <w:highlight w:val="green"/>
              </w:rPr>
              <w:t>Has the  same definition as a Network Operator as defined in the Glossary and Definitions of the Grid Code.</w:t>
            </w:r>
          </w:p>
          <w:p w14:paraId="4A4E6C59" w14:textId="38B5019F"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170D145B" w14:textId="77777777" w:rsidTr="00AC63F3">
        <w:trPr>
          <w:trHeight w:val="850"/>
          <w:ins w:id="1578" w:author="Antony Johnson" w:date="2022-11-20T15:39:00Z"/>
        </w:trPr>
        <w:tc>
          <w:tcPr>
            <w:tcW w:w="1561" w:type="dxa"/>
          </w:tcPr>
          <w:p w14:paraId="0A7FF0F5" w14:textId="295C7CB6" w:rsidR="00AC63F3" w:rsidRPr="00C87D2B" w:rsidRDefault="00AC63F3" w:rsidP="00AC63F3">
            <w:pPr>
              <w:jc w:val="both"/>
              <w:rPr>
                <w:ins w:id="1579" w:author="Antony Johnson" w:date="2022-11-20T15:39:00Z"/>
                <w:rFonts w:ascii="Arial" w:eastAsia="Times New Roman" w:hAnsi="Arial" w:cs="Arial"/>
                <w:snapToGrid w:val="0"/>
                <w:color w:val="auto"/>
              </w:rPr>
            </w:pPr>
            <w:ins w:id="1580" w:author="Antony Johnson" w:date="2022-11-20T15:40:00Z">
              <w:del w:id="1581" w:author="Johnson (ESO), Antony" w:date="2023-02-23T12:43:00Z">
                <w:r w:rsidRPr="00C87D2B" w:rsidDel="007537CC">
                  <w:rPr>
                    <w:rFonts w:ascii="Arial" w:eastAsia="Times New Roman" w:hAnsi="Arial" w:cs="Arial"/>
                    <w:snapToGrid w:val="0"/>
                    <w:color w:val="auto"/>
                  </w:rPr>
                  <w:delText xml:space="preserve">Distribution Restoration Zone  </w:delText>
                </w:r>
              </w:del>
            </w:ins>
          </w:p>
        </w:tc>
        <w:tc>
          <w:tcPr>
            <w:tcW w:w="5349" w:type="dxa"/>
          </w:tcPr>
          <w:p w14:paraId="1FB253F8" w14:textId="201D9150" w:rsidR="00AC63F3" w:rsidRPr="00C87D2B" w:rsidDel="007537CC" w:rsidRDefault="00AC63F3" w:rsidP="00AC63F3">
            <w:pPr>
              <w:spacing w:line="259" w:lineRule="auto"/>
              <w:rPr>
                <w:ins w:id="1582" w:author="Antony Johnson" w:date="2022-11-20T15:40:00Z"/>
                <w:del w:id="1583" w:author="Johnson (ESO), Antony" w:date="2023-02-23T12:43:00Z"/>
                <w:color w:val="auto"/>
              </w:rPr>
            </w:pPr>
            <w:ins w:id="1584" w:author="Antony Johnson" w:date="2022-11-20T15:40:00Z">
              <w:del w:id="1585" w:author="Johnson (ESO), Antony" w:date="2023-02-23T12:43:00Z">
                <w:r w:rsidRPr="00C87D2B" w:rsidDel="007537CC">
                  <w:rPr>
                    <w:color w:val="auto"/>
                  </w:rPr>
                  <w:delText>As defined in the Glossary and Definitions of the Grid Code.</w:delText>
                </w:r>
              </w:del>
            </w:ins>
          </w:p>
          <w:p w14:paraId="694BABDC" w14:textId="77777777" w:rsidR="00AC63F3" w:rsidRPr="00C87D2B" w:rsidRDefault="00AC63F3" w:rsidP="00AC63F3">
            <w:pPr>
              <w:jc w:val="both"/>
              <w:rPr>
                <w:ins w:id="1586" w:author="Antony Johnson" w:date="2022-11-20T15:39:00Z"/>
                <w:rFonts w:ascii="Arial" w:eastAsia="Times New Roman" w:hAnsi="Arial" w:cs="Arial"/>
                <w:snapToGrid w:val="0"/>
                <w:color w:val="auto"/>
              </w:rPr>
            </w:pPr>
          </w:p>
        </w:tc>
      </w:tr>
      <w:tr w:rsidR="00AC63F3" w:rsidRPr="00C87D2B" w14:paraId="087B0F62" w14:textId="77777777" w:rsidTr="00542AB8">
        <w:trPr>
          <w:trHeight w:val="1410"/>
          <w:ins w:id="1587" w:author="Antony Johnson" w:date="2022-11-20T15:39:00Z"/>
        </w:trPr>
        <w:tc>
          <w:tcPr>
            <w:tcW w:w="1561" w:type="dxa"/>
          </w:tcPr>
          <w:p w14:paraId="63B7EE17" w14:textId="39FD2BDD" w:rsidR="00AC63F3" w:rsidRPr="00C87D2B" w:rsidRDefault="00AC63F3" w:rsidP="00AC63F3">
            <w:pPr>
              <w:jc w:val="both"/>
              <w:rPr>
                <w:ins w:id="1588" w:author="Antony Johnson" w:date="2022-11-20T15:39:00Z"/>
                <w:rFonts w:ascii="Arial" w:eastAsia="Times New Roman" w:hAnsi="Arial" w:cs="Arial"/>
                <w:snapToGrid w:val="0"/>
                <w:color w:val="auto"/>
              </w:rPr>
            </w:pPr>
            <w:ins w:id="1589" w:author="Antony Johnson" w:date="2022-11-20T15:40:00Z">
              <w:del w:id="1590" w:author="Johnson (ESO), Antony" w:date="2023-02-23T12:43:00Z">
                <w:r w:rsidRPr="00C87D2B" w:rsidDel="007537CC">
                  <w:rPr>
                    <w:rFonts w:ascii="Arial" w:eastAsia="Times New Roman" w:hAnsi="Arial" w:cs="Arial"/>
                    <w:snapToGrid w:val="0"/>
                    <w:color w:val="auto"/>
                  </w:rPr>
                  <w:delText>Distribution Restoration Zone Plan (DRZP)</w:delText>
                </w:r>
              </w:del>
            </w:ins>
          </w:p>
        </w:tc>
        <w:tc>
          <w:tcPr>
            <w:tcW w:w="5349" w:type="dxa"/>
          </w:tcPr>
          <w:p w14:paraId="5A7AA528" w14:textId="3ACF33A6" w:rsidR="00AC63F3" w:rsidRPr="00C87D2B" w:rsidDel="007537CC" w:rsidRDefault="00AC63F3" w:rsidP="00AC63F3">
            <w:pPr>
              <w:spacing w:line="259" w:lineRule="auto"/>
              <w:rPr>
                <w:ins w:id="1591" w:author="Antony Johnson" w:date="2022-11-20T15:40:00Z"/>
                <w:del w:id="1592" w:author="Johnson (ESO), Antony" w:date="2023-02-23T12:43:00Z"/>
                <w:color w:val="auto"/>
              </w:rPr>
            </w:pPr>
            <w:ins w:id="1593" w:author="Antony Johnson" w:date="2022-11-20T15:40:00Z">
              <w:del w:id="1594" w:author="Johnson (ESO), Antony" w:date="2023-02-23T12:43:00Z">
                <w:r w:rsidRPr="00C87D2B" w:rsidDel="007537CC">
                  <w:rPr>
                    <w:color w:val="auto"/>
                  </w:rPr>
                  <w:delText>As defined in the Glossary and Definitions of the Grid Code.</w:delText>
                </w:r>
              </w:del>
            </w:ins>
          </w:p>
          <w:p w14:paraId="2235E410" w14:textId="77777777" w:rsidR="00AC63F3" w:rsidRPr="00C87D2B" w:rsidRDefault="00AC63F3" w:rsidP="00AC63F3">
            <w:pPr>
              <w:jc w:val="both"/>
              <w:rPr>
                <w:ins w:id="1595" w:author="Antony Johnson" w:date="2022-11-20T15:39:00Z"/>
                <w:rFonts w:ascii="Arial" w:eastAsia="Times New Roman" w:hAnsi="Arial" w:cs="Arial"/>
                <w:snapToGrid w:val="0"/>
                <w:color w:val="auto"/>
              </w:rPr>
            </w:pPr>
          </w:p>
        </w:tc>
      </w:tr>
      <w:tr w:rsidR="00C87D2B" w:rsidRPr="00C87D2B" w14:paraId="1E475077" w14:textId="77777777" w:rsidTr="00AC63F3">
        <w:trPr>
          <w:trHeight w:val="975"/>
          <w:ins w:id="1596" w:author="Antony Johnson" w:date="2022-11-20T15:39:00Z"/>
        </w:trPr>
        <w:tc>
          <w:tcPr>
            <w:tcW w:w="1561" w:type="dxa"/>
          </w:tcPr>
          <w:p w14:paraId="731F3523" w14:textId="7CED1A47" w:rsidR="00AC63F3" w:rsidRPr="00C87D2B" w:rsidRDefault="00AC63F3" w:rsidP="00AC63F3">
            <w:pPr>
              <w:jc w:val="both"/>
              <w:rPr>
                <w:ins w:id="1597" w:author="Antony Johnson" w:date="2022-11-20T15:39:00Z"/>
                <w:rFonts w:ascii="Arial" w:eastAsia="Times New Roman" w:hAnsi="Arial" w:cs="Arial"/>
                <w:snapToGrid w:val="0"/>
                <w:color w:val="auto"/>
              </w:rPr>
            </w:pPr>
            <w:ins w:id="1598" w:author="Antony Johnson" w:date="2022-11-20T15:40:00Z">
              <w:del w:id="1599" w:author="Johnson (ESO), Antony" w:date="2023-02-23T12:43:00Z">
                <w:r w:rsidRPr="00C87D2B" w:rsidDel="007537CC">
                  <w:rPr>
                    <w:rFonts w:ascii="Arial" w:eastAsia="Times New Roman" w:hAnsi="Arial" w:cs="Arial"/>
                    <w:snapToGrid w:val="0"/>
                    <w:color w:val="auto"/>
                  </w:rPr>
                  <w:lastRenderedPageBreak/>
                  <w:delText>E</w:delText>
                </w:r>
                <w:r w:rsidRPr="00436C9C" w:rsidDel="007537CC">
                  <w:rPr>
                    <w:rFonts w:ascii="Arial" w:eastAsia="Times New Roman" w:hAnsi="Arial" w:cs="Arial"/>
                    <w:snapToGrid w:val="0"/>
                    <w:color w:val="auto"/>
                  </w:rPr>
                  <w:delText>lec</w:delText>
                </w:r>
                <w:r w:rsidRPr="000C1186" w:rsidDel="007537CC">
                  <w:rPr>
                    <w:rFonts w:ascii="Arial" w:eastAsia="Times New Roman" w:hAnsi="Arial" w:cs="Arial"/>
                    <w:snapToGrid w:val="0"/>
                    <w:color w:val="auto"/>
                  </w:rPr>
                  <w:delText>tric</w:delText>
                </w:r>
                <w:r w:rsidRPr="007074AA" w:rsidDel="007537CC">
                  <w:rPr>
                    <w:rFonts w:ascii="Arial" w:eastAsia="Times New Roman" w:hAnsi="Arial" w:cs="Arial"/>
                    <w:snapToGrid w:val="0"/>
                    <w:color w:val="auto"/>
                  </w:rPr>
                  <w:delText>i</w:delText>
                </w:r>
                <w:r w:rsidRPr="00C87D2B" w:rsidDel="007537CC">
                  <w:rPr>
                    <w:rFonts w:ascii="Arial" w:eastAsia="Times New Roman" w:hAnsi="Arial" w:cs="Arial"/>
                    <w:snapToGrid w:val="0"/>
                    <w:color w:val="auto"/>
                  </w:rPr>
                  <w:delText>ty System Restoration Standard</w:delText>
                </w:r>
              </w:del>
            </w:ins>
          </w:p>
        </w:tc>
        <w:tc>
          <w:tcPr>
            <w:tcW w:w="5349" w:type="dxa"/>
          </w:tcPr>
          <w:p w14:paraId="722524E2" w14:textId="54428AFA" w:rsidR="00AC63F3" w:rsidRPr="00C87D2B" w:rsidDel="007537CC" w:rsidRDefault="00AC63F3" w:rsidP="00AC63F3">
            <w:pPr>
              <w:spacing w:line="259" w:lineRule="auto"/>
              <w:rPr>
                <w:ins w:id="1600" w:author="Antony Johnson" w:date="2022-11-20T15:40:00Z"/>
                <w:del w:id="1601" w:author="Johnson (ESO), Antony" w:date="2023-02-23T12:43:00Z"/>
                <w:color w:val="auto"/>
              </w:rPr>
            </w:pPr>
            <w:ins w:id="1602" w:author="Antony Johnson" w:date="2022-11-20T15:40:00Z">
              <w:del w:id="1603" w:author="Johnson (ESO), Antony" w:date="2023-02-23T12:43:00Z">
                <w:r w:rsidRPr="00C87D2B" w:rsidDel="007537CC">
                  <w:rPr>
                    <w:color w:val="auto"/>
                  </w:rPr>
                  <w:delText>As defined in the Glossary and Definitions of the Grid Code.</w:delText>
                </w:r>
              </w:del>
            </w:ins>
          </w:p>
          <w:p w14:paraId="0F467D73" w14:textId="77777777" w:rsidR="00AC63F3" w:rsidRPr="00C87D2B" w:rsidRDefault="00AC63F3" w:rsidP="00AC63F3">
            <w:pPr>
              <w:jc w:val="both"/>
              <w:rPr>
                <w:ins w:id="1604" w:author="Antony Johnson" w:date="2022-11-20T15:39:00Z"/>
                <w:rFonts w:ascii="Arial" w:eastAsia="Times New Roman" w:hAnsi="Arial" w:cs="Arial"/>
                <w:snapToGrid w:val="0"/>
                <w:color w:val="auto"/>
              </w:rPr>
            </w:pPr>
          </w:p>
        </w:tc>
      </w:tr>
      <w:tr w:rsidR="00C87D2B" w:rsidRPr="00C87D2B" w14:paraId="45288EC7" w14:textId="77777777" w:rsidTr="00542AB8">
        <w:trPr>
          <w:trHeight w:val="1410"/>
        </w:trPr>
        <w:tc>
          <w:tcPr>
            <w:tcW w:w="1561" w:type="dxa"/>
          </w:tcPr>
          <w:p w14:paraId="4E07D863" w14:textId="4BF4D3A2" w:rsidR="0001699F" w:rsidRPr="00A34CA2" w:rsidRDefault="0001699F"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Defence Service</w:t>
            </w:r>
          </w:p>
        </w:tc>
        <w:tc>
          <w:tcPr>
            <w:tcW w:w="5349" w:type="dxa"/>
          </w:tcPr>
          <w:p w14:paraId="1E051CA4" w14:textId="47EFE624" w:rsidR="0001699F" w:rsidRPr="00A34CA2" w:rsidRDefault="0001699F"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A</w:t>
            </w:r>
            <w:r w:rsidR="00C70236" w:rsidRPr="00A34CA2">
              <w:rPr>
                <w:rFonts w:ascii="Arial" w:eastAsia="Times New Roman" w:hAnsi="Arial" w:cs="Arial"/>
                <w:snapToGrid w:val="0"/>
                <w:color w:val="auto"/>
                <w:highlight w:val="green"/>
              </w:rPr>
              <w:t xml:space="preserve"> capability </w:t>
            </w:r>
            <w:r w:rsidR="00E515C0" w:rsidRPr="00A34CA2">
              <w:rPr>
                <w:rFonts w:ascii="Arial" w:eastAsia="Times New Roman" w:hAnsi="Arial" w:cs="Arial"/>
                <w:snapToGrid w:val="0"/>
                <w:color w:val="auto"/>
                <w:highlight w:val="green"/>
              </w:rPr>
              <w:t xml:space="preserve">as detailed in this System Defence Plan as </w:t>
            </w:r>
            <w:r w:rsidR="00C70236" w:rsidRPr="00A34CA2">
              <w:rPr>
                <w:rFonts w:ascii="Arial" w:eastAsia="Times New Roman" w:hAnsi="Arial" w:cs="Arial"/>
                <w:snapToGrid w:val="0"/>
                <w:color w:val="auto"/>
                <w:highlight w:val="green"/>
              </w:rPr>
              <w:t>required from a CUSC Party</w:t>
            </w:r>
            <w:r w:rsidR="00B6338B" w:rsidRPr="00A34CA2">
              <w:rPr>
                <w:rFonts w:ascii="Arial" w:eastAsia="Times New Roman" w:hAnsi="Arial" w:cs="Arial"/>
                <w:snapToGrid w:val="0"/>
                <w:color w:val="auto"/>
                <w:highlight w:val="green"/>
              </w:rPr>
              <w:t>,</w:t>
            </w:r>
            <w:r w:rsidR="00C70236" w:rsidRPr="00A34CA2">
              <w:rPr>
                <w:rFonts w:ascii="Arial" w:eastAsia="Times New Roman" w:hAnsi="Arial" w:cs="Arial"/>
                <w:snapToGrid w:val="0"/>
                <w:color w:val="auto"/>
                <w:highlight w:val="green"/>
              </w:rPr>
              <w:t xml:space="preserve"> as </w:t>
            </w:r>
            <w:r w:rsidR="0032727A" w:rsidRPr="00A34CA2">
              <w:rPr>
                <w:rFonts w:ascii="Arial" w:eastAsia="Times New Roman" w:hAnsi="Arial" w:cs="Arial"/>
                <w:snapToGrid w:val="0"/>
                <w:color w:val="auto"/>
                <w:highlight w:val="green"/>
              </w:rPr>
              <w:t xml:space="preserve">a condition of that party meeting the requirements of the Grid Code </w:t>
            </w:r>
            <w:r w:rsidR="00C70236" w:rsidRPr="00A34CA2">
              <w:rPr>
                <w:rFonts w:ascii="Arial" w:eastAsia="Times New Roman" w:hAnsi="Arial" w:cs="Arial"/>
                <w:snapToGrid w:val="0"/>
                <w:color w:val="auto"/>
                <w:highlight w:val="green"/>
              </w:rPr>
              <w:t xml:space="preserve">or </w:t>
            </w:r>
            <w:r w:rsidR="00CB6035" w:rsidRPr="00A34CA2">
              <w:rPr>
                <w:rFonts w:ascii="Arial" w:eastAsia="Times New Roman" w:hAnsi="Arial" w:cs="Arial"/>
                <w:snapToGrid w:val="0"/>
                <w:color w:val="auto"/>
                <w:highlight w:val="green"/>
              </w:rPr>
              <w:t xml:space="preserve">a capability provided by a </w:t>
            </w:r>
            <w:r w:rsidR="00B6338B" w:rsidRPr="00A34CA2">
              <w:rPr>
                <w:rFonts w:ascii="Arial" w:eastAsia="Times New Roman" w:hAnsi="Arial" w:cs="Arial"/>
                <w:snapToGrid w:val="0"/>
                <w:color w:val="auto"/>
                <w:highlight w:val="green"/>
              </w:rPr>
              <w:t xml:space="preserve">party which has a contract </w:t>
            </w:r>
            <w:r w:rsidR="001F6A27" w:rsidRPr="00A34CA2">
              <w:rPr>
                <w:rFonts w:ascii="Arial" w:eastAsia="Times New Roman" w:hAnsi="Arial" w:cs="Arial"/>
                <w:snapToGrid w:val="0"/>
                <w:color w:val="auto"/>
                <w:highlight w:val="green"/>
              </w:rPr>
              <w:t xml:space="preserve">with NGESO to provide a </w:t>
            </w:r>
            <w:r w:rsidR="00235988" w:rsidRPr="00A34CA2">
              <w:rPr>
                <w:rFonts w:ascii="Arial" w:eastAsia="Times New Roman" w:hAnsi="Arial" w:cs="Arial"/>
                <w:snapToGrid w:val="0"/>
                <w:color w:val="auto"/>
                <w:highlight w:val="green"/>
              </w:rPr>
              <w:t xml:space="preserve">Defence Service. </w:t>
            </w:r>
            <w:r w:rsidR="00AA1B85" w:rsidRPr="00A34CA2">
              <w:rPr>
                <w:rFonts w:ascii="Arial" w:eastAsia="Times New Roman" w:hAnsi="Arial" w:cs="Arial"/>
                <w:snapToGrid w:val="0"/>
                <w:color w:val="auto"/>
                <w:highlight w:val="green"/>
              </w:rPr>
              <w:t xml:space="preserve">A Defence Service is </w:t>
            </w:r>
            <w:r w:rsidR="00C60E40" w:rsidRPr="00A34CA2">
              <w:rPr>
                <w:rFonts w:ascii="Arial" w:eastAsia="Times New Roman" w:hAnsi="Arial" w:cs="Arial"/>
                <w:snapToGrid w:val="0"/>
                <w:color w:val="auto"/>
                <w:highlight w:val="green"/>
              </w:rPr>
              <w:t>one or more capabilities detailed in this System Defence Plan.</w:t>
            </w:r>
          </w:p>
        </w:tc>
      </w:tr>
      <w:tr w:rsidR="00C87D2B" w:rsidRPr="00C87D2B" w14:paraId="07D1969E" w14:textId="77777777" w:rsidTr="00542AB8">
        <w:trPr>
          <w:trHeight w:val="195"/>
        </w:trPr>
        <w:tc>
          <w:tcPr>
            <w:tcW w:w="1561" w:type="dxa"/>
          </w:tcPr>
          <w:p w14:paraId="029BED90" w14:textId="4FE77C2B" w:rsidR="00C60E40" w:rsidRPr="00A34CA2" w:rsidRDefault="00C60E40"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Defence Service Provider</w:t>
            </w:r>
          </w:p>
        </w:tc>
        <w:tc>
          <w:tcPr>
            <w:tcW w:w="5349" w:type="dxa"/>
          </w:tcPr>
          <w:p w14:paraId="7F6BC304" w14:textId="77777777" w:rsidR="00E27AC9" w:rsidRPr="00A34CA2" w:rsidRDefault="00E27AC9" w:rsidP="00E27AC9">
            <w:pPr>
              <w:spacing w:line="259" w:lineRule="auto"/>
              <w:rPr>
                <w:color w:val="auto"/>
                <w:highlight w:val="green"/>
              </w:rPr>
            </w:pPr>
            <w:r w:rsidRPr="00A34CA2">
              <w:rPr>
                <w:color w:val="auto"/>
                <w:highlight w:val="green"/>
              </w:rPr>
              <w:t>As defined in the Glossary and Definitions of the Grid Code.</w:t>
            </w:r>
          </w:p>
          <w:p w14:paraId="32F54E82" w14:textId="494524E9" w:rsidR="00C60E40" w:rsidRPr="00A34CA2" w:rsidRDefault="00C60E40" w:rsidP="000226A1">
            <w:pPr>
              <w:jc w:val="both"/>
              <w:rPr>
                <w:rFonts w:ascii="Arial" w:eastAsia="Times New Roman" w:hAnsi="Arial" w:cs="Arial"/>
                <w:snapToGrid w:val="0"/>
                <w:color w:val="auto"/>
                <w:highlight w:val="green"/>
              </w:rPr>
            </w:pPr>
          </w:p>
        </w:tc>
      </w:tr>
      <w:tr w:rsidR="00C87D2B" w:rsidRPr="00C87D2B" w14:paraId="55D571B2" w14:textId="77777777" w:rsidTr="00542AB8">
        <w:tc>
          <w:tcPr>
            <w:tcW w:w="1561" w:type="dxa"/>
          </w:tcPr>
          <w:p w14:paraId="152240F0" w14:textId="5F1BD156" w:rsidR="001122FE" w:rsidRPr="00C87D2B" w:rsidRDefault="001122FE" w:rsidP="001122FE">
            <w:pPr>
              <w:jc w:val="both"/>
              <w:rPr>
                <w:rFonts w:ascii="Arial" w:eastAsia="Times New Roman" w:hAnsi="Arial" w:cs="Arial"/>
                <w:snapToGrid w:val="0"/>
                <w:color w:val="auto"/>
              </w:rPr>
            </w:pPr>
            <w:r w:rsidRPr="00C87D2B">
              <w:rPr>
                <w:rFonts w:ascii="Arial" w:eastAsia="Times New Roman" w:hAnsi="Arial" w:cs="Arial"/>
                <w:snapToGrid w:val="0"/>
                <w:color w:val="auto"/>
              </w:rPr>
              <w:t>EU Code User</w:t>
            </w:r>
          </w:p>
        </w:tc>
        <w:tc>
          <w:tcPr>
            <w:tcW w:w="5349" w:type="dxa"/>
          </w:tcPr>
          <w:p w14:paraId="4DF9CD7D" w14:textId="77777777" w:rsidR="00E27AC9" w:rsidRPr="000C1186" w:rsidRDefault="00E27AC9" w:rsidP="00E27AC9">
            <w:pPr>
              <w:spacing w:line="259" w:lineRule="auto"/>
              <w:rPr>
                <w:color w:val="auto"/>
              </w:rPr>
            </w:pPr>
            <w:r w:rsidRPr="00A34CA2">
              <w:rPr>
                <w:color w:val="auto"/>
                <w:highlight w:val="green"/>
              </w:rPr>
              <w:t>As defined in the Glossary and Definitions of the Grid Code.</w:t>
            </w:r>
          </w:p>
          <w:p w14:paraId="5E21E830" w14:textId="77777777" w:rsidR="001122FE" w:rsidRPr="00C87D2B" w:rsidRDefault="001122FE" w:rsidP="001122FE">
            <w:pPr>
              <w:jc w:val="both"/>
              <w:rPr>
                <w:rFonts w:ascii="Arial" w:eastAsia="Times New Roman" w:hAnsi="Arial" w:cs="Arial"/>
                <w:snapToGrid w:val="0"/>
                <w:color w:val="auto"/>
              </w:rPr>
            </w:pPr>
          </w:p>
        </w:tc>
      </w:tr>
      <w:tr w:rsidR="00C87D2B" w:rsidRPr="000C1186" w14:paraId="775D6453" w14:textId="77777777" w:rsidTr="00E46761">
        <w:trPr>
          <w:trHeight w:val="220"/>
        </w:trPr>
        <w:tc>
          <w:tcPr>
            <w:tcW w:w="0" w:type="auto"/>
          </w:tcPr>
          <w:p w14:paraId="70240C16" w14:textId="1AD4A47C" w:rsidR="001122FE" w:rsidRPr="000C1186" w:rsidRDefault="00F11A19" w:rsidP="001122FE">
            <w:pPr>
              <w:pStyle w:val="Default"/>
              <w:rPr>
                <w:bCs/>
                <w:color w:val="auto"/>
                <w:sz w:val="20"/>
                <w:szCs w:val="20"/>
              </w:rPr>
            </w:pPr>
            <w:r w:rsidRPr="000C1186">
              <w:rPr>
                <w:color w:val="auto"/>
                <w:sz w:val="20"/>
                <w:szCs w:val="20"/>
              </w:rPr>
              <w:t>EU</w:t>
            </w:r>
            <w:r w:rsidR="001122FE" w:rsidRPr="000C1186">
              <w:rPr>
                <w:color w:val="auto"/>
                <w:sz w:val="20"/>
                <w:szCs w:val="20"/>
              </w:rPr>
              <w:t xml:space="preserve"> Generator</w:t>
            </w:r>
          </w:p>
        </w:tc>
        <w:tc>
          <w:tcPr>
            <w:tcW w:w="0" w:type="auto"/>
          </w:tcPr>
          <w:p w14:paraId="4A204ACE" w14:textId="77777777" w:rsidR="00E27AC9" w:rsidRPr="00A34CA2" w:rsidRDefault="001122FE" w:rsidP="00E27AC9">
            <w:pPr>
              <w:spacing w:line="259" w:lineRule="auto"/>
              <w:rPr>
                <w:color w:val="auto"/>
                <w:highlight w:val="green"/>
              </w:rPr>
            </w:pPr>
            <w:r w:rsidRPr="00A34CA2">
              <w:rPr>
                <w:color w:val="auto"/>
                <w:highlight w:val="green"/>
              </w:rPr>
              <w:t xml:space="preserve"> </w:t>
            </w:r>
            <w:r w:rsidR="00E27AC9" w:rsidRPr="00A34CA2">
              <w:rPr>
                <w:color w:val="auto"/>
                <w:highlight w:val="green"/>
              </w:rPr>
              <w:t>As defined in the Glossary and Definitions of the Grid Code.</w:t>
            </w:r>
          </w:p>
          <w:p w14:paraId="31F0A101" w14:textId="13429F1C" w:rsidR="001122FE" w:rsidRPr="00A34CA2" w:rsidRDefault="001122FE" w:rsidP="001122FE">
            <w:pPr>
              <w:pStyle w:val="Default"/>
              <w:rPr>
                <w:color w:val="auto"/>
                <w:sz w:val="20"/>
                <w:szCs w:val="20"/>
                <w:highlight w:val="green"/>
              </w:rPr>
            </w:pPr>
          </w:p>
        </w:tc>
      </w:tr>
      <w:tr w:rsidR="00C87D2B" w:rsidRPr="000C1186" w14:paraId="499F9962" w14:textId="77777777" w:rsidTr="00E46761">
        <w:trPr>
          <w:trHeight w:val="220"/>
        </w:trPr>
        <w:tc>
          <w:tcPr>
            <w:tcW w:w="0" w:type="auto"/>
          </w:tcPr>
          <w:p w14:paraId="7DC31159" w14:textId="0F733D6C" w:rsidR="00A05CFE" w:rsidRPr="000C1186" w:rsidRDefault="00A05CFE" w:rsidP="00A05CFE">
            <w:pPr>
              <w:pStyle w:val="Default"/>
              <w:rPr>
                <w:bCs/>
                <w:color w:val="auto"/>
                <w:sz w:val="20"/>
                <w:szCs w:val="20"/>
              </w:rPr>
            </w:pPr>
            <w:r w:rsidRPr="000C1186">
              <w:rPr>
                <w:color w:val="auto"/>
                <w:sz w:val="20"/>
                <w:szCs w:val="20"/>
              </w:rPr>
              <w:t>European Regulation (EU) 2016/631</w:t>
            </w:r>
          </w:p>
        </w:tc>
        <w:tc>
          <w:tcPr>
            <w:tcW w:w="0" w:type="auto"/>
          </w:tcPr>
          <w:p w14:paraId="3F7D6BDB" w14:textId="53081154" w:rsidR="00A05CFE" w:rsidRPr="000C1186" w:rsidRDefault="00A05CFE" w:rsidP="00A05CFE">
            <w:pPr>
              <w:pStyle w:val="Default"/>
              <w:rPr>
                <w:color w:val="auto"/>
                <w:sz w:val="20"/>
                <w:szCs w:val="20"/>
              </w:rPr>
            </w:pPr>
            <w:r w:rsidRPr="000C1186">
              <w:rPr>
                <w:color w:val="auto"/>
                <w:sz w:val="20"/>
                <w:szCs w:val="20"/>
              </w:rPr>
              <w:t>Commission Regulation (EU) 2016/631 of 14 April 2016 establishing a Network Code on Requirements of Generators</w:t>
            </w:r>
          </w:p>
        </w:tc>
      </w:tr>
      <w:tr w:rsidR="00C87D2B" w:rsidRPr="000C1186" w14:paraId="3C999C09" w14:textId="77777777" w:rsidTr="00E46761">
        <w:trPr>
          <w:trHeight w:val="220"/>
        </w:trPr>
        <w:tc>
          <w:tcPr>
            <w:tcW w:w="0" w:type="auto"/>
          </w:tcPr>
          <w:p w14:paraId="6B0E6D10" w14:textId="778DAD16" w:rsidR="00A05CFE" w:rsidRPr="000C1186" w:rsidRDefault="00A05CFE" w:rsidP="00A05CFE">
            <w:pPr>
              <w:pStyle w:val="Default"/>
              <w:rPr>
                <w:bCs/>
                <w:color w:val="auto"/>
                <w:sz w:val="20"/>
                <w:szCs w:val="20"/>
              </w:rPr>
            </w:pPr>
            <w:r w:rsidRPr="000C1186">
              <w:rPr>
                <w:color w:val="auto"/>
                <w:sz w:val="20"/>
                <w:szCs w:val="20"/>
              </w:rPr>
              <w:t>European Regulation (EU) 2016/1388</w:t>
            </w:r>
          </w:p>
        </w:tc>
        <w:tc>
          <w:tcPr>
            <w:tcW w:w="0" w:type="auto"/>
          </w:tcPr>
          <w:p w14:paraId="237AE46B" w14:textId="11362293" w:rsidR="00A05CFE" w:rsidRPr="000C1186" w:rsidRDefault="00A05CFE" w:rsidP="00A05CFE">
            <w:pPr>
              <w:pStyle w:val="Default"/>
              <w:rPr>
                <w:color w:val="auto"/>
                <w:sz w:val="20"/>
                <w:szCs w:val="20"/>
              </w:rPr>
            </w:pPr>
            <w:r w:rsidRPr="000C1186">
              <w:rPr>
                <w:color w:val="auto"/>
                <w:sz w:val="20"/>
                <w:szCs w:val="20"/>
              </w:rPr>
              <w:t>Commission Regulation (EU) 2016/1388 of 17 August 2016 establishing a Network Code on Demand Connection</w:t>
            </w:r>
          </w:p>
        </w:tc>
      </w:tr>
      <w:tr w:rsidR="00C87D2B" w:rsidRPr="000C1186" w14:paraId="6C6BD022" w14:textId="77777777" w:rsidTr="00E46761">
        <w:trPr>
          <w:trHeight w:val="220"/>
        </w:trPr>
        <w:tc>
          <w:tcPr>
            <w:tcW w:w="0" w:type="auto"/>
          </w:tcPr>
          <w:p w14:paraId="27EAF385" w14:textId="64D9255C" w:rsidR="00A05CFE" w:rsidRPr="000C1186" w:rsidRDefault="00A05CFE" w:rsidP="00A05CFE">
            <w:pPr>
              <w:pStyle w:val="Default"/>
              <w:rPr>
                <w:bCs/>
                <w:color w:val="auto"/>
                <w:sz w:val="20"/>
                <w:szCs w:val="20"/>
              </w:rPr>
            </w:pPr>
            <w:r w:rsidRPr="000C1186">
              <w:rPr>
                <w:color w:val="auto"/>
                <w:sz w:val="20"/>
                <w:szCs w:val="20"/>
              </w:rPr>
              <w:t xml:space="preserve">European Regulation (EU) 2016/1447 </w:t>
            </w:r>
          </w:p>
        </w:tc>
        <w:tc>
          <w:tcPr>
            <w:tcW w:w="0" w:type="auto"/>
          </w:tcPr>
          <w:p w14:paraId="7B8D07A9" w14:textId="797B30F5" w:rsidR="00A05CFE" w:rsidRPr="000C1186" w:rsidRDefault="00A05CFE" w:rsidP="00A05CFE">
            <w:pPr>
              <w:pStyle w:val="Default"/>
              <w:rPr>
                <w:color w:val="auto"/>
                <w:sz w:val="20"/>
                <w:szCs w:val="20"/>
              </w:rPr>
            </w:pPr>
            <w:r w:rsidRPr="000C1186">
              <w:rPr>
                <w:color w:val="auto"/>
                <w:sz w:val="20"/>
                <w:szCs w:val="20"/>
              </w:rPr>
              <w:t>Commission Regulation (EU) 2016/1447 of 26 August 2016 establishing a network code on requirements for Grid Connection of High Voltage Direct Current Systems and Direct Current-connected Power Park Modules</w:t>
            </w:r>
          </w:p>
        </w:tc>
      </w:tr>
      <w:tr w:rsidR="00C87D2B" w:rsidRPr="000C1186" w14:paraId="22AADBA4" w14:textId="77777777" w:rsidTr="00E46761">
        <w:trPr>
          <w:trHeight w:val="220"/>
        </w:trPr>
        <w:tc>
          <w:tcPr>
            <w:tcW w:w="0" w:type="auto"/>
          </w:tcPr>
          <w:p w14:paraId="07252DBA" w14:textId="06120E7C" w:rsidR="00A05CFE" w:rsidRPr="000C1186" w:rsidRDefault="00A05CFE" w:rsidP="00A05CFE">
            <w:pPr>
              <w:pStyle w:val="Default"/>
              <w:rPr>
                <w:bCs/>
                <w:color w:val="auto"/>
                <w:sz w:val="20"/>
                <w:szCs w:val="20"/>
              </w:rPr>
            </w:pPr>
            <w:r w:rsidRPr="000C1186">
              <w:rPr>
                <w:color w:val="auto"/>
                <w:sz w:val="20"/>
                <w:szCs w:val="20"/>
              </w:rPr>
              <w:t>European Regulation (EU) 2017/1485</w:t>
            </w:r>
          </w:p>
        </w:tc>
        <w:tc>
          <w:tcPr>
            <w:tcW w:w="0" w:type="auto"/>
          </w:tcPr>
          <w:p w14:paraId="3857FDA8" w14:textId="7DC258AD" w:rsidR="00A05CFE" w:rsidRPr="000C1186" w:rsidRDefault="00A05CFE" w:rsidP="00A05CFE">
            <w:pPr>
              <w:pStyle w:val="Default"/>
              <w:rPr>
                <w:color w:val="auto"/>
                <w:sz w:val="20"/>
                <w:szCs w:val="20"/>
              </w:rPr>
            </w:pPr>
            <w:r w:rsidRPr="000C1186">
              <w:rPr>
                <w:color w:val="auto"/>
                <w:sz w:val="20"/>
                <w:szCs w:val="20"/>
              </w:rPr>
              <w:t>Commission Regulation (EU) 2017/1485 establishing a guideline on electricity transmission system operation</w:t>
            </w:r>
          </w:p>
        </w:tc>
      </w:tr>
      <w:tr w:rsidR="00C87D2B" w:rsidRPr="000C1186" w14:paraId="02859646" w14:textId="77777777" w:rsidTr="00E46761">
        <w:trPr>
          <w:trHeight w:val="220"/>
        </w:trPr>
        <w:tc>
          <w:tcPr>
            <w:tcW w:w="0" w:type="auto"/>
          </w:tcPr>
          <w:p w14:paraId="6FEDF8E1" w14:textId="23D0D671" w:rsidR="00A05CFE" w:rsidRPr="000C1186" w:rsidRDefault="00A05CFE" w:rsidP="00A05CFE">
            <w:pPr>
              <w:pStyle w:val="Default"/>
              <w:rPr>
                <w:bCs/>
                <w:color w:val="auto"/>
                <w:sz w:val="20"/>
                <w:szCs w:val="20"/>
              </w:rPr>
            </w:pPr>
            <w:r w:rsidRPr="000C1186">
              <w:rPr>
                <w:color w:val="auto"/>
                <w:sz w:val="20"/>
                <w:szCs w:val="20"/>
              </w:rPr>
              <w:t>European Regulation (EU) 2017/2195</w:t>
            </w:r>
          </w:p>
        </w:tc>
        <w:tc>
          <w:tcPr>
            <w:tcW w:w="0" w:type="auto"/>
          </w:tcPr>
          <w:p w14:paraId="1771C454" w14:textId="1DBF6E9E" w:rsidR="00A05CFE" w:rsidRPr="000C1186" w:rsidRDefault="00A05CFE" w:rsidP="00A05CFE">
            <w:pPr>
              <w:pStyle w:val="Default"/>
              <w:rPr>
                <w:color w:val="auto"/>
                <w:sz w:val="20"/>
                <w:szCs w:val="20"/>
              </w:rPr>
            </w:pPr>
            <w:r w:rsidRPr="000C1186">
              <w:rPr>
                <w:color w:val="auto"/>
                <w:sz w:val="20"/>
                <w:szCs w:val="20"/>
              </w:rPr>
              <w:t>Commission Regulation (EU) 2017/2195 of 17 December 2017 establishing a guideline on electricity balancing</w:t>
            </w:r>
          </w:p>
        </w:tc>
      </w:tr>
      <w:tr w:rsidR="00C87D2B" w:rsidRPr="000C1186" w14:paraId="23E91C55" w14:textId="77777777" w:rsidTr="00E46761">
        <w:trPr>
          <w:trHeight w:val="220"/>
        </w:trPr>
        <w:tc>
          <w:tcPr>
            <w:tcW w:w="0" w:type="auto"/>
          </w:tcPr>
          <w:p w14:paraId="12209553" w14:textId="1B93616C" w:rsidR="00F11A19" w:rsidRPr="000C1186" w:rsidRDefault="00F11A19" w:rsidP="00F11A19">
            <w:pPr>
              <w:pStyle w:val="Default"/>
              <w:rPr>
                <w:bCs/>
                <w:color w:val="auto"/>
                <w:sz w:val="20"/>
                <w:szCs w:val="20"/>
              </w:rPr>
            </w:pPr>
            <w:r w:rsidRPr="000C1186">
              <w:rPr>
                <w:color w:val="auto"/>
                <w:sz w:val="20"/>
                <w:szCs w:val="20"/>
              </w:rPr>
              <w:t>GB Code User</w:t>
            </w:r>
          </w:p>
        </w:tc>
        <w:tc>
          <w:tcPr>
            <w:tcW w:w="0" w:type="auto"/>
          </w:tcPr>
          <w:p w14:paraId="05D0B5A1" w14:textId="77777777" w:rsidR="00E27AC9" w:rsidRPr="000C1186" w:rsidRDefault="00E27AC9" w:rsidP="00E27AC9">
            <w:pPr>
              <w:spacing w:line="259" w:lineRule="auto"/>
              <w:rPr>
                <w:color w:val="auto"/>
              </w:rPr>
            </w:pPr>
            <w:r w:rsidRPr="0085657A">
              <w:rPr>
                <w:color w:val="auto"/>
                <w:highlight w:val="green"/>
              </w:rPr>
              <w:t>As defined in the Glossary and Definitions of the Grid Code.</w:t>
            </w:r>
          </w:p>
          <w:p w14:paraId="070D4A54" w14:textId="77777777" w:rsidR="00F11A19" w:rsidRPr="000C1186" w:rsidRDefault="00F11A19" w:rsidP="00F11A19">
            <w:pPr>
              <w:pStyle w:val="Default"/>
              <w:rPr>
                <w:color w:val="auto"/>
                <w:sz w:val="20"/>
                <w:szCs w:val="20"/>
              </w:rPr>
            </w:pPr>
          </w:p>
        </w:tc>
      </w:tr>
      <w:tr w:rsidR="00C87D2B" w:rsidRPr="000C1186" w14:paraId="35D08F48" w14:textId="77777777" w:rsidTr="00E46761">
        <w:trPr>
          <w:trHeight w:val="220"/>
        </w:trPr>
        <w:tc>
          <w:tcPr>
            <w:tcW w:w="0" w:type="auto"/>
          </w:tcPr>
          <w:p w14:paraId="79D7397B" w14:textId="049A74D7" w:rsidR="00DB783E" w:rsidRPr="000C1186" w:rsidRDefault="00DB783E" w:rsidP="00F11A19">
            <w:pPr>
              <w:pStyle w:val="Default"/>
              <w:rPr>
                <w:color w:val="auto"/>
                <w:sz w:val="20"/>
                <w:szCs w:val="20"/>
              </w:rPr>
            </w:pPr>
            <w:r w:rsidRPr="000C1186">
              <w:rPr>
                <w:color w:val="auto"/>
                <w:sz w:val="20"/>
                <w:szCs w:val="20"/>
              </w:rPr>
              <w:t>GB Generator</w:t>
            </w:r>
          </w:p>
        </w:tc>
        <w:tc>
          <w:tcPr>
            <w:tcW w:w="0" w:type="auto"/>
          </w:tcPr>
          <w:p w14:paraId="3C78CC87" w14:textId="77777777" w:rsidR="00E27AC9" w:rsidRPr="000C1186" w:rsidRDefault="00E27AC9" w:rsidP="00E27AC9">
            <w:pPr>
              <w:spacing w:line="259" w:lineRule="auto"/>
              <w:rPr>
                <w:color w:val="auto"/>
              </w:rPr>
            </w:pPr>
            <w:r w:rsidRPr="0085657A">
              <w:rPr>
                <w:color w:val="auto"/>
                <w:highlight w:val="green"/>
              </w:rPr>
              <w:t>As defined in the Glossary and Definitions of the Grid Code.</w:t>
            </w:r>
          </w:p>
          <w:p w14:paraId="50C522B0" w14:textId="31BBF883" w:rsidR="00DB783E" w:rsidRPr="00C87D2B" w:rsidRDefault="00DB783E" w:rsidP="00F11A19">
            <w:pPr>
              <w:pStyle w:val="TableArial11"/>
              <w:rPr>
                <w:rFonts w:cs="Arial"/>
              </w:rPr>
            </w:pPr>
          </w:p>
        </w:tc>
      </w:tr>
      <w:tr w:rsidR="00C87D2B" w:rsidRPr="00C87D2B" w14:paraId="2F92A1BA" w14:textId="77777777" w:rsidTr="00E46761">
        <w:trPr>
          <w:trHeight w:val="220"/>
          <w:ins w:id="1605" w:author="Antony Johnson" w:date="2022-11-18T16:32:00Z"/>
        </w:trPr>
        <w:tc>
          <w:tcPr>
            <w:tcW w:w="0" w:type="auto"/>
          </w:tcPr>
          <w:p w14:paraId="605EE4DF" w14:textId="05BA84A1" w:rsidR="00582056" w:rsidRPr="000C1186" w:rsidRDefault="00582056" w:rsidP="00F11A19">
            <w:pPr>
              <w:pStyle w:val="Default"/>
              <w:rPr>
                <w:ins w:id="1606" w:author="Antony Johnson" w:date="2022-11-18T16:32:00Z"/>
                <w:color w:val="auto"/>
                <w:sz w:val="20"/>
                <w:szCs w:val="20"/>
              </w:rPr>
            </w:pPr>
            <w:ins w:id="1607" w:author="Antony Johnson" w:date="2022-11-18T16:32:00Z">
              <w:del w:id="1608" w:author="Johnson (ESO), Antony" w:date="2023-02-23T12:43:00Z">
                <w:r w:rsidRPr="000C1186" w:rsidDel="00AB2A78">
                  <w:rPr>
                    <w:color w:val="auto"/>
                    <w:sz w:val="20"/>
                    <w:szCs w:val="20"/>
                  </w:rPr>
                  <w:delText>GB Restoration Service Provider</w:delText>
                </w:r>
              </w:del>
            </w:ins>
          </w:p>
        </w:tc>
        <w:tc>
          <w:tcPr>
            <w:tcW w:w="0" w:type="auto"/>
          </w:tcPr>
          <w:p w14:paraId="0E9CF285" w14:textId="5F2E13CD" w:rsidR="00AC0B98" w:rsidRPr="000C1186" w:rsidDel="00AB2A78" w:rsidRDefault="00AC0B98" w:rsidP="00AC0B98">
            <w:pPr>
              <w:spacing w:line="259" w:lineRule="auto"/>
              <w:rPr>
                <w:ins w:id="1609" w:author="Antony Johnson" w:date="2022-11-18T16:34:00Z"/>
                <w:del w:id="1610" w:author="Johnson (ESO), Antony" w:date="2023-02-23T12:43:00Z"/>
                <w:color w:val="auto"/>
              </w:rPr>
            </w:pPr>
            <w:ins w:id="1611" w:author="Antony Johnson" w:date="2022-11-18T16:34:00Z">
              <w:del w:id="1612" w:author="Johnson (ESO), Antony" w:date="2023-02-23T12:43:00Z">
                <w:r w:rsidRPr="000C1186" w:rsidDel="00AB2A78">
                  <w:rPr>
                    <w:color w:val="auto"/>
                  </w:rPr>
                  <w:delText>As defined in the Glossary and Definitions of the Grid Code.</w:delText>
                </w:r>
              </w:del>
            </w:ins>
          </w:p>
          <w:p w14:paraId="337F23F1" w14:textId="5FBDC78A" w:rsidR="00582056" w:rsidRPr="000C1186" w:rsidRDefault="00582056" w:rsidP="00E27AC9">
            <w:pPr>
              <w:spacing w:line="259" w:lineRule="auto"/>
              <w:rPr>
                <w:ins w:id="1613" w:author="Antony Johnson" w:date="2022-11-18T16:32:00Z"/>
                <w:color w:val="auto"/>
              </w:rPr>
            </w:pPr>
          </w:p>
        </w:tc>
      </w:tr>
      <w:tr w:rsidR="00C87D2B" w:rsidRPr="000C1186" w14:paraId="087AA5D1" w14:textId="77777777" w:rsidTr="00E46761">
        <w:trPr>
          <w:trHeight w:val="220"/>
        </w:trPr>
        <w:tc>
          <w:tcPr>
            <w:tcW w:w="0" w:type="auto"/>
          </w:tcPr>
          <w:p w14:paraId="73B49D52" w14:textId="15A0CB25" w:rsidR="0057131A" w:rsidRPr="000C1186" w:rsidDel="00A55620" w:rsidRDefault="0057131A" w:rsidP="000226A1">
            <w:pPr>
              <w:pStyle w:val="Default"/>
              <w:rPr>
                <w:bCs/>
                <w:color w:val="auto"/>
                <w:sz w:val="20"/>
                <w:szCs w:val="20"/>
              </w:rPr>
            </w:pPr>
            <w:r w:rsidRPr="000C1186">
              <w:rPr>
                <w:bCs/>
                <w:color w:val="auto"/>
                <w:sz w:val="20"/>
                <w:szCs w:val="20"/>
              </w:rPr>
              <w:t>GB Synchronous Area</w:t>
            </w:r>
          </w:p>
        </w:tc>
        <w:tc>
          <w:tcPr>
            <w:tcW w:w="0" w:type="auto"/>
          </w:tcPr>
          <w:p w14:paraId="29C96F2F" w14:textId="77777777" w:rsidR="007B41C3" w:rsidRPr="000C1186" w:rsidRDefault="007B41C3" w:rsidP="007B41C3">
            <w:pPr>
              <w:spacing w:line="259" w:lineRule="auto"/>
              <w:rPr>
                <w:color w:val="auto"/>
              </w:rPr>
            </w:pPr>
            <w:r w:rsidRPr="0085657A">
              <w:rPr>
                <w:color w:val="auto"/>
                <w:highlight w:val="green"/>
              </w:rPr>
              <w:t>As defined in the Glossary and Definitions of the Grid Code.</w:t>
            </w:r>
          </w:p>
          <w:p w14:paraId="73045696" w14:textId="17865FCD" w:rsidR="0057131A" w:rsidRPr="000C1186" w:rsidDel="00A55620" w:rsidRDefault="0057131A" w:rsidP="000226A1">
            <w:pPr>
              <w:pStyle w:val="Default"/>
              <w:rPr>
                <w:color w:val="auto"/>
                <w:sz w:val="20"/>
                <w:szCs w:val="20"/>
              </w:rPr>
            </w:pPr>
          </w:p>
        </w:tc>
      </w:tr>
      <w:tr w:rsidR="00C87D2B" w:rsidRPr="000C1186" w14:paraId="6CEAC2F2" w14:textId="77777777" w:rsidTr="00E46761">
        <w:trPr>
          <w:trHeight w:val="220"/>
        </w:trPr>
        <w:tc>
          <w:tcPr>
            <w:tcW w:w="0" w:type="auto"/>
          </w:tcPr>
          <w:p w14:paraId="25F1DD95" w14:textId="77777777" w:rsidR="000226A1" w:rsidRPr="000C1186" w:rsidRDefault="000226A1" w:rsidP="000226A1">
            <w:pPr>
              <w:pStyle w:val="Default"/>
              <w:rPr>
                <w:color w:val="auto"/>
                <w:sz w:val="20"/>
                <w:szCs w:val="20"/>
              </w:rPr>
            </w:pPr>
            <w:r w:rsidRPr="000C1186">
              <w:rPr>
                <w:bCs/>
                <w:color w:val="auto"/>
                <w:sz w:val="20"/>
                <w:szCs w:val="20"/>
              </w:rPr>
              <w:t xml:space="preserve">Generating Unit </w:t>
            </w:r>
          </w:p>
        </w:tc>
        <w:tc>
          <w:tcPr>
            <w:tcW w:w="0" w:type="auto"/>
          </w:tcPr>
          <w:p w14:paraId="360EF74A" w14:textId="77777777" w:rsidR="007B41C3" w:rsidRPr="000C1186" w:rsidRDefault="007B41C3" w:rsidP="007B41C3">
            <w:pPr>
              <w:spacing w:line="259" w:lineRule="auto"/>
              <w:rPr>
                <w:color w:val="auto"/>
              </w:rPr>
            </w:pPr>
            <w:r w:rsidRPr="0085657A">
              <w:rPr>
                <w:color w:val="auto"/>
                <w:highlight w:val="green"/>
              </w:rPr>
              <w:t>As defined in the Glossary and Definitions of the Grid Code.</w:t>
            </w:r>
          </w:p>
          <w:p w14:paraId="4ACE71A6" w14:textId="0CEB5893" w:rsidR="000226A1" w:rsidRPr="000C1186" w:rsidRDefault="000226A1" w:rsidP="000226A1">
            <w:pPr>
              <w:pStyle w:val="Default"/>
              <w:rPr>
                <w:color w:val="auto"/>
                <w:sz w:val="20"/>
                <w:szCs w:val="20"/>
              </w:rPr>
            </w:pPr>
          </w:p>
        </w:tc>
      </w:tr>
      <w:tr w:rsidR="00C87D2B" w:rsidRPr="000C1186" w14:paraId="092B3BB7" w14:textId="77777777" w:rsidTr="00542AB8">
        <w:tc>
          <w:tcPr>
            <w:tcW w:w="1561" w:type="dxa"/>
          </w:tcPr>
          <w:p w14:paraId="0545AF5C"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lastRenderedPageBreak/>
              <w:t>Genset</w:t>
            </w:r>
          </w:p>
        </w:tc>
        <w:tc>
          <w:tcPr>
            <w:tcW w:w="5349" w:type="dxa"/>
          </w:tcPr>
          <w:p w14:paraId="4B7688BE" w14:textId="77777777" w:rsidR="007B41C3" w:rsidRPr="000C1186" w:rsidRDefault="007B41C3" w:rsidP="007B41C3">
            <w:pPr>
              <w:spacing w:line="259" w:lineRule="auto"/>
              <w:rPr>
                <w:color w:val="auto"/>
              </w:rPr>
            </w:pPr>
            <w:r w:rsidRPr="009712EA">
              <w:rPr>
                <w:color w:val="auto"/>
                <w:highlight w:val="green"/>
              </w:rPr>
              <w:t>As defined in the Glossary and Definitions of the Grid Code.</w:t>
            </w:r>
          </w:p>
          <w:p w14:paraId="5D651032" w14:textId="2A0020BB" w:rsidR="000226A1" w:rsidRPr="000C1186" w:rsidRDefault="000226A1" w:rsidP="000226A1">
            <w:pPr>
              <w:jc w:val="both"/>
              <w:rPr>
                <w:rFonts w:ascii="Arial" w:eastAsiaTheme="minorEastAsia" w:hAnsi="Arial" w:cs="Arial"/>
                <w:bCs/>
                <w:color w:val="auto"/>
              </w:rPr>
            </w:pPr>
          </w:p>
        </w:tc>
      </w:tr>
      <w:tr w:rsidR="00C87D2B" w:rsidRPr="000C1186" w14:paraId="6185A08F" w14:textId="77777777" w:rsidTr="00542AB8">
        <w:tc>
          <w:tcPr>
            <w:tcW w:w="1561" w:type="dxa"/>
          </w:tcPr>
          <w:p w14:paraId="5A9E7E05"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HVDC System</w:t>
            </w:r>
          </w:p>
        </w:tc>
        <w:tc>
          <w:tcPr>
            <w:tcW w:w="5349" w:type="dxa"/>
          </w:tcPr>
          <w:p w14:paraId="3D24F417" w14:textId="77777777" w:rsidR="007B41C3" w:rsidRPr="000C1186" w:rsidRDefault="007B41C3" w:rsidP="007B41C3">
            <w:pPr>
              <w:spacing w:line="259" w:lineRule="auto"/>
              <w:rPr>
                <w:color w:val="auto"/>
              </w:rPr>
            </w:pPr>
            <w:r w:rsidRPr="009712EA">
              <w:rPr>
                <w:color w:val="auto"/>
                <w:highlight w:val="green"/>
              </w:rPr>
              <w:t>As defined in the Glossary and Definitions of the Grid Code.</w:t>
            </w:r>
          </w:p>
          <w:p w14:paraId="237F30F3" w14:textId="77777777" w:rsidR="000226A1" w:rsidRPr="000C1186" w:rsidRDefault="000226A1">
            <w:pPr>
              <w:jc w:val="both"/>
              <w:rPr>
                <w:rFonts w:ascii="Arial" w:eastAsiaTheme="minorEastAsia" w:hAnsi="Arial" w:cs="Arial"/>
                <w:bCs/>
                <w:color w:val="auto"/>
              </w:rPr>
            </w:pPr>
          </w:p>
        </w:tc>
      </w:tr>
      <w:tr w:rsidR="00C87D2B" w:rsidRPr="000C1186" w14:paraId="2AB8D9E2" w14:textId="77777777" w:rsidTr="00542AB8">
        <w:tc>
          <w:tcPr>
            <w:tcW w:w="1561" w:type="dxa"/>
          </w:tcPr>
          <w:p w14:paraId="5E6D7653" w14:textId="6C11569A" w:rsidR="000226A1" w:rsidRPr="000C1186" w:rsidRDefault="003C6529" w:rsidP="000226A1">
            <w:pPr>
              <w:jc w:val="both"/>
              <w:rPr>
                <w:rFonts w:ascii="Arial" w:eastAsiaTheme="minorEastAsia" w:hAnsi="Arial" w:cs="Arial"/>
                <w:bCs/>
                <w:color w:val="auto"/>
              </w:rPr>
            </w:pPr>
            <w:r w:rsidRPr="000C1186">
              <w:rPr>
                <w:rFonts w:ascii="Arial" w:eastAsiaTheme="minorEastAsia" w:hAnsi="Arial" w:cs="Arial"/>
                <w:bCs/>
                <w:color w:val="auto"/>
              </w:rPr>
              <w:t>NGESO</w:t>
            </w:r>
          </w:p>
        </w:tc>
        <w:tc>
          <w:tcPr>
            <w:tcW w:w="5349" w:type="dxa"/>
          </w:tcPr>
          <w:p w14:paraId="286128F8" w14:textId="1D21888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 xml:space="preserve">The National Electricity Transmission System Operator is responsible for operating the Onshore Transmission System and, where owned by Offshore Transmission Licensees, Offshore Transmission Systems.  The </w:t>
            </w:r>
            <w:r w:rsidR="003C6529" w:rsidRPr="000C1186">
              <w:rPr>
                <w:rFonts w:ascii="Arial" w:eastAsiaTheme="minorEastAsia" w:hAnsi="Arial" w:cs="Arial"/>
                <w:bCs/>
                <w:color w:val="auto"/>
              </w:rPr>
              <w:t>NGESO</w:t>
            </w:r>
            <w:r w:rsidRPr="000C1186">
              <w:rPr>
                <w:rFonts w:ascii="Arial" w:eastAsiaTheme="minorEastAsia" w:hAnsi="Arial" w:cs="Arial"/>
                <w:bCs/>
                <w:color w:val="auto"/>
              </w:rPr>
              <w:t xml:space="preserve"> for Great Britain is currently National Grid Electricity System Operator.</w:t>
            </w:r>
          </w:p>
          <w:p w14:paraId="326D6B44" w14:textId="77777777" w:rsidR="000226A1" w:rsidRPr="000C1186" w:rsidRDefault="000226A1" w:rsidP="000226A1">
            <w:pPr>
              <w:jc w:val="both"/>
              <w:rPr>
                <w:rFonts w:ascii="Arial" w:eastAsiaTheme="minorEastAsia" w:hAnsi="Arial" w:cs="Arial"/>
                <w:bCs/>
                <w:color w:val="auto"/>
              </w:rPr>
            </w:pPr>
          </w:p>
        </w:tc>
      </w:tr>
      <w:tr w:rsidR="00C87D2B" w:rsidRPr="000C1186" w14:paraId="04D5D053" w14:textId="77777777" w:rsidTr="00542AB8">
        <w:tc>
          <w:tcPr>
            <w:tcW w:w="1561" w:type="dxa"/>
          </w:tcPr>
          <w:p w14:paraId="3C679F06" w14:textId="436D427B" w:rsidR="007D0DD2" w:rsidRPr="000C1186" w:rsidDel="00C71DDF" w:rsidRDefault="007D0DD2" w:rsidP="000226A1">
            <w:pPr>
              <w:jc w:val="both"/>
              <w:rPr>
                <w:rFonts w:ascii="Arial" w:eastAsiaTheme="minorEastAsia" w:hAnsi="Arial" w:cs="Arial"/>
                <w:bCs/>
                <w:color w:val="auto"/>
              </w:rPr>
            </w:pPr>
            <w:r w:rsidRPr="000C1186">
              <w:rPr>
                <w:rFonts w:ascii="Arial" w:eastAsiaTheme="minorEastAsia" w:hAnsi="Arial" w:cs="Arial"/>
                <w:bCs/>
                <w:color w:val="auto"/>
              </w:rPr>
              <w:t xml:space="preserve">National Electricity Transmission System </w:t>
            </w:r>
            <w:r w:rsidR="006D50CF" w:rsidRPr="000C1186">
              <w:rPr>
                <w:rFonts w:ascii="Arial" w:eastAsiaTheme="minorEastAsia" w:hAnsi="Arial" w:cs="Arial"/>
                <w:bCs/>
                <w:color w:val="auto"/>
              </w:rPr>
              <w:t>Security and Quality of Supply Standards o</w:t>
            </w:r>
            <w:r w:rsidRPr="000C1186">
              <w:rPr>
                <w:rFonts w:ascii="Arial" w:eastAsiaTheme="minorEastAsia" w:hAnsi="Arial" w:cs="Arial"/>
                <w:bCs/>
                <w:color w:val="auto"/>
              </w:rPr>
              <w:t>r NETS SQSS</w:t>
            </w:r>
          </w:p>
        </w:tc>
        <w:tc>
          <w:tcPr>
            <w:tcW w:w="5349" w:type="dxa"/>
          </w:tcPr>
          <w:p w14:paraId="11E34377" w14:textId="17100050" w:rsidR="007D0DD2" w:rsidRPr="000C1186" w:rsidRDefault="007D0DD2" w:rsidP="000226A1">
            <w:pPr>
              <w:jc w:val="both"/>
              <w:rPr>
                <w:rFonts w:ascii="Arial" w:eastAsiaTheme="minorEastAsia" w:hAnsi="Arial" w:cs="Arial"/>
                <w:bCs/>
                <w:color w:val="auto"/>
              </w:rPr>
            </w:pPr>
            <w:r w:rsidRPr="000C1186">
              <w:rPr>
                <w:rFonts w:ascii="Arial" w:eastAsiaTheme="minorEastAsia" w:hAnsi="Arial" w:cs="Arial"/>
                <w:bCs/>
                <w:color w:val="auto"/>
              </w:rPr>
              <w:t>The National Electricity Transmission System Security and Quality of Supply Standard as published on</w:t>
            </w:r>
            <w:r w:rsidR="003D0208" w:rsidRPr="000C1186">
              <w:rPr>
                <w:rFonts w:ascii="Arial" w:eastAsiaTheme="minorEastAsia" w:hAnsi="Arial" w:cs="Arial"/>
                <w:bCs/>
                <w:color w:val="auto"/>
              </w:rPr>
              <w:t xml:space="preserve"> The </w:t>
            </w:r>
            <w:r w:rsidR="00C8246A" w:rsidRPr="009712EA">
              <w:rPr>
                <w:rFonts w:ascii="Arial" w:eastAsiaTheme="minorEastAsia" w:hAnsi="Arial" w:cs="Arial"/>
                <w:color w:val="auto"/>
                <w:highlight w:val="green"/>
              </w:rPr>
              <w:t>NG</w:t>
            </w:r>
            <w:r w:rsidR="003D0208" w:rsidRPr="009712EA">
              <w:rPr>
                <w:rFonts w:ascii="Arial" w:eastAsiaTheme="minorEastAsia" w:hAnsi="Arial" w:cs="Arial"/>
                <w:color w:val="auto"/>
                <w:highlight w:val="green"/>
              </w:rPr>
              <w:t>ESO</w:t>
            </w:r>
            <w:r w:rsidR="003D0208" w:rsidRPr="000C1186">
              <w:rPr>
                <w:rFonts w:ascii="Arial" w:eastAsiaTheme="minorEastAsia" w:hAnsi="Arial" w:cs="Arial"/>
                <w:bCs/>
                <w:color w:val="auto"/>
              </w:rPr>
              <w:t xml:space="preserve"> Website:</w:t>
            </w:r>
          </w:p>
          <w:p w14:paraId="52C039AE" w14:textId="77777777" w:rsidR="007D0DD2" w:rsidRPr="000C1186" w:rsidRDefault="007D0DD2" w:rsidP="000226A1">
            <w:pPr>
              <w:jc w:val="both"/>
              <w:rPr>
                <w:iCs/>
                <w:color w:val="auto"/>
              </w:rPr>
            </w:pPr>
          </w:p>
          <w:p w14:paraId="20F7CFC6" w14:textId="77777777" w:rsidR="007D0DD2" w:rsidRPr="000C1186" w:rsidRDefault="00146122" w:rsidP="000226A1">
            <w:pPr>
              <w:jc w:val="both"/>
              <w:rPr>
                <w:color w:val="auto"/>
              </w:rPr>
            </w:pPr>
            <w:hyperlink r:id="rId23" w:history="1">
              <w:r w:rsidR="007D0DD2" w:rsidRPr="000C1186">
                <w:rPr>
                  <w:rStyle w:val="Hyperlink"/>
                  <w:color w:val="auto"/>
                </w:rPr>
                <w:t>https://www.nationalgrideso.com/codes/security-and-quality-supply-standards?code-documents</w:t>
              </w:r>
            </w:hyperlink>
          </w:p>
          <w:p w14:paraId="6E4C6BF0" w14:textId="274F1C27" w:rsidR="007D0DD2" w:rsidRPr="000C1186" w:rsidRDefault="007D0DD2" w:rsidP="000226A1">
            <w:pPr>
              <w:jc w:val="both"/>
              <w:rPr>
                <w:iCs/>
                <w:color w:val="auto"/>
              </w:rPr>
            </w:pPr>
          </w:p>
        </w:tc>
      </w:tr>
      <w:tr w:rsidR="00C87D2B" w:rsidRPr="000C1186" w14:paraId="7281E8EF" w14:textId="77777777" w:rsidTr="00542AB8">
        <w:tc>
          <w:tcPr>
            <w:tcW w:w="1561" w:type="dxa"/>
          </w:tcPr>
          <w:p w14:paraId="108B8633"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Non-Embedded Customer</w:t>
            </w:r>
          </w:p>
        </w:tc>
        <w:tc>
          <w:tcPr>
            <w:tcW w:w="5349" w:type="dxa"/>
          </w:tcPr>
          <w:p w14:paraId="54ACA266" w14:textId="77777777" w:rsidR="00190EC4" w:rsidRPr="009712EA" w:rsidRDefault="00190EC4" w:rsidP="00190EC4">
            <w:pPr>
              <w:spacing w:line="259" w:lineRule="auto"/>
              <w:rPr>
                <w:color w:val="auto"/>
                <w:highlight w:val="green"/>
              </w:rPr>
            </w:pPr>
            <w:r w:rsidRPr="009712EA">
              <w:rPr>
                <w:color w:val="auto"/>
                <w:highlight w:val="green"/>
              </w:rPr>
              <w:t>As defined in the Glossary and Definitions of the Grid Code.</w:t>
            </w:r>
          </w:p>
          <w:p w14:paraId="53A816DC" w14:textId="0992A6C1" w:rsidR="000226A1" w:rsidRPr="009712EA" w:rsidRDefault="000226A1" w:rsidP="00613A60">
            <w:pPr>
              <w:jc w:val="both"/>
              <w:rPr>
                <w:rFonts w:ascii="Arial" w:eastAsiaTheme="minorEastAsia" w:hAnsi="Arial" w:cs="Arial"/>
                <w:color w:val="auto"/>
                <w:highlight w:val="green"/>
              </w:rPr>
            </w:pPr>
          </w:p>
        </w:tc>
      </w:tr>
      <w:tr w:rsidR="00C87D2B" w:rsidRPr="000C1186" w14:paraId="32EEA65B" w14:textId="77777777" w:rsidTr="00E46761">
        <w:trPr>
          <w:trHeight w:val="599"/>
        </w:trPr>
        <w:tc>
          <w:tcPr>
            <w:tcW w:w="0" w:type="auto"/>
          </w:tcPr>
          <w:p w14:paraId="7CD2120E" w14:textId="77777777" w:rsidR="000226A1" w:rsidRPr="000C1186" w:rsidRDefault="000226A1" w:rsidP="000226A1">
            <w:pPr>
              <w:pStyle w:val="Default"/>
              <w:rPr>
                <w:color w:val="auto"/>
                <w:sz w:val="20"/>
                <w:szCs w:val="20"/>
              </w:rPr>
            </w:pPr>
            <w:r w:rsidRPr="000C1186">
              <w:rPr>
                <w:bCs/>
                <w:color w:val="auto"/>
                <w:sz w:val="20"/>
                <w:szCs w:val="20"/>
              </w:rPr>
              <w:t xml:space="preserve">Offshore Generating Unit </w:t>
            </w:r>
          </w:p>
        </w:tc>
        <w:tc>
          <w:tcPr>
            <w:tcW w:w="0" w:type="auto"/>
          </w:tcPr>
          <w:p w14:paraId="3C6D5399" w14:textId="77777777" w:rsidR="00190EC4" w:rsidRPr="009712EA" w:rsidRDefault="00190EC4" w:rsidP="00190EC4">
            <w:pPr>
              <w:spacing w:line="259" w:lineRule="auto"/>
              <w:rPr>
                <w:color w:val="auto"/>
                <w:highlight w:val="green"/>
              </w:rPr>
            </w:pPr>
            <w:r w:rsidRPr="009712EA">
              <w:rPr>
                <w:color w:val="auto"/>
                <w:highlight w:val="green"/>
              </w:rPr>
              <w:t>As defined in the Glossary and Definitions of the Grid Code.</w:t>
            </w:r>
          </w:p>
          <w:p w14:paraId="220B9F65" w14:textId="7C21843E" w:rsidR="000226A1" w:rsidRPr="009712EA" w:rsidRDefault="000226A1" w:rsidP="000226A1">
            <w:pPr>
              <w:pStyle w:val="Default"/>
              <w:rPr>
                <w:color w:val="auto"/>
                <w:sz w:val="20"/>
                <w:szCs w:val="20"/>
                <w:highlight w:val="green"/>
              </w:rPr>
            </w:pPr>
          </w:p>
        </w:tc>
      </w:tr>
      <w:tr w:rsidR="00C87D2B" w:rsidRPr="000C1186" w14:paraId="4367F521" w14:textId="77777777" w:rsidTr="00E46761">
        <w:trPr>
          <w:trHeight w:val="598"/>
        </w:trPr>
        <w:tc>
          <w:tcPr>
            <w:tcW w:w="0" w:type="auto"/>
          </w:tcPr>
          <w:p w14:paraId="0870C189" w14:textId="77777777" w:rsidR="000226A1" w:rsidRPr="000C1186" w:rsidRDefault="000226A1" w:rsidP="000226A1">
            <w:pPr>
              <w:pStyle w:val="Default"/>
              <w:rPr>
                <w:color w:val="auto"/>
                <w:sz w:val="20"/>
                <w:szCs w:val="20"/>
              </w:rPr>
            </w:pPr>
            <w:r w:rsidRPr="000C1186">
              <w:rPr>
                <w:bCs/>
                <w:color w:val="auto"/>
                <w:sz w:val="20"/>
                <w:szCs w:val="20"/>
              </w:rPr>
              <w:t xml:space="preserve">Onshore Generating Unit </w:t>
            </w:r>
          </w:p>
        </w:tc>
        <w:tc>
          <w:tcPr>
            <w:tcW w:w="0" w:type="auto"/>
          </w:tcPr>
          <w:p w14:paraId="6D16BF2D" w14:textId="77777777" w:rsidR="00C24688" w:rsidRPr="009712EA" w:rsidRDefault="00C24688" w:rsidP="00C24688">
            <w:pPr>
              <w:spacing w:line="259" w:lineRule="auto"/>
              <w:rPr>
                <w:color w:val="auto"/>
                <w:highlight w:val="green"/>
              </w:rPr>
            </w:pPr>
            <w:r w:rsidRPr="009712EA">
              <w:rPr>
                <w:color w:val="auto"/>
                <w:highlight w:val="green"/>
              </w:rPr>
              <w:t>As defined in the Glossary and Definitions of the Grid Code.</w:t>
            </w:r>
          </w:p>
          <w:p w14:paraId="68BD5B64" w14:textId="6F002A24" w:rsidR="000226A1" w:rsidRPr="009712EA" w:rsidRDefault="000226A1" w:rsidP="000226A1">
            <w:pPr>
              <w:pStyle w:val="Default"/>
              <w:rPr>
                <w:color w:val="auto"/>
                <w:sz w:val="20"/>
                <w:szCs w:val="20"/>
                <w:highlight w:val="green"/>
              </w:rPr>
            </w:pPr>
          </w:p>
        </w:tc>
      </w:tr>
      <w:tr w:rsidR="00C87D2B" w:rsidRPr="000C1186" w14:paraId="772E08A0" w14:textId="77777777" w:rsidTr="00542AB8">
        <w:trPr>
          <w:trHeight w:val="720"/>
        </w:trPr>
        <w:tc>
          <w:tcPr>
            <w:tcW w:w="1561" w:type="dxa"/>
          </w:tcPr>
          <w:p w14:paraId="0633B8C0"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Power Generating Module</w:t>
            </w:r>
          </w:p>
        </w:tc>
        <w:tc>
          <w:tcPr>
            <w:tcW w:w="5349" w:type="dxa"/>
          </w:tcPr>
          <w:p w14:paraId="696B1348" w14:textId="77777777" w:rsidR="004274E9" w:rsidRPr="009712EA" w:rsidRDefault="004274E9" w:rsidP="004274E9">
            <w:pPr>
              <w:spacing w:line="259" w:lineRule="auto"/>
              <w:rPr>
                <w:color w:val="auto"/>
                <w:highlight w:val="green"/>
              </w:rPr>
            </w:pPr>
            <w:r w:rsidRPr="009712EA">
              <w:rPr>
                <w:color w:val="auto"/>
                <w:highlight w:val="green"/>
              </w:rPr>
              <w:t>As defined in the Glossary and Definitions of the Grid Code.</w:t>
            </w:r>
          </w:p>
          <w:p w14:paraId="0943555A" w14:textId="44D3AA57" w:rsidR="001E55AD" w:rsidRPr="009712EA" w:rsidRDefault="001E55AD" w:rsidP="000226A1">
            <w:pPr>
              <w:jc w:val="both"/>
              <w:rPr>
                <w:rFonts w:ascii="Arial" w:eastAsiaTheme="minorEastAsia" w:hAnsi="Arial" w:cs="Arial"/>
                <w:color w:val="auto"/>
                <w:highlight w:val="green"/>
              </w:rPr>
            </w:pPr>
          </w:p>
        </w:tc>
      </w:tr>
      <w:tr w:rsidR="00C87D2B" w:rsidRPr="00C87D2B" w14:paraId="601C4285" w14:textId="77777777" w:rsidTr="00542AB8">
        <w:trPr>
          <w:trHeight w:val="1635"/>
        </w:trPr>
        <w:tc>
          <w:tcPr>
            <w:tcW w:w="1561" w:type="dxa"/>
          </w:tcPr>
          <w:p w14:paraId="22A88899" w14:textId="0F2162A7" w:rsidR="001E55AD" w:rsidRPr="000C1186" w:rsidRDefault="001E55AD" w:rsidP="001E55AD">
            <w:pPr>
              <w:jc w:val="both"/>
              <w:rPr>
                <w:rFonts w:ascii="Arial" w:eastAsiaTheme="minorEastAsia" w:hAnsi="Arial" w:cs="Arial"/>
                <w:bCs/>
                <w:color w:val="auto"/>
              </w:rPr>
            </w:pPr>
            <w:del w:id="1614" w:author="Antony Johnson" w:date="2022-11-20T15:35:00Z">
              <w:r w:rsidRPr="000C1186" w:rsidDel="00D87D59">
                <w:rPr>
                  <w:rFonts w:ascii="Arial" w:eastAsia="Times New Roman" w:hAnsi="Arial" w:cs="Arial"/>
                  <w:snapToGrid w:val="0"/>
                  <w:color w:val="auto"/>
                </w:rPr>
                <w:delText>Restoration Service</w:delText>
              </w:r>
            </w:del>
          </w:p>
        </w:tc>
        <w:tc>
          <w:tcPr>
            <w:tcW w:w="5349" w:type="dxa"/>
          </w:tcPr>
          <w:p w14:paraId="368D26F4" w14:textId="5F3854FD" w:rsidR="004E37A8" w:rsidRPr="00C87D2B" w:rsidRDefault="001E55AD" w:rsidP="001E55AD">
            <w:pPr>
              <w:jc w:val="both"/>
              <w:rPr>
                <w:rFonts w:ascii="Arial" w:eastAsia="Times New Roman" w:hAnsi="Arial" w:cs="Arial"/>
                <w:snapToGrid w:val="0"/>
                <w:color w:val="auto"/>
              </w:rPr>
            </w:pPr>
            <w:del w:id="1615" w:author="Antony Johnson" w:date="2022-11-20T15:35:00Z">
              <w:r w:rsidRPr="00C87D2B" w:rsidDel="00D87D59">
                <w:rPr>
                  <w:rFonts w:ascii="Arial" w:eastAsia="Times New Roman" w:hAnsi="Arial" w:cs="Arial"/>
                  <w:snapToGrid w:val="0"/>
                  <w:color w:val="auto"/>
                </w:rPr>
                <w:delText>A capability as detailed in the System Restoration Plan as required from a CUSC Party, as a condition of that party meeting the requirements of the Grid Code or a capability provided by a party which has a contract with NGESO to provide a Restoration Service. A Restoration Service is one or more capabilities detailed in the System Restoration Plan.</w:delText>
              </w:r>
            </w:del>
          </w:p>
        </w:tc>
      </w:tr>
      <w:tr w:rsidR="00C87D2B" w:rsidRPr="00C87D2B" w14:paraId="698C3287" w14:textId="77777777" w:rsidTr="00542AB8">
        <w:trPr>
          <w:trHeight w:val="190"/>
        </w:trPr>
        <w:tc>
          <w:tcPr>
            <w:tcW w:w="1561" w:type="dxa"/>
          </w:tcPr>
          <w:p w14:paraId="3F69E3D3" w14:textId="68C0117D" w:rsidR="004E37A8" w:rsidRPr="00C87D2B" w:rsidRDefault="004E37A8" w:rsidP="004E37A8">
            <w:pPr>
              <w:jc w:val="both"/>
              <w:rPr>
                <w:rFonts w:ascii="Arial" w:eastAsia="Times New Roman" w:hAnsi="Arial" w:cs="Arial"/>
                <w:snapToGrid w:val="0"/>
                <w:color w:val="auto"/>
              </w:rPr>
            </w:pPr>
            <w:del w:id="1616" w:author="Johnson (ESO), Antony" w:date="2023-02-23T12:43:00Z">
              <w:r w:rsidRPr="00C87D2B" w:rsidDel="00AB2A78">
                <w:rPr>
                  <w:rFonts w:ascii="Arial" w:eastAsia="Times New Roman" w:hAnsi="Arial" w:cs="Arial"/>
                  <w:snapToGrid w:val="0"/>
                  <w:color w:val="auto"/>
                </w:rPr>
                <w:delText>Restoration Service Provider</w:delText>
              </w:r>
            </w:del>
          </w:p>
        </w:tc>
        <w:tc>
          <w:tcPr>
            <w:tcW w:w="5349" w:type="dxa"/>
          </w:tcPr>
          <w:p w14:paraId="13091BB0" w14:textId="72E2255B" w:rsidR="004274E9" w:rsidRPr="00436C9C" w:rsidDel="00AB2A78" w:rsidRDefault="004274E9" w:rsidP="004274E9">
            <w:pPr>
              <w:spacing w:line="259" w:lineRule="auto"/>
              <w:rPr>
                <w:del w:id="1617" w:author="Johnson (ESO), Antony" w:date="2023-02-23T12:43:00Z"/>
                <w:color w:val="auto"/>
              </w:rPr>
            </w:pPr>
            <w:del w:id="1618" w:author="Johnson (ESO), Antony" w:date="2023-02-23T12:43:00Z">
              <w:r w:rsidRPr="00436C9C" w:rsidDel="00AB2A78">
                <w:rPr>
                  <w:color w:val="auto"/>
                </w:rPr>
                <w:delText>As defined in the Glossary and Definitions of the Grid Code.</w:delText>
              </w:r>
            </w:del>
          </w:p>
          <w:p w14:paraId="5C55FB07" w14:textId="3A3E4CAE" w:rsidR="004E37A8" w:rsidRPr="00C87D2B" w:rsidRDefault="004E37A8" w:rsidP="004E37A8">
            <w:pPr>
              <w:jc w:val="both"/>
              <w:rPr>
                <w:rFonts w:ascii="Arial" w:eastAsia="Times New Roman" w:hAnsi="Arial" w:cs="Arial"/>
                <w:snapToGrid w:val="0"/>
                <w:color w:val="auto"/>
              </w:rPr>
            </w:pPr>
          </w:p>
        </w:tc>
      </w:tr>
      <w:tr w:rsidR="00C87D2B" w:rsidRPr="00436C9C" w14:paraId="77A5F07E" w14:textId="77777777" w:rsidTr="00542AB8">
        <w:trPr>
          <w:trHeight w:val="2528"/>
        </w:trPr>
        <w:tc>
          <w:tcPr>
            <w:tcW w:w="1561" w:type="dxa"/>
          </w:tcPr>
          <w:p w14:paraId="029FE240" w14:textId="23AD919B" w:rsidR="00FB06CD" w:rsidRPr="00436C9C" w:rsidRDefault="00FB06CD" w:rsidP="008A79DE">
            <w:pPr>
              <w:jc w:val="both"/>
              <w:rPr>
                <w:iCs/>
                <w:color w:val="auto"/>
              </w:rPr>
            </w:pPr>
            <w:r w:rsidRPr="00436C9C">
              <w:rPr>
                <w:color w:val="auto"/>
              </w:rPr>
              <w:t>Storage User</w:t>
            </w:r>
          </w:p>
        </w:tc>
        <w:tc>
          <w:tcPr>
            <w:tcW w:w="5349" w:type="dxa"/>
          </w:tcPr>
          <w:p w14:paraId="4AB75E35" w14:textId="3DAB085D" w:rsidR="00FB06CD" w:rsidRPr="00436C9C" w:rsidRDefault="00454C0E" w:rsidP="00436C9C">
            <w:pPr>
              <w:spacing w:line="259" w:lineRule="auto"/>
              <w:rPr>
                <w:color w:val="auto"/>
              </w:rPr>
            </w:pPr>
            <w:r w:rsidRPr="009712EA">
              <w:rPr>
                <w:color w:val="auto"/>
                <w:highlight w:val="green"/>
              </w:rPr>
              <w:t>As defined in the Glossary and Definitions of the Grid Code.</w:t>
            </w:r>
            <w:r w:rsidR="00FB06CD" w:rsidRPr="00C87D2B">
              <w:rPr>
                <w:rFonts w:cs="Arial"/>
                <w:color w:val="auto"/>
              </w:rPr>
              <w:t xml:space="preserve"> </w:t>
            </w:r>
          </w:p>
        </w:tc>
      </w:tr>
      <w:tr w:rsidR="00C87D2B" w:rsidRPr="00C87D2B" w14:paraId="01F63CB1" w14:textId="77777777" w:rsidTr="00542AB8">
        <w:tc>
          <w:tcPr>
            <w:tcW w:w="1561" w:type="dxa"/>
          </w:tcPr>
          <w:p w14:paraId="1B1F5073" w14:textId="568D3AEE" w:rsidR="00BF6F5F" w:rsidRPr="00436C9C" w:rsidRDefault="00BF6F5F" w:rsidP="00BF6F5F">
            <w:pPr>
              <w:jc w:val="both"/>
              <w:rPr>
                <w:iCs/>
                <w:color w:val="auto"/>
              </w:rPr>
            </w:pPr>
            <w:r w:rsidRPr="00436C9C">
              <w:rPr>
                <w:rFonts w:ascii="Arial" w:eastAsiaTheme="minorEastAsia" w:hAnsi="Arial" w:cs="Arial"/>
                <w:bCs/>
                <w:color w:val="auto"/>
              </w:rPr>
              <w:lastRenderedPageBreak/>
              <w:t>System Operator Transmission Owner Code or STC</w:t>
            </w:r>
          </w:p>
        </w:tc>
        <w:tc>
          <w:tcPr>
            <w:tcW w:w="5349" w:type="dxa"/>
          </w:tcPr>
          <w:p w14:paraId="496BF041" w14:textId="6CBCB788"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 xml:space="preserve">The System Operator Transmission Owner Code as published on The </w:t>
            </w:r>
            <w:r w:rsidR="00261696" w:rsidRPr="009712EA">
              <w:rPr>
                <w:rFonts w:ascii="Arial" w:eastAsiaTheme="minorEastAsia" w:hAnsi="Arial" w:cs="Arial"/>
                <w:color w:val="auto"/>
                <w:highlight w:val="green"/>
              </w:rPr>
              <w:t>NG</w:t>
            </w:r>
            <w:r w:rsidRPr="009712EA">
              <w:rPr>
                <w:rFonts w:ascii="Arial" w:eastAsiaTheme="minorEastAsia" w:hAnsi="Arial" w:cs="Arial"/>
                <w:color w:val="auto"/>
                <w:highlight w:val="green"/>
              </w:rPr>
              <w:t>ESO</w:t>
            </w:r>
            <w:r w:rsidRPr="00436C9C">
              <w:rPr>
                <w:rFonts w:ascii="Arial" w:eastAsiaTheme="minorEastAsia" w:hAnsi="Arial" w:cs="Arial"/>
                <w:bCs/>
                <w:color w:val="auto"/>
              </w:rPr>
              <w:t xml:space="preserve"> </w:t>
            </w:r>
            <w:r w:rsidR="00505AB8" w:rsidRPr="00436C9C">
              <w:rPr>
                <w:rFonts w:ascii="Arial" w:eastAsiaTheme="minorEastAsia" w:hAnsi="Arial" w:cs="Arial"/>
                <w:bCs/>
                <w:color w:val="auto"/>
              </w:rPr>
              <w:t xml:space="preserve">Website: </w:t>
            </w:r>
          </w:p>
          <w:p w14:paraId="32D1DD22" w14:textId="78EFAD3D" w:rsidR="00BF6F5F" w:rsidRPr="00436C9C" w:rsidRDefault="00BF6F5F" w:rsidP="00BF6F5F">
            <w:pPr>
              <w:jc w:val="both"/>
              <w:rPr>
                <w:color w:val="auto"/>
              </w:rPr>
            </w:pPr>
          </w:p>
          <w:p w14:paraId="528A3648" w14:textId="77777777" w:rsidR="00BF6F5F" w:rsidRPr="00436C9C" w:rsidRDefault="00146122" w:rsidP="00BF6F5F">
            <w:pPr>
              <w:jc w:val="both"/>
              <w:rPr>
                <w:color w:val="auto"/>
              </w:rPr>
            </w:pPr>
            <w:hyperlink r:id="rId24" w:history="1">
              <w:r w:rsidR="00A270B7" w:rsidRPr="00436C9C">
                <w:rPr>
                  <w:rStyle w:val="Hyperlink"/>
                  <w:color w:val="auto"/>
                </w:rPr>
                <w:t>https://www.nationalgrideso.com/codes/system-operator-transmission-owner-code?code-documents</w:t>
              </w:r>
            </w:hyperlink>
          </w:p>
          <w:p w14:paraId="1B5E0BC5" w14:textId="5D81AB01" w:rsidR="00A270B7" w:rsidRPr="00436C9C" w:rsidRDefault="00A270B7" w:rsidP="00BF6F5F">
            <w:pPr>
              <w:jc w:val="both"/>
              <w:rPr>
                <w:iCs/>
                <w:color w:val="auto"/>
              </w:rPr>
            </w:pPr>
          </w:p>
        </w:tc>
      </w:tr>
      <w:tr w:rsidR="004521E0" w:rsidRPr="00436C9C" w14:paraId="451DAF33" w14:textId="77777777" w:rsidTr="00542AB8">
        <w:trPr>
          <w:ins w:id="1619" w:author="Antony Johnson" w:date="2022-11-20T15:42:00Z"/>
        </w:trPr>
        <w:tc>
          <w:tcPr>
            <w:tcW w:w="1561" w:type="dxa"/>
          </w:tcPr>
          <w:p w14:paraId="0369C66D" w14:textId="261874D6" w:rsidR="004521E0" w:rsidRPr="00436C9C" w:rsidRDefault="004521E0" w:rsidP="004521E0">
            <w:pPr>
              <w:jc w:val="both"/>
              <w:rPr>
                <w:ins w:id="1620" w:author="Antony Johnson" w:date="2022-11-20T15:42:00Z"/>
                <w:rFonts w:ascii="Arial" w:eastAsiaTheme="minorEastAsia" w:hAnsi="Arial" w:cs="Arial"/>
                <w:bCs/>
                <w:color w:val="auto"/>
              </w:rPr>
            </w:pPr>
            <w:ins w:id="1621" w:author="Antony Johnson" w:date="2022-11-20T15:43:00Z">
              <w:del w:id="1622" w:author="Johnson (ESO), Antony" w:date="2023-02-23T12:43:00Z">
                <w:r w:rsidRPr="00C87D2B" w:rsidDel="00AB2A78">
                  <w:rPr>
                    <w:rFonts w:ascii="Arial" w:eastAsia="Times New Roman" w:hAnsi="Arial" w:cs="Times New Roman"/>
                    <w:snapToGrid w:val="0"/>
                    <w:color w:val="auto"/>
                  </w:rPr>
                  <w:delText>Top Up Restoration Contract</w:delText>
                </w:r>
              </w:del>
            </w:ins>
          </w:p>
        </w:tc>
        <w:tc>
          <w:tcPr>
            <w:tcW w:w="5349" w:type="dxa"/>
          </w:tcPr>
          <w:p w14:paraId="6513FD64" w14:textId="2445D566" w:rsidR="004521E0" w:rsidRPr="00436C9C" w:rsidDel="00AB2A78" w:rsidRDefault="004521E0" w:rsidP="004521E0">
            <w:pPr>
              <w:spacing w:line="259" w:lineRule="auto"/>
              <w:rPr>
                <w:ins w:id="1623" w:author="Antony Johnson" w:date="2022-11-20T15:43:00Z"/>
                <w:del w:id="1624" w:author="Johnson (ESO), Antony" w:date="2023-02-23T12:43:00Z"/>
                <w:color w:val="auto"/>
              </w:rPr>
            </w:pPr>
            <w:ins w:id="1625" w:author="Antony Johnson" w:date="2022-11-20T15:43:00Z">
              <w:del w:id="1626" w:author="Johnson (ESO), Antony" w:date="2023-02-23T12:43:00Z">
                <w:r w:rsidRPr="00436C9C" w:rsidDel="00AB2A78">
                  <w:rPr>
                    <w:color w:val="auto"/>
                  </w:rPr>
                  <w:delText>As defined in the Glossary and Definitions of the Grid Code.</w:delText>
                </w:r>
              </w:del>
            </w:ins>
          </w:p>
          <w:p w14:paraId="0BEE040A" w14:textId="77777777" w:rsidR="004521E0" w:rsidRPr="00436C9C" w:rsidRDefault="004521E0" w:rsidP="004521E0">
            <w:pPr>
              <w:spacing w:line="259" w:lineRule="auto"/>
              <w:rPr>
                <w:ins w:id="1627" w:author="Antony Johnson" w:date="2022-11-20T15:42:00Z"/>
                <w:color w:val="auto"/>
              </w:rPr>
            </w:pPr>
          </w:p>
        </w:tc>
      </w:tr>
      <w:tr w:rsidR="004521E0" w:rsidRPr="00436C9C" w14:paraId="6DC16573" w14:textId="77777777" w:rsidTr="00542AB8">
        <w:trPr>
          <w:ins w:id="1628" w:author="Antony Johnson" w:date="2022-11-20T15:42:00Z"/>
        </w:trPr>
        <w:tc>
          <w:tcPr>
            <w:tcW w:w="1561" w:type="dxa"/>
          </w:tcPr>
          <w:p w14:paraId="6F5CA811" w14:textId="2E101A90" w:rsidR="004521E0" w:rsidRPr="00436C9C" w:rsidRDefault="004521E0" w:rsidP="004521E0">
            <w:pPr>
              <w:jc w:val="both"/>
              <w:rPr>
                <w:ins w:id="1629" w:author="Antony Johnson" w:date="2022-11-20T15:42:00Z"/>
                <w:rFonts w:ascii="Arial" w:eastAsiaTheme="minorEastAsia" w:hAnsi="Arial" w:cs="Arial"/>
                <w:bCs/>
                <w:color w:val="auto"/>
              </w:rPr>
            </w:pPr>
            <w:ins w:id="1630" w:author="Antony Johnson" w:date="2022-11-20T15:43:00Z">
              <w:del w:id="1631" w:author="Johnson (ESO), Antony" w:date="2023-02-23T12:43:00Z">
                <w:r w:rsidRPr="00C87D2B" w:rsidDel="00AB2A78">
                  <w:rPr>
                    <w:rFonts w:ascii="Arial" w:eastAsia="Times New Roman" w:hAnsi="Arial" w:cs="Times New Roman"/>
                    <w:snapToGrid w:val="0"/>
                    <w:color w:val="auto"/>
                  </w:rPr>
                  <w:delText>T</w:delText>
                </w:r>
                <w:r w:rsidRPr="00436C9C" w:rsidDel="00AB2A78">
                  <w:rPr>
                    <w:rFonts w:ascii="Arial" w:eastAsia="Times New Roman" w:hAnsi="Arial" w:cs="Times New Roman"/>
                    <w:snapToGrid w:val="0"/>
                    <w:color w:val="auto"/>
                  </w:rPr>
                  <w:delText xml:space="preserve">op Up </w:delText>
                </w:r>
                <w:r w:rsidRPr="007074AA" w:rsidDel="00AB2A78">
                  <w:rPr>
                    <w:rFonts w:ascii="Arial" w:eastAsia="Times New Roman" w:hAnsi="Arial" w:cs="Times New Roman"/>
                    <w:snapToGrid w:val="0"/>
                    <w:color w:val="auto"/>
                  </w:rPr>
                  <w:delText>Re</w:delText>
                </w:r>
                <w:r w:rsidRPr="00C87D2B" w:rsidDel="00AB2A78">
                  <w:rPr>
                    <w:rFonts w:ascii="Arial" w:eastAsia="Times New Roman" w:hAnsi="Arial" w:cs="Times New Roman"/>
                    <w:snapToGrid w:val="0"/>
                    <w:color w:val="auto"/>
                  </w:rPr>
                  <w:delText>storation Plant</w:delText>
                </w:r>
              </w:del>
            </w:ins>
          </w:p>
        </w:tc>
        <w:tc>
          <w:tcPr>
            <w:tcW w:w="5349" w:type="dxa"/>
          </w:tcPr>
          <w:p w14:paraId="783ABD1C" w14:textId="240608A7" w:rsidR="004521E0" w:rsidRPr="00436C9C" w:rsidDel="00AB2A78" w:rsidRDefault="004521E0" w:rsidP="004521E0">
            <w:pPr>
              <w:spacing w:line="259" w:lineRule="auto"/>
              <w:rPr>
                <w:ins w:id="1632" w:author="Antony Johnson" w:date="2022-11-20T15:43:00Z"/>
                <w:del w:id="1633" w:author="Johnson (ESO), Antony" w:date="2023-02-23T12:43:00Z"/>
                <w:color w:val="auto"/>
              </w:rPr>
            </w:pPr>
            <w:ins w:id="1634" w:author="Antony Johnson" w:date="2022-11-20T15:43:00Z">
              <w:del w:id="1635" w:author="Johnson (ESO), Antony" w:date="2023-02-23T12:43:00Z">
                <w:r w:rsidRPr="00436C9C" w:rsidDel="00AB2A78">
                  <w:rPr>
                    <w:color w:val="auto"/>
                  </w:rPr>
                  <w:delText>As defined in the Glossary and Definitions of the Grid Code.</w:delText>
                </w:r>
              </w:del>
            </w:ins>
          </w:p>
          <w:p w14:paraId="50A890A2" w14:textId="77777777" w:rsidR="004521E0" w:rsidRPr="00436C9C" w:rsidRDefault="004521E0" w:rsidP="004521E0">
            <w:pPr>
              <w:spacing w:line="259" w:lineRule="auto"/>
              <w:rPr>
                <w:ins w:id="1636" w:author="Antony Johnson" w:date="2022-11-20T15:42:00Z"/>
                <w:color w:val="auto"/>
              </w:rPr>
            </w:pPr>
          </w:p>
        </w:tc>
      </w:tr>
      <w:tr w:rsidR="004521E0" w:rsidRPr="00436C9C" w14:paraId="11C42917" w14:textId="77777777" w:rsidTr="00542AB8">
        <w:trPr>
          <w:ins w:id="1637" w:author="Antony Johnson" w:date="2022-11-20T15:42:00Z"/>
        </w:trPr>
        <w:tc>
          <w:tcPr>
            <w:tcW w:w="1561" w:type="dxa"/>
          </w:tcPr>
          <w:p w14:paraId="3E20C723" w14:textId="194CCB93" w:rsidR="004521E0" w:rsidRPr="00436C9C" w:rsidRDefault="004521E0" w:rsidP="004521E0">
            <w:pPr>
              <w:jc w:val="both"/>
              <w:rPr>
                <w:ins w:id="1638" w:author="Antony Johnson" w:date="2022-11-20T15:42:00Z"/>
                <w:rFonts w:ascii="Arial" w:eastAsiaTheme="minorEastAsia" w:hAnsi="Arial" w:cs="Arial"/>
                <w:bCs/>
                <w:color w:val="auto"/>
              </w:rPr>
            </w:pPr>
            <w:ins w:id="1639" w:author="Antony Johnson" w:date="2022-11-20T15:43:00Z">
              <w:del w:id="1640" w:author="Johnson (ESO), Antony" w:date="2023-02-23T12:43:00Z">
                <w:r w:rsidRPr="00C87D2B" w:rsidDel="00AB2A78">
                  <w:rPr>
                    <w:rFonts w:ascii="Arial" w:eastAsia="Times New Roman" w:hAnsi="Arial" w:cs="Times New Roman"/>
                    <w:snapToGrid w:val="0"/>
                    <w:color w:val="auto"/>
                  </w:rPr>
                  <w:delText>T</w:delText>
                </w:r>
                <w:r w:rsidRPr="00436C9C" w:rsidDel="00AB2A78">
                  <w:rPr>
                    <w:rFonts w:ascii="Arial" w:eastAsia="Times New Roman" w:hAnsi="Arial" w:cs="Times New Roman"/>
                    <w:snapToGrid w:val="0"/>
                    <w:color w:val="auto"/>
                  </w:rPr>
                  <w:delText xml:space="preserve">op Up </w:delText>
                </w:r>
                <w:r w:rsidRPr="007074AA" w:rsidDel="00AB2A78">
                  <w:rPr>
                    <w:rFonts w:ascii="Arial" w:eastAsia="Times New Roman" w:hAnsi="Arial" w:cs="Times New Roman"/>
                    <w:snapToGrid w:val="0"/>
                    <w:color w:val="auto"/>
                  </w:rPr>
                  <w:delText>Re</w:delText>
                </w:r>
                <w:r w:rsidRPr="00C87D2B" w:rsidDel="00AB2A78">
                  <w:rPr>
                    <w:rFonts w:ascii="Arial" w:eastAsia="Times New Roman" w:hAnsi="Arial" w:cs="Times New Roman"/>
                    <w:snapToGrid w:val="0"/>
                    <w:color w:val="auto"/>
                  </w:rPr>
                  <w:delText>storation Service Provider</w:delText>
                </w:r>
              </w:del>
            </w:ins>
          </w:p>
        </w:tc>
        <w:tc>
          <w:tcPr>
            <w:tcW w:w="5349" w:type="dxa"/>
          </w:tcPr>
          <w:p w14:paraId="40C1CDD6" w14:textId="076B8216" w:rsidR="004521E0" w:rsidRPr="00436C9C" w:rsidDel="00AB2A78" w:rsidRDefault="004521E0" w:rsidP="004521E0">
            <w:pPr>
              <w:spacing w:line="259" w:lineRule="auto"/>
              <w:rPr>
                <w:ins w:id="1641" w:author="Antony Johnson" w:date="2022-11-20T15:43:00Z"/>
                <w:del w:id="1642" w:author="Johnson (ESO), Antony" w:date="2023-02-23T12:43:00Z"/>
                <w:color w:val="auto"/>
              </w:rPr>
            </w:pPr>
            <w:ins w:id="1643" w:author="Antony Johnson" w:date="2022-11-20T15:43:00Z">
              <w:del w:id="1644" w:author="Johnson (ESO), Antony" w:date="2023-02-23T12:43:00Z">
                <w:r w:rsidRPr="00436C9C" w:rsidDel="00AB2A78">
                  <w:rPr>
                    <w:color w:val="auto"/>
                  </w:rPr>
                  <w:delText>As defined in the Glossary and Definitions of the Grid Code.</w:delText>
                </w:r>
              </w:del>
            </w:ins>
          </w:p>
          <w:p w14:paraId="0A84552C" w14:textId="77777777" w:rsidR="004521E0" w:rsidRPr="00436C9C" w:rsidRDefault="004521E0" w:rsidP="004521E0">
            <w:pPr>
              <w:spacing w:line="259" w:lineRule="auto"/>
              <w:rPr>
                <w:ins w:id="1645" w:author="Antony Johnson" w:date="2022-11-20T15:42:00Z"/>
                <w:color w:val="auto"/>
              </w:rPr>
            </w:pPr>
          </w:p>
        </w:tc>
      </w:tr>
      <w:tr w:rsidR="00C87D2B" w:rsidRPr="00C87D2B" w14:paraId="40B00AE2" w14:textId="77777777" w:rsidTr="00542AB8">
        <w:tc>
          <w:tcPr>
            <w:tcW w:w="1561" w:type="dxa"/>
          </w:tcPr>
          <w:p w14:paraId="22021F26"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Total System</w:t>
            </w:r>
          </w:p>
        </w:tc>
        <w:tc>
          <w:tcPr>
            <w:tcW w:w="5349" w:type="dxa"/>
          </w:tcPr>
          <w:p w14:paraId="62C9B167" w14:textId="77777777" w:rsidR="00454C0E" w:rsidRPr="00436C9C" w:rsidRDefault="00454C0E" w:rsidP="00454C0E">
            <w:pPr>
              <w:spacing w:line="259" w:lineRule="auto"/>
              <w:rPr>
                <w:color w:val="auto"/>
              </w:rPr>
            </w:pPr>
            <w:r w:rsidRPr="009712EA">
              <w:rPr>
                <w:color w:val="auto"/>
                <w:highlight w:val="green"/>
              </w:rPr>
              <w:t>As defined in the Glossary and Definitions of the Grid Code.</w:t>
            </w:r>
          </w:p>
          <w:p w14:paraId="13A1C931" w14:textId="77777777" w:rsidR="00BF6F5F" w:rsidRPr="00436C9C" w:rsidRDefault="00BF6F5F">
            <w:pPr>
              <w:jc w:val="both"/>
              <w:rPr>
                <w:rFonts w:ascii="Arial" w:eastAsiaTheme="minorEastAsia" w:hAnsi="Arial" w:cs="Arial"/>
                <w:bCs/>
                <w:color w:val="auto"/>
              </w:rPr>
            </w:pPr>
          </w:p>
        </w:tc>
      </w:tr>
      <w:tr w:rsidR="00C87D2B" w:rsidRPr="00436C9C" w14:paraId="3DC19718" w14:textId="77777777" w:rsidTr="00542AB8">
        <w:tc>
          <w:tcPr>
            <w:tcW w:w="1561" w:type="dxa"/>
          </w:tcPr>
          <w:p w14:paraId="3C9E4EC7"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TSO</w:t>
            </w:r>
          </w:p>
        </w:tc>
        <w:tc>
          <w:tcPr>
            <w:tcW w:w="5349" w:type="dxa"/>
          </w:tcPr>
          <w:p w14:paraId="2040F77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436C9C" w:rsidRDefault="00BF6F5F" w:rsidP="00BF6F5F">
            <w:pPr>
              <w:jc w:val="both"/>
              <w:rPr>
                <w:rFonts w:ascii="Arial" w:eastAsiaTheme="minorEastAsia" w:hAnsi="Arial" w:cs="Arial"/>
                <w:bCs/>
                <w:color w:val="auto"/>
              </w:rPr>
            </w:pPr>
          </w:p>
        </w:tc>
      </w:tr>
      <w:tr w:rsidR="00C87D2B" w:rsidRPr="00436C9C" w14:paraId="155B97EA" w14:textId="77777777" w:rsidTr="00542AB8">
        <w:tc>
          <w:tcPr>
            <w:tcW w:w="1561" w:type="dxa"/>
          </w:tcPr>
          <w:p w14:paraId="46CE598C"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A Power Generating Module</w:t>
            </w:r>
          </w:p>
        </w:tc>
        <w:tc>
          <w:tcPr>
            <w:tcW w:w="5349" w:type="dxa"/>
          </w:tcPr>
          <w:p w14:paraId="25FBA704"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51C533A8" w14:textId="77777777" w:rsidR="00BF6F5F" w:rsidRPr="00EC3DF2" w:rsidRDefault="00BF6F5F">
            <w:pPr>
              <w:jc w:val="both"/>
              <w:rPr>
                <w:rFonts w:ascii="Arial" w:eastAsiaTheme="minorEastAsia" w:hAnsi="Arial" w:cs="Arial"/>
                <w:color w:val="auto"/>
                <w:highlight w:val="green"/>
              </w:rPr>
            </w:pPr>
          </w:p>
        </w:tc>
      </w:tr>
      <w:tr w:rsidR="00C87D2B" w:rsidRPr="00436C9C" w14:paraId="71BB7612" w14:textId="77777777" w:rsidTr="00542AB8">
        <w:tc>
          <w:tcPr>
            <w:tcW w:w="1561" w:type="dxa"/>
          </w:tcPr>
          <w:p w14:paraId="75DFA45A"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B Power Generating Module</w:t>
            </w:r>
          </w:p>
        </w:tc>
        <w:tc>
          <w:tcPr>
            <w:tcW w:w="5349" w:type="dxa"/>
          </w:tcPr>
          <w:p w14:paraId="31A5A9AA"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648C3433" w14:textId="77777777" w:rsidR="00BF6F5F" w:rsidRPr="00EC3DF2" w:rsidRDefault="00BF6F5F">
            <w:pPr>
              <w:jc w:val="both"/>
              <w:rPr>
                <w:rFonts w:ascii="Arial" w:eastAsiaTheme="minorEastAsia" w:hAnsi="Arial" w:cs="Arial"/>
                <w:color w:val="auto"/>
                <w:highlight w:val="green"/>
              </w:rPr>
            </w:pPr>
          </w:p>
        </w:tc>
      </w:tr>
      <w:tr w:rsidR="00C87D2B" w:rsidRPr="00436C9C" w14:paraId="67271B60" w14:textId="77777777" w:rsidTr="00542AB8">
        <w:tc>
          <w:tcPr>
            <w:tcW w:w="1561" w:type="dxa"/>
          </w:tcPr>
          <w:p w14:paraId="3FAD7FC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C Power Generating Module</w:t>
            </w:r>
          </w:p>
        </w:tc>
        <w:tc>
          <w:tcPr>
            <w:tcW w:w="5349" w:type="dxa"/>
          </w:tcPr>
          <w:p w14:paraId="0C3837E7"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5292DCA2" w14:textId="77777777" w:rsidR="00BF6F5F" w:rsidRPr="00EC3DF2" w:rsidRDefault="00BF6F5F" w:rsidP="00BF6F5F">
            <w:pPr>
              <w:jc w:val="both"/>
              <w:rPr>
                <w:rFonts w:ascii="Arial" w:eastAsiaTheme="minorEastAsia" w:hAnsi="Arial" w:cs="Arial"/>
                <w:color w:val="auto"/>
                <w:highlight w:val="green"/>
              </w:rPr>
            </w:pPr>
          </w:p>
        </w:tc>
      </w:tr>
      <w:tr w:rsidR="00C87D2B" w:rsidRPr="00436C9C" w14:paraId="5C3DAC1A" w14:textId="77777777" w:rsidTr="00542AB8">
        <w:tc>
          <w:tcPr>
            <w:tcW w:w="1561" w:type="dxa"/>
          </w:tcPr>
          <w:p w14:paraId="62521A9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D Power Generating Module</w:t>
            </w:r>
          </w:p>
        </w:tc>
        <w:tc>
          <w:tcPr>
            <w:tcW w:w="5349" w:type="dxa"/>
          </w:tcPr>
          <w:p w14:paraId="71DF7FB7"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096E0189" w14:textId="77777777" w:rsidR="00BF6F5F" w:rsidRPr="00EC3DF2" w:rsidRDefault="00BF6F5F">
            <w:pPr>
              <w:jc w:val="both"/>
              <w:rPr>
                <w:rFonts w:ascii="Arial" w:eastAsiaTheme="minorEastAsia" w:hAnsi="Arial" w:cs="Arial"/>
                <w:color w:val="auto"/>
                <w:highlight w:val="green"/>
              </w:rPr>
            </w:pPr>
          </w:p>
        </w:tc>
      </w:tr>
      <w:tr w:rsidR="00C87D2B" w:rsidRPr="00436C9C" w14:paraId="2AB2374D" w14:textId="77777777" w:rsidTr="00542AB8">
        <w:tc>
          <w:tcPr>
            <w:tcW w:w="1561" w:type="dxa"/>
          </w:tcPr>
          <w:p w14:paraId="61D774C3" w14:textId="1CEBBF76"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Unacceptable Frequency Conditions</w:t>
            </w:r>
          </w:p>
        </w:tc>
        <w:tc>
          <w:tcPr>
            <w:tcW w:w="5349" w:type="dxa"/>
          </w:tcPr>
          <w:p w14:paraId="21A74FEF" w14:textId="73AF3A65" w:rsidR="00BF6F5F" w:rsidRPr="00436C9C" w:rsidRDefault="00BF6F5F" w:rsidP="00157370">
            <w:pPr>
              <w:jc w:val="both"/>
              <w:rPr>
                <w:rFonts w:ascii="Arial" w:eastAsiaTheme="minorEastAsia" w:hAnsi="Arial" w:cs="Arial"/>
                <w:bCs/>
                <w:color w:val="auto"/>
              </w:rPr>
            </w:pPr>
            <w:r w:rsidRPr="00436C9C">
              <w:rPr>
                <w:rFonts w:ascii="Arial" w:eastAsiaTheme="minorEastAsia" w:hAnsi="Arial" w:cs="Arial"/>
                <w:bCs/>
                <w:color w:val="auto"/>
              </w:rPr>
              <w:t xml:space="preserve"> </w:t>
            </w:r>
            <w:r w:rsidR="007E5D7C" w:rsidRPr="00EC3DF2">
              <w:rPr>
                <w:color w:val="auto"/>
                <w:highlight w:val="green"/>
              </w:rPr>
              <w:t>As defined in the Terms and Definitions of the Security and Quality of Supply Standard</w:t>
            </w:r>
            <w:r w:rsidR="007E5D7C" w:rsidRPr="00436C9C" w:rsidDel="007E5D7C">
              <w:rPr>
                <w:rFonts w:ascii="Arial" w:eastAsiaTheme="minorEastAsia" w:hAnsi="Arial" w:cs="Arial"/>
                <w:bCs/>
                <w:color w:val="auto"/>
              </w:rPr>
              <w:t xml:space="preserve"> </w:t>
            </w:r>
          </w:p>
        </w:tc>
      </w:tr>
    </w:tbl>
    <w:p w14:paraId="4500384A" w14:textId="77777777" w:rsidR="000226A1" w:rsidRPr="00436C9C" w:rsidRDefault="000226A1" w:rsidP="000226A1">
      <w:pPr>
        <w:jc w:val="both"/>
        <w:rPr>
          <w:iCs/>
          <w:color w:val="auto"/>
        </w:rPr>
      </w:pPr>
      <w:r w:rsidRPr="00436C9C">
        <w:rPr>
          <w:i/>
          <w:iCs/>
          <w:color w:val="auto"/>
        </w:rPr>
        <w:br w:type="page"/>
      </w:r>
    </w:p>
    <w:p w14:paraId="1837B3B3" w14:textId="653AB9D2" w:rsidR="000226A1" w:rsidRPr="00450F81" w:rsidRDefault="000226A1" w:rsidP="00D81794">
      <w:pPr>
        <w:pStyle w:val="AppendixPageTitle"/>
        <w:framePr w:wrap="notBeside"/>
      </w:pPr>
      <w:bookmarkStart w:id="1646" w:name="_Toc505207222"/>
      <w:bookmarkStart w:id="1647" w:name="_Toc532811339"/>
      <w:bookmarkStart w:id="1648" w:name="_Toc16863259"/>
      <w:bookmarkStart w:id="1649" w:name="_Toc532811340"/>
      <w:bookmarkStart w:id="1650" w:name="_Toc128731925"/>
      <w:r>
        <w:lastRenderedPageBreak/>
        <w:t xml:space="preserve">Appendix </w:t>
      </w:r>
      <w:r w:rsidR="006A4F2C">
        <w:t>E</w:t>
      </w:r>
      <w:bookmarkStart w:id="1651" w:name="_Toc16863260"/>
      <w:bookmarkEnd w:id="1646"/>
      <w:bookmarkEnd w:id="1647"/>
      <w:bookmarkEnd w:id="1648"/>
      <w:r>
        <w:t>: Total Load and Netted Demand Definitions</w:t>
      </w:r>
      <w:bookmarkEnd w:id="1649"/>
      <w:bookmarkEnd w:id="1650"/>
      <w:bookmarkEnd w:id="1651"/>
    </w:p>
    <w:p w14:paraId="2BF5A33C" w14:textId="77777777" w:rsidR="000226A1" w:rsidRPr="00157370" w:rsidRDefault="000226A1" w:rsidP="008F2821">
      <w:pPr>
        <w:jc w:val="both"/>
        <w:rPr>
          <w:color w:val="auto"/>
        </w:rPr>
      </w:pPr>
      <w:r w:rsidRPr="00157370">
        <w:rPr>
          <w:color w:val="auto"/>
        </w:rPr>
        <w:t>The ENTSOE System Operations Committee has defined</w:t>
      </w:r>
      <w:r w:rsidRPr="00157370">
        <w:rPr>
          <w:b/>
          <w:color w:val="auto"/>
        </w:rPr>
        <w:t xml:space="preserve"> Total Load</w:t>
      </w:r>
      <w:r w:rsidRPr="00157370">
        <w:rPr>
          <w:color w:val="auto"/>
        </w:rPr>
        <w:t xml:space="preserve"> as the sum of all generation on both transmission and distribution systems (active power measured or estimated) and any imports, deducting power used for energy storage (e.g. pumps), house load of power plants and any exports.</w:t>
      </w:r>
    </w:p>
    <w:p w14:paraId="0983FA09" w14:textId="77777777" w:rsidR="000226A1" w:rsidRPr="00157370" w:rsidRDefault="000226A1" w:rsidP="008F2821">
      <w:pPr>
        <w:jc w:val="both"/>
        <w:rPr>
          <w:color w:val="auto"/>
        </w:rPr>
      </w:pPr>
    </w:p>
    <w:p w14:paraId="271BD874" w14:textId="77777777" w:rsidR="000226A1" w:rsidRPr="00157370" w:rsidRDefault="000226A1" w:rsidP="008F2821">
      <w:pPr>
        <w:jc w:val="both"/>
        <w:rPr>
          <w:color w:val="auto"/>
        </w:rPr>
      </w:pPr>
      <w:r w:rsidRPr="00157370">
        <w:rPr>
          <w:b/>
          <w:color w:val="auto"/>
        </w:rPr>
        <w:t>Total Load</w:t>
      </w:r>
      <w:r w:rsidRPr="00157370">
        <w:rPr>
          <w:color w:val="auto"/>
        </w:rPr>
        <w:t xml:space="preserve"> = ∑ generation (gross) + imports - exports - energy storage - house load </w:t>
      </w:r>
    </w:p>
    <w:p w14:paraId="724BA1EB" w14:textId="77777777" w:rsidR="000226A1" w:rsidRPr="00157370" w:rsidRDefault="000226A1" w:rsidP="008F2821">
      <w:pPr>
        <w:jc w:val="both"/>
        <w:rPr>
          <w:color w:val="auto"/>
        </w:rPr>
      </w:pPr>
      <w:r w:rsidRPr="00157370">
        <w:rPr>
          <w:color w:val="auto"/>
        </w:rPr>
        <w:t xml:space="preserve">(noting that energy storage could be a positive or negative value) </w:t>
      </w:r>
    </w:p>
    <w:p w14:paraId="5A8FB506" w14:textId="77777777" w:rsidR="000226A1" w:rsidRPr="00157370" w:rsidRDefault="000226A1" w:rsidP="008F2821">
      <w:pPr>
        <w:jc w:val="both"/>
        <w:rPr>
          <w:color w:val="auto"/>
        </w:rPr>
      </w:pPr>
    </w:p>
    <w:p w14:paraId="56207C5F" w14:textId="305283FE" w:rsidR="000226A1" w:rsidRPr="00157370" w:rsidRDefault="000226A1" w:rsidP="008F2821">
      <w:pPr>
        <w:jc w:val="both"/>
        <w:rPr>
          <w:color w:val="auto"/>
        </w:rPr>
      </w:pPr>
      <w:r w:rsidRPr="00157370">
        <w:rPr>
          <w:color w:val="auto"/>
        </w:rPr>
        <w:t>If part of the generation is unknown/unavailable (e.g. distributed generation) to the system operator (</w:t>
      </w:r>
      <w:r w:rsidR="003C6529" w:rsidRPr="00157370">
        <w:rPr>
          <w:color w:val="auto"/>
        </w:rPr>
        <w:t>NGESO</w:t>
      </w:r>
      <w:r w:rsidRPr="00157370">
        <w:rPr>
          <w:color w:val="auto"/>
        </w:rPr>
        <w:t xml:space="preserve"> or D</w:t>
      </w:r>
      <w:r w:rsidR="003D59D8" w:rsidRPr="00157370">
        <w:rPr>
          <w:color w:val="auto"/>
        </w:rPr>
        <w:t>N</w:t>
      </w:r>
      <w:r w:rsidRPr="00157370">
        <w:rPr>
          <w:color w:val="auto"/>
        </w:rPr>
        <w:t>O</w:t>
      </w:r>
      <w:r w:rsidR="003D59D8" w:rsidRPr="00157370">
        <w:rPr>
          <w:color w:val="auto"/>
        </w:rPr>
        <w:t>s</w:t>
      </w:r>
      <w:r w:rsidRPr="00157370">
        <w:rPr>
          <w:color w:val="auto"/>
        </w:rPr>
        <w:t>), the value must be estimated.</w:t>
      </w:r>
    </w:p>
    <w:p w14:paraId="37503682" w14:textId="77777777" w:rsidR="000226A1" w:rsidRPr="00157370" w:rsidRDefault="000226A1" w:rsidP="008F2821">
      <w:pPr>
        <w:jc w:val="both"/>
        <w:rPr>
          <w:b/>
          <w:color w:val="auto"/>
        </w:rPr>
      </w:pPr>
    </w:p>
    <w:p w14:paraId="1B47E595" w14:textId="77777777" w:rsidR="000226A1" w:rsidRPr="00157370" w:rsidRDefault="000226A1" w:rsidP="008F2821">
      <w:pPr>
        <w:jc w:val="both"/>
        <w:rPr>
          <w:color w:val="auto"/>
        </w:rPr>
      </w:pPr>
      <w:r w:rsidRPr="00157370">
        <w:rPr>
          <w:b/>
          <w:color w:val="auto"/>
        </w:rPr>
        <w:t>Netted Demand</w:t>
      </w:r>
      <w:r w:rsidRPr="00157370">
        <w:rPr>
          <w:color w:val="auto"/>
        </w:rPr>
        <w:t xml:space="preserve"> is defined as the netted value of active power seen from a given point of the system, computed as (load – generation – storage consumption), at a given instant or averaged over any designated interval of time.</w:t>
      </w:r>
    </w:p>
    <w:p w14:paraId="303F3C21" w14:textId="77777777" w:rsidR="000226A1" w:rsidRDefault="000226A1" w:rsidP="008F2821">
      <w:pPr>
        <w:jc w:val="both"/>
      </w:pPr>
    </w:p>
    <w:p w14:paraId="04F27DE8" w14:textId="77777777" w:rsidR="000226A1" w:rsidRDefault="000226A1" w:rsidP="008F2821">
      <w:pPr>
        <w:spacing w:after="200" w:line="276" w:lineRule="auto"/>
        <w:contextualSpacing/>
        <w:jc w:val="both"/>
        <w:rPr>
          <w:rFonts w:eastAsia="Calibri" w:cs="Arial"/>
          <w:b/>
        </w:rPr>
      </w:pPr>
    </w:p>
    <w:p w14:paraId="65D4DE6F" w14:textId="77777777" w:rsidR="000226A1" w:rsidRPr="0062143F" w:rsidRDefault="000226A1" w:rsidP="008F2821">
      <w:pPr>
        <w:spacing w:after="200" w:line="276" w:lineRule="auto"/>
        <w:contextualSpacing/>
        <w:jc w:val="both"/>
        <w:rPr>
          <w:rFonts w:eastAsia="Calibri" w:cs="Arial"/>
        </w:rPr>
      </w:pPr>
    </w:p>
    <w:p w14:paraId="32662829" w14:textId="3FDEEDFB" w:rsidR="000226A1" w:rsidDel="006B364F" w:rsidRDefault="000226A1" w:rsidP="008F2821">
      <w:pPr>
        <w:jc w:val="both"/>
        <w:rPr>
          <w:del w:id="1652" w:author="Johnson (ESO), Antony" w:date="2023-01-23T15:28:00Z"/>
          <w:rFonts w:eastAsia="Calibri" w:cs="Arial"/>
        </w:rPr>
      </w:pPr>
      <w:del w:id="1653" w:author="Johnson (ESO), Antony" w:date="2023-01-23T15:28:00Z">
        <w:r w:rsidDel="006B364F">
          <w:rPr>
            <w:rFonts w:eastAsia="Calibri" w:cs="Arial"/>
          </w:rPr>
          <w:br w:type="page"/>
        </w:r>
      </w:del>
    </w:p>
    <w:p w14:paraId="141F6C96" w14:textId="689E63AA" w:rsidR="000226A1" w:rsidRDefault="000226A1" w:rsidP="00D81794">
      <w:pPr>
        <w:pStyle w:val="AppendixPageTitle"/>
        <w:framePr w:wrap="notBeside"/>
      </w:pPr>
      <w:bookmarkStart w:id="1654" w:name="_Toc532811341"/>
      <w:bookmarkStart w:id="1655" w:name="_Toc16863261"/>
      <w:bookmarkStart w:id="1656" w:name="_Toc128731926"/>
      <w:r>
        <w:lastRenderedPageBreak/>
        <w:t xml:space="preserve">Appendix </w:t>
      </w:r>
      <w:r w:rsidR="006A4F2C">
        <w:t>F</w:t>
      </w:r>
      <w:r w:rsidR="00DF5FB0">
        <w:t>:</w:t>
      </w:r>
      <w:r>
        <w:t xml:space="preserve"> Energy Storage Units</w:t>
      </w:r>
      <w:bookmarkEnd w:id="1654"/>
      <w:bookmarkEnd w:id="1655"/>
      <w:bookmarkEnd w:id="1656"/>
    </w:p>
    <w:p w14:paraId="1495791B" w14:textId="0F87ABD3" w:rsidR="000226A1" w:rsidRPr="00157370" w:rsidRDefault="00AD2BCA" w:rsidP="008F2821">
      <w:pPr>
        <w:spacing w:after="200" w:line="276" w:lineRule="auto"/>
        <w:contextualSpacing/>
        <w:jc w:val="both"/>
        <w:rPr>
          <w:color w:val="auto"/>
        </w:rPr>
      </w:pPr>
      <w:r w:rsidRPr="00157370">
        <w:rPr>
          <w:color w:val="auto"/>
        </w:rPr>
        <w:t>Energy Storage Units within the scope of the r</w:t>
      </w:r>
      <w:r w:rsidR="00327ADE" w:rsidRPr="00157370">
        <w:rPr>
          <w:color w:val="auto"/>
        </w:rPr>
        <w:t xml:space="preserve">equirements </w:t>
      </w:r>
      <w:r w:rsidR="00CF7A7D" w:rsidRPr="00157370">
        <w:rPr>
          <w:color w:val="auto"/>
        </w:rPr>
        <w:t xml:space="preserve">of </w:t>
      </w:r>
      <w:r w:rsidR="003C6529" w:rsidRPr="00157370">
        <w:rPr>
          <w:color w:val="auto"/>
        </w:rPr>
        <w:t>EU NCER</w:t>
      </w:r>
      <w:r w:rsidR="00CF7A7D" w:rsidRPr="00157370">
        <w:rPr>
          <w:color w:val="auto"/>
        </w:rPr>
        <w:t xml:space="preserve"> are defined in Table </w:t>
      </w:r>
      <w:r w:rsidR="00D026A4" w:rsidRPr="00157370">
        <w:rPr>
          <w:color w:val="auto"/>
        </w:rPr>
        <w:t>A</w:t>
      </w:r>
      <w:r w:rsidR="00CF7A7D" w:rsidRPr="00157370">
        <w:rPr>
          <w:color w:val="auto"/>
        </w:rPr>
        <w:t xml:space="preserve">1 of Appendix </w:t>
      </w:r>
      <w:r w:rsidR="00D026A4" w:rsidRPr="00157370">
        <w:rPr>
          <w:color w:val="auto"/>
        </w:rPr>
        <w:t>A</w:t>
      </w:r>
      <w:r w:rsidR="00CF7A7D" w:rsidRPr="00157370">
        <w:rPr>
          <w:color w:val="auto"/>
        </w:rPr>
        <w:t>.</w:t>
      </w:r>
    </w:p>
    <w:p w14:paraId="4553C6A4" w14:textId="77777777" w:rsidR="000226A1" w:rsidRDefault="000226A1" w:rsidP="008F2821">
      <w:pPr>
        <w:spacing w:after="200" w:line="276" w:lineRule="auto"/>
        <w:contextualSpacing/>
        <w:jc w:val="both"/>
        <w:rPr>
          <w:rFonts w:eastAsia="Calibri" w:cs="Arial"/>
        </w:rPr>
      </w:pPr>
    </w:p>
    <w:p w14:paraId="39F86682" w14:textId="77777777" w:rsidR="003530E1" w:rsidRDefault="003530E1"/>
    <w:p w14:paraId="09815668" w14:textId="77777777" w:rsidR="00251AC7" w:rsidRDefault="00251AC7" w:rsidP="00BE3D3C">
      <w:pPr>
        <w:pStyle w:val="AppendixPageTitle"/>
        <w:framePr w:wrap="notBeside"/>
      </w:pPr>
    </w:p>
    <w:sdt>
      <w:sdtPr>
        <w:id w:val="240925444"/>
        <w:docPartObj>
          <w:docPartGallery w:val="Cover Pages"/>
        </w:docPartObj>
      </w:sdtPr>
      <w:sdtEndPr/>
      <w:sdtContent>
        <w:p w14:paraId="41DC8AB4" w14:textId="13A18E9F"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6"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6"/>
                              <a:stretch>
                                <a:fillRect/>
                              </a:stretch>
                            </pic:blipFill>
                            <pic:spPr>
                              <a:xfrm>
                                <a:off x="2358189" y="2237874"/>
                                <a:ext cx="2051685" cy="305435"/>
                              </a:xfrm>
                              <a:prstGeom prst="rect">
                                <a:avLst/>
                              </a:prstGeom>
                            </pic:spPr>
                          </pic:pic>
                          <wps:wsp>
                            <wps:cNvPr id="19" name="Text Box 16"/>
                            <wps:cNvSpPr txBox="1"/>
                            <wps:spPr>
                              <a:xfrm>
                                <a:off x="0" y="0"/>
                                <a:ext cx="4397927" cy="1367311"/>
                              </a:xfrm>
                              <a:prstGeom prst="rect">
                                <a:avLst/>
                              </a:prstGeom>
                              <a:noFill/>
                              <a:ln w="6350">
                                <a:noFill/>
                              </a:ln>
                            </wps:spPr>
                            <wps:txbx>
                              <w:txbxContent>
                                <w:p w14:paraId="01A672B1" w14:textId="77777777" w:rsidR="002962A6" w:rsidRDefault="002962A6" w:rsidP="00065DF3">
                                  <w:pPr>
                                    <w:pStyle w:val="Backcoverdisclaimer"/>
                                  </w:pPr>
                                  <w:r w:rsidRPr="00E612F7">
                                    <w:t>Faraday House, Warwick Technology Park,</w:t>
                                  </w:r>
                                  <w:r w:rsidRPr="00E612F7">
                                    <w:br/>
                                    <w:t>Gallows Hill, Warwick, CV346DA</w:t>
                                  </w:r>
                                </w:p>
                                <w:p w14:paraId="698A9936" w14:textId="7D3E7A9D" w:rsidR="002962A6" w:rsidRPr="00E9031E" w:rsidRDefault="002962A6"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7"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">
                      <v:imagedata r:id="rId27" o:title=""/>
                    </v:shape>
                    <v:shape id="Picture 12" o:spid="_x0000_s1029"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8" o:title=""/>
                    </v:shape>
                    <v:shape id="Text Box 16" o:spid="_x0000_s1030"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" filled="f" stroked="f" strokeweight=".5pt">
                      <v:textbox>
                        <w:txbxContent>
                          <w:p w14:paraId="01A672B1" w14:textId="77777777" w:rsidR="002962A6" w:rsidRDefault="002962A6" w:rsidP="00065DF3">
                            <w:pPr>
                              <w:pStyle w:val="Backcoverdisclaimer"/>
                            </w:pPr>
                            <w:r w:rsidRPr="00E612F7">
                              <w:t>Faraday House, Warwick Technology Park,</w:t>
                            </w:r>
                            <w:r w:rsidRPr="00E612F7">
                              <w:br/>
                              <w:t>Gallows Hill, Warwick, CV346DA</w:t>
                            </w:r>
                          </w:p>
                          <w:p w14:paraId="698A9936" w14:textId="7D3E7A9D" w:rsidR="002962A6" w:rsidRPr="00E9031E" w:rsidRDefault="002962A6"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Default="006324E6" w:rsidP="00E92718">
      <w:r>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0347AB">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B7CBE" w14:textId="77777777" w:rsidR="00146122" w:rsidRDefault="00146122" w:rsidP="00A62BFF">
      <w:pPr>
        <w:spacing w:after="0"/>
      </w:pPr>
      <w:r>
        <w:separator/>
      </w:r>
    </w:p>
  </w:endnote>
  <w:endnote w:type="continuationSeparator" w:id="0">
    <w:p w14:paraId="59116AF7" w14:textId="77777777" w:rsidR="00146122" w:rsidRDefault="00146122" w:rsidP="00A62BFF">
      <w:pPr>
        <w:spacing w:after="0"/>
      </w:pPr>
      <w:r>
        <w:continuationSeparator/>
      </w:r>
    </w:p>
  </w:endnote>
  <w:endnote w:type="continuationNotice" w:id="1">
    <w:p w14:paraId="422A5F27" w14:textId="77777777" w:rsidR="00146122" w:rsidRDefault="001461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42770014" w:rsidR="002962A6" w:rsidRPr="0065406D" w:rsidRDefault="002962A6" w:rsidP="000501BC">
    <w:pPr>
      <w:pStyle w:val="Footer"/>
    </w:pPr>
    <w:r>
      <w:rPr>
        <w:lang w:eastAsia="en-GB"/>
      </w:rPr>
      <mc:AlternateContent>
        <mc:Choice Requires="wps">
          <w:drawing>
            <wp:anchor distT="0" distB="0" distL="114300" distR="114300" simplePos="0" relativeHeight="251658244" behindDoc="0" locked="0" layoutInCell="0" allowOverlap="1" wp14:anchorId="1779D004" wp14:editId="59E94F75">
              <wp:simplePos x="0" y="0"/>
              <wp:positionH relativeFrom="page">
                <wp:align>center</wp:align>
              </wp:positionH>
              <wp:positionV relativeFrom="page">
                <wp:align>bottom</wp:align>
              </wp:positionV>
              <wp:extent cx="7772400" cy="463550"/>
              <wp:effectExtent l="0" t="0" r="0" b="12700"/>
              <wp:wrapNone/>
              <wp:docPr id="8" name="MSIPCM98e04fa293d8b9840a925fc3" descr="{&quot;HashCode&quot;:1231056682,&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5F1805" w14:textId="0ED18E06" w:rsidR="002962A6" w:rsidRPr="00653AEC" w:rsidRDefault="002962A6" w:rsidP="00653AEC">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79D004" id="_x0000_t202" coordsize="21600,21600" o:spt="202" path="m,l,21600r21600,l21600,xe">
              <v:stroke joinstyle="miter"/>
              <v:path gradientshapeok="t" o:connecttype="rect"/>
            </v:shapetype>
            <v:shape id="MSIPCM98e04fa293d8b9840a925fc3" o:spid="_x0000_s1031" type="#_x0000_t202" alt="{&quot;HashCode&quot;:1231056682,&quot;Height&quot;:9999999.0,&quot;Width&quot;:9999999.0,&quot;Placement&quot;:&quot;Footer&quot;,&quot;Index&quot;:&quot;Primary&quot;,&quot;Section&quot;:1,&quot;Top&quot;:0.0,&quot;Left&quot;:0.0}" style="position:absolute;margin-left:0;margin-top:0;width:612pt;height:36.5pt;z-index:25165824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695F1805" w14:textId="0ED18E06" w:rsidR="002962A6" w:rsidRPr="00653AEC" w:rsidRDefault="002962A6" w:rsidP="00653AEC">
                    <w:pPr>
                      <w:spacing w:after="0"/>
                      <w:jc w:val="center"/>
                      <w:rPr>
                        <w:rFonts w:ascii="Calibri" w:hAnsi="Calibri" w:cs="Calibri"/>
                        <w:color w:val="008000"/>
                        <w:sz w:val="24"/>
                      </w:rPr>
                    </w:pPr>
                  </w:p>
                </w:txbxContent>
              </v:textbox>
              <w10:wrap anchorx="page" anchory="page"/>
            </v:shape>
          </w:pict>
        </mc:Fallback>
      </mc:AlternateContent>
    </w:r>
    <w:ins w:id="15" w:author="Johnson (ESO), Antony" w:date="2023-04-05T18:00:00Z">
      <w:r w:rsidR="00E14219">
        <w:t>April</w:t>
      </w:r>
    </w:ins>
    <w:ins w:id="16" w:author="Antony Johnson" w:date="2022-10-21T11:30:00Z">
      <w:del w:id="17" w:author="Johnson (ESO), Antony" w:date="2023-01-23T12:57:00Z">
        <w:r w:rsidR="002270B5" w:rsidDel="00864578">
          <w:delText>November</w:delText>
        </w:r>
      </w:del>
    </w:ins>
    <w:del w:id="18" w:author="Antony Johnson" w:date="2022-10-21T11:30:00Z">
      <w:r w:rsidDel="002270B5">
        <w:delText>March</w:delText>
      </w:r>
    </w:del>
    <w:r>
      <w:t xml:space="preserve"> 202</w:t>
    </w:r>
    <w:ins w:id="19" w:author="Johnson (ESO), Antony" w:date="2023-01-23T12:58:00Z">
      <w:r w:rsidR="00864578">
        <w:t>3</w:t>
      </w:r>
    </w:ins>
    <w:del w:id="20" w:author="Johnson (ESO), Antony" w:date="2023-01-23T12:58:00Z">
      <w:r w:rsidDel="00864578">
        <w:delText>2</w:delText>
      </w:r>
    </w:del>
    <w:r>
      <w:t> </w:t>
    </w:r>
    <w:r w:rsidRPr="001F3114">
      <w:t>|</w:t>
    </w:r>
    <w:r>
      <w:t> </w:t>
    </w:r>
    <w:r w:rsidR="00146122">
      <w:fldChar w:fldCharType="begin"/>
    </w:r>
    <w:r w:rsidR="00146122">
      <w:instrText>STYLEREF  Cover  \* MERGEFORMAT</w:instrText>
    </w:r>
    <w:r w:rsidR="00146122">
      <w:fldChar w:fldCharType="separate"/>
    </w:r>
    <w:r w:rsidR="006F27EE">
      <w:t>EU NCER: System Defence Plan</w:t>
    </w:r>
    <w:r w:rsidR="00146122">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232BC2">
      <w:t>18</w:t>
    </w:r>
    <w:r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45ECA0F2" w:rsidR="002962A6" w:rsidRDefault="002962A6">
    <w:pPr>
      <w:pStyle w:val="Footer"/>
    </w:pPr>
    <w:r>
      <w:rPr>
        <w:lang w:eastAsia="en-GB"/>
      </w:rPr>
      <mc:AlternateContent>
        <mc:Choice Requires="wps">
          <w:drawing>
            <wp:anchor distT="0" distB="0" distL="114300" distR="114300" simplePos="0" relativeHeight="251658245" behindDoc="0" locked="0" layoutInCell="0" allowOverlap="1" wp14:anchorId="3DC53237" wp14:editId="2E314D25">
              <wp:simplePos x="0" y="0"/>
              <wp:positionH relativeFrom="page">
                <wp:align>center</wp:align>
              </wp:positionH>
              <wp:positionV relativeFrom="page">
                <wp:align>bottom</wp:align>
              </wp:positionV>
              <wp:extent cx="7772400" cy="463550"/>
              <wp:effectExtent l="0" t="0" r="0" b="12700"/>
              <wp:wrapNone/>
              <wp:docPr id="9" name="MSIPCM925d4c93bf966f596c47c4bb"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D5A111" w14:textId="7F978018" w:rsidR="002962A6" w:rsidRPr="00653AEC" w:rsidRDefault="002962A6" w:rsidP="00653AEC">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DC53237" id="_x0000_t202" coordsize="21600,21600" o:spt="202" path="m,l,21600r21600,l21600,xe">
              <v:stroke joinstyle="miter"/>
              <v:path gradientshapeok="t" o:connecttype="rect"/>
            </v:shapetype>
            <v:shape id="MSIPCM925d4c93bf966f596c47c4bb" o:spid="_x0000_s1032" type="#_x0000_t202" alt="{&quot;HashCode&quot;:1231056682,&quot;Height&quot;:9999999.0,&quot;Width&quot;:9999999.0,&quot;Placement&quot;:&quot;Footer&quot;,&quot;Index&quot;:&quot;FirstPage&quot;,&quot;Section&quot;:1,&quot;Top&quot;:0.0,&quot;Left&quot;:0.0}" style="position:absolute;margin-left:0;margin-top:0;width:612pt;height:36.5pt;z-index:25165824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2ED5A111" w14:textId="7F978018" w:rsidR="002962A6" w:rsidRPr="00653AEC" w:rsidRDefault="002962A6" w:rsidP="00653AEC">
                    <w:pPr>
                      <w:spacing w:after="0"/>
                      <w:jc w:val="center"/>
                      <w:rPr>
                        <w:rFonts w:ascii="Calibri" w:hAnsi="Calibri" w:cs="Calibri"/>
                        <w:color w:val="008000"/>
                        <w:sz w:val="24"/>
                      </w:rPr>
                    </w:pPr>
                  </w:p>
                </w:txbxContent>
              </v:textbox>
              <w10:wrap anchorx="page" anchory="page"/>
            </v:shape>
          </w:pict>
        </mc:Fallback>
      </mc:AlternateContent>
    </w:r>
    <w:fldSimple w:instr="STYLEREF  &quot;Cover date&quot;  \* MERGEFORMAT">
      <w:r w:rsidR="006F27EE">
        <w:t>AprilNovemberJune 20232 – Post Consultation Updated – 5 April 2023</w:t>
      </w:r>
    </w:fldSimple>
    <w:r>
      <w:t> </w:t>
    </w:r>
    <w:r w:rsidRPr="001F3114">
      <w:t>|</w:t>
    </w:r>
    <w:r>
      <w:t> </w:t>
    </w:r>
    <w:fldSimple w:instr="STYLEREF  Cover  \* MERGEFORMAT">
      <w:r w:rsidR="006F27EE">
        <w:t>EU NCER: System Defence Plan</w:t>
      </w:r>
    </w:fldSimple>
    <w:r>
      <w:ptab w:relativeTo="margin" w:alignment="right" w:leader="none"/>
    </w:r>
    <w:r w:rsidRPr="0065406D">
      <w:fldChar w:fldCharType="begin"/>
    </w:r>
    <w:r w:rsidRPr="0065406D">
      <w:instrText xml:space="preserve"> PAGE   \* MERGEFORMAT </w:instrText>
    </w:r>
    <w:r w:rsidRPr="0065406D">
      <w:fldChar w:fldCharType="separate"/>
    </w:r>
    <w:r w:rsidR="00101C10">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15DFE368" w:rsidR="002962A6" w:rsidRPr="00D216E6" w:rsidRDefault="00A10ADE" w:rsidP="00D216E6">
    <w:pPr>
      <w:pStyle w:val="Footer"/>
    </w:pPr>
    <w:fldSimple w:instr="STYLEREF  &quot;Cover date&quot;  \* MERGEFORMAT">
      <w:r w:rsidR="00EE2117">
        <w:t>NovemberJune 2022</w:t>
      </w:r>
    </w:fldSimple>
    <w:r w:rsidR="002962A6">
      <w:t> </w:t>
    </w:r>
    <w:r w:rsidR="002962A6" w:rsidRPr="001F3114">
      <w:t>|</w:t>
    </w:r>
    <w:r w:rsidR="002962A6">
      <w:t> </w:t>
    </w:r>
    <w:fldSimple w:instr="STYLEREF  Cover  \* MERGEFORMAT">
      <w:r w:rsidR="00EE2117">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962A6">
      <w:t>4</w:t>
    </w:r>
    <w:r w:rsidR="002962A6"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73E44F67" w:rsidR="002962A6" w:rsidRPr="00F91D74" w:rsidRDefault="002962A6" w:rsidP="00BE07E5">
    <w:pPr>
      <w:pStyle w:val="Footer"/>
    </w:pPr>
    <w:r>
      <w:rPr>
        <w:lang w:eastAsia="en-GB"/>
      </w:rPr>
      <mc:AlternateContent>
        <mc:Choice Requires="wps">
          <w:drawing>
            <wp:anchor distT="0" distB="0" distL="114300" distR="114300" simplePos="0" relativeHeight="251658240"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779676" id="Freeform 4" o:spid="_x0000_s1026" style="position:absolute;margin-left:-1.15pt;margin-top:576.05pt;width:617.65pt;height:2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fldSimple w:instr="STYLEREF  &quot;Cover date&quot;  \* MERGEFORMAT">
      <w:r w:rsidR="006F27EE">
        <w:t>AprilNovemberJune 20232 – Post Consultation Updated – 5 April 2023</w:t>
      </w:r>
    </w:fldSimple>
    <w:r>
      <w:t> </w:t>
    </w:r>
    <w:r w:rsidRPr="001F3114">
      <w:t>|</w:t>
    </w:r>
    <w:r>
      <w:t> </w:t>
    </w:r>
    <w:fldSimple w:instr="STYLEREF  Cover  \* MERGEFORMAT">
      <w:r w:rsidR="006F27EE">
        <w:t>EU NCER: System Defence Plan</w:t>
      </w:r>
    </w:fldSimple>
    <w:r>
      <w:ptab w:relativeTo="margin" w:alignment="right" w:leader="none"/>
    </w:r>
    <w:r w:rsidRPr="0065406D">
      <w:fldChar w:fldCharType="begin"/>
    </w:r>
    <w:r w:rsidRPr="0065406D">
      <w:instrText xml:space="preserve"> PAGE   \* MERGEFORMAT </w:instrText>
    </w:r>
    <w:r w:rsidRPr="0065406D">
      <w:fldChar w:fldCharType="separate"/>
    </w:r>
    <w:r w:rsidR="00101C10">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B10B4" w14:textId="77777777" w:rsidR="00146122" w:rsidRDefault="00146122" w:rsidP="00A62BFF">
      <w:pPr>
        <w:spacing w:after="0"/>
      </w:pPr>
      <w:r>
        <w:separator/>
      </w:r>
    </w:p>
  </w:footnote>
  <w:footnote w:type="continuationSeparator" w:id="0">
    <w:p w14:paraId="6DD119FC" w14:textId="77777777" w:rsidR="00146122" w:rsidRDefault="00146122" w:rsidP="00A62BFF">
      <w:pPr>
        <w:spacing w:after="0"/>
      </w:pPr>
      <w:r>
        <w:continuationSeparator/>
      </w:r>
    </w:p>
  </w:footnote>
  <w:footnote w:type="continuationNotice" w:id="1">
    <w:p w14:paraId="4328A6C7" w14:textId="77777777" w:rsidR="00146122" w:rsidRDefault="00146122">
      <w:pPr>
        <w:spacing w:after="0"/>
      </w:pPr>
    </w:p>
  </w:footnote>
  <w:footnote w:id="2">
    <w:p w14:paraId="2C2ACDC3" w14:textId="77777777" w:rsidR="002962A6" w:rsidRDefault="002962A6" w:rsidP="000226A1">
      <w:pPr>
        <w:pStyle w:val="FootnoteText"/>
      </w:pPr>
      <w:r>
        <w:rPr>
          <w:rStyle w:val="FootnoteReference"/>
        </w:rPr>
        <w:footnoteRef/>
      </w:r>
      <w:r>
        <w:t>Network Code on Emergency and Restoration</w:t>
      </w:r>
    </w:p>
    <w:p w14:paraId="0124804B" w14:textId="77777777" w:rsidR="002962A6" w:rsidRDefault="002962A6"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05A778A" w14:textId="77777777" w:rsidR="002962A6" w:rsidRDefault="002962A6" w:rsidP="000226A1">
      <w:pPr>
        <w:pStyle w:val="FootnoteText"/>
      </w:pPr>
      <w:r>
        <w:rPr>
          <w:rStyle w:val="FootnoteReference"/>
        </w:rPr>
        <w:footnoteRef/>
      </w:r>
      <w:r>
        <w:t xml:space="preserve"> Article 25 System Operations Guideline</w:t>
      </w:r>
    </w:p>
    <w:p w14:paraId="59A8CF1C" w14:textId="77777777" w:rsidR="002962A6" w:rsidRPr="0062143F" w:rsidRDefault="00146122" w:rsidP="000226A1">
      <w:pPr>
        <w:pStyle w:val="FootnoteText"/>
        <w:rPr>
          <w:rFonts w:cs="Arial"/>
          <w:sz w:val="18"/>
          <w:szCs w:val="18"/>
        </w:rPr>
      </w:pPr>
      <w:hyperlink r:id="rId2" w:history="1">
        <w:r w:rsidR="002962A6" w:rsidRPr="0062483D">
          <w:rPr>
            <w:rStyle w:val="Hyperlink"/>
            <w:rFonts w:eastAsia="MS Mincho" w:cs="Arial"/>
            <w:sz w:val="18"/>
            <w:szCs w:val="18"/>
          </w:rPr>
          <w:t>http://eur-lex.europa.eu/legal-content/EN/TXT/?uri=uriserv:OJ.L_.2017.220.01.0001.01.ENG</w:t>
        </w:r>
      </w:hyperlink>
    </w:p>
  </w:footnote>
  <w:footnote w:id="4">
    <w:p w14:paraId="510379C9" w14:textId="6FDC90CD" w:rsidR="002962A6" w:rsidRDefault="002962A6">
      <w:pPr>
        <w:pStyle w:val="FootnoteText"/>
      </w:pPr>
      <w:r>
        <w:rPr>
          <w:rStyle w:val="FootnoteReference"/>
        </w:rPr>
        <w:footnoteRef/>
      </w:r>
      <w:r>
        <w:t xml:space="preserve"> Grid Code</w:t>
      </w:r>
    </w:p>
    <w:p w14:paraId="7BAC0AFF" w14:textId="4D305247" w:rsidR="002962A6" w:rsidRDefault="002962A6">
      <w:pPr>
        <w:pStyle w:val="FootnoteText"/>
      </w:pPr>
      <w:r w:rsidRPr="0004304A">
        <w:t>https://www.nationalgrideso.com/electricity-transmission/document/162271/download</w:t>
      </w:r>
    </w:p>
  </w:footnote>
  <w:footnote w:id="5">
    <w:p w14:paraId="65121A05" w14:textId="02F4C03F" w:rsidR="002962A6" w:rsidRDefault="002962A6">
      <w:pPr>
        <w:pStyle w:val="FootnoteText"/>
      </w:pPr>
      <w:r>
        <w:rPr>
          <w:rStyle w:val="FootnoteReference"/>
        </w:rPr>
        <w:footnoteRef/>
      </w:r>
      <w:r>
        <w:t xml:space="preserve"> Connection and Use of System Code</w:t>
      </w:r>
    </w:p>
    <w:p w14:paraId="027FF560" w14:textId="1480689B" w:rsidR="002962A6" w:rsidRDefault="002962A6">
      <w:pPr>
        <w:pStyle w:val="FootnoteText"/>
      </w:pPr>
      <w:r w:rsidRPr="00B163F7">
        <w:t>https://www.nationalgrideso.com/document/141131/download</w:t>
      </w:r>
    </w:p>
  </w:footnote>
  <w:footnote w:id="6">
    <w:p w14:paraId="6360B980" w14:textId="490461E0" w:rsidR="002962A6" w:rsidRDefault="002962A6">
      <w:pPr>
        <w:pStyle w:val="FootnoteText"/>
      </w:pPr>
      <w:r>
        <w:rPr>
          <w:rStyle w:val="FootnoteReference"/>
        </w:rPr>
        <w:footnoteRef/>
      </w:r>
      <w:r>
        <w:t xml:space="preserve"> System Operator Transmission Owner Code</w:t>
      </w:r>
    </w:p>
    <w:p w14:paraId="482BB5DA" w14:textId="3DB4C72D" w:rsidR="002962A6" w:rsidRDefault="002962A6">
      <w:pPr>
        <w:pStyle w:val="FootnoteText"/>
      </w:pPr>
      <w:r w:rsidRPr="003A0C12">
        <w:t>https://www.nationalgrideso.com/document/40726/download</w:t>
      </w:r>
    </w:p>
  </w:footnote>
  <w:footnote w:id="7">
    <w:p w14:paraId="09B9F836" w14:textId="77777777" w:rsidR="002962A6" w:rsidRDefault="002962A6" w:rsidP="00C4382B">
      <w:pPr>
        <w:pStyle w:val="FootnoteText"/>
      </w:pPr>
      <w:r>
        <w:rPr>
          <w:rStyle w:val="FootnoteReference"/>
        </w:rPr>
        <w:footnoteRef/>
      </w:r>
      <w:r>
        <w:t xml:space="preserve"> </w:t>
      </w:r>
      <w:r w:rsidRPr="00384DA1">
        <w:t>https://eur-lex.europa.eu/legal-content/EN/TXT/PDF/?uri=CELEX:32017R1485&amp;from=EN</w:t>
      </w:r>
    </w:p>
  </w:footnote>
  <w:footnote w:id="8">
    <w:p w14:paraId="3C1E52CB" w14:textId="77777777" w:rsidR="002962A6" w:rsidRDefault="002962A6" w:rsidP="000226A1">
      <w:pPr>
        <w:pStyle w:val="FootnoteText"/>
      </w:pPr>
      <w:r>
        <w:rPr>
          <w:rStyle w:val="FootnoteReference"/>
        </w:rPr>
        <w:footnoteRef/>
      </w:r>
      <w:r>
        <w:t xml:space="preserve"> </w:t>
      </w:r>
      <w:hyperlink r:id="rId3" w:history="1">
        <w:r w:rsidRPr="0004523B">
          <w:rPr>
            <w:rStyle w:val="Hyperlink"/>
          </w:rPr>
          <w:t>http://www.legislation.gov.uk/uksi/2002/2665/contents/made</w:t>
        </w:r>
      </w:hyperlink>
      <w:r>
        <w:t xml:space="preserve">  </w:t>
      </w:r>
    </w:p>
  </w:footnote>
  <w:footnote w:id="9">
    <w:p w14:paraId="725B059E" w14:textId="77777777" w:rsidR="002962A6" w:rsidRDefault="002962A6" w:rsidP="000226A1">
      <w:pPr>
        <w:pStyle w:val="FootnoteText"/>
      </w:pPr>
      <w:r>
        <w:rPr>
          <w:rStyle w:val="FootnoteReference"/>
        </w:rPr>
        <w:footnoteRef/>
      </w:r>
      <w:r>
        <w:t xml:space="preserve"> </w:t>
      </w:r>
      <w:r w:rsidRPr="00FA2134">
        <w:t>Electricity Supply Emergency Code</w:t>
      </w:r>
    </w:p>
    <w:p w14:paraId="28F3705E" w14:textId="77777777" w:rsidR="002962A6" w:rsidRDefault="00146122" w:rsidP="000226A1">
      <w:pPr>
        <w:pStyle w:val="FootnoteText"/>
      </w:pPr>
      <w:hyperlink r:id="rId4" w:history="1">
        <w:r w:rsidR="002962A6" w:rsidRPr="006466B1">
          <w:rPr>
            <w:rStyle w:val="Hyperlink"/>
          </w:rPr>
          <w:t>https://assets.publishing.service.gov.uk/government/uploads/system/uploads/attachment_data/file/698739/2018_03_29_Electricity_Supply_Emergency_Code__ESEC__2018_Revision_V1.0-.pdf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2962A6" w:rsidRDefault="002962A6" w:rsidP="00A6517C"/>
  <w:p w14:paraId="42E8C3C3" w14:textId="0AED638C" w:rsidR="002962A6" w:rsidRPr="00A6517C" w:rsidRDefault="002962A6" w:rsidP="00A6517C">
    <w:r w:rsidRPr="00D335F9">
      <w:rPr>
        <w:noProof/>
        <w:lang w:eastAsia="en-GB"/>
      </w:rPr>
      <w:drawing>
        <wp:anchor distT="0" distB="0" distL="114300" distR="114300" simplePos="0" relativeHeight="251658243" behindDoc="0" locked="0" layoutInCell="1" allowOverlap="1" wp14:anchorId="6413DAC5" wp14:editId="5DE742ED">
          <wp:simplePos x="0" y="0"/>
          <wp:positionH relativeFrom="column">
            <wp:posOffset>-1122045</wp:posOffset>
          </wp:positionH>
          <wp:positionV relativeFrom="paragraph">
            <wp:posOffset>77470</wp:posOffset>
          </wp:positionV>
          <wp:extent cx="2052000" cy="306000"/>
          <wp:effectExtent l="0" t="0" r="5715" b="0"/>
          <wp:wrapNone/>
          <wp:docPr id="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1" behindDoc="0" locked="1" layoutInCell="1" allowOverlap="1" wp14:anchorId="39867AF8" wp14:editId="62021423">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2" behindDoc="0" locked="1" layoutInCell="1" allowOverlap="1" wp14:anchorId="6CDA567E" wp14:editId="0AAD0E1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2962A6" w:rsidRPr="00A6517C" w:rsidRDefault="002962A6"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5A7D1BD6" w:rsidR="002962A6" w:rsidRPr="00A6517C" w:rsidRDefault="002962A6" w:rsidP="00A6517C">
    <w:r>
      <w:rPr>
        <w:noProof/>
        <w:lang w:eastAsia="en-GB"/>
      </w:rPr>
      <w:drawing>
        <wp:anchor distT="0" distB="0" distL="114300" distR="114300" simplePos="0" relativeHeight="251658246"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2962A6" w:rsidRPr="00980623" w:rsidRDefault="002962A6" w:rsidP="009806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8626" w14:textId="77777777" w:rsidR="00D63BD8" w:rsidRPr="00980623" w:rsidRDefault="00D63BD8"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121763"/>
    <w:multiLevelType w:val="hybridMultilevel"/>
    <w:tmpl w:val="C89A78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2"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3"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98960FF"/>
    <w:multiLevelType w:val="hybridMultilevel"/>
    <w:tmpl w:val="6ACA2D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9"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0"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4"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25380FB5"/>
    <w:multiLevelType w:val="hybridMultilevel"/>
    <w:tmpl w:val="FA6A7056"/>
    <w:lvl w:ilvl="0" w:tplc="367EDFC0">
      <w:start w:val="1"/>
      <w:numFmt w:val="decimal"/>
      <w:lvlText w:val="3.%1"/>
      <w:lvlJc w:val="right"/>
      <w:pPr>
        <w:ind w:left="720" w:hanging="360"/>
      </w:pPr>
      <w:rPr>
        <w:rFonts w:hint="default"/>
        <w:color w:val="F26522"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45" w15:restartNumberingAfterBreak="0">
    <w:nsid w:val="354A24F0"/>
    <w:multiLevelType w:val="hybridMultilevel"/>
    <w:tmpl w:val="5428EF7C"/>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9"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B5902F4"/>
    <w:multiLevelType w:val="hybridMultilevel"/>
    <w:tmpl w:val="ED0C9222"/>
    <w:lvl w:ilvl="0" w:tplc="FC166F8A">
      <w:start w:val="2"/>
      <w:numFmt w:val="decimal"/>
      <w:lvlText w:val="4.%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28D6B45"/>
    <w:multiLevelType w:val="hybridMultilevel"/>
    <w:tmpl w:val="C802731C"/>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60"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AEE4D0C"/>
    <w:multiLevelType w:val="hybridMultilevel"/>
    <w:tmpl w:val="218415CC"/>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3"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584357A0"/>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59C10073"/>
    <w:multiLevelType w:val="hybridMultilevel"/>
    <w:tmpl w:val="8BD4EED2"/>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0"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4" w15:restartNumberingAfterBreak="0">
    <w:nsid w:val="63F32CBB"/>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5"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720018F"/>
    <w:multiLevelType w:val="hybridMultilevel"/>
    <w:tmpl w:val="D6CE3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9"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91"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4"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9"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100" w15:restartNumberingAfterBreak="0">
    <w:nsid w:val="778E4D1C"/>
    <w:multiLevelType w:val="multilevel"/>
    <w:tmpl w:val="7D7CA560"/>
    <w:numStyleLink w:val="NumberedBulletsList"/>
  </w:abstractNum>
  <w:abstractNum w:abstractNumId="101" w15:restartNumberingAfterBreak="0">
    <w:nsid w:val="779E4C5F"/>
    <w:multiLevelType w:val="hybridMultilevel"/>
    <w:tmpl w:val="3F4C9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8A5173D"/>
    <w:multiLevelType w:val="hybridMultilevel"/>
    <w:tmpl w:val="613A562E"/>
    <w:lvl w:ilvl="0" w:tplc="935832BA">
      <w:start w:val="1"/>
      <w:numFmt w:val="lowerLetter"/>
      <w:lvlText w:val="(%1)"/>
      <w:lvlJc w:val="left"/>
      <w:pPr>
        <w:ind w:left="1800"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7D32479C"/>
    <w:multiLevelType w:val="hybridMultilevel"/>
    <w:tmpl w:val="C88E7A38"/>
    <w:lvl w:ilvl="0" w:tplc="E2240974">
      <w:start w:val="1"/>
      <w:numFmt w:val="decimal"/>
      <w:lvlText w:val="6.%1"/>
      <w:lvlJc w:val="right"/>
      <w:pPr>
        <w:ind w:left="4320" w:hanging="360"/>
      </w:pPr>
      <w:rPr>
        <w:rFonts w:hint="default"/>
        <w:color w:val="auto"/>
      </w:rPr>
    </w:lvl>
    <w:lvl w:ilvl="1" w:tplc="08090019" w:tentative="1">
      <w:start w:val="1"/>
      <w:numFmt w:val="lowerLetter"/>
      <w:lvlText w:val="%2."/>
      <w:lvlJc w:val="left"/>
      <w:pPr>
        <w:ind w:left="504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105"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7F7D2CAB"/>
    <w:multiLevelType w:val="multilevel"/>
    <w:tmpl w:val="2BEC8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0"/>
  </w:num>
  <w:num w:numId="12">
    <w:abstractNumId w:val="46"/>
  </w:num>
  <w:num w:numId="13">
    <w:abstractNumId w:val="105"/>
  </w:num>
  <w:num w:numId="14">
    <w:abstractNumId w:val="15"/>
  </w:num>
  <w:num w:numId="15">
    <w:abstractNumId w:val="100"/>
  </w:num>
  <w:num w:numId="16">
    <w:abstractNumId w:val="24"/>
  </w:num>
  <w:num w:numId="17">
    <w:abstractNumId w:val="48"/>
  </w:num>
  <w:num w:numId="18">
    <w:abstractNumId w:val="29"/>
  </w:num>
  <w:num w:numId="19">
    <w:abstractNumId w:val="74"/>
  </w:num>
  <w:num w:numId="20">
    <w:abstractNumId w:val="69"/>
  </w:num>
  <w:num w:numId="21">
    <w:abstractNumId w:val="107"/>
  </w:num>
  <w:num w:numId="22">
    <w:abstractNumId w:val="80"/>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03"/>
  </w:num>
  <w:num w:numId="25">
    <w:abstractNumId w:val="68"/>
  </w:num>
  <w:num w:numId="26">
    <w:abstractNumId w:val="43"/>
  </w:num>
  <w:num w:numId="27">
    <w:abstractNumId w:val="56"/>
  </w:num>
  <w:num w:numId="28">
    <w:abstractNumId w:val="83"/>
  </w:num>
  <w:num w:numId="29">
    <w:abstractNumId w:val="65"/>
  </w:num>
  <w:num w:numId="30">
    <w:abstractNumId w:val="79"/>
  </w:num>
  <w:num w:numId="31">
    <w:abstractNumId w:val="45"/>
  </w:num>
  <w:num w:numId="32">
    <w:abstractNumId w:val="60"/>
  </w:num>
  <w:num w:numId="33">
    <w:abstractNumId w:val="81"/>
  </w:num>
  <w:num w:numId="34">
    <w:abstractNumId w:val="40"/>
  </w:num>
  <w:num w:numId="35">
    <w:abstractNumId w:val="95"/>
  </w:num>
  <w:num w:numId="36">
    <w:abstractNumId w:val="23"/>
  </w:num>
  <w:num w:numId="37">
    <w:abstractNumId w:val="27"/>
  </w:num>
  <w:num w:numId="38">
    <w:abstractNumId w:val="104"/>
  </w:num>
  <w:num w:numId="39">
    <w:abstractNumId w:val="34"/>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75"/>
  </w:num>
  <w:num w:numId="56">
    <w:abstractNumId w:val="18"/>
  </w:num>
  <w:num w:numId="57">
    <w:abstractNumId w:val="63"/>
  </w:num>
  <w:num w:numId="58">
    <w:abstractNumId w:val="37"/>
  </w:num>
  <w:num w:numId="59">
    <w:abstractNumId w:val="10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num>
  <w:num w:numId="61">
    <w:abstractNumId w:val="107"/>
  </w:num>
  <w:num w:numId="62">
    <w:abstractNumId w:val="84"/>
  </w:num>
  <w:num w:numId="63">
    <w:abstractNumId w:val="77"/>
  </w:num>
  <w:num w:numId="64">
    <w:abstractNumId w:val="25"/>
  </w:num>
  <w:num w:numId="65">
    <w:abstractNumId w:val="101"/>
  </w:num>
  <w:num w:numId="66">
    <w:abstractNumId w:val="87"/>
  </w:num>
  <w:num w:numId="67">
    <w:abstractNumId w:val="17"/>
  </w:num>
  <w:num w:numId="68">
    <w:abstractNumId w:val="54"/>
  </w:num>
  <w:num w:numId="69">
    <w:abstractNumId w:val="99"/>
  </w:num>
  <w:num w:numId="70">
    <w:abstractNumId w:val="44"/>
  </w:num>
  <w:num w:numId="71">
    <w:abstractNumId w:val="36"/>
  </w:num>
  <w:num w:numId="72">
    <w:abstractNumId w:val="82"/>
  </w:num>
  <w:num w:numId="73">
    <w:abstractNumId w:val="88"/>
  </w:num>
  <w:num w:numId="74">
    <w:abstractNumId w:val="57"/>
  </w:num>
  <w:num w:numId="75">
    <w:abstractNumId w:val="80"/>
    <w:lvlOverride w:ilvl="0">
      <w:startOverride w:val="1"/>
    </w:lvlOverride>
  </w:num>
  <w:num w:numId="76">
    <w:abstractNumId w:val="41"/>
  </w:num>
  <w:num w:numId="77">
    <w:abstractNumId w:val="72"/>
  </w:num>
  <w:num w:numId="78">
    <w:abstractNumId w:val="13"/>
  </w:num>
  <w:num w:numId="79">
    <w:abstractNumId w:val="78"/>
  </w:num>
  <w:num w:numId="80">
    <w:abstractNumId w:val="62"/>
  </w:num>
  <w:num w:numId="81">
    <w:abstractNumId w:val="21"/>
  </w:num>
  <w:num w:numId="82">
    <w:abstractNumId w:val="102"/>
  </w:num>
  <w:num w:numId="83">
    <w:abstractNumId w:val="93"/>
  </w:num>
  <w:num w:numId="84">
    <w:abstractNumId w:val="94"/>
  </w:num>
  <w:num w:numId="85">
    <w:abstractNumId w:val="71"/>
  </w:num>
  <w:num w:numId="86">
    <w:abstractNumId w:val="14"/>
  </w:num>
  <w:num w:numId="87">
    <w:abstractNumId w:val="38"/>
  </w:num>
  <w:num w:numId="88">
    <w:abstractNumId w:val="49"/>
  </w:num>
  <w:num w:numId="89">
    <w:abstractNumId w:val="16"/>
  </w:num>
  <w:num w:numId="90">
    <w:abstractNumId w:val="85"/>
  </w:num>
  <w:num w:numId="91">
    <w:abstractNumId w:val="55"/>
  </w:num>
  <w:num w:numId="92">
    <w:abstractNumId w:val="51"/>
  </w:num>
  <w:num w:numId="93">
    <w:abstractNumId w:val="52"/>
  </w:num>
  <w:num w:numId="94">
    <w:abstractNumId w:val="76"/>
  </w:num>
  <w:num w:numId="95">
    <w:abstractNumId w:val="59"/>
  </w:num>
  <w:num w:numId="96">
    <w:abstractNumId w:val="61"/>
  </w:num>
  <w:num w:numId="97">
    <w:abstractNumId w:val="70"/>
  </w:num>
  <w:num w:numId="98">
    <w:abstractNumId w:val="47"/>
  </w:num>
  <w:num w:numId="99">
    <w:abstractNumId w:val="19"/>
  </w:num>
  <w:num w:numId="100">
    <w:abstractNumId w:val="10"/>
  </w:num>
  <w:num w:numId="101">
    <w:abstractNumId w:val="64"/>
  </w:num>
  <w:num w:numId="102">
    <w:abstractNumId w:val="92"/>
  </w:num>
  <w:num w:numId="103">
    <w:abstractNumId w:val="58"/>
  </w:num>
  <w:num w:numId="104">
    <w:abstractNumId w:val="89"/>
  </w:num>
  <w:num w:numId="105">
    <w:abstractNumId w:val="28"/>
  </w:num>
  <w:num w:numId="106">
    <w:abstractNumId w:val="35"/>
  </w:num>
  <w:num w:numId="107">
    <w:abstractNumId w:val="96"/>
  </w:num>
  <w:num w:numId="108">
    <w:abstractNumId w:val="91"/>
  </w:num>
  <w:num w:numId="109">
    <w:abstractNumId w:val="53"/>
  </w:num>
  <w:num w:numId="110">
    <w:abstractNumId w:val="98"/>
  </w:num>
  <w:num w:numId="111">
    <w:abstractNumId w:val="12"/>
  </w:num>
  <w:num w:numId="112">
    <w:abstractNumId w:val="86"/>
  </w:num>
  <w:num w:numId="113">
    <w:abstractNumId w:val="30"/>
  </w:num>
  <w:num w:numId="114">
    <w:abstractNumId w:val="97"/>
  </w:num>
  <w:num w:numId="115">
    <w:abstractNumId w:val="31"/>
  </w:num>
  <w:num w:numId="116">
    <w:abstractNumId w:val="73"/>
  </w:num>
  <w:num w:numId="117">
    <w:abstractNumId w:val="20"/>
  </w:num>
  <w:num w:numId="118">
    <w:abstractNumId w:val="32"/>
  </w:num>
  <w:num w:numId="119">
    <w:abstractNumId w:val="11"/>
  </w:num>
  <w:num w:numId="120">
    <w:abstractNumId w:val="42"/>
  </w:num>
  <w:num w:numId="121">
    <w:abstractNumId w:val="67"/>
  </w:num>
  <w:num w:numId="122">
    <w:abstractNumId w:val="39"/>
  </w:num>
  <w:num w:numId="123">
    <w:abstractNumId w:val="66"/>
  </w:num>
  <w:num w:numId="124">
    <w:abstractNumId w:val="106"/>
  </w:num>
  <w:num w:numId="125">
    <w:abstractNumId w:val="26"/>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John-Okwesa(ESO), Banke">
    <w15:presenceInfo w15:providerId="AD" w15:userId="S::banke.johnokwesa1@uk.nationalgrid.com::7315efe0-d579-47dc-8bf8-ea28e6ed01dd"/>
  </w15:person>
  <w15:person w15:author="Halford(ESO), Davi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2DF"/>
    <w:rsid w:val="00000416"/>
    <w:rsid w:val="00000504"/>
    <w:rsid w:val="000007A2"/>
    <w:rsid w:val="0000092C"/>
    <w:rsid w:val="00000E07"/>
    <w:rsid w:val="0000130F"/>
    <w:rsid w:val="00001709"/>
    <w:rsid w:val="000017C7"/>
    <w:rsid w:val="00002EAF"/>
    <w:rsid w:val="0000315C"/>
    <w:rsid w:val="0000524D"/>
    <w:rsid w:val="0000550F"/>
    <w:rsid w:val="00006447"/>
    <w:rsid w:val="000068A0"/>
    <w:rsid w:val="00006EC8"/>
    <w:rsid w:val="00007028"/>
    <w:rsid w:val="000104DD"/>
    <w:rsid w:val="00010B4F"/>
    <w:rsid w:val="00011939"/>
    <w:rsid w:val="00011992"/>
    <w:rsid w:val="00011E92"/>
    <w:rsid w:val="0001256F"/>
    <w:rsid w:val="00013752"/>
    <w:rsid w:val="000143CF"/>
    <w:rsid w:val="00014E07"/>
    <w:rsid w:val="00015A2A"/>
    <w:rsid w:val="0001699F"/>
    <w:rsid w:val="00016F73"/>
    <w:rsid w:val="0001716E"/>
    <w:rsid w:val="00021319"/>
    <w:rsid w:val="000213BA"/>
    <w:rsid w:val="000218CE"/>
    <w:rsid w:val="000226A1"/>
    <w:rsid w:val="00022819"/>
    <w:rsid w:val="00022B39"/>
    <w:rsid w:val="00022BC6"/>
    <w:rsid w:val="000236D7"/>
    <w:rsid w:val="00023D3F"/>
    <w:rsid w:val="0002463D"/>
    <w:rsid w:val="000246B0"/>
    <w:rsid w:val="000266A9"/>
    <w:rsid w:val="00027044"/>
    <w:rsid w:val="00027074"/>
    <w:rsid w:val="0002730D"/>
    <w:rsid w:val="00027845"/>
    <w:rsid w:val="00030017"/>
    <w:rsid w:val="00030548"/>
    <w:rsid w:val="00030606"/>
    <w:rsid w:val="00031305"/>
    <w:rsid w:val="0003395B"/>
    <w:rsid w:val="00033FDC"/>
    <w:rsid w:val="000347AB"/>
    <w:rsid w:val="00034DE8"/>
    <w:rsid w:val="0003567B"/>
    <w:rsid w:val="00035724"/>
    <w:rsid w:val="00036E0D"/>
    <w:rsid w:val="00036ECA"/>
    <w:rsid w:val="0003709B"/>
    <w:rsid w:val="000370C9"/>
    <w:rsid w:val="00037562"/>
    <w:rsid w:val="00037D0E"/>
    <w:rsid w:val="00040346"/>
    <w:rsid w:val="0004081F"/>
    <w:rsid w:val="00040935"/>
    <w:rsid w:val="00041822"/>
    <w:rsid w:val="0004185A"/>
    <w:rsid w:val="00041BFC"/>
    <w:rsid w:val="000421C8"/>
    <w:rsid w:val="0004277D"/>
    <w:rsid w:val="0004304A"/>
    <w:rsid w:val="00043292"/>
    <w:rsid w:val="000433EB"/>
    <w:rsid w:val="00043572"/>
    <w:rsid w:val="00043758"/>
    <w:rsid w:val="000438E6"/>
    <w:rsid w:val="00043FBA"/>
    <w:rsid w:val="000440A5"/>
    <w:rsid w:val="0004421A"/>
    <w:rsid w:val="00044867"/>
    <w:rsid w:val="00044DA4"/>
    <w:rsid w:val="0004555D"/>
    <w:rsid w:val="0004599D"/>
    <w:rsid w:val="00045F97"/>
    <w:rsid w:val="000467BD"/>
    <w:rsid w:val="00046D23"/>
    <w:rsid w:val="000501BC"/>
    <w:rsid w:val="000517F3"/>
    <w:rsid w:val="00052227"/>
    <w:rsid w:val="00052567"/>
    <w:rsid w:val="00052A48"/>
    <w:rsid w:val="00052DF5"/>
    <w:rsid w:val="00053545"/>
    <w:rsid w:val="00054A09"/>
    <w:rsid w:val="00055072"/>
    <w:rsid w:val="0005527C"/>
    <w:rsid w:val="000556E6"/>
    <w:rsid w:val="00056B5B"/>
    <w:rsid w:val="00056DE0"/>
    <w:rsid w:val="0005782E"/>
    <w:rsid w:val="00060BC7"/>
    <w:rsid w:val="00060FB6"/>
    <w:rsid w:val="0006157F"/>
    <w:rsid w:val="00061FBD"/>
    <w:rsid w:val="00062681"/>
    <w:rsid w:val="0006275B"/>
    <w:rsid w:val="00062B8A"/>
    <w:rsid w:val="00062E14"/>
    <w:rsid w:val="000638EF"/>
    <w:rsid w:val="00063CBC"/>
    <w:rsid w:val="00063CFD"/>
    <w:rsid w:val="000647ED"/>
    <w:rsid w:val="0006536F"/>
    <w:rsid w:val="000655C6"/>
    <w:rsid w:val="00065DF3"/>
    <w:rsid w:val="00066037"/>
    <w:rsid w:val="00066ABB"/>
    <w:rsid w:val="00066C6D"/>
    <w:rsid w:val="00066F07"/>
    <w:rsid w:val="00067FC7"/>
    <w:rsid w:val="00070BFC"/>
    <w:rsid w:val="000714E6"/>
    <w:rsid w:val="00071C77"/>
    <w:rsid w:val="00071D30"/>
    <w:rsid w:val="00071FE5"/>
    <w:rsid w:val="0007296E"/>
    <w:rsid w:val="00072B40"/>
    <w:rsid w:val="00072FFA"/>
    <w:rsid w:val="00073245"/>
    <w:rsid w:val="00073AA7"/>
    <w:rsid w:val="00073F44"/>
    <w:rsid w:val="000740E7"/>
    <w:rsid w:val="00075A3A"/>
    <w:rsid w:val="00075F52"/>
    <w:rsid w:val="00076553"/>
    <w:rsid w:val="00076586"/>
    <w:rsid w:val="000769CA"/>
    <w:rsid w:val="000772BB"/>
    <w:rsid w:val="00077492"/>
    <w:rsid w:val="0007761B"/>
    <w:rsid w:val="00077672"/>
    <w:rsid w:val="00077F95"/>
    <w:rsid w:val="00080B6C"/>
    <w:rsid w:val="00080FDF"/>
    <w:rsid w:val="00081106"/>
    <w:rsid w:val="000816B3"/>
    <w:rsid w:val="00081F84"/>
    <w:rsid w:val="00081FD6"/>
    <w:rsid w:val="000821BE"/>
    <w:rsid w:val="00083776"/>
    <w:rsid w:val="00083974"/>
    <w:rsid w:val="00083DDE"/>
    <w:rsid w:val="00083E12"/>
    <w:rsid w:val="00083FD7"/>
    <w:rsid w:val="000847DC"/>
    <w:rsid w:val="00084C5F"/>
    <w:rsid w:val="00086BC3"/>
    <w:rsid w:val="00086D14"/>
    <w:rsid w:val="00087020"/>
    <w:rsid w:val="0008731E"/>
    <w:rsid w:val="000877C1"/>
    <w:rsid w:val="0009017F"/>
    <w:rsid w:val="0009045E"/>
    <w:rsid w:val="0009097A"/>
    <w:rsid w:val="0009158B"/>
    <w:rsid w:val="0009211E"/>
    <w:rsid w:val="000923D5"/>
    <w:rsid w:val="00092462"/>
    <w:rsid w:val="0009276B"/>
    <w:rsid w:val="00092C02"/>
    <w:rsid w:val="00092D2F"/>
    <w:rsid w:val="00093369"/>
    <w:rsid w:val="00094325"/>
    <w:rsid w:val="000946F1"/>
    <w:rsid w:val="00094E5F"/>
    <w:rsid w:val="00095C8C"/>
    <w:rsid w:val="00095F19"/>
    <w:rsid w:val="0009609C"/>
    <w:rsid w:val="000966D4"/>
    <w:rsid w:val="00097FED"/>
    <w:rsid w:val="000A1C65"/>
    <w:rsid w:val="000A2142"/>
    <w:rsid w:val="000A2263"/>
    <w:rsid w:val="000A2BE3"/>
    <w:rsid w:val="000A2C20"/>
    <w:rsid w:val="000A3870"/>
    <w:rsid w:val="000A4541"/>
    <w:rsid w:val="000A4598"/>
    <w:rsid w:val="000A4974"/>
    <w:rsid w:val="000A4DB2"/>
    <w:rsid w:val="000A4E14"/>
    <w:rsid w:val="000A4F99"/>
    <w:rsid w:val="000A559C"/>
    <w:rsid w:val="000A7017"/>
    <w:rsid w:val="000B0F9C"/>
    <w:rsid w:val="000B18CD"/>
    <w:rsid w:val="000B19B2"/>
    <w:rsid w:val="000B216F"/>
    <w:rsid w:val="000B296B"/>
    <w:rsid w:val="000B2BDF"/>
    <w:rsid w:val="000B304C"/>
    <w:rsid w:val="000B3233"/>
    <w:rsid w:val="000B33FB"/>
    <w:rsid w:val="000B3AC8"/>
    <w:rsid w:val="000B3F97"/>
    <w:rsid w:val="000B4090"/>
    <w:rsid w:val="000B4515"/>
    <w:rsid w:val="000B4550"/>
    <w:rsid w:val="000B475E"/>
    <w:rsid w:val="000B5338"/>
    <w:rsid w:val="000B5440"/>
    <w:rsid w:val="000B5A95"/>
    <w:rsid w:val="000B5FD5"/>
    <w:rsid w:val="000B6756"/>
    <w:rsid w:val="000B67EB"/>
    <w:rsid w:val="000B6A4C"/>
    <w:rsid w:val="000B7E99"/>
    <w:rsid w:val="000C0366"/>
    <w:rsid w:val="000C0AC0"/>
    <w:rsid w:val="000C0D0A"/>
    <w:rsid w:val="000C1186"/>
    <w:rsid w:val="000C2A40"/>
    <w:rsid w:val="000C35E2"/>
    <w:rsid w:val="000C3953"/>
    <w:rsid w:val="000C5017"/>
    <w:rsid w:val="000C53DB"/>
    <w:rsid w:val="000C5639"/>
    <w:rsid w:val="000C64F6"/>
    <w:rsid w:val="000C662F"/>
    <w:rsid w:val="000C66C7"/>
    <w:rsid w:val="000C7430"/>
    <w:rsid w:val="000C7C72"/>
    <w:rsid w:val="000D03BE"/>
    <w:rsid w:val="000D108D"/>
    <w:rsid w:val="000D146E"/>
    <w:rsid w:val="000D16EC"/>
    <w:rsid w:val="000D2220"/>
    <w:rsid w:val="000D3725"/>
    <w:rsid w:val="000D3A7B"/>
    <w:rsid w:val="000D3E58"/>
    <w:rsid w:val="000D3E9E"/>
    <w:rsid w:val="000D4C01"/>
    <w:rsid w:val="000D4C38"/>
    <w:rsid w:val="000D588B"/>
    <w:rsid w:val="000D5C8E"/>
    <w:rsid w:val="000D6416"/>
    <w:rsid w:val="000D65A7"/>
    <w:rsid w:val="000D7DF4"/>
    <w:rsid w:val="000E068A"/>
    <w:rsid w:val="000E1ECB"/>
    <w:rsid w:val="000E2331"/>
    <w:rsid w:val="000E3824"/>
    <w:rsid w:val="000E4135"/>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1A39"/>
    <w:rsid w:val="000F224C"/>
    <w:rsid w:val="000F3188"/>
    <w:rsid w:val="000F3E38"/>
    <w:rsid w:val="000F402E"/>
    <w:rsid w:val="000F57C8"/>
    <w:rsid w:val="000F5B0E"/>
    <w:rsid w:val="000F5DF1"/>
    <w:rsid w:val="000F5EC9"/>
    <w:rsid w:val="000F65D6"/>
    <w:rsid w:val="000F67B8"/>
    <w:rsid w:val="001007CC"/>
    <w:rsid w:val="0010122A"/>
    <w:rsid w:val="00101C10"/>
    <w:rsid w:val="001021F8"/>
    <w:rsid w:val="0010255C"/>
    <w:rsid w:val="0010311E"/>
    <w:rsid w:val="00103CE9"/>
    <w:rsid w:val="00103DA4"/>
    <w:rsid w:val="001060D4"/>
    <w:rsid w:val="001060E8"/>
    <w:rsid w:val="0010611F"/>
    <w:rsid w:val="00106B84"/>
    <w:rsid w:val="00107A38"/>
    <w:rsid w:val="00107C4C"/>
    <w:rsid w:val="0011022D"/>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67C4"/>
    <w:rsid w:val="001169B9"/>
    <w:rsid w:val="001173F1"/>
    <w:rsid w:val="00117DA6"/>
    <w:rsid w:val="001203FF"/>
    <w:rsid w:val="00120547"/>
    <w:rsid w:val="00122007"/>
    <w:rsid w:val="00122996"/>
    <w:rsid w:val="00123605"/>
    <w:rsid w:val="00123B1A"/>
    <w:rsid w:val="00124068"/>
    <w:rsid w:val="00124925"/>
    <w:rsid w:val="00124E29"/>
    <w:rsid w:val="0012542D"/>
    <w:rsid w:val="001258BB"/>
    <w:rsid w:val="001261EE"/>
    <w:rsid w:val="0012732F"/>
    <w:rsid w:val="00127759"/>
    <w:rsid w:val="00130F65"/>
    <w:rsid w:val="00131651"/>
    <w:rsid w:val="00131F87"/>
    <w:rsid w:val="00132C86"/>
    <w:rsid w:val="001340C9"/>
    <w:rsid w:val="0013475E"/>
    <w:rsid w:val="001349FB"/>
    <w:rsid w:val="00134AC2"/>
    <w:rsid w:val="00134AF9"/>
    <w:rsid w:val="00134BE9"/>
    <w:rsid w:val="00134F82"/>
    <w:rsid w:val="0013659A"/>
    <w:rsid w:val="00136B6F"/>
    <w:rsid w:val="00136E00"/>
    <w:rsid w:val="00137D1B"/>
    <w:rsid w:val="001406A7"/>
    <w:rsid w:val="0014185A"/>
    <w:rsid w:val="001426CA"/>
    <w:rsid w:val="0014293F"/>
    <w:rsid w:val="0014454C"/>
    <w:rsid w:val="001446CA"/>
    <w:rsid w:val="00144C22"/>
    <w:rsid w:val="00144D31"/>
    <w:rsid w:val="00145F4C"/>
    <w:rsid w:val="00146122"/>
    <w:rsid w:val="00146202"/>
    <w:rsid w:val="00146DE3"/>
    <w:rsid w:val="00146EC7"/>
    <w:rsid w:val="00147154"/>
    <w:rsid w:val="001471A4"/>
    <w:rsid w:val="001473A2"/>
    <w:rsid w:val="00147BF4"/>
    <w:rsid w:val="00150DA4"/>
    <w:rsid w:val="001510CA"/>
    <w:rsid w:val="001516B9"/>
    <w:rsid w:val="00151D8A"/>
    <w:rsid w:val="00152912"/>
    <w:rsid w:val="00152B63"/>
    <w:rsid w:val="00153066"/>
    <w:rsid w:val="001535B0"/>
    <w:rsid w:val="001536C3"/>
    <w:rsid w:val="00154713"/>
    <w:rsid w:val="00154C3B"/>
    <w:rsid w:val="00155B48"/>
    <w:rsid w:val="00155E29"/>
    <w:rsid w:val="00157370"/>
    <w:rsid w:val="00160853"/>
    <w:rsid w:val="00160DA6"/>
    <w:rsid w:val="00160DBF"/>
    <w:rsid w:val="001610E4"/>
    <w:rsid w:val="00162709"/>
    <w:rsid w:val="00162ADF"/>
    <w:rsid w:val="00163249"/>
    <w:rsid w:val="0016337B"/>
    <w:rsid w:val="00163616"/>
    <w:rsid w:val="00164401"/>
    <w:rsid w:val="0016480C"/>
    <w:rsid w:val="0016532E"/>
    <w:rsid w:val="00165525"/>
    <w:rsid w:val="001655CB"/>
    <w:rsid w:val="0016594A"/>
    <w:rsid w:val="00166307"/>
    <w:rsid w:val="001668BE"/>
    <w:rsid w:val="00166A57"/>
    <w:rsid w:val="00166F46"/>
    <w:rsid w:val="0016758D"/>
    <w:rsid w:val="001675DE"/>
    <w:rsid w:val="0016790F"/>
    <w:rsid w:val="00167AAF"/>
    <w:rsid w:val="00167F6A"/>
    <w:rsid w:val="00170B39"/>
    <w:rsid w:val="0017122F"/>
    <w:rsid w:val="00171EC8"/>
    <w:rsid w:val="00171F53"/>
    <w:rsid w:val="00172204"/>
    <w:rsid w:val="001722A3"/>
    <w:rsid w:val="00172340"/>
    <w:rsid w:val="0017244A"/>
    <w:rsid w:val="0017274A"/>
    <w:rsid w:val="001731D8"/>
    <w:rsid w:val="00173215"/>
    <w:rsid w:val="0017346A"/>
    <w:rsid w:val="001735FC"/>
    <w:rsid w:val="00173768"/>
    <w:rsid w:val="00173FC9"/>
    <w:rsid w:val="00174406"/>
    <w:rsid w:val="0017581D"/>
    <w:rsid w:val="0017617E"/>
    <w:rsid w:val="00176443"/>
    <w:rsid w:val="00176FB8"/>
    <w:rsid w:val="00177CCF"/>
    <w:rsid w:val="001806ED"/>
    <w:rsid w:val="00181824"/>
    <w:rsid w:val="00181B49"/>
    <w:rsid w:val="00181CC3"/>
    <w:rsid w:val="00182168"/>
    <w:rsid w:val="001824E3"/>
    <w:rsid w:val="00184610"/>
    <w:rsid w:val="0018474D"/>
    <w:rsid w:val="0018546A"/>
    <w:rsid w:val="00186861"/>
    <w:rsid w:val="0018699D"/>
    <w:rsid w:val="00186A6D"/>
    <w:rsid w:val="00186DF4"/>
    <w:rsid w:val="00186FE8"/>
    <w:rsid w:val="00187E75"/>
    <w:rsid w:val="00190409"/>
    <w:rsid w:val="00190EC4"/>
    <w:rsid w:val="00191200"/>
    <w:rsid w:val="001917FE"/>
    <w:rsid w:val="0019198E"/>
    <w:rsid w:val="00191DCD"/>
    <w:rsid w:val="001920B4"/>
    <w:rsid w:val="00192BC7"/>
    <w:rsid w:val="001935DE"/>
    <w:rsid w:val="001938FD"/>
    <w:rsid w:val="00193E2E"/>
    <w:rsid w:val="00193F3F"/>
    <w:rsid w:val="0019448F"/>
    <w:rsid w:val="0019567E"/>
    <w:rsid w:val="00195729"/>
    <w:rsid w:val="00195BF7"/>
    <w:rsid w:val="00195C2B"/>
    <w:rsid w:val="00196281"/>
    <w:rsid w:val="0019677B"/>
    <w:rsid w:val="001969A5"/>
    <w:rsid w:val="00196A2C"/>
    <w:rsid w:val="001970F8"/>
    <w:rsid w:val="00197629"/>
    <w:rsid w:val="001A0E5B"/>
    <w:rsid w:val="001A170B"/>
    <w:rsid w:val="001A1B87"/>
    <w:rsid w:val="001A1BA0"/>
    <w:rsid w:val="001A24B0"/>
    <w:rsid w:val="001A2E9C"/>
    <w:rsid w:val="001A3AD0"/>
    <w:rsid w:val="001A3BE2"/>
    <w:rsid w:val="001A44FD"/>
    <w:rsid w:val="001A466F"/>
    <w:rsid w:val="001A4EB3"/>
    <w:rsid w:val="001A5020"/>
    <w:rsid w:val="001A574A"/>
    <w:rsid w:val="001A593A"/>
    <w:rsid w:val="001A61A8"/>
    <w:rsid w:val="001A6AD3"/>
    <w:rsid w:val="001A7449"/>
    <w:rsid w:val="001B0CC0"/>
    <w:rsid w:val="001B3188"/>
    <w:rsid w:val="001B3315"/>
    <w:rsid w:val="001B33CC"/>
    <w:rsid w:val="001B3799"/>
    <w:rsid w:val="001B4146"/>
    <w:rsid w:val="001B4229"/>
    <w:rsid w:val="001B43A8"/>
    <w:rsid w:val="001B60BF"/>
    <w:rsid w:val="001B65D4"/>
    <w:rsid w:val="001B69E0"/>
    <w:rsid w:val="001B6B0A"/>
    <w:rsid w:val="001B7337"/>
    <w:rsid w:val="001B76D9"/>
    <w:rsid w:val="001B799C"/>
    <w:rsid w:val="001B7A30"/>
    <w:rsid w:val="001B7D49"/>
    <w:rsid w:val="001C0639"/>
    <w:rsid w:val="001C1460"/>
    <w:rsid w:val="001C156E"/>
    <w:rsid w:val="001C1745"/>
    <w:rsid w:val="001C185D"/>
    <w:rsid w:val="001C1930"/>
    <w:rsid w:val="001C1FBC"/>
    <w:rsid w:val="001C2048"/>
    <w:rsid w:val="001C30D3"/>
    <w:rsid w:val="001C42C2"/>
    <w:rsid w:val="001C497C"/>
    <w:rsid w:val="001C4ABF"/>
    <w:rsid w:val="001C4DB5"/>
    <w:rsid w:val="001C5346"/>
    <w:rsid w:val="001C5493"/>
    <w:rsid w:val="001C62FA"/>
    <w:rsid w:val="001C66B1"/>
    <w:rsid w:val="001C67DA"/>
    <w:rsid w:val="001C7BFA"/>
    <w:rsid w:val="001C7C5D"/>
    <w:rsid w:val="001D00F7"/>
    <w:rsid w:val="001D08EB"/>
    <w:rsid w:val="001D090B"/>
    <w:rsid w:val="001D14F7"/>
    <w:rsid w:val="001D2139"/>
    <w:rsid w:val="001D26B9"/>
    <w:rsid w:val="001D297B"/>
    <w:rsid w:val="001D2FA5"/>
    <w:rsid w:val="001D3F25"/>
    <w:rsid w:val="001D55D0"/>
    <w:rsid w:val="001D581B"/>
    <w:rsid w:val="001D5A38"/>
    <w:rsid w:val="001D682C"/>
    <w:rsid w:val="001D6A69"/>
    <w:rsid w:val="001D6AA7"/>
    <w:rsid w:val="001D703D"/>
    <w:rsid w:val="001E047A"/>
    <w:rsid w:val="001E0644"/>
    <w:rsid w:val="001E077C"/>
    <w:rsid w:val="001E1F49"/>
    <w:rsid w:val="001E2110"/>
    <w:rsid w:val="001E2283"/>
    <w:rsid w:val="001E2E4F"/>
    <w:rsid w:val="001E31B8"/>
    <w:rsid w:val="001E36FD"/>
    <w:rsid w:val="001E372F"/>
    <w:rsid w:val="001E3AFA"/>
    <w:rsid w:val="001E40C5"/>
    <w:rsid w:val="001E4924"/>
    <w:rsid w:val="001E54FC"/>
    <w:rsid w:val="001E5554"/>
    <w:rsid w:val="001E55AD"/>
    <w:rsid w:val="001E5DBC"/>
    <w:rsid w:val="001E6636"/>
    <w:rsid w:val="001E6CD7"/>
    <w:rsid w:val="001E6E62"/>
    <w:rsid w:val="001E6ECB"/>
    <w:rsid w:val="001E74F3"/>
    <w:rsid w:val="001E7596"/>
    <w:rsid w:val="001E7752"/>
    <w:rsid w:val="001E7C74"/>
    <w:rsid w:val="001E7F4C"/>
    <w:rsid w:val="001F0324"/>
    <w:rsid w:val="001F04C9"/>
    <w:rsid w:val="001F101E"/>
    <w:rsid w:val="001F1748"/>
    <w:rsid w:val="001F1A79"/>
    <w:rsid w:val="001F289B"/>
    <w:rsid w:val="001F33BC"/>
    <w:rsid w:val="001F3706"/>
    <w:rsid w:val="001F3954"/>
    <w:rsid w:val="001F4E36"/>
    <w:rsid w:val="001F5541"/>
    <w:rsid w:val="001F59CD"/>
    <w:rsid w:val="001F6599"/>
    <w:rsid w:val="001F6A27"/>
    <w:rsid w:val="001F6C18"/>
    <w:rsid w:val="001F6F64"/>
    <w:rsid w:val="001F6F8D"/>
    <w:rsid w:val="001F77DC"/>
    <w:rsid w:val="001F7A40"/>
    <w:rsid w:val="002005E2"/>
    <w:rsid w:val="00200E17"/>
    <w:rsid w:val="0020128F"/>
    <w:rsid w:val="002013F8"/>
    <w:rsid w:val="002044E4"/>
    <w:rsid w:val="00204728"/>
    <w:rsid w:val="0020555B"/>
    <w:rsid w:val="0020622E"/>
    <w:rsid w:val="002071F6"/>
    <w:rsid w:val="002071FF"/>
    <w:rsid w:val="00207B93"/>
    <w:rsid w:val="00207EBF"/>
    <w:rsid w:val="00207FF1"/>
    <w:rsid w:val="00210675"/>
    <w:rsid w:val="00210869"/>
    <w:rsid w:val="002121DE"/>
    <w:rsid w:val="002122D2"/>
    <w:rsid w:val="00212578"/>
    <w:rsid w:val="0021294E"/>
    <w:rsid w:val="00212E34"/>
    <w:rsid w:val="0021301F"/>
    <w:rsid w:val="0021404C"/>
    <w:rsid w:val="00214DE7"/>
    <w:rsid w:val="0021513D"/>
    <w:rsid w:val="00215172"/>
    <w:rsid w:val="002152FA"/>
    <w:rsid w:val="00215492"/>
    <w:rsid w:val="00215B3E"/>
    <w:rsid w:val="00216034"/>
    <w:rsid w:val="00216A65"/>
    <w:rsid w:val="00217332"/>
    <w:rsid w:val="00217572"/>
    <w:rsid w:val="00220292"/>
    <w:rsid w:val="00221B5A"/>
    <w:rsid w:val="002228F3"/>
    <w:rsid w:val="002232D0"/>
    <w:rsid w:val="00223645"/>
    <w:rsid w:val="00223A62"/>
    <w:rsid w:val="002249DB"/>
    <w:rsid w:val="00224DCF"/>
    <w:rsid w:val="00225056"/>
    <w:rsid w:val="00225B4A"/>
    <w:rsid w:val="00225C05"/>
    <w:rsid w:val="00226DDB"/>
    <w:rsid w:val="00226EAA"/>
    <w:rsid w:val="002270B5"/>
    <w:rsid w:val="00227DEE"/>
    <w:rsid w:val="00230136"/>
    <w:rsid w:val="002309A0"/>
    <w:rsid w:val="002316DB"/>
    <w:rsid w:val="002327FC"/>
    <w:rsid w:val="00232BC2"/>
    <w:rsid w:val="00233309"/>
    <w:rsid w:val="002333BF"/>
    <w:rsid w:val="00233A0A"/>
    <w:rsid w:val="0023567F"/>
    <w:rsid w:val="00235988"/>
    <w:rsid w:val="00235C25"/>
    <w:rsid w:val="0023612C"/>
    <w:rsid w:val="002364A4"/>
    <w:rsid w:val="0023650C"/>
    <w:rsid w:val="00236931"/>
    <w:rsid w:val="00236CFB"/>
    <w:rsid w:val="00236F2D"/>
    <w:rsid w:val="0024092B"/>
    <w:rsid w:val="00240BBA"/>
    <w:rsid w:val="00240C61"/>
    <w:rsid w:val="00240E51"/>
    <w:rsid w:val="0024129E"/>
    <w:rsid w:val="002414FE"/>
    <w:rsid w:val="00241AA1"/>
    <w:rsid w:val="00241B4F"/>
    <w:rsid w:val="00242148"/>
    <w:rsid w:val="00244166"/>
    <w:rsid w:val="002442EB"/>
    <w:rsid w:val="00245E4B"/>
    <w:rsid w:val="0024623C"/>
    <w:rsid w:val="00246FF1"/>
    <w:rsid w:val="00250C98"/>
    <w:rsid w:val="00250D7C"/>
    <w:rsid w:val="00251245"/>
    <w:rsid w:val="00251AC7"/>
    <w:rsid w:val="00251EF1"/>
    <w:rsid w:val="00252951"/>
    <w:rsid w:val="00252C87"/>
    <w:rsid w:val="00252E30"/>
    <w:rsid w:val="0025313E"/>
    <w:rsid w:val="0025377E"/>
    <w:rsid w:val="00253FF0"/>
    <w:rsid w:val="00254702"/>
    <w:rsid w:val="00254ACB"/>
    <w:rsid w:val="00254EB1"/>
    <w:rsid w:val="00254F9E"/>
    <w:rsid w:val="0025501B"/>
    <w:rsid w:val="0025509C"/>
    <w:rsid w:val="00256B32"/>
    <w:rsid w:val="0026052C"/>
    <w:rsid w:val="002605ED"/>
    <w:rsid w:val="002607A9"/>
    <w:rsid w:val="00261382"/>
    <w:rsid w:val="00261549"/>
    <w:rsid w:val="00261696"/>
    <w:rsid w:val="00261FDF"/>
    <w:rsid w:val="00262A98"/>
    <w:rsid w:val="00263655"/>
    <w:rsid w:val="002640BA"/>
    <w:rsid w:val="002668C4"/>
    <w:rsid w:val="00266922"/>
    <w:rsid w:val="00270DDA"/>
    <w:rsid w:val="00270F41"/>
    <w:rsid w:val="00271135"/>
    <w:rsid w:val="00272013"/>
    <w:rsid w:val="00273931"/>
    <w:rsid w:val="00273C23"/>
    <w:rsid w:val="00274FB1"/>
    <w:rsid w:val="0027568B"/>
    <w:rsid w:val="00275954"/>
    <w:rsid w:val="00275D22"/>
    <w:rsid w:val="00275E09"/>
    <w:rsid w:val="00276BA1"/>
    <w:rsid w:val="00277702"/>
    <w:rsid w:val="002778F6"/>
    <w:rsid w:val="00277B32"/>
    <w:rsid w:val="00280106"/>
    <w:rsid w:val="002816F7"/>
    <w:rsid w:val="00281809"/>
    <w:rsid w:val="00281AB6"/>
    <w:rsid w:val="00281CDF"/>
    <w:rsid w:val="002827FE"/>
    <w:rsid w:val="00282A6B"/>
    <w:rsid w:val="00282ED7"/>
    <w:rsid w:val="00283E88"/>
    <w:rsid w:val="00284A52"/>
    <w:rsid w:val="00284D7C"/>
    <w:rsid w:val="0028516B"/>
    <w:rsid w:val="00285D15"/>
    <w:rsid w:val="00286477"/>
    <w:rsid w:val="002872AD"/>
    <w:rsid w:val="002874BE"/>
    <w:rsid w:val="002876A7"/>
    <w:rsid w:val="00290262"/>
    <w:rsid w:val="00290786"/>
    <w:rsid w:val="002909FA"/>
    <w:rsid w:val="00291B33"/>
    <w:rsid w:val="00291E2C"/>
    <w:rsid w:val="00293344"/>
    <w:rsid w:val="0029334F"/>
    <w:rsid w:val="00293A70"/>
    <w:rsid w:val="00293CDB"/>
    <w:rsid w:val="00293E01"/>
    <w:rsid w:val="00294558"/>
    <w:rsid w:val="0029463C"/>
    <w:rsid w:val="0029478F"/>
    <w:rsid w:val="00294D40"/>
    <w:rsid w:val="00294F37"/>
    <w:rsid w:val="00296286"/>
    <w:rsid w:val="002962A6"/>
    <w:rsid w:val="002968DD"/>
    <w:rsid w:val="00297C15"/>
    <w:rsid w:val="002A1BB3"/>
    <w:rsid w:val="002A21AE"/>
    <w:rsid w:val="002A280A"/>
    <w:rsid w:val="002A3481"/>
    <w:rsid w:val="002A42A5"/>
    <w:rsid w:val="002A47B7"/>
    <w:rsid w:val="002A49C0"/>
    <w:rsid w:val="002A4D6A"/>
    <w:rsid w:val="002A53AC"/>
    <w:rsid w:val="002A5BC0"/>
    <w:rsid w:val="002A5C96"/>
    <w:rsid w:val="002A7C66"/>
    <w:rsid w:val="002A7FBF"/>
    <w:rsid w:val="002B0438"/>
    <w:rsid w:val="002B0E2D"/>
    <w:rsid w:val="002B13B1"/>
    <w:rsid w:val="002B158D"/>
    <w:rsid w:val="002B1868"/>
    <w:rsid w:val="002B1962"/>
    <w:rsid w:val="002B1C15"/>
    <w:rsid w:val="002B1FC9"/>
    <w:rsid w:val="002B1FE7"/>
    <w:rsid w:val="002B228B"/>
    <w:rsid w:val="002B25D2"/>
    <w:rsid w:val="002B2B9F"/>
    <w:rsid w:val="002B2CF0"/>
    <w:rsid w:val="002B3461"/>
    <w:rsid w:val="002B3746"/>
    <w:rsid w:val="002B3A58"/>
    <w:rsid w:val="002B43DB"/>
    <w:rsid w:val="002B56D4"/>
    <w:rsid w:val="002B760B"/>
    <w:rsid w:val="002C09AD"/>
    <w:rsid w:val="002C112B"/>
    <w:rsid w:val="002C1211"/>
    <w:rsid w:val="002C1261"/>
    <w:rsid w:val="002C1509"/>
    <w:rsid w:val="002C18A3"/>
    <w:rsid w:val="002C1E02"/>
    <w:rsid w:val="002C292F"/>
    <w:rsid w:val="002C2938"/>
    <w:rsid w:val="002C3A2F"/>
    <w:rsid w:val="002C3A7C"/>
    <w:rsid w:val="002C3B0A"/>
    <w:rsid w:val="002C3C01"/>
    <w:rsid w:val="002C4AC0"/>
    <w:rsid w:val="002C4BAB"/>
    <w:rsid w:val="002C544D"/>
    <w:rsid w:val="002C67B0"/>
    <w:rsid w:val="002C6BED"/>
    <w:rsid w:val="002C7A80"/>
    <w:rsid w:val="002D02A7"/>
    <w:rsid w:val="002D02FA"/>
    <w:rsid w:val="002D27EB"/>
    <w:rsid w:val="002D3490"/>
    <w:rsid w:val="002D3503"/>
    <w:rsid w:val="002D3D73"/>
    <w:rsid w:val="002D4CD5"/>
    <w:rsid w:val="002D4E3F"/>
    <w:rsid w:val="002D5145"/>
    <w:rsid w:val="002D582F"/>
    <w:rsid w:val="002D5FE2"/>
    <w:rsid w:val="002D6406"/>
    <w:rsid w:val="002D678A"/>
    <w:rsid w:val="002D6BAE"/>
    <w:rsid w:val="002D728B"/>
    <w:rsid w:val="002D7598"/>
    <w:rsid w:val="002D7C17"/>
    <w:rsid w:val="002E0416"/>
    <w:rsid w:val="002E0E15"/>
    <w:rsid w:val="002E20D7"/>
    <w:rsid w:val="002E236B"/>
    <w:rsid w:val="002E2BF9"/>
    <w:rsid w:val="002E3BB2"/>
    <w:rsid w:val="002E4EBF"/>
    <w:rsid w:val="002E646D"/>
    <w:rsid w:val="002E6A47"/>
    <w:rsid w:val="002E6A68"/>
    <w:rsid w:val="002E75FB"/>
    <w:rsid w:val="002E76C4"/>
    <w:rsid w:val="002F0368"/>
    <w:rsid w:val="002F16D5"/>
    <w:rsid w:val="002F3145"/>
    <w:rsid w:val="002F3288"/>
    <w:rsid w:val="002F329C"/>
    <w:rsid w:val="002F33D5"/>
    <w:rsid w:val="002F3900"/>
    <w:rsid w:val="002F3938"/>
    <w:rsid w:val="002F3F4B"/>
    <w:rsid w:val="002F42E8"/>
    <w:rsid w:val="002F46B4"/>
    <w:rsid w:val="002F4834"/>
    <w:rsid w:val="002F489A"/>
    <w:rsid w:val="002F547E"/>
    <w:rsid w:val="002F576C"/>
    <w:rsid w:val="002F592C"/>
    <w:rsid w:val="002F6628"/>
    <w:rsid w:val="002F6F4F"/>
    <w:rsid w:val="002F7DB8"/>
    <w:rsid w:val="003003BD"/>
    <w:rsid w:val="00300923"/>
    <w:rsid w:val="00300CC5"/>
    <w:rsid w:val="00301343"/>
    <w:rsid w:val="0030153C"/>
    <w:rsid w:val="00301C3D"/>
    <w:rsid w:val="00301EF5"/>
    <w:rsid w:val="0030205D"/>
    <w:rsid w:val="00302539"/>
    <w:rsid w:val="00302A93"/>
    <w:rsid w:val="00303237"/>
    <w:rsid w:val="00304A89"/>
    <w:rsid w:val="00305777"/>
    <w:rsid w:val="003067B1"/>
    <w:rsid w:val="00306812"/>
    <w:rsid w:val="00307E41"/>
    <w:rsid w:val="003102FE"/>
    <w:rsid w:val="003107C2"/>
    <w:rsid w:val="00310AB7"/>
    <w:rsid w:val="00311036"/>
    <w:rsid w:val="003111C1"/>
    <w:rsid w:val="00312878"/>
    <w:rsid w:val="00313E6E"/>
    <w:rsid w:val="003143C8"/>
    <w:rsid w:val="00314BFA"/>
    <w:rsid w:val="00314E7F"/>
    <w:rsid w:val="00315202"/>
    <w:rsid w:val="00315D12"/>
    <w:rsid w:val="0031633F"/>
    <w:rsid w:val="003165F7"/>
    <w:rsid w:val="003171AB"/>
    <w:rsid w:val="003177BD"/>
    <w:rsid w:val="003179A9"/>
    <w:rsid w:val="00317BD8"/>
    <w:rsid w:val="003204B7"/>
    <w:rsid w:val="00320DD5"/>
    <w:rsid w:val="003236C8"/>
    <w:rsid w:val="00323756"/>
    <w:rsid w:val="00323B71"/>
    <w:rsid w:val="00323E4E"/>
    <w:rsid w:val="00323F41"/>
    <w:rsid w:val="00325261"/>
    <w:rsid w:val="0032615D"/>
    <w:rsid w:val="0032644E"/>
    <w:rsid w:val="0032666D"/>
    <w:rsid w:val="00327022"/>
    <w:rsid w:val="00327197"/>
    <w:rsid w:val="0032727A"/>
    <w:rsid w:val="00327ADE"/>
    <w:rsid w:val="0033065A"/>
    <w:rsid w:val="00330C6A"/>
    <w:rsid w:val="00330DB3"/>
    <w:rsid w:val="00331455"/>
    <w:rsid w:val="0033159D"/>
    <w:rsid w:val="00331CB7"/>
    <w:rsid w:val="00331EC9"/>
    <w:rsid w:val="00332436"/>
    <w:rsid w:val="0033243A"/>
    <w:rsid w:val="00332474"/>
    <w:rsid w:val="00332A06"/>
    <w:rsid w:val="0033397E"/>
    <w:rsid w:val="00333A6F"/>
    <w:rsid w:val="00333BB8"/>
    <w:rsid w:val="00333D82"/>
    <w:rsid w:val="003349C8"/>
    <w:rsid w:val="0033511E"/>
    <w:rsid w:val="00336494"/>
    <w:rsid w:val="0033684F"/>
    <w:rsid w:val="0033690A"/>
    <w:rsid w:val="00337021"/>
    <w:rsid w:val="003372F5"/>
    <w:rsid w:val="00337310"/>
    <w:rsid w:val="00340D8A"/>
    <w:rsid w:val="00341580"/>
    <w:rsid w:val="0034178D"/>
    <w:rsid w:val="00341DBA"/>
    <w:rsid w:val="00342506"/>
    <w:rsid w:val="003426AA"/>
    <w:rsid w:val="00342C18"/>
    <w:rsid w:val="00342D7A"/>
    <w:rsid w:val="00342D8D"/>
    <w:rsid w:val="00342DF2"/>
    <w:rsid w:val="003434A6"/>
    <w:rsid w:val="0034494E"/>
    <w:rsid w:val="00344CBB"/>
    <w:rsid w:val="00345468"/>
    <w:rsid w:val="003463ED"/>
    <w:rsid w:val="00347736"/>
    <w:rsid w:val="003479D4"/>
    <w:rsid w:val="00347A35"/>
    <w:rsid w:val="00350D87"/>
    <w:rsid w:val="0035230E"/>
    <w:rsid w:val="003524B1"/>
    <w:rsid w:val="0035258D"/>
    <w:rsid w:val="00352688"/>
    <w:rsid w:val="003526B2"/>
    <w:rsid w:val="003528CD"/>
    <w:rsid w:val="003530E1"/>
    <w:rsid w:val="003530E2"/>
    <w:rsid w:val="00354C9B"/>
    <w:rsid w:val="003550C3"/>
    <w:rsid w:val="0035561E"/>
    <w:rsid w:val="00355F40"/>
    <w:rsid w:val="00357149"/>
    <w:rsid w:val="00357A89"/>
    <w:rsid w:val="0036093F"/>
    <w:rsid w:val="003616B4"/>
    <w:rsid w:val="00362A74"/>
    <w:rsid w:val="00362ADD"/>
    <w:rsid w:val="00363614"/>
    <w:rsid w:val="0036365B"/>
    <w:rsid w:val="00364037"/>
    <w:rsid w:val="003642A5"/>
    <w:rsid w:val="003644FB"/>
    <w:rsid w:val="0036495F"/>
    <w:rsid w:val="0036544C"/>
    <w:rsid w:val="00365E0F"/>
    <w:rsid w:val="00366B37"/>
    <w:rsid w:val="00370B19"/>
    <w:rsid w:val="00370DC7"/>
    <w:rsid w:val="00371556"/>
    <w:rsid w:val="00371D6F"/>
    <w:rsid w:val="003727C1"/>
    <w:rsid w:val="00372BC7"/>
    <w:rsid w:val="0037378A"/>
    <w:rsid w:val="003738E5"/>
    <w:rsid w:val="00373949"/>
    <w:rsid w:val="00373BAF"/>
    <w:rsid w:val="00375931"/>
    <w:rsid w:val="00376093"/>
    <w:rsid w:val="00376923"/>
    <w:rsid w:val="00376C61"/>
    <w:rsid w:val="00376DEF"/>
    <w:rsid w:val="00377291"/>
    <w:rsid w:val="003774EF"/>
    <w:rsid w:val="00377A6F"/>
    <w:rsid w:val="00380210"/>
    <w:rsid w:val="00381F3D"/>
    <w:rsid w:val="00381F4E"/>
    <w:rsid w:val="00382366"/>
    <w:rsid w:val="00382894"/>
    <w:rsid w:val="0038336D"/>
    <w:rsid w:val="00383D0D"/>
    <w:rsid w:val="00385158"/>
    <w:rsid w:val="003853CD"/>
    <w:rsid w:val="00385F91"/>
    <w:rsid w:val="00386064"/>
    <w:rsid w:val="00386081"/>
    <w:rsid w:val="00386878"/>
    <w:rsid w:val="003868EA"/>
    <w:rsid w:val="00387584"/>
    <w:rsid w:val="00387D43"/>
    <w:rsid w:val="003902FD"/>
    <w:rsid w:val="0039095C"/>
    <w:rsid w:val="0039264B"/>
    <w:rsid w:val="00392DC9"/>
    <w:rsid w:val="00392E28"/>
    <w:rsid w:val="003940E7"/>
    <w:rsid w:val="0039410F"/>
    <w:rsid w:val="0039426F"/>
    <w:rsid w:val="0039506D"/>
    <w:rsid w:val="0039671F"/>
    <w:rsid w:val="003967AF"/>
    <w:rsid w:val="003969A1"/>
    <w:rsid w:val="00396BA9"/>
    <w:rsid w:val="00396FEA"/>
    <w:rsid w:val="003A08AC"/>
    <w:rsid w:val="003A0C12"/>
    <w:rsid w:val="003A1D19"/>
    <w:rsid w:val="003A2C3A"/>
    <w:rsid w:val="003A2F98"/>
    <w:rsid w:val="003A306D"/>
    <w:rsid w:val="003A3BD3"/>
    <w:rsid w:val="003A458E"/>
    <w:rsid w:val="003A4A75"/>
    <w:rsid w:val="003A4C44"/>
    <w:rsid w:val="003A62BC"/>
    <w:rsid w:val="003A69ED"/>
    <w:rsid w:val="003A7775"/>
    <w:rsid w:val="003A7845"/>
    <w:rsid w:val="003A7D52"/>
    <w:rsid w:val="003B0B84"/>
    <w:rsid w:val="003B1265"/>
    <w:rsid w:val="003B18F6"/>
    <w:rsid w:val="003B23D7"/>
    <w:rsid w:val="003B2874"/>
    <w:rsid w:val="003B2B2B"/>
    <w:rsid w:val="003B3577"/>
    <w:rsid w:val="003B3803"/>
    <w:rsid w:val="003B4267"/>
    <w:rsid w:val="003B5C8F"/>
    <w:rsid w:val="003B60F5"/>
    <w:rsid w:val="003B6831"/>
    <w:rsid w:val="003B6A3F"/>
    <w:rsid w:val="003B6D10"/>
    <w:rsid w:val="003B6E89"/>
    <w:rsid w:val="003B79DF"/>
    <w:rsid w:val="003C2240"/>
    <w:rsid w:val="003C26FC"/>
    <w:rsid w:val="003C403C"/>
    <w:rsid w:val="003C44A6"/>
    <w:rsid w:val="003C4754"/>
    <w:rsid w:val="003C493F"/>
    <w:rsid w:val="003C494A"/>
    <w:rsid w:val="003C519C"/>
    <w:rsid w:val="003C53ED"/>
    <w:rsid w:val="003C5417"/>
    <w:rsid w:val="003C6529"/>
    <w:rsid w:val="003C66D6"/>
    <w:rsid w:val="003C6951"/>
    <w:rsid w:val="003C78C8"/>
    <w:rsid w:val="003D01FA"/>
    <w:rsid w:val="003D0208"/>
    <w:rsid w:val="003D09C5"/>
    <w:rsid w:val="003D1403"/>
    <w:rsid w:val="003D1A19"/>
    <w:rsid w:val="003D2E40"/>
    <w:rsid w:val="003D58D2"/>
    <w:rsid w:val="003D59D8"/>
    <w:rsid w:val="003D634B"/>
    <w:rsid w:val="003D64DE"/>
    <w:rsid w:val="003D6B83"/>
    <w:rsid w:val="003D7430"/>
    <w:rsid w:val="003D7FBB"/>
    <w:rsid w:val="003E0A82"/>
    <w:rsid w:val="003E1D25"/>
    <w:rsid w:val="003E2269"/>
    <w:rsid w:val="003E245C"/>
    <w:rsid w:val="003E267A"/>
    <w:rsid w:val="003E2CC4"/>
    <w:rsid w:val="003E2DA4"/>
    <w:rsid w:val="003E2DC0"/>
    <w:rsid w:val="003E300B"/>
    <w:rsid w:val="003E37E2"/>
    <w:rsid w:val="003E59AF"/>
    <w:rsid w:val="003E5F9D"/>
    <w:rsid w:val="003E76AD"/>
    <w:rsid w:val="003E780E"/>
    <w:rsid w:val="003F09E4"/>
    <w:rsid w:val="003F3C92"/>
    <w:rsid w:val="003F4485"/>
    <w:rsid w:val="003F4493"/>
    <w:rsid w:val="003F5429"/>
    <w:rsid w:val="003F54A7"/>
    <w:rsid w:val="003F5C43"/>
    <w:rsid w:val="003F699C"/>
    <w:rsid w:val="003F6A62"/>
    <w:rsid w:val="003F7D2D"/>
    <w:rsid w:val="00400625"/>
    <w:rsid w:val="00400CEC"/>
    <w:rsid w:val="00400E68"/>
    <w:rsid w:val="004011DE"/>
    <w:rsid w:val="004013D7"/>
    <w:rsid w:val="004019F2"/>
    <w:rsid w:val="00401DC8"/>
    <w:rsid w:val="00402213"/>
    <w:rsid w:val="00402C56"/>
    <w:rsid w:val="00403161"/>
    <w:rsid w:val="00403972"/>
    <w:rsid w:val="00403FF1"/>
    <w:rsid w:val="00404065"/>
    <w:rsid w:val="0040422E"/>
    <w:rsid w:val="00405209"/>
    <w:rsid w:val="00405212"/>
    <w:rsid w:val="004053E3"/>
    <w:rsid w:val="004059D3"/>
    <w:rsid w:val="00407A4E"/>
    <w:rsid w:val="00407F9C"/>
    <w:rsid w:val="0041083E"/>
    <w:rsid w:val="00411E37"/>
    <w:rsid w:val="004130D2"/>
    <w:rsid w:val="004132D1"/>
    <w:rsid w:val="00413956"/>
    <w:rsid w:val="00413CEE"/>
    <w:rsid w:val="0041400C"/>
    <w:rsid w:val="004140D9"/>
    <w:rsid w:val="0041477D"/>
    <w:rsid w:val="00414E36"/>
    <w:rsid w:val="00414E5C"/>
    <w:rsid w:val="00415822"/>
    <w:rsid w:val="0041583A"/>
    <w:rsid w:val="0041597E"/>
    <w:rsid w:val="00415A85"/>
    <w:rsid w:val="00415C4C"/>
    <w:rsid w:val="004162C6"/>
    <w:rsid w:val="00416E60"/>
    <w:rsid w:val="0041784A"/>
    <w:rsid w:val="004207C1"/>
    <w:rsid w:val="00420DE8"/>
    <w:rsid w:val="004228C3"/>
    <w:rsid w:val="004239F6"/>
    <w:rsid w:val="00423DA3"/>
    <w:rsid w:val="004248C8"/>
    <w:rsid w:val="00424A7D"/>
    <w:rsid w:val="00424DDB"/>
    <w:rsid w:val="00424FCC"/>
    <w:rsid w:val="00425059"/>
    <w:rsid w:val="00425822"/>
    <w:rsid w:val="00425E3A"/>
    <w:rsid w:val="00425F8A"/>
    <w:rsid w:val="004266CD"/>
    <w:rsid w:val="00426F5C"/>
    <w:rsid w:val="00426FAE"/>
    <w:rsid w:val="004274E9"/>
    <w:rsid w:val="004275F9"/>
    <w:rsid w:val="00427EE0"/>
    <w:rsid w:val="0043209D"/>
    <w:rsid w:val="00432FF8"/>
    <w:rsid w:val="004333E4"/>
    <w:rsid w:val="004335BD"/>
    <w:rsid w:val="00434D75"/>
    <w:rsid w:val="00435512"/>
    <w:rsid w:val="004357EF"/>
    <w:rsid w:val="004359D3"/>
    <w:rsid w:val="00436720"/>
    <w:rsid w:val="00436C9C"/>
    <w:rsid w:val="0043703E"/>
    <w:rsid w:val="004416E6"/>
    <w:rsid w:val="004418A1"/>
    <w:rsid w:val="004418D2"/>
    <w:rsid w:val="00441B83"/>
    <w:rsid w:val="004425BF"/>
    <w:rsid w:val="00442822"/>
    <w:rsid w:val="00442FE3"/>
    <w:rsid w:val="00443555"/>
    <w:rsid w:val="004435E6"/>
    <w:rsid w:val="00443681"/>
    <w:rsid w:val="004436DC"/>
    <w:rsid w:val="00444AE6"/>
    <w:rsid w:val="004452DD"/>
    <w:rsid w:val="004453E5"/>
    <w:rsid w:val="00446CE9"/>
    <w:rsid w:val="00446E5C"/>
    <w:rsid w:val="00447065"/>
    <w:rsid w:val="004474EE"/>
    <w:rsid w:val="00447B53"/>
    <w:rsid w:val="00450377"/>
    <w:rsid w:val="004507C2"/>
    <w:rsid w:val="00450AA5"/>
    <w:rsid w:val="00450AB3"/>
    <w:rsid w:val="00450E23"/>
    <w:rsid w:val="00451774"/>
    <w:rsid w:val="00452142"/>
    <w:rsid w:val="004521E0"/>
    <w:rsid w:val="004527F5"/>
    <w:rsid w:val="00452BA6"/>
    <w:rsid w:val="004533DD"/>
    <w:rsid w:val="00453C26"/>
    <w:rsid w:val="0045450A"/>
    <w:rsid w:val="00454C0E"/>
    <w:rsid w:val="0045595E"/>
    <w:rsid w:val="00456F5A"/>
    <w:rsid w:val="004571AA"/>
    <w:rsid w:val="004602DB"/>
    <w:rsid w:val="004605D7"/>
    <w:rsid w:val="0046180F"/>
    <w:rsid w:val="00462891"/>
    <w:rsid w:val="00464A3D"/>
    <w:rsid w:val="00464F35"/>
    <w:rsid w:val="00465302"/>
    <w:rsid w:val="004655D0"/>
    <w:rsid w:val="0046619C"/>
    <w:rsid w:val="004675AC"/>
    <w:rsid w:val="00467853"/>
    <w:rsid w:val="00467ACA"/>
    <w:rsid w:val="004710DC"/>
    <w:rsid w:val="004713FB"/>
    <w:rsid w:val="004724AA"/>
    <w:rsid w:val="00472CA5"/>
    <w:rsid w:val="00472EBD"/>
    <w:rsid w:val="00473562"/>
    <w:rsid w:val="00473C1A"/>
    <w:rsid w:val="00473FAE"/>
    <w:rsid w:val="004740D1"/>
    <w:rsid w:val="00474271"/>
    <w:rsid w:val="004743CC"/>
    <w:rsid w:val="00474678"/>
    <w:rsid w:val="004761C1"/>
    <w:rsid w:val="00476228"/>
    <w:rsid w:val="00476F24"/>
    <w:rsid w:val="004773E5"/>
    <w:rsid w:val="00477C68"/>
    <w:rsid w:val="00480421"/>
    <w:rsid w:val="00480959"/>
    <w:rsid w:val="0048102A"/>
    <w:rsid w:val="0048149E"/>
    <w:rsid w:val="00482202"/>
    <w:rsid w:val="00482586"/>
    <w:rsid w:val="004833B0"/>
    <w:rsid w:val="00483E04"/>
    <w:rsid w:val="00484090"/>
    <w:rsid w:val="0048463A"/>
    <w:rsid w:val="00484AD7"/>
    <w:rsid w:val="0048569C"/>
    <w:rsid w:val="00485B0F"/>
    <w:rsid w:val="00486A58"/>
    <w:rsid w:val="00486CB3"/>
    <w:rsid w:val="00486CFC"/>
    <w:rsid w:val="004870CC"/>
    <w:rsid w:val="00487727"/>
    <w:rsid w:val="00487858"/>
    <w:rsid w:val="0049062B"/>
    <w:rsid w:val="00490BA7"/>
    <w:rsid w:val="00491018"/>
    <w:rsid w:val="0049205D"/>
    <w:rsid w:val="004923A1"/>
    <w:rsid w:val="00492424"/>
    <w:rsid w:val="004924CA"/>
    <w:rsid w:val="004934D3"/>
    <w:rsid w:val="0049374E"/>
    <w:rsid w:val="00493C98"/>
    <w:rsid w:val="00493F6D"/>
    <w:rsid w:val="00494FC1"/>
    <w:rsid w:val="004956B5"/>
    <w:rsid w:val="00496719"/>
    <w:rsid w:val="00496763"/>
    <w:rsid w:val="004969EE"/>
    <w:rsid w:val="00497673"/>
    <w:rsid w:val="00497C37"/>
    <w:rsid w:val="004A07FA"/>
    <w:rsid w:val="004A16EE"/>
    <w:rsid w:val="004A1942"/>
    <w:rsid w:val="004A22F7"/>
    <w:rsid w:val="004A2465"/>
    <w:rsid w:val="004A2C20"/>
    <w:rsid w:val="004A338B"/>
    <w:rsid w:val="004A43DA"/>
    <w:rsid w:val="004A461F"/>
    <w:rsid w:val="004A4AB5"/>
    <w:rsid w:val="004A539E"/>
    <w:rsid w:val="004A64E6"/>
    <w:rsid w:val="004A6658"/>
    <w:rsid w:val="004A78BB"/>
    <w:rsid w:val="004B068F"/>
    <w:rsid w:val="004B1D4E"/>
    <w:rsid w:val="004B1F72"/>
    <w:rsid w:val="004B20C7"/>
    <w:rsid w:val="004B2654"/>
    <w:rsid w:val="004B2A64"/>
    <w:rsid w:val="004B32DC"/>
    <w:rsid w:val="004B36E4"/>
    <w:rsid w:val="004B3949"/>
    <w:rsid w:val="004B3E8C"/>
    <w:rsid w:val="004B4F96"/>
    <w:rsid w:val="004B5F59"/>
    <w:rsid w:val="004B62E6"/>
    <w:rsid w:val="004B6600"/>
    <w:rsid w:val="004B71EE"/>
    <w:rsid w:val="004B7424"/>
    <w:rsid w:val="004B74AD"/>
    <w:rsid w:val="004B78F0"/>
    <w:rsid w:val="004C0371"/>
    <w:rsid w:val="004C0A2E"/>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C7A5C"/>
    <w:rsid w:val="004D07E7"/>
    <w:rsid w:val="004D0A0E"/>
    <w:rsid w:val="004D234A"/>
    <w:rsid w:val="004D277D"/>
    <w:rsid w:val="004D284B"/>
    <w:rsid w:val="004D2C68"/>
    <w:rsid w:val="004D320E"/>
    <w:rsid w:val="004D3E5B"/>
    <w:rsid w:val="004D4248"/>
    <w:rsid w:val="004D48B5"/>
    <w:rsid w:val="004D5006"/>
    <w:rsid w:val="004D655B"/>
    <w:rsid w:val="004D7FE4"/>
    <w:rsid w:val="004E0492"/>
    <w:rsid w:val="004E076E"/>
    <w:rsid w:val="004E0C02"/>
    <w:rsid w:val="004E1065"/>
    <w:rsid w:val="004E1EB5"/>
    <w:rsid w:val="004E2176"/>
    <w:rsid w:val="004E24CD"/>
    <w:rsid w:val="004E2B85"/>
    <w:rsid w:val="004E30BC"/>
    <w:rsid w:val="004E30DC"/>
    <w:rsid w:val="004E34A5"/>
    <w:rsid w:val="004E37A8"/>
    <w:rsid w:val="004E3F37"/>
    <w:rsid w:val="004E4311"/>
    <w:rsid w:val="004E436B"/>
    <w:rsid w:val="004E489F"/>
    <w:rsid w:val="004E4B89"/>
    <w:rsid w:val="004E4CBA"/>
    <w:rsid w:val="004E5EDA"/>
    <w:rsid w:val="004E6F2B"/>
    <w:rsid w:val="004E6FAE"/>
    <w:rsid w:val="004E71AE"/>
    <w:rsid w:val="004F0137"/>
    <w:rsid w:val="004F0551"/>
    <w:rsid w:val="004F0640"/>
    <w:rsid w:val="004F0AF4"/>
    <w:rsid w:val="004F23EF"/>
    <w:rsid w:val="004F27B3"/>
    <w:rsid w:val="004F29D6"/>
    <w:rsid w:val="004F2C82"/>
    <w:rsid w:val="004F2DDF"/>
    <w:rsid w:val="004F3A56"/>
    <w:rsid w:val="004F488A"/>
    <w:rsid w:val="004F4FDB"/>
    <w:rsid w:val="004F5AEA"/>
    <w:rsid w:val="004F5B16"/>
    <w:rsid w:val="004F65F4"/>
    <w:rsid w:val="004F78ED"/>
    <w:rsid w:val="00500BE3"/>
    <w:rsid w:val="00501039"/>
    <w:rsid w:val="00501FD8"/>
    <w:rsid w:val="005032E7"/>
    <w:rsid w:val="005034BD"/>
    <w:rsid w:val="005035E2"/>
    <w:rsid w:val="0050387B"/>
    <w:rsid w:val="00504046"/>
    <w:rsid w:val="005045D5"/>
    <w:rsid w:val="005046DF"/>
    <w:rsid w:val="005048A3"/>
    <w:rsid w:val="00505611"/>
    <w:rsid w:val="00505799"/>
    <w:rsid w:val="005058EB"/>
    <w:rsid w:val="00505AB8"/>
    <w:rsid w:val="00506216"/>
    <w:rsid w:val="00506DEE"/>
    <w:rsid w:val="00507917"/>
    <w:rsid w:val="00507AA9"/>
    <w:rsid w:val="00507F97"/>
    <w:rsid w:val="005102C7"/>
    <w:rsid w:val="00510AFB"/>
    <w:rsid w:val="0051127D"/>
    <w:rsid w:val="00513FAC"/>
    <w:rsid w:val="00514E24"/>
    <w:rsid w:val="005152D1"/>
    <w:rsid w:val="00515757"/>
    <w:rsid w:val="00515B7C"/>
    <w:rsid w:val="00515E8C"/>
    <w:rsid w:val="00516216"/>
    <w:rsid w:val="005162B5"/>
    <w:rsid w:val="0051635D"/>
    <w:rsid w:val="0051644C"/>
    <w:rsid w:val="00517361"/>
    <w:rsid w:val="00517850"/>
    <w:rsid w:val="00517A92"/>
    <w:rsid w:val="00517FEF"/>
    <w:rsid w:val="005201C8"/>
    <w:rsid w:val="00520FBF"/>
    <w:rsid w:val="0052187C"/>
    <w:rsid w:val="00522096"/>
    <w:rsid w:val="005220C6"/>
    <w:rsid w:val="005228B8"/>
    <w:rsid w:val="00522F09"/>
    <w:rsid w:val="0052396E"/>
    <w:rsid w:val="005240FE"/>
    <w:rsid w:val="005249ED"/>
    <w:rsid w:val="005253BF"/>
    <w:rsid w:val="005258A9"/>
    <w:rsid w:val="00526A33"/>
    <w:rsid w:val="00526EF0"/>
    <w:rsid w:val="005271AC"/>
    <w:rsid w:val="00527EF2"/>
    <w:rsid w:val="00530B60"/>
    <w:rsid w:val="00530D3C"/>
    <w:rsid w:val="00531762"/>
    <w:rsid w:val="0053334A"/>
    <w:rsid w:val="005337E8"/>
    <w:rsid w:val="00533C8E"/>
    <w:rsid w:val="00534875"/>
    <w:rsid w:val="00534900"/>
    <w:rsid w:val="00535700"/>
    <w:rsid w:val="005361EE"/>
    <w:rsid w:val="0053681B"/>
    <w:rsid w:val="00540390"/>
    <w:rsid w:val="0054043D"/>
    <w:rsid w:val="0054129C"/>
    <w:rsid w:val="00541600"/>
    <w:rsid w:val="00541E47"/>
    <w:rsid w:val="0054261F"/>
    <w:rsid w:val="00542AB8"/>
    <w:rsid w:val="00543B47"/>
    <w:rsid w:val="005441CC"/>
    <w:rsid w:val="0054436D"/>
    <w:rsid w:val="00544DBC"/>
    <w:rsid w:val="00544FBE"/>
    <w:rsid w:val="005450E5"/>
    <w:rsid w:val="00545436"/>
    <w:rsid w:val="00545F4B"/>
    <w:rsid w:val="0054645D"/>
    <w:rsid w:val="00546A60"/>
    <w:rsid w:val="005479AB"/>
    <w:rsid w:val="00550892"/>
    <w:rsid w:val="00550923"/>
    <w:rsid w:val="0055236E"/>
    <w:rsid w:val="005526FA"/>
    <w:rsid w:val="00552949"/>
    <w:rsid w:val="00552DB7"/>
    <w:rsid w:val="00553ABF"/>
    <w:rsid w:val="00553B06"/>
    <w:rsid w:val="00553E7E"/>
    <w:rsid w:val="00554020"/>
    <w:rsid w:val="0055433C"/>
    <w:rsid w:val="00554588"/>
    <w:rsid w:val="005553E5"/>
    <w:rsid w:val="00555ABA"/>
    <w:rsid w:val="005565D4"/>
    <w:rsid w:val="00556957"/>
    <w:rsid w:val="00556994"/>
    <w:rsid w:val="005569D1"/>
    <w:rsid w:val="00556AD6"/>
    <w:rsid w:val="00556F2E"/>
    <w:rsid w:val="0055711B"/>
    <w:rsid w:val="00557595"/>
    <w:rsid w:val="00557D7F"/>
    <w:rsid w:val="005607CA"/>
    <w:rsid w:val="0056124B"/>
    <w:rsid w:val="00561290"/>
    <w:rsid w:val="00561432"/>
    <w:rsid w:val="0056170E"/>
    <w:rsid w:val="0056317B"/>
    <w:rsid w:val="0056395B"/>
    <w:rsid w:val="00563FC7"/>
    <w:rsid w:val="00564651"/>
    <w:rsid w:val="0056490B"/>
    <w:rsid w:val="00564A4C"/>
    <w:rsid w:val="00564D7A"/>
    <w:rsid w:val="00566638"/>
    <w:rsid w:val="005668F2"/>
    <w:rsid w:val="00566BC8"/>
    <w:rsid w:val="00566D67"/>
    <w:rsid w:val="00567685"/>
    <w:rsid w:val="00567A72"/>
    <w:rsid w:val="00567C43"/>
    <w:rsid w:val="005704FD"/>
    <w:rsid w:val="0057075E"/>
    <w:rsid w:val="00571096"/>
    <w:rsid w:val="0057131A"/>
    <w:rsid w:val="00571B5C"/>
    <w:rsid w:val="0057202E"/>
    <w:rsid w:val="0057216D"/>
    <w:rsid w:val="00572C86"/>
    <w:rsid w:val="00572DD8"/>
    <w:rsid w:val="005741D5"/>
    <w:rsid w:val="005745FE"/>
    <w:rsid w:val="0057469D"/>
    <w:rsid w:val="00574FB6"/>
    <w:rsid w:val="005753B3"/>
    <w:rsid w:val="00575B8C"/>
    <w:rsid w:val="00575C3B"/>
    <w:rsid w:val="0057651A"/>
    <w:rsid w:val="005767E1"/>
    <w:rsid w:val="005771C5"/>
    <w:rsid w:val="00577A69"/>
    <w:rsid w:val="00580389"/>
    <w:rsid w:val="00580606"/>
    <w:rsid w:val="00580E46"/>
    <w:rsid w:val="00582056"/>
    <w:rsid w:val="005820AE"/>
    <w:rsid w:val="00582A2B"/>
    <w:rsid w:val="00583222"/>
    <w:rsid w:val="00583459"/>
    <w:rsid w:val="00583DE4"/>
    <w:rsid w:val="00584432"/>
    <w:rsid w:val="005851CE"/>
    <w:rsid w:val="005852D7"/>
    <w:rsid w:val="00586998"/>
    <w:rsid w:val="00587057"/>
    <w:rsid w:val="005879FD"/>
    <w:rsid w:val="00587C4F"/>
    <w:rsid w:val="00587FAE"/>
    <w:rsid w:val="00590493"/>
    <w:rsid w:val="00590A20"/>
    <w:rsid w:val="0059128F"/>
    <w:rsid w:val="00591F83"/>
    <w:rsid w:val="005928E6"/>
    <w:rsid w:val="00592AFD"/>
    <w:rsid w:val="005946B9"/>
    <w:rsid w:val="0059487D"/>
    <w:rsid w:val="00595AA9"/>
    <w:rsid w:val="00596002"/>
    <w:rsid w:val="00596E08"/>
    <w:rsid w:val="00596FD5"/>
    <w:rsid w:val="005972B7"/>
    <w:rsid w:val="005A0146"/>
    <w:rsid w:val="005A1026"/>
    <w:rsid w:val="005A1735"/>
    <w:rsid w:val="005A1824"/>
    <w:rsid w:val="005A1A56"/>
    <w:rsid w:val="005A2375"/>
    <w:rsid w:val="005A241E"/>
    <w:rsid w:val="005A2B07"/>
    <w:rsid w:val="005A340A"/>
    <w:rsid w:val="005A3718"/>
    <w:rsid w:val="005A436B"/>
    <w:rsid w:val="005A43A5"/>
    <w:rsid w:val="005A4B61"/>
    <w:rsid w:val="005A5021"/>
    <w:rsid w:val="005A53CF"/>
    <w:rsid w:val="005A53E0"/>
    <w:rsid w:val="005A5881"/>
    <w:rsid w:val="005A5D4E"/>
    <w:rsid w:val="005A641D"/>
    <w:rsid w:val="005A683D"/>
    <w:rsid w:val="005B1133"/>
    <w:rsid w:val="005B1864"/>
    <w:rsid w:val="005B19BA"/>
    <w:rsid w:val="005B21CC"/>
    <w:rsid w:val="005B2215"/>
    <w:rsid w:val="005B27BD"/>
    <w:rsid w:val="005B2A08"/>
    <w:rsid w:val="005B2C13"/>
    <w:rsid w:val="005B2CA5"/>
    <w:rsid w:val="005B334D"/>
    <w:rsid w:val="005B4ACD"/>
    <w:rsid w:val="005B53DB"/>
    <w:rsid w:val="005B579E"/>
    <w:rsid w:val="005B591A"/>
    <w:rsid w:val="005B6E15"/>
    <w:rsid w:val="005B6F82"/>
    <w:rsid w:val="005B756A"/>
    <w:rsid w:val="005B764D"/>
    <w:rsid w:val="005B7AC4"/>
    <w:rsid w:val="005B7D05"/>
    <w:rsid w:val="005C0746"/>
    <w:rsid w:val="005C0E6B"/>
    <w:rsid w:val="005C1268"/>
    <w:rsid w:val="005C1546"/>
    <w:rsid w:val="005C1CD0"/>
    <w:rsid w:val="005C2176"/>
    <w:rsid w:val="005C221A"/>
    <w:rsid w:val="005C32E5"/>
    <w:rsid w:val="005C35F1"/>
    <w:rsid w:val="005C3952"/>
    <w:rsid w:val="005C3C21"/>
    <w:rsid w:val="005C411A"/>
    <w:rsid w:val="005C4622"/>
    <w:rsid w:val="005C473B"/>
    <w:rsid w:val="005C5728"/>
    <w:rsid w:val="005C5790"/>
    <w:rsid w:val="005C57DB"/>
    <w:rsid w:val="005C63F8"/>
    <w:rsid w:val="005C6566"/>
    <w:rsid w:val="005C7EE5"/>
    <w:rsid w:val="005D0442"/>
    <w:rsid w:val="005D0750"/>
    <w:rsid w:val="005D0898"/>
    <w:rsid w:val="005D11B0"/>
    <w:rsid w:val="005D2253"/>
    <w:rsid w:val="005D27E5"/>
    <w:rsid w:val="005D2C9F"/>
    <w:rsid w:val="005D3152"/>
    <w:rsid w:val="005D32C5"/>
    <w:rsid w:val="005D3B79"/>
    <w:rsid w:val="005D3C3D"/>
    <w:rsid w:val="005D5098"/>
    <w:rsid w:val="005D57C5"/>
    <w:rsid w:val="005D5901"/>
    <w:rsid w:val="005D5A87"/>
    <w:rsid w:val="005E0309"/>
    <w:rsid w:val="005E0DC0"/>
    <w:rsid w:val="005E108C"/>
    <w:rsid w:val="005E1AF3"/>
    <w:rsid w:val="005E1CE0"/>
    <w:rsid w:val="005E2549"/>
    <w:rsid w:val="005E29AC"/>
    <w:rsid w:val="005E2EF0"/>
    <w:rsid w:val="005E384E"/>
    <w:rsid w:val="005E3FE5"/>
    <w:rsid w:val="005E40EB"/>
    <w:rsid w:val="005E4507"/>
    <w:rsid w:val="005E6A6B"/>
    <w:rsid w:val="005E6BA2"/>
    <w:rsid w:val="005E7200"/>
    <w:rsid w:val="005E77E5"/>
    <w:rsid w:val="005E7BA1"/>
    <w:rsid w:val="005F02BE"/>
    <w:rsid w:val="005F0BF9"/>
    <w:rsid w:val="005F103F"/>
    <w:rsid w:val="005F14E3"/>
    <w:rsid w:val="005F1B04"/>
    <w:rsid w:val="005F289F"/>
    <w:rsid w:val="005F2A70"/>
    <w:rsid w:val="005F2B4D"/>
    <w:rsid w:val="005F3239"/>
    <w:rsid w:val="005F3493"/>
    <w:rsid w:val="005F3AEF"/>
    <w:rsid w:val="005F4505"/>
    <w:rsid w:val="005F52B5"/>
    <w:rsid w:val="005F5604"/>
    <w:rsid w:val="005F61B0"/>
    <w:rsid w:val="005F6973"/>
    <w:rsid w:val="005F7A55"/>
    <w:rsid w:val="005F7BC3"/>
    <w:rsid w:val="00600005"/>
    <w:rsid w:val="006010CC"/>
    <w:rsid w:val="00601683"/>
    <w:rsid w:val="006020EF"/>
    <w:rsid w:val="00602D49"/>
    <w:rsid w:val="00603D68"/>
    <w:rsid w:val="00603EC7"/>
    <w:rsid w:val="00604369"/>
    <w:rsid w:val="006047E2"/>
    <w:rsid w:val="00604E99"/>
    <w:rsid w:val="00606161"/>
    <w:rsid w:val="006062FA"/>
    <w:rsid w:val="00606431"/>
    <w:rsid w:val="00606817"/>
    <w:rsid w:val="006073A2"/>
    <w:rsid w:val="00607EF3"/>
    <w:rsid w:val="0061022B"/>
    <w:rsid w:val="006103BF"/>
    <w:rsid w:val="00610A63"/>
    <w:rsid w:val="00610EE8"/>
    <w:rsid w:val="006114A6"/>
    <w:rsid w:val="0061165A"/>
    <w:rsid w:val="00611B4B"/>
    <w:rsid w:val="00611CCA"/>
    <w:rsid w:val="00611FD6"/>
    <w:rsid w:val="00612991"/>
    <w:rsid w:val="00612ED4"/>
    <w:rsid w:val="00613156"/>
    <w:rsid w:val="00613A60"/>
    <w:rsid w:val="00614067"/>
    <w:rsid w:val="006148BB"/>
    <w:rsid w:val="0061650E"/>
    <w:rsid w:val="00616D69"/>
    <w:rsid w:val="00621DC9"/>
    <w:rsid w:val="00622179"/>
    <w:rsid w:val="006234C8"/>
    <w:rsid w:val="00623E22"/>
    <w:rsid w:val="00624299"/>
    <w:rsid w:val="00624624"/>
    <w:rsid w:val="00624A50"/>
    <w:rsid w:val="00624B10"/>
    <w:rsid w:val="0062521E"/>
    <w:rsid w:val="00625C5D"/>
    <w:rsid w:val="0062632C"/>
    <w:rsid w:val="0062633B"/>
    <w:rsid w:val="006264D8"/>
    <w:rsid w:val="006266C0"/>
    <w:rsid w:val="00627095"/>
    <w:rsid w:val="006272E2"/>
    <w:rsid w:val="00627BBF"/>
    <w:rsid w:val="00627BF2"/>
    <w:rsid w:val="0063061C"/>
    <w:rsid w:val="006309EA"/>
    <w:rsid w:val="00631457"/>
    <w:rsid w:val="00631F40"/>
    <w:rsid w:val="00632488"/>
    <w:rsid w:val="006324E6"/>
    <w:rsid w:val="00632545"/>
    <w:rsid w:val="006325D5"/>
    <w:rsid w:val="006337DE"/>
    <w:rsid w:val="006357C6"/>
    <w:rsid w:val="00637248"/>
    <w:rsid w:val="006405DF"/>
    <w:rsid w:val="006414B2"/>
    <w:rsid w:val="00641A93"/>
    <w:rsid w:val="006423BC"/>
    <w:rsid w:val="00642453"/>
    <w:rsid w:val="00642DE1"/>
    <w:rsid w:val="006432A0"/>
    <w:rsid w:val="0064393F"/>
    <w:rsid w:val="00643F1F"/>
    <w:rsid w:val="0064519F"/>
    <w:rsid w:val="00646A34"/>
    <w:rsid w:val="00646E20"/>
    <w:rsid w:val="00647811"/>
    <w:rsid w:val="00651070"/>
    <w:rsid w:val="00651BA4"/>
    <w:rsid w:val="00652231"/>
    <w:rsid w:val="0065251E"/>
    <w:rsid w:val="00652665"/>
    <w:rsid w:val="0065295B"/>
    <w:rsid w:val="00652D5A"/>
    <w:rsid w:val="0065318E"/>
    <w:rsid w:val="00653679"/>
    <w:rsid w:val="00653AEC"/>
    <w:rsid w:val="0065406D"/>
    <w:rsid w:val="0065429A"/>
    <w:rsid w:val="00655995"/>
    <w:rsid w:val="00655BF3"/>
    <w:rsid w:val="00656410"/>
    <w:rsid w:val="00656E4E"/>
    <w:rsid w:val="006614E9"/>
    <w:rsid w:val="006631E3"/>
    <w:rsid w:val="00663C49"/>
    <w:rsid w:val="0066590B"/>
    <w:rsid w:val="006661FB"/>
    <w:rsid w:val="006664D4"/>
    <w:rsid w:val="00666664"/>
    <w:rsid w:val="00666D61"/>
    <w:rsid w:val="00667CF0"/>
    <w:rsid w:val="006701E2"/>
    <w:rsid w:val="00670338"/>
    <w:rsid w:val="0067076C"/>
    <w:rsid w:val="00670C2C"/>
    <w:rsid w:val="00670DE0"/>
    <w:rsid w:val="00670FF6"/>
    <w:rsid w:val="0067125B"/>
    <w:rsid w:val="006726E0"/>
    <w:rsid w:val="00672F4B"/>
    <w:rsid w:val="00673126"/>
    <w:rsid w:val="00673256"/>
    <w:rsid w:val="0067383E"/>
    <w:rsid w:val="0067470F"/>
    <w:rsid w:val="00675436"/>
    <w:rsid w:val="00675ACC"/>
    <w:rsid w:val="00675CA7"/>
    <w:rsid w:val="00676438"/>
    <w:rsid w:val="00676A46"/>
    <w:rsid w:val="006772D5"/>
    <w:rsid w:val="0068029F"/>
    <w:rsid w:val="00680A98"/>
    <w:rsid w:val="00680AD3"/>
    <w:rsid w:val="00681C00"/>
    <w:rsid w:val="00681DFD"/>
    <w:rsid w:val="00682333"/>
    <w:rsid w:val="00682878"/>
    <w:rsid w:val="00682AB2"/>
    <w:rsid w:val="0068310C"/>
    <w:rsid w:val="006835CA"/>
    <w:rsid w:val="00683A15"/>
    <w:rsid w:val="00684038"/>
    <w:rsid w:val="00684243"/>
    <w:rsid w:val="00685C5D"/>
    <w:rsid w:val="0068709F"/>
    <w:rsid w:val="006875C9"/>
    <w:rsid w:val="00690030"/>
    <w:rsid w:val="0069167B"/>
    <w:rsid w:val="00691E5D"/>
    <w:rsid w:val="00692057"/>
    <w:rsid w:val="0069237B"/>
    <w:rsid w:val="0069393D"/>
    <w:rsid w:val="00693C39"/>
    <w:rsid w:val="006948E7"/>
    <w:rsid w:val="00695F2A"/>
    <w:rsid w:val="006961C5"/>
    <w:rsid w:val="00696B6E"/>
    <w:rsid w:val="006970DB"/>
    <w:rsid w:val="00697560"/>
    <w:rsid w:val="00697CDB"/>
    <w:rsid w:val="006A0021"/>
    <w:rsid w:val="006A0BF7"/>
    <w:rsid w:val="006A11C9"/>
    <w:rsid w:val="006A11D2"/>
    <w:rsid w:val="006A120B"/>
    <w:rsid w:val="006A133E"/>
    <w:rsid w:val="006A2517"/>
    <w:rsid w:val="006A39CE"/>
    <w:rsid w:val="006A3A28"/>
    <w:rsid w:val="006A4F2C"/>
    <w:rsid w:val="006A5DB7"/>
    <w:rsid w:val="006A644C"/>
    <w:rsid w:val="006A69E4"/>
    <w:rsid w:val="006A7045"/>
    <w:rsid w:val="006A790F"/>
    <w:rsid w:val="006A794E"/>
    <w:rsid w:val="006A7A20"/>
    <w:rsid w:val="006A7DC3"/>
    <w:rsid w:val="006B01A2"/>
    <w:rsid w:val="006B0A62"/>
    <w:rsid w:val="006B0B38"/>
    <w:rsid w:val="006B1034"/>
    <w:rsid w:val="006B1C65"/>
    <w:rsid w:val="006B20B4"/>
    <w:rsid w:val="006B3336"/>
    <w:rsid w:val="006B364F"/>
    <w:rsid w:val="006B3AE0"/>
    <w:rsid w:val="006B53A9"/>
    <w:rsid w:val="006B573D"/>
    <w:rsid w:val="006B6058"/>
    <w:rsid w:val="006B675C"/>
    <w:rsid w:val="006B69AD"/>
    <w:rsid w:val="006B701C"/>
    <w:rsid w:val="006B74A5"/>
    <w:rsid w:val="006B7567"/>
    <w:rsid w:val="006C0325"/>
    <w:rsid w:val="006C073E"/>
    <w:rsid w:val="006C0B77"/>
    <w:rsid w:val="006C0E33"/>
    <w:rsid w:val="006C1CD5"/>
    <w:rsid w:val="006C261C"/>
    <w:rsid w:val="006C2B51"/>
    <w:rsid w:val="006C2C12"/>
    <w:rsid w:val="006C347F"/>
    <w:rsid w:val="006C34E5"/>
    <w:rsid w:val="006C365B"/>
    <w:rsid w:val="006C42A1"/>
    <w:rsid w:val="006C48B5"/>
    <w:rsid w:val="006C4CF8"/>
    <w:rsid w:val="006C4EC5"/>
    <w:rsid w:val="006C5258"/>
    <w:rsid w:val="006C5435"/>
    <w:rsid w:val="006C6566"/>
    <w:rsid w:val="006C66E1"/>
    <w:rsid w:val="006C6843"/>
    <w:rsid w:val="006C7546"/>
    <w:rsid w:val="006D0F3A"/>
    <w:rsid w:val="006D4919"/>
    <w:rsid w:val="006D50CF"/>
    <w:rsid w:val="006D5BC8"/>
    <w:rsid w:val="006D6073"/>
    <w:rsid w:val="006D6266"/>
    <w:rsid w:val="006D72D6"/>
    <w:rsid w:val="006E055E"/>
    <w:rsid w:val="006E0E6C"/>
    <w:rsid w:val="006E1030"/>
    <w:rsid w:val="006E2145"/>
    <w:rsid w:val="006E3DC4"/>
    <w:rsid w:val="006E5041"/>
    <w:rsid w:val="006E6687"/>
    <w:rsid w:val="006E6A72"/>
    <w:rsid w:val="006E7597"/>
    <w:rsid w:val="006F05C3"/>
    <w:rsid w:val="006F05FB"/>
    <w:rsid w:val="006F0F65"/>
    <w:rsid w:val="006F1300"/>
    <w:rsid w:val="006F1DE4"/>
    <w:rsid w:val="006F27EE"/>
    <w:rsid w:val="006F2FDC"/>
    <w:rsid w:val="006F3204"/>
    <w:rsid w:val="006F3637"/>
    <w:rsid w:val="006F37D9"/>
    <w:rsid w:val="006F4409"/>
    <w:rsid w:val="006F4608"/>
    <w:rsid w:val="006F4CCF"/>
    <w:rsid w:val="006F4F97"/>
    <w:rsid w:val="006F5137"/>
    <w:rsid w:val="006F6119"/>
    <w:rsid w:val="006F615A"/>
    <w:rsid w:val="006F630B"/>
    <w:rsid w:val="006F6529"/>
    <w:rsid w:val="006F65B5"/>
    <w:rsid w:val="006F66A7"/>
    <w:rsid w:val="006F6E18"/>
    <w:rsid w:val="0070083A"/>
    <w:rsid w:val="00702959"/>
    <w:rsid w:val="00702D7C"/>
    <w:rsid w:val="00703BB1"/>
    <w:rsid w:val="0070404B"/>
    <w:rsid w:val="007042D7"/>
    <w:rsid w:val="00704D31"/>
    <w:rsid w:val="0070569C"/>
    <w:rsid w:val="0070573D"/>
    <w:rsid w:val="00705F02"/>
    <w:rsid w:val="00706660"/>
    <w:rsid w:val="00706725"/>
    <w:rsid w:val="00706747"/>
    <w:rsid w:val="007074AA"/>
    <w:rsid w:val="00707599"/>
    <w:rsid w:val="00707BD7"/>
    <w:rsid w:val="00711417"/>
    <w:rsid w:val="00711D81"/>
    <w:rsid w:val="00712F39"/>
    <w:rsid w:val="00713F7A"/>
    <w:rsid w:val="007141DC"/>
    <w:rsid w:val="00714246"/>
    <w:rsid w:val="00714961"/>
    <w:rsid w:val="00714FD2"/>
    <w:rsid w:val="0071530A"/>
    <w:rsid w:val="007155D1"/>
    <w:rsid w:val="00715988"/>
    <w:rsid w:val="00715FF0"/>
    <w:rsid w:val="007162E7"/>
    <w:rsid w:val="00716462"/>
    <w:rsid w:val="00717C5D"/>
    <w:rsid w:val="00722224"/>
    <w:rsid w:val="00722A9D"/>
    <w:rsid w:val="00722DDD"/>
    <w:rsid w:val="00722F7D"/>
    <w:rsid w:val="0072376D"/>
    <w:rsid w:val="00723BE3"/>
    <w:rsid w:val="007246A2"/>
    <w:rsid w:val="007246DA"/>
    <w:rsid w:val="00725C76"/>
    <w:rsid w:val="007271DA"/>
    <w:rsid w:val="007304EE"/>
    <w:rsid w:val="0073147C"/>
    <w:rsid w:val="00731F89"/>
    <w:rsid w:val="0073201B"/>
    <w:rsid w:val="007328E2"/>
    <w:rsid w:val="00732923"/>
    <w:rsid w:val="00732965"/>
    <w:rsid w:val="00732A6B"/>
    <w:rsid w:val="00732CFE"/>
    <w:rsid w:val="00732E47"/>
    <w:rsid w:val="007340C2"/>
    <w:rsid w:val="0073539A"/>
    <w:rsid w:val="00735F6C"/>
    <w:rsid w:val="00736A48"/>
    <w:rsid w:val="00736CFD"/>
    <w:rsid w:val="00736D72"/>
    <w:rsid w:val="00736FE5"/>
    <w:rsid w:val="00737164"/>
    <w:rsid w:val="00737467"/>
    <w:rsid w:val="00737AFE"/>
    <w:rsid w:val="00737B16"/>
    <w:rsid w:val="00737CC7"/>
    <w:rsid w:val="00737EA5"/>
    <w:rsid w:val="0074088C"/>
    <w:rsid w:val="00740A2A"/>
    <w:rsid w:val="00742459"/>
    <w:rsid w:val="00742A9A"/>
    <w:rsid w:val="00743A0D"/>
    <w:rsid w:val="00744128"/>
    <w:rsid w:val="0074510B"/>
    <w:rsid w:val="007453E1"/>
    <w:rsid w:val="00745576"/>
    <w:rsid w:val="00745768"/>
    <w:rsid w:val="00745DBE"/>
    <w:rsid w:val="00745E39"/>
    <w:rsid w:val="0074601A"/>
    <w:rsid w:val="00746438"/>
    <w:rsid w:val="00746BCF"/>
    <w:rsid w:val="007473DD"/>
    <w:rsid w:val="007478E0"/>
    <w:rsid w:val="007478FD"/>
    <w:rsid w:val="00747F2D"/>
    <w:rsid w:val="00750C9E"/>
    <w:rsid w:val="00750CD5"/>
    <w:rsid w:val="007512FA"/>
    <w:rsid w:val="007513C9"/>
    <w:rsid w:val="007513D9"/>
    <w:rsid w:val="007515B3"/>
    <w:rsid w:val="00751A7E"/>
    <w:rsid w:val="00751FD8"/>
    <w:rsid w:val="007521E9"/>
    <w:rsid w:val="0075240D"/>
    <w:rsid w:val="00752663"/>
    <w:rsid w:val="007537CC"/>
    <w:rsid w:val="007540AE"/>
    <w:rsid w:val="007540DE"/>
    <w:rsid w:val="00754B6E"/>
    <w:rsid w:val="007554B0"/>
    <w:rsid w:val="0075571B"/>
    <w:rsid w:val="00756269"/>
    <w:rsid w:val="00756A1D"/>
    <w:rsid w:val="0075761F"/>
    <w:rsid w:val="007578A5"/>
    <w:rsid w:val="007578B1"/>
    <w:rsid w:val="00757CBA"/>
    <w:rsid w:val="00757E52"/>
    <w:rsid w:val="00757F62"/>
    <w:rsid w:val="00760359"/>
    <w:rsid w:val="007612FB"/>
    <w:rsid w:val="0076187D"/>
    <w:rsid w:val="00761AA1"/>
    <w:rsid w:val="00762716"/>
    <w:rsid w:val="00763E70"/>
    <w:rsid w:val="0076418A"/>
    <w:rsid w:val="007642CB"/>
    <w:rsid w:val="00764A94"/>
    <w:rsid w:val="00765101"/>
    <w:rsid w:val="00765226"/>
    <w:rsid w:val="00765520"/>
    <w:rsid w:val="0076567E"/>
    <w:rsid w:val="00766879"/>
    <w:rsid w:val="0076733E"/>
    <w:rsid w:val="0076777F"/>
    <w:rsid w:val="00767CC0"/>
    <w:rsid w:val="00770182"/>
    <w:rsid w:val="00770CD0"/>
    <w:rsid w:val="00770F29"/>
    <w:rsid w:val="007713DD"/>
    <w:rsid w:val="00771B74"/>
    <w:rsid w:val="00772887"/>
    <w:rsid w:val="007729CF"/>
    <w:rsid w:val="00773A6C"/>
    <w:rsid w:val="007742FE"/>
    <w:rsid w:val="00774300"/>
    <w:rsid w:val="00774DFB"/>
    <w:rsid w:val="00775E9A"/>
    <w:rsid w:val="0077660A"/>
    <w:rsid w:val="00776A1A"/>
    <w:rsid w:val="00780BC3"/>
    <w:rsid w:val="00780EEC"/>
    <w:rsid w:val="00781792"/>
    <w:rsid w:val="00781A20"/>
    <w:rsid w:val="00781C79"/>
    <w:rsid w:val="00781E65"/>
    <w:rsid w:val="007820C9"/>
    <w:rsid w:val="00782244"/>
    <w:rsid w:val="007825F1"/>
    <w:rsid w:val="007832EB"/>
    <w:rsid w:val="0078387D"/>
    <w:rsid w:val="00783BA3"/>
    <w:rsid w:val="00783E9A"/>
    <w:rsid w:val="007848A7"/>
    <w:rsid w:val="007848EB"/>
    <w:rsid w:val="0078549F"/>
    <w:rsid w:val="0078636B"/>
    <w:rsid w:val="00786B8A"/>
    <w:rsid w:val="0078716E"/>
    <w:rsid w:val="00787652"/>
    <w:rsid w:val="00787704"/>
    <w:rsid w:val="00790013"/>
    <w:rsid w:val="00790BEF"/>
    <w:rsid w:val="007917A6"/>
    <w:rsid w:val="00791919"/>
    <w:rsid w:val="00791BFC"/>
    <w:rsid w:val="00792077"/>
    <w:rsid w:val="0079312B"/>
    <w:rsid w:val="0079416A"/>
    <w:rsid w:val="00794C2B"/>
    <w:rsid w:val="00795852"/>
    <w:rsid w:val="00797132"/>
    <w:rsid w:val="00797605"/>
    <w:rsid w:val="007976DF"/>
    <w:rsid w:val="00797950"/>
    <w:rsid w:val="00797CD8"/>
    <w:rsid w:val="007A0004"/>
    <w:rsid w:val="007A0294"/>
    <w:rsid w:val="007A04DE"/>
    <w:rsid w:val="007A0994"/>
    <w:rsid w:val="007A0D74"/>
    <w:rsid w:val="007A0FBE"/>
    <w:rsid w:val="007A1269"/>
    <w:rsid w:val="007A1B54"/>
    <w:rsid w:val="007A1CA3"/>
    <w:rsid w:val="007A251E"/>
    <w:rsid w:val="007A2660"/>
    <w:rsid w:val="007A268A"/>
    <w:rsid w:val="007A2F71"/>
    <w:rsid w:val="007A329B"/>
    <w:rsid w:val="007A4FF7"/>
    <w:rsid w:val="007A5ADD"/>
    <w:rsid w:val="007A5FAF"/>
    <w:rsid w:val="007A6388"/>
    <w:rsid w:val="007A6F89"/>
    <w:rsid w:val="007A77BB"/>
    <w:rsid w:val="007A7B91"/>
    <w:rsid w:val="007B0534"/>
    <w:rsid w:val="007B0906"/>
    <w:rsid w:val="007B0A40"/>
    <w:rsid w:val="007B15F4"/>
    <w:rsid w:val="007B1679"/>
    <w:rsid w:val="007B24B6"/>
    <w:rsid w:val="007B267A"/>
    <w:rsid w:val="007B2776"/>
    <w:rsid w:val="007B2D9F"/>
    <w:rsid w:val="007B3026"/>
    <w:rsid w:val="007B41C3"/>
    <w:rsid w:val="007B436F"/>
    <w:rsid w:val="007B4AF7"/>
    <w:rsid w:val="007B516D"/>
    <w:rsid w:val="007B5BCF"/>
    <w:rsid w:val="007B6414"/>
    <w:rsid w:val="007B643E"/>
    <w:rsid w:val="007B6B55"/>
    <w:rsid w:val="007B7D81"/>
    <w:rsid w:val="007C021A"/>
    <w:rsid w:val="007C07F2"/>
    <w:rsid w:val="007C1347"/>
    <w:rsid w:val="007C2148"/>
    <w:rsid w:val="007C2500"/>
    <w:rsid w:val="007C2D92"/>
    <w:rsid w:val="007C3A9A"/>
    <w:rsid w:val="007C480E"/>
    <w:rsid w:val="007C4D8A"/>
    <w:rsid w:val="007C4E9C"/>
    <w:rsid w:val="007C4F64"/>
    <w:rsid w:val="007C51CD"/>
    <w:rsid w:val="007C702B"/>
    <w:rsid w:val="007D025A"/>
    <w:rsid w:val="007D0A5A"/>
    <w:rsid w:val="007D0DD2"/>
    <w:rsid w:val="007D0F6C"/>
    <w:rsid w:val="007D1072"/>
    <w:rsid w:val="007D119F"/>
    <w:rsid w:val="007D2B50"/>
    <w:rsid w:val="007D34F0"/>
    <w:rsid w:val="007D3688"/>
    <w:rsid w:val="007D3693"/>
    <w:rsid w:val="007D68CE"/>
    <w:rsid w:val="007D706B"/>
    <w:rsid w:val="007E09AC"/>
    <w:rsid w:val="007E1C0A"/>
    <w:rsid w:val="007E1DC1"/>
    <w:rsid w:val="007E1DF4"/>
    <w:rsid w:val="007E24ED"/>
    <w:rsid w:val="007E2D5F"/>
    <w:rsid w:val="007E3203"/>
    <w:rsid w:val="007E436B"/>
    <w:rsid w:val="007E4BCB"/>
    <w:rsid w:val="007E5354"/>
    <w:rsid w:val="007E5AC5"/>
    <w:rsid w:val="007E5D7C"/>
    <w:rsid w:val="007E6EF2"/>
    <w:rsid w:val="007F0038"/>
    <w:rsid w:val="007F087B"/>
    <w:rsid w:val="007F090E"/>
    <w:rsid w:val="007F0D05"/>
    <w:rsid w:val="007F1175"/>
    <w:rsid w:val="007F1E4B"/>
    <w:rsid w:val="007F1E6E"/>
    <w:rsid w:val="007F2112"/>
    <w:rsid w:val="007F225F"/>
    <w:rsid w:val="007F34E2"/>
    <w:rsid w:val="007F38A4"/>
    <w:rsid w:val="007F3B7E"/>
    <w:rsid w:val="007F3E20"/>
    <w:rsid w:val="007F3FBC"/>
    <w:rsid w:val="007F5C7B"/>
    <w:rsid w:val="007F6034"/>
    <w:rsid w:val="007F6CA9"/>
    <w:rsid w:val="007F6D35"/>
    <w:rsid w:val="007F6E70"/>
    <w:rsid w:val="007F6EB7"/>
    <w:rsid w:val="007F6EFC"/>
    <w:rsid w:val="007F7B7C"/>
    <w:rsid w:val="00801E7C"/>
    <w:rsid w:val="008024DD"/>
    <w:rsid w:val="008040A5"/>
    <w:rsid w:val="00804C27"/>
    <w:rsid w:val="00804F2C"/>
    <w:rsid w:val="00805C6B"/>
    <w:rsid w:val="00805FAF"/>
    <w:rsid w:val="008060A0"/>
    <w:rsid w:val="00806B75"/>
    <w:rsid w:val="00806C71"/>
    <w:rsid w:val="0081016C"/>
    <w:rsid w:val="00811AED"/>
    <w:rsid w:val="00812C11"/>
    <w:rsid w:val="00813825"/>
    <w:rsid w:val="008143E1"/>
    <w:rsid w:val="00814AC3"/>
    <w:rsid w:val="00814BCA"/>
    <w:rsid w:val="008161CC"/>
    <w:rsid w:val="008162AF"/>
    <w:rsid w:val="00816643"/>
    <w:rsid w:val="00817093"/>
    <w:rsid w:val="00817104"/>
    <w:rsid w:val="00817F49"/>
    <w:rsid w:val="00820D3D"/>
    <w:rsid w:val="0082117A"/>
    <w:rsid w:val="0082125B"/>
    <w:rsid w:val="008217B3"/>
    <w:rsid w:val="00821859"/>
    <w:rsid w:val="00821B58"/>
    <w:rsid w:val="0082256B"/>
    <w:rsid w:val="0082344F"/>
    <w:rsid w:val="00823F60"/>
    <w:rsid w:val="00824204"/>
    <w:rsid w:val="00824427"/>
    <w:rsid w:val="008253CD"/>
    <w:rsid w:val="00825B5A"/>
    <w:rsid w:val="00826271"/>
    <w:rsid w:val="0082679B"/>
    <w:rsid w:val="008270FA"/>
    <w:rsid w:val="00827A4B"/>
    <w:rsid w:val="00830436"/>
    <w:rsid w:val="008307B9"/>
    <w:rsid w:val="00830AA3"/>
    <w:rsid w:val="00831576"/>
    <w:rsid w:val="0083163F"/>
    <w:rsid w:val="008316AD"/>
    <w:rsid w:val="0083178E"/>
    <w:rsid w:val="00831E32"/>
    <w:rsid w:val="00832277"/>
    <w:rsid w:val="00832BCE"/>
    <w:rsid w:val="0083399A"/>
    <w:rsid w:val="00833EA4"/>
    <w:rsid w:val="00833FBE"/>
    <w:rsid w:val="008347AF"/>
    <w:rsid w:val="00835B97"/>
    <w:rsid w:val="008361B0"/>
    <w:rsid w:val="00836765"/>
    <w:rsid w:val="00836A7E"/>
    <w:rsid w:val="008378DD"/>
    <w:rsid w:val="008379BA"/>
    <w:rsid w:val="00837CFF"/>
    <w:rsid w:val="0084088F"/>
    <w:rsid w:val="00841845"/>
    <w:rsid w:val="00841880"/>
    <w:rsid w:val="00841B3F"/>
    <w:rsid w:val="00841C3B"/>
    <w:rsid w:val="00841C4C"/>
    <w:rsid w:val="00841E21"/>
    <w:rsid w:val="00842794"/>
    <w:rsid w:val="00842B54"/>
    <w:rsid w:val="00843002"/>
    <w:rsid w:val="00843936"/>
    <w:rsid w:val="008439B5"/>
    <w:rsid w:val="00843B5F"/>
    <w:rsid w:val="00843D0C"/>
    <w:rsid w:val="00843DD9"/>
    <w:rsid w:val="00845ACD"/>
    <w:rsid w:val="00845E1D"/>
    <w:rsid w:val="008460EF"/>
    <w:rsid w:val="008461F0"/>
    <w:rsid w:val="008466EA"/>
    <w:rsid w:val="00846D9A"/>
    <w:rsid w:val="00850063"/>
    <w:rsid w:val="0085011D"/>
    <w:rsid w:val="008503F5"/>
    <w:rsid w:val="00850743"/>
    <w:rsid w:val="008519C5"/>
    <w:rsid w:val="00851DC7"/>
    <w:rsid w:val="00851FCD"/>
    <w:rsid w:val="008528C2"/>
    <w:rsid w:val="00852AA7"/>
    <w:rsid w:val="00852ACB"/>
    <w:rsid w:val="00852DE6"/>
    <w:rsid w:val="00854A1A"/>
    <w:rsid w:val="0085555A"/>
    <w:rsid w:val="0085638F"/>
    <w:rsid w:val="0085657A"/>
    <w:rsid w:val="00856B69"/>
    <w:rsid w:val="00856CB6"/>
    <w:rsid w:val="008577C5"/>
    <w:rsid w:val="00861F86"/>
    <w:rsid w:val="00862888"/>
    <w:rsid w:val="00863B8C"/>
    <w:rsid w:val="00864578"/>
    <w:rsid w:val="00864E2E"/>
    <w:rsid w:val="00865405"/>
    <w:rsid w:val="00865741"/>
    <w:rsid w:val="00865B30"/>
    <w:rsid w:val="00866D8B"/>
    <w:rsid w:val="00867317"/>
    <w:rsid w:val="00867553"/>
    <w:rsid w:val="00867675"/>
    <w:rsid w:val="00867A97"/>
    <w:rsid w:val="00867BE6"/>
    <w:rsid w:val="00867CA8"/>
    <w:rsid w:val="00867D0B"/>
    <w:rsid w:val="00870785"/>
    <w:rsid w:val="00871524"/>
    <w:rsid w:val="00871DAB"/>
    <w:rsid w:val="00872219"/>
    <w:rsid w:val="00872401"/>
    <w:rsid w:val="00872592"/>
    <w:rsid w:val="008737B1"/>
    <w:rsid w:val="008739B3"/>
    <w:rsid w:val="00875109"/>
    <w:rsid w:val="00875323"/>
    <w:rsid w:val="008755A7"/>
    <w:rsid w:val="008756F8"/>
    <w:rsid w:val="008769E9"/>
    <w:rsid w:val="00876B4B"/>
    <w:rsid w:val="00876DF0"/>
    <w:rsid w:val="00877156"/>
    <w:rsid w:val="008772DD"/>
    <w:rsid w:val="00880C66"/>
    <w:rsid w:val="00881186"/>
    <w:rsid w:val="00882021"/>
    <w:rsid w:val="008826F1"/>
    <w:rsid w:val="00883242"/>
    <w:rsid w:val="0088329E"/>
    <w:rsid w:val="008848AA"/>
    <w:rsid w:val="00884A9F"/>
    <w:rsid w:val="00885439"/>
    <w:rsid w:val="00885573"/>
    <w:rsid w:val="0088576D"/>
    <w:rsid w:val="00885C89"/>
    <w:rsid w:val="00887A9E"/>
    <w:rsid w:val="00887B6D"/>
    <w:rsid w:val="00887BAE"/>
    <w:rsid w:val="008912B9"/>
    <w:rsid w:val="008916ED"/>
    <w:rsid w:val="00891883"/>
    <w:rsid w:val="00891AA2"/>
    <w:rsid w:val="00891F1B"/>
    <w:rsid w:val="008925BF"/>
    <w:rsid w:val="00892D40"/>
    <w:rsid w:val="0089306E"/>
    <w:rsid w:val="00893466"/>
    <w:rsid w:val="00893E61"/>
    <w:rsid w:val="008942CF"/>
    <w:rsid w:val="00894C3F"/>
    <w:rsid w:val="008956B9"/>
    <w:rsid w:val="0089641F"/>
    <w:rsid w:val="008964B9"/>
    <w:rsid w:val="00897AEB"/>
    <w:rsid w:val="008A0AAC"/>
    <w:rsid w:val="008A0ECE"/>
    <w:rsid w:val="008A190E"/>
    <w:rsid w:val="008A19A2"/>
    <w:rsid w:val="008A1B03"/>
    <w:rsid w:val="008A1C18"/>
    <w:rsid w:val="008A1E53"/>
    <w:rsid w:val="008A2F69"/>
    <w:rsid w:val="008A39A9"/>
    <w:rsid w:val="008A4B0E"/>
    <w:rsid w:val="008A4B98"/>
    <w:rsid w:val="008A4E8B"/>
    <w:rsid w:val="008A6459"/>
    <w:rsid w:val="008A6D3E"/>
    <w:rsid w:val="008A72C9"/>
    <w:rsid w:val="008A78A8"/>
    <w:rsid w:val="008A79DE"/>
    <w:rsid w:val="008A7E52"/>
    <w:rsid w:val="008B1EC3"/>
    <w:rsid w:val="008B247D"/>
    <w:rsid w:val="008B2E0E"/>
    <w:rsid w:val="008B303A"/>
    <w:rsid w:val="008B35B7"/>
    <w:rsid w:val="008B3A4F"/>
    <w:rsid w:val="008B4EB3"/>
    <w:rsid w:val="008B5293"/>
    <w:rsid w:val="008B5414"/>
    <w:rsid w:val="008B6096"/>
    <w:rsid w:val="008B62C8"/>
    <w:rsid w:val="008B645C"/>
    <w:rsid w:val="008B68BE"/>
    <w:rsid w:val="008B76E8"/>
    <w:rsid w:val="008B7714"/>
    <w:rsid w:val="008C0358"/>
    <w:rsid w:val="008C046A"/>
    <w:rsid w:val="008C06B9"/>
    <w:rsid w:val="008C0821"/>
    <w:rsid w:val="008C0D24"/>
    <w:rsid w:val="008C1567"/>
    <w:rsid w:val="008C17BD"/>
    <w:rsid w:val="008C21DA"/>
    <w:rsid w:val="008C2506"/>
    <w:rsid w:val="008C25A0"/>
    <w:rsid w:val="008C3AFC"/>
    <w:rsid w:val="008C47BB"/>
    <w:rsid w:val="008C4959"/>
    <w:rsid w:val="008C4C42"/>
    <w:rsid w:val="008C4D9E"/>
    <w:rsid w:val="008C4F08"/>
    <w:rsid w:val="008C5A14"/>
    <w:rsid w:val="008C6375"/>
    <w:rsid w:val="008C6CFD"/>
    <w:rsid w:val="008C7013"/>
    <w:rsid w:val="008C7234"/>
    <w:rsid w:val="008C7401"/>
    <w:rsid w:val="008C7B5B"/>
    <w:rsid w:val="008D00DA"/>
    <w:rsid w:val="008D00DC"/>
    <w:rsid w:val="008D02EE"/>
    <w:rsid w:val="008D0873"/>
    <w:rsid w:val="008D0B9A"/>
    <w:rsid w:val="008D1455"/>
    <w:rsid w:val="008D1D03"/>
    <w:rsid w:val="008D21C1"/>
    <w:rsid w:val="008D22AA"/>
    <w:rsid w:val="008D2C83"/>
    <w:rsid w:val="008D3331"/>
    <w:rsid w:val="008D3764"/>
    <w:rsid w:val="008D3769"/>
    <w:rsid w:val="008D3981"/>
    <w:rsid w:val="008D4443"/>
    <w:rsid w:val="008D6C5C"/>
    <w:rsid w:val="008D74D2"/>
    <w:rsid w:val="008D7AD5"/>
    <w:rsid w:val="008E16E6"/>
    <w:rsid w:val="008E1748"/>
    <w:rsid w:val="008E1884"/>
    <w:rsid w:val="008E277F"/>
    <w:rsid w:val="008E2BF5"/>
    <w:rsid w:val="008E2F6E"/>
    <w:rsid w:val="008E307B"/>
    <w:rsid w:val="008E34C5"/>
    <w:rsid w:val="008E34E9"/>
    <w:rsid w:val="008E38C6"/>
    <w:rsid w:val="008E3E97"/>
    <w:rsid w:val="008E4B35"/>
    <w:rsid w:val="008E50B7"/>
    <w:rsid w:val="008E53B3"/>
    <w:rsid w:val="008E57E4"/>
    <w:rsid w:val="008E5E2E"/>
    <w:rsid w:val="008E5E96"/>
    <w:rsid w:val="008E6168"/>
    <w:rsid w:val="008E65FA"/>
    <w:rsid w:val="008E72EC"/>
    <w:rsid w:val="008E7DBA"/>
    <w:rsid w:val="008E7F7D"/>
    <w:rsid w:val="008F0898"/>
    <w:rsid w:val="008F0AD9"/>
    <w:rsid w:val="008F119F"/>
    <w:rsid w:val="008F1374"/>
    <w:rsid w:val="008F2821"/>
    <w:rsid w:val="008F2B43"/>
    <w:rsid w:val="008F2B74"/>
    <w:rsid w:val="008F3498"/>
    <w:rsid w:val="008F3878"/>
    <w:rsid w:val="008F391A"/>
    <w:rsid w:val="008F5879"/>
    <w:rsid w:val="008F6DF9"/>
    <w:rsid w:val="008F71F6"/>
    <w:rsid w:val="008F73C6"/>
    <w:rsid w:val="008F766D"/>
    <w:rsid w:val="008F77DF"/>
    <w:rsid w:val="008F79B1"/>
    <w:rsid w:val="00900693"/>
    <w:rsid w:val="009013FF"/>
    <w:rsid w:val="009019BC"/>
    <w:rsid w:val="009021F6"/>
    <w:rsid w:val="009023C8"/>
    <w:rsid w:val="009030CE"/>
    <w:rsid w:val="00904DA0"/>
    <w:rsid w:val="00905AFB"/>
    <w:rsid w:val="009066E1"/>
    <w:rsid w:val="00906DCA"/>
    <w:rsid w:val="00907110"/>
    <w:rsid w:val="0090777F"/>
    <w:rsid w:val="00907A53"/>
    <w:rsid w:val="00907EDF"/>
    <w:rsid w:val="00910067"/>
    <w:rsid w:val="0091036B"/>
    <w:rsid w:val="009103E2"/>
    <w:rsid w:val="00910CE2"/>
    <w:rsid w:val="0091148B"/>
    <w:rsid w:val="00911589"/>
    <w:rsid w:val="00911769"/>
    <w:rsid w:val="00912347"/>
    <w:rsid w:val="00912F7B"/>
    <w:rsid w:val="009135F2"/>
    <w:rsid w:val="00913EDD"/>
    <w:rsid w:val="0091458F"/>
    <w:rsid w:val="0091620A"/>
    <w:rsid w:val="00916FA7"/>
    <w:rsid w:val="0091763D"/>
    <w:rsid w:val="00917FD0"/>
    <w:rsid w:val="009201C2"/>
    <w:rsid w:val="00920526"/>
    <w:rsid w:val="00922001"/>
    <w:rsid w:val="0092294F"/>
    <w:rsid w:val="009238E6"/>
    <w:rsid w:val="00923F2A"/>
    <w:rsid w:val="00924393"/>
    <w:rsid w:val="00924420"/>
    <w:rsid w:val="00924E96"/>
    <w:rsid w:val="00925335"/>
    <w:rsid w:val="0092544F"/>
    <w:rsid w:val="00925869"/>
    <w:rsid w:val="009262C6"/>
    <w:rsid w:val="009267F4"/>
    <w:rsid w:val="00927148"/>
    <w:rsid w:val="00927C0B"/>
    <w:rsid w:val="00931300"/>
    <w:rsid w:val="00932BDE"/>
    <w:rsid w:val="00934158"/>
    <w:rsid w:val="00934775"/>
    <w:rsid w:val="00934D6B"/>
    <w:rsid w:val="0093602B"/>
    <w:rsid w:val="00936283"/>
    <w:rsid w:val="00936894"/>
    <w:rsid w:val="00936933"/>
    <w:rsid w:val="009371CE"/>
    <w:rsid w:val="00937B12"/>
    <w:rsid w:val="00937E91"/>
    <w:rsid w:val="00940B39"/>
    <w:rsid w:val="00941922"/>
    <w:rsid w:val="009420D8"/>
    <w:rsid w:val="009427FA"/>
    <w:rsid w:val="00943D65"/>
    <w:rsid w:val="0094430D"/>
    <w:rsid w:val="0094452D"/>
    <w:rsid w:val="00944F19"/>
    <w:rsid w:val="00945014"/>
    <w:rsid w:val="009450AD"/>
    <w:rsid w:val="00945C20"/>
    <w:rsid w:val="00945D30"/>
    <w:rsid w:val="009470F9"/>
    <w:rsid w:val="009476CE"/>
    <w:rsid w:val="00947B08"/>
    <w:rsid w:val="009512D2"/>
    <w:rsid w:val="00951338"/>
    <w:rsid w:val="0095157D"/>
    <w:rsid w:val="00951A9F"/>
    <w:rsid w:val="00951C4D"/>
    <w:rsid w:val="00951CDE"/>
    <w:rsid w:val="00952435"/>
    <w:rsid w:val="009525AE"/>
    <w:rsid w:val="00952C16"/>
    <w:rsid w:val="0095324B"/>
    <w:rsid w:val="009533E1"/>
    <w:rsid w:val="0095341E"/>
    <w:rsid w:val="00953837"/>
    <w:rsid w:val="009547C9"/>
    <w:rsid w:val="00956FB5"/>
    <w:rsid w:val="00960633"/>
    <w:rsid w:val="00960CC3"/>
    <w:rsid w:val="00961302"/>
    <w:rsid w:val="0096172D"/>
    <w:rsid w:val="00961C27"/>
    <w:rsid w:val="00961FD5"/>
    <w:rsid w:val="0096238F"/>
    <w:rsid w:val="00962A4A"/>
    <w:rsid w:val="00962BB9"/>
    <w:rsid w:val="00962BEE"/>
    <w:rsid w:val="00962E0D"/>
    <w:rsid w:val="00964581"/>
    <w:rsid w:val="009645E2"/>
    <w:rsid w:val="00966F22"/>
    <w:rsid w:val="00966FB7"/>
    <w:rsid w:val="0096738C"/>
    <w:rsid w:val="00970643"/>
    <w:rsid w:val="0097070A"/>
    <w:rsid w:val="00970B97"/>
    <w:rsid w:val="009712EA"/>
    <w:rsid w:val="009717C1"/>
    <w:rsid w:val="00971F72"/>
    <w:rsid w:val="0097237F"/>
    <w:rsid w:val="00972507"/>
    <w:rsid w:val="009725C6"/>
    <w:rsid w:val="009727BF"/>
    <w:rsid w:val="009742BF"/>
    <w:rsid w:val="009743E2"/>
    <w:rsid w:val="00974625"/>
    <w:rsid w:val="00975177"/>
    <w:rsid w:val="009753C9"/>
    <w:rsid w:val="00975CFE"/>
    <w:rsid w:val="00976660"/>
    <w:rsid w:val="00976677"/>
    <w:rsid w:val="009772B7"/>
    <w:rsid w:val="00977785"/>
    <w:rsid w:val="00977EC0"/>
    <w:rsid w:val="009803EC"/>
    <w:rsid w:val="0098049E"/>
    <w:rsid w:val="00980623"/>
    <w:rsid w:val="00980B27"/>
    <w:rsid w:val="009810AF"/>
    <w:rsid w:val="0098125A"/>
    <w:rsid w:val="009816BB"/>
    <w:rsid w:val="00981843"/>
    <w:rsid w:val="00981B62"/>
    <w:rsid w:val="00981D30"/>
    <w:rsid w:val="0098269B"/>
    <w:rsid w:val="009828F1"/>
    <w:rsid w:val="00982AA1"/>
    <w:rsid w:val="00983498"/>
    <w:rsid w:val="00983FFF"/>
    <w:rsid w:val="009842BE"/>
    <w:rsid w:val="0098496C"/>
    <w:rsid w:val="009849FD"/>
    <w:rsid w:val="00985046"/>
    <w:rsid w:val="009853D6"/>
    <w:rsid w:val="00985D18"/>
    <w:rsid w:val="00986000"/>
    <w:rsid w:val="00986312"/>
    <w:rsid w:val="009865EB"/>
    <w:rsid w:val="00986D62"/>
    <w:rsid w:val="0098727E"/>
    <w:rsid w:val="009878BC"/>
    <w:rsid w:val="009903E2"/>
    <w:rsid w:val="00991195"/>
    <w:rsid w:val="00991438"/>
    <w:rsid w:val="00991763"/>
    <w:rsid w:val="00991B68"/>
    <w:rsid w:val="00991EA4"/>
    <w:rsid w:val="00991FAD"/>
    <w:rsid w:val="00991FC3"/>
    <w:rsid w:val="00992A7E"/>
    <w:rsid w:val="00992E68"/>
    <w:rsid w:val="00992FE2"/>
    <w:rsid w:val="009931B3"/>
    <w:rsid w:val="009935A6"/>
    <w:rsid w:val="00993651"/>
    <w:rsid w:val="00994B74"/>
    <w:rsid w:val="009958E4"/>
    <w:rsid w:val="00995BAB"/>
    <w:rsid w:val="009960D5"/>
    <w:rsid w:val="009962D5"/>
    <w:rsid w:val="0099657E"/>
    <w:rsid w:val="0099761E"/>
    <w:rsid w:val="00997F18"/>
    <w:rsid w:val="009A137D"/>
    <w:rsid w:val="009A1481"/>
    <w:rsid w:val="009A1B15"/>
    <w:rsid w:val="009A2BF1"/>
    <w:rsid w:val="009A2D53"/>
    <w:rsid w:val="009A2DB5"/>
    <w:rsid w:val="009A2F84"/>
    <w:rsid w:val="009A41EC"/>
    <w:rsid w:val="009A530F"/>
    <w:rsid w:val="009A5524"/>
    <w:rsid w:val="009A643E"/>
    <w:rsid w:val="009A718E"/>
    <w:rsid w:val="009A71EB"/>
    <w:rsid w:val="009B00FB"/>
    <w:rsid w:val="009B051D"/>
    <w:rsid w:val="009B10CE"/>
    <w:rsid w:val="009B1685"/>
    <w:rsid w:val="009B1B10"/>
    <w:rsid w:val="009B2399"/>
    <w:rsid w:val="009B3E66"/>
    <w:rsid w:val="009B443F"/>
    <w:rsid w:val="009B56A7"/>
    <w:rsid w:val="009B5B37"/>
    <w:rsid w:val="009B61F7"/>
    <w:rsid w:val="009B6546"/>
    <w:rsid w:val="009B6F65"/>
    <w:rsid w:val="009B75CF"/>
    <w:rsid w:val="009B7A42"/>
    <w:rsid w:val="009C1494"/>
    <w:rsid w:val="009C203C"/>
    <w:rsid w:val="009C2151"/>
    <w:rsid w:val="009C2615"/>
    <w:rsid w:val="009C298B"/>
    <w:rsid w:val="009C3068"/>
    <w:rsid w:val="009C34E8"/>
    <w:rsid w:val="009C44D0"/>
    <w:rsid w:val="009C485B"/>
    <w:rsid w:val="009C4983"/>
    <w:rsid w:val="009C4E4E"/>
    <w:rsid w:val="009C4EF5"/>
    <w:rsid w:val="009C5997"/>
    <w:rsid w:val="009C5B29"/>
    <w:rsid w:val="009C621C"/>
    <w:rsid w:val="009C7761"/>
    <w:rsid w:val="009C7EDF"/>
    <w:rsid w:val="009D063C"/>
    <w:rsid w:val="009D0CE0"/>
    <w:rsid w:val="009D1731"/>
    <w:rsid w:val="009D221A"/>
    <w:rsid w:val="009D23B8"/>
    <w:rsid w:val="009D29E9"/>
    <w:rsid w:val="009D2BC6"/>
    <w:rsid w:val="009D2C28"/>
    <w:rsid w:val="009D2C85"/>
    <w:rsid w:val="009D3453"/>
    <w:rsid w:val="009D3DB6"/>
    <w:rsid w:val="009D4FA1"/>
    <w:rsid w:val="009D5028"/>
    <w:rsid w:val="009D6762"/>
    <w:rsid w:val="009D72A7"/>
    <w:rsid w:val="009D76F3"/>
    <w:rsid w:val="009E1F2D"/>
    <w:rsid w:val="009E23AE"/>
    <w:rsid w:val="009E27E4"/>
    <w:rsid w:val="009E2FBC"/>
    <w:rsid w:val="009E40C0"/>
    <w:rsid w:val="009E40C8"/>
    <w:rsid w:val="009E4310"/>
    <w:rsid w:val="009E4EF7"/>
    <w:rsid w:val="009E56E2"/>
    <w:rsid w:val="009E5E15"/>
    <w:rsid w:val="009E5FDA"/>
    <w:rsid w:val="009E62F3"/>
    <w:rsid w:val="009E7420"/>
    <w:rsid w:val="009E7F09"/>
    <w:rsid w:val="009F073A"/>
    <w:rsid w:val="009F0950"/>
    <w:rsid w:val="009F0B8F"/>
    <w:rsid w:val="009F1A4A"/>
    <w:rsid w:val="009F270D"/>
    <w:rsid w:val="009F3A22"/>
    <w:rsid w:val="009F3F89"/>
    <w:rsid w:val="009F4258"/>
    <w:rsid w:val="009F51BF"/>
    <w:rsid w:val="009F5202"/>
    <w:rsid w:val="009F55E1"/>
    <w:rsid w:val="009F61FA"/>
    <w:rsid w:val="009F6BC2"/>
    <w:rsid w:val="009F6F95"/>
    <w:rsid w:val="009F769B"/>
    <w:rsid w:val="00A00D0B"/>
    <w:rsid w:val="00A01088"/>
    <w:rsid w:val="00A015C3"/>
    <w:rsid w:val="00A015DA"/>
    <w:rsid w:val="00A01BDA"/>
    <w:rsid w:val="00A02174"/>
    <w:rsid w:val="00A034E1"/>
    <w:rsid w:val="00A036F0"/>
    <w:rsid w:val="00A03A7B"/>
    <w:rsid w:val="00A03AE4"/>
    <w:rsid w:val="00A04350"/>
    <w:rsid w:val="00A046D1"/>
    <w:rsid w:val="00A05284"/>
    <w:rsid w:val="00A05CFE"/>
    <w:rsid w:val="00A061CE"/>
    <w:rsid w:val="00A06AAD"/>
    <w:rsid w:val="00A07B35"/>
    <w:rsid w:val="00A07E2B"/>
    <w:rsid w:val="00A10663"/>
    <w:rsid w:val="00A108A6"/>
    <w:rsid w:val="00A10ADE"/>
    <w:rsid w:val="00A1119B"/>
    <w:rsid w:val="00A122B6"/>
    <w:rsid w:val="00A138A1"/>
    <w:rsid w:val="00A13FAD"/>
    <w:rsid w:val="00A14511"/>
    <w:rsid w:val="00A1490D"/>
    <w:rsid w:val="00A14951"/>
    <w:rsid w:val="00A14E4B"/>
    <w:rsid w:val="00A15FD2"/>
    <w:rsid w:val="00A1687B"/>
    <w:rsid w:val="00A17B0B"/>
    <w:rsid w:val="00A17DC4"/>
    <w:rsid w:val="00A20612"/>
    <w:rsid w:val="00A207F6"/>
    <w:rsid w:val="00A20B4E"/>
    <w:rsid w:val="00A214BD"/>
    <w:rsid w:val="00A21F63"/>
    <w:rsid w:val="00A21FAB"/>
    <w:rsid w:val="00A221AB"/>
    <w:rsid w:val="00A222B6"/>
    <w:rsid w:val="00A234B6"/>
    <w:rsid w:val="00A23F19"/>
    <w:rsid w:val="00A2416B"/>
    <w:rsid w:val="00A24699"/>
    <w:rsid w:val="00A24E4E"/>
    <w:rsid w:val="00A25CC7"/>
    <w:rsid w:val="00A2637A"/>
    <w:rsid w:val="00A26B98"/>
    <w:rsid w:val="00A26E4F"/>
    <w:rsid w:val="00A270B7"/>
    <w:rsid w:val="00A2731B"/>
    <w:rsid w:val="00A2732A"/>
    <w:rsid w:val="00A27413"/>
    <w:rsid w:val="00A30A2E"/>
    <w:rsid w:val="00A30B9A"/>
    <w:rsid w:val="00A31503"/>
    <w:rsid w:val="00A31A2D"/>
    <w:rsid w:val="00A31BEC"/>
    <w:rsid w:val="00A32752"/>
    <w:rsid w:val="00A3295A"/>
    <w:rsid w:val="00A32DE6"/>
    <w:rsid w:val="00A34CA2"/>
    <w:rsid w:val="00A35211"/>
    <w:rsid w:val="00A367B6"/>
    <w:rsid w:val="00A36A02"/>
    <w:rsid w:val="00A373C7"/>
    <w:rsid w:val="00A3748E"/>
    <w:rsid w:val="00A37C18"/>
    <w:rsid w:val="00A40213"/>
    <w:rsid w:val="00A40BFE"/>
    <w:rsid w:val="00A417EE"/>
    <w:rsid w:val="00A41B55"/>
    <w:rsid w:val="00A4214D"/>
    <w:rsid w:val="00A430BD"/>
    <w:rsid w:val="00A43B69"/>
    <w:rsid w:val="00A44726"/>
    <w:rsid w:val="00A448EB"/>
    <w:rsid w:val="00A44BEB"/>
    <w:rsid w:val="00A46108"/>
    <w:rsid w:val="00A47633"/>
    <w:rsid w:val="00A47B70"/>
    <w:rsid w:val="00A510B7"/>
    <w:rsid w:val="00A51EDA"/>
    <w:rsid w:val="00A52359"/>
    <w:rsid w:val="00A526DB"/>
    <w:rsid w:val="00A52802"/>
    <w:rsid w:val="00A53D94"/>
    <w:rsid w:val="00A54FF6"/>
    <w:rsid w:val="00A554C3"/>
    <w:rsid w:val="00A55620"/>
    <w:rsid w:val="00A5620E"/>
    <w:rsid w:val="00A56E6F"/>
    <w:rsid w:val="00A57196"/>
    <w:rsid w:val="00A5750E"/>
    <w:rsid w:val="00A57BBD"/>
    <w:rsid w:val="00A57CD6"/>
    <w:rsid w:val="00A57FE7"/>
    <w:rsid w:val="00A60EAC"/>
    <w:rsid w:val="00A60EE5"/>
    <w:rsid w:val="00A61393"/>
    <w:rsid w:val="00A620E9"/>
    <w:rsid w:val="00A621D1"/>
    <w:rsid w:val="00A62225"/>
    <w:rsid w:val="00A62284"/>
    <w:rsid w:val="00A6290B"/>
    <w:rsid w:val="00A62B3A"/>
    <w:rsid w:val="00A62B5B"/>
    <w:rsid w:val="00A62BFF"/>
    <w:rsid w:val="00A62E4E"/>
    <w:rsid w:val="00A6310C"/>
    <w:rsid w:val="00A6379E"/>
    <w:rsid w:val="00A64880"/>
    <w:rsid w:val="00A64AA5"/>
    <w:rsid w:val="00A6517C"/>
    <w:rsid w:val="00A65E77"/>
    <w:rsid w:val="00A66896"/>
    <w:rsid w:val="00A66A41"/>
    <w:rsid w:val="00A66FA6"/>
    <w:rsid w:val="00A6701C"/>
    <w:rsid w:val="00A67386"/>
    <w:rsid w:val="00A676DF"/>
    <w:rsid w:val="00A7047B"/>
    <w:rsid w:val="00A706BC"/>
    <w:rsid w:val="00A70EF6"/>
    <w:rsid w:val="00A7121E"/>
    <w:rsid w:val="00A71500"/>
    <w:rsid w:val="00A71B71"/>
    <w:rsid w:val="00A72448"/>
    <w:rsid w:val="00A72457"/>
    <w:rsid w:val="00A72545"/>
    <w:rsid w:val="00A72A61"/>
    <w:rsid w:val="00A7412F"/>
    <w:rsid w:val="00A747CE"/>
    <w:rsid w:val="00A74C1D"/>
    <w:rsid w:val="00A74F88"/>
    <w:rsid w:val="00A75896"/>
    <w:rsid w:val="00A7636B"/>
    <w:rsid w:val="00A767BF"/>
    <w:rsid w:val="00A77801"/>
    <w:rsid w:val="00A77D5B"/>
    <w:rsid w:val="00A80798"/>
    <w:rsid w:val="00A81DAA"/>
    <w:rsid w:val="00A82286"/>
    <w:rsid w:val="00A824BF"/>
    <w:rsid w:val="00A838DA"/>
    <w:rsid w:val="00A85844"/>
    <w:rsid w:val="00A86291"/>
    <w:rsid w:val="00A87456"/>
    <w:rsid w:val="00A87471"/>
    <w:rsid w:val="00A8770E"/>
    <w:rsid w:val="00A87BC4"/>
    <w:rsid w:val="00A9016F"/>
    <w:rsid w:val="00A9041F"/>
    <w:rsid w:val="00A907DE"/>
    <w:rsid w:val="00A90FC5"/>
    <w:rsid w:val="00A91D5A"/>
    <w:rsid w:val="00A922E3"/>
    <w:rsid w:val="00A92823"/>
    <w:rsid w:val="00A92DD3"/>
    <w:rsid w:val="00A930A8"/>
    <w:rsid w:val="00A938C7"/>
    <w:rsid w:val="00A94191"/>
    <w:rsid w:val="00A95EB0"/>
    <w:rsid w:val="00A967FD"/>
    <w:rsid w:val="00A97281"/>
    <w:rsid w:val="00A97C8B"/>
    <w:rsid w:val="00AA0280"/>
    <w:rsid w:val="00AA0297"/>
    <w:rsid w:val="00AA0945"/>
    <w:rsid w:val="00AA09C0"/>
    <w:rsid w:val="00AA12D5"/>
    <w:rsid w:val="00AA1B85"/>
    <w:rsid w:val="00AA2F98"/>
    <w:rsid w:val="00AA2FAE"/>
    <w:rsid w:val="00AA3359"/>
    <w:rsid w:val="00AA3E00"/>
    <w:rsid w:val="00AA3F3C"/>
    <w:rsid w:val="00AA421F"/>
    <w:rsid w:val="00AA4FDE"/>
    <w:rsid w:val="00AA5FE5"/>
    <w:rsid w:val="00AA640B"/>
    <w:rsid w:val="00AA7BEB"/>
    <w:rsid w:val="00AB05A1"/>
    <w:rsid w:val="00AB0A4D"/>
    <w:rsid w:val="00AB0C1C"/>
    <w:rsid w:val="00AB0CB2"/>
    <w:rsid w:val="00AB2488"/>
    <w:rsid w:val="00AB2A78"/>
    <w:rsid w:val="00AB2F69"/>
    <w:rsid w:val="00AB4166"/>
    <w:rsid w:val="00AB46FE"/>
    <w:rsid w:val="00AB4A75"/>
    <w:rsid w:val="00AB5A67"/>
    <w:rsid w:val="00AB5C63"/>
    <w:rsid w:val="00AB6717"/>
    <w:rsid w:val="00AB6B3C"/>
    <w:rsid w:val="00AB7DCB"/>
    <w:rsid w:val="00AB7F45"/>
    <w:rsid w:val="00AC033C"/>
    <w:rsid w:val="00AC0A59"/>
    <w:rsid w:val="00AC0B98"/>
    <w:rsid w:val="00AC2267"/>
    <w:rsid w:val="00AC3B2B"/>
    <w:rsid w:val="00AC433D"/>
    <w:rsid w:val="00AC613B"/>
    <w:rsid w:val="00AC63F3"/>
    <w:rsid w:val="00AC69C9"/>
    <w:rsid w:val="00AC70D0"/>
    <w:rsid w:val="00AC721F"/>
    <w:rsid w:val="00AC78CA"/>
    <w:rsid w:val="00AC79B9"/>
    <w:rsid w:val="00AC7ABD"/>
    <w:rsid w:val="00AC7BC8"/>
    <w:rsid w:val="00AD237F"/>
    <w:rsid w:val="00AD2BCA"/>
    <w:rsid w:val="00AD2BDC"/>
    <w:rsid w:val="00AD3CA9"/>
    <w:rsid w:val="00AD3D7C"/>
    <w:rsid w:val="00AD3EF5"/>
    <w:rsid w:val="00AD43E2"/>
    <w:rsid w:val="00AD5A9F"/>
    <w:rsid w:val="00AD5D5A"/>
    <w:rsid w:val="00AD6944"/>
    <w:rsid w:val="00AD6E22"/>
    <w:rsid w:val="00AD75D6"/>
    <w:rsid w:val="00AD7776"/>
    <w:rsid w:val="00AE04BD"/>
    <w:rsid w:val="00AE087D"/>
    <w:rsid w:val="00AE0D9D"/>
    <w:rsid w:val="00AE222E"/>
    <w:rsid w:val="00AE2738"/>
    <w:rsid w:val="00AE387D"/>
    <w:rsid w:val="00AE4744"/>
    <w:rsid w:val="00AE4A2C"/>
    <w:rsid w:val="00AE4A93"/>
    <w:rsid w:val="00AE5053"/>
    <w:rsid w:val="00AE5606"/>
    <w:rsid w:val="00AE5D56"/>
    <w:rsid w:val="00AE6B76"/>
    <w:rsid w:val="00AE7813"/>
    <w:rsid w:val="00AF08F9"/>
    <w:rsid w:val="00AF0D69"/>
    <w:rsid w:val="00AF1890"/>
    <w:rsid w:val="00AF1F50"/>
    <w:rsid w:val="00AF1FA0"/>
    <w:rsid w:val="00AF2B12"/>
    <w:rsid w:val="00AF2EA7"/>
    <w:rsid w:val="00AF317E"/>
    <w:rsid w:val="00AF37F3"/>
    <w:rsid w:val="00AF3D19"/>
    <w:rsid w:val="00AF3D3B"/>
    <w:rsid w:val="00AF3E34"/>
    <w:rsid w:val="00AF4668"/>
    <w:rsid w:val="00AF4BC8"/>
    <w:rsid w:val="00AF50AE"/>
    <w:rsid w:val="00AF5F1C"/>
    <w:rsid w:val="00AF6740"/>
    <w:rsid w:val="00AF679F"/>
    <w:rsid w:val="00AF6CFD"/>
    <w:rsid w:val="00AF70D3"/>
    <w:rsid w:val="00AF75A6"/>
    <w:rsid w:val="00AF7A85"/>
    <w:rsid w:val="00AF7AAC"/>
    <w:rsid w:val="00B00A03"/>
    <w:rsid w:val="00B00CF6"/>
    <w:rsid w:val="00B00DD6"/>
    <w:rsid w:val="00B00F74"/>
    <w:rsid w:val="00B01341"/>
    <w:rsid w:val="00B01463"/>
    <w:rsid w:val="00B017A1"/>
    <w:rsid w:val="00B017E3"/>
    <w:rsid w:val="00B037D0"/>
    <w:rsid w:val="00B03960"/>
    <w:rsid w:val="00B03C19"/>
    <w:rsid w:val="00B03F39"/>
    <w:rsid w:val="00B03F8D"/>
    <w:rsid w:val="00B045A5"/>
    <w:rsid w:val="00B05027"/>
    <w:rsid w:val="00B05CAC"/>
    <w:rsid w:val="00B061B8"/>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23DD"/>
    <w:rsid w:val="00B127D9"/>
    <w:rsid w:val="00B12A14"/>
    <w:rsid w:val="00B12CFD"/>
    <w:rsid w:val="00B1443A"/>
    <w:rsid w:val="00B1452D"/>
    <w:rsid w:val="00B1499F"/>
    <w:rsid w:val="00B150A1"/>
    <w:rsid w:val="00B163F7"/>
    <w:rsid w:val="00B16FC9"/>
    <w:rsid w:val="00B17178"/>
    <w:rsid w:val="00B17902"/>
    <w:rsid w:val="00B2187B"/>
    <w:rsid w:val="00B229D5"/>
    <w:rsid w:val="00B22EE9"/>
    <w:rsid w:val="00B2304F"/>
    <w:rsid w:val="00B23099"/>
    <w:rsid w:val="00B236EE"/>
    <w:rsid w:val="00B237E4"/>
    <w:rsid w:val="00B2455B"/>
    <w:rsid w:val="00B24CD3"/>
    <w:rsid w:val="00B24FEB"/>
    <w:rsid w:val="00B25EB8"/>
    <w:rsid w:val="00B2625A"/>
    <w:rsid w:val="00B2661E"/>
    <w:rsid w:val="00B309B6"/>
    <w:rsid w:val="00B30D62"/>
    <w:rsid w:val="00B31D55"/>
    <w:rsid w:val="00B3352B"/>
    <w:rsid w:val="00B33A8C"/>
    <w:rsid w:val="00B34A0C"/>
    <w:rsid w:val="00B35073"/>
    <w:rsid w:val="00B3565E"/>
    <w:rsid w:val="00B3638B"/>
    <w:rsid w:val="00B3753F"/>
    <w:rsid w:val="00B379FC"/>
    <w:rsid w:val="00B37DFD"/>
    <w:rsid w:val="00B40CC9"/>
    <w:rsid w:val="00B4136C"/>
    <w:rsid w:val="00B4166E"/>
    <w:rsid w:val="00B425FB"/>
    <w:rsid w:val="00B4286A"/>
    <w:rsid w:val="00B42BC6"/>
    <w:rsid w:val="00B43372"/>
    <w:rsid w:val="00B438B9"/>
    <w:rsid w:val="00B443DD"/>
    <w:rsid w:val="00B45519"/>
    <w:rsid w:val="00B4561C"/>
    <w:rsid w:val="00B46AC5"/>
    <w:rsid w:val="00B46D1F"/>
    <w:rsid w:val="00B4765A"/>
    <w:rsid w:val="00B47721"/>
    <w:rsid w:val="00B4782A"/>
    <w:rsid w:val="00B50D96"/>
    <w:rsid w:val="00B51375"/>
    <w:rsid w:val="00B528EA"/>
    <w:rsid w:val="00B53734"/>
    <w:rsid w:val="00B54A46"/>
    <w:rsid w:val="00B54EFE"/>
    <w:rsid w:val="00B552D5"/>
    <w:rsid w:val="00B55BEB"/>
    <w:rsid w:val="00B56B9E"/>
    <w:rsid w:val="00B57D2E"/>
    <w:rsid w:val="00B60E8B"/>
    <w:rsid w:val="00B613C6"/>
    <w:rsid w:val="00B618AE"/>
    <w:rsid w:val="00B618EB"/>
    <w:rsid w:val="00B61E36"/>
    <w:rsid w:val="00B61F6B"/>
    <w:rsid w:val="00B6242E"/>
    <w:rsid w:val="00B6338B"/>
    <w:rsid w:val="00B64D66"/>
    <w:rsid w:val="00B663F9"/>
    <w:rsid w:val="00B6756B"/>
    <w:rsid w:val="00B67AA5"/>
    <w:rsid w:val="00B71156"/>
    <w:rsid w:val="00B72747"/>
    <w:rsid w:val="00B7385E"/>
    <w:rsid w:val="00B73DF8"/>
    <w:rsid w:val="00B7445D"/>
    <w:rsid w:val="00B74EB4"/>
    <w:rsid w:val="00B763EA"/>
    <w:rsid w:val="00B76C3C"/>
    <w:rsid w:val="00B76FC1"/>
    <w:rsid w:val="00B77C39"/>
    <w:rsid w:val="00B80BA7"/>
    <w:rsid w:val="00B81523"/>
    <w:rsid w:val="00B81592"/>
    <w:rsid w:val="00B817BA"/>
    <w:rsid w:val="00B81B6D"/>
    <w:rsid w:val="00B83B51"/>
    <w:rsid w:val="00B83E2E"/>
    <w:rsid w:val="00B84553"/>
    <w:rsid w:val="00B860BC"/>
    <w:rsid w:val="00B87308"/>
    <w:rsid w:val="00B908E1"/>
    <w:rsid w:val="00B9124C"/>
    <w:rsid w:val="00B914B9"/>
    <w:rsid w:val="00B915C1"/>
    <w:rsid w:val="00B91B8A"/>
    <w:rsid w:val="00B91F2D"/>
    <w:rsid w:val="00B92BA5"/>
    <w:rsid w:val="00B932CD"/>
    <w:rsid w:val="00B9360D"/>
    <w:rsid w:val="00B936C7"/>
    <w:rsid w:val="00B93772"/>
    <w:rsid w:val="00B937ED"/>
    <w:rsid w:val="00B938C1"/>
    <w:rsid w:val="00B95292"/>
    <w:rsid w:val="00B95ADD"/>
    <w:rsid w:val="00B96333"/>
    <w:rsid w:val="00B969AA"/>
    <w:rsid w:val="00B96EBA"/>
    <w:rsid w:val="00B9781B"/>
    <w:rsid w:val="00B97959"/>
    <w:rsid w:val="00BA1AE8"/>
    <w:rsid w:val="00BA23A5"/>
    <w:rsid w:val="00BA288E"/>
    <w:rsid w:val="00BA30ED"/>
    <w:rsid w:val="00BA3183"/>
    <w:rsid w:val="00BA3E5F"/>
    <w:rsid w:val="00BA3F94"/>
    <w:rsid w:val="00BA4DF3"/>
    <w:rsid w:val="00BA5EB2"/>
    <w:rsid w:val="00BA6AF9"/>
    <w:rsid w:val="00BA6E9B"/>
    <w:rsid w:val="00BA6F24"/>
    <w:rsid w:val="00BA71D7"/>
    <w:rsid w:val="00BA76D8"/>
    <w:rsid w:val="00BA7E16"/>
    <w:rsid w:val="00BA7E42"/>
    <w:rsid w:val="00BB1B56"/>
    <w:rsid w:val="00BB1BCC"/>
    <w:rsid w:val="00BB1CAF"/>
    <w:rsid w:val="00BB2DB1"/>
    <w:rsid w:val="00BB33E6"/>
    <w:rsid w:val="00BB3595"/>
    <w:rsid w:val="00BB4553"/>
    <w:rsid w:val="00BB4E49"/>
    <w:rsid w:val="00BB4FDC"/>
    <w:rsid w:val="00BB55E9"/>
    <w:rsid w:val="00BB735A"/>
    <w:rsid w:val="00BB755E"/>
    <w:rsid w:val="00BC099D"/>
    <w:rsid w:val="00BC0E63"/>
    <w:rsid w:val="00BC1019"/>
    <w:rsid w:val="00BC1612"/>
    <w:rsid w:val="00BC16C4"/>
    <w:rsid w:val="00BC249A"/>
    <w:rsid w:val="00BC26A6"/>
    <w:rsid w:val="00BC2F86"/>
    <w:rsid w:val="00BC3B7D"/>
    <w:rsid w:val="00BC46A7"/>
    <w:rsid w:val="00BC4850"/>
    <w:rsid w:val="00BC5671"/>
    <w:rsid w:val="00BC5898"/>
    <w:rsid w:val="00BC61C9"/>
    <w:rsid w:val="00BC6508"/>
    <w:rsid w:val="00BC65EE"/>
    <w:rsid w:val="00BC6738"/>
    <w:rsid w:val="00BC6C37"/>
    <w:rsid w:val="00BC7390"/>
    <w:rsid w:val="00BC761E"/>
    <w:rsid w:val="00BC7C9B"/>
    <w:rsid w:val="00BD0C0B"/>
    <w:rsid w:val="00BD13AB"/>
    <w:rsid w:val="00BD13D4"/>
    <w:rsid w:val="00BD3E06"/>
    <w:rsid w:val="00BD41E7"/>
    <w:rsid w:val="00BD48DD"/>
    <w:rsid w:val="00BD65FB"/>
    <w:rsid w:val="00BD6C06"/>
    <w:rsid w:val="00BD6C40"/>
    <w:rsid w:val="00BD754C"/>
    <w:rsid w:val="00BE0163"/>
    <w:rsid w:val="00BE07E5"/>
    <w:rsid w:val="00BE130E"/>
    <w:rsid w:val="00BE15DD"/>
    <w:rsid w:val="00BE1E7E"/>
    <w:rsid w:val="00BE355B"/>
    <w:rsid w:val="00BE3D3C"/>
    <w:rsid w:val="00BE450A"/>
    <w:rsid w:val="00BE4B48"/>
    <w:rsid w:val="00BE4EF2"/>
    <w:rsid w:val="00BE50E9"/>
    <w:rsid w:val="00BE51C7"/>
    <w:rsid w:val="00BE59BA"/>
    <w:rsid w:val="00BE7B24"/>
    <w:rsid w:val="00BF06A0"/>
    <w:rsid w:val="00BF0985"/>
    <w:rsid w:val="00BF0EB0"/>
    <w:rsid w:val="00BF201A"/>
    <w:rsid w:val="00BF25FB"/>
    <w:rsid w:val="00BF2AB9"/>
    <w:rsid w:val="00BF30CB"/>
    <w:rsid w:val="00BF4453"/>
    <w:rsid w:val="00BF452A"/>
    <w:rsid w:val="00BF4F96"/>
    <w:rsid w:val="00BF5167"/>
    <w:rsid w:val="00BF51CF"/>
    <w:rsid w:val="00BF58E4"/>
    <w:rsid w:val="00BF5BDE"/>
    <w:rsid w:val="00BF5CF9"/>
    <w:rsid w:val="00BF5D7C"/>
    <w:rsid w:val="00BF6C0C"/>
    <w:rsid w:val="00BF6EA2"/>
    <w:rsid w:val="00BF6F5F"/>
    <w:rsid w:val="00BF75C0"/>
    <w:rsid w:val="00BF7985"/>
    <w:rsid w:val="00BF7CC4"/>
    <w:rsid w:val="00C005AC"/>
    <w:rsid w:val="00C006DB"/>
    <w:rsid w:val="00C0092B"/>
    <w:rsid w:val="00C01007"/>
    <w:rsid w:val="00C01A0F"/>
    <w:rsid w:val="00C01E39"/>
    <w:rsid w:val="00C01F0D"/>
    <w:rsid w:val="00C023A3"/>
    <w:rsid w:val="00C0250A"/>
    <w:rsid w:val="00C0295B"/>
    <w:rsid w:val="00C034E8"/>
    <w:rsid w:val="00C0351C"/>
    <w:rsid w:val="00C03556"/>
    <w:rsid w:val="00C038AD"/>
    <w:rsid w:val="00C04E5B"/>
    <w:rsid w:val="00C05336"/>
    <w:rsid w:val="00C05379"/>
    <w:rsid w:val="00C05672"/>
    <w:rsid w:val="00C05EEA"/>
    <w:rsid w:val="00C06350"/>
    <w:rsid w:val="00C063CB"/>
    <w:rsid w:val="00C07F4B"/>
    <w:rsid w:val="00C10D66"/>
    <w:rsid w:val="00C12091"/>
    <w:rsid w:val="00C12311"/>
    <w:rsid w:val="00C12333"/>
    <w:rsid w:val="00C127BF"/>
    <w:rsid w:val="00C12A3F"/>
    <w:rsid w:val="00C12C99"/>
    <w:rsid w:val="00C12CFA"/>
    <w:rsid w:val="00C13620"/>
    <w:rsid w:val="00C141CF"/>
    <w:rsid w:val="00C14777"/>
    <w:rsid w:val="00C14C21"/>
    <w:rsid w:val="00C1578F"/>
    <w:rsid w:val="00C15B2A"/>
    <w:rsid w:val="00C15F4A"/>
    <w:rsid w:val="00C17025"/>
    <w:rsid w:val="00C17EB3"/>
    <w:rsid w:val="00C20E4B"/>
    <w:rsid w:val="00C231A3"/>
    <w:rsid w:val="00C2348B"/>
    <w:rsid w:val="00C23A3B"/>
    <w:rsid w:val="00C23EC0"/>
    <w:rsid w:val="00C24688"/>
    <w:rsid w:val="00C248CA"/>
    <w:rsid w:val="00C25170"/>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195"/>
    <w:rsid w:val="00C414DB"/>
    <w:rsid w:val="00C4198C"/>
    <w:rsid w:val="00C41B0D"/>
    <w:rsid w:val="00C42311"/>
    <w:rsid w:val="00C42DD7"/>
    <w:rsid w:val="00C4380F"/>
    <w:rsid w:val="00C4382B"/>
    <w:rsid w:val="00C439AA"/>
    <w:rsid w:val="00C447B7"/>
    <w:rsid w:val="00C44916"/>
    <w:rsid w:val="00C44E2E"/>
    <w:rsid w:val="00C44F0F"/>
    <w:rsid w:val="00C453C5"/>
    <w:rsid w:val="00C453EA"/>
    <w:rsid w:val="00C4690E"/>
    <w:rsid w:val="00C46A57"/>
    <w:rsid w:val="00C47251"/>
    <w:rsid w:val="00C472A7"/>
    <w:rsid w:val="00C47CD1"/>
    <w:rsid w:val="00C50084"/>
    <w:rsid w:val="00C510CC"/>
    <w:rsid w:val="00C51235"/>
    <w:rsid w:val="00C52103"/>
    <w:rsid w:val="00C531AF"/>
    <w:rsid w:val="00C53F39"/>
    <w:rsid w:val="00C540BB"/>
    <w:rsid w:val="00C54A40"/>
    <w:rsid w:val="00C55842"/>
    <w:rsid w:val="00C5634D"/>
    <w:rsid w:val="00C56985"/>
    <w:rsid w:val="00C56DB8"/>
    <w:rsid w:val="00C6061A"/>
    <w:rsid w:val="00C60756"/>
    <w:rsid w:val="00C60C17"/>
    <w:rsid w:val="00C60E40"/>
    <w:rsid w:val="00C61170"/>
    <w:rsid w:val="00C61D39"/>
    <w:rsid w:val="00C621CD"/>
    <w:rsid w:val="00C62555"/>
    <w:rsid w:val="00C629A3"/>
    <w:rsid w:val="00C629C3"/>
    <w:rsid w:val="00C62DB2"/>
    <w:rsid w:val="00C639DB"/>
    <w:rsid w:val="00C64007"/>
    <w:rsid w:val="00C649FB"/>
    <w:rsid w:val="00C658C0"/>
    <w:rsid w:val="00C65C7B"/>
    <w:rsid w:val="00C6635B"/>
    <w:rsid w:val="00C6656B"/>
    <w:rsid w:val="00C6663A"/>
    <w:rsid w:val="00C66C63"/>
    <w:rsid w:val="00C66C8A"/>
    <w:rsid w:val="00C67396"/>
    <w:rsid w:val="00C6758C"/>
    <w:rsid w:val="00C70236"/>
    <w:rsid w:val="00C7150B"/>
    <w:rsid w:val="00C7150F"/>
    <w:rsid w:val="00C7197C"/>
    <w:rsid w:val="00C71AF1"/>
    <w:rsid w:val="00C71DDF"/>
    <w:rsid w:val="00C7271A"/>
    <w:rsid w:val="00C72B58"/>
    <w:rsid w:val="00C72ED8"/>
    <w:rsid w:val="00C744E0"/>
    <w:rsid w:val="00C7450A"/>
    <w:rsid w:val="00C74524"/>
    <w:rsid w:val="00C74883"/>
    <w:rsid w:val="00C757CA"/>
    <w:rsid w:val="00C759BC"/>
    <w:rsid w:val="00C75A01"/>
    <w:rsid w:val="00C75E4C"/>
    <w:rsid w:val="00C75FE4"/>
    <w:rsid w:val="00C7624A"/>
    <w:rsid w:val="00C768D1"/>
    <w:rsid w:val="00C801CD"/>
    <w:rsid w:val="00C804B6"/>
    <w:rsid w:val="00C80EB5"/>
    <w:rsid w:val="00C81C68"/>
    <w:rsid w:val="00C82041"/>
    <w:rsid w:val="00C8246A"/>
    <w:rsid w:val="00C82605"/>
    <w:rsid w:val="00C8285C"/>
    <w:rsid w:val="00C82966"/>
    <w:rsid w:val="00C83DAB"/>
    <w:rsid w:val="00C847C0"/>
    <w:rsid w:val="00C84B63"/>
    <w:rsid w:val="00C85CB1"/>
    <w:rsid w:val="00C867F9"/>
    <w:rsid w:val="00C8792C"/>
    <w:rsid w:val="00C87B37"/>
    <w:rsid w:val="00C87D2B"/>
    <w:rsid w:val="00C90FB3"/>
    <w:rsid w:val="00C91224"/>
    <w:rsid w:val="00C91708"/>
    <w:rsid w:val="00C925B5"/>
    <w:rsid w:val="00C92EFF"/>
    <w:rsid w:val="00C93CD4"/>
    <w:rsid w:val="00C93F2E"/>
    <w:rsid w:val="00C94436"/>
    <w:rsid w:val="00C950D4"/>
    <w:rsid w:val="00C952D5"/>
    <w:rsid w:val="00C97F80"/>
    <w:rsid w:val="00CA01C4"/>
    <w:rsid w:val="00CA0233"/>
    <w:rsid w:val="00CA1610"/>
    <w:rsid w:val="00CA16A2"/>
    <w:rsid w:val="00CA1B54"/>
    <w:rsid w:val="00CA1D8C"/>
    <w:rsid w:val="00CA207B"/>
    <w:rsid w:val="00CA24CB"/>
    <w:rsid w:val="00CA308F"/>
    <w:rsid w:val="00CA3D04"/>
    <w:rsid w:val="00CA3D0D"/>
    <w:rsid w:val="00CA3EB5"/>
    <w:rsid w:val="00CA468B"/>
    <w:rsid w:val="00CA48C9"/>
    <w:rsid w:val="00CA54AA"/>
    <w:rsid w:val="00CA5865"/>
    <w:rsid w:val="00CA5B46"/>
    <w:rsid w:val="00CA5CFF"/>
    <w:rsid w:val="00CA64CF"/>
    <w:rsid w:val="00CA6B5E"/>
    <w:rsid w:val="00CA6CAE"/>
    <w:rsid w:val="00CB073F"/>
    <w:rsid w:val="00CB1005"/>
    <w:rsid w:val="00CB13B8"/>
    <w:rsid w:val="00CB1A2B"/>
    <w:rsid w:val="00CB4A79"/>
    <w:rsid w:val="00CB4BFC"/>
    <w:rsid w:val="00CB5838"/>
    <w:rsid w:val="00CB5F37"/>
    <w:rsid w:val="00CB6035"/>
    <w:rsid w:val="00CB60C5"/>
    <w:rsid w:val="00CB62F5"/>
    <w:rsid w:val="00CB6BC9"/>
    <w:rsid w:val="00CC089A"/>
    <w:rsid w:val="00CC1EA8"/>
    <w:rsid w:val="00CC1FD0"/>
    <w:rsid w:val="00CC20BD"/>
    <w:rsid w:val="00CC2206"/>
    <w:rsid w:val="00CC3468"/>
    <w:rsid w:val="00CC395E"/>
    <w:rsid w:val="00CC3AD0"/>
    <w:rsid w:val="00CC4BB1"/>
    <w:rsid w:val="00CC5851"/>
    <w:rsid w:val="00CC5E89"/>
    <w:rsid w:val="00CC6CF9"/>
    <w:rsid w:val="00CC6F22"/>
    <w:rsid w:val="00CC79FC"/>
    <w:rsid w:val="00CC7BD1"/>
    <w:rsid w:val="00CD0BA6"/>
    <w:rsid w:val="00CD143F"/>
    <w:rsid w:val="00CD2880"/>
    <w:rsid w:val="00CD2F44"/>
    <w:rsid w:val="00CD2FF6"/>
    <w:rsid w:val="00CD30EE"/>
    <w:rsid w:val="00CD609C"/>
    <w:rsid w:val="00CD7001"/>
    <w:rsid w:val="00CD7050"/>
    <w:rsid w:val="00CD70A9"/>
    <w:rsid w:val="00CE01A0"/>
    <w:rsid w:val="00CE13FA"/>
    <w:rsid w:val="00CE2694"/>
    <w:rsid w:val="00CE411E"/>
    <w:rsid w:val="00CE4789"/>
    <w:rsid w:val="00CE520B"/>
    <w:rsid w:val="00CE5773"/>
    <w:rsid w:val="00CE6156"/>
    <w:rsid w:val="00CE6C61"/>
    <w:rsid w:val="00CE77F6"/>
    <w:rsid w:val="00CE7C68"/>
    <w:rsid w:val="00CF0FAE"/>
    <w:rsid w:val="00CF1114"/>
    <w:rsid w:val="00CF248A"/>
    <w:rsid w:val="00CF2AEC"/>
    <w:rsid w:val="00CF2B73"/>
    <w:rsid w:val="00CF337F"/>
    <w:rsid w:val="00CF3FAF"/>
    <w:rsid w:val="00CF450A"/>
    <w:rsid w:val="00CF4C8D"/>
    <w:rsid w:val="00CF4CF0"/>
    <w:rsid w:val="00CF4DA2"/>
    <w:rsid w:val="00CF5105"/>
    <w:rsid w:val="00CF5A4B"/>
    <w:rsid w:val="00CF6CB7"/>
    <w:rsid w:val="00CF7312"/>
    <w:rsid w:val="00CF7A7D"/>
    <w:rsid w:val="00D026A4"/>
    <w:rsid w:val="00D02898"/>
    <w:rsid w:val="00D02E54"/>
    <w:rsid w:val="00D03879"/>
    <w:rsid w:val="00D03C6C"/>
    <w:rsid w:val="00D047E9"/>
    <w:rsid w:val="00D05ADA"/>
    <w:rsid w:val="00D05DA5"/>
    <w:rsid w:val="00D066D3"/>
    <w:rsid w:val="00D06B0B"/>
    <w:rsid w:val="00D073E5"/>
    <w:rsid w:val="00D07B89"/>
    <w:rsid w:val="00D10912"/>
    <w:rsid w:val="00D10C5D"/>
    <w:rsid w:val="00D10C7A"/>
    <w:rsid w:val="00D10DE5"/>
    <w:rsid w:val="00D1126A"/>
    <w:rsid w:val="00D12418"/>
    <w:rsid w:val="00D12548"/>
    <w:rsid w:val="00D126C6"/>
    <w:rsid w:val="00D12769"/>
    <w:rsid w:val="00D12956"/>
    <w:rsid w:val="00D12EC9"/>
    <w:rsid w:val="00D12F44"/>
    <w:rsid w:val="00D14360"/>
    <w:rsid w:val="00D152CC"/>
    <w:rsid w:val="00D16096"/>
    <w:rsid w:val="00D163C8"/>
    <w:rsid w:val="00D1706F"/>
    <w:rsid w:val="00D174E2"/>
    <w:rsid w:val="00D17819"/>
    <w:rsid w:val="00D17D5B"/>
    <w:rsid w:val="00D17F1D"/>
    <w:rsid w:val="00D2040D"/>
    <w:rsid w:val="00D20DBB"/>
    <w:rsid w:val="00D20E65"/>
    <w:rsid w:val="00D2131D"/>
    <w:rsid w:val="00D21681"/>
    <w:rsid w:val="00D216E6"/>
    <w:rsid w:val="00D2182C"/>
    <w:rsid w:val="00D236C6"/>
    <w:rsid w:val="00D2454F"/>
    <w:rsid w:val="00D247C0"/>
    <w:rsid w:val="00D25206"/>
    <w:rsid w:val="00D25321"/>
    <w:rsid w:val="00D25A92"/>
    <w:rsid w:val="00D263AC"/>
    <w:rsid w:val="00D26403"/>
    <w:rsid w:val="00D26DFC"/>
    <w:rsid w:val="00D26E7A"/>
    <w:rsid w:val="00D26F9B"/>
    <w:rsid w:val="00D272F1"/>
    <w:rsid w:val="00D27710"/>
    <w:rsid w:val="00D27A84"/>
    <w:rsid w:val="00D31290"/>
    <w:rsid w:val="00D335F9"/>
    <w:rsid w:val="00D33B05"/>
    <w:rsid w:val="00D34518"/>
    <w:rsid w:val="00D34CE1"/>
    <w:rsid w:val="00D35562"/>
    <w:rsid w:val="00D35CE3"/>
    <w:rsid w:val="00D36057"/>
    <w:rsid w:val="00D36137"/>
    <w:rsid w:val="00D36ADA"/>
    <w:rsid w:val="00D36B73"/>
    <w:rsid w:val="00D40CF5"/>
    <w:rsid w:val="00D42499"/>
    <w:rsid w:val="00D4266B"/>
    <w:rsid w:val="00D4294D"/>
    <w:rsid w:val="00D43277"/>
    <w:rsid w:val="00D434A8"/>
    <w:rsid w:val="00D43EAB"/>
    <w:rsid w:val="00D4402B"/>
    <w:rsid w:val="00D45F83"/>
    <w:rsid w:val="00D4627A"/>
    <w:rsid w:val="00D4680A"/>
    <w:rsid w:val="00D46CD9"/>
    <w:rsid w:val="00D46FA0"/>
    <w:rsid w:val="00D479C1"/>
    <w:rsid w:val="00D50BDF"/>
    <w:rsid w:val="00D50ECC"/>
    <w:rsid w:val="00D51912"/>
    <w:rsid w:val="00D52499"/>
    <w:rsid w:val="00D52C83"/>
    <w:rsid w:val="00D53510"/>
    <w:rsid w:val="00D53612"/>
    <w:rsid w:val="00D53769"/>
    <w:rsid w:val="00D53DF2"/>
    <w:rsid w:val="00D5478A"/>
    <w:rsid w:val="00D5488D"/>
    <w:rsid w:val="00D5532C"/>
    <w:rsid w:val="00D56641"/>
    <w:rsid w:val="00D57261"/>
    <w:rsid w:val="00D57D2B"/>
    <w:rsid w:val="00D6034C"/>
    <w:rsid w:val="00D60CD1"/>
    <w:rsid w:val="00D613C7"/>
    <w:rsid w:val="00D6157C"/>
    <w:rsid w:val="00D6377A"/>
    <w:rsid w:val="00D638FD"/>
    <w:rsid w:val="00D63BD8"/>
    <w:rsid w:val="00D6534C"/>
    <w:rsid w:val="00D6559B"/>
    <w:rsid w:val="00D656CB"/>
    <w:rsid w:val="00D65D93"/>
    <w:rsid w:val="00D662D9"/>
    <w:rsid w:val="00D66F67"/>
    <w:rsid w:val="00D67A4C"/>
    <w:rsid w:val="00D708D1"/>
    <w:rsid w:val="00D7166D"/>
    <w:rsid w:val="00D7195E"/>
    <w:rsid w:val="00D71BBC"/>
    <w:rsid w:val="00D73033"/>
    <w:rsid w:val="00D7387A"/>
    <w:rsid w:val="00D738CA"/>
    <w:rsid w:val="00D73FFA"/>
    <w:rsid w:val="00D7457E"/>
    <w:rsid w:val="00D7479F"/>
    <w:rsid w:val="00D74F98"/>
    <w:rsid w:val="00D75CB3"/>
    <w:rsid w:val="00D75D2B"/>
    <w:rsid w:val="00D75F0B"/>
    <w:rsid w:val="00D76036"/>
    <w:rsid w:val="00D762B4"/>
    <w:rsid w:val="00D76A0D"/>
    <w:rsid w:val="00D76ABD"/>
    <w:rsid w:val="00D76BAE"/>
    <w:rsid w:val="00D76C34"/>
    <w:rsid w:val="00D770B7"/>
    <w:rsid w:val="00D771C1"/>
    <w:rsid w:val="00D771ED"/>
    <w:rsid w:val="00D77C98"/>
    <w:rsid w:val="00D77ECC"/>
    <w:rsid w:val="00D8074C"/>
    <w:rsid w:val="00D80C54"/>
    <w:rsid w:val="00D81183"/>
    <w:rsid w:val="00D812AF"/>
    <w:rsid w:val="00D81794"/>
    <w:rsid w:val="00D817A1"/>
    <w:rsid w:val="00D819BE"/>
    <w:rsid w:val="00D81DB8"/>
    <w:rsid w:val="00D82014"/>
    <w:rsid w:val="00D82C49"/>
    <w:rsid w:val="00D83B1B"/>
    <w:rsid w:val="00D83BEA"/>
    <w:rsid w:val="00D842F8"/>
    <w:rsid w:val="00D849DB"/>
    <w:rsid w:val="00D85680"/>
    <w:rsid w:val="00D856B2"/>
    <w:rsid w:val="00D856EB"/>
    <w:rsid w:val="00D857EE"/>
    <w:rsid w:val="00D86698"/>
    <w:rsid w:val="00D87270"/>
    <w:rsid w:val="00D878A0"/>
    <w:rsid w:val="00D87D59"/>
    <w:rsid w:val="00D9039C"/>
    <w:rsid w:val="00D90712"/>
    <w:rsid w:val="00D912C2"/>
    <w:rsid w:val="00D94027"/>
    <w:rsid w:val="00D94E27"/>
    <w:rsid w:val="00D95190"/>
    <w:rsid w:val="00D9519D"/>
    <w:rsid w:val="00D95547"/>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392F"/>
    <w:rsid w:val="00DA3CD0"/>
    <w:rsid w:val="00DA429E"/>
    <w:rsid w:val="00DA454B"/>
    <w:rsid w:val="00DA46EC"/>
    <w:rsid w:val="00DA4F32"/>
    <w:rsid w:val="00DA5EE8"/>
    <w:rsid w:val="00DA669A"/>
    <w:rsid w:val="00DA6CFF"/>
    <w:rsid w:val="00DA753F"/>
    <w:rsid w:val="00DA7625"/>
    <w:rsid w:val="00DA7793"/>
    <w:rsid w:val="00DA79A9"/>
    <w:rsid w:val="00DB04E5"/>
    <w:rsid w:val="00DB103B"/>
    <w:rsid w:val="00DB249B"/>
    <w:rsid w:val="00DB2A9C"/>
    <w:rsid w:val="00DB304A"/>
    <w:rsid w:val="00DB3303"/>
    <w:rsid w:val="00DB4920"/>
    <w:rsid w:val="00DB4A0A"/>
    <w:rsid w:val="00DB6CEE"/>
    <w:rsid w:val="00DB783E"/>
    <w:rsid w:val="00DB7E60"/>
    <w:rsid w:val="00DC0DF8"/>
    <w:rsid w:val="00DC1063"/>
    <w:rsid w:val="00DC150A"/>
    <w:rsid w:val="00DC19F1"/>
    <w:rsid w:val="00DC2A52"/>
    <w:rsid w:val="00DC2EC5"/>
    <w:rsid w:val="00DC6012"/>
    <w:rsid w:val="00DC6535"/>
    <w:rsid w:val="00DC7822"/>
    <w:rsid w:val="00DD13E4"/>
    <w:rsid w:val="00DD16F7"/>
    <w:rsid w:val="00DD248B"/>
    <w:rsid w:val="00DD2CD1"/>
    <w:rsid w:val="00DD3056"/>
    <w:rsid w:val="00DD3294"/>
    <w:rsid w:val="00DD3320"/>
    <w:rsid w:val="00DD3D94"/>
    <w:rsid w:val="00DD488A"/>
    <w:rsid w:val="00DD5996"/>
    <w:rsid w:val="00DD760D"/>
    <w:rsid w:val="00DD7DC6"/>
    <w:rsid w:val="00DE021B"/>
    <w:rsid w:val="00DE082C"/>
    <w:rsid w:val="00DE1503"/>
    <w:rsid w:val="00DE1627"/>
    <w:rsid w:val="00DE2149"/>
    <w:rsid w:val="00DE2543"/>
    <w:rsid w:val="00DE276C"/>
    <w:rsid w:val="00DE2854"/>
    <w:rsid w:val="00DE29C2"/>
    <w:rsid w:val="00DE326A"/>
    <w:rsid w:val="00DE3AC4"/>
    <w:rsid w:val="00DE52BF"/>
    <w:rsid w:val="00DE7C1A"/>
    <w:rsid w:val="00DE7D00"/>
    <w:rsid w:val="00DF09E2"/>
    <w:rsid w:val="00DF2493"/>
    <w:rsid w:val="00DF2E9A"/>
    <w:rsid w:val="00DF3023"/>
    <w:rsid w:val="00DF310B"/>
    <w:rsid w:val="00DF3165"/>
    <w:rsid w:val="00DF371E"/>
    <w:rsid w:val="00DF3BBC"/>
    <w:rsid w:val="00DF4717"/>
    <w:rsid w:val="00DF4E31"/>
    <w:rsid w:val="00DF5FB0"/>
    <w:rsid w:val="00DF6407"/>
    <w:rsid w:val="00DF6561"/>
    <w:rsid w:val="00DF6613"/>
    <w:rsid w:val="00DF6D6B"/>
    <w:rsid w:val="00DF7EEB"/>
    <w:rsid w:val="00E0010C"/>
    <w:rsid w:val="00E002D6"/>
    <w:rsid w:val="00E017B3"/>
    <w:rsid w:val="00E01E66"/>
    <w:rsid w:val="00E0214D"/>
    <w:rsid w:val="00E02F87"/>
    <w:rsid w:val="00E03154"/>
    <w:rsid w:val="00E0360D"/>
    <w:rsid w:val="00E03652"/>
    <w:rsid w:val="00E039D5"/>
    <w:rsid w:val="00E03D4D"/>
    <w:rsid w:val="00E03E4F"/>
    <w:rsid w:val="00E0402A"/>
    <w:rsid w:val="00E04A94"/>
    <w:rsid w:val="00E04DCD"/>
    <w:rsid w:val="00E052B7"/>
    <w:rsid w:val="00E059CC"/>
    <w:rsid w:val="00E062A4"/>
    <w:rsid w:val="00E06BA3"/>
    <w:rsid w:val="00E06D5F"/>
    <w:rsid w:val="00E0709A"/>
    <w:rsid w:val="00E07278"/>
    <w:rsid w:val="00E07DF7"/>
    <w:rsid w:val="00E102EB"/>
    <w:rsid w:val="00E10C58"/>
    <w:rsid w:val="00E10E99"/>
    <w:rsid w:val="00E1132C"/>
    <w:rsid w:val="00E1138F"/>
    <w:rsid w:val="00E1142C"/>
    <w:rsid w:val="00E11C4C"/>
    <w:rsid w:val="00E11CBF"/>
    <w:rsid w:val="00E1232F"/>
    <w:rsid w:val="00E1296F"/>
    <w:rsid w:val="00E1334F"/>
    <w:rsid w:val="00E1356C"/>
    <w:rsid w:val="00E1407E"/>
    <w:rsid w:val="00E14219"/>
    <w:rsid w:val="00E144AA"/>
    <w:rsid w:val="00E1475E"/>
    <w:rsid w:val="00E150BD"/>
    <w:rsid w:val="00E150E0"/>
    <w:rsid w:val="00E151DC"/>
    <w:rsid w:val="00E15B0E"/>
    <w:rsid w:val="00E15F79"/>
    <w:rsid w:val="00E16BC2"/>
    <w:rsid w:val="00E17C9B"/>
    <w:rsid w:val="00E20324"/>
    <w:rsid w:val="00E203BD"/>
    <w:rsid w:val="00E2095B"/>
    <w:rsid w:val="00E20A1E"/>
    <w:rsid w:val="00E20D27"/>
    <w:rsid w:val="00E20DEC"/>
    <w:rsid w:val="00E21424"/>
    <w:rsid w:val="00E21F2F"/>
    <w:rsid w:val="00E230AD"/>
    <w:rsid w:val="00E23E79"/>
    <w:rsid w:val="00E24243"/>
    <w:rsid w:val="00E24D9E"/>
    <w:rsid w:val="00E2539B"/>
    <w:rsid w:val="00E26A3B"/>
    <w:rsid w:val="00E26D78"/>
    <w:rsid w:val="00E27AC9"/>
    <w:rsid w:val="00E27D2D"/>
    <w:rsid w:val="00E302D9"/>
    <w:rsid w:val="00E305BA"/>
    <w:rsid w:val="00E30654"/>
    <w:rsid w:val="00E30D65"/>
    <w:rsid w:val="00E30E61"/>
    <w:rsid w:val="00E3133C"/>
    <w:rsid w:val="00E31C05"/>
    <w:rsid w:val="00E33091"/>
    <w:rsid w:val="00E33F7B"/>
    <w:rsid w:val="00E3415C"/>
    <w:rsid w:val="00E3428C"/>
    <w:rsid w:val="00E351F4"/>
    <w:rsid w:val="00E35241"/>
    <w:rsid w:val="00E35A63"/>
    <w:rsid w:val="00E36C23"/>
    <w:rsid w:val="00E36CFB"/>
    <w:rsid w:val="00E37226"/>
    <w:rsid w:val="00E3735D"/>
    <w:rsid w:val="00E37AAD"/>
    <w:rsid w:val="00E40182"/>
    <w:rsid w:val="00E40C59"/>
    <w:rsid w:val="00E41301"/>
    <w:rsid w:val="00E419B8"/>
    <w:rsid w:val="00E421FB"/>
    <w:rsid w:val="00E425A2"/>
    <w:rsid w:val="00E42B03"/>
    <w:rsid w:val="00E42EB0"/>
    <w:rsid w:val="00E439B6"/>
    <w:rsid w:val="00E43BC9"/>
    <w:rsid w:val="00E43FF6"/>
    <w:rsid w:val="00E44CB4"/>
    <w:rsid w:val="00E44CE1"/>
    <w:rsid w:val="00E44D7D"/>
    <w:rsid w:val="00E4598E"/>
    <w:rsid w:val="00E46761"/>
    <w:rsid w:val="00E46A04"/>
    <w:rsid w:val="00E46DD1"/>
    <w:rsid w:val="00E506BB"/>
    <w:rsid w:val="00E515C0"/>
    <w:rsid w:val="00E51F06"/>
    <w:rsid w:val="00E52204"/>
    <w:rsid w:val="00E52356"/>
    <w:rsid w:val="00E52362"/>
    <w:rsid w:val="00E5247D"/>
    <w:rsid w:val="00E52D70"/>
    <w:rsid w:val="00E53B66"/>
    <w:rsid w:val="00E53BF6"/>
    <w:rsid w:val="00E53C27"/>
    <w:rsid w:val="00E54064"/>
    <w:rsid w:val="00E541AE"/>
    <w:rsid w:val="00E5437D"/>
    <w:rsid w:val="00E54CB2"/>
    <w:rsid w:val="00E55284"/>
    <w:rsid w:val="00E55F56"/>
    <w:rsid w:val="00E5640C"/>
    <w:rsid w:val="00E576F4"/>
    <w:rsid w:val="00E57A3F"/>
    <w:rsid w:val="00E57BB4"/>
    <w:rsid w:val="00E602D4"/>
    <w:rsid w:val="00E6062E"/>
    <w:rsid w:val="00E60A7B"/>
    <w:rsid w:val="00E612F7"/>
    <w:rsid w:val="00E61658"/>
    <w:rsid w:val="00E6275B"/>
    <w:rsid w:val="00E63724"/>
    <w:rsid w:val="00E63EEA"/>
    <w:rsid w:val="00E652CA"/>
    <w:rsid w:val="00E65EE6"/>
    <w:rsid w:val="00E65F49"/>
    <w:rsid w:val="00E66396"/>
    <w:rsid w:val="00E66399"/>
    <w:rsid w:val="00E6655E"/>
    <w:rsid w:val="00E66689"/>
    <w:rsid w:val="00E66810"/>
    <w:rsid w:val="00E66D6D"/>
    <w:rsid w:val="00E66E53"/>
    <w:rsid w:val="00E672FF"/>
    <w:rsid w:val="00E6783F"/>
    <w:rsid w:val="00E70392"/>
    <w:rsid w:val="00E70414"/>
    <w:rsid w:val="00E70A24"/>
    <w:rsid w:val="00E71377"/>
    <w:rsid w:val="00E7159A"/>
    <w:rsid w:val="00E716E9"/>
    <w:rsid w:val="00E71846"/>
    <w:rsid w:val="00E71C81"/>
    <w:rsid w:val="00E71EF9"/>
    <w:rsid w:val="00E727BF"/>
    <w:rsid w:val="00E73B90"/>
    <w:rsid w:val="00E74768"/>
    <w:rsid w:val="00E74A6B"/>
    <w:rsid w:val="00E753A7"/>
    <w:rsid w:val="00E8003A"/>
    <w:rsid w:val="00E804FC"/>
    <w:rsid w:val="00E80EC7"/>
    <w:rsid w:val="00E812BA"/>
    <w:rsid w:val="00E823C0"/>
    <w:rsid w:val="00E825C1"/>
    <w:rsid w:val="00E82641"/>
    <w:rsid w:val="00E827E9"/>
    <w:rsid w:val="00E83D1A"/>
    <w:rsid w:val="00E842B3"/>
    <w:rsid w:val="00E844CE"/>
    <w:rsid w:val="00E847A0"/>
    <w:rsid w:val="00E85172"/>
    <w:rsid w:val="00E86BD9"/>
    <w:rsid w:val="00E9031E"/>
    <w:rsid w:val="00E903B3"/>
    <w:rsid w:val="00E90E29"/>
    <w:rsid w:val="00E92718"/>
    <w:rsid w:val="00E92E77"/>
    <w:rsid w:val="00E932E0"/>
    <w:rsid w:val="00E93A90"/>
    <w:rsid w:val="00E93E08"/>
    <w:rsid w:val="00E941EA"/>
    <w:rsid w:val="00E94720"/>
    <w:rsid w:val="00E94D50"/>
    <w:rsid w:val="00E96BBC"/>
    <w:rsid w:val="00E96DFE"/>
    <w:rsid w:val="00E97DBE"/>
    <w:rsid w:val="00E97FF8"/>
    <w:rsid w:val="00EA0F09"/>
    <w:rsid w:val="00EA1BE6"/>
    <w:rsid w:val="00EA229A"/>
    <w:rsid w:val="00EA2DC7"/>
    <w:rsid w:val="00EA2E97"/>
    <w:rsid w:val="00EA3D59"/>
    <w:rsid w:val="00EA46A0"/>
    <w:rsid w:val="00EA48F2"/>
    <w:rsid w:val="00EA53B6"/>
    <w:rsid w:val="00EA5402"/>
    <w:rsid w:val="00EA5950"/>
    <w:rsid w:val="00EA660C"/>
    <w:rsid w:val="00EA6CF6"/>
    <w:rsid w:val="00EA6E08"/>
    <w:rsid w:val="00EA79DA"/>
    <w:rsid w:val="00EA7B24"/>
    <w:rsid w:val="00EB0C59"/>
    <w:rsid w:val="00EB2129"/>
    <w:rsid w:val="00EB2266"/>
    <w:rsid w:val="00EB30B7"/>
    <w:rsid w:val="00EB3929"/>
    <w:rsid w:val="00EB4D0B"/>
    <w:rsid w:val="00EB5163"/>
    <w:rsid w:val="00EB530D"/>
    <w:rsid w:val="00EB53E1"/>
    <w:rsid w:val="00EB6EC3"/>
    <w:rsid w:val="00EB7F72"/>
    <w:rsid w:val="00EC0137"/>
    <w:rsid w:val="00EC01C7"/>
    <w:rsid w:val="00EC13C4"/>
    <w:rsid w:val="00EC2B54"/>
    <w:rsid w:val="00EC2C3E"/>
    <w:rsid w:val="00EC2FE5"/>
    <w:rsid w:val="00EC33A7"/>
    <w:rsid w:val="00EC3DF2"/>
    <w:rsid w:val="00EC4A51"/>
    <w:rsid w:val="00EC4C4B"/>
    <w:rsid w:val="00EC4F8F"/>
    <w:rsid w:val="00EC5E60"/>
    <w:rsid w:val="00EC6AA1"/>
    <w:rsid w:val="00EC6D89"/>
    <w:rsid w:val="00EC7043"/>
    <w:rsid w:val="00EC7935"/>
    <w:rsid w:val="00EC7AA5"/>
    <w:rsid w:val="00EC7B7E"/>
    <w:rsid w:val="00EC7C11"/>
    <w:rsid w:val="00EC7D90"/>
    <w:rsid w:val="00ED07EC"/>
    <w:rsid w:val="00ED0870"/>
    <w:rsid w:val="00ED0CAC"/>
    <w:rsid w:val="00ED1A21"/>
    <w:rsid w:val="00ED2660"/>
    <w:rsid w:val="00ED3627"/>
    <w:rsid w:val="00ED47E6"/>
    <w:rsid w:val="00ED4D3D"/>
    <w:rsid w:val="00ED5806"/>
    <w:rsid w:val="00ED5D16"/>
    <w:rsid w:val="00ED5D1C"/>
    <w:rsid w:val="00ED5EAB"/>
    <w:rsid w:val="00ED600A"/>
    <w:rsid w:val="00ED6B63"/>
    <w:rsid w:val="00ED7861"/>
    <w:rsid w:val="00ED7A48"/>
    <w:rsid w:val="00ED7CE7"/>
    <w:rsid w:val="00EE1922"/>
    <w:rsid w:val="00EE1FA3"/>
    <w:rsid w:val="00EE2117"/>
    <w:rsid w:val="00EE233B"/>
    <w:rsid w:val="00EE3968"/>
    <w:rsid w:val="00EE403C"/>
    <w:rsid w:val="00EE4DF3"/>
    <w:rsid w:val="00EE53BB"/>
    <w:rsid w:val="00EE5F78"/>
    <w:rsid w:val="00EE61B6"/>
    <w:rsid w:val="00EE6AA2"/>
    <w:rsid w:val="00EE7137"/>
    <w:rsid w:val="00EE7662"/>
    <w:rsid w:val="00EE78A6"/>
    <w:rsid w:val="00EF0EC7"/>
    <w:rsid w:val="00EF22B0"/>
    <w:rsid w:val="00EF2672"/>
    <w:rsid w:val="00EF2BA0"/>
    <w:rsid w:val="00EF2F36"/>
    <w:rsid w:val="00EF6D0B"/>
    <w:rsid w:val="00EF7201"/>
    <w:rsid w:val="00EF77CE"/>
    <w:rsid w:val="00EF7D3D"/>
    <w:rsid w:val="00F00265"/>
    <w:rsid w:val="00F0091C"/>
    <w:rsid w:val="00F009C1"/>
    <w:rsid w:val="00F01692"/>
    <w:rsid w:val="00F01B48"/>
    <w:rsid w:val="00F024CC"/>
    <w:rsid w:val="00F02534"/>
    <w:rsid w:val="00F05BBE"/>
    <w:rsid w:val="00F05F31"/>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1F6"/>
    <w:rsid w:val="00F17457"/>
    <w:rsid w:val="00F2014B"/>
    <w:rsid w:val="00F207D9"/>
    <w:rsid w:val="00F2185C"/>
    <w:rsid w:val="00F22085"/>
    <w:rsid w:val="00F22961"/>
    <w:rsid w:val="00F22A4D"/>
    <w:rsid w:val="00F23C75"/>
    <w:rsid w:val="00F24374"/>
    <w:rsid w:val="00F248AB"/>
    <w:rsid w:val="00F24E57"/>
    <w:rsid w:val="00F2520E"/>
    <w:rsid w:val="00F259EE"/>
    <w:rsid w:val="00F26326"/>
    <w:rsid w:val="00F2633B"/>
    <w:rsid w:val="00F2715F"/>
    <w:rsid w:val="00F30232"/>
    <w:rsid w:val="00F31071"/>
    <w:rsid w:val="00F31184"/>
    <w:rsid w:val="00F3130B"/>
    <w:rsid w:val="00F313F1"/>
    <w:rsid w:val="00F32903"/>
    <w:rsid w:val="00F329C5"/>
    <w:rsid w:val="00F32A65"/>
    <w:rsid w:val="00F333B3"/>
    <w:rsid w:val="00F33DC6"/>
    <w:rsid w:val="00F346B9"/>
    <w:rsid w:val="00F347F3"/>
    <w:rsid w:val="00F34C81"/>
    <w:rsid w:val="00F34FEC"/>
    <w:rsid w:val="00F352CE"/>
    <w:rsid w:val="00F35C48"/>
    <w:rsid w:val="00F35C9D"/>
    <w:rsid w:val="00F36ACF"/>
    <w:rsid w:val="00F36C6B"/>
    <w:rsid w:val="00F36EC8"/>
    <w:rsid w:val="00F37264"/>
    <w:rsid w:val="00F3794B"/>
    <w:rsid w:val="00F4099A"/>
    <w:rsid w:val="00F40F12"/>
    <w:rsid w:val="00F415E5"/>
    <w:rsid w:val="00F41AE2"/>
    <w:rsid w:val="00F42273"/>
    <w:rsid w:val="00F424BA"/>
    <w:rsid w:val="00F42531"/>
    <w:rsid w:val="00F427A2"/>
    <w:rsid w:val="00F42CBE"/>
    <w:rsid w:val="00F42FE2"/>
    <w:rsid w:val="00F43A41"/>
    <w:rsid w:val="00F44304"/>
    <w:rsid w:val="00F4436D"/>
    <w:rsid w:val="00F44ADB"/>
    <w:rsid w:val="00F45CB1"/>
    <w:rsid w:val="00F46CDB"/>
    <w:rsid w:val="00F471CD"/>
    <w:rsid w:val="00F4731D"/>
    <w:rsid w:val="00F47786"/>
    <w:rsid w:val="00F50F86"/>
    <w:rsid w:val="00F51851"/>
    <w:rsid w:val="00F51E39"/>
    <w:rsid w:val="00F5214B"/>
    <w:rsid w:val="00F53618"/>
    <w:rsid w:val="00F5365E"/>
    <w:rsid w:val="00F53DA5"/>
    <w:rsid w:val="00F541CA"/>
    <w:rsid w:val="00F543FA"/>
    <w:rsid w:val="00F56048"/>
    <w:rsid w:val="00F56366"/>
    <w:rsid w:val="00F563D4"/>
    <w:rsid w:val="00F564E7"/>
    <w:rsid w:val="00F5660C"/>
    <w:rsid w:val="00F5672C"/>
    <w:rsid w:val="00F56934"/>
    <w:rsid w:val="00F576CC"/>
    <w:rsid w:val="00F578E1"/>
    <w:rsid w:val="00F60A14"/>
    <w:rsid w:val="00F60FAC"/>
    <w:rsid w:val="00F6143C"/>
    <w:rsid w:val="00F61DBB"/>
    <w:rsid w:val="00F61ED9"/>
    <w:rsid w:val="00F623DF"/>
    <w:rsid w:val="00F632AC"/>
    <w:rsid w:val="00F63464"/>
    <w:rsid w:val="00F6520E"/>
    <w:rsid w:val="00F65FDF"/>
    <w:rsid w:val="00F666EB"/>
    <w:rsid w:val="00F66BE4"/>
    <w:rsid w:val="00F66D33"/>
    <w:rsid w:val="00F70822"/>
    <w:rsid w:val="00F70EF6"/>
    <w:rsid w:val="00F720A6"/>
    <w:rsid w:val="00F72404"/>
    <w:rsid w:val="00F724DB"/>
    <w:rsid w:val="00F726CD"/>
    <w:rsid w:val="00F72D54"/>
    <w:rsid w:val="00F72D70"/>
    <w:rsid w:val="00F730BF"/>
    <w:rsid w:val="00F7344F"/>
    <w:rsid w:val="00F74048"/>
    <w:rsid w:val="00F7445D"/>
    <w:rsid w:val="00F747B1"/>
    <w:rsid w:val="00F7591F"/>
    <w:rsid w:val="00F75C23"/>
    <w:rsid w:val="00F761A6"/>
    <w:rsid w:val="00F768CC"/>
    <w:rsid w:val="00F76B32"/>
    <w:rsid w:val="00F76E6E"/>
    <w:rsid w:val="00F771F6"/>
    <w:rsid w:val="00F777FC"/>
    <w:rsid w:val="00F779AA"/>
    <w:rsid w:val="00F80C37"/>
    <w:rsid w:val="00F81D89"/>
    <w:rsid w:val="00F8217E"/>
    <w:rsid w:val="00F82397"/>
    <w:rsid w:val="00F82717"/>
    <w:rsid w:val="00F83D2F"/>
    <w:rsid w:val="00F84531"/>
    <w:rsid w:val="00F845EF"/>
    <w:rsid w:val="00F846E0"/>
    <w:rsid w:val="00F848AD"/>
    <w:rsid w:val="00F85283"/>
    <w:rsid w:val="00F85A4F"/>
    <w:rsid w:val="00F85AA7"/>
    <w:rsid w:val="00F871CF"/>
    <w:rsid w:val="00F872C5"/>
    <w:rsid w:val="00F87C64"/>
    <w:rsid w:val="00F87DF0"/>
    <w:rsid w:val="00F91610"/>
    <w:rsid w:val="00F91C11"/>
    <w:rsid w:val="00F91D74"/>
    <w:rsid w:val="00F92118"/>
    <w:rsid w:val="00F9309F"/>
    <w:rsid w:val="00F9315C"/>
    <w:rsid w:val="00F935BD"/>
    <w:rsid w:val="00F93F0D"/>
    <w:rsid w:val="00F94131"/>
    <w:rsid w:val="00F944FF"/>
    <w:rsid w:val="00F94DDB"/>
    <w:rsid w:val="00F95966"/>
    <w:rsid w:val="00F96670"/>
    <w:rsid w:val="00F96D8C"/>
    <w:rsid w:val="00F970A4"/>
    <w:rsid w:val="00FA03BD"/>
    <w:rsid w:val="00FA061B"/>
    <w:rsid w:val="00FA0820"/>
    <w:rsid w:val="00FA14CB"/>
    <w:rsid w:val="00FA1855"/>
    <w:rsid w:val="00FA2A38"/>
    <w:rsid w:val="00FA2F35"/>
    <w:rsid w:val="00FA3160"/>
    <w:rsid w:val="00FA363C"/>
    <w:rsid w:val="00FA3746"/>
    <w:rsid w:val="00FA463B"/>
    <w:rsid w:val="00FA4814"/>
    <w:rsid w:val="00FA5037"/>
    <w:rsid w:val="00FA54FF"/>
    <w:rsid w:val="00FA78DA"/>
    <w:rsid w:val="00FB06CD"/>
    <w:rsid w:val="00FB0A71"/>
    <w:rsid w:val="00FB18DC"/>
    <w:rsid w:val="00FB199E"/>
    <w:rsid w:val="00FB26DF"/>
    <w:rsid w:val="00FB2A8A"/>
    <w:rsid w:val="00FB325F"/>
    <w:rsid w:val="00FB35E4"/>
    <w:rsid w:val="00FB3C0B"/>
    <w:rsid w:val="00FB3C60"/>
    <w:rsid w:val="00FB4C4C"/>
    <w:rsid w:val="00FB56C0"/>
    <w:rsid w:val="00FB5AAB"/>
    <w:rsid w:val="00FB5E34"/>
    <w:rsid w:val="00FB621B"/>
    <w:rsid w:val="00FB6CEF"/>
    <w:rsid w:val="00FC0549"/>
    <w:rsid w:val="00FC0E8D"/>
    <w:rsid w:val="00FC1876"/>
    <w:rsid w:val="00FC1B55"/>
    <w:rsid w:val="00FC2A1B"/>
    <w:rsid w:val="00FC33FC"/>
    <w:rsid w:val="00FC388D"/>
    <w:rsid w:val="00FC3C64"/>
    <w:rsid w:val="00FC5B34"/>
    <w:rsid w:val="00FC5F75"/>
    <w:rsid w:val="00FC616E"/>
    <w:rsid w:val="00FC6EF3"/>
    <w:rsid w:val="00FC7141"/>
    <w:rsid w:val="00FC7666"/>
    <w:rsid w:val="00FC7739"/>
    <w:rsid w:val="00FC7DB6"/>
    <w:rsid w:val="00FD0173"/>
    <w:rsid w:val="00FD0B0E"/>
    <w:rsid w:val="00FD12B1"/>
    <w:rsid w:val="00FD1938"/>
    <w:rsid w:val="00FD1A32"/>
    <w:rsid w:val="00FD4052"/>
    <w:rsid w:val="00FD4149"/>
    <w:rsid w:val="00FD496E"/>
    <w:rsid w:val="00FD548F"/>
    <w:rsid w:val="00FD616A"/>
    <w:rsid w:val="00FD6CCF"/>
    <w:rsid w:val="00FD756F"/>
    <w:rsid w:val="00FD7A44"/>
    <w:rsid w:val="00FE0634"/>
    <w:rsid w:val="00FE0BFC"/>
    <w:rsid w:val="00FE1769"/>
    <w:rsid w:val="00FE2271"/>
    <w:rsid w:val="00FE2CC5"/>
    <w:rsid w:val="00FE35D2"/>
    <w:rsid w:val="00FE43F6"/>
    <w:rsid w:val="00FE443D"/>
    <w:rsid w:val="00FE52A8"/>
    <w:rsid w:val="00FE5424"/>
    <w:rsid w:val="00FE6457"/>
    <w:rsid w:val="00FE694C"/>
    <w:rsid w:val="00FE6FEE"/>
    <w:rsid w:val="00FE7811"/>
    <w:rsid w:val="00FF04D3"/>
    <w:rsid w:val="00FF1108"/>
    <w:rsid w:val="00FF110E"/>
    <w:rsid w:val="00FF1452"/>
    <w:rsid w:val="00FF1C5F"/>
    <w:rsid w:val="00FF2443"/>
    <w:rsid w:val="00FF29A2"/>
    <w:rsid w:val="00FF3500"/>
    <w:rsid w:val="00FF3C2C"/>
    <w:rsid w:val="00FF40BD"/>
    <w:rsid w:val="00FF4518"/>
    <w:rsid w:val="00FF4603"/>
    <w:rsid w:val="00FF4D8B"/>
    <w:rsid w:val="00FF4DA0"/>
    <w:rsid w:val="00FF5332"/>
    <w:rsid w:val="00FF541E"/>
    <w:rsid w:val="00FF56AE"/>
    <w:rsid w:val="00FF6CA9"/>
    <w:rsid w:val="00FF6ED8"/>
    <w:rsid w:val="00FF7446"/>
    <w:rsid w:val="00FF75B4"/>
    <w:rsid w:val="25DAE4E1"/>
    <w:rsid w:val="560792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EB8866C7-AD10-4389-B4C9-476018CF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62633B"/>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
    <w:rPr>
      <w:noProof/>
    </w:rPr>
  </w:style>
  <w:style w:type="paragraph" w:styleId="TOC1">
    <w:name w:val="toc 1"/>
    <w:basedOn w:val="Normal"/>
    <w:next w:val="Normal"/>
    <w:autoRedefine/>
    <w:uiPriority w:val="39"/>
    <w:qFormat/>
    <w:rsid w:val="000517F3"/>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ind w:left="1212"/>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UnresolvedMention1">
    <w:name w:val="Unresolved Mention1"/>
    <w:basedOn w:val="DefaultParagraphFont"/>
    <w:uiPriority w:val="99"/>
    <w:semiHidden/>
    <w:unhideWhenUsed/>
    <w:rsid w:val="002F576C"/>
    <w:rPr>
      <w:color w:val="605E5C"/>
      <w:shd w:val="clear" w:color="auto" w:fill="E1DFDD"/>
    </w:rPr>
  </w:style>
  <w:style w:type="character" w:customStyle="1" w:styleId="Mention2">
    <w:name w:val="Mention2"/>
    <w:basedOn w:val="DefaultParagraphFont"/>
    <w:uiPriority w:val="99"/>
    <w:semiHidden/>
    <w:unhideWhenUsed/>
    <w:rsid w:val="00913EDD"/>
    <w:rPr>
      <w:color w:val="2B579A"/>
      <w:shd w:val="clear" w:color="auto" w:fill="E6E6E6"/>
    </w:rPr>
  </w:style>
  <w:style w:type="character" w:customStyle="1" w:styleId="UnresolvedMention2">
    <w:name w:val="Unresolved Mention2"/>
    <w:basedOn w:val="DefaultParagraphFont"/>
    <w:uiPriority w:val="99"/>
    <w:semiHidden/>
    <w:unhideWhenUsed/>
    <w:rsid w:val="00913EDD"/>
    <w:rPr>
      <w:color w:val="605E5C"/>
      <w:shd w:val="clear" w:color="auto" w:fill="E1DFDD"/>
    </w:rPr>
  </w:style>
  <w:style w:type="character" w:customStyle="1" w:styleId="normaltextrun">
    <w:name w:val="normaltextrun"/>
    <w:basedOn w:val="DefaultParagraphFont"/>
    <w:rsid w:val="00715FF0"/>
  </w:style>
  <w:style w:type="character" w:customStyle="1" w:styleId="eop">
    <w:name w:val="eop"/>
    <w:basedOn w:val="DefaultParagraphFont"/>
    <w:rsid w:val="00715FF0"/>
  </w:style>
  <w:style w:type="character" w:customStyle="1" w:styleId="Mention3">
    <w:name w:val="Mention3"/>
    <w:basedOn w:val="DefaultParagraphFont"/>
    <w:uiPriority w:val="99"/>
    <w:semiHidden/>
    <w:unhideWhenUsed/>
    <w:rsid w:val="00052A48"/>
    <w:rPr>
      <w:color w:val="2B579A"/>
      <w:shd w:val="clear" w:color="auto" w:fill="E6E6E6"/>
    </w:rPr>
  </w:style>
  <w:style w:type="character" w:customStyle="1" w:styleId="UnresolvedMention3">
    <w:name w:val="Unresolved Mention3"/>
    <w:basedOn w:val="DefaultParagraphFont"/>
    <w:uiPriority w:val="99"/>
    <w:semiHidden/>
    <w:unhideWhenUsed/>
    <w:rsid w:val="00052A48"/>
    <w:rPr>
      <w:color w:val="605E5C"/>
      <w:shd w:val="clear" w:color="auto" w:fill="E1DFDD"/>
    </w:rPr>
  </w:style>
  <w:style w:type="character" w:styleId="Mention">
    <w:name w:val="Mention"/>
    <w:basedOn w:val="DefaultParagraphFont"/>
    <w:uiPriority w:val="99"/>
    <w:semiHidden/>
    <w:unhideWhenUsed/>
    <w:rsid w:val="0062633B"/>
    <w:rPr>
      <w:color w:val="2B579A"/>
      <w:shd w:val="clear" w:color="auto" w:fill="E6E6E6"/>
    </w:rPr>
  </w:style>
  <w:style w:type="paragraph" w:customStyle="1" w:styleId="Level1Text">
    <w:name w:val="Level 1 Text"/>
    <w:basedOn w:val="Normal"/>
    <w:link w:val="Level1TextChar"/>
    <w:rsid w:val="00DE2543"/>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DE2543"/>
    <w:rPr>
      <w:rFonts w:ascii="Arial" w:eastAsia="Times New Roman" w:hAnsi="Arial" w:cs="Times New Roman"/>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03">
      <w:bodyDiv w:val="1"/>
      <w:marLeft w:val="0"/>
      <w:marRight w:val="0"/>
      <w:marTop w:val="0"/>
      <w:marBottom w:val="0"/>
      <w:divBdr>
        <w:top w:val="none" w:sz="0" w:space="0" w:color="auto"/>
        <w:left w:val="none" w:sz="0" w:space="0" w:color="auto"/>
        <w:bottom w:val="none" w:sz="0" w:space="0" w:color="auto"/>
        <w:right w:val="none" w:sz="0" w:space="0" w:color="auto"/>
      </w:divBdr>
    </w:div>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0352353">
      <w:bodyDiv w:val="1"/>
      <w:marLeft w:val="0"/>
      <w:marRight w:val="0"/>
      <w:marTop w:val="0"/>
      <w:marBottom w:val="0"/>
      <w:divBdr>
        <w:top w:val="none" w:sz="0" w:space="0" w:color="auto"/>
        <w:left w:val="none" w:sz="0" w:space="0" w:color="auto"/>
        <w:bottom w:val="none" w:sz="0" w:space="0" w:color="auto"/>
        <w:right w:val="none" w:sz="0" w:space="0" w:color="auto"/>
      </w:divBdr>
    </w:div>
    <w:div w:id="39090336">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07518275">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ationalgrideso.com/codes/system-operator-transmission-owner-code?code-document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nationalgrideso.com/codes/security-and-quality-supply-standards?code-documents" TargetMode="External"/><Relationship Id="rId28" Type="http://schemas.openxmlformats.org/officeDocument/2006/relationships/image" Target="media/image7.emf"/><Relationship Id="rId10" Type="http://schemas.openxmlformats.org/officeDocument/2006/relationships/endnotes" Target="endnotes.xml"/><Relationship Id="rId19" Type="http://schemas.openxmlformats.org/officeDocument/2006/relationships/hyperlink" Target="https://www.nationalgrideso.com/industry-information/codes/security-and-quality-supply-standards/frequency-risk-control-report"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ofgem.gov.uk/system/files/docs/2019/08/electricity_registered_or_service_addresses_new.pdf" TargetMode="External"/><Relationship Id="rId27" Type="http://schemas.openxmlformats.org/officeDocument/2006/relationships/image" Target="media/image6.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02/2665/contents/made" TargetMode="External"/><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 Id="rId4" Type="http://schemas.openxmlformats.org/officeDocument/2006/relationships/hyperlink" Target="https://assets.publishing.service.gov.uk/government/uploads/system/uploads/attachment_data/file/698739/2018_03_29_Electricity_Supply_Emergency_Code__ESEC__2018_Revision_V1.0-.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D562AE-9141-4189-89FF-5F7664E37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3.xml><?xml version="1.0" encoding="utf-8"?>
<ds:datastoreItem xmlns:ds="http://schemas.openxmlformats.org/officeDocument/2006/customXml" ds:itemID="{31306068-03D8-400E-BEFF-6B3F1D099438}">
  <ds:schemaRefs>
    <ds:schemaRef ds:uri="http://schemas.openxmlformats.org/officeDocument/2006/bibliography"/>
  </ds:schemaRefs>
</ds:datastoreItem>
</file>

<file path=customXml/itemProps4.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52</Pages>
  <Words>12582</Words>
  <Characters>71721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84135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Johnson (ESO), Antony</cp:lastModifiedBy>
  <cp:revision>19</cp:revision>
  <cp:lastPrinted>2022-11-21T10:34:00Z</cp:lastPrinted>
  <dcterms:created xsi:type="dcterms:W3CDTF">2023-04-05T16:54:00Z</dcterms:created>
  <dcterms:modified xsi:type="dcterms:W3CDTF">2023-04-05T17:34:00Z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2021-10-12T15:48:56Z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85ac836c-3295-4e05-8f8d-e96dab8407be</vt:lpwstr>
  </property>
  <property fmtid="{D5CDD505-2E9C-101B-9397-08002B2CF9AE}" pid="10" name="MSIP_Label_624b1752-a977-4927-b9e6-e48a43684aee_ContentBits">
    <vt:lpwstr>0</vt:lpwstr>
  </property>
  <property fmtid="{D5CDD505-2E9C-101B-9397-08002B2CF9AE}" pid="11" name="MediaServiceImageTags">
    <vt:lpwstr/>
  </property>
</Properties>
</file>