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E8200" w14:textId="16BDE80F" w:rsidR="003C6A81" w:rsidRDefault="00A51660">
      <w:pPr>
        <w:kinsoku w:val="0"/>
        <w:overflowPunct w:val="0"/>
        <w:autoSpaceDE/>
        <w:autoSpaceDN/>
        <w:adjustRightInd/>
        <w:spacing w:before="8" w:line="225" w:lineRule="exact"/>
        <w:textAlignment w:val="baseline"/>
        <w:rPr>
          <w:spacing w:val="-1"/>
        </w:rPr>
      </w:pPr>
      <w:r>
        <w:rPr>
          <w:noProof/>
        </w:rPr>
        <mc:AlternateContent>
          <mc:Choice Requires="wps">
            <w:drawing>
              <wp:anchor distT="0" distB="0" distL="0" distR="0" simplePos="0" relativeHeight="251658240" behindDoc="0" locked="0" layoutInCell="0" allowOverlap="1" wp14:anchorId="1C61A696" wp14:editId="7A9DE743">
                <wp:simplePos x="0" y="0"/>
                <wp:positionH relativeFrom="page">
                  <wp:posOffset>5358130</wp:posOffset>
                </wp:positionH>
                <wp:positionV relativeFrom="page">
                  <wp:posOffset>10071735</wp:posOffset>
                </wp:positionV>
                <wp:extent cx="1122045" cy="181610"/>
                <wp:effectExtent l="0" t="0" r="0" b="0"/>
                <wp:wrapSquare wrapText="bothSides"/>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C3A45"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1A696" id="_x0000_t202" coordsize="21600,21600" o:spt="202" path="m,l,21600r21600,l21600,xe">
                <v:stroke joinstyle="miter"/>
                <v:path gradientshapeok="t" o:connecttype="rect"/>
              </v:shapetype>
              <v:shape id="Text Box 2" o:spid="_x0000_s1026" type="#_x0000_t202" style="position:absolute;margin-left:421.9pt;margin-top:793.05pt;width:88.35pt;height:14.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" o:allowincell="f" stroked="f">
                <v:fill opacity="0"/>
                <v:textbox inset="0,0,0,0">
                  <w:txbxContent>
                    <w:p w14:paraId="292C3A45"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1"/>
        </w:rPr>
        <w:t>CUSC v1.17</w:t>
      </w:r>
    </w:p>
    <w:p w14:paraId="7DAE00A7" w14:textId="77777777" w:rsidR="003C6A81" w:rsidRDefault="003C6A81">
      <w:pPr>
        <w:kinsoku w:val="0"/>
        <w:overflowPunct w:val="0"/>
        <w:autoSpaceDE/>
        <w:autoSpaceDN/>
        <w:adjustRightInd/>
        <w:spacing w:before="479" w:line="321" w:lineRule="exact"/>
        <w:ind w:left="3024"/>
        <w:textAlignment w:val="baseline"/>
        <w:rPr>
          <w:b/>
          <w:bCs/>
          <w:sz w:val="28"/>
          <w:szCs w:val="28"/>
          <w:u w:val="single"/>
        </w:rPr>
      </w:pPr>
      <w:r>
        <w:rPr>
          <w:b/>
          <w:bCs/>
          <w:sz w:val="28"/>
          <w:szCs w:val="28"/>
          <w:u w:val="single"/>
        </w:rPr>
        <w:t>CUSC - EXHIBIT B</w:t>
      </w:r>
    </w:p>
    <w:p w14:paraId="175C11E3" w14:textId="77777777" w:rsidR="003C6A81" w:rsidRDefault="003C6A81">
      <w:pPr>
        <w:kinsoku w:val="0"/>
        <w:overflowPunct w:val="0"/>
        <w:autoSpaceDE/>
        <w:autoSpaceDN/>
        <w:adjustRightInd/>
        <w:spacing w:before="861" w:line="397" w:lineRule="exact"/>
        <w:ind w:left="2520" w:right="576" w:hanging="1080"/>
        <w:textAlignment w:val="baseline"/>
        <w:rPr>
          <w:b/>
          <w:bCs/>
          <w:sz w:val="24"/>
          <w:szCs w:val="24"/>
        </w:rPr>
      </w:pPr>
      <w:r>
        <w:rPr>
          <w:b/>
          <w:bCs/>
          <w:sz w:val="24"/>
          <w:szCs w:val="24"/>
        </w:rPr>
        <w:t>THE CONNECTION AND USE OF SYSTEM CODE CONNECTION APPLICATION</w:t>
      </w:r>
    </w:p>
    <w:p w14:paraId="4226F7D3" w14:textId="77777777" w:rsidR="003C6A81" w:rsidRDefault="003C6A81">
      <w:pPr>
        <w:kinsoku w:val="0"/>
        <w:overflowPunct w:val="0"/>
        <w:autoSpaceDE/>
        <w:autoSpaceDN/>
        <w:adjustRightInd/>
        <w:spacing w:before="1239" w:line="397" w:lineRule="exact"/>
        <w:ind w:left="864"/>
        <w:jc w:val="center"/>
        <w:textAlignment w:val="baseline"/>
        <w:rPr>
          <w:b/>
          <w:bCs/>
          <w:spacing w:val="-1"/>
          <w:sz w:val="24"/>
          <w:szCs w:val="24"/>
        </w:rPr>
      </w:pPr>
      <w:r>
        <w:rPr>
          <w:b/>
          <w:bCs/>
          <w:spacing w:val="-1"/>
          <w:sz w:val="24"/>
          <w:szCs w:val="24"/>
        </w:rPr>
        <w:t>DIRECTLY CONNECTED POWER STATION</w:t>
      </w:r>
      <w:r>
        <w:rPr>
          <w:b/>
          <w:bCs/>
          <w:spacing w:val="-1"/>
          <w:sz w:val="24"/>
          <w:szCs w:val="24"/>
        </w:rPr>
        <w:br/>
      </w:r>
      <w:proofErr w:type="gramStart"/>
      <w:r>
        <w:rPr>
          <w:b/>
          <w:bCs/>
          <w:spacing w:val="-1"/>
          <w:sz w:val="24"/>
          <w:szCs w:val="24"/>
        </w:rPr>
        <w:t>NON EMBEDDED</w:t>
      </w:r>
      <w:proofErr w:type="gramEnd"/>
      <w:r>
        <w:rPr>
          <w:b/>
          <w:bCs/>
          <w:spacing w:val="-1"/>
          <w:sz w:val="24"/>
          <w:szCs w:val="24"/>
        </w:rPr>
        <w:t xml:space="preserve"> CUSTOMER</w:t>
      </w:r>
      <w:r>
        <w:rPr>
          <w:b/>
          <w:bCs/>
          <w:spacing w:val="-1"/>
          <w:sz w:val="24"/>
          <w:szCs w:val="24"/>
        </w:rPr>
        <w:br/>
        <w:t>DISTRIBUTION SYSTEM DIRECTLY CONNECTED TO THE</w:t>
      </w:r>
      <w:r>
        <w:rPr>
          <w:b/>
          <w:bCs/>
          <w:spacing w:val="-1"/>
          <w:sz w:val="24"/>
          <w:szCs w:val="24"/>
        </w:rPr>
        <w:br/>
        <w:t>NATIONAL ELECTRICITY TRANSMISSION SYSTEM</w:t>
      </w:r>
    </w:p>
    <w:p w14:paraId="6BFE22A1" w14:textId="77777777" w:rsidR="003C6A81" w:rsidRDefault="003C6A81">
      <w:pPr>
        <w:widowControl/>
        <w:rPr>
          <w:sz w:val="24"/>
          <w:szCs w:val="24"/>
        </w:rPr>
        <w:sectPr w:rsidR="003C6A81">
          <w:pgSz w:w="11909" w:h="16843"/>
          <w:pgMar w:top="720" w:right="2600" w:bottom="586" w:left="1709" w:header="720" w:footer="720" w:gutter="0"/>
          <w:cols w:space="720"/>
          <w:noEndnote/>
        </w:sectPr>
      </w:pPr>
    </w:p>
    <w:p w14:paraId="0F83778C" w14:textId="7AE72A73" w:rsidR="003C6A81" w:rsidRDefault="00A51660">
      <w:pPr>
        <w:kinsoku w:val="0"/>
        <w:overflowPunct w:val="0"/>
        <w:autoSpaceDE/>
        <w:autoSpaceDN/>
        <w:adjustRightInd/>
        <w:spacing w:before="8" w:line="225" w:lineRule="exact"/>
        <w:textAlignment w:val="baseline"/>
        <w:rPr>
          <w:spacing w:val="-1"/>
        </w:rPr>
      </w:pPr>
      <w:r>
        <w:rPr>
          <w:noProof/>
        </w:rPr>
        <w:lastRenderedPageBreak/>
        <mc:AlternateContent>
          <mc:Choice Requires="wps">
            <w:drawing>
              <wp:anchor distT="0" distB="0" distL="0" distR="0" simplePos="0" relativeHeight="251658241" behindDoc="0" locked="0" layoutInCell="0" allowOverlap="1" wp14:anchorId="694093A5" wp14:editId="636D807D">
                <wp:simplePos x="0" y="0"/>
                <wp:positionH relativeFrom="page">
                  <wp:posOffset>5358130</wp:posOffset>
                </wp:positionH>
                <wp:positionV relativeFrom="page">
                  <wp:posOffset>10071735</wp:posOffset>
                </wp:positionV>
                <wp:extent cx="1122045" cy="181610"/>
                <wp:effectExtent l="0" t="0" r="0" b="0"/>
                <wp:wrapSquare wrapText="bothSides"/>
                <wp:docPr id="8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E2F47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093A5" id="Text Box 3" o:spid="_x0000_s1027" type="#_x0000_t202" style="position:absolute;margin-left:421.9pt;margin-top:793.05pt;width:88.35pt;height:14.3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" o:allowincell="f" stroked="f">
                <v:fill opacity="0"/>
                <v:textbox inset="0,0,0,0">
                  <w:txbxContent>
                    <w:p w14:paraId="23E2F47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1"/>
        </w:rPr>
        <w:t>CUSC v1.17</w:t>
      </w:r>
    </w:p>
    <w:p w14:paraId="418DEF7B" w14:textId="77777777" w:rsidR="003C6A81" w:rsidRDefault="003C6A81">
      <w:pPr>
        <w:kinsoku w:val="0"/>
        <w:overflowPunct w:val="0"/>
        <w:autoSpaceDE/>
        <w:autoSpaceDN/>
        <w:adjustRightInd/>
        <w:spacing w:before="468" w:line="278" w:lineRule="exact"/>
        <w:ind w:right="144"/>
        <w:jc w:val="both"/>
        <w:textAlignment w:val="baseline"/>
        <w:rPr>
          <w:b/>
          <w:bCs/>
          <w:sz w:val="24"/>
          <w:szCs w:val="24"/>
        </w:rPr>
      </w:pPr>
      <w:r>
        <w:rPr>
          <w:b/>
          <w:bCs/>
          <w:sz w:val="24"/>
          <w:szCs w:val="24"/>
        </w:rPr>
        <w:t>PLEASE STUDY THE FOLLOWING NOTES BEFORE COMPLETING AND SIGNING THE APPLICATION FORM.</w:t>
      </w:r>
    </w:p>
    <w:p w14:paraId="7D290F4E" w14:textId="77777777" w:rsidR="003C6A81" w:rsidRDefault="003C6A81">
      <w:pPr>
        <w:kinsoku w:val="0"/>
        <w:overflowPunct w:val="0"/>
        <w:autoSpaceDE/>
        <w:autoSpaceDN/>
        <w:adjustRightInd/>
        <w:spacing w:before="285" w:line="275" w:lineRule="exact"/>
        <w:ind w:left="576" w:right="144"/>
        <w:jc w:val="both"/>
        <w:textAlignment w:val="baseline"/>
        <w:rPr>
          <w:rFonts w:ascii="Arial" w:hAnsi="Arial" w:cs="Arial"/>
          <w:spacing w:val="-1"/>
          <w:sz w:val="24"/>
          <w:szCs w:val="24"/>
        </w:rPr>
      </w:pPr>
      <w:r>
        <w:rPr>
          <w:rFonts w:ascii="Arial" w:hAnsi="Arial" w:cs="Arial"/>
          <w:spacing w:val="-1"/>
          <w:sz w:val="24"/>
          <w:szCs w:val="24"/>
        </w:rPr>
        <w:t xml:space="preserve">Please note that certain terms used in the application form are defined in the Interpretation and Definitions (contained in Section 11 to the </w:t>
      </w:r>
      <w:r>
        <w:rPr>
          <w:rFonts w:ascii="Arial" w:hAnsi="Arial" w:cs="Arial"/>
          <w:b/>
          <w:bCs/>
          <w:spacing w:val="-1"/>
          <w:sz w:val="24"/>
          <w:szCs w:val="24"/>
        </w:rPr>
        <w:t>CUSC</w:t>
      </w:r>
      <w:r>
        <w:rPr>
          <w:rFonts w:ascii="Arial" w:hAnsi="Arial" w:cs="Arial"/>
          <w:spacing w:val="-1"/>
          <w:sz w:val="24"/>
          <w:szCs w:val="24"/>
        </w:rPr>
        <w:t xml:space="preserve">) and when this occurs the expressions have capital letters at the beginning of each word and are in bold. If the </w:t>
      </w:r>
      <w:r>
        <w:rPr>
          <w:rFonts w:ascii="Arial" w:hAnsi="Arial" w:cs="Arial"/>
          <w:b/>
          <w:bCs/>
          <w:spacing w:val="-1"/>
          <w:sz w:val="24"/>
          <w:szCs w:val="24"/>
        </w:rPr>
        <w:t xml:space="preserve">Applicant </w:t>
      </w:r>
      <w:r>
        <w:rPr>
          <w:rFonts w:ascii="Arial" w:hAnsi="Arial" w:cs="Arial"/>
          <w:spacing w:val="-1"/>
          <w:sz w:val="24"/>
          <w:szCs w:val="24"/>
        </w:rPr>
        <w:t xml:space="preserve">has any queries regarding this application or any related </w:t>
      </w:r>
      <w:proofErr w:type="gramStart"/>
      <w:r>
        <w:rPr>
          <w:rFonts w:ascii="Arial" w:hAnsi="Arial" w:cs="Arial"/>
          <w:spacing w:val="-1"/>
          <w:sz w:val="24"/>
          <w:szCs w:val="24"/>
        </w:rPr>
        <w:t>matters</w:t>
      </w:r>
      <w:proofErr w:type="gramEnd"/>
      <w:r>
        <w:rPr>
          <w:rFonts w:ascii="Arial" w:hAnsi="Arial" w:cs="Arial"/>
          <w:spacing w:val="-1"/>
          <w:sz w:val="24"/>
          <w:szCs w:val="24"/>
        </w:rPr>
        <w:t xml:space="preserve"> then the </w:t>
      </w:r>
      <w:r>
        <w:rPr>
          <w:rFonts w:ascii="Arial" w:hAnsi="Arial" w:cs="Arial"/>
          <w:b/>
          <w:bCs/>
          <w:spacing w:val="-1"/>
          <w:sz w:val="24"/>
          <w:szCs w:val="24"/>
        </w:rPr>
        <w:t xml:space="preserve">Applicant </w:t>
      </w:r>
      <w:r>
        <w:rPr>
          <w:rFonts w:ascii="Arial" w:hAnsi="Arial" w:cs="Arial"/>
          <w:spacing w:val="-1"/>
          <w:sz w:val="24"/>
          <w:szCs w:val="24"/>
        </w:rPr>
        <w:t xml:space="preserve">is recommended to contact </w:t>
      </w:r>
      <w:r>
        <w:rPr>
          <w:rFonts w:ascii="Arial" w:hAnsi="Arial" w:cs="Arial"/>
          <w:b/>
          <w:bCs/>
          <w:spacing w:val="-1"/>
          <w:sz w:val="24"/>
          <w:szCs w:val="24"/>
        </w:rPr>
        <w:t xml:space="preserve">The Company </w:t>
      </w:r>
      <w:r>
        <w:rPr>
          <w:rFonts w:ascii="Arial" w:hAnsi="Arial" w:cs="Arial"/>
          <w:spacing w:val="-1"/>
          <w:sz w:val="24"/>
          <w:szCs w:val="24"/>
        </w:rPr>
        <w:t>where our staff will be pleased to help.</w:t>
      </w:r>
    </w:p>
    <w:p w14:paraId="2B3D2A6F" w14:textId="77777777" w:rsidR="003C6A81" w:rsidRDefault="003C6A81">
      <w:pPr>
        <w:numPr>
          <w:ilvl w:val="0"/>
          <w:numId w:val="1"/>
        </w:numPr>
        <w:kinsoku w:val="0"/>
        <w:overflowPunct w:val="0"/>
        <w:autoSpaceDE/>
        <w:autoSpaceDN/>
        <w:adjustRightInd/>
        <w:spacing w:before="260" w:line="281" w:lineRule="exact"/>
        <w:ind w:right="144"/>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 xml:space="preserve">requires the information requested in this application form for the purpose of preparing an </w:t>
      </w:r>
      <w:r>
        <w:rPr>
          <w:rFonts w:ascii="Arial" w:hAnsi="Arial" w:cs="Arial"/>
          <w:b/>
          <w:bCs/>
          <w:sz w:val="24"/>
          <w:szCs w:val="24"/>
        </w:rPr>
        <w:t xml:space="preserve">Offer </w:t>
      </w:r>
      <w:r>
        <w:rPr>
          <w:rFonts w:ascii="Arial" w:hAnsi="Arial" w:cs="Arial"/>
          <w:sz w:val="24"/>
          <w:szCs w:val="24"/>
        </w:rPr>
        <w:t xml:space="preserve">(the </w:t>
      </w:r>
      <w:r>
        <w:rPr>
          <w:rFonts w:ascii="Arial" w:hAnsi="Arial" w:cs="Arial"/>
          <w:b/>
          <w:bCs/>
          <w:sz w:val="24"/>
          <w:szCs w:val="24"/>
        </w:rPr>
        <w:t>“Offer”</w:t>
      </w:r>
      <w:r>
        <w:rPr>
          <w:rFonts w:ascii="Arial" w:hAnsi="Arial" w:cs="Arial"/>
          <w:sz w:val="24"/>
          <w:szCs w:val="24"/>
        </w:rPr>
        <w:t xml:space="preserve">) to enter into an agreement for connection to and in the case of a directly connected power station, use of the </w:t>
      </w:r>
      <w:r>
        <w:rPr>
          <w:rFonts w:ascii="Arial" w:hAnsi="Arial" w:cs="Arial"/>
          <w:b/>
          <w:bCs/>
          <w:sz w:val="24"/>
          <w:szCs w:val="24"/>
        </w:rPr>
        <w:t>National Electricity Transmission System</w:t>
      </w:r>
      <w:r>
        <w:rPr>
          <w:rFonts w:ascii="Arial" w:hAnsi="Arial" w:cs="Arial"/>
          <w:sz w:val="24"/>
          <w:szCs w:val="24"/>
        </w:rPr>
        <w:t xml:space="preserve">. It is essential that the </w:t>
      </w:r>
      <w:r>
        <w:rPr>
          <w:rFonts w:ascii="Arial" w:hAnsi="Arial" w:cs="Arial"/>
          <w:b/>
          <w:bCs/>
          <w:sz w:val="24"/>
          <w:szCs w:val="24"/>
        </w:rPr>
        <w:t xml:space="preserve">Applicant </w:t>
      </w:r>
      <w:r>
        <w:rPr>
          <w:rFonts w:ascii="Arial" w:hAnsi="Arial" w:cs="Arial"/>
          <w:sz w:val="24"/>
          <w:szCs w:val="24"/>
        </w:rPr>
        <w:t>supplies all information requested in the application form and that every effort should be made to ensure that such information is accurate.</w:t>
      </w:r>
    </w:p>
    <w:p w14:paraId="6491AAFB" w14:textId="77777777" w:rsidR="003C6A81" w:rsidRDefault="003C6A81">
      <w:pPr>
        <w:numPr>
          <w:ilvl w:val="0"/>
          <w:numId w:val="2"/>
        </w:numPr>
        <w:kinsoku w:val="0"/>
        <w:overflowPunct w:val="0"/>
        <w:autoSpaceDE/>
        <w:autoSpaceDN/>
        <w:adjustRightInd/>
        <w:spacing w:before="252" w:line="281" w:lineRule="exact"/>
        <w:ind w:right="144"/>
        <w:jc w:val="both"/>
        <w:textAlignment w:val="baseline"/>
        <w:rPr>
          <w:rFonts w:ascii="Arial" w:hAnsi="Arial" w:cs="Arial"/>
          <w:sz w:val="24"/>
          <w:szCs w:val="24"/>
        </w:rPr>
      </w:pPr>
      <w:r>
        <w:rPr>
          <w:rFonts w:ascii="Arial" w:hAnsi="Arial" w:cs="Arial"/>
          <w:sz w:val="24"/>
          <w:szCs w:val="24"/>
        </w:rPr>
        <w:t xml:space="preserve">Where </w:t>
      </w:r>
      <w:r>
        <w:rPr>
          <w:rFonts w:ascii="Arial" w:hAnsi="Arial" w:cs="Arial"/>
          <w:b/>
          <w:bCs/>
          <w:sz w:val="24"/>
          <w:szCs w:val="24"/>
        </w:rPr>
        <w:t xml:space="preserve">The Company </w:t>
      </w:r>
      <w:r>
        <w:rPr>
          <w:rFonts w:ascii="Arial" w:hAnsi="Arial" w:cs="Arial"/>
          <w:sz w:val="24"/>
          <w:szCs w:val="24"/>
        </w:rPr>
        <w:t xml:space="preserve">considers that any information provided by the </w:t>
      </w:r>
      <w:r>
        <w:rPr>
          <w:rFonts w:ascii="Arial" w:hAnsi="Arial" w:cs="Arial"/>
          <w:b/>
          <w:bCs/>
          <w:sz w:val="24"/>
          <w:szCs w:val="24"/>
        </w:rPr>
        <w:t xml:space="preserve">Applicant </w:t>
      </w:r>
      <w:r>
        <w:rPr>
          <w:rFonts w:ascii="Arial" w:hAnsi="Arial" w:cs="Arial"/>
          <w:sz w:val="24"/>
          <w:szCs w:val="24"/>
        </w:rPr>
        <w:t xml:space="preserve">is incomplete or unclear, or further information is required, the </w:t>
      </w:r>
      <w:r>
        <w:rPr>
          <w:rFonts w:ascii="Arial" w:hAnsi="Arial" w:cs="Arial"/>
          <w:b/>
          <w:bCs/>
          <w:sz w:val="24"/>
          <w:szCs w:val="24"/>
        </w:rPr>
        <w:t xml:space="preserve">Applicant </w:t>
      </w:r>
      <w:r>
        <w:rPr>
          <w:rFonts w:ascii="Arial" w:hAnsi="Arial" w:cs="Arial"/>
          <w:sz w:val="24"/>
          <w:szCs w:val="24"/>
        </w:rPr>
        <w:t xml:space="preserve">will be requested to provide further information or clarification. The provision/clarification of this information may impact on </w:t>
      </w:r>
      <w:r>
        <w:rPr>
          <w:rFonts w:ascii="Arial" w:hAnsi="Arial" w:cs="Arial"/>
          <w:b/>
          <w:bCs/>
          <w:sz w:val="24"/>
          <w:szCs w:val="24"/>
        </w:rPr>
        <w:t xml:space="preserve">The Company’s </w:t>
      </w:r>
      <w:r>
        <w:rPr>
          <w:rFonts w:ascii="Arial" w:hAnsi="Arial" w:cs="Arial"/>
          <w:sz w:val="24"/>
          <w:szCs w:val="24"/>
        </w:rPr>
        <w:t xml:space="preserve">ability to commence preparation of an </w:t>
      </w:r>
      <w:r>
        <w:rPr>
          <w:rFonts w:ascii="Arial" w:hAnsi="Arial" w:cs="Arial"/>
          <w:b/>
          <w:bCs/>
          <w:sz w:val="24"/>
          <w:szCs w:val="24"/>
        </w:rPr>
        <w:t>Offer</w:t>
      </w:r>
      <w:r>
        <w:rPr>
          <w:rFonts w:ascii="Arial" w:hAnsi="Arial" w:cs="Arial"/>
          <w:sz w:val="24"/>
          <w:szCs w:val="24"/>
        </w:rPr>
        <w:t>.</w:t>
      </w:r>
    </w:p>
    <w:p w14:paraId="4359440A" w14:textId="77777777" w:rsidR="003C6A81" w:rsidRDefault="003C6A81">
      <w:pPr>
        <w:numPr>
          <w:ilvl w:val="0"/>
          <w:numId w:val="3"/>
        </w:numPr>
        <w:kinsoku w:val="0"/>
        <w:overflowPunct w:val="0"/>
        <w:autoSpaceDE/>
        <w:autoSpaceDN/>
        <w:adjustRightInd/>
        <w:spacing w:before="230" w:line="281" w:lineRule="exact"/>
        <w:ind w:right="144"/>
        <w:jc w:val="both"/>
        <w:textAlignment w:val="baseline"/>
        <w:rPr>
          <w:rFonts w:ascii="Arial" w:hAnsi="Arial" w:cs="Arial"/>
          <w:sz w:val="24"/>
          <w:szCs w:val="24"/>
        </w:rPr>
      </w:pPr>
      <w:r>
        <w:rPr>
          <w:rFonts w:ascii="Arial" w:hAnsi="Arial" w:cs="Arial"/>
          <w:sz w:val="24"/>
          <w:szCs w:val="24"/>
        </w:rPr>
        <w:t xml:space="preserve">Should there be any change in the information provided by the </w:t>
      </w:r>
      <w:r>
        <w:rPr>
          <w:rFonts w:ascii="Arial" w:hAnsi="Arial" w:cs="Arial"/>
          <w:b/>
          <w:bCs/>
          <w:sz w:val="24"/>
          <w:szCs w:val="24"/>
        </w:rPr>
        <w:t xml:space="preserve">Applicant </w:t>
      </w:r>
      <w:r>
        <w:rPr>
          <w:rFonts w:ascii="Arial" w:hAnsi="Arial" w:cs="Arial"/>
          <w:sz w:val="24"/>
          <w:szCs w:val="24"/>
        </w:rPr>
        <w:t xml:space="preserve">then the </w:t>
      </w:r>
      <w:r>
        <w:rPr>
          <w:rFonts w:ascii="Arial" w:hAnsi="Arial" w:cs="Arial"/>
          <w:b/>
          <w:bCs/>
          <w:sz w:val="24"/>
          <w:szCs w:val="24"/>
        </w:rPr>
        <w:t xml:space="preserve">Applicant </w:t>
      </w:r>
      <w:r>
        <w:rPr>
          <w:rFonts w:ascii="Arial" w:hAnsi="Arial" w:cs="Arial"/>
          <w:sz w:val="24"/>
          <w:szCs w:val="24"/>
        </w:rPr>
        <w:t xml:space="preserve">should immediately inform </w:t>
      </w:r>
      <w:r>
        <w:rPr>
          <w:rFonts w:ascii="Arial" w:hAnsi="Arial" w:cs="Arial"/>
          <w:b/>
          <w:bCs/>
          <w:sz w:val="24"/>
          <w:szCs w:val="24"/>
        </w:rPr>
        <w:t xml:space="preserve">The Company </w:t>
      </w:r>
      <w:r>
        <w:rPr>
          <w:rFonts w:ascii="Arial" w:hAnsi="Arial" w:cs="Arial"/>
          <w:sz w:val="24"/>
          <w:szCs w:val="24"/>
        </w:rPr>
        <w:t xml:space="preserve">of such a change. Where this is a change in the information provided for Sections B to D then the </w:t>
      </w:r>
      <w:r>
        <w:rPr>
          <w:rFonts w:ascii="Arial" w:hAnsi="Arial" w:cs="Arial"/>
          <w:b/>
          <w:bCs/>
          <w:sz w:val="24"/>
          <w:szCs w:val="24"/>
        </w:rPr>
        <w:t xml:space="preserve">Applicant </w:t>
      </w:r>
      <w:r>
        <w:rPr>
          <w:rFonts w:ascii="Arial" w:hAnsi="Arial" w:cs="Arial"/>
          <w:sz w:val="24"/>
          <w:szCs w:val="24"/>
        </w:rPr>
        <w:t xml:space="preserve">should contact </w:t>
      </w:r>
      <w:r>
        <w:rPr>
          <w:rFonts w:ascii="Arial" w:hAnsi="Arial" w:cs="Arial"/>
          <w:b/>
          <w:bCs/>
          <w:sz w:val="24"/>
          <w:szCs w:val="24"/>
        </w:rPr>
        <w:t xml:space="preserve">The Company </w:t>
      </w:r>
      <w:r>
        <w:rPr>
          <w:rFonts w:ascii="Arial" w:hAnsi="Arial" w:cs="Arial"/>
          <w:sz w:val="24"/>
          <w:szCs w:val="24"/>
        </w:rPr>
        <w:t xml:space="preserve">to see if such a change can be accommodated as it is unlikely that material changes could be accommodated. If </w:t>
      </w:r>
      <w:r>
        <w:rPr>
          <w:rFonts w:ascii="Arial" w:hAnsi="Arial" w:cs="Arial"/>
          <w:b/>
          <w:bCs/>
          <w:sz w:val="24"/>
          <w:szCs w:val="24"/>
        </w:rPr>
        <w:t xml:space="preserve">The Company </w:t>
      </w:r>
      <w:r>
        <w:rPr>
          <w:rFonts w:ascii="Arial" w:hAnsi="Arial" w:cs="Arial"/>
          <w:sz w:val="24"/>
          <w:szCs w:val="24"/>
        </w:rPr>
        <w:t xml:space="preserve">cannot accommodate such a change bearing in mind the timescales within which the </w:t>
      </w:r>
      <w:r>
        <w:rPr>
          <w:rFonts w:ascii="Arial" w:hAnsi="Arial" w:cs="Arial"/>
          <w:b/>
          <w:bCs/>
          <w:sz w:val="24"/>
          <w:szCs w:val="24"/>
        </w:rPr>
        <w:t xml:space="preserve">Offer </w:t>
      </w:r>
      <w:r>
        <w:rPr>
          <w:rFonts w:ascii="Arial" w:hAnsi="Arial" w:cs="Arial"/>
          <w:sz w:val="24"/>
          <w:szCs w:val="24"/>
        </w:rPr>
        <w:t xml:space="preserve">must be </w:t>
      </w:r>
      <w:proofErr w:type="gramStart"/>
      <w:r>
        <w:rPr>
          <w:rFonts w:ascii="Arial" w:hAnsi="Arial" w:cs="Arial"/>
          <w:sz w:val="24"/>
          <w:szCs w:val="24"/>
        </w:rPr>
        <w:t>made</w:t>
      </w:r>
      <w:proofErr w:type="gramEnd"/>
      <w:r>
        <w:rPr>
          <w:rFonts w:ascii="Arial" w:hAnsi="Arial" w:cs="Arial"/>
          <w:sz w:val="24"/>
          <w:szCs w:val="24"/>
        </w:rPr>
        <w:t xml:space="preserve"> then the application will be processed on the original information although it is open to the </w:t>
      </w:r>
      <w:r>
        <w:rPr>
          <w:rFonts w:ascii="Arial" w:hAnsi="Arial" w:cs="Arial"/>
          <w:b/>
          <w:bCs/>
          <w:sz w:val="24"/>
          <w:szCs w:val="24"/>
        </w:rPr>
        <w:t xml:space="preserve">Applicant </w:t>
      </w:r>
      <w:r>
        <w:rPr>
          <w:rFonts w:ascii="Arial" w:hAnsi="Arial" w:cs="Arial"/>
          <w:sz w:val="24"/>
          <w:szCs w:val="24"/>
        </w:rPr>
        <w:t>to withdraw the application.</w:t>
      </w:r>
    </w:p>
    <w:p w14:paraId="5293F9D7" w14:textId="77777777" w:rsidR="003C6A81" w:rsidRDefault="003C6A81">
      <w:pPr>
        <w:numPr>
          <w:ilvl w:val="0"/>
          <w:numId w:val="4"/>
        </w:numPr>
        <w:kinsoku w:val="0"/>
        <w:overflowPunct w:val="0"/>
        <w:autoSpaceDE/>
        <w:autoSpaceDN/>
        <w:adjustRightInd/>
        <w:spacing w:before="283" w:line="288" w:lineRule="exact"/>
        <w:ind w:right="144"/>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shall charge the </w:t>
      </w:r>
      <w:r>
        <w:rPr>
          <w:rFonts w:ascii="Arial" w:hAnsi="Arial" w:cs="Arial"/>
          <w:b/>
          <w:bCs/>
          <w:sz w:val="24"/>
          <w:szCs w:val="24"/>
        </w:rPr>
        <w:t>Applicant</w:t>
      </w:r>
      <w:r>
        <w:rPr>
          <w:rFonts w:ascii="Arial" w:hAnsi="Arial" w:cs="Arial"/>
          <w:sz w:val="24"/>
          <w:szCs w:val="24"/>
        </w:rPr>
        <w:t xml:space="preserve">, and the </w:t>
      </w:r>
      <w:r>
        <w:rPr>
          <w:rFonts w:ascii="Arial" w:hAnsi="Arial" w:cs="Arial"/>
          <w:b/>
          <w:bCs/>
          <w:sz w:val="24"/>
          <w:szCs w:val="24"/>
        </w:rPr>
        <w:t xml:space="preserve">Applicant </w:t>
      </w:r>
      <w:r>
        <w:rPr>
          <w:rFonts w:ascii="Arial" w:hAnsi="Arial" w:cs="Arial"/>
          <w:sz w:val="24"/>
          <w:szCs w:val="24"/>
        </w:rPr>
        <w:t xml:space="preserve">shall pay to </w:t>
      </w:r>
      <w:r>
        <w:rPr>
          <w:rFonts w:ascii="Arial" w:hAnsi="Arial" w:cs="Arial"/>
          <w:b/>
          <w:bCs/>
          <w:sz w:val="26"/>
          <w:szCs w:val="26"/>
        </w:rPr>
        <w:t>The Company</w:t>
      </w:r>
      <w:r>
        <w:rPr>
          <w:rFonts w:ascii="Arial" w:hAnsi="Arial" w:cs="Arial"/>
          <w:sz w:val="24"/>
          <w:szCs w:val="24"/>
        </w:rPr>
        <w:t xml:space="preserve">, </w:t>
      </w:r>
      <w:r>
        <w:rPr>
          <w:rFonts w:ascii="Arial" w:hAnsi="Arial" w:cs="Arial"/>
          <w:b/>
          <w:bCs/>
          <w:sz w:val="26"/>
          <w:szCs w:val="26"/>
        </w:rPr>
        <w:t>The Company</w:t>
      </w:r>
      <w:r>
        <w:rPr>
          <w:rFonts w:ascii="Arial" w:hAnsi="Arial" w:cs="Arial"/>
          <w:b/>
          <w:bCs/>
          <w:sz w:val="24"/>
          <w:szCs w:val="24"/>
        </w:rPr>
        <w:t xml:space="preserve">’s </w:t>
      </w:r>
      <w:r>
        <w:rPr>
          <w:rFonts w:ascii="Arial" w:hAnsi="Arial" w:cs="Arial"/>
          <w:sz w:val="24"/>
          <w:szCs w:val="24"/>
        </w:rPr>
        <w:t xml:space="preserve">Engineering Charges in relation to the application. A fee will be charged by </w:t>
      </w:r>
      <w:r>
        <w:rPr>
          <w:rFonts w:ascii="Arial" w:hAnsi="Arial" w:cs="Arial"/>
          <w:b/>
          <w:bCs/>
          <w:sz w:val="26"/>
          <w:szCs w:val="26"/>
        </w:rPr>
        <w:t xml:space="preserve">The Company </w:t>
      </w:r>
      <w:r>
        <w:rPr>
          <w:rFonts w:ascii="Arial" w:hAnsi="Arial" w:cs="Arial"/>
          <w:sz w:val="24"/>
          <w:szCs w:val="24"/>
        </w:rPr>
        <w:t xml:space="preserve">in accordance with the </w:t>
      </w:r>
      <w:r>
        <w:rPr>
          <w:rFonts w:ascii="Arial" w:hAnsi="Arial" w:cs="Arial"/>
          <w:b/>
          <w:bCs/>
          <w:sz w:val="24"/>
          <w:szCs w:val="24"/>
        </w:rPr>
        <w:t>Charging Statements</w:t>
      </w:r>
      <w:r>
        <w:rPr>
          <w:rFonts w:ascii="Arial" w:hAnsi="Arial" w:cs="Arial"/>
          <w:sz w:val="24"/>
          <w:szCs w:val="24"/>
        </w:rPr>
        <w:t>. No application will be considered until such payment has been received.</w:t>
      </w:r>
    </w:p>
    <w:p w14:paraId="11E48E84" w14:textId="77777777" w:rsidR="003C6A81" w:rsidRDefault="003C6A81">
      <w:pPr>
        <w:numPr>
          <w:ilvl w:val="0"/>
          <w:numId w:val="3"/>
        </w:numPr>
        <w:kinsoku w:val="0"/>
        <w:overflowPunct w:val="0"/>
        <w:autoSpaceDE/>
        <w:autoSpaceDN/>
        <w:adjustRightInd/>
        <w:spacing w:before="258" w:line="294" w:lineRule="exact"/>
        <w:ind w:right="144"/>
        <w:jc w:val="both"/>
        <w:textAlignment w:val="baseline"/>
        <w:rPr>
          <w:rFonts w:ascii="Arial" w:hAnsi="Arial" w:cs="Arial"/>
          <w:sz w:val="24"/>
          <w:szCs w:val="24"/>
        </w:rPr>
      </w:pPr>
      <w:r>
        <w:rPr>
          <w:rFonts w:ascii="Arial" w:hAnsi="Arial" w:cs="Arial"/>
          <w:sz w:val="24"/>
          <w:szCs w:val="24"/>
        </w:rPr>
        <w:t xml:space="preserve">The effective date upon which the application is made shall be the later of the date when </w:t>
      </w:r>
      <w:r>
        <w:rPr>
          <w:rFonts w:ascii="Arial" w:hAnsi="Arial" w:cs="Arial"/>
          <w:b/>
          <w:bCs/>
          <w:sz w:val="26"/>
          <w:szCs w:val="26"/>
        </w:rPr>
        <w:t xml:space="preserve">The Company </w:t>
      </w:r>
      <w:r>
        <w:rPr>
          <w:rFonts w:ascii="Arial" w:hAnsi="Arial" w:cs="Arial"/>
          <w:sz w:val="24"/>
          <w:szCs w:val="24"/>
        </w:rPr>
        <w:t xml:space="preserve">has received the application fee pursuant to paragraph 4 above or the date when </w:t>
      </w:r>
      <w:r>
        <w:rPr>
          <w:rFonts w:ascii="Arial" w:hAnsi="Arial" w:cs="Arial"/>
          <w:b/>
          <w:bCs/>
          <w:sz w:val="26"/>
          <w:szCs w:val="26"/>
        </w:rPr>
        <w:t xml:space="preserve">The Company </w:t>
      </w:r>
      <w:r>
        <w:rPr>
          <w:rFonts w:ascii="Arial" w:hAnsi="Arial" w:cs="Arial"/>
          <w:sz w:val="24"/>
          <w:szCs w:val="24"/>
        </w:rPr>
        <w:t xml:space="preserve">is reasonably satisfied that the </w:t>
      </w:r>
      <w:r>
        <w:rPr>
          <w:rFonts w:ascii="Arial" w:hAnsi="Arial" w:cs="Arial"/>
          <w:b/>
          <w:bCs/>
          <w:sz w:val="24"/>
          <w:szCs w:val="24"/>
        </w:rPr>
        <w:t xml:space="preserve">Applicant </w:t>
      </w:r>
      <w:r>
        <w:rPr>
          <w:rFonts w:ascii="Arial" w:hAnsi="Arial" w:cs="Arial"/>
          <w:sz w:val="24"/>
          <w:szCs w:val="24"/>
        </w:rPr>
        <w:t xml:space="preserve">has completed Sections A-D. </w:t>
      </w:r>
      <w:r>
        <w:rPr>
          <w:rFonts w:ascii="Arial" w:hAnsi="Arial" w:cs="Arial"/>
          <w:b/>
          <w:bCs/>
          <w:sz w:val="26"/>
          <w:szCs w:val="26"/>
        </w:rPr>
        <w:t xml:space="preserve">The Company </w:t>
      </w:r>
      <w:r>
        <w:rPr>
          <w:rFonts w:ascii="Arial" w:hAnsi="Arial" w:cs="Arial"/>
          <w:sz w:val="24"/>
          <w:szCs w:val="24"/>
        </w:rPr>
        <w:t xml:space="preserve">shall notify the </w:t>
      </w:r>
      <w:r>
        <w:rPr>
          <w:rFonts w:ascii="Arial" w:hAnsi="Arial" w:cs="Arial"/>
          <w:b/>
          <w:bCs/>
          <w:sz w:val="24"/>
          <w:szCs w:val="24"/>
        </w:rPr>
        <w:t xml:space="preserve">Applicant </w:t>
      </w:r>
      <w:r>
        <w:rPr>
          <w:rFonts w:ascii="Arial" w:hAnsi="Arial" w:cs="Arial"/>
          <w:sz w:val="24"/>
          <w:szCs w:val="24"/>
        </w:rPr>
        <w:t>of such date.</w:t>
      </w:r>
    </w:p>
    <w:p w14:paraId="083C1687" w14:textId="77777777" w:rsidR="003C6A81" w:rsidRDefault="003C6A81">
      <w:pPr>
        <w:numPr>
          <w:ilvl w:val="0"/>
          <w:numId w:val="5"/>
        </w:numPr>
        <w:kinsoku w:val="0"/>
        <w:overflowPunct w:val="0"/>
        <w:autoSpaceDE/>
        <w:autoSpaceDN/>
        <w:adjustRightInd/>
        <w:spacing w:before="280" w:line="281" w:lineRule="exact"/>
        <w:ind w:right="144"/>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will make the </w:t>
      </w:r>
      <w:r>
        <w:rPr>
          <w:rFonts w:ascii="Arial" w:hAnsi="Arial" w:cs="Arial"/>
          <w:b/>
          <w:bCs/>
          <w:sz w:val="24"/>
          <w:szCs w:val="24"/>
        </w:rPr>
        <w:t xml:space="preserve">Offer </w:t>
      </w:r>
      <w:r>
        <w:rPr>
          <w:rFonts w:ascii="Arial" w:hAnsi="Arial" w:cs="Arial"/>
          <w:sz w:val="24"/>
          <w:szCs w:val="24"/>
        </w:rPr>
        <w:t xml:space="preserve">in accordance with the terms of Paragraphs 2.13, 6.9 (Modifications) and Paragraph 6.10 (New Connection Sites) of the </w:t>
      </w:r>
      <w:r>
        <w:rPr>
          <w:rFonts w:ascii="Arial" w:hAnsi="Arial" w:cs="Arial"/>
          <w:b/>
          <w:bCs/>
          <w:sz w:val="24"/>
          <w:szCs w:val="24"/>
        </w:rPr>
        <w:t xml:space="preserve">CUSC </w:t>
      </w:r>
      <w:r>
        <w:rPr>
          <w:rFonts w:ascii="Arial" w:hAnsi="Arial" w:cs="Arial"/>
          <w:sz w:val="24"/>
          <w:szCs w:val="24"/>
        </w:rPr>
        <w:t xml:space="preserve">and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w:t>
      </w:r>
    </w:p>
    <w:p w14:paraId="0438F1D8" w14:textId="77777777" w:rsidR="003C6A81" w:rsidRDefault="003C6A81">
      <w:pPr>
        <w:widowControl/>
        <w:rPr>
          <w:sz w:val="24"/>
          <w:szCs w:val="24"/>
        </w:rPr>
        <w:sectPr w:rsidR="003C6A81">
          <w:pgSz w:w="11909" w:h="16843"/>
          <w:pgMar w:top="720" w:right="1565" w:bottom="586" w:left="1704" w:header="720" w:footer="720" w:gutter="0"/>
          <w:cols w:space="720"/>
          <w:noEndnote/>
        </w:sectPr>
      </w:pPr>
    </w:p>
    <w:p w14:paraId="17A292CF" w14:textId="149E390D"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2" behindDoc="0" locked="0" layoutInCell="0" allowOverlap="1" wp14:anchorId="6D6D01E5" wp14:editId="29F41A35">
                <wp:simplePos x="0" y="0"/>
                <wp:positionH relativeFrom="page">
                  <wp:posOffset>5358130</wp:posOffset>
                </wp:positionH>
                <wp:positionV relativeFrom="page">
                  <wp:posOffset>10071735</wp:posOffset>
                </wp:positionV>
                <wp:extent cx="1122045" cy="181610"/>
                <wp:effectExtent l="0" t="0" r="0" b="0"/>
                <wp:wrapSquare wrapText="bothSides"/>
                <wp:docPr id="7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0D308"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D01E5" id="Text Box 4" o:spid="_x0000_s1028" type="#_x0000_t202" style="position:absolute;left:0;text-align:left;margin-left:421.9pt;margin-top:793.05pt;width:88.35pt;height:14.3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Lb6R7T3AQAA3gMAAA4AAAAAAAAAAAAAAAAA&#10;LgIAAGRycy9lMm9Eb2MueG1sUEsBAi0AFAAGAAgAAAAhAEYFo9DhAAAADgEAAA8AAAAAAAAAAAAA&#10;AAAAUQQAAGRycy9kb3ducmV2LnhtbFBLBQYAAAAABAAEAPMAAABfBQAAAAA=&#10;" o:allowincell="f" stroked="f">
                <v:fill opacity="0"/>
                <v:textbox inset="0,0,0,0">
                  <w:txbxContent>
                    <w:p w14:paraId="6010D308"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52E6D089" w14:textId="77777777" w:rsidR="003C6A81" w:rsidRDefault="003C6A81">
      <w:pPr>
        <w:numPr>
          <w:ilvl w:val="0"/>
          <w:numId w:val="6"/>
        </w:numPr>
        <w:kinsoku w:val="0"/>
        <w:overflowPunct w:val="0"/>
        <w:autoSpaceDE/>
        <w:autoSpaceDN/>
        <w:adjustRightInd/>
        <w:spacing w:before="454" w:line="286" w:lineRule="exact"/>
        <w:ind w:right="72"/>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will make the </w:t>
      </w:r>
      <w:r>
        <w:rPr>
          <w:rFonts w:ascii="Arial" w:hAnsi="Arial" w:cs="Arial"/>
          <w:b/>
          <w:bCs/>
          <w:sz w:val="24"/>
          <w:szCs w:val="24"/>
        </w:rPr>
        <w:t xml:space="preserve">Offer </w:t>
      </w:r>
      <w:r>
        <w:rPr>
          <w:rFonts w:ascii="Arial" w:hAnsi="Arial" w:cs="Arial"/>
          <w:sz w:val="24"/>
          <w:szCs w:val="24"/>
        </w:rPr>
        <w:t xml:space="preserve">as soon as is reasonably practicable and, in any event, within three (3) months of the effective date of the application or such later period as the </w:t>
      </w:r>
      <w:r>
        <w:rPr>
          <w:rFonts w:ascii="Arial" w:hAnsi="Arial" w:cs="Arial"/>
          <w:b/>
          <w:bCs/>
          <w:sz w:val="24"/>
          <w:szCs w:val="24"/>
        </w:rPr>
        <w:t xml:space="preserve">Authority </w:t>
      </w:r>
      <w:r>
        <w:rPr>
          <w:rFonts w:ascii="Arial" w:hAnsi="Arial" w:cs="Arial"/>
          <w:sz w:val="24"/>
          <w:szCs w:val="24"/>
        </w:rPr>
        <w:t xml:space="preserve">may agree. The </w:t>
      </w:r>
      <w:r>
        <w:rPr>
          <w:rFonts w:ascii="Arial" w:hAnsi="Arial" w:cs="Arial"/>
          <w:b/>
          <w:bCs/>
          <w:sz w:val="24"/>
          <w:szCs w:val="24"/>
        </w:rPr>
        <w:t xml:space="preserve">Offer </w:t>
      </w:r>
      <w:r>
        <w:rPr>
          <w:rFonts w:ascii="Arial" w:hAnsi="Arial" w:cs="Arial"/>
          <w:sz w:val="24"/>
          <w:szCs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hAnsi="Arial" w:cs="Arial"/>
          <w:b/>
          <w:bCs/>
          <w:sz w:val="24"/>
          <w:szCs w:val="24"/>
        </w:rPr>
        <w:t xml:space="preserve">Applicant </w:t>
      </w:r>
      <w:r>
        <w:rPr>
          <w:rFonts w:ascii="Arial" w:hAnsi="Arial" w:cs="Arial"/>
          <w:sz w:val="24"/>
          <w:szCs w:val="24"/>
        </w:rPr>
        <w:t xml:space="preserve">shall indicate whether it wishes </w:t>
      </w:r>
      <w:r>
        <w:rPr>
          <w:rFonts w:ascii="Arial" w:hAnsi="Arial" w:cs="Arial"/>
          <w:b/>
          <w:bCs/>
          <w:sz w:val="26"/>
          <w:szCs w:val="26"/>
        </w:rPr>
        <w:t xml:space="preserve">The Company </w:t>
      </w:r>
      <w:r>
        <w:rPr>
          <w:rFonts w:ascii="Arial" w:hAnsi="Arial" w:cs="Arial"/>
          <w:sz w:val="24"/>
          <w:szCs w:val="24"/>
        </w:rPr>
        <w:t xml:space="preserve">to undertake the work necessary to proceed to make a revised </w:t>
      </w:r>
      <w:r>
        <w:rPr>
          <w:rFonts w:ascii="Arial" w:hAnsi="Arial" w:cs="Arial"/>
          <w:b/>
          <w:bCs/>
          <w:sz w:val="24"/>
          <w:szCs w:val="24"/>
        </w:rPr>
        <w:t xml:space="preserve">Offer </w:t>
      </w:r>
      <w:r>
        <w:rPr>
          <w:rFonts w:ascii="Arial" w:hAnsi="Arial" w:cs="Arial"/>
          <w:sz w:val="24"/>
          <w:szCs w:val="24"/>
        </w:rPr>
        <w:t xml:space="preserve">within the three (3) month period or, where relevant the timescale consented to by the </w:t>
      </w:r>
      <w:r>
        <w:rPr>
          <w:rFonts w:ascii="Arial" w:hAnsi="Arial" w:cs="Arial"/>
          <w:b/>
          <w:bCs/>
          <w:sz w:val="24"/>
          <w:szCs w:val="24"/>
        </w:rPr>
        <w:t>Authority</w:t>
      </w:r>
      <w:r>
        <w:rPr>
          <w:rFonts w:ascii="Arial" w:hAnsi="Arial" w:cs="Arial"/>
          <w:sz w:val="24"/>
          <w:szCs w:val="24"/>
        </w:rPr>
        <w:t xml:space="preserve">. To enable </w:t>
      </w:r>
      <w:r>
        <w:rPr>
          <w:rFonts w:ascii="Arial" w:hAnsi="Arial" w:cs="Arial"/>
          <w:b/>
          <w:bCs/>
          <w:sz w:val="26"/>
          <w:szCs w:val="26"/>
        </w:rPr>
        <w:t xml:space="preserve">The Company </w:t>
      </w:r>
      <w:r>
        <w:rPr>
          <w:rFonts w:ascii="Arial" w:hAnsi="Arial" w:cs="Arial"/>
          <w:sz w:val="24"/>
          <w:szCs w:val="24"/>
        </w:rPr>
        <w:t xml:space="preserve">to carry out any of the above mentioned necessary detailed system studies the </w:t>
      </w:r>
      <w:r>
        <w:rPr>
          <w:rFonts w:ascii="Arial" w:hAnsi="Arial" w:cs="Arial"/>
          <w:b/>
          <w:bCs/>
          <w:sz w:val="24"/>
          <w:szCs w:val="24"/>
        </w:rPr>
        <w:t xml:space="preserve">Applicant </w:t>
      </w:r>
      <w:r>
        <w:rPr>
          <w:rFonts w:ascii="Arial" w:hAnsi="Arial" w:cs="Arial"/>
          <w:sz w:val="24"/>
          <w:szCs w:val="24"/>
        </w:rPr>
        <w:t xml:space="preserve">may, at the request of </w:t>
      </w:r>
      <w:r>
        <w:rPr>
          <w:rFonts w:ascii="Arial" w:hAnsi="Arial" w:cs="Arial"/>
          <w:b/>
          <w:bCs/>
          <w:sz w:val="26"/>
          <w:szCs w:val="26"/>
        </w:rPr>
        <w:t>The Company</w:t>
      </w:r>
      <w:r>
        <w:rPr>
          <w:rFonts w:ascii="Arial" w:hAnsi="Arial" w:cs="Arial"/>
          <w:sz w:val="24"/>
          <w:szCs w:val="24"/>
        </w:rPr>
        <w:t xml:space="preserve">, be required to provide some or </w:t>
      </w:r>
      <w:proofErr w:type="gramStart"/>
      <w:r>
        <w:rPr>
          <w:rFonts w:ascii="Arial" w:hAnsi="Arial" w:cs="Arial"/>
          <w:sz w:val="24"/>
          <w:szCs w:val="24"/>
        </w:rPr>
        <w:t>all of</w:t>
      </w:r>
      <w:proofErr w:type="gramEnd"/>
      <w:r>
        <w:rPr>
          <w:rFonts w:ascii="Arial" w:hAnsi="Arial" w:cs="Arial"/>
          <w:sz w:val="24"/>
          <w:szCs w:val="24"/>
        </w:rPr>
        <w:t xml:space="preserve"> the </w:t>
      </w:r>
      <w:r>
        <w:rPr>
          <w:rFonts w:ascii="Arial" w:hAnsi="Arial" w:cs="Arial"/>
          <w:b/>
          <w:bCs/>
          <w:sz w:val="24"/>
          <w:szCs w:val="24"/>
        </w:rPr>
        <w:t xml:space="preserve">Detailed Planning Data </w:t>
      </w:r>
      <w:r>
        <w:rPr>
          <w:rFonts w:ascii="Arial" w:hAnsi="Arial" w:cs="Arial"/>
          <w:sz w:val="24"/>
          <w:szCs w:val="24"/>
        </w:rPr>
        <w:t xml:space="preserve">listed in Part 2 of the Appendix to the </w:t>
      </w:r>
      <w:r>
        <w:rPr>
          <w:rFonts w:ascii="Arial" w:hAnsi="Arial" w:cs="Arial"/>
          <w:b/>
          <w:bCs/>
          <w:sz w:val="24"/>
          <w:szCs w:val="24"/>
        </w:rPr>
        <w:t xml:space="preserve">Planning Code </w:t>
      </w:r>
      <w:r>
        <w:rPr>
          <w:rFonts w:ascii="Arial" w:hAnsi="Arial" w:cs="Arial"/>
          <w:sz w:val="24"/>
          <w:szCs w:val="24"/>
        </w:rPr>
        <w:t xml:space="preserve">which is part of the </w:t>
      </w:r>
      <w:r>
        <w:rPr>
          <w:rFonts w:ascii="Arial" w:hAnsi="Arial" w:cs="Arial"/>
          <w:b/>
          <w:bCs/>
          <w:sz w:val="24"/>
          <w:szCs w:val="24"/>
        </w:rPr>
        <w:t>Grid Code</w:t>
      </w:r>
      <w:r>
        <w:rPr>
          <w:rFonts w:ascii="Arial" w:hAnsi="Arial" w:cs="Arial"/>
          <w:sz w:val="24"/>
          <w:szCs w:val="24"/>
        </w:rPr>
        <w:t>.</w:t>
      </w:r>
    </w:p>
    <w:p w14:paraId="7BDB0097" w14:textId="77777777" w:rsidR="003C6A81" w:rsidRDefault="003C6A81">
      <w:pPr>
        <w:numPr>
          <w:ilvl w:val="0"/>
          <w:numId w:val="7"/>
        </w:numPr>
        <w:kinsoku w:val="0"/>
        <w:overflowPunct w:val="0"/>
        <w:autoSpaceDE/>
        <w:autoSpaceDN/>
        <w:adjustRightInd/>
        <w:spacing w:before="235" w:line="284" w:lineRule="exact"/>
        <w:ind w:right="72"/>
        <w:jc w:val="both"/>
        <w:textAlignment w:val="baseline"/>
        <w:rPr>
          <w:rFonts w:ascii="Arial" w:hAnsi="Arial" w:cs="Arial"/>
          <w:sz w:val="24"/>
          <w:szCs w:val="24"/>
        </w:rPr>
      </w:pPr>
      <w:proofErr w:type="gramStart"/>
      <w:r>
        <w:rPr>
          <w:rFonts w:ascii="Arial" w:hAnsi="Arial" w:cs="Arial"/>
          <w:sz w:val="24"/>
          <w:szCs w:val="24"/>
        </w:rPr>
        <w:t>In the course of</w:t>
      </w:r>
      <w:proofErr w:type="gramEnd"/>
      <w:r>
        <w:rPr>
          <w:rFonts w:ascii="Arial" w:hAnsi="Arial" w:cs="Arial"/>
          <w:sz w:val="24"/>
          <w:szCs w:val="24"/>
        </w:rPr>
        <w:t xml:space="preserve"> processing the application it may be necessary for </w:t>
      </w:r>
      <w:r>
        <w:rPr>
          <w:rFonts w:ascii="Arial" w:hAnsi="Arial" w:cs="Arial"/>
          <w:b/>
          <w:bCs/>
          <w:sz w:val="26"/>
          <w:szCs w:val="26"/>
        </w:rPr>
        <w:t xml:space="preserve">The Company </w:t>
      </w:r>
      <w:r>
        <w:rPr>
          <w:rFonts w:ascii="Arial" w:hAnsi="Arial" w:cs="Arial"/>
          <w:sz w:val="24"/>
          <w:szCs w:val="24"/>
        </w:rPr>
        <w:t xml:space="preserve">to consult the appropriate </w:t>
      </w:r>
      <w:r>
        <w:rPr>
          <w:rFonts w:ascii="Arial" w:hAnsi="Arial" w:cs="Arial"/>
          <w:b/>
          <w:bCs/>
          <w:sz w:val="24"/>
          <w:szCs w:val="24"/>
        </w:rPr>
        <w:t xml:space="preserve">Public Distribution System Operator(s) </w:t>
      </w:r>
      <w:r>
        <w:rPr>
          <w:rFonts w:ascii="Arial" w:hAnsi="Arial" w:cs="Arial"/>
          <w:sz w:val="24"/>
          <w:szCs w:val="24"/>
        </w:rPr>
        <w:t xml:space="preserve">on matters of technical compatibility of the </w:t>
      </w:r>
      <w:r>
        <w:rPr>
          <w:rFonts w:ascii="Arial" w:hAnsi="Arial" w:cs="Arial"/>
          <w:b/>
          <w:bCs/>
          <w:sz w:val="24"/>
          <w:szCs w:val="24"/>
        </w:rPr>
        <w:t xml:space="preserve">National Electricity Transmission System </w:t>
      </w:r>
      <w:r>
        <w:rPr>
          <w:rFonts w:ascii="Arial" w:hAnsi="Arial" w:cs="Arial"/>
          <w:sz w:val="24"/>
          <w:szCs w:val="24"/>
        </w:rPr>
        <w:t xml:space="preserve">with their </w:t>
      </w:r>
      <w:r>
        <w:rPr>
          <w:rFonts w:ascii="Arial" w:hAnsi="Arial" w:cs="Arial"/>
          <w:b/>
          <w:bCs/>
          <w:sz w:val="24"/>
          <w:szCs w:val="24"/>
        </w:rPr>
        <w:t xml:space="preserve">Distribution System(s) </w:t>
      </w:r>
      <w:r>
        <w:rPr>
          <w:rFonts w:ascii="Arial" w:hAnsi="Arial" w:cs="Arial"/>
          <w:sz w:val="24"/>
          <w:szCs w:val="24"/>
        </w:rPr>
        <w:t xml:space="preserve">or to consult the </w:t>
      </w:r>
      <w:r>
        <w:rPr>
          <w:rFonts w:ascii="Arial" w:hAnsi="Arial" w:cs="Arial"/>
          <w:b/>
          <w:bCs/>
          <w:sz w:val="24"/>
          <w:szCs w:val="24"/>
        </w:rPr>
        <w:t xml:space="preserve">Relevant Transmission Licensees </w:t>
      </w:r>
      <w:r>
        <w:rPr>
          <w:rFonts w:ascii="Arial" w:hAnsi="Arial" w:cs="Arial"/>
          <w:sz w:val="24"/>
          <w:szCs w:val="24"/>
        </w:rPr>
        <w:t xml:space="preserve">to establish the works required on the </w:t>
      </w:r>
      <w:r>
        <w:rPr>
          <w:rFonts w:ascii="Arial" w:hAnsi="Arial" w:cs="Arial"/>
          <w:b/>
          <w:bCs/>
          <w:sz w:val="24"/>
          <w:szCs w:val="24"/>
        </w:rPr>
        <w:t xml:space="preserve">National Electricity Transmission System </w:t>
      </w:r>
      <w:r>
        <w:rPr>
          <w:rFonts w:ascii="Arial" w:hAnsi="Arial" w:cs="Arial"/>
          <w:sz w:val="24"/>
          <w:szCs w:val="24"/>
        </w:rPr>
        <w:t xml:space="preserve">or to release information to </w:t>
      </w:r>
      <w:r>
        <w:rPr>
          <w:rFonts w:ascii="Arial" w:hAnsi="Arial" w:cs="Arial"/>
          <w:b/>
          <w:bCs/>
          <w:sz w:val="24"/>
          <w:szCs w:val="24"/>
        </w:rPr>
        <w:t xml:space="preserve">The Authority </w:t>
      </w:r>
      <w:r>
        <w:rPr>
          <w:rFonts w:ascii="Arial" w:hAnsi="Arial" w:cs="Arial"/>
          <w:sz w:val="24"/>
          <w:szCs w:val="24"/>
        </w:rPr>
        <w:t xml:space="preserve">in accordance with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 xml:space="preserve">. On grounds of commercial </w:t>
      </w:r>
      <w:proofErr w:type="gramStart"/>
      <w:r>
        <w:rPr>
          <w:rFonts w:ascii="Arial" w:hAnsi="Arial" w:cs="Arial"/>
          <w:sz w:val="24"/>
          <w:szCs w:val="24"/>
        </w:rPr>
        <w:t>confidentiality</w:t>
      </w:r>
      <w:proofErr w:type="gramEnd"/>
      <w:r>
        <w:rPr>
          <w:rFonts w:ascii="Arial" w:hAnsi="Arial" w:cs="Arial"/>
          <w:sz w:val="24"/>
          <w:szCs w:val="24"/>
        </w:rPr>
        <w:t xml:space="preserve"> </w:t>
      </w:r>
      <w:r>
        <w:rPr>
          <w:rFonts w:ascii="Arial" w:hAnsi="Arial" w:cs="Arial"/>
          <w:b/>
          <w:bCs/>
          <w:sz w:val="26"/>
          <w:szCs w:val="26"/>
        </w:rPr>
        <w:t xml:space="preserve">The Company </w:t>
      </w:r>
      <w:r>
        <w:rPr>
          <w:rFonts w:ascii="Arial" w:hAnsi="Arial" w:cs="Arial"/>
          <w:sz w:val="24"/>
          <w:szCs w:val="24"/>
        </w:rPr>
        <w:t xml:space="preserve">shall need </w:t>
      </w:r>
      <w:proofErr w:type="spellStart"/>
      <w:r>
        <w:rPr>
          <w:rFonts w:ascii="Arial" w:hAnsi="Arial" w:cs="Arial"/>
          <w:sz w:val="24"/>
          <w:szCs w:val="24"/>
        </w:rPr>
        <w:t>authorisation</w:t>
      </w:r>
      <w:proofErr w:type="spellEnd"/>
      <w:r>
        <w:rPr>
          <w:rFonts w:ascii="Arial" w:hAnsi="Arial" w:cs="Arial"/>
          <w:sz w:val="24"/>
          <w:szCs w:val="24"/>
        </w:rPr>
        <w:t xml:space="preserve"> for the release to the </w:t>
      </w:r>
      <w:r>
        <w:rPr>
          <w:rFonts w:ascii="Arial" w:hAnsi="Arial" w:cs="Arial"/>
          <w:b/>
          <w:bCs/>
          <w:sz w:val="24"/>
          <w:szCs w:val="24"/>
        </w:rPr>
        <w:t xml:space="preserve">Public Distribution System Operator(s) </w:t>
      </w:r>
      <w:r>
        <w:rPr>
          <w:rFonts w:ascii="Arial" w:hAnsi="Arial" w:cs="Arial"/>
          <w:sz w:val="24"/>
          <w:szCs w:val="24"/>
        </w:rPr>
        <w:t xml:space="preserve">or </w:t>
      </w:r>
      <w:r>
        <w:rPr>
          <w:rFonts w:ascii="Arial" w:hAnsi="Arial" w:cs="Arial"/>
          <w:b/>
          <w:bCs/>
          <w:sz w:val="24"/>
          <w:szCs w:val="24"/>
        </w:rPr>
        <w:t xml:space="preserve">Relevant Transmission Licensees </w:t>
      </w:r>
      <w:r>
        <w:rPr>
          <w:rFonts w:ascii="Arial" w:hAnsi="Arial" w:cs="Arial"/>
          <w:sz w:val="24"/>
          <w:szCs w:val="24"/>
        </w:rPr>
        <w:t xml:space="preserve">or </w:t>
      </w:r>
      <w:r>
        <w:rPr>
          <w:rFonts w:ascii="Arial" w:hAnsi="Arial" w:cs="Arial"/>
          <w:b/>
          <w:bCs/>
          <w:sz w:val="24"/>
          <w:szCs w:val="24"/>
        </w:rPr>
        <w:t xml:space="preserve">The Authority </w:t>
      </w:r>
      <w:r>
        <w:rPr>
          <w:rFonts w:ascii="Arial" w:hAnsi="Arial" w:cs="Arial"/>
          <w:sz w:val="24"/>
          <w:szCs w:val="24"/>
        </w:rPr>
        <w:t xml:space="preserve">of certain information contained in the application. Any costs incurred by </w:t>
      </w:r>
      <w:r>
        <w:rPr>
          <w:rFonts w:ascii="Arial" w:hAnsi="Arial" w:cs="Arial"/>
          <w:b/>
          <w:bCs/>
          <w:sz w:val="26"/>
          <w:szCs w:val="26"/>
        </w:rPr>
        <w:t xml:space="preserve">The Company </w:t>
      </w:r>
      <w:r>
        <w:rPr>
          <w:rFonts w:ascii="Arial" w:hAnsi="Arial" w:cs="Arial"/>
          <w:sz w:val="24"/>
          <w:szCs w:val="24"/>
        </w:rPr>
        <w:t xml:space="preserve">in consulting the </w:t>
      </w:r>
      <w:r>
        <w:rPr>
          <w:rFonts w:ascii="Arial" w:hAnsi="Arial" w:cs="Arial"/>
          <w:b/>
          <w:bCs/>
          <w:sz w:val="24"/>
          <w:szCs w:val="24"/>
        </w:rPr>
        <w:t xml:space="preserve">Public Distribution System Operator(s) </w:t>
      </w:r>
      <w:r>
        <w:rPr>
          <w:rFonts w:ascii="Arial" w:hAnsi="Arial" w:cs="Arial"/>
          <w:sz w:val="24"/>
          <w:szCs w:val="24"/>
        </w:rPr>
        <w:t xml:space="preserve">or </w:t>
      </w:r>
      <w:r>
        <w:rPr>
          <w:rFonts w:ascii="Arial" w:hAnsi="Arial" w:cs="Arial"/>
          <w:b/>
          <w:bCs/>
          <w:sz w:val="24"/>
          <w:szCs w:val="24"/>
        </w:rPr>
        <w:t xml:space="preserve">Relevant Transmission Licensees </w:t>
      </w:r>
      <w:r>
        <w:rPr>
          <w:rFonts w:ascii="Arial" w:hAnsi="Arial" w:cs="Arial"/>
          <w:sz w:val="24"/>
          <w:szCs w:val="24"/>
        </w:rPr>
        <w:t xml:space="preserve">would be included in </w:t>
      </w:r>
      <w:r>
        <w:rPr>
          <w:rFonts w:ascii="Arial" w:hAnsi="Arial" w:cs="Arial"/>
          <w:b/>
          <w:bCs/>
          <w:sz w:val="26"/>
          <w:szCs w:val="26"/>
        </w:rPr>
        <w:t xml:space="preserve">The Company </w:t>
      </w:r>
      <w:r>
        <w:rPr>
          <w:rFonts w:ascii="Arial" w:hAnsi="Arial" w:cs="Arial"/>
          <w:b/>
          <w:bCs/>
          <w:sz w:val="24"/>
          <w:szCs w:val="24"/>
        </w:rPr>
        <w:t xml:space="preserve">Charges </w:t>
      </w:r>
      <w:r>
        <w:rPr>
          <w:rFonts w:ascii="Arial" w:hAnsi="Arial" w:cs="Arial"/>
          <w:sz w:val="24"/>
          <w:szCs w:val="24"/>
        </w:rPr>
        <w:t xml:space="preserve">for the application. If it is found by the </w:t>
      </w:r>
      <w:r>
        <w:rPr>
          <w:rFonts w:ascii="Arial" w:hAnsi="Arial" w:cs="Arial"/>
          <w:b/>
          <w:bCs/>
          <w:sz w:val="24"/>
          <w:szCs w:val="24"/>
        </w:rPr>
        <w:t xml:space="preserve">Public Distribution System Operator(s) </w:t>
      </w:r>
      <w:r>
        <w:rPr>
          <w:rFonts w:ascii="Arial" w:hAnsi="Arial" w:cs="Arial"/>
          <w:sz w:val="24"/>
          <w:szCs w:val="24"/>
        </w:rPr>
        <w:t xml:space="preserve">that any work is required on their </w:t>
      </w:r>
      <w:r>
        <w:rPr>
          <w:rFonts w:ascii="Arial" w:hAnsi="Arial" w:cs="Arial"/>
          <w:b/>
          <w:bCs/>
          <w:sz w:val="24"/>
          <w:szCs w:val="24"/>
        </w:rPr>
        <w:t xml:space="preserve">Distribution System(s) </w:t>
      </w:r>
      <w:r>
        <w:rPr>
          <w:rFonts w:ascii="Arial" w:hAnsi="Arial" w:cs="Arial"/>
          <w:sz w:val="24"/>
          <w:szCs w:val="24"/>
        </w:rPr>
        <w:t xml:space="preserve">(except in the case of an </w:t>
      </w:r>
      <w:r>
        <w:rPr>
          <w:rFonts w:ascii="Arial" w:hAnsi="Arial" w:cs="Arial"/>
          <w:b/>
          <w:bCs/>
          <w:sz w:val="24"/>
          <w:szCs w:val="24"/>
        </w:rPr>
        <w:t xml:space="preserve">Application </w:t>
      </w:r>
      <w:r>
        <w:rPr>
          <w:rFonts w:ascii="Arial" w:hAnsi="Arial" w:cs="Arial"/>
          <w:sz w:val="24"/>
          <w:szCs w:val="24"/>
        </w:rPr>
        <w:t xml:space="preserve">for a </w:t>
      </w:r>
      <w:r>
        <w:rPr>
          <w:rFonts w:ascii="Arial" w:hAnsi="Arial" w:cs="Arial"/>
          <w:b/>
          <w:bCs/>
          <w:sz w:val="24"/>
          <w:szCs w:val="24"/>
        </w:rPr>
        <w:t xml:space="preserve">New Connection Site </w:t>
      </w:r>
      <w:r>
        <w:rPr>
          <w:rFonts w:ascii="Arial" w:hAnsi="Arial" w:cs="Arial"/>
          <w:sz w:val="24"/>
          <w:szCs w:val="24"/>
        </w:rPr>
        <w:t xml:space="preserve">located in </w:t>
      </w:r>
      <w:r>
        <w:rPr>
          <w:rFonts w:ascii="Arial" w:hAnsi="Arial" w:cs="Arial"/>
          <w:b/>
          <w:bCs/>
          <w:sz w:val="24"/>
          <w:szCs w:val="24"/>
        </w:rPr>
        <w:t>Offshore Waters</w:t>
      </w:r>
      <w:r>
        <w:rPr>
          <w:rFonts w:ascii="Arial" w:hAnsi="Arial" w:cs="Arial"/>
          <w:sz w:val="24"/>
          <w:szCs w:val="24"/>
        </w:rPr>
        <w:t xml:space="preserve">), then it will be for the </w:t>
      </w:r>
      <w:r>
        <w:rPr>
          <w:rFonts w:ascii="Arial" w:hAnsi="Arial" w:cs="Arial"/>
          <w:b/>
          <w:bCs/>
          <w:sz w:val="24"/>
          <w:szCs w:val="24"/>
        </w:rPr>
        <w:t xml:space="preserve">Public Distribution System Operator(s) </w:t>
      </w:r>
      <w:r>
        <w:rPr>
          <w:rFonts w:ascii="Arial" w:hAnsi="Arial" w:cs="Arial"/>
          <w:sz w:val="24"/>
          <w:szCs w:val="24"/>
        </w:rPr>
        <w:t xml:space="preserve">and the </w:t>
      </w:r>
      <w:r>
        <w:rPr>
          <w:rFonts w:ascii="Arial" w:hAnsi="Arial" w:cs="Arial"/>
          <w:b/>
          <w:bCs/>
          <w:sz w:val="24"/>
          <w:szCs w:val="24"/>
        </w:rPr>
        <w:t xml:space="preserve">Applicant </w:t>
      </w:r>
      <w:r>
        <w:rPr>
          <w:rFonts w:ascii="Arial" w:hAnsi="Arial" w:cs="Arial"/>
          <w:sz w:val="24"/>
          <w:szCs w:val="24"/>
        </w:rPr>
        <w:t xml:space="preserve">to reach agreement in accordance with Paragraph 6.10.3 of the </w:t>
      </w:r>
      <w:r>
        <w:rPr>
          <w:rFonts w:ascii="Arial" w:hAnsi="Arial" w:cs="Arial"/>
          <w:b/>
          <w:bCs/>
          <w:sz w:val="24"/>
          <w:szCs w:val="24"/>
        </w:rPr>
        <w:t>CUSC</w:t>
      </w:r>
      <w:r>
        <w:rPr>
          <w:rFonts w:ascii="Arial" w:hAnsi="Arial" w:cs="Arial"/>
          <w:sz w:val="24"/>
          <w:szCs w:val="24"/>
        </w:rPr>
        <w:t>.</w:t>
      </w:r>
    </w:p>
    <w:p w14:paraId="1BB2A57B" w14:textId="77777777" w:rsidR="003C6A81" w:rsidRDefault="003C6A81">
      <w:pPr>
        <w:numPr>
          <w:ilvl w:val="0"/>
          <w:numId w:val="7"/>
        </w:numPr>
        <w:kinsoku w:val="0"/>
        <w:overflowPunct w:val="0"/>
        <w:autoSpaceDE/>
        <w:autoSpaceDN/>
        <w:adjustRightInd/>
        <w:spacing w:before="294" w:line="278" w:lineRule="exact"/>
        <w:ind w:right="72"/>
        <w:jc w:val="both"/>
        <w:textAlignment w:val="baseline"/>
        <w:rPr>
          <w:rFonts w:ascii="Arial" w:hAnsi="Arial" w:cs="Arial"/>
          <w:sz w:val="24"/>
          <w:szCs w:val="24"/>
        </w:rPr>
      </w:pPr>
      <w:r>
        <w:rPr>
          <w:rFonts w:ascii="Arial" w:hAnsi="Arial" w:cs="Arial"/>
          <w:sz w:val="24"/>
          <w:szCs w:val="24"/>
        </w:rPr>
        <w:t xml:space="preserve">In accordance with Paragraph 6.30.3 of </w:t>
      </w:r>
      <w:r>
        <w:rPr>
          <w:rFonts w:ascii="Arial" w:hAnsi="Arial" w:cs="Arial"/>
          <w:b/>
          <w:bCs/>
          <w:sz w:val="24"/>
          <w:szCs w:val="24"/>
        </w:rPr>
        <w:t xml:space="preserve">CUSC </w:t>
      </w:r>
      <w:r>
        <w:rPr>
          <w:rFonts w:ascii="Arial" w:hAnsi="Arial" w:cs="Arial"/>
          <w:b/>
          <w:bCs/>
          <w:sz w:val="26"/>
          <w:szCs w:val="26"/>
        </w:rPr>
        <w:t xml:space="preserve">The Company </w:t>
      </w:r>
      <w:r>
        <w:rPr>
          <w:rFonts w:ascii="Arial" w:hAnsi="Arial" w:cs="Arial"/>
          <w:sz w:val="24"/>
          <w:szCs w:val="24"/>
        </w:rPr>
        <w:t xml:space="preserve">will need to disclose details of </w:t>
      </w:r>
      <w:r>
        <w:rPr>
          <w:rFonts w:ascii="Arial" w:hAnsi="Arial" w:cs="Arial"/>
          <w:b/>
          <w:bCs/>
          <w:sz w:val="24"/>
          <w:szCs w:val="24"/>
        </w:rPr>
        <w:t xml:space="preserve">Bilateral Agreements </w:t>
      </w:r>
      <w:proofErr w:type="gramStart"/>
      <w:r>
        <w:rPr>
          <w:rFonts w:ascii="Arial" w:hAnsi="Arial" w:cs="Arial"/>
          <w:sz w:val="24"/>
          <w:szCs w:val="24"/>
        </w:rPr>
        <w:t>entered into</w:t>
      </w:r>
      <w:proofErr w:type="gramEnd"/>
      <w:r>
        <w:rPr>
          <w:rFonts w:ascii="Arial" w:hAnsi="Arial" w:cs="Arial"/>
          <w:sz w:val="24"/>
          <w:szCs w:val="24"/>
        </w:rPr>
        <w:t xml:space="preserve"> and shall need </w:t>
      </w:r>
      <w:proofErr w:type="spellStart"/>
      <w:r>
        <w:rPr>
          <w:rFonts w:ascii="Arial" w:hAnsi="Arial" w:cs="Arial"/>
          <w:sz w:val="24"/>
          <w:szCs w:val="24"/>
        </w:rPr>
        <w:t>authorisation</w:t>
      </w:r>
      <w:proofErr w:type="spellEnd"/>
      <w:r>
        <w:rPr>
          <w:rFonts w:ascii="Arial" w:hAnsi="Arial" w:cs="Arial"/>
          <w:sz w:val="24"/>
          <w:szCs w:val="24"/>
        </w:rPr>
        <w:t xml:space="preserve"> from the </w:t>
      </w:r>
      <w:r>
        <w:rPr>
          <w:rFonts w:ascii="Arial" w:hAnsi="Arial" w:cs="Arial"/>
          <w:b/>
          <w:bCs/>
          <w:sz w:val="24"/>
          <w:szCs w:val="24"/>
        </w:rPr>
        <w:t xml:space="preserve">Applicant </w:t>
      </w:r>
      <w:r>
        <w:rPr>
          <w:rFonts w:ascii="Arial" w:hAnsi="Arial" w:cs="Arial"/>
          <w:sz w:val="24"/>
          <w:szCs w:val="24"/>
        </w:rPr>
        <w:t>in respect of this.</w:t>
      </w:r>
    </w:p>
    <w:p w14:paraId="2F8326A4" w14:textId="51426F28" w:rsidR="003C6A81" w:rsidRDefault="00A51660">
      <w:pPr>
        <w:numPr>
          <w:ilvl w:val="0"/>
          <w:numId w:val="8"/>
        </w:numPr>
        <w:kinsoku w:val="0"/>
        <w:overflowPunct w:val="0"/>
        <w:autoSpaceDE/>
        <w:autoSpaceDN/>
        <w:adjustRightInd/>
        <w:spacing w:before="255" w:line="279" w:lineRule="exact"/>
        <w:ind w:right="72"/>
        <w:jc w:val="both"/>
        <w:textAlignment w:val="baseline"/>
        <w:rPr>
          <w:rFonts w:ascii="Arial" w:hAnsi="Arial" w:cs="Arial"/>
          <w:sz w:val="24"/>
          <w:szCs w:val="24"/>
        </w:rPr>
      </w:pPr>
      <w:r>
        <w:rPr>
          <w:noProof/>
        </w:rPr>
        <mc:AlternateContent>
          <mc:Choice Requires="wps">
            <w:drawing>
              <wp:anchor distT="0" distB="0" distL="0" distR="0" simplePos="0" relativeHeight="251658243" behindDoc="0" locked="0" layoutInCell="0" allowOverlap="1" wp14:anchorId="09EEB00C" wp14:editId="3E7CB542">
                <wp:simplePos x="0" y="0"/>
                <wp:positionH relativeFrom="page">
                  <wp:posOffset>1042670</wp:posOffset>
                </wp:positionH>
                <wp:positionV relativeFrom="page">
                  <wp:posOffset>9579610</wp:posOffset>
                </wp:positionV>
                <wp:extent cx="1868805" cy="0"/>
                <wp:effectExtent l="0" t="0" r="0" b="0"/>
                <wp:wrapSquare wrapText="bothSides"/>
                <wp:docPr id="7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880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00CAA" id="Line 5" o:spid="_x0000_s1026" style="position:absolute;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2.1pt,754.3pt" to="229.25pt,7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" o:allowincell="f" strokeweight=".7pt">
                <w10:wrap type="square" anchorx="page" anchory="page"/>
              </v:line>
            </w:pict>
          </mc:Fallback>
        </mc:AlternateContent>
      </w:r>
      <w:r w:rsidR="003C6A81">
        <w:rPr>
          <w:rFonts w:ascii="Arial" w:hAnsi="Arial" w:cs="Arial"/>
          <w:sz w:val="24"/>
          <w:szCs w:val="24"/>
        </w:rPr>
        <w:t xml:space="preserve">If the </w:t>
      </w:r>
      <w:r w:rsidR="003C6A81">
        <w:rPr>
          <w:rFonts w:ascii="Arial" w:hAnsi="Arial" w:cs="Arial"/>
          <w:b/>
          <w:bCs/>
          <w:sz w:val="24"/>
          <w:szCs w:val="24"/>
        </w:rPr>
        <w:t xml:space="preserve">Applicant </w:t>
      </w:r>
      <w:r w:rsidR="003C6A81">
        <w:rPr>
          <w:rFonts w:ascii="Arial" w:hAnsi="Arial" w:cs="Arial"/>
          <w:sz w:val="24"/>
          <w:szCs w:val="24"/>
        </w:rPr>
        <w:t xml:space="preserve">is not already a </w:t>
      </w:r>
      <w:r w:rsidR="003C6A81">
        <w:rPr>
          <w:rFonts w:ascii="Arial" w:hAnsi="Arial" w:cs="Arial"/>
          <w:b/>
          <w:bCs/>
          <w:sz w:val="24"/>
          <w:szCs w:val="24"/>
        </w:rPr>
        <w:t xml:space="preserve">CUSC Party </w:t>
      </w:r>
      <w:r w:rsidR="003C6A81">
        <w:rPr>
          <w:rFonts w:ascii="Arial" w:hAnsi="Arial" w:cs="Arial"/>
          <w:sz w:val="24"/>
          <w:szCs w:val="24"/>
        </w:rPr>
        <w:t xml:space="preserve">the </w:t>
      </w:r>
      <w:r w:rsidR="003C6A81">
        <w:rPr>
          <w:rFonts w:ascii="Arial" w:hAnsi="Arial" w:cs="Arial"/>
          <w:b/>
          <w:bCs/>
          <w:sz w:val="24"/>
          <w:szCs w:val="24"/>
        </w:rPr>
        <w:t xml:space="preserve">Applicant </w:t>
      </w:r>
      <w:r w:rsidR="003C6A81">
        <w:rPr>
          <w:rFonts w:ascii="Arial" w:hAnsi="Arial" w:cs="Arial"/>
          <w:sz w:val="24"/>
          <w:szCs w:val="24"/>
        </w:rPr>
        <w:t xml:space="preserve">will be required as part of this application form to undertake that they will comply with the provisions of the </w:t>
      </w:r>
      <w:r w:rsidR="003C6A81">
        <w:rPr>
          <w:rFonts w:ascii="Arial" w:hAnsi="Arial" w:cs="Arial"/>
          <w:b/>
          <w:bCs/>
          <w:sz w:val="24"/>
          <w:szCs w:val="24"/>
        </w:rPr>
        <w:t xml:space="preserve">Grid Code </w:t>
      </w:r>
      <w:r w:rsidR="003C6A81">
        <w:rPr>
          <w:rFonts w:ascii="Arial" w:hAnsi="Arial" w:cs="Arial"/>
          <w:sz w:val="24"/>
          <w:szCs w:val="24"/>
        </w:rPr>
        <w:t xml:space="preserve">for the time being in force. Copies of the </w:t>
      </w:r>
      <w:r w:rsidR="003C6A81">
        <w:rPr>
          <w:rFonts w:ascii="Arial" w:hAnsi="Arial" w:cs="Arial"/>
          <w:b/>
          <w:bCs/>
          <w:sz w:val="24"/>
          <w:szCs w:val="24"/>
        </w:rPr>
        <w:t xml:space="preserve">Grid Code </w:t>
      </w:r>
      <w:r w:rsidR="003C6A81">
        <w:rPr>
          <w:rFonts w:ascii="Arial" w:hAnsi="Arial" w:cs="Arial"/>
          <w:sz w:val="24"/>
          <w:szCs w:val="24"/>
        </w:rPr>
        <w:t xml:space="preserve">and the </w:t>
      </w:r>
      <w:r w:rsidR="003C6A81">
        <w:rPr>
          <w:rFonts w:ascii="Arial" w:hAnsi="Arial" w:cs="Arial"/>
          <w:b/>
          <w:bCs/>
          <w:sz w:val="24"/>
          <w:szCs w:val="24"/>
        </w:rPr>
        <w:t xml:space="preserve">CUSC </w:t>
      </w:r>
      <w:r w:rsidR="003C6A81">
        <w:rPr>
          <w:rFonts w:ascii="Arial" w:hAnsi="Arial" w:cs="Arial"/>
          <w:sz w:val="24"/>
          <w:szCs w:val="24"/>
        </w:rPr>
        <w:t xml:space="preserve">are available on </w:t>
      </w:r>
      <w:r w:rsidR="003C6A81">
        <w:rPr>
          <w:rFonts w:ascii="Arial" w:hAnsi="Arial" w:cs="Arial"/>
          <w:b/>
          <w:bCs/>
          <w:sz w:val="24"/>
          <w:szCs w:val="24"/>
        </w:rPr>
        <w:t>The Company</w:t>
      </w:r>
      <w:r w:rsidR="003C6A81">
        <w:rPr>
          <w:rFonts w:ascii="Arial" w:hAnsi="Arial" w:cs="Arial"/>
          <w:sz w:val="19"/>
          <w:szCs w:val="19"/>
        </w:rPr>
        <w:t xml:space="preserve">’s </w:t>
      </w:r>
      <w:r w:rsidR="003C6A81">
        <w:rPr>
          <w:rFonts w:ascii="Arial" w:hAnsi="Arial" w:cs="Arial"/>
          <w:b/>
          <w:bCs/>
          <w:sz w:val="24"/>
          <w:szCs w:val="24"/>
        </w:rPr>
        <w:t>Website</w:t>
      </w:r>
      <w:r w:rsidR="003C6A81">
        <w:rPr>
          <w:rFonts w:ascii="Arial" w:hAnsi="Arial" w:cs="Arial"/>
          <w:sz w:val="24"/>
          <w:szCs w:val="24"/>
          <w:vertAlign w:val="superscript"/>
        </w:rPr>
        <w:t>1</w:t>
      </w:r>
      <w:r w:rsidR="003C6A81">
        <w:rPr>
          <w:rFonts w:ascii="Arial" w:hAnsi="Arial" w:cs="Arial"/>
          <w:sz w:val="13"/>
          <w:szCs w:val="13"/>
        </w:rPr>
        <w:t xml:space="preserve"> </w:t>
      </w:r>
      <w:r w:rsidR="003C6A81">
        <w:rPr>
          <w:rFonts w:ascii="Arial" w:hAnsi="Arial" w:cs="Arial"/>
          <w:sz w:val="24"/>
          <w:szCs w:val="24"/>
        </w:rPr>
        <w:t xml:space="preserve">and the </w:t>
      </w:r>
      <w:r w:rsidR="003C6A81">
        <w:rPr>
          <w:rFonts w:ascii="Arial" w:hAnsi="Arial" w:cs="Arial"/>
          <w:b/>
          <w:bCs/>
          <w:sz w:val="24"/>
          <w:szCs w:val="24"/>
        </w:rPr>
        <w:t xml:space="preserve">Applicant </w:t>
      </w:r>
      <w:r w:rsidR="003C6A81">
        <w:rPr>
          <w:rFonts w:ascii="Arial" w:hAnsi="Arial" w:cs="Arial"/>
          <w:sz w:val="24"/>
          <w:szCs w:val="24"/>
        </w:rPr>
        <w:t xml:space="preserve">is advised to study them carefully. </w:t>
      </w:r>
      <w:r w:rsidR="003C6A81">
        <w:rPr>
          <w:rFonts w:ascii="Arial" w:hAnsi="Arial" w:cs="Arial"/>
          <w:b/>
          <w:bCs/>
          <w:sz w:val="24"/>
          <w:szCs w:val="24"/>
        </w:rPr>
        <w:t xml:space="preserve">Data </w:t>
      </w:r>
      <w:r w:rsidR="003C6A81">
        <w:rPr>
          <w:rFonts w:ascii="Arial" w:hAnsi="Arial" w:cs="Arial"/>
          <w:sz w:val="24"/>
          <w:szCs w:val="24"/>
        </w:rPr>
        <w:t xml:space="preserve">submitted pursuant to this application shall be deemed submitted pursuant to the </w:t>
      </w:r>
      <w:r w:rsidR="003C6A81">
        <w:rPr>
          <w:rFonts w:ascii="Arial" w:hAnsi="Arial" w:cs="Arial"/>
          <w:b/>
          <w:bCs/>
          <w:sz w:val="24"/>
          <w:szCs w:val="24"/>
        </w:rPr>
        <w:t>Grid Code</w:t>
      </w:r>
      <w:r w:rsidR="003C6A81">
        <w:rPr>
          <w:rFonts w:ascii="Arial" w:hAnsi="Arial" w:cs="Arial"/>
          <w:sz w:val="24"/>
          <w:szCs w:val="24"/>
        </w:rPr>
        <w:t>.</w:t>
      </w:r>
    </w:p>
    <w:p w14:paraId="556E3BF1" w14:textId="77777777" w:rsidR="003C6A81" w:rsidRDefault="003C6A81">
      <w:pPr>
        <w:widowControl/>
        <w:rPr>
          <w:sz w:val="24"/>
          <w:szCs w:val="24"/>
        </w:rPr>
        <w:sectPr w:rsidR="003C6A81">
          <w:pgSz w:w="11909" w:h="16843"/>
          <w:pgMar w:top="720" w:right="1627" w:bottom="586" w:left="1642" w:header="720" w:footer="720" w:gutter="0"/>
          <w:cols w:space="720"/>
          <w:noEndnote/>
        </w:sectPr>
      </w:pPr>
    </w:p>
    <w:p w14:paraId="00FE68A4" w14:textId="26E197AF"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4" behindDoc="0" locked="0" layoutInCell="0" allowOverlap="1" wp14:anchorId="24E46798" wp14:editId="53D82A74">
                <wp:simplePos x="0" y="0"/>
                <wp:positionH relativeFrom="page">
                  <wp:posOffset>5358130</wp:posOffset>
                </wp:positionH>
                <wp:positionV relativeFrom="page">
                  <wp:posOffset>10071735</wp:posOffset>
                </wp:positionV>
                <wp:extent cx="1122045" cy="181610"/>
                <wp:effectExtent l="0" t="0" r="0" b="0"/>
                <wp:wrapSquare wrapText="bothSides"/>
                <wp:docPr id="7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5200F"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46798" id="Text Box 6" o:spid="_x0000_s1029" type="#_x0000_t202" style="position:absolute;left:0;text-align:left;margin-left:421.9pt;margin-top:793.05pt;width:88.35pt;height:14.3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3h+QEAAN4DAAAOAAAAZHJzL2Uyb0RvYy54bWysU9uO0zAQfUfiHyy/0yQFVq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u49Z5LuiuviqkhTyUS5ZDv04aOCgcWg4khDTejieO9D7EaUy5NYzIPRzV4bkzbY1TuD&#10;7CjIAPv0zbnG9WI+Xcr5+WnCe4FhbESyEDHncvEkaRBpzwKEqZ6Ybir+N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BQjt4fkBAADeAwAADgAAAAAAAAAAAAAA&#10;AAAuAgAAZHJzL2Uyb0RvYy54bWxQSwECLQAUAAYACAAAACEARgWj0OEAAAAOAQAADwAAAAAAAAAA&#10;AAAAAABTBAAAZHJzL2Rvd25yZXYueG1sUEsFBgAAAAAEAAQA8wAAAGEFAAAAAA==&#10;" o:allowincell="f" stroked="f">
                <v:fill opacity="0"/>
                <v:textbox inset="0,0,0,0">
                  <w:txbxContent>
                    <w:p w14:paraId="4FE5200F"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3B01181F" w14:textId="77777777" w:rsidR="003C6A81" w:rsidRDefault="003C6A81">
      <w:pPr>
        <w:numPr>
          <w:ilvl w:val="0"/>
          <w:numId w:val="9"/>
        </w:numPr>
        <w:kinsoku w:val="0"/>
        <w:overflowPunct w:val="0"/>
        <w:autoSpaceDE/>
        <w:autoSpaceDN/>
        <w:adjustRightInd/>
        <w:spacing w:before="528" w:line="280" w:lineRule="exact"/>
        <w:ind w:right="72"/>
        <w:jc w:val="both"/>
        <w:textAlignment w:val="baseline"/>
        <w:rPr>
          <w:rFonts w:ascii="Arial" w:hAnsi="Arial" w:cs="Arial"/>
          <w:sz w:val="24"/>
          <w:szCs w:val="24"/>
        </w:rPr>
      </w:pPr>
      <w:r>
        <w:rPr>
          <w:rFonts w:ascii="Arial" w:hAnsi="Arial" w:cs="Arial"/>
          <w:b/>
          <w:bCs/>
          <w:sz w:val="26"/>
          <w:szCs w:val="26"/>
        </w:rPr>
        <w:t>The Company</w:t>
      </w:r>
      <w:r>
        <w:rPr>
          <w:rFonts w:ascii="Arial" w:hAnsi="Arial" w:cs="Arial"/>
          <w:b/>
          <w:bCs/>
          <w:sz w:val="24"/>
          <w:szCs w:val="24"/>
        </w:rPr>
        <w:t xml:space="preserve">’s Offer </w:t>
      </w:r>
      <w:r>
        <w:rPr>
          <w:rFonts w:ascii="Arial" w:hAnsi="Arial" w:cs="Arial"/>
          <w:sz w:val="24"/>
          <w:szCs w:val="24"/>
        </w:rPr>
        <w:t xml:space="preserve">will be based upon its standard form terms of </w:t>
      </w:r>
      <w:r>
        <w:rPr>
          <w:rFonts w:ascii="Arial" w:hAnsi="Arial" w:cs="Arial"/>
          <w:b/>
          <w:bCs/>
          <w:sz w:val="24"/>
          <w:szCs w:val="24"/>
        </w:rPr>
        <w:t xml:space="preserve">Connection Offer </w:t>
      </w:r>
      <w:r>
        <w:rPr>
          <w:rFonts w:ascii="Arial" w:hAnsi="Arial" w:cs="Arial"/>
          <w:sz w:val="24"/>
          <w:szCs w:val="24"/>
        </w:rPr>
        <w:t xml:space="preserve">and the </w:t>
      </w:r>
      <w:r>
        <w:rPr>
          <w:rFonts w:ascii="Arial" w:hAnsi="Arial" w:cs="Arial"/>
          <w:b/>
          <w:bCs/>
          <w:sz w:val="24"/>
          <w:szCs w:val="24"/>
        </w:rPr>
        <w:t xml:space="preserve">Charging Statements </w:t>
      </w:r>
      <w:r>
        <w:rPr>
          <w:rFonts w:ascii="Arial" w:hAnsi="Arial" w:cs="Arial"/>
          <w:sz w:val="24"/>
          <w:szCs w:val="24"/>
        </w:rPr>
        <w:t xml:space="preserve">issued by </w:t>
      </w:r>
      <w:r>
        <w:rPr>
          <w:rFonts w:ascii="Arial" w:hAnsi="Arial" w:cs="Arial"/>
          <w:b/>
          <w:bCs/>
          <w:sz w:val="26"/>
          <w:szCs w:val="26"/>
        </w:rPr>
        <w:t xml:space="preserve">The Company </w:t>
      </w:r>
      <w:r>
        <w:rPr>
          <w:rFonts w:ascii="Arial" w:hAnsi="Arial" w:cs="Arial"/>
          <w:sz w:val="24"/>
          <w:szCs w:val="24"/>
        </w:rPr>
        <w:t xml:space="preserve">under Standard Conditions C4 and C6 of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 xml:space="preserve">. The </w:t>
      </w:r>
      <w:r>
        <w:rPr>
          <w:rFonts w:ascii="Arial" w:hAnsi="Arial" w:cs="Arial"/>
          <w:b/>
          <w:bCs/>
          <w:sz w:val="24"/>
          <w:szCs w:val="24"/>
        </w:rPr>
        <w:t xml:space="preserve">Applicant </w:t>
      </w:r>
      <w:r>
        <w:rPr>
          <w:rFonts w:ascii="Arial" w:hAnsi="Arial" w:cs="Arial"/>
          <w:sz w:val="24"/>
          <w:szCs w:val="24"/>
        </w:rPr>
        <w:t xml:space="preserve">should bear in mind </w:t>
      </w:r>
      <w:r>
        <w:rPr>
          <w:rFonts w:ascii="Arial" w:hAnsi="Arial" w:cs="Arial"/>
          <w:b/>
          <w:bCs/>
          <w:sz w:val="26"/>
          <w:szCs w:val="26"/>
        </w:rPr>
        <w:t>The Company</w:t>
      </w:r>
      <w:r>
        <w:rPr>
          <w:rFonts w:ascii="Arial" w:hAnsi="Arial" w:cs="Arial"/>
          <w:b/>
          <w:bCs/>
          <w:sz w:val="24"/>
          <w:szCs w:val="24"/>
        </w:rPr>
        <w:t xml:space="preserve">’s </w:t>
      </w:r>
      <w:r>
        <w:rPr>
          <w:rFonts w:ascii="Arial" w:hAnsi="Arial" w:cs="Arial"/>
          <w:sz w:val="24"/>
          <w:szCs w:val="24"/>
        </w:rPr>
        <w:t xml:space="preserve">standard form terms of </w:t>
      </w:r>
      <w:r>
        <w:rPr>
          <w:rFonts w:ascii="Arial" w:hAnsi="Arial" w:cs="Arial"/>
          <w:b/>
          <w:bCs/>
          <w:sz w:val="24"/>
          <w:szCs w:val="24"/>
        </w:rPr>
        <w:t xml:space="preserve">Offer </w:t>
      </w:r>
      <w:r>
        <w:rPr>
          <w:rFonts w:ascii="Arial" w:hAnsi="Arial" w:cs="Arial"/>
          <w:sz w:val="24"/>
          <w:szCs w:val="24"/>
        </w:rPr>
        <w:t xml:space="preserve">when making this application. In the case of </w:t>
      </w:r>
      <w:r>
        <w:rPr>
          <w:rFonts w:ascii="Arial" w:hAnsi="Arial" w:cs="Arial"/>
          <w:b/>
          <w:bCs/>
          <w:sz w:val="24"/>
          <w:szCs w:val="24"/>
        </w:rPr>
        <w:t xml:space="preserve">The Company’s Offer </w:t>
      </w:r>
      <w:r>
        <w:rPr>
          <w:rFonts w:ascii="Arial" w:hAnsi="Arial" w:cs="Arial"/>
          <w:sz w:val="24"/>
          <w:szCs w:val="24"/>
        </w:rPr>
        <w:t xml:space="preserve">for a </w:t>
      </w:r>
      <w:r>
        <w:rPr>
          <w:rFonts w:ascii="Arial" w:hAnsi="Arial" w:cs="Arial"/>
          <w:b/>
          <w:bCs/>
          <w:sz w:val="24"/>
          <w:szCs w:val="24"/>
        </w:rPr>
        <w:t xml:space="preserve">New Connection Site </w:t>
      </w:r>
      <w:r>
        <w:rPr>
          <w:rFonts w:ascii="Arial" w:hAnsi="Arial" w:cs="Arial"/>
          <w:sz w:val="24"/>
          <w:szCs w:val="24"/>
        </w:rPr>
        <w:t xml:space="preserve">located in </w:t>
      </w:r>
      <w:r>
        <w:rPr>
          <w:rFonts w:ascii="Arial" w:hAnsi="Arial" w:cs="Arial"/>
          <w:b/>
          <w:bCs/>
          <w:sz w:val="24"/>
          <w:szCs w:val="24"/>
        </w:rPr>
        <w:t>Offshore Waters</w:t>
      </w:r>
      <w:r>
        <w:rPr>
          <w:rFonts w:ascii="Arial" w:hAnsi="Arial" w:cs="Arial"/>
          <w:sz w:val="24"/>
          <w:szCs w:val="24"/>
        </w:rPr>
        <w:t xml:space="preserve">, the </w:t>
      </w:r>
      <w:r>
        <w:rPr>
          <w:rFonts w:ascii="Arial" w:hAnsi="Arial" w:cs="Arial"/>
          <w:b/>
          <w:bCs/>
          <w:sz w:val="24"/>
          <w:szCs w:val="24"/>
        </w:rPr>
        <w:t xml:space="preserve">Offer </w:t>
      </w:r>
      <w:r>
        <w:rPr>
          <w:rFonts w:ascii="Arial" w:hAnsi="Arial" w:cs="Arial"/>
          <w:sz w:val="24"/>
          <w:szCs w:val="24"/>
        </w:rPr>
        <w:t xml:space="preserve">will identify the </w:t>
      </w:r>
      <w:r>
        <w:rPr>
          <w:rFonts w:ascii="Arial" w:hAnsi="Arial" w:cs="Arial"/>
          <w:b/>
          <w:bCs/>
          <w:sz w:val="24"/>
          <w:szCs w:val="24"/>
        </w:rPr>
        <w:t xml:space="preserve">Onshore Construction Works </w:t>
      </w:r>
      <w:r>
        <w:rPr>
          <w:rFonts w:ascii="Arial" w:hAnsi="Arial" w:cs="Arial"/>
          <w:sz w:val="24"/>
          <w:szCs w:val="24"/>
        </w:rPr>
        <w:t xml:space="preserve">based on specified assumptions about the </w:t>
      </w:r>
      <w:r>
        <w:rPr>
          <w:rFonts w:ascii="Arial" w:hAnsi="Arial" w:cs="Arial"/>
          <w:b/>
          <w:bCs/>
          <w:sz w:val="24"/>
          <w:szCs w:val="24"/>
        </w:rPr>
        <w:t xml:space="preserve">Offshore Construction Works </w:t>
      </w:r>
      <w:r>
        <w:rPr>
          <w:rFonts w:ascii="Arial" w:hAnsi="Arial" w:cs="Arial"/>
          <w:sz w:val="24"/>
          <w:szCs w:val="24"/>
        </w:rPr>
        <w:t xml:space="preserve">and these assumptions will be set out in the </w:t>
      </w:r>
      <w:r>
        <w:rPr>
          <w:rFonts w:ascii="Arial" w:hAnsi="Arial" w:cs="Arial"/>
          <w:b/>
          <w:bCs/>
          <w:sz w:val="24"/>
          <w:szCs w:val="24"/>
        </w:rPr>
        <w:t xml:space="preserve">Offer </w:t>
      </w:r>
      <w:r>
        <w:rPr>
          <w:rFonts w:ascii="Arial" w:hAnsi="Arial" w:cs="Arial"/>
          <w:sz w:val="24"/>
          <w:szCs w:val="24"/>
        </w:rPr>
        <w:t xml:space="preserve">but (subject to paragraph 24) the </w:t>
      </w:r>
      <w:r>
        <w:rPr>
          <w:rFonts w:ascii="Arial" w:hAnsi="Arial" w:cs="Arial"/>
          <w:b/>
          <w:bCs/>
          <w:sz w:val="24"/>
          <w:szCs w:val="24"/>
        </w:rPr>
        <w:t xml:space="preserve">Offshore Construction Works </w:t>
      </w:r>
      <w:r>
        <w:rPr>
          <w:rFonts w:ascii="Arial" w:hAnsi="Arial" w:cs="Arial"/>
          <w:sz w:val="24"/>
          <w:szCs w:val="24"/>
        </w:rPr>
        <w:t>will not be identified at that stage.</w:t>
      </w:r>
    </w:p>
    <w:p w14:paraId="34072E1D" w14:textId="74C255CE" w:rsidR="003C6A81" w:rsidRDefault="003C6A81">
      <w:pPr>
        <w:numPr>
          <w:ilvl w:val="0"/>
          <w:numId w:val="10"/>
        </w:numPr>
        <w:kinsoku w:val="0"/>
        <w:overflowPunct w:val="0"/>
        <w:autoSpaceDE/>
        <w:autoSpaceDN/>
        <w:adjustRightInd/>
        <w:spacing w:before="331" w:line="279" w:lineRule="exact"/>
        <w:ind w:right="72"/>
        <w:jc w:val="both"/>
        <w:textAlignment w:val="baseline"/>
        <w:rPr>
          <w:rFonts w:ascii="Arial" w:hAnsi="Arial" w:cs="Arial"/>
          <w:sz w:val="24"/>
          <w:szCs w:val="24"/>
        </w:rPr>
      </w:pPr>
      <w:r>
        <w:rPr>
          <w:rFonts w:ascii="Arial" w:hAnsi="Arial" w:cs="Arial"/>
          <w:sz w:val="24"/>
          <w:szCs w:val="24"/>
        </w:rPr>
        <w:t xml:space="preserve">In particular, </w:t>
      </w:r>
      <w:r>
        <w:rPr>
          <w:rFonts w:ascii="Arial" w:hAnsi="Arial" w:cs="Arial"/>
          <w:sz w:val="26"/>
          <w:szCs w:val="26"/>
        </w:rPr>
        <w:t xml:space="preserve">and subject to paragraphs 24 – 27 below </w:t>
      </w:r>
      <w:r>
        <w:rPr>
          <w:rFonts w:ascii="Arial" w:hAnsi="Arial" w:cs="Arial"/>
          <w:b/>
          <w:bCs/>
          <w:sz w:val="26"/>
          <w:szCs w:val="26"/>
        </w:rPr>
        <w:t xml:space="preserve">The Company </w:t>
      </w:r>
      <w:r>
        <w:rPr>
          <w:rFonts w:ascii="Arial" w:hAnsi="Arial" w:cs="Arial"/>
          <w:sz w:val="24"/>
          <w:szCs w:val="24"/>
        </w:rPr>
        <w:t xml:space="preserve">prepares </w:t>
      </w:r>
      <w:r>
        <w:rPr>
          <w:rFonts w:ascii="Arial" w:hAnsi="Arial" w:cs="Arial"/>
          <w:b/>
          <w:bCs/>
          <w:sz w:val="24"/>
          <w:szCs w:val="24"/>
        </w:rPr>
        <w:t xml:space="preserve">Offers </w:t>
      </w:r>
      <w:r>
        <w:rPr>
          <w:rFonts w:ascii="Arial" w:hAnsi="Arial" w:cs="Arial"/>
          <w:sz w:val="24"/>
          <w:szCs w:val="24"/>
        </w:rPr>
        <w:t xml:space="preserve">upon the basis that each party will design, construct, install, control, operate and maintain, in the case of the </w:t>
      </w:r>
      <w:r>
        <w:rPr>
          <w:rFonts w:ascii="Arial" w:hAnsi="Arial" w:cs="Arial"/>
          <w:b/>
          <w:bCs/>
          <w:sz w:val="24"/>
          <w:szCs w:val="24"/>
        </w:rPr>
        <w:t xml:space="preserve">User, </w:t>
      </w:r>
      <w:r>
        <w:rPr>
          <w:rFonts w:ascii="Arial" w:hAnsi="Arial" w:cs="Arial"/>
          <w:sz w:val="24"/>
          <w:szCs w:val="24"/>
        </w:rPr>
        <w:t xml:space="preserve">the </w:t>
      </w:r>
      <w:r>
        <w:rPr>
          <w:rFonts w:ascii="Arial" w:hAnsi="Arial" w:cs="Arial"/>
          <w:b/>
          <w:bCs/>
          <w:sz w:val="24"/>
          <w:szCs w:val="24"/>
        </w:rPr>
        <w:t xml:space="preserve">Plant </w:t>
      </w:r>
      <w:r>
        <w:rPr>
          <w:rFonts w:ascii="Arial" w:hAnsi="Arial" w:cs="Arial"/>
          <w:sz w:val="24"/>
          <w:szCs w:val="24"/>
        </w:rPr>
        <w:t xml:space="preserve">and </w:t>
      </w:r>
      <w:r>
        <w:rPr>
          <w:rFonts w:ascii="Arial" w:hAnsi="Arial" w:cs="Arial"/>
          <w:b/>
          <w:bCs/>
          <w:sz w:val="24"/>
          <w:szCs w:val="24"/>
        </w:rPr>
        <w:t xml:space="preserve">Apparatus </w:t>
      </w:r>
      <w:r>
        <w:rPr>
          <w:rFonts w:ascii="Arial" w:hAnsi="Arial" w:cs="Arial"/>
          <w:sz w:val="24"/>
          <w:szCs w:val="24"/>
        </w:rPr>
        <w:t xml:space="preserve">which they will own and, in the case of </w:t>
      </w:r>
      <w:r>
        <w:rPr>
          <w:rFonts w:ascii="Arial" w:hAnsi="Arial" w:cs="Arial"/>
          <w:b/>
          <w:bCs/>
          <w:sz w:val="26"/>
          <w:szCs w:val="26"/>
        </w:rPr>
        <w:t>The Company</w:t>
      </w:r>
      <w:r>
        <w:rPr>
          <w:rFonts w:ascii="Arial" w:hAnsi="Arial" w:cs="Arial"/>
          <w:b/>
          <w:bCs/>
          <w:sz w:val="24"/>
          <w:szCs w:val="24"/>
        </w:rPr>
        <w:t xml:space="preserve">, Transmission Plant </w:t>
      </w:r>
      <w:r>
        <w:rPr>
          <w:rFonts w:ascii="Arial" w:hAnsi="Arial" w:cs="Arial"/>
          <w:sz w:val="24"/>
          <w:szCs w:val="24"/>
        </w:rPr>
        <w:t xml:space="preserve">and </w:t>
      </w:r>
      <w:r>
        <w:rPr>
          <w:rFonts w:ascii="Arial" w:hAnsi="Arial" w:cs="Arial"/>
          <w:b/>
          <w:bCs/>
          <w:sz w:val="24"/>
          <w:szCs w:val="24"/>
        </w:rPr>
        <w:t xml:space="preserve">Transmission Apparatus </w:t>
      </w:r>
      <w:r>
        <w:rPr>
          <w:rFonts w:ascii="Arial" w:hAnsi="Arial" w:cs="Arial"/>
          <w:sz w:val="24"/>
          <w:szCs w:val="24"/>
        </w:rPr>
        <w:t xml:space="preserve">usually but not necessarily applying the ownership rules set out in Paragraph 2.12 of the </w:t>
      </w:r>
      <w:r>
        <w:rPr>
          <w:rFonts w:ascii="Arial" w:hAnsi="Arial" w:cs="Arial"/>
          <w:b/>
          <w:bCs/>
          <w:sz w:val="24"/>
          <w:szCs w:val="24"/>
        </w:rPr>
        <w:t xml:space="preserve">CUSC </w:t>
      </w:r>
      <w:r>
        <w:rPr>
          <w:rFonts w:ascii="Arial" w:hAnsi="Arial" w:cs="Arial"/>
          <w:sz w:val="24"/>
          <w:szCs w:val="24"/>
        </w:rPr>
        <w:t xml:space="preserve">(Principles of Ownership). </w:t>
      </w:r>
      <w:ins w:id="0" w:author="Dewar(ESO), Neil" w:date="2022-11-28T10:25:00Z">
        <w:r w:rsidR="00591498" w:rsidRPr="00410AF3">
          <w:rPr>
            <w:rFonts w:ascii="Arial" w:hAnsi="Arial" w:cs="Arial"/>
            <w:sz w:val="24"/>
            <w:szCs w:val="24"/>
          </w:rPr>
          <w:t xml:space="preserve">If the Applicant wishes </w:t>
        </w:r>
      </w:ins>
      <w:ins w:id="1" w:author="Andy Pace" w:date="2022-12-12T13:52:00Z">
        <w:r w:rsidR="003C04F4" w:rsidRPr="00410AF3">
          <w:rPr>
            <w:rFonts w:ascii="Arial" w:hAnsi="Arial" w:cs="Arial"/>
            <w:sz w:val="24"/>
            <w:szCs w:val="24"/>
          </w:rPr>
          <w:t xml:space="preserve">to </w:t>
        </w:r>
      </w:ins>
      <w:ins w:id="2" w:author="Dewar(ESO), Neil" w:date="2022-11-28T10:25:00Z">
        <w:r w:rsidR="00591498" w:rsidRPr="00410AF3">
          <w:rPr>
            <w:rFonts w:ascii="Arial" w:hAnsi="Arial" w:cs="Arial"/>
            <w:sz w:val="24"/>
            <w:szCs w:val="24"/>
          </w:rPr>
          <w:t xml:space="preserve">build Contestable Assets, please indicate in </w:t>
        </w:r>
      </w:ins>
      <w:ins w:id="3" w:author="Dewar(ESO), Neil" w:date="2023-01-12T17:11:00Z">
        <w:r w:rsidR="000B32D6" w:rsidRPr="00410AF3">
          <w:rPr>
            <w:rFonts w:ascii="Arial" w:hAnsi="Arial" w:cs="Arial"/>
            <w:sz w:val="24"/>
            <w:szCs w:val="24"/>
          </w:rPr>
          <w:t>the relevant question in</w:t>
        </w:r>
      </w:ins>
      <w:ins w:id="4" w:author="Dewar(ESO), Neil" w:date="2023-01-12T17:12:00Z">
        <w:r w:rsidR="000B32D6" w:rsidRPr="00410AF3">
          <w:rPr>
            <w:rFonts w:ascii="Arial" w:hAnsi="Arial" w:cs="Arial"/>
            <w:sz w:val="24"/>
            <w:szCs w:val="24"/>
          </w:rPr>
          <w:t xml:space="preserve"> </w:t>
        </w:r>
      </w:ins>
      <w:ins w:id="5" w:author="Dewar(ESO), Neil" w:date="2022-11-28T10:25:00Z">
        <w:r w:rsidR="00591498" w:rsidRPr="00410AF3">
          <w:rPr>
            <w:rFonts w:ascii="Arial" w:hAnsi="Arial" w:cs="Arial"/>
            <w:sz w:val="24"/>
            <w:szCs w:val="24"/>
          </w:rPr>
          <w:t>the Application Form</w:t>
        </w:r>
        <w:r w:rsidR="00591498">
          <w:rPr>
            <w:rFonts w:ascii="Arial" w:hAnsi="Arial" w:cs="Arial"/>
            <w:sz w:val="24"/>
            <w:szCs w:val="24"/>
          </w:rPr>
          <w:t xml:space="preserve">. </w:t>
        </w:r>
      </w:ins>
      <w:r>
        <w:rPr>
          <w:rFonts w:ascii="Arial" w:hAnsi="Arial" w:cs="Arial"/>
          <w:sz w:val="24"/>
          <w:szCs w:val="24"/>
        </w:rPr>
        <w:t xml:space="preserve">If the </w:t>
      </w:r>
      <w:r>
        <w:rPr>
          <w:rFonts w:ascii="Arial" w:hAnsi="Arial" w:cs="Arial"/>
          <w:b/>
          <w:bCs/>
          <w:sz w:val="24"/>
          <w:szCs w:val="24"/>
        </w:rPr>
        <w:t xml:space="preserve">Applicant </w:t>
      </w:r>
      <w:r>
        <w:rPr>
          <w:rFonts w:ascii="Arial" w:hAnsi="Arial" w:cs="Arial"/>
          <w:sz w:val="24"/>
          <w:szCs w:val="24"/>
        </w:rPr>
        <w:t xml:space="preserve">wishes </w:t>
      </w:r>
      <w:r>
        <w:rPr>
          <w:rFonts w:ascii="Arial" w:hAnsi="Arial" w:cs="Arial"/>
          <w:b/>
          <w:bCs/>
          <w:sz w:val="26"/>
          <w:szCs w:val="26"/>
        </w:rPr>
        <w:t xml:space="preserve">The Company </w:t>
      </w:r>
      <w:r>
        <w:rPr>
          <w:rFonts w:ascii="Arial" w:hAnsi="Arial" w:cs="Arial"/>
          <w:sz w:val="24"/>
          <w:szCs w:val="24"/>
        </w:rPr>
        <w:t xml:space="preserve">to carry out any of these matters on the </w:t>
      </w:r>
      <w:r>
        <w:rPr>
          <w:rFonts w:ascii="Arial" w:hAnsi="Arial" w:cs="Arial"/>
          <w:b/>
          <w:bCs/>
          <w:sz w:val="24"/>
          <w:szCs w:val="24"/>
        </w:rPr>
        <w:t xml:space="preserve">Applicant’s </w:t>
      </w:r>
      <w:r>
        <w:rPr>
          <w:rFonts w:ascii="Arial" w:hAnsi="Arial" w:cs="Arial"/>
          <w:sz w:val="24"/>
          <w:szCs w:val="24"/>
        </w:rPr>
        <w:t xml:space="preserve">behalf (including where, should the </w:t>
      </w:r>
      <w:r>
        <w:rPr>
          <w:rFonts w:ascii="Arial" w:hAnsi="Arial" w:cs="Arial"/>
          <w:b/>
          <w:bCs/>
          <w:sz w:val="24"/>
          <w:szCs w:val="24"/>
        </w:rPr>
        <w:t xml:space="preserve">Transmission </w:t>
      </w:r>
      <w:r>
        <w:rPr>
          <w:rFonts w:ascii="Arial" w:hAnsi="Arial" w:cs="Arial"/>
          <w:sz w:val="24"/>
          <w:szCs w:val="24"/>
        </w:rPr>
        <w:t xml:space="preserve">substation at which the </w:t>
      </w:r>
      <w:r>
        <w:rPr>
          <w:rFonts w:ascii="Arial" w:hAnsi="Arial" w:cs="Arial"/>
          <w:b/>
          <w:bCs/>
          <w:sz w:val="24"/>
          <w:szCs w:val="24"/>
        </w:rPr>
        <w:t xml:space="preserve">Applicant </w:t>
      </w:r>
      <w:r>
        <w:rPr>
          <w:rFonts w:ascii="Arial" w:hAnsi="Arial" w:cs="Arial"/>
          <w:sz w:val="24"/>
          <w:szCs w:val="24"/>
        </w:rPr>
        <w:t xml:space="preserve">is to be connected be of a </w:t>
      </w:r>
      <w:r>
        <w:rPr>
          <w:rFonts w:ascii="Arial" w:hAnsi="Arial" w:cs="Arial"/>
          <w:b/>
          <w:bCs/>
          <w:sz w:val="24"/>
          <w:szCs w:val="24"/>
        </w:rPr>
        <w:t xml:space="preserve">Gas Insulated Switchgear </w:t>
      </w:r>
      <w:r>
        <w:rPr>
          <w:rFonts w:ascii="Arial" w:hAnsi="Arial" w:cs="Arial"/>
          <w:sz w:val="24"/>
          <w:szCs w:val="24"/>
        </w:rPr>
        <w:t xml:space="preserve">design, the </w:t>
      </w:r>
      <w:r>
        <w:rPr>
          <w:rFonts w:ascii="Arial" w:hAnsi="Arial" w:cs="Arial"/>
          <w:b/>
          <w:bCs/>
          <w:sz w:val="24"/>
          <w:szCs w:val="24"/>
        </w:rPr>
        <w:t xml:space="preserve">Applicant </w:t>
      </w:r>
      <w:proofErr w:type="gramStart"/>
      <w:r>
        <w:rPr>
          <w:rFonts w:ascii="Arial" w:hAnsi="Arial" w:cs="Arial"/>
          <w:sz w:val="24"/>
          <w:szCs w:val="24"/>
        </w:rPr>
        <w:t>would</w:t>
      </w:r>
      <w:proofErr w:type="gramEnd"/>
      <w:r>
        <w:rPr>
          <w:rFonts w:ascii="Arial" w:hAnsi="Arial" w:cs="Arial"/>
          <w:sz w:val="24"/>
          <w:szCs w:val="24"/>
        </w:rPr>
        <w:t xml:space="preserve"> wish that </w:t>
      </w:r>
      <w:r>
        <w:rPr>
          <w:rFonts w:ascii="Arial" w:hAnsi="Arial" w:cs="Arial"/>
          <w:b/>
          <w:bCs/>
          <w:sz w:val="24"/>
          <w:szCs w:val="24"/>
        </w:rPr>
        <w:t xml:space="preserve">The Company </w:t>
      </w:r>
      <w:r>
        <w:rPr>
          <w:rFonts w:ascii="Arial" w:hAnsi="Arial" w:cs="Arial"/>
          <w:sz w:val="24"/>
          <w:szCs w:val="24"/>
        </w:rPr>
        <w:t xml:space="preserve">undertake the works but subsequently transfer the </w:t>
      </w:r>
      <w:r>
        <w:rPr>
          <w:rFonts w:ascii="Arial" w:hAnsi="Arial" w:cs="Arial"/>
          <w:b/>
          <w:bCs/>
          <w:sz w:val="24"/>
          <w:szCs w:val="24"/>
        </w:rPr>
        <w:t xml:space="preserve">Gas insulated Switchgear </w:t>
      </w:r>
      <w:r>
        <w:rPr>
          <w:rFonts w:ascii="Arial" w:hAnsi="Arial" w:cs="Arial"/>
          <w:sz w:val="24"/>
          <w:szCs w:val="24"/>
        </w:rPr>
        <w:t xml:space="preserve">to the </w:t>
      </w:r>
      <w:r>
        <w:rPr>
          <w:rFonts w:ascii="Arial" w:hAnsi="Arial" w:cs="Arial"/>
          <w:b/>
          <w:bCs/>
          <w:sz w:val="24"/>
          <w:szCs w:val="24"/>
        </w:rPr>
        <w:t>Applicant</w:t>
      </w:r>
      <w:r>
        <w:rPr>
          <w:rFonts w:ascii="Arial" w:hAnsi="Arial" w:cs="Arial"/>
          <w:sz w:val="24"/>
          <w:szCs w:val="24"/>
        </w:rPr>
        <w:t xml:space="preserve">) please contact </w:t>
      </w:r>
      <w:r>
        <w:rPr>
          <w:rFonts w:ascii="Arial" w:hAnsi="Arial" w:cs="Arial"/>
          <w:b/>
          <w:bCs/>
          <w:sz w:val="26"/>
          <w:szCs w:val="26"/>
        </w:rPr>
        <w:t xml:space="preserve">The Company </w:t>
      </w:r>
      <w:r>
        <w:rPr>
          <w:rFonts w:ascii="Arial" w:hAnsi="Arial" w:cs="Arial"/>
          <w:sz w:val="24"/>
          <w:szCs w:val="24"/>
        </w:rPr>
        <w:t>for further details.</w:t>
      </w:r>
    </w:p>
    <w:p w14:paraId="1280CD1A" w14:textId="77777777" w:rsidR="003C6A81" w:rsidRDefault="003C6A81">
      <w:pPr>
        <w:numPr>
          <w:ilvl w:val="0"/>
          <w:numId w:val="11"/>
        </w:numPr>
        <w:kinsoku w:val="0"/>
        <w:overflowPunct w:val="0"/>
        <w:autoSpaceDE/>
        <w:autoSpaceDN/>
        <w:adjustRightInd/>
        <w:spacing w:before="259" w:line="278"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of a type set out in </w:t>
      </w:r>
      <w:r>
        <w:rPr>
          <w:rFonts w:ascii="Arial" w:hAnsi="Arial" w:cs="Arial"/>
          <w:b/>
          <w:bCs/>
          <w:sz w:val="24"/>
          <w:szCs w:val="24"/>
        </w:rPr>
        <w:t xml:space="preserve">Grid Code </w:t>
      </w:r>
      <w:r>
        <w:rPr>
          <w:rFonts w:ascii="Arial" w:hAnsi="Arial" w:cs="Arial"/>
          <w:sz w:val="24"/>
          <w:szCs w:val="24"/>
        </w:rPr>
        <w:t xml:space="preserve">CC 8.1, Generators and DC Converter Station Owners, should appreciate that they will be required to perform </w:t>
      </w:r>
      <w:r>
        <w:rPr>
          <w:rFonts w:ascii="Arial" w:hAnsi="Arial" w:cs="Arial"/>
          <w:b/>
          <w:bCs/>
          <w:sz w:val="24"/>
          <w:szCs w:val="24"/>
        </w:rPr>
        <w:t xml:space="preserve">Mandatory Ancillary Services </w:t>
      </w:r>
      <w:r>
        <w:rPr>
          <w:rFonts w:ascii="Arial" w:hAnsi="Arial" w:cs="Arial"/>
          <w:sz w:val="24"/>
          <w:szCs w:val="24"/>
        </w:rPr>
        <w:t xml:space="preserve">to ensure that System Operational Standards can be achieved. This requirement may have implications towards </w:t>
      </w:r>
      <w:r>
        <w:rPr>
          <w:rFonts w:ascii="Arial" w:hAnsi="Arial" w:cs="Arial"/>
          <w:b/>
          <w:bCs/>
          <w:sz w:val="24"/>
          <w:szCs w:val="24"/>
        </w:rPr>
        <w:t xml:space="preserve">Plant </w:t>
      </w:r>
      <w:r>
        <w:rPr>
          <w:rFonts w:ascii="Arial" w:hAnsi="Arial" w:cs="Arial"/>
          <w:sz w:val="24"/>
          <w:szCs w:val="24"/>
        </w:rPr>
        <w:t xml:space="preserve">specification. You should be satisfied that before an application is made that your intended </w:t>
      </w:r>
      <w:r>
        <w:rPr>
          <w:rFonts w:ascii="Arial" w:hAnsi="Arial" w:cs="Arial"/>
          <w:b/>
          <w:bCs/>
          <w:sz w:val="24"/>
          <w:szCs w:val="24"/>
        </w:rPr>
        <w:t xml:space="preserve">Plant </w:t>
      </w:r>
      <w:r>
        <w:rPr>
          <w:rFonts w:ascii="Arial" w:hAnsi="Arial" w:cs="Arial"/>
          <w:sz w:val="24"/>
          <w:szCs w:val="24"/>
        </w:rPr>
        <w:t>design can meet the requirements.</w:t>
      </w:r>
    </w:p>
    <w:p w14:paraId="72492B9E" w14:textId="77777777" w:rsidR="003C6A81" w:rsidRDefault="003C6A81">
      <w:pPr>
        <w:numPr>
          <w:ilvl w:val="0"/>
          <w:numId w:val="10"/>
        </w:numPr>
        <w:kinsoku w:val="0"/>
        <w:overflowPunct w:val="0"/>
        <w:autoSpaceDE/>
        <w:autoSpaceDN/>
        <w:adjustRightInd/>
        <w:spacing w:before="256" w:line="279" w:lineRule="exact"/>
        <w:ind w:right="72"/>
        <w:jc w:val="both"/>
        <w:textAlignment w:val="baseline"/>
        <w:rPr>
          <w:rFonts w:ascii="Arial" w:hAnsi="Arial" w:cs="Arial"/>
          <w:spacing w:val="-1"/>
          <w:sz w:val="24"/>
          <w:szCs w:val="24"/>
        </w:rPr>
      </w:pPr>
      <w:r>
        <w:rPr>
          <w:rFonts w:ascii="Arial" w:hAnsi="Arial" w:cs="Arial"/>
          <w:spacing w:val="-1"/>
          <w:sz w:val="24"/>
          <w:szCs w:val="24"/>
        </w:rPr>
        <w:t xml:space="preserve">Under Special Condition M of the Transmission </w:t>
      </w:r>
      <w:proofErr w:type="spellStart"/>
      <w:r>
        <w:rPr>
          <w:rFonts w:ascii="Arial" w:hAnsi="Arial" w:cs="Arial"/>
          <w:spacing w:val="-1"/>
          <w:sz w:val="24"/>
          <w:szCs w:val="24"/>
        </w:rPr>
        <w:t>Licence</w:t>
      </w:r>
      <w:proofErr w:type="spellEnd"/>
      <w:r>
        <w:rPr>
          <w:rFonts w:ascii="Arial" w:hAnsi="Arial" w:cs="Arial"/>
          <w:spacing w:val="-1"/>
          <w:sz w:val="24"/>
          <w:szCs w:val="24"/>
        </w:rPr>
        <w:t xml:space="preserve"> </w:t>
      </w:r>
      <w:proofErr w:type="gramStart"/>
      <w:r>
        <w:rPr>
          <w:rFonts w:ascii="Arial" w:hAnsi="Arial" w:cs="Arial"/>
          <w:b/>
          <w:bCs/>
          <w:spacing w:val="-1"/>
          <w:sz w:val="24"/>
          <w:szCs w:val="24"/>
        </w:rPr>
        <w:t>The</w:t>
      </w:r>
      <w:proofErr w:type="gramEnd"/>
      <w:r>
        <w:rPr>
          <w:rFonts w:ascii="Arial" w:hAnsi="Arial" w:cs="Arial"/>
          <w:b/>
          <w:bCs/>
          <w:spacing w:val="-1"/>
          <w:sz w:val="24"/>
          <w:szCs w:val="24"/>
        </w:rPr>
        <w:t xml:space="preserve"> Company </w:t>
      </w:r>
      <w:r>
        <w:rPr>
          <w:rFonts w:ascii="Arial" w:hAnsi="Arial" w:cs="Arial"/>
          <w:spacing w:val="-1"/>
          <w:sz w:val="24"/>
          <w:szCs w:val="24"/>
        </w:rPr>
        <w:t xml:space="preserve">has additional requirements in respect of information on </w:t>
      </w:r>
      <w:r>
        <w:rPr>
          <w:rFonts w:ascii="Arial" w:hAnsi="Arial" w:cs="Arial"/>
          <w:b/>
          <w:bCs/>
          <w:spacing w:val="-1"/>
          <w:sz w:val="24"/>
          <w:szCs w:val="24"/>
        </w:rPr>
        <w:t xml:space="preserve">Offers </w:t>
      </w:r>
      <w:r>
        <w:rPr>
          <w:rFonts w:ascii="Arial" w:hAnsi="Arial" w:cs="Arial"/>
          <w:spacing w:val="-1"/>
          <w:sz w:val="24"/>
          <w:szCs w:val="24"/>
        </w:rPr>
        <w:t xml:space="preserve">where an </w:t>
      </w:r>
      <w:r>
        <w:rPr>
          <w:rFonts w:ascii="Arial" w:hAnsi="Arial" w:cs="Arial"/>
          <w:b/>
          <w:bCs/>
          <w:spacing w:val="-1"/>
          <w:sz w:val="24"/>
          <w:szCs w:val="24"/>
        </w:rPr>
        <w:t xml:space="preserve">Applicant </w:t>
      </w:r>
      <w:r>
        <w:rPr>
          <w:rFonts w:ascii="Arial" w:hAnsi="Arial" w:cs="Arial"/>
          <w:spacing w:val="-1"/>
          <w:sz w:val="24"/>
          <w:szCs w:val="24"/>
        </w:rPr>
        <w:t xml:space="preserve">has applied for connections in Scotland as well as in England and Wales and the </w:t>
      </w:r>
      <w:r>
        <w:rPr>
          <w:rFonts w:ascii="Arial" w:hAnsi="Arial" w:cs="Arial"/>
          <w:b/>
          <w:bCs/>
          <w:spacing w:val="-1"/>
          <w:sz w:val="24"/>
          <w:szCs w:val="24"/>
        </w:rPr>
        <w:t xml:space="preserve">Applicant </w:t>
      </w:r>
      <w:r>
        <w:rPr>
          <w:rFonts w:ascii="Arial" w:hAnsi="Arial" w:cs="Arial"/>
          <w:spacing w:val="-1"/>
          <w:sz w:val="24"/>
          <w:szCs w:val="24"/>
        </w:rPr>
        <w:t>doesn’t intend to connect at all locations, but intends to choose which location or locations to connect at on the basis of the offers it receives. Question 6 in Section A is intended to assist</w:t>
      </w:r>
    </w:p>
    <w:p w14:paraId="7C1B500B" w14:textId="77777777" w:rsidR="003C6A81" w:rsidRDefault="003C6A81">
      <w:pPr>
        <w:tabs>
          <w:tab w:val="right" w:pos="8568"/>
        </w:tabs>
        <w:kinsoku w:val="0"/>
        <w:overflowPunct w:val="0"/>
        <w:autoSpaceDE/>
        <w:autoSpaceDN/>
        <w:adjustRightInd/>
        <w:spacing w:line="276" w:lineRule="exact"/>
        <w:ind w:left="648" w:right="72"/>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in early identification of this situation arising.</w:t>
      </w:r>
      <w:r>
        <w:rPr>
          <w:rFonts w:ascii="Arial" w:hAnsi="Arial" w:cs="Arial"/>
          <w:sz w:val="24"/>
          <w:szCs w:val="24"/>
        </w:rPr>
        <w:tab/>
      </w:r>
      <w:r>
        <w:rPr>
          <w:rFonts w:ascii="Arial" w:hAnsi="Arial" w:cs="Arial"/>
          <w:b/>
          <w:bCs/>
          <w:sz w:val="24"/>
          <w:szCs w:val="24"/>
        </w:rPr>
        <w:t>The</w:t>
      </w:r>
      <w:r>
        <w:rPr>
          <w:rFonts w:ascii="Arial" w:hAnsi="Arial" w:cs="Arial"/>
          <w:b/>
          <w:bCs/>
          <w:sz w:val="24"/>
          <w:szCs w:val="24"/>
        </w:rPr>
        <w:br/>
        <w:t xml:space="preserve">Company’s Website </w:t>
      </w:r>
      <w:r>
        <w:rPr>
          <w:rFonts w:ascii="Arial" w:hAnsi="Arial" w:cs="Arial"/>
          <w:sz w:val="24"/>
          <w:szCs w:val="24"/>
        </w:rPr>
        <w:t xml:space="preserve">contains a statement that describes </w:t>
      </w:r>
      <w:proofErr w:type="gramStart"/>
      <w:r>
        <w:rPr>
          <w:rFonts w:ascii="Arial" w:hAnsi="Arial" w:cs="Arial"/>
          <w:sz w:val="24"/>
          <w:szCs w:val="24"/>
        </w:rPr>
        <w:t>the means by which</w:t>
      </w:r>
      <w:proofErr w:type="gramEnd"/>
      <w:r>
        <w:rPr>
          <w:rFonts w:ascii="Arial" w:hAnsi="Arial" w:cs="Arial"/>
          <w:sz w:val="24"/>
          <w:szCs w:val="24"/>
        </w:rPr>
        <w:t xml:space="preserve"> </w:t>
      </w:r>
      <w:r>
        <w:rPr>
          <w:rFonts w:ascii="Arial" w:hAnsi="Arial" w:cs="Arial"/>
          <w:b/>
          <w:bCs/>
          <w:sz w:val="24"/>
          <w:szCs w:val="24"/>
        </w:rPr>
        <w:t xml:space="preserve">The Company </w:t>
      </w:r>
      <w:r>
        <w:rPr>
          <w:rFonts w:ascii="Arial" w:hAnsi="Arial" w:cs="Arial"/>
          <w:sz w:val="24"/>
          <w:szCs w:val="24"/>
        </w:rPr>
        <w:t xml:space="preserve">shall ensure compliance with Special Condition M of its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w:t>
      </w:r>
    </w:p>
    <w:p w14:paraId="3EDABBBE" w14:textId="77777777" w:rsidR="003C6A81" w:rsidRDefault="003C6A81">
      <w:pPr>
        <w:numPr>
          <w:ilvl w:val="0"/>
          <w:numId w:val="12"/>
        </w:numPr>
        <w:kinsoku w:val="0"/>
        <w:overflowPunct w:val="0"/>
        <w:autoSpaceDE/>
        <w:autoSpaceDN/>
        <w:adjustRightInd/>
        <w:spacing w:before="260" w:after="442" w:line="279"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have the option to request a </w:t>
      </w:r>
      <w:r>
        <w:rPr>
          <w:rFonts w:ascii="Arial" w:hAnsi="Arial" w:cs="Arial"/>
          <w:b/>
          <w:bCs/>
          <w:sz w:val="24"/>
          <w:szCs w:val="24"/>
        </w:rPr>
        <w:t xml:space="preserve">Connection Offer </w:t>
      </w:r>
      <w:proofErr w:type="gramStart"/>
      <w:r>
        <w:rPr>
          <w:rFonts w:ascii="Arial" w:hAnsi="Arial" w:cs="Arial"/>
          <w:sz w:val="24"/>
          <w:szCs w:val="24"/>
        </w:rPr>
        <w:t>on the basis of</w:t>
      </w:r>
      <w:proofErr w:type="gramEnd"/>
      <w:r>
        <w:rPr>
          <w:rFonts w:ascii="Arial" w:hAnsi="Arial" w:cs="Arial"/>
          <w:sz w:val="24"/>
          <w:szCs w:val="24"/>
        </w:rPr>
        <w:t xml:space="preserve"> a </w:t>
      </w:r>
      <w:r>
        <w:rPr>
          <w:rFonts w:ascii="Arial" w:hAnsi="Arial" w:cs="Arial"/>
          <w:b/>
          <w:bCs/>
          <w:sz w:val="24"/>
          <w:szCs w:val="24"/>
        </w:rPr>
        <w:t>Design Variation</w:t>
      </w:r>
      <w:r>
        <w:rPr>
          <w:rFonts w:ascii="Arial" w:hAnsi="Arial" w:cs="Arial"/>
          <w:sz w:val="24"/>
          <w:szCs w:val="24"/>
        </w:rPr>
        <w:t xml:space="preserve">. In requesting such an </w:t>
      </w:r>
      <w:r>
        <w:rPr>
          <w:rFonts w:ascii="Arial" w:hAnsi="Arial" w:cs="Arial"/>
          <w:b/>
          <w:bCs/>
          <w:sz w:val="24"/>
          <w:szCs w:val="24"/>
        </w:rPr>
        <w:t>Offer</w:t>
      </w:r>
      <w:r>
        <w:rPr>
          <w:rFonts w:ascii="Arial" w:hAnsi="Arial" w:cs="Arial"/>
          <w:sz w:val="24"/>
          <w:szCs w:val="24"/>
        </w:rPr>
        <w:t xml:space="preserve">, the </w:t>
      </w:r>
      <w:r>
        <w:rPr>
          <w:rFonts w:ascii="Arial" w:hAnsi="Arial" w:cs="Arial"/>
          <w:b/>
          <w:bCs/>
          <w:sz w:val="24"/>
          <w:szCs w:val="24"/>
        </w:rPr>
        <w:t xml:space="preserve">Applicant </w:t>
      </w:r>
      <w:r>
        <w:rPr>
          <w:rFonts w:ascii="Arial" w:hAnsi="Arial" w:cs="Arial"/>
          <w:sz w:val="24"/>
          <w:szCs w:val="24"/>
        </w:rPr>
        <w:t xml:space="preserve">acknowledges that the connection design (which provides for connection to the </w:t>
      </w:r>
      <w:r>
        <w:rPr>
          <w:rFonts w:ascii="Arial" w:hAnsi="Arial" w:cs="Arial"/>
          <w:b/>
          <w:bCs/>
          <w:sz w:val="24"/>
          <w:szCs w:val="24"/>
        </w:rPr>
        <w:t>National Electricity Transmission System</w:t>
      </w:r>
      <w:r>
        <w:rPr>
          <w:rFonts w:ascii="Arial" w:hAnsi="Arial" w:cs="Arial"/>
          <w:sz w:val="24"/>
          <w:szCs w:val="24"/>
        </w:rPr>
        <w:t xml:space="preserve">) will fail to satisfy the deterministic criteria detailed in paragraphs 2.5 to 2.13 or 7.7 to 7.19, as appropriate, of the </w:t>
      </w:r>
      <w:r>
        <w:rPr>
          <w:rFonts w:ascii="Arial" w:hAnsi="Arial" w:cs="Arial"/>
          <w:b/>
          <w:bCs/>
          <w:sz w:val="24"/>
          <w:szCs w:val="24"/>
        </w:rPr>
        <w:t>NETS SQSS</w:t>
      </w:r>
      <w:r>
        <w:rPr>
          <w:rFonts w:ascii="Arial" w:hAnsi="Arial" w:cs="Arial"/>
          <w:sz w:val="24"/>
          <w:szCs w:val="24"/>
        </w:rPr>
        <w:t xml:space="preserve">. In making such an </w:t>
      </w:r>
      <w:r>
        <w:rPr>
          <w:rFonts w:ascii="Arial" w:hAnsi="Arial" w:cs="Arial"/>
          <w:b/>
          <w:bCs/>
          <w:sz w:val="24"/>
          <w:szCs w:val="24"/>
        </w:rPr>
        <w:t>Offer</w:t>
      </w:r>
      <w:r>
        <w:rPr>
          <w:rFonts w:ascii="Arial" w:hAnsi="Arial" w:cs="Arial"/>
          <w:sz w:val="24"/>
          <w:szCs w:val="24"/>
        </w:rPr>
        <w:t>, in accordance</w:t>
      </w:r>
    </w:p>
    <w:p w14:paraId="68614AB4" w14:textId="32138CAC"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5" behindDoc="0" locked="0" layoutInCell="0" allowOverlap="1" wp14:anchorId="696704A3" wp14:editId="16AE26CF">
                <wp:simplePos x="0" y="0"/>
                <wp:positionH relativeFrom="page">
                  <wp:posOffset>5358130</wp:posOffset>
                </wp:positionH>
                <wp:positionV relativeFrom="page">
                  <wp:posOffset>10071735</wp:posOffset>
                </wp:positionV>
                <wp:extent cx="1122045" cy="181610"/>
                <wp:effectExtent l="0" t="0" r="0" b="0"/>
                <wp:wrapSquare wrapText="bothSides"/>
                <wp:docPr id="7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AA99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704A3" id="Text Box 7" o:spid="_x0000_s1030" type="#_x0000_t202" style="position:absolute;left:0;text-align:left;margin-left:421.9pt;margin-top:793.05pt;width:88.35pt;height:14.3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8iS+AEAAN4DAAAOAAAAZHJzL2Uyb0RvYy54bWysU8tu2zAQvBfoPxC815KMNA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fvWeM0l3xU1xXaSpZKJcsh368FHBwGJQcaShJnRxfPAhdiPK5Uks5sHoZq+NSRvs6p1B&#10;dhRkgH365lzjejGfLuX8/DTh/YVhbESyEDHncvEkaRBpzwKEqZ6Ybip+FQWKktTQnEgUhNl09JNQ&#10;0AP+4mwkw1Xc/zwIVJyZT5aEje5cAlyCegmElZRa8cDZHO7C7OKDQ931hDyPzsIdid/qpMtzF+d2&#10;yUSJ3tnw0aV/7tOr599y+xs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Bd08iS+AEAAN4DAAAOAAAAAAAAAAAAAAAA&#10;AC4CAABkcnMvZTJvRG9jLnhtbFBLAQItABQABgAIAAAAIQBGBaPQ4QAAAA4BAAAPAAAAAAAAAAAA&#10;AAAAAFIEAABkcnMvZG93bnJldi54bWxQSwUGAAAAAAQABADzAAAAYAUAAAAA&#10;" o:allowincell="f" stroked="f">
                <v:fill opacity="0"/>
                <v:textbox inset="0,0,0,0">
                  <w:txbxContent>
                    <w:p w14:paraId="738AA99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777BBDB2" w14:textId="77777777" w:rsidR="003C6A81" w:rsidRDefault="003C6A81">
      <w:pPr>
        <w:kinsoku w:val="0"/>
        <w:overflowPunct w:val="0"/>
        <w:autoSpaceDE/>
        <w:autoSpaceDN/>
        <w:adjustRightInd/>
        <w:spacing w:before="470" w:line="277" w:lineRule="exact"/>
        <w:ind w:left="648" w:right="72"/>
        <w:jc w:val="both"/>
        <w:textAlignment w:val="baseline"/>
        <w:rPr>
          <w:rFonts w:ascii="Arial" w:hAnsi="Arial" w:cs="Arial"/>
          <w:sz w:val="24"/>
          <w:szCs w:val="24"/>
        </w:rPr>
      </w:pPr>
      <w:r>
        <w:rPr>
          <w:rFonts w:ascii="Arial" w:hAnsi="Arial" w:cs="Arial"/>
          <w:sz w:val="24"/>
          <w:szCs w:val="24"/>
        </w:rPr>
        <w:t xml:space="preserve">with its obligations under Paragraphs 2.13.2 and 2.13.7 or 2.13.11 of </w:t>
      </w:r>
      <w:r>
        <w:rPr>
          <w:rFonts w:ascii="Arial" w:hAnsi="Arial" w:cs="Arial"/>
          <w:b/>
          <w:bCs/>
          <w:sz w:val="24"/>
          <w:szCs w:val="24"/>
        </w:rPr>
        <w:t>CUSC</w:t>
      </w:r>
      <w:r>
        <w:rPr>
          <w:rFonts w:ascii="Arial" w:hAnsi="Arial" w:cs="Arial"/>
          <w:sz w:val="24"/>
          <w:szCs w:val="24"/>
        </w:rPr>
        <w:t xml:space="preserve">, </w:t>
      </w:r>
      <w:r>
        <w:rPr>
          <w:rFonts w:ascii="Arial" w:hAnsi="Arial" w:cs="Arial"/>
          <w:b/>
          <w:bCs/>
          <w:sz w:val="24"/>
          <w:szCs w:val="24"/>
        </w:rPr>
        <w:t xml:space="preserve">The Company </w:t>
      </w:r>
      <w:r>
        <w:rPr>
          <w:rFonts w:ascii="Arial" w:hAnsi="Arial" w:cs="Arial"/>
          <w:sz w:val="24"/>
          <w:szCs w:val="24"/>
        </w:rPr>
        <w:t xml:space="preserve">may include </w:t>
      </w:r>
      <w:r>
        <w:rPr>
          <w:rFonts w:ascii="Arial" w:hAnsi="Arial" w:cs="Arial"/>
          <w:b/>
          <w:bCs/>
          <w:sz w:val="24"/>
          <w:szCs w:val="24"/>
        </w:rPr>
        <w:t>Restrictions on Availability</w:t>
      </w:r>
      <w:r>
        <w:rPr>
          <w:rFonts w:ascii="Arial" w:hAnsi="Arial" w:cs="Arial"/>
          <w:sz w:val="24"/>
          <w:szCs w:val="24"/>
        </w:rPr>
        <w:t xml:space="preserve">. If </w:t>
      </w:r>
      <w:r>
        <w:rPr>
          <w:rFonts w:ascii="Arial" w:hAnsi="Arial" w:cs="Arial"/>
          <w:b/>
          <w:bCs/>
          <w:sz w:val="24"/>
          <w:szCs w:val="24"/>
        </w:rPr>
        <w:t xml:space="preserve">Applicants </w:t>
      </w:r>
      <w:r>
        <w:rPr>
          <w:rFonts w:ascii="Arial" w:hAnsi="Arial" w:cs="Arial"/>
          <w:sz w:val="24"/>
          <w:szCs w:val="24"/>
        </w:rPr>
        <w:t xml:space="preserve">require further assistance on this </w:t>
      </w:r>
      <w:proofErr w:type="gramStart"/>
      <w:r>
        <w:rPr>
          <w:rFonts w:ascii="Arial" w:hAnsi="Arial" w:cs="Arial"/>
          <w:sz w:val="24"/>
          <w:szCs w:val="24"/>
        </w:rPr>
        <w:t>option</w:t>
      </w:r>
      <w:proofErr w:type="gramEnd"/>
      <w:r>
        <w:rPr>
          <w:rFonts w:ascii="Arial" w:hAnsi="Arial" w:cs="Arial"/>
          <w:sz w:val="24"/>
          <w:szCs w:val="24"/>
        </w:rPr>
        <w:t xml:space="preserve"> they are recommended to contact </w:t>
      </w:r>
      <w:r>
        <w:rPr>
          <w:rFonts w:ascii="Arial" w:hAnsi="Arial" w:cs="Arial"/>
          <w:b/>
          <w:bCs/>
          <w:sz w:val="24"/>
          <w:szCs w:val="24"/>
        </w:rPr>
        <w:t xml:space="preserve">The Company </w:t>
      </w:r>
      <w:r>
        <w:rPr>
          <w:rFonts w:ascii="Arial" w:hAnsi="Arial" w:cs="Arial"/>
          <w:sz w:val="24"/>
          <w:szCs w:val="24"/>
        </w:rPr>
        <w:t>before completing this application form.</w:t>
      </w:r>
    </w:p>
    <w:p w14:paraId="61293B7D" w14:textId="77777777" w:rsidR="003C6A81" w:rsidRDefault="003C6A81">
      <w:pPr>
        <w:numPr>
          <w:ilvl w:val="0"/>
          <w:numId w:val="13"/>
        </w:numPr>
        <w:kinsoku w:val="0"/>
        <w:overflowPunct w:val="0"/>
        <w:autoSpaceDE/>
        <w:autoSpaceDN/>
        <w:adjustRightInd/>
        <w:spacing w:before="269" w:line="293" w:lineRule="exact"/>
        <w:ind w:right="72"/>
        <w:jc w:val="both"/>
        <w:textAlignment w:val="baseline"/>
        <w:rPr>
          <w:rFonts w:ascii="Arial" w:hAnsi="Arial" w:cs="Arial"/>
          <w:b/>
          <w:bCs/>
          <w:sz w:val="24"/>
          <w:szCs w:val="24"/>
        </w:rPr>
      </w:pPr>
      <w:r>
        <w:rPr>
          <w:rFonts w:ascii="Arial" w:hAnsi="Arial" w:cs="Arial"/>
          <w:b/>
          <w:bCs/>
          <w:sz w:val="24"/>
          <w:szCs w:val="24"/>
        </w:rPr>
        <w:t xml:space="preserve">The Company </w:t>
      </w:r>
      <w:r>
        <w:rPr>
          <w:rFonts w:ascii="Arial" w:hAnsi="Arial" w:cs="Arial"/>
          <w:sz w:val="24"/>
          <w:szCs w:val="24"/>
        </w:rPr>
        <w:t xml:space="preserve">will include </w:t>
      </w:r>
      <w:r>
        <w:rPr>
          <w:rFonts w:ascii="Arial" w:hAnsi="Arial" w:cs="Arial"/>
          <w:b/>
          <w:bCs/>
          <w:sz w:val="24"/>
          <w:szCs w:val="24"/>
        </w:rPr>
        <w:t xml:space="preserve">Offshore Restrictions on Availability </w:t>
      </w:r>
      <w:r>
        <w:rPr>
          <w:rFonts w:ascii="Arial" w:hAnsi="Arial" w:cs="Arial"/>
          <w:sz w:val="24"/>
          <w:szCs w:val="24"/>
        </w:rPr>
        <w:t xml:space="preserve">in any </w:t>
      </w:r>
      <w:r>
        <w:rPr>
          <w:rFonts w:ascii="Arial" w:hAnsi="Arial" w:cs="Arial"/>
          <w:b/>
          <w:bCs/>
          <w:sz w:val="24"/>
          <w:szCs w:val="24"/>
        </w:rPr>
        <w:t xml:space="preserve">Offer </w:t>
      </w:r>
      <w:r>
        <w:rPr>
          <w:rFonts w:ascii="Arial" w:hAnsi="Arial" w:cs="Arial"/>
          <w:sz w:val="24"/>
          <w:szCs w:val="24"/>
        </w:rPr>
        <w:t xml:space="preserve">made for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which meet the </w:t>
      </w:r>
      <w:r>
        <w:rPr>
          <w:rFonts w:ascii="Arial" w:hAnsi="Arial" w:cs="Arial"/>
          <w:b/>
          <w:bCs/>
          <w:sz w:val="24"/>
          <w:szCs w:val="24"/>
        </w:rPr>
        <w:t xml:space="preserve">Offshore Standard Design and Design Variation </w:t>
      </w:r>
      <w:r>
        <w:rPr>
          <w:rFonts w:ascii="Arial" w:hAnsi="Arial" w:cs="Arial"/>
          <w:sz w:val="26"/>
          <w:szCs w:val="26"/>
        </w:rPr>
        <w:t xml:space="preserve">but not where the design is of a standard equivalent to or higher than the deterministic criteria detailed in paragraphs 2.5 to 2.13 of the </w:t>
      </w:r>
      <w:r>
        <w:rPr>
          <w:rFonts w:ascii="Arial" w:hAnsi="Arial" w:cs="Arial"/>
          <w:b/>
          <w:bCs/>
          <w:sz w:val="24"/>
          <w:szCs w:val="24"/>
        </w:rPr>
        <w:t xml:space="preserve">NETS </w:t>
      </w:r>
      <w:r>
        <w:rPr>
          <w:rFonts w:ascii="Arial" w:hAnsi="Arial" w:cs="Arial"/>
          <w:b/>
          <w:bCs/>
          <w:sz w:val="26"/>
          <w:szCs w:val="26"/>
        </w:rPr>
        <w:t>SQSS</w:t>
      </w:r>
      <w:r>
        <w:rPr>
          <w:rFonts w:ascii="Arial" w:hAnsi="Arial" w:cs="Arial"/>
          <w:b/>
          <w:bCs/>
          <w:sz w:val="24"/>
          <w:szCs w:val="24"/>
        </w:rPr>
        <w:t>.</w:t>
      </w:r>
    </w:p>
    <w:p w14:paraId="05DC24EC" w14:textId="77777777" w:rsidR="003C6A81" w:rsidRDefault="003C6A81">
      <w:pPr>
        <w:numPr>
          <w:ilvl w:val="0"/>
          <w:numId w:val="14"/>
        </w:numPr>
        <w:kinsoku w:val="0"/>
        <w:overflowPunct w:val="0"/>
        <w:autoSpaceDE/>
        <w:autoSpaceDN/>
        <w:adjustRightInd/>
        <w:spacing w:before="269" w:line="278" w:lineRule="exact"/>
        <w:ind w:right="72"/>
        <w:jc w:val="both"/>
        <w:textAlignment w:val="baseline"/>
        <w:rPr>
          <w:rFonts w:ascii="Arial" w:hAnsi="Arial" w:cs="Arial"/>
          <w:sz w:val="24"/>
          <w:szCs w:val="24"/>
        </w:rPr>
      </w:pPr>
      <w:r>
        <w:rPr>
          <w:rFonts w:ascii="Arial" w:hAnsi="Arial" w:cs="Arial"/>
          <w:sz w:val="24"/>
          <w:szCs w:val="24"/>
        </w:rPr>
        <w:t xml:space="preserve">In the case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the </w:t>
      </w:r>
      <w:r>
        <w:rPr>
          <w:rFonts w:ascii="Arial" w:hAnsi="Arial" w:cs="Arial"/>
          <w:b/>
          <w:bCs/>
          <w:sz w:val="24"/>
          <w:szCs w:val="24"/>
        </w:rPr>
        <w:t xml:space="preserve">Offer </w:t>
      </w:r>
      <w:r>
        <w:rPr>
          <w:rFonts w:ascii="Arial" w:hAnsi="Arial" w:cs="Arial"/>
          <w:sz w:val="24"/>
          <w:szCs w:val="24"/>
        </w:rPr>
        <w:t xml:space="preserve">will </w:t>
      </w:r>
      <w:proofErr w:type="gramStart"/>
      <w:r>
        <w:rPr>
          <w:rFonts w:ascii="Arial" w:hAnsi="Arial" w:cs="Arial"/>
          <w:sz w:val="24"/>
          <w:szCs w:val="24"/>
        </w:rPr>
        <w:t>be based on an assumption</w:t>
      </w:r>
      <w:proofErr w:type="gramEnd"/>
      <w:r>
        <w:rPr>
          <w:rFonts w:ascii="Arial" w:hAnsi="Arial" w:cs="Arial"/>
          <w:sz w:val="24"/>
          <w:szCs w:val="24"/>
        </w:rPr>
        <w:t xml:space="preserve"> of connection to an </w:t>
      </w:r>
      <w:r>
        <w:rPr>
          <w:rFonts w:ascii="Arial" w:hAnsi="Arial" w:cs="Arial"/>
          <w:b/>
          <w:bCs/>
          <w:sz w:val="24"/>
          <w:szCs w:val="24"/>
        </w:rPr>
        <w:t xml:space="preserve">Offshore Transmission System </w:t>
      </w:r>
      <w:r>
        <w:rPr>
          <w:rFonts w:ascii="Arial" w:hAnsi="Arial" w:cs="Arial"/>
          <w:sz w:val="24"/>
          <w:szCs w:val="24"/>
        </w:rPr>
        <w:t xml:space="preserve">rather than an </w:t>
      </w:r>
      <w:r>
        <w:rPr>
          <w:rFonts w:ascii="Arial" w:hAnsi="Arial" w:cs="Arial"/>
          <w:b/>
          <w:bCs/>
          <w:sz w:val="24"/>
          <w:szCs w:val="24"/>
        </w:rPr>
        <w:t>ET Offshore Transmission System</w:t>
      </w:r>
      <w:r>
        <w:rPr>
          <w:rFonts w:ascii="Arial" w:hAnsi="Arial" w:cs="Arial"/>
          <w:sz w:val="24"/>
          <w:szCs w:val="24"/>
        </w:rPr>
        <w:t xml:space="preserve">. Consideration may be given as to whether the connection should be to an </w:t>
      </w:r>
      <w:r>
        <w:rPr>
          <w:rFonts w:ascii="Arial" w:hAnsi="Arial" w:cs="Arial"/>
          <w:b/>
          <w:bCs/>
          <w:sz w:val="24"/>
          <w:szCs w:val="24"/>
        </w:rPr>
        <w:t xml:space="preserve">ET Offshore Transmission System </w:t>
      </w:r>
      <w:r>
        <w:rPr>
          <w:rFonts w:ascii="Arial" w:hAnsi="Arial" w:cs="Arial"/>
          <w:sz w:val="24"/>
          <w:szCs w:val="24"/>
        </w:rPr>
        <w:t xml:space="preserve">and as a result it may be necessary for </w:t>
      </w:r>
      <w:r>
        <w:rPr>
          <w:rFonts w:ascii="Arial" w:hAnsi="Arial" w:cs="Arial"/>
          <w:b/>
          <w:bCs/>
          <w:sz w:val="26"/>
          <w:szCs w:val="26"/>
        </w:rPr>
        <w:t xml:space="preserve">The Company </w:t>
      </w:r>
      <w:r>
        <w:rPr>
          <w:rFonts w:ascii="Arial" w:hAnsi="Arial" w:cs="Arial"/>
          <w:sz w:val="24"/>
          <w:szCs w:val="24"/>
        </w:rPr>
        <w:t xml:space="preserve">to consult the appropriate </w:t>
      </w:r>
      <w:r>
        <w:rPr>
          <w:rFonts w:ascii="Arial" w:hAnsi="Arial" w:cs="Arial"/>
          <w:b/>
          <w:bCs/>
          <w:sz w:val="24"/>
          <w:szCs w:val="24"/>
        </w:rPr>
        <w:t>Public Distribution System Operator(s)</w:t>
      </w:r>
      <w:r>
        <w:rPr>
          <w:rFonts w:ascii="Arial" w:hAnsi="Arial" w:cs="Arial"/>
          <w:sz w:val="24"/>
          <w:szCs w:val="24"/>
        </w:rPr>
        <w:t xml:space="preserve">. Where the </w:t>
      </w:r>
      <w:r>
        <w:rPr>
          <w:rFonts w:ascii="Arial" w:hAnsi="Arial" w:cs="Arial"/>
          <w:b/>
          <w:bCs/>
          <w:sz w:val="24"/>
          <w:szCs w:val="24"/>
        </w:rPr>
        <w:t xml:space="preserve">New Connection Site </w:t>
      </w:r>
      <w:r>
        <w:rPr>
          <w:rFonts w:ascii="Arial" w:hAnsi="Arial" w:cs="Arial"/>
          <w:sz w:val="24"/>
          <w:szCs w:val="24"/>
        </w:rPr>
        <w:t xml:space="preserve">is to be connected to an </w:t>
      </w:r>
      <w:r>
        <w:rPr>
          <w:rFonts w:ascii="Arial" w:hAnsi="Arial" w:cs="Arial"/>
          <w:b/>
          <w:bCs/>
          <w:sz w:val="24"/>
          <w:szCs w:val="24"/>
        </w:rPr>
        <w:t xml:space="preserve">ET Offshore Transmission System </w:t>
      </w:r>
      <w:r>
        <w:rPr>
          <w:rFonts w:ascii="Arial" w:hAnsi="Arial" w:cs="Arial"/>
          <w:sz w:val="24"/>
          <w:szCs w:val="24"/>
        </w:rPr>
        <w:t xml:space="preserve">this will be reflected in the variations to the </w:t>
      </w:r>
      <w:r>
        <w:rPr>
          <w:rFonts w:ascii="Arial" w:hAnsi="Arial" w:cs="Arial"/>
          <w:b/>
          <w:bCs/>
          <w:sz w:val="24"/>
          <w:szCs w:val="24"/>
        </w:rPr>
        <w:t xml:space="preserve">Bilateral Connection Agreement </w:t>
      </w:r>
      <w:r>
        <w:rPr>
          <w:rFonts w:ascii="Arial" w:hAnsi="Arial" w:cs="Arial"/>
          <w:sz w:val="24"/>
          <w:szCs w:val="24"/>
        </w:rPr>
        <w:t xml:space="preserve">and </w:t>
      </w:r>
      <w:r>
        <w:rPr>
          <w:rFonts w:ascii="Arial" w:hAnsi="Arial" w:cs="Arial"/>
          <w:b/>
          <w:bCs/>
          <w:sz w:val="24"/>
          <w:szCs w:val="24"/>
        </w:rPr>
        <w:t xml:space="preserve">Construction Agreement </w:t>
      </w:r>
      <w:r>
        <w:rPr>
          <w:rFonts w:ascii="Arial" w:hAnsi="Arial" w:cs="Arial"/>
          <w:sz w:val="24"/>
          <w:szCs w:val="24"/>
        </w:rPr>
        <w:t xml:space="preserve">referred to in </w:t>
      </w:r>
      <w:r>
        <w:rPr>
          <w:rFonts w:ascii="Arial" w:hAnsi="Arial" w:cs="Arial"/>
          <w:b/>
          <w:bCs/>
          <w:sz w:val="24"/>
          <w:szCs w:val="24"/>
        </w:rPr>
        <w:t xml:space="preserve">CUSC </w:t>
      </w:r>
      <w:r>
        <w:rPr>
          <w:rFonts w:ascii="Arial" w:hAnsi="Arial" w:cs="Arial"/>
          <w:sz w:val="24"/>
          <w:szCs w:val="24"/>
        </w:rPr>
        <w:t xml:space="preserve">Paragraph 2.13.9. The </w:t>
      </w:r>
      <w:r>
        <w:rPr>
          <w:rFonts w:ascii="Arial" w:hAnsi="Arial" w:cs="Arial"/>
          <w:b/>
          <w:bCs/>
          <w:sz w:val="24"/>
          <w:szCs w:val="24"/>
        </w:rPr>
        <w:t xml:space="preserve">Company </w:t>
      </w:r>
      <w:r>
        <w:rPr>
          <w:rFonts w:ascii="Arial" w:hAnsi="Arial" w:cs="Arial"/>
          <w:sz w:val="24"/>
          <w:szCs w:val="24"/>
        </w:rPr>
        <w:t xml:space="preserve">will include </w:t>
      </w:r>
      <w:r>
        <w:rPr>
          <w:rFonts w:ascii="Arial" w:hAnsi="Arial" w:cs="Arial"/>
          <w:b/>
          <w:bCs/>
          <w:sz w:val="24"/>
          <w:szCs w:val="24"/>
        </w:rPr>
        <w:t xml:space="preserve">ET Restrictions on Availability </w:t>
      </w:r>
      <w:r>
        <w:rPr>
          <w:rFonts w:ascii="Arial" w:hAnsi="Arial" w:cs="Arial"/>
          <w:sz w:val="24"/>
          <w:szCs w:val="24"/>
        </w:rPr>
        <w:t xml:space="preserve">in any </w:t>
      </w:r>
      <w:r>
        <w:rPr>
          <w:rFonts w:ascii="Arial" w:hAnsi="Arial" w:cs="Arial"/>
          <w:b/>
          <w:bCs/>
          <w:sz w:val="24"/>
          <w:szCs w:val="24"/>
        </w:rPr>
        <w:t xml:space="preserve">Offer </w:t>
      </w:r>
      <w:r>
        <w:rPr>
          <w:rFonts w:ascii="Arial" w:hAnsi="Arial" w:cs="Arial"/>
          <w:sz w:val="24"/>
          <w:szCs w:val="24"/>
        </w:rPr>
        <w:t xml:space="preserve">made for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which are connected or to be connected to an </w:t>
      </w:r>
      <w:r>
        <w:rPr>
          <w:rFonts w:ascii="Arial" w:hAnsi="Arial" w:cs="Arial"/>
          <w:b/>
          <w:bCs/>
          <w:sz w:val="24"/>
          <w:szCs w:val="24"/>
        </w:rPr>
        <w:t>ET Offshore Transmission System</w:t>
      </w:r>
      <w:r>
        <w:rPr>
          <w:rFonts w:ascii="Arial" w:hAnsi="Arial" w:cs="Arial"/>
          <w:sz w:val="24"/>
          <w:szCs w:val="24"/>
        </w:rPr>
        <w:t>.</w:t>
      </w:r>
    </w:p>
    <w:p w14:paraId="69812489" w14:textId="77777777" w:rsidR="003C6A81" w:rsidRDefault="003C6A81">
      <w:pPr>
        <w:numPr>
          <w:ilvl w:val="0"/>
          <w:numId w:val="15"/>
        </w:numPr>
        <w:tabs>
          <w:tab w:val="right" w:pos="8568"/>
        </w:tabs>
        <w:kinsoku w:val="0"/>
        <w:overflowPunct w:val="0"/>
        <w:autoSpaceDE/>
        <w:autoSpaceDN/>
        <w:adjustRightInd/>
        <w:spacing w:before="269"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The </w:t>
      </w:r>
      <w:r>
        <w:rPr>
          <w:rFonts w:ascii="Arial" w:hAnsi="Arial" w:cs="Arial"/>
          <w:b/>
          <w:bCs/>
          <w:spacing w:val="-1"/>
          <w:sz w:val="24"/>
          <w:szCs w:val="24"/>
        </w:rPr>
        <w:t xml:space="preserve">Applicant </w:t>
      </w:r>
      <w:proofErr w:type="gramStart"/>
      <w:r>
        <w:rPr>
          <w:rFonts w:ascii="Arial" w:hAnsi="Arial" w:cs="Arial"/>
          <w:spacing w:val="-1"/>
          <w:sz w:val="24"/>
          <w:szCs w:val="24"/>
        </w:rPr>
        <w:t>has the ability to</w:t>
      </w:r>
      <w:proofErr w:type="gramEnd"/>
      <w:r>
        <w:rPr>
          <w:rFonts w:ascii="Arial" w:hAnsi="Arial" w:cs="Arial"/>
          <w:spacing w:val="-1"/>
          <w:sz w:val="24"/>
          <w:szCs w:val="24"/>
        </w:rPr>
        <w:t xml:space="preserve"> pay a fixed price application fee in respect</w:t>
      </w:r>
      <w:r>
        <w:rPr>
          <w:rFonts w:ascii="Arial" w:hAnsi="Arial" w:cs="Arial"/>
          <w:spacing w:val="-1"/>
          <w:sz w:val="24"/>
          <w:szCs w:val="24"/>
        </w:rPr>
        <w:br/>
        <w:t xml:space="preserve">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hAnsi="Arial" w:cs="Arial"/>
          <w:b/>
          <w:bCs/>
          <w:spacing w:val="-1"/>
          <w:sz w:val="24"/>
          <w:szCs w:val="24"/>
        </w:rPr>
        <w:t xml:space="preserve">Applicant </w:t>
      </w:r>
      <w:r>
        <w:rPr>
          <w:rFonts w:ascii="Arial" w:hAnsi="Arial" w:cs="Arial"/>
          <w:spacing w:val="-1"/>
          <w:sz w:val="24"/>
          <w:szCs w:val="24"/>
        </w:rPr>
        <w:t xml:space="preserve">is requested to indicate their preferred basis of application fee in Section A question 5. The </w:t>
      </w:r>
      <w:r>
        <w:rPr>
          <w:rFonts w:ascii="Arial" w:hAnsi="Arial" w:cs="Arial"/>
          <w:b/>
          <w:bCs/>
          <w:spacing w:val="-1"/>
          <w:sz w:val="24"/>
          <w:szCs w:val="24"/>
        </w:rPr>
        <w:t xml:space="preserve">Applicant </w:t>
      </w:r>
      <w:r>
        <w:rPr>
          <w:rFonts w:ascii="Arial" w:hAnsi="Arial" w:cs="Arial"/>
          <w:spacing w:val="-1"/>
          <w:sz w:val="24"/>
          <w:szCs w:val="24"/>
        </w:rPr>
        <w:t xml:space="preserve">is advised that further information can be obtained from the </w:t>
      </w:r>
      <w:r>
        <w:rPr>
          <w:rFonts w:ascii="Arial" w:hAnsi="Arial" w:cs="Arial"/>
          <w:b/>
          <w:bCs/>
          <w:spacing w:val="-1"/>
          <w:sz w:val="24"/>
          <w:szCs w:val="24"/>
        </w:rPr>
        <w:t xml:space="preserve">Charging Statements </w:t>
      </w:r>
      <w:r>
        <w:rPr>
          <w:rFonts w:ascii="Arial" w:hAnsi="Arial" w:cs="Arial"/>
          <w:spacing w:val="-1"/>
          <w:sz w:val="24"/>
          <w:szCs w:val="24"/>
        </w:rPr>
        <w:t xml:space="preserve">which can be found on </w:t>
      </w:r>
      <w:r>
        <w:rPr>
          <w:rFonts w:ascii="Arial" w:hAnsi="Arial" w:cs="Arial"/>
          <w:b/>
          <w:bCs/>
          <w:spacing w:val="-1"/>
          <w:sz w:val="24"/>
          <w:szCs w:val="24"/>
        </w:rPr>
        <w:t>The Company’s Website</w:t>
      </w:r>
      <w:r>
        <w:rPr>
          <w:rFonts w:ascii="Arial" w:hAnsi="Arial" w:cs="Arial"/>
          <w:spacing w:val="-1"/>
          <w:sz w:val="24"/>
          <w:szCs w:val="24"/>
        </w:rPr>
        <w:t>.</w:t>
      </w:r>
    </w:p>
    <w:p w14:paraId="1A637B75" w14:textId="77777777" w:rsidR="003C6A81" w:rsidRDefault="003C6A81">
      <w:pPr>
        <w:numPr>
          <w:ilvl w:val="0"/>
          <w:numId w:val="13"/>
        </w:numPr>
        <w:kinsoku w:val="0"/>
        <w:overflowPunct w:val="0"/>
        <w:autoSpaceDE/>
        <w:autoSpaceDN/>
        <w:adjustRightInd/>
        <w:spacing w:before="265" w:line="277" w:lineRule="exact"/>
        <w:ind w:right="72"/>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 xml:space="preserve">will provide an </w:t>
      </w:r>
      <w:r>
        <w:rPr>
          <w:rFonts w:ascii="Arial" w:hAnsi="Arial" w:cs="Arial"/>
          <w:b/>
          <w:bCs/>
          <w:sz w:val="24"/>
          <w:szCs w:val="24"/>
        </w:rPr>
        <w:t xml:space="preserve">Offer </w:t>
      </w:r>
      <w:r>
        <w:rPr>
          <w:rFonts w:ascii="Arial" w:hAnsi="Arial" w:cs="Arial"/>
          <w:sz w:val="24"/>
          <w:szCs w:val="24"/>
        </w:rPr>
        <w:t xml:space="preserve">based upon the National Electricity Transmission System Security and Quality of Supply Standards (NETS SQSS). The criteria presented in the NETS SQSS represent the minimum requirements for the planning and operation of the </w:t>
      </w:r>
      <w:r>
        <w:rPr>
          <w:rFonts w:ascii="Arial" w:hAnsi="Arial" w:cs="Arial"/>
          <w:b/>
          <w:bCs/>
          <w:sz w:val="24"/>
          <w:szCs w:val="24"/>
        </w:rPr>
        <w:t>National Electricity Transmission System</w:t>
      </w:r>
      <w:r>
        <w:rPr>
          <w:rFonts w:ascii="Arial" w:hAnsi="Arial" w:cs="Arial"/>
          <w:sz w:val="24"/>
          <w:szCs w:val="24"/>
        </w:rPr>
        <w:t xml:space="preserve">. The NETS SQSS allows for a generation or demand </w:t>
      </w:r>
      <w:r>
        <w:rPr>
          <w:rFonts w:ascii="Arial" w:hAnsi="Arial" w:cs="Arial"/>
          <w:b/>
          <w:bCs/>
          <w:sz w:val="24"/>
          <w:szCs w:val="24"/>
        </w:rPr>
        <w:t xml:space="preserve">Applicant </w:t>
      </w:r>
      <w:r>
        <w:rPr>
          <w:rFonts w:ascii="Arial" w:hAnsi="Arial" w:cs="Arial"/>
          <w:sz w:val="24"/>
          <w:szCs w:val="24"/>
        </w:rPr>
        <w:t xml:space="preserve">to request a variation to the connection design. For example, such a connection design variation may be used to take account of the </w:t>
      </w:r>
      <w:proofErr w:type="gramStart"/>
      <w:r>
        <w:rPr>
          <w:rFonts w:ascii="Arial" w:hAnsi="Arial" w:cs="Arial"/>
          <w:sz w:val="24"/>
          <w:szCs w:val="24"/>
        </w:rPr>
        <w:t>particular characteristics</w:t>
      </w:r>
      <w:proofErr w:type="gramEnd"/>
      <w:r>
        <w:rPr>
          <w:rFonts w:ascii="Arial" w:hAnsi="Arial" w:cs="Arial"/>
          <w:sz w:val="24"/>
          <w:szCs w:val="24"/>
        </w:rPr>
        <w:t xml:space="preserve"> of a power station, the nature of connection of embedded generation or particular load cycles.</w:t>
      </w:r>
    </w:p>
    <w:p w14:paraId="7583E941" w14:textId="77777777" w:rsidR="003C6A81" w:rsidRDefault="003C6A81">
      <w:pPr>
        <w:numPr>
          <w:ilvl w:val="0"/>
          <w:numId w:val="14"/>
        </w:numPr>
        <w:kinsoku w:val="0"/>
        <w:overflowPunct w:val="0"/>
        <w:autoSpaceDE/>
        <w:autoSpaceDN/>
        <w:adjustRightInd/>
        <w:spacing w:before="272" w:line="277" w:lineRule="exact"/>
        <w:ind w:right="72"/>
        <w:jc w:val="both"/>
        <w:textAlignment w:val="baseline"/>
        <w:rPr>
          <w:rFonts w:ascii="Arial" w:hAnsi="Arial" w:cs="Arial"/>
          <w:sz w:val="24"/>
          <w:szCs w:val="24"/>
        </w:rPr>
      </w:pPr>
      <w:r>
        <w:rPr>
          <w:rFonts w:ascii="Arial" w:hAnsi="Arial" w:cs="Arial"/>
          <w:sz w:val="24"/>
          <w:szCs w:val="24"/>
        </w:rPr>
        <w:t>Any variation to connection design must not reduce the security of the MITS (Main Interconnected Transmission System) to below the minimum</w:t>
      </w:r>
    </w:p>
    <w:p w14:paraId="609853D4" w14:textId="77777777" w:rsidR="003C6A81" w:rsidRDefault="003C6A81">
      <w:pPr>
        <w:widowControl/>
        <w:rPr>
          <w:sz w:val="24"/>
          <w:szCs w:val="24"/>
        </w:rPr>
        <w:sectPr w:rsidR="003C6A81">
          <w:pgSz w:w="11909" w:h="16843"/>
          <w:pgMar w:top="720" w:right="1622" w:bottom="586" w:left="1647" w:header="720" w:footer="720" w:gutter="0"/>
          <w:cols w:space="720"/>
          <w:noEndnote/>
        </w:sectPr>
      </w:pPr>
    </w:p>
    <w:p w14:paraId="4ED4D78A" w14:textId="2FE91C60"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6" behindDoc="0" locked="0" layoutInCell="0" allowOverlap="1" wp14:anchorId="3029D9ED" wp14:editId="4AF4E45A">
                <wp:simplePos x="0" y="0"/>
                <wp:positionH relativeFrom="page">
                  <wp:posOffset>5358130</wp:posOffset>
                </wp:positionH>
                <wp:positionV relativeFrom="page">
                  <wp:posOffset>10071735</wp:posOffset>
                </wp:positionV>
                <wp:extent cx="1122045" cy="181610"/>
                <wp:effectExtent l="0" t="0" r="0" b="0"/>
                <wp:wrapSquare wrapText="bothSides"/>
                <wp:docPr id="7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AD14A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9D9ED" id="Text Box 8" o:spid="_x0000_s1031" type="#_x0000_t202" style="position:absolute;left:0;text-align:left;margin-left:421.9pt;margin-top:793.05pt;width:88.35pt;height:14.3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WLH+AEAAN4DAAAOAAAAZHJzL2Uyb0RvYy54bWysU8tu2zAQvBfoPxC815KMJg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v6KM0l3xU1xXaSpZKJcsh368FHBwGJQcaShJnRxfPAhdiPK5Uks5sHoZq+NSRvs6p1B&#10;dhRkgH365lzjejGfLuX8/DTh/YVhbESyEDHncvEkaRBpzwKEqZ6Ybip+FQWKktTQnEgUhNl09JNQ&#10;0AP+4mwkw1Xc/zwIVJyZT5aEje5cAlyCegmElZRa8cDZHO7C7OKDQ931hDyPzsIdid/qpMtzF+d2&#10;yUSJ3tnw0aV/7tOr599y+xs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DuIWLH+AEAAN4DAAAOAAAAAAAAAAAAAAAA&#10;AC4CAABkcnMvZTJvRG9jLnhtbFBLAQItABQABgAIAAAAIQBGBaPQ4QAAAA4BAAAPAAAAAAAAAAAA&#10;AAAAAFIEAABkcnMvZG93bnJldi54bWxQSwUGAAAAAAQABADzAAAAYAUAAAAA&#10;" o:allowincell="f" stroked="f">
                <v:fill opacity="0"/>
                <v:textbox inset="0,0,0,0">
                  <w:txbxContent>
                    <w:p w14:paraId="6CAD14A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565D95B5" w14:textId="77777777" w:rsidR="003C6A81" w:rsidRDefault="003C6A81">
      <w:pPr>
        <w:kinsoku w:val="0"/>
        <w:overflowPunct w:val="0"/>
        <w:autoSpaceDE/>
        <w:autoSpaceDN/>
        <w:adjustRightInd/>
        <w:spacing w:before="477" w:line="276" w:lineRule="exact"/>
        <w:ind w:left="648" w:right="72"/>
        <w:jc w:val="both"/>
        <w:textAlignment w:val="baseline"/>
        <w:rPr>
          <w:rFonts w:ascii="Arial" w:hAnsi="Arial" w:cs="Arial"/>
          <w:sz w:val="24"/>
          <w:szCs w:val="24"/>
        </w:rPr>
      </w:pPr>
      <w:r>
        <w:rPr>
          <w:rFonts w:ascii="Arial" w:hAnsi="Arial" w:cs="Arial"/>
          <w:sz w:val="24"/>
          <w:szCs w:val="24"/>
        </w:rPr>
        <w:t xml:space="preserve">planning standard, result in any additional costs to any </w:t>
      </w:r>
      <w:proofErr w:type="gramStart"/>
      <w:r>
        <w:rPr>
          <w:rFonts w:ascii="Arial" w:hAnsi="Arial" w:cs="Arial"/>
          <w:sz w:val="24"/>
          <w:szCs w:val="24"/>
        </w:rPr>
        <w:t>particular customer</w:t>
      </w:r>
      <w:proofErr w:type="gramEnd"/>
      <w:r>
        <w:rPr>
          <w:rFonts w:ascii="Arial" w:hAnsi="Arial" w:cs="Arial"/>
          <w:sz w:val="24"/>
          <w:szCs w:val="24"/>
        </w:rPr>
        <w:t xml:space="preserve"> and compromise a transmission licensee’s ability to meet other statutory obligations or </w:t>
      </w:r>
      <w:proofErr w:type="spellStart"/>
      <w:r>
        <w:rPr>
          <w:rFonts w:ascii="Arial" w:hAnsi="Arial" w:cs="Arial"/>
          <w:sz w:val="24"/>
          <w:szCs w:val="24"/>
        </w:rPr>
        <w:t>licence</w:t>
      </w:r>
      <w:proofErr w:type="spellEnd"/>
      <w:r>
        <w:rPr>
          <w:rFonts w:ascii="Arial" w:hAnsi="Arial" w:cs="Arial"/>
          <w:sz w:val="24"/>
          <w:szCs w:val="24"/>
        </w:rPr>
        <w:t xml:space="preserve"> obligations. Further details of these conditions and standards can be found on </w:t>
      </w:r>
      <w:r>
        <w:rPr>
          <w:rFonts w:ascii="Arial" w:hAnsi="Arial" w:cs="Arial"/>
          <w:b/>
          <w:bCs/>
          <w:sz w:val="24"/>
          <w:szCs w:val="24"/>
        </w:rPr>
        <w:t>The Company’s Website</w:t>
      </w:r>
      <w:r>
        <w:rPr>
          <w:rFonts w:ascii="Arial" w:hAnsi="Arial" w:cs="Arial"/>
          <w:sz w:val="24"/>
          <w:szCs w:val="24"/>
        </w:rPr>
        <w:t>.</w:t>
      </w:r>
    </w:p>
    <w:p w14:paraId="5F453305" w14:textId="77777777" w:rsidR="003C6A81" w:rsidRDefault="003C6A81">
      <w:pPr>
        <w:numPr>
          <w:ilvl w:val="0"/>
          <w:numId w:val="16"/>
        </w:numPr>
        <w:kinsoku w:val="0"/>
        <w:overflowPunct w:val="0"/>
        <w:autoSpaceDE/>
        <w:autoSpaceDN/>
        <w:adjustRightInd/>
        <w:spacing w:before="274" w:line="276"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in respect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should be aware that their </w:t>
      </w:r>
      <w:r>
        <w:rPr>
          <w:rFonts w:ascii="Arial" w:hAnsi="Arial" w:cs="Arial"/>
          <w:b/>
          <w:bCs/>
          <w:sz w:val="24"/>
          <w:szCs w:val="24"/>
        </w:rPr>
        <w:t xml:space="preserve">Connection </w:t>
      </w:r>
      <w:r>
        <w:rPr>
          <w:rFonts w:ascii="Arial" w:hAnsi="Arial" w:cs="Arial"/>
          <w:sz w:val="24"/>
          <w:szCs w:val="24"/>
        </w:rPr>
        <w:t xml:space="preserve">will be dependent on the appointment of an </w:t>
      </w:r>
      <w:r>
        <w:rPr>
          <w:rFonts w:ascii="Arial" w:hAnsi="Arial" w:cs="Arial"/>
          <w:b/>
          <w:bCs/>
          <w:sz w:val="24"/>
          <w:szCs w:val="24"/>
        </w:rPr>
        <w:t xml:space="preserve">Offshore Transmission Owner </w:t>
      </w:r>
      <w:r>
        <w:rPr>
          <w:rFonts w:ascii="Arial" w:hAnsi="Arial" w:cs="Arial"/>
          <w:sz w:val="24"/>
          <w:szCs w:val="24"/>
        </w:rPr>
        <w:t xml:space="preserve">in respect of such </w:t>
      </w:r>
      <w:r>
        <w:rPr>
          <w:rFonts w:ascii="Arial" w:hAnsi="Arial" w:cs="Arial"/>
          <w:b/>
          <w:bCs/>
          <w:sz w:val="24"/>
          <w:szCs w:val="24"/>
        </w:rPr>
        <w:t xml:space="preserve">Connection Site </w:t>
      </w:r>
      <w:r>
        <w:rPr>
          <w:rFonts w:ascii="Arial" w:hAnsi="Arial" w:cs="Arial"/>
          <w:sz w:val="24"/>
          <w:szCs w:val="24"/>
        </w:rPr>
        <w:t xml:space="preserve">by the </w:t>
      </w:r>
      <w:r>
        <w:rPr>
          <w:rFonts w:ascii="Arial" w:hAnsi="Arial" w:cs="Arial"/>
          <w:b/>
          <w:bCs/>
          <w:sz w:val="24"/>
          <w:szCs w:val="24"/>
        </w:rPr>
        <w:t>Authority</w:t>
      </w:r>
      <w:r>
        <w:rPr>
          <w:rFonts w:ascii="Arial" w:hAnsi="Arial" w:cs="Arial"/>
          <w:sz w:val="24"/>
          <w:szCs w:val="24"/>
        </w:rPr>
        <w:t xml:space="preserve">. </w:t>
      </w:r>
      <w:r>
        <w:rPr>
          <w:rFonts w:ascii="Arial" w:hAnsi="Arial" w:cs="Arial"/>
          <w:b/>
          <w:bCs/>
          <w:sz w:val="24"/>
          <w:szCs w:val="24"/>
        </w:rPr>
        <w:t xml:space="preserve">Applicants </w:t>
      </w:r>
      <w:r>
        <w:rPr>
          <w:rFonts w:ascii="Arial" w:hAnsi="Arial" w:cs="Arial"/>
          <w:sz w:val="24"/>
          <w:szCs w:val="24"/>
        </w:rPr>
        <w:t xml:space="preserve">should indicate their earliest date for entry into the </w:t>
      </w:r>
      <w:r>
        <w:rPr>
          <w:rFonts w:ascii="Arial" w:hAnsi="Arial" w:cs="Arial"/>
          <w:b/>
          <w:bCs/>
          <w:sz w:val="24"/>
          <w:szCs w:val="24"/>
        </w:rPr>
        <w:t xml:space="preserve">Offshore Tender Process </w:t>
      </w:r>
      <w:r>
        <w:rPr>
          <w:rFonts w:ascii="Arial" w:hAnsi="Arial" w:cs="Arial"/>
          <w:sz w:val="24"/>
          <w:szCs w:val="24"/>
        </w:rPr>
        <w:t xml:space="preserve">as part of their </w:t>
      </w:r>
      <w:r>
        <w:rPr>
          <w:rFonts w:ascii="Arial" w:hAnsi="Arial" w:cs="Arial"/>
          <w:b/>
          <w:bCs/>
          <w:sz w:val="24"/>
          <w:szCs w:val="24"/>
        </w:rPr>
        <w:t>Connection Application</w:t>
      </w:r>
      <w:r>
        <w:rPr>
          <w:rFonts w:ascii="Arial" w:hAnsi="Arial" w:cs="Arial"/>
          <w:sz w:val="24"/>
          <w:szCs w:val="24"/>
        </w:rPr>
        <w:t>.</w:t>
      </w:r>
    </w:p>
    <w:p w14:paraId="7CC320BA" w14:textId="77777777" w:rsidR="003C6A81" w:rsidRDefault="003C6A81">
      <w:pPr>
        <w:numPr>
          <w:ilvl w:val="0"/>
          <w:numId w:val="17"/>
        </w:numPr>
        <w:kinsoku w:val="0"/>
        <w:overflowPunct w:val="0"/>
        <w:autoSpaceDE/>
        <w:autoSpaceDN/>
        <w:adjustRightInd/>
        <w:spacing w:before="276" w:line="276" w:lineRule="exact"/>
        <w:ind w:right="72"/>
        <w:jc w:val="both"/>
        <w:textAlignment w:val="baseline"/>
        <w:rPr>
          <w:rFonts w:ascii="Arial" w:hAnsi="Arial" w:cs="Arial"/>
          <w:spacing w:val="1"/>
          <w:sz w:val="24"/>
          <w:szCs w:val="24"/>
        </w:rPr>
      </w:pPr>
      <w:r>
        <w:rPr>
          <w:rFonts w:ascii="Arial" w:hAnsi="Arial" w:cs="Arial"/>
          <w:spacing w:val="1"/>
          <w:sz w:val="24"/>
          <w:szCs w:val="24"/>
        </w:rPr>
        <w:t xml:space="preserve">Entry into the </w:t>
      </w:r>
      <w:r>
        <w:rPr>
          <w:rFonts w:ascii="Arial" w:hAnsi="Arial" w:cs="Arial"/>
          <w:b/>
          <w:bCs/>
          <w:spacing w:val="1"/>
          <w:sz w:val="24"/>
          <w:szCs w:val="24"/>
        </w:rPr>
        <w:t xml:space="preserve">Offshore Tender Process </w:t>
      </w:r>
      <w:r>
        <w:rPr>
          <w:rFonts w:ascii="Arial" w:hAnsi="Arial" w:cs="Arial"/>
          <w:spacing w:val="1"/>
          <w:sz w:val="24"/>
          <w:szCs w:val="24"/>
        </w:rPr>
        <w:t xml:space="preserve">is conditional on the </w:t>
      </w:r>
      <w:r>
        <w:rPr>
          <w:rFonts w:ascii="Arial" w:hAnsi="Arial" w:cs="Arial"/>
          <w:b/>
          <w:bCs/>
          <w:spacing w:val="1"/>
          <w:sz w:val="24"/>
          <w:szCs w:val="24"/>
        </w:rPr>
        <w:t xml:space="preserve">Applicant </w:t>
      </w:r>
      <w:r>
        <w:rPr>
          <w:rFonts w:ascii="Arial" w:hAnsi="Arial" w:cs="Arial"/>
          <w:spacing w:val="1"/>
          <w:sz w:val="24"/>
          <w:szCs w:val="24"/>
        </w:rPr>
        <w:t xml:space="preserve">having procured the appropriate lease(s) from the Crown Estate or having secured an appropriate option on such lease or leases. </w:t>
      </w:r>
      <w:r>
        <w:rPr>
          <w:rFonts w:ascii="Arial" w:hAnsi="Arial" w:cs="Arial"/>
          <w:b/>
          <w:bCs/>
          <w:spacing w:val="1"/>
          <w:sz w:val="24"/>
          <w:szCs w:val="24"/>
        </w:rPr>
        <w:t xml:space="preserve">Applicants </w:t>
      </w:r>
      <w:r>
        <w:rPr>
          <w:rFonts w:ascii="Arial" w:hAnsi="Arial" w:cs="Arial"/>
          <w:spacing w:val="1"/>
          <w:sz w:val="24"/>
          <w:szCs w:val="24"/>
        </w:rPr>
        <w:t xml:space="preserve">should provide evidence of such leases or options as part of this </w:t>
      </w:r>
      <w:r>
        <w:rPr>
          <w:rFonts w:ascii="Arial" w:hAnsi="Arial" w:cs="Arial"/>
          <w:b/>
          <w:bCs/>
          <w:spacing w:val="1"/>
          <w:sz w:val="24"/>
          <w:szCs w:val="24"/>
        </w:rPr>
        <w:t xml:space="preserve">Application </w:t>
      </w:r>
      <w:r>
        <w:rPr>
          <w:rFonts w:ascii="Arial" w:hAnsi="Arial" w:cs="Arial"/>
          <w:spacing w:val="1"/>
          <w:sz w:val="24"/>
          <w:szCs w:val="24"/>
        </w:rPr>
        <w:t xml:space="preserve">or evidence reasonably satisfactory to </w:t>
      </w:r>
      <w:r>
        <w:rPr>
          <w:rFonts w:ascii="Arial" w:hAnsi="Arial" w:cs="Arial"/>
          <w:b/>
          <w:bCs/>
          <w:spacing w:val="1"/>
          <w:sz w:val="24"/>
          <w:szCs w:val="24"/>
        </w:rPr>
        <w:t xml:space="preserve">The Company </w:t>
      </w:r>
      <w:r>
        <w:rPr>
          <w:rFonts w:ascii="Arial" w:hAnsi="Arial" w:cs="Arial"/>
          <w:spacing w:val="1"/>
          <w:sz w:val="24"/>
          <w:szCs w:val="24"/>
        </w:rPr>
        <w:t xml:space="preserve">that such leases or options will be obtained prior to the </w:t>
      </w:r>
      <w:r>
        <w:rPr>
          <w:rFonts w:ascii="Arial" w:hAnsi="Arial" w:cs="Arial"/>
          <w:b/>
          <w:bCs/>
          <w:spacing w:val="1"/>
          <w:sz w:val="24"/>
          <w:szCs w:val="24"/>
        </w:rPr>
        <w:t xml:space="preserve">Applicant’s </w:t>
      </w:r>
      <w:r>
        <w:rPr>
          <w:rFonts w:ascii="Arial" w:hAnsi="Arial" w:cs="Arial"/>
          <w:spacing w:val="1"/>
          <w:sz w:val="24"/>
          <w:szCs w:val="24"/>
        </w:rPr>
        <w:t xml:space="preserve">desired entry date into the </w:t>
      </w:r>
      <w:r>
        <w:rPr>
          <w:rFonts w:ascii="Arial" w:hAnsi="Arial" w:cs="Arial"/>
          <w:b/>
          <w:bCs/>
          <w:spacing w:val="1"/>
          <w:sz w:val="24"/>
          <w:szCs w:val="24"/>
        </w:rPr>
        <w:t>Offshore Tender Process</w:t>
      </w:r>
      <w:r>
        <w:rPr>
          <w:rFonts w:ascii="Arial" w:hAnsi="Arial" w:cs="Arial"/>
          <w:spacing w:val="1"/>
          <w:sz w:val="24"/>
          <w:szCs w:val="24"/>
        </w:rPr>
        <w:t>.</w:t>
      </w:r>
    </w:p>
    <w:p w14:paraId="64CB7E92" w14:textId="77777777" w:rsidR="003C6A81" w:rsidRDefault="003C6A81">
      <w:pPr>
        <w:numPr>
          <w:ilvl w:val="0"/>
          <w:numId w:val="16"/>
        </w:numPr>
        <w:kinsoku w:val="0"/>
        <w:overflowPunct w:val="0"/>
        <w:autoSpaceDE/>
        <w:autoSpaceDN/>
        <w:adjustRightInd/>
        <w:spacing w:before="276" w:line="276" w:lineRule="exact"/>
        <w:ind w:right="72"/>
        <w:jc w:val="both"/>
        <w:textAlignment w:val="baseline"/>
        <w:rPr>
          <w:rFonts w:ascii="Arial" w:hAnsi="Arial" w:cs="Arial"/>
          <w:spacing w:val="-1"/>
          <w:sz w:val="24"/>
          <w:szCs w:val="24"/>
        </w:rPr>
      </w:pPr>
      <w:r>
        <w:rPr>
          <w:rFonts w:ascii="Arial" w:hAnsi="Arial" w:cs="Arial"/>
          <w:b/>
          <w:bCs/>
          <w:spacing w:val="-1"/>
          <w:sz w:val="24"/>
          <w:szCs w:val="24"/>
        </w:rPr>
        <w:t xml:space="preserve">Applicants </w:t>
      </w:r>
      <w:r>
        <w:rPr>
          <w:rFonts w:ascii="Arial" w:hAnsi="Arial" w:cs="Arial"/>
          <w:spacing w:val="-1"/>
          <w:sz w:val="24"/>
          <w:szCs w:val="24"/>
        </w:rPr>
        <w:t xml:space="preserve">in respect of </w:t>
      </w:r>
      <w:r>
        <w:rPr>
          <w:rFonts w:ascii="Arial" w:hAnsi="Arial" w:cs="Arial"/>
          <w:b/>
          <w:bCs/>
          <w:spacing w:val="-1"/>
          <w:sz w:val="24"/>
          <w:szCs w:val="24"/>
        </w:rPr>
        <w:t xml:space="preserve">New Connection Sites </w:t>
      </w:r>
      <w:r>
        <w:rPr>
          <w:rFonts w:ascii="Arial" w:hAnsi="Arial" w:cs="Arial"/>
          <w:spacing w:val="-1"/>
          <w:sz w:val="24"/>
          <w:szCs w:val="24"/>
        </w:rPr>
        <w:t xml:space="preserve">located in </w:t>
      </w:r>
      <w:r>
        <w:rPr>
          <w:rFonts w:ascii="Arial" w:hAnsi="Arial" w:cs="Arial"/>
          <w:b/>
          <w:bCs/>
          <w:spacing w:val="-1"/>
          <w:sz w:val="24"/>
          <w:szCs w:val="24"/>
        </w:rPr>
        <w:t xml:space="preserve">Offshore Waters </w:t>
      </w:r>
      <w:r>
        <w:rPr>
          <w:rFonts w:ascii="Arial" w:hAnsi="Arial" w:cs="Arial"/>
          <w:spacing w:val="-1"/>
          <w:sz w:val="24"/>
          <w:szCs w:val="24"/>
        </w:rPr>
        <w:t xml:space="preserve">should also be aware that except where the </w:t>
      </w:r>
      <w:r>
        <w:rPr>
          <w:rFonts w:ascii="Arial" w:hAnsi="Arial" w:cs="Arial"/>
          <w:b/>
          <w:bCs/>
          <w:spacing w:val="-1"/>
          <w:sz w:val="24"/>
          <w:szCs w:val="24"/>
        </w:rPr>
        <w:t xml:space="preserve">Offshore Construction Works </w:t>
      </w:r>
      <w:r>
        <w:rPr>
          <w:rFonts w:ascii="Arial" w:hAnsi="Arial" w:cs="Arial"/>
          <w:spacing w:val="-1"/>
          <w:sz w:val="24"/>
          <w:szCs w:val="24"/>
        </w:rPr>
        <w:t xml:space="preserve">are being progressed as </w:t>
      </w:r>
      <w:r>
        <w:rPr>
          <w:rFonts w:ascii="Arial" w:hAnsi="Arial" w:cs="Arial"/>
          <w:b/>
          <w:bCs/>
          <w:spacing w:val="-1"/>
          <w:sz w:val="24"/>
          <w:szCs w:val="24"/>
        </w:rPr>
        <w:t xml:space="preserve">Offshore Transmission System Development User Works the Onshore Construction Works </w:t>
      </w:r>
      <w:r>
        <w:rPr>
          <w:rFonts w:ascii="Arial" w:hAnsi="Arial" w:cs="Arial"/>
          <w:spacing w:val="-1"/>
          <w:sz w:val="24"/>
          <w:szCs w:val="24"/>
        </w:rPr>
        <w:t xml:space="preserve">will not generally be progressed in advance of the outcome of the </w:t>
      </w:r>
      <w:r>
        <w:rPr>
          <w:rFonts w:ascii="Arial" w:hAnsi="Arial" w:cs="Arial"/>
          <w:b/>
          <w:bCs/>
          <w:spacing w:val="-1"/>
          <w:sz w:val="24"/>
          <w:szCs w:val="24"/>
        </w:rPr>
        <w:t xml:space="preserve">Offshore Tender Process </w:t>
      </w:r>
      <w:r>
        <w:rPr>
          <w:rFonts w:ascii="Arial" w:hAnsi="Arial" w:cs="Arial"/>
          <w:spacing w:val="-1"/>
          <w:sz w:val="24"/>
          <w:szCs w:val="24"/>
        </w:rPr>
        <w:t xml:space="preserve">and acceptance of the variations envisaged in </w:t>
      </w:r>
      <w:r>
        <w:rPr>
          <w:rFonts w:ascii="Arial" w:hAnsi="Arial" w:cs="Arial"/>
          <w:b/>
          <w:bCs/>
          <w:spacing w:val="-1"/>
          <w:sz w:val="24"/>
          <w:szCs w:val="24"/>
        </w:rPr>
        <w:t xml:space="preserve">CUSC </w:t>
      </w:r>
      <w:r>
        <w:rPr>
          <w:rFonts w:ascii="Arial" w:hAnsi="Arial" w:cs="Arial"/>
          <w:spacing w:val="-1"/>
          <w:sz w:val="24"/>
          <w:szCs w:val="24"/>
        </w:rPr>
        <w:t xml:space="preserve">Paragraph 2.13.9. There may be some occasions however where </w:t>
      </w:r>
      <w:r>
        <w:rPr>
          <w:rFonts w:ascii="Arial" w:hAnsi="Arial" w:cs="Arial"/>
          <w:b/>
          <w:bCs/>
          <w:spacing w:val="-1"/>
          <w:sz w:val="24"/>
          <w:szCs w:val="24"/>
        </w:rPr>
        <w:t xml:space="preserve">The Company </w:t>
      </w:r>
      <w:r>
        <w:rPr>
          <w:rFonts w:ascii="Arial" w:hAnsi="Arial" w:cs="Arial"/>
          <w:spacing w:val="-1"/>
          <w:sz w:val="24"/>
          <w:szCs w:val="24"/>
        </w:rPr>
        <w:t xml:space="preserve">considers it better for specific elements of the </w:t>
      </w:r>
      <w:r>
        <w:rPr>
          <w:rFonts w:ascii="Arial" w:hAnsi="Arial" w:cs="Arial"/>
          <w:b/>
          <w:bCs/>
          <w:spacing w:val="-1"/>
          <w:sz w:val="24"/>
          <w:szCs w:val="24"/>
        </w:rPr>
        <w:t xml:space="preserve">Onshore Construction Works </w:t>
      </w:r>
      <w:r>
        <w:rPr>
          <w:rFonts w:ascii="Arial" w:hAnsi="Arial" w:cs="Arial"/>
          <w:spacing w:val="-1"/>
          <w:sz w:val="24"/>
          <w:szCs w:val="24"/>
        </w:rPr>
        <w:t xml:space="preserve">to be undertaken earlier and where this is the case this will be specified in the </w:t>
      </w:r>
      <w:r>
        <w:rPr>
          <w:rFonts w:ascii="Arial" w:hAnsi="Arial" w:cs="Arial"/>
          <w:b/>
          <w:bCs/>
          <w:spacing w:val="-1"/>
          <w:sz w:val="24"/>
          <w:szCs w:val="24"/>
        </w:rPr>
        <w:t>Construction Agreement</w:t>
      </w:r>
      <w:r>
        <w:rPr>
          <w:rFonts w:ascii="Arial" w:hAnsi="Arial" w:cs="Arial"/>
          <w:spacing w:val="-1"/>
          <w:sz w:val="24"/>
          <w:szCs w:val="24"/>
        </w:rPr>
        <w:t xml:space="preserve">. </w:t>
      </w:r>
      <w:r>
        <w:rPr>
          <w:rFonts w:ascii="Arial" w:hAnsi="Arial" w:cs="Arial"/>
          <w:b/>
          <w:bCs/>
          <w:spacing w:val="-1"/>
          <w:sz w:val="24"/>
          <w:szCs w:val="24"/>
        </w:rPr>
        <w:t xml:space="preserve">The Company </w:t>
      </w:r>
      <w:r>
        <w:rPr>
          <w:rFonts w:ascii="Arial" w:hAnsi="Arial" w:cs="Arial"/>
          <w:spacing w:val="-1"/>
          <w:sz w:val="24"/>
          <w:szCs w:val="24"/>
        </w:rPr>
        <w:t xml:space="preserve">may also consider a request to undertake specific elements of the </w:t>
      </w:r>
      <w:r>
        <w:rPr>
          <w:rFonts w:ascii="Arial" w:hAnsi="Arial" w:cs="Arial"/>
          <w:b/>
          <w:bCs/>
          <w:spacing w:val="-1"/>
          <w:sz w:val="24"/>
          <w:szCs w:val="24"/>
        </w:rPr>
        <w:t xml:space="preserve">Onshore Construction Works </w:t>
      </w:r>
      <w:r>
        <w:rPr>
          <w:rFonts w:ascii="Arial" w:hAnsi="Arial" w:cs="Arial"/>
          <w:spacing w:val="-1"/>
          <w:sz w:val="24"/>
          <w:szCs w:val="24"/>
        </w:rPr>
        <w:t>such as engineering design and preliminary consents works subject to agreement of terms to cover this situation.</w:t>
      </w:r>
    </w:p>
    <w:p w14:paraId="6DC3A2BE" w14:textId="77777777" w:rsidR="003C6A81" w:rsidRDefault="003C6A81">
      <w:pPr>
        <w:numPr>
          <w:ilvl w:val="0"/>
          <w:numId w:val="16"/>
        </w:numPr>
        <w:kinsoku w:val="0"/>
        <w:overflowPunct w:val="0"/>
        <w:autoSpaceDE/>
        <w:autoSpaceDN/>
        <w:adjustRightInd/>
        <w:spacing w:before="273" w:line="276" w:lineRule="exact"/>
        <w:ind w:right="72"/>
        <w:jc w:val="both"/>
        <w:textAlignment w:val="baseline"/>
        <w:rPr>
          <w:rFonts w:ascii="Arial" w:hAnsi="Arial" w:cs="Arial"/>
          <w:b/>
          <w:bCs/>
          <w:sz w:val="24"/>
          <w:szCs w:val="24"/>
        </w:rPr>
      </w:pPr>
      <w:r>
        <w:rPr>
          <w:rFonts w:ascii="Arial" w:hAnsi="Arial" w:cs="Arial"/>
          <w:b/>
          <w:bCs/>
          <w:sz w:val="24"/>
          <w:szCs w:val="24"/>
        </w:rPr>
        <w:t xml:space="preserve">Applicants </w:t>
      </w:r>
      <w:r>
        <w:rPr>
          <w:rFonts w:ascii="Arial" w:hAnsi="Arial" w:cs="Arial"/>
          <w:sz w:val="24"/>
          <w:szCs w:val="24"/>
        </w:rPr>
        <w:t xml:space="preserve">in respect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should indicate at Section A if they are not interested in undertaking </w:t>
      </w:r>
      <w:r>
        <w:rPr>
          <w:rFonts w:ascii="Arial" w:hAnsi="Arial" w:cs="Arial"/>
          <w:b/>
          <w:bCs/>
          <w:sz w:val="24"/>
          <w:szCs w:val="24"/>
        </w:rPr>
        <w:t>Offshore Transmission System Development User Works</w:t>
      </w:r>
      <w:r>
        <w:rPr>
          <w:rFonts w:ascii="Arial" w:hAnsi="Arial" w:cs="Arial"/>
          <w:sz w:val="24"/>
          <w:szCs w:val="24"/>
        </w:rPr>
        <w:t xml:space="preserve">. In such case the </w:t>
      </w:r>
      <w:r>
        <w:rPr>
          <w:rFonts w:ascii="Arial" w:hAnsi="Arial" w:cs="Arial"/>
          <w:b/>
          <w:bCs/>
          <w:sz w:val="24"/>
          <w:szCs w:val="24"/>
        </w:rPr>
        <w:t xml:space="preserve">Onshore Construction Works </w:t>
      </w:r>
      <w:r>
        <w:rPr>
          <w:rFonts w:ascii="Arial" w:hAnsi="Arial" w:cs="Arial"/>
          <w:sz w:val="24"/>
          <w:szCs w:val="24"/>
        </w:rPr>
        <w:t xml:space="preserve">will be based on assumptions about the </w:t>
      </w:r>
      <w:r>
        <w:rPr>
          <w:rFonts w:ascii="Arial" w:hAnsi="Arial" w:cs="Arial"/>
          <w:b/>
          <w:bCs/>
          <w:sz w:val="24"/>
          <w:szCs w:val="24"/>
        </w:rPr>
        <w:t xml:space="preserve">Offshore Construction Works </w:t>
      </w:r>
      <w:r>
        <w:rPr>
          <w:rFonts w:ascii="Arial" w:hAnsi="Arial" w:cs="Arial"/>
          <w:sz w:val="24"/>
          <w:szCs w:val="24"/>
        </w:rPr>
        <w:t xml:space="preserve">and these assumptions will be set out in the </w:t>
      </w:r>
      <w:r>
        <w:rPr>
          <w:rFonts w:ascii="Arial" w:hAnsi="Arial" w:cs="Arial"/>
          <w:b/>
          <w:bCs/>
          <w:sz w:val="24"/>
          <w:szCs w:val="24"/>
        </w:rPr>
        <w:t xml:space="preserve">Construction Agreement. </w:t>
      </w:r>
      <w:r>
        <w:rPr>
          <w:rFonts w:ascii="Arial" w:hAnsi="Arial" w:cs="Arial"/>
          <w:sz w:val="24"/>
          <w:szCs w:val="24"/>
        </w:rPr>
        <w:t xml:space="preserve">The </w:t>
      </w:r>
      <w:r>
        <w:rPr>
          <w:rFonts w:ascii="Arial" w:hAnsi="Arial" w:cs="Arial"/>
          <w:b/>
          <w:bCs/>
          <w:sz w:val="24"/>
          <w:szCs w:val="24"/>
        </w:rPr>
        <w:t xml:space="preserve">Offshore Construction Works </w:t>
      </w:r>
      <w:r>
        <w:rPr>
          <w:rFonts w:ascii="Arial" w:hAnsi="Arial" w:cs="Arial"/>
          <w:sz w:val="24"/>
          <w:szCs w:val="24"/>
        </w:rPr>
        <w:t>will not themselves be identified at that time</w:t>
      </w:r>
      <w:r>
        <w:rPr>
          <w:rFonts w:ascii="Arial" w:hAnsi="Arial" w:cs="Arial"/>
          <w:b/>
          <w:bCs/>
          <w:sz w:val="24"/>
          <w:szCs w:val="24"/>
        </w:rPr>
        <w:t>.</w:t>
      </w:r>
    </w:p>
    <w:p w14:paraId="05474EF5" w14:textId="77777777" w:rsidR="003C6A81" w:rsidRDefault="003C6A81">
      <w:pPr>
        <w:numPr>
          <w:ilvl w:val="0"/>
          <w:numId w:val="17"/>
        </w:numPr>
        <w:kinsoku w:val="0"/>
        <w:overflowPunct w:val="0"/>
        <w:autoSpaceDE/>
        <w:autoSpaceDN/>
        <w:adjustRightInd/>
        <w:spacing w:before="279" w:line="276" w:lineRule="exact"/>
        <w:ind w:right="72"/>
        <w:jc w:val="both"/>
        <w:textAlignment w:val="baseline"/>
        <w:rPr>
          <w:rFonts w:ascii="Arial" w:hAnsi="Arial" w:cs="Arial"/>
          <w:b/>
          <w:bCs/>
          <w:spacing w:val="-1"/>
          <w:sz w:val="24"/>
          <w:szCs w:val="24"/>
        </w:rPr>
      </w:pPr>
      <w:r>
        <w:rPr>
          <w:rFonts w:ascii="Arial" w:hAnsi="Arial" w:cs="Arial"/>
          <w:spacing w:val="-1"/>
          <w:sz w:val="24"/>
          <w:szCs w:val="24"/>
        </w:rPr>
        <w:t xml:space="preserve">The </w:t>
      </w:r>
      <w:r>
        <w:rPr>
          <w:rFonts w:ascii="Arial" w:hAnsi="Arial" w:cs="Arial"/>
          <w:b/>
          <w:bCs/>
          <w:spacing w:val="-1"/>
          <w:sz w:val="24"/>
          <w:szCs w:val="24"/>
        </w:rPr>
        <w:t xml:space="preserve">OTSDUW Arrangements </w:t>
      </w:r>
      <w:r>
        <w:rPr>
          <w:rFonts w:ascii="Arial" w:hAnsi="Arial" w:cs="Arial"/>
          <w:spacing w:val="-1"/>
          <w:sz w:val="24"/>
          <w:szCs w:val="24"/>
        </w:rPr>
        <w:t xml:space="preserve">allow the </w:t>
      </w:r>
      <w:r>
        <w:rPr>
          <w:rFonts w:ascii="Arial" w:hAnsi="Arial" w:cs="Arial"/>
          <w:b/>
          <w:bCs/>
          <w:spacing w:val="-1"/>
          <w:sz w:val="24"/>
          <w:szCs w:val="24"/>
        </w:rPr>
        <w:t xml:space="preserve">Applicant </w:t>
      </w:r>
      <w:r>
        <w:rPr>
          <w:rFonts w:ascii="Arial" w:hAnsi="Arial" w:cs="Arial"/>
          <w:spacing w:val="-1"/>
          <w:sz w:val="24"/>
          <w:szCs w:val="24"/>
        </w:rPr>
        <w:t xml:space="preserve">to undertake </w:t>
      </w:r>
      <w:r>
        <w:rPr>
          <w:rFonts w:ascii="Arial" w:hAnsi="Arial" w:cs="Arial"/>
          <w:b/>
          <w:bCs/>
          <w:spacing w:val="-1"/>
          <w:sz w:val="24"/>
          <w:szCs w:val="24"/>
        </w:rPr>
        <w:t xml:space="preserve">Offshore Transmission System Development User Works </w:t>
      </w:r>
      <w:r>
        <w:rPr>
          <w:rFonts w:ascii="Arial" w:hAnsi="Arial" w:cs="Arial"/>
          <w:spacing w:val="-1"/>
          <w:sz w:val="24"/>
          <w:szCs w:val="24"/>
        </w:rPr>
        <w:t xml:space="preserve">that is: activities and works in respect of the </w:t>
      </w:r>
      <w:r>
        <w:rPr>
          <w:rFonts w:ascii="Arial" w:hAnsi="Arial" w:cs="Arial"/>
          <w:b/>
          <w:bCs/>
          <w:spacing w:val="-1"/>
          <w:sz w:val="24"/>
          <w:szCs w:val="24"/>
        </w:rPr>
        <w:t xml:space="preserve">Offshore Construction Works </w:t>
      </w:r>
      <w:r>
        <w:rPr>
          <w:rFonts w:ascii="Arial" w:hAnsi="Arial" w:cs="Arial"/>
          <w:spacing w:val="-1"/>
          <w:sz w:val="24"/>
          <w:szCs w:val="24"/>
        </w:rPr>
        <w:t xml:space="preserve">which would otherwise be undertaken by an </w:t>
      </w:r>
      <w:r>
        <w:rPr>
          <w:rFonts w:ascii="Arial" w:hAnsi="Arial" w:cs="Arial"/>
          <w:b/>
          <w:bCs/>
          <w:spacing w:val="-1"/>
          <w:sz w:val="24"/>
          <w:szCs w:val="24"/>
        </w:rPr>
        <w:t>Offshore Transmission Licensee.</w:t>
      </w:r>
    </w:p>
    <w:p w14:paraId="1BACD144" w14:textId="77777777" w:rsidR="003C6A81" w:rsidRDefault="003C6A81">
      <w:pPr>
        <w:numPr>
          <w:ilvl w:val="0"/>
          <w:numId w:val="17"/>
        </w:numPr>
        <w:kinsoku w:val="0"/>
        <w:overflowPunct w:val="0"/>
        <w:autoSpaceDE/>
        <w:autoSpaceDN/>
        <w:adjustRightInd/>
        <w:spacing w:before="274" w:after="628" w:line="276" w:lineRule="exact"/>
        <w:ind w:right="72"/>
        <w:jc w:val="both"/>
        <w:textAlignment w:val="baseline"/>
        <w:rPr>
          <w:rFonts w:ascii="Arial" w:hAnsi="Arial" w:cs="Arial"/>
          <w:spacing w:val="-1"/>
          <w:sz w:val="24"/>
          <w:szCs w:val="24"/>
        </w:rPr>
      </w:pPr>
      <w:r>
        <w:rPr>
          <w:rFonts w:ascii="Arial" w:hAnsi="Arial" w:cs="Arial"/>
          <w:spacing w:val="-1"/>
          <w:sz w:val="24"/>
          <w:szCs w:val="24"/>
        </w:rPr>
        <w:t xml:space="preserve">Whilst not compulsory, and </w:t>
      </w:r>
      <w:proofErr w:type="spellStart"/>
      <w:r>
        <w:rPr>
          <w:rFonts w:ascii="Arial" w:hAnsi="Arial" w:cs="Arial"/>
          <w:spacing w:val="-1"/>
          <w:sz w:val="24"/>
          <w:szCs w:val="24"/>
        </w:rPr>
        <w:t>recognising</w:t>
      </w:r>
      <w:proofErr w:type="spellEnd"/>
      <w:r>
        <w:rPr>
          <w:rFonts w:ascii="Arial" w:hAnsi="Arial" w:cs="Arial"/>
          <w:spacing w:val="-1"/>
          <w:sz w:val="24"/>
          <w:szCs w:val="24"/>
        </w:rPr>
        <w:t xml:space="preserve"> that until the </w:t>
      </w:r>
      <w:r>
        <w:rPr>
          <w:rFonts w:ascii="Arial" w:hAnsi="Arial" w:cs="Arial"/>
          <w:b/>
          <w:bCs/>
          <w:spacing w:val="-1"/>
          <w:sz w:val="24"/>
          <w:szCs w:val="24"/>
        </w:rPr>
        <w:t xml:space="preserve">Applicant </w:t>
      </w:r>
      <w:r>
        <w:rPr>
          <w:rFonts w:ascii="Arial" w:hAnsi="Arial" w:cs="Arial"/>
          <w:spacing w:val="-1"/>
          <w:sz w:val="24"/>
          <w:szCs w:val="24"/>
        </w:rPr>
        <w:t xml:space="preserve">receives the </w:t>
      </w:r>
      <w:r>
        <w:rPr>
          <w:rFonts w:ascii="Arial" w:hAnsi="Arial" w:cs="Arial"/>
          <w:b/>
          <w:bCs/>
          <w:spacing w:val="-1"/>
          <w:sz w:val="24"/>
          <w:szCs w:val="24"/>
        </w:rPr>
        <w:t xml:space="preserve">Offer </w:t>
      </w:r>
      <w:r>
        <w:rPr>
          <w:rFonts w:ascii="Arial" w:hAnsi="Arial" w:cs="Arial"/>
          <w:spacing w:val="-1"/>
          <w:sz w:val="24"/>
          <w:szCs w:val="24"/>
        </w:rPr>
        <w:t>it will not have received the assumptions referred to in paragraph</w:t>
      </w:r>
    </w:p>
    <w:p w14:paraId="4FE4E363" w14:textId="2E097555" w:rsidR="003C6A81" w:rsidRDefault="00A51660">
      <w:pPr>
        <w:kinsoku w:val="0"/>
        <w:overflowPunct w:val="0"/>
        <w:autoSpaceDE/>
        <w:autoSpaceDN/>
        <w:adjustRightInd/>
        <w:spacing w:before="8" w:line="225" w:lineRule="exact"/>
        <w:ind w:left="72" w:right="72"/>
        <w:textAlignment w:val="baseline"/>
        <w:rPr>
          <w:spacing w:val="-2"/>
        </w:rPr>
      </w:pPr>
      <w:r>
        <w:rPr>
          <w:noProof/>
        </w:rPr>
        <mc:AlternateContent>
          <mc:Choice Requires="wps">
            <w:drawing>
              <wp:anchor distT="0" distB="0" distL="0" distR="0" simplePos="0" relativeHeight="251658247" behindDoc="0" locked="0" layoutInCell="0" allowOverlap="1" wp14:anchorId="509A247A" wp14:editId="559E1E9E">
                <wp:simplePos x="0" y="0"/>
                <wp:positionH relativeFrom="page">
                  <wp:posOffset>5358130</wp:posOffset>
                </wp:positionH>
                <wp:positionV relativeFrom="page">
                  <wp:posOffset>10071735</wp:posOffset>
                </wp:positionV>
                <wp:extent cx="1122045" cy="181610"/>
                <wp:effectExtent l="0" t="0" r="0" b="0"/>
                <wp:wrapSquare wrapText="bothSides"/>
                <wp:docPr id="7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D7A20"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A247A" id="Text Box 9" o:spid="_x0000_s1032" type="#_x0000_t202" style="position:absolute;left:0;text-align:left;margin-left:421.9pt;margin-top:793.05pt;width:88.35pt;height:14.3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A7Np05+AEAAN4DAAAOAAAAAAAAAAAAAAAA&#10;AC4CAABkcnMvZTJvRG9jLnhtbFBLAQItABQABgAIAAAAIQBGBaPQ4QAAAA4BAAAPAAAAAAAAAAAA&#10;AAAAAFIEAABkcnMvZG93bnJldi54bWxQSwUGAAAAAAQABADzAAAAYAUAAAAA&#10;" o:allowincell="f" stroked="f">
                <v:fill opacity="0"/>
                <v:textbox inset="0,0,0,0">
                  <w:txbxContent>
                    <w:p w14:paraId="300D7A20"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1AF423F6" w14:textId="77777777" w:rsidR="003C6A81" w:rsidRDefault="003C6A81">
      <w:pPr>
        <w:kinsoku w:val="0"/>
        <w:overflowPunct w:val="0"/>
        <w:autoSpaceDE/>
        <w:autoSpaceDN/>
        <w:adjustRightInd/>
        <w:spacing w:before="472" w:line="277" w:lineRule="exact"/>
        <w:ind w:left="648" w:right="72"/>
        <w:jc w:val="both"/>
        <w:textAlignment w:val="baseline"/>
        <w:rPr>
          <w:rFonts w:ascii="Arial" w:hAnsi="Arial" w:cs="Arial"/>
          <w:sz w:val="24"/>
          <w:szCs w:val="24"/>
        </w:rPr>
      </w:pPr>
      <w:r>
        <w:rPr>
          <w:rFonts w:ascii="Arial" w:hAnsi="Arial" w:cs="Arial"/>
          <w:sz w:val="24"/>
          <w:szCs w:val="24"/>
        </w:rPr>
        <w:lastRenderedPageBreak/>
        <w:t xml:space="preserve">11, the </w:t>
      </w:r>
      <w:r>
        <w:rPr>
          <w:rFonts w:ascii="Arial" w:hAnsi="Arial" w:cs="Arial"/>
          <w:b/>
          <w:bCs/>
          <w:sz w:val="24"/>
          <w:szCs w:val="24"/>
        </w:rPr>
        <w:t xml:space="preserve">Applicant </w:t>
      </w:r>
      <w:r>
        <w:rPr>
          <w:rFonts w:ascii="Arial" w:hAnsi="Arial" w:cs="Arial"/>
          <w:sz w:val="24"/>
          <w:szCs w:val="24"/>
        </w:rPr>
        <w:t xml:space="preserve">may wish to indicate the scope of the </w:t>
      </w:r>
      <w:r>
        <w:rPr>
          <w:rFonts w:ascii="Arial" w:hAnsi="Arial" w:cs="Arial"/>
          <w:b/>
          <w:bCs/>
          <w:sz w:val="24"/>
          <w:szCs w:val="24"/>
        </w:rPr>
        <w:t xml:space="preserve">Offshore Transmission Development User Works </w:t>
      </w:r>
      <w:r>
        <w:rPr>
          <w:rFonts w:ascii="Arial" w:hAnsi="Arial" w:cs="Arial"/>
          <w:sz w:val="24"/>
          <w:szCs w:val="24"/>
        </w:rPr>
        <w:t>that it is interested in undertaking.</w:t>
      </w:r>
    </w:p>
    <w:p w14:paraId="2314436D" w14:textId="77777777" w:rsidR="003C6A81" w:rsidRDefault="003C6A81">
      <w:pPr>
        <w:numPr>
          <w:ilvl w:val="0"/>
          <w:numId w:val="18"/>
        </w:numPr>
        <w:kinsoku w:val="0"/>
        <w:overflowPunct w:val="0"/>
        <w:autoSpaceDE/>
        <w:autoSpaceDN/>
        <w:adjustRightInd/>
        <w:spacing w:before="543"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w:t>
      </w:r>
      <w:r>
        <w:rPr>
          <w:rFonts w:ascii="Arial" w:hAnsi="Arial" w:cs="Arial"/>
          <w:b/>
          <w:bCs/>
          <w:spacing w:val="1"/>
          <w:sz w:val="24"/>
          <w:szCs w:val="24"/>
        </w:rPr>
        <w:t xml:space="preserve">Offer </w:t>
      </w:r>
      <w:r>
        <w:rPr>
          <w:rFonts w:ascii="Arial" w:hAnsi="Arial" w:cs="Arial"/>
          <w:spacing w:val="1"/>
          <w:sz w:val="24"/>
          <w:szCs w:val="24"/>
        </w:rPr>
        <w:t xml:space="preserve">made to the </w:t>
      </w:r>
      <w:r>
        <w:rPr>
          <w:rFonts w:ascii="Arial" w:hAnsi="Arial" w:cs="Arial"/>
          <w:b/>
          <w:bCs/>
          <w:spacing w:val="1"/>
          <w:sz w:val="24"/>
          <w:szCs w:val="24"/>
        </w:rPr>
        <w:t xml:space="preserve">Applicant </w:t>
      </w:r>
      <w:r>
        <w:rPr>
          <w:rFonts w:ascii="Arial" w:hAnsi="Arial" w:cs="Arial"/>
          <w:spacing w:val="1"/>
          <w:sz w:val="24"/>
          <w:szCs w:val="24"/>
        </w:rPr>
        <w:t xml:space="preserve">in respect of </w:t>
      </w:r>
      <w:r>
        <w:rPr>
          <w:rFonts w:ascii="Arial" w:hAnsi="Arial" w:cs="Arial"/>
          <w:b/>
          <w:bCs/>
          <w:spacing w:val="1"/>
          <w:sz w:val="24"/>
          <w:szCs w:val="24"/>
        </w:rPr>
        <w:t xml:space="preserve">New Connection Sites </w:t>
      </w:r>
      <w:r>
        <w:rPr>
          <w:rFonts w:ascii="Arial" w:hAnsi="Arial" w:cs="Arial"/>
          <w:spacing w:val="1"/>
          <w:sz w:val="24"/>
          <w:szCs w:val="24"/>
        </w:rPr>
        <w:t xml:space="preserve">located in </w:t>
      </w:r>
      <w:r>
        <w:rPr>
          <w:rFonts w:ascii="Arial" w:hAnsi="Arial" w:cs="Arial"/>
          <w:b/>
          <w:bCs/>
          <w:spacing w:val="1"/>
          <w:sz w:val="24"/>
          <w:szCs w:val="24"/>
        </w:rPr>
        <w:t xml:space="preserve">Offshore Waters </w:t>
      </w:r>
      <w:r>
        <w:rPr>
          <w:rFonts w:ascii="Arial" w:hAnsi="Arial" w:cs="Arial"/>
          <w:spacing w:val="1"/>
          <w:sz w:val="24"/>
          <w:szCs w:val="24"/>
        </w:rPr>
        <w:t xml:space="preserve">(other than an </w:t>
      </w:r>
      <w:r>
        <w:rPr>
          <w:rFonts w:ascii="Arial" w:hAnsi="Arial" w:cs="Arial"/>
          <w:b/>
          <w:bCs/>
          <w:spacing w:val="1"/>
          <w:sz w:val="24"/>
          <w:szCs w:val="24"/>
        </w:rPr>
        <w:t xml:space="preserve">Applicant </w:t>
      </w:r>
      <w:r>
        <w:rPr>
          <w:rFonts w:ascii="Arial" w:hAnsi="Arial" w:cs="Arial"/>
          <w:spacing w:val="1"/>
          <w:sz w:val="24"/>
          <w:szCs w:val="24"/>
        </w:rPr>
        <w:t xml:space="preserve">who has indicated at Section A that they are not interested in undertaking </w:t>
      </w:r>
      <w:r>
        <w:rPr>
          <w:rFonts w:ascii="Arial" w:hAnsi="Arial" w:cs="Arial"/>
          <w:b/>
          <w:bCs/>
          <w:spacing w:val="1"/>
          <w:sz w:val="24"/>
          <w:szCs w:val="24"/>
        </w:rPr>
        <w:t>Offshore Transmission System Development User Works</w:t>
      </w:r>
      <w:r>
        <w:rPr>
          <w:rFonts w:ascii="Arial" w:hAnsi="Arial" w:cs="Arial"/>
          <w:spacing w:val="1"/>
          <w:sz w:val="24"/>
          <w:szCs w:val="24"/>
        </w:rPr>
        <w:t xml:space="preserve">) will be made </w:t>
      </w:r>
      <w:proofErr w:type="gramStart"/>
      <w:r>
        <w:rPr>
          <w:rFonts w:ascii="Arial" w:hAnsi="Arial" w:cs="Arial"/>
          <w:spacing w:val="1"/>
          <w:sz w:val="24"/>
          <w:szCs w:val="24"/>
        </w:rPr>
        <w:t>on the basis of</w:t>
      </w:r>
      <w:proofErr w:type="gramEnd"/>
      <w:r>
        <w:rPr>
          <w:rFonts w:ascii="Arial" w:hAnsi="Arial" w:cs="Arial"/>
          <w:spacing w:val="1"/>
          <w:sz w:val="24"/>
          <w:szCs w:val="24"/>
        </w:rPr>
        <w:t xml:space="preserve"> the </w:t>
      </w:r>
      <w:r>
        <w:rPr>
          <w:rFonts w:ascii="Arial" w:hAnsi="Arial" w:cs="Arial"/>
          <w:b/>
          <w:bCs/>
          <w:spacing w:val="1"/>
          <w:sz w:val="24"/>
          <w:szCs w:val="24"/>
        </w:rPr>
        <w:t xml:space="preserve">OTSDUW Arrangements </w:t>
      </w:r>
      <w:r>
        <w:rPr>
          <w:rFonts w:ascii="Arial" w:hAnsi="Arial" w:cs="Arial"/>
          <w:spacing w:val="1"/>
          <w:sz w:val="24"/>
          <w:szCs w:val="24"/>
        </w:rPr>
        <w:t xml:space="preserve">and, unless the </w:t>
      </w:r>
      <w:r>
        <w:rPr>
          <w:rFonts w:ascii="Arial" w:hAnsi="Arial" w:cs="Arial"/>
          <w:b/>
          <w:bCs/>
          <w:spacing w:val="1"/>
          <w:sz w:val="24"/>
          <w:szCs w:val="24"/>
        </w:rPr>
        <w:t xml:space="preserve">Applicant </w:t>
      </w:r>
      <w:r>
        <w:rPr>
          <w:rFonts w:ascii="Arial" w:hAnsi="Arial" w:cs="Arial"/>
          <w:spacing w:val="1"/>
          <w:sz w:val="24"/>
          <w:szCs w:val="24"/>
        </w:rPr>
        <w:t xml:space="preserve">has requested otherwise, the </w:t>
      </w:r>
      <w:r>
        <w:rPr>
          <w:rFonts w:ascii="Arial" w:hAnsi="Arial" w:cs="Arial"/>
          <w:b/>
          <w:bCs/>
          <w:spacing w:val="1"/>
          <w:sz w:val="24"/>
          <w:szCs w:val="24"/>
        </w:rPr>
        <w:t xml:space="preserve">Construction Agreement </w:t>
      </w:r>
      <w:r>
        <w:rPr>
          <w:rFonts w:ascii="Arial" w:hAnsi="Arial" w:cs="Arial"/>
          <w:spacing w:val="1"/>
          <w:sz w:val="24"/>
          <w:szCs w:val="24"/>
        </w:rPr>
        <w:t xml:space="preserve">will be framed on the basis of </w:t>
      </w:r>
      <w:r>
        <w:rPr>
          <w:rFonts w:ascii="Arial" w:hAnsi="Arial" w:cs="Arial"/>
          <w:b/>
          <w:bCs/>
          <w:spacing w:val="1"/>
          <w:sz w:val="24"/>
          <w:szCs w:val="24"/>
        </w:rPr>
        <w:t xml:space="preserve">OTSDUW Build </w:t>
      </w:r>
      <w:r>
        <w:rPr>
          <w:rFonts w:ascii="Arial" w:hAnsi="Arial" w:cs="Arial"/>
          <w:spacing w:val="1"/>
          <w:sz w:val="24"/>
          <w:szCs w:val="24"/>
        </w:rPr>
        <w:t xml:space="preserve">although this can be reviewed prior to acceptance. The scope and extent of the </w:t>
      </w:r>
      <w:r>
        <w:rPr>
          <w:rFonts w:ascii="Arial" w:hAnsi="Arial" w:cs="Arial"/>
          <w:b/>
          <w:bCs/>
          <w:spacing w:val="1"/>
          <w:sz w:val="24"/>
          <w:szCs w:val="24"/>
        </w:rPr>
        <w:t xml:space="preserve">Offshore Transmission System User Assets </w:t>
      </w:r>
      <w:r>
        <w:rPr>
          <w:rFonts w:ascii="Arial" w:hAnsi="Arial" w:cs="Arial"/>
          <w:spacing w:val="1"/>
          <w:sz w:val="24"/>
          <w:szCs w:val="24"/>
        </w:rPr>
        <w:t xml:space="preserve">and the </w:t>
      </w:r>
      <w:r>
        <w:rPr>
          <w:rFonts w:ascii="Arial" w:hAnsi="Arial" w:cs="Arial"/>
          <w:b/>
          <w:bCs/>
          <w:spacing w:val="1"/>
          <w:sz w:val="24"/>
          <w:szCs w:val="24"/>
        </w:rPr>
        <w:t xml:space="preserve">Offshore Transmission System Development User Works </w:t>
      </w:r>
      <w:r>
        <w:rPr>
          <w:rFonts w:ascii="Arial" w:hAnsi="Arial" w:cs="Arial"/>
          <w:spacing w:val="1"/>
          <w:sz w:val="24"/>
          <w:szCs w:val="24"/>
        </w:rPr>
        <w:t>will be considered and agreed prior to acceptance.</w:t>
      </w:r>
    </w:p>
    <w:p w14:paraId="5B6B62C5" w14:textId="77777777" w:rsidR="003C6A81" w:rsidRDefault="003C6A81">
      <w:pPr>
        <w:numPr>
          <w:ilvl w:val="0"/>
          <w:numId w:val="19"/>
        </w:numPr>
        <w:kinsoku w:val="0"/>
        <w:overflowPunct w:val="0"/>
        <w:autoSpaceDE/>
        <w:autoSpaceDN/>
        <w:adjustRightInd/>
        <w:spacing w:before="270" w:line="277" w:lineRule="exact"/>
        <w:ind w:right="72"/>
        <w:jc w:val="both"/>
        <w:textAlignment w:val="baseline"/>
        <w:rPr>
          <w:rFonts w:ascii="Arial" w:hAnsi="Arial" w:cs="Arial"/>
          <w:b/>
          <w:bCs/>
          <w:sz w:val="24"/>
          <w:szCs w:val="24"/>
        </w:rPr>
      </w:pPr>
      <w:proofErr w:type="gramStart"/>
      <w:r>
        <w:rPr>
          <w:rFonts w:ascii="Arial" w:hAnsi="Arial" w:cs="Arial"/>
          <w:b/>
          <w:bCs/>
          <w:sz w:val="24"/>
          <w:szCs w:val="24"/>
        </w:rPr>
        <w:t>Applicant’s</w:t>
      </w:r>
      <w:proofErr w:type="gramEnd"/>
      <w:r>
        <w:rPr>
          <w:rFonts w:ascii="Arial" w:hAnsi="Arial" w:cs="Arial"/>
          <w:b/>
          <w:bCs/>
          <w:sz w:val="24"/>
          <w:szCs w:val="24"/>
        </w:rPr>
        <w:t xml:space="preserve"> </w:t>
      </w:r>
      <w:r>
        <w:rPr>
          <w:rFonts w:ascii="Arial" w:hAnsi="Arial" w:cs="Arial"/>
          <w:sz w:val="24"/>
          <w:szCs w:val="24"/>
        </w:rPr>
        <w:t xml:space="preserve">should note that any assets resulting from the </w:t>
      </w:r>
      <w:r>
        <w:rPr>
          <w:rFonts w:ascii="Arial" w:hAnsi="Arial" w:cs="Arial"/>
          <w:b/>
          <w:bCs/>
          <w:sz w:val="24"/>
          <w:szCs w:val="24"/>
        </w:rPr>
        <w:t xml:space="preserve">OTSDUW Build </w:t>
      </w:r>
      <w:r>
        <w:rPr>
          <w:rFonts w:ascii="Arial" w:hAnsi="Arial" w:cs="Arial"/>
          <w:sz w:val="24"/>
          <w:szCs w:val="24"/>
        </w:rPr>
        <w:t xml:space="preserve">will not be available for use for the purposes of transmission (except during the </w:t>
      </w:r>
      <w:r>
        <w:rPr>
          <w:rFonts w:ascii="Arial" w:hAnsi="Arial" w:cs="Arial"/>
          <w:b/>
          <w:bCs/>
          <w:sz w:val="24"/>
          <w:szCs w:val="24"/>
        </w:rPr>
        <w:t>OTSUA Commissioning Period</w:t>
      </w:r>
      <w:r>
        <w:rPr>
          <w:rFonts w:ascii="Arial" w:hAnsi="Arial" w:cs="Arial"/>
          <w:sz w:val="24"/>
          <w:szCs w:val="24"/>
        </w:rPr>
        <w:t xml:space="preserve">) until they have been transferred to an </w:t>
      </w:r>
      <w:r>
        <w:rPr>
          <w:rFonts w:ascii="Arial" w:hAnsi="Arial" w:cs="Arial"/>
          <w:b/>
          <w:bCs/>
          <w:sz w:val="24"/>
          <w:szCs w:val="24"/>
        </w:rPr>
        <w:t>Offshore Transmission Licensee.</w:t>
      </w:r>
    </w:p>
    <w:p w14:paraId="41B905EB" w14:textId="77777777" w:rsidR="003C6A81" w:rsidRDefault="003C6A81">
      <w:pPr>
        <w:numPr>
          <w:ilvl w:val="0"/>
          <w:numId w:val="18"/>
        </w:numPr>
        <w:kinsoku w:val="0"/>
        <w:overflowPunct w:val="0"/>
        <w:autoSpaceDE/>
        <w:autoSpaceDN/>
        <w:adjustRightInd/>
        <w:spacing w:before="567"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Please complete this application form in black print and return it together with the appropriate application fee to </w:t>
      </w:r>
      <w:r>
        <w:rPr>
          <w:rFonts w:ascii="Arial" w:hAnsi="Arial" w:cs="Arial"/>
          <w:b/>
          <w:bCs/>
          <w:spacing w:val="-1"/>
          <w:sz w:val="24"/>
          <w:szCs w:val="24"/>
        </w:rPr>
        <w:t>The Company</w:t>
      </w:r>
      <w:r>
        <w:rPr>
          <w:rFonts w:ascii="Arial" w:hAnsi="Arial" w:cs="Arial"/>
          <w:spacing w:val="-1"/>
          <w:sz w:val="24"/>
          <w:szCs w:val="24"/>
        </w:rPr>
        <w:t xml:space="preserve">. In addition to returning the application form to the Customer Services Manager an electronic copy of the application form may be e-mailed to </w:t>
      </w:r>
      <w:r>
        <w:rPr>
          <w:rFonts w:ascii="Arial" w:hAnsi="Arial" w:cs="Arial"/>
          <w:b/>
          <w:bCs/>
          <w:spacing w:val="-1"/>
          <w:sz w:val="24"/>
          <w:szCs w:val="24"/>
        </w:rPr>
        <w:t>The Company</w:t>
      </w:r>
      <w:r>
        <w:rPr>
          <w:rFonts w:ascii="Arial" w:hAnsi="Arial" w:cs="Arial"/>
          <w:spacing w:val="-1"/>
          <w:sz w:val="24"/>
          <w:szCs w:val="24"/>
        </w:rPr>
        <w:t>.</w:t>
      </w:r>
    </w:p>
    <w:p w14:paraId="7224E6DA" w14:textId="77777777" w:rsidR="003C6A81" w:rsidRDefault="003C6A81">
      <w:pPr>
        <w:numPr>
          <w:ilvl w:val="0"/>
          <w:numId w:val="18"/>
        </w:numPr>
        <w:kinsoku w:val="0"/>
        <w:overflowPunct w:val="0"/>
        <w:autoSpaceDE/>
        <w:autoSpaceDN/>
        <w:adjustRightInd/>
        <w:spacing w:before="315" w:line="277" w:lineRule="exact"/>
        <w:ind w:right="72"/>
        <w:jc w:val="both"/>
        <w:textAlignment w:val="baseline"/>
        <w:rPr>
          <w:rFonts w:ascii="Arial" w:hAnsi="Arial" w:cs="Arial"/>
          <w:sz w:val="24"/>
          <w:szCs w:val="24"/>
        </w:rPr>
      </w:pPr>
      <w:r>
        <w:rPr>
          <w:rFonts w:ascii="Arial" w:hAnsi="Arial" w:cs="Arial"/>
          <w:sz w:val="24"/>
          <w:szCs w:val="24"/>
        </w:rPr>
        <w:t xml:space="preserve">For the most up to date contact details applicants are advised to visit </w:t>
      </w:r>
      <w:r>
        <w:rPr>
          <w:rFonts w:ascii="Arial" w:hAnsi="Arial" w:cs="Arial"/>
          <w:b/>
          <w:bCs/>
          <w:sz w:val="24"/>
          <w:szCs w:val="24"/>
        </w:rPr>
        <w:t>The Company’s Website</w:t>
      </w:r>
      <w:r>
        <w:rPr>
          <w:rFonts w:ascii="Arial" w:hAnsi="Arial" w:cs="Arial"/>
          <w:sz w:val="24"/>
          <w:szCs w:val="24"/>
        </w:rPr>
        <w:t>.</w:t>
      </w:r>
    </w:p>
    <w:p w14:paraId="0CB93B46" w14:textId="77777777" w:rsidR="003C6A81" w:rsidRDefault="003C6A81">
      <w:pPr>
        <w:widowControl/>
        <w:rPr>
          <w:sz w:val="24"/>
          <w:szCs w:val="24"/>
        </w:rPr>
        <w:sectPr w:rsidR="003C6A81">
          <w:pgSz w:w="11909" w:h="16843"/>
          <w:pgMar w:top="720" w:right="1625" w:bottom="586" w:left="1644" w:header="720" w:footer="720" w:gutter="0"/>
          <w:cols w:space="720"/>
          <w:noEndnote/>
        </w:sectPr>
      </w:pPr>
    </w:p>
    <w:p w14:paraId="3923AC7E" w14:textId="3EBE89A0" w:rsidR="003C6A81" w:rsidRDefault="00A51660">
      <w:pPr>
        <w:kinsoku w:val="0"/>
        <w:overflowPunct w:val="0"/>
        <w:autoSpaceDE/>
        <w:autoSpaceDN/>
        <w:adjustRightInd/>
        <w:spacing w:before="11" w:line="318" w:lineRule="exact"/>
        <w:jc w:val="center"/>
        <w:textAlignment w:val="baseline"/>
        <w:rPr>
          <w:b/>
          <w:bCs/>
          <w:sz w:val="28"/>
          <w:szCs w:val="28"/>
        </w:rPr>
      </w:pPr>
      <w:r>
        <w:rPr>
          <w:noProof/>
        </w:rPr>
        <w:lastRenderedPageBreak/>
        <mc:AlternateContent>
          <mc:Choice Requires="wps">
            <w:drawing>
              <wp:anchor distT="0" distB="0" distL="0" distR="0" simplePos="0" relativeHeight="251658248" behindDoc="0" locked="0" layoutInCell="0" allowOverlap="1" wp14:anchorId="44762BD2" wp14:editId="4ECA3776">
                <wp:simplePos x="0" y="0"/>
                <wp:positionH relativeFrom="page">
                  <wp:posOffset>5358130</wp:posOffset>
                </wp:positionH>
                <wp:positionV relativeFrom="page">
                  <wp:posOffset>10071735</wp:posOffset>
                </wp:positionV>
                <wp:extent cx="1122045" cy="181610"/>
                <wp:effectExtent l="0" t="0" r="0" b="0"/>
                <wp:wrapSquare wrapText="bothSides"/>
                <wp:docPr id="7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D09C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62BD2" id="Text Box 10" o:spid="_x0000_s1033" type="#_x0000_t202" style="position:absolute;left:0;text-align:left;margin-left:421.9pt;margin-top:793.05pt;width:88.35pt;height:14.3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ds+QEAAN4DAAAOAAAAZHJzL2Uyb0RvYy54bWysU9uO0zAQfUfiHyy/0yQVLK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ir+P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iMQ3bPkBAADeAwAADgAAAAAAAAAAAAAA&#10;AAAuAgAAZHJzL2Uyb0RvYy54bWxQSwECLQAUAAYACAAAACEARgWj0OEAAAAOAQAADwAAAAAAAAAA&#10;AAAAAABTBAAAZHJzL2Rvd25yZXYueG1sUEsFBgAAAAAEAAQA8wAAAGEFAAAAAA==&#10;" o:allowincell="f" stroked="f">
                <v:fill opacity="0"/>
                <v:textbox inset="0,0,0,0">
                  <w:txbxContent>
                    <w:p w14:paraId="41FD09C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289D433A" w14:textId="77777777" w:rsidR="003C6A81" w:rsidRDefault="003C6A81">
      <w:pPr>
        <w:kinsoku w:val="0"/>
        <w:overflowPunct w:val="0"/>
        <w:autoSpaceDE/>
        <w:autoSpaceDN/>
        <w:adjustRightInd/>
        <w:spacing w:before="271" w:line="278" w:lineRule="exact"/>
        <w:ind w:left="144" w:right="792"/>
        <w:textAlignment w:val="baseline"/>
        <w:rPr>
          <w:b/>
          <w:bCs/>
          <w:sz w:val="24"/>
          <w:szCs w:val="24"/>
        </w:rPr>
      </w:pPr>
      <w:r>
        <w:rPr>
          <w:b/>
          <w:bCs/>
          <w:sz w:val="24"/>
          <w:szCs w:val="24"/>
        </w:rPr>
        <w:t>PLEASE ENSURE THAT YOU HAVE STUDIED THE NOTES BEFORE COMPLETING AND SIGNING THIS APPLICATION FORM</w:t>
      </w:r>
    </w:p>
    <w:p w14:paraId="3428DFAA" w14:textId="77777777" w:rsidR="003C6A81" w:rsidRDefault="003C6A81">
      <w:pPr>
        <w:kinsoku w:val="0"/>
        <w:overflowPunct w:val="0"/>
        <w:autoSpaceDE/>
        <w:autoSpaceDN/>
        <w:adjustRightInd/>
        <w:spacing w:before="281" w:line="276" w:lineRule="exact"/>
        <w:ind w:left="144"/>
        <w:textAlignment w:val="baseline"/>
        <w:rPr>
          <w:b/>
          <w:bCs/>
          <w:spacing w:val="3"/>
          <w:sz w:val="24"/>
          <w:szCs w:val="24"/>
          <w:u w:val="single"/>
        </w:rPr>
      </w:pPr>
      <w:r>
        <w:rPr>
          <w:b/>
          <w:bCs/>
          <w:spacing w:val="3"/>
          <w:sz w:val="24"/>
          <w:szCs w:val="24"/>
        </w:rPr>
        <w:t xml:space="preserve">SECTION A. </w:t>
      </w:r>
      <w:r>
        <w:rPr>
          <w:b/>
          <w:bCs/>
          <w:spacing w:val="3"/>
          <w:sz w:val="24"/>
          <w:szCs w:val="24"/>
          <w:u w:val="single"/>
        </w:rPr>
        <w:t>DETAILS OF APPLICANT (in respect of this application)</w:t>
      </w:r>
    </w:p>
    <w:p w14:paraId="1F193D33" w14:textId="77777777" w:rsidR="003C6A81" w:rsidRDefault="003C6A81">
      <w:pPr>
        <w:tabs>
          <w:tab w:val="left" w:pos="936"/>
        </w:tabs>
        <w:kinsoku w:val="0"/>
        <w:overflowPunct w:val="0"/>
        <w:autoSpaceDE/>
        <w:autoSpaceDN/>
        <w:adjustRightInd/>
        <w:spacing w:before="276" w:line="276" w:lineRule="exact"/>
        <w:ind w:left="144"/>
        <w:textAlignment w:val="baseline"/>
        <w:rPr>
          <w:b/>
          <w:bCs/>
          <w:sz w:val="24"/>
          <w:szCs w:val="24"/>
          <w:u w:val="single"/>
        </w:rPr>
      </w:pPr>
      <w:r>
        <w:rPr>
          <w:sz w:val="24"/>
          <w:szCs w:val="24"/>
        </w:rPr>
        <w:t>1.</w:t>
      </w:r>
      <w:r>
        <w:rPr>
          <w:sz w:val="24"/>
          <w:szCs w:val="24"/>
        </w:rPr>
        <w:tab/>
      </w:r>
      <w:r>
        <w:rPr>
          <w:b/>
          <w:bCs/>
          <w:sz w:val="24"/>
          <w:szCs w:val="24"/>
          <w:u w:val="single"/>
        </w:rPr>
        <w:t>Registered Company</w:t>
      </w:r>
    </w:p>
    <w:p w14:paraId="264D8919" w14:textId="77777777" w:rsidR="003C6A81" w:rsidRDefault="003C6A81">
      <w:pPr>
        <w:kinsoku w:val="0"/>
        <w:overflowPunct w:val="0"/>
        <w:autoSpaceDE/>
        <w:autoSpaceDN/>
        <w:adjustRightInd/>
        <w:spacing w:before="265" w:line="287" w:lineRule="exact"/>
        <w:ind w:left="936"/>
        <w:textAlignment w:val="baseline"/>
        <w:rPr>
          <w:spacing w:val="14"/>
          <w:sz w:val="24"/>
          <w:szCs w:val="24"/>
          <w:u w:val="single"/>
        </w:rPr>
      </w:pPr>
      <w:r>
        <w:rPr>
          <w:spacing w:val="14"/>
          <w:sz w:val="24"/>
          <w:szCs w:val="24"/>
        </w:rPr>
        <w:t>Name:</w:t>
      </w:r>
    </w:p>
    <w:p w14:paraId="07914712" w14:textId="77777777" w:rsidR="003C6A81" w:rsidRDefault="003C6A81">
      <w:pPr>
        <w:kinsoku w:val="0"/>
        <w:overflowPunct w:val="0"/>
        <w:autoSpaceDE/>
        <w:autoSpaceDN/>
        <w:adjustRightInd/>
        <w:spacing w:before="274" w:after="461" w:line="278" w:lineRule="exact"/>
        <w:ind w:left="936"/>
        <w:textAlignment w:val="baseline"/>
        <w:rPr>
          <w:sz w:val="24"/>
          <w:szCs w:val="24"/>
        </w:rPr>
      </w:pPr>
      <w:r>
        <w:rPr>
          <w:sz w:val="24"/>
          <w:szCs w:val="24"/>
        </w:rPr>
        <w:t>Address (of Registered Office in the case of a Company)</w:t>
      </w:r>
    </w:p>
    <w:p w14:paraId="6B603FD9" w14:textId="71DC0540" w:rsidR="003C6A81" w:rsidRDefault="00A51660">
      <w:pPr>
        <w:kinsoku w:val="0"/>
        <w:overflowPunct w:val="0"/>
        <w:autoSpaceDE/>
        <w:autoSpaceDN/>
        <w:adjustRightInd/>
        <w:spacing w:before="1465" w:line="278" w:lineRule="exact"/>
        <w:ind w:left="936"/>
        <w:textAlignment w:val="baseline"/>
        <w:rPr>
          <w:spacing w:val="-1"/>
          <w:sz w:val="24"/>
          <w:szCs w:val="24"/>
        </w:rPr>
      </w:pPr>
      <w:r>
        <w:rPr>
          <w:noProof/>
        </w:rPr>
        <mc:AlternateContent>
          <mc:Choice Requires="wps">
            <w:drawing>
              <wp:anchor distT="0" distB="0" distL="0" distR="0" simplePos="0" relativeHeight="251658249" behindDoc="0" locked="0" layoutInCell="0" allowOverlap="1" wp14:anchorId="047BE66B" wp14:editId="23FE67AC">
                <wp:simplePos x="0" y="0"/>
                <wp:positionH relativeFrom="page">
                  <wp:posOffset>1661160</wp:posOffset>
                </wp:positionH>
                <wp:positionV relativeFrom="page">
                  <wp:posOffset>2901950</wp:posOffset>
                </wp:positionV>
                <wp:extent cx="4286250" cy="0"/>
                <wp:effectExtent l="0" t="0" r="0" b="0"/>
                <wp:wrapSquare wrapText="bothSides"/>
                <wp:docPr id="7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BB25A" id="Line 11" o:spid="_x0000_s1026" style="position:absolute;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28.5pt" to="468.3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0" behindDoc="0" locked="0" layoutInCell="0" allowOverlap="1" wp14:anchorId="20434328" wp14:editId="57A48528">
                <wp:simplePos x="0" y="0"/>
                <wp:positionH relativeFrom="page">
                  <wp:posOffset>1661160</wp:posOffset>
                </wp:positionH>
                <wp:positionV relativeFrom="page">
                  <wp:posOffset>3252470</wp:posOffset>
                </wp:positionV>
                <wp:extent cx="4286250" cy="0"/>
                <wp:effectExtent l="0" t="0" r="0" b="0"/>
                <wp:wrapSquare wrapText="bothSides"/>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AC338" id="Line 12" o:spid="_x0000_s1026" style="position:absolute;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56.1pt" to="468.3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1" behindDoc="0" locked="0" layoutInCell="0" allowOverlap="1" wp14:anchorId="4F74166B" wp14:editId="74723B3F">
                <wp:simplePos x="0" y="0"/>
                <wp:positionH relativeFrom="page">
                  <wp:posOffset>1661160</wp:posOffset>
                </wp:positionH>
                <wp:positionV relativeFrom="page">
                  <wp:posOffset>3602990</wp:posOffset>
                </wp:positionV>
                <wp:extent cx="4286250" cy="0"/>
                <wp:effectExtent l="0" t="0" r="0" b="0"/>
                <wp:wrapSquare wrapText="bothSides"/>
                <wp:docPr id="7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1CDC3" id="Line 13" o:spid="_x0000_s1026" style="position:absolute;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83.7pt" to="468.3pt,2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" o:allowincell="f" strokeweight="1.45pt">
                <v:stroke dashstyle="1 1"/>
                <w10:wrap type="square" anchorx="page" anchory="page"/>
              </v:line>
            </w:pict>
          </mc:Fallback>
        </mc:AlternateContent>
      </w:r>
      <w:r w:rsidR="003C6A81">
        <w:rPr>
          <w:spacing w:val="-1"/>
          <w:sz w:val="24"/>
          <w:szCs w:val="24"/>
        </w:rPr>
        <w:t>Company Number:</w:t>
      </w:r>
    </w:p>
    <w:p w14:paraId="667E5E84" w14:textId="77777777" w:rsidR="003C6A81" w:rsidRDefault="003C6A81">
      <w:pPr>
        <w:kinsoku w:val="0"/>
        <w:overflowPunct w:val="0"/>
        <w:autoSpaceDE/>
        <w:autoSpaceDN/>
        <w:adjustRightInd/>
        <w:spacing w:before="241" w:line="278" w:lineRule="exact"/>
        <w:ind w:left="936"/>
        <w:textAlignment w:val="baseline"/>
        <w:rPr>
          <w:sz w:val="24"/>
          <w:szCs w:val="24"/>
        </w:rPr>
      </w:pPr>
      <w:r>
        <w:rPr>
          <w:sz w:val="24"/>
          <w:szCs w:val="24"/>
        </w:rPr>
        <w:t>Parent Company Name (if applicable):</w:t>
      </w:r>
    </w:p>
    <w:p w14:paraId="18FCE35E" w14:textId="77777777" w:rsidR="003C6A81" w:rsidRDefault="003C6A81">
      <w:pPr>
        <w:numPr>
          <w:ilvl w:val="0"/>
          <w:numId w:val="20"/>
        </w:numPr>
        <w:kinsoku w:val="0"/>
        <w:overflowPunct w:val="0"/>
        <w:autoSpaceDE/>
        <w:autoSpaceDN/>
        <w:adjustRightInd/>
        <w:spacing w:before="237" w:line="276" w:lineRule="exact"/>
        <w:textAlignment w:val="baseline"/>
        <w:rPr>
          <w:b/>
          <w:bCs/>
          <w:sz w:val="24"/>
          <w:szCs w:val="24"/>
          <w:u w:val="single"/>
        </w:rPr>
      </w:pPr>
      <w:r>
        <w:rPr>
          <w:b/>
          <w:bCs/>
          <w:sz w:val="24"/>
          <w:szCs w:val="24"/>
          <w:u w:val="single"/>
        </w:rPr>
        <w:t xml:space="preserve">Company Secretary or person to receive CUSC notices </w:t>
      </w:r>
    </w:p>
    <w:p w14:paraId="38AB58D4" w14:textId="77777777" w:rsidR="003C6A81" w:rsidRDefault="003C6A81">
      <w:pPr>
        <w:kinsoku w:val="0"/>
        <w:overflowPunct w:val="0"/>
        <w:autoSpaceDE/>
        <w:autoSpaceDN/>
        <w:adjustRightInd/>
        <w:spacing w:before="232" w:line="287" w:lineRule="exact"/>
        <w:ind w:left="936"/>
        <w:textAlignment w:val="baseline"/>
        <w:rPr>
          <w:spacing w:val="-2"/>
          <w:sz w:val="24"/>
          <w:szCs w:val="24"/>
          <w:u w:val="single"/>
        </w:rPr>
      </w:pPr>
      <w:r>
        <w:rPr>
          <w:spacing w:val="-2"/>
          <w:sz w:val="24"/>
          <w:szCs w:val="24"/>
        </w:rPr>
        <w:t>Name:</w:t>
      </w:r>
    </w:p>
    <w:p w14:paraId="207B8207" w14:textId="77777777" w:rsidR="003C6A81" w:rsidRDefault="003C6A81">
      <w:pPr>
        <w:kinsoku w:val="0"/>
        <w:overflowPunct w:val="0"/>
        <w:autoSpaceDE/>
        <w:autoSpaceDN/>
        <w:adjustRightInd/>
        <w:spacing w:before="274" w:line="278" w:lineRule="exact"/>
        <w:ind w:left="936"/>
        <w:textAlignment w:val="baseline"/>
        <w:rPr>
          <w:spacing w:val="13"/>
          <w:sz w:val="24"/>
          <w:szCs w:val="24"/>
          <w:u w:val="single"/>
        </w:rPr>
      </w:pPr>
      <w:r>
        <w:rPr>
          <w:spacing w:val="13"/>
          <w:sz w:val="24"/>
          <w:szCs w:val="24"/>
        </w:rPr>
        <w:t>Email:</w:t>
      </w:r>
    </w:p>
    <w:p w14:paraId="3D38052F" w14:textId="77777777" w:rsidR="003C6A81" w:rsidRDefault="003C6A81">
      <w:pPr>
        <w:kinsoku w:val="0"/>
        <w:overflowPunct w:val="0"/>
        <w:autoSpaceDE/>
        <w:autoSpaceDN/>
        <w:adjustRightInd/>
        <w:spacing w:before="265" w:line="287" w:lineRule="exact"/>
        <w:ind w:left="936"/>
        <w:textAlignment w:val="baseline"/>
        <w:rPr>
          <w:spacing w:val="-2"/>
          <w:sz w:val="24"/>
          <w:szCs w:val="24"/>
          <w:u w:val="single"/>
        </w:rPr>
      </w:pPr>
      <w:r>
        <w:rPr>
          <w:spacing w:val="-2"/>
          <w:sz w:val="24"/>
          <w:szCs w:val="24"/>
        </w:rPr>
        <w:t>Telephone:</w:t>
      </w:r>
    </w:p>
    <w:p w14:paraId="292BB038" w14:textId="77777777" w:rsidR="003C6A81" w:rsidRDefault="003C6A81">
      <w:pPr>
        <w:kinsoku w:val="0"/>
        <w:overflowPunct w:val="0"/>
        <w:autoSpaceDE/>
        <w:autoSpaceDN/>
        <w:adjustRightInd/>
        <w:spacing w:before="265" w:line="287" w:lineRule="exact"/>
        <w:ind w:left="936"/>
        <w:textAlignment w:val="baseline"/>
        <w:rPr>
          <w:spacing w:val="17"/>
          <w:sz w:val="24"/>
          <w:szCs w:val="24"/>
          <w:u w:val="single"/>
        </w:rPr>
      </w:pPr>
      <w:r>
        <w:rPr>
          <w:spacing w:val="17"/>
          <w:sz w:val="24"/>
          <w:szCs w:val="24"/>
        </w:rPr>
        <w:t>Fax:</w:t>
      </w:r>
    </w:p>
    <w:p w14:paraId="0C142D83" w14:textId="77777777" w:rsidR="003C6A81" w:rsidRDefault="003C6A81">
      <w:pPr>
        <w:numPr>
          <w:ilvl w:val="0"/>
          <w:numId w:val="20"/>
        </w:numPr>
        <w:kinsoku w:val="0"/>
        <w:overflowPunct w:val="0"/>
        <w:autoSpaceDE/>
        <w:autoSpaceDN/>
        <w:adjustRightInd/>
        <w:spacing w:before="276" w:line="276" w:lineRule="exact"/>
        <w:ind w:right="576"/>
        <w:jc w:val="both"/>
        <w:textAlignment w:val="baseline"/>
        <w:rPr>
          <w:b/>
          <w:bCs/>
          <w:sz w:val="24"/>
          <w:szCs w:val="24"/>
          <w:u w:val="single"/>
        </w:rPr>
      </w:pPr>
      <w:r>
        <w:rPr>
          <w:b/>
          <w:bCs/>
          <w:sz w:val="24"/>
          <w:szCs w:val="24"/>
          <w:u w:val="single"/>
        </w:rPr>
        <w:t xml:space="preserve">Commercial Contact/Agent (person to receive Offer if different </w:t>
      </w:r>
      <w:proofErr w:type="gramStart"/>
      <w:r>
        <w:rPr>
          <w:b/>
          <w:bCs/>
          <w:sz w:val="24"/>
          <w:szCs w:val="24"/>
          <w:u w:val="single"/>
        </w:rPr>
        <w:t>from  Company</w:t>
      </w:r>
      <w:proofErr w:type="gramEnd"/>
      <w:r>
        <w:rPr>
          <w:b/>
          <w:bCs/>
          <w:sz w:val="24"/>
          <w:szCs w:val="24"/>
          <w:u w:val="single"/>
        </w:rPr>
        <w:t xml:space="preserve"> Secretary or person to receive CUSC notices identified in 2 above) </w:t>
      </w:r>
    </w:p>
    <w:p w14:paraId="7D22B3E8" w14:textId="77777777" w:rsidR="003C6A81" w:rsidRDefault="003C6A81">
      <w:pPr>
        <w:kinsoku w:val="0"/>
        <w:overflowPunct w:val="0"/>
        <w:autoSpaceDE/>
        <w:autoSpaceDN/>
        <w:adjustRightInd/>
        <w:spacing w:line="552" w:lineRule="exact"/>
        <w:ind w:left="936" w:right="6912"/>
        <w:textAlignment w:val="baseline"/>
        <w:rPr>
          <w:sz w:val="24"/>
          <w:szCs w:val="24"/>
          <w:u w:val="single"/>
        </w:rPr>
      </w:pPr>
      <w:r>
        <w:rPr>
          <w:sz w:val="24"/>
          <w:szCs w:val="24"/>
        </w:rPr>
        <w:t>Name:</w:t>
      </w:r>
      <w:r>
        <w:rPr>
          <w:sz w:val="24"/>
          <w:szCs w:val="24"/>
          <w:u w:val="single"/>
        </w:rPr>
        <w:t xml:space="preserve"> </w:t>
      </w:r>
      <w:r>
        <w:rPr>
          <w:sz w:val="24"/>
          <w:szCs w:val="24"/>
        </w:rPr>
        <w:t>Title:</w:t>
      </w:r>
    </w:p>
    <w:p w14:paraId="375CC9C3" w14:textId="77777777" w:rsidR="003C6A81" w:rsidRDefault="003C6A81">
      <w:pPr>
        <w:kinsoku w:val="0"/>
        <w:overflowPunct w:val="0"/>
        <w:autoSpaceDE/>
        <w:autoSpaceDN/>
        <w:adjustRightInd/>
        <w:spacing w:before="265" w:after="451" w:line="287" w:lineRule="exact"/>
        <w:ind w:left="936"/>
        <w:textAlignment w:val="baseline"/>
        <w:rPr>
          <w:spacing w:val="-2"/>
          <w:sz w:val="24"/>
          <w:szCs w:val="24"/>
          <w:u w:val="single"/>
        </w:rPr>
      </w:pPr>
      <w:r>
        <w:rPr>
          <w:spacing w:val="-2"/>
          <w:sz w:val="24"/>
          <w:szCs w:val="24"/>
        </w:rPr>
        <w:t>Address:</w:t>
      </w:r>
    </w:p>
    <w:p w14:paraId="7DB508B1" w14:textId="64EF1223" w:rsidR="003C6A81" w:rsidRDefault="00A51660">
      <w:pPr>
        <w:kinsoku w:val="0"/>
        <w:overflowPunct w:val="0"/>
        <w:autoSpaceDE/>
        <w:autoSpaceDN/>
        <w:adjustRightInd/>
        <w:spacing w:before="640" w:line="552" w:lineRule="exact"/>
        <w:ind w:left="936" w:right="6552"/>
        <w:textAlignment w:val="baseline"/>
        <w:rPr>
          <w:sz w:val="24"/>
          <w:szCs w:val="24"/>
          <w:u w:val="single"/>
        </w:rPr>
      </w:pPr>
      <w:r>
        <w:rPr>
          <w:noProof/>
        </w:rPr>
        <mc:AlternateContent>
          <mc:Choice Requires="wps">
            <w:drawing>
              <wp:anchor distT="0" distB="0" distL="0" distR="0" simplePos="0" relativeHeight="251658252" behindDoc="0" locked="0" layoutInCell="0" allowOverlap="1" wp14:anchorId="338CEC40" wp14:editId="719B112E">
                <wp:simplePos x="0" y="0"/>
                <wp:positionH relativeFrom="page">
                  <wp:posOffset>1667510</wp:posOffset>
                </wp:positionH>
                <wp:positionV relativeFrom="page">
                  <wp:posOffset>8092440</wp:posOffset>
                </wp:positionV>
                <wp:extent cx="4737100" cy="0"/>
                <wp:effectExtent l="0" t="0" r="0" b="0"/>
                <wp:wrapSquare wrapText="bothSides"/>
                <wp:docPr id="6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58ADF" id="Line 14" o:spid="_x0000_s1026" style="position:absolute;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1.3pt,637.2pt" to="504.3pt,6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3" behindDoc="0" locked="0" layoutInCell="0" allowOverlap="1" wp14:anchorId="405023E0" wp14:editId="569D197D">
                <wp:simplePos x="0" y="0"/>
                <wp:positionH relativeFrom="page">
                  <wp:posOffset>1667510</wp:posOffset>
                </wp:positionH>
                <wp:positionV relativeFrom="page">
                  <wp:posOffset>8442960</wp:posOffset>
                </wp:positionV>
                <wp:extent cx="4737100" cy="0"/>
                <wp:effectExtent l="0" t="0" r="0" b="0"/>
                <wp:wrapSquare wrapText="bothSides"/>
                <wp:docPr id="6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BA4C3" id="Line 15" o:spid="_x0000_s1026" style="position:absolute;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1.3pt,664.8pt" to="504.3pt,6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" o:allowincell="f" strokeweight="1.45pt">
                <v:stroke dashstyle="1 1"/>
                <w10:wrap type="square" anchorx="page" anchory="page"/>
              </v:line>
            </w:pict>
          </mc:Fallback>
        </mc:AlternateContent>
      </w:r>
      <w:r w:rsidR="003C6A81">
        <w:rPr>
          <w:sz w:val="24"/>
          <w:szCs w:val="24"/>
        </w:rPr>
        <w:t>Email:</w:t>
      </w:r>
      <w:r w:rsidR="003C6A81">
        <w:rPr>
          <w:sz w:val="24"/>
          <w:szCs w:val="24"/>
          <w:u w:val="single"/>
        </w:rPr>
        <w:t xml:space="preserve"> </w:t>
      </w:r>
      <w:r w:rsidR="003C6A81">
        <w:rPr>
          <w:sz w:val="24"/>
          <w:szCs w:val="24"/>
        </w:rPr>
        <w:t>Telephone:</w:t>
      </w:r>
      <w:r w:rsidR="003C6A81">
        <w:rPr>
          <w:sz w:val="24"/>
          <w:szCs w:val="24"/>
          <w:u w:val="single"/>
        </w:rPr>
        <w:t xml:space="preserve"> </w:t>
      </w:r>
      <w:r w:rsidR="003C6A81">
        <w:rPr>
          <w:sz w:val="24"/>
          <w:szCs w:val="24"/>
        </w:rPr>
        <w:t>Fax:</w:t>
      </w:r>
    </w:p>
    <w:p w14:paraId="251B59C0" w14:textId="77777777" w:rsidR="003C6A81" w:rsidRDefault="003C6A81">
      <w:pPr>
        <w:widowControl/>
        <w:rPr>
          <w:sz w:val="24"/>
          <w:szCs w:val="24"/>
        </w:rPr>
        <w:sectPr w:rsidR="003C6A81">
          <w:pgSz w:w="11909" w:h="16843"/>
          <w:pgMar w:top="720" w:right="1692" w:bottom="586" w:left="1577" w:header="720" w:footer="720" w:gutter="0"/>
          <w:cols w:space="720"/>
          <w:noEndnote/>
        </w:sectPr>
      </w:pPr>
    </w:p>
    <w:p w14:paraId="254EE083" w14:textId="256AB67B"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54" behindDoc="0" locked="0" layoutInCell="0" allowOverlap="1" wp14:anchorId="5D7D0CEF" wp14:editId="797555D5">
                <wp:simplePos x="0" y="0"/>
                <wp:positionH relativeFrom="page">
                  <wp:posOffset>5358130</wp:posOffset>
                </wp:positionH>
                <wp:positionV relativeFrom="page">
                  <wp:posOffset>10071735</wp:posOffset>
                </wp:positionV>
                <wp:extent cx="1122045" cy="181610"/>
                <wp:effectExtent l="0" t="0" r="0" b="0"/>
                <wp:wrapSquare wrapText="bothSides"/>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6EC8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D0CEF" id="Text Box 16" o:spid="_x0000_s1034" type="#_x0000_t202" style="position:absolute;left:0;text-align:left;margin-left:421.9pt;margin-top:793.05pt;width:88.35pt;height:14.3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CLgNbf+AEAAN4DAAAOAAAAAAAAAAAAAAAA&#10;AC4CAABkcnMvZTJvRG9jLnhtbFBLAQItABQABgAIAAAAIQBGBaPQ4QAAAA4BAAAPAAAAAAAAAAAA&#10;AAAAAFIEAABkcnMvZG93bnJldi54bWxQSwUGAAAAAAQABADzAAAAYAUAAAAA&#10;" o:allowincell="f" stroked="f">
                <v:fill opacity="0"/>
                <v:textbox inset="0,0,0,0">
                  <w:txbxContent>
                    <w:p w14:paraId="39C6EC8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5E07B92F" w14:textId="77777777" w:rsidR="003C6A81" w:rsidRDefault="003C6A81">
      <w:pPr>
        <w:kinsoku w:val="0"/>
        <w:overflowPunct w:val="0"/>
        <w:autoSpaceDE/>
        <w:autoSpaceDN/>
        <w:adjustRightInd/>
        <w:spacing w:before="274" w:line="279" w:lineRule="exact"/>
        <w:ind w:left="72" w:right="864"/>
        <w:textAlignment w:val="baseline"/>
        <w:rPr>
          <w:b/>
          <w:bCs/>
          <w:sz w:val="24"/>
          <w:szCs w:val="24"/>
        </w:rPr>
      </w:pPr>
      <w:r>
        <w:rPr>
          <w:b/>
          <w:bCs/>
          <w:sz w:val="24"/>
          <w:szCs w:val="24"/>
        </w:rPr>
        <w:t>PLEASE ENSURE THAT YOU HAVE STUDIED THE NOTES BEFORE COMPLETING AND SIGNING THIS APPLICATION FORM</w:t>
      </w:r>
    </w:p>
    <w:p w14:paraId="695837BC" w14:textId="77777777" w:rsidR="003C6A81" w:rsidRDefault="003C6A81">
      <w:pPr>
        <w:numPr>
          <w:ilvl w:val="0"/>
          <w:numId w:val="21"/>
        </w:numPr>
        <w:kinsoku w:val="0"/>
        <w:overflowPunct w:val="0"/>
        <w:autoSpaceDE/>
        <w:autoSpaceDN/>
        <w:adjustRightInd/>
        <w:spacing w:before="272" w:line="279" w:lineRule="exact"/>
        <w:ind w:right="504"/>
        <w:textAlignment w:val="baseline"/>
        <w:rPr>
          <w:spacing w:val="-2"/>
          <w:sz w:val="24"/>
          <w:szCs w:val="24"/>
        </w:rPr>
      </w:pPr>
      <w:r>
        <w:rPr>
          <w:spacing w:val="-2"/>
          <w:sz w:val="24"/>
          <w:szCs w:val="24"/>
        </w:rPr>
        <w:t xml:space="preserve">Please confirm whether you agree to us sending the </w:t>
      </w:r>
      <w:r>
        <w:rPr>
          <w:b/>
          <w:bCs/>
          <w:spacing w:val="-2"/>
          <w:sz w:val="24"/>
          <w:szCs w:val="24"/>
        </w:rPr>
        <w:t xml:space="preserve">Offer </w:t>
      </w:r>
      <w:r>
        <w:rPr>
          <w:spacing w:val="-2"/>
          <w:sz w:val="24"/>
          <w:szCs w:val="24"/>
        </w:rPr>
        <w:t>in electronic form instead of hard copy and, if so, confirm the address for this as follows.</w:t>
      </w:r>
    </w:p>
    <w:p w14:paraId="785F0434" w14:textId="77777777" w:rsidR="003C6A81" w:rsidRDefault="003C6A81">
      <w:pPr>
        <w:kinsoku w:val="0"/>
        <w:overflowPunct w:val="0"/>
        <w:autoSpaceDE/>
        <w:autoSpaceDN/>
        <w:adjustRightInd/>
        <w:spacing w:line="552" w:lineRule="exact"/>
        <w:ind w:left="792" w:right="7128"/>
        <w:textAlignment w:val="baseline"/>
        <w:rPr>
          <w:sz w:val="24"/>
          <w:szCs w:val="24"/>
        </w:rPr>
      </w:pPr>
      <w:r>
        <w:rPr>
          <w:sz w:val="24"/>
          <w:szCs w:val="24"/>
        </w:rPr>
        <w:t xml:space="preserve">Yes </w:t>
      </w:r>
      <w:proofErr w:type="gramStart"/>
      <w:r>
        <w:rPr>
          <w:sz w:val="24"/>
          <w:szCs w:val="24"/>
        </w:rPr>
        <w:t>[ ]</w:t>
      </w:r>
      <w:proofErr w:type="gramEnd"/>
      <w:r>
        <w:rPr>
          <w:sz w:val="24"/>
          <w:szCs w:val="24"/>
        </w:rPr>
        <w:t xml:space="preserve"> No [ ]</w:t>
      </w:r>
    </w:p>
    <w:p w14:paraId="70314815" w14:textId="77777777" w:rsidR="003C6A81" w:rsidRDefault="003C6A81">
      <w:pPr>
        <w:tabs>
          <w:tab w:val="left" w:leader="dot" w:pos="6768"/>
        </w:tabs>
        <w:kinsoku w:val="0"/>
        <w:overflowPunct w:val="0"/>
        <w:autoSpaceDE/>
        <w:autoSpaceDN/>
        <w:adjustRightInd/>
        <w:spacing w:before="266" w:line="282" w:lineRule="exact"/>
        <w:ind w:left="792"/>
        <w:textAlignment w:val="baseline"/>
        <w:rPr>
          <w:spacing w:val="3"/>
          <w:sz w:val="24"/>
          <w:szCs w:val="24"/>
        </w:rPr>
      </w:pPr>
      <w:r>
        <w:rPr>
          <w:spacing w:val="3"/>
          <w:sz w:val="24"/>
          <w:szCs w:val="24"/>
        </w:rPr>
        <w:t xml:space="preserve">Email address </w:t>
      </w:r>
      <w:r>
        <w:rPr>
          <w:spacing w:val="3"/>
          <w:sz w:val="24"/>
          <w:szCs w:val="24"/>
        </w:rPr>
        <w:tab/>
      </w:r>
    </w:p>
    <w:p w14:paraId="2DA73DF3" w14:textId="77777777" w:rsidR="003C6A81" w:rsidRDefault="003C6A81">
      <w:pPr>
        <w:numPr>
          <w:ilvl w:val="0"/>
          <w:numId w:val="21"/>
        </w:numPr>
        <w:kinsoku w:val="0"/>
        <w:overflowPunct w:val="0"/>
        <w:autoSpaceDE/>
        <w:autoSpaceDN/>
        <w:adjustRightInd/>
        <w:spacing w:before="279" w:line="277" w:lineRule="exact"/>
        <w:textAlignment w:val="baseline"/>
        <w:rPr>
          <w:sz w:val="24"/>
          <w:szCs w:val="24"/>
        </w:rPr>
      </w:pPr>
      <w:r>
        <w:rPr>
          <w:sz w:val="24"/>
          <w:szCs w:val="24"/>
        </w:rPr>
        <w:t>Please identify which application fee basis you wish to use for this application.</w:t>
      </w:r>
    </w:p>
    <w:p w14:paraId="0400518C" w14:textId="77777777" w:rsidR="003C6A81" w:rsidRDefault="003C6A81">
      <w:pPr>
        <w:tabs>
          <w:tab w:val="left" w:pos="4320"/>
        </w:tabs>
        <w:kinsoku w:val="0"/>
        <w:overflowPunct w:val="0"/>
        <w:autoSpaceDE/>
        <w:autoSpaceDN/>
        <w:adjustRightInd/>
        <w:spacing w:before="275" w:line="277" w:lineRule="exact"/>
        <w:ind w:left="792"/>
        <w:textAlignment w:val="baseline"/>
        <w:rPr>
          <w:spacing w:val="-3"/>
          <w:sz w:val="24"/>
          <w:szCs w:val="24"/>
        </w:rPr>
      </w:pPr>
      <w:r>
        <w:rPr>
          <w:spacing w:val="-3"/>
          <w:sz w:val="24"/>
          <w:szCs w:val="24"/>
        </w:rPr>
        <w:t>Fixed price application fee</w:t>
      </w:r>
      <w:r>
        <w:rPr>
          <w:spacing w:val="-3"/>
          <w:sz w:val="24"/>
          <w:szCs w:val="24"/>
        </w:rPr>
        <w:tab/>
      </w:r>
      <w:proofErr w:type="gramStart"/>
      <w:r>
        <w:rPr>
          <w:spacing w:val="-3"/>
          <w:sz w:val="24"/>
          <w:szCs w:val="24"/>
        </w:rPr>
        <w:t>[ ]</w:t>
      </w:r>
      <w:proofErr w:type="gramEnd"/>
    </w:p>
    <w:p w14:paraId="1B45192A" w14:textId="77777777" w:rsidR="003C6A81" w:rsidRDefault="003C6A81">
      <w:pPr>
        <w:tabs>
          <w:tab w:val="left" w:pos="4320"/>
        </w:tabs>
        <w:kinsoku w:val="0"/>
        <w:overflowPunct w:val="0"/>
        <w:autoSpaceDE/>
        <w:autoSpaceDN/>
        <w:adjustRightInd/>
        <w:spacing w:before="275" w:line="277" w:lineRule="exact"/>
        <w:ind w:left="792"/>
        <w:textAlignment w:val="baseline"/>
        <w:rPr>
          <w:spacing w:val="-3"/>
          <w:sz w:val="24"/>
          <w:szCs w:val="24"/>
        </w:rPr>
      </w:pPr>
      <w:r>
        <w:rPr>
          <w:spacing w:val="-3"/>
          <w:sz w:val="24"/>
          <w:szCs w:val="24"/>
        </w:rPr>
        <w:t>Variable price application fee</w:t>
      </w:r>
      <w:r>
        <w:rPr>
          <w:spacing w:val="-3"/>
          <w:sz w:val="24"/>
          <w:szCs w:val="24"/>
        </w:rPr>
        <w:tab/>
      </w:r>
      <w:proofErr w:type="gramStart"/>
      <w:r>
        <w:rPr>
          <w:spacing w:val="-3"/>
          <w:sz w:val="24"/>
          <w:szCs w:val="24"/>
        </w:rPr>
        <w:t>[ ]</w:t>
      </w:r>
      <w:proofErr w:type="gramEnd"/>
    </w:p>
    <w:p w14:paraId="44E327AA" w14:textId="77777777" w:rsidR="003C6A81" w:rsidRDefault="003C6A81">
      <w:pPr>
        <w:numPr>
          <w:ilvl w:val="0"/>
          <w:numId w:val="21"/>
        </w:numPr>
        <w:kinsoku w:val="0"/>
        <w:overflowPunct w:val="0"/>
        <w:autoSpaceDE/>
        <w:autoSpaceDN/>
        <w:adjustRightInd/>
        <w:spacing w:before="229" w:line="279" w:lineRule="exact"/>
        <w:ind w:right="72"/>
        <w:textAlignment w:val="baseline"/>
        <w:rPr>
          <w:sz w:val="24"/>
          <w:szCs w:val="24"/>
        </w:rPr>
      </w:pPr>
      <w:r>
        <w:rPr>
          <w:sz w:val="24"/>
          <w:szCs w:val="24"/>
        </w:rPr>
        <w:t xml:space="preserve">If this is an application for connection to the </w:t>
      </w:r>
      <w:r>
        <w:rPr>
          <w:b/>
          <w:bCs/>
          <w:sz w:val="24"/>
          <w:szCs w:val="24"/>
        </w:rPr>
        <w:t xml:space="preserve">National Electricity Transmission System Onshore </w:t>
      </w:r>
      <w:r>
        <w:rPr>
          <w:sz w:val="24"/>
          <w:szCs w:val="24"/>
        </w:rPr>
        <w:t xml:space="preserve">in England and </w:t>
      </w:r>
      <w:proofErr w:type="gramStart"/>
      <w:r>
        <w:rPr>
          <w:sz w:val="24"/>
          <w:szCs w:val="24"/>
        </w:rPr>
        <w:t>Wales</w:t>
      </w:r>
      <w:proofErr w:type="gramEnd"/>
      <w:r>
        <w:rPr>
          <w:sz w:val="24"/>
          <w:szCs w:val="24"/>
        </w:rPr>
        <w:t xml:space="preserve"> please complete 6a. If this is an application for connection to the </w:t>
      </w:r>
      <w:r>
        <w:rPr>
          <w:b/>
          <w:bCs/>
          <w:sz w:val="24"/>
          <w:szCs w:val="24"/>
        </w:rPr>
        <w:t xml:space="preserve">National Electricity Transmission System Onshore </w:t>
      </w:r>
      <w:r>
        <w:rPr>
          <w:sz w:val="24"/>
          <w:szCs w:val="24"/>
        </w:rPr>
        <w:t xml:space="preserve">in </w:t>
      </w:r>
      <w:proofErr w:type="gramStart"/>
      <w:r>
        <w:rPr>
          <w:sz w:val="24"/>
          <w:szCs w:val="24"/>
        </w:rPr>
        <w:t>Scotland</w:t>
      </w:r>
      <w:proofErr w:type="gramEnd"/>
      <w:r>
        <w:rPr>
          <w:sz w:val="24"/>
          <w:szCs w:val="24"/>
        </w:rPr>
        <w:t xml:space="preserve"> please complete 6b.</w:t>
      </w:r>
    </w:p>
    <w:p w14:paraId="59758291" w14:textId="77777777" w:rsidR="003C6A81" w:rsidRDefault="003C6A81">
      <w:pPr>
        <w:numPr>
          <w:ilvl w:val="0"/>
          <w:numId w:val="22"/>
        </w:numPr>
        <w:kinsoku w:val="0"/>
        <w:overflowPunct w:val="0"/>
        <w:autoSpaceDE/>
        <w:autoSpaceDN/>
        <w:adjustRightInd/>
        <w:spacing w:before="107" w:line="279" w:lineRule="exact"/>
        <w:ind w:right="216"/>
        <w:textAlignment w:val="baseline"/>
        <w:rPr>
          <w:sz w:val="24"/>
          <w:szCs w:val="24"/>
        </w:rPr>
      </w:pPr>
      <w:r>
        <w:rPr>
          <w:sz w:val="24"/>
          <w:szCs w:val="24"/>
        </w:rPr>
        <w:t xml:space="preserve">Have you made any applications for connection to the </w:t>
      </w:r>
      <w:r>
        <w:rPr>
          <w:b/>
          <w:bCs/>
          <w:sz w:val="24"/>
          <w:szCs w:val="24"/>
        </w:rPr>
        <w:t xml:space="preserve">National Electricity Transmission System Onshore </w:t>
      </w:r>
      <w:r>
        <w:rPr>
          <w:sz w:val="24"/>
          <w:szCs w:val="24"/>
        </w:rPr>
        <w:t xml:space="preserve">in Scotland which are being processed prior to </w:t>
      </w:r>
      <w:r>
        <w:rPr>
          <w:b/>
          <w:bCs/>
          <w:sz w:val="24"/>
          <w:szCs w:val="24"/>
        </w:rPr>
        <w:t xml:space="preserve">Offer </w:t>
      </w:r>
      <w:r>
        <w:rPr>
          <w:sz w:val="24"/>
          <w:szCs w:val="24"/>
        </w:rPr>
        <w:t xml:space="preserve">by </w:t>
      </w:r>
      <w:r>
        <w:rPr>
          <w:b/>
          <w:bCs/>
          <w:sz w:val="24"/>
          <w:szCs w:val="24"/>
        </w:rPr>
        <w:t xml:space="preserve">The Company </w:t>
      </w:r>
      <w:r>
        <w:rPr>
          <w:sz w:val="24"/>
          <w:szCs w:val="24"/>
        </w:rPr>
        <w:t xml:space="preserve">or where an </w:t>
      </w:r>
      <w:r>
        <w:rPr>
          <w:b/>
          <w:bCs/>
          <w:sz w:val="24"/>
          <w:szCs w:val="24"/>
        </w:rPr>
        <w:t xml:space="preserve">Offer </w:t>
      </w:r>
      <w:r>
        <w:rPr>
          <w:sz w:val="24"/>
          <w:szCs w:val="24"/>
        </w:rPr>
        <w:t xml:space="preserve">has been made that </w:t>
      </w:r>
      <w:r>
        <w:rPr>
          <w:b/>
          <w:bCs/>
          <w:sz w:val="24"/>
          <w:szCs w:val="24"/>
        </w:rPr>
        <w:t xml:space="preserve">Offer </w:t>
      </w:r>
      <w:r>
        <w:rPr>
          <w:sz w:val="24"/>
          <w:szCs w:val="24"/>
        </w:rPr>
        <w:t>has not yet been accepted by you but remains open for acceptance?</w:t>
      </w:r>
    </w:p>
    <w:p w14:paraId="0C1EDE67" w14:textId="77777777" w:rsidR="003C6A81" w:rsidRDefault="003C6A81">
      <w:pPr>
        <w:kinsoku w:val="0"/>
        <w:overflowPunct w:val="0"/>
        <w:autoSpaceDE/>
        <w:autoSpaceDN/>
        <w:adjustRightInd/>
        <w:spacing w:before="267" w:line="279" w:lineRule="exact"/>
        <w:ind w:left="792" w:right="216"/>
        <w:textAlignment w:val="baseline"/>
        <w:rPr>
          <w:sz w:val="24"/>
          <w:szCs w:val="24"/>
        </w:rPr>
      </w:pPr>
      <w:r>
        <w:rPr>
          <w:sz w:val="24"/>
          <w:szCs w:val="24"/>
        </w:rPr>
        <w:t xml:space="preserve">If so, are such applications intended as alternatives to this one </w:t>
      </w:r>
      <w:proofErr w:type="gramStart"/>
      <w:r>
        <w:rPr>
          <w:sz w:val="24"/>
          <w:szCs w:val="24"/>
        </w:rPr>
        <w:t>i</w:t>
      </w:r>
      <w:r>
        <w:rPr>
          <w:b/>
          <w:bCs/>
          <w:sz w:val="24"/>
          <w:szCs w:val="24"/>
        </w:rPr>
        <w:t>.</w:t>
      </w:r>
      <w:r>
        <w:rPr>
          <w:sz w:val="24"/>
          <w:szCs w:val="24"/>
        </w:rPr>
        <w:t>e</w:t>
      </w:r>
      <w:r>
        <w:rPr>
          <w:b/>
          <w:bCs/>
          <w:sz w:val="24"/>
          <w:szCs w:val="24"/>
        </w:rPr>
        <w:t>.</w:t>
      </w:r>
      <w:proofErr w:type="gramEnd"/>
      <w:r>
        <w:rPr>
          <w:b/>
          <w:bCs/>
          <w:sz w:val="24"/>
          <w:szCs w:val="24"/>
        </w:rPr>
        <w:t xml:space="preserve"> </w:t>
      </w:r>
      <w:r>
        <w:rPr>
          <w:sz w:val="24"/>
          <w:szCs w:val="24"/>
        </w:rPr>
        <w:t>you intend to choose which of this or those other applications to proceed with on the basis of the offer made.</w:t>
      </w:r>
    </w:p>
    <w:p w14:paraId="1746D436" w14:textId="77777777" w:rsidR="003C6A81" w:rsidRDefault="003C6A81">
      <w:pPr>
        <w:kinsoku w:val="0"/>
        <w:overflowPunct w:val="0"/>
        <w:autoSpaceDE/>
        <w:autoSpaceDN/>
        <w:adjustRightInd/>
        <w:spacing w:before="266" w:after="178" w:line="286" w:lineRule="exact"/>
        <w:ind w:left="792"/>
        <w:textAlignment w:val="baseline"/>
        <w:rPr>
          <w:sz w:val="24"/>
          <w:szCs w:val="24"/>
        </w:rPr>
      </w:pPr>
      <w:r>
        <w:rPr>
          <w:sz w:val="24"/>
          <w:szCs w:val="24"/>
        </w:rPr>
        <w:t>Yes – please list the applications.</w:t>
      </w:r>
    </w:p>
    <w:p w14:paraId="1347D757" w14:textId="1BC5BA42" w:rsidR="003C6A81" w:rsidRDefault="00A51660">
      <w:pPr>
        <w:tabs>
          <w:tab w:val="left" w:pos="2016"/>
        </w:tabs>
        <w:kinsoku w:val="0"/>
        <w:overflowPunct w:val="0"/>
        <w:autoSpaceDE/>
        <w:autoSpaceDN/>
        <w:adjustRightInd/>
        <w:spacing w:before="640" w:line="277" w:lineRule="exact"/>
        <w:ind w:left="936"/>
        <w:textAlignment w:val="baseline"/>
        <w:rPr>
          <w:spacing w:val="8"/>
          <w:sz w:val="24"/>
          <w:szCs w:val="24"/>
        </w:rPr>
      </w:pPr>
      <w:r>
        <w:rPr>
          <w:noProof/>
        </w:rPr>
        <mc:AlternateContent>
          <mc:Choice Requires="wps">
            <w:drawing>
              <wp:anchor distT="0" distB="0" distL="0" distR="0" simplePos="0" relativeHeight="251658255" behindDoc="0" locked="0" layoutInCell="0" allowOverlap="1" wp14:anchorId="21660E62" wp14:editId="237A095B">
                <wp:simplePos x="0" y="0"/>
                <wp:positionH relativeFrom="page">
                  <wp:posOffset>1637030</wp:posOffset>
                </wp:positionH>
                <wp:positionV relativeFrom="page">
                  <wp:posOffset>6635750</wp:posOffset>
                </wp:positionV>
                <wp:extent cx="4694555" cy="0"/>
                <wp:effectExtent l="0" t="0" r="0" b="0"/>
                <wp:wrapSquare wrapText="bothSides"/>
                <wp:docPr id="6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E6E0C" id="Line 17"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9pt,522.5pt" to="498.55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6" behindDoc="0" locked="0" layoutInCell="0" allowOverlap="1" wp14:anchorId="63428C1B" wp14:editId="3901AA2A">
                <wp:simplePos x="0" y="0"/>
                <wp:positionH relativeFrom="page">
                  <wp:posOffset>1637030</wp:posOffset>
                </wp:positionH>
                <wp:positionV relativeFrom="page">
                  <wp:posOffset>6897370</wp:posOffset>
                </wp:positionV>
                <wp:extent cx="4694555" cy="0"/>
                <wp:effectExtent l="0" t="0" r="0" b="0"/>
                <wp:wrapSquare wrapText="bothSides"/>
                <wp:docPr id="6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78814" id="Line 18" o:spid="_x0000_s1026" style="position:absolute;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9pt,543.1pt" to="498.55pt,5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" o:allowincell="f" strokeweight="1.45pt">
                <v:stroke dashstyle="1 1"/>
                <w10:wrap type="square" anchorx="page" anchory="page"/>
              </v:line>
            </w:pict>
          </mc:Fallback>
        </mc:AlternateContent>
      </w:r>
      <w:r w:rsidR="003C6A81">
        <w:rPr>
          <w:spacing w:val="8"/>
          <w:sz w:val="24"/>
          <w:szCs w:val="24"/>
        </w:rPr>
        <w:t>No</w:t>
      </w:r>
      <w:r w:rsidR="003C6A81">
        <w:rPr>
          <w:spacing w:val="8"/>
          <w:sz w:val="24"/>
          <w:szCs w:val="24"/>
        </w:rPr>
        <w:tab/>
      </w:r>
      <w:proofErr w:type="gramStart"/>
      <w:r w:rsidR="003C6A81">
        <w:rPr>
          <w:spacing w:val="8"/>
          <w:sz w:val="24"/>
          <w:szCs w:val="24"/>
        </w:rPr>
        <w:t>[ ]</w:t>
      </w:r>
      <w:proofErr w:type="gramEnd"/>
    </w:p>
    <w:p w14:paraId="461CCF2A" w14:textId="77777777" w:rsidR="003C6A81" w:rsidRDefault="003C6A81">
      <w:pPr>
        <w:kinsoku w:val="0"/>
        <w:overflowPunct w:val="0"/>
        <w:autoSpaceDE/>
        <w:autoSpaceDN/>
        <w:adjustRightInd/>
        <w:spacing w:before="275" w:line="275" w:lineRule="exact"/>
        <w:ind w:left="936"/>
        <w:textAlignment w:val="baseline"/>
        <w:rPr>
          <w:spacing w:val="22"/>
          <w:sz w:val="24"/>
          <w:szCs w:val="24"/>
        </w:rPr>
      </w:pPr>
      <w:r>
        <w:rPr>
          <w:spacing w:val="22"/>
          <w:sz w:val="24"/>
          <w:szCs w:val="24"/>
        </w:rPr>
        <w:t xml:space="preserve">Not sure </w:t>
      </w:r>
      <w:proofErr w:type="gramStart"/>
      <w:r>
        <w:rPr>
          <w:spacing w:val="22"/>
          <w:sz w:val="24"/>
          <w:szCs w:val="24"/>
        </w:rPr>
        <w:t>[ ]</w:t>
      </w:r>
      <w:proofErr w:type="gramEnd"/>
    </w:p>
    <w:p w14:paraId="5A445EB0" w14:textId="77777777" w:rsidR="003C6A81" w:rsidRDefault="003C6A81">
      <w:pPr>
        <w:kinsoku w:val="0"/>
        <w:overflowPunct w:val="0"/>
        <w:autoSpaceDE/>
        <w:autoSpaceDN/>
        <w:adjustRightInd/>
        <w:spacing w:line="276" w:lineRule="exact"/>
        <w:ind w:left="936"/>
        <w:textAlignment w:val="baseline"/>
        <w:rPr>
          <w:sz w:val="24"/>
          <w:szCs w:val="24"/>
        </w:rPr>
      </w:pPr>
      <w:r>
        <w:rPr>
          <w:sz w:val="24"/>
          <w:szCs w:val="24"/>
        </w:rPr>
        <w:t>(</w:t>
      </w:r>
      <w:r>
        <w:rPr>
          <w:b/>
          <w:bCs/>
          <w:sz w:val="24"/>
          <w:szCs w:val="24"/>
        </w:rPr>
        <w:t xml:space="preserve">The Company </w:t>
      </w:r>
      <w:r>
        <w:rPr>
          <w:sz w:val="24"/>
          <w:szCs w:val="24"/>
        </w:rPr>
        <w:t>will contact you to clarify)</w:t>
      </w:r>
    </w:p>
    <w:p w14:paraId="0BF17D60" w14:textId="77777777" w:rsidR="003C6A81" w:rsidRDefault="003C6A81">
      <w:pPr>
        <w:numPr>
          <w:ilvl w:val="0"/>
          <w:numId w:val="22"/>
        </w:numPr>
        <w:kinsoku w:val="0"/>
        <w:overflowPunct w:val="0"/>
        <w:autoSpaceDE/>
        <w:autoSpaceDN/>
        <w:adjustRightInd/>
        <w:spacing w:before="267" w:line="279" w:lineRule="exact"/>
        <w:ind w:right="360"/>
        <w:textAlignment w:val="baseline"/>
        <w:rPr>
          <w:spacing w:val="-2"/>
          <w:sz w:val="24"/>
          <w:szCs w:val="24"/>
        </w:rPr>
      </w:pPr>
      <w:r>
        <w:rPr>
          <w:spacing w:val="-2"/>
          <w:sz w:val="24"/>
          <w:szCs w:val="24"/>
        </w:rPr>
        <w:t xml:space="preserve">Have you made any applications for connection to the </w:t>
      </w:r>
      <w:r>
        <w:rPr>
          <w:b/>
          <w:bCs/>
          <w:spacing w:val="-2"/>
          <w:sz w:val="24"/>
          <w:szCs w:val="24"/>
        </w:rPr>
        <w:t xml:space="preserve">National Electricity Transmission System Onshore </w:t>
      </w:r>
      <w:r>
        <w:rPr>
          <w:spacing w:val="-2"/>
          <w:sz w:val="24"/>
          <w:szCs w:val="24"/>
        </w:rPr>
        <w:t xml:space="preserve">in England and Wales which are being processed prior to </w:t>
      </w:r>
      <w:r>
        <w:rPr>
          <w:b/>
          <w:bCs/>
          <w:spacing w:val="-2"/>
          <w:sz w:val="24"/>
          <w:szCs w:val="24"/>
        </w:rPr>
        <w:t xml:space="preserve">Offer </w:t>
      </w:r>
      <w:r>
        <w:rPr>
          <w:spacing w:val="-2"/>
          <w:sz w:val="24"/>
          <w:szCs w:val="24"/>
        </w:rPr>
        <w:t xml:space="preserve">by </w:t>
      </w:r>
      <w:r>
        <w:rPr>
          <w:b/>
          <w:bCs/>
          <w:spacing w:val="-2"/>
          <w:sz w:val="24"/>
          <w:szCs w:val="24"/>
        </w:rPr>
        <w:t xml:space="preserve">The Company </w:t>
      </w:r>
      <w:r>
        <w:rPr>
          <w:spacing w:val="-2"/>
          <w:sz w:val="24"/>
          <w:szCs w:val="24"/>
        </w:rPr>
        <w:t xml:space="preserve">or where an </w:t>
      </w:r>
      <w:r>
        <w:rPr>
          <w:b/>
          <w:bCs/>
          <w:spacing w:val="-2"/>
          <w:sz w:val="24"/>
          <w:szCs w:val="24"/>
        </w:rPr>
        <w:t xml:space="preserve">Offer </w:t>
      </w:r>
      <w:r>
        <w:rPr>
          <w:spacing w:val="-2"/>
          <w:sz w:val="24"/>
          <w:szCs w:val="24"/>
        </w:rPr>
        <w:t xml:space="preserve">has been made that </w:t>
      </w:r>
      <w:r>
        <w:rPr>
          <w:b/>
          <w:bCs/>
          <w:spacing w:val="-2"/>
          <w:sz w:val="24"/>
          <w:szCs w:val="24"/>
        </w:rPr>
        <w:t xml:space="preserve">Offer </w:t>
      </w:r>
      <w:r>
        <w:rPr>
          <w:spacing w:val="-2"/>
          <w:sz w:val="24"/>
          <w:szCs w:val="24"/>
        </w:rPr>
        <w:t>has not yet been accepted by you but remains open for acceptance?</w:t>
      </w:r>
    </w:p>
    <w:p w14:paraId="4A6393E1" w14:textId="77777777" w:rsidR="003C6A81" w:rsidRDefault="003C6A81">
      <w:pPr>
        <w:kinsoku w:val="0"/>
        <w:overflowPunct w:val="0"/>
        <w:autoSpaceDE/>
        <w:autoSpaceDN/>
        <w:adjustRightInd/>
        <w:spacing w:before="266" w:line="279" w:lineRule="exact"/>
        <w:ind w:left="792" w:right="216"/>
        <w:textAlignment w:val="baseline"/>
        <w:rPr>
          <w:sz w:val="24"/>
          <w:szCs w:val="24"/>
        </w:rPr>
      </w:pPr>
      <w:r>
        <w:rPr>
          <w:sz w:val="24"/>
          <w:szCs w:val="24"/>
        </w:rPr>
        <w:t xml:space="preserve">If so, are such applications intended as alternatives to this one </w:t>
      </w:r>
      <w:proofErr w:type="gramStart"/>
      <w:r>
        <w:rPr>
          <w:sz w:val="24"/>
          <w:szCs w:val="24"/>
        </w:rPr>
        <w:t>i</w:t>
      </w:r>
      <w:r>
        <w:rPr>
          <w:b/>
          <w:bCs/>
          <w:sz w:val="24"/>
          <w:szCs w:val="24"/>
        </w:rPr>
        <w:t>.</w:t>
      </w:r>
      <w:r>
        <w:rPr>
          <w:sz w:val="24"/>
          <w:szCs w:val="24"/>
        </w:rPr>
        <w:t>e</w:t>
      </w:r>
      <w:r>
        <w:rPr>
          <w:b/>
          <w:bCs/>
          <w:sz w:val="24"/>
          <w:szCs w:val="24"/>
        </w:rPr>
        <w:t>.</w:t>
      </w:r>
      <w:proofErr w:type="gramEnd"/>
      <w:r>
        <w:rPr>
          <w:b/>
          <w:bCs/>
          <w:sz w:val="24"/>
          <w:szCs w:val="24"/>
        </w:rPr>
        <w:t xml:space="preserve"> </w:t>
      </w:r>
      <w:r>
        <w:rPr>
          <w:sz w:val="24"/>
          <w:szCs w:val="24"/>
        </w:rPr>
        <w:t>you intend to choose which of this or those other applications to proceed with on the basis of the offer made.</w:t>
      </w:r>
    </w:p>
    <w:p w14:paraId="692D0DEE" w14:textId="77777777" w:rsidR="003C6A81" w:rsidRDefault="003C6A81">
      <w:pPr>
        <w:kinsoku w:val="0"/>
        <w:overflowPunct w:val="0"/>
        <w:autoSpaceDE/>
        <w:autoSpaceDN/>
        <w:adjustRightInd/>
        <w:spacing w:before="266" w:line="286" w:lineRule="exact"/>
        <w:ind w:left="792"/>
        <w:textAlignment w:val="baseline"/>
        <w:rPr>
          <w:sz w:val="24"/>
          <w:szCs w:val="24"/>
        </w:rPr>
      </w:pPr>
      <w:r>
        <w:rPr>
          <w:sz w:val="24"/>
          <w:szCs w:val="24"/>
        </w:rPr>
        <w:t>Yes – please list the applications.</w:t>
      </w:r>
    </w:p>
    <w:p w14:paraId="007C5295" w14:textId="77777777" w:rsidR="003C6A81" w:rsidRDefault="003C6A81">
      <w:pPr>
        <w:widowControl/>
        <w:rPr>
          <w:sz w:val="24"/>
          <w:szCs w:val="24"/>
        </w:rPr>
        <w:sectPr w:rsidR="003C6A81">
          <w:pgSz w:w="11909" w:h="16843"/>
          <w:pgMar w:top="720" w:right="1649" w:bottom="586" w:left="1620" w:header="720" w:footer="720" w:gutter="0"/>
          <w:cols w:space="720"/>
          <w:noEndnote/>
        </w:sectPr>
      </w:pPr>
    </w:p>
    <w:p w14:paraId="3C78DFEB" w14:textId="3D258256"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57" behindDoc="0" locked="0" layoutInCell="0" allowOverlap="1" wp14:anchorId="0B05E518" wp14:editId="041BE4CF">
                <wp:simplePos x="0" y="0"/>
                <wp:positionH relativeFrom="page">
                  <wp:posOffset>5358130</wp:posOffset>
                </wp:positionH>
                <wp:positionV relativeFrom="page">
                  <wp:posOffset>10071735</wp:posOffset>
                </wp:positionV>
                <wp:extent cx="1122045" cy="181610"/>
                <wp:effectExtent l="0" t="0" r="0" b="0"/>
                <wp:wrapSquare wrapText="bothSides"/>
                <wp:docPr id="6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A80E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5E518" id="Text Box 19" o:spid="_x0000_s1035" type="#_x0000_t202" style="position:absolute;left:0;text-align:left;margin-left:421.9pt;margin-top:793.05pt;width:88.35pt;height:14.3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yK+QEAAN4DAAAOAAAAZHJzL2Uyb0RvYy54bWysU9uO0zAQfUfiHyy/0yQVrJa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ir+P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OHJ8ivkBAADeAwAADgAAAAAAAAAAAAAA&#10;AAAuAgAAZHJzL2Uyb0RvYy54bWxQSwECLQAUAAYACAAAACEARgWj0OEAAAAOAQAADwAAAAAAAAAA&#10;AAAAAABTBAAAZHJzL2Rvd25yZXYueG1sUEsFBgAAAAAEAAQA8wAAAGEFAAAAAA==&#10;" o:allowincell="f" stroked="f">
                <v:fill opacity="0"/>
                <v:textbox inset="0,0,0,0">
                  <w:txbxContent>
                    <w:p w14:paraId="562A80E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04330049" w14:textId="77777777" w:rsidR="003C6A81" w:rsidRDefault="003C6A81">
      <w:pPr>
        <w:kinsoku w:val="0"/>
        <w:overflowPunct w:val="0"/>
        <w:autoSpaceDE/>
        <w:autoSpaceDN/>
        <w:adjustRightInd/>
        <w:spacing w:before="283" w:after="177" w:line="275" w:lineRule="exact"/>
        <w:ind w:left="72" w:right="864"/>
        <w:textAlignment w:val="baseline"/>
        <w:rPr>
          <w:b/>
          <w:bCs/>
          <w:sz w:val="24"/>
          <w:szCs w:val="24"/>
        </w:rPr>
      </w:pPr>
      <w:r>
        <w:rPr>
          <w:b/>
          <w:bCs/>
          <w:sz w:val="24"/>
          <w:szCs w:val="24"/>
        </w:rPr>
        <w:t>PLEASE ENSURE THAT YOU HAVE STUDIED THE NOTES BEFORE COMPLETING AND SIGNING THIS APPLICATION FORM</w:t>
      </w:r>
    </w:p>
    <w:p w14:paraId="339E9B28" w14:textId="089B1420" w:rsidR="003C6A81" w:rsidRDefault="00A51660">
      <w:pPr>
        <w:tabs>
          <w:tab w:val="left" w:pos="1872"/>
        </w:tabs>
        <w:kinsoku w:val="0"/>
        <w:overflowPunct w:val="0"/>
        <w:autoSpaceDE/>
        <w:autoSpaceDN/>
        <w:adjustRightInd/>
        <w:spacing w:before="635" w:line="276" w:lineRule="exact"/>
        <w:ind w:left="792"/>
        <w:textAlignment w:val="baseline"/>
        <w:rPr>
          <w:spacing w:val="5"/>
          <w:sz w:val="24"/>
          <w:szCs w:val="24"/>
        </w:rPr>
      </w:pPr>
      <w:r>
        <w:rPr>
          <w:noProof/>
        </w:rPr>
        <mc:AlternateContent>
          <mc:Choice Requires="wps">
            <w:drawing>
              <wp:anchor distT="0" distB="0" distL="0" distR="0" simplePos="0" relativeHeight="251658258" behindDoc="0" locked="0" layoutInCell="0" allowOverlap="1" wp14:anchorId="7C3271CD" wp14:editId="0F8BFDFA">
                <wp:simplePos x="0" y="0"/>
                <wp:positionH relativeFrom="page">
                  <wp:posOffset>1554480</wp:posOffset>
                </wp:positionH>
                <wp:positionV relativeFrom="page">
                  <wp:posOffset>1325880</wp:posOffset>
                </wp:positionV>
                <wp:extent cx="4846955" cy="0"/>
                <wp:effectExtent l="0" t="0" r="0" b="0"/>
                <wp:wrapSquare wrapText="bothSides"/>
                <wp:docPr id="6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1D6A7" id="Line 20" o:spid="_x0000_s1026" style="position:absolute;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2.4pt,104.4pt" to="504.05pt,1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9" behindDoc="0" locked="0" layoutInCell="0" allowOverlap="1" wp14:anchorId="3644CC7F" wp14:editId="4A843E33">
                <wp:simplePos x="0" y="0"/>
                <wp:positionH relativeFrom="page">
                  <wp:posOffset>1554480</wp:posOffset>
                </wp:positionH>
                <wp:positionV relativeFrom="page">
                  <wp:posOffset>1588135</wp:posOffset>
                </wp:positionV>
                <wp:extent cx="4846955" cy="0"/>
                <wp:effectExtent l="0" t="0" r="0" b="0"/>
                <wp:wrapSquare wrapText="bothSides"/>
                <wp:docPr id="6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18172" id="Line 21" o:spid="_x0000_s1026" style="position:absolute;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2.4pt,125.05pt" to="504.05pt,1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" o:allowincell="f" strokeweight="1.45pt">
                <v:stroke dashstyle="1 1"/>
                <w10:wrap type="square" anchorx="page" anchory="page"/>
              </v:line>
            </w:pict>
          </mc:Fallback>
        </mc:AlternateContent>
      </w:r>
      <w:r w:rsidR="003C6A81">
        <w:rPr>
          <w:spacing w:val="5"/>
          <w:sz w:val="24"/>
          <w:szCs w:val="24"/>
        </w:rPr>
        <w:t>No</w:t>
      </w:r>
      <w:r w:rsidR="003C6A81">
        <w:rPr>
          <w:spacing w:val="5"/>
          <w:sz w:val="24"/>
          <w:szCs w:val="24"/>
        </w:rPr>
        <w:tab/>
      </w:r>
      <w:proofErr w:type="gramStart"/>
      <w:r w:rsidR="003C6A81">
        <w:rPr>
          <w:spacing w:val="5"/>
          <w:sz w:val="24"/>
          <w:szCs w:val="24"/>
        </w:rPr>
        <w:t>[ ]</w:t>
      </w:r>
      <w:proofErr w:type="gramEnd"/>
    </w:p>
    <w:p w14:paraId="66B30E91" w14:textId="77777777" w:rsidR="003C6A81" w:rsidRDefault="003C6A81">
      <w:pPr>
        <w:kinsoku w:val="0"/>
        <w:overflowPunct w:val="0"/>
        <w:autoSpaceDE/>
        <w:autoSpaceDN/>
        <w:adjustRightInd/>
        <w:spacing w:before="400" w:line="275" w:lineRule="exact"/>
        <w:ind w:left="792"/>
        <w:textAlignment w:val="baseline"/>
        <w:rPr>
          <w:spacing w:val="4"/>
          <w:sz w:val="24"/>
          <w:szCs w:val="24"/>
        </w:rPr>
      </w:pPr>
      <w:r>
        <w:rPr>
          <w:spacing w:val="4"/>
          <w:sz w:val="24"/>
          <w:szCs w:val="24"/>
        </w:rPr>
        <w:t xml:space="preserve">Not sure </w:t>
      </w:r>
      <w:proofErr w:type="gramStart"/>
      <w:r>
        <w:rPr>
          <w:spacing w:val="4"/>
          <w:sz w:val="24"/>
          <w:szCs w:val="24"/>
        </w:rPr>
        <w:t>[ ]</w:t>
      </w:r>
      <w:proofErr w:type="gramEnd"/>
      <w:r>
        <w:rPr>
          <w:spacing w:val="4"/>
          <w:sz w:val="24"/>
          <w:szCs w:val="24"/>
        </w:rPr>
        <w:t xml:space="preserve"> </w:t>
      </w:r>
      <w:r>
        <w:rPr>
          <w:b/>
          <w:bCs/>
          <w:spacing w:val="4"/>
          <w:sz w:val="24"/>
          <w:szCs w:val="24"/>
        </w:rPr>
        <w:t xml:space="preserve">(The Company </w:t>
      </w:r>
      <w:r>
        <w:rPr>
          <w:spacing w:val="4"/>
          <w:sz w:val="24"/>
          <w:szCs w:val="24"/>
        </w:rPr>
        <w:t>will contact you to clarify)</w:t>
      </w:r>
    </w:p>
    <w:p w14:paraId="7E42C3FD" w14:textId="77777777" w:rsidR="003C6A81" w:rsidRDefault="003C6A81">
      <w:pPr>
        <w:tabs>
          <w:tab w:val="left" w:pos="720"/>
        </w:tabs>
        <w:kinsoku w:val="0"/>
        <w:overflowPunct w:val="0"/>
        <w:autoSpaceDE/>
        <w:autoSpaceDN/>
        <w:adjustRightInd/>
        <w:spacing w:before="277" w:line="275" w:lineRule="exact"/>
        <w:ind w:left="72"/>
        <w:textAlignment w:val="baseline"/>
        <w:rPr>
          <w:spacing w:val="-1"/>
          <w:sz w:val="24"/>
          <w:szCs w:val="24"/>
        </w:rPr>
      </w:pPr>
      <w:r>
        <w:rPr>
          <w:spacing w:val="-1"/>
          <w:sz w:val="24"/>
          <w:szCs w:val="24"/>
        </w:rPr>
        <w:t>7.</w:t>
      </w:r>
      <w:r>
        <w:rPr>
          <w:spacing w:val="-1"/>
          <w:sz w:val="24"/>
          <w:szCs w:val="24"/>
        </w:rPr>
        <w:tab/>
        <w:t xml:space="preserve">Where the </w:t>
      </w:r>
      <w:r>
        <w:rPr>
          <w:b/>
          <w:bCs/>
          <w:spacing w:val="-1"/>
          <w:sz w:val="24"/>
          <w:szCs w:val="24"/>
        </w:rPr>
        <w:t xml:space="preserve">New Connection Site </w:t>
      </w:r>
      <w:proofErr w:type="gramStart"/>
      <w:r>
        <w:rPr>
          <w:spacing w:val="-1"/>
          <w:sz w:val="24"/>
          <w:szCs w:val="24"/>
        </w:rPr>
        <w:t>is located in</w:t>
      </w:r>
      <w:proofErr w:type="gramEnd"/>
      <w:r>
        <w:rPr>
          <w:spacing w:val="-1"/>
          <w:sz w:val="24"/>
          <w:szCs w:val="24"/>
        </w:rPr>
        <w:t xml:space="preserve"> </w:t>
      </w:r>
      <w:r>
        <w:rPr>
          <w:b/>
          <w:bCs/>
          <w:spacing w:val="-1"/>
          <w:sz w:val="24"/>
          <w:szCs w:val="24"/>
        </w:rPr>
        <w:t xml:space="preserve">Offshore Waters </w:t>
      </w:r>
      <w:r>
        <w:rPr>
          <w:spacing w:val="-1"/>
          <w:sz w:val="24"/>
          <w:szCs w:val="24"/>
        </w:rPr>
        <w:t>please complete</w:t>
      </w:r>
    </w:p>
    <w:p w14:paraId="6265AFA7" w14:textId="77777777" w:rsidR="003C6A81" w:rsidRDefault="003C6A81">
      <w:pPr>
        <w:kinsoku w:val="0"/>
        <w:overflowPunct w:val="0"/>
        <w:autoSpaceDE/>
        <w:autoSpaceDN/>
        <w:adjustRightInd/>
        <w:spacing w:before="2" w:line="275" w:lineRule="exact"/>
        <w:ind w:left="792" w:right="792"/>
        <w:textAlignment w:val="baseline"/>
        <w:rPr>
          <w:sz w:val="24"/>
          <w:szCs w:val="24"/>
        </w:rPr>
      </w:pPr>
      <w:r>
        <w:rPr>
          <w:sz w:val="24"/>
          <w:szCs w:val="24"/>
        </w:rPr>
        <w:t xml:space="preserve">the confirmation below if you are not interested in undertaking </w:t>
      </w:r>
      <w:r>
        <w:rPr>
          <w:b/>
          <w:bCs/>
          <w:sz w:val="24"/>
          <w:szCs w:val="24"/>
        </w:rPr>
        <w:t>Offshore Transmission Development User Works</w:t>
      </w:r>
      <w:r>
        <w:rPr>
          <w:sz w:val="24"/>
          <w:szCs w:val="24"/>
        </w:rPr>
        <w:t>.</w:t>
      </w:r>
    </w:p>
    <w:p w14:paraId="7210857D" w14:textId="77777777" w:rsidR="003C6A81" w:rsidRDefault="003C6A81">
      <w:pPr>
        <w:kinsoku w:val="0"/>
        <w:overflowPunct w:val="0"/>
        <w:autoSpaceDE/>
        <w:autoSpaceDN/>
        <w:adjustRightInd/>
        <w:spacing w:before="273" w:line="276" w:lineRule="exact"/>
        <w:ind w:left="792"/>
        <w:textAlignment w:val="baseline"/>
        <w:rPr>
          <w:spacing w:val="12"/>
          <w:sz w:val="24"/>
          <w:szCs w:val="24"/>
        </w:rPr>
      </w:pPr>
      <w:r>
        <w:rPr>
          <w:spacing w:val="12"/>
          <w:sz w:val="24"/>
          <w:szCs w:val="24"/>
        </w:rPr>
        <w:t xml:space="preserve">Confirm </w:t>
      </w:r>
      <w:proofErr w:type="gramStart"/>
      <w:r>
        <w:rPr>
          <w:spacing w:val="12"/>
          <w:sz w:val="24"/>
          <w:szCs w:val="24"/>
        </w:rPr>
        <w:t>[ ]</w:t>
      </w:r>
      <w:proofErr w:type="gramEnd"/>
    </w:p>
    <w:p w14:paraId="7EDDF4DB" w14:textId="77777777" w:rsidR="003C6A81" w:rsidRDefault="003C6A81">
      <w:pPr>
        <w:widowControl/>
        <w:rPr>
          <w:sz w:val="24"/>
          <w:szCs w:val="24"/>
        </w:rPr>
        <w:sectPr w:rsidR="003C6A81">
          <w:pgSz w:w="11909" w:h="16843"/>
          <w:pgMar w:top="720" w:right="1634" w:bottom="586" w:left="1635" w:header="720" w:footer="720" w:gutter="0"/>
          <w:cols w:space="720"/>
          <w:noEndnote/>
        </w:sectPr>
      </w:pPr>
    </w:p>
    <w:p w14:paraId="24077DDB" w14:textId="0EFAED10"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60" behindDoc="0" locked="0" layoutInCell="0" allowOverlap="1" wp14:anchorId="0865E3E8" wp14:editId="5B135042">
                <wp:simplePos x="0" y="0"/>
                <wp:positionH relativeFrom="page">
                  <wp:posOffset>5358130</wp:posOffset>
                </wp:positionH>
                <wp:positionV relativeFrom="page">
                  <wp:posOffset>10071735</wp:posOffset>
                </wp:positionV>
                <wp:extent cx="1122045" cy="181610"/>
                <wp:effectExtent l="0" t="0" r="0" b="0"/>
                <wp:wrapSquare wrapText="bothSides"/>
                <wp:docPr id="6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FFED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5E3E8" id="Text Box 22" o:spid="_x0000_s1036" type="#_x0000_t202" style="position:absolute;left:0;text-align:left;margin-left:421.9pt;margin-top:793.05pt;width:88.35pt;height:14.3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E/L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0Qh4UVNGmjPpApCdh39JRQM&#10;gD84m8hxNfffjwIVZ+a9JWWjPZcAl6BZAmElpdY8cJbDfcg2PjrU/UDIeXYW7kn9Tidhnru49Esu&#10;Svwujo82/XWfXj3/l7ufA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NHoT8v3AQAA3wMAAA4AAAAAAAAAAAAAAAAA&#10;LgIAAGRycy9lMm9Eb2MueG1sUEsBAi0AFAAGAAgAAAAhAEYFo9DhAAAADgEAAA8AAAAAAAAAAAAA&#10;AAAAUQQAAGRycy9kb3ducmV2LnhtbFBLBQYAAAAABAAEAPMAAABfBQAAAAA=&#10;" o:allowincell="f" stroked="f">
                <v:fill opacity="0"/>
                <v:textbox inset="0,0,0,0">
                  <w:txbxContent>
                    <w:p w14:paraId="6D9FFED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E73FD9E" w14:textId="77777777" w:rsidR="003C6A81" w:rsidRDefault="003C6A81">
      <w:pPr>
        <w:kinsoku w:val="0"/>
        <w:overflowPunct w:val="0"/>
        <w:autoSpaceDE/>
        <w:autoSpaceDN/>
        <w:adjustRightInd/>
        <w:spacing w:before="276"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52D5860A" w14:textId="77777777" w:rsidR="003C6A81" w:rsidRDefault="003C6A81">
      <w:pPr>
        <w:kinsoku w:val="0"/>
        <w:overflowPunct w:val="0"/>
        <w:autoSpaceDE/>
        <w:autoSpaceDN/>
        <w:adjustRightInd/>
        <w:spacing w:before="274" w:line="278" w:lineRule="exact"/>
        <w:ind w:left="72" w:right="72"/>
        <w:textAlignment w:val="baseline"/>
        <w:rPr>
          <w:b/>
          <w:bCs/>
          <w:spacing w:val="5"/>
          <w:sz w:val="24"/>
          <w:szCs w:val="24"/>
          <w:u w:val="single"/>
        </w:rPr>
      </w:pPr>
      <w:r>
        <w:rPr>
          <w:b/>
          <w:bCs/>
          <w:spacing w:val="5"/>
          <w:sz w:val="24"/>
          <w:szCs w:val="24"/>
        </w:rPr>
        <w:t xml:space="preserve">SECTION B. </w:t>
      </w:r>
      <w:r>
        <w:rPr>
          <w:b/>
          <w:bCs/>
          <w:spacing w:val="5"/>
          <w:sz w:val="24"/>
          <w:szCs w:val="24"/>
          <w:u w:val="single"/>
        </w:rPr>
        <w:t>THE PROPOSED POINT OF CONNECTION</w:t>
      </w:r>
    </w:p>
    <w:p w14:paraId="64842032" w14:textId="77777777" w:rsidR="003C6A81" w:rsidRDefault="003C6A81">
      <w:pPr>
        <w:numPr>
          <w:ilvl w:val="0"/>
          <w:numId w:val="23"/>
        </w:numPr>
        <w:tabs>
          <w:tab w:val="right" w:pos="8568"/>
        </w:tabs>
        <w:kinsoku w:val="0"/>
        <w:overflowPunct w:val="0"/>
        <w:autoSpaceDE/>
        <w:autoSpaceDN/>
        <w:adjustRightInd/>
        <w:spacing w:before="287" w:after="461" w:line="275" w:lineRule="exact"/>
        <w:ind w:right="72"/>
        <w:jc w:val="both"/>
        <w:textAlignment w:val="baseline"/>
        <w:rPr>
          <w:spacing w:val="-1"/>
          <w:sz w:val="24"/>
          <w:szCs w:val="24"/>
        </w:rPr>
      </w:pPr>
      <w:r>
        <w:rPr>
          <w:spacing w:val="-1"/>
          <w:sz w:val="24"/>
          <w:szCs w:val="24"/>
        </w:rPr>
        <w:t>Please identify (preferably by reference to an extract from an Ordnance Survey</w:t>
      </w:r>
      <w:r>
        <w:rPr>
          <w:spacing w:val="-1"/>
          <w:sz w:val="24"/>
          <w:szCs w:val="24"/>
        </w:rPr>
        <w:br/>
        <w:t xml:space="preserve">Map for </w:t>
      </w:r>
      <w:r>
        <w:rPr>
          <w:b/>
          <w:bCs/>
          <w:spacing w:val="-1"/>
          <w:sz w:val="24"/>
          <w:szCs w:val="24"/>
        </w:rPr>
        <w:t xml:space="preserve">Onshore </w:t>
      </w:r>
      <w:r>
        <w:rPr>
          <w:spacing w:val="-1"/>
          <w:sz w:val="24"/>
          <w:szCs w:val="24"/>
        </w:rPr>
        <w:t xml:space="preserve">locations, or with the latitude and longitude or some other corresponding equivalent for </w:t>
      </w:r>
      <w:r>
        <w:rPr>
          <w:b/>
          <w:bCs/>
          <w:spacing w:val="-1"/>
          <w:sz w:val="24"/>
          <w:szCs w:val="24"/>
        </w:rPr>
        <w:t xml:space="preserve">Offshore </w:t>
      </w:r>
      <w:r>
        <w:rPr>
          <w:spacing w:val="-1"/>
          <w:sz w:val="24"/>
          <w:szCs w:val="24"/>
        </w:rPr>
        <w:t>locations) the intended location (the “</w:t>
      </w:r>
      <w:r>
        <w:rPr>
          <w:b/>
          <w:bCs/>
          <w:spacing w:val="-1"/>
          <w:sz w:val="24"/>
          <w:szCs w:val="24"/>
        </w:rPr>
        <w:t>Connection Site</w:t>
      </w:r>
      <w:r>
        <w:rPr>
          <w:spacing w:val="-1"/>
          <w:sz w:val="24"/>
          <w:szCs w:val="24"/>
        </w:rPr>
        <w:t xml:space="preserve">”) of the </w:t>
      </w:r>
      <w:r>
        <w:rPr>
          <w:b/>
          <w:bCs/>
          <w:spacing w:val="-1"/>
          <w:sz w:val="24"/>
          <w:szCs w:val="24"/>
        </w:rPr>
        <w:t xml:space="preserve">Plant </w:t>
      </w:r>
      <w:r>
        <w:rPr>
          <w:spacing w:val="-1"/>
          <w:sz w:val="24"/>
          <w:szCs w:val="24"/>
        </w:rPr>
        <w:t xml:space="preserve">and </w:t>
      </w:r>
      <w:r>
        <w:rPr>
          <w:b/>
          <w:bCs/>
          <w:spacing w:val="-1"/>
          <w:sz w:val="24"/>
          <w:szCs w:val="24"/>
        </w:rPr>
        <w:t xml:space="preserve">Apparatus </w:t>
      </w:r>
      <w:r>
        <w:rPr>
          <w:spacing w:val="-1"/>
          <w:sz w:val="24"/>
          <w:szCs w:val="24"/>
        </w:rPr>
        <w:t>(the “</w:t>
      </w:r>
      <w:r>
        <w:rPr>
          <w:b/>
          <w:bCs/>
          <w:spacing w:val="-1"/>
          <w:sz w:val="24"/>
          <w:szCs w:val="24"/>
        </w:rPr>
        <w:t>User Development</w:t>
      </w:r>
      <w:r>
        <w:rPr>
          <w:spacing w:val="-1"/>
          <w:sz w:val="24"/>
          <w:szCs w:val="24"/>
        </w:rPr>
        <w:t xml:space="preserve">”) which it is desired should be connected to the </w:t>
      </w:r>
      <w:r>
        <w:rPr>
          <w:b/>
          <w:bCs/>
          <w:spacing w:val="-1"/>
          <w:sz w:val="24"/>
          <w:szCs w:val="24"/>
        </w:rPr>
        <w:t xml:space="preserve">National Electricity Transmission System </w:t>
      </w:r>
      <w:r>
        <w:rPr>
          <w:spacing w:val="-1"/>
          <w:sz w:val="24"/>
          <w:szCs w:val="24"/>
        </w:rPr>
        <w:t xml:space="preserve">and where the application is in respect of a proposed </w:t>
      </w:r>
      <w:r>
        <w:rPr>
          <w:b/>
          <w:bCs/>
          <w:spacing w:val="-1"/>
          <w:sz w:val="24"/>
          <w:szCs w:val="24"/>
        </w:rPr>
        <w:t xml:space="preserve">New Connection Site </w:t>
      </w:r>
      <w:r>
        <w:rPr>
          <w:spacing w:val="-1"/>
          <w:sz w:val="24"/>
          <w:szCs w:val="24"/>
        </w:rPr>
        <w:t xml:space="preserve">other than at an existing sub-station. Please specify the proposed location and name of the </w:t>
      </w:r>
      <w:r>
        <w:rPr>
          <w:b/>
          <w:bCs/>
          <w:spacing w:val="-1"/>
          <w:sz w:val="24"/>
          <w:szCs w:val="24"/>
        </w:rPr>
        <w:t xml:space="preserve">New Connection Site </w:t>
      </w:r>
      <w:r>
        <w:rPr>
          <w:spacing w:val="-1"/>
          <w:sz w:val="24"/>
          <w:szCs w:val="24"/>
        </w:rPr>
        <w:t xml:space="preserve">(which name should not be the same as or confusingly </w:t>
      </w:r>
      <w:proofErr w:type="gramStart"/>
      <w:r>
        <w:rPr>
          <w:spacing w:val="-1"/>
          <w:sz w:val="24"/>
          <w:szCs w:val="24"/>
        </w:rPr>
        <w:t>similar to</w:t>
      </w:r>
      <w:proofErr w:type="gramEnd"/>
      <w:r>
        <w:rPr>
          <w:spacing w:val="-1"/>
          <w:sz w:val="24"/>
          <w:szCs w:val="24"/>
        </w:rPr>
        <w:t xml:space="preserve"> the name of any other </w:t>
      </w:r>
      <w:r>
        <w:rPr>
          <w:b/>
          <w:bCs/>
          <w:spacing w:val="-1"/>
          <w:sz w:val="24"/>
          <w:szCs w:val="24"/>
        </w:rPr>
        <w:t>Connection Site</w:t>
      </w:r>
      <w:r>
        <w:rPr>
          <w:spacing w:val="-1"/>
          <w:sz w:val="24"/>
          <w:szCs w:val="24"/>
        </w:rPr>
        <w:t xml:space="preserve">) together with details of access to the </w:t>
      </w:r>
      <w:r>
        <w:rPr>
          <w:b/>
          <w:bCs/>
          <w:spacing w:val="-1"/>
          <w:sz w:val="24"/>
          <w:szCs w:val="24"/>
        </w:rPr>
        <w:t xml:space="preserve">Connection Site </w:t>
      </w:r>
      <w:r>
        <w:rPr>
          <w:spacing w:val="-1"/>
          <w:sz w:val="24"/>
          <w:szCs w:val="24"/>
        </w:rPr>
        <w:t>including from the nearest main road.</w:t>
      </w:r>
    </w:p>
    <w:p w14:paraId="3BD413F4" w14:textId="67EB71D5" w:rsidR="003C6A81" w:rsidRDefault="00A51660">
      <w:pPr>
        <w:numPr>
          <w:ilvl w:val="0"/>
          <w:numId w:val="24"/>
        </w:numPr>
        <w:tabs>
          <w:tab w:val="right" w:pos="8568"/>
        </w:tabs>
        <w:kinsoku w:val="0"/>
        <w:overflowPunct w:val="0"/>
        <w:autoSpaceDE/>
        <w:autoSpaceDN/>
        <w:adjustRightInd/>
        <w:spacing w:before="1677" w:after="460" w:line="275" w:lineRule="exact"/>
        <w:ind w:right="72"/>
        <w:jc w:val="both"/>
        <w:textAlignment w:val="baseline"/>
        <w:rPr>
          <w:sz w:val="24"/>
          <w:szCs w:val="24"/>
        </w:rPr>
      </w:pPr>
      <w:r>
        <w:rPr>
          <w:noProof/>
        </w:rPr>
        <mc:AlternateContent>
          <mc:Choice Requires="wps">
            <w:drawing>
              <wp:anchor distT="0" distB="0" distL="0" distR="0" simplePos="0" relativeHeight="251658261" behindDoc="0" locked="0" layoutInCell="0" allowOverlap="1" wp14:anchorId="47E4DE7F" wp14:editId="4BED4135">
                <wp:simplePos x="0" y="0"/>
                <wp:positionH relativeFrom="page">
                  <wp:posOffset>1630680</wp:posOffset>
                </wp:positionH>
                <wp:positionV relativeFrom="page">
                  <wp:posOffset>3953510</wp:posOffset>
                </wp:positionV>
                <wp:extent cx="4286250" cy="0"/>
                <wp:effectExtent l="0" t="0" r="0" b="0"/>
                <wp:wrapSquare wrapText="bothSides"/>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4672B" id="Line 23" o:spid="_x0000_s1026" style="position:absolute;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11.3pt" to="465.9pt,3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2" behindDoc="0" locked="0" layoutInCell="0" allowOverlap="1" wp14:anchorId="32389637" wp14:editId="04CE263D">
                <wp:simplePos x="0" y="0"/>
                <wp:positionH relativeFrom="page">
                  <wp:posOffset>1630680</wp:posOffset>
                </wp:positionH>
                <wp:positionV relativeFrom="page">
                  <wp:posOffset>4282440</wp:posOffset>
                </wp:positionV>
                <wp:extent cx="4286250" cy="0"/>
                <wp:effectExtent l="0" t="0" r="0" b="0"/>
                <wp:wrapSquare wrapText="bothSides"/>
                <wp:docPr id="5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EB156" id="Line 24" o:spid="_x0000_s1026" style="position:absolute;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37.2pt" to="465.9pt,3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3" behindDoc="0" locked="0" layoutInCell="0" allowOverlap="1" wp14:anchorId="3FE77AEC" wp14:editId="519E3FA5">
                <wp:simplePos x="0" y="0"/>
                <wp:positionH relativeFrom="page">
                  <wp:posOffset>1630680</wp:posOffset>
                </wp:positionH>
                <wp:positionV relativeFrom="page">
                  <wp:posOffset>4608830</wp:posOffset>
                </wp:positionV>
                <wp:extent cx="4286250" cy="0"/>
                <wp:effectExtent l="0" t="0" r="0" b="0"/>
                <wp:wrapSquare wrapText="bothSides"/>
                <wp:docPr id="5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34596" id="Line 25" o:spid="_x0000_s1026" style="position:absolute;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62.9pt" to="465.9pt,3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Please provide a plan or plans of the proposed </w:t>
      </w:r>
      <w:r w:rsidR="003C6A81">
        <w:rPr>
          <w:b/>
          <w:bCs/>
          <w:sz w:val="24"/>
          <w:szCs w:val="24"/>
        </w:rPr>
        <w:t xml:space="preserve">Connection Site </w:t>
      </w:r>
      <w:r w:rsidR="003C6A81">
        <w:rPr>
          <w:sz w:val="24"/>
          <w:szCs w:val="24"/>
        </w:rPr>
        <w:t>indicating (so</w:t>
      </w:r>
      <w:r w:rsidR="003C6A81">
        <w:rPr>
          <w:sz w:val="24"/>
          <w:szCs w:val="24"/>
        </w:rPr>
        <w:br/>
        <w:t xml:space="preserve">far as you are now able) the position of all buildings, structures, </w:t>
      </w:r>
      <w:r w:rsidR="003C6A81">
        <w:rPr>
          <w:b/>
          <w:bCs/>
          <w:sz w:val="24"/>
          <w:szCs w:val="24"/>
        </w:rPr>
        <w:t xml:space="preserve">Plant </w:t>
      </w:r>
      <w:r w:rsidR="003C6A81">
        <w:rPr>
          <w:sz w:val="24"/>
          <w:szCs w:val="24"/>
        </w:rPr>
        <w:t xml:space="preserve">and </w:t>
      </w:r>
      <w:r w:rsidR="003C6A81">
        <w:rPr>
          <w:b/>
          <w:bCs/>
          <w:sz w:val="24"/>
          <w:szCs w:val="24"/>
        </w:rPr>
        <w:t xml:space="preserve">Apparatus </w:t>
      </w:r>
      <w:r w:rsidR="003C6A81">
        <w:rPr>
          <w:sz w:val="24"/>
          <w:szCs w:val="24"/>
        </w:rPr>
        <w:t xml:space="preserve">and of all services located on the </w:t>
      </w:r>
      <w:r w:rsidR="003C6A81">
        <w:rPr>
          <w:b/>
          <w:bCs/>
          <w:sz w:val="24"/>
          <w:szCs w:val="24"/>
        </w:rPr>
        <w:t>Connection Site</w:t>
      </w:r>
      <w:r w:rsidR="003C6A81">
        <w:rPr>
          <w:sz w:val="24"/>
          <w:szCs w:val="24"/>
        </w:rPr>
        <w:t>.</w:t>
      </w:r>
    </w:p>
    <w:p w14:paraId="520E3FCC" w14:textId="7C37DB23" w:rsidR="003C6A81" w:rsidRDefault="00A51660">
      <w:pPr>
        <w:numPr>
          <w:ilvl w:val="0"/>
          <w:numId w:val="25"/>
        </w:numPr>
        <w:tabs>
          <w:tab w:val="right" w:pos="8568"/>
        </w:tabs>
        <w:kinsoku w:val="0"/>
        <w:overflowPunct w:val="0"/>
        <w:autoSpaceDE/>
        <w:autoSpaceDN/>
        <w:adjustRightInd/>
        <w:spacing w:before="2193" w:line="275" w:lineRule="exact"/>
        <w:ind w:right="72"/>
        <w:jc w:val="both"/>
        <w:textAlignment w:val="baseline"/>
        <w:rPr>
          <w:sz w:val="24"/>
          <w:szCs w:val="24"/>
        </w:rPr>
      </w:pPr>
      <w:r>
        <w:rPr>
          <w:noProof/>
        </w:rPr>
        <mc:AlternateContent>
          <mc:Choice Requires="wps">
            <w:drawing>
              <wp:anchor distT="0" distB="0" distL="0" distR="0" simplePos="0" relativeHeight="251658264" behindDoc="0" locked="0" layoutInCell="0" allowOverlap="1" wp14:anchorId="2E637964" wp14:editId="2FD43D13">
                <wp:simplePos x="0" y="0"/>
                <wp:positionH relativeFrom="page">
                  <wp:posOffset>1630680</wp:posOffset>
                </wp:positionH>
                <wp:positionV relativeFrom="page">
                  <wp:posOffset>5836920</wp:posOffset>
                </wp:positionV>
                <wp:extent cx="4286250" cy="0"/>
                <wp:effectExtent l="0" t="0" r="0" b="0"/>
                <wp:wrapSquare wrapText="bothSides"/>
                <wp:docPr id="5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3FB2B" id="Line 26" o:spid="_x0000_s1026" style="position:absolute;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59.6pt" to="465.9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5" behindDoc="0" locked="0" layoutInCell="0" allowOverlap="1" wp14:anchorId="3934BA02" wp14:editId="56976809">
                <wp:simplePos x="0" y="0"/>
                <wp:positionH relativeFrom="page">
                  <wp:posOffset>1630680</wp:posOffset>
                </wp:positionH>
                <wp:positionV relativeFrom="page">
                  <wp:posOffset>6163310</wp:posOffset>
                </wp:positionV>
                <wp:extent cx="4286250" cy="0"/>
                <wp:effectExtent l="0" t="0" r="0" b="0"/>
                <wp:wrapSquare wrapText="bothSides"/>
                <wp:docPr id="5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997C6" id="Line 27" o:spid="_x0000_s1026" style="position:absolute;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85.3pt" to="465.9pt,4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6" behindDoc="0" locked="0" layoutInCell="0" allowOverlap="1" wp14:anchorId="36D0BFE9" wp14:editId="54AB5FAD">
                <wp:simplePos x="0" y="0"/>
                <wp:positionH relativeFrom="page">
                  <wp:posOffset>1630680</wp:posOffset>
                </wp:positionH>
                <wp:positionV relativeFrom="page">
                  <wp:posOffset>6492240</wp:posOffset>
                </wp:positionV>
                <wp:extent cx="4286250" cy="0"/>
                <wp:effectExtent l="0" t="0" r="0" b="0"/>
                <wp:wrapSquare wrapText="bothSides"/>
                <wp:docPr id="5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04876" id="Line 28" o:spid="_x0000_s1026" style="position:absolute;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11.2pt" to="465.9pt,5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7" behindDoc="0" locked="0" layoutInCell="0" allowOverlap="1" wp14:anchorId="015F17AE" wp14:editId="1E62F543">
                <wp:simplePos x="0" y="0"/>
                <wp:positionH relativeFrom="page">
                  <wp:posOffset>1630680</wp:posOffset>
                </wp:positionH>
                <wp:positionV relativeFrom="page">
                  <wp:posOffset>6818630</wp:posOffset>
                </wp:positionV>
                <wp:extent cx="4286250" cy="0"/>
                <wp:effectExtent l="0" t="0" r="0" b="0"/>
                <wp:wrapSquare wrapText="bothSides"/>
                <wp:docPr id="5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5C99F" id="Line 29" o:spid="_x0000_s1026" style="position:absolute;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36.9pt" to="465.9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8" behindDoc="0" locked="0" layoutInCell="0" allowOverlap="1" wp14:anchorId="381C0D02" wp14:editId="2E8016BD">
                <wp:simplePos x="0" y="0"/>
                <wp:positionH relativeFrom="page">
                  <wp:posOffset>1630680</wp:posOffset>
                </wp:positionH>
                <wp:positionV relativeFrom="page">
                  <wp:posOffset>8397240</wp:posOffset>
                </wp:positionV>
                <wp:extent cx="4286250" cy="0"/>
                <wp:effectExtent l="0" t="0" r="0" b="0"/>
                <wp:wrapSquare wrapText="bothSides"/>
                <wp:docPr id="5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38B56" id="Line 30" o:spid="_x0000_s1026" style="position:absolute;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61.2pt" to="465.9pt,6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9" behindDoc="0" locked="0" layoutInCell="0" allowOverlap="1" wp14:anchorId="272BD24E" wp14:editId="25B9196E">
                <wp:simplePos x="0" y="0"/>
                <wp:positionH relativeFrom="page">
                  <wp:posOffset>1630680</wp:posOffset>
                </wp:positionH>
                <wp:positionV relativeFrom="page">
                  <wp:posOffset>8723630</wp:posOffset>
                </wp:positionV>
                <wp:extent cx="4286250" cy="0"/>
                <wp:effectExtent l="0" t="0" r="0" b="0"/>
                <wp:wrapSquare wrapText="bothSides"/>
                <wp:docPr id="5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9913F" id="Line 31" o:spid="_x0000_s1026" style="position:absolute;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86.9pt" to="465.9pt,6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0" behindDoc="0" locked="0" layoutInCell="0" allowOverlap="1" wp14:anchorId="572FD1B4" wp14:editId="0AFE7000">
                <wp:simplePos x="0" y="0"/>
                <wp:positionH relativeFrom="page">
                  <wp:posOffset>1630680</wp:posOffset>
                </wp:positionH>
                <wp:positionV relativeFrom="page">
                  <wp:posOffset>9052560</wp:posOffset>
                </wp:positionV>
                <wp:extent cx="4286250" cy="0"/>
                <wp:effectExtent l="0" t="0" r="0" b="0"/>
                <wp:wrapSquare wrapText="bothSides"/>
                <wp:docPr id="5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F55F9" id="Line 32" o:spid="_x0000_s1026" style="position:absolute;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712.8pt" to="465.9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Give details of the intended legal estate in the </w:t>
      </w:r>
      <w:r w:rsidR="003C6A81">
        <w:rPr>
          <w:b/>
          <w:bCs/>
          <w:sz w:val="24"/>
          <w:szCs w:val="24"/>
        </w:rPr>
        <w:t xml:space="preserve">Connection Site </w:t>
      </w:r>
      <w:r w:rsidR="003C6A81">
        <w:rPr>
          <w:sz w:val="24"/>
          <w:szCs w:val="24"/>
        </w:rPr>
        <w:t>(to include</w:t>
      </w:r>
      <w:r w:rsidR="003C6A81">
        <w:rPr>
          <w:sz w:val="24"/>
          <w:szCs w:val="24"/>
        </w:rPr>
        <w:br/>
        <w:t xml:space="preserve">leasehold and freehold interests and in the case of </w:t>
      </w:r>
      <w:r w:rsidR="003C6A81">
        <w:rPr>
          <w:b/>
          <w:bCs/>
          <w:sz w:val="24"/>
          <w:szCs w:val="24"/>
        </w:rPr>
        <w:t xml:space="preserve">Connection Sites </w:t>
      </w:r>
      <w:r w:rsidR="003C6A81">
        <w:rPr>
          <w:sz w:val="24"/>
          <w:szCs w:val="24"/>
        </w:rPr>
        <w:t xml:space="preserve">in Scotland legal interests and heritable or leasehold interests including servitudes or other real rights and in the case of </w:t>
      </w:r>
      <w:r w:rsidR="003C6A81">
        <w:rPr>
          <w:b/>
          <w:bCs/>
          <w:sz w:val="24"/>
          <w:szCs w:val="24"/>
        </w:rPr>
        <w:t xml:space="preserve">Connection Sites </w:t>
      </w:r>
      <w:r w:rsidR="003C6A81">
        <w:rPr>
          <w:sz w:val="24"/>
          <w:szCs w:val="24"/>
        </w:rPr>
        <w:t xml:space="preserve">located </w:t>
      </w:r>
      <w:r w:rsidR="003C6A81">
        <w:rPr>
          <w:b/>
          <w:bCs/>
          <w:sz w:val="24"/>
          <w:szCs w:val="24"/>
        </w:rPr>
        <w:t xml:space="preserve">Offshore </w:t>
      </w:r>
      <w:r w:rsidR="003C6A81">
        <w:rPr>
          <w:sz w:val="24"/>
          <w:szCs w:val="24"/>
        </w:rPr>
        <w:t>leaseholds granted by the Crown Estate) in so far as you are aware.</w:t>
      </w:r>
    </w:p>
    <w:p w14:paraId="07B24BE1" w14:textId="77777777" w:rsidR="003C6A81" w:rsidRDefault="003C6A81">
      <w:pPr>
        <w:widowControl/>
        <w:rPr>
          <w:sz w:val="24"/>
          <w:szCs w:val="24"/>
        </w:rPr>
        <w:sectPr w:rsidR="003C6A81">
          <w:pgSz w:w="11909" w:h="16843"/>
          <w:pgMar w:top="720" w:right="1625" w:bottom="2175" w:left="1644" w:header="720" w:footer="720" w:gutter="0"/>
          <w:cols w:space="720"/>
          <w:noEndnote/>
        </w:sectPr>
      </w:pPr>
    </w:p>
    <w:p w14:paraId="5E15B740" w14:textId="7EF4431A"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71" behindDoc="0" locked="0" layoutInCell="0" allowOverlap="1" wp14:anchorId="608CB849" wp14:editId="6941089C">
                <wp:simplePos x="0" y="0"/>
                <wp:positionH relativeFrom="page">
                  <wp:posOffset>5358130</wp:posOffset>
                </wp:positionH>
                <wp:positionV relativeFrom="page">
                  <wp:posOffset>10071735</wp:posOffset>
                </wp:positionV>
                <wp:extent cx="1122045" cy="181610"/>
                <wp:effectExtent l="0" t="0" r="0" b="0"/>
                <wp:wrapSquare wrapText="bothSides"/>
                <wp:docPr id="5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D18E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CB849" id="Text Box 33" o:spid="_x0000_s1037" type="#_x0000_t202" style="position:absolute;left:0;text-align:left;margin-left:421.9pt;margin-top:793.05pt;width:88.35pt;height:14.3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uWe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5FPVChq0kB7JlUQsuvoL6Fg&#10;APzB2USOq7n/fhSoODPvLSkb7bkEuATNEggrKbXmgbMc7kO28dGh7gdCzrOzcE/qdzoJ89zFpV9y&#10;UeJ3cXy06a/79Or5v9z9B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GIa5Z73AQAA3wMAAA4AAAAAAAAAAAAAAAAA&#10;LgIAAGRycy9lMm9Eb2MueG1sUEsBAi0AFAAGAAgAAAAhAEYFo9DhAAAADgEAAA8AAAAAAAAAAAAA&#10;AAAAUQQAAGRycy9kb3ducmV2LnhtbFBLBQYAAAAABAAEAPMAAABfBQAAAAA=&#10;" o:allowincell="f" stroked="f">
                <v:fill opacity="0"/>
                <v:textbox inset="0,0,0,0">
                  <w:txbxContent>
                    <w:p w14:paraId="794D18E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0223FB27" w14:textId="77777777" w:rsidR="003C6A81" w:rsidRDefault="003C6A81">
      <w:pPr>
        <w:kinsoku w:val="0"/>
        <w:overflowPunct w:val="0"/>
        <w:autoSpaceDE/>
        <w:autoSpaceDN/>
        <w:adjustRightInd/>
        <w:spacing w:before="276"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3966C609" w14:textId="77777777" w:rsidR="003C6A81" w:rsidRDefault="003C6A81">
      <w:pPr>
        <w:numPr>
          <w:ilvl w:val="0"/>
          <w:numId w:val="26"/>
        </w:numPr>
        <w:kinsoku w:val="0"/>
        <w:overflowPunct w:val="0"/>
        <w:autoSpaceDE/>
        <w:autoSpaceDN/>
        <w:adjustRightInd/>
        <w:spacing w:before="1" w:after="460" w:line="278" w:lineRule="exact"/>
        <w:ind w:right="72"/>
        <w:textAlignment w:val="baseline"/>
        <w:rPr>
          <w:sz w:val="24"/>
          <w:szCs w:val="24"/>
        </w:rPr>
      </w:pPr>
      <w:r>
        <w:rPr>
          <w:sz w:val="24"/>
          <w:szCs w:val="24"/>
        </w:rPr>
        <w:t xml:space="preserve">Who occupies the </w:t>
      </w:r>
      <w:r>
        <w:rPr>
          <w:b/>
          <w:bCs/>
          <w:sz w:val="24"/>
          <w:szCs w:val="24"/>
        </w:rPr>
        <w:t xml:space="preserve">Connection Site </w:t>
      </w:r>
      <w:r>
        <w:rPr>
          <w:sz w:val="24"/>
          <w:szCs w:val="24"/>
        </w:rPr>
        <w:t>in so far as you are aware?</w:t>
      </w:r>
    </w:p>
    <w:p w14:paraId="36C809F5" w14:textId="23C5A492" w:rsidR="003C6A81" w:rsidRDefault="00A51660">
      <w:pPr>
        <w:numPr>
          <w:ilvl w:val="0"/>
          <w:numId w:val="27"/>
        </w:numPr>
        <w:tabs>
          <w:tab w:val="right" w:pos="8568"/>
        </w:tabs>
        <w:kinsoku w:val="0"/>
        <w:overflowPunct w:val="0"/>
        <w:autoSpaceDE/>
        <w:autoSpaceDN/>
        <w:adjustRightInd/>
        <w:spacing w:before="877" w:after="451" w:line="276" w:lineRule="exact"/>
        <w:ind w:right="72"/>
        <w:jc w:val="both"/>
        <w:textAlignment w:val="baseline"/>
        <w:rPr>
          <w:sz w:val="24"/>
          <w:szCs w:val="24"/>
        </w:rPr>
      </w:pPr>
      <w:r>
        <w:rPr>
          <w:noProof/>
        </w:rPr>
        <mc:AlternateContent>
          <mc:Choice Requires="wps">
            <w:drawing>
              <wp:anchor distT="0" distB="0" distL="0" distR="0" simplePos="0" relativeHeight="251658272" behindDoc="0" locked="0" layoutInCell="0" allowOverlap="1" wp14:anchorId="1186B6D1" wp14:editId="07FD8435">
                <wp:simplePos x="0" y="0"/>
                <wp:positionH relativeFrom="page">
                  <wp:posOffset>1630680</wp:posOffset>
                </wp:positionH>
                <wp:positionV relativeFrom="page">
                  <wp:posOffset>1676400</wp:posOffset>
                </wp:positionV>
                <wp:extent cx="4286250" cy="0"/>
                <wp:effectExtent l="0" t="0" r="0" b="0"/>
                <wp:wrapSquare wrapText="bothSides"/>
                <wp:docPr id="4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06882" id="Line 34"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32pt" to="46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3" behindDoc="0" locked="0" layoutInCell="0" allowOverlap="1" wp14:anchorId="782031C9" wp14:editId="34748E3B">
                <wp:simplePos x="0" y="0"/>
                <wp:positionH relativeFrom="page">
                  <wp:posOffset>1630680</wp:posOffset>
                </wp:positionH>
                <wp:positionV relativeFrom="page">
                  <wp:posOffset>2002790</wp:posOffset>
                </wp:positionV>
                <wp:extent cx="4286250" cy="0"/>
                <wp:effectExtent l="0" t="0" r="0" b="0"/>
                <wp:wrapSquare wrapText="bothSides"/>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A72C5" id="Line 35"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57.7pt" to="465.9pt,1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If you believe that a new sub-station will be needed, please indicate by</w:t>
      </w:r>
      <w:r w:rsidR="003C6A81">
        <w:rPr>
          <w:sz w:val="24"/>
          <w:szCs w:val="24"/>
        </w:rPr>
        <w:br/>
        <w:t xml:space="preserve">reference to the plan referred to in Section B question 2 above the </w:t>
      </w:r>
      <w:r w:rsidR="003C6A81">
        <w:rPr>
          <w:b/>
          <w:bCs/>
          <w:sz w:val="24"/>
          <w:szCs w:val="24"/>
        </w:rPr>
        <w:t xml:space="preserve">Applicant’s </w:t>
      </w:r>
      <w:r w:rsidR="003C6A81">
        <w:rPr>
          <w:sz w:val="24"/>
          <w:szCs w:val="24"/>
        </w:rPr>
        <w:t>suggested location for it - giving dimensions of the area.</w:t>
      </w:r>
    </w:p>
    <w:p w14:paraId="3332DFCF" w14:textId="044F388E" w:rsidR="003C6A81" w:rsidRDefault="00A51660">
      <w:pPr>
        <w:numPr>
          <w:ilvl w:val="0"/>
          <w:numId w:val="28"/>
        </w:numPr>
        <w:tabs>
          <w:tab w:val="right" w:pos="8568"/>
        </w:tabs>
        <w:kinsoku w:val="0"/>
        <w:overflowPunct w:val="0"/>
        <w:autoSpaceDE/>
        <w:autoSpaceDN/>
        <w:adjustRightInd/>
        <w:spacing w:before="885" w:after="461" w:line="275" w:lineRule="exact"/>
        <w:ind w:right="72"/>
        <w:jc w:val="both"/>
        <w:textAlignment w:val="baseline"/>
        <w:rPr>
          <w:sz w:val="24"/>
          <w:szCs w:val="24"/>
        </w:rPr>
      </w:pPr>
      <w:r>
        <w:rPr>
          <w:noProof/>
        </w:rPr>
        <mc:AlternateContent>
          <mc:Choice Requires="wps">
            <w:drawing>
              <wp:anchor distT="0" distB="0" distL="0" distR="0" simplePos="0" relativeHeight="251658274" behindDoc="0" locked="0" layoutInCell="0" allowOverlap="1" wp14:anchorId="0622DF43" wp14:editId="16E257CE">
                <wp:simplePos x="0" y="0"/>
                <wp:positionH relativeFrom="page">
                  <wp:posOffset>1630680</wp:posOffset>
                </wp:positionH>
                <wp:positionV relativeFrom="page">
                  <wp:posOffset>3054350</wp:posOffset>
                </wp:positionV>
                <wp:extent cx="4286250" cy="0"/>
                <wp:effectExtent l="0" t="0" r="0" b="0"/>
                <wp:wrapSquare wrapText="bothSides"/>
                <wp:docPr id="4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6FEDB" id="Line 36"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40.5pt" to="465.9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5" behindDoc="0" locked="0" layoutInCell="0" allowOverlap="1" wp14:anchorId="02DBCEE8" wp14:editId="6E01BBA5">
                <wp:simplePos x="0" y="0"/>
                <wp:positionH relativeFrom="page">
                  <wp:posOffset>1630680</wp:posOffset>
                </wp:positionH>
                <wp:positionV relativeFrom="page">
                  <wp:posOffset>3383280</wp:posOffset>
                </wp:positionV>
                <wp:extent cx="4286250" cy="0"/>
                <wp:effectExtent l="0" t="0" r="0" b="0"/>
                <wp:wrapSquare wrapText="bothSides"/>
                <wp:docPr id="4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F1820" id="Line 37"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66.4pt" to="465.9pt,2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If you are prepared to make the land necessary for the said sub-station</w:t>
      </w:r>
      <w:r w:rsidR="003C6A81">
        <w:rPr>
          <w:sz w:val="24"/>
          <w:szCs w:val="24"/>
        </w:rPr>
        <w:br/>
        <w:t xml:space="preserve">available the </w:t>
      </w:r>
      <w:r w:rsidR="003C6A81">
        <w:rPr>
          <w:b/>
          <w:bCs/>
          <w:sz w:val="24"/>
          <w:szCs w:val="24"/>
        </w:rPr>
        <w:t xml:space="preserve">Relevant Transmission Licensee </w:t>
      </w:r>
      <w:r w:rsidR="003C6A81">
        <w:rPr>
          <w:sz w:val="24"/>
          <w:szCs w:val="24"/>
        </w:rPr>
        <w:t xml:space="preserve">for </w:t>
      </w:r>
      <w:r w:rsidR="003C6A81">
        <w:rPr>
          <w:b/>
          <w:bCs/>
          <w:sz w:val="24"/>
          <w:szCs w:val="24"/>
        </w:rPr>
        <w:t xml:space="preserve">New Connection Sites </w:t>
      </w:r>
      <w:r w:rsidR="003C6A81">
        <w:rPr>
          <w:sz w:val="24"/>
          <w:szCs w:val="24"/>
        </w:rPr>
        <w:t xml:space="preserve">Onshore or Offshore, make the land or </w:t>
      </w:r>
      <w:proofErr w:type="gramStart"/>
      <w:r w:rsidR="003C6A81">
        <w:rPr>
          <w:sz w:val="24"/>
          <w:szCs w:val="24"/>
        </w:rPr>
        <w:t>Offshore</w:t>
      </w:r>
      <w:proofErr w:type="gramEnd"/>
      <w:r w:rsidR="003C6A81">
        <w:rPr>
          <w:sz w:val="24"/>
          <w:szCs w:val="24"/>
        </w:rPr>
        <w:t>, make the land or Offshore Platform available to the Relevant Transmission Licensee ` please set out brief proposals for their interest in it including (if relevant) such interest and the consideration to be paid for it.</w:t>
      </w:r>
    </w:p>
    <w:p w14:paraId="41C0DFF1" w14:textId="207B3321" w:rsidR="003C6A81" w:rsidRDefault="00A51660">
      <w:pPr>
        <w:numPr>
          <w:ilvl w:val="0"/>
          <w:numId w:val="29"/>
        </w:numPr>
        <w:tabs>
          <w:tab w:val="right" w:pos="8568"/>
        </w:tabs>
        <w:kinsoku w:val="0"/>
        <w:overflowPunct w:val="0"/>
        <w:autoSpaceDE/>
        <w:autoSpaceDN/>
        <w:adjustRightInd/>
        <w:spacing w:before="882" w:after="456" w:line="276" w:lineRule="exact"/>
        <w:ind w:right="72"/>
        <w:jc w:val="both"/>
        <w:textAlignment w:val="baseline"/>
        <w:rPr>
          <w:sz w:val="24"/>
          <w:szCs w:val="24"/>
        </w:rPr>
      </w:pPr>
      <w:r>
        <w:rPr>
          <w:noProof/>
        </w:rPr>
        <mc:AlternateContent>
          <mc:Choice Requires="wps">
            <w:drawing>
              <wp:anchor distT="0" distB="0" distL="0" distR="0" simplePos="0" relativeHeight="251658276" behindDoc="0" locked="0" layoutInCell="0" allowOverlap="1" wp14:anchorId="459D4B49" wp14:editId="27F29642">
                <wp:simplePos x="0" y="0"/>
                <wp:positionH relativeFrom="page">
                  <wp:posOffset>1630680</wp:posOffset>
                </wp:positionH>
                <wp:positionV relativeFrom="page">
                  <wp:posOffset>4959350</wp:posOffset>
                </wp:positionV>
                <wp:extent cx="4286250" cy="0"/>
                <wp:effectExtent l="0" t="0" r="0" b="0"/>
                <wp:wrapSquare wrapText="bothSides"/>
                <wp:docPr id="4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44254" id="Line 38"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90.5pt" to="465.9pt,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7" behindDoc="0" locked="0" layoutInCell="0" allowOverlap="1" wp14:anchorId="3E5E016B" wp14:editId="6FA87FE8">
                <wp:simplePos x="0" y="0"/>
                <wp:positionH relativeFrom="page">
                  <wp:posOffset>1630680</wp:posOffset>
                </wp:positionH>
                <wp:positionV relativeFrom="page">
                  <wp:posOffset>5288280</wp:posOffset>
                </wp:positionV>
                <wp:extent cx="4286250" cy="0"/>
                <wp:effectExtent l="0" t="0" r="0" b="0"/>
                <wp:wrapSquare wrapText="bothSides"/>
                <wp:docPr id="4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CB16F" id="Line 39" o:spid="_x0000_s1026" style="position:absolute;z-index:25165827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16.4pt" to="465.9pt,4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22Y3/3AAAAAsBAAAPAAAAZHJzL2Rv&#10;d25yZXYueG1sTI9BS8NAEIXvgv9hmYIXsZsmWNKYTRHBs5gKXrfZaRK6Oxuz2yT9944g6O3NvMeb&#10;b8r94qyYcAy9JwWbdQICqfGmp1bBx+H1IQcRoiajrSdUcMUA++r2ptSF8TO941THVnAJhUIr6GIc&#10;CilD06HTYe0HJPZOfnQ68ji20ox65nJnZZokW+l0T3yh0wO+dNic64tTMNXGOnc93C8u382zfstO&#10;6denUner5fkJRMQl/oXhB5/RoWKmo7+QCcIqSB+3jB4V5FnKghO7bMPi+Lu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HbZjf/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Is space available on the </w:t>
      </w:r>
      <w:r w:rsidR="003C6A81">
        <w:rPr>
          <w:b/>
          <w:bCs/>
          <w:sz w:val="24"/>
          <w:szCs w:val="24"/>
        </w:rPr>
        <w:t xml:space="preserve">New Connection Site </w:t>
      </w:r>
      <w:r w:rsidR="003C6A81">
        <w:rPr>
          <w:sz w:val="24"/>
          <w:szCs w:val="24"/>
        </w:rPr>
        <w:t>for working storage and</w:t>
      </w:r>
      <w:r w:rsidR="003C6A81">
        <w:rPr>
          <w:sz w:val="24"/>
          <w:szCs w:val="24"/>
        </w:rPr>
        <w:br/>
        <w:t>accommodation areas for the contractors of the Relevant Transmission Licensee? If so, please indicate by reference to the plan referred to in Section B question 2 above the location of such areas, giving the approximate dimensions of the same.</w:t>
      </w:r>
    </w:p>
    <w:p w14:paraId="1F5BEEEE" w14:textId="409662E7" w:rsidR="003C6A81" w:rsidRDefault="00A51660">
      <w:pPr>
        <w:numPr>
          <w:ilvl w:val="0"/>
          <w:numId w:val="30"/>
        </w:numPr>
        <w:tabs>
          <w:tab w:val="right" w:pos="8568"/>
        </w:tabs>
        <w:kinsoku w:val="0"/>
        <w:overflowPunct w:val="0"/>
        <w:autoSpaceDE/>
        <w:autoSpaceDN/>
        <w:adjustRightInd/>
        <w:spacing w:before="1397" w:after="461" w:line="275" w:lineRule="exact"/>
        <w:ind w:right="72"/>
        <w:jc w:val="both"/>
        <w:textAlignment w:val="baseline"/>
        <w:rPr>
          <w:sz w:val="24"/>
          <w:szCs w:val="24"/>
        </w:rPr>
      </w:pPr>
      <w:r>
        <w:rPr>
          <w:noProof/>
        </w:rPr>
        <mc:AlternateContent>
          <mc:Choice Requires="wps">
            <w:drawing>
              <wp:anchor distT="0" distB="0" distL="0" distR="0" simplePos="0" relativeHeight="251658278" behindDoc="0" locked="0" layoutInCell="0" allowOverlap="1" wp14:anchorId="376944CE" wp14:editId="685283C7">
                <wp:simplePos x="0" y="0"/>
                <wp:positionH relativeFrom="page">
                  <wp:posOffset>1630680</wp:posOffset>
                </wp:positionH>
                <wp:positionV relativeFrom="page">
                  <wp:posOffset>6690360</wp:posOffset>
                </wp:positionV>
                <wp:extent cx="4286250" cy="0"/>
                <wp:effectExtent l="0" t="0" r="0" b="0"/>
                <wp:wrapSquare wrapText="bothSides"/>
                <wp:docPr id="4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3E9B0" id="Line 40" o:spid="_x0000_s1026" style="position:absolute;z-index:2516582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26.8pt" to="465.9pt,5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9" behindDoc="0" locked="0" layoutInCell="0" allowOverlap="1" wp14:anchorId="5C8171FE" wp14:editId="506680B1">
                <wp:simplePos x="0" y="0"/>
                <wp:positionH relativeFrom="page">
                  <wp:posOffset>1630680</wp:posOffset>
                </wp:positionH>
                <wp:positionV relativeFrom="page">
                  <wp:posOffset>7016750</wp:posOffset>
                </wp:positionV>
                <wp:extent cx="4286250" cy="0"/>
                <wp:effectExtent l="0" t="0" r="0" b="0"/>
                <wp:wrapSquare wrapText="bothSides"/>
                <wp:docPr id="4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F2163" id="Line 41" o:spid="_x0000_s1026" style="position:absolute;z-index:25165827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52.5pt" to="465.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0" behindDoc="0" locked="0" layoutInCell="0" allowOverlap="1" wp14:anchorId="6CFF1156" wp14:editId="69760E1D">
                <wp:simplePos x="0" y="0"/>
                <wp:positionH relativeFrom="page">
                  <wp:posOffset>1630680</wp:posOffset>
                </wp:positionH>
                <wp:positionV relativeFrom="page">
                  <wp:posOffset>7345680</wp:posOffset>
                </wp:positionV>
                <wp:extent cx="4286250" cy="0"/>
                <wp:effectExtent l="0" t="0" r="0" b="0"/>
                <wp:wrapSquare wrapText="bothSides"/>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3FB32" id="Line 42" o:spid="_x0000_s1026" style="position:absolute;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78.4pt" to="465.9pt,5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For </w:t>
      </w:r>
      <w:r w:rsidR="003C6A81">
        <w:rPr>
          <w:b/>
          <w:bCs/>
          <w:sz w:val="24"/>
          <w:szCs w:val="24"/>
        </w:rPr>
        <w:t xml:space="preserve">Connection Sites </w:t>
      </w:r>
      <w:r w:rsidR="003C6A81">
        <w:rPr>
          <w:sz w:val="24"/>
          <w:szCs w:val="24"/>
        </w:rPr>
        <w:t xml:space="preserve">located </w:t>
      </w:r>
      <w:r w:rsidR="003C6A81">
        <w:rPr>
          <w:b/>
          <w:bCs/>
          <w:sz w:val="24"/>
          <w:szCs w:val="24"/>
        </w:rPr>
        <w:t>Onshore</w:t>
      </w:r>
      <w:r w:rsidR="003C6A81">
        <w:rPr>
          <w:sz w:val="24"/>
          <w:szCs w:val="24"/>
        </w:rPr>
        <w:t>, please provide details (including</w:t>
      </w:r>
      <w:r w:rsidR="003C6A81">
        <w:rPr>
          <w:sz w:val="24"/>
          <w:szCs w:val="24"/>
        </w:rPr>
        <w:br/>
        <w:t xml:space="preserve">copies of any surveys or reports) of the physical nature of land in which you have a legal estate or legal interest at the proposed </w:t>
      </w:r>
      <w:r w:rsidR="003C6A81">
        <w:rPr>
          <w:b/>
          <w:bCs/>
          <w:sz w:val="24"/>
          <w:szCs w:val="24"/>
        </w:rPr>
        <w:t xml:space="preserve">Connection Site </w:t>
      </w:r>
      <w:r w:rsidR="003C6A81">
        <w:rPr>
          <w:sz w:val="24"/>
          <w:szCs w:val="24"/>
        </w:rPr>
        <w:t>including the nature of the ground and the sub-soil.</w:t>
      </w:r>
    </w:p>
    <w:p w14:paraId="24E9D3CA" w14:textId="5F2D8693" w:rsidR="003C6A81" w:rsidRDefault="00A51660">
      <w:pPr>
        <w:numPr>
          <w:ilvl w:val="0"/>
          <w:numId w:val="31"/>
        </w:numPr>
        <w:tabs>
          <w:tab w:val="right" w:pos="8568"/>
        </w:tabs>
        <w:kinsoku w:val="0"/>
        <w:overflowPunct w:val="0"/>
        <w:autoSpaceDE/>
        <w:autoSpaceDN/>
        <w:adjustRightInd/>
        <w:spacing w:before="1122" w:line="276" w:lineRule="exact"/>
        <w:ind w:right="72"/>
        <w:jc w:val="both"/>
        <w:textAlignment w:val="baseline"/>
        <w:rPr>
          <w:sz w:val="24"/>
          <w:szCs w:val="24"/>
        </w:rPr>
      </w:pPr>
      <w:r>
        <w:rPr>
          <w:noProof/>
        </w:rPr>
        <mc:AlternateContent>
          <mc:Choice Requires="wps">
            <w:drawing>
              <wp:anchor distT="0" distB="0" distL="0" distR="0" simplePos="0" relativeHeight="251658281" behindDoc="0" locked="0" layoutInCell="0" allowOverlap="1" wp14:anchorId="1048F7F2" wp14:editId="5054C59A">
                <wp:simplePos x="0" y="0"/>
                <wp:positionH relativeFrom="page">
                  <wp:posOffset>1630680</wp:posOffset>
                </wp:positionH>
                <wp:positionV relativeFrom="page">
                  <wp:posOffset>8571230</wp:posOffset>
                </wp:positionV>
                <wp:extent cx="4286250" cy="0"/>
                <wp:effectExtent l="0" t="0" r="0" b="0"/>
                <wp:wrapSquare wrapText="bothSides"/>
                <wp:docPr id="4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F32AF" id="Line 43" o:spid="_x0000_s1026" style="position:absolute;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74.9pt" to="465.9pt,6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2" behindDoc="0" locked="0" layoutInCell="0" allowOverlap="1" wp14:anchorId="5A5CC160" wp14:editId="04C541E2">
                <wp:simplePos x="0" y="0"/>
                <wp:positionH relativeFrom="page">
                  <wp:posOffset>1630680</wp:posOffset>
                </wp:positionH>
                <wp:positionV relativeFrom="page">
                  <wp:posOffset>8900160</wp:posOffset>
                </wp:positionV>
                <wp:extent cx="4286250" cy="0"/>
                <wp:effectExtent l="0" t="0" r="0" b="0"/>
                <wp:wrapSquare wrapText="bothSides"/>
                <wp:docPr id="3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EBFFE" id="Line 44" o:spid="_x0000_s1026" style="position:absolute;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700.8pt" to="465.9pt,70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" o:allowincell="f" strokeweight="1.45pt">
                <v:stroke dashstyle="1 1"/>
                <w10:wrap type="square" anchorx="page" anchory="page"/>
              </v:line>
            </w:pict>
          </mc:Fallback>
        </mc:AlternateContent>
      </w:r>
      <w:r w:rsidR="003C6A81">
        <w:rPr>
          <w:sz w:val="24"/>
          <w:szCs w:val="24"/>
        </w:rPr>
        <w:t>Please give details and provide copies of all existing relevant planning and</w:t>
      </w:r>
      <w:r w:rsidR="003C6A81">
        <w:rPr>
          <w:sz w:val="24"/>
          <w:szCs w:val="24"/>
        </w:rPr>
        <w:br/>
        <w:t xml:space="preserve">other consents (statutory or otherwise) relating to the </w:t>
      </w:r>
      <w:r w:rsidR="003C6A81">
        <w:rPr>
          <w:b/>
          <w:bCs/>
          <w:sz w:val="24"/>
          <w:szCs w:val="24"/>
        </w:rPr>
        <w:t xml:space="preserve">Connection Site </w:t>
      </w:r>
      <w:r w:rsidR="003C6A81">
        <w:rPr>
          <w:sz w:val="24"/>
          <w:szCs w:val="24"/>
        </w:rPr>
        <w:t xml:space="preserve">and the </w:t>
      </w:r>
      <w:r w:rsidR="003C6A81">
        <w:rPr>
          <w:b/>
          <w:bCs/>
          <w:sz w:val="24"/>
          <w:szCs w:val="24"/>
        </w:rPr>
        <w:t xml:space="preserve">User Development </w:t>
      </w:r>
      <w:r w:rsidR="003C6A81">
        <w:rPr>
          <w:sz w:val="24"/>
          <w:szCs w:val="24"/>
        </w:rPr>
        <w:t>and/or details of any pending applications for the same.</w:t>
      </w:r>
    </w:p>
    <w:p w14:paraId="396EB01E" w14:textId="77777777" w:rsidR="003C6A81" w:rsidRDefault="003C6A81">
      <w:pPr>
        <w:widowControl/>
        <w:rPr>
          <w:sz w:val="24"/>
          <w:szCs w:val="24"/>
        </w:rPr>
        <w:sectPr w:rsidR="003C6A81">
          <w:pgSz w:w="11909" w:h="16843"/>
          <w:pgMar w:top="720" w:right="1618" w:bottom="586" w:left="1651" w:header="720" w:footer="720" w:gutter="0"/>
          <w:cols w:space="720"/>
          <w:noEndnote/>
        </w:sectPr>
      </w:pPr>
    </w:p>
    <w:p w14:paraId="66675087" w14:textId="5214C581"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83" behindDoc="0" locked="0" layoutInCell="0" allowOverlap="1" wp14:anchorId="33735E23" wp14:editId="02820C0B">
                <wp:simplePos x="0" y="0"/>
                <wp:positionH relativeFrom="page">
                  <wp:posOffset>5358130</wp:posOffset>
                </wp:positionH>
                <wp:positionV relativeFrom="page">
                  <wp:posOffset>10071735</wp:posOffset>
                </wp:positionV>
                <wp:extent cx="1122045" cy="181610"/>
                <wp:effectExtent l="0" t="0" r="0" b="0"/>
                <wp:wrapSquare wrapText="bothSides"/>
                <wp:docPr id="3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E302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35E23" id="Text Box 45" o:spid="_x0000_s1038" type="#_x0000_t202" style="position:absolute;left:0;text-align:left;margin-left:421.9pt;margin-top:793.05pt;width:88.35pt;height:14.3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C3DRpg+AEAAN8DAAAOAAAAAAAAAAAAAAAA&#10;AC4CAABkcnMvZTJvRG9jLnhtbFBLAQItABQABgAIAAAAIQBGBaPQ4QAAAA4BAAAPAAAAAAAAAAAA&#10;AAAAAFIEAABkcnMvZG93bnJldi54bWxQSwUGAAAAAAQABADzAAAAYAUAAAAA&#10;" o:allowincell="f" stroked="f">
                <v:fill opacity="0"/>
                <v:textbox inset="0,0,0,0">
                  <w:txbxContent>
                    <w:p w14:paraId="419E302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24893EE2" w14:textId="77777777" w:rsidR="003C6A81" w:rsidRDefault="003C6A81">
      <w:pPr>
        <w:kinsoku w:val="0"/>
        <w:overflowPunct w:val="0"/>
        <w:autoSpaceDE/>
        <w:autoSpaceDN/>
        <w:adjustRightInd/>
        <w:spacing w:before="277" w:after="450"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403E36E6" w14:textId="5D63E1F5" w:rsidR="003C6A81" w:rsidRDefault="00A51660">
      <w:pPr>
        <w:numPr>
          <w:ilvl w:val="0"/>
          <w:numId w:val="32"/>
        </w:numPr>
        <w:tabs>
          <w:tab w:val="right" w:pos="8568"/>
        </w:tabs>
        <w:kinsoku w:val="0"/>
        <w:overflowPunct w:val="0"/>
        <w:autoSpaceDE/>
        <w:autoSpaceDN/>
        <w:adjustRightInd/>
        <w:spacing w:before="881" w:after="452" w:line="276" w:lineRule="exact"/>
        <w:ind w:right="72"/>
        <w:jc w:val="both"/>
        <w:textAlignment w:val="baseline"/>
        <w:rPr>
          <w:sz w:val="24"/>
          <w:szCs w:val="24"/>
        </w:rPr>
      </w:pPr>
      <w:r>
        <w:rPr>
          <w:noProof/>
        </w:rPr>
        <mc:AlternateContent>
          <mc:Choice Requires="wps">
            <w:drawing>
              <wp:anchor distT="0" distB="0" distL="0" distR="0" simplePos="0" relativeHeight="251658284" behindDoc="0" locked="0" layoutInCell="0" allowOverlap="1" wp14:anchorId="6BEF2B85" wp14:editId="33FBC93C">
                <wp:simplePos x="0" y="0"/>
                <wp:positionH relativeFrom="page">
                  <wp:posOffset>1630680</wp:posOffset>
                </wp:positionH>
                <wp:positionV relativeFrom="page">
                  <wp:posOffset>1499870</wp:posOffset>
                </wp:positionV>
                <wp:extent cx="4286250" cy="0"/>
                <wp:effectExtent l="0" t="0" r="0" b="0"/>
                <wp:wrapSquare wrapText="bothSides"/>
                <wp:docPr id="3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73289" id="Line 46" o:spid="_x0000_s1026" style="position:absolute;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18.1pt" to="465.9pt,1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5" behindDoc="0" locked="0" layoutInCell="0" allowOverlap="1" wp14:anchorId="5165801B" wp14:editId="5C26073C">
                <wp:simplePos x="0" y="0"/>
                <wp:positionH relativeFrom="page">
                  <wp:posOffset>1630680</wp:posOffset>
                </wp:positionH>
                <wp:positionV relativeFrom="page">
                  <wp:posOffset>1828800</wp:posOffset>
                </wp:positionV>
                <wp:extent cx="4249420" cy="0"/>
                <wp:effectExtent l="0" t="0" r="0" b="0"/>
                <wp:wrapSquare wrapText="bothSides"/>
                <wp:docPr id="3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942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27491" id="Line 47" o:spid="_x0000_s1026" style="position:absolute;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in" to="463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" o:allowincell="f" strokeweight="1.45pt">
                <v:stroke dashstyle="1 1"/>
                <w10:wrap type="square" anchorx="page" anchory="page"/>
              </v:line>
            </w:pict>
          </mc:Fallback>
        </mc:AlternateContent>
      </w:r>
      <w:r w:rsidR="003C6A81">
        <w:rPr>
          <w:sz w:val="24"/>
          <w:szCs w:val="24"/>
        </w:rPr>
        <w:t xml:space="preserve">Is access to or use of the </w:t>
      </w:r>
      <w:r w:rsidR="003C6A81">
        <w:rPr>
          <w:b/>
          <w:bCs/>
          <w:sz w:val="24"/>
          <w:szCs w:val="24"/>
        </w:rPr>
        <w:t xml:space="preserve">Connection Site </w:t>
      </w:r>
      <w:r w:rsidR="003C6A81">
        <w:rPr>
          <w:sz w:val="24"/>
          <w:szCs w:val="24"/>
        </w:rPr>
        <w:t>for the purposes of installing,</w:t>
      </w:r>
      <w:r w:rsidR="003C6A81">
        <w:rPr>
          <w:sz w:val="24"/>
          <w:szCs w:val="24"/>
        </w:rPr>
        <w:br/>
        <w:t xml:space="preserve">maintaining and operating </w:t>
      </w:r>
      <w:r w:rsidR="003C6A81">
        <w:rPr>
          <w:b/>
          <w:bCs/>
          <w:sz w:val="24"/>
          <w:szCs w:val="24"/>
        </w:rPr>
        <w:t xml:space="preserve">Plant </w:t>
      </w:r>
      <w:r w:rsidR="003C6A81">
        <w:rPr>
          <w:sz w:val="24"/>
          <w:szCs w:val="24"/>
        </w:rPr>
        <w:t xml:space="preserve">and </w:t>
      </w:r>
      <w:r w:rsidR="003C6A81">
        <w:rPr>
          <w:b/>
          <w:bCs/>
          <w:sz w:val="24"/>
          <w:szCs w:val="24"/>
        </w:rPr>
        <w:t xml:space="preserve">Apparatus </w:t>
      </w:r>
      <w:r w:rsidR="003C6A81">
        <w:rPr>
          <w:sz w:val="24"/>
          <w:szCs w:val="24"/>
        </w:rPr>
        <w:t>subject to any existing restrictions? If so, please give details.</w:t>
      </w:r>
    </w:p>
    <w:p w14:paraId="2DCCE461" w14:textId="6A8206A7" w:rsidR="003C6A81" w:rsidRDefault="00A51660">
      <w:pPr>
        <w:numPr>
          <w:ilvl w:val="0"/>
          <w:numId w:val="33"/>
        </w:numPr>
        <w:tabs>
          <w:tab w:val="right" w:pos="8568"/>
        </w:tabs>
        <w:kinsoku w:val="0"/>
        <w:overflowPunct w:val="0"/>
        <w:autoSpaceDE/>
        <w:autoSpaceDN/>
        <w:adjustRightInd/>
        <w:spacing w:before="1904" w:after="436" w:line="254" w:lineRule="exact"/>
        <w:ind w:right="72"/>
        <w:jc w:val="both"/>
        <w:textAlignment w:val="baseline"/>
        <w:rPr>
          <w:rFonts w:ascii="Arial" w:hAnsi="Arial" w:cs="Arial"/>
          <w:sz w:val="22"/>
          <w:szCs w:val="22"/>
        </w:rPr>
      </w:pPr>
      <w:r>
        <w:rPr>
          <w:noProof/>
        </w:rPr>
        <mc:AlternateContent>
          <mc:Choice Requires="wps">
            <w:drawing>
              <wp:anchor distT="0" distB="0" distL="0" distR="0" simplePos="0" relativeHeight="251658286" behindDoc="0" locked="0" layoutInCell="0" allowOverlap="1" wp14:anchorId="3DF07023" wp14:editId="789E431F">
                <wp:simplePos x="0" y="0"/>
                <wp:positionH relativeFrom="page">
                  <wp:posOffset>1630680</wp:posOffset>
                </wp:positionH>
                <wp:positionV relativeFrom="page">
                  <wp:posOffset>2880360</wp:posOffset>
                </wp:positionV>
                <wp:extent cx="4286250" cy="0"/>
                <wp:effectExtent l="0" t="0" r="0" b="0"/>
                <wp:wrapSquare wrapText="bothSides"/>
                <wp:docPr id="3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5B0D" id="Line 48" o:spid="_x0000_s1026" style="position:absolute;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26.8pt" to="465.9pt,2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rlxEu3AAAAAsBAAAPAAAAZHJzL2Rv&#10;d25yZXYueG1sTI9NS8NAEIbvgv9hGcGL2E0TG9qYTRHBs5gKXqfZbRLcnY3ZbZL+e0cQ9Ph+8M4z&#10;5X5xVkxmDL0nBetVAsJQ43VPrYL3w8v9FkSISBqtJ6PgYgLsq+urEgvtZ3ozUx1bwSMUClTQxTgU&#10;UoamMw7Dyg+GODv50WFkObZSjzjzuLMyTZJcOuyJL3Q4mOfONJ/12SmYam2duxzuFrfdzTO+Zqf0&#10;60Op25vl6RFENEv8K8MPPqNDxUxHfyYdhFWQbnJGjwoeNlkOghu7bM3O8de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KuXES7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7" behindDoc="0" locked="0" layoutInCell="0" allowOverlap="1" wp14:anchorId="4C0AD0DF" wp14:editId="7EF1F8EF">
                <wp:simplePos x="0" y="0"/>
                <wp:positionH relativeFrom="page">
                  <wp:posOffset>1630680</wp:posOffset>
                </wp:positionH>
                <wp:positionV relativeFrom="page">
                  <wp:posOffset>3206750</wp:posOffset>
                </wp:positionV>
                <wp:extent cx="4286250" cy="0"/>
                <wp:effectExtent l="0" t="0" r="0" b="0"/>
                <wp:wrapSquare wrapText="bothSides"/>
                <wp:docPr id="3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757BE" id="Line 49" o:spid="_x0000_s1026" style="position:absolute;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52.5pt" to="465.9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8" behindDoc="0" locked="0" layoutInCell="0" allowOverlap="1" wp14:anchorId="55FBD2E7" wp14:editId="207E34C9">
                <wp:simplePos x="0" y="0"/>
                <wp:positionH relativeFrom="page">
                  <wp:posOffset>1630680</wp:posOffset>
                </wp:positionH>
                <wp:positionV relativeFrom="page">
                  <wp:posOffset>3535680</wp:posOffset>
                </wp:positionV>
                <wp:extent cx="4286250" cy="0"/>
                <wp:effectExtent l="0" t="0" r="0" b="0"/>
                <wp:wrapSquare wrapText="bothSides"/>
                <wp:docPr id="3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1019B" id="Line 50" o:spid="_x0000_s1026" style="position:absolute;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78.4pt" to="465.9pt,2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9" behindDoc="0" locked="0" layoutInCell="0" allowOverlap="1" wp14:anchorId="38D6C43B" wp14:editId="4FDF6F5E">
                <wp:simplePos x="0" y="0"/>
                <wp:positionH relativeFrom="page">
                  <wp:posOffset>1630680</wp:posOffset>
                </wp:positionH>
                <wp:positionV relativeFrom="page">
                  <wp:posOffset>3862070</wp:posOffset>
                </wp:positionV>
                <wp:extent cx="4286250" cy="0"/>
                <wp:effectExtent l="0" t="0" r="0" b="0"/>
                <wp:wrapSquare wrapText="bothSides"/>
                <wp:docPr id="3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35055" id="Line 51" o:spid="_x0000_s1026" style="position:absolute;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04.1pt" to="465.9pt,3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" o:allowincell="f" strokeweight="1.45pt">
                <v:stroke dashstyle="1 1"/>
                <w10:wrap type="square" anchorx="page" anchory="page"/>
              </v:line>
            </w:pict>
          </mc:Fallback>
        </mc:AlternateContent>
      </w:r>
      <w:r w:rsidR="003C6A81">
        <w:rPr>
          <w:rFonts w:ascii="Arial" w:hAnsi="Arial" w:cs="Arial"/>
          <w:sz w:val="22"/>
          <w:szCs w:val="22"/>
        </w:rPr>
        <w:t>If you are aware of them, identify by reference to a plan (if possible) the</w:t>
      </w:r>
      <w:r w:rsidR="003C6A81">
        <w:rPr>
          <w:rFonts w:ascii="Arial" w:hAnsi="Arial" w:cs="Arial"/>
          <w:sz w:val="22"/>
          <w:szCs w:val="22"/>
        </w:rPr>
        <w:br/>
        <w:t xml:space="preserve">owners and (if different) occupiers of the land adjoining the </w:t>
      </w:r>
      <w:r w:rsidR="003C6A81">
        <w:rPr>
          <w:rFonts w:ascii="Arial" w:hAnsi="Arial" w:cs="Arial"/>
          <w:b/>
          <w:bCs/>
          <w:sz w:val="22"/>
          <w:szCs w:val="22"/>
        </w:rPr>
        <w:t>Connection Site</w:t>
      </w:r>
      <w:r w:rsidR="003C6A81">
        <w:rPr>
          <w:rFonts w:ascii="Arial" w:hAnsi="Arial" w:cs="Arial"/>
          <w:sz w:val="22"/>
          <w:szCs w:val="22"/>
        </w:rPr>
        <w:t>. To the extent that you have information, give brief details of the owner's and occupier's estates and/or interests in such land.</w:t>
      </w:r>
    </w:p>
    <w:p w14:paraId="28623A60" w14:textId="340DC503" w:rsidR="003C6A81" w:rsidRDefault="00A51660">
      <w:pPr>
        <w:numPr>
          <w:ilvl w:val="0"/>
          <w:numId w:val="34"/>
        </w:numPr>
        <w:tabs>
          <w:tab w:val="right" w:pos="8568"/>
        </w:tabs>
        <w:kinsoku w:val="0"/>
        <w:overflowPunct w:val="0"/>
        <w:autoSpaceDE/>
        <w:autoSpaceDN/>
        <w:adjustRightInd/>
        <w:spacing w:before="1386" w:line="254" w:lineRule="exact"/>
        <w:ind w:right="72"/>
        <w:jc w:val="both"/>
        <w:textAlignment w:val="baseline"/>
        <w:rPr>
          <w:rFonts w:ascii="Arial" w:hAnsi="Arial" w:cs="Arial"/>
          <w:spacing w:val="-1"/>
          <w:sz w:val="22"/>
          <w:szCs w:val="22"/>
        </w:rPr>
      </w:pPr>
      <w:r>
        <w:rPr>
          <w:noProof/>
        </w:rPr>
        <mc:AlternateContent>
          <mc:Choice Requires="wps">
            <w:drawing>
              <wp:anchor distT="0" distB="0" distL="0" distR="0" simplePos="0" relativeHeight="251658290" behindDoc="0" locked="0" layoutInCell="0" allowOverlap="1" wp14:anchorId="2232DCE2" wp14:editId="5D201D38">
                <wp:simplePos x="0" y="0"/>
                <wp:positionH relativeFrom="page">
                  <wp:posOffset>1630680</wp:posOffset>
                </wp:positionH>
                <wp:positionV relativeFrom="page">
                  <wp:posOffset>5017135</wp:posOffset>
                </wp:positionV>
                <wp:extent cx="4286250" cy="0"/>
                <wp:effectExtent l="0" t="0" r="0" b="0"/>
                <wp:wrapSquare wrapText="bothSides"/>
                <wp:docPr id="3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F3ADE" id="Line 52" o:spid="_x0000_s1026" style="position:absolute;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95.05pt" to="465.9pt,3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1" behindDoc="0" locked="0" layoutInCell="0" allowOverlap="1" wp14:anchorId="14508E97" wp14:editId="26588D7C">
                <wp:simplePos x="0" y="0"/>
                <wp:positionH relativeFrom="page">
                  <wp:posOffset>1630680</wp:posOffset>
                </wp:positionH>
                <wp:positionV relativeFrom="page">
                  <wp:posOffset>5367655</wp:posOffset>
                </wp:positionV>
                <wp:extent cx="4286250" cy="0"/>
                <wp:effectExtent l="0" t="0" r="0" b="0"/>
                <wp:wrapSquare wrapText="bothSides"/>
                <wp:docPr id="3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4A1A2" id="Line 53" o:spid="_x0000_s1026" style="position:absolute;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22.65pt" to="465.9pt,4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9OYh/3AAAAAsBAAAPAAAAZHJzL2Rv&#10;d25yZXYueG1sTI9NS8NAEIbvgv9hGcGL2E0TW9KYTRHBs5gKXrfZaRLcnY3ZbZL+e0cQ9Ph+8M4z&#10;5X5xVkw4ht6TgvUqAYHUeNNTq+D98HKfgwhRk9HWEyq4YIB9dX1V6sL4md5wqmMreIRCoRV0MQ6F&#10;lKHp0Omw8gMSZyc/Oh1Zjq00o5553FmZJslWOt0TX+j0gM8dNp/12SmYamOduxzuFpfv5lm/Zqf0&#10;60Op25vl6RFExCX+leEHn9GhYqajP5MJwipIN1tGjwryh00Gghu7bM3O8de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L05iH/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2" behindDoc="0" locked="0" layoutInCell="0" allowOverlap="1" wp14:anchorId="717AEB14" wp14:editId="657488A8">
                <wp:simplePos x="0" y="0"/>
                <wp:positionH relativeFrom="page">
                  <wp:posOffset>1630680</wp:posOffset>
                </wp:positionH>
                <wp:positionV relativeFrom="page">
                  <wp:posOffset>5693410</wp:posOffset>
                </wp:positionV>
                <wp:extent cx="4286250" cy="0"/>
                <wp:effectExtent l="0" t="0" r="0" b="0"/>
                <wp:wrapSquare wrapText="bothSides"/>
                <wp:docPr id="2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22FC5" id="Line 54" o:spid="_x0000_s1026" style="position:absolute;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48.3pt" to="465.9pt,4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3" behindDoc="0" locked="0" layoutInCell="0" allowOverlap="1" wp14:anchorId="13994F43" wp14:editId="13B6B07F">
                <wp:simplePos x="0" y="0"/>
                <wp:positionH relativeFrom="page">
                  <wp:posOffset>1630680</wp:posOffset>
                </wp:positionH>
                <wp:positionV relativeFrom="page">
                  <wp:posOffset>6824345</wp:posOffset>
                </wp:positionV>
                <wp:extent cx="4286250" cy="0"/>
                <wp:effectExtent l="0" t="0" r="0" b="0"/>
                <wp:wrapSquare wrapText="bothSides"/>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F88D" id="Line 55" o:spid="_x0000_s1026" style="position:absolute;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37.35pt" to="46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" o:allowincell="f" strokeweight="1.45pt">
                <v:stroke dashstyle="1 1"/>
                <w10:wrap type="square" anchorx="page" anchory="page"/>
              </v:line>
            </w:pict>
          </mc:Fallback>
        </mc:AlternateContent>
      </w:r>
      <w:r w:rsidR="003C6A81">
        <w:rPr>
          <w:rFonts w:ascii="Arial" w:hAnsi="Arial" w:cs="Arial"/>
          <w:spacing w:val="-1"/>
          <w:sz w:val="22"/>
          <w:szCs w:val="22"/>
        </w:rPr>
        <w:t xml:space="preserve">If the </w:t>
      </w:r>
      <w:r w:rsidR="003C6A81">
        <w:rPr>
          <w:rFonts w:ascii="Arial" w:hAnsi="Arial" w:cs="Arial"/>
          <w:b/>
          <w:bCs/>
          <w:spacing w:val="-1"/>
          <w:sz w:val="22"/>
          <w:szCs w:val="22"/>
        </w:rPr>
        <w:t xml:space="preserve">New Connection Site </w:t>
      </w:r>
      <w:proofErr w:type="gramStart"/>
      <w:r w:rsidR="003C6A81">
        <w:rPr>
          <w:rFonts w:ascii="Arial" w:hAnsi="Arial" w:cs="Arial"/>
          <w:spacing w:val="-1"/>
          <w:sz w:val="22"/>
          <w:szCs w:val="22"/>
        </w:rPr>
        <w:t>is located in</w:t>
      </w:r>
      <w:proofErr w:type="gramEnd"/>
      <w:r w:rsidR="003C6A81">
        <w:rPr>
          <w:rFonts w:ascii="Arial" w:hAnsi="Arial" w:cs="Arial"/>
          <w:spacing w:val="-1"/>
          <w:sz w:val="22"/>
          <w:szCs w:val="22"/>
        </w:rPr>
        <w:t xml:space="preserve"> </w:t>
      </w:r>
      <w:r w:rsidR="003C6A81">
        <w:rPr>
          <w:rFonts w:ascii="Arial" w:hAnsi="Arial" w:cs="Arial"/>
          <w:b/>
          <w:bCs/>
          <w:spacing w:val="-1"/>
          <w:sz w:val="22"/>
          <w:szCs w:val="22"/>
        </w:rPr>
        <w:t>Offshore Waters</w:t>
      </w:r>
      <w:r w:rsidR="003C6A81">
        <w:rPr>
          <w:rFonts w:ascii="Arial" w:hAnsi="Arial" w:cs="Arial"/>
          <w:spacing w:val="-1"/>
          <w:sz w:val="22"/>
          <w:szCs w:val="22"/>
        </w:rPr>
        <w:t>, please indicate of</w:t>
      </w:r>
      <w:r w:rsidR="003C6A81">
        <w:rPr>
          <w:rFonts w:ascii="Arial" w:hAnsi="Arial" w:cs="Arial"/>
          <w:spacing w:val="-1"/>
          <w:sz w:val="22"/>
          <w:szCs w:val="22"/>
        </w:rPr>
        <w:br/>
        <w:t xml:space="preserve">the earliest date for entry of this project into the </w:t>
      </w:r>
      <w:r w:rsidR="003C6A81">
        <w:rPr>
          <w:rFonts w:ascii="Arial" w:hAnsi="Arial" w:cs="Arial"/>
          <w:b/>
          <w:bCs/>
          <w:spacing w:val="-1"/>
          <w:sz w:val="22"/>
          <w:szCs w:val="22"/>
        </w:rPr>
        <w:t>Offshore Tender Process</w:t>
      </w:r>
      <w:r w:rsidR="003C6A81">
        <w:rPr>
          <w:rFonts w:ascii="Arial" w:hAnsi="Arial" w:cs="Arial"/>
          <w:spacing w:val="-1"/>
          <w:sz w:val="22"/>
          <w:szCs w:val="22"/>
        </w:rPr>
        <w:t xml:space="preserve">. If no date is provided it will be assumed to be for entry into the first </w:t>
      </w:r>
      <w:r w:rsidR="003C6A81">
        <w:rPr>
          <w:rFonts w:ascii="Arial" w:hAnsi="Arial" w:cs="Arial"/>
          <w:b/>
          <w:bCs/>
          <w:spacing w:val="-1"/>
          <w:sz w:val="22"/>
          <w:szCs w:val="22"/>
        </w:rPr>
        <w:t xml:space="preserve">Offshore Tender Process </w:t>
      </w:r>
      <w:r w:rsidR="003C6A81">
        <w:rPr>
          <w:rFonts w:ascii="Arial" w:hAnsi="Arial" w:cs="Arial"/>
          <w:spacing w:val="-1"/>
          <w:sz w:val="22"/>
          <w:szCs w:val="22"/>
        </w:rPr>
        <w:t xml:space="preserve">following acceptance of the </w:t>
      </w:r>
      <w:r w:rsidR="003C6A81">
        <w:rPr>
          <w:rFonts w:ascii="Arial" w:hAnsi="Arial" w:cs="Arial"/>
          <w:b/>
          <w:bCs/>
          <w:spacing w:val="-1"/>
          <w:sz w:val="22"/>
          <w:szCs w:val="22"/>
        </w:rPr>
        <w:t>Offer</w:t>
      </w:r>
      <w:r w:rsidR="003C6A81">
        <w:rPr>
          <w:rFonts w:ascii="Arial" w:hAnsi="Arial" w:cs="Arial"/>
          <w:spacing w:val="-1"/>
          <w:sz w:val="22"/>
          <w:szCs w:val="22"/>
        </w:rPr>
        <w:t>.</w:t>
      </w:r>
    </w:p>
    <w:p w14:paraId="5B66463F" w14:textId="77777777" w:rsidR="003C6A81" w:rsidRDefault="003C6A81">
      <w:pPr>
        <w:widowControl/>
        <w:rPr>
          <w:sz w:val="24"/>
          <w:szCs w:val="24"/>
        </w:rPr>
        <w:sectPr w:rsidR="003C6A81">
          <w:pgSz w:w="11909" w:h="16843"/>
          <w:pgMar w:top="720" w:right="1622" w:bottom="586" w:left="1647" w:header="720" w:footer="720" w:gutter="0"/>
          <w:cols w:space="720"/>
          <w:noEndnote/>
        </w:sectPr>
      </w:pPr>
    </w:p>
    <w:p w14:paraId="7DA1C2C3" w14:textId="05019BBE"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94" behindDoc="0" locked="0" layoutInCell="0" allowOverlap="1" wp14:anchorId="7B826D84" wp14:editId="2E3D6969">
                <wp:simplePos x="0" y="0"/>
                <wp:positionH relativeFrom="page">
                  <wp:posOffset>5358130</wp:posOffset>
                </wp:positionH>
                <wp:positionV relativeFrom="page">
                  <wp:posOffset>10071735</wp:posOffset>
                </wp:positionV>
                <wp:extent cx="1122045" cy="181610"/>
                <wp:effectExtent l="0" t="0" r="0" b="0"/>
                <wp:wrapSquare wrapText="bothSides"/>
                <wp:docPr id="2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5B9F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26D84" id="Text Box 56" o:spid="_x0000_s1039" type="#_x0000_t202" style="position:absolute;left:0;text-align:left;margin-left:421.9pt;margin-top:793.05pt;width:88.35pt;height:14.3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1+QEAAN8DAAAOAAAAZHJzL2Uyb0RvYy54bWysU9uO0zAQfUfiHyy/0yQFVq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u49Z5LuiuviqkhTyUS5ZDv04aOCgcWg4khDTejieO9D7EaUy5NYzIPRzV4bkzbY1TuD&#10;7CjIAPv0zbnG9WI+Xcr5+WnCe4FhbESyEDHncvEkaRBpzwKEqZ6YbojC2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BP+wNfkBAADfAwAADgAAAAAAAAAAAAAA&#10;AAAuAgAAZHJzL2Uyb0RvYy54bWxQSwECLQAUAAYACAAAACEARgWj0OEAAAAOAQAADwAAAAAAAAAA&#10;AAAAAABTBAAAZHJzL2Rvd25yZXYueG1sUEsFBgAAAAAEAAQA8wAAAGEFAAAAAA==&#10;" o:allowincell="f" stroked="f">
                <v:fill opacity="0"/>
                <v:textbox inset="0,0,0,0">
                  <w:txbxContent>
                    <w:p w14:paraId="31A5B9F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1B9B7EA" w14:textId="77777777" w:rsidR="003C6A81" w:rsidRDefault="003C6A81">
      <w:pPr>
        <w:kinsoku w:val="0"/>
        <w:overflowPunct w:val="0"/>
        <w:autoSpaceDE/>
        <w:autoSpaceDN/>
        <w:adjustRightInd/>
        <w:spacing w:before="271" w:line="278" w:lineRule="exact"/>
        <w:ind w:left="72" w:right="864"/>
        <w:textAlignment w:val="baseline"/>
        <w:rPr>
          <w:b/>
          <w:bCs/>
          <w:sz w:val="24"/>
          <w:szCs w:val="24"/>
        </w:rPr>
      </w:pPr>
      <w:r>
        <w:rPr>
          <w:b/>
          <w:bCs/>
          <w:sz w:val="24"/>
          <w:szCs w:val="24"/>
        </w:rPr>
        <w:t>PLEASE ENSURE THAT YOU HAVE STUDIED THE NOTES BEFORE COMPLETING AND SIGNING THIS APPLICATION FORM</w:t>
      </w:r>
    </w:p>
    <w:p w14:paraId="0CD15644" w14:textId="77777777" w:rsidR="003C6A81" w:rsidRDefault="003C6A81">
      <w:pPr>
        <w:kinsoku w:val="0"/>
        <w:overflowPunct w:val="0"/>
        <w:autoSpaceDE/>
        <w:autoSpaceDN/>
        <w:adjustRightInd/>
        <w:spacing w:before="236" w:line="273" w:lineRule="exact"/>
        <w:ind w:left="72"/>
        <w:textAlignment w:val="baseline"/>
        <w:rPr>
          <w:b/>
          <w:bCs/>
          <w:spacing w:val="7"/>
          <w:sz w:val="24"/>
          <w:szCs w:val="24"/>
          <w:u w:val="single"/>
        </w:rPr>
      </w:pPr>
      <w:r>
        <w:rPr>
          <w:b/>
          <w:bCs/>
          <w:spacing w:val="7"/>
          <w:sz w:val="24"/>
          <w:szCs w:val="24"/>
        </w:rPr>
        <w:t xml:space="preserve">SECTION C. </w:t>
      </w:r>
      <w:r>
        <w:rPr>
          <w:b/>
          <w:bCs/>
          <w:spacing w:val="7"/>
          <w:sz w:val="24"/>
          <w:szCs w:val="24"/>
          <w:u w:val="single"/>
        </w:rPr>
        <w:t>TECHNICAL INFORMATION</w:t>
      </w:r>
    </w:p>
    <w:p w14:paraId="55E72267" w14:textId="77777777" w:rsidR="003C6A81" w:rsidRDefault="003C6A81">
      <w:pPr>
        <w:tabs>
          <w:tab w:val="left" w:pos="576"/>
        </w:tabs>
        <w:kinsoku w:val="0"/>
        <w:overflowPunct w:val="0"/>
        <w:autoSpaceDE/>
        <w:autoSpaceDN/>
        <w:adjustRightInd/>
        <w:spacing w:before="275" w:after="188" w:line="276" w:lineRule="exact"/>
        <w:ind w:left="72"/>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Summary of Application (brief description of plant to be connected):</w:t>
      </w:r>
    </w:p>
    <w:p w14:paraId="1F1FAFFF" w14:textId="7994411C" w:rsidR="003C6A81" w:rsidRDefault="00A51660">
      <w:pPr>
        <w:numPr>
          <w:ilvl w:val="0"/>
          <w:numId w:val="35"/>
        </w:numPr>
        <w:kinsoku w:val="0"/>
        <w:overflowPunct w:val="0"/>
        <w:autoSpaceDE/>
        <w:autoSpaceDN/>
        <w:adjustRightInd/>
        <w:spacing w:before="915" w:line="275" w:lineRule="exact"/>
        <w:ind w:right="72"/>
        <w:jc w:val="both"/>
        <w:textAlignment w:val="baseline"/>
        <w:rPr>
          <w:rFonts w:ascii="Arial" w:hAnsi="Arial" w:cs="Arial"/>
          <w:sz w:val="24"/>
          <w:szCs w:val="24"/>
        </w:rPr>
      </w:pPr>
      <w:r>
        <w:rPr>
          <w:noProof/>
        </w:rPr>
        <mc:AlternateContent>
          <mc:Choice Requires="wps">
            <w:drawing>
              <wp:anchor distT="0" distB="0" distL="0" distR="0" simplePos="0" relativeHeight="251658295" behindDoc="0" locked="0" layoutInCell="0" allowOverlap="1" wp14:anchorId="55B05949" wp14:editId="0C06BD2E">
                <wp:simplePos x="0" y="0"/>
                <wp:positionH relativeFrom="page">
                  <wp:posOffset>1676400</wp:posOffset>
                </wp:positionH>
                <wp:positionV relativeFrom="page">
                  <wp:posOffset>1996440</wp:posOffset>
                </wp:positionV>
                <wp:extent cx="4773930" cy="0"/>
                <wp:effectExtent l="0" t="0" r="0" b="0"/>
                <wp:wrapSquare wrapText="bothSides"/>
                <wp:docPr id="2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393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193D9" id="Line 57" o:spid="_x0000_s1026" style="position:absolute;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2pt,157.2pt" to="507.9pt,1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296" behindDoc="0" locked="0" layoutInCell="0" allowOverlap="1" wp14:anchorId="695E3AEE" wp14:editId="0A1B49B2">
                <wp:simplePos x="0" y="0"/>
                <wp:positionH relativeFrom="page">
                  <wp:posOffset>1456690</wp:posOffset>
                </wp:positionH>
                <wp:positionV relativeFrom="page">
                  <wp:posOffset>2170430</wp:posOffset>
                </wp:positionV>
                <wp:extent cx="4999355" cy="0"/>
                <wp:effectExtent l="0" t="0" r="0" b="0"/>
                <wp:wrapSquare wrapText="bothSides"/>
                <wp:docPr id="2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EF105" id="Line 58"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70.9pt" to="508.35pt,1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297" behindDoc="0" locked="0" layoutInCell="0" allowOverlap="1" wp14:anchorId="5F07AE80" wp14:editId="035934B9">
                <wp:simplePos x="0" y="0"/>
                <wp:positionH relativeFrom="page">
                  <wp:posOffset>1456690</wp:posOffset>
                </wp:positionH>
                <wp:positionV relativeFrom="page">
                  <wp:posOffset>2346960</wp:posOffset>
                </wp:positionV>
                <wp:extent cx="4999355" cy="0"/>
                <wp:effectExtent l="0" t="0" r="0" b="0"/>
                <wp:wrapSquare wrapText="bothSides"/>
                <wp:docPr id="2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A1701" id="Line 59"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84.8pt" to="508.35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" o:allowincell="f" strokeweight="1.2pt">
                <v:stroke dashstyle="1 1"/>
                <w10:wrap type="square" anchorx="page" anchory="page"/>
              </v:line>
            </w:pict>
          </mc:Fallback>
        </mc:AlternateContent>
      </w:r>
      <w:r w:rsidR="003C6A81">
        <w:rPr>
          <w:rFonts w:ascii="Arial" w:hAnsi="Arial" w:cs="Arial"/>
          <w:sz w:val="24"/>
          <w:szCs w:val="24"/>
        </w:rPr>
        <w:t xml:space="preserve">Please provide full details of the proposed application together with the relevant </w:t>
      </w:r>
      <w:r w:rsidR="003C6A81">
        <w:rPr>
          <w:rFonts w:ascii="Arial" w:hAnsi="Arial" w:cs="Arial"/>
          <w:b/>
          <w:bCs/>
          <w:sz w:val="24"/>
          <w:szCs w:val="24"/>
        </w:rPr>
        <w:t xml:space="preserve">Standard Planning Data </w:t>
      </w:r>
      <w:r w:rsidR="003C6A81">
        <w:rPr>
          <w:rFonts w:ascii="Arial" w:hAnsi="Arial" w:cs="Arial"/>
          <w:sz w:val="24"/>
          <w:szCs w:val="24"/>
        </w:rPr>
        <w:t xml:space="preserve">as listed in Part 1 of the appendix to the </w:t>
      </w:r>
      <w:r w:rsidR="003C6A81">
        <w:rPr>
          <w:rFonts w:ascii="Arial" w:hAnsi="Arial" w:cs="Arial"/>
          <w:b/>
          <w:bCs/>
          <w:sz w:val="24"/>
          <w:szCs w:val="24"/>
        </w:rPr>
        <w:t xml:space="preserve">Planning Code </w:t>
      </w:r>
      <w:r w:rsidR="003C6A81">
        <w:rPr>
          <w:rFonts w:ascii="Arial" w:hAnsi="Arial" w:cs="Arial"/>
          <w:sz w:val="24"/>
          <w:szCs w:val="24"/>
        </w:rPr>
        <w:t xml:space="preserve">which are applicable to you. Note: the data concerned forms part of the </w:t>
      </w:r>
      <w:r w:rsidR="003C6A81">
        <w:rPr>
          <w:rFonts w:ascii="Arial" w:hAnsi="Arial" w:cs="Arial"/>
          <w:b/>
          <w:bCs/>
          <w:sz w:val="24"/>
          <w:szCs w:val="24"/>
        </w:rPr>
        <w:t xml:space="preserve">Planning Code </w:t>
      </w:r>
      <w:r w:rsidR="003C6A81">
        <w:rPr>
          <w:rFonts w:ascii="Arial" w:hAnsi="Arial" w:cs="Arial"/>
          <w:sz w:val="24"/>
          <w:szCs w:val="24"/>
        </w:rPr>
        <w:t xml:space="preserve">and </w:t>
      </w:r>
      <w:r w:rsidR="003C6A81">
        <w:rPr>
          <w:rFonts w:ascii="Arial" w:hAnsi="Arial" w:cs="Arial"/>
          <w:b/>
          <w:bCs/>
          <w:sz w:val="24"/>
          <w:szCs w:val="24"/>
        </w:rPr>
        <w:t>Data Registration Code</w:t>
      </w:r>
      <w:r w:rsidR="003C6A81">
        <w:rPr>
          <w:rFonts w:ascii="Arial" w:hAnsi="Arial" w:cs="Arial"/>
          <w:sz w:val="24"/>
          <w:szCs w:val="24"/>
        </w:rPr>
        <w:t xml:space="preserve">. </w:t>
      </w:r>
      <w:r w:rsidR="003C6A81">
        <w:rPr>
          <w:rFonts w:ascii="Arial" w:hAnsi="Arial" w:cs="Arial"/>
          <w:b/>
          <w:bCs/>
          <w:sz w:val="24"/>
          <w:szCs w:val="24"/>
        </w:rPr>
        <w:t xml:space="preserve">Applicants </w:t>
      </w:r>
      <w:r w:rsidR="003C6A81">
        <w:rPr>
          <w:rFonts w:ascii="Arial" w:hAnsi="Arial" w:cs="Arial"/>
          <w:sz w:val="24"/>
          <w:szCs w:val="24"/>
        </w:rPr>
        <w:t xml:space="preserve">should refer to these sections of the </w:t>
      </w:r>
      <w:r w:rsidR="003C6A81">
        <w:rPr>
          <w:rFonts w:ascii="Arial" w:hAnsi="Arial" w:cs="Arial"/>
          <w:b/>
          <w:bCs/>
          <w:sz w:val="24"/>
          <w:szCs w:val="24"/>
        </w:rPr>
        <w:t xml:space="preserve">Grid Code </w:t>
      </w:r>
      <w:r w:rsidR="003C6A81">
        <w:rPr>
          <w:rFonts w:ascii="Arial" w:hAnsi="Arial" w:cs="Arial"/>
          <w:sz w:val="24"/>
          <w:szCs w:val="24"/>
        </w:rPr>
        <w:t>for an explanation.</w:t>
      </w:r>
    </w:p>
    <w:p w14:paraId="1DAF96AA" w14:textId="77777777" w:rsidR="003C6A81" w:rsidRDefault="003C6A81">
      <w:pPr>
        <w:numPr>
          <w:ilvl w:val="0"/>
          <w:numId w:val="35"/>
        </w:numPr>
        <w:kinsoku w:val="0"/>
        <w:overflowPunct w:val="0"/>
        <w:autoSpaceDE/>
        <w:autoSpaceDN/>
        <w:adjustRightInd/>
        <w:spacing w:before="281" w:line="298" w:lineRule="exact"/>
        <w:ind w:right="72"/>
        <w:jc w:val="both"/>
        <w:textAlignment w:val="baseline"/>
        <w:rPr>
          <w:rFonts w:ascii="Arial" w:hAnsi="Arial" w:cs="Arial"/>
          <w:sz w:val="24"/>
          <w:szCs w:val="24"/>
        </w:rPr>
      </w:pPr>
      <w:r>
        <w:rPr>
          <w:rFonts w:ascii="Arial" w:hAnsi="Arial" w:cs="Arial"/>
          <w:sz w:val="24"/>
          <w:szCs w:val="24"/>
        </w:rPr>
        <w:t xml:space="preserve">Please provide a copy of your </w:t>
      </w:r>
      <w:r>
        <w:rPr>
          <w:rFonts w:ascii="Arial" w:hAnsi="Arial" w:cs="Arial"/>
          <w:b/>
          <w:bCs/>
          <w:sz w:val="24"/>
          <w:szCs w:val="24"/>
        </w:rPr>
        <w:t xml:space="preserve">Safety Rules </w:t>
      </w:r>
      <w:r>
        <w:rPr>
          <w:rFonts w:ascii="Arial" w:hAnsi="Arial" w:cs="Arial"/>
          <w:sz w:val="24"/>
          <w:szCs w:val="24"/>
        </w:rPr>
        <w:t xml:space="preserve">if not already provided to </w:t>
      </w:r>
      <w:r>
        <w:rPr>
          <w:rFonts w:ascii="Arial" w:hAnsi="Arial" w:cs="Arial"/>
          <w:b/>
          <w:bCs/>
          <w:sz w:val="26"/>
          <w:szCs w:val="26"/>
        </w:rPr>
        <w:t>The Company</w:t>
      </w:r>
      <w:r>
        <w:rPr>
          <w:rFonts w:ascii="Arial" w:hAnsi="Arial" w:cs="Arial"/>
          <w:sz w:val="24"/>
          <w:szCs w:val="24"/>
        </w:rPr>
        <w:t>.</w:t>
      </w:r>
    </w:p>
    <w:p w14:paraId="7433C71B" w14:textId="77777777" w:rsidR="003C6A81" w:rsidRDefault="003C6A81">
      <w:pPr>
        <w:tabs>
          <w:tab w:val="left" w:pos="4320"/>
        </w:tabs>
        <w:kinsoku w:val="0"/>
        <w:overflowPunct w:val="0"/>
        <w:autoSpaceDE/>
        <w:autoSpaceDN/>
        <w:adjustRightInd/>
        <w:spacing w:before="297" w:line="276" w:lineRule="exact"/>
        <w:ind w:left="1728"/>
        <w:textAlignment w:val="baseline"/>
        <w:rPr>
          <w:rFonts w:ascii="Arial" w:hAnsi="Arial" w:cs="Arial"/>
          <w:sz w:val="24"/>
          <w:szCs w:val="24"/>
        </w:rPr>
      </w:pPr>
      <w:r>
        <w:rPr>
          <w:rFonts w:ascii="Arial" w:hAnsi="Arial" w:cs="Arial"/>
          <w:sz w:val="24"/>
          <w:szCs w:val="24"/>
        </w:rPr>
        <w:t>Included</w:t>
      </w:r>
      <w:r>
        <w:rPr>
          <w:rFonts w:ascii="Arial" w:hAnsi="Arial" w:cs="Arial"/>
          <w:sz w:val="24"/>
          <w:szCs w:val="24"/>
        </w:rPr>
        <w:tab/>
      </w:r>
      <w:proofErr w:type="gramStart"/>
      <w:r>
        <w:rPr>
          <w:rFonts w:ascii="Arial" w:hAnsi="Arial" w:cs="Arial"/>
          <w:sz w:val="24"/>
          <w:szCs w:val="24"/>
        </w:rPr>
        <w:t>[ ]</w:t>
      </w:r>
      <w:proofErr w:type="gramEnd"/>
    </w:p>
    <w:p w14:paraId="016A3E5D" w14:textId="77777777" w:rsidR="003C6A81" w:rsidRDefault="003C6A81">
      <w:pPr>
        <w:tabs>
          <w:tab w:val="left" w:pos="4320"/>
        </w:tabs>
        <w:kinsoku w:val="0"/>
        <w:overflowPunct w:val="0"/>
        <w:autoSpaceDE/>
        <w:autoSpaceDN/>
        <w:adjustRightInd/>
        <w:spacing w:before="276" w:line="276" w:lineRule="exact"/>
        <w:ind w:left="1728"/>
        <w:textAlignment w:val="baseline"/>
        <w:rPr>
          <w:rFonts w:ascii="Arial" w:hAnsi="Arial" w:cs="Arial"/>
          <w:sz w:val="24"/>
          <w:szCs w:val="24"/>
        </w:rPr>
      </w:pPr>
      <w:r>
        <w:rPr>
          <w:rFonts w:ascii="Arial" w:hAnsi="Arial" w:cs="Arial"/>
          <w:sz w:val="24"/>
          <w:szCs w:val="24"/>
        </w:rPr>
        <w:t>Already provided</w:t>
      </w:r>
      <w:r>
        <w:rPr>
          <w:rFonts w:ascii="Arial" w:hAnsi="Arial" w:cs="Arial"/>
          <w:sz w:val="24"/>
          <w:szCs w:val="24"/>
        </w:rPr>
        <w:tab/>
      </w:r>
      <w:proofErr w:type="gramStart"/>
      <w:r>
        <w:rPr>
          <w:rFonts w:ascii="Arial" w:hAnsi="Arial" w:cs="Arial"/>
          <w:sz w:val="24"/>
          <w:szCs w:val="24"/>
        </w:rPr>
        <w:t>[ ]</w:t>
      </w:r>
      <w:proofErr w:type="gramEnd"/>
    </w:p>
    <w:p w14:paraId="63E72A75" w14:textId="77777777" w:rsidR="003C6A81" w:rsidRDefault="003C6A81">
      <w:pPr>
        <w:kinsoku w:val="0"/>
        <w:overflowPunct w:val="0"/>
        <w:autoSpaceDE/>
        <w:autoSpaceDN/>
        <w:adjustRightInd/>
        <w:spacing w:before="276" w:line="276" w:lineRule="exact"/>
        <w:ind w:left="1728"/>
        <w:textAlignment w:val="baseline"/>
        <w:rPr>
          <w:rFonts w:ascii="Arial" w:hAnsi="Arial" w:cs="Arial"/>
          <w:spacing w:val="11"/>
          <w:sz w:val="24"/>
          <w:szCs w:val="24"/>
        </w:rPr>
      </w:pPr>
      <w:r>
        <w:rPr>
          <w:rFonts w:ascii="Arial" w:hAnsi="Arial" w:cs="Arial"/>
          <w:spacing w:val="11"/>
          <w:sz w:val="24"/>
          <w:szCs w:val="24"/>
        </w:rPr>
        <w:t xml:space="preserve">Will be provided later </w:t>
      </w:r>
      <w:proofErr w:type="gramStart"/>
      <w:r>
        <w:rPr>
          <w:rFonts w:ascii="Arial" w:hAnsi="Arial" w:cs="Arial"/>
          <w:spacing w:val="11"/>
          <w:sz w:val="24"/>
          <w:szCs w:val="24"/>
        </w:rPr>
        <w:t>[ ]</w:t>
      </w:r>
      <w:proofErr w:type="gramEnd"/>
    </w:p>
    <w:p w14:paraId="3654BEF2" w14:textId="77777777" w:rsidR="003C6A81" w:rsidRDefault="003C6A81">
      <w:pPr>
        <w:numPr>
          <w:ilvl w:val="0"/>
          <w:numId w:val="35"/>
        </w:numPr>
        <w:kinsoku w:val="0"/>
        <w:overflowPunct w:val="0"/>
        <w:autoSpaceDE/>
        <w:autoSpaceDN/>
        <w:adjustRightInd/>
        <w:spacing w:before="279" w:line="273" w:lineRule="exact"/>
        <w:ind w:right="72"/>
        <w:jc w:val="both"/>
        <w:textAlignment w:val="baseline"/>
        <w:rPr>
          <w:sz w:val="24"/>
          <w:szCs w:val="24"/>
        </w:rPr>
      </w:pPr>
      <w:r>
        <w:rPr>
          <w:rFonts w:ascii="Arial" w:hAnsi="Arial" w:cs="Arial"/>
          <w:sz w:val="24"/>
          <w:szCs w:val="24"/>
        </w:rPr>
        <w:t>Please indicate if your plant may be able to provide (or you could consider providing) the following technical capability</w:t>
      </w:r>
      <w:proofErr w:type="gramStart"/>
      <w:r>
        <w:rPr>
          <w:rFonts w:ascii="Arial" w:hAnsi="Arial" w:cs="Arial"/>
          <w:sz w:val="24"/>
          <w:szCs w:val="24"/>
        </w:rPr>
        <w:t>):</w:t>
      </w:r>
      <w:r>
        <w:rPr>
          <w:rFonts w:ascii="Arial" w:hAnsi="Arial" w:cs="Arial"/>
          <w:sz w:val="24"/>
          <w:szCs w:val="24"/>
        </w:rPr>
        <w:noBreakHyphen/>
      </w:r>
      <w:proofErr w:type="gramEnd"/>
    </w:p>
    <w:p w14:paraId="6C2E1331" w14:textId="77777777" w:rsidR="003C6A81" w:rsidRDefault="003C6A81">
      <w:pPr>
        <w:numPr>
          <w:ilvl w:val="0"/>
          <w:numId w:val="36"/>
        </w:numPr>
        <w:kinsoku w:val="0"/>
        <w:overflowPunct w:val="0"/>
        <w:autoSpaceDE/>
        <w:autoSpaceDN/>
        <w:adjustRightInd/>
        <w:spacing w:before="520" w:line="275" w:lineRule="exact"/>
        <w:jc w:val="both"/>
        <w:textAlignment w:val="baseline"/>
        <w:rPr>
          <w:spacing w:val="23"/>
          <w:sz w:val="24"/>
          <w:szCs w:val="24"/>
        </w:rPr>
      </w:pPr>
      <w:r>
        <w:rPr>
          <w:spacing w:val="23"/>
          <w:sz w:val="24"/>
          <w:szCs w:val="24"/>
        </w:rPr>
        <w:t>Generation from Auxiliary Units (Reserve Services)</w:t>
      </w:r>
      <w:r>
        <w:rPr>
          <w:spacing w:val="23"/>
          <w:sz w:val="24"/>
          <w:szCs w:val="24"/>
        </w:rPr>
        <w:tab/>
      </w:r>
      <w:proofErr w:type="gramStart"/>
      <w:r>
        <w:rPr>
          <w:spacing w:val="23"/>
          <w:sz w:val="24"/>
          <w:szCs w:val="24"/>
        </w:rPr>
        <w:t>[ ]</w:t>
      </w:r>
      <w:proofErr w:type="gramEnd"/>
    </w:p>
    <w:p w14:paraId="3EA3315E"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80"/>
          <w:sz w:val="24"/>
          <w:szCs w:val="24"/>
        </w:rPr>
      </w:pPr>
      <w:r>
        <w:rPr>
          <w:spacing w:val="180"/>
          <w:sz w:val="24"/>
          <w:szCs w:val="24"/>
        </w:rPr>
        <w:t>Spinning Generation</w:t>
      </w:r>
      <w:r>
        <w:rPr>
          <w:spacing w:val="180"/>
          <w:sz w:val="24"/>
          <w:szCs w:val="24"/>
        </w:rPr>
        <w:tab/>
      </w:r>
      <w:proofErr w:type="gramStart"/>
      <w:r>
        <w:rPr>
          <w:spacing w:val="180"/>
          <w:sz w:val="24"/>
          <w:szCs w:val="24"/>
        </w:rPr>
        <w:t>[ ]</w:t>
      </w:r>
      <w:proofErr w:type="gramEnd"/>
    </w:p>
    <w:p w14:paraId="15A9B2A6"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68"/>
          <w:sz w:val="24"/>
          <w:szCs w:val="24"/>
        </w:rPr>
      </w:pPr>
      <w:r>
        <w:rPr>
          <w:spacing w:val="168"/>
          <w:sz w:val="24"/>
          <w:szCs w:val="24"/>
        </w:rPr>
        <w:t>Fast Start capability</w:t>
      </w:r>
      <w:r>
        <w:rPr>
          <w:spacing w:val="168"/>
          <w:sz w:val="24"/>
          <w:szCs w:val="24"/>
        </w:rPr>
        <w:tab/>
      </w:r>
      <w:proofErr w:type="gramStart"/>
      <w:r>
        <w:rPr>
          <w:spacing w:val="168"/>
          <w:sz w:val="24"/>
          <w:szCs w:val="24"/>
        </w:rPr>
        <w:t>[ ]</w:t>
      </w:r>
      <w:proofErr w:type="gramEnd"/>
    </w:p>
    <w:p w14:paraId="2A37596E" w14:textId="77777777" w:rsidR="003C6A81" w:rsidRDefault="003C6A81">
      <w:pPr>
        <w:numPr>
          <w:ilvl w:val="0"/>
          <w:numId w:val="36"/>
        </w:numPr>
        <w:kinsoku w:val="0"/>
        <w:overflowPunct w:val="0"/>
        <w:autoSpaceDE/>
        <w:autoSpaceDN/>
        <w:adjustRightInd/>
        <w:spacing w:before="321" w:line="275" w:lineRule="exact"/>
        <w:jc w:val="both"/>
        <w:textAlignment w:val="baseline"/>
        <w:rPr>
          <w:spacing w:val="24"/>
          <w:sz w:val="24"/>
          <w:szCs w:val="24"/>
        </w:rPr>
      </w:pPr>
      <w:r>
        <w:rPr>
          <w:spacing w:val="24"/>
          <w:sz w:val="24"/>
          <w:szCs w:val="24"/>
        </w:rPr>
        <w:t>Frequency Response above Mandatory requirements</w:t>
      </w:r>
      <w:r>
        <w:rPr>
          <w:spacing w:val="24"/>
          <w:sz w:val="24"/>
          <w:szCs w:val="24"/>
        </w:rPr>
        <w:tab/>
      </w:r>
      <w:proofErr w:type="gramStart"/>
      <w:r>
        <w:rPr>
          <w:spacing w:val="24"/>
          <w:sz w:val="24"/>
          <w:szCs w:val="24"/>
        </w:rPr>
        <w:t>[ ]</w:t>
      </w:r>
      <w:proofErr w:type="gramEnd"/>
    </w:p>
    <w:p w14:paraId="286EA39C"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88"/>
          <w:sz w:val="24"/>
          <w:szCs w:val="24"/>
        </w:rPr>
      </w:pPr>
      <w:r>
        <w:rPr>
          <w:spacing w:val="88"/>
          <w:sz w:val="24"/>
          <w:szCs w:val="24"/>
        </w:rPr>
        <w:t>Demand Reduction / Management</w:t>
      </w:r>
      <w:r>
        <w:rPr>
          <w:spacing w:val="88"/>
          <w:sz w:val="24"/>
          <w:szCs w:val="24"/>
        </w:rPr>
        <w:tab/>
      </w:r>
      <w:proofErr w:type="gramStart"/>
      <w:r>
        <w:rPr>
          <w:spacing w:val="88"/>
          <w:sz w:val="24"/>
          <w:szCs w:val="24"/>
        </w:rPr>
        <w:t>[ ]</w:t>
      </w:r>
      <w:proofErr w:type="gramEnd"/>
    </w:p>
    <w:p w14:paraId="37875890"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26"/>
          <w:sz w:val="24"/>
          <w:szCs w:val="24"/>
        </w:rPr>
      </w:pPr>
      <w:r>
        <w:rPr>
          <w:spacing w:val="26"/>
          <w:sz w:val="24"/>
          <w:szCs w:val="24"/>
        </w:rPr>
        <w:t>Reactive capability above Mandatory requirements</w:t>
      </w:r>
      <w:r>
        <w:rPr>
          <w:spacing w:val="26"/>
          <w:sz w:val="24"/>
          <w:szCs w:val="24"/>
        </w:rPr>
        <w:tab/>
      </w:r>
      <w:proofErr w:type="gramStart"/>
      <w:r>
        <w:rPr>
          <w:spacing w:val="26"/>
          <w:sz w:val="24"/>
          <w:szCs w:val="24"/>
        </w:rPr>
        <w:t>[ ]</w:t>
      </w:r>
      <w:proofErr w:type="gramEnd"/>
    </w:p>
    <w:p w14:paraId="5E5D4B53"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24"/>
          <w:sz w:val="24"/>
          <w:szCs w:val="24"/>
        </w:rPr>
      </w:pPr>
      <w:r>
        <w:rPr>
          <w:spacing w:val="124"/>
          <w:sz w:val="24"/>
          <w:szCs w:val="24"/>
        </w:rPr>
        <w:t>Synchronous Compensation</w:t>
      </w:r>
      <w:r>
        <w:rPr>
          <w:spacing w:val="124"/>
          <w:sz w:val="24"/>
          <w:szCs w:val="24"/>
        </w:rPr>
        <w:tab/>
      </w:r>
      <w:proofErr w:type="gramStart"/>
      <w:r>
        <w:rPr>
          <w:spacing w:val="124"/>
          <w:sz w:val="24"/>
          <w:szCs w:val="24"/>
        </w:rPr>
        <w:t>[ ]</w:t>
      </w:r>
      <w:proofErr w:type="gramEnd"/>
    </w:p>
    <w:p w14:paraId="3C1FA624"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54"/>
          <w:sz w:val="24"/>
          <w:szCs w:val="24"/>
        </w:rPr>
      </w:pPr>
      <w:r>
        <w:rPr>
          <w:spacing w:val="154"/>
          <w:sz w:val="24"/>
          <w:szCs w:val="24"/>
        </w:rPr>
        <w:t>Black Start Capability</w:t>
      </w:r>
      <w:r>
        <w:rPr>
          <w:spacing w:val="154"/>
          <w:sz w:val="24"/>
          <w:szCs w:val="24"/>
        </w:rPr>
        <w:tab/>
      </w:r>
      <w:proofErr w:type="gramStart"/>
      <w:r>
        <w:rPr>
          <w:spacing w:val="154"/>
          <w:sz w:val="24"/>
          <w:szCs w:val="24"/>
        </w:rPr>
        <w:t>[ ]</w:t>
      </w:r>
      <w:proofErr w:type="gramEnd"/>
    </w:p>
    <w:p w14:paraId="253577A4" w14:textId="77777777" w:rsidR="003C6A81" w:rsidRDefault="003C6A81">
      <w:pPr>
        <w:numPr>
          <w:ilvl w:val="0"/>
          <w:numId w:val="36"/>
        </w:numPr>
        <w:kinsoku w:val="0"/>
        <w:overflowPunct w:val="0"/>
        <w:autoSpaceDE/>
        <w:autoSpaceDN/>
        <w:adjustRightInd/>
        <w:spacing w:before="320" w:line="275" w:lineRule="exact"/>
        <w:jc w:val="both"/>
        <w:textAlignment w:val="baseline"/>
        <w:rPr>
          <w:spacing w:val="92"/>
          <w:sz w:val="24"/>
          <w:szCs w:val="24"/>
        </w:rPr>
      </w:pPr>
      <w:r>
        <w:rPr>
          <w:spacing w:val="92"/>
          <w:sz w:val="24"/>
          <w:szCs w:val="24"/>
        </w:rPr>
        <w:t>Emergency Maximum Generation</w:t>
      </w:r>
      <w:r>
        <w:rPr>
          <w:spacing w:val="92"/>
          <w:sz w:val="24"/>
          <w:szCs w:val="24"/>
        </w:rPr>
        <w:tab/>
      </w:r>
      <w:proofErr w:type="gramStart"/>
      <w:r>
        <w:rPr>
          <w:spacing w:val="92"/>
          <w:sz w:val="24"/>
          <w:szCs w:val="24"/>
        </w:rPr>
        <w:t>[ ]</w:t>
      </w:r>
      <w:proofErr w:type="gramEnd"/>
    </w:p>
    <w:p w14:paraId="0F3B89C6"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394"/>
          <w:sz w:val="24"/>
          <w:szCs w:val="24"/>
        </w:rPr>
      </w:pPr>
      <w:proofErr w:type="spellStart"/>
      <w:r>
        <w:rPr>
          <w:spacing w:val="394"/>
          <w:sz w:val="24"/>
          <w:szCs w:val="24"/>
        </w:rPr>
        <w:t>Intertrip</w:t>
      </w:r>
      <w:proofErr w:type="spellEnd"/>
      <w:r>
        <w:rPr>
          <w:spacing w:val="394"/>
          <w:sz w:val="24"/>
          <w:szCs w:val="24"/>
        </w:rPr>
        <w:tab/>
      </w:r>
      <w:proofErr w:type="gramStart"/>
      <w:r>
        <w:rPr>
          <w:spacing w:val="394"/>
          <w:sz w:val="24"/>
          <w:szCs w:val="24"/>
        </w:rPr>
        <w:t>[ ]</w:t>
      </w:r>
      <w:proofErr w:type="gramEnd"/>
    </w:p>
    <w:p w14:paraId="7A21376F" w14:textId="77777777" w:rsidR="003C6A81" w:rsidRDefault="003C6A81">
      <w:pPr>
        <w:widowControl/>
        <w:rPr>
          <w:sz w:val="24"/>
          <w:szCs w:val="24"/>
        </w:rPr>
        <w:sectPr w:rsidR="003C6A81">
          <w:pgSz w:w="11909" w:h="16843"/>
          <w:pgMar w:top="720" w:right="1630" w:bottom="586" w:left="1639" w:header="720" w:footer="720" w:gutter="0"/>
          <w:cols w:space="720"/>
          <w:noEndnote/>
        </w:sectPr>
      </w:pPr>
    </w:p>
    <w:p w14:paraId="67589A9A" w14:textId="1FBB9B17"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98" behindDoc="0" locked="0" layoutInCell="0" allowOverlap="1" wp14:anchorId="44BE4FDF" wp14:editId="5565069D">
                <wp:simplePos x="0" y="0"/>
                <wp:positionH relativeFrom="page">
                  <wp:posOffset>5358130</wp:posOffset>
                </wp:positionH>
                <wp:positionV relativeFrom="page">
                  <wp:posOffset>10071735</wp:posOffset>
                </wp:positionV>
                <wp:extent cx="1122045" cy="181610"/>
                <wp:effectExtent l="0" t="0" r="0" b="0"/>
                <wp:wrapSquare wrapText="bothSides"/>
                <wp:docPr id="2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AB6C6"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E4FDF" id="Text Box 60" o:spid="_x0000_s1040" type="#_x0000_t202" style="position:absolute;left:0;text-align:left;margin-left:421.9pt;margin-top:793.05pt;width:88.35pt;height:14.3pt;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VG+QEAAN8DAAAOAAAAZHJzL2Uyb0RvYy54bWysU8tu2zAQvBfoPxC815KMNA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fvWeM0l3xU1xXaSpZKJcsh368FHBwGJQcaShJnRxfPAhdiPK5Uks5sHoZq+NSRvs6p1B&#10;dhRkgH365lzjejGfLuX8/DTh/YVhbESyEDHncvEkaRBpzwKEqZ6YbojCVVQoalJDcyJVEGbX0V9C&#10;QQ/4i7ORHFdx//MgUHFmPllSNtpzCXAJ6iUQVlJqxQNnc7gLs40PDnXXE/I8Owt3pH6rkzDPXZz7&#10;JRclfmfHR5v+uU+vnv/L7W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XCSVRvkBAADfAwAADgAAAAAAAAAAAAAA&#10;AAAuAgAAZHJzL2Uyb0RvYy54bWxQSwECLQAUAAYACAAAACEARgWj0OEAAAAOAQAADwAAAAAAAAAA&#10;AAAAAABTBAAAZHJzL2Rvd25yZXYueG1sUEsFBgAAAAAEAAQA8wAAAGEFAAAAAA==&#10;" o:allowincell="f" stroked="f">
                <v:fill opacity="0"/>
                <v:textbox inset="0,0,0,0">
                  <w:txbxContent>
                    <w:p w14:paraId="662AB6C6"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D2FFAC2" w14:textId="77777777" w:rsidR="003C6A81" w:rsidRDefault="003C6A81">
      <w:pPr>
        <w:kinsoku w:val="0"/>
        <w:overflowPunct w:val="0"/>
        <w:autoSpaceDE/>
        <w:autoSpaceDN/>
        <w:adjustRightInd/>
        <w:spacing w:before="276" w:line="278" w:lineRule="exact"/>
        <w:ind w:left="72" w:right="864"/>
        <w:textAlignment w:val="baseline"/>
        <w:rPr>
          <w:b/>
          <w:bCs/>
          <w:sz w:val="24"/>
          <w:szCs w:val="24"/>
        </w:rPr>
      </w:pPr>
      <w:r>
        <w:rPr>
          <w:b/>
          <w:bCs/>
          <w:sz w:val="24"/>
          <w:szCs w:val="24"/>
        </w:rPr>
        <w:t>PLEASE ENSURE THAT YOU HAVE STUDIED THE NOTES BEFORE COMPLETING AND SIGNING THIS APPLICATION FORM</w:t>
      </w:r>
    </w:p>
    <w:p w14:paraId="44B3C522" w14:textId="77777777" w:rsidR="003C6A81" w:rsidRDefault="003C6A81">
      <w:pPr>
        <w:tabs>
          <w:tab w:val="left" w:pos="1296"/>
          <w:tab w:val="left" w:pos="7560"/>
        </w:tabs>
        <w:kinsoku w:val="0"/>
        <w:overflowPunct w:val="0"/>
        <w:autoSpaceDE/>
        <w:autoSpaceDN/>
        <w:adjustRightInd/>
        <w:spacing w:before="1" w:after="521" w:line="275" w:lineRule="exact"/>
        <w:ind w:left="648"/>
        <w:textAlignment w:val="baseline"/>
        <w:rPr>
          <w:spacing w:val="3"/>
          <w:sz w:val="24"/>
          <w:szCs w:val="24"/>
        </w:rPr>
      </w:pPr>
      <w:r>
        <w:rPr>
          <w:spacing w:val="3"/>
          <w:sz w:val="24"/>
          <w:szCs w:val="24"/>
        </w:rPr>
        <w:t>k.</w:t>
      </w:r>
      <w:r>
        <w:rPr>
          <w:spacing w:val="3"/>
          <w:sz w:val="24"/>
          <w:szCs w:val="24"/>
        </w:rPr>
        <w:tab/>
        <w:t>Other (please detail below)</w:t>
      </w:r>
      <w:r>
        <w:rPr>
          <w:spacing w:val="3"/>
          <w:sz w:val="24"/>
          <w:szCs w:val="24"/>
        </w:rPr>
        <w:tab/>
      </w:r>
      <w:proofErr w:type="gramStart"/>
      <w:r>
        <w:rPr>
          <w:spacing w:val="3"/>
          <w:sz w:val="24"/>
          <w:szCs w:val="24"/>
        </w:rPr>
        <w:t>[ ]</w:t>
      </w:r>
      <w:proofErr w:type="gramEnd"/>
    </w:p>
    <w:p w14:paraId="3F9E8F54" w14:textId="04E45E18" w:rsidR="003C6A81" w:rsidRDefault="00A51660">
      <w:pPr>
        <w:kinsoku w:val="0"/>
        <w:overflowPunct w:val="0"/>
        <w:autoSpaceDE/>
        <w:autoSpaceDN/>
        <w:adjustRightInd/>
        <w:spacing w:before="878" w:line="275" w:lineRule="exact"/>
        <w:ind w:left="648" w:right="72"/>
        <w:textAlignment w:val="baseline"/>
        <w:rPr>
          <w:sz w:val="24"/>
          <w:szCs w:val="24"/>
        </w:rPr>
      </w:pPr>
      <w:r>
        <w:rPr>
          <w:noProof/>
        </w:rPr>
        <mc:AlternateContent>
          <mc:Choice Requires="wps">
            <w:drawing>
              <wp:anchor distT="0" distB="0" distL="0" distR="0" simplePos="0" relativeHeight="251658299" behindDoc="0" locked="0" layoutInCell="0" allowOverlap="1" wp14:anchorId="540B0304" wp14:editId="19A5B383">
                <wp:simplePos x="0" y="0"/>
                <wp:positionH relativeFrom="page">
                  <wp:posOffset>1456690</wp:posOffset>
                </wp:positionH>
                <wp:positionV relativeFrom="page">
                  <wp:posOffset>1713230</wp:posOffset>
                </wp:positionV>
                <wp:extent cx="4890135" cy="0"/>
                <wp:effectExtent l="0" t="0" r="0" b="0"/>
                <wp:wrapSquare wrapText="bothSides"/>
                <wp:docPr id="2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0ABC3" id="Line 61"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34.9pt" to="499.7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0" behindDoc="0" locked="0" layoutInCell="0" allowOverlap="1" wp14:anchorId="457F8499" wp14:editId="56A349C7">
                <wp:simplePos x="0" y="0"/>
                <wp:positionH relativeFrom="page">
                  <wp:posOffset>1456690</wp:posOffset>
                </wp:positionH>
                <wp:positionV relativeFrom="page">
                  <wp:posOffset>2063750</wp:posOffset>
                </wp:positionV>
                <wp:extent cx="4846955" cy="0"/>
                <wp:effectExtent l="0" t="0" r="0" b="0"/>
                <wp:wrapSquare wrapText="bothSides"/>
                <wp:docPr id="2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7A030" id="Line 62"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62.5pt" to="496.3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" o:allowincell="f" strokeweight="1.45pt">
                <v:stroke dashstyle="1 1"/>
                <w10:wrap type="square" anchorx="page" anchory="page"/>
              </v:line>
            </w:pict>
          </mc:Fallback>
        </mc:AlternateContent>
      </w:r>
      <w:r w:rsidR="003C6A81">
        <w:rPr>
          <w:b/>
          <w:bCs/>
          <w:sz w:val="24"/>
          <w:szCs w:val="24"/>
        </w:rPr>
        <w:t>The Company’s Website</w:t>
      </w:r>
      <w:r w:rsidR="003C6A81">
        <w:rPr>
          <w:b/>
          <w:bCs/>
          <w:sz w:val="24"/>
          <w:szCs w:val="24"/>
          <w:vertAlign w:val="superscript"/>
        </w:rPr>
        <w:t>5</w:t>
      </w:r>
      <w:r w:rsidR="003C6A81">
        <w:rPr>
          <w:sz w:val="24"/>
          <w:szCs w:val="24"/>
        </w:rPr>
        <w:t xml:space="preserve"> provides more information on the terms it offers for such technical capability.</w:t>
      </w:r>
    </w:p>
    <w:p w14:paraId="40ED6B86" w14:textId="77777777" w:rsidR="003C6A81" w:rsidRDefault="003C6A81">
      <w:pPr>
        <w:tabs>
          <w:tab w:val="left" w:pos="576"/>
        </w:tabs>
        <w:kinsoku w:val="0"/>
        <w:overflowPunct w:val="0"/>
        <w:autoSpaceDE/>
        <w:autoSpaceDN/>
        <w:adjustRightInd/>
        <w:spacing w:before="340" w:line="278" w:lineRule="exact"/>
        <w:ind w:left="72"/>
        <w:textAlignment w:val="baseline"/>
        <w:rPr>
          <w:sz w:val="24"/>
          <w:szCs w:val="24"/>
        </w:rPr>
      </w:pPr>
      <w:r>
        <w:rPr>
          <w:sz w:val="24"/>
          <w:szCs w:val="24"/>
        </w:rPr>
        <w:t>5.</w:t>
      </w:r>
      <w:r>
        <w:rPr>
          <w:sz w:val="24"/>
          <w:szCs w:val="24"/>
        </w:rPr>
        <w:tab/>
        <w:t xml:space="preserve">Please confirm your intended </w:t>
      </w:r>
      <w:r>
        <w:rPr>
          <w:b/>
          <w:bCs/>
          <w:sz w:val="24"/>
          <w:szCs w:val="24"/>
        </w:rPr>
        <w:t xml:space="preserve">Connection Entry Capacity </w:t>
      </w:r>
      <w:r>
        <w:rPr>
          <w:sz w:val="24"/>
          <w:szCs w:val="24"/>
        </w:rPr>
        <w:t>(MW)</w:t>
      </w:r>
    </w:p>
    <w:p w14:paraId="6F42BDA2" w14:textId="77777777" w:rsidR="003C6A81" w:rsidRDefault="003C6A81">
      <w:pPr>
        <w:tabs>
          <w:tab w:val="left" w:pos="3744"/>
          <w:tab w:val="left" w:pos="5040"/>
        </w:tabs>
        <w:kinsoku w:val="0"/>
        <w:overflowPunct w:val="0"/>
        <w:autoSpaceDE/>
        <w:autoSpaceDN/>
        <w:adjustRightInd/>
        <w:spacing w:line="552" w:lineRule="exact"/>
        <w:ind w:left="648" w:right="3456"/>
        <w:textAlignment w:val="baseline"/>
        <w:rPr>
          <w:sz w:val="24"/>
          <w:szCs w:val="24"/>
        </w:rPr>
      </w:pPr>
      <w:r>
        <w:rPr>
          <w:b/>
          <w:bCs/>
          <w:sz w:val="24"/>
          <w:szCs w:val="24"/>
        </w:rPr>
        <w:t>Connection Site</w:t>
      </w:r>
      <w:r>
        <w:rPr>
          <w:b/>
          <w:bCs/>
          <w:sz w:val="24"/>
          <w:szCs w:val="24"/>
        </w:rPr>
        <w:tab/>
      </w:r>
      <w:r>
        <w:rPr>
          <w:sz w:val="24"/>
          <w:szCs w:val="24"/>
        </w:rPr>
        <w:t>[</w:t>
      </w:r>
      <w:r>
        <w:rPr>
          <w:sz w:val="24"/>
          <w:szCs w:val="24"/>
        </w:rPr>
        <w:tab/>
        <w:t>]</w:t>
      </w:r>
      <w:r>
        <w:rPr>
          <w:sz w:val="24"/>
          <w:szCs w:val="24"/>
        </w:rPr>
        <w:br/>
      </w:r>
      <w:r>
        <w:rPr>
          <w:b/>
          <w:bCs/>
          <w:sz w:val="24"/>
          <w:szCs w:val="24"/>
        </w:rPr>
        <w:t xml:space="preserve">Generating Unit(s) </w:t>
      </w:r>
      <w:r>
        <w:rPr>
          <w:sz w:val="24"/>
          <w:szCs w:val="24"/>
        </w:rPr>
        <w:t>(if applicable)</w:t>
      </w:r>
    </w:p>
    <w:tbl>
      <w:tblPr>
        <w:tblW w:w="0" w:type="auto"/>
        <w:tblLayout w:type="fixed"/>
        <w:tblCellMar>
          <w:left w:w="0" w:type="dxa"/>
          <w:right w:w="0" w:type="dxa"/>
        </w:tblCellMar>
        <w:tblLook w:val="0000" w:firstRow="0" w:lastRow="0" w:firstColumn="0" w:lastColumn="0" w:noHBand="0" w:noVBand="0"/>
      </w:tblPr>
      <w:tblGrid>
        <w:gridCol w:w="3121"/>
        <w:gridCol w:w="1335"/>
        <w:gridCol w:w="4184"/>
      </w:tblGrid>
      <w:tr w:rsidR="003C6A81" w14:paraId="210BF4B5" w14:textId="77777777">
        <w:trPr>
          <w:trHeight w:hRule="exact" w:val="297"/>
        </w:trPr>
        <w:tc>
          <w:tcPr>
            <w:tcW w:w="3121" w:type="dxa"/>
            <w:tcBorders>
              <w:top w:val="nil"/>
              <w:left w:val="nil"/>
              <w:bottom w:val="nil"/>
              <w:right w:val="nil"/>
            </w:tcBorders>
            <w:vAlign w:val="center"/>
          </w:tcPr>
          <w:p w14:paraId="6E71D467" w14:textId="77777777" w:rsidR="003C6A81" w:rsidRDefault="003C6A81">
            <w:pPr>
              <w:kinsoku w:val="0"/>
              <w:overflowPunct w:val="0"/>
              <w:autoSpaceDE/>
              <w:autoSpaceDN/>
              <w:adjustRightInd/>
              <w:spacing w:after="15" w:line="273" w:lineRule="exact"/>
              <w:jc w:val="center"/>
              <w:textAlignment w:val="baseline"/>
              <w:rPr>
                <w:sz w:val="24"/>
                <w:szCs w:val="24"/>
              </w:rPr>
            </w:pPr>
            <w:r>
              <w:rPr>
                <w:b/>
                <w:bCs/>
                <w:sz w:val="24"/>
                <w:szCs w:val="24"/>
              </w:rPr>
              <w:t xml:space="preserve">Generating Unit </w:t>
            </w:r>
            <w:r>
              <w:rPr>
                <w:sz w:val="24"/>
                <w:szCs w:val="24"/>
              </w:rPr>
              <w:t>1</w:t>
            </w:r>
          </w:p>
        </w:tc>
        <w:tc>
          <w:tcPr>
            <w:tcW w:w="1335" w:type="dxa"/>
            <w:tcBorders>
              <w:top w:val="nil"/>
              <w:left w:val="nil"/>
              <w:bottom w:val="nil"/>
              <w:right w:val="nil"/>
            </w:tcBorders>
            <w:vAlign w:val="center"/>
          </w:tcPr>
          <w:p w14:paraId="1FEE6AA2" w14:textId="77777777" w:rsidR="003C6A81" w:rsidRDefault="003C6A81">
            <w:pPr>
              <w:kinsoku w:val="0"/>
              <w:overflowPunct w:val="0"/>
              <w:autoSpaceDE/>
              <w:autoSpaceDN/>
              <w:adjustRightInd/>
              <w:spacing w:after="18" w:line="270"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187D7C08" w14:textId="77777777" w:rsidR="003C6A81" w:rsidRDefault="003C6A81">
            <w:pPr>
              <w:kinsoku w:val="0"/>
              <w:overflowPunct w:val="0"/>
              <w:autoSpaceDE/>
              <w:autoSpaceDN/>
              <w:adjustRightInd/>
              <w:spacing w:after="18" w:line="270" w:lineRule="exact"/>
              <w:ind w:right="3493"/>
              <w:jc w:val="right"/>
              <w:textAlignment w:val="baseline"/>
              <w:rPr>
                <w:sz w:val="24"/>
                <w:szCs w:val="24"/>
              </w:rPr>
            </w:pPr>
            <w:r>
              <w:rPr>
                <w:sz w:val="24"/>
                <w:szCs w:val="24"/>
              </w:rPr>
              <w:t>]</w:t>
            </w:r>
          </w:p>
        </w:tc>
      </w:tr>
      <w:tr w:rsidR="003C6A81" w14:paraId="6454B325" w14:textId="77777777">
        <w:trPr>
          <w:trHeight w:hRule="exact" w:val="279"/>
        </w:trPr>
        <w:tc>
          <w:tcPr>
            <w:tcW w:w="3121" w:type="dxa"/>
            <w:tcBorders>
              <w:top w:val="nil"/>
              <w:left w:val="nil"/>
              <w:bottom w:val="nil"/>
              <w:right w:val="nil"/>
            </w:tcBorders>
            <w:vAlign w:val="center"/>
          </w:tcPr>
          <w:p w14:paraId="62B78743" w14:textId="77777777" w:rsidR="003C6A81" w:rsidRDefault="003C6A81">
            <w:pPr>
              <w:kinsoku w:val="0"/>
              <w:overflowPunct w:val="0"/>
              <w:autoSpaceDE/>
              <w:autoSpaceDN/>
              <w:adjustRightInd/>
              <w:spacing w:after="24" w:line="255" w:lineRule="exact"/>
              <w:jc w:val="center"/>
              <w:textAlignment w:val="baseline"/>
              <w:rPr>
                <w:sz w:val="24"/>
                <w:szCs w:val="24"/>
              </w:rPr>
            </w:pPr>
            <w:r>
              <w:rPr>
                <w:b/>
                <w:bCs/>
                <w:sz w:val="24"/>
                <w:szCs w:val="24"/>
              </w:rPr>
              <w:t xml:space="preserve">Generating Unit </w:t>
            </w:r>
            <w:r>
              <w:rPr>
                <w:sz w:val="24"/>
                <w:szCs w:val="24"/>
              </w:rPr>
              <w:t>2</w:t>
            </w:r>
          </w:p>
        </w:tc>
        <w:tc>
          <w:tcPr>
            <w:tcW w:w="1335" w:type="dxa"/>
            <w:tcBorders>
              <w:top w:val="nil"/>
              <w:left w:val="nil"/>
              <w:bottom w:val="nil"/>
              <w:right w:val="nil"/>
            </w:tcBorders>
            <w:vAlign w:val="center"/>
          </w:tcPr>
          <w:p w14:paraId="35CD086E" w14:textId="77777777" w:rsidR="003C6A81" w:rsidRDefault="003C6A81">
            <w:pPr>
              <w:kinsoku w:val="0"/>
              <w:overflowPunct w:val="0"/>
              <w:autoSpaceDE/>
              <w:autoSpaceDN/>
              <w:adjustRightInd/>
              <w:spacing w:after="27" w:line="252"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15C93DCE" w14:textId="77777777" w:rsidR="003C6A81" w:rsidRDefault="003C6A81">
            <w:pPr>
              <w:kinsoku w:val="0"/>
              <w:overflowPunct w:val="0"/>
              <w:autoSpaceDE/>
              <w:autoSpaceDN/>
              <w:adjustRightInd/>
              <w:spacing w:after="27" w:line="252" w:lineRule="exact"/>
              <w:ind w:right="3493"/>
              <w:jc w:val="right"/>
              <w:textAlignment w:val="baseline"/>
              <w:rPr>
                <w:sz w:val="24"/>
                <w:szCs w:val="24"/>
              </w:rPr>
            </w:pPr>
            <w:r>
              <w:rPr>
                <w:sz w:val="24"/>
                <w:szCs w:val="24"/>
              </w:rPr>
              <w:t>]</w:t>
            </w:r>
          </w:p>
        </w:tc>
      </w:tr>
      <w:tr w:rsidR="003C6A81" w14:paraId="6062B7CA" w14:textId="77777777">
        <w:trPr>
          <w:trHeight w:hRule="exact" w:val="273"/>
        </w:trPr>
        <w:tc>
          <w:tcPr>
            <w:tcW w:w="3121" w:type="dxa"/>
            <w:tcBorders>
              <w:top w:val="nil"/>
              <w:left w:val="nil"/>
              <w:bottom w:val="nil"/>
              <w:right w:val="nil"/>
            </w:tcBorders>
            <w:vAlign w:val="center"/>
          </w:tcPr>
          <w:p w14:paraId="20696BD5" w14:textId="77777777" w:rsidR="003C6A81" w:rsidRDefault="003C6A81">
            <w:pPr>
              <w:kinsoku w:val="0"/>
              <w:overflowPunct w:val="0"/>
              <w:autoSpaceDE/>
              <w:autoSpaceDN/>
              <w:adjustRightInd/>
              <w:spacing w:after="10" w:line="249" w:lineRule="exact"/>
              <w:jc w:val="center"/>
              <w:textAlignment w:val="baseline"/>
              <w:rPr>
                <w:sz w:val="24"/>
                <w:szCs w:val="24"/>
              </w:rPr>
            </w:pPr>
            <w:r>
              <w:rPr>
                <w:b/>
                <w:bCs/>
                <w:sz w:val="24"/>
                <w:szCs w:val="24"/>
              </w:rPr>
              <w:t xml:space="preserve">Generating Unit </w:t>
            </w:r>
            <w:r>
              <w:rPr>
                <w:sz w:val="24"/>
                <w:szCs w:val="24"/>
              </w:rPr>
              <w:t>3</w:t>
            </w:r>
          </w:p>
        </w:tc>
        <w:tc>
          <w:tcPr>
            <w:tcW w:w="1335" w:type="dxa"/>
            <w:tcBorders>
              <w:top w:val="nil"/>
              <w:left w:val="nil"/>
              <w:bottom w:val="nil"/>
              <w:right w:val="nil"/>
            </w:tcBorders>
            <w:vAlign w:val="center"/>
          </w:tcPr>
          <w:p w14:paraId="075A989C" w14:textId="77777777" w:rsidR="003C6A81" w:rsidRDefault="003C6A81">
            <w:pPr>
              <w:kinsoku w:val="0"/>
              <w:overflowPunct w:val="0"/>
              <w:autoSpaceDE/>
              <w:autoSpaceDN/>
              <w:adjustRightInd/>
              <w:spacing w:after="13" w:line="246"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399D3E10" w14:textId="77777777" w:rsidR="003C6A81" w:rsidRDefault="003C6A81">
            <w:pPr>
              <w:kinsoku w:val="0"/>
              <w:overflowPunct w:val="0"/>
              <w:autoSpaceDE/>
              <w:autoSpaceDN/>
              <w:adjustRightInd/>
              <w:spacing w:after="13" w:line="246" w:lineRule="exact"/>
              <w:ind w:right="3493"/>
              <w:jc w:val="right"/>
              <w:textAlignment w:val="baseline"/>
              <w:rPr>
                <w:sz w:val="24"/>
                <w:szCs w:val="24"/>
              </w:rPr>
            </w:pPr>
            <w:r>
              <w:rPr>
                <w:sz w:val="24"/>
                <w:szCs w:val="24"/>
              </w:rPr>
              <w:t>]</w:t>
            </w:r>
          </w:p>
        </w:tc>
      </w:tr>
      <w:tr w:rsidR="003C6A81" w14:paraId="74A239D8" w14:textId="77777777">
        <w:trPr>
          <w:trHeight w:hRule="exact" w:val="295"/>
        </w:trPr>
        <w:tc>
          <w:tcPr>
            <w:tcW w:w="3121" w:type="dxa"/>
            <w:tcBorders>
              <w:top w:val="nil"/>
              <w:left w:val="nil"/>
              <w:bottom w:val="nil"/>
              <w:right w:val="nil"/>
            </w:tcBorders>
            <w:vAlign w:val="center"/>
          </w:tcPr>
          <w:p w14:paraId="4631A144" w14:textId="77777777" w:rsidR="003C6A81" w:rsidRDefault="003C6A81">
            <w:pPr>
              <w:kinsoku w:val="0"/>
              <w:overflowPunct w:val="0"/>
              <w:autoSpaceDE/>
              <w:autoSpaceDN/>
              <w:adjustRightInd/>
              <w:spacing w:after="33" w:line="255" w:lineRule="exact"/>
              <w:jc w:val="center"/>
              <w:textAlignment w:val="baseline"/>
              <w:rPr>
                <w:sz w:val="24"/>
                <w:szCs w:val="24"/>
              </w:rPr>
            </w:pPr>
            <w:r>
              <w:rPr>
                <w:b/>
                <w:bCs/>
                <w:sz w:val="24"/>
                <w:szCs w:val="24"/>
              </w:rPr>
              <w:t xml:space="preserve">Generating Unit </w:t>
            </w:r>
            <w:r>
              <w:rPr>
                <w:sz w:val="24"/>
                <w:szCs w:val="24"/>
              </w:rPr>
              <w:t>4</w:t>
            </w:r>
          </w:p>
        </w:tc>
        <w:tc>
          <w:tcPr>
            <w:tcW w:w="1335" w:type="dxa"/>
            <w:tcBorders>
              <w:top w:val="nil"/>
              <w:left w:val="nil"/>
              <w:bottom w:val="nil"/>
              <w:right w:val="nil"/>
            </w:tcBorders>
            <w:vAlign w:val="center"/>
          </w:tcPr>
          <w:p w14:paraId="79048238" w14:textId="77777777" w:rsidR="003C6A81" w:rsidRDefault="003C6A81">
            <w:pPr>
              <w:kinsoku w:val="0"/>
              <w:overflowPunct w:val="0"/>
              <w:autoSpaceDE/>
              <w:autoSpaceDN/>
              <w:adjustRightInd/>
              <w:spacing w:after="36" w:line="252"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3D049A5A" w14:textId="77777777" w:rsidR="003C6A81" w:rsidRDefault="003C6A81">
            <w:pPr>
              <w:kinsoku w:val="0"/>
              <w:overflowPunct w:val="0"/>
              <w:autoSpaceDE/>
              <w:autoSpaceDN/>
              <w:adjustRightInd/>
              <w:spacing w:after="36" w:line="252" w:lineRule="exact"/>
              <w:ind w:right="3493"/>
              <w:jc w:val="right"/>
              <w:textAlignment w:val="baseline"/>
              <w:rPr>
                <w:sz w:val="24"/>
                <w:szCs w:val="24"/>
              </w:rPr>
            </w:pPr>
            <w:r>
              <w:rPr>
                <w:sz w:val="24"/>
                <w:szCs w:val="24"/>
              </w:rPr>
              <w:t>]</w:t>
            </w:r>
          </w:p>
        </w:tc>
      </w:tr>
    </w:tbl>
    <w:p w14:paraId="0E921ACB" w14:textId="77777777" w:rsidR="003C6A81" w:rsidRDefault="003C6A81">
      <w:pPr>
        <w:kinsoku w:val="0"/>
        <w:overflowPunct w:val="0"/>
        <w:autoSpaceDE/>
        <w:autoSpaceDN/>
        <w:adjustRightInd/>
        <w:spacing w:after="484" w:line="20" w:lineRule="exact"/>
        <w:textAlignment w:val="baseline"/>
        <w:rPr>
          <w:sz w:val="24"/>
          <w:szCs w:val="24"/>
        </w:rPr>
      </w:pPr>
    </w:p>
    <w:p w14:paraId="161A9306" w14:textId="77777777" w:rsidR="003C6A81" w:rsidRDefault="003C6A81">
      <w:pPr>
        <w:kinsoku w:val="0"/>
        <w:overflowPunct w:val="0"/>
        <w:autoSpaceDE/>
        <w:autoSpaceDN/>
        <w:adjustRightInd/>
        <w:spacing w:before="3" w:line="278" w:lineRule="exact"/>
        <w:ind w:left="648"/>
        <w:textAlignment w:val="baseline"/>
        <w:rPr>
          <w:sz w:val="24"/>
          <w:szCs w:val="24"/>
        </w:rPr>
      </w:pPr>
      <w:r>
        <w:rPr>
          <w:sz w:val="24"/>
          <w:szCs w:val="24"/>
        </w:rPr>
        <w:t xml:space="preserve">Details of additional </w:t>
      </w:r>
      <w:r>
        <w:rPr>
          <w:b/>
          <w:bCs/>
          <w:sz w:val="24"/>
          <w:szCs w:val="24"/>
        </w:rPr>
        <w:t xml:space="preserve">Generating Units </w:t>
      </w:r>
      <w:r>
        <w:rPr>
          <w:sz w:val="24"/>
          <w:szCs w:val="24"/>
        </w:rPr>
        <w:t>are to be provided here</w:t>
      </w:r>
    </w:p>
    <w:p w14:paraId="14870647" w14:textId="77777777" w:rsidR="00B26D0C" w:rsidRDefault="003C6A81">
      <w:pPr>
        <w:numPr>
          <w:ilvl w:val="0"/>
          <w:numId w:val="37"/>
        </w:numPr>
        <w:tabs>
          <w:tab w:val="right" w:leader="dot" w:pos="8424"/>
        </w:tabs>
        <w:kinsoku w:val="0"/>
        <w:overflowPunct w:val="0"/>
        <w:autoSpaceDE/>
        <w:autoSpaceDN/>
        <w:adjustRightInd/>
        <w:spacing w:before="275" w:line="279" w:lineRule="exact"/>
        <w:textAlignment w:val="baseline"/>
        <w:rPr>
          <w:rFonts w:ascii="Arial" w:hAnsi="Arial" w:cs="Arial"/>
          <w:sz w:val="24"/>
          <w:szCs w:val="24"/>
        </w:rPr>
      </w:pPr>
      <w:r>
        <w:rPr>
          <w:rFonts w:ascii="Arial" w:hAnsi="Arial" w:cs="Arial"/>
          <w:sz w:val="24"/>
          <w:szCs w:val="24"/>
        </w:rPr>
        <w:t xml:space="preserve">Please state the required </w:t>
      </w:r>
      <w:r>
        <w:rPr>
          <w:rFonts w:ascii="Arial" w:hAnsi="Arial" w:cs="Arial"/>
          <w:b/>
          <w:bCs/>
          <w:sz w:val="24"/>
          <w:szCs w:val="24"/>
        </w:rPr>
        <w:t>Transmission Entry Capacity</w:t>
      </w:r>
      <w:r>
        <w:rPr>
          <w:rFonts w:ascii="Arial" w:hAnsi="Arial" w:cs="Arial"/>
          <w:b/>
          <w:bCs/>
          <w:sz w:val="24"/>
          <w:szCs w:val="24"/>
        </w:rPr>
        <w:tab/>
      </w:r>
      <w:r>
        <w:rPr>
          <w:rFonts w:ascii="Arial" w:hAnsi="Arial" w:cs="Arial"/>
          <w:sz w:val="24"/>
          <w:szCs w:val="24"/>
        </w:rPr>
        <w:t>MW</w:t>
      </w:r>
    </w:p>
    <w:p w14:paraId="1B089502" w14:textId="77777777" w:rsidR="003C6A81" w:rsidRDefault="003C6A81">
      <w:pPr>
        <w:numPr>
          <w:ilvl w:val="0"/>
          <w:numId w:val="37"/>
        </w:numPr>
        <w:kinsoku w:val="0"/>
        <w:overflowPunct w:val="0"/>
        <w:autoSpaceDE/>
        <w:autoSpaceDN/>
        <w:adjustRightInd/>
        <w:spacing w:before="273" w:line="275" w:lineRule="exact"/>
        <w:textAlignment w:val="baseline"/>
        <w:rPr>
          <w:rFonts w:ascii="Arial" w:hAnsi="Arial" w:cs="Arial"/>
          <w:spacing w:val="1"/>
          <w:sz w:val="24"/>
          <w:szCs w:val="24"/>
        </w:rPr>
      </w:pPr>
      <w:r>
        <w:rPr>
          <w:rFonts w:ascii="Arial" w:hAnsi="Arial" w:cs="Arial"/>
          <w:spacing w:val="1"/>
          <w:sz w:val="24"/>
          <w:szCs w:val="24"/>
        </w:rPr>
        <w:t>Please confirm if:</w:t>
      </w:r>
    </w:p>
    <w:p w14:paraId="33491E95" w14:textId="77777777" w:rsidR="003C6A81" w:rsidRDefault="003C6A81">
      <w:pPr>
        <w:tabs>
          <w:tab w:val="left" w:pos="648"/>
        </w:tabs>
        <w:kinsoku w:val="0"/>
        <w:overflowPunct w:val="0"/>
        <w:autoSpaceDE/>
        <w:autoSpaceDN/>
        <w:adjustRightInd/>
        <w:spacing w:before="277" w:line="275" w:lineRule="exact"/>
        <w:ind w:left="72"/>
        <w:textAlignment w:val="baseline"/>
        <w:rPr>
          <w:rFonts w:ascii="Arial" w:hAnsi="Arial" w:cs="Arial"/>
          <w:spacing w:val="5"/>
          <w:sz w:val="24"/>
          <w:szCs w:val="24"/>
        </w:rPr>
      </w:pPr>
      <w:r>
        <w:rPr>
          <w:rFonts w:ascii="Arial" w:hAnsi="Arial" w:cs="Arial"/>
          <w:spacing w:val="5"/>
          <w:sz w:val="24"/>
          <w:szCs w:val="24"/>
        </w:rPr>
        <w:t>a.</w:t>
      </w:r>
      <w:r>
        <w:rPr>
          <w:rFonts w:ascii="Arial" w:hAnsi="Arial" w:cs="Arial"/>
          <w:spacing w:val="5"/>
          <w:sz w:val="24"/>
          <w:szCs w:val="24"/>
        </w:rPr>
        <w:tab/>
        <w:t>You would like an offer that is compliant with the deterministic criteria</w:t>
      </w:r>
    </w:p>
    <w:p w14:paraId="1726FE17" w14:textId="77777777" w:rsidR="003C6A81" w:rsidRDefault="003C6A81">
      <w:pPr>
        <w:kinsoku w:val="0"/>
        <w:overflowPunct w:val="0"/>
        <w:autoSpaceDE/>
        <w:autoSpaceDN/>
        <w:adjustRightInd/>
        <w:spacing w:before="2" w:line="275" w:lineRule="exact"/>
        <w:ind w:left="648" w:right="72"/>
        <w:jc w:val="both"/>
        <w:textAlignment w:val="baseline"/>
        <w:rPr>
          <w:rFonts w:ascii="Arial" w:hAnsi="Arial" w:cs="Arial"/>
          <w:b/>
          <w:bCs/>
          <w:sz w:val="24"/>
          <w:szCs w:val="24"/>
        </w:rPr>
      </w:pPr>
      <w:r>
        <w:rPr>
          <w:rFonts w:ascii="Arial" w:hAnsi="Arial" w:cs="Arial"/>
          <w:sz w:val="24"/>
          <w:szCs w:val="24"/>
        </w:rPr>
        <w:t xml:space="preserve">detailed, in the case of </w:t>
      </w:r>
      <w:r>
        <w:rPr>
          <w:rFonts w:ascii="Arial" w:hAnsi="Arial" w:cs="Arial"/>
          <w:b/>
          <w:bCs/>
          <w:sz w:val="24"/>
          <w:szCs w:val="24"/>
        </w:rPr>
        <w:t>Onshore Connection Sites</w:t>
      </w:r>
      <w:r>
        <w:rPr>
          <w:rFonts w:ascii="Arial" w:hAnsi="Arial" w:cs="Arial"/>
          <w:sz w:val="24"/>
          <w:szCs w:val="24"/>
        </w:rPr>
        <w:t xml:space="preserve">, in paragraphs 2.5 to 2.13 and, in the case of </w:t>
      </w:r>
      <w:r>
        <w:rPr>
          <w:rFonts w:ascii="Arial" w:hAnsi="Arial" w:cs="Arial"/>
          <w:b/>
          <w:bCs/>
          <w:sz w:val="24"/>
          <w:szCs w:val="24"/>
        </w:rPr>
        <w:t>Offshore Connection Sites</w:t>
      </w:r>
      <w:r>
        <w:rPr>
          <w:rFonts w:ascii="Arial" w:hAnsi="Arial" w:cs="Arial"/>
          <w:sz w:val="24"/>
          <w:szCs w:val="24"/>
        </w:rPr>
        <w:t xml:space="preserve">, in paragraphs 7.7 to 7.19 of the NETS </w:t>
      </w:r>
      <w:r>
        <w:rPr>
          <w:rFonts w:ascii="Arial" w:hAnsi="Arial" w:cs="Arial"/>
          <w:b/>
          <w:bCs/>
          <w:sz w:val="24"/>
          <w:szCs w:val="24"/>
        </w:rPr>
        <w:t>SQSS</w:t>
      </w:r>
    </w:p>
    <w:p w14:paraId="4DEE8887" w14:textId="77777777" w:rsidR="003C6A81" w:rsidRDefault="003C6A81">
      <w:pPr>
        <w:kinsoku w:val="0"/>
        <w:overflowPunct w:val="0"/>
        <w:autoSpaceDE/>
        <w:autoSpaceDN/>
        <w:adjustRightInd/>
        <w:spacing w:line="274"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52F88A85" w14:textId="77777777" w:rsidR="003C6A81" w:rsidRDefault="003C6A81">
      <w:pPr>
        <w:kinsoku w:val="0"/>
        <w:overflowPunct w:val="0"/>
        <w:autoSpaceDE/>
        <w:autoSpaceDN/>
        <w:adjustRightInd/>
        <w:spacing w:line="275" w:lineRule="exact"/>
        <w:ind w:left="72"/>
        <w:textAlignment w:val="baseline"/>
        <w:rPr>
          <w:rFonts w:ascii="Arial" w:hAnsi="Arial" w:cs="Arial"/>
          <w:sz w:val="24"/>
          <w:szCs w:val="24"/>
        </w:rPr>
      </w:pPr>
      <w:r>
        <w:rPr>
          <w:rFonts w:ascii="Arial" w:hAnsi="Arial" w:cs="Arial"/>
          <w:sz w:val="24"/>
          <w:szCs w:val="24"/>
        </w:rPr>
        <w:t>and/or</w:t>
      </w:r>
    </w:p>
    <w:p w14:paraId="23E6E43D" w14:textId="77777777" w:rsidR="003C6A81" w:rsidRDefault="003C6A81">
      <w:pPr>
        <w:tabs>
          <w:tab w:val="left" w:pos="648"/>
        </w:tabs>
        <w:kinsoku w:val="0"/>
        <w:overflowPunct w:val="0"/>
        <w:autoSpaceDE/>
        <w:autoSpaceDN/>
        <w:adjustRightInd/>
        <w:spacing w:before="3" w:line="276" w:lineRule="exact"/>
        <w:ind w:left="72"/>
        <w:textAlignment w:val="baseline"/>
        <w:rPr>
          <w:rFonts w:ascii="Arial" w:hAnsi="Arial" w:cs="Arial"/>
          <w:sz w:val="24"/>
          <w:szCs w:val="24"/>
        </w:rPr>
      </w:pPr>
      <w:r>
        <w:rPr>
          <w:rFonts w:ascii="Arial" w:hAnsi="Arial" w:cs="Arial"/>
          <w:sz w:val="24"/>
          <w:szCs w:val="24"/>
        </w:rPr>
        <w:t>b</w:t>
      </w:r>
      <w:r>
        <w:rPr>
          <w:rFonts w:ascii="Arial" w:hAnsi="Arial" w:cs="Arial"/>
          <w:sz w:val="24"/>
          <w:szCs w:val="24"/>
        </w:rPr>
        <w:tab/>
        <w:t xml:space="preserve">You would like an offer </w:t>
      </w:r>
      <w:proofErr w:type="gramStart"/>
      <w:r>
        <w:rPr>
          <w:rFonts w:ascii="Arial" w:hAnsi="Arial" w:cs="Arial"/>
          <w:sz w:val="24"/>
          <w:szCs w:val="24"/>
        </w:rPr>
        <w:t>on the basis of</w:t>
      </w:r>
      <w:proofErr w:type="gramEnd"/>
      <w:r>
        <w:rPr>
          <w:rFonts w:ascii="Arial" w:hAnsi="Arial" w:cs="Arial"/>
          <w:sz w:val="24"/>
          <w:szCs w:val="24"/>
        </w:rPr>
        <w:t xml:space="preserve"> a </w:t>
      </w:r>
      <w:r>
        <w:rPr>
          <w:rFonts w:ascii="Arial" w:hAnsi="Arial" w:cs="Arial"/>
          <w:b/>
          <w:bCs/>
          <w:sz w:val="24"/>
          <w:szCs w:val="24"/>
        </w:rPr>
        <w:t>Design Variation</w:t>
      </w:r>
      <w:r>
        <w:rPr>
          <w:rFonts w:ascii="Arial" w:hAnsi="Arial" w:cs="Arial"/>
          <w:sz w:val="24"/>
          <w:szCs w:val="24"/>
        </w:rPr>
        <w:t>.</w:t>
      </w:r>
    </w:p>
    <w:p w14:paraId="6BCEBC6B" w14:textId="77777777" w:rsidR="003C6A81" w:rsidRDefault="003C6A81">
      <w:pPr>
        <w:kinsoku w:val="0"/>
        <w:overflowPunct w:val="0"/>
        <w:autoSpaceDE/>
        <w:autoSpaceDN/>
        <w:adjustRightInd/>
        <w:spacing w:line="273"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751F40EA" w14:textId="77777777" w:rsidR="003C6A81" w:rsidRDefault="003C6A81">
      <w:pPr>
        <w:kinsoku w:val="0"/>
        <w:overflowPunct w:val="0"/>
        <w:autoSpaceDE/>
        <w:autoSpaceDN/>
        <w:adjustRightInd/>
        <w:spacing w:before="3" w:after="329" w:line="275" w:lineRule="exact"/>
        <w:ind w:left="648"/>
        <w:textAlignment w:val="baseline"/>
        <w:rPr>
          <w:rFonts w:ascii="Arial" w:hAnsi="Arial" w:cs="Arial"/>
          <w:sz w:val="24"/>
          <w:szCs w:val="24"/>
        </w:rPr>
      </w:pPr>
      <w:r>
        <w:rPr>
          <w:rFonts w:ascii="Arial" w:hAnsi="Arial" w:cs="Arial"/>
          <w:sz w:val="24"/>
          <w:szCs w:val="24"/>
        </w:rPr>
        <w:t>If yes, please provide any information relevant to such an offer below:</w:t>
      </w:r>
    </w:p>
    <w:p w14:paraId="4B0A4E83" w14:textId="527A7D13" w:rsidR="003C6A81" w:rsidRDefault="00A51660">
      <w:pPr>
        <w:kinsoku w:val="0"/>
        <w:overflowPunct w:val="0"/>
        <w:autoSpaceDE/>
        <w:autoSpaceDN/>
        <w:adjustRightInd/>
        <w:spacing w:before="1050" w:line="275" w:lineRule="exact"/>
        <w:ind w:left="648" w:right="72"/>
        <w:jc w:val="both"/>
        <w:textAlignment w:val="baseline"/>
        <w:rPr>
          <w:rFonts w:ascii="Arial" w:hAnsi="Arial" w:cs="Arial"/>
          <w:sz w:val="24"/>
          <w:szCs w:val="24"/>
        </w:rPr>
      </w:pPr>
      <w:r>
        <w:rPr>
          <w:noProof/>
        </w:rPr>
        <mc:AlternateContent>
          <mc:Choice Requires="wps">
            <w:drawing>
              <wp:anchor distT="0" distB="0" distL="0" distR="0" simplePos="0" relativeHeight="251658301" behindDoc="0" locked="0" layoutInCell="0" allowOverlap="1" wp14:anchorId="480EBABF" wp14:editId="7FD611EC">
                <wp:simplePos x="0" y="0"/>
                <wp:positionH relativeFrom="page">
                  <wp:posOffset>1496695</wp:posOffset>
                </wp:positionH>
                <wp:positionV relativeFrom="page">
                  <wp:posOffset>7598410</wp:posOffset>
                </wp:positionV>
                <wp:extent cx="4892675" cy="0"/>
                <wp:effectExtent l="0" t="0" r="0" b="0"/>
                <wp:wrapSquare wrapText="bothSides"/>
                <wp:docPr id="2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64B29" id="Line 63"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598.3pt" to="503.1pt,5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2" behindDoc="0" locked="0" layoutInCell="0" allowOverlap="1" wp14:anchorId="781F1111" wp14:editId="23038D20">
                <wp:simplePos x="0" y="0"/>
                <wp:positionH relativeFrom="page">
                  <wp:posOffset>2551430</wp:posOffset>
                </wp:positionH>
                <wp:positionV relativeFrom="page">
                  <wp:posOffset>7860665</wp:posOffset>
                </wp:positionV>
                <wp:extent cx="3825875" cy="0"/>
                <wp:effectExtent l="0" t="0" r="0" b="0"/>
                <wp:wrapSquare wrapText="bothSides"/>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58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82FF6" id="Line 64"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00.9pt,618.95pt" to="502.15pt,6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3" behindDoc="0" locked="0" layoutInCell="0" allowOverlap="1" wp14:anchorId="5ADEB7A7" wp14:editId="262577AC">
                <wp:simplePos x="0" y="0"/>
                <wp:positionH relativeFrom="page">
                  <wp:posOffset>1496695</wp:posOffset>
                </wp:positionH>
                <wp:positionV relativeFrom="page">
                  <wp:posOffset>8122920</wp:posOffset>
                </wp:positionV>
                <wp:extent cx="4892675" cy="0"/>
                <wp:effectExtent l="0" t="0" r="0" b="0"/>
                <wp:wrapSquare wrapText="bothSides"/>
                <wp:docPr id="1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BE682" id="Line 65"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639.6pt" to="503.1pt,6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4" behindDoc="0" locked="0" layoutInCell="0" allowOverlap="1" wp14:anchorId="2D3872E3" wp14:editId="6AE218BD">
                <wp:simplePos x="0" y="0"/>
                <wp:positionH relativeFrom="page">
                  <wp:posOffset>1496695</wp:posOffset>
                </wp:positionH>
                <wp:positionV relativeFrom="page">
                  <wp:posOffset>7860665</wp:posOffset>
                </wp:positionV>
                <wp:extent cx="1033780" cy="0"/>
                <wp:effectExtent l="0" t="0" r="0" b="0"/>
                <wp:wrapSquare wrapText="bothSides"/>
                <wp:docPr id="1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2A2B2" id="Line 66" o:spid="_x0000_s1026" style="position:absolute;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618.95pt" to="199.25pt,6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" o:allowincell="f" strokeweight="1.2pt">
                <v:stroke dashstyle="1 1"/>
                <w10:wrap type="square" anchorx="page" anchory="page"/>
              </v:line>
            </w:pict>
          </mc:Fallback>
        </mc:AlternateContent>
      </w:r>
      <w:r w:rsidR="003C6A81">
        <w:rPr>
          <w:rFonts w:ascii="Arial" w:hAnsi="Arial" w:cs="Arial"/>
          <w:sz w:val="24"/>
          <w:szCs w:val="24"/>
        </w:rPr>
        <w:t xml:space="preserve">If yes, please confirm if you require information from </w:t>
      </w:r>
      <w:r w:rsidR="003C6A81">
        <w:rPr>
          <w:rFonts w:ascii="Arial" w:hAnsi="Arial" w:cs="Arial"/>
          <w:b/>
          <w:bCs/>
          <w:sz w:val="24"/>
          <w:szCs w:val="24"/>
        </w:rPr>
        <w:t xml:space="preserve">The Company </w:t>
      </w:r>
      <w:r w:rsidR="003C6A81">
        <w:rPr>
          <w:rFonts w:ascii="Arial" w:hAnsi="Arial" w:cs="Arial"/>
          <w:sz w:val="24"/>
          <w:szCs w:val="24"/>
        </w:rPr>
        <w:t xml:space="preserve">in relation to the probability of </w:t>
      </w:r>
      <w:r w:rsidR="003C6A81">
        <w:rPr>
          <w:rFonts w:ascii="Arial" w:hAnsi="Arial" w:cs="Arial"/>
          <w:b/>
          <w:bCs/>
          <w:sz w:val="24"/>
          <w:szCs w:val="24"/>
        </w:rPr>
        <w:t xml:space="preserve">Notification of Restrictions on Availability </w:t>
      </w:r>
      <w:r w:rsidR="003C6A81">
        <w:rPr>
          <w:rFonts w:ascii="Arial" w:hAnsi="Arial" w:cs="Arial"/>
          <w:sz w:val="24"/>
          <w:szCs w:val="24"/>
        </w:rPr>
        <w:t>being issued.</w:t>
      </w:r>
    </w:p>
    <w:p w14:paraId="6572DB05" w14:textId="77777777" w:rsidR="003C6A81" w:rsidRDefault="003C6A81">
      <w:pPr>
        <w:kinsoku w:val="0"/>
        <w:overflowPunct w:val="0"/>
        <w:autoSpaceDE/>
        <w:autoSpaceDN/>
        <w:adjustRightInd/>
        <w:spacing w:line="275"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02492A15" w14:textId="77777777" w:rsidR="003C6A81" w:rsidRDefault="003C6A81">
      <w:pPr>
        <w:widowControl/>
        <w:rPr>
          <w:sz w:val="24"/>
          <w:szCs w:val="24"/>
        </w:rPr>
        <w:sectPr w:rsidR="003C6A81">
          <w:pgSz w:w="11909" w:h="16843"/>
          <w:pgMar w:top="720" w:right="1629" w:bottom="586" w:left="1640" w:header="720" w:footer="720" w:gutter="0"/>
          <w:cols w:space="720"/>
          <w:noEndnote/>
        </w:sectPr>
      </w:pPr>
    </w:p>
    <w:p w14:paraId="4BE0243F" w14:textId="0D85371D"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05" behindDoc="0" locked="0" layoutInCell="0" allowOverlap="1" wp14:anchorId="699C338C" wp14:editId="34ADE05E">
                <wp:simplePos x="0" y="0"/>
                <wp:positionH relativeFrom="page">
                  <wp:posOffset>5358130</wp:posOffset>
                </wp:positionH>
                <wp:positionV relativeFrom="page">
                  <wp:posOffset>10071735</wp:posOffset>
                </wp:positionV>
                <wp:extent cx="1122045" cy="181610"/>
                <wp:effectExtent l="0" t="0" r="0" b="0"/>
                <wp:wrapSquare wrapText="bothSides"/>
                <wp:docPr id="1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5502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C338C" id="Text Box 67" o:spid="_x0000_s1041" type="#_x0000_t202" style="position:absolute;left:0;text-align:left;margin-left:421.9pt;margin-top:793.05pt;width:88.35pt;height:14.3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j8T+QEAAN8DAAAOAAAAZHJzL2Uyb0RvYy54bWysU8tu2zAQvBfoPxC815KMJg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v6KM0l3xU1xXaSpZKJcsh368FHBwGJQcaShJnRxfPAhdiPK5Uks5sHoZq+NSRvs6p1B&#10;dhRkgH365lzjejGfLuX8/DTh/YVhbESyEDHncvEkaRBpzwKEqZ6YbojCVVQoalJDcyJVEGbX0V9C&#10;QQ/4i7ORHFdx//MgUHFmPllSNtpzCXAJ6iUQVlJqxQNnc7gLs40PDnXXE/I8Owt3pH6rkzDPXZz7&#10;JRclfmfHR5v+uU+vnv/L7W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79Y/E/kBAADfAwAADgAAAAAAAAAAAAAA&#10;AAAuAgAAZHJzL2Uyb0RvYy54bWxQSwECLQAUAAYACAAAACEARgWj0OEAAAAOAQAADwAAAAAAAAAA&#10;AAAAAABTBAAAZHJzL2Rvd25yZXYueG1sUEsFBgAAAAAEAAQA8wAAAGEFAAAAAA==&#10;" o:allowincell="f" stroked="f">
                <v:fill opacity="0"/>
                <v:textbox inset="0,0,0,0">
                  <w:txbxContent>
                    <w:p w14:paraId="58A5502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70DB5CB4" w14:textId="77777777" w:rsidR="003C6A81" w:rsidRDefault="003C6A81">
      <w:pPr>
        <w:kinsoku w:val="0"/>
        <w:overflowPunct w:val="0"/>
        <w:autoSpaceDE/>
        <w:autoSpaceDN/>
        <w:adjustRightInd/>
        <w:spacing w:before="282" w:line="275" w:lineRule="exact"/>
        <w:ind w:left="72" w:right="864"/>
        <w:textAlignment w:val="baseline"/>
        <w:rPr>
          <w:b/>
          <w:bCs/>
          <w:sz w:val="24"/>
          <w:szCs w:val="24"/>
        </w:rPr>
      </w:pPr>
      <w:r>
        <w:rPr>
          <w:b/>
          <w:bCs/>
          <w:sz w:val="24"/>
          <w:szCs w:val="24"/>
        </w:rPr>
        <w:t>PLEASE ENSURE THAT YOU HAVE STUDIED THE NOTES BEFORE COMPLETING AND SIGNING THIS APPLICATION FORM</w:t>
      </w:r>
    </w:p>
    <w:p w14:paraId="2A8051BD" w14:textId="77777777" w:rsidR="003C6A81" w:rsidRDefault="003C6A81" w:rsidP="00FD455C">
      <w:pPr>
        <w:numPr>
          <w:ilvl w:val="0"/>
          <w:numId w:val="37"/>
        </w:numPr>
        <w:kinsoku w:val="0"/>
        <w:overflowPunct w:val="0"/>
        <w:autoSpaceDE/>
        <w:autoSpaceDN/>
        <w:adjustRightInd/>
        <w:spacing w:before="274" w:line="278" w:lineRule="exact"/>
        <w:textAlignment w:val="baseline"/>
        <w:rPr>
          <w:sz w:val="24"/>
          <w:szCs w:val="24"/>
        </w:rPr>
      </w:pPr>
      <w:r>
        <w:rPr>
          <w:sz w:val="24"/>
          <w:szCs w:val="24"/>
        </w:rPr>
        <w:t>8.</w:t>
      </w:r>
      <w:r>
        <w:rPr>
          <w:sz w:val="24"/>
          <w:szCs w:val="24"/>
        </w:rPr>
        <w:tab/>
        <w:t>Do you wish to suggest an ownership boundary different from that set out in CUSC</w:t>
      </w:r>
    </w:p>
    <w:p w14:paraId="17CC8C51" w14:textId="77777777" w:rsidR="003C6A81" w:rsidRDefault="003C6A81">
      <w:pPr>
        <w:kinsoku w:val="0"/>
        <w:overflowPunct w:val="0"/>
        <w:autoSpaceDE/>
        <w:autoSpaceDN/>
        <w:adjustRightInd/>
        <w:spacing w:before="1" w:line="278" w:lineRule="exact"/>
        <w:ind w:left="576"/>
        <w:textAlignment w:val="baseline"/>
        <w:rPr>
          <w:sz w:val="24"/>
          <w:szCs w:val="24"/>
        </w:rPr>
      </w:pPr>
      <w:r>
        <w:rPr>
          <w:sz w:val="24"/>
          <w:szCs w:val="24"/>
        </w:rPr>
        <w:t>Paragraph 2.12?</w:t>
      </w:r>
    </w:p>
    <w:p w14:paraId="1D2FABF0" w14:textId="77777777" w:rsidR="003C6A81" w:rsidRDefault="003C6A81">
      <w:pPr>
        <w:tabs>
          <w:tab w:val="left" w:pos="2808"/>
        </w:tabs>
        <w:kinsoku w:val="0"/>
        <w:overflowPunct w:val="0"/>
        <w:autoSpaceDE/>
        <w:autoSpaceDN/>
        <w:adjustRightInd/>
        <w:spacing w:before="274" w:line="278" w:lineRule="exact"/>
        <w:ind w:left="2016"/>
        <w:textAlignment w:val="baseline"/>
        <w:rPr>
          <w:sz w:val="24"/>
          <w:szCs w:val="24"/>
        </w:rPr>
      </w:pPr>
      <w:r>
        <w:rPr>
          <w:sz w:val="24"/>
          <w:szCs w:val="24"/>
        </w:rPr>
        <w:t>Yes</w:t>
      </w:r>
      <w:r>
        <w:rPr>
          <w:sz w:val="24"/>
          <w:szCs w:val="24"/>
        </w:rPr>
        <w:tab/>
      </w:r>
      <w:proofErr w:type="gramStart"/>
      <w:r>
        <w:rPr>
          <w:sz w:val="24"/>
          <w:szCs w:val="24"/>
        </w:rPr>
        <w:t>[ ]</w:t>
      </w:r>
      <w:proofErr w:type="gramEnd"/>
    </w:p>
    <w:p w14:paraId="48E3C59E" w14:textId="77777777" w:rsidR="003C6A81" w:rsidRDefault="003C6A81">
      <w:pPr>
        <w:tabs>
          <w:tab w:val="left" w:pos="2808"/>
        </w:tabs>
        <w:kinsoku w:val="0"/>
        <w:overflowPunct w:val="0"/>
        <w:autoSpaceDE/>
        <w:autoSpaceDN/>
        <w:adjustRightInd/>
        <w:spacing w:before="274" w:line="278" w:lineRule="exact"/>
        <w:ind w:left="2016"/>
        <w:textAlignment w:val="baseline"/>
        <w:rPr>
          <w:spacing w:val="7"/>
          <w:sz w:val="24"/>
          <w:szCs w:val="24"/>
        </w:rPr>
      </w:pPr>
      <w:r>
        <w:rPr>
          <w:spacing w:val="7"/>
          <w:sz w:val="24"/>
          <w:szCs w:val="24"/>
        </w:rPr>
        <w:t>No</w:t>
      </w:r>
      <w:r>
        <w:rPr>
          <w:spacing w:val="7"/>
          <w:sz w:val="24"/>
          <w:szCs w:val="24"/>
        </w:rPr>
        <w:tab/>
      </w:r>
      <w:proofErr w:type="gramStart"/>
      <w:r>
        <w:rPr>
          <w:spacing w:val="7"/>
          <w:sz w:val="24"/>
          <w:szCs w:val="24"/>
        </w:rPr>
        <w:t>[ ]</w:t>
      </w:r>
      <w:proofErr w:type="gramEnd"/>
    </w:p>
    <w:p w14:paraId="65211769" w14:textId="77777777" w:rsidR="003C6A81" w:rsidRDefault="003C6A81">
      <w:pPr>
        <w:kinsoku w:val="0"/>
        <w:overflowPunct w:val="0"/>
        <w:autoSpaceDE/>
        <w:autoSpaceDN/>
        <w:adjustRightInd/>
        <w:spacing w:before="274" w:after="182" w:line="278" w:lineRule="exact"/>
        <w:ind w:left="576"/>
        <w:textAlignment w:val="baseline"/>
        <w:rPr>
          <w:sz w:val="24"/>
          <w:szCs w:val="24"/>
        </w:rPr>
      </w:pPr>
      <w:r>
        <w:rPr>
          <w:sz w:val="24"/>
          <w:szCs w:val="24"/>
        </w:rPr>
        <w:t xml:space="preserve">If </w:t>
      </w:r>
      <w:proofErr w:type="gramStart"/>
      <w:r>
        <w:rPr>
          <w:sz w:val="24"/>
          <w:szCs w:val="24"/>
        </w:rPr>
        <w:t>yes</w:t>
      </w:r>
      <w:proofErr w:type="gramEnd"/>
      <w:r>
        <w:rPr>
          <w:sz w:val="24"/>
          <w:szCs w:val="24"/>
        </w:rPr>
        <w:t xml:space="preserve"> please give details:</w:t>
      </w:r>
    </w:p>
    <w:p w14:paraId="418C0F41" w14:textId="360EFB75" w:rsidR="003C6A81" w:rsidRDefault="00A51660" w:rsidP="00FD455C">
      <w:pPr>
        <w:numPr>
          <w:ilvl w:val="0"/>
          <w:numId w:val="37"/>
        </w:numPr>
        <w:kinsoku w:val="0"/>
        <w:overflowPunct w:val="0"/>
        <w:autoSpaceDE/>
        <w:autoSpaceDN/>
        <w:adjustRightInd/>
        <w:spacing w:before="918" w:line="275" w:lineRule="exact"/>
        <w:ind w:left="432" w:right="72" w:hanging="360"/>
        <w:textAlignment w:val="baseline"/>
        <w:rPr>
          <w:sz w:val="24"/>
          <w:szCs w:val="24"/>
        </w:rPr>
      </w:pPr>
      <w:r>
        <w:rPr>
          <w:noProof/>
        </w:rPr>
        <mc:AlternateContent>
          <mc:Choice Requires="wps">
            <w:drawing>
              <wp:anchor distT="0" distB="0" distL="0" distR="0" simplePos="0" relativeHeight="251658306" behindDoc="0" locked="0" layoutInCell="0" allowOverlap="1" wp14:anchorId="28726DD5" wp14:editId="324FAF90">
                <wp:simplePos x="0" y="0"/>
                <wp:positionH relativeFrom="page">
                  <wp:posOffset>1456690</wp:posOffset>
                </wp:positionH>
                <wp:positionV relativeFrom="page">
                  <wp:posOffset>2901950</wp:posOffset>
                </wp:positionV>
                <wp:extent cx="4999355" cy="0"/>
                <wp:effectExtent l="0" t="0" r="0" b="0"/>
                <wp:wrapSquare wrapText="bothSides"/>
                <wp:docPr id="1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A460F" id="Line 68"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28.5pt" to="508.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7" behindDoc="0" locked="0" layoutInCell="0" allowOverlap="1" wp14:anchorId="48EC5467" wp14:editId="4FC0A89F">
                <wp:simplePos x="0" y="0"/>
                <wp:positionH relativeFrom="page">
                  <wp:posOffset>1456690</wp:posOffset>
                </wp:positionH>
                <wp:positionV relativeFrom="page">
                  <wp:posOffset>3078480</wp:posOffset>
                </wp:positionV>
                <wp:extent cx="4999355" cy="0"/>
                <wp:effectExtent l="0" t="0" r="0" b="0"/>
                <wp:wrapSquare wrapText="bothSides"/>
                <wp:docPr id="1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9F8C9" id="Line 69" o:spid="_x0000_s1026" style="position:absolute;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42.4pt" to="508.35pt,2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8" behindDoc="0" locked="0" layoutInCell="0" allowOverlap="1" wp14:anchorId="2D6ECCF5" wp14:editId="2A4058F3">
                <wp:simplePos x="0" y="0"/>
                <wp:positionH relativeFrom="page">
                  <wp:posOffset>1456690</wp:posOffset>
                </wp:positionH>
                <wp:positionV relativeFrom="page">
                  <wp:posOffset>3252470</wp:posOffset>
                </wp:positionV>
                <wp:extent cx="4999355" cy="0"/>
                <wp:effectExtent l="0" t="0" r="0" b="0"/>
                <wp:wrapSquare wrapText="bothSides"/>
                <wp:docPr id="1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97C0D" id="Line 70" o:spid="_x0000_s1026" style="position:absolute;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56.1pt" to="508.3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" o:allowincell="f" strokeweight="1.45pt">
                <v:stroke dashstyle="1 1"/>
                <w10:wrap type="square" anchorx="page" anchory="page"/>
              </v:line>
            </w:pict>
          </mc:Fallback>
        </mc:AlternateContent>
      </w:r>
      <w:r w:rsidR="003C6A81">
        <w:rPr>
          <w:sz w:val="24"/>
          <w:szCs w:val="24"/>
        </w:rPr>
        <w:t xml:space="preserve">9. Please confirm which ownership boundary at </w:t>
      </w:r>
      <w:r w:rsidR="003C6A81">
        <w:rPr>
          <w:b/>
          <w:bCs/>
          <w:sz w:val="24"/>
          <w:szCs w:val="24"/>
        </w:rPr>
        <w:t xml:space="preserve">CUSC </w:t>
      </w:r>
      <w:r w:rsidR="003C6A81">
        <w:rPr>
          <w:sz w:val="24"/>
          <w:szCs w:val="24"/>
        </w:rPr>
        <w:t xml:space="preserve">Paragraph 2.12.1 (f) you would want </w:t>
      </w:r>
      <w:proofErr w:type="gramStart"/>
      <w:r w:rsidR="003C6A81">
        <w:rPr>
          <w:sz w:val="24"/>
          <w:szCs w:val="24"/>
        </w:rPr>
        <w:t>in the event that</w:t>
      </w:r>
      <w:proofErr w:type="gramEnd"/>
      <w:r w:rsidR="003C6A81">
        <w:rPr>
          <w:sz w:val="24"/>
          <w:szCs w:val="24"/>
        </w:rPr>
        <w:t xml:space="preserve"> the </w:t>
      </w:r>
      <w:r w:rsidR="003C6A81">
        <w:rPr>
          <w:b/>
          <w:bCs/>
          <w:sz w:val="24"/>
          <w:szCs w:val="24"/>
        </w:rPr>
        <w:t xml:space="preserve">Transmission </w:t>
      </w:r>
      <w:r w:rsidR="003C6A81">
        <w:rPr>
          <w:sz w:val="24"/>
          <w:szCs w:val="24"/>
        </w:rPr>
        <w:t xml:space="preserve">substation at which the </w:t>
      </w:r>
      <w:r w:rsidR="003C6A81">
        <w:rPr>
          <w:b/>
          <w:bCs/>
          <w:sz w:val="24"/>
          <w:szCs w:val="24"/>
        </w:rPr>
        <w:t xml:space="preserve">Applicant </w:t>
      </w:r>
      <w:r w:rsidR="003C6A81">
        <w:rPr>
          <w:sz w:val="24"/>
          <w:szCs w:val="24"/>
        </w:rPr>
        <w:t xml:space="preserve">is to be connected is to be of a </w:t>
      </w:r>
      <w:r w:rsidR="003C6A81">
        <w:rPr>
          <w:b/>
          <w:bCs/>
          <w:sz w:val="24"/>
          <w:szCs w:val="24"/>
        </w:rPr>
        <w:t xml:space="preserve">Gas Insulated Switchgear </w:t>
      </w:r>
      <w:r w:rsidR="003C6A81">
        <w:rPr>
          <w:sz w:val="24"/>
          <w:szCs w:val="24"/>
        </w:rPr>
        <w:t>design:</w:t>
      </w:r>
    </w:p>
    <w:p w14:paraId="353210F9" w14:textId="77777777" w:rsidR="003C6A81" w:rsidRDefault="003C6A81">
      <w:pPr>
        <w:numPr>
          <w:ilvl w:val="0"/>
          <w:numId w:val="38"/>
        </w:numPr>
        <w:kinsoku w:val="0"/>
        <w:overflowPunct w:val="0"/>
        <w:autoSpaceDE/>
        <w:autoSpaceDN/>
        <w:adjustRightInd/>
        <w:spacing w:before="277" w:line="275" w:lineRule="exact"/>
        <w:textAlignment w:val="baseline"/>
        <w:rPr>
          <w:spacing w:val="16"/>
          <w:sz w:val="24"/>
          <w:szCs w:val="24"/>
        </w:rPr>
      </w:pPr>
      <w:r>
        <w:rPr>
          <w:b/>
          <w:bCs/>
          <w:spacing w:val="16"/>
          <w:sz w:val="24"/>
          <w:szCs w:val="24"/>
        </w:rPr>
        <w:t xml:space="preserve">CUSC </w:t>
      </w:r>
      <w:r>
        <w:rPr>
          <w:spacing w:val="16"/>
          <w:sz w:val="24"/>
          <w:szCs w:val="24"/>
        </w:rPr>
        <w:t>Paragraph 2.12.1 (f) (</w:t>
      </w:r>
      <w:proofErr w:type="spellStart"/>
      <w:r>
        <w:rPr>
          <w:spacing w:val="16"/>
          <w:sz w:val="24"/>
          <w:szCs w:val="24"/>
        </w:rPr>
        <w:t>i</w:t>
      </w:r>
      <w:proofErr w:type="spellEnd"/>
      <w:r>
        <w:rPr>
          <w:spacing w:val="16"/>
          <w:sz w:val="24"/>
          <w:szCs w:val="24"/>
        </w:rPr>
        <w:t>)</w:t>
      </w:r>
      <w:r>
        <w:rPr>
          <w:spacing w:val="16"/>
          <w:sz w:val="24"/>
          <w:szCs w:val="24"/>
        </w:rPr>
        <w:tab/>
      </w:r>
      <w:proofErr w:type="gramStart"/>
      <w:r>
        <w:rPr>
          <w:spacing w:val="16"/>
          <w:sz w:val="24"/>
          <w:szCs w:val="24"/>
        </w:rPr>
        <w:t>[ ]</w:t>
      </w:r>
      <w:proofErr w:type="gramEnd"/>
    </w:p>
    <w:p w14:paraId="5CC1EA8F" w14:textId="77777777" w:rsidR="003C6A81" w:rsidRDefault="003C6A81">
      <w:pPr>
        <w:numPr>
          <w:ilvl w:val="0"/>
          <w:numId w:val="39"/>
        </w:numPr>
        <w:kinsoku w:val="0"/>
        <w:overflowPunct w:val="0"/>
        <w:autoSpaceDE/>
        <w:autoSpaceDN/>
        <w:adjustRightInd/>
        <w:spacing w:before="277" w:line="275" w:lineRule="exact"/>
        <w:textAlignment w:val="baseline"/>
        <w:rPr>
          <w:spacing w:val="13"/>
          <w:sz w:val="24"/>
          <w:szCs w:val="24"/>
        </w:rPr>
      </w:pPr>
      <w:r>
        <w:rPr>
          <w:b/>
          <w:bCs/>
          <w:spacing w:val="13"/>
          <w:sz w:val="24"/>
          <w:szCs w:val="24"/>
        </w:rPr>
        <w:t xml:space="preserve">CUSC </w:t>
      </w:r>
      <w:r>
        <w:rPr>
          <w:spacing w:val="13"/>
          <w:sz w:val="24"/>
          <w:szCs w:val="24"/>
        </w:rPr>
        <w:t>Paragraph 2.12.1 (f) (ii)</w:t>
      </w:r>
      <w:r>
        <w:rPr>
          <w:spacing w:val="13"/>
          <w:sz w:val="24"/>
          <w:szCs w:val="24"/>
        </w:rPr>
        <w:tab/>
      </w:r>
      <w:proofErr w:type="gramStart"/>
      <w:r>
        <w:rPr>
          <w:spacing w:val="13"/>
          <w:sz w:val="24"/>
          <w:szCs w:val="24"/>
        </w:rPr>
        <w:t>[ ]</w:t>
      </w:r>
      <w:proofErr w:type="gramEnd"/>
    </w:p>
    <w:p w14:paraId="16506271" w14:textId="77777777" w:rsidR="003C6A81" w:rsidRDefault="003C6A81">
      <w:pPr>
        <w:kinsoku w:val="0"/>
        <w:overflowPunct w:val="0"/>
        <w:autoSpaceDE/>
        <w:autoSpaceDN/>
        <w:adjustRightInd/>
        <w:spacing w:before="279" w:line="275" w:lineRule="exact"/>
        <w:ind w:left="432" w:right="72"/>
        <w:textAlignment w:val="baseline"/>
        <w:rPr>
          <w:sz w:val="24"/>
          <w:szCs w:val="24"/>
        </w:rPr>
      </w:pPr>
      <w:r>
        <w:rPr>
          <w:sz w:val="24"/>
          <w:szCs w:val="24"/>
        </w:rPr>
        <w:t xml:space="preserve">Please note that in the case where the ownership boundary is in accordance with </w:t>
      </w:r>
      <w:r>
        <w:rPr>
          <w:b/>
          <w:bCs/>
          <w:sz w:val="24"/>
          <w:szCs w:val="24"/>
        </w:rPr>
        <w:t xml:space="preserve">CUSC </w:t>
      </w:r>
      <w:r>
        <w:rPr>
          <w:sz w:val="24"/>
          <w:szCs w:val="24"/>
        </w:rPr>
        <w:t>Paragraph 2.12.1 (f) (</w:t>
      </w:r>
      <w:proofErr w:type="spellStart"/>
      <w:r>
        <w:rPr>
          <w:sz w:val="24"/>
          <w:szCs w:val="24"/>
        </w:rPr>
        <w:t>i</w:t>
      </w:r>
      <w:proofErr w:type="spellEnd"/>
      <w:r>
        <w:rPr>
          <w:sz w:val="24"/>
          <w:szCs w:val="24"/>
        </w:rPr>
        <w:t xml:space="preserve">) restrictions on availability as described within </w:t>
      </w:r>
      <w:r>
        <w:rPr>
          <w:b/>
          <w:bCs/>
          <w:sz w:val="24"/>
          <w:szCs w:val="24"/>
        </w:rPr>
        <w:t xml:space="preserve">CUSC </w:t>
      </w:r>
      <w:r>
        <w:rPr>
          <w:sz w:val="24"/>
          <w:szCs w:val="24"/>
        </w:rPr>
        <w:t xml:space="preserve">Schedule 2 Exhibit 1 will apply in the event of a </w:t>
      </w:r>
      <w:r>
        <w:rPr>
          <w:b/>
          <w:bCs/>
          <w:sz w:val="24"/>
          <w:szCs w:val="24"/>
        </w:rPr>
        <w:t>GIS Asset Outage</w:t>
      </w:r>
      <w:r>
        <w:rPr>
          <w:sz w:val="24"/>
          <w:szCs w:val="24"/>
        </w:rPr>
        <w:t>.</w:t>
      </w:r>
    </w:p>
    <w:p w14:paraId="24DD5182" w14:textId="77777777" w:rsidR="003C6A81" w:rsidRDefault="003C6A81" w:rsidP="00FD455C">
      <w:pPr>
        <w:numPr>
          <w:ilvl w:val="0"/>
          <w:numId w:val="37"/>
        </w:numPr>
        <w:kinsoku w:val="0"/>
        <w:overflowPunct w:val="0"/>
        <w:autoSpaceDE/>
        <w:autoSpaceDN/>
        <w:adjustRightInd/>
        <w:spacing w:before="274" w:line="278" w:lineRule="exact"/>
        <w:textAlignment w:val="baseline"/>
        <w:rPr>
          <w:sz w:val="24"/>
          <w:szCs w:val="24"/>
        </w:rPr>
      </w:pPr>
      <w:r>
        <w:rPr>
          <w:sz w:val="24"/>
          <w:szCs w:val="24"/>
        </w:rPr>
        <w:tab/>
        <w:t>10.</w:t>
      </w:r>
      <w:r>
        <w:rPr>
          <w:sz w:val="24"/>
          <w:szCs w:val="24"/>
        </w:rPr>
        <w:tab/>
        <w:t>Are you considering building any assets that would be identified as</w:t>
      </w:r>
    </w:p>
    <w:p w14:paraId="598CB481" w14:textId="77777777" w:rsidR="003C6A81" w:rsidRDefault="003C6A81">
      <w:pPr>
        <w:kinsoku w:val="0"/>
        <w:overflowPunct w:val="0"/>
        <w:autoSpaceDE/>
        <w:autoSpaceDN/>
        <w:adjustRightInd/>
        <w:spacing w:before="2" w:line="275" w:lineRule="exact"/>
        <w:ind w:left="72" w:right="72"/>
        <w:textAlignment w:val="baseline"/>
        <w:rPr>
          <w:sz w:val="24"/>
          <w:szCs w:val="24"/>
        </w:rPr>
      </w:pPr>
      <w:del w:id="6" w:author="Dewar(ESO), Neil" w:date="2022-11-25T13:04:00Z">
        <w:r w:rsidDel="005965B5">
          <w:rPr>
            <w:b/>
            <w:bCs/>
            <w:sz w:val="24"/>
            <w:szCs w:val="24"/>
          </w:rPr>
          <w:delText>Transmission Connection Assets</w:delText>
        </w:r>
      </w:del>
      <w:ins w:id="7" w:author="Dewar(ESO), Neil" w:date="2022-11-25T13:04:00Z">
        <w:r w:rsidR="005965B5">
          <w:rPr>
            <w:b/>
            <w:bCs/>
            <w:sz w:val="24"/>
            <w:szCs w:val="24"/>
          </w:rPr>
          <w:t xml:space="preserve"> Contestable Assets</w:t>
        </w:r>
      </w:ins>
      <w:r>
        <w:rPr>
          <w:sz w:val="24"/>
          <w:szCs w:val="24"/>
        </w:rPr>
        <w:t>? If you indicate yes</w:t>
      </w:r>
      <w:ins w:id="8" w:author="Dewar(ESO), Neil" w:date="2022-11-25T13:05:00Z">
        <w:r w:rsidR="005965B5">
          <w:rPr>
            <w:sz w:val="24"/>
            <w:szCs w:val="24"/>
          </w:rPr>
          <w:t>,</w:t>
        </w:r>
      </w:ins>
      <w:r>
        <w:rPr>
          <w:sz w:val="24"/>
          <w:szCs w:val="24"/>
        </w:rPr>
        <w:t xml:space="preserve"> </w:t>
      </w:r>
      <w:r>
        <w:rPr>
          <w:b/>
          <w:bCs/>
          <w:sz w:val="24"/>
          <w:szCs w:val="24"/>
        </w:rPr>
        <w:t xml:space="preserve">The Company </w:t>
      </w:r>
      <w:r>
        <w:rPr>
          <w:sz w:val="24"/>
          <w:szCs w:val="24"/>
        </w:rPr>
        <w:t>will contact you to discuss further details.</w:t>
      </w:r>
    </w:p>
    <w:p w14:paraId="05F58F42" w14:textId="77777777" w:rsidR="003C6A81" w:rsidRDefault="003C6A81">
      <w:pPr>
        <w:tabs>
          <w:tab w:val="right" w:pos="3744"/>
        </w:tabs>
        <w:kinsoku w:val="0"/>
        <w:overflowPunct w:val="0"/>
        <w:autoSpaceDE/>
        <w:autoSpaceDN/>
        <w:adjustRightInd/>
        <w:spacing w:before="553" w:line="278" w:lineRule="exact"/>
        <w:ind w:left="2016"/>
        <w:textAlignment w:val="baseline"/>
        <w:rPr>
          <w:sz w:val="24"/>
          <w:szCs w:val="24"/>
        </w:rPr>
      </w:pPr>
      <w:r>
        <w:rPr>
          <w:sz w:val="24"/>
          <w:szCs w:val="24"/>
        </w:rPr>
        <w:t>Yes</w:t>
      </w:r>
      <w:r>
        <w:rPr>
          <w:sz w:val="24"/>
          <w:szCs w:val="24"/>
        </w:rPr>
        <w:tab/>
      </w:r>
      <w:proofErr w:type="gramStart"/>
      <w:r>
        <w:rPr>
          <w:sz w:val="24"/>
          <w:szCs w:val="24"/>
        </w:rPr>
        <w:t>[ ]</w:t>
      </w:r>
      <w:proofErr w:type="gramEnd"/>
    </w:p>
    <w:p w14:paraId="38859B03" w14:textId="77777777" w:rsidR="003C6A81" w:rsidRDefault="003C6A81">
      <w:pPr>
        <w:tabs>
          <w:tab w:val="right" w:pos="3744"/>
        </w:tabs>
        <w:kinsoku w:val="0"/>
        <w:overflowPunct w:val="0"/>
        <w:autoSpaceDE/>
        <w:autoSpaceDN/>
        <w:adjustRightInd/>
        <w:spacing w:before="274" w:line="278" w:lineRule="exact"/>
        <w:ind w:left="2016"/>
        <w:textAlignment w:val="baseline"/>
        <w:rPr>
          <w:sz w:val="24"/>
          <w:szCs w:val="24"/>
        </w:rPr>
      </w:pPr>
      <w:r>
        <w:rPr>
          <w:sz w:val="24"/>
          <w:szCs w:val="24"/>
        </w:rPr>
        <w:t>No</w:t>
      </w:r>
      <w:r>
        <w:rPr>
          <w:sz w:val="24"/>
          <w:szCs w:val="24"/>
        </w:rPr>
        <w:tab/>
      </w:r>
      <w:proofErr w:type="gramStart"/>
      <w:r>
        <w:rPr>
          <w:sz w:val="24"/>
          <w:szCs w:val="24"/>
        </w:rPr>
        <w:t>[ ]</w:t>
      </w:r>
      <w:proofErr w:type="gramEnd"/>
    </w:p>
    <w:p w14:paraId="7898993A" w14:textId="77777777" w:rsidR="003C6A81" w:rsidRDefault="003C6A81" w:rsidP="00FD455C">
      <w:pPr>
        <w:numPr>
          <w:ilvl w:val="0"/>
          <w:numId w:val="37"/>
        </w:numPr>
        <w:kinsoku w:val="0"/>
        <w:overflowPunct w:val="0"/>
        <w:autoSpaceDE/>
        <w:autoSpaceDN/>
        <w:adjustRightInd/>
        <w:spacing w:before="550" w:line="275" w:lineRule="exact"/>
        <w:textAlignment w:val="baseline"/>
        <w:rPr>
          <w:sz w:val="24"/>
          <w:szCs w:val="24"/>
        </w:rPr>
      </w:pPr>
      <w:r>
        <w:rPr>
          <w:sz w:val="24"/>
          <w:szCs w:val="24"/>
        </w:rPr>
        <w:tab/>
        <w:t>11.</w:t>
      </w:r>
      <w:r>
        <w:rPr>
          <w:sz w:val="24"/>
          <w:szCs w:val="24"/>
        </w:rPr>
        <w:tab/>
        <w:t xml:space="preserve">For </w:t>
      </w:r>
      <w:r>
        <w:rPr>
          <w:b/>
          <w:bCs/>
          <w:sz w:val="24"/>
          <w:szCs w:val="24"/>
        </w:rPr>
        <w:t xml:space="preserve">New Connection Sites </w:t>
      </w:r>
      <w:r>
        <w:rPr>
          <w:sz w:val="24"/>
          <w:szCs w:val="24"/>
        </w:rPr>
        <w:t xml:space="preserve">located in </w:t>
      </w:r>
      <w:r>
        <w:rPr>
          <w:b/>
          <w:bCs/>
          <w:sz w:val="24"/>
          <w:szCs w:val="24"/>
        </w:rPr>
        <w:t xml:space="preserve">Offshore Waters </w:t>
      </w:r>
      <w:r>
        <w:rPr>
          <w:sz w:val="24"/>
          <w:szCs w:val="24"/>
        </w:rPr>
        <w:t>please indicate</w:t>
      </w:r>
    </w:p>
    <w:p w14:paraId="113B4FCB" w14:textId="77777777" w:rsidR="003C6A81" w:rsidRDefault="003C6A81">
      <w:pPr>
        <w:kinsoku w:val="0"/>
        <w:overflowPunct w:val="0"/>
        <w:autoSpaceDE/>
        <w:autoSpaceDN/>
        <w:adjustRightInd/>
        <w:spacing w:before="8" w:line="275" w:lineRule="exact"/>
        <w:ind w:left="72" w:right="432"/>
        <w:textAlignment w:val="baseline"/>
        <w:rPr>
          <w:spacing w:val="-1"/>
          <w:sz w:val="24"/>
          <w:szCs w:val="24"/>
        </w:rPr>
      </w:pPr>
      <w:r>
        <w:rPr>
          <w:spacing w:val="-1"/>
          <w:sz w:val="24"/>
          <w:szCs w:val="24"/>
        </w:rPr>
        <w:t xml:space="preserve">whether you are including any of the following items of additional information alongside your application. </w:t>
      </w:r>
      <w:r>
        <w:rPr>
          <w:b/>
          <w:bCs/>
          <w:spacing w:val="-1"/>
          <w:sz w:val="24"/>
          <w:szCs w:val="24"/>
        </w:rPr>
        <w:t xml:space="preserve">Applicants </w:t>
      </w:r>
      <w:r>
        <w:rPr>
          <w:spacing w:val="-1"/>
          <w:sz w:val="24"/>
          <w:szCs w:val="24"/>
        </w:rPr>
        <w:t xml:space="preserve">should note that though these items are not compulsory </w:t>
      </w:r>
      <w:r>
        <w:rPr>
          <w:b/>
          <w:bCs/>
          <w:spacing w:val="-1"/>
          <w:sz w:val="24"/>
          <w:szCs w:val="24"/>
        </w:rPr>
        <w:t xml:space="preserve">The Company </w:t>
      </w:r>
      <w:r>
        <w:rPr>
          <w:spacing w:val="-1"/>
          <w:sz w:val="24"/>
          <w:szCs w:val="24"/>
        </w:rPr>
        <w:t xml:space="preserve">will supply such information into the </w:t>
      </w:r>
      <w:r>
        <w:rPr>
          <w:b/>
          <w:bCs/>
          <w:spacing w:val="-1"/>
          <w:sz w:val="24"/>
          <w:szCs w:val="24"/>
        </w:rPr>
        <w:t xml:space="preserve">Offshore Tender Process </w:t>
      </w:r>
      <w:r>
        <w:rPr>
          <w:spacing w:val="-1"/>
          <w:sz w:val="24"/>
          <w:szCs w:val="24"/>
        </w:rPr>
        <w:t xml:space="preserve">in order that it may be expedited and may use the information in developing assumptions prior to the identification of </w:t>
      </w:r>
      <w:r>
        <w:rPr>
          <w:b/>
          <w:bCs/>
          <w:spacing w:val="-1"/>
          <w:sz w:val="24"/>
          <w:szCs w:val="24"/>
        </w:rPr>
        <w:t xml:space="preserve">Construction Works </w:t>
      </w:r>
      <w:r>
        <w:rPr>
          <w:spacing w:val="-1"/>
          <w:sz w:val="24"/>
          <w:szCs w:val="24"/>
        </w:rPr>
        <w:t xml:space="preserve">required </w:t>
      </w:r>
      <w:r>
        <w:rPr>
          <w:b/>
          <w:bCs/>
          <w:spacing w:val="-1"/>
          <w:sz w:val="24"/>
          <w:szCs w:val="24"/>
        </w:rPr>
        <w:t>Offshore</w:t>
      </w:r>
      <w:r>
        <w:rPr>
          <w:spacing w:val="-1"/>
          <w:sz w:val="24"/>
          <w:szCs w:val="24"/>
        </w:rPr>
        <w:t>.</w:t>
      </w:r>
    </w:p>
    <w:p w14:paraId="2B70CCD4" w14:textId="77777777" w:rsidR="003C6A81" w:rsidRDefault="003C6A81">
      <w:pPr>
        <w:tabs>
          <w:tab w:val="left" w:pos="5184"/>
        </w:tabs>
        <w:kinsoku w:val="0"/>
        <w:overflowPunct w:val="0"/>
        <w:autoSpaceDE/>
        <w:autoSpaceDN/>
        <w:adjustRightInd/>
        <w:spacing w:before="547" w:line="278" w:lineRule="exact"/>
        <w:ind w:left="1728"/>
        <w:textAlignment w:val="baseline"/>
        <w:rPr>
          <w:sz w:val="24"/>
          <w:szCs w:val="24"/>
        </w:rPr>
      </w:pPr>
      <w:r>
        <w:rPr>
          <w:sz w:val="24"/>
          <w:szCs w:val="24"/>
        </w:rPr>
        <w:t>Feasibility Studies</w:t>
      </w:r>
      <w:r>
        <w:rPr>
          <w:sz w:val="24"/>
          <w:szCs w:val="24"/>
        </w:rPr>
        <w:tab/>
      </w:r>
      <w:proofErr w:type="gramStart"/>
      <w:r>
        <w:rPr>
          <w:sz w:val="24"/>
          <w:szCs w:val="24"/>
        </w:rPr>
        <w:t>[ ]</w:t>
      </w:r>
      <w:proofErr w:type="gramEnd"/>
    </w:p>
    <w:p w14:paraId="216EAFB1" w14:textId="77777777" w:rsidR="003C6A81" w:rsidRDefault="003C6A81">
      <w:pPr>
        <w:tabs>
          <w:tab w:val="right" w:pos="3744"/>
          <w:tab w:val="left" w:pos="5184"/>
        </w:tabs>
        <w:kinsoku w:val="0"/>
        <w:overflowPunct w:val="0"/>
        <w:autoSpaceDE/>
        <w:autoSpaceDN/>
        <w:adjustRightInd/>
        <w:spacing w:before="553" w:line="278" w:lineRule="exact"/>
        <w:ind w:left="1728"/>
        <w:textAlignment w:val="baseline"/>
        <w:rPr>
          <w:sz w:val="24"/>
          <w:szCs w:val="24"/>
        </w:rPr>
      </w:pPr>
      <w:r>
        <w:rPr>
          <w:sz w:val="24"/>
          <w:szCs w:val="24"/>
        </w:rPr>
        <w:tab/>
        <w:t>Crown Estate Lease</w:t>
      </w:r>
      <w:r>
        <w:rPr>
          <w:sz w:val="24"/>
          <w:szCs w:val="24"/>
        </w:rPr>
        <w:tab/>
      </w:r>
      <w:proofErr w:type="gramStart"/>
      <w:r>
        <w:rPr>
          <w:sz w:val="24"/>
          <w:szCs w:val="24"/>
        </w:rPr>
        <w:t>[ ]</w:t>
      </w:r>
      <w:proofErr w:type="gramEnd"/>
    </w:p>
    <w:p w14:paraId="2E56E880" w14:textId="77777777" w:rsidR="003C6A81" w:rsidRDefault="003C6A81">
      <w:pPr>
        <w:widowControl/>
        <w:rPr>
          <w:sz w:val="24"/>
          <w:szCs w:val="24"/>
        </w:rPr>
        <w:sectPr w:rsidR="003C6A81">
          <w:pgSz w:w="11909" w:h="16843"/>
          <w:pgMar w:top="720" w:right="1634" w:bottom="586" w:left="1635" w:header="720" w:footer="720" w:gutter="0"/>
          <w:cols w:space="720"/>
          <w:noEndnote/>
        </w:sectPr>
      </w:pPr>
    </w:p>
    <w:p w14:paraId="5722501D" w14:textId="00A6EAEC"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09" behindDoc="0" locked="0" layoutInCell="0" allowOverlap="1" wp14:anchorId="0EB9AF2B" wp14:editId="3E63404F">
                <wp:simplePos x="0" y="0"/>
                <wp:positionH relativeFrom="page">
                  <wp:posOffset>5358130</wp:posOffset>
                </wp:positionH>
                <wp:positionV relativeFrom="page">
                  <wp:posOffset>10071735</wp:posOffset>
                </wp:positionV>
                <wp:extent cx="1122045" cy="181610"/>
                <wp:effectExtent l="0" t="0" r="0" b="0"/>
                <wp:wrapSquare wrapText="bothSides"/>
                <wp:docPr id="1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1B7C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9AF2B" id="Text Box 71" o:spid="_x0000_s1042" type="#_x0000_t202" style="position:absolute;left:0;text-align:left;margin-left:421.9pt;margin-top:793.05pt;width:88.35pt;height:14.3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A6wcDt+AEAAN8DAAAOAAAAAAAAAAAAAAAA&#10;AC4CAABkcnMvZTJvRG9jLnhtbFBLAQItABQABgAIAAAAIQBGBaPQ4QAAAA4BAAAPAAAAAAAAAAAA&#10;AAAAAFIEAABkcnMvZG93bnJldi54bWxQSwUGAAAAAAQABADzAAAAYAUAAAAA&#10;" o:allowincell="f" stroked="f">
                <v:fill opacity="0"/>
                <v:textbox inset="0,0,0,0">
                  <w:txbxContent>
                    <w:p w14:paraId="1B11B7C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5A684BAA" w14:textId="77777777" w:rsidR="003C6A81" w:rsidRDefault="003C6A81">
      <w:pPr>
        <w:kinsoku w:val="0"/>
        <w:overflowPunct w:val="0"/>
        <w:autoSpaceDE/>
        <w:autoSpaceDN/>
        <w:adjustRightInd/>
        <w:spacing w:before="280" w:line="271" w:lineRule="exact"/>
        <w:ind w:left="72" w:right="864"/>
        <w:textAlignment w:val="baseline"/>
        <w:rPr>
          <w:b/>
          <w:bCs/>
          <w:sz w:val="24"/>
          <w:szCs w:val="24"/>
        </w:rPr>
      </w:pPr>
      <w:r>
        <w:rPr>
          <w:b/>
          <w:bCs/>
          <w:sz w:val="24"/>
          <w:szCs w:val="24"/>
        </w:rPr>
        <w:t>PLEASE ENSURE THAT YOU HAVE STUDIED THE NOTES BEFORE COMPLETING AND SIGNING THIS APPLICATION FORM</w:t>
      </w:r>
    </w:p>
    <w:tbl>
      <w:tblPr>
        <w:tblW w:w="0" w:type="auto"/>
        <w:tblLayout w:type="fixed"/>
        <w:tblCellMar>
          <w:left w:w="0" w:type="dxa"/>
          <w:right w:w="0" w:type="dxa"/>
        </w:tblCellMar>
        <w:tblLook w:val="0000" w:firstRow="0" w:lastRow="0" w:firstColumn="0" w:lastColumn="0" w:noHBand="0" w:noVBand="0"/>
      </w:tblPr>
      <w:tblGrid>
        <w:gridCol w:w="4958"/>
        <w:gridCol w:w="3682"/>
      </w:tblGrid>
      <w:tr w:rsidR="003C6A81" w14:paraId="5C2860B1" w14:textId="77777777">
        <w:trPr>
          <w:trHeight w:hRule="exact" w:val="581"/>
        </w:trPr>
        <w:tc>
          <w:tcPr>
            <w:tcW w:w="4958" w:type="dxa"/>
            <w:tcBorders>
              <w:top w:val="nil"/>
              <w:left w:val="nil"/>
              <w:bottom w:val="nil"/>
              <w:right w:val="nil"/>
            </w:tcBorders>
          </w:tcPr>
          <w:p w14:paraId="6E2B9E82" w14:textId="77777777" w:rsidR="003C6A81" w:rsidRDefault="003C6A81">
            <w:pPr>
              <w:kinsoku w:val="0"/>
              <w:overflowPunct w:val="0"/>
              <w:autoSpaceDE/>
              <w:autoSpaceDN/>
              <w:adjustRightInd/>
              <w:spacing w:after="289" w:line="277" w:lineRule="exact"/>
              <w:ind w:left="1790"/>
              <w:textAlignment w:val="baseline"/>
              <w:rPr>
                <w:sz w:val="24"/>
                <w:szCs w:val="24"/>
              </w:rPr>
            </w:pPr>
            <w:r>
              <w:rPr>
                <w:sz w:val="24"/>
                <w:szCs w:val="24"/>
              </w:rPr>
              <w:t>Identified sub-sea cable routes</w:t>
            </w:r>
          </w:p>
        </w:tc>
        <w:tc>
          <w:tcPr>
            <w:tcW w:w="3682" w:type="dxa"/>
            <w:tcBorders>
              <w:top w:val="nil"/>
              <w:left w:val="nil"/>
              <w:bottom w:val="nil"/>
              <w:right w:val="nil"/>
            </w:tcBorders>
          </w:tcPr>
          <w:p w14:paraId="1A6CD4B2" w14:textId="77777777" w:rsidR="003C6A81" w:rsidRDefault="003C6A81">
            <w:pPr>
              <w:tabs>
                <w:tab w:val="left" w:pos="432"/>
              </w:tabs>
              <w:kinsoku w:val="0"/>
              <w:overflowPunct w:val="0"/>
              <w:autoSpaceDE/>
              <w:autoSpaceDN/>
              <w:adjustRightInd/>
              <w:spacing w:after="289" w:line="277" w:lineRule="exact"/>
              <w:ind w:right="3188"/>
              <w:jc w:val="right"/>
              <w:textAlignment w:val="baseline"/>
              <w:rPr>
                <w:spacing w:val="-37"/>
                <w:sz w:val="24"/>
                <w:szCs w:val="24"/>
              </w:rPr>
            </w:pPr>
            <w:r>
              <w:rPr>
                <w:spacing w:val="-37"/>
                <w:sz w:val="24"/>
                <w:szCs w:val="24"/>
              </w:rPr>
              <w:t>[</w:t>
            </w:r>
            <w:r>
              <w:rPr>
                <w:spacing w:val="-37"/>
                <w:sz w:val="24"/>
                <w:szCs w:val="24"/>
              </w:rPr>
              <w:tab/>
              <w:t>]</w:t>
            </w:r>
          </w:p>
        </w:tc>
      </w:tr>
      <w:tr w:rsidR="003C6A81" w14:paraId="5328E6FA" w14:textId="77777777">
        <w:trPr>
          <w:trHeight w:hRule="exact" w:val="830"/>
        </w:trPr>
        <w:tc>
          <w:tcPr>
            <w:tcW w:w="4958" w:type="dxa"/>
            <w:tcBorders>
              <w:top w:val="nil"/>
              <w:left w:val="nil"/>
              <w:bottom w:val="nil"/>
              <w:right w:val="nil"/>
            </w:tcBorders>
            <w:vAlign w:val="center"/>
          </w:tcPr>
          <w:p w14:paraId="141250B4" w14:textId="77777777" w:rsidR="003C6A81" w:rsidRDefault="003C6A81">
            <w:pPr>
              <w:kinsoku w:val="0"/>
              <w:overflowPunct w:val="0"/>
              <w:autoSpaceDE/>
              <w:autoSpaceDN/>
              <w:adjustRightInd/>
              <w:spacing w:before="249" w:after="299" w:line="277" w:lineRule="exact"/>
              <w:ind w:left="1790"/>
              <w:textAlignment w:val="baseline"/>
              <w:rPr>
                <w:sz w:val="24"/>
                <w:szCs w:val="24"/>
              </w:rPr>
            </w:pPr>
            <w:r>
              <w:rPr>
                <w:sz w:val="24"/>
                <w:szCs w:val="24"/>
              </w:rPr>
              <w:t>Identified cable landing points</w:t>
            </w:r>
          </w:p>
        </w:tc>
        <w:tc>
          <w:tcPr>
            <w:tcW w:w="3682" w:type="dxa"/>
            <w:tcBorders>
              <w:top w:val="nil"/>
              <w:left w:val="nil"/>
              <w:bottom w:val="nil"/>
              <w:right w:val="nil"/>
            </w:tcBorders>
            <w:vAlign w:val="center"/>
          </w:tcPr>
          <w:p w14:paraId="1DAEBA2C" w14:textId="77777777" w:rsidR="003C6A81" w:rsidRDefault="003C6A81">
            <w:pPr>
              <w:tabs>
                <w:tab w:val="left" w:pos="432"/>
              </w:tabs>
              <w:kinsoku w:val="0"/>
              <w:overflowPunct w:val="0"/>
              <w:autoSpaceDE/>
              <w:autoSpaceDN/>
              <w:adjustRightInd/>
              <w:spacing w:before="249" w:after="299" w:line="277" w:lineRule="exact"/>
              <w:ind w:right="3188"/>
              <w:jc w:val="right"/>
              <w:textAlignment w:val="baseline"/>
              <w:rPr>
                <w:spacing w:val="-37"/>
                <w:sz w:val="24"/>
                <w:szCs w:val="24"/>
              </w:rPr>
            </w:pPr>
            <w:r>
              <w:rPr>
                <w:spacing w:val="-37"/>
                <w:sz w:val="24"/>
                <w:szCs w:val="24"/>
              </w:rPr>
              <w:t>[</w:t>
            </w:r>
            <w:r>
              <w:rPr>
                <w:spacing w:val="-37"/>
                <w:sz w:val="24"/>
                <w:szCs w:val="24"/>
              </w:rPr>
              <w:tab/>
              <w:t>]</w:t>
            </w:r>
          </w:p>
        </w:tc>
      </w:tr>
      <w:tr w:rsidR="003C6A81" w14:paraId="161B88A9" w14:textId="77777777">
        <w:trPr>
          <w:trHeight w:hRule="exact" w:val="582"/>
        </w:trPr>
        <w:tc>
          <w:tcPr>
            <w:tcW w:w="4958" w:type="dxa"/>
            <w:tcBorders>
              <w:top w:val="nil"/>
              <w:left w:val="nil"/>
              <w:bottom w:val="nil"/>
              <w:right w:val="nil"/>
            </w:tcBorders>
            <w:vAlign w:val="center"/>
          </w:tcPr>
          <w:p w14:paraId="6331D91D" w14:textId="77777777" w:rsidR="003C6A81" w:rsidRDefault="003C6A81">
            <w:pPr>
              <w:kinsoku w:val="0"/>
              <w:overflowPunct w:val="0"/>
              <w:autoSpaceDE/>
              <w:autoSpaceDN/>
              <w:adjustRightInd/>
              <w:spacing w:before="250" w:after="44" w:line="277" w:lineRule="exact"/>
              <w:ind w:left="1790"/>
              <w:textAlignment w:val="baseline"/>
              <w:rPr>
                <w:sz w:val="24"/>
                <w:szCs w:val="24"/>
              </w:rPr>
            </w:pPr>
            <w:r>
              <w:rPr>
                <w:sz w:val="24"/>
                <w:szCs w:val="24"/>
              </w:rPr>
              <w:t>Other (please specify)</w:t>
            </w:r>
          </w:p>
        </w:tc>
        <w:tc>
          <w:tcPr>
            <w:tcW w:w="3682" w:type="dxa"/>
            <w:tcBorders>
              <w:top w:val="nil"/>
              <w:left w:val="nil"/>
              <w:bottom w:val="nil"/>
              <w:right w:val="nil"/>
            </w:tcBorders>
            <w:vAlign w:val="center"/>
          </w:tcPr>
          <w:p w14:paraId="0A6314A4" w14:textId="77777777" w:rsidR="003C6A81" w:rsidRDefault="003C6A81">
            <w:pPr>
              <w:tabs>
                <w:tab w:val="left" w:pos="432"/>
              </w:tabs>
              <w:kinsoku w:val="0"/>
              <w:overflowPunct w:val="0"/>
              <w:autoSpaceDE/>
              <w:autoSpaceDN/>
              <w:adjustRightInd/>
              <w:spacing w:before="250" w:after="44" w:line="277" w:lineRule="exact"/>
              <w:ind w:right="3188"/>
              <w:jc w:val="right"/>
              <w:textAlignment w:val="baseline"/>
              <w:rPr>
                <w:spacing w:val="-37"/>
                <w:sz w:val="24"/>
                <w:szCs w:val="24"/>
              </w:rPr>
            </w:pPr>
            <w:r>
              <w:rPr>
                <w:spacing w:val="-37"/>
                <w:sz w:val="24"/>
                <w:szCs w:val="24"/>
              </w:rPr>
              <w:t>[</w:t>
            </w:r>
            <w:r>
              <w:rPr>
                <w:spacing w:val="-37"/>
                <w:sz w:val="24"/>
                <w:szCs w:val="24"/>
              </w:rPr>
              <w:tab/>
              <w:t>]</w:t>
            </w:r>
          </w:p>
        </w:tc>
      </w:tr>
    </w:tbl>
    <w:p w14:paraId="39566DE6" w14:textId="77777777" w:rsidR="003C6A81" w:rsidRDefault="003C6A81">
      <w:pPr>
        <w:kinsoku w:val="0"/>
        <w:overflowPunct w:val="0"/>
        <w:autoSpaceDE/>
        <w:autoSpaceDN/>
        <w:adjustRightInd/>
        <w:spacing w:after="664" w:line="20" w:lineRule="exact"/>
        <w:textAlignment w:val="baseline"/>
        <w:rPr>
          <w:sz w:val="24"/>
          <w:szCs w:val="24"/>
        </w:rPr>
      </w:pPr>
    </w:p>
    <w:p w14:paraId="43C2D45D" w14:textId="0D6C306C" w:rsidR="003C6A81" w:rsidRDefault="00A51660" w:rsidP="00FD455C">
      <w:pPr>
        <w:numPr>
          <w:ilvl w:val="0"/>
          <w:numId w:val="37"/>
        </w:numPr>
        <w:kinsoku w:val="0"/>
        <w:overflowPunct w:val="0"/>
        <w:autoSpaceDE/>
        <w:autoSpaceDN/>
        <w:adjustRightInd/>
        <w:spacing w:before="1196" w:line="274" w:lineRule="exact"/>
        <w:textAlignment w:val="baseline"/>
        <w:rPr>
          <w:sz w:val="24"/>
          <w:szCs w:val="24"/>
        </w:rPr>
      </w:pPr>
      <w:r>
        <w:rPr>
          <w:noProof/>
        </w:rPr>
        <mc:AlternateContent>
          <mc:Choice Requires="wps">
            <w:drawing>
              <wp:anchor distT="0" distB="0" distL="0" distR="0" simplePos="0" relativeHeight="251658310" behindDoc="0" locked="0" layoutInCell="0" allowOverlap="1" wp14:anchorId="0481C823" wp14:editId="7E61EA73">
                <wp:simplePos x="0" y="0"/>
                <wp:positionH relativeFrom="page">
                  <wp:posOffset>2176145</wp:posOffset>
                </wp:positionH>
                <wp:positionV relativeFrom="page">
                  <wp:posOffset>2901950</wp:posOffset>
                </wp:positionV>
                <wp:extent cx="2408555" cy="0"/>
                <wp:effectExtent l="0" t="0" r="0" b="0"/>
                <wp:wrapSquare wrapText="bothSides"/>
                <wp:docPr id="1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370A1" id="Line 72" o:spid="_x0000_s1026" style="position:absolute;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71.35pt,228.5pt" to="361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1" behindDoc="0" locked="0" layoutInCell="0" allowOverlap="1" wp14:anchorId="01E78D15" wp14:editId="3C97663B">
                <wp:simplePos x="0" y="0"/>
                <wp:positionH relativeFrom="page">
                  <wp:posOffset>2176145</wp:posOffset>
                </wp:positionH>
                <wp:positionV relativeFrom="page">
                  <wp:posOffset>3252470</wp:posOffset>
                </wp:positionV>
                <wp:extent cx="2451100" cy="0"/>
                <wp:effectExtent l="0" t="0" r="0" b="0"/>
                <wp:wrapSquare wrapText="bothSides"/>
                <wp:docPr id="1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0FEC4" id="Line 73" o:spid="_x0000_s1026" style="position:absolute;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71.35pt,256.1pt" to="364.3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" o:allowincell="f" strokeweight="1.45pt">
                <v:stroke dashstyle="1 1"/>
                <w10:wrap type="square" anchorx="page" anchory="page"/>
              </v:line>
            </w:pict>
          </mc:Fallback>
        </mc:AlternateContent>
      </w:r>
      <w:r w:rsidR="003C6A81" w:rsidRPr="00B26D0C">
        <w:rPr>
          <w:sz w:val="24"/>
          <w:szCs w:val="24"/>
        </w:rPr>
        <w:t>12</w:t>
      </w:r>
      <w:r w:rsidR="003C6A81">
        <w:rPr>
          <w:sz w:val="24"/>
          <w:szCs w:val="24"/>
        </w:rPr>
        <w:t>.</w:t>
      </w:r>
      <w:r w:rsidR="003C6A81">
        <w:rPr>
          <w:sz w:val="24"/>
          <w:szCs w:val="24"/>
        </w:rPr>
        <w:tab/>
      </w:r>
      <w:r w:rsidR="003C6A81">
        <w:rPr>
          <w:b/>
          <w:bCs/>
          <w:sz w:val="24"/>
          <w:szCs w:val="24"/>
        </w:rPr>
        <w:t xml:space="preserve">Applicants </w:t>
      </w:r>
      <w:r w:rsidR="003C6A81">
        <w:rPr>
          <w:sz w:val="24"/>
          <w:szCs w:val="24"/>
        </w:rPr>
        <w:t xml:space="preserve">should note that for </w:t>
      </w:r>
      <w:r w:rsidR="003C6A81">
        <w:rPr>
          <w:b/>
          <w:bCs/>
          <w:sz w:val="24"/>
          <w:szCs w:val="24"/>
        </w:rPr>
        <w:t xml:space="preserve">Generating Units </w:t>
      </w:r>
      <w:r w:rsidR="003C6A81">
        <w:rPr>
          <w:sz w:val="24"/>
          <w:szCs w:val="24"/>
        </w:rPr>
        <w:t>proposed to be connected to</w:t>
      </w:r>
    </w:p>
    <w:p w14:paraId="2459DC63" w14:textId="50716011" w:rsidR="003C6A81" w:rsidRDefault="00A51660">
      <w:pPr>
        <w:kinsoku w:val="0"/>
        <w:overflowPunct w:val="0"/>
        <w:autoSpaceDE/>
        <w:autoSpaceDN/>
        <w:adjustRightInd/>
        <w:spacing w:before="23" w:line="274" w:lineRule="exact"/>
        <w:ind w:left="72" w:right="72"/>
        <w:textAlignment w:val="baseline"/>
        <w:rPr>
          <w:sz w:val="24"/>
          <w:szCs w:val="24"/>
        </w:rPr>
      </w:pPr>
      <w:r>
        <w:rPr>
          <w:noProof/>
        </w:rPr>
        <mc:AlternateContent>
          <mc:Choice Requires="wps">
            <w:drawing>
              <wp:anchor distT="0" distB="0" distL="0" distR="0" simplePos="0" relativeHeight="251658312" behindDoc="0" locked="0" layoutInCell="0" allowOverlap="1" wp14:anchorId="2B1C121B" wp14:editId="4B211D64">
                <wp:simplePos x="0" y="0"/>
                <wp:positionH relativeFrom="page">
                  <wp:posOffset>1438910</wp:posOffset>
                </wp:positionH>
                <wp:positionV relativeFrom="page">
                  <wp:posOffset>6233160</wp:posOffset>
                </wp:positionV>
                <wp:extent cx="4584700" cy="0"/>
                <wp:effectExtent l="0" t="0" r="0" b="0"/>
                <wp:wrapSquare wrapText="bothSides"/>
                <wp:docPr id="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525E1" id="Line 74" o:spid="_x0000_s1026" style="position:absolute;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490.8pt" to="474.3pt,4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3" behindDoc="0" locked="0" layoutInCell="0" allowOverlap="1" wp14:anchorId="6EEF677B" wp14:editId="79FA8369">
                <wp:simplePos x="0" y="0"/>
                <wp:positionH relativeFrom="page">
                  <wp:posOffset>1438910</wp:posOffset>
                </wp:positionH>
                <wp:positionV relativeFrom="page">
                  <wp:posOffset>6407150</wp:posOffset>
                </wp:positionV>
                <wp:extent cx="4584700" cy="0"/>
                <wp:effectExtent l="0" t="0" r="0" b="0"/>
                <wp:wrapSquare wrapText="bothSides"/>
                <wp:docPr id="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B1824" id="Line 75" o:spid="_x0000_s1026" style="position:absolute;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04.5pt" to="474.3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4" behindDoc="0" locked="0" layoutInCell="0" allowOverlap="1" wp14:anchorId="7161CA13" wp14:editId="0ABA3F5D">
                <wp:simplePos x="0" y="0"/>
                <wp:positionH relativeFrom="page">
                  <wp:posOffset>1438910</wp:posOffset>
                </wp:positionH>
                <wp:positionV relativeFrom="page">
                  <wp:posOffset>6583680</wp:posOffset>
                </wp:positionV>
                <wp:extent cx="4584700" cy="0"/>
                <wp:effectExtent l="0" t="0" r="0" b="0"/>
                <wp:wrapSquare wrapText="bothSides"/>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5FA9A" id="Line 76" o:spid="_x0000_s1026" style="position:absolute;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18.4pt" to="474.3pt,5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5" behindDoc="0" locked="0" layoutInCell="0" allowOverlap="1" wp14:anchorId="4F92266C" wp14:editId="6D823884">
                <wp:simplePos x="0" y="0"/>
                <wp:positionH relativeFrom="page">
                  <wp:posOffset>1438910</wp:posOffset>
                </wp:positionH>
                <wp:positionV relativeFrom="page">
                  <wp:posOffset>6757670</wp:posOffset>
                </wp:positionV>
                <wp:extent cx="4584700" cy="0"/>
                <wp:effectExtent l="0" t="0" r="0" b="0"/>
                <wp:wrapSquare wrapText="bothSides"/>
                <wp:docPr id="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CD3FE" id="Line 77" o:spid="_x0000_s1026" style="position:absolute;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32.1pt" to="474.3pt,5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6" behindDoc="0" locked="0" layoutInCell="0" allowOverlap="1" wp14:anchorId="34D8F040" wp14:editId="61BE0250">
                <wp:simplePos x="0" y="0"/>
                <wp:positionH relativeFrom="page">
                  <wp:posOffset>1438910</wp:posOffset>
                </wp:positionH>
                <wp:positionV relativeFrom="page">
                  <wp:posOffset>6934200</wp:posOffset>
                </wp:positionV>
                <wp:extent cx="4584700" cy="0"/>
                <wp:effectExtent l="0" t="0" r="0" b="0"/>
                <wp:wrapSquare wrapText="bothSides"/>
                <wp:docPr id="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D10C8" id="Line 78" o:spid="_x0000_s1026" style="position:absolute;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46pt" to="474.3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an </w:t>
      </w:r>
      <w:proofErr w:type="gramStart"/>
      <w:r w:rsidR="003C6A81">
        <w:rPr>
          <w:b/>
          <w:bCs/>
          <w:sz w:val="24"/>
          <w:szCs w:val="24"/>
        </w:rPr>
        <w:t xml:space="preserve">Offshore Transmission System </w:t>
      </w:r>
      <w:r w:rsidR="003C6A81">
        <w:rPr>
          <w:sz w:val="24"/>
          <w:szCs w:val="24"/>
        </w:rPr>
        <w:t>certain requirements</w:t>
      </w:r>
      <w:proofErr w:type="gramEnd"/>
      <w:r w:rsidR="003C6A81">
        <w:rPr>
          <w:sz w:val="24"/>
          <w:szCs w:val="24"/>
        </w:rPr>
        <w:t xml:space="preserve"> in respect of </w:t>
      </w:r>
      <w:r w:rsidR="003C6A81">
        <w:rPr>
          <w:b/>
          <w:bCs/>
          <w:sz w:val="24"/>
          <w:szCs w:val="24"/>
        </w:rPr>
        <w:t xml:space="preserve">Reactive Power </w:t>
      </w:r>
      <w:r w:rsidR="003C6A81">
        <w:rPr>
          <w:sz w:val="24"/>
          <w:szCs w:val="24"/>
        </w:rPr>
        <w:t xml:space="preserve">capability (contained within the </w:t>
      </w:r>
      <w:r w:rsidR="003C6A81">
        <w:rPr>
          <w:b/>
          <w:bCs/>
          <w:sz w:val="24"/>
          <w:szCs w:val="24"/>
        </w:rPr>
        <w:t>STC</w:t>
      </w:r>
      <w:r w:rsidR="003C6A81">
        <w:rPr>
          <w:sz w:val="24"/>
          <w:szCs w:val="24"/>
        </w:rPr>
        <w:t xml:space="preserve">, Section K and in the case of </w:t>
      </w:r>
      <w:r w:rsidR="003C6A81">
        <w:rPr>
          <w:b/>
          <w:bCs/>
          <w:sz w:val="24"/>
          <w:szCs w:val="24"/>
        </w:rPr>
        <w:t xml:space="preserve">Offshore Transmission System Development User Works, </w:t>
      </w:r>
      <w:r w:rsidR="003C6A81">
        <w:rPr>
          <w:sz w:val="24"/>
          <w:szCs w:val="24"/>
        </w:rPr>
        <w:t xml:space="preserve">the </w:t>
      </w:r>
      <w:r w:rsidR="003C6A81">
        <w:rPr>
          <w:b/>
          <w:bCs/>
          <w:sz w:val="24"/>
          <w:szCs w:val="24"/>
        </w:rPr>
        <w:t>Grid Code</w:t>
      </w:r>
      <w:r w:rsidR="003C6A81">
        <w:rPr>
          <w:sz w:val="24"/>
          <w:szCs w:val="24"/>
        </w:rPr>
        <w:t xml:space="preserve">) are placed upon the owner of the </w:t>
      </w:r>
      <w:r w:rsidR="003C6A81">
        <w:rPr>
          <w:b/>
          <w:bCs/>
          <w:sz w:val="24"/>
          <w:szCs w:val="24"/>
        </w:rPr>
        <w:t>Offshore Transmission System</w:t>
      </w:r>
      <w:r w:rsidR="003C6A81">
        <w:rPr>
          <w:sz w:val="24"/>
          <w:szCs w:val="24"/>
        </w:rPr>
        <w:t xml:space="preserve">. </w:t>
      </w:r>
      <w:proofErr w:type="gramStart"/>
      <w:r w:rsidR="003C6A81">
        <w:rPr>
          <w:sz w:val="24"/>
          <w:szCs w:val="24"/>
        </w:rPr>
        <w:t>However</w:t>
      </w:r>
      <w:proofErr w:type="gramEnd"/>
      <w:r w:rsidR="003C6A81">
        <w:rPr>
          <w:sz w:val="24"/>
          <w:szCs w:val="24"/>
        </w:rPr>
        <w:t xml:space="preserve"> the </w:t>
      </w:r>
      <w:r w:rsidR="003C6A81">
        <w:rPr>
          <w:b/>
          <w:bCs/>
          <w:sz w:val="24"/>
          <w:szCs w:val="24"/>
        </w:rPr>
        <w:t xml:space="preserve">Grid Code </w:t>
      </w:r>
      <w:r w:rsidR="003C6A81">
        <w:rPr>
          <w:sz w:val="24"/>
          <w:szCs w:val="24"/>
        </w:rPr>
        <w:t xml:space="preserve">also permits part or all of this requirement to be met by the </w:t>
      </w:r>
      <w:r w:rsidR="003C6A81">
        <w:rPr>
          <w:b/>
          <w:bCs/>
          <w:sz w:val="24"/>
          <w:szCs w:val="24"/>
        </w:rPr>
        <w:t xml:space="preserve">Generating Units </w:t>
      </w:r>
      <w:r w:rsidR="003C6A81">
        <w:rPr>
          <w:sz w:val="24"/>
          <w:szCs w:val="24"/>
        </w:rPr>
        <w:t xml:space="preserve">connected to the </w:t>
      </w:r>
      <w:r w:rsidR="003C6A81">
        <w:rPr>
          <w:b/>
          <w:bCs/>
          <w:sz w:val="24"/>
          <w:szCs w:val="24"/>
        </w:rPr>
        <w:t xml:space="preserve">Offshore Transmission System </w:t>
      </w:r>
      <w:r w:rsidR="003C6A81">
        <w:rPr>
          <w:sz w:val="24"/>
          <w:szCs w:val="24"/>
        </w:rPr>
        <w:t xml:space="preserve">should it be more efficient to do so. In order that an assessment of the most efficient method of providing </w:t>
      </w:r>
      <w:r w:rsidR="003C6A81">
        <w:rPr>
          <w:b/>
          <w:bCs/>
          <w:sz w:val="24"/>
          <w:szCs w:val="24"/>
        </w:rPr>
        <w:t xml:space="preserve">Reactive Power </w:t>
      </w:r>
      <w:r w:rsidR="003C6A81">
        <w:rPr>
          <w:sz w:val="24"/>
          <w:szCs w:val="24"/>
        </w:rPr>
        <w:t xml:space="preserve">capability may be made by an owner of an </w:t>
      </w:r>
      <w:r w:rsidR="003C6A81">
        <w:rPr>
          <w:b/>
          <w:bCs/>
          <w:sz w:val="24"/>
          <w:szCs w:val="24"/>
        </w:rPr>
        <w:t xml:space="preserve">Offshore Transmission System </w:t>
      </w:r>
      <w:r w:rsidR="003C6A81">
        <w:rPr>
          <w:sz w:val="24"/>
          <w:szCs w:val="24"/>
        </w:rPr>
        <w:t xml:space="preserve">an </w:t>
      </w:r>
      <w:r w:rsidR="003C6A81">
        <w:rPr>
          <w:b/>
          <w:bCs/>
          <w:sz w:val="24"/>
          <w:szCs w:val="24"/>
        </w:rPr>
        <w:t xml:space="preserve">Applicant </w:t>
      </w:r>
      <w:r w:rsidR="003C6A81">
        <w:rPr>
          <w:sz w:val="24"/>
          <w:szCs w:val="24"/>
        </w:rPr>
        <w:t xml:space="preserve">for a </w:t>
      </w:r>
      <w:r w:rsidR="003C6A81">
        <w:rPr>
          <w:b/>
          <w:bCs/>
          <w:sz w:val="24"/>
          <w:szCs w:val="24"/>
        </w:rPr>
        <w:t xml:space="preserve">New Connection Site </w:t>
      </w:r>
      <w:r w:rsidR="003C6A81">
        <w:rPr>
          <w:sz w:val="24"/>
          <w:szCs w:val="24"/>
        </w:rPr>
        <w:t xml:space="preserve">located </w:t>
      </w:r>
      <w:r w:rsidR="003C6A81">
        <w:rPr>
          <w:b/>
          <w:bCs/>
          <w:sz w:val="24"/>
          <w:szCs w:val="24"/>
        </w:rPr>
        <w:t xml:space="preserve">Offshore </w:t>
      </w:r>
      <w:r w:rsidR="003C6A81">
        <w:rPr>
          <w:sz w:val="24"/>
          <w:szCs w:val="24"/>
        </w:rPr>
        <w:t xml:space="preserve">is required to indicate (where known) the expected </w:t>
      </w:r>
      <w:r w:rsidR="003C6A81">
        <w:rPr>
          <w:b/>
          <w:bCs/>
          <w:sz w:val="24"/>
          <w:szCs w:val="24"/>
        </w:rPr>
        <w:t xml:space="preserve">Reactive Power </w:t>
      </w:r>
      <w:r w:rsidR="003C6A81">
        <w:rPr>
          <w:sz w:val="24"/>
          <w:szCs w:val="24"/>
        </w:rPr>
        <w:t xml:space="preserve">capability of the </w:t>
      </w:r>
      <w:r w:rsidR="003C6A81">
        <w:rPr>
          <w:b/>
          <w:bCs/>
          <w:sz w:val="24"/>
          <w:szCs w:val="24"/>
        </w:rPr>
        <w:t xml:space="preserve">Generating Units </w:t>
      </w:r>
      <w:r w:rsidR="003C6A81">
        <w:rPr>
          <w:sz w:val="24"/>
          <w:szCs w:val="24"/>
        </w:rPr>
        <w:t xml:space="preserve">expected to be connected at the </w:t>
      </w:r>
      <w:r w:rsidR="003C6A81">
        <w:rPr>
          <w:b/>
          <w:bCs/>
          <w:sz w:val="24"/>
          <w:szCs w:val="24"/>
        </w:rPr>
        <w:t>New Connection Site</w:t>
      </w:r>
      <w:r w:rsidR="003C6A81">
        <w:rPr>
          <w:sz w:val="24"/>
          <w:szCs w:val="24"/>
        </w:rPr>
        <w:t>. Where applicable please also reference in Section C, part 4f above.</w:t>
      </w:r>
    </w:p>
    <w:p w14:paraId="26688B52" w14:textId="77777777" w:rsidR="003C6A81" w:rsidRDefault="003C6A81">
      <w:pPr>
        <w:widowControl/>
        <w:rPr>
          <w:sz w:val="24"/>
          <w:szCs w:val="24"/>
        </w:rPr>
        <w:sectPr w:rsidR="003C6A81">
          <w:pgSz w:w="11909" w:h="16843"/>
          <w:pgMar w:top="720" w:right="1651" w:bottom="5511" w:left="1618" w:header="720" w:footer="720" w:gutter="0"/>
          <w:cols w:space="720"/>
          <w:noEndnote/>
        </w:sectPr>
      </w:pPr>
    </w:p>
    <w:p w14:paraId="13B59BF6" w14:textId="7A933760" w:rsidR="003C6A81" w:rsidRDefault="00A51660">
      <w:pPr>
        <w:kinsoku w:val="0"/>
        <w:overflowPunct w:val="0"/>
        <w:autoSpaceDE/>
        <w:autoSpaceDN/>
        <w:adjustRightInd/>
        <w:spacing w:before="15" w:line="407" w:lineRule="exact"/>
        <w:jc w:val="center"/>
        <w:textAlignment w:val="baseline"/>
        <w:rPr>
          <w:b/>
          <w:bCs/>
          <w:sz w:val="36"/>
          <w:szCs w:val="36"/>
        </w:rPr>
      </w:pPr>
      <w:r>
        <w:rPr>
          <w:noProof/>
        </w:rPr>
        <w:lastRenderedPageBreak/>
        <mc:AlternateContent>
          <mc:Choice Requires="wps">
            <w:drawing>
              <wp:anchor distT="0" distB="0" distL="0" distR="0" simplePos="0" relativeHeight="251658317" behindDoc="0" locked="0" layoutInCell="0" allowOverlap="1" wp14:anchorId="01859A20" wp14:editId="766778D3">
                <wp:simplePos x="0" y="0"/>
                <wp:positionH relativeFrom="page">
                  <wp:posOffset>5358130</wp:posOffset>
                </wp:positionH>
                <wp:positionV relativeFrom="page">
                  <wp:posOffset>10071735</wp:posOffset>
                </wp:positionV>
                <wp:extent cx="1122045" cy="181610"/>
                <wp:effectExtent l="0" t="0" r="0" b="0"/>
                <wp:wrapSquare wrapText="bothSides"/>
                <wp:docPr id="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A5B17A"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9A20" id="Text Box 79" o:spid="_x0000_s1043" type="#_x0000_t202" style="position:absolute;left:0;text-align:left;margin-left:421.9pt;margin-top:793.05pt;width:88.35pt;height:14.3pt;z-index:2516583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2q4+QEAAN8DAAAOAAAAZHJzL2Uyb0RvYy54bWysU9uO0zAQfUfiHyy/0yQVLK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ojC+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iTNquPkBAADfAwAADgAAAAAAAAAAAAAA&#10;AAAuAgAAZHJzL2Uyb0RvYy54bWxQSwECLQAUAAYACAAAACEARgWj0OEAAAAOAQAADwAAAAAAAAAA&#10;AAAAAABTBAAAZHJzL2Rvd25yZXYueG1sUEsFBgAAAAAEAAQA8wAAAGEFAAAAAA==&#10;" o:allowincell="f" stroked="f">
                <v:fill opacity="0"/>
                <v:textbox inset="0,0,0,0">
                  <w:txbxContent>
                    <w:p w14:paraId="2AA5B17A"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36"/>
          <w:szCs w:val="36"/>
        </w:rPr>
        <w:t>APPLICATION FOR A NEW CONNECTION</w:t>
      </w:r>
    </w:p>
    <w:p w14:paraId="392CF7AC" w14:textId="77777777" w:rsidR="003C6A81" w:rsidRDefault="003C6A81">
      <w:pPr>
        <w:kinsoku w:val="0"/>
        <w:overflowPunct w:val="0"/>
        <w:autoSpaceDE/>
        <w:autoSpaceDN/>
        <w:adjustRightInd/>
        <w:spacing w:before="273" w:line="279" w:lineRule="exact"/>
        <w:ind w:right="864"/>
        <w:textAlignment w:val="baseline"/>
        <w:rPr>
          <w:b/>
          <w:bCs/>
          <w:sz w:val="24"/>
          <w:szCs w:val="24"/>
        </w:rPr>
      </w:pPr>
      <w:r>
        <w:rPr>
          <w:b/>
          <w:bCs/>
          <w:sz w:val="24"/>
          <w:szCs w:val="24"/>
        </w:rPr>
        <w:t>PLEASE ENSURE THAT YOU HAVE STUDIED THE NOTES BEFORE COMPLETING AND SIGNING THIS APPLICATION FORM</w:t>
      </w:r>
    </w:p>
    <w:p w14:paraId="0D264A05" w14:textId="77777777" w:rsidR="003C6A81" w:rsidRDefault="003C6A81">
      <w:pPr>
        <w:kinsoku w:val="0"/>
        <w:overflowPunct w:val="0"/>
        <w:autoSpaceDE/>
        <w:autoSpaceDN/>
        <w:adjustRightInd/>
        <w:spacing w:before="552" w:line="278" w:lineRule="exact"/>
        <w:textAlignment w:val="baseline"/>
        <w:rPr>
          <w:b/>
          <w:bCs/>
          <w:spacing w:val="11"/>
          <w:sz w:val="24"/>
          <w:szCs w:val="24"/>
        </w:rPr>
      </w:pPr>
      <w:r>
        <w:rPr>
          <w:b/>
          <w:bCs/>
          <w:spacing w:val="11"/>
          <w:sz w:val="24"/>
          <w:szCs w:val="24"/>
        </w:rPr>
        <w:t xml:space="preserve">SECTION D. </w:t>
      </w:r>
      <w:r>
        <w:rPr>
          <w:b/>
          <w:bCs/>
          <w:spacing w:val="11"/>
          <w:sz w:val="24"/>
          <w:szCs w:val="24"/>
          <w:u w:val="single"/>
        </w:rPr>
        <w:t>PROGRAMME</w:t>
      </w:r>
    </w:p>
    <w:p w14:paraId="10F24EB4" w14:textId="77777777" w:rsidR="003C6A81" w:rsidRDefault="003C6A81">
      <w:pPr>
        <w:kinsoku w:val="0"/>
        <w:overflowPunct w:val="0"/>
        <w:autoSpaceDE/>
        <w:autoSpaceDN/>
        <w:adjustRightInd/>
        <w:spacing w:before="276" w:line="276" w:lineRule="exact"/>
        <w:ind w:left="576" w:right="72"/>
        <w:jc w:val="both"/>
        <w:textAlignment w:val="baseline"/>
        <w:rPr>
          <w:sz w:val="24"/>
          <w:szCs w:val="24"/>
        </w:rPr>
      </w:pPr>
      <w:r>
        <w:rPr>
          <w:sz w:val="24"/>
          <w:szCs w:val="24"/>
        </w:rPr>
        <w:t xml:space="preserve">Please provide a suggested development and construction </w:t>
      </w:r>
      <w:proofErr w:type="spellStart"/>
      <w:r>
        <w:rPr>
          <w:sz w:val="24"/>
          <w:szCs w:val="24"/>
        </w:rPr>
        <w:t>programme</w:t>
      </w:r>
      <w:proofErr w:type="spellEnd"/>
      <w:r>
        <w:rPr>
          <w:sz w:val="24"/>
          <w:szCs w:val="24"/>
        </w:rPr>
        <w:t xml:space="preserve"> in bar chart form for the work necessary to install the </w:t>
      </w:r>
      <w:r>
        <w:rPr>
          <w:b/>
          <w:bCs/>
          <w:sz w:val="24"/>
          <w:szCs w:val="24"/>
        </w:rPr>
        <w:t xml:space="preserve">User Development </w:t>
      </w:r>
      <w:r>
        <w:rPr>
          <w:sz w:val="24"/>
          <w:szCs w:val="24"/>
        </w:rPr>
        <w:t xml:space="preserve">(not the </w:t>
      </w:r>
      <w:r>
        <w:rPr>
          <w:b/>
          <w:bCs/>
          <w:sz w:val="24"/>
          <w:szCs w:val="24"/>
        </w:rPr>
        <w:t xml:space="preserve">Transmission Connection Assets </w:t>
      </w:r>
      <w:r>
        <w:rPr>
          <w:sz w:val="24"/>
          <w:szCs w:val="24"/>
        </w:rPr>
        <w:t>needing to be installed) indicating the anticipated date when the connection will be required to be made and any other key dates such as back feed date.</w:t>
      </w:r>
    </w:p>
    <w:p w14:paraId="3AC1FB4D" w14:textId="77777777" w:rsidR="003C6A81" w:rsidRDefault="003C6A81">
      <w:pPr>
        <w:kinsoku w:val="0"/>
        <w:overflowPunct w:val="0"/>
        <w:autoSpaceDE/>
        <w:autoSpaceDN/>
        <w:adjustRightInd/>
        <w:spacing w:before="276" w:line="276" w:lineRule="exact"/>
        <w:ind w:left="576" w:right="72"/>
        <w:jc w:val="both"/>
        <w:textAlignment w:val="baseline"/>
        <w:rPr>
          <w:sz w:val="24"/>
          <w:szCs w:val="24"/>
        </w:rPr>
      </w:pPr>
      <w:r>
        <w:rPr>
          <w:sz w:val="24"/>
          <w:szCs w:val="24"/>
        </w:rPr>
        <w:t xml:space="preserve">If not already included in the above bar </w:t>
      </w:r>
      <w:proofErr w:type="gramStart"/>
      <w:r>
        <w:rPr>
          <w:sz w:val="24"/>
          <w:szCs w:val="24"/>
        </w:rPr>
        <w:t>chart</w:t>
      </w:r>
      <w:proofErr w:type="gramEnd"/>
      <w:r>
        <w:rPr>
          <w:sz w:val="24"/>
          <w:szCs w:val="24"/>
        </w:rPr>
        <w:t xml:space="preserve"> please provide details of when the </w:t>
      </w:r>
      <w:r>
        <w:rPr>
          <w:b/>
          <w:bCs/>
          <w:sz w:val="24"/>
          <w:szCs w:val="24"/>
        </w:rPr>
        <w:t xml:space="preserve">Applicant </w:t>
      </w:r>
      <w:r>
        <w:rPr>
          <w:sz w:val="24"/>
          <w:szCs w:val="24"/>
        </w:rPr>
        <w:t xml:space="preserve">expects to be completing the substantive works that lead to the completion of the following phases of the </w:t>
      </w:r>
      <w:r>
        <w:rPr>
          <w:b/>
          <w:bCs/>
          <w:sz w:val="24"/>
          <w:szCs w:val="24"/>
        </w:rPr>
        <w:t xml:space="preserve">User Development </w:t>
      </w:r>
      <w:r>
        <w:rPr>
          <w:sz w:val="24"/>
          <w:szCs w:val="24"/>
        </w:rPr>
        <w:t xml:space="preserve">or reach the following relevant key milestones below and other additional milestones as necessary (working backwards from expected connection date at ‘year 0’). This information is expected to provide the anticipated project overview at the time of </w:t>
      </w:r>
      <w:proofErr w:type="gramStart"/>
      <w:r>
        <w:rPr>
          <w:sz w:val="24"/>
          <w:szCs w:val="24"/>
        </w:rPr>
        <w:t>application:</w:t>
      </w:r>
      <w:r>
        <w:rPr>
          <w:sz w:val="24"/>
          <w:szCs w:val="24"/>
        </w:rPr>
        <w:noBreakHyphen/>
      </w:r>
      <w:proofErr w:type="gramEnd"/>
    </w:p>
    <w:p w14:paraId="3ED27D62" w14:textId="77777777" w:rsidR="003C6A81" w:rsidRDefault="003C6A81">
      <w:pPr>
        <w:numPr>
          <w:ilvl w:val="0"/>
          <w:numId w:val="40"/>
        </w:numPr>
        <w:kinsoku w:val="0"/>
        <w:overflowPunct w:val="0"/>
        <w:autoSpaceDE/>
        <w:autoSpaceDN/>
        <w:adjustRightInd/>
        <w:spacing w:before="566" w:line="276" w:lineRule="exact"/>
        <w:ind w:right="72"/>
        <w:jc w:val="both"/>
        <w:textAlignment w:val="baseline"/>
        <w:rPr>
          <w:sz w:val="24"/>
          <w:szCs w:val="24"/>
        </w:rPr>
      </w:pPr>
      <w:r>
        <w:rPr>
          <w:sz w:val="24"/>
          <w:szCs w:val="24"/>
        </w:rPr>
        <w:t xml:space="preserve">In the case of a </w:t>
      </w:r>
      <w:r>
        <w:rPr>
          <w:b/>
          <w:bCs/>
          <w:sz w:val="24"/>
          <w:szCs w:val="24"/>
        </w:rPr>
        <w:t xml:space="preserve">Connection Site </w:t>
      </w:r>
      <w:r>
        <w:rPr>
          <w:sz w:val="24"/>
          <w:szCs w:val="24"/>
        </w:rPr>
        <w:t xml:space="preserve">located in </w:t>
      </w:r>
      <w:r>
        <w:rPr>
          <w:b/>
          <w:bCs/>
          <w:sz w:val="24"/>
          <w:szCs w:val="24"/>
        </w:rPr>
        <w:t>Offshore Waters</w:t>
      </w:r>
      <w:r>
        <w:rPr>
          <w:sz w:val="24"/>
          <w:szCs w:val="24"/>
        </w:rPr>
        <w:t>, procurement of Crown Estate lease</w:t>
      </w:r>
    </w:p>
    <w:p w14:paraId="2C20EC39"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Planning Application Submitted (Town &amp; Country Planning*, S</w:t>
      </w:r>
      <w:proofErr w:type="gramStart"/>
      <w:r>
        <w:rPr>
          <w:sz w:val="24"/>
          <w:szCs w:val="24"/>
        </w:rPr>
        <w:t>36,S</w:t>
      </w:r>
      <w:proofErr w:type="gramEnd"/>
      <w:r>
        <w:rPr>
          <w:sz w:val="24"/>
          <w:szCs w:val="24"/>
        </w:rPr>
        <w:t>37)</w:t>
      </w:r>
    </w:p>
    <w:p w14:paraId="06131576" w14:textId="77777777" w:rsidR="003C6A81" w:rsidRDefault="003C6A81">
      <w:pPr>
        <w:numPr>
          <w:ilvl w:val="0"/>
          <w:numId w:val="40"/>
        </w:numPr>
        <w:kinsoku w:val="0"/>
        <w:overflowPunct w:val="0"/>
        <w:autoSpaceDE/>
        <w:autoSpaceDN/>
        <w:adjustRightInd/>
        <w:spacing w:before="22" w:line="276" w:lineRule="exact"/>
        <w:jc w:val="both"/>
        <w:textAlignment w:val="baseline"/>
        <w:rPr>
          <w:b/>
          <w:bCs/>
          <w:sz w:val="24"/>
          <w:szCs w:val="24"/>
        </w:rPr>
      </w:pPr>
      <w:r>
        <w:rPr>
          <w:sz w:val="24"/>
          <w:szCs w:val="24"/>
        </w:rPr>
        <w:t xml:space="preserve">Earliest date of entry into the </w:t>
      </w:r>
      <w:r>
        <w:rPr>
          <w:b/>
          <w:bCs/>
          <w:sz w:val="24"/>
          <w:szCs w:val="24"/>
        </w:rPr>
        <w:t>Offshore Tender Process</w:t>
      </w:r>
    </w:p>
    <w:p w14:paraId="252AFFAC"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Planning Consent Awarded</w:t>
      </w:r>
    </w:p>
    <w:p w14:paraId="7D9F3EF9" w14:textId="77777777" w:rsidR="003C6A81" w:rsidRDefault="003C6A81">
      <w:pPr>
        <w:numPr>
          <w:ilvl w:val="0"/>
          <w:numId w:val="40"/>
        </w:numPr>
        <w:kinsoku w:val="0"/>
        <w:overflowPunct w:val="0"/>
        <w:autoSpaceDE/>
        <w:autoSpaceDN/>
        <w:adjustRightInd/>
        <w:spacing w:before="16" w:line="276" w:lineRule="exact"/>
        <w:jc w:val="both"/>
        <w:textAlignment w:val="baseline"/>
        <w:rPr>
          <w:sz w:val="24"/>
          <w:szCs w:val="24"/>
        </w:rPr>
      </w:pPr>
      <w:r>
        <w:rPr>
          <w:sz w:val="24"/>
          <w:szCs w:val="24"/>
        </w:rPr>
        <w:t>Plant Ordered (</w:t>
      </w:r>
      <w:proofErr w:type="gramStart"/>
      <w:r>
        <w:rPr>
          <w:sz w:val="24"/>
          <w:szCs w:val="24"/>
        </w:rPr>
        <w:t>i.e.</w:t>
      </w:r>
      <w:proofErr w:type="gramEnd"/>
      <w:r>
        <w:rPr>
          <w:sz w:val="24"/>
          <w:szCs w:val="24"/>
        </w:rPr>
        <w:t xml:space="preserve"> </w:t>
      </w:r>
      <w:r>
        <w:rPr>
          <w:b/>
          <w:bCs/>
          <w:sz w:val="24"/>
          <w:szCs w:val="24"/>
        </w:rPr>
        <w:t xml:space="preserve">Power Station </w:t>
      </w:r>
      <w:r>
        <w:rPr>
          <w:sz w:val="24"/>
          <w:szCs w:val="24"/>
        </w:rPr>
        <w:t>or substation)</w:t>
      </w:r>
    </w:p>
    <w:p w14:paraId="613FE053"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 xml:space="preserve">Construction Started (site </w:t>
      </w:r>
      <w:proofErr w:type="spellStart"/>
      <w:r>
        <w:rPr>
          <w:sz w:val="24"/>
          <w:szCs w:val="24"/>
        </w:rPr>
        <w:t>mobilisation</w:t>
      </w:r>
      <w:proofErr w:type="spellEnd"/>
      <w:r>
        <w:rPr>
          <w:sz w:val="24"/>
          <w:szCs w:val="24"/>
        </w:rPr>
        <w:t>)</w:t>
      </w:r>
    </w:p>
    <w:p w14:paraId="6A8DB262"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Construction Completed</w:t>
      </w:r>
    </w:p>
    <w:p w14:paraId="59013876" w14:textId="77777777" w:rsidR="003C6A81" w:rsidRDefault="003C6A81">
      <w:pPr>
        <w:kinsoku w:val="0"/>
        <w:overflowPunct w:val="0"/>
        <w:autoSpaceDE/>
        <w:autoSpaceDN/>
        <w:adjustRightInd/>
        <w:spacing w:before="828" w:line="276" w:lineRule="exact"/>
        <w:textAlignment w:val="baseline"/>
        <w:rPr>
          <w:spacing w:val="18"/>
          <w:sz w:val="24"/>
          <w:szCs w:val="24"/>
        </w:rPr>
      </w:pPr>
      <w:r>
        <w:rPr>
          <w:spacing w:val="18"/>
          <w:sz w:val="24"/>
          <w:szCs w:val="24"/>
        </w:rPr>
        <w:t>Notes</w:t>
      </w:r>
    </w:p>
    <w:p w14:paraId="1EDFDF0F" w14:textId="77777777" w:rsidR="003C6A81" w:rsidRDefault="003C6A81">
      <w:pPr>
        <w:tabs>
          <w:tab w:val="left" w:pos="576"/>
        </w:tabs>
        <w:kinsoku w:val="0"/>
        <w:overflowPunct w:val="0"/>
        <w:autoSpaceDE/>
        <w:autoSpaceDN/>
        <w:adjustRightInd/>
        <w:spacing w:before="276" w:line="276" w:lineRule="exact"/>
        <w:textAlignment w:val="baseline"/>
        <w:rPr>
          <w:sz w:val="24"/>
          <w:szCs w:val="24"/>
        </w:rPr>
      </w:pPr>
      <w:r>
        <w:rPr>
          <w:sz w:val="24"/>
          <w:szCs w:val="24"/>
        </w:rPr>
        <w:t>*</w:t>
      </w:r>
      <w:r>
        <w:rPr>
          <w:sz w:val="24"/>
          <w:szCs w:val="24"/>
        </w:rPr>
        <w:tab/>
        <w:t xml:space="preserve">The consent for the </w:t>
      </w:r>
      <w:r>
        <w:rPr>
          <w:b/>
          <w:bCs/>
          <w:sz w:val="24"/>
          <w:szCs w:val="24"/>
        </w:rPr>
        <w:t xml:space="preserve">User's Power Station </w:t>
      </w:r>
      <w:r>
        <w:rPr>
          <w:sz w:val="24"/>
          <w:szCs w:val="24"/>
        </w:rPr>
        <w:t>granted under Section 36 of the</w:t>
      </w:r>
    </w:p>
    <w:p w14:paraId="0D7D1446" w14:textId="77777777" w:rsidR="003C6A81" w:rsidRDefault="003C6A81">
      <w:pPr>
        <w:kinsoku w:val="0"/>
        <w:overflowPunct w:val="0"/>
        <w:autoSpaceDE/>
        <w:autoSpaceDN/>
        <w:adjustRightInd/>
        <w:spacing w:line="276" w:lineRule="exact"/>
        <w:ind w:left="576" w:right="72"/>
        <w:textAlignment w:val="baseline"/>
        <w:rPr>
          <w:sz w:val="24"/>
          <w:szCs w:val="24"/>
        </w:rPr>
      </w:pPr>
      <w:r>
        <w:rPr>
          <w:sz w:val="24"/>
          <w:szCs w:val="24"/>
        </w:rPr>
        <w:t xml:space="preserve">Electricity Act or planning permission for the </w:t>
      </w:r>
      <w:r>
        <w:rPr>
          <w:b/>
          <w:bCs/>
          <w:sz w:val="24"/>
          <w:szCs w:val="24"/>
        </w:rPr>
        <w:t xml:space="preserve">User's Power Station </w:t>
      </w:r>
      <w:r>
        <w:rPr>
          <w:sz w:val="24"/>
          <w:szCs w:val="24"/>
        </w:rPr>
        <w:t>granted under the Town and Country Planning Act 1990 or any amendment thereto in England and Wales or the Town and Country Planning (Scotland) Act 1997 or any amendment thereto in Scotland.</w:t>
      </w:r>
    </w:p>
    <w:p w14:paraId="127F8265" w14:textId="77777777" w:rsidR="003C6A81" w:rsidRDefault="003C6A81">
      <w:pPr>
        <w:widowControl/>
        <w:rPr>
          <w:sz w:val="24"/>
          <w:szCs w:val="24"/>
        </w:rPr>
        <w:sectPr w:rsidR="003C6A81">
          <w:pgSz w:w="11909" w:h="16843"/>
          <w:pgMar w:top="720" w:right="1620" w:bottom="586" w:left="1649" w:header="720" w:footer="720" w:gutter="0"/>
          <w:cols w:space="720"/>
          <w:noEndnote/>
        </w:sectPr>
      </w:pPr>
    </w:p>
    <w:p w14:paraId="40BA22AD" w14:textId="09C3BFC4" w:rsidR="003C6A81" w:rsidRDefault="00A51660">
      <w:pPr>
        <w:kinsoku w:val="0"/>
        <w:overflowPunct w:val="0"/>
        <w:autoSpaceDE/>
        <w:autoSpaceDN/>
        <w:adjustRightInd/>
        <w:spacing w:before="15" w:line="407" w:lineRule="exact"/>
        <w:jc w:val="center"/>
        <w:textAlignment w:val="baseline"/>
        <w:rPr>
          <w:b/>
          <w:bCs/>
          <w:sz w:val="36"/>
          <w:szCs w:val="36"/>
        </w:rPr>
      </w:pPr>
      <w:r>
        <w:rPr>
          <w:noProof/>
        </w:rPr>
        <w:lastRenderedPageBreak/>
        <mc:AlternateContent>
          <mc:Choice Requires="wps">
            <w:drawing>
              <wp:anchor distT="0" distB="0" distL="0" distR="0" simplePos="0" relativeHeight="251658318" behindDoc="0" locked="0" layoutInCell="0" allowOverlap="1" wp14:anchorId="7D766D0D" wp14:editId="3FD281A0">
                <wp:simplePos x="0" y="0"/>
                <wp:positionH relativeFrom="page">
                  <wp:posOffset>5358130</wp:posOffset>
                </wp:positionH>
                <wp:positionV relativeFrom="page">
                  <wp:posOffset>10071735</wp:posOffset>
                </wp:positionV>
                <wp:extent cx="1122045" cy="181610"/>
                <wp:effectExtent l="0" t="0" r="0" b="0"/>
                <wp:wrapSquare wrapText="bothSides"/>
                <wp:docPr id="3"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5A2A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66D0D" id="Text Box 80" o:spid="_x0000_s1044" type="#_x0000_t202" style="position:absolute;left:0;text-align:left;margin-left:421.9pt;margin-top:793.05pt;width:88.35pt;height:14.3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4sL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5FCVChq0kB7JlUQsuvoL6Fg&#10;APzB2USOq7n/fhSoODPvLSkb7bkEuATNEggrKbXmgbMc7kO28dGh7gdCzrOzcE/qdzoJ89zFpV9y&#10;UeJ3cXy06a/79Or5v9z9B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Ip3iwv3AQAA3wMAAA4AAAAAAAAAAAAAAAAA&#10;LgIAAGRycy9lMm9Eb2MueG1sUEsBAi0AFAAGAAgAAAAhAEYFo9DhAAAADgEAAA8AAAAAAAAAAAAA&#10;AAAAUQQAAGRycy9kb3ducmV2LnhtbFBLBQYAAAAABAAEAPMAAABfBQAAAAA=&#10;" o:allowincell="f" stroked="f">
                <v:fill opacity="0"/>
                <v:textbox inset="0,0,0,0">
                  <w:txbxContent>
                    <w:p w14:paraId="7105A2A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36"/>
          <w:szCs w:val="36"/>
        </w:rPr>
        <w:t>APPLICATION FOR A NEW CONNECTION</w:t>
      </w:r>
    </w:p>
    <w:p w14:paraId="3FD1135A" w14:textId="77777777" w:rsidR="003C6A81" w:rsidRDefault="003C6A81">
      <w:pPr>
        <w:kinsoku w:val="0"/>
        <w:overflowPunct w:val="0"/>
        <w:autoSpaceDE/>
        <w:autoSpaceDN/>
        <w:adjustRightInd/>
        <w:spacing w:before="273" w:line="279" w:lineRule="exact"/>
        <w:ind w:left="216" w:right="720"/>
        <w:textAlignment w:val="baseline"/>
        <w:rPr>
          <w:b/>
          <w:bCs/>
          <w:sz w:val="24"/>
          <w:szCs w:val="24"/>
        </w:rPr>
      </w:pPr>
      <w:r>
        <w:rPr>
          <w:b/>
          <w:bCs/>
          <w:sz w:val="24"/>
          <w:szCs w:val="24"/>
        </w:rPr>
        <w:t>PLEASE ENSURE THAT YOU HAVE STUDIED THE NOTES BEFORE COMPLETING AND SIGNING THIS APPLICATION FORM</w:t>
      </w:r>
    </w:p>
    <w:p w14:paraId="52E028A1" w14:textId="77777777" w:rsidR="003C6A81" w:rsidRDefault="003C6A81">
      <w:pPr>
        <w:kinsoku w:val="0"/>
        <w:overflowPunct w:val="0"/>
        <w:autoSpaceDE/>
        <w:autoSpaceDN/>
        <w:adjustRightInd/>
        <w:spacing w:before="554" w:line="274" w:lineRule="exact"/>
        <w:ind w:left="1656" w:right="432" w:hanging="1440"/>
        <w:textAlignment w:val="baseline"/>
        <w:rPr>
          <w:i/>
          <w:iCs/>
          <w:spacing w:val="-1"/>
          <w:sz w:val="24"/>
          <w:szCs w:val="24"/>
        </w:rPr>
      </w:pPr>
      <w:r>
        <w:rPr>
          <w:b/>
          <w:bCs/>
          <w:spacing w:val="-1"/>
          <w:sz w:val="24"/>
          <w:szCs w:val="24"/>
        </w:rPr>
        <w:t>SECTION E</w:t>
      </w:r>
      <w:r>
        <w:rPr>
          <w:spacing w:val="-1"/>
          <w:sz w:val="24"/>
          <w:szCs w:val="24"/>
        </w:rPr>
        <w:t xml:space="preserve">. Enabling Works </w:t>
      </w:r>
      <w:r>
        <w:rPr>
          <w:i/>
          <w:iCs/>
          <w:spacing w:val="-1"/>
          <w:sz w:val="24"/>
          <w:szCs w:val="24"/>
        </w:rPr>
        <w:t xml:space="preserve">[Directly Connected Power Station or Distribution System </w:t>
      </w:r>
      <w:proofErr w:type="gramStart"/>
      <w:r>
        <w:rPr>
          <w:i/>
          <w:iCs/>
          <w:spacing w:val="-1"/>
          <w:sz w:val="24"/>
          <w:szCs w:val="24"/>
        </w:rPr>
        <w:t>where</w:t>
      </w:r>
      <w:proofErr w:type="gramEnd"/>
      <w:r>
        <w:rPr>
          <w:i/>
          <w:iCs/>
          <w:spacing w:val="-1"/>
          <w:sz w:val="24"/>
          <w:szCs w:val="24"/>
        </w:rPr>
        <w:t xml:space="preserve"> associated with Distributed Generation only]</w:t>
      </w:r>
    </w:p>
    <w:p w14:paraId="7C838685" w14:textId="77777777" w:rsidR="003C6A81" w:rsidRDefault="003C6A81">
      <w:pPr>
        <w:numPr>
          <w:ilvl w:val="0"/>
          <w:numId w:val="41"/>
        </w:numPr>
        <w:kinsoku w:val="0"/>
        <w:overflowPunct w:val="0"/>
        <w:autoSpaceDE/>
        <w:autoSpaceDN/>
        <w:adjustRightInd/>
        <w:spacing w:before="277" w:line="278" w:lineRule="exact"/>
        <w:ind w:right="360"/>
        <w:textAlignment w:val="baseline"/>
        <w:rPr>
          <w:sz w:val="24"/>
          <w:szCs w:val="24"/>
        </w:rPr>
      </w:pPr>
      <w:r>
        <w:rPr>
          <w:sz w:val="24"/>
          <w:szCs w:val="24"/>
        </w:rPr>
        <w:t xml:space="preserve">We confirm we do not/do want the </w:t>
      </w:r>
      <w:r>
        <w:rPr>
          <w:b/>
          <w:bCs/>
          <w:sz w:val="24"/>
          <w:szCs w:val="24"/>
        </w:rPr>
        <w:t xml:space="preserve">Enabling Works </w:t>
      </w:r>
      <w:r>
        <w:rPr>
          <w:sz w:val="24"/>
          <w:szCs w:val="24"/>
        </w:rPr>
        <w:t xml:space="preserve">to be greater in scope than the </w:t>
      </w:r>
      <w:r>
        <w:rPr>
          <w:b/>
          <w:bCs/>
          <w:sz w:val="26"/>
          <w:szCs w:val="26"/>
        </w:rPr>
        <w:t xml:space="preserve">MITS Connection </w:t>
      </w:r>
      <w:r>
        <w:rPr>
          <w:b/>
          <w:bCs/>
          <w:sz w:val="24"/>
          <w:szCs w:val="24"/>
        </w:rPr>
        <w:t>Works</w:t>
      </w:r>
      <w:r>
        <w:rPr>
          <w:sz w:val="24"/>
          <w:szCs w:val="24"/>
        </w:rPr>
        <w:t>.</w:t>
      </w:r>
    </w:p>
    <w:p w14:paraId="5CCC9AF2" w14:textId="77777777" w:rsidR="003C6A81" w:rsidRDefault="003C6A81">
      <w:pPr>
        <w:numPr>
          <w:ilvl w:val="0"/>
          <w:numId w:val="41"/>
        </w:numPr>
        <w:kinsoku w:val="0"/>
        <w:overflowPunct w:val="0"/>
        <w:autoSpaceDE/>
        <w:autoSpaceDN/>
        <w:adjustRightInd/>
        <w:spacing w:before="284" w:line="273" w:lineRule="exact"/>
        <w:ind w:right="216"/>
        <w:textAlignment w:val="baseline"/>
        <w:rPr>
          <w:sz w:val="24"/>
          <w:szCs w:val="24"/>
        </w:rPr>
      </w:pPr>
      <w:r>
        <w:rPr>
          <w:sz w:val="24"/>
          <w:szCs w:val="24"/>
        </w:rPr>
        <w:t xml:space="preserve">If you want the </w:t>
      </w:r>
      <w:r>
        <w:rPr>
          <w:b/>
          <w:bCs/>
          <w:sz w:val="24"/>
          <w:szCs w:val="24"/>
        </w:rPr>
        <w:t xml:space="preserve">Enabling Works </w:t>
      </w:r>
      <w:r>
        <w:rPr>
          <w:sz w:val="24"/>
          <w:szCs w:val="24"/>
        </w:rPr>
        <w:t xml:space="preserve">to be greater in scope than the </w:t>
      </w:r>
      <w:r>
        <w:rPr>
          <w:b/>
          <w:bCs/>
          <w:sz w:val="26"/>
          <w:szCs w:val="26"/>
        </w:rPr>
        <w:t xml:space="preserve">MITS </w:t>
      </w:r>
      <w:r>
        <w:rPr>
          <w:b/>
          <w:bCs/>
          <w:sz w:val="24"/>
          <w:szCs w:val="24"/>
        </w:rPr>
        <w:t xml:space="preserve">Connection Works </w:t>
      </w:r>
      <w:r>
        <w:rPr>
          <w:sz w:val="24"/>
          <w:szCs w:val="24"/>
        </w:rPr>
        <w:t xml:space="preserve">specify the concerns, </w:t>
      </w:r>
      <w:proofErr w:type="gramStart"/>
      <w:r>
        <w:rPr>
          <w:sz w:val="24"/>
          <w:szCs w:val="24"/>
        </w:rPr>
        <w:t>reasons</w:t>
      </w:r>
      <w:proofErr w:type="gramEnd"/>
      <w:r>
        <w:rPr>
          <w:sz w:val="24"/>
          <w:szCs w:val="24"/>
        </w:rPr>
        <w:t xml:space="preserve"> or technical requirements that you are seeking to address by this.</w:t>
      </w:r>
    </w:p>
    <w:p w14:paraId="30610EDB" w14:textId="77777777" w:rsidR="003C6A81" w:rsidRDefault="003C6A81">
      <w:pPr>
        <w:widowControl/>
        <w:rPr>
          <w:sz w:val="24"/>
          <w:szCs w:val="24"/>
        </w:rPr>
        <w:sectPr w:rsidR="003C6A81">
          <w:pgSz w:w="11909" w:h="16843"/>
          <w:pgMar w:top="720" w:right="1778" w:bottom="586" w:left="1491" w:header="720" w:footer="720" w:gutter="0"/>
          <w:cols w:space="720"/>
          <w:noEndnote/>
        </w:sectPr>
      </w:pPr>
    </w:p>
    <w:p w14:paraId="1683B257" w14:textId="02CA2445" w:rsidR="003C6A81" w:rsidRDefault="00A51660">
      <w:pPr>
        <w:kinsoku w:val="0"/>
        <w:overflowPunct w:val="0"/>
        <w:autoSpaceDE/>
        <w:autoSpaceDN/>
        <w:adjustRightInd/>
        <w:spacing w:before="12" w:line="321"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19" behindDoc="0" locked="0" layoutInCell="0" allowOverlap="1" wp14:anchorId="43428B1A" wp14:editId="01931646">
                <wp:simplePos x="0" y="0"/>
                <wp:positionH relativeFrom="page">
                  <wp:posOffset>5358130</wp:posOffset>
                </wp:positionH>
                <wp:positionV relativeFrom="page">
                  <wp:posOffset>10071735</wp:posOffset>
                </wp:positionV>
                <wp:extent cx="1122045" cy="181610"/>
                <wp:effectExtent l="0" t="0" r="0" b="0"/>
                <wp:wrapSquare wrapText="bothSides"/>
                <wp:docPr id="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BA823"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28B1A" id="Text Box 81" o:spid="_x0000_s1045" type="#_x0000_t202" style="position:absolute;left:0;text-align:left;margin-left:421.9pt;margin-top:793.05pt;width:88.35pt;height:14.3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SFe+QEAAN8DAAAOAAAAZHJzL2Uyb0RvYy54bWysU9uO0zAQfUfiHyy/0yQVrJa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ojC+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OYUhXvkBAADfAwAADgAAAAAAAAAAAAAA&#10;AAAuAgAAZHJzL2Uyb0RvYy54bWxQSwECLQAUAAYACAAAACEARgWj0OEAAAAOAQAADwAAAAAAAAAA&#10;AAAAAABTBAAAZHJzL2Rvd25yZXYueG1sUEsFBgAAAAAEAAQA8wAAAGEFAAAAAA==&#10;" o:allowincell="f" stroked="f">
                <v:fill opacity="0"/>
                <v:textbox inset="0,0,0,0">
                  <w:txbxContent>
                    <w:p w14:paraId="5FEBA823"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CONNECTION APPLICATION</w:t>
      </w:r>
    </w:p>
    <w:p w14:paraId="555D71B8" w14:textId="77777777" w:rsidR="003C6A81" w:rsidRDefault="003C6A81">
      <w:pPr>
        <w:numPr>
          <w:ilvl w:val="0"/>
          <w:numId w:val="42"/>
        </w:numPr>
        <w:kinsoku w:val="0"/>
        <w:overflowPunct w:val="0"/>
        <w:autoSpaceDE/>
        <w:autoSpaceDN/>
        <w:adjustRightInd/>
        <w:spacing w:before="286" w:line="273" w:lineRule="exact"/>
        <w:ind w:right="72"/>
        <w:jc w:val="both"/>
        <w:textAlignment w:val="baseline"/>
        <w:rPr>
          <w:rFonts w:ascii="Arial" w:hAnsi="Arial" w:cs="Arial"/>
          <w:sz w:val="24"/>
          <w:szCs w:val="24"/>
        </w:rPr>
      </w:pPr>
      <w:r>
        <w:rPr>
          <w:rFonts w:ascii="Arial" w:hAnsi="Arial" w:cs="Arial"/>
          <w:sz w:val="24"/>
          <w:szCs w:val="24"/>
        </w:rPr>
        <w:t xml:space="preserve">We hereby apply to connect our </w:t>
      </w:r>
      <w:r>
        <w:rPr>
          <w:rFonts w:ascii="Arial" w:hAnsi="Arial" w:cs="Arial"/>
          <w:b/>
          <w:bCs/>
          <w:sz w:val="24"/>
          <w:szCs w:val="24"/>
        </w:rPr>
        <w:t xml:space="preserve">Plant </w:t>
      </w:r>
      <w:r>
        <w:rPr>
          <w:rFonts w:ascii="Arial" w:hAnsi="Arial" w:cs="Arial"/>
          <w:sz w:val="24"/>
          <w:szCs w:val="24"/>
        </w:rPr>
        <w:t xml:space="preserve">and </w:t>
      </w:r>
      <w:r>
        <w:rPr>
          <w:rFonts w:ascii="Arial" w:hAnsi="Arial" w:cs="Arial"/>
          <w:b/>
          <w:bCs/>
          <w:sz w:val="24"/>
          <w:szCs w:val="24"/>
        </w:rPr>
        <w:t xml:space="preserve">Apparatus </w:t>
      </w:r>
      <w:r>
        <w:rPr>
          <w:rFonts w:ascii="Arial" w:hAnsi="Arial" w:cs="Arial"/>
          <w:sz w:val="24"/>
          <w:szCs w:val="24"/>
        </w:rPr>
        <w:t xml:space="preserve">to the </w:t>
      </w:r>
      <w:r>
        <w:rPr>
          <w:rFonts w:ascii="Arial" w:hAnsi="Arial" w:cs="Arial"/>
          <w:b/>
          <w:bCs/>
          <w:sz w:val="24"/>
          <w:szCs w:val="24"/>
        </w:rPr>
        <w:t xml:space="preserve">National Electricity Transmission System </w:t>
      </w:r>
      <w:r>
        <w:rPr>
          <w:rFonts w:ascii="Arial" w:hAnsi="Arial" w:cs="Arial"/>
          <w:sz w:val="24"/>
          <w:szCs w:val="24"/>
        </w:rPr>
        <w:t xml:space="preserve">at a </w:t>
      </w:r>
      <w:r>
        <w:rPr>
          <w:rFonts w:ascii="Arial" w:hAnsi="Arial" w:cs="Arial"/>
          <w:b/>
          <w:bCs/>
          <w:sz w:val="24"/>
          <w:szCs w:val="24"/>
        </w:rPr>
        <w:t>New Connection Site</w:t>
      </w:r>
      <w:r>
        <w:rPr>
          <w:rFonts w:ascii="Arial" w:hAnsi="Arial" w:cs="Arial"/>
          <w:sz w:val="24"/>
          <w:szCs w:val="24"/>
        </w:rPr>
        <w:t xml:space="preserve">. We agree to pay </w:t>
      </w:r>
      <w:r>
        <w:rPr>
          <w:rFonts w:ascii="Arial" w:hAnsi="Arial" w:cs="Arial"/>
          <w:b/>
          <w:bCs/>
          <w:sz w:val="24"/>
          <w:szCs w:val="24"/>
        </w:rPr>
        <w:t xml:space="preserve">The Company’s </w:t>
      </w:r>
      <w:r>
        <w:rPr>
          <w:rFonts w:ascii="Arial" w:hAnsi="Arial" w:cs="Arial"/>
          <w:sz w:val="24"/>
          <w:szCs w:val="24"/>
        </w:rPr>
        <w:t xml:space="preserve">Engineering Charges on the terms specified in the </w:t>
      </w:r>
      <w:r>
        <w:rPr>
          <w:rFonts w:ascii="Arial" w:hAnsi="Arial" w:cs="Arial"/>
          <w:b/>
          <w:bCs/>
          <w:sz w:val="24"/>
          <w:szCs w:val="24"/>
        </w:rPr>
        <w:t xml:space="preserve">Notes </w:t>
      </w:r>
      <w:r>
        <w:rPr>
          <w:rFonts w:ascii="Arial" w:hAnsi="Arial" w:cs="Arial"/>
          <w:sz w:val="24"/>
          <w:szCs w:val="24"/>
        </w:rPr>
        <w:t xml:space="preserve">to the </w:t>
      </w:r>
      <w:r>
        <w:rPr>
          <w:rFonts w:ascii="Arial" w:hAnsi="Arial" w:cs="Arial"/>
          <w:b/>
          <w:bCs/>
          <w:sz w:val="24"/>
          <w:szCs w:val="24"/>
        </w:rPr>
        <w:t>Connection Application</w:t>
      </w:r>
      <w:r>
        <w:rPr>
          <w:rFonts w:ascii="Arial" w:hAnsi="Arial" w:cs="Arial"/>
          <w:sz w:val="24"/>
          <w:szCs w:val="24"/>
        </w:rPr>
        <w:t>.</w:t>
      </w:r>
    </w:p>
    <w:p w14:paraId="7CE08FEF" w14:textId="77777777" w:rsidR="003C6A81" w:rsidRDefault="003C6A81">
      <w:pPr>
        <w:numPr>
          <w:ilvl w:val="0"/>
          <w:numId w:val="42"/>
        </w:numPr>
        <w:kinsoku w:val="0"/>
        <w:overflowPunct w:val="0"/>
        <w:autoSpaceDE/>
        <w:autoSpaceDN/>
        <w:adjustRightInd/>
        <w:spacing w:before="283" w:line="273" w:lineRule="exact"/>
        <w:ind w:right="72"/>
        <w:jc w:val="both"/>
        <w:textAlignment w:val="baseline"/>
        <w:rPr>
          <w:rFonts w:ascii="Arial" w:hAnsi="Arial" w:cs="Arial"/>
          <w:sz w:val="24"/>
          <w:szCs w:val="24"/>
        </w:rPr>
      </w:pPr>
      <w:r>
        <w:rPr>
          <w:rFonts w:ascii="Arial" w:hAnsi="Arial" w:cs="Arial"/>
          <w:sz w:val="24"/>
          <w:szCs w:val="24"/>
        </w:rPr>
        <w:t xml:space="preserve">We will promptly inform </w:t>
      </w:r>
      <w:r>
        <w:rPr>
          <w:rFonts w:ascii="Arial" w:hAnsi="Arial" w:cs="Arial"/>
          <w:b/>
          <w:bCs/>
          <w:sz w:val="24"/>
          <w:szCs w:val="24"/>
        </w:rPr>
        <w:t xml:space="preserve">The Company </w:t>
      </w:r>
      <w:r>
        <w:rPr>
          <w:rFonts w:ascii="Arial" w:hAnsi="Arial" w:cs="Arial"/>
          <w:sz w:val="24"/>
          <w:szCs w:val="24"/>
        </w:rPr>
        <w:t>of any change in the information given in this application as quickly as practicable after becoming aware of any such change.</w:t>
      </w:r>
    </w:p>
    <w:p w14:paraId="4DFEB9D6" w14:textId="77777777" w:rsidR="003C6A81" w:rsidRDefault="003C6A81">
      <w:pPr>
        <w:numPr>
          <w:ilvl w:val="0"/>
          <w:numId w:val="42"/>
        </w:numPr>
        <w:kinsoku w:val="0"/>
        <w:overflowPunct w:val="0"/>
        <w:autoSpaceDE/>
        <w:autoSpaceDN/>
        <w:adjustRightInd/>
        <w:spacing w:before="287" w:line="273" w:lineRule="exact"/>
        <w:ind w:right="72"/>
        <w:jc w:val="both"/>
        <w:textAlignment w:val="baseline"/>
        <w:rPr>
          <w:rFonts w:ascii="Arial" w:hAnsi="Arial" w:cs="Arial"/>
          <w:sz w:val="24"/>
          <w:szCs w:val="24"/>
        </w:rPr>
      </w:pPr>
      <w:r>
        <w:rPr>
          <w:rFonts w:ascii="Arial" w:hAnsi="Arial" w:cs="Arial"/>
          <w:sz w:val="24"/>
          <w:szCs w:val="24"/>
        </w:rPr>
        <w:t xml:space="preserve">If we are not already a </w:t>
      </w:r>
      <w:r>
        <w:rPr>
          <w:rFonts w:ascii="Arial" w:hAnsi="Arial" w:cs="Arial"/>
          <w:b/>
          <w:bCs/>
          <w:sz w:val="24"/>
          <w:szCs w:val="24"/>
        </w:rPr>
        <w:t xml:space="preserve">CUSC </w:t>
      </w:r>
      <w:proofErr w:type="gramStart"/>
      <w:r>
        <w:rPr>
          <w:rFonts w:ascii="Arial" w:hAnsi="Arial" w:cs="Arial"/>
          <w:b/>
          <w:bCs/>
          <w:sz w:val="24"/>
          <w:szCs w:val="24"/>
        </w:rPr>
        <w:t>Party</w:t>
      </w:r>
      <w:proofErr w:type="gramEnd"/>
      <w:r>
        <w:rPr>
          <w:rFonts w:ascii="Arial" w:hAnsi="Arial" w:cs="Arial"/>
          <w:b/>
          <w:bCs/>
          <w:sz w:val="24"/>
          <w:szCs w:val="24"/>
        </w:rPr>
        <w:t xml:space="preserve"> </w:t>
      </w:r>
      <w:r>
        <w:rPr>
          <w:rFonts w:ascii="Arial" w:hAnsi="Arial" w:cs="Arial"/>
          <w:sz w:val="24"/>
          <w:szCs w:val="24"/>
        </w:rPr>
        <w:t xml:space="preserve">we undertake for the purposes of this application to be bound by the terms of the </w:t>
      </w:r>
      <w:r>
        <w:rPr>
          <w:rFonts w:ascii="Arial" w:hAnsi="Arial" w:cs="Arial"/>
          <w:b/>
          <w:bCs/>
          <w:sz w:val="24"/>
          <w:szCs w:val="24"/>
        </w:rPr>
        <w:t xml:space="preserve">Grid Code </w:t>
      </w:r>
      <w:r>
        <w:rPr>
          <w:rFonts w:ascii="Arial" w:hAnsi="Arial" w:cs="Arial"/>
          <w:sz w:val="24"/>
          <w:szCs w:val="24"/>
        </w:rPr>
        <w:t xml:space="preserve">from time to time in force and to sign a </w:t>
      </w:r>
      <w:r>
        <w:rPr>
          <w:rFonts w:ascii="Arial" w:hAnsi="Arial" w:cs="Arial"/>
          <w:b/>
          <w:bCs/>
          <w:sz w:val="24"/>
          <w:szCs w:val="24"/>
        </w:rPr>
        <w:t>CUSC Accession Agreement</w:t>
      </w:r>
      <w:r>
        <w:rPr>
          <w:rFonts w:ascii="Arial" w:hAnsi="Arial" w:cs="Arial"/>
          <w:sz w:val="24"/>
          <w:szCs w:val="24"/>
        </w:rPr>
        <w:t>.</w:t>
      </w:r>
    </w:p>
    <w:p w14:paraId="402C23E1" w14:textId="77777777" w:rsidR="003C6A81" w:rsidRDefault="003C6A81">
      <w:pPr>
        <w:numPr>
          <w:ilvl w:val="0"/>
          <w:numId w:val="42"/>
        </w:numPr>
        <w:kinsoku w:val="0"/>
        <w:overflowPunct w:val="0"/>
        <w:autoSpaceDE/>
        <w:autoSpaceDN/>
        <w:adjustRightInd/>
        <w:spacing w:before="295" w:line="273" w:lineRule="exact"/>
        <w:ind w:right="72"/>
        <w:jc w:val="both"/>
        <w:textAlignment w:val="baseline"/>
        <w:rPr>
          <w:rFonts w:ascii="Arial" w:hAnsi="Arial" w:cs="Arial"/>
          <w:sz w:val="24"/>
          <w:szCs w:val="24"/>
        </w:rPr>
      </w:pPr>
      <w:r>
        <w:rPr>
          <w:rFonts w:ascii="Arial" w:hAnsi="Arial" w:cs="Arial"/>
          <w:sz w:val="24"/>
          <w:szCs w:val="24"/>
        </w:rPr>
        <w:t xml:space="preserve">We </w:t>
      </w:r>
      <w:proofErr w:type="spellStart"/>
      <w:r>
        <w:rPr>
          <w:rFonts w:ascii="Arial" w:hAnsi="Arial" w:cs="Arial"/>
          <w:sz w:val="24"/>
          <w:szCs w:val="24"/>
        </w:rPr>
        <w:t>authorise</w:t>
      </w:r>
      <w:proofErr w:type="spellEnd"/>
      <w:r>
        <w:rPr>
          <w:rFonts w:ascii="Arial" w:hAnsi="Arial" w:cs="Arial"/>
          <w:sz w:val="24"/>
          <w:szCs w:val="24"/>
        </w:rPr>
        <w:t xml:space="preserve"> the release of certain information, on the grounds of commercial confidentiality, to the appropriate </w:t>
      </w:r>
      <w:r>
        <w:rPr>
          <w:rFonts w:ascii="Arial" w:hAnsi="Arial" w:cs="Arial"/>
          <w:b/>
          <w:bCs/>
          <w:sz w:val="24"/>
          <w:szCs w:val="24"/>
        </w:rPr>
        <w:t xml:space="preserve">Public Distribution System Operator(s) </w:t>
      </w:r>
      <w:r>
        <w:rPr>
          <w:rFonts w:ascii="Arial" w:hAnsi="Arial" w:cs="Arial"/>
          <w:sz w:val="24"/>
          <w:szCs w:val="24"/>
        </w:rPr>
        <w:t xml:space="preserve">or to the </w:t>
      </w:r>
      <w:r>
        <w:rPr>
          <w:rFonts w:ascii="Arial" w:hAnsi="Arial" w:cs="Arial"/>
          <w:b/>
          <w:bCs/>
          <w:sz w:val="24"/>
          <w:szCs w:val="24"/>
        </w:rPr>
        <w:t>Relevant Transmission Licensee</w:t>
      </w:r>
      <w:r>
        <w:rPr>
          <w:rFonts w:ascii="Arial" w:hAnsi="Arial" w:cs="Arial"/>
          <w:sz w:val="24"/>
          <w:szCs w:val="24"/>
        </w:rPr>
        <w:t xml:space="preserve">, or to the </w:t>
      </w:r>
      <w:r>
        <w:rPr>
          <w:rFonts w:ascii="Arial" w:hAnsi="Arial" w:cs="Arial"/>
          <w:b/>
          <w:bCs/>
          <w:sz w:val="24"/>
          <w:szCs w:val="24"/>
        </w:rPr>
        <w:t xml:space="preserve">Authority </w:t>
      </w:r>
      <w:proofErr w:type="gramStart"/>
      <w:r>
        <w:rPr>
          <w:rFonts w:ascii="Arial" w:hAnsi="Arial" w:cs="Arial"/>
          <w:sz w:val="24"/>
          <w:szCs w:val="24"/>
        </w:rPr>
        <w:t>in order to</w:t>
      </w:r>
      <w:proofErr w:type="gramEnd"/>
      <w:r>
        <w:rPr>
          <w:rFonts w:ascii="Arial" w:hAnsi="Arial" w:cs="Arial"/>
          <w:sz w:val="24"/>
          <w:szCs w:val="24"/>
        </w:rPr>
        <w:t xml:space="preserve"> comply with </w:t>
      </w:r>
      <w:r>
        <w:rPr>
          <w:rFonts w:ascii="Arial" w:hAnsi="Arial" w:cs="Arial"/>
          <w:b/>
          <w:bCs/>
          <w:sz w:val="24"/>
          <w:szCs w:val="24"/>
        </w:rPr>
        <w:t xml:space="preserve">The Company’s </w:t>
      </w:r>
      <w:r>
        <w:rPr>
          <w:rFonts w:ascii="Arial" w:hAnsi="Arial" w:cs="Arial"/>
          <w:sz w:val="24"/>
          <w:szCs w:val="24"/>
        </w:rPr>
        <w:t xml:space="preserve">obligations with respect to the </w:t>
      </w:r>
      <w:r>
        <w:rPr>
          <w:rFonts w:ascii="Arial" w:hAnsi="Arial" w:cs="Arial"/>
          <w:b/>
          <w:bCs/>
          <w:sz w:val="24"/>
          <w:szCs w:val="24"/>
        </w:rPr>
        <w:t>Offshore Tender Process</w:t>
      </w:r>
      <w:r>
        <w:rPr>
          <w:rFonts w:ascii="Arial" w:hAnsi="Arial" w:cs="Arial"/>
          <w:sz w:val="24"/>
          <w:szCs w:val="24"/>
        </w:rPr>
        <w:t>, should it be considered necessary.</w:t>
      </w:r>
    </w:p>
    <w:p w14:paraId="7869401B" w14:textId="77777777" w:rsidR="003C6A81" w:rsidRDefault="003C6A81">
      <w:pPr>
        <w:numPr>
          <w:ilvl w:val="0"/>
          <w:numId w:val="42"/>
        </w:numPr>
        <w:kinsoku w:val="0"/>
        <w:overflowPunct w:val="0"/>
        <w:autoSpaceDE/>
        <w:autoSpaceDN/>
        <w:adjustRightInd/>
        <w:spacing w:before="275" w:line="277" w:lineRule="exact"/>
        <w:jc w:val="both"/>
        <w:textAlignment w:val="baseline"/>
        <w:rPr>
          <w:rFonts w:ascii="Arial" w:hAnsi="Arial" w:cs="Arial"/>
          <w:spacing w:val="-1"/>
          <w:sz w:val="24"/>
          <w:szCs w:val="24"/>
        </w:rPr>
      </w:pPr>
      <w:r>
        <w:rPr>
          <w:rFonts w:ascii="Arial" w:hAnsi="Arial" w:cs="Arial"/>
          <w:spacing w:val="-1"/>
          <w:sz w:val="24"/>
          <w:szCs w:val="24"/>
        </w:rPr>
        <w:t>We confirm that we:</w:t>
      </w:r>
    </w:p>
    <w:p w14:paraId="78CD560C" w14:textId="77777777" w:rsidR="003C6A81" w:rsidRDefault="003C6A81">
      <w:pPr>
        <w:tabs>
          <w:tab w:val="left" w:pos="6912"/>
        </w:tabs>
        <w:kinsoku w:val="0"/>
        <w:overflowPunct w:val="0"/>
        <w:autoSpaceDE/>
        <w:autoSpaceDN/>
        <w:adjustRightInd/>
        <w:spacing w:before="281" w:line="273" w:lineRule="exact"/>
        <w:ind w:left="936"/>
        <w:textAlignment w:val="baseline"/>
        <w:rPr>
          <w:rFonts w:ascii="Arial" w:hAnsi="Arial" w:cs="Arial"/>
          <w:b/>
          <w:bCs/>
          <w:spacing w:val="1"/>
          <w:sz w:val="24"/>
          <w:szCs w:val="24"/>
        </w:rPr>
      </w:pPr>
      <w:r>
        <w:rPr>
          <w:rFonts w:ascii="Arial" w:hAnsi="Arial" w:cs="Arial"/>
          <w:spacing w:val="1"/>
          <w:sz w:val="24"/>
          <w:szCs w:val="24"/>
        </w:rPr>
        <w:t xml:space="preserve">meet </w:t>
      </w:r>
      <w:r>
        <w:rPr>
          <w:rFonts w:ascii="Arial" w:hAnsi="Arial" w:cs="Arial"/>
          <w:b/>
          <w:bCs/>
          <w:spacing w:val="1"/>
          <w:sz w:val="24"/>
          <w:szCs w:val="24"/>
        </w:rPr>
        <w:t>The Company Credit Rating</w:t>
      </w:r>
      <w:r>
        <w:rPr>
          <w:rFonts w:ascii="Arial" w:hAnsi="Arial" w:cs="Arial"/>
          <w:b/>
          <w:bCs/>
          <w:spacing w:val="1"/>
          <w:sz w:val="24"/>
          <w:szCs w:val="24"/>
        </w:rPr>
        <w:tab/>
      </w:r>
      <w:proofErr w:type="gramStart"/>
      <w:r>
        <w:rPr>
          <w:rFonts w:ascii="Arial" w:hAnsi="Arial" w:cs="Arial"/>
          <w:b/>
          <w:bCs/>
          <w:spacing w:val="1"/>
          <w:sz w:val="24"/>
          <w:szCs w:val="24"/>
        </w:rPr>
        <w:t>[ ]</w:t>
      </w:r>
      <w:proofErr w:type="gramEnd"/>
    </w:p>
    <w:p w14:paraId="786B0F81" w14:textId="77777777" w:rsidR="003C6A81" w:rsidRDefault="003C6A81">
      <w:pPr>
        <w:tabs>
          <w:tab w:val="left" w:pos="6912"/>
        </w:tabs>
        <w:kinsoku w:val="0"/>
        <w:overflowPunct w:val="0"/>
        <w:autoSpaceDE/>
        <w:autoSpaceDN/>
        <w:adjustRightInd/>
        <w:spacing w:line="273" w:lineRule="exact"/>
        <w:ind w:left="936"/>
        <w:textAlignment w:val="baseline"/>
        <w:rPr>
          <w:rFonts w:ascii="Arial" w:hAnsi="Arial" w:cs="Arial"/>
          <w:b/>
          <w:bCs/>
          <w:spacing w:val="1"/>
          <w:sz w:val="24"/>
          <w:szCs w:val="24"/>
        </w:rPr>
      </w:pPr>
      <w:r>
        <w:rPr>
          <w:rFonts w:ascii="Arial" w:hAnsi="Arial" w:cs="Arial"/>
          <w:spacing w:val="1"/>
          <w:sz w:val="24"/>
          <w:szCs w:val="24"/>
        </w:rPr>
        <w:t xml:space="preserve">do not meet </w:t>
      </w:r>
      <w:r>
        <w:rPr>
          <w:rFonts w:ascii="Arial" w:hAnsi="Arial" w:cs="Arial"/>
          <w:b/>
          <w:bCs/>
          <w:spacing w:val="1"/>
          <w:sz w:val="24"/>
          <w:szCs w:val="24"/>
        </w:rPr>
        <w:t>The Company Credit Rating.</w:t>
      </w:r>
      <w:r>
        <w:rPr>
          <w:rFonts w:ascii="Arial" w:hAnsi="Arial" w:cs="Arial"/>
          <w:b/>
          <w:bCs/>
          <w:spacing w:val="1"/>
          <w:sz w:val="24"/>
          <w:szCs w:val="24"/>
        </w:rPr>
        <w:tab/>
        <w:t>[ ]</w:t>
      </w:r>
    </w:p>
    <w:p w14:paraId="3E3EBF86" w14:textId="77777777" w:rsidR="003C6A81" w:rsidRDefault="003C6A81">
      <w:pPr>
        <w:numPr>
          <w:ilvl w:val="0"/>
          <w:numId w:val="43"/>
        </w:numPr>
        <w:kinsoku w:val="0"/>
        <w:overflowPunct w:val="0"/>
        <w:autoSpaceDE/>
        <w:autoSpaceDN/>
        <w:adjustRightInd/>
        <w:spacing w:before="276" w:line="276" w:lineRule="exact"/>
        <w:ind w:right="72"/>
        <w:jc w:val="both"/>
        <w:textAlignment w:val="baseline"/>
        <w:rPr>
          <w:sz w:val="24"/>
          <w:szCs w:val="24"/>
        </w:rPr>
      </w:pPr>
      <w:r>
        <w:rPr>
          <w:sz w:val="24"/>
          <w:szCs w:val="24"/>
        </w:rPr>
        <w:t xml:space="preserve">We confirm our agreement to the disclosure in the manner set out in Paragraph 6.30.3 of </w:t>
      </w:r>
      <w:r>
        <w:rPr>
          <w:b/>
          <w:bCs/>
          <w:sz w:val="24"/>
          <w:szCs w:val="24"/>
        </w:rPr>
        <w:t xml:space="preserve">CUSC </w:t>
      </w:r>
      <w:r>
        <w:rPr>
          <w:sz w:val="24"/>
          <w:szCs w:val="24"/>
        </w:rPr>
        <w:t>of the information specified in such Paragraph.</w:t>
      </w:r>
    </w:p>
    <w:p w14:paraId="084654AB" w14:textId="77777777" w:rsidR="003C6A81" w:rsidRDefault="003C6A81">
      <w:pPr>
        <w:numPr>
          <w:ilvl w:val="0"/>
          <w:numId w:val="43"/>
        </w:numPr>
        <w:kinsoku w:val="0"/>
        <w:overflowPunct w:val="0"/>
        <w:autoSpaceDE/>
        <w:autoSpaceDN/>
        <w:adjustRightInd/>
        <w:spacing w:before="275" w:line="277" w:lineRule="exact"/>
        <w:jc w:val="both"/>
        <w:textAlignment w:val="baseline"/>
        <w:rPr>
          <w:spacing w:val="-1"/>
          <w:sz w:val="24"/>
          <w:szCs w:val="24"/>
        </w:rPr>
      </w:pPr>
      <w:r>
        <w:rPr>
          <w:spacing w:val="-1"/>
          <w:sz w:val="24"/>
          <w:szCs w:val="24"/>
        </w:rPr>
        <w:t>We confirm that we are applying in the category of:</w:t>
      </w:r>
    </w:p>
    <w:p w14:paraId="0D2AE78F" w14:textId="77777777" w:rsidR="003C6A81" w:rsidRDefault="003C6A81">
      <w:pPr>
        <w:tabs>
          <w:tab w:val="left" w:pos="6912"/>
        </w:tabs>
        <w:kinsoku w:val="0"/>
        <w:overflowPunct w:val="0"/>
        <w:autoSpaceDE/>
        <w:autoSpaceDN/>
        <w:adjustRightInd/>
        <w:spacing w:before="275" w:line="276" w:lineRule="exact"/>
        <w:ind w:left="936"/>
        <w:textAlignment w:val="baseline"/>
        <w:rPr>
          <w:b/>
          <w:bCs/>
          <w:spacing w:val="1"/>
          <w:sz w:val="24"/>
          <w:szCs w:val="24"/>
        </w:rPr>
      </w:pPr>
      <w:r>
        <w:rPr>
          <w:b/>
          <w:bCs/>
          <w:spacing w:val="1"/>
          <w:sz w:val="24"/>
          <w:szCs w:val="24"/>
        </w:rPr>
        <w:t>Directly Connected Power Station</w:t>
      </w:r>
      <w:r>
        <w:rPr>
          <w:b/>
          <w:bCs/>
          <w:spacing w:val="1"/>
          <w:sz w:val="24"/>
          <w:szCs w:val="24"/>
        </w:rPr>
        <w:tab/>
      </w:r>
      <w:proofErr w:type="gramStart"/>
      <w:r>
        <w:rPr>
          <w:b/>
          <w:bCs/>
          <w:spacing w:val="1"/>
          <w:sz w:val="24"/>
          <w:szCs w:val="24"/>
        </w:rPr>
        <w:t>[ ]</w:t>
      </w:r>
      <w:proofErr w:type="gramEnd"/>
    </w:p>
    <w:p w14:paraId="42021EB5" w14:textId="77777777" w:rsidR="003C6A81" w:rsidRDefault="003C6A81">
      <w:pPr>
        <w:tabs>
          <w:tab w:val="left" w:pos="6912"/>
        </w:tabs>
        <w:kinsoku w:val="0"/>
        <w:overflowPunct w:val="0"/>
        <w:autoSpaceDE/>
        <w:autoSpaceDN/>
        <w:adjustRightInd/>
        <w:spacing w:before="2" w:line="276" w:lineRule="exact"/>
        <w:ind w:left="936"/>
        <w:textAlignment w:val="baseline"/>
        <w:rPr>
          <w:b/>
          <w:bCs/>
          <w:spacing w:val="2"/>
          <w:sz w:val="24"/>
          <w:szCs w:val="24"/>
        </w:rPr>
      </w:pPr>
      <w:r>
        <w:rPr>
          <w:b/>
          <w:bCs/>
          <w:spacing w:val="2"/>
          <w:sz w:val="24"/>
          <w:szCs w:val="24"/>
        </w:rPr>
        <w:t>Non-Embedded Customer</w:t>
      </w:r>
      <w:r>
        <w:rPr>
          <w:b/>
          <w:bCs/>
          <w:spacing w:val="2"/>
          <w:sz w:val="24"/>
          <w:szCs w:val="24"/>
        </w:rPr>
        <w:tab/>
      </w:r>
      <w:proofErr w:type="gramStart"/>
      <w:r>
        <w:rPr>
          <w:b/>
          <w:bCs/>
          <w:spacing w:val="2"/>
          <w:sz w:val="24"/>
          <w:szCs w:val="24"/>
        </w:rPr>
        <w:t>[ ]</w:t>
      </w:r>
      <w:proofErr w:type="gramEnd"/>
    </w:p>
    <w:p w14:paraId="6660E3B6" w14:textId="77777777" w:rsidR="003C6A81" w:rsidRDefault="003C6A81">
      <w:pPr>
        <w:kinsoku w:val="0"/>
        <w:overflowPunct w:val="0"/>
        <w:autoSpaceDE/>
        <w:autoSpaceDN/>
        <w:adjustRightInd/>
        <w:spacing w:line="274" w:lineRule="exact"/>
        <w:ind w:left="936"/>
        <w:textAlignment w:val="baseline"/>
        <w:rPr>
          <w:b/>
          <w:bCs/>
          <w:sz w:val="24"/>
          <w:szCs w:val="24"/>
        </w:rPr>
      </w:pPr>
      <w:r>
        <w:rPr>
          <w:b/>
          <w:bCs/>
          <w:sz w:val="24"/>
          <w:szCs w:val="24"/>
        </w:rPr>
        <w:t>Distribution System Directly Connected to the</w:t>
      </w:r>
    </w:p>
    <w:p w14:paraId="2E0CB4C7" w14:textId="77777777" w:rsidR="003C6A81" w:rsidRDefault="003C6A81">
      <w:pPr>
        <w:tabs>
          <w:tab w:val="left" w:pos="6048"/>
        </w:tabs>
        <w:kinsoku w:val="0"/>
        <w:overflowPunct w:val="0"/>
        <w:autoSpaceDE/>
        <w:autoSpaceDN/>
        <w:adjustRightInd/>
        <w:spacing w:before="2" w:line="276" w:lineRule="exact"/>
        <w:ind w:left="936"/>
        <w:textAlignment w:val="baseline"/>
        <w:rPr>
          <w:b/>
          <w:bCs/>
          <w:sz w:val="24"/>
          <w:szCs w:val="24"/>
        </w:rPr>
      </w:pPr>
      <w:r>
        <w:rPr>
          <w:b/>
          <w:bCs/>
          <w:sz w:val="24"/>
          <w:szCs w:val="24"/>
        </w:rPr>
        <w:t>National Electricity Transmission System</w:t>
      </w:r>
      <w:r>
        <w:rPr>
          <w:b/>
          <w:bCs/>
          <w:sz w:val="24"/>
          <w:szCs w:val="24"/>
        </w:rPr>
        <w:tab/>
      </w:r>
      <w:proofErr w:type="gramStart"/>
      <w:r>
        <w:rPr>
          <w:b/>
          <w:bCs/>
          <w:sz w:val="24"/>
          <w:szCs w:val="24"/>
        </w:rPr>
        <w:t>[ ]</w:t>
      </w:r>
      <w:proofErr w:type="gramEnd"/>
    </w:p>
    <w:p w14:paraId="38801334" w14:textId="77777777" w:rsidR="003C6A81" w:rsidRDefault="003C6A81">
      <w:pPr>
        <w:kinsoku w:val="0"/>
        <w:overflowPunct w:val="0"/>
        <w:autoSpaceDE/>
        <w:autoSpaceDN/>
        <w:adjustRightInd/>
        <w:spacing w:before="1" w:after="457" w:line="552" w:lineRule="exact"/>
        <w:ind w:left="72" w:right="5904"/>
        <w:textAlignment w:val="baseline"/>
        <w:rPr>
          <w:sz w:val="24"/>
          <w:szCs w:val="24"/>
        </w:rPr>
      </w:pPr>
      <w:r>
        <w:rPr>
          <w:sz w:val="24"/>
          <w:szCs w:val="24"/>
        </w:rPr>
        <w:t>[Please tick correct option]. SIGNED BY</w:t>
      </w:r>
    </w:p>
    <w:p w14:paraId="246D94B9" w14:textId="1C752C44" w:rsidR="003C6A81" w:rsidRDefault="00A51660">
      <w:pPr>
        <w:kinsoku w:val="0"/>
        <w:overflowPunct w:val="0"/>
        <w:autoSpaceDE/>
        <w:autoSpaceDN/>
        <w:adjustRightInd/>
        <w:spacing w:before="363" w:line="276" w:lineRule="exact"/>
        <w:ind w:left="72"/>
        <w:textAlignment w:val="baseline"/>
        <w:rPr>
          <w:b/>
          <w:bCs/>
          <w:sz w:val="24"/>
          <w:szCs w:val="24"/>
        </w:rPr>
      </w:pPr>
      <w:r>
        <w:rPr>
          <w:noProof/>
        </w:rPr>
        <mc:AlternateContent>
          <mc:Choice Requires="wps">
            <w:drawing>
              <wp:anchor distT="0" distB="0" distL="0" distR="0" simplePos="0" relativeHeight="251658320" behindDoc="0" locked="0" layoutInCell="0" allowOverlap="1" wp14:anchorId="6ADF41BB" wp14:editId="7E5BA27A">
                <wp:simplePos x="0" y="0"/>
                <wp:positionH relativeFrom="page">
                  <wp:posOffset>1097280</wp:posOffset>
                </wp:positionH>
                <wp:positionV relativeFrom="page">
                  <wp:posOffset>8253730</wp:posOffset>
                </wp:positionV>
                <wp:extent cx="2298700" cy="0"/>
                <wp:effectExtent l="0" t="0" r="0" b="0"/>
                <wp:wrapSquare wrapText="bothSides"/>
                <wp:docPr id="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8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E88A5" id="Line 82" o:spid="_x0000_s1026" style="position:absolute;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6.4pt,649.9pt" to="267.4pt,6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For and on behalf of the </w:t>
      </w:r>
      <w:r w:rsidR="003C6A81">
        <w:rPr>
          <w:b/>
          <w:bCs/>
          <w:sz w:val="24"/>
          <w:szCs w:val="24"/>
        </w:rPr>
        <w:t>Applicant</w:t>
      </w:r>
    </w:p>
    <w:p w14:paraId="1AEF4717" w14:textId="77777777" w:rsidR="003C6A81" w:rsidRDefault="003C6A81">
      <w:pPr>
        <w:tabs>
          <w:tab w:val="left" w:leader="dot" w:pos="3096"/>
        </w:tabs>
        <w:kinsoku w:val="0"/>
        <w:overflowPunct w:val="0"/>
        <w:autoSpaceDE/>
        <w:autoSpaceDN/>
        <w:adjustRightInd/>
        <w:spacing w:before="275" w:line="275" w:lineRule="exact"/>
        <w:ind w:left="72"/>
        <w:textAlignment w:val="baseline"/>
        <w:rPr>
          <w:spacing w:val="1"/>
          <w:sz w:val="24"/>
          <w:szCs w:val="24"/>
        </w:rPr>
      </w:pPr>
      <w:r>
        <w:rPr>
          <w:spacing w:val="1"/>
          <w:sz w:val="24"/>
          <w:szCs w:val="24"/>
        </w:rPr>
        <w:t>Date:</w:t>
      </w:r>
      <w:r>
        <w:rPr>
          <w:spacing w:val="1"/>
          <w:sz w:val="24"/>
          <w:szCs w:val="24"/>
        </w:rPr>
        <w:tab/>
      </w:r>
    </w:p>
    <w:p w14:paraId="6886F493" w14:textId="77777777" w:rsidR="003C6A81" w:rsidRDefault="003C6A81">
      <w:pPr>
        <w:kinsoku w:val="0"/>
        <w:overflowPunct w:val="0"/>
        <w:autoSpaceDE/>
        <w:autoSpaceDN/>
        <w:adjustRightInd/>
        <w:spacing w:line="275" w:lineRule="exact"/>
        <w:ind w:left="72"/>
        <w:jc w:val="center"/>
        <w:textAlignment w:val="baseline"/>
        <w:rPr>
          <w:b/>
          <w:bCs/>
          <w:sz w:val="24"/>
          <w:szCs w:val="24"/>
        </w:rPr>
      </w:pPr>
      <w:r>
        <w:rPr>
          <w:b/>
          <w:bCs/>
          <w:sz w:val="24"/>
          <w:szCs w:val="24"/>
        </w:rPr>
        <w:t>END OF EXHIBIT B</w:t>
      </w:r>
    </w:p>
    <w:sectPr w:rsidR="003C6A81">
      <w:pgSz w:w="11909" w:h="16843"/>
      <w:pgMar w:top="1420" w:right="1627" w:bottom="586" w:left="164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E20"/>
    <w:multiLevelType w:val="singleLevel"/>
    <w:tmpl w:val="FFFFFFFF"/>
    <w:lvl w:ilvl="0">
      <w:start w:val="1"/>
      <w:numFmt w:val="decimal"/>
      <w:lvlText w:val="%1."/>
      <w:lvlJc w:val="left"/>
      <w:pPr>
        <w:tabs>
          <w:tab w:val="num" w:pos="936"/>
        </w:tabs>
        <w:ind w:left="936" w:hanging="864"/>
      </w:pPr>
      <w:rPr>
        <w:rFonts w:ascii="Arial" w:hAnsi="Arial" w:cs="Arial"/>
        <w:snapToGrid/>
        <w:sz w:val="24"/>
        <w:szCs w:val="24"/>
      </w:rPr>
    </w:lvl>
  </w:abstractNum>
  <w:abstractNum w:abstractNumId="1" w15:restartNumberingAfterBreak="0">
    <w:nsid w:val="009E96A0"/>
    <w:multiLevelType w:val="singleLevel"/>
    <w:tmpl w:val="FFFFFFFF"/>
    <w:lvl w:ilvl="0">
      <w:start w:val="1"/>
      <w:numFmt w:val="decimal"/>
      <w:lvlText w:val="%1."/>
      <w:lvlJc w:val="left"/>
      <w:pPr>
        <w:tabs>
          <w:tab w:val="num" w:pos="576"/>
        </w:tabs>
        <w:ind w:left="576" w:hanging="576"/>
      </w:pPr>
      <w:rPr>
        <w:rFonts w:ascii="Arial" w:hAnsi="Arial" w:cs="Arial"/>
        <w:b/>
        <w:bCs/>
        <w:snapToGrid/>
        <w:sz w:val="24"/>
        <w:szCs w:val="24"/>
      </w:rPr>
    </w:lvl>
  </w:abstractNum>
  <w:abstractNum w:abstractNumId="2" w15:restartNumberingAfterBreak="0">
    <w:nsid w:val="00D9E41B"/>
    <w:multiLevelType w:val="singleLevel"/>
    <w:tmpl w:val="FFFFFFFF"/>
    <w:lvl w:ilvl="0">
      <w:start w:val="11"/>
      <w:numFmt w:val="decimal"/>
      <w:lvlText w:val="%1."/>
      <w:lvlJc w:val="left"/>
      <w:pPr>
        <w:tabs>
          <w:tab w:val="num" w:pos="648"/>
        </w:tabs>
        <w:ind w:left="648" w:hanging="576"/>
      </w:pPr>
      <w:rPr>
        <w:rFonts w:ascii="Arial" w:hAnsi="Arial" w:cs="Arial"/>
        <w:b/>
        <w:bCs/>
        <w:snapToGrid/>
        <w:sz w:val="26"/>
        <w:szCs w:val="26"/>
      </w:rPr>
    </w:lvl>
  </w:abstractNum>
  <w:abstractNum w:abstractNumId="3" w15:restartNumberingAfterBreak="0">
    <w:nsid w:val="00F7AB59"/>
    <w:multiLevelType w:val="singleLevel"/>
    <w:tmpl w:val="FFFFFFFF"/>
    <w:lvl w:ilvl="0">
      <w:start w:val="4"/>
      <w:numFmt w:val="decimal"/>
      <w:lvlText w:val="%1."/>
      <w:lvlJc w:val="left"/>
      <w:pPr>
        <w:tabs>
          <w:tab w:val="num" w:pos="936"/>
        </w:tabs>
        <w:ind w:left="936" w:hanging="864"/>
      </w:pPr>
      <w:rPr>
        <w:rFonts w:cs="Times New Roman"/>
        <w:snapToGrid/>
        <w:sz w:val="24"/>
        <w:szCs w:val="24"/>
      </w:rPr>
    </w:lvl>
  </w:abstractNum>
  <w:abstractNum w:abstractNumId="4" w15:restartNumberingAfterBreak="0">
    <w:nsid w:val="0143E773"/>
    <w:multiLevelType w:val="singleLevel"/>
    <w:tmpl w:val="FFFFFFFF"/>
    <w:lvl w:ilvl="0">
      <w:start w:val="16"/>
      <w:numFmt w:val="decimal"/>
      <w:lvlText w:val="%1."/>
      <w:lvlJc w:val="left"/>
      <w:pPr>
        <w:tabs>
          <w:tab w:val="num" w:pos="648"/>
        </w:tabs>
        <w:ind w:left="648" w:hanging="576"/>
      </w:pPr>
      <w:rPr>
        <w:rFonts w:ascii="Arial" w:hAnsi="Arial" w:cs="Arial"/>
        <w:b/>
        <w:bCs/>
        <w:snapToGrid/>
        <w:sz w:val="24"/>
        <w:szCs w:val="24"/>
      </w:rPr>
    </w:lvl>
  </w:abstractNum>
  <w:abstractNum w:abstractNumId="5" w15:restartNumberingAfterBreak="0">
    <w:nsid w:val="02540BB2"/>
    <w:multiLevelType w:val="singleLevel"/>
    <w:tmpl w:val="FFFFFFFF"/>
    <w:lvl w:ilvl="0">
      <w:start w:val="1"/>
      <w:numFmt w:val="lowerLetter"/>
      <w:lvlText w:val="%1."/>
      <w:lvlJc w:val="left"/>
      <w:pPr>
        <w:tabs>
          <w:tab w:val="num" w:pos="1368"/>
        </w:tabs>
        <w:ind w:left="648"/>
      </w:pPr>
      <w:rPr>
        <w:rFonts w:cs="Times New Roman"/>
        <w:snapToGrid/>
        <w:spacing w:val="23"/>
        <w:sz w:val="24"/>
        <w:szCs w:val="24"/>
      </w:rPr>
    </w:lvl>
  </w:abstractNum>
  <w:abstractNum w:abstractNumId="6" w15:restartNumberingAfterBreak="0">
    <w:nsid w:val="02654978"/>
    <w:multiLevelType w:val="singleLevel"/>
    <w:tmpl w:val="FFFFFFFF"/>
    <w:lvl w:ilvl="0">
      <w:start w:val="7"/>
      <w:numFmt w:val="decimal"/>
      <w:lvlText w:val="%1."/>
      <w:lvlJc w:val="left"/>
      <w:pPr>
        <w:tabs>
          <w:tab w:val="num" w:pos="648"/>
        </w:tabs>
        <w:ind w:left="648" w:hanging="576"/>
      </w:pPr>
      <w:rPr>
        <w:rFonts w:ascii="Arial" w:hAnsi="Arial" w:cs="Arial"/>
        <w:b/>
        <w:bCs/>
        <w:snapToGrid/>
        <w:sz w:val="26"/>
        <w:szCs w:val="26"/>
      </w:rPr>
    </w:lvl>
  </w:abstractNum>
  <w:abstractNum w:abstractNumId="7" w15:restartNumberingAfterBreak="0">
    <w:nsid w:val="02757A72"/>
    <w:multiLevelType w:val="singleLevel"/>
    <w:tmpl w:val="FFFFFFFF"/>
    <w:lvl w:ilvl="0">
      <w:start w:val="27"/>
      <w:numFmt w:val="decimal"/>
      <w:lvlText w:val="%1."/>
      <w:lvlJc w:val="left"/>
      <w:pPr>
        <w:tabs>
          <w:tab w:val="num" w:pos="648"/>
        </w:tabs>
        <w:ind w:left="648" w:hanging="576"/>
      </w:pPr>
      <w:rPr>
        <w:rFonts w:ascii="Arial" w:hAnsi="Arial" w:cs="Arial"/>
        <w:snapToGrid/>
        <w:spacing w:val="1"/>
        <w:sz w:val="24"/>
        <w:szCs w:val="24"/>
      </w:rPr>
    </w:lvl>
  </w:abstractNum>
  <w:abstractNum w:abstractNumId="8" w15:restartNumberingAfterBreak="0">
    <w:nsid w:val="02BB8F46"/>
    <w:multiLevelType w:val="singleLevel"/>
    <w:tmpl w:val="FFFFFFFF"/>
    <w:lvl w:ilvl="0">
      <w:numFmt w:val="bullet"/>
      <w:lvlText w:val="·"/>
      <w:lvlJc w:val="left"/>
      <w:pPr>
        <w:tabs>
          <w:tab w:val="num" w:pos="1368"/>
        </w:tabs>
        <w:ind w:left="1368" w:hanging="360"/>
      </w:pPr>
      <w:rPr>
        <w:rFonts w:ascii="Symbol" w:hAnsi="Symbol"/>
        <w:snapToGrid/>
        <w:sz w:val="24"/>
      </w:rPr>
    </w:lvl>
  </w:abstractNum>
  <w:abstractNum w:abstractNumId="9" w15:restartNumberingAfterBreak="0">
    <w:nsid w:val="0307FEC9"/>
    <w:multiLevelType w:val="singleLevel"/>
    <w:tmpl w:val="FFFFFFFF"/>
    <w:lvl w:ilvl="0">
      <w:start w:val="10"/>
      <w:numFmt w:val="decimal"/>
      <w:lvlText w:val="%1."/>
      <w:lvlJc w:val="left"/>
      <w:pPr>
        <w:tabs>
          <w:tab w:val="num" w:pos="936"/>
        </w:tabs>
        <w:ind w:left="936" w:hanging="864"/>
      </w:pPr>
      <w:rPr>
        <w:rFonts w:cs="Times New Roman"/>
        <w:snapToGrid/>
        <w:sz w:val="24"/>
        <w:szCs w:val="24"/>
      </w:rPr>
    </w:lvl>
  </w:abstractNum>
  <w:abstractNum w:abstractNumId="10" w15:restartNumberingAfterBreak="0">
    <w:nsid w:val="031912DC"/>
    <w:multiLevelType w:val="singleLevel"/>
    <w:tmpl w:val="FFFFFFFF"/>
    <w:lvl w:ilvl="0">
      <w:start w:val="1"/>
      <w:numFmt w:val="decimal"/>
      <w:lvlText w:val="%1."/>
      <w:lvlJc w:val="left"/>
      <w:pPr>
        <w:tabs>
          <w:tab w:val="num" w:pos="936"/>
        </w:tabs>
        <w:ind w:left="936" w:hanging="864"/>
      </w:pPr>
      <w:rPr>
        <w:rFonts w:cs="Times New Roman"/>
        <w:snapToGrid/>
        <w:spacing w:val="-1"/>
        <w:sz w:val="24"/>
        <w:szCs w:val="24"/>
      </w:rPr>
    </w:lvl>
  </w:abstractNum>
  <w:abstractNum w:abstractNumId="11" w15:restartNumberingAfterBreak="0">
    <w:nsid w:val="031C0F2C"/>
    <w:multiLevelType w:val="singleLevel"/>
    <w:tmpl w:val="FFFFFFFF"/>
    <w:lvl w:ilvl="0">
      <w:start w:val="2"/>
      <w:numFmt w:val="decimal"/>
      <w:lvlText w:val="%1."/>
      <w:lvlJc w:val="left"/>
      <w:pPr>
        <w:tabs>
          <w:tab w:val="num" w:pos="936"/>
        </w:tabs>
        <w:ind w:left="936" w:hanging="792"/>
      </w:pPr>
      <w:rPr>
        <w:rFonts w:cs="Times New Roman"/>
        <w:b/>
        <w:bCs/>
        <w:snapToGrid/>
        <w:sz w:val="24"/>
        <w:szCs w:val="24"/>
        <w:u w:val="single"/>
      </w:rPr>
    </w:lvl>
  </w:abstractNum>
  <w:abstractNum w:abstractNumId="12" w15:restartNumberingAfterBreak="0">
    <w:nsid w:val="03894BCC"/>
    <w:multiLevelType w:val="singleLevel"/>
    <w:tmpl w:val="FFFFFFFF"/>
    <w:lvl w:ilvl="0">
      <w:start w:val="1"/>
      <w:numFmt w:val="decimal"/>
      <w:lvlText w:val="%1."/>
      <w:lvlJc w:val="left"/>
      <w:pPr>
        <w:tabs>
          <w:tab w:val="num" w:pos="1656"/>
        </w:tabs>
        <w:ind w:left="1656" w:hanging="720"/>
      </w:pPr>
      <w:rPr>
        <w:rFonts w:cs="Times New Roman"/>
        <w:snapToGrid/>
        <w:sz w:val="24"/>
        <w:szCs w:val="24"/>
      </w:rPr>
    </w:lvl>
  </w:abstractNum>
  <w:abstractNum w:abstractNumId="13" w15:restartNumberingAfterBreak="0">
    <w:nsid w:val="041826A7"/>
    <w:multiLevelType w:val="singleLevel"/>
    <w:tmpl w:val="FFFFFFFF"/>
    <w:lvl w:ilvl="0">
      <w:start w:val="2"/>
      <w:numFmt w:val="decimal"/>
      <w:lvlText w:val="%1."/>
      <w:lvlJc w:val="left"/>
      <w:pPr>
        <w:tabs>
          <w:tab w:val="num" w:pos="648"/>
        </w:tabs>
        <w:ind w:left="648" w:hanging="576"/>
      </w:pPr>
      <w:rPr>
        <w:rFonts w:ascii="Arial" w:hAnsi="Arial" w:cs="Arial"/>
        <w:snapToGrid/>
        <w:sz w:val="24"/>
        <w:szCs w:val="24"/>
      </w:rPr>
    </w:lvl>
  </w:abstractNum>
  <w:abstractNum w:abstractNumId="14" w15:restartNumberingAfterBreak="0">
    <w:nsid w:val="04682CCF"/>
    <w:multiLevelType w:val="singleLevel"/>
    <w:tmpl w:val="FFFFFFFF"/>
    <w:lvl w:ilvl="0">
      <w:start w:val="6"/>
      <w:numFmt w:val="decimal"/>
      <w:lvlText w:val="%1."/>
      <w:lvlJc w:val="left"/>
      <w:pPr>
        <w:tabs>
          <w:tab w:val="num" w:pos="648"/>
        </w:tabs>
        <w:ind w:left="72"/>
      </w:pPr>
      <w:rPr>
        <w:rFonts w:ascii="Arial" w:hAnsi="Arial" w:cs="Arial"/>
        <w:snapToGrid/>
        <w:sz w:val="24"/>
        <w:szCs w:val="24"/>
      </w:rPr>
    </w:lvl>
  </w:abstractNum>
  <w:abstractNum w:abstractNumId="15" w15:restartNumberingAfterBreak="0">
    <w:nsid w:val="04904182"/>
    <w:multiLevelType w:val="singleLevel"/>
    <w:tmpl w:val="FFFFFFFF"/>
    <w:lvl w:ilvl="0">
      <w:start w:val="4"/>
      <w:numFmt w:val="decimal"/>
      <w:lvlText w:val="%1."/>
      <w:lvlJc w:val="left"/>
      <w:pPr>
        <w:tabs>
          <w:tab w:val="num" w:pos="792"/>
        </w:tabs>
        <w:ind w:left="792" w:hanging="720"/>
      </w:pPr>
      <w:rPr>
        <w:rFonts w:cs="Times New Roman"/>
        <w:snapToGrid/>
        <w:spacing w:val="-2"/>
        <w:sz w:val="24"/>
        <w:szCs w:val="24"/>
      </w:rPr>
    </w:lvl>
  </w:abstractNum>
  <w:abstractNum w:abstractNumId="16" w15:restartNumberingAfterBreak="0">
    <w:nsid w:val="051E3740"/>
    <w:multiLevelType w:val="singleLevel"/>
    <w:tmpl w:val="FFFFFFFF"/>
    <w:lvl w:ilvl="0">
      <w:start w:val="1"/>
      <w:numFmt w:val="lowerLetter"/>
      <w:lvlText w:val="6%1."/>
      <w:lvlJc w:val="left"/>
      <w:pPr>
        <w:tabs>
          <w:tab w:val="num" w:pos="792"/>
        </w:tabs>
        <w:ind w:left="792" w:hanging="720"/>
      </w:pPr>
      <w:rPr>
        <w:rFonts w:cs="Times New Roman"/>
        <w:snapToGrid/>
        <w:sz w:val="24"/>
        <w:szCs w:val="24"/>
      </w:rPr>
    </w:lvl>
  </w:abstractNum>
  <w:abstractNum w:abstractNumId="17" w15:restartNumberingAfterBreak="0">
    <w:nsid w:val="06DE0934"/>
    <w:multiLevelType w:val="singleLevel"/>
    <w:tmpl w:val="FFFFFFFF"/>
    <w:lvl w:ilvl="0">
      <w:start w:val="21"/>
      <w:numFmt w:val="decimal"/>
      <w:lvlText w:val="%1."/>
      <w:lvlJc w:val="left"/>
      <w:pPr>
        <w:tabs>
          <w:tab w:val="num" w:pos="648"/>
        </w:tabs>
        <w:ind w:left="648" w:hanging="576"/>
      </w:pPr>
      <w:rPr>
        <w:rFonts w:ascii="Arial" w:hAnsi="Arial" w:cs="Arial"/>
        <w:b/>
        <w:bCs/>
        <w:snapToGrid/>
        <w:sz w:val="24"/>
        <w:szCs w:val="24"/>
      </w:rPr>
    </w:lvl>
  </w:abstractNum>
  <w:abstractNum w:abstractNumId="18" w15:restartNumberingAfterBreak="0">
    <w:nsid w:val="0729DB01"/>
    <w:multiLevelType w:val="singleLevel"/>
    <w:tmpl w:val="FFFFFFFF"/>
    <w:lvl w:ilvl="0">
      <w:start w:val="1"/>
      <w:numFmt w:val="lowerLetter"/>
      <w:lvlText w:val="(%1)"/>
      <w:lvlJc w:val="left"/>
      <w:pPr>
        <w:tabs>
          <w:tab w:val="num" w:pos="936"/>
        </w:tabs>
        <w:ind w:left="432"/>
      </w:pPr>
      <w:rPr>
        <w:rFonts w:cs="Times New Roman"/>
        <w:b/>
        <w:bCs/>
        <w:snapToGrid/>
        <w:spacing w:val="16"/>
        <w:sz w:val="24"/>
        <w:szCs w:val="24"/>
      </w:rPr>
    </w:lvl>
  </w:abstractNum>
  <w:num w:numId="1">
    <w:abstractNumId w:val="1"/>
  </w:num>
  <w:num w:numId="2">
    <w:abstractNumId w:val="1"/>
    <w:lvlOverride w:ilvl="0">
      <w:lvl w:ilvl="0">
        <w:numFmt w:val="decimal"/>
        <w:lvlText w:val="%1."/>
        <w:lvlJc w:val="left"/>
        <w:pPr>
          <w:tabs>
            <w:tab w:val="num" w:pos="576"/>
          </w:tabs>
          <w:ind w:left="576" w:hanging="576"/>
        </w:pPr>
        <w:rPr>
          <w:rFonts w:ascii="Arial" w:hAnsi="Arial" w:cs="Arial"/>
          <w:snapToGrid/>
          <w:sz w:val="24"/>
          <w:szCs w:val="24"/>
        </w:rPr>
      </w:lvl>
    </w:lvlOverride>
  </w:num>
  <w:num w:numId="3">
    <w:abstractNumId w:val="1"/>
    <w:lvlOverride w:ilvl="0">
      <w:lvl w:ilvl="0">
        <w:numFmt w:val="decimal"/>
        <w:lvlText w:val="%1."/>
        <w:lvlJc w:val="left"/>
        <w:pPr>
          <w:tabs>
            <w:tab w:val="num" w:pos="576"/>
          </w:tabs>
          <w:ind w:left="576" w:hanging="576"/>
        </w:pPr>
        <w:rPr>
          <w:rFonts w:ascii="Arial" w:hAnsi="Arial" w:cs="Arial"/>
          <w:snapToGrid/>
          <w:sz w:val="24"/>
          <w:szCs w:val="24"/>
        </w:rPr>
      </w:lvl>
    </w:lvlOverride>
  </w:num>
  <w:num w:numId="4">
    <w:abstractNumId w:val="1"/>
    <w:lvlOverride w:ilvl="0">
      <w:lvl w:ilvl="0">
        <w:numFmt w:val="decimal"/>
        <w:lvlText w:val="%1."/>
        <w:lvlJc w:val="left"/>
        <w:pPr>
          <w:tabs>
            <w:tab w:val="num" w:pos="576"/>
          </w:tabs>
          <w:ind w:left="576" w:hanging="576"/>
        </w:pPr>
        <w:rPr>
          <w:rFonts w:ascii="Arial" w:hAnsi="Arial" w:cs="Arial"/>
          <w:b/>
          <w:bCs/>
          <w:snapToGrid/>
          <w:sz w:val="26"/>
          <w:szCs w:val="26"/>
        </w:rPr>
      </w:lvl>
    </w:lvlOverride>
  </w:num>
  <w:num w:numId="5">
    <w:abstractNumId w:val="1"/>
    <w:lvlOverride w:ilvl="0">
      <w:lvl w:ilvl="0">
        <w:numFmt w:val="decimal"/>
        <w:lvlText w:val="%1."/>
        <w:lvlJc w:val="left"/>
        <w:pPr>
          <w:tabs>
            <w:tab w:val="num" w:pos="576"/>
          </w:tabs>
          <w:ind w:left="576" w:hanging="576"/>
        </w:pPr>
        <w:rPr>
          <w:rFonts w:ascii="Arial" w:hAnsi="Arial" w:cs="Arial"/>
          <w:b/>
          <w:bCs/>
          <w:snapToGrid/>
          <w:sz w:val="26"/>
          <w:szCs w:val="26"/>
        </w:rPr>
      </w:lvl>
    </w:lvlOverride>
  </w:num>
  <w:num w:numId="6">
    <w:abstractNumId w:val="6"/>
  </w:num>
  <w:num w:numId="7">
    <w:abstractNumId w:val="6"/>
    <w:lvlOverride w:ilvl="0">
      <w:lvl w:ilvl="0">
        <w:numFmt w:val="decimal"/>
        <w:lvlText w:val="%1."/>
        <w:lvlJc w:val="left"/>
        <w:pPr>
          <w:tabs>
            <w:tab w:val="num" w:pos="648"/>
          </w:tabs>
          <w:ind w:left="648" w:hanging="576"/>
        </w:pPr>
        <w:rPr>
          <w:rFonts w:ascii="Arial" w:hAnsi="Arial" w:cs="Arial"/>
          <w:snapToGrid/>
          <w:sz w:val="24"/>
          <w:szCs w:val="24"/>
        </w:rPr>
      </w:lvl>
    </w:lvlOverride>
  </w:num>
  <w:num w:numId="8">
    <w:abstractNumId w:val="6"/>
    <w:lvlOverride w:ilvl="0">
      <w:lvl w:ilvl="0">
        <w:numFmt w:val="decimal"/>
        <w:lvlText w:val="%1."/>
        <w:lvlJc w:val="left"/>
        <w:pPr>
          <w:tabs>
            <w:tab w:val="num" w:pos="648"/>
          </w:tabs>
          <w:ind w:left="648" w:hanging="576"/>
        </w:pPr>
        <w:rPr>
          <w:rFonts w:ascii="Arial" w:hAnsi="Arial" w:cs="Arial"/>
          <w:snapToGrid/>
          <w:sz w:val="24"/>
          <w:szCs w:val="24"/>
        </w:rPr>
      </w:lvl>
    </w:lvlOverride>
  </w:num>
  <w:num w:numId="9">
    <w:abstractNumId w:val="2"/>
  </w:num>
  <w:num w:numId="10">
    <w:abstractNumId w:val="2"/>
    <w:lvlOverride w:ilvl="0">
      <w:lvl w:ilvl="0">
        <w:numFmt w:val="decimal"/>
        <w:lvlText w:val="%1."/>
        <w:lvlJc w:val="left"/>
        <w:pPr>
          <w:tabs>
            <w:tab w:val="num" w:pos="648"/>
          </w:tabs>
          <w:ind w:left="648" w:hanging="576"/>
        </w:pPr>
        <w:rPr>
          <w:rFonts w:ascii="Arial" w:hAnsi="Arial" w:cs="Arial"/>
          <w:snapToGrid/>
          <w:sz w:val="24"/>
          <w:szCs w:val="24"/>
        </w:rPr>
      </w:lvl>
    </w:lvlOverride>
  </w:num>
  <w:num w:numId="11">
    <w:abstractNumId w:val="2"/>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12">
    <w:abstractNumId w:val="2"/>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13">
    <w:abstractNumId w:val="4"/>
  </w:num>
  <w:num w:numId="14">
    <w:abstractNumId w:val="4"/>
    <w:lvlOverride w:ilvl="0">
      <w:lvl w:ilvl="0">
        <w:numFmt w:val="decimal"/>
        <w:lvlText w:val="%1."/>
        <w:lvlJc w:val="left"/>
        <w:pPr>
          <w:tabs>
            <w:tab w:val="num" w:pos="648"/>
          </w:tabs>
          <w:ind w:left="648" w:hanging="576"/>
        </w:pPr>
        <w:rPr>
          <w:rFonts w:ascii="Arial" w:hAnsi="Arial" w:cs="Arial"/>
          <w:snapToGrid/>
          <w:sz w:val="24"/>
          <w:szCs w:val="24"/>
        </w:rPr>
      </w:lvl>
    </w:lvlOverride>
  </w:num>
  <w:num w:numId="15">
    <w:abstractNumId w:val="4"/>
    <w:lvlOverride w:ilvl="0">
      <w:lvl w:ilvl="0">
        <w:numFmt w:val="decimal"/>
        <w:lvlText w:val="%1."/>
        <w:lvlJc w:val="left"/>
        <w:pPr>
          <w:tabs>
            <w:tab w:val="num" w:pos="648"/>
          </w:tabs>
          <w:ind w:left="648" w:hanging="576"/>
        </w:pPr>
        <w:rPr>
          <w:rFonts w:ascii="Arial" w:hAnsi="Arial" w:cs="Arial"/>
          <w:snapToGrid/>
          <w:spacing w:val="-1"/>
          <w:sz w:val="24"/>
          <w:szCs w:val="24"/>
        </w:rPr>
      </w:lvl>
    </w:lvlOverride>
  </w:num>
  <w:num w:numId="16">
    <w:abstractNumId w:val="17"/>
  </w:num>
  <w:num w:numId="17">
    <w:abstractNumId w:val="17"/>
    <w:lvlOverride w:ilvl="0">
      <w:lvl w:ilvl="0">
        <w:numFmt w:val="decimal"/>
        <w:lvlText w:val="%1."/>
        <w:lvlJc w:val="left"/>
        <w:pPr>
          <w:tabs>
            <w:tab w:val="num" w:pos="648"/>
          </w:tabs>
          <w:ind w:left="648" w:hanging="576"/>
        </w:pPr>
        <w:rPr>
          <w:rFonts w:ascii="Arial" w:hAnsi="Arial" w:cs="Arial"/>
          <w:snapToGrid/>
          <w:spacing w:val="1"/>
          <w:sz w:val="24"/>
          <w:szCs w:val="24"/>
        </w:rPr>
      </w:lvl>
    </w:lvlOverride>
  </w:num>
  <w:num w:numId="18">
    <w:abstractNumId w:val="7"/>
  </w:num>
  <w:num w:numId="19">
    <w:abstractNumId w:val="7"/>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20">
    <w:abstractNumId w:val="11"/>
  </w:num>
  <w:num w:numId="21">
    <w:abstractNumId w:val="15"/>
  </w:num>
  <w:num w:numId="22">
    <w:abstractNumId w:val="16"/>
  </w:num>
  <w:num w:numId="23">
    <w:abstractNumId w:val="10"/>
  </w:num>
  <w:num w:numId="24">
    <w:abstractNumId w:val="10"/>
    <w:lvlOverride w:ilvl="0">
      <w:lvl w:ilvl="0">
        <w:numFmt w:val="decimal"/>
        <w:lvlText w:val="%1."/>
        <w:lvlJc w:val="left"/>
        <w:pPr>
          <w:tabs>
            <w:tab w:val="num" w:pos="936"/>
          </w:tabs>
          <w:ind w:left="936" w:hanging="864"/>
        </w:pPr>
        <w:rPr>
          <w:rFonts w:cs="Times New Roman"/>
          <w:snapToGrid/>
          <w:sz w:val="24"/>
          <w:szCs w:val="24"/>
        </w:rPr>
      </w:lvl>
    </w:lvlOverride>
  </w:num>
  <w:num w:numId="25">
    <w:abstractNumId w:val="10"/>
    <w:lvlOverride w:ilvl="0">
      <w:lvl w:ilvl="0">
        <w:numFmt w:val="decimal"/>
        <w:lvlText w:val="%1."/>
        <w:lvlJc w:val="left"/>
        <w:pPr>
          <w:tabs>
            <w:tab w:val="num" w:pos="936"/>
          </w:tabs>
          <w:ind w:left="936" w:hanging="864"/>
        </w:pPr>
        <w:rPr>
          <w:rFonts w:cs="Times New Roman"/>
          <w:snapToGrid/>
          <w:sz w:val="24"/>
          <w:szCs w:val="24"/>
        </w:rPr>
      </w:lvl>
    </w:lvlOverride>
  </w:num>
  <w:num w:numId="26">
    <w:abstractNumId w:val="3"/>
  </w:num>
  <w:num w:numId="27">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28">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29">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0">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1">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2">
    <w:abstractNumId w:val="9"/>
  </w:num>
  <w:num w:numId="33">
    <w:abstractNumId w:val="9"/>
    <w:lvlOverride w:ilvl="0">
      <w:lvl w:ilvl="0">
        <w:numFmt w:val="decimal"/>
        <w:lvlText w:val="%1."/>
        <w:lvlJc w:val="left"/>
        <w:pPr>
          <w:tabs>
            <w:tab w:val="num" w:pos="936"/>
          </w:tabs>
          <w:ind w:left="936" w:hanging="864"/>
        </w:pPr>
        <w:rPr>
          <w:rFonts w:ascii="Arial" w:hAnsi="Arial" w:cs="Arial"/>
          <w:snapToGrid/>
          <w:sz w:val="22"/>
          <w:szCs w:val="22"/>
        </w:rPr>
      </w:lvl>
    </w:lvlOverride>
  </w:num>
  <w:num w:numId="34">
    <w:abstractNumId w:val="9"/>
    <w:lvlOverride w:ilvl="0">
      <w:lvl w:ilvl="0">
        <w:numFmt w:val="decimal"/>
        <w:lvlText w:val="%1."/>
        <w:lvlJc w:val="left"/>
        <w:pPr>
          <w:tabs>
            <w:tab w:val="num" w:pos="936"/>
          </w:tabs>
          <w:ind w:left="936" w:hanging="864"/>
        </w:pPr>
        <w:rPr>
          <w:rFonts w:ascii="Arial" w:hAnsi="Arial" w:cs="Arial"/>
          <w:snapToGrid/>
          <w:spacing w:val="-1"/>
          <w:sz w:val="22"/>
          <w:szCs w:val="22"/>
        </w:rPr>
      </w:lvl>
    </w:lvlOverride>
  </w:num>
  <w:num w:numId="35">
    <w:abstractNumId w:val="13"/>
  </w:num>
  <w:num w:numId="36">
    <w:abstractNumId w:val="5"/>
  </w:num>
  <w:num w:numId="37">
    <w:abstractNumId w:val="14"/>
  </w:num>
  <w:num w:numId="38">
    <w:abstractNumId w:val="18"/>
  </w:num>
  <w:num w:numId="39">
    <w:abstractNumId w:val="18"/>
    <w:lvlOverride w:ilvl="0">
      <w:lvl w:ilvl="0">
        <w:numFmt w:val="lowerLetter"/>
        <w:lvlText w:val="(%1)"/>
        <w:lvlJc w:val="left"/>
        <w:pPr>
          <w:tabs>
            <w:tab w:val="num" w:pos="936"/>
          </w:tabs>
          <w:ind w:left="432"/>
        </w:pPr>
        <w:rPr>
          <w:rFonts w:cs="Times New Roman"/>
          <w:b/>
          <w:bCs/>
          <w:snapToGrid/>
          <w:spacing w:val="13"/>
          <w:sz w:val="24"/>
          <w:szCs w:val="24"/>
        </w:rPr>
      </w:lvl>
    </w:lvlOverride>
  </w:num>
  <w:num w:numId="40">
    <w:abstractNumId w:val="8"/>
  </w:num>
  <w:num w:numId="41">
    <w:abstractNumId w:val="12"/>
  </w:num>
  <w:num w:numId="42">
    <w:abstractNumId w:val="0"/>
  </w:num>
  <w:num w:numId="43">
    <w:abstractNumId w:val="0"/>
    <w:lvlOverride w:ilvl="0">
      <w:lvl w:ilvl="0">
        <w:numFmt w:val="decimal"/>
        <w:lvlText w:val="%1."/>
        <w:lvlJc w:val="left"/>
        <w:pPr>
          <w:tabs>
            <w:tab w:val="num" w:pos="936"/>
          </w:tabs>
          <w:ind w:left="936" w:hanging="864"/>
        </w:pPr>
        <w:rPr>
          <w:rFonts w:cs="Times New Roman"/>
          <w:snapToGrid/>
          <w:sz w:val="24"/>
          <w:szCs w:val="24"/>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war(ESO), Neil">
    <w15:presenceInfo w15:providerId="AD" w15:userId="S::Neil.Dewar@uk.nationalgrid.com::7b5d8a6b-04fc-4b9f-b615-3d465a748f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D0C"/>
    <w:rsid w:val="000822ED"/>
    <w:rsid w:val="00092B04"/>
    <w:rsid w:val="000B32D6"/>
    <w:rsid w:val="00216600"/>
    <w:rsid w:val="0022707F"/>
    <w:rsid w:val="00263E26"/>
    <w:rsid w:val="00276E75"/>
    <w:rsid w:val="003C04F4"/>
    <w:rsid w:val="003C6A81"/>
    <w:rsid w:val="00410AF3"/>
    <w:rsid w:val="0044183A"/>
    <w:rsid w:val="004D42DE"/>
    <w:rsid w:val="00580A71"/>
    <w:rsid w:val="00591498"/>
    <w:rsid w:val="005965B5"/>
    <w:rsid w:val="005E44D4"/>
    <w:rsid w:val="00667A9D"/>
    <w:rsid w:val="006C1E75"/>
    <w:rsid w:val="006D04CF"/>
    <w:rsid w:val="00701750"/>
    <w:rsid w:val="008046CE"/>
    <w:rsid w:val="008622BA"/>
    <w:rsid w:val="008922FD"/>
    <w:rsid w:val="0089675D"/>
    <w:rsid w:val="008F17F1"/>
    <w:rsid w:val="008F3342"/>
    <w:rsid w:val="0090570F"/>
    <w:rsid w:val="00931E4C"/>
    <w:rsid w:val="00985B85"/>
    <w:rsid w:val="009D149A"/>
    <w:rsid w:val="00A51660"/>
    <w:rsid w:val="00A93635"/>
    <w:rsid w:val="00B26D0C"/>
    <w:rsid w:val="00BE479C"/>
    <w:rsid w:val="00BF4AC5"/>
    <w:rsid w:val="00C3001D"/>
    <w:rsid w:val="00D04669"/>
    <w:rsid w:val="00D424D6"/>
    <w:rsid w:val="00DB6C1B"/>
    <w:rsid w:val="00E32B90"/>
    <w:rsid w:val="00E5558A"/>
    <w:rsid w:val="00EB5729"/>
    <w:rsid w:val="00EC089D"/>
    <w:rsid w:val="00FD45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709EF"/>
  <w14:defaultImageDpi w14:val="0"/>
  <w15:docId w15:val="{F5B2ADEF-4B33-41B0-A1DC-CC646DED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F4AC5"/>
    <w:pPr>
      <w:spacing w:after="0" w:line="240" w:lineRule="auto"/>
    </w:pPr>
    <w:rPr>
      <w:rFonts w:ascii="Times New Roman" w:hAnsi="Times New Roman"/>
      <w:sz w:val="20"/>
      <w:szCs w:val="20"/>
      <w:lang w:val="en-US"/>
    </w:rPr>
  </w:style>
  <w:style w:type="character" w:styleId="CommentReference">
    <w:name w:val="annotation reference"/>
    <w:basedOn w:val="DefaultParagraphFont"/>
    <w:uiPriority w:val="99"/>
    <w:semiHidden/>
    <w:unhideWhenUsed/>
    <w:rsid w:val="00D424D6"/>
    <w:rPr>
      <w:rFonts w:cs="Times New Roman"/>
      <w:sz w:val="16"/>
      <w:szCs w:val="16"/>
    </w:rPr>
  </w:style>
  <w:style w:type="paragraph" w:styleId="CommentText">
    <w:name w:val="annotation text"/>
    <w:basedOn w:val="Normal"/>
    <w:link w:val="CommentTextChar"/>
    <w:uiPriority w:val="99"/>
    <w:semiHidden/>
    <w:unhideWhenUsed/>
    <w:rsid w:val="00D424D6"/>
  </w:style>
  <w:style w:type="character" w:customStyle="1" w:styleId="CommentTextChar">
    <w:name w:val="Comment Text Char"/>
    <w:basedOn w:val="DefaultParagraphFont"/>
    <w:link w:val="CommentText"/>
    <w:uiPriority w:val="99"/>
    <w:semiHidden/>
    <w:locked/>
    <w:rsid w:val="00D424D6"/>
    <w:rPr>
      <w:rFonts w:ascii="Times New Roman" w:hAnsi="Times New Roman"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D424D6"/>
    <w:rPr>
      <w:b/>
      <w:bCs/>
    </w:rPr>
  </w:style>
  <w:style w:type="character" w:customStyle="1" w:styleId="CommentSubjectChar">
    <w:name w:val="Comment Subject Char"/>
    <w:basedOn w:val="CommentTextChar"/>
    <w:link w:val="CommentSubject"/>
    <w:uiPriority w:val="99"/>
    <w:semiHidden/>
    <w:locked/>
    <w:rsid w:val="00D424D6"/>
    <w:rPr>
      <w:rFonts w:ascii="Times New Roman" w:hAnsi="Times New Roman" w:cs="Times New Roman"/>
      <w:b/>
      <w:bCs/>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01EFD-A593-45B2-B4D3-7C5480008074}"/>
</file>

<file path=customXml/itemProps2.xml><?xml version="1.0" encoding="utf-8"?>
<ds:datastoreItem xmlns:ds="http://schemas.openxmlformats.org/officeDocument/2006/customXml" ds:itemID="{41ECFA40-BA42-4014-9CB9-87F812EFD0C7}"/>
</file>

<file path=docProps/app.xml><?xml version="1.0" encoding="utf-8"?>
<Properties xmlns="http://schemas.openxmlformats.org/officeDocument/2006/extended-properties" xmlns:vt="http://schemas.openxmlformats.org/officeDocument/2006/docPropsVTypes">
  <Template>Normal.dotm</Template>
  <TotalTime>0</TotalTime>
  <Pages>20</Pages>
  <Words>4790</Words>
  <Characters>27309</Characters>
  <Application>Microsoft Office Word</Application>
  <DocSecurity>0</DocSecurity>
  <Lines>227</Lines>
  <Paragraphs>64</Paragraphs>
  <ScaleCrop>false</ScaleCrop>
  <Company/>
  <LinksUpToDate>false</LinksUpToDate>
  <CharactersWithSpaces>32035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Matthew(ESO), Ruth</dc:creator>
  <cp:keywords/>
  <dc:description/>
  <cp:lastModifiedBy>Milly Lewis</cp:lastModifiedBy>
  <cp:revision>2</cp:revision>
  <dcterms:created xsi:type="dcterms:W3CDTF">2023-02-10T15:56:00Z</dcterms:created>
  <dcterms:modified xsi:type="dcterms:W3CDTF">2023-02-10T15:56:00Z</dcterms:modified>
</cp:coreProperties>
</file>