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5A760" w14:textId="0C8F5577" w:rsidR="0026669A" w:rsidRPr="0026669A" w:rsidRDefault="0026669A" w:rsidP="0026669A">
      <w:pPr>
        <w:jc w:val="center"/>
        <w:rPr>
          <w:b/>
          <w:bCs/>
        </w:rPr>
      </w:pPr>
      <w:r w:rsidRPr="0026669A">
        <w:rPr>
          <w:b/>
          <w:bCs/>
        </w:rPr>
        <w:t xml:space="preserve">GRID CODE MODIFICATION GC0148 </w:t>
      </w:r>
      <w:r>
        <w:rPr>
          <w:b/>
          <w:bCs/>
        </w:rPr>
        <w:t xml:space="preserve">- </w:t>
      </w:r>
      <w:r w:rsidRPr="0026669A">
        <w:rPr>
          <w:b/>
          <w:bCs/>
        </w:rPr>
        <w:t>SENDBACK</w:t>
      </w:r>
    </w:p>
    <w:p w14:paraId="7CF908E9" w14:textId="4721FE24" w:rsidR="0026669A" w:rsidRPr="0026669A" w:rsidRDefault="004C1F26" w:rsidP="0026669A">
      <w:pPr>
        <w:jc w:val="center"/>
        <w:rPr>
          <w:b/>
          <w:bCs/>
        </w:rPr>
      </w:pPr>
      <w:r>
        <w:rPr>
          <w:b/>
          <w:bCs/>
        </w:rPr>
        <w:t>1</w:t>
      </w:r>
      <w:r w:rsidR="008949A9">
        <w:rPr>
          <w:b/>
          <w:bCs/>
        </w:rPr>
        <w:t>7</w:t>
      </w:r>
      <w:r w:rsidR="0026669A" w:rsidRPr="0026669A">
        <w:rPr>
          <w:b/>
          <w:bCs/>
        </w:rPr>
        <w:t xml:space="preserve"> MARCH 2023</w:t>
      </w:r>
    </w:p>
    <w:p w14:paraId="5A9E224F" w14:textId="71CE61B0" w:rsidR="0026669A" w:rsidRPr="00347A9A" w:rsidRDefault="0026669A" w:rsidP="0026669A">
      <w:pPr>
        <w:jc w:val="center"/>
      </w:pPr>
      <w:r w:rsidRPr="00347A9A">
        <w:t>EXTRACTS FROM GRID CODE</w:t>
      </w:r>
    </w:p>
    <w:p w14:paraId="1ACBC5C4" w14:textId="3AABC6DE" w:rsidR="00651110" w:rsidRPr="00347A9A" w:rsidRDefault="00651110" w:rsidP="0026669A">
      <w:pPr>
        <w:jc w:val="both"/>
        <w:rPr>
          <w:rFonts w:ascii="Arial" w:hAnsi="Arial" w:cs="Arial"/>
          <w:sz w:val="20"/>
          <w:szCs w:val="20"/>
        </w:rPr>
      </w:pPr>
      <w:r w:rsidRPr="00347A9A">
        <w:rPr>
          <w:rFonts w:ascii="Arial" w:hAnsi="Arial" w:cs="Arial"/>
          <w:sz w:val="20"/>
          <w:szCs w:val="20"/>
        </w:rPr>
        <w:t>Key – Black – Baseline Legal Text</w:t>
      </w:r>
    </w:p>
    <w:p w14:paraId="6AF8FCD3" w14:textId="71E8E2F1" w:rsidR="00651110" w:rsidRPr="00347A9A" w:rsidRDefault="00651110" w:rsidP="0026669A">
      <w:pPr>
        <w:jc w:val="both"/>
        <w:rPr>
          <w:rFonts w:ascii="Arial" w:hAnsi="Arial" w:cs="Arial"/>
          <w:color w:val="0000FF"/>
          <w:sz w:val="20"/>
          <w:szCs w:val="20"/>
        </w:rPr>
      </w:pPr>
      <w:r w:rsidRPr="00347A9A">
        <w:rPr>
          <w:rFonts w:ascii="Arial" w:hAnsi="Arial" w:cs="Arial"/>
          <w:color w:val="0000FF"/>
          <w:sz w:val="20"/>
          <w:szCs w:val="20"/>
        </w:rPr>
        <w:t xml:space="preserve">Blue – Proposed Legal Text as submitted to The Authority </w:t>
      </w:r>
      <w:r w:rsidR="00347A9A" w:rsidRPr="00347A9A">
        <w:rPr>
          <w:rFonts w:ascii="Arial" w:hAnsi="Arial" w:cs="Arial"/>
          <w:color w:val="0000FF"/>
          <w:sz w:val="20"/>
          <w:szCs w:val="20"/>
        </w:rPr>
        <w:t>in October 2022</w:t>
      </w:r>
    </w:p>
    <w:p w14:paraId="0E572C11" w14:textId="2A5F40CE" w:rsidR="00347A9A" w:rsidRPr="00347A9A" w:rsidRDefault="00347A9A" w:rsidP="0026669A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347A9A">
        <w:rPr>
          <w:rFonts w:ascii="Arial" w:hAnsi="Arial" w:cs="Arial"/>
          <w:color w:val="FF0000"/>
          <w:sz w:val="20"/>
          <w:szCs w:val="20"/>
        </w:rPr>
        <w:t>Red – Updated text to address defect and reflect discussions of the reconvened Workgroup</w:t>
      </w:r>
    </w:p>
    <w:p w14:paraId="3224A6DC" w14:textId="77777777" w:rsidR="00651110" w:rsidRDefault="00651110" w:rsidP="0026669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D170E50" w14:textId="166EC267" w:rsidR="0026669A" w:rsidRDefault="0026669A" w:rsidP="0026669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6669A">
        <w:rPr>
          <w:rFonts w:ascii="Arial" w:hAnsi="Arial" w:cs="Arial"/>
          <w:b/>
          <w:bCs/>
          <w:sz w:val="20"/>
          <w:szCs w:val="20"/>
        </w:rPr>
        <w:t>Extract</w:t>
      </w:r>
      <w:r w:rsidR="00843C27">
        <w:rPr>
          <w:rFonts w:ascii="Arial" w:hAnsi="Arial" w:cs="Arial"/>
          <w:b/>
          <w:bCs/>
          <w:sz w:val="20"/>
          <w:szCs w:val="20"/>
        </w:rPr>
        <w:t>s</w:t>
      </w:r>
      <w:r w:rsidRPr="0026669A">
        <w:rPr>
          <w:rFonts w:ascii="Arial" w:hAnsi="Arial" w:cs="Arial"/>
          <w:b/>
          <w:bCs/>
          <w:sz w:val="20"/>
          <w:szCs w:val="20"/>
        </w:rPr>
        <w:t xml:space="preserve"> from Glossary and Definitions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0"/>
        <w:gridCol w:w="6218"/>
      </w:tblGrid>
      <w:tr w:rsidR="0026669A" w:rsidRPr="007E0B31" w14:paraId="4258925E" w14:textId="77777777" w:rsidTr="0026669A">
        <w:trPr>
          <w:cantSplit/>
        </w:trPr>
        <w:tc>
          <w:tcPr>
            <w:tcW w:w="2690" w:type="dxa"/>
          </w:tcPr>
          <w:p w14:paraId="0258BB8D" w14:textId="77777777" w:rsidR="0026669A" w:rsidRPr="0026669A" w:rsidRDefault="0026669A" w:rsidP="00FF2E39">
            <w:pPr>
              <w:pStyle w:val="Arial11Bold"/>
              <w:rPr>
                <w:rFonts w:cs="Arial"/>
                <w:color w:val="0000FF"/>
                <w:u w:val="single"/>
              </w:rPr>
            </w:pPr>
            <w:r w:rsidRPr="0026669A">
              <w:rPr>
                <w:rFonts w:cs="Arial"/>
                <w:color w:val="0000FF"/>
                <w:u w:val="single"/>
              </w:rPr>
              <w:lastRenderedPageBreak/>
              <w:t>Critical Tools and Facilities</w:t>
            </w:r>
          </w:p>
        </w:tc>
        <w:tc>
          <w:tcPr>
            <w:tcW w:w="6218" w:type="dxa"/>
          </w:tcPr>
          <w:p w14:paraId="211FB949" w14:textId="77777777" w:rsidR="0026669A" w:rsidRPr="0026669A" w:rsidRDefault="0026669A" w:rsidP="00FF2E39">
            <w:pPr>
              <w:spacing w:before="100" w:after="100"/>
              <w:jc w:val="both"/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 xml:space="preserve">Apparatus 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and tools required in relation to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Black Start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:</w:t>
            </w:r>
          </w:p>
          <w:p w14:paraId="5913EDAD" w14:textId="38ADC357" w:rsidR="0026669A" w:rsidRPr="00EF5B93" w:rsidRDefault="0026669A" w:rsidP="00EF5B93">
            <w:pPr>
              <w:pStyle w:val="ListParagraph"/>
              <w:numPr>
                <w:ilvl w:val="0"/>
                <w:numId w:val="11"/>
              </w:numPr>
              <w:spacing w:before="100" w:after="100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EF5B93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In the case of </w:t>
            </w:r>
            <w:r w:rsidRPr="00EF5B93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The Company</w:t>
            </w:r>
            <w:r w:rsidRPr="00EF5B93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include, but are not limited to:</w:t>
            </w:r>
          </w:p>
          <w:p w14:paraId="6C91F39D" w14:textId="77777777" w:rsidR="0026669A" w:rsidRPr="0026669A" w:rsidRDefault="0026669A" w:rsidP="00204675">
            <w:pPr>
              <w:numPr>
                <w:ilvl w:val="0"/>
                <w:numId w:val="1"/>
              </w:numPr>
              <w:spacing w:before="100" w:after="100" w:line="240" w:lineRule="auto"/>
              <w:ind w:hanging="446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Tools for operating and monitoring the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Transmission System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including but not limited to state estimation, the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Balancing Mechanism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,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Load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and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System Frequency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control, alarms, real time system operation and operational security analysis including </w:t>
            </w:r>
            <w:proofErr w:type="gramStart"/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off line</w:t>
            </w:r>
            <w:proofErr w:type="gramEnd"/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transmission analysis;</w:t>
            </w:r>
          </w:p>
          <w:p w14:paraId="363BD236" w14:textId="77777777" w:rsidR="0026669A" w:rsidRPr="0026669A" w:rsidRDefault="0026669A" w:rsidP="00204675">
            <w:pPr>
              <w:numPr>
                <w:ilvl w:val="0"/>
                <w:numId w:val="1"/>
              </w:numPr>
              <w:spacing w:before="100" w:after="100" w:line="240" w:lineRule="auto"/>
              <w:ind w:hanging="446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The ability to control, protect and monitor transmission assets including switchgear, tap changers and other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Transmission System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equipment including where available auxiliary equipment and to ensure the safe operation of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Plant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</w:t>
            </w:r>
            <w:r w:rsidRPr="0026669A">
              <w:rPr>
                <w:rFonts w:ascii="Arial" w:eastAsia="Calibri" w:hAnsi="Arial" w:cs="Arial"/>
                <w:color w:val="0000FF"/>
                <w:sz w:val="20"/>
                <w:szCs w:val="20"/>
                <w:u w:val="single"/>
              </w:rPr>
              <w:t xml:space="preserve">and </w:t>
            </w:r>
            <w:r w:rsidRPr="0026669A">
              <w:rPr>
                <w:rFonts w:ascii="Arial" w:eastAsia="Calibri" w:hAnsi="Arial" w:cs="Arial"/>
                <w:b/>
                <w:color w:val="0000FF"/>
                <w:sz w:val="20"/>
                <w:szCs w:val="20"/>
                <w:u w:val="single"/>
              </w:rPr>
              <w:t>Apparatus</w:t>
            </w:r>
            <w:r w:rsidRPr="0026669A">
              <w:rPr>
                <w:rFonts w:ascii="Arial" w:eastAsia="Calibri" w:hAnsi="Arial" w:cs="Arial"/>
                <w:color w:val="0000FF"/>
                <w:sz w:val="20"/>
                <w:szCs w:val="20"/>
                <w:u w:val="single"/>
              </w:rPr>
              <w:t xml:space="preserve"> and the safety of </w:t>
            </w:r>
            <w:proofErr w:type="gramStart"/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personnel;</w:t>
            </w:r>
            <w:proofErr w:type="gramEnd"/>
          </w:p>
          <w:p w14:paraId="2FFC24FB" w14:textId="77777777" w:rsidR="0026669A" w:rsidRPr="0026669A" w:rsidRDefault="0026669A" w:rsidP="00204675">
            <w:pPr>
              <w:numPr>
                <w:ilvl w:val="0"/>
                <w:numId w:val="1"/>
              </w:numPr>
              <w:spacing w:before="100" w:after="100" w:line="240" w:lineRule="auto"/>
              <w:ind w:hanging="446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Control Telephony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systems as provided for in CC.6.5.1 – CC.6.5.5 and ECC.6.5.1 – ECC.6.5.</w:t>
            </w:r>
            <w:proofErr w:type="gramStart"/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5;</w:t>
            </w:r>
            <w:proofErr w:type="gramEnd"/>
          </w:p>
          <w:p w14:paraId="77236FF8" w14:textId="77777777" w:rsidR="0026669A" w:rsidRPr="0026669A" w:rsidRDefault="0026669A" w:rsidP="00204675">
            <w:pPr>
              <w:numPr>
                <w:ilvl w:val="0"/>
                <w:numId w:val="1"/>
              </w:numPr>
              <w:spacing w:before="100" w:after="100" w:line="240" w:lineRule="auto"/>
              <w:ind w:hanging="446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Operational telephony as provided for in STCP 04-5; and</w:t>
            </w:r>
          </w:p>
          <w:p w14:paraId="258B858A" w14:textId="77777777" w:rsidR="0026669A" w:rsidRPr="0026669A" w:rsidRDefault="0026669A" w:rsidP="00204675">
            <w:pPr>
              <w:numPr>
                <w:ilvl w:val="0"/>
                <w:numId w:val="1"/>
              </w:numPr>
              <w:spacing w:before="100" w:after="100" w:line="240" w:lineRule="auto"/>
              <w:ind w:hanging="446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Tools and communications systems to facilitate cross border operations.</w:t>
            </w:r>
          </w:p>
          <w:p w14:paraId="748ED021" w14:textId="640A6889" w:rsidR="0026669A" w:rsidRPr="00204675" w:rsidRDefault="0026669A" w:rsidP="00204675">
            <w:pPr>
              <w:pStyle w:val="ListParagraph"/>
              <w:numPr>
                <w:ilvl w:val="0"/>
                <w:numId w:val="11"/>
              </w:numPr>
              <w:spacing w:before="100" w:after="100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04675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In the case of </w:t>
            </w:r>
            <w:r w:rsidRPr="00204675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>Generators</w:t>
            </w:r>
            <w:r w:rsidRPr="00204675">
              <w:rPr>
                <w:rFonts w:ascii="Arial" w:hAnsi="Arial" w:cs="Arial"/>
                <w:bCs/>
                <w:color w:val="0000FF"/>
                <w:sz w:val="20"/>
                <w:szCs w:val="20"/>
                <w:u w:val="single"/>
              </w:rPr>
              <w:t>,</w:t>
            </w:r>
            <w:r w:rsidRPr="00204675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 xml:space="preserve"> HVDC System Owners</w:t>
            </w:r>
            <w:r w:rsidRPr="00204675">
              <w:rPr>
                <w:rFonts w:ascii="Arial" w:hAnsi="Arial" w:cs="Arial"/>
                <w:bCs/>
                <w:color w:val="0000FF"/>
                <w:sz w:val="20"/>
                <w:szCs w:val="20"/>
                <w:u w:val="single"/>
              </w:rPr>
              <w:t>,</w:t>
            </w:r>
            <w:r w:rsidRPr="00204675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 xml:space="preserve"> DC Converter Station </w:t>
            </w:r>
            <w:r w:rsidR="00283074" w:rsidRPr="00283074">
              <w:rPr>
                <w:rFonts w:ascii="Arial" w:hAnsi="Arial" w:cs="Arial"/>
                <w:bCs/>
                <w:color w:val="0000FF"/>
                <w:sz w:val="20"/>
                <w:szCs w:val="20"/>
                <w:u w:val="single"/>
              </w:rPr>
              <w:t>o</w:t>
            </w:r>
            <w:r w:rsidRPr="00283074">
              <w:rPr>
                <w:rFonts w:ascii="Arial" w:hAnsi="Arial" w:cs="Arial"/>
                <w:bCs/>
                <w:color w:val="0000FF"/>
                <w:sz w:val="20"/>
                <w:szCs w:val="20"/>
                <w:u w:val="single"/>
              </w:rPr>
              <w:t>wners</w:t>
            </w:r>
            <w:r w:rsidRPr="00204675">
              <w:rPr>
                <w:rFonts w:ascii="Arial" w:hAnsi="Arial" w:cs="Arial"/>
                <w:bCs/>
                <w:color w:val="0000FF"/>
                <w:sz w:val="20"/>
                <w:szCs w:val="20"/>
                <w:u w:val="single"/>
              </w:rPr>
              <w:t>,</w:t>
            </w:r>
            <w:r w:rsidRPr="00204675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 xml:space="preserve"> Defence Service Providers</w:t>
            </w:r>
            <w:r w:rsidR="0076227D" w:rsidRPr="00716CD4">
              <w:rPr>
                <w:rFonts w:ascii="Arial" w:hAnsi="Arial" w:cs="Arial"/>
                <w:bCs/>
                <w:strike/>
                <w:color w:val="FF0000"/>
                <w:sz w:val="20"/>
                <w:szCs w:val="20"/>
                <w:u w:val="single"/>
              </w:rPr>
              <w:t>,</w:t>
            </w:r>
            <w:r w:rsidR="0076227D" w:rsidRPr="0076227D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</w:t>
            </w:r>
            <w:r w:rsidR="0076227D" w:rsidRPr="0076227D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and</w:t>
            </w:r>
            <w:r w:rsidRPr="00204675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 xml:space="preserve"> Restoration Service Providers </w:t>
            </w:r>
            <w:r w:rsidRPr="009972F9">
              <w:rPr>
                <w:rFonts w:ascii="Arial" w:hAnsi="Arial" w:cs="Arial"/>
                <w:bCs/>
                <w:strike/>
                <w:color w:val="FF0000"/>
                <w:sz w:val="20"/>
                <w:szCs w:val="20"/>
                <w:u w:val="single"/>
              </w:rPr>
              <w:t>and</w:t>
            </w:r>
            <w:r w:rsidRPr="009972F9">
              <w:rPr>
                <w:rFonts w:ascii="Arial" w:hAnsi="Arial" w:cs="Arial"/>
                <w:b/>
                <w:strike/>
                <w:color w:val="FF0000"/>
                <w:sz w:val="20"/>
                <w:szCs w:val="20"/>
                <w:u w:val="single"/>
              </w:rPr>
              <w:t xml:space="preserve"> Virtual Lead Parties</w:t>
            </w:r>
            <w:r w:rsidRPr="00204675">
              <w:rPr>
                <w:rFonts w:ascii="Arial" w:hAnsi="Arial" w:cs="Arial"/>
                <w:bCs/>
                <w:color w:val="0000FF"/>
                <w:sz w:val="20"/>
                <w:szCs w:val="20"/>
                <w:u w:val="single"/>
              </w:rPr>
              <w:t>:</w:t>
            </w:r>
          </w:p>
          <w:p w14:paraId="25D36964" w14:textId="31F51336" w:rsidR="0026669A" w:rsidRPr="0026669A" w:rsidRDefault="0026669A" w:rsidP="00204675">
            <w:pPr>
              <w:numPr>
                <w:ilvl w:val="0"/>
                <w:numId w:val="3"/>
              </w:numPr>
              <w:spacing w:before="100" w:after="100" w:line="240" w:lineRule="auto"/>
              <w:ind w:hanging="446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Tools for monitoring </w:t>
            </w:r>
            <w:r w:rsidR="00204675" w:rsidRPr="009972F9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r</w:t>
            </w:r>
            <w:r w:rsidR="00700836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elevant</w:t>
            </w:r>
            <w:r w:rsidR="009972F9" w:rsidRPr="009972F9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 </w:t>
            </w:r>
            <w:r w:rsidRPr="009972F9">
              <w:rPr>
                <w:rFonts w:ascii="Arial" w:hAnsi="Arial" w:cs="Arial"/>
                <w:strike/>
                <w:color w:val="FF0000"/>
                <w:sz w:val="20"/>
                <w:szCs w:val="20"/>
                <w:u w:val="single"/>
              </w:rPr>
              <w:t>their</w:t>
            </w:r>
            <w:r w:rsidRPr="009972F9">
              <w:rPr>
                <w:rFonts w:ascii="Arial" w:hAnsi="Arial" w:cs="Arial"/>
                <w:strike/>
                <w:color w:val="0000FF"/>
                <w:sz w:val="20"/>
                <w:szCs w:val="20"/>
                <w:u w:val="single"/>
              </w:rPr>
              <w:t xml:space="preserve">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 xml:space="preserve">Plant 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and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 xml:space="preserve"> </w:t>
            </w:r>
            <w:proofErr w:type="gramStart"/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Apparatus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;</w:t>
            </w:r>
            <w:proofErr w:type="gramEnd"/>
          </w:p>
          <w:p w14:paraId="3A7EEE48" w14:textId="77777777" w:rsidR="0026669A" w:rsidRPr="0026669A" w:rsidRDefault="0026669A" w:rsidP="00204675">
            <w:pPr>
              <w:numPr>
                <w:ilvl w:val="0"/>
                <w:numId w:val="3"/>
              </w:numPr>
              <w:spacing w:before="100" w:after="100" w:line="240" w:lineRule="auto"/>
              <w:ind w:hanging="446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The ability to control, protect and monitor their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Plant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and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Apparatus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necessary for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Black Start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including as applicable primary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Plant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, switchgear, tap changers and other auxiliary equipment and to ensure the safe operation of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Plant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and personnel; and</w:t>
            </w:r>
          </w:p>
          <w:p w14:paraId="3288088A" w14:textId="77777777" w:rsidR="0026669A" w:rsidRPr="0026669A" w:rsidRDefault="0026669A" w:rsidP="00204675">
            <w:pPr>
              <w:numPr>
                <w:ilvl w:val="0"/>
                <w:numId w:val="3"/>
              </w:numPr>
              <w:spacing w:before="100" w:after="100" w:line="240" w:lineRule="auto"/>
              <w:ind w:hanging="446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Control Telephony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as provided for in CC.6.5.1 – CC.6.5.5 and ECC.6.5.1 – ECC.6.5.5.</w:t>
            </w:r>
          </w:p>
          <w:p w14:paraId="343212AE" w14:textId="5FBA5760" w:rsidR="003C5631" w:rsidRPr="00204675" w:rsidRDefault="003C5631" w:rsidP="003C5631">
            <w:pPr>
              <w:pStyle w:val="ListParagraph"/>
              <w:numPr>
                <w:ilvl w:val="0"/>
                <w:numId w:val="11"/>
              </w:numPr>
              <w:spacing w:before="100" w:after="100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3C5631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In the case of </w:t>
            </w:r>
            <w:r w:rsidRPr="003C563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BM Participants </w:t>
            </w:r>
            <w:r w:rsidR="00885302" w:rsidRPr="0088530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and</w:t>
            </w:r>
            <w:r w:rsidR="00885302" w:rsidRPr="00885302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Virtual Lead Parties</w:t>
            </w:r>
            <w:r w:rsidR="00885302" w:rsidRPr="0088530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 xml:space="preserve"> who</w:t>
            </w:r>
            <w:r w:rsidR="00885302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</w:t>
            </w:r>
            <w:r w:rsidR="00885302" w:rsidRPr="0088530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are not</w:t>
            </w:r>
            <w:r w:rsidR="00885302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</w:t>
            </w:r>
            <w:r w:rsidR="00885302" w:rsidRPr="00885302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Generators</w:t>
            </w:r>
            <w:r w:rsidR="00885302" w:rsidRPr="0088530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,</w:t>
            </w:r>
            <w:r w:rsidR="00885302" w:rsidRPr="00885302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HVDC System Owners</w:t>
            </w:r>
            <w:r w:rsidR="00885302" w:rsidRPr="0088530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,</w:t>
            </w:r>
            <w:r w:rsidR="00885302" w:rsidRPr="00885302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DC Converter Station </w:t>
            </w:r>
            <w:r w:rsidR="00885302" w:rsidRPr="0088530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owners,</w:t>
            </w:r>
            <w:r w:rsidR="00885302" w:rsidRPr="00885302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Defence Service Providers </w:t>
            </w:r>
            <w:r w:rsidR="004812CA" w:rsidRPr="004812CA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or</w:t>
            </w:r>
            <w:r w:rsidR="00885302" w:rsidRPr="00885302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Restoration Service Providers </w:t>
            </w:r>
            <w:r w:rsidR="00885302" w:rsidRPr="0088530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as provided for</w:t>
            </w:r>
            <w:r w:rsidR="009F3615" w:rsidRPr="0088530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 xml:space="preserve"> in item b) above</w:t>
            </w:r>
            <w:r w:rsidRPr="0088530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:</w:t>
            </w:r>
          </w:p>
          <w:p w14:paraId="7B77235A" w14:textId="7E592BEE" w:rsidR="009972F9" w:rsidRPr="00E45E99" w:rsidRDefault="003C5631" w:rsidP="003C5631">
            <w:pPr>
              <w:pStyle w:val="ListParagraph"/>
              <w:numPr>
                <w:ilvl w:val="0"/>
                <w:numId w:val="12"/>
              </w:numPr>
              <w:spacing w:before="100" w:after="100"/>
              <w:jc w:val="both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r w:rsidRPr="009C2B0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T</w:t>
            </w:r>
            <w:r w:rsidR="009C2B0A" w:rsidRPr="009C2B0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o</w:t>
            </w:r>
            <w:r w:rsidRPr="009C2B0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ols for monitoring re</w:t>
            </w:r>
            <w:r w:rsidR="00700836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levant</w:t>
            </w:r>
            <w:r w:rsidRPr="009C2B0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 </w:t>
            </w:r>
            <w:r w:rsidRPr="009C2B0A">
              <w:rPr>
                <w:rFonts w:ascii="Arial" w:hAnsi="Arial" w:cs="Arial"/>
                <w:b/>
                <w:bCs/>
                <w:color w:val="FF0000"/>
                <w:sz w:val="20"/>
                <w:szCs w:val="20"/>
                <w:u w:val="single"/>
              </w:rPr>
              <w:t xml:space="preserve">Plant </w:t>
            </w:r>
            <w:r w:rsidRPr="009C2B0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and</w:t>
            </w:r>
            <w:r w:rsidRPr="009C2B0A">
              <w:rPr>
                <w:rFonts w:ascii="Arial" w:hAnsi="Arial" w:cs="Arial"/>
                <w:b/>
                <w:bCs/>
                <w:color w:val="FF0000"/>
                <w:sz w:val="20"/>
                <w:szCs w:val="20"/>
                <w:u w:val="single"/>
              </w:rPr>
              <w:t xml:space="preserve"> Apparatus</w:t>
            </w:r>
            <w:ins w:id="0" w:author="Mike Kay" w:date="2023-03-16T18:45:00Z">
              <w:r w:rsidR="0009642E">
                <w:rPr>
                  <w:rFonts w:ascii="Arial" w:hAnsi="Arial" w:cs="Arial"/>
                  <w:b/>
                  <w:bCs/>
                  <w:color w:val="FF0000"/>
                  <w:sz w:val="20"/>
                  <w:szCs w:val="20"/>
                  <w:u w:val="single"/>
                </w:rPr>
                <w:t xml:space="preserve"> </w:t>
              </w:r>
              <w:r w:rsidR="0009642E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(</w:t>
              </w:r>
            </w:ins>
            <w:ins w:id="1" w:author="Johnson (ESO), Antony" w:date="2023-03-17T17:16:00Z">
              <w:r w:rsidR="008949A9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excluding</w:t>
              </w:r>
            </w:ins>
            <w:ins w:id="2" w:author="Mike Kay" w:date="2023-03-16T18:45:00Z">
              <w:r w:rsidR="0009642E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</w:t>
              </w:r>
              <w:r w:rsidR="0009642E" w:rsidRPr="0009642E">
                <w:rPr>
                  <w:rFonts w:ascii="Arial" w:hAnsi="Arial" w:cs="Arial"/>
                  <w:b/>
                  <w:bCs/>
                  <w:color w:val="FF0000"/>
                  <w:sz w:val="20"/>
                  <w:szCs w:val="20"/>
                  <w:u w:val="single"/>
                </w:rPr>
                <w:t>Plant</w:t>
              </w:r>
              <w:r w:rsidR="0009642E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and </w:t>
              </w:r>
              <w:r w:rsidR="0009642E" w:rsidRPr="0009642E">
                <w:rPr>
                  <w:rFonts w:ascii="Arial" w:hAnsi="Arial" w:cs="Arial"/>
                  <w:b/>
                  <w:bCs/>
                  <w:color w:val="FF0000"/>
                  <w:sz w:val="20"/>
                  <w:szCs w:val="20"/>
                  <w:u w:val="single"/>
                </w:rPr>
                <w:t>Apparatus</w:t>
              </w:r>
              <w:r w:rsidR="0009642E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not owned by the </w:t>
              </w:r>
              <w:r w:rsidR="0009642E" w:rsidRPr="0009642E">
                <w:rPr>
                  <w:rFonts w:ascii="Arial" w:hAnsi="Arial" w:cs="Arial"/>
                  <w:b/>
                  <w:bCs/>
                  <w:color w:val="FF0000"/>
                  <w:sz w:val="20"/>
                  <w:szCs w:val="20"/>
                  <w:u w:val="single"/>
                </w:rPr>
                <w:t>BM Participant</w:t>
              </w:r>
              <w:r w:rsidR="0009642E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or </w:t>
              </w:r>
              <w:r w:rsidR="0009642E" w:rsidRPr="0009642E">
                <w:rPr>
                  <w:rFonts w:ascii="Arial" w:hAnsi="Arial" w:cs="Arial"/>
                  <w:b/>
                  <w:bCs/>
                  <w:color w:val="FF0000"/>
                  <w:sz w:val="20"/>
                  <w:szCs w:val="20"/>
                  <w:u w:val="single"/>
                </w:rPr>
                <w:t>V</w:t>
              </w:r>
            </w:ins>
            <w:ins w:id="3" w:author="Johnson (ESO), Antony" w:date="2023-03-17T17:16:00Z">
              <w:r w:rsidR="003121CA">
                <w:rPr>
                  <w:rFonts w:ascii="Arial" w:hAnsi="Arial" w:cs="Arial"/>
                  <w:b/>
                  <w:bCs/>
                  <w:color w:val="FF0000"/>
                  <w:sz w:val="20"/>
                  <w:szCs w:val="20"/>
                  <w:u w:val="single"/>
                </w:rPr>
                <w:t xml:space="preserve">irtual </w:t>
              </w:r>
            </w:ins>
            <w:ins w:id="4" w:author="Mike Kay" w:date="2023-03-16T18:45:00Z">
              <w:r w:rsidR="0009642E" w:rsidRPr="0009642E">
                <w:rPr>
                  <w:rFonts w:ascii="Arial" w:hAnsi="Arial" w:cs="Arial"/>
                  <w:b/>
                  <w:bCs/>
                  <w:color w:val="FF0000"/>
                  <w:sz w:val="20"/>
                  <w:szCs w:val="20"/>
                  <w:u w:val="single"/>
                </w:rPr>
                <w:t>L</w:t>
              </w:r>
            </w:ins>
            <w:ins w:id="5" w:author="Johnson (ESO), Antony" w:date="2023-03-17T17:16:00Z">
              <w:r w:rsidR="003121CA">
                <w:rPr>
                  <w:rFonts w:ascii="Arial" w:hAnsi="Arial" w:cs="Arial"/>
                  <w:b/>
                  <w:bCs/>
                  <w:color w:val="FF0000"/>
                  <w:sz w:val="20"/>
                  <w:szCs w:val="20"/>
                  <w:u w:val="single"/>
                </w:rPr>
                <w:t xml:space="preserve">ead </w:t>
              </w:r>
            </w:ins>
            <w:ins w:id="6" w:author="Mike Kay" w:date="2023-03-16T18:45:00Z">
              <w:r w:rsidR="0009642E" w:rsidRPr="0009642E">
                <w:rPr>
                  <w:rFonts w:ascii="Arial" w:hAnsi="Arial" w:cs="Arial"/>
                  <w:b/>
                  <w:bCs/>
                  <w:color w:val="FF0000"/>
                  <w:sz w:val="20"/>
                  <w:szCs w:val="20"/>
                  <w:u w:val="single"/>
                </w:rPr>
                <w:t>P</w:t>
              </w:r>
            </w:ins>
            <w:ins w:id="7" w:author="Johnson (ESO), Antony" w:date="2023-03-17T17:16:00Z">
              <w:r w:rsidR="003121CA">
                <w:rPr>
                  <w:rFonts w:ascii="Arial" w:hAnsi="Arial" w:cs="Arial"/>
                  <w:b/>
                  <w:bCs/>
                  <w:color w:val="FF0000"/>
                  <w:sz w:val="20"/>
                  <w:szCs w:val="20"/>
                  <w:u w:val="single"/>
                </w:rPr>
                <w:t>arty</w:t>
              </w:r>
            </w:ins>
            <w:ins w:id="8" w:author="Mike Kay" w:date="2023-03-16T18:45:00Z">
              <w:r w:rsidR="0009642E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)</w:t>
              </w:r>
            </w:ins>
            <w:r w:rsidR="004960A3" w:rsidRPr="004960A3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; and</w:t>
            </w:r>
          </w:p>
          <w:p w14:paraId="613EC698" w14:textId="602B276A" w:rsidR="00E45E99" w:rsidRPr="00E45E99" w:rsidRDefault="00E45E99" w:rsidP="003C5631">
            <w:pPr>
              <w:pStyle w:val="ListParagraph"/>
              <w:numPr>
                <w:ilvl w:val="0"/>
                <w:numId w:val="12"/>
              </w:numPr>
              <w:spacing w:before="100" w:after="100"/>
              <w:jc w:val="both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r w:rsidRPr="00E45E99">
              <w:rPr>
                <w:rFonts w:ascii="Arial" w:hAnsi="Arial" w:cs="Arial"/>
                <w:b/>
                <w:bCs/>
                <w:color w:val="FF0000"/>
                <w:sz w:val="20"/>
                <w:szCs w:val="20"/>
                <w:u w:val="single"/>
              </w:rPr>
              <w:t>Control Telephony</w:t>
            </w:r>
            <w:r w:rsidRPr="00E45E99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 as provided for in CC.6.5.1 – CC.6.5.5 and ECC.6.5.1 – ECC.6.5.5</w:t>
            </w:r>
          </w:p>
          <w:p w14:paraId="161F498C" w14:textId="77777777" w:rsidR="003C5631" w:rsidRDefault="003C5631" w:rsidP="003C5631">
            <w:pPr>
              <w:pStyle w:val="ListParagraph"/>
              <w:spacing w:before="100" w:after="100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  <w:p w14:paraId="27BC5B71" w14:textId="3C0A8AAF" w:rsidR="0026669A" w:rsidRPr="00204675" w:rsidRDefault="0026669A" w:rsidP="00204675">
            <w:pPr>
              <w:pStyle w:val="ListParagraph"/>
              <w:numPr>
                <w:ilvl w:val="0"/>
                <w:numId w:val="11"/>
              </w:numPr>
              <w:spacing w:before="100" w:after="100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04675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In the case of </w:t>
            </w:r>
            <w:r w:rsidRPr="00204675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Network Operators</w:t>
            </w:r>
            <w:r w:rsidRPr="00204675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:</w:t>
            </w:r>
          </w:p>
          <w:p w14:paraId="000CD892" w14:textId="77777777" w:rsidR="0026669A" w:rsidRPr="0026669A" w:rsidRDefault="0026669A" w:rsidP="00204675">
            <w:pPr>
              <w:numPr>
                <w:ilvl w:val="0"/>
                <w:numId w:val="2"/>
              </w:numPr>
              <w:spacing w:before="100" w:after="100" w:line="240" w:lineRule="auto"/>
              <w:ind w:hanging="446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Control room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Apparatus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and tools for monitoring their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 xml:space="preserve"> System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including but not limited to, alarms, real time system operation and operational security analysis including </w:t>
            </w:r>
            <w:proofErr w:type="gramStart"/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off line</w:t>
            </w:r>
            <w:proofErr w:type="gramEnd"/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network analysis;</w:t>
            </w:r>
          </w:p>
          <w:p w14:paraId="07DCF657" w14:textId="77777777" w:rsidR="0026669A" w:rsidRPr="0026669A" w:rsidRDefault="0026669A" w:rsidP="00204675">
            <w:pPr>
              <w:numPr>
                <w:ilvl w:val="0"/>
                <w:numId w:val="2"/>
              </w:numPr>
              <w:spacing w:before="100" w:after="100" w:line="240" w:lineRule="auto"/>
              <w:ind w:hanging="446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The ability to control, protect and monitor those assets necessary for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 xml:space="preserve">Black Start 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including switchgear, tap changers and other network equipment including where 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lastRenderedPageBreak/>
              <w:t xml:space="preserve">available auxiliary equipment and to ensure the safe operation of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Plant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and personnel; and</w:t>
            </w:r>
          </w:p>
          <w:p w14:paraId="42E31BE8" w14:textId="77777777" w:rsidR="0026669A" w:rsidRPr="0026669A" w:rsidRDefault="0026669A" w:rsidP="00204675">
            <w:pPr>
              <w:numPr>
                <w:ilvl w:val="0"/>
                <w:numId w:val="2"/>
              </w:numPr>
              <w:spacing w:before="100" w:after="100" w:line="240" w:lineRule="auto"/>
              <w:ind w:hanging="446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Control Telephony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as provided for in CC.6.5.1 – CC.6.5.5 and ECC.6.5.1 – ECC.6.5.5.</w:t>
            </w:r>
          </w:p>
          <w:p w14:paraId="1DB27289" w14:textId="49E7F9EB" w:rsidR="0026669A" w:rsidRPr="00204675" w:rsidRDefault="0026669A" w:rsidP="00204675">
            <w:pPr>
              <w:pStyle w:val="ListParagraph"/>
              <w:numPr>
                <w:ilvl w:val="0"/>
                <w:numId w:val="11"/>
              </w:numPr>
              <w:spacing w:before="100" w:after="100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04675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In the case of </w:t>
            </w:r>
            <w:r w:rsidRPr="00204675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Non-Embedded Customers</w:t>
            </w:r>
            <w:r w:rsidRPr="00204675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:</w:t>
            </w:r>
          </w:p>
          <w:p w14:paraId="61E0BE92" w14:textId="77777777" w:rsidR="0026669A" w:rsidRPr="0026669A" w:rsidRDefault="0026669A" w:rsidP="00204675">
            <w:pPr>
              <w:numPr>
                <w:ilvl w:val="0"/>
                <w:numId w:val="4"/>
              </w:numPr>
              <w:spacing w:before="100" w:after="100" w:line="240" w:lineRule="auto"/>
              <w:ind w:hanging="446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Tools for monitoring their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 xml:space="preserve"> System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including but not limited to, alarms and real time system </w:t>
            </w:r>
            <w:proofErr w:type="gramStart"/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operation;</w:t>
            </w:r>
            <w:proofErr w:type="gramEnd"/>
          </w:p>
          <w:p w14:paraId="05FBC7DA" w14:textId="77777777" w:rsidR="0026669A" w:rsidRPr="0026669A" w:rsidRDefault="0026669A" w:rsidP="00204675">
            <w:pPr>
              <w:numPr>
                <w:ilvl w:val="0"/>
                <w:numId w:val="4"/>
              </w:numPr>
              <w:spacing w:before="100" w:after="100" w:line="240" w:lineRule="auto"/>
              <w:ind w:hanging="446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The ability to control, protect and monitor those assets necessary for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Black Start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including switchgear, tap changers and other network equipment including where available auxiliary equipment and to ensure the safe operation of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Plant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and personnel; and</w:t>
            </w:r>
          </w:p>
          <w:p w14:paraId="272E9D62" w14:textId="77777777" w:rsidR="0026669A" w:rsidRPr="0026669A" w:rsidRDefault="0026669A" w:rsidP="00204675">
            <w:pPr>
              <w:pStyle w:val="TableArial11"/>
              <w:numPr>
                <w:ilvl w:val="0"/>
                <w:numId w:val="4"/>
              </w:numPr>
              <w:ind w:hanging="446"/>
              <w:rPr>
                <w:rFonts w:cs="Arial"/>
                <w:color w:val="0000FF"/>
                <w:u w:val="single"/>
              </w:rPr>
            </w:pPr>
            <w:r w:rsidRPr="0026669A">
              <w:rPr>
                <w:rFonts w:cs="Arial"/>
                <w:b/>
                <w:bCs/>
                <w:color w:val="0000FF"/>
                <w:u w:val="single"/>
              </w:rPr>
              <w:t>Control Telephony</w:t>
            </w:r>
            <w:r w:rsidRPr="0026669A">
              <w:rPr>
                <w:rFonts w:cs="Arial"/>
                <w:color w:val="0000FF"/>
                <w:u w:val="single"/>
              </w:rPr>
              <w:t xml:space="preserve"> as provided for in CC.6.5.1 – CC.6.5.5 and ECC.6.5.1 – ECC.6.5.5.</w:t>
            </w:r>
          </w:p>
        </w:tc>
      </w:tr>
      <w:tr w:rsidR="000574D7" w:rsidRPr="007E0B31" w14:paraId="2DB04D7A" w14:textId="77777777" w:rsidTr="0026669A">
        <w:trPr>
          <w:cantSplit/>
        </w:trPr>
        <w:tc>
          <w:tcPr>
            <w:tcW w:w="2690" w:type="dxa"/>
          </w:tcPr>
          <w:p w14:paraId="7B1F395C" w14:textId="6B3B4293" w:rsidR="000574D7" w:rsidRPr="000574D7" w:rsidRDefault="000574D7" w:rsidP="000574D7">
            <w:pPr>
              <w:pStyle w:val="Arial11Bold"/>
              <w:rPr>
                <w:rFonts w:cs="Arial"/>
                <w:color w:val="0000FF"/>
                <w:u w:val="single"/>
              </w:rPr>
            </w:pPr>
            <w:r w:rsidRPr="000574D7">
              <w:rPr>
                <w:rFonts w:cs="Arial"/>
                <w:color w:val="0000FF"/>
              </w:rPr>
              <w:lastRenderedPageBreak/>
              <w:t>Virtual Lead Party</w:t>
            </w:r>
          </w:p>
        </w:tc>
        <w:tc>
          <w:tcPr>
            <w:tcW w:w="6218" w:type="dxa"/>
          </w:tcPr>
          <w:p w14:paraId="77E8812B" w14:textId="5B75ED73" w:rsidR="000574D7" w:rsidRPr="000574D7" w:rsidRDefault="000574D7" w:rsidP="000574D7">
            <w:pPr>
              <w:spacing w:before="100" w:after="100"/>
              <w:jc w:val="both"/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r w:rsidRPr="000574D7">
              <w:rPr>
                <w:rFonts w:ascii="Arial" w:hAnsi="Arial" w:cs="Arial"/>
                <w:color w:val="0000FF"/>
                <w:sz w:val="20"/>
                <w:szCs w:val="20"/>
              </w:rPr>
              <w:t xml:space="preserve">As defined in the </w:t>
            </w:r>
            <w:r w:rsidRPr="000574D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BSC</w:t>
            </w:r>
            <w:r w:rsidRPr="000574D7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</w:p>
        </w:tc>
      </w:tr>
    </w:tbl>
    <w:p w14:paraId="1022035F" w14:textId="531E7A6F" w:rsidR="0026669A" w:rsidRDefault="0026669A" w:rsidP="0026669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F0E48F9" w14:textId="5388E210" w:rsidR="0026669A" w:rsidRDefault="0026669A" w:rsidP="0026669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6669A">
        <w:rPr>
          <w:rFonts w:ascii="Arial" w:hAnsi="Arial" w:cs="Arial"/>
          <w:b/>
          <w:bCs/>
          <w:sz w:val="20"/>
          <w:szCs w:val="20"/>
        </w:rPr>
        <w:t>Extract</w:t>
      </w:r>
      <w:r w:rsidR="00843C27">
        <w:rPr>
          <w:rFonts w:ascii="Arial" w:hAnsi="Arial" w:cs="Arial"/>
          <w:b/>
          <w:bCs/>
          <w:sz w:val="20"/>
          <w:szCs w:val="20"/>
        </w:rPr>
        <w:t>s</w:t>
      </w:r>
      <w:r w:rsidRPr="0026669A">
        <w:rPr>
          <w:rFonts w:ascii="Arial" w:hAnsi="Arial" w:cs="Arial"/>
          <w:b/>
          <w:bCs/>
          <w:sz w:val="20"/>
          <w:szCs w:val="20"/>
        </w:rPr>
        <w:t xml:space="preserve"> from </w:t>
      </w:r>
      <w:r>
        <w:rPr>
          <w:rFonts w:ascii="Arial" w:hAnsi="Arial" w:cs="Arial"/>
          <w:b/>
          <w:bCs/>
          <w:sz w:val="20"/>
          <w:szCs w:val="20"/>
        </w:rPr>
        <w:t>Connection Conditions</w:t>
      </w:r>
    </w:p>
    <w:p w14:paraId="400A08C1" w14:textId="02601BC6" w:rsidR="00843C27" w:rsidRDefault="00843C27" w:rsidP="00843C27">
      <w:pPr>
        <w:pStyle w:val="Level1Text"/>
        <w:rPr>
          <w:color w:val="auto"/>
          <w:lang w:val="en-GB"/>
        </w:rPr>
      </w:pPr>
      <w:r>
        <w:rPr>
          <w:color w:val="auto"/>
          <w:lang w:val="en-GB"/>
        </w:rPr>
        <w:t>……………………</w:t>
      </w:r>
    </w:p>
    <w:p w14:paraId="368F07B8" w14:textId="78571693" w:rsidR="00843C27" w:rsidRPr="00BA05AE" w:rsidRDefault="00843C27" w:rsidP="00843C27">
      <w:pPr>
        <w:pStyle w:val="Level1Text"/>
        <w:rPr>
          <w:color w:val="auto"/>
          <w:lang w:val="en-GB"/>
        </w:rPr>
      </w:pPr>
      <w:r w:rsidRPr="00BA05AE">
        <w:rPr>
          <w:color w:val="auto"/>
          <w:lang w:val="en-GB"/>
        </w:rPr>
        <w:t>CC.3</w:t>
      </w:r>
      <w:r w:rsidRPr="00BA05AE">
        <w:rPr>
          <w:color w:val="auto"/>
          <w:lang w:val="en-GB"/>
        </w:rPr>
        <w:tab/>
      </w:r>
      <w:r w:rsidRPr="00BA05AE">
        <w:rPr>
          <w:color w:val="auto"/>
          <w:u w:val="single"/>
          <w:lang w:val="en-GB"/>
        </w:rPr>
        <w:t>SCOPE</w:t>
      </w:r>
      <w:r w:rsidRPr="00BA05AE">
        <w:rPr>
          <w:color w:val="auto"/>
          <w:lang w:val="en-GB"/>
        </w:rPr>
        <w:fldChar w:fldCharType="begin"/>
      </w:r>
      <w:r w:rsidRPr="00BA05AE">
        <w:rPr>
          <w:color w:val="auto"/>
          <w:lang w:val="en-GB"/>
        </w:rPr>
        <w:instrText xml:space="preserve"> TC "</w:instrText>
      </w:r>
      <w:bookmarkStart w:id="9" w:name="_Toc493493539"/>
      <w:bookmarkStart w:id="10" w:name="_Toc51598223"/>
      <w:bookmarkStart w:id="11" w:name="_Toc503432021"/>
      <w:bookmarkStart w:id="12" w:name="_Toc454913067"/>
      <w:r w:rsidRPr="00BA05AE">
        <w:rPr>
          <w:color w:val="auto"/>
          <w:lang w:val="en-GB"/>
        </w:rPr>
        <w:instrText>CC.3   SCOPE</w:instrText>
      </w:r>
      <w:bookmarkEnd w:id="9"/>
      <w:bookmarkEnd w:id="10"/>
      <w:bookmarkEnd w:id="11"/>
      <w:bookmarkEnd w:id="12"/>
      <w:r w:rsidRPr="00BA05AE">
        <w:rPr>
          <w:color w:val="auto"/>
          <w:lang w:val="en-GB"/>
        </w:rPr>
        <w:instrText xml:space="preserve">" \l 1 </w:instrText>
      </w:r>
      <w:r w:rsidRPr="00BA05AE">
        <w:rPr>
          <w:color w:val="auto"/>
          <w:lang w:val="en-GB"/>
        </w:rPr>
        <w:fldChar w:fldCharType="end"/>
      </w:r>
    </w:p>
    <w:p w14:paraId="2827FEBA" w14:textId="77777777" w:rsidR="00843C27" w:rsidRPr="00BA05AE" w:rsidRDefault="00843C27" w:rsidP="00843C27">
      <w:pPr>
        <w:pStyle w:val="Level1Text"/>
        <w:rPr>
          <w:color w:val="auto"/>
          <w:lang w:val="en-GB"/>
        </w:rPr>
      </w:pPr>
      <w:bookmarkStart w:id="13" w:name="_DV_M44"/>
      <w:bookmarkEnd w:id="13"/>
      <w:r w:rsidRPr="00BA05AE">
        <w:rPr>
          <w:color w:val="auto"/>
          <w:lang w:val="en-GB"/>
        </w:rPr>
        <w:t>CC.3.1</w:t>
      </w:r>
      <w:r w:rsidRPr="00BA05AE">
        <w:rPr>
          <w:color w:val="auto"/>
          <w:lang w:val="en-GB"/>
        </w:rPr>
        <w:tab/>
        <w:t xml:space="preserve">The </w:t>
      </w:r>
      <w:r w:rsidRPr="00BA05AE">
        <w:rPr>
          <w:b/>
          <w:color w:val="auto"/>
          <w:lang w:val="en-GB"/>
        </w:rPr>
        <w:t>CC</w:t>
      </w:r>
      <w:r w:rsidRPr="00BA05AE">
        <w:rPr>
          <w:color w:val="auto"/>
          <w:lang w:val="en-GB"/>
        </w:rPr>
        <w:t xml:space="preserve"> applies to </w:t>
      </w:r>
      <w:r>
        <w:rPr>
          <w:b/>
          <w:color w:val="auto"/>
          <w:lang w:val="en-GB"/>
        </w:rPr>
        <w:t>The Company</w:t>
      </w:r>
      <w:r w:rsidRPr="00BA05AE">
        <w:rPr>
          <w:color w:val="auto"/>
          <w:lang w:val="en-GB"/>
        </w:rPr>
        <w:t xml:space="preserve"> and to </w:t>
      </w:r>
      <w:r w:rsidRPr="00BF2CC8">
        <w:rPr>
          <w:b/>
          <w:color w:val="auto"/>
        </w:rPr>
        <w:t xml:space="preserve">GB </w:t>
      </w:r>
      <w:proofErr w:type="gramStart"/>
      <w:r w:rsidRPr="00BF2CC8">
        <w:rPr>
          <w:b/>
          <w:color w:val="auto"/>
        </w:rPr>
        <w:t xml:space="preserve">Code </w:t>
      </w:r>
      <w:r w:rsidRPr="00BF2CC8">
        <w:rPr>
          <w:color w:val="auto"/>
          <w:lang w:val="en-GB"/>
        </w:rPr>
        <w:t xml:space="preserve"> </w:t>
      </w:r>
      <w:r w:rsidRPr="00BA05AE">
        <w:rPr>
          <w:b/>
          <w:color w:val="auto"/>
          <w:lang w:val="en-GB"/>
        </w:rPr>
        <w:t>Users</w:t>
      </w:r>
      <w:proofErr w:type="gramEnd"/>
      <w:r w:rsidRPr="00BA05AE">
        <w:rPr>
          <w:color w:val="auto"/>
          <w:lang w:val="en-GB"/>
        </w:rPr>
        <w:t xml:space="preserve">, which in the </w:t>
      </w:r>
      <w:r w:rsidRPr="00BA05AE">
        <w:rPr>
          <w:b/>
          <w:color w:val="auto"/>
          <w:lang w:val="en-GB"/>
        </w:rPr>
        <w:t>CC</w:t>
      </w:r>
      <w:r w:rsidRPr="00BA05AE">
        <w:rPr>
          <w:color w:val="auto"/>
          <w:lang w:val="en-GB"/>
        </w:rPr>
        <w:t xml:space="preserve"> means:</w:t>
      </w:r>
      <w:bookmarkStart w:id="14" w:name="_DV_M45"/>
      <w:bookmarkEnd w:id="14"/>
    </w:p>
    <w:p w14:paraId="2163FA17" w14:textId="77777777" w:rsidR="00843C27" w:rsidRPr="00BF2CC8" w:rsidRDefault="00843C27" w:rsidP="00843C27">
      <w:pPr>
        <w:pStyle w:val="Level2Text"/>
        <w:rPr>
          <w:lang w:val="en-GB"/>
        </w:rPr>
      </w:pPr>
      <w:r w:rsidRPr="00BF2CC8">
        <w:rPr>
          <w:lang w:val="en-GB"/>
        </w:rPr>
        <w:t>(a)</w:t>
      </w:r>
      <w:r w:rsidRPr="00BF2CC8">
        <w:rPr>
          <w:lang w:val="en-GB"/>
        </w:rPr>
        <w:tab/>
      </w:r>
      <w:r w:rsidRPr="00BF2CC8">
        <w:rPr>
          <w:b/>
          <w:lang w:val="en-GB"/>
        </w:rPr>
        <w:t>GB</w:t>
      </w:r>
      <w:r w:rsidRPr="00BF2CC8">
        <w:rPr>
          <w:lang w:val="en-GB"/>
        </w:rPr>
        <w:t xml:space="preserve"> </w:t>
      </w:r>
      <w:r w:rsidRPr="00BF2CC8">
        <w:rPr>
          <w:b/>
          <w:lang w:val="en-GB"/>
        </w:rPr>
        <w:t>Generators</w:t>
      </w:r>
      <w:r w:rsidRPr="00BF2CC8">
        <w:rPr>
          <w:lang w:val="en-GB"/>
        </w:rPr>
        <w:t xml:space="preserve"> (other than those which only have </w:t>
      </w:r>
      <w:r w:rsidRPr="00BF2CC8">
        <w:rPr>
          <w:b/>
          <w:lang w:val="en-GB"/>
        </w:rPr>
        <w:t>Embedded</w:t>
      </w:r>
      <w:r w:rsidRPr="00BF2CC8">
        <w:rPr>
          <w:lang w:val="en-GB"/>
        </w:rPr>
        <w:t xml:space="preserve"> </w:t>
      </w:r>
      <w:r w:rsidRPr="00BF2CC8">
        <w:rPr>
          <w:b/>
          <w:lang w:val="en-GB"/>
        </w:rPr>
        <w:t>Small Power Stations</w:t>
      </w:r>
      <w:r w:rsidRPr="00BF2CC8">
        <w:rPr>
          <w:lang w:val="en-GB"/>
        </w:rPr>
        <w:t>)</w:t>
      </w:r>
      <w:bookmarkStart w:id="15" w:name="_DV_C35"/>
      <w:r w:rsidRPr="00BF2CC8">
        <w:rPr>
          <w:lang w:val="en-GB"/>
        </w:rPr>
        <w:t xml:space="preserve">, including those undertaking </w:t>
      </w:r>
      <w:proofErr w:type="gramStart"/>
      <w:r w:rsidRPr="00BF2CC8">
        <w:rPr>
          <w:b/>
          <w:lang w:val="en-GB"/>
        </w:rPr>
        <w:t>OTSDUW</w:t>
      </w:r>
      <w:r w:rsidRPr="00BF2CC8">
        <w:rPr>
          <w:lang w:val="en-GB"/>
        </w:rPr>
        <w:t>;</w:t>
      </w:r>
      <w:proofErr w:type="gramEnd"/>
    </w:p>
    <w:p w14:paraId="137E1A00" w14:textId="77777777" w:rsidR="00843C27" w:rsidRPr="00BF2CC8" w:rsidRDefault="00843C27" w:rsidP="00843C27">
      <w:pPr>
        <w:pStyle w:val="Level2Text"/>
        <w:rPr>
          <w:lang w:val="en-GB"/>
        </w:rPr>
      </w:pPr>
      <w:bookmarkStart w:id="16" w:name="_DV_M47"/>
      <w:bookmarkEnd w:id="15"/>
      <w:bookmarkEnd w:id="16"/>
      <w:r w:rsidRPr="00BF2CC8">
        <w:rPr>
          <w:lang w:val="en-GB"/>
        </w:rPr>
        <w:t>(b)</w:t>
      </w:r>
      <w:r w:rsidRPr="00BF2CC8">
        <w:rPr>
          <w:lang w:val="en-GB"/>
        </w:rPr>
        <w:tab/>
      </w:r>
      <w:r w:rsidRPr="00BF2CC8">
        <w:rPr>
          <w:b/>
          <w:lang w:val="en-GB"/>
        </w:rPr>
        <w:t xml:space="preserve">Network </w:t>
      </w:r>
      <w:proofErr w:type="gramStart"/>
      <w:r w:rsidRPr="00BF2CC8">
        <w:rPr>
          <w:b/>
          <w:lang w:val="en-GB"/>
        </w:rPr>
        <w:t>Operators</w:t>
      </w:r>
      <w:r w:rsidRPr="00BF2CC8">
        <w:rPr>
          <w:lang w:val="en-GB"/>
        </w:rPr>
        <w:t>;</w:t>
      </w:r>
      <w:proofErr w:type="gramEnd"/>
    </w:p>
    <w:p w14:paraId="67B83D13" w14:textId="77777777" w:rsidR="00843C27" w:rsidRPr="00BF2CC8" w:rsidRDefault="00843C27" w:rsidP="00843C27">
      <w:pPr>
        <w:pStyle w:val="Level2Text"/>
        <w:rPr>
          <w:lang w:val="en-GB"/>
        </w:rPr>
      </w:pPr>
      <w:bookmarkStart w:id="17" w:name="_DV_M48"/>
      <w:bookmarkEnd w:id="17"/>
      <w:r w:rsidRPr="00BF2CC8">
        <w:rPr>
          <w:lang w:val="en-GB"/>
        </w:rPr>
        <w:t>(c)</w:t>
      </w:r>
      <w:r w:rsidRPr="00BF2CC8">
        <w:rPr>
          <w:lang w:val="en-GB"/>
        </w:rPr>
        <w:tab/>
      </w:r>
      <w:r w:rsidRPr="00BF2CC8">
        <w:rPr>
          <w:b/>
          <w:lang w:val="en-GB"/>
        </w:rPr>
        <w:t xml:space="preserve">Non-Embedded </w:t>
      </w:r>
      <w:proofErr w:type="gramStart"/>
      <w:r w:rsidRPr="00BF2CC8">
        <w:rPr>
          <w:b/>
          <w:lang w:val="en-GB"/>
        </w:rPr>
        <w:t>Customers</w:t>
      </w:r>
      <w:r w:rsidRPr="00BF2CC8">
        <w:rPr>
          <w:lang w:val="en-GB"/>
        </w:rPr>
        <w:t>;</w:t>
      </w:r>
      <w:proofErr w:type="gramEnd"/>
      <w:r w:rsidRPr="00BF2CC8">
        <w:rPr>
          <w:b/>
          <w:lang w:val="en-GB"/>
        </w:rPr>
        <w:t xml:space="preserve"> </w:t>
      </w:r>
    </w:p>
    <w:p w14:paraId="220C0242" w14:textId="77777777" w:rsidR="00843C27" w:rsidRPr="00BF2CC8" w:rsidRDefault="00843C27" w:rsidP="00843C27">
      <w:pPr>
        <w:pStyle w:val="Level2Text"/>
        <w:rPr>
          <w:b/>
          <w:lang w:val="en-GB"/>
        </w:rPr>
      </w:pPr>
      <w:bookmarkStart w:id="18" w:name="_DV_M49"/>
      <w:bookmarkEnd w:id="18"/>
      <w:r w:rsidRPr="00BF2CC8">
        <w:rPr>
          <w:lang w:val="en-GB"/>
        </w:rPr>
        <w:t>(d)</w:t>
      </w:r>
      <w:r w:rsidRPr="00BF2CC8">
        <w:rPr>
          <w:b/>
          <w:lang w:val="en-GB"/>
        </w:rPr>
        <w:tab/>
        <w:t xml:space="preserve">DC Converter Station </w:t>
      </w:r>
      <w:r w:rsidRPr="00BF2CC8">
        <w:rPr>
          <w:lang w:val="en-GB"/>
        </w:rPr>
        <w:t>owners; and</w:t>
      </w:r>
    </w:p>
    <w:p w14:paraId="41BF5739" w14:textId="2EC425FE" w:rsidR="00843C27" w:rsidRPr="00BF2CC8" w:rsidRDefault="00843C27" w:rsidP="00843C27">
      <w:pPr>
        <w:pStyle w:val="Level2Text"/>
        <w:rPr>
          <w:b/>
          <w:lang w:val="en-GB"/>
        </w:rPr>
      </w:pPr>
      <w:bookmarkStart w:id="19" w:name="_DV_M50"/>
      <w:bookmarkEnd w:id="19"/>
      <w:r w:rsidRPr="00BF2CC8">
        <w:rPr>
          <w:lang w:val="en-GB"/>
        </w:rPr>
        <w:t>(e)</w:t>
      </w:r>
      <w:r w:rsidRPr="00BF2CC8">
        <w:rPr>
          <w:b/>
          <w:lang w:val="en-GB"/>
        </w:rPr>
        <w:tab/>
        <w:t xml:space="preserve">BM Participants </w:t>
      </w:r>
      <w:r w:rsidRPr="00BF2CC8">
        <w:rPr>
          <w:lang w:val="en-GB"/>
        </w:rPr>
        <w:t xml:space="preserve">and </w:t>
      </w:r>
      <w:r w:rsidRPr="00BF2CC8">
        <w:rPr>
          <w:b/>
          <w:lang w:val="en-GB"/>
        </w:rPr>
        <w:t xml:space="preserve">Externally Interconnected System Operators </w:t>
      </w:r>
      <w:r w:rsidRPr="00BF2CC8">
        <w:rPr>
          <w:lang w:val="en-GB"/>
        </w:rPr>
        <w:t>in respect of CC.6.5</w:t>
      </w:r>
      <w:r w:rsidRPr="00843C27">
        <w:rPr>
          <w:color w:val="FF0000"/>
          <w:u w:val="single"/>
          <w:lang w:val="en-GB"/>
        </w:rPr>
        <w:t>, CC.7.9 and CC.7.10</w:t>
      </w:r>
      <w:r w:rsidRPr="00BF2CC8">
        <w:rPr>
          <w:lang w:val="en-GB"/>
        </w:rPr>
        <w:t xml:space="preserve"> only.</w:t>
      </w:r>
    </w:p>
    <w:p w14:paraId="40C43431" w14:textId="6D134B04" w:rsidR="0026669A" w:rsidRPr="00843C27" w:rsidRDefault="00843C27" w:rsidP="0026669A">
      <w:pPr>
        <w:jc w:val="both"/>
        <w:rPr>
          <w:rFonts w:ascii="Arial" w:hAnsi="Arial" w:cs="Arial"/>
          <w:sz w:val="20"/>
          <w:szCs w:val="20"/>
        </w:rPr>
      </w:pPr>
      <w:r w:rsidRPr="00843C27">
        <w:rPr>
          <w:rFonts w:ascii="Arial" w:hAnsi="Arial" w:cs="Arial"/>
          <w:sz w:val="20"/>
          <w:szCs w:val="20"/>
        </w:rPr>
        <w:t>…………………..</w:t>
      </w:r>
    </w:p>
    <w:p w14:paraId="58D860B3" w14:textId="5B3663EE" w:rsidR="00815CDB" w:rsidRPr="00815CDB" w:rsidRDefault="00815CDB" w:rsidP="00815CDB">
      <w:pPr>
        <w:pStyle w:val="Level1Text"/>
        <w:rPr>
          <w:rFonts w:cs="Arial"/>
          <w:b/>
          <w:color w:val="auto"/>
          <w:lang w:val="en-GB"/>
        </w:rPr>
      </w:pPr>
      <w:r w:rsidRPr="00815CDB">
        <w:rPr>
          <w:rFonts w:cs="Arial"/>
          <w:color w:val="auto"/>
          <w:lang w:val="en-GB"/>
        </w:rPr>
        <w:t>CC.7.9</w:t>
      </w:r>
      <w:r w:rsidRPr="00815CDB">
        <w:rPr>
          <w:rFonts w:cs="Arial"/>
          <w:b/>
          <w:color w:val="auto"/>
          <w:lang w:val="en-GB"/>
        </w:rPr>
        <w:tab/>
        <w:t>GB Generators,</w:t>
      </w:r>
      <w:r w:rsidRPr="00815CDB">
        <w:rPr>
          <w:rFonts w:cs="Arial"/>
          <w:color w:val="auto"/>
          <w:lang w:val="en-GB"/>
        </w:rPr>
        <w:t xml:space="preserve"> </w:t>
      </w:r>
      <w:r w:rsidRPr="00815CDB">
        <w:rPr>
          <w:rFonts w:cs="Arial"/>
          <w:b/>
          <w:color w:val="auto"/>
          <w:lang w:val="en-GB"/>
        </w:rPr>
        <w:t>DC Converter Station</w:t>
      </w:r>
      <w:r w:rsidRPr="00815CDB">
        <w:rPr>
          <w:rFonts w:cs="Arial"/>
          <w:color w:val="auto"/>
          <w:lang w:val="en-GB"/>
        </w:rPr>
        <w:t xml:space="preserve"> owners </w:t>
      </w:r>
      <w:r w:rsidRPr="00815CDB">
        <w:rPr>
          <w:rFonts w:cs="Arial"/>
        </w:rPr>
        <w:t xml:space="preserve">and </w:t>
      </w:r>
      <w:r w:rsidRPr="00815CDB">
        <w:rPr>
          <w:rFonts w:cs="Arial"/>
          <w:b/>
        </w:rPr>
        <w:t>BM Participants</w:t>
      </w:r>
      <w:r w:rsidRPr="00815CDB">
        <w:rPr>
          <w:rFonts w:cs="Arial"/>
          <w:color w:val="auto"/>
          <w:lang w:val="en-GB"/>
        </w:rPr>
        <w:t xml:space="preserve"> </w:t>
      </w:r>
      <w:r w:rsidR="009E3B67" w:rsidRPr="009E3B67">
        <w:rPr>
          <w:rFonts w:cs="Arial"/>
          <w:color w:val="FF0000"/>
          <w:lang w:val="en-GB"/>
        </w:rPr>
        <w:t xml:space="preserve">(including </w:t>
      </w:r>
      <w:r w:rsidR="009E3B67" w:rsidRPr="009E3B67">
        <w:rPr>
          <w:rFonts w:cs="Arial"/>
          <w:b/>
          <w:bCs/>
          <w:color w:val="FF0000"/>
          <w:lang w:val="en-GB"/>
        </w:rPr>
        <w:t>Virtual Lead Parties</w:t>
      </w:r>
      <w:r w:rsidR="009E3B67" w:rsidRPr="009E3B67">
        <w:rPr>
          <w:rFonts w:cs="Arial"/>
          <w:color w:val="FF0000"/>
          <w:lang w:val="en-GB"/>
        </w:rPr>
        <w:t>)</w:t>
      </w:r>
      <w:r w:rsidR="009E3B67">
        <w:rPr>
          <w:rFonts w:cs="Arial"/>
          <w:color w:val="auto"/>
          <w:lang w:val="en-GB"/>
        </w:rPr>
        <w:t xml:space="preserve"> </w:t>
      </w:r>
      <w:r w:rsidRPr="00815CDB">
        <w:rPr>
          <w:rFonts w:cs="Arial"/>
          <w:color w:val="auto"/>
          <w:lang w:val="en-GB"/>
        </w:rPr>
        <w:t xml:space="preserve">shall provide a </w:t>
      </w:r>
      <w:r w:rsidRPr="00815CDB">
        <w:rPr>
          <w:rFonts w:cs="Arial"/>
          <w:b/>
          <w:color w:val="auto"/>
          <w:lang w:val="en-GB"/>
        </w:rPr>
        <w:t>Control Point.</w:t>
      </w:r>
    </w:p>
    <w:p w14:paraId="0002A586" w14:textId="77777777" w:rsidR="00815CDB" w:rsidRPr="00815CDB" w:rsidRDefault="00815CDB" w:rsidP="00815CDB">
      <w:pPr>
        <w:pStyle w:val="Level1Text"/>
        <w:numPr>
          <w:ilvl w:val="0"/>
          <w:numId w:val="6"/>
        </w:numPr>
        <w:tabs>
          <w:tab w:val="clear" w:pos="1418"/>
        </w:tabs>
        <w:rPr>
          <w:rFonts w:cs="Arial"/>
          <w:color w:val="auto"/>
          <w:lang w:val="en-GB"/>
        </w:rPr>
      </w:pPr>
      <w:r w:rsidRPr="00815CDB">
        <w:rPr>
          <w:rFonts w:cs="Arial"/>
        </w:rPr>
        <w:t xml:space="preserve">In the case of </w:t>
      </w:r>
      <w:r w:rsidRPr="00815CDB">
        <w:rPr>
          <w:rFonts w:cs="Arial"/>
          <w:b/>
        </w:rPr>
        <w:t>GB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Generators</w:t>
      </w:r>
      <w:r w:rsidRPr="00815CDB">
        <w:rPr>
          <w:rFonts w:cs="Arial"/>
        </w:rPr>
        <w:t xml:space="preserve"> and </w:t>
      </w:r>
      <w:r w:rsidRPr="00815CDB">
        <w:rPr>
          <w:rFonts w:cs="Arial"/>
          <w:b/>
        </w:rPr>
        <w:t>DC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Converter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Station</w:t>
      </w:r>
      <w:r w:rsidRPr="00815CDB">
        <w:rPr>
          <w:rFonts w:cs="Arial"/>
        </w:rPr>
        <w:t xml:space="preserve"> owners,</w:t>
      </w:r>
      <w:r w:rsidRPr="00815CDB">
        <w:rPr>
          <w:rFonts w:cs="Arial"/>
          <w:color w:val="auto"/>
        </w:rPr>
        <w:t xml:space="preserve"> for </w:t>
      </w:r>
      <w:r w:rsidRPr="00815CDB">
        <w:rPr>
          <w:rFonts w:cs="Arial"/>
          <w:color w:val="auto"/>
          <w:lang w:val="en-GB"/>
        </w:rPr>
        <w:t xml:space="preserve">each </w:t>
      </w:r>
      <w:r w:rsidRPr="00815CDB">
        <w:rPr>
          <w:rFonts w:cs="Arial"/>
          <w:b/>
          <w:color w:val="auto"/>
          <w:lang w:val="en-GB"/>
        </w:rPr>
        <w:t xml:space="preserve">Power Station </w:t>
      </w:r>
      <w:r w:rsidRPr="00815CDB">
        <w:rPr>
          <w:rFonts w:cs="Arial"/>
          <w:color w:val="auto"/>
        </w:rPr>
        <w:t xml:space="preserve">or </w:t>
      </w:r>
      <w:r w:rsidRPr="00815CDB">
        <w:rPr>
          <w:rFonts w:cs="Arial"/>
          <w:b/>
          <w:color w:val="auto"/>
        </w:rPr>
        <w:t>DC Converter</w:t>
      </w:r>
      <w:r w:rsidRPr="00815CDB">
        <w:rPr>
          <w:rFonts w:cs="Arial"/>
          <w:color w:val="auto"/>
        </w:rPr>
        <w:t xml:space="preserve"> </w:t>
      </w:r>
      <w:r w:rsidRPr="00815CDB">
        <w:rPr>
          <w:rFonts w:cs="Arial"/>
          <w:b/>
          <w:color w:val="auto"/>
        </w:rPr>
        <w:t>Station</w:t>
      </w:r>
      <w:r w:rsidRPr="00815CDB">
        <w:rPr>
          <w:rFonts w:cs="Arial"/>
          <w:color w:val="auto"/>
        </w:rPr>
        <w:t xml:space="preserve"> </w:t>
      </w:r>
      <w:r w:rsidRPr="00815CDB">
        <w:rPr>
          <w:rFonts w:cs="Arial"/>
          <w:color w:val="auto"/>
          <w:lang w:val="en-GB"/>
        </w:rPr>
        <w:t xml:space="preserve">directly connected to the </w:t>
      </w:r>
      <w:r w:rsidRPr="00815CDB">
        <w:rPr>
          <w:rFonts w:cs="Arial"/>
          <w:b/>
          <w:color w:val="auto"/>
          <w:lang w:val="en-GB"/>
        </w:rPr>
        <w:t>National Electricity Transmission System</w:t>
      </w:r>
      <w:r w:rsidRPr="00815CDB">
        <w:rPr>
          <w:rFonts w:cs="Arial"/>
          <w:color w:val="auto"/>
          <w:lang w:val="en-GB"/>
        </w:rPr>
        <w:t xml:space="preserve"> and for each </w:t>
      </w:r>
      <w:r w:rsidRPr="00815CDB">
        <w:rPr>
          <w:rFonts w:cs="Arial"/>
          <w:b/>
          <w:color w:val="auto"/>
          <w:lang w:val="en-GB"/>
        </w:rPr>
        <w:t>Embedded Large Power Station</w:t>
      </w:r>
      <w:r w:rsidRPr="00815CDB">
        <w:rPr>
          <w:rFonts w:cs="Arial"/>
          <w:color w:val="auto"/>
          <w:lang w:val="en-GB"/>
        </w:rPr>
        <w:t xml:space="preserve"> or </w:t>
      </w:r>
      <w:r w:rsidRPr="00815CDB">
        <w:rPr>
          <w:rFonts w:cs="Arial"/>
          <w:b/>
          <w:color w:val="auto"/>
          <w:lang w:val="en-GB"/>
        </w:rPr>
        <w:t>Embedded</w:t>
      </w:r>
      <w:r w:rsidRPr="00815CDB">
        <w:rPr>
          <w:rFonts w:cs="Arial"/>
          <w:color w:val="auto"/>
          <w:lang w:val="en-GB"/>
        </w:rPr>
        <w:t xml:space="preserve"> </w:t>
      </w:r>
      <w:r w:rsidRPr="00815CDB">
        <w:rPr>
          <w:rFonts w:cs="Arial"/>
          <w:b/>
          <w:color w:val="auto"/>
          <w:lang w:val="en-GB"/>
        </w:rPr>
        <w:t>DC Converter Station</w:t>
      </w:r>
      <w:r w:rsidRPr="00815CDB">
        <w:rPr>
          <w:rFonts w:cs="Arial"/>
          <w:color w:val="auto"/>
          <w:lang w:val="en-GB"/>
        </w:rPr>
        <w:t xml:space="preserve">, </w:t>
      </w:r>
      <w:r w:rsidRPr="00815CDB">
        <w:rPr>
          <w:rFonts w:cs="Arial"/>
          <w:color w:val="auto"/>
        </w:rPr>
        <w:t xml:space="preserve">the </w:t>
      </w:r>
      <w:r w:rsidRPr="00815CDB">
        <w:rPr>
          <w:rFonts w:cs="Arial"/>
          <w:b/>
          <w:color w:val="auto"/>
        </w:rPr>
        <w:t>Control Point</w:t>
      </w:r>
      <w:r w:rsidRPr="00815CDB">
        <w:rPr>
          <w:rFonts w:cs="Arial"/>
          <w:color w:val="auto"/>
        </w:rPr>
        <w:t xml:space="preserve"> shall</w:t>
      </w:r>
      <w:r w:rsidRPr="00815CDB">
        <w:rPr>
          <w:rFonts w:cs="Arial"/>
          <w:color w:val="auto"/>
          <w:lang w:val="en-GB"/>
        </w:rPr>
        <w:t xml:space="preserve"> receive and act upon instructions pursuant to OC7 and BC2 at all times that </w:t>
      </w:r>
      <w:r w:rsidRPr="00815CDB">
        <w:rPr>
          <w:rFonts w:cs="Arial"/>
          <w:b/>
          <w:color w:val="auto"/>
          <w:lang w:val="en-GB"/>
        </w:rPr>
        <w:t>Generating Units</w:t>
      </w:r>
      <w:r w:rsidRPr="00815CDB">
        <w:rPr>
          <w:rFonts w:cs="Arial"/>
          <w:color w:val="auto"/>
          <w:lang w:val="en-GB"/>
        </w:rPr>
        <w:t xml:space="preserve"> or </w:t>
      </w:r>
      <w:r w:rsidRPr="00815CDB">
        <w:rPr>
          <w:rFonts w:cs="Arial"/>
          <w:b/>
          <w:color w:val="auto"/>
          <w:lang w:val="en-GB"/>
        </w:rPr>
        <w:t>Power Park Modules</w:t>
      </w:r>
      <w:r w:rsidRPr="00815CDB">
        <w:rPr>
          <w:rFonts w:cs="Arial"/>
          <w:color w:val="auto"/>
          <w:lang w:val="en-GB"/>
        </w:rPr>
        <w:t xml:space="preserve"> at the </w:t>
      </w:r>
      <w:r w:rsidRPr="00815CDB">
        <w:rPr>
          <w:rFonts w:cs="Arial"/>
          <w:b/>
          <w:color w:val="auto"/>
          <w:lang w:val="en-GB"/>
        </w:rPr>
        <w:t xml:space="preserve">Power Station </w:t>
      </w:r>
      <w:r w:rsidRPr="00815CDB">
        <w:rPr>
          <w:rFonts w:cs="Arial"/>
          <w:color w:val="auto"/>
          <w:lang w:val="en-GB"/>
        </w:rPr>
        <w:t xml:space="preserve">are generating or available to generate or </w:t>
      </w:r>
      <w:r w:rsidRPr="00815CDB">
        <w:rPr>
          <w:rFonts w:cs="Arial"/>
          <w:b/>
          <w:color w:val="auto"/>
          <w:lang w:val="en-GB"/>
        </w:rPr>
        <w:t xml:space="preserve">DC Converters </w:t>
      </w:r>
      <w:r w:rsidRPr="00815CDB">
        <w:rPr>
          <w:rFonts w:cs="Arial"/>
          <w:color w:val="auto"/>
          <w:lang w:val="en-GB"/>
        </w:rPr>
        <w:t xml:space="preserve">at the </w:t>
      </w:r>
      <w:r w:rsidRPr="00815CDB">
        <w:rPr>
          <w:rFonts w:cs="Arial"/>
          <w:b/>
          <w:color w:val="auto"/>
          <w:lang w:val="en-GB"/>
        </w:rPr>
        <w:t>DC Converter Station</w:t>
      </w:r>
      <w:r w:rsidRPr="00815CDB">
        <w:rPr>
          <w:rFonts w:cs="Arial"/>
          <w:color w:val="auto"/>
          <w:lang w:val="en-GB"/>
        </w:rPr>
        <w:t xml:space="preserve"> are importing or exporting or available to do so. </w:t>
      </w:r>
      <w:r w:rsidRPr="00815CDB">
        <w:rPr>
          <w:rFonts w:cs="Arial"/>
          <w:color w:val="auto"/>
        </w:rPr>
        <w:t xml:space="preserve">In the case of all </w:t>
      </w:r>
      <w:r w:rsidRPr="00815CDB">
        <w:rPr>
          <w:rFonts w:cs="Arial"/>
          <w:b/>
          <w:color w:val="auto"/>
        </w:rPr>
        <w:t>BM</w:t>
      </w:r>
      <w:r w:rsidRPr="00815CDB">
        <w:rPr>
          <w:rFonts w:cs="Arial"/>
          <w:color w:val="auto"/>
        </w:rPr>
        <w:t xml:space="preserve"> </w:t>
      </w:r>
      <w:r w:rsidRPr="00815CDB">
        <w:rPr>
          <w:rFonts w:cs="Arial"/>
          <w:b/>
          <w:color w:val="auto"/>
        </w:rPr>
        <w:t>Participants</w:t>
      </w:r>
      <w:r w:rsidRPr="00815CDB">
        <w:rPr>
          <w:rFonts w:cs="Arial"/>
          <w:color w:val="auto"/>
        </w:rPr>
        <w:t>, the</w:t>
      </w:r>
      <w:r w:rsidRPr="00815CDB">
        <w:rPr>
          <w:rFonts w:cs="Arial"/>
          <w:color w:val="auto"/>
          <w:lang w:val="en-GB"/>
        </w:rPr>
        <w:t xml:space="preserve"> </w:t>
      </w:r>
      <w:r w:rsidRPr="00815CDB">
        <w:rPr>
          <w:rFonts w:cs="Arial"/>
          <w:b/>
          <w:color w:val="auto"/>
          <w:lang w:val="en-GB"/>
        </w:rPr>
        <w:t xml:space="preserve">Control Point </w:t>
      </w:r>
      <w:r w:rsidRPr="00815CDB">
        <w:rPr>
          <w:rFonts w:cs="Arial"/>
          <w:color w:val="auto"/>
          <w:lang w:val="en-GB"/>
        </w:rPr>
        <w:t xml:space="preserve">shall be continuously staffed except where the </w:t>
      </w:r>
      <w:r w:rsidRPr="00815CDB">
        <w:rPr>
          <w:rFonts w:cs="Arial"/>
          <w:b/>
          <w:color w:val="auto"/>
          <w:lang w:val="en-GB"/>
        </w:rPr>
        <w:t>Bilateral Agreement</w:t>
      </w:r>
      <w:r w:rsidRPr="00815CDB">
        <w:rPr>
          <w:rFonts w:cs="Arial"/>
          <w:color w:val="auto"/>
          <w:lang w:val="en-GB"/>
        </w:rPr>
        <w:t xml:space="preserve"> specifies that compliance with BC2 is not required, in which case the </w:t>
      </w:r>
      <w:r w:rsidRPr="00815CDB">
        <w:rPr>
          <w:rFonts w:cs="Arial"/>
          <w:b/>
          <w:color w:val="auto"/>
          <w:lang w:val="en-GB"/>
        </w:rPr>
        <w:t xml:space="preserve">Control Point </w:t>
      </w:r>
      <w:r w:rsidRPr="00815CDB">
        <w:rPr>
          <w:rFonts w:cs="Arial"/>
          <w:color w:val="auto"/>
          <w:lang w:val="en-GB"/>
        </w:rPr>
        <w:t>shall be staffed between the hours of 0800 and 1800 each day.</w:t>
      </w:r>
    </w:p>
    <w:p w14:paraId="0094A7C7" w14:textId="77777777" w:rsidR="00815CDB" w:rsidRPr="00815CDB" w:rsidRDefault="00815CDB" w:rsidP="00815CDB">
      <w:pPr>
        <w:pStyle w:val="Level1Text"/>
        <w:numPr>
          <w:ilvl w:val="0"/>
          <w:numId w:val="6"/>
        </w:numPr>
        <w:tabs>
          <w:tab w:val="clear" w:pos="1418"/>
        </w:tabs>
        <w:rPr>
          <w:rFonts w:cs="Arial"/>
          <w:color w:val="auto"/>
          <w:lang w:val="en-GB"/>
        </w:rPr>
      </w:pPr>
      <w:r w:rsidRPr="00815CDB">
        <w:rPr>
          <w:rFonts w:cs="Arial"/>
        </w:rPr>
        <w:t xml:space="preserve">In the case of </w:t>
      </w:r>
      <w:r w:rsidRPr="00815CDB">
        <w:rPr>
          <w:rFonts w:cs="Arial"/>
          <w:b/>
        </w:rPr>
        <w:t>BM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Participants</w:t>
      </w:r>
      <w:r w:rsidRPr="00815CDB">
        <w:rPr>
          <w:rFonts w:cs="Arial"/>
        </w:rPr>
        <w:t xml:space="preserve">, the </w:t>
      </w:r>
      <w:r w:rsidRPr="00815CDB">
        <w:rPr>
          <w:rFonts w:cs="Arial"/>
          <w:b/>
        </w:rPr>
        <w:t>BM Participant’s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Control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Point</w:t>
      </w:r>
      <w:r w:rsidRPr="00815CDB">
        <w:rPr>
          <w:rFonts w:cs="Arial"/>
        </w:rPr>
        <w:t xml:space="preserve"> shall be capable of receiving and acting upon instructions from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 xml:space="preserve">Company </w:t>
      </w:r>
      <w:r w:rsidRPr="00137944">
        <w:rPr>
          <w:rFonts w:cs="Arial"/>
          <w:bCs/>
          <w:color w:val="0000FF"/>
          <w:u w:val="single"/>
        </w:rPr>
        <w:t>and the relevant</w:t>
      </w:r>
      <w:r w:rsidRPr="00137944">
        <w:rPr>
          <w:rFonts w:cs="Arial"/>
          <w:b/>
          <w:color w:val="0000FF"/>
          <w:u w:val="single"/>
        </w:rPr>
        <w:t xml:space="preserve"> Transmission Licensees’ Control Engineers</w:t>
      </w:r>
      <w:r w:rsidRPr="00815CDB">
        <w:rPr>
          <w:rFonts w:cs="Arial"/>
        </w:rPr>
        <w:t>.</w:t>
      </w:r>
      <w:r w:rsidRPr="00815CDB">
        <w:rPr>
          <w:rFonts w:cs="Arial"/>
          <w:color w:val="auto"/>
        </w:rPr>
        <w:tab/>
      </w:r>
    </w:p>
    <w:p w14:paraId="61F52335" w14:textId="77777777" w:rsidR="00815CDB" w:rsidRPr="00815CDB" w:rsidRDefault="00815CDB" w:rsidP="00815CDB">
      <w:pPr>
        <w:pStyle w:val="Level1Text"/>
        <w:tabs>
          <w:tab w:val="clear" w:pos="1418"/>
          <w:tab w:val="left" w:pos="2127"/>
        </w:tabs>
        <w:ind w:left="2127" w:firstLine="0"/>
        <w:rPr>
          <w:rFonts w:cs="Arial"/>
          <w:color w:val="auto"/>
          <w:lang w:val="en-GB"/>
        </w:rPr>
      </w:pPr>
      <w:r w:rsidRPr="00815CDB">
        <w:rPr>
          <w:rFonts w:cs="Arial"/>
          <w:b/>
        </w:rPr>
        <w:lastRenderedPageBreak/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will normally issue instructions via automatic logging devices in accordance with the requirements of CC.6.5.8(b).</w:t>
      </w:r>
    </w:p>
    <w:p w14:paraId="14548C7C" w14:textId="77777777" w:rsidR="00815CDB" w:rsidRPr="00815CDB" w:rsidRDefault="00815CDB" w:rsidP="00815CDB">
      <w:pPr>
        <w:pStyle w:val="Level1Text"/>
        <w:tabs>
          <w:tab w:val="clear" w:pos="1418"/>
          <w:tab w:val="left" w:pos="1985"/>
        </w:tabs>
        <w:ind w:left="2127" w:firstLine="0"/>
        <w:rPr>
          <w:rFonts w:cs="Arial"/>
        </w:rPr>
      </w:pPr>
      <w:r w:rsidRPr="00815CDB">
        <w:rPr>
          <w:rFonts w:cs="Arial"/>
          <w:b/>
          <w:color w:val="4472C4" w:themeColor="accent1"/>
          <w:lang w:val="en-GB"/>
        </w:rPr>
        <w:tab/>
      </w:r>
      <w:r w:rsidRPr="00815CDB">
        <w:rPr>
          <w:rFonts w:cs="Arial"/>
        </w:rPr>
        <w:t xml:space="preserve">Where the </w:t>
      </w:r>
      <w:r w:rsidRPr="00815CDB">
        <w:rPr>
          <w:rFonts w:cs="Arial"/>
          <w:b/>
        </w:rPr>
        <w:t>BM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Participant’s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Plant</w:t>
      </w:r>
      <w:r w:rsidRPr="00815CDB">
        <w:rPr>
          <w:rFonts w:cs="Arial"/>
        </w:rPr>
        <w:t xml:space="preserve"> and </w:t>
      </w:r>
      <w:r w:rsidRPr="00815CDB">
        <w:rPr>
          <w:rFonts w:cs="Arial"/>
          <w:b/>
        </w:rPr>
        <w:t>Apparatus</w:t>
      </w:r>
      <w:r w:rsidRPr="00815CDB">
        <w:rPr>
          <w:rFonts w:cs="Arial"/>
        </w:rPr>
        <w:t xml:space="preserve"> does not respond to an instruction from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via automatic logging devices, or where it is not possible for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to issue the instruction via automatic logging devices,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shall issue the instruction by telephone.</w:t>
      </w:r>
    </w:p>
    <w:p w14:paraId="0A9E29FF" w14:textId="77777777" w:rsidR="00815CDB" w:rsidRPr="00815CDB" w:rsidRDefault="00815CDB" w:rsidP="00815CDB">
      <w:pPr>
        <w:pStyle w:val="Level1Text"/>
        <w:tabs>
          <w:tab w:val="clear" w:pos="1418"/>
          <w:tab w:val="left" w:pos="2127"/>
        </w:tabs>
        <w:ind w:left="2127" w:firstLine="0"/>
        <w:rPr>
          <w:rFonts w:cs="Arial"/>
        </w:rPr>
      </w:pPr>
      <w:r w:rsidRPr="00815CDB">
        <w:rPr>
          <w:rFonts w:cs="Arial"/>
        </w:rPr>
        <w:t xml:space="preserve">In the case of </w:t>
      </w:r>
      <w:r w:rsidRPr="00815CDB">
        <w:rPr>
          <w:rFonts w:cs="Arial"/>
          <w:b/>
        </w:rPr>
        <w:t>BM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 xml:space="preserve">Participants </w:t>
      </w:r>
      <w:r w:rsidRPr="00815CDB">
        <w:rPr>
          <w:rFonts w:cs="Arial"/>
        </w:rPr>
        <w:t xml:space="preserve">who own and/or operate a </w:t>
      </w:r>
      <w:r w:rsidRPr="00815CDB">
        <w:rPr>
          <w:rFonts w:cs="Arial"/>
          <w:b/>
        </w:rPr>
        <w:t xml:space="preserve">Power Station </w:t>
      </w:r>
      <w:r w:rsidRPr="00815CDB">
        <w:rPr>
          <w:rFonts w:cs="Arial"/>
        </w:rPr>
        <w:t xml:space="preserve">or </w:t>
      </w:r>
      <w:r w:rsidRPr="00815CDB">
        <w:rPr>
          <w:rFonts w:cs="Arial"/>
          <w:b/>
        </w:rPr>
        <w:t>DC Converter Station</w:t>
      </w:r>
      <w:r w:rsidRPr="00815CDB">
        <w:rPr>
          <w:rFonts w:cs="Arial"/>
        </w:rPr>
        <w:t xml:space="preserve"> with an aggregated </w:t>
      </w:r>
      <w:r w:rsidRPr="00815CDB">
        <w:rPr>
          <w:rFonts w:cs="Arial"/>
          <w:b/>
        </w:rPr>
        <w:t>Registered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Capacity</w:t>
      </w:r>
      <w:r w:rsidRPr="00815CDB">
        <w:rPr>
          <w:rFonts w:cs="Arial"/>
        </w:rPr>
        <w:t xml:space="preserve"> or </w:t>
      </w:r>
      <w:r w:rsidRPr="00815CDB">
        <w:rPr>
          <w:rFonts w:cs="Arial"/>
          <w:b/>
        </w:rPr>
        <w:t>BM Participants</w:t>
      </w:r>
      <w:r w:rsidRPr="00815CDB">
        <w:rPr>
          <w:rFonts w:cs="Arial"/>
        </w:rPr>
        <w:t xml:space="preserve"> with</w:t>
      </w:r>
      <w:r w:rsidRPr="00815CDB">
        <w:rPr>
          <w:rFonts w:cs="Arial"/>
          <w:b/>
        </w:rPr>
        <w:t xml:space="preserve"> BM Units</w:t>
      </w:r>
      <w:r w:rsidRPr="00815CDB">
        <w:rPr>
          <w:rFonts w:cs="Arial"/>
        </w:rPr>
        <w:t xml:space="preserve"> with an</w:t>
      </w:r>
      <w:r w:rsidRPr="00815CDB">
        <w:rPr>
          <w:rFonts w:cs="Arial"/>
          <w:b/>
        </w:rPr>
        <w:t xml:space="preserve"> </w:t>
      </w:r>
      <w:r w:rsidRPr="00815CDB">
        <w:rPr>
          <w:rFonts w:cs="Arial"/>
        </w:rPr>
        <w:t xml:space="preserve">aggregated </w:t>
      </w:r>
      <w:r w:rsidRPr="00815CDB">
        <w:rPr>
          <w:rFonts w:cs="Arial"/>
          <w:b/>
        </w:rPr>
        <w:t>Demand Capacity</w:t>
      </w:r>
      <w:r w:rsidRPr="00815CDB">
        <w:rPr>
          <w:rFonts w:cs="Arial"/>
        </w:rPr>
        <w:t xml:space="preserve"> per </w:t>
      </w:r>
      <w:r w:rsidRPr="00815CDB">
        <w:rPr>
          <w:rFonts w:cs="Arial"/>
          <w:b/>
        </w:rPr>
        <w:t>Control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Point</w:t>
      </w:r>
      <w:r w:rsidRPr="00815CDB">
        <w:rPr>
          <w:rFonts w:cs="Arial"/>
        </w:rPr>
        <w:t xml:space="preserve"> of less than 50MW, or, where a site is not part of a </w:t>
      </w:r>
      <w:r w:rsidRPr="000574D7">
        <w:rPr>
          <w:rFonts w:cs="Arial"/>
          <w:b/>
          <w:bCs/>
          <w:color w:val="FF0000"/>
          <w:u w:val="single"/>
        </w:rPr>
        <w:t>Virtual Lead Party</w:t>
      </w:r>
      <w:r w:rsidRPr="00815CDB">
        <w:rPr>
          <w:rFonts w:cs="Arial"/>
        </w:rPr>
        <w:t xml:space="preserve"> as defined in the </w:t>
      </w:r>
      <w:r w:rsidRPr="00815CDB">
        <w:rPr>
          <w:rFonts w:cs="Arial"/>
          <w:b/>
        </w:rPr>
        <w:t>BSC</w:t>
      </w:r>
      <w:r w:rsidRPr="00815CDB">
        <w:rPr>
          <w:rFonts w:cs="Arial"/>
        </w:rPr>
        <w:t xml:space="preserve">, a </w:t>
      </w:r>
      <w:r w:rsidRPr="00815CDB">
        <w:rPr>
          <w:rFonts w:cs="Arial"/>
          <w:b/>
        </w:rPr>
        <w:t>Registered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Capacity</w:t>
      </w:r>
      <w:r w:rsidRPr="00815CDB">
        <w:rPr>
          <w:rFonts w:cs="Arial"/>
        </w:rPr>
        <w:t xml:space="preserve"> or </w:t>
      </w:r>
      <w:r w:rsidRPr="00815CDB">
        <w:rPr>
          <w:rFonts w:cs="Arial"/>
          <w:b/>
        </w:rPr>
        <w:t>Demand Capacity</w:t>
      </w:r>
      <w:r w:rsidRPr="00815CDB">
        <w:rPr>
          <w:rFonts w:cs="Arial"/>
        </w:rPr>
        <w:t xml:space="preserve"> per site of less than 10MW:</w:t>
      </w:r>
    </w:p>
    <w:p w14:paraId="70BDD0E8" w14:textId="77777777" w:rsidR="00815CDB" w:rsidRPr="00815CDB" w:rsidRDefault="00815CDB" w:rsidP="00815CDB">
      <w:pPr>
        <w:pStyle w:val="Level1Text"/>
        <w:numPr>
          <w:ilvl w:val="3"/>
          <w:numId w:val="5"/>
        </w:numPr>
        <w:spacing w:before="80" w:after="80" w:line="240" w:lineRule="auto"/>
        <w:rPr>
          <w:rFonts w:cs="Arial"/>
          <w:color w:val="auto"/>
        </w:rPr>
      </w:pPr>
      <w:r w:rsidRPr="00815CDB">
        <w:rPr>
          <w:rFonts w:cs="Arial"/>
        </w:rPr>
        <w:t xml:space="preserve">where this situation arises, a representative of the </w:t>
      </w:r>
      <w:r w:rsidRPr="00815CDB">
        <w:rPr>
          <w:rFonts w:cs="Arial"/>
          <w:b/>
        </w:rPr>
        <w:t>BM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Participant</w:t>
      </w:r>
      <w:r w:rsidRPr="00815CDB">
        <w:rPr>
          <w:rFonts w:cs="Arial"/>
        </w:rPr>
        <w:t xml:space="preserve"> is required to be available to respond to instructions from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via the </w:t>
      </w:r>
      <w:r w:rsidRPr="00815CDB">
        <w:rPr>
          <w:rFonts w:cs="Arial"/>
          <w:b/>
        </w:rPr>
        <w:t xml:space="preserve">Control Telephony </w:t>
      </w:r>
      <w:r w:rsidRPr="00815CDB">
        <w:rPr>
          <w:rFonts w:cs="Arial"/>
        </w:rPr>
        <w:t xml:space="preserve">or </w:t>
      </w:r>
      <w:r w:rsidRPr="00815CDB">
        <w:rPr>
          <w:rFonts w:cs="Arial"/>
          <w:b/>
        </w:rPr>
        <w:t>System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Telephony</w:t>
      </w:r>
      <w:r w:rsidRPr="00815CDB">
        <w:rPr>
          <w:rFonts w:cs="Arial"/>
        </w:rPr>
        <w:t xml:space="preserve"> system, as provided for in CC.6.5.4, between the hours of 0800-1800 each day. </w:t>
      </w:r>
    </w:p>
    <w:p w14:paraId="3D045A1B" w14:textId="77777777" w:rsidR="00815CDB" w:rsidRPr="00815CDB" w:rsidRDefault="00815CDB" w:rsidP="00815CDB">
      <w:pPr>
        <w:pStyle w:val="Level1Text"/>
        <w:numPr>
          <w:ilvl w:val="3"/>
          <w:numId w:val="5"/>
        </w:numPr>
        <w:spacing w:before="80" w:after="80" w:line="240" w:lineRule="auto"/>
        <w:rPr>
          <w:rFonts w:cs="Arial"/>
          <w:color w:val="auto"/>
        </w:rPr>
      </w:pPr>
      <w:r w:rsidRPr="00815CDB">
        <w:rPr>
          <w:rFonts w:cs="Arial"/>
          <w:color w:val="auto"/>
        </w:rPr>
        <w:t>Outside the hours of 0800-1800 each day, the requirements of BC2.9.7 shall apply.</w:t>
      </w:r>
    </w:p>
    <w:p w14:paraId="6B01812B" w14:textId="77777777" w:rsidR="00815CDB" w:rsidRPr="00815CDB" w:rsidRDefault="00815CDB" w:rsidP="00815CDB">
      <w:pPr>
        <w:pStyle w:val="Level1Text"/>
        <w:spacing w:before="80" w:after="80" w:line="240" w:lineRule="auto"/>
        <w:jc w:val="left"/>
        <w:rPr>
          <w:rFonts w:cs="Arial"/>
          <w:color w:val="auto"/>
        </w:rPr>
      </w:pPr>
      <w:r w:rsidRPr="00815CDB">
        <w:rPr>
          <w:rFonts w:cs="Arial"/>
          <w:color w:val="auto"/>
        </w:rPr>
        <w:tab/>
      </w:r>
    </w:p>
    <w:p w14:paraId="33C533C6" w14:textId="192BBC14" w:rsidR="00815CDB" w:rsidRPr="00815CDB" w:rsidRDefault="00815CDB" w:rsidP="00815CDB">
      <w:pPr>
        <w:pStyle w:val="Level1Text"/>
        <w:spacing w:before="80" w:after="80" w:line="240" w:lineRule="auto"/>
        <w:rPr>
          <w:rFonts w:cs="Arial"/>
          <w:color w:val="auto"/>
        </w:rPr>
      </w:pPr>
      <w:r w:rsidRPr="00815CDB">
        <w:rPr>
          <w:rFonts w:cs="Arial"/>
          <w:color w:val="auto"/>
        </w:rPr>
        <w:tab/>
        <w:t xml:space="preserve">For the avoidance of doubt, </w:t>
      </w:r>
      <w:r w:rsidRPr="00E736E3">
        <w:rPr>
          <w:rFonts w:cs="Arial"/>
          <w:color w:val="0000FF"/>
          <w:u w:val="single"/>
        </w:rPr>
        <w:t xml:space="preserve">where </w:t>
      </w:r>
      <w:r w:rsidRPr="00E736E3">
        <w:rPr>
          <w:rFonts w:cs="Arial"/>
          <w:b/>
          <w:bCs/>
          <w:color w:val="0000FF"/>
          <w:u w:val="single"/>
        </w:rPr>
        <w:t>The Company</w:t>
      </w:r>
      <w:r w:rsidRPr="00E736E3">
        <w:rPr>
          <w:rFonts w:cs="Arial"/>
          <w:color w:val="0000FF"/>
          <w:u w:val="single"/>
        </w:rPr>
        <w:t xml:space="preserve"> has agreed with a</w:t>
      </w:r>
      <w:r w:rsidRPr="00E736E3">
        <w:rPr>
          <w:rFonts w:cs="Arial"/>
          <w:color w:val="0000FF"/>
        </w:rPr>
        <w:t xml:space="preserve"> </w:t>
      </w:r>
      <w:r w:rsidRPr="00815CDB">
        <w:rPr>
          <w:rFonts w:cs="Arial"/>
          <w:b/>
          <w:color w:val="auto"/>
        </w:rPr>
        <w:t>BM Participant</w:t>
      </w:r>
      <w:r w:rsidR="00A84078" w:rsidRPr="00A84078">
        <w:rPr>
          <w:rFonts w:cs="Arial"/>
          <w:bCs/>
          <w:strike/>
          <w:color w:val="0000FF"/>
        </w:rPr>
        <w:t>s who are unable to provide</w:t>
      </w:r>
      <w:r w:rsidRPr="00815CDB">
        <w:rPr>
          <w:rFonts w:cs="Arial"/>
          <w:color w:val="auto"/>
        </w:rPr>
        <w:t xml:space="preserve"> </w:t>
      </w:r>
      <w:r w:rsidRPr="00A84078">
        <w:rPr>
          <w:rFonts w:cs="Arial"/>
          <w:color w:val="0000FF"/>
        </w:rPr>
        <w:t>that</w:t>
      </w:r>
      <w:r w:rsidRPr="00815CDB">
        <w:rPr>
          <w:rFonts w:cs="Arial"/>
          <w:color w:val="auto"/>
        </w:rPr>
        <w:t xml:space="preserve"> </w:t>
      </w:r>
      <w:r w:rsidRPr="00815CDB">
        <w:rPr>
          <w:rFonts w:cs="Arial"/>
          <w:b/>
          <w:color w:val="auto"/>
        </w:rPr>
        <w:t>Control Telephony</w:t>
      </w:r>
      <w:r w:rsidRPr="00815CDB">
        <w:rPr>
          <w:rFonts w:cs="Arial"/>
          <w:color w:val="auto"/>
        </w:rPr>
        <w:t xml:space="preserve"> </w:t>
      </w:r>
      <w:r w:rsidRPr="00D273C1">
        <w:rPr>
          <w:rFonts w:cs="Arial"/>
          <w:color w:val="0000FF"/>
          <w:u w:val="single"/>
        </w:rPr>
        <w:t xml:space="preserve">is not required and where the </w:t>
      </w:r>
      <w:r w:rsidRPr="00D273C1">
        <w:rPr>
          <w:rFonts w:cs="Arial"/>
          <w:b/>
          <w:bCs/>
          <w:color w:val="0000FF"/>
          <w:u w:val="single"/>
        </w:rPr>
        <w:t>BM Participant</w:t>
      </w:r>
      <w:r w:rsidRPr="00BA73F8">
        <w:rPr>
          <w:rFonts w:cs="Arial"/>
          <w:strike/>
          <w:color w:val="0000FF"/>
        </w:rPr>
        <w:t xml:space="preserve"> </w:t>
      </w:r>
      <w:r w:rsidR="00BA73F8" w:rsidRPr="00BA73F8">
        <w:rPr>
          <w:rFonts w:cs="Arial"/>
          <w:strike/>
          <w:color w:val="0000FF"/>
        </w:rPr>
        <w:t>and</w:t>
      </w:r>
      <w:r w:rsidR="00BA73F8">
        <w:rPr>
          <w:rFonts w:cs="Arial"/>
          <w:color w:val="0000FF"/>
        </w:rPr>
        <w:t xml:space="preserve"> </w:t>
      </w:r>
      <w:r w:rsidRPr="00815CDB">
        <w:rPr>
          <w:rFonts w:cs="Arial"/>
          <w:color w:val="auto"/>
        </w:rPr>
        <w:t>do</w:t>
      </w:r>
      <w:r w:rsidRPr="005E0F93">
        <w:rPr>
          <w:rFonts w:cs="Arial"/>
          <w:color w:val="0000FF"/>
          <w:u w:val="single"/>
        </w:rPr>
        <w:t>es</w:t>
      </w:r>
      <w:r w:rsidRPr="00815CDB">
        <w:rPr>
          <w:rFonts w:cs="Arial"/>
          <w:color w:val="auto"/>
        </w:rPr>
        <w:t xml:space="preserve"> not have a continuously staffed </w:t>
      </w:r>
      <w:r w:rsidRPr="00815CDB">
        <w:rPr>
          <w:rFonts w:cs="Arial"/>
          <w:b/>
          <w:color w:val="auto"/>
        </w:rPr>
        <w:t>Control Point</w:t>
      </w:r>
      <w:r w:rsidRPr="00815CDB">
        <w:rPr>
          <w:rFonts w:cs="Arial"/>
          <w:color w:val="auto"/>
        </w:rPr>
        <w:t xml:space="preserve"> </w:t>
      </w:r>
      <w:r w:rsidRPr="00BA73F8">
        <w:rPr>
          <w:rFonts w:cs="Arial"/>
          <w:color w:val="0000FF"/>
          <w:u w:val="single"/>
        </w:rPr>
        <w:t xml:space="preserve">the </w:t>
      </w:r>
      <w:r w:rsidRPr="00BA73F8">
        <w:rPr>
          <w:rFonts w:cs="Arial"/>
          <w:b/>
          <w:bCs/>
          <w:color w:val="0000FF"/>
          <w:u w:val="single"/>
        </w:rPr>
        <w:t>BM Participant</w:t>
      </w:r>
      <w:r w:rsidRPr="00815CDB">
        <w:rPr>
          <w:rFonts w:cs="Arial"/>
          <w:color w:val="auto"/>
        </w:rPr>
        <w:t xml:space="preserve"> may be unable to act as a </w:t>
      </w:r>
      <w:proofErr w:type="spellStart"/>
      <w:r w:rsidRPr="00815CDB">
        <w:rPr>
          <w:rFonts w:cs="Arial"/>
          <w:b/>
          <w:color w:val="auto"/>
        </w:rPr>
        <w:t>Defence</w:t>
      </w:r>
      <w:proofErr w:type="spellEnd"/>
      <w:r w:rsidRPr="00815CDB">
        <w:rPr>
          <w:rFonts w:cs="Arial"/>
          <w:b/>
          <w:color w:val="auto"/>
        </w:rPr>
        <w:t xml:space="preserve"> Service Provider</w:t>
      </w:r>
      <w:r w:rsidRPr="00815CDB">
        <w:rPr>
          <w:rFonts w:cs="Arial"/>
          <w:color w:val="auto"/>
        </w:rPr>
        <w:t xml:space="preserve"> and shall be unable to act as</w:t>
      </w:r>
      <w:r w:rsidRPr="00815CDB" w:rsidDel="00501F2F">
        <w:rPr>
          <w:rFonts w:cs="Arial"/>
          <w:color w:val="auto"/>
        </w:rPr>
        <w:t xml:space="preserve"> </w:t>
      </w:r>
      <w:r w:rsidRPr="00815CDB">
        <w:rPr>
          <w:rFonts w:cs="Arial"/>
          <w:color w:val="auto"/>
        </w:rPr>
        <w:t xml:space="preserve">a </w:t>
      </w:r>
      <w:r w:rsidRPr="00815CDB">
        <w:rPr>
          <w:rFonts w:cs="Arial"/>
          <w:b/>
          <w:color w:val="auto"/>
        </w:rPr>
        <w:t xml:space="preserve">Restoration Service Provider </w:t>
      </w:r>
      <w:r w:rsidRPr="00815CDB">
        <w:rPr>
          <w:rFonts w:cs="Arial"/>
          <w:color w:val="auto"/>
        </w:rPr>
        <w:t xml:space="preserve">or </w:t>
      </w:r>
      <w:r w:rsidRPr="00815CDB">
        <w:rPr>
          <w:rFonts w:cs="Arial"/>
          <w:b/>
          <w:color w:val="auto"/>
        </w:rPr>
        <w:t xml:space="preserve">Black Start Service Provider </w:t>
      </w:r>
      <w:r w:rsidRPr="00815CDB">
        <w:rPr>
          <w:rFonts w:cs="Arial"/>
          <w:color w:val="auto"/>
        </w:rPr>
        <w:t xml:space="preserve">where these require </w:t>
      </w:r>
      <w:r w:rsidRPr="00815CDB">
        <w:rPr>
          <w:rFonts w:cs="Arial"/>
          <w:b/>
          <w:color w:val="auto"/>
        </w:rPr>
        <w:t>Control</w:t>
      </w:r>
      <w:r w:rsidRPr="00815CDB">
        <w:rPr>
          <w:rFonts w:cs="Arial"/>
          <w:color w:val="auto"/>
        </w:rPr>
        <w:t xml:space="preserve"> </w:t>
      </w:r>
      <w:r w:rsidRPr="00815CDB">
        <w:rPr>
          <w:rFonts w:cs="Arial"/>
          <w:b/>
          <w:color w:val="auto"/>
        </w:rPr>
        <w:t>Telephony</w:t>
      </w:r>
      <w:r w:rsidRPr="00815CDB">
        <w:rPr>
          <w:rFonts w:cs="Arial"/>
          <w:color w:val="auto"/>
        </w:rPr>
        <w:t xml:space="preserve"> or a </w:t>
      </w:r>
      <w:r w:rsidRPr="00815CDB">
        <w:rPr>
          <w:rFonts w:cs="Arial"/>
          <w:b/>
          <w:color w:val="auto"/>
        </w:rPr>
        <w:t>Control</w:t>
      </w:r>
      <w:r w:rsidRPr="00815CDB">
        <w:rPr>
          <w:rFonts w:cs="Arial"/>
          <w:color w:val="auto"/>
        </w:rPr>
        <w:t xml:space="preserve"> </w:t>
      </w:r>
      <w:r w:rsidRPr="00815CDB">
        <w:rPr>
          <w:rFonts w:cs="Arial"/>
          <w:b/>
          <w:color w:val="auto"/>
        </w:rPr>
        <w:t>Point</w:t>
      </w:r>
      <w:r w:rsidRPr="00815CDB">
        <w:rPr>
          <w:rFonts w:cs="Arial"/>
          <w:color w:val="auto"/>
        </w:rPr>
        <w:t xml:space="preserve"> in respect of the specification of any such services falling into these categories.</w:t>
      </w:r>
      <w:r w:rsidRPr="00815CDB" w:rsidDel="009821D5">
        <w:rPr>
          <w:rFonts w:cs="Arial"/>
          <w:color w:val="auto"/>
        </w:rPr>
        <w:t xml:space="preserve"> </w:t>
      </w:r>
    </w:p>
    <w:p w14:paraId="534BD3EF" w14:textId="7B915D2B" w:rsidR="0026669A" w:rsidRDefault="0026669A" w:rsidP="0026669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C521379" w14:textId="77777777" w:rsidR="00591175" w:rsidRPr="00BD4A15" w:rsidRDefault="00591175" w:rsidP="00591175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BD4A15">
        <w:rPr>
          <w:rFonts w:ascii="Arial" w:hAnsi="Arial" w:cs="Arial"/>
          <w:color w:val="0000FF"/>
          <w:sz w:val="20"/>
          <w:szCs w:val="20"/>
          <w:u w:val="single"/>
        </w:rPr>
        <w:t>CC.7.10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ab/>
        <w:t>Obligations on Users in respect of Critical Tools and Facilities</w:t>
      </w:r>
    </w:p>
    <w:p w14:paraId="43C1C9D8" w14:textId="77777777" w:rsidR="00591175" w:rsidRPr="00BD4A15" w:rsidRDefault="00591175" w:rsidP="00591175">
      <w:pPr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</w:p>
    <w:p w14:paraId="3FCE3E48" w14:textId="58964C64" w:rsidR="00CE5B1F" w:rsidRDefault="00591175" w:rsidP="000B4DDB">
      <w:pPr>
        <w:ind w:left="1418" w:hanging="1418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BD4A15">
        <w:rPr>
          <w:rFonts w:ascii="Arial" w:hAnsi="Arial" w:cs="Arial"/>
          <w:color w:val="0000FF"/>
          <w:sz w:val="20"/>
          <w:szCs w:val="20"/>
          <w:u w:val="single"/>
        </w:rPr>
        <w:t>CC.7.10.1</w:t>
      </w:r>
      <w:r w:rsidRPr="00BD4A15">
        <w:rPr>
          <w:rFonts w:ascii="Arial" w:hAnsi="Arial" w:cs="Arial"/>
          <w:b/>
          <w:bCs/>
          <w:color w:val="0000FF"/>
          <w:sz w:val="20"/>
          <w:szCs w:val="20"/>
          <w:u w:val="single"/>
        </w:rPr>
        <w:tab/>
      </w:r>
      <w:r w:rsidR="002414DD" w:rsidRPr="00391869">
        <w:rPr>
          <w:rFonts w:ascii="Arial" w:hAnsi="Arial" w:cs="Arial"/>
          <w:color w:val="FF0000"/>
          <w:sz w:val="20"/>
          <w:szCs w:val="20"/>
          <w:u w:val="single"/>
        </w:rPr>
        <w:t xml:space="preserve">From DD/MM/YY </w:t>
      </w:r>
      <w:r w:rsidR="002414DD" w:rsidRPr="00391869">
        <w:rPr>
          <w:rFonts w:ascii="Arial" w:hAnsi="Arial" w:cs="Arial"/>
          <w:i/>
          <w:iCs/>
          <w:color w:val="FF0000"/>
          <w:sz w:val="20"/>
          <w:szCs w:val="20"/>
          <w:highlight w:val="yellow"/>
          <w:u w:val="single"/>
        </w:rPr>
        <w:t>(</w:t>
      </w:r>
      <w:r w:rsidR="00391869" w:rsidRPr="00391869">
        <w:rPr>
          <w:rFonts w:ascii="Arial" w:hAnsi="Arial" w:cs="Arial"/>
          <w:i/>
          <w:iCs/>
          <w:color w:val="FF0000"/>
          <w:sz w:val="20"/>
          <w:szCs w:val="20"/>
          <w:highlight w:val="yellow"/>
          <w:u w:val="single"/>
        </w:rPr>
        <w:t>this is one year after implementation)</w:t>
      </w:r>
      <w:r w:rsidR="00391869">
        <w:rPr>
          <w:rFonts w:ascii="Arial" w:hAnsi="Arial" w:cs="Arial"/>
          <w:b/>
          <w:bCs/>
          <w:color w:val="0000FF"/>
          <w:sz w:val="20"/>
          <w:szCs w:val="20"/>
          <w:u w:val="single"/>
        </w:rPr>
        <w:t xml:space="preserve"> </w:t>
      </w:r>
      <w:r w:rsidR="000F7331" w:rsidRPr="00150CD5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The </w:t>
      </w:r>
      <w:r w:rsidR="00150CD5" w:rsidRPr="00150CD5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Company</w:t>
      </w:r>
      <w:r w:rsidR="00150CD5" w:rsidRPr="00150CD5">
        <w:rPr>
          <w:rFonts w:ascii="Arial" w:hAnsi="Arial" w:cs="Arial"/>
          <w:color w:val="FF0000"/>
          <w:sz w:val="20"/>
          <w:szCs w:val="20"/>
          <w:u w:val="single"/>
        </w:rPr>
        <w:t>,</w:t>
      </w:r>
      <w:r w:rsidR="00150CD5" w:rsidRPr="00150CD5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="00150CD5" w:rsidRPr="00150CD5"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ach </w:t>
      </w:r>
      <w:r w:rsidR="002F393F" w:rsidRPr="0022630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Generator</w:t>
      </w:r>
      <w:r w:rsidR="002F393F">
        <w:rPr>
          <w:rFonts w:ascii="Arial" w:hAnsi="Arial" w:cs="Arial"/>
          <w:color w:val="FF0000"/>
          <w:sz w:val="20"/>
          <w:szCs w:val="20"/>
          <w:u w:val="single"/>
        </w:rPr>
        <w:t xml:space="preserve">, </w:t>
      </w:r>
      <w:r w:rsidR="002F393F" w:rsidRPr="0022630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DC Converter Station</w:t>
      </w:r>
      <w:r w:rsidR="002F393F">
        <w:rPr>
          <w:rFonts w:ascii="Arial" w:hAnsi="Arial" w:cs="Arial"/>
          <w:color w:val="FF0000"/>
          <w:sz w:val="20"/>
          <w:szCs w:val="20"/>
          <w:u w:val="single"/>
        </w:rPr>
        <w:t xml:space="preserve"> owner, </w:t>
      </w:r>
      <w:r w:rsidR="002F393F" w:rsidRPr="0022630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Network Operator</w:t>
      </w:r>
      <w:r w:rsidR="00226302">
        <w:rPr>
          <w:rFonts w:ascii="Arial" w:hAnsi="Arial" w:cs="Arial"/>
          <w:color w:val="FF0000"/>
          <w:sz w:val="20"/>
          <w:szCs w:val="20"/>
          <w:u w:val="single"/>
        </w:rPr>
        <w:t xml:space="preserve">, </w:t>
      </w:r>
      <w:r w:rsidR="00226302" w:rsidRPr="0022630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Non-Embedded Customer</w:t>
      </w:r>
      <w:r w:rsidR="00226302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194528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and </w:t>
      </w:r>
      <w:r w:rsidR="00BC6988" w:rsidRPr="00B207DD">
        <w:rPr>
          <w:rFonts w:ascii="Arial" w:hAnsi="Arial" w:cs="Arial"/>
          <w:color w:val="FF0000"/>
          <w:sz w:val="20"/>
          <w:szCs w:val="20"/>
          <w:u w:val="single"/>
        </w:rPr>
        <w:t>each</w:t>
      </w:r>
      <w:r w:rsidR="00BC6988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="00E17E54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Restoration Service Provider </w:t>
      </w:r>
      <w:r w:rsidR="00E17E54" w:rsidRPr="00B207DD">
        <w:rPr>
          <w:rFonts w:ascii="Arial" w:hAnsi="Arial" w:cs="Arial"/>
          <w:color w:val="FF0000"/>
          <w:sz w:val="20"/>
          <w:szCs w:val="20"/>
          <w:u w:val="single"/>
        </w:rPr>
        <w:t>with a</w:t>
      </w:r>
      <w:r w:rsidR="00E17E54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="00E17E54" w:rsidRPr="00B207DD">
        <w:rPr>
          <w:rFonts w:ascii="Arial" w:hAnsi="Arial" w:cs="Arial"/>
          <w:color w:val="FF0000"/>
          <w:sz w:val="20"/>
          <w:szCs w:val="20"/>
          <w:u w:val="single"/>
        </w:rPr>
        <w:t>continuously staffed</w:t>
      </w:r>
      <w:r w:rsidR="00B207DD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B207DD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Control Point</w:t>
      </w:r>
      <w:r w:rsidR="00B207DD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 or </w:t>
      </w:r>
      <w:r w:rsidR="00B207DD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Control Centre</w:t>
      </w:r>
      <w:r w:rsidR="00B207DD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 as provided for in CC.7.9 </w:t>
      </w:r>
      <w:r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In addition to the requirements of CC.6.5.1 – CC.6.5.5 and CC.6.5.8(b), </w:t>
      </w:r>
      <w:r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The Company</w:t>
      </w:r>
      <w:r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, each </w:t>
      </w:r>
      <w:r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</w:t>
      </w:r>
      <w:r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</w:t>
      </w:r>
      <w:r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User</w:t>
      </w:r>
      <w:r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>, each</w:t>
      </w:r>
      <w:r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 xml:space="preserve"> BM Participant</w:t>
      </w:r>
      <w:r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(including </w:t>
      </w:r>
      <w:r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Virtual Lead Parties</w:t>
      </w:r>
      <w:r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) and each </w:t>
      </w:r>
      <w:r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Restoration Service Provider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 xml:space="preserve"> shall</w:t>
      </w:r>
      <w:r w:rsidR="007D6701" w:rsidRPr="007D6701">
        <w:rPr>
          <w:rFonts w:ascii="Arial" w:hAnsi="Arial" w:cs="Arial"/>
          <w:color w:val="FF0000"/>
          <w:sz w:val="20"/>
          <w:szCs w:val="20"/>
          <w:u w:val="single"/>
        </w:rPr>
        <w:t>:-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</w:p>
    <w:p w14:paraId="7C6948D8" w14:textId="35421C2D" w:rsidR="00591175" w:rsidRPr="00300BEF" w:rsidRDefault="00853E44" w:rsidP="00CE5B1F">
      <w:pPr>
        <w:pStyle w:val="ListParagraph"/>
        <w:numPr>
          <w:ilvl w:val="0"/>
          <w:numId w:val="7"/>
        </w:numPr>
        <w:ind w:left="1985" w:hanging="567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  <w:r w:rsidRPr="00853E44"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="00591175"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nsure they have the appropriate </w:t>
      </w:r>
      <w:r w:rsidR="00591175"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 xml:space="preserve">Critical Tools and Facilities </w:t>
      </w:r>
      <w:r w:rsidR="00591175"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necessary to control their assets for </w:t>
      </w:r>
      <w:r w:rsidR="00591175"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Black Start</w:t>
      </w:r>
      <w:r w:rsidR="00591175"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, from their </w:t>
      </w:r>
      <w:r w:rsidR="00591175"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Control Point</w:t>
      </w:r>
      <w:r w:rsidR="00591175"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or </w:t>
      </w:r>
      <w:r w:rsidR="00591175" w:rsidRPr="00CE5B1F">
        <w:rPr>
          <w:rFonts w:ascii="Arial" w:hAnsi="Arial" w:cs="Arial"/>
          <w:b/>
          <w:color w:val="0000FF"/>
          <w:sz w:val="20"/>
          <w:szCs w:val="20"/>
          <w:u w:val="single"/>
        </w:rPr>
        <w:t>Control Centre</w:t>
      </w:r>
      <w:r w:rsidR="00591175"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as appropriate for a minimum period of 72 hours (or such longer period as agreed between the </w:t>
      </w:r>
      <w:r w:rsidR="00591175" w:rsidRPr="00226302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U</w:t>
      </w:r>
      <w:r w:rsidR="00226302" w:rsidRPr="00226302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ser</w:t>
      </w:r>
      <w:r w:rsidR="00591175"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  <w:r w:rsidR="00226302" w:rsidRPr="0022630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Generator</w:t>
      </w:r>
      <w:r w:rsidR="00226302">
        <w:rPr>
          <w:rFonts w:ascii="Arial" w:hAnsi="Arial" w:cs="Arial"/>
          <w:color w:val="FF0000"/>
          <w:sz w:val="20"/>
          <w:szCs w:val="20"/>
          <w:u w:val="single"/>
        </w:rPr>
        <w:t xml:space="preserve">, </w:t>
      </w:r>
      <w:r w:rsidR="00226302" w:rsidRPr="0022630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DC Converter Station</w:t>
      </w:r>
      <w:r w:rsidR="00226302">
        <w:rPr>
          <w:rFonts w:ascii="Arial" w:hAnsi="Arial" w:cs="Arial"/>
          <w:color w:val="FF0000"/>
          <w:sz w:val="20"/>
          <w:szCs w:val="20"/>
          <w:u w:val="single"/>
        </w:rPr>
        <w:t xml:space="preserve"> owner, </w:t>
      </w:r>
      <w:r w:rsidR="00226302" w:rsidRPr="0022630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Network Operator</w:t>
      </w:r>
      <w:r w:rsidR="00226302">
        <w:rPr>
          <w:rFonts w:ascii="Arial" w:hAnsi="Arial" w:cs="Arial"/>
          <w:color w:val="FF0000"/>
          <w:sz w:val="20"/>
          <w:szCs w:val="20"/>
          <w:u w:val="single"/>
        </w:rPr>
        <w:t xml:space="preserve">, </w:t>
      </w:r>
      <w:r w:rsidR="00226302" w:rsidRPr="0022630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Non-Embedded Customer</w:t>
      </w:r>
      <w:r w:rsidR="00226302"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  <w:r w:rsidR="00591175"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and/or </w:t>
      </w:r>
      <w:r w:rsidR="00591175"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Restoration Service Provider</w:t>
      </w:r>
      <w:r w:rsidR="00591175"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and </w:t>
      </w:r>
      <w:r w:rsidR="00591175"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The Company</w:t>
      </w:r>
      <w:r w:rsidR="00591175"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) following a </w:t>
      </w:r>
      <w:r w:rsidR="00591175"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 xml:space="preserve">Total Shutdown </w:t>
      </w:r>
      <w:r w:rsidR="00591175" w:rsidRPr="00CE5B1F">
        <w:rPr>
          <w:rFonts w:ascii="Arial" w:hAnsi="Arial" w:cs="Arial"/>
          <w:color w:val="0000FF"/>
          <w:sz w:val="20"/>
          <w:szCs w:val="20"/>
          <w:u w:val="single"/>
        </w:rPr>
        <w:t>or</w:t>
      </w:r>
      <w:r w:rsidR="00591175"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 xml:space="preserve"> Partial Shutdown</w:t>
      </w:r>
      <w:r w:rsidR="00591175" w:rsidRPr="00CE5B1F">
        <w:rPr>
          <w:rFonts w:ascii="Arial" w:hAnsi="Arial" w:cs="Arial"/>
          <w:color w:val="0000FF"/>
          <w:sz w:val="20"/>
          <w:szCs w:val="20"/>
          <w:u w:val="single"/>
        </w:rPr>
        <w:t>.</w:t>
      </w:r>
    </w:p>
    <w:p w14:paraId="374CE1E4" w14:textId="77777777" w:rsidR="00300BEF" w:rsidRPr="00300BEF" w:rsidRDefault="00300BEF" w:rsidP="00300BEF">
      <w:pPr>
        <w:pStyle w:val="ListParagraph"/>
        <w:ind w:left="1985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</w:p>
    <w:p w14:paraId="18BE698A" w14:textId="5C36C40A" w:rsidR="00300BEF" w:rsidRPr="00300BEF" w:rsidRDefault="00300BEF" w:rsidP="00CE5B1F">
      <w:pPr>
        <w:pStyle w:val="ListParagraph"/>
        <w:numPr>
          <w:ilvl w:val="0"/>
          <w:numId w:val="7"/>
        </w:numPr>
        <w:ind w:left="1985" w:hanging="567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In satisfying this requirement,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 xml:space="preserve">The </w:t>
      </w:r>
      <w:proofErr w:type="gramStart"/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Company</w:t>
      </w:r>
      <w:proofErr w:type="gramEnd"/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and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Users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in respect of their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Critical Tools and Facilities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shall</w:t>
      </w:r>
      <w:r w:rsidRPr="00300BEF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853E44" w:rsidRPr="00853E44"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>nsure as far as reasonably practical that they have adequate control equipment redundancy in place so that in the event of a failure of one or more components of the control system its function is unimpaired.</w:t>
      </w:r>
    </w:p>
    <w:p w14:paraId="316E949A" w14:textId="77777777" w:rsidR="00300BEF" w:rsidRPr="00300BEF" w:rsidRDefault="00300BEF" w:rsidP="00300BEF">
      <w:pPr>
        <w:pStyle w:val="ListParagrap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</w:p>
    <w:p w14:paraId="605ED718" w14:textId="26723C43" w:rsidR="00300BEF" w:rsidRPr="00CE5B1F" w:rsidRDefault="00300BEF" w:rsidP="00CE5B1F">
      <w:pPr>
        <w:pStyle w:val="ListParagraph"/>
        <w:numPr>
          <w:ilvl w:val="0"/>
          <w:numId w:val="7"/>
        </w:numPr>
        <w:ind w:left="1985" w:hanging="567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lastRenderedPageBreak/>
        <w:t xml:space="preserve">Each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 User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and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Restoration Service Provider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</w:t>
      </w:r>
      <w:proofErr w:type="gramStart"/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>will</w:t>
      </w:r>
      <w:proofErr w:type="gramEnd"/>
      <w:r w:rsidRPr="00300BEF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853E44" w:rsidRPr="00853E44">
        <w:rPr>
          <w:rFonts w:ascii="Arial" w:hAnsi="Arial" w:cs="Arial"/>
          <w:color w:val="FF0000"/>
          <w:sz w:val="20"/>
          <w:szCs w:val="20"/>
          <w:u w:val="single"/>
        </w:rPr>
        <w:t>R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 xml:space="preserve">eport on the results of their management and testing for their </w:t>
      </w:r>
      <w:r w:rsidRPr="00BD4A15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Critical Tools and Facilities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 xml:space="preserve"> on request by </w:t>
      </w:r>
      <w:r w:rsidRPr="00BD4A15">
        <w:rPr>
          <w:rFonts w:ascii="Arial" w:hAnsi="Arial" w:cs="Arial"/>
          <w:b/>
          <w:color w:val="0000FF"/>
          <w:sz w:val="20"/>
          <w:szCs w:val="20"/>
          <w:u w:val="single"/>
        </w:rPr>
        <w:t>The Company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>.</w:t>
      </w:r>
    </w:p>
    <w:p w14:paraId="6E1C7D74" w14:textId="5BE380EA" w:rsidR="00591175" w:rsidRPr="00BD4A15" w:rsidRDefault="00591175" w:rsidP="00591175">
      <w:pPr>
        <w:ind w:left="1418" w:hanging="1418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14:paraId="3F9CA5D1" w14:textId="0BE33C3D" w:rsidR="000B6B7C" w:rsidRDefault="002209BD" w:rsidP="000B6B7C">
      <w:pPr>
        <w:ind w:left="1418" w:hanging="1418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072987">
        <w:rPr>
          <w:rFonts w:ascii="Arial" w:hAnsi="Arial" w:cs="Arial"/>
          <w:color w:val="0000FF"/>
          <w:sz w:val="20"/>
          <w:szCs w:val="20"/>
          <w:u w:val="single"/>
        </w:rPr>
        <w:t>CC.7.10.2</w:t>
      </w:r>
      <w:r w:rsidRPr="00F209AA">
        <w:rPr>
          <w:rFonts w:ascii="Arial" w:hAnsi="Arial" w:cs="Arial"/>
          <w:color w:val="FF0000"/>
          <w:sz w:val="20"/>
          <w:szCs w:val="20"/>
          <w:u w:val="single"/>
        </w:rPr>
        <w:tab/>
      </w:r>
      <w:r w:rsidR="008F58EC">
        <w:rPr>
          <w:rFonts w:ascii="Arial" w:hAnsi="Arial" w:cs="Arial"/>
          <w:color w:val="FF0000"/>
          <w:sz w:val="20"/>
          <w:szCs w:val="20"/>
          <w:u w:val="single"/>
        </w:rPr>
        <w:t xml:space="preserve">From </w:t>
      </w:r>
      <w:r w:rsidR="008F58EC" w:rsidRPr="00391869">
        <w:rPr>
          <w:rFonts w:ascii="Arial" w:hAnsi="Arial" w:cs="Arial"/>
          <w:color w:val="FF0000"/>
          <w:sz w:val="20"/>
          <w:szCs w:val="20"/>
          <w:u w:val="single"/>
        </w:rPr>
        <w:t xml:space="preserve">DD/MM/YY </w:t>
      </w:r>
      <w:r w:rsidR="008F58EC" w:rsidRPr="00391869">
        <w:rPr>
          <w:rFonts w:ascii="Arial" w:hAnsi="Arial" w:cs="Arial"/>
          <w:i/>
          <w:iCs/>
          <w:color w:val="FF0000"/>
          <w:sz w:val="20"/>
          <w:szCs w:val="20"/>
          <w:highlight w:val="yellow"/>
          <w:u w:val="single"/>
        </w:rPr>
        <w:t>(this is one year after implementation)</w:t>
      </w:r>
      <w:r w:rsidR="008F58EC">
        <w:rPr>
          <w:rFonts w:ascii="Arial" w:hAnsi="Arial" w:cs="Arial"/>
          <w:i/>
          <w:iCs/>
          <w:color w:val="FF0000"/>
          <w:sz w:val="20"/>
          <w:szCs w:val="20"/>
          <w:u w:val="single"/>
        </w:rPr>
        <w:t xml:space="preserve"> </w:t>
      </w:r>
      <w:r w:rsidR="000B6B7C" w:rsidRPr="00150CD5"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="000B6B7C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ach </w:t>
      </w:r>
      <w:r w:rsidR="000B6B7C" w:rsidRPr="00D95B3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BM Participant</w:t>
      </w:r>
      <w:r w:rsidR="000B6B7C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043C3E">
        <w:rPr>
          <w:rFonts w:ascii="Arial" w:hAnsi="Arial" w:cs="Arial"/>
          <w:color w:val="FF0000"/>
          <w:sz w:val="20"/>
          <w:szCs w:val="20"/>
          <w:u w:val="single"/>
        </w:rPr>
        <w:t xml:space="preserve">including a </w:t>
      </w:r>
      <w:r w:rsidR="00043C3E" w:rsidRPr="00043C3E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Party</w:t>
      </w:r>
      <w:r w:rsidR="00043C3E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3A4AC2" w:rsidRPr="00B207DD">
        <w:rPr>
          <w:rFonts w:ascii="Arial" w:hAnsi="Arial" w:cs="Arial"/>
          <w:color w:val="FF0000"/>
          <w:sz w:val="20"/>
          <w:szCs w:val="20"/>
          <w:u w:val="single"/>
        </w:rPr>
        <w:t>with a</w:t>
      </w:r>
      <w:r w:rsidR="003A4AC2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="003A4AC2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continuously staffed </w:t>
      </w:r>
      <w:r w:rsidR="003A4AC2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Control Point</w:t>
      </w:r>
      <w:r w:rsidR="003A4AC2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 as provided for </w:t>
      </w:r>
      <w:r w:rsidR="003A4AC2" w:rsidRPr="00D95B31">
        <w:rPr>
          <w:rFonts w:ascii="Arial" w:hAnsi="Arial" w:cs="Arial"/>
          <w:color w:val="FF0000"/>
          <w:sz w:val="20"/>
          <w:szCs w:val="20"/>
          <w:u w:val="single"/>
        </w:rPr>
        <w:t xml:space="preserve">in CC.7.9 </w:t>
      </w:r>
      <w:r w:rsidR="008F58EC">
        <w:rPr>
          <w:rFonts w:ascii="Arial" w:hAnsi="Arial" w:cs="Arial"/>
          <w:color w:val="FF0000"/>
          <w:sz w:val="20"/>
          <w:szCs w:val="20"/>
          <w:u w:val="single"/>
        </w:rPr>
        <w:t xml:space="preserve">(excluding those </w:t>
      </w:r>
      <w:r w:rsidR="008272FE" w:rsidRPr="003A4AC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BM Participants</w:t>
      </w:r>
      <w:r w:rsidR="008272FE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8F58EC">
        <w:rPr>
          <w:rFonts w:ascii="Arial" w:hAnsi="Arial" w:cs="Arial"/>
          <w:color w:val="FF0000"/>
          <w:sz w:val="20"/>
          <w:szCs w:val="20"/>
          <w:u w:val="single"/>
        </w:rPr>
        <w:t>covered by the requirements of CC.7.10.1</w:t>
      </w:r>
      <w:r w:rsidR="008272FE">
        <w:rPr>
          <w:rFonts w:ascii="Arial" w:hAnsi="Arial" w:cs="Arial"/>
          <w:color w:val="FF0000"/>
          <w:sz w:val="20"/>
          <w:szCs w:val="20"/>
          <w:u w:val="single"/>
        </w:rPr>
        <w:t>)</w:t>
      </w:r>
      <w:r w:rsidR="008F58EC">
        <w:rPr>
          <w:rFonts w:ascii="Arial" w:hAnsi="Arial" w:cs="Arial"/>
          <w:color w:val="FF0000"/>
          <w:sz w:val="20"/>
          <w:szCs w:val="20"/>
          <w:u w:val="single"/>
        </w:rPr>
        <w:t>,</w:t>
      </w:r>
      <w:r w:rsidR="008F58EC" w:rsidRPr="00F209AA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proofErr w:type="gramStart"/>
      <w:r w:rsidR="000B6B7C" w:rsidRPr="00D95B31">
        <w:rPr>
          <w:rFonts w:ascii="Arial" w:hAnsi="Arial" w:cs="Arial"/>
          <w:color w:val="FF0000"/>
          <w:sz w:val="20"/>
          <w:szCs w:val="20"/>
          <w:u w:val="single"/>
        </w:rPr>
        <w:t>shall:-</w:t>
      </w:r>
      <w:proofErr w:type="gramEnd"/>
      <w:r w:rsidR="000B6B7C" w:rsidRPr="00D95B31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</w:p>
    <w:p w14:paraId="77921C03" w14:textId="24C8E41D" w:rsidR="000B6B7C" w:rsidRPr="00B23668" w:rsidRDefault="008F71A4" w:rsidP="00F245BC">
      <w:pPr>
        <w:pStyle w:val="ListParagraph"/>
        <w:numPr>
          <w:ilvl w:val="0"/>
          <w:numId w:val="13"/>
        </w:numPr>
        <w:ind w:left="1985" w:hanging="567"/>
        <w:jc w:val="both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="000B6B7C" w:rsidRPr="00B23668">
        <w:rPr>
          <w:rFonts w:ascii="Arial" w:hAnsi="Arial" w:cs="Arial"/>
          <w:color w:val="FF0000"/>
          <w:sz w:val="20"/>
          <w:szCs w:val="20"/>
          <w:u w:val="single"/>
        </w:rPr>
        <w:t xml:space="preserve">nsure they have the appropriate </w:t>
      </w:r>
      <w:r w:rsidR="000B6B7C" w:rsidRPr="00B2366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Critical Tools and Facilities </w:t>
      </w:r>
      <w:r w:rsidR="000A2093" w:rsidRPr="00126791">
        <w:rPr>
          <w:rFonts w:ascii="Arial" w:hAnsi="Arial" w:cs="Arial"/>
          <w:color w:val="FF0000"/>
          <w:sz w:val="20"/>
          <w:szCs w:val="20"/>
          <w:u w:val="single"/>
        </w:rPr>
        <w:t>(as defined in</w:t>
      </w:r>
      <w:r w:rsidR="00E444B7" w:rsidRPr="00126791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126791" w:rsidRPr="00126791">
        <w:rPr>
          <w:rFonts w:ascii="Arial" w:hAnsi="Arial" w:cs="Arial"/>
          <w:color w:val="FF0000"/>
          <w:sz w:val="20"/>
          <w:szCs w:val="20"/>
          <w:u w:val="single"/>
        </w:rPr>
        <w:t>clause (c) of the</w:t>
      </w:r>
      <w:r w:rsidR="0012679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ins w:id="20" w:author="Mike Kay" w:date="2023-03-16T18:50:00Z">
        <w:r w:rsidR="0009642E">
          <w:rPr>
            <w:rFonts w:ascii="Arial" w:hAnsi="Arial" w:cs="Arial"/>
            <w:color w:val="FF0000"/>
            <w:sz w:val="20"/>
            <w:szCs w:val="20"/>
            <w:u w:val="single"/>
          </w:rPr>
          <w:t xml:space="preserve">definition of </w:t>
        </w:r>
        <w:r w:rsidR="0009642E" w:rsidRPr="0009642E">
          <w:rPr>
            <w:rFonts w:ascii="Arial" w:hAnsi="Arial" w:cs="Arial"/>
            <w:b/>
            <w:bCs/>
            <w:color w:val="FF0000"/>
            <w:sz w:val="20"/>
            <w:szCs w:val="20"/>
            <w:u w:val="single"/>
          </w:rPr>
          <w:t>Critical Tools</w:t>
        </w:r>
        <w:r w:rsidR="0009642E">
          <w:rPr>
            <w:rFonts w:ascii="Arial" w:hAnsi="Arial" w:cs="Arial"/>
            <w:color w:val="FF0000"/>
            <w:sz w:val="20"/>
            <w:szCs w:val="20"/>
            <w:u w:val="single"/>
          </w:rPr>
          <w:t xml:space="preserve"> and </w:t>
        </w:r>
        <w:r w:rsidR="0009642E" w:rsidRPr="0009642E">
          <w:rPr>
            <w:rFonts w:ascii="Arial" w:hAnsi="Arial" w:cs="Arial"/>
            <w:b/>
            <w:bCs/>
            <w:color w:val="FF0000"/>
            <w:sz w:val="20"/>
            <w:szCs w:val="20"/>
            <w:u w:val="single"/>
          </w:rPr>
          <w:t>Facilities</w:t>
        </w:r>
        <w:r w:rsidR="0009642E">
          <w:rPr>
            <w:rFonts w:ascii="Arial" w:hAnsi="Arial" w:cs="Arial"/>
            <w:color w:val="FF0000"/>
            <w:sz w:val="20"/>
            <w:szCs w:val="20"/>
            <w:u w:val="single"/>
          </w:rPr>
          <w:t xml:space="preserve"> in the</w:t>
        </w:r>
        <w:r w:rsidR="0009642E">
          <w:rPr>
            <w:rFonts w:ascii="Arial" w:hAnsi="Arial" w:cs="Arial"/>
            <w:b/>
            <w:bCs/>
            <w:color w:val="FF0000"/>
            <w:sz w:val="20"/>
            <w:szCs w:val="20"/>
            <w:u w:val="single"/>
          </w:rPr>
          <w:t xml:space="preserve"> </w:t>
        </w:r>
      </w:ins>
      <w:r w:rsidR="0012679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Grid Code Glossary </w:t>
      </w:r>
      <w:r w:rsidR="00126791" w:rsidRPr="00B42267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and Definitions</w:t>
      </w:r>
      <w:r w:rsidR="00126791" w:rsidRPr="00126791">
        <w:rPr>
          <w:rFonts w:ascii="Arial" w:hAnsi="Arial" w:cs="Arial"/>
          <w:color w:val="FF0000"/>
          <w:sz w:val="20"/>
          <w:szCs w:val="20"/>
          <w:u w:val="single"/>
        </w:rPr>
        <w:t>)</w:t>
      </w:r>
      <w:r w:rsidR="000A2093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="000B6B7C" w:rsidRPr="00B23668">
        <w:rPr>
          <w:rFonts w:ascii="Arial" w:hAnsi="Arial" w:cs="Arial"/>
          <w:color w:val="FF0000"/>
          <w:sz w:val="20"/>
          <w:szCs w:val="20"/>
          <w:u w:val="single"/>
        </w:rPr>
        <w:t xml:space="preserve">for a minimum period of 72 hours (or such longer period as agreed between the </w:t>
      </w:r>
      <w:r w:rsidR="00B23668" w:rsidRPr="00B2366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BM Participant</w:t>
      </w:r>
      <w:r w:rsidR="00B23668" w:rsidRPr="00B23668">
        <w:rPr>
          <w:rFonts w:ascii="Arial" w:hAnsi="Arial" w:cs="Arial"/>
          <w:color w:val="FF0000"/>
          <w:sz w:val="20"/>
          <w:szCs w:val="20"/>
          <w:u w:val="single"/>
        </w:rPr>
        <w:t xml:space="preserve"> including a </w:t>
      </w:r>
      <w:r w:rsidR="00B23668" w:rsidRPr="00B2366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Party</w:t>
      </w:r>
      <w:r w:rsidR="00B23668" w:rsidRPr="00B23668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0B6B7C" w:rsidRPr="00B23668">
        <w:rPr>
          <w:rFonts w:ascii="Arial" w:hAnsi="Arial" w:cs="Arial"/>
          <w:color w:val="FF0000"/>
          <w:sz w:val="20"/>
          <w:szCs w:val="20"/>
          <w:u w:val="single"/>
        </w:rPr>
        <w:t xml:space="preserve">and </w:t>
      </w:r>
      <w:r w:rsidR="000B6B7C" w:rsidRPr="00B2366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The Company</w:t>
      </w:r>
      <w:r w:rsidR="000B6B7C" w:rsidRPr="00B23668">
        <w:rPr>
          <w:rFonts w:ascii="Arial" w:hAnsi="Arial" w:cs="Arial"/>
          <w:color w:val="FF0000"/>
          <w:sz w:val="20"/>
          <w:szCs w:val="20"/>
          <w:u w:val="single"/>
        </w:rPr>
        <w:t xml:space="preserve">) following a </w:t>
      </w:r>
      <w:r w:rsidR="000B6B7C" w:rsidRPr="00B2366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Total Shutdown </w:t>
      </w:r>
      <w:r w:rsidR="000B6B7C" w:rsidRPr="00B23668">
        <w:rPr>
          <w:rFonts w:ascii="Arial" w:hAnsi="Arial" w:cs="Arial"/>
          <w:color w:val="FF0000"/>
          <w:sz w:val="20"/>
          <w:szCs w:val="20"/>
          <w:u w:val="single"/>
        </w:rPr>
        <w:t>or</w:t>
      </w:r>
      <w:r w:rsidR="000B6B7C" w:rsidRPr="00B2366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Partial Shutdown</w:t>
      </w:r>
      <w:r w:rsidR="000B6B7C" w:rsidRPr="00B23668">
        <w:rPr>
          <w:rFonts w:ascii="Arial" w:hAnsi="Arial" w:cs="Arial"/>
          <w:color w:val="FF0000"/>
          <w:sz w:val="20"/>
          <w:szCs w:val="20"/>
          <w:u w:val="single"/>
        </w:rPr>
        <w:t>.</w:t>
      </w:r>
    </w:p>
    <w:p w14:paraId="3B499E2B" w14:textId="77777777" w:rsidR="000B6B7C" w:rsidRPr="00300BEF" w:rsidRDefault="000B6B7C" w:rsidP="000B6B7C">
      <w:pPr>
        <w:pStyle w:val="ListParagraph"/>
        <w:ind w:left="1985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</w:p>
    <w:p w14:paraId="1245B3DC" w14:textId="65180791" w:rsidR="000B6B7C" w:rsidRPr="00B23668" w:rsidRDefault="008F71A4" w:rsidP="000B6B7C">
      <w:pPr>
        <w:pStyle w:val="ListParagraph"/>
        <w:numPr>
          <w:ilvl w:val="0"/>
          <w:numId w:val="13"/>
        </w:numPr>
        <w:ind w:left="1985" w:hanging="567"/>
        <w:jc w:val="both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="000B6B7C" w:rsidRPr="00B23668">
        <w:rPr>
          <w:rFonts w:ascii="Arial" w:hAnsi="Arial" w:cs="Arial"/>
          <w:color w:val="FF0000"/>
          <w:sz w:val="20"/>
          <w:szCs w:val="20"/>
          <w:u w:val="single"/>
        </w:rPr>
        <w:t xml:space="preserve">nsure as far as reasonably practical that they have adequate control equipment redundancy in place </w:t>
      </w:r>
      <w:r w:rsidR="00B23668">
        <w:rPr>
          <w:rFonts w:ascii="Arial" w:hAnsi="Arial" w:cs="Arial"/>
          <w:color w:val="FF0000"/>
          <w:sz w:val="20"/>
          <w:szCs w:val="20"/>
          <w:u w:val="single"/>
        </w:rPr>
        <w:t xml:space="preserve">at </w:t>
      </w:r>
      <w:r w:rsidR="001016E8">
        <w:rPr>
          <w:rFonts w:ascii="Arial" w:hAnsi="Arial" w:cs="Arial"/>
          <w:color w:val="FF0000"/>
          <w:sz w:val="20"/>
          <w:szCs w:val="20"/>
          <w:u w:val="single"/>
        </w:rPr>
        <w:t xml:space="preserve">their </w:t>
      </w:r>
      <w:r w:rsidR="001016E8" w:rsidRPr="001016E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Control Point</w:t>
      </w:r>
      <w:r w:rsidR="001016E8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0B6B7C" w:rsidRPr="00B23668">
        <w:rPr>
          <w:rFonts w:ascii="Arial" w:hAnsi="Arial" w:cs="Arial"/>
          <w:color w:val="FF0000"/>
          <w:sz w:val="20"/>
          <w:szCs w:val="20"/>
          <w:u w:val="single"/>
        </w:rPr>
        <w:t>so that in the event of a failure of one or more components of the</w:t>
      </w:r>
      <w:r w:rsidR="00962813">
        <w:rPr>
          <w:rFonts w:ascii="Arial" w:hAnsi="Arial" w:cs="Arial"/>
          <w:color w:val="FF0000"/>
          <w:sz w:val="20"/>
          <w:szCs w:val="20"/>
          <w:u w:val="single"/>
        </w:rPr>
        <w:t xml:space="preserve">ir </w:t>
      </w:r>
      <w:r w:rsidR="00962813" w:rsidRPr="00962813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Critical Tools and Facilities</w:t>
      </w:r>
      <w:r w:rsidR="000B6B7C" w:rsidRPr="00B23668">
        <w:rPr>
          <w:rFonts w:ascii="Arial" w:hAnsi="Arial" w:cs="Arial"/>
          <w:color w:val="FF0000"/>
          <w:sz w:val="20"/>
          <w:szCs w:val="20"/>
          <w:u w:val="single"/>
        </w:rPr>
        <w:t xml:space="preserve"> its function is unimpaired.</w:t>
      </w:r>
    </w:p>
    <w:p w14:paraId="1711C967" w14:textId="77777777" w:rsidR="000B6B7C" w:rsidRPr="00300BEF" w:rsidRDefault="000B6B7C" w:rsidP="000B6B7C">
      <w:pPr>
        <w:pStyle w:val="ListParagrap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</w:p>
    <w:p w14:paraId="20683D07" w14:textId="15B16D4D" w:rsidR="000B6B7C" w:rsidRPr="008F71A4" w:rsidRDefault="008F71A4" w:rsidP="000B6B7C">
      <w:pPr>
        <w:pStyle w:val="ListParagraph"/>
        <w:numPr>
          <w:ilvl w:val="0"/>
          <w:numId w:val="13"/>
        </w:numPr>
        <w:ind w:left="1985" w:hanging="567"/>
        <w:jc w:val="both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>
        <w:rPr>
          <w:rFonts w:ascii="Arial" w:hAnsi="Arial" w:cs="Arial"/>
          <w:color w:val="FF0000"/>
          <w:sz w:val="20"/>
          <w:szCs w:val="20"/>
          <w:u w:val="single"/>
        </w:rPr>
        <w:t>R</w:t>
      </w:r>
      <w:r w:rsidR="000B6B7C" w:rsidRPr="008F71A4">
        <w:rPr>
          <w:rFonts w:ascii="Arial" w:hAnsi="Arial" w:cs="Arial"/>
          <w:color w:val="FF0000"/>
          <w:sz w:val="20"/>
          <w:szCs w:val="20"/>
          <w:u w:val="single"/>
        </w:rPr>
        <w:t xml:space="preserve">eport on the results of their management and testing for their </w:t>
      </w:r>
      <w:r w:rsidR="000B6B7C" w:rsidRPr="008F71A4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Critical Tools and Facilities</w:t>
      </w:r>
      <w:r w:rsidR="000B6B7C" w:rsidRPr="008F71A4">
        <w:rPr>
          <w:rFonts w:ascii="Arial" w:hAnsi="Arial" w:cs="Arial"/>
          <w:color w:val="FF0000"/>
          <w:sz w:val="20"/>
          <w:szCs w:val="20"/>
          <w:u w:val="single"/>
        </w:rPr>
        <w:t xml:space="preserve"> on request by </w:t>
      </w:r>
      <w:r w:rsidR="000B6B7C" w:rsidRPr="008F71A4">
        <w:rPr>
          <w:rFonts w:ascii="Arial" w:hAnsi="Arial" w:cs="Arial"/>
          <w:b/>
          <w:color w:val="FF0000"/>
          <w:sz w:val="20"/>
          <w:szCs w:val="20"/>
          <w:u w:val="single"/>
        </w:rPr>
        <w:t>The Company</w:t>
      </w:r>
      <w:r w:rsidR="000B6B7C" w:rsidRPr="008F71A4">
        <w:rPr>
          <w:rFonts w:ascii="Arial" w:hAnsi="Arial" w:cs="Arial"/>
          <w:color w:val="FF0000"/>
          <w:sz w:val="20"/>
          <w:szCs w:val="20"/>
          <w:u w:val="single"/>
        </w:rPr>
        <w:t>.</w:t>
      </w:r>
    </w:p>
    <w:p w14:paraId="17C1F9FC" w14:textId="59F9E964" w:rsidR="00072987" w:rsidRPr="00072987" w:rsidRDefault="00072987" w:rsidP="008F71A4">
      <w:pPr>
        <w:ind w:left="1418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In satisfying this requirement,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 xml:space="preserve">The </w:t>
      </w:r>
      <w:proofErr w:type="gramStart"/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Company</w:t>
      </w:r>
      <w:proofErr w:type="gramEnd"/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and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Users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in respect of their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Critical Tools and Facilities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shall ensure as far as reasonably practical that they have adequate control equipment redundancy in place so that in the event of a failure of one or more components of the control system its function is unimpaired.</w:t>
      </w:r>
    </w:p>
    <w:p w14:paraId="079FF40B" w14:textId="77777777" w:rsidR="00072987" w:rsidRPr="00C30AC0" w:rsidRDefault="00072987" w:rsidP="00072987">
      <w:pPr>
        <w:ind w:left="1418" w:hanging="1418"/>
        <w:jc w:val="both"/>
        <w:rPr>
          <w:rFonts w:cs="Arial"/>
        </w:rPr>
      </w:pPr>
    </w:p>
    <w:p w14:paraId="1E620604" w14:textId="36278A9C" w:rsidR="00072987" w:rsidRPr="00072987" w:rsidRDefault="00072987" w:rsidP="00072987">
      <w:pPr>
        <w:ind w:left="1418" w:hanging="1418"/>
        <w:jc w:val="both"/>
        <w:rPr>
          <w:rFonts w:ascii="Arial" w:hAnsi="Arial" w:cs="Arial"/>
          <w:sz w:val="20"/>
          <w:szCs w:val="20"/>
        </w:rPr>
      </w:pPr>
      <w:r w:rsidRPr="00E16F88">
        <w:rPr>
          <w:rFonts w:ascii="Arial" w:hAnsi="Arial" w:cs="Arial"/>
          <w:color w:val="0000FF"/>
          <w:sz w:val="20"/>
          <w:szCs w:val="20"/>
          <w:u w:val="single"/>
        </w:rPr>
        <w:t>CC.7.10.3</w:t>
      </w:r>
      <w:r w:rsidRPr="00194F7A">
        <w:rPr>
          <w:rFonts w:ascii="Arial" w:hAnsi="Arial" w:cs="Arial"/>
          <w:color w:val="FF0000"/>
          <w:sz w:val="20"/>
          <w:szCs w:val="20"/>
        </w:rPr>
        <w:tab/>
      </w:r>
      <w:r w:rsidR="00194F7A">
        <w:rPr>
          <w:rFonts w:ascii="Arial" w:hAnsi="Arial" w:cs="Arial"/>
          <w:color w:val="FF0000"/>
          <w:sz w:val="20"/>
          <w:szCs w:val="20"/>
          <w:u w:val="single"/>
        </w:rPr>
        <w:t xml:space="preserve">In the case of </w:t>
      </w:r>
      <w:r w:rsidR="001A3ED1">
        <w:rPr>
          <w:rFonts w:ascii="Arial" w:hAnsi="Arial" w:cs="Arial"/>
          <w:color w:val="FF0000"/>
          <w:sz w:val="20"/>
          <w:szCs w:val="20"/>
          <w:u w:val="single"/>
        </w:rPr>
        <w:t xml:space="preserve">a </w:t>
      </w:r>
      <w:r w:rsidR="001A3ED1" w:rsidRPr="001A3ED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BM Participant</w:t>
      </w:r>
      <w:r w:rsidR="001A3ED1">
        <w:rPr>
          <w:rFonts w:ascii="Arial" w:hAnsi="Arial" w:cs="Arial"/>
          <w:color w:val="FF0000"/>
          <w:sz w:val="20"/>
          <w:szCs w:val="20"/>
          <w:u w:val="single"/>
        </w:rPr>
        <w:t xml:space="preserve"> or </w:t>
      </w:r>
      <w:r w:rsidR="001A3ED1" w:rsidRPr="001A3ED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Party</w:t>
      </w:r>
      <w:r w:rsidR="001A3ED1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6B764B">
        <w:rPr>
          <w:rFonts w:ascii="Arial" w:hAnsi="Arial" w:cs="Arial"/>
          <w:color w:val="FF0000"/>
          <w:sz w:val="20"/>
          <w:szCs w:val="20"/>
          <w:u w:val="single"/>
        </w:rPr>
        <w:t xml:space="preserve">which </w:t>
      </w:r>
      <w:r w:rsidR="00520E0C">
        <w:rPr>
          <w:rFonts w:ascii="Arial" w:hAnsi="Arial" w:cs="Arial"/>
          <w:color w:val="FF0000"/>
          <w:sz w:val="20"/>
          <w:szCs w:val="20"/>
          <w:u w:val="single"/>
        </w:rPr>
        <w:t xml:space="preserve">has a </w:t>
      </w:r>
      <w:r w:rsidR="00520E0C" w:rsidRPr="00B76F33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Black Start C</w:t>
      </w:r>
      <w:r w:rsidR="000730DC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ontract</w:t>
      </w:r>
      <w:r w:rsidR="00520E0C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B76F33">
        <w:rPr>
          <w:rFonts w:ascii="Arial" w:hAnsi="Arial" w:cs="Arial"/>
          <w:color w:val="FF0000"/>
          <w:sz w:val="20"/>
          <w:szCs w:val="20"/>
          <w:u w:val="single"/>
        </w:rPr>
        <w:t xml:space="preserve">in respect of one </w:t>
      </w:r>
      <w:r w:rsidR="00916CD7">
        <w:rPr>
          <w:rFonts w:ascii="Arial" w:hAnsi="Arial" w:cs="Arial"/>
          <w:color w:val="FF0000"/>
          <w:sz w:val="20"/>
          <w:szCs w:val="20"/>
          <w:u w:val="single"/>
        </w:rPr>
        <w:t xml:space="preserve">or more </w:t>
      </w:r>
      <w:r w:rsidR="00B76F33">
        <w:rPr>
          <w:rFonts w:ascii="Arial" w:hAnsi="Arial" w:cs="Arial"/>
          <w:color w:val="FF0000"/>
          <w:sz w:val="20"/>
          <w:szCs w:val="20"/>
          <w:u w:val="single"/>
        </w:rPr>
        <w:t xml:space="preserve">of its aggregated </w:t>
      </w:r>
      <w:r w:rsidR="00B76F33" w:rsidRPr="00B76F33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Plants</w:t>
      </w:r>
      <w:r w:rsidR="00916CD7" w:rsidRPr="00916CD7">
        <w:rPr>
          <w:rFonts w:ascii="Arial" w:hAnsi="Arial" w:cs="Arial"/>
          <w:color w:val="FF0000"/>
          <w:sz w:val="20"/>
          <w:szCs w:val="20"/>
          <w:u w:val="single"/>
        </w:rPr>
        <w:t>,</w:t>
      </w:r>
      <w:r w:rsidR="00B76F33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520E0C">
        <w:rPr>
          <w:rFonts w:ascii="Arial" w:hAnsi="Arial" w:cs="Arial"/>
          <w:color w:val="FF0000"/>
          <w:sz w:val="20"/>
          <w:szCs w:val="20"/>
          <w:u w:val="single"/>
        </w:rPr>
        <w:t xml:space="preserve">the requirements of CC.7.10.1 </w:t>
      </w:r>
      <w:r w:rsidR="00982A2A">
        <w:rPr>
          <w:rFonts w:ascii="Arial" w:hAnsi="Arial" w:cs="Arial"/>
          <w:color w:val="FF0000"/>
          <w:sz w:val="20"/>
          <w:szCs w:val="20"/>
          <w:u w:val="single"/>
        </w:rPr>
        <w:t>shall</w:t>
      </w:r>
      <w:r w:rsidR="00520E0C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916CD7">
        <w:rPr>
          <w:rFonts w:ascii="Arial" w:hAnsi="Arial" w:cs="Arial"/>
          <w:color w:val="FF0000"/>
          <w:sz w:val="20"/>
          <w:szCs w:val="20"/>
          <w:u w:val="single"/>
        </w:rPr>
        <w:t xml:space="preserve">only </w:t>
      </w:r>
      <w:r w:rsidR="00520E0C">
        <w:rPr>
          <w:rFonts w:ascii="Arial" w:hAnsi="Arial" w:cs="Arial"/>
          <w:color w:val="FF0000"/>
          <w:sz w:val="20"/>
          <w:szCs w:val="20"/>
          <w:u w:val="single"/>
        </w:rPr>
        <w:t xml:space="preserve">apply </w:t>
      </w:r>
      <w:r w:rsidR="00BF78F8">
        <w:rPr>
          <w:rFonts w:ascii="Arial" w:hAnsi="Arial" w:cs="Arial"/>
          <w:color w:val="FF0000"/>
          <w:sz w:val="20"/>
          <w:szCs w:val="20"/>
          <w:u w:val="single"/>
        </w:rPr>
        <w:t xml:space="preserve">between the </w:t>
      </w:r>
      <w:r w:rsidR="00BF78F8" w:rsidRPr="009F58D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Control Point</w:t>
      </w:r>
      <w:r w:rsidR="00BF78F8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194F7A" w:rsidRPr="00194F7A">
        <w:rPr>
          <w:rFonts w:ascii="Arial" w:hAnsi="Arial" w:cs="Arial"/>
          <w:color w:val="FF0000"/>
          <w:sz w:val="20"/>
          <w:szCs w:val="20"/>
          <w:u w:val="single"/>
        </w:rPr>
        <w:t>of</w:t>
      </w:r>
      <w:r w:rsidR="00D1662A">
        <w:rPr>
          <w:rFonts w:ascii="Arial" w:hAnsi="Arial" w:cs="Arial"/>
          <w:color w:val="FF0000"/>
          <w:sz w:val="20"/>
          <w:szCs w:val="20"/>
          <w:u w:val="single"/>
        </w:rPr>
        <w:t xml:space="preserve"> the </w:t>
      </w:r>
      <w:r w:rsidR="00D1662A" w:rsidRPr="009F58D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BM Participant</w:t>
      </w:r>
      <w:r w:rsidR="00D1662A">
        <w:rPr>
          <w:rFonts w:ascii="Arial" w:hAnsi="Arial" w:cs="Arial"/>
          <w:color w:val="FF0000"/>
          <w:sz w:val="20"/>
          <w:szCs w:val="20"/>
          <w:u w:val="single"/>
        </w:rPr>
        <w:t xml:space="preserve"> or </w:t>
      </w:r>
      <w:r w:rsidR="00D1662A" w:rsidRPr="009F58D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Party</w:t>
      </w:r>
      <w:r w:rsidR="00D1662A">
        <w:rPr>
          <w:rFonts w:ascii="Arial" w:hAnsi="Arial" w:cs="Arial"/>
          <w:color w:val="FF0000"/>
          <w:sz w:val="20"/>
          <w:szCs w:val="20"/>
          <w:u w:val="single"/>
        </w:rPr>
        <w:t xml:space="preserve"> and that </w:t>
      </w:r>
      <w:r w:rsidR="00A2541C" w:rsidRPr="009F58D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Plant</w:t>
      </w:r>
      <w:r w:rsidR="00A2541C">
        <w:rPr>
          <w:rFonts w:ascii="Arial" w:hAnsi="Arial" w:cs="Arial"/>
          <w:color w:val="FF0000"/>
          <w:sz w:val="20"/>
          <w:szCs w:val="20"/>
          <w:u w:val="single"/>
        </w:rPr>
        <w:t xml:space="preserve"> with a </w:t>
      </w:r>
      <w:r w:rsidR="00A2541C" w:rsidRPr="009F58D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Black Start C</w:t>
      </w:r>
      <w:r w:rsidR="000730DC" w:rsidRPr="009F58D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ontract</w:t>
      </w:r>
      <w:r w:rsidR="00537073" w:rsidRPr="007F441D">
        <w:rPr>
          <w:rFonts w:ascii="Arial" w:hAnsi="Arial" w:cs="Arial"/>
          <w:color w:val="FF0000"/>
          <w:sz w:val="20"/>
          <w:szCs w:val="20"/>
          <w:u w:val="single"/>
        </w:rPr>
        <w:t xml:space="preserve">.  For </w:t>
      </w:r>
      <w:r w:rsidR="00C66481">
        <w:rPr>
          <w:rFonts w:ascii="Arial" w:hAnsi="Arial" w:cs="Arial"/>
          <w:color w:val="FF0000"/>
          <w:sz w:val="20"/>
          <w:szCs w:val="20"/>
          <w:u w:val="single"/>
        </w:rPr>
        <w:t xml:space="preserve">other non-contracted </w:t>
      </w:r>
      <w:r w:rsidR="007F441D" w:rsidRPr="00C6648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Plants</w:t>
      </w:r>
      <w:r w:rsidR="007F441D">
        <w:rPr>
          <w:rFonts w:ascii="Arial" w:hAnsi="Arial" w:cs="Arial"/>
          <w:color w:val="FF0000"/>
          <w:sz w:val="20"/>
          <w:szCs w:val="20"/>
          <w:u w:val="single"/>
        </w:rPr>
        <w:t xml:space="preserve"> under the control</w:t>
      </w:r>
      <w:r w:rsidR="0092412A">
        <w:rPr>
          <w:rFonts w:ascii="Arial" w:hAnsi="Arial" w:cs="Arial"/>
          <w:color w:val="FF0000"/>
          <w:sz w:val="20"/>
          <w:szCs w:val="20"/>
          <w:u w:val="single"/>
        </w:rPr>
        <w:t xml:space="preserve"> of the </w:t>
      </w:r>
      <w:r w:rsidR="0092412A" w:rsidRPr="004009B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BM Participant</w:t>
      </w:r>
      <w:r w:rsidR="0092412A">
        <w:rPr>
          <w:rFonts w:ascii="Arial" w:hAnsi="Arial" w:cs="Arial"/>
          <w:color w:val="FF0000"/>
          <w:sz w:val="20"/>
          <w:szCs w:val="20"/>
          <w:u w:val="single"/>
        </w:rPr>
        <w:t xml:space="preserve"> or </w:t>
      </w:r>
      <w:r w:rsidR="0092412A" w:rsidRPr="004009B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Party</w:t>
      </w:r>
      <w:r w:rsidR="008D2901" w:rsidRPr="008D2901">
        <w:rPr>
          <w:rFonts w:ascii="Arial" w:hAnsi="Arial" w:cs="Arial"/>
          <w:color w:val="FF0000"/>
          <w:sz w:val="20"/>
          <w:szCs w:val="20"/>
          <w:u w:val="single"/>
        </w:rPr>
        <w:t>,</w:t>
      </w:r>
      <w:r w:rsidR="007F441D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9209BB">
        <w:rPr>
          <w:rFonts w:ascii="Arial" w:hAnsi="Arial" w:cs="Arial"/>
          <w:color w:val="FF0000"/>
          <w:sz w:val="20"/>
          <w:szCs w:val="20"/>
          <w:u w:val="single"/>
        </w:rPr>
        <w:t>t</w:t>
      </w:r>
      <w:r w:rsidR="00A2541C">
        <w:rPr>
          <w:rFonts w:ascii="Arial" w:hAnsi="Arial" w:cs="Arial"/>
          <w:color w:val="FF0000"/>
          <w:sz w:val="20"/>
          <w:szCs w:val="20"/>
          <w:u w:val="single"/>
        </w:rPr>
        <w:t>h</w:t>
      </w:r>
      <w:r w:rsidR="009209BB"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="00A2541C">
        <w:rPr>
          <w:rFonts w:ascii="Arial" w:hAnsi="Arial" w:cs="Arial"/>
          <w:color w:val="FF0000"/>
          <w:sz w:val="20"/>
          <w:szCs w:val="20"/>
          <w:u w:val="single"/>
        </w:rPr>
        <w:t xml:space="preserve"> requirements of </w:t>
      </w:r>
      <w:r w:rsidR="0009312B">
        <w:rPr>
          <w:rFonts w:ascii="Arial" w:hAnsi="Arial" w:cs="Arial"/>
          <w:color w:val="FF0000"/>
          <w:sz w:val="20"/>
          <w:szCs w:val="20"/>
          <w:u w:val="single"/>
        </w:rPr>
        <w:t xml:space="preserve">CC.7.10.2 </w:t>
      </w:r>
      <w:r w:rsidR="00982A2A">
        <w:rPr>
          <w:rFonts w:ascii="Arial" w:hAnsi="Arial" w:cs="Arial"/>
          <w:color w:val="FF0000"/>
          <w:sz w:val="20"/>
          <w:szCs w:val="20"/>
          <w:u w:val="single"/>
        </w:rPr>
        <w:t>shall</w:t>
      </w:r>
      <w:r w:rsidR="0009312B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982A2A">
        <w:rPr>
          <w:rFonts w:ascii="Arial" w:hAnsi="Arial" w:cs="Arial"/>
          <w:color w:val="FF0000"/>
          <w:sz w:val="20"/>
          <w:szCs w:val="20"/>
          <w:u w:val="single"/>
        </w:rPr>
        <w:t xml:space="preserve">continue to </w:t>
      </w:r>
      <w:r w:rsidR="0009312B">
        <w:rPr>
          <w:rFonts w:ascii="Arial" w:hAnsi="Arial" w:cs="Arial"/>
          <w:color w:val="FF0000"/>
          <w:sz w:val="20"/>
          <w:szCs w:val="20"/>
          <w:u w:val="single"/>
        </w:rPr>
        <w:t>apply</w:t>
      </w:r>
      <w:r w:rsidR="004009BF">
        <w:rPr>
          <w:rFonts w:ascii="Arial" w:hAnsi="Arial" w:cs="Arial"/>
          <w:color w:val="FF0000"/>
          <w:sz w:val="20"/>
          <w:szCs w:val="20"/>
          <w:u w:val="single"/>
        </w:rPr>
        <w:t>.</w:t>
      </w:r>
      <w:r w:rsidR="00194F7A" w:rsidRPr="00194F7A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 </w:t>
      </w:r>
      <w:r w:rsidRPr="00B50812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Each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 User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and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Restoration Service Provider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will report on the results of their management and testing for their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Critical Tools and Facilities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on request by </w:t>
      </w:r>
      <w:r w:rsidRPr="00072987">
        <w:rPr>
          <w:rFonts w:ascii="Arial" w:hAnsi="Arial" w:cs="Arial"/>
          <w:b/>
          <w:strike/>
          <w:color w:val="FF0000"/>
          <w:sz w:val="20"/>
          <w:szCs w:val="20"/>
          <w:u w:val="single"/>
        </w:rPr>
        <w:t>The Company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>.</w:t>
      </w:r>
    </w:p>
    <w:p w14:paraId="318D8DE3" w14:textId="77777777" w:rsidR="00072987" w:rsidRPr="00BF2CC8" w:rsidRDefault="00072987" w:rsidP="00072987"/>
    <w:p w14:paraId="312A48AF" w14:textId="4D1E2017" w:rsidR="006A37BC" w:rsidRPr="00F209AA" w:rsidRDefault="006A37BC" w:rsidP="00591175">
      <w:pPr>
        <w:ind w:left="1418" w:hanging="1418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14:paraId="12B030F0" w14:textId="744133AE" w:rsidR="00591175" w:rsidRDefault="001B317F" w:rsidP="0026669A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Extracts from ECC’s</w:t>
      </w:r>
    </w:p>
    <w:p w14:paraId="3B348980" w14:textId="77777777" w:rsidR="009822A5" w:rsidRPr="008038B2" w:rsidRDefault="009822A5" w:rsidP="009822A5">
      <w:pPr>
        <w:pStyle w:val="Level1Text"/>
        <w:rPr>
          <w:rFonts w:cs="Arial"/>
          <w:color w:val="auto"/>
          <w:lang w:val="en-GB"/>
        </w:rPr>
      </w:pPr>
      <w:r w:rsidRPr="008038B2">
        <w:rPr>
          <w:rFonts w:cs="Arial"/>
          <w:color w:val="auto"/>
          <w:lang w:val="en-GB"/>
        </w:rPr>
        <w:t>ECC.3</w:t>
      </w:r>
      <w:r w:rsidRPr="008038B2">
        <w:rPr>
          <w:rFonts w:cs="Arial"/>
          <w:color w:val="auto"/>
          <w:lang w:val="en-GB"/>
        </w:rPr>
        <w:tab/>
      </w:r>
      <w:r w:rsidRPr="008038B2">
        <w:rPr>
          <w:rFonts w:cs="Arial"/>
          <w:color w:val="auto"/>
          <w:u w:val="single"/>
          <w:lang w:val="en-GB"/>
        </w:rPr>
        <w:t>SCOPE</w:t>
      </w:r>
      <w:r w:rsidRPr="008038B2">
        <w:rPr>
          <w:rFonts w:cs="Arial"/>
          <w:color w:val="auto"/>
          <w:lang w:val="en-GB"/>
        </w:rPr>
        <w:fldChar w:fldCharType="begin"/>
      </w:r>
      <w:r w:rsidRPr="008038B2">
        <w:rPr>
          <w:rFonts w:cs="Arial"/>
          <w:color w:val="auto"/>
          <w:lang w:val="en-GB"/>
        </w:rPr>
        <w:instrText xml:space="preserve"> TC "</w:instrText>
      </w:r>
      <w:bookmarkStart w:id="21" w:name="_Toc503441539"/>
      <w:r w:rsidRPr="008038B2">
        <w:rPr>
          <w:rFonts w:cs="Arial"/>
          <w:color w:val="auto"/>
          <w:lang w:val="en-GB"/>
        </w:rPr>
        <w:instrText>CC.3   SCOPE</w:instrText>
      </w:r>
      <w:bookmarkEnd w:id="21"/>
      <w:r w:rsidRPr="008038B2">
        <w:rPr>
          <w:rFonts w:cs="Arial"/>
          <w:color w:val="auto"/>
          <w:lang w:val="en-GB"/>
        </w:rPr>
        <w:instrText xml:space="preserve">" \l 1 </w:instrText>
      </w:r>
      <w:r w:rsidRPr="008038B2">
        <w:rPr>
          <w:rFonts w:cs="Arial"/>
          <w:color w:val="auto"/>
          <w:lang w:val="en-GB"/>
        </w:rPr>
        <w:fldChar w:fldCharType="end"/>
      </w:r>
    </w:p>
    <w:p w14:paraId="698BC492" w14:textId="77777777" w:rsidR="009822A5" w:rsidRPr="008038B2" w:rsidRDefault="009822A5" w:rsidP="009822A5">
      <w:pPr>
        <w:pStyle w:val="Level1Text"/>
        <w:rPr>
          <w:rFonts w:cs="Arial"/>
          <w:color w:val="auto"/>
          <w:lang w:val="en-GB"/>
        </w:rPr>
      </w:pPr>
      <w:r w:rsidRPr="008038B2">
        <w:rPr>
          <w:rFonts w:cs="Arial"/>
          <w:color w:val="auto"/>
          <w:lang w:val="en-GB"/>
        </w:rPr>
        <w:t>ECC.3.1</w:t>
      </w:r>
      <w:r w:rsidRPr="008038B2">
        <w:rPr>
          <w:rFonts w:cs="Arial"/>
          <w:color w:val="auto"/>
          <w:lang w:val="en-GB"/>
        </w:rPr>
        <w:tab/>
        <w:t xml:space="preserve">The </w:t>
      </w:r>
      <w:r w:rsidRPr="008038B2">
        <w:rPr>
          <w:rFonts w:cs="Arial"/>
          <w:b/>
          <w:color w:val="auto"/>
          <w:lang w:val="en-GB"/>
        </w:rPr>
        <w:t>ECC</w:t>
      </w:r>
      <w:r w:rsidRPr="008038B2">
        <w:rPr>
          <w:rFonts w:cs="Arial"/>
          <w:color w:val="auto"/>
          <w:lang w:val="en-GB"/>
        </w:rPr>
        <w:t xml:space="preserve"> applies to </w:t>
      </w:r>
      <w:r w:rsidRPr="008038B2">
        <w:rPr>
          <w:rFonts w:cs="Arial"/>
          <w:b/>
          <w:color w:val="auto"/>
          <w:lang w:val="en-GB"/>
        </w:rPr>
        <w:t>The Company</w:t>
      </w:r>
      <w:r w:rsidRPr="008038B2">
        <w:rPr>
          <w:rFonts w:cs="Arial"/>
          <w:color w:val="auto"/>
          <w:lang w:val="en-GB"/>
        </w:rPr>
        <w:t xml:space="preserve"> and to </w:t>
      </w:r>
      <w:r w:rsidRPr="008038B2">
        <w:rPr>
          <w:rFonts w:cs="Arial"/>
          <w:b/>
          <w:color w:val="auto"/>
          <w:lang w:val="en-GB"/>
        </w:rPr>
        <w:t>Users</w:t>
      </w:r>
      <w:r w:rsidRPr="008038B2">
        <w:rPr>
          <w:rFonts w:cs="Arial"/>
          <w:color w:val="auto"/>
          <w:lang w:val="en-GB"/>
        </w:rPr>
        <w:t xml:space="preserve">, which in the </w:t>
      </w:r>
      <w:r w:rsidRPr="008038B2">
        <w:rPr>
          <w:rFonts w:cs="Arial"/>
          <w:b/>
          <w:color w:val="auto"/>
          <w:lang w:val="en-GB"/>
        </w:rPr>
        <w:t>ECC</w:t>
      </w:r>
      <w:r w:rsidRPr="008038B2">
        <w:rPr>
          <w:rFonts w:cs="Arial"/>
          <w:color w:val="auto"/>
          <w:lang w:val="en-GB"/>
        </w:rPr>
        <w:t xml:space="preserve"> means:</w:t>
      </w:r>
    </w:p>
    <w:p w14:paraId="32010369" w14:textId="77777777" w:rsidR="009822A5" w:rsidRPr="00D53F51" w:rsidRDefault="009822A5" w:rsidP="009822A5">
      <w:pPr>
        <w:pStyle w:val="Level2Text"/>
        <w:numPr>
          <w:ilvl w:val="0"/>
          <w:numId w:val="8"/>
        </w:numPr>
        <w:rPr>
          <w:rFonts w:cs="Arial"/>
        </w:rPr>
      </w:pPr>
      <w:r w:rsidRPr="008038B2">
        <w:rPr>
          <w:rFonts w:cs="Arial"/>
          <w:b/>
        </w:rPr>
        <w:t>EU Generator</w:t>
      </w:r>
      <w:r w:rsidRPr="008038B2">
        <w:rPr>
          <w:rFonts w:cs="Arial"/>
          <w:b/>
          <w:lang w:val="en-GB"/>
        </w:rPr>
        <w:t>s</w:t>
      </w:r>
      <w:r w:rsidRPr="008038B2">
        <w:rPr>
          <w:rFonts w:cs="Arial"/>
          <w:lang w:val="en-GB"/>
        </w:rPr>
        <w:t xml:space="preserve"> (other than those which only have </w:t>
      </w:r>
      <w:r w:rsidRPr="008038B2">
        <w:rPr>
          <w:rFonts w:cs="Arial"/>
          <w:b/>
          <w:lang w:val="en-GB"/>
        </w:rPr>
        <w:t>Embedded</w:t>
      </w:r>
      <w:r w:rsidRPr="008038B2">
        <w:rPr>
          <w:rFonts w:cs="Arial"/>
          <w:lang w:val="en-GB"/>
        </w:rPr>
        <w:t xml:space="preserve"> </w:t>
      </w:r>
      <w:r w:rsidRPr="008038B2">
        <w:rPr>
          <w:rFonts w:cs="Arial"/>
          <w:b/>
          <w:lang w:val="en-GB"/>
        </w:rPr>
        <w:t>Small Power Stations</w:t>
      </w:r>
      <w:r w:rsidRPr="008038B2">
        <w:rPr>
          <w:rFonts w:cs="Arial"/>
          <w:lang w:val="en-GB"/>
        </w:rPr>
        <w:t xml:space="preserve">), including those undertaking </w:t>
      </w:r>
      <w:r w:rsidRPr="008038B2">
        <w:rPr>
          <w:rFonts w:cs="Arial"/>
          <w:b/>
          <w:lang w:val="en-GB"/>
        </w:rPr>
        <w:t xml:space="preserve">OTSDUW </w:t>
      </w:r>
      <w:r w:rsidRPr="008038B2">
        <w:rPr>
          <w:rFonts w:cs="Arial"/>
        </w:rPr>
        <w:t>including</w:t>
      </w:r>
      <w:r w:rsidRPr="008038B2">
        <w:rPr>
          <w:rFonts w:cs="Arial"/>
          <w:b/>
          <w:lang w:val="en-GB"/>
        </w:rPr>
        <w:t xml:space="preserve"> Power Generating Modules, </w:t>
      </w:r>
      <w:r w:rsidRPr="008038B2">
        <w:rPr>
          <w:rFonts w:cs="Arial"/>
          <w:lang w:val="en-GB"/>
        </w:rPr>
        <w:t xml:space="preserve">and </w:t>
      </w:r>
      <w:r w:rsidRPr="008038B2">
        <w:rPr>
          <w:rFonts w:cs="Arial"/>
          <w:b/>
          <w:lang w:val="en-GB"/>
        </w:rPr>
        <w:t>DC Connected Power Park Modules.</w:t>
      </w:r>
      <w:r w:rsidRPr="008038B2">
        <w:rPr>
          <w:rFonts w:cs="Arial"/>
          <w:lang w:val="en-GB"/>
        </w:rPr>
        <w:t xml:space="preserve"> </w:t>
      </w:r>
      <w:bookmarkStart w:id="22" w:name="_DV_M51"/>
      <w:bookmarkEnd w:id="22"/>
      <w:r w:rsidRPr="00DB341C">
        <w:rPr>
          <w:rFonts w:cs="Arial"/>
        </w:rPr>
        <w:t xml:space="preserve">For the avoidance of doubt, </w:t>
      </w:r>
      <w:r w:rsidRPr="00DB341C">
        <w:rPr>
          <w:rFonts w:cs="Arial"/>
          <w:b/>
        </w:rPr>
        <w:t>Electricity Storage Modules</w:t>
      </w:r>
      <w:r w:rsidRPr="00DB341C">
        <w:rPr>
          <w:rFonts w:cs="Arial"/>
        </w:rPr>
        <w:t xml:space="preserve"> are included within the definition of </w:t>
      </w:r>
      <w:r w:rsidRPr="00DB341C">
        <w:rPr>
          <w:rFonts w:cs="Arial"/>
          <w:b/>
        </w:rPr>
        <w:t>Power Generating Modules</w:t>
      </w:r>
      <w:r w:rsidRPr="00DB341C">
        <w:rPr>
          <w:rFonts w:cs="Arial"/>
        </w:rPr>
        <w:t xml:space="preserve"> for which the requirements of the </w:t>
      </w:r>
      <w:r w:rsidRPr="00DB341C">
        <w:rPr>
          <w:rFonts w:cs="Arial"/>
          <w:b/>
        </w:rPr>
        <w:t>ECC</w:t>
      </w:r>
      <w:r w:rsidRPr="00DB341C">
        <w:rPr>
          <w:rFonts w:cs="Arial"/>
        </w:rPr>
        <w:t xml:space="preserve"> would be equally applicable.</w:t>
      </w:r>
    </w:p>
    <w:p w14:paraId="6BEC9BF9" w14:textId="77777777" w:rsidR="009822A5" w:rsidRPr="008038B2" w:rsidRDefault="009822A5" w:rsidP="009822A5">
      <w:pPr>
        <w:pStyle w:val="Level2Text"/>
        <w:numPr>
          <w:ilvl w:val="0"/>
          <w:numId w:val="8"/>
        </w:numPr>
        <w:rPr>
          <w:rFonts w:cs="Arial"/>
          <w:lang w:val="en-GB"/>
        </w:rPr>
      </w:pPr>
      <w:r w:rsidRPr="008038B2">
        <w:rPr>
          <w:rFonts w:cs="Arial"/>
          <w:b/>
          <w:lang w:val="en-GB"/>
        </w:rPr>
        <w:t xml:space="preserve">Network Operators </w:t>
      </w:r>
      <w:r w:rsidRPr="008038B2">
        <w:rPr>
          <w:rFonts w:cs="Arial"/>
        </w:rPr>
        <w:t xml:space="preserve">but only in respect </w:t>
      </w:r>
      <w:proofErr w:type="gramStart"/>
      <w:r w:rsidRPr="008038B2">
        <w:rPr>
          <w:rFonts w:cs="Arial"/>
        </w:rPr>
        <w:t>of:-</w:t>
      </w:r>
      <w:proofErr w:type="gramEnd"/>
      <w:r w:rsidRPr="008038B2">
        <w:rPr>
          <w:rFonts w:cs="Arial"/>
        </w:rPr>
        <w:t xml:space="preserve"> </w:t>
      </w:r>
    </w:p>
    <w:p w14:paraId="6F288E93" w14:textId="77777777" w:rsidR="009822A5" w:rsidRPr="008038B2" w:rsidRDefault="009822A5" w:rsidP="009822A5">
      <w:pPr>
        <w:pStyle w:val="Level3Text"/>
        <w:ind w:left="2263" w:firstLine="0"/>
        <w:rPr>
          <w:rFonts w:cs="Arial"/>
        </w:rPr>
      </w:pPr>
      <w:r w:rsidRPr="008038B2">
        <w:rPr>
          <w:rFonts w:cs="Arial"/>
        </w:rPr>
        <w:t>(</w:t>
      </w:r>
      <w:proofErr w:type="spellStart"/>
      <w:r w:rsidRPr="008038B2">
        <w:rPr>
          <w:rFonts w:cs="Arial"/>
        </w:rPr>
        <w:t>i</w:t>
      </w:r>
      <w:proofErr w:type="spellEnd"/>
      <w:r w:rsidRPr="008038B2">
        <w:rPr>
          <w:rFonts w:cs="Arial"/>
        </w:rPr>
        <w:t xml:space="preserve">) </w:t>
      </w:r>
      <w:r w:rsidRPr="008038B2">
        <w:rPr>
          <w:rFonts w:cs="Arial"/>
          <w:b/>
        </w:rPr>
        <w:t>Network Operators</w:t>
      </w:r>
      <w:r w:rsidRPr="008038B2">
        <w:rPr>
          <w:rFonts w:cs="Arial"/>
        </w:rPr>
        <w:t xml:space="preserve"> who are </w:t>
      </w:r>
      <w:r w:rsidRPr="008038B2">
        <w:rPr>
          <w:rFonts w:cs="Arial"/>
          <w:b/>
        </w:rPr>
        <w:t>EU Code Users</w:t>
      </w:r>
    </w:p>
    <w:p w14:paraId="01F285A2" w14:textId="77777777" w:rsidR="009822A5" w:rsidRPr="008038B2" w:rsidRDefault="009822A5" w:rsidP="009822A5">
      <w:pPr>
        <w:pStyle w:val="Level3Text"/>
        <w:rPr>
          <w:rFonts w:cs="Arial"/>
          <w:b/>
        </w:rPr>
      </w:pPr>
      <w:r w:rsidRPr="008038B2">
        <w:rPr>
          <w:rFonts w:cs="Arial"/>
        </w:rPr>
        <w:lastRenderedPageBreak/>
        <w:tab/>
        <w:t xml:space="preserve">(ii) </w:t>
      </w:r>
      <w:r w:rsidRPr="008038B2">
        <w:rPr>
          <w:rFonts w:cs="Arial"/>
          <w:b/>
        </w:rPr>
        <w:t>Network Operators</w:t>
      </w:r>
      <w:r w:rsidRPr="008038B2">
        <w:rPr>
          <w:rFonts w:cs="Arial"/>
        </w:rPr>
        <w:t xml:space="preserve"> who only have </w:t>
      </w:r>
      <w:r w:rsidRPr="008038B2">
        <w:rPr>
          <w:rFonts w:cs="Arial"/>
          <w:b/>
        </w:rPr>
        <w:t>EU Grid Supply Points</w:t>
      </w:r>
    </w:p>
    <w:p w14:paraId="4FFD3E70" w14:textId="77777777" w:rsidR="009822A5" w:rsidRPr="008038B2" w:rsidRDefault="009822A5" w:rsidP="009822A5">
      <w:pPr>
        <w:pStyle w:val="Level3Text"/>
        <w:tabs>
          <w:tab w:val="left" w:pos="2552"/>
        </w:tabs>
        <w:ind w:firstLine="0"/>
        <w:rPr>
          <w:rFonts w:cs="Arial"/>
        </w:rPr>
      </w:pPr>
      <w:r w:rsidRPr="008038B2">
        <w:rPr>
          <w:rFonts w:cs="Arial"/>
        </w:rPr>
        <w:t xml:space="preserve">(iii) </w:t>
      </w:r>
      <w:r w:rsidRPr="008038B2">
        <w:rPr>
          <w:rFonts w:cs="Arial"/>
          <w:b/>
        </w:rPr>
        <w:t>Embedded Medium Power Stations</w:t>
      </w:r>
      <w:r w:rsidRPr="008038B2">
        <w:rPr>
          <w:rFonts w:cs="Arial"/>
        </w:rPr>
        <w:t xml:space="preserve"> not subject to a </w:t>
      </w:r>
      <w:r w:rsidRPr="008038B2">
        <w:rPr>
          <w:rFonts w:cs="Arial"/>
          <w:b/>
        </w:rPr>
        <w:t>Bilateral Agreement</w:t>
      </w:r>
      <w:r w:rsidRPr="008038B2">
        <w:rPr>
          <w:rFonts w:cs="Arial"/>
        </w:rPr>
        <w:t xml:space="preserve">    as </w:t>
      </w:r>
      <w:r w:rsidRPr="008038B2">
        <w:rPr>
          <w:rFonts w:cs="Arial"/>
        </w:rPr>
        <w:tab/>
        <w:t>provided for in ECC.3.2, ECC.3.3, EC3.</w:t>
      </w:r>
      <w:proofErr w:type="gramStart"/>
      <w:r w:rsidRPr="008038B2">
        <w:rPr>
          <w:rFonts w:cs="Arial"/>
        </w:rPr>
        <w:t>4,  EC</w:t>
      </w:r>
      <w:proofErr w:type="gramEnd"/>
      <w:r w:rsidRPr="008038B2">
        <w:rPr>
          <w:rFonts w:cs="Arial"/>
        </w:rPr>
        <w:t xml:space="preserve">3.5,  ECC5.1, ECC.6.4.4 and </w:t>
      </w:r>
      <w:r w:rsidRPr="008038B2">
        <w:rPr>
          <w:rFonts w:cs="Arial"/>
        </w:rPr>
        <w:tab/>
        <w:t xml:space="preserve">ECA.3.4; </w:t>
      </w:r>
    </w:p>
    <w:p w14:paraId="41513D6F" w14:textId="77777777" w:rsidR="009822A5" w:rsidRPr="008038B2" w:rsidRDefault="009822A5" w:rsidP="009822A5">
      <w:pPr>
        <w:pStyle w:val="Level3Text"/>
        <w:tabs>
          <w:tab w:val="clear" w:pos="2268"/>
          <w:tab w:val="left" w:pos="2552"/>
        </w:tabs>
        <w:ind w:left="2694" w:hanging="426"/>
        <w:rPr>
          <w:rFonts w:cs="Arial"/>
        </w:rPr>
      </w:pPr>
      <w:r>
        <w:rPr>
          <w:rFonts w:cs="Arial"/>
        </w:rPr>
        <w:t xml:space="preserve">(iv) </w:t>
      </w:r>
      <w:r w:rsidRPr="008038B2">
        <w:rPr>
          <w:rFonts w:cs="Arial"/>
        </w:rPr>
        <w:t>Notwithstanding the requirements of ECC3.1(b)(</w:t>
      </w:r>
      <w:proofErr w:type="spellStart"/>
      <w:r w:rsidRPr="008038B2">
        <w:rPr>
          <w:rFonts w:cs="Arial"/>
        </w:rPr>
        <w:t>i</w:t>
      </w:r>
      <w:proofErr w:type="spellEnd"/>
      <w:r w:rsidRPr="008038B2">
        <w:rPr>
          <w:rFonts w:cs="Arial"/>
        </w:rPr>
        <w:t>)(ii) and (iii</w:t>
      </w:r>
      <w:proofErr w:type="gramStart"/>
      <w:r w:rsidRPr="008038B2">
        <w:rPr>
          <w:rFonts w:cs="Arial"/>
        </w:rPr>
        <w:t>) ,</w:t>
      </w:r>
      <w:proofErr w:type="gramEnd"/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 xml:space="preserve">Network Operators </w:t>
      </w:r>
      <w:r w:rsidRPr="008038B2">
        <w:rPr>
          <w:rFonts w:cs="Arial"/>
        </w:rPr>
        <w:t xml:space="preserve">who own and/or operate </w:t>
      </w:r>
      <w:r w:rsidRPr="008038B2">
        <w:rPr>
          <w:rFonts w:cs="Arial"/>
          <w:b/>
        </w:rPr>
        <w:t>EU Grid Supply Points</w:t>
      </w:r>
      <w:r w:rsidRPr="008038B2">
        <w:rPr>
          <w:rFonts w:cs="Arial"/>
        </w:rPr>
        <w:t xml:space="preserve">, are only required to satisfy the requirements of this </w:t>
      </w:r>
      <w:r w:rsidRPr="008038B2">
        <w:rPr>
          <w:rFonts w:cs="Arial"/>
          <w:b/>
        </w:rPr>
        <w:t>ECC</w:t>
      </w:r>
      <w:r w:rsidRPr="008038B2">
        <w:rPr>
          <w:rFonts w:cs="Arial"/>
        </w:rPr>
        <w:t xml:space="preserve"> in relation to each </w:t>
      </w:r>
      <w:r w:rsidRPr="008038B2">
        <w:rPr>
          <w:rFonts w:cs="Arial"/>
          <w:b/>
        </w:rPr>
        <w:t>EU Grid Supply Point</w:t>
      </w:r>
      <w:r>
        <w:rPr>
          <w:rFonts w:cs="Arial"/>
        </w:rPr>
        <w:t xml:space="preserve">. </w:t>
      </w:r>
      <w:r w:rsidRPr="008038B2">
        <w:rPr>
          <w:rFonts w:cs="Arial"/>
          <w:b/>
        </w:rPr>
        <w:t>Network Operators</w:t>
      </w:r>
      <w:r w:rsidRPr="008038B2">
        <w:rPr>
          <w:rFonts w:cs="Arial"/>
        </w:rPr>
        <w:t xml:space="preserve"> in respect of all other </w:t>
      </w:r>
      <w:r w:rsidRPr="008038B2">
        <w:rPr>
          <w:rFonts w:cs="Arial"/>
          <w:b/>
        </w:rPr>
        <w:t>Grid Supply Points</w:t>
      </w:r>
      <w:r w:rsidRPr="008038B2">
        <w:rPr>
          <w:rFonts w:cs="Arial"/>
        </w:rPr>
        <w:t xml:space="preserve"> should continue to satisfy the requirements as specified in the </w:t>
      </w:r>
      <w:r w:rsidRPr="008038B2">
        <w:rPr>
          <w:rFonts w:cs="Arial"/>
          <w:b/>
        </w:rPr>
        <w:t>CC</w:t>
      </w:r>
      <w:r w:rsidRPr="008038B2">
        <w:rPr>
          <w:rFonts w:cs="Arial"/>
        </w:rPr>
        <w:t>s.</w:t>
      </w:r>
    </w:p>
    <w:p w14:paraId="64AEA7A2" w14:textId="77777777" w:rsidR="009822A5" w:rsidRPr="008038B2" w:rsidRDefault="009822A5" w:rsidP="009822A5">
      <w:pPr>
        <w:pStyle w:val="Level2Text"/>
        <w:rPr>
          <w:rFonts w:cs="Arial"/>
          <w:strike/>
          <w:lang w:val="en-GB"/>
        </w:rPr>
      </w:pPr>
      <w:r w:rsidRPr="008038B2">
        <w:rPr>
          <w:rFonts w:cs="Arial"/>
          <w:lang w:val="en-GB"/>
        </w:rPr>
        <w:t>(c)</w:t>
      </w:r>
      <w:r w:rsidRPr="008038B2">
        <w:rPr>
          <w:rFonts w:cs="Arial"/>
          <w:lang w:val="en-GB"/>
        </w:rPr>
        <w:tab/>
      </w:r>
      <w:r w:rsidRPr="008038B2">
        <w:rPr>
          <w:rFonts w:cs="Arial"/>
          <w:b/>
          <w:lang w:val="en-GB"/>
        </w:rPr>
        <w:t xml:space="preserve">Non-Embedded Customers </w:t>
      </w:r>
      <w:r w:rsidRPr="008038B2">
        <w:rPr>
          <w:rFonts w:cs="Arial"/>
          <w:lang w:val="en-GB"/>
        </w:rPr>
        <w:t>who are</w:t>
      </w:r>
      <w:r w:rsidRPr="008038B2">
        <w:rPr>
          <w:rFonts w:cs="Arial"/>
          <w:b/>
          <w:lang w:val="en-GB"/>
        </w:rPr>
        <w:t xml:space="preserve"> </w:t>
      </w:r>
      <w:r w:rsidRPr="008038B2">
        <w:rPr>
          <w:rFonts w:cs="Arial"/>
          <w:lang w:val="en-GB"/>
        </w:rPr>
        <w:t>also</w:t>
      </w:r>
      <w:r w:rsidRPr="008038B2">
        <w:rPr>
          <w:rFonts w:cs="Arial"/>
          <w:b/>
          <w:lang w:val="en-GB"/>
        </w:rPr>
        <w:t xml:space="preserve"> EU Code </w:t>
      </w:r>
      <w:proofErr w:type="gramStart"/>
      <w:r w:rsidRPr="008038B2">
        <w:rPr>
          <w:rFonts w:cs="Arial"/>
          <w:b/>
          <w:lang w:val="en-GB"/>
        </w:rPr>
        <w:t xml:space="preserve">Users  </w:t>
      </w:r>
      <w:r w:rsidRPr="008038B2">
        <w:rPr>
          <w:rFonts w:cs="Arial"/>
          <w:lang w:val="en-GB"/>
        </w:rPr>
        <w:t>;</w:t>
      </w:r>
      <w:proofErr w:type="gramEnd"/>
      <w:r w:rsidRPr="008038B2">
        <w:rPr>
          <w:rFonts w:cs="Arial"/>
          <w:b/>
          <w:lang w:val="en-GB"/>
        </w:rPr>
        <w:t xml:space="preserve"> </w:t>
      </w:r>
    </w:p>
    <w:p w14:paraId="1B61E9AA" w14:textId="77777777" w:rsidR="009822A5" w:rsidRPr="008038B2" w:rsidRDefault="009822A5" w:rsidP="009822A5">
      <w:pPr>
        <w:pStyle w:val="Level2Text"/>
        <w:tabs>
          <w:tab w:val="clear" w:pos="1843"/>
          <w:tab w:val="left" w:pos="1418"/>
        </w:tabs>
        <w:ind w:hanging="850"/>
        <w:rPr>
          <w:rFonts w:cs="Arial"/>
          <w:b/>
          <w:lang w:val="en-GB"/>
        </w:rPr>
      </w:pPr>
      <w:r w:rsidRPr="008038B2">
        <w:rPr>
          <w:rFonts w:cs="Arial"/>
          <w:lang w:val="en-GB"/>
        </w:rPr>
        <w:tab/>
        <w:t>(d)</w:t>
      </w:r>
      <w:r w:rsidRPr="008038B2">
        <w:rPr>
          <w:rFonts w:cs="Arial"/>
          <w:b/>
          <w:lang w:val="en-GB"/>
        </w:rPr>
        <w:tab/>
        <w:t>HVDC System Owners</w:t>
      </w:r>
      <w:r w:rsidRPr="008038B2">
        <w:rPr>
          <w:rFonts w:cs="Arial"/>
          <w:lang w:val="en-GB"/>
        </w:rPr>
        <w:t xml:space="preserve"> who are also </w:t>
      </w:r>
      <w:r w:rsidRPr="008038B2">
        <w:rPr>
          <w:rFonts w:cs="Arial"/>
          <w:b/>
          <w:lang w:val="en-GB"/>
        </w:rPr>
        <w:t>EU Code Users</w:t>
      </w:r>
      <w:r w:rsidRPr="008038B2">
        <w:rPr>
          <w:rFonts w:cs="Arial"/>
          <w:lang w:val="en-GB"/>
        </w:rPr>
        <w:t>; and</w:t>
      </w:r>
    </w:p>
    <w:p w14:paraId="164DE33F" w14:textId="7D40FA4F" w:rsidR="009822A5" w:rsidRDefault="009822A5" w:rsidP="009822A5">
      <w:pPr>
        <w:pStyle w:val="Level2Text"/>
        <w:tabs>
          <w:tab w:val="clear" w:pos="1843"/>
          <w:tab w:val="left" w:pos="1418"/>
        </w:tabs>
        <w:ind w:hanging="850"/>
        <w:rPr>
          <w:rFonts w:cs="Arial"/>
          <w:lang w:val="en-GB"/>
        </w:rPr>
      </w:pPr>
      <w:r w:rsidRPr="008038B2">
        <w:rPr>
          <w:rFonts w:cs="Arial"/>
          <w:lang w:val="en-GB"/>
        </w:rPr>
        <w:tab/>
        <w:t>(e)</w:t>
      </w:r>
      <w:r w:rsidRPr="008038B2">
        <w:rPr>
          <w:rFonts w:cs="Arial"/>
          <w:b/>
          <w:lang w:val="en-GB"/>
        </w:rPr>
        <w:tab/>
        <w:t xml:space="preserve">BM Participants </w:t>
      </w:r>
      <w:r w:rsidRPr="008038B2">
        <w:rPr>
          <w:rFonts w:cs="Arial"/>
          <w:lang w:val="en-GB"/>
        </w:rPr>
        <w:t xml:space="preserve">and </w:t>
      </w:r>
      <w:r w:rsidRPr="008038B2">
        <w:rPr>
          <w:rFonts w:cs="Arial"/>
          <w:b/>
          <w:lang w:val="en-GB"/>
        </w:rPr>
        <w:t xml:space="preserve">Externally Interconnected System Operators </w:t>
      </w:r>
      <w:r w:rsidRPr="008038B2">
        <w:rPr>
          <w:rFonts w:cs="Arial"/>
          <w:lang w:val="en-GB"/>
        </w:rPr>
        <w:t>who are also</w:t>
      </w:r>
      <w:r w:rsidRPr="008038B2">
        <w:rPr>
          <w:rFonts w:cs="Arial"/>
          <w:b/>
          <w:lang w:val="en-GB"/>
        </w:rPr>
        <w:t xml:space="preserve"> EU Code Users </w:t>
      </w:r>
      <w:r w:rsidRPr="008038B2">
        <w:rPr>
          <w:rFonts w:cs="Arial"/>
          <w:lang w:val="en-GB"/>
        </w:rPr>
        <w:t>in respect of ECC.6.5</w:t>
      </w:r>
      <w:r w:rsidRPr="00843C27">
        <w:rPr>
          <w:color w:val="FF0000"/>
          <w:u w:val="single"/>
          <w:lang w:val="en-GB"/>
        </w:rPr>
        <w:t xml:space="preserve">, </w:t>
      </w:r>
      <w:r>
        <w:rPr>
          <w:color w:val="FF0000"/>
          <w:u w:val="single"/>
          <w:lang w:val="en-GB"/>
        </w:rPr>
        <w:t>E</w:t>
      </w:r>
      <w:r w:rsidRPr="00843C27">
        <w:rPr>
          <w:color w:val="FF0000"/>
          <w:u w:val="single"/>
          <w:lang w:val="en-GB"/>
        </w:rPr>
        <w:t xml:space="preserve">CC.7.9 and </w:t>
      </w:r>
      <w:r>
        <w:rPr>
          <w:color w:val="FF0000"/>
          <w:u w:val="single"/>
          <w:lang w:val="en-GB"/>
        </w:rPr>
        <w:t>E</w:t>
      </w:r>
      <w:r w:rsidRPr="00843C27">
        <w:rPr>
          <w:color w:val="FF0000"/>
          <w:u w:val="single"/>
          <w:lang w:val="en-GB"/>
        </w:rPr>
        <w:t>CC.7.</w:t>
      </w:r>
      <w:proofErr w:type="gramStart"/>
      <w:r w:rsidRPr="00843C27">
        <w:rPr>
          <w:color w:val="FF0000"/>
          <w:u w:val="single"/>
          <w:lang w:val="en-GB"/>
        </w:rPr>
        <w:t>10</w:t>
      </w:r>
      <w:r w:rsidRPr="00BF2CC8">
        <w:rPr>
          <w:lang w:val="en-GB"/>
        </w:rPr>
        <w:t xml:space="preserve"> </w:t>
      </w:r>
      <w:r w:rsidRPr="008038B2">
        <w:rPr>
          <w:rFonts w:cs="Arial"/>
          <w:lang w:val="en-GB"/>
        </w:rPr>
        <w:t xml:space="preserve"> only</w:t>
      </w:r>
      <w:proofErr w:type="gramEnd"/>
      <w:r w:rsidRPr="008038B2">
        <w:rPr>
          <w:rFonts w:cs="Arial"/>
          <w:lang w:val="en-GB"/>
        </w:rPr>
        <w:t>.</w:t>
      </w:r>
    </w:p>
    <w:p w14:paraId="40CFB32B" w14:textId="7B1945DE" w:rsidR="009822A5" w:rsidRDefault="009822A5" w:rsidP="009822A5">
      <w:pPr>
        <w:pStyle w:val="Level2Text"/>
        <w:tabs>
          <w:tab w:val="clear" w:pos="1843"/>
          <w:tab w:val="left" w:pos="1418"/>
        </w:tabs>
        <w:ind w:hanging="850"/>
        <w:rPr>
          <w:rFonts w:cs="Arial"/>
          <w:lang w:val="en-GB"/>
        </w:rPr>
      </w:pPr>
    </w:p>
    <w:p w14:paraId="139A6045" w14:textId="43FF36A1" w:rsidR="009822A5" w:rsidRDefault="009822A5" w:rsidP="009822A5">
      <w:pPr>
        <w:pStyle w:val="Level2Text"/>
        <w:tabs>
          <w:tab w:val="clear" w:pos="1843"/>
          <w:tab w:val="left" w:pos="1418"/>
        </w:tabs>
        <w:ind w:hanging="850"/>
        <w:rPr>
          <w:rFonts w:cs="Arial"/>
          <w:lang w:val="en-GB"/>
        </w:rPr>
      </w:pPr>
      <w:r>
        <w:rPr>
          <w:rFonts w:cs="Arial"/>
          <w:lang w:val="en-GB"/>
        </w:rPr>
        <w:t>………………………………..</w:t>
      </w:r>
    </w:p>
    <w:p w14:paraId="42B76E7E" w14:textId="1BAA845A" w:rsidR="00CD2D01" w:rsidRPr="00815CDB" w:rsidRDefault="007175E1" w:rsidP="00CD2D01">
      <w:pPr>
        <w:pStyle w:val="Level1Text"/>
        <w:rPr>
          <w:rFonts w:cs="Arial"/>
          <w:b/>
          <w:color w:val="auto"/>
          <w:lang w:val="en-GB"/>
        </w:rPr>
      </w:pPr>
      <w:r>
        <w:rPr>
          <w:rFonts w:cs="Arial"/>
          <w:color w:val="auto"/>
          <w:lang w:val="en-GB"/>
        </w:rPr>
        <w:t>E</w:t>
      </w:r>
      <w:r w:rsidR="00CD2D01" w:rsidRPr="00815CDB">
        <w:rPr>
          <w:rFonts w:cs="Arial"/>
          <w:color w:val="auto"/>
          <w:lang w:val="en-GB"/>
        </w:rPr>
        <w:t>CC.7.9</w:t>
      </w:r>
      <w:r w:rsidR="00CD2D01" w:rsidRPr="00815CDB">
        <w:rPr>
          <w:rFonts w:cs="Arial"/>
          <w:b/>
          <w:color w:val="auto"/>
          <w:lang w:val="en-GB"/>
        </w:rPr>
        <w:tab/>
        <w:t>Generators,</w:t>
      </w:r>
      <w:r w:rsidR="00CD2D01" w:rsidRPr="00815CDB">
        <w:rPr>
          <w:rFonts w:cs="Arial"/>
          <w:color w:val="auto"/>
          <w:lang w:val="en-GB"/>
        </w:rPr>
        <w:t xml:space="preserve"> </w:t>
      </w:r>
      <w:r w:rsidR="00F43208">
        <w:rPr>
          <w:rFonts w:cs="Arial"/>
          <w:b/>
          <w:color w:val="auto"/>
          <w:lang w:val="en-GB"/>
        </w:rPr>
        <w:t>HVDC System Owners</w:t>
      </w:r>
      <w:r w:rsidR="00CD2D01" w:rsidRPr="00815CDB">
        <w:rPr>
          <w:rFonts w:cs="Arial"/>
          <w:color w:val="auto"/>
          <w:lang w:val="en-GB"/>
        </w:rPr>
        <w:t xml:space="preserve"> </w:t>
      </w:r>
      <w:r w:rsidR="00CD2D01" w:rsidRPr="00815CDB">
        <w:rPr>
          <w:rFonts w:cs="Arial"/>
        </w:rPr>
        <w:t xml:space="preserve">and </w:t>
      </w:r>
      <w:r w:rsidR="00CD2D01" w:rsidRPr="00815CDB">
        <w:rPr>
          <w:rFonts w:cs="Arial"/>
          <w:b/>
        </w:rPr>
        <w:t>BM Participants</w:t>
      </w:r>
      <w:r w:rsidR="009E3B67">
        <w:rPr>
          <w:rFonts w:cs="Arial"/>
          <w:b/>
        </w:rPr>
        <w:t xml:space="preserve"> </w:t>
      </w:r>
      <w:r w:rsidR="009E3B67" w:rsidRPr="009E3B67">
        <w:rPr>
          <w:rFonts w:cs="Arial"/>
          <w:bCs/>
          <w:color w:val="FF0000"/>
          <w:u w:val="single"/>
        </w:rPr>
        <w:t>(including</w:t>
      </w:r>
      <w:r w:rsidR="009E3B67" w:rsidRPr="009E3B67">
        <w:rPr>
          <w:rFonts w:cs="Arial"/>
          <w:b/>
          <w:color w:val="FF0000"/>
          <w:u w:val="single"/>
        </w:rPr>
        <w:t xml:space="preserve"> Virtual Lead Parties</w:t>
      </w:r>
      <w:r w:rsidR="009E3B67" w:rsidRPr="009E3B67">
        <w:rPr>
          <w:rFonts w:cs="Arial"/>
          <w:bCs/>
          <w:color w:val="FF0000"/>
          <w:u w:val="single"/>
        </w:rPr>
        <w:t>)</w:t>
      </w:r>
      <w:r w:rsidR="00CD2D01" w:rsidRPr="00815CDB">
        <w:rPr>
          <w:rFonts w:cs="Arial"/>
          <w:color w:val="auto"/>
          <w:lang w:val="en-GB"/>
        </w:rPr>
        <w:t xml:space="preserve"> shall provide a </w:t>
      </w:r>
      <w:r w:rsidR="00CD2D01" w:rsidRPr="00815CDB">
        <w:rPr>
          <w:rFonts w:cs="Arial"/>
          <w:b/>
          <w:color w:val="auto"/>
          <w:lang w:val="en-GB"/>
        </w:rPr>
        <w:t>Control Point.</w:t>
      </w:r>
    </w:p>
    <w:p w14:paraId="1216A33B" w14:textId="776C6DAD" w:rsidR="00CD2D01" w:rsidRPr="00815CDB" w:rsidRDefault="00CD2D01" w:rsidP="009E3B67">
      <w:pPr>
        <w:pStyle w:val="Level1Text"/>
        <w:numPr>
          <w:ilvl w:val="0"/>
          <w:numId w:val="9"/>
        </w:numPr>
        <w:tabs>
          <w:tab w:val="clear" w:pos="1418"/>
        </w:tabs>
        <w:rPr>
          <w:rFonts w:cs="Arial"/>
          <w:color w:val="auto"/>
          <w:lang w:val="en-GB"/>
        </w:rPr>
      </w:pPr>
      <w:r w:rsidRPr="00815CDB">
        <w:rPr>
          <w:rFonts w:cs="Arial"/>
        </w:rPr>
        <w:t xml:space="preserve">In the case of </w:t>
      </w:r>
      <w:r w:rsidR="00D3113B">
        <w:rPr>
          <w:rFonts w:cs="Arial"/>
          <w:b/>
        </w:rPr>
        <w:t>EU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Generators</w:t>
      </w:r>
      <w:r w:rsidRPr="00815CDB">
        <w:rPr>
          <w:rFonts w:cs="Arial"/>
        </w:rPr>
        <w:t xml:space="preserve"> and </w:t>
      </w:r>
      <w:r w:rsidR="00D3113B">
        <w:rPr>
          <w:rFonts w:cs="Arial"/>
          <w:b/>
        </w:rPr>
        <w:t>HVD</w:t>
      </w:r>
      <w:r w:rsidRPr="00815CDB">
        <w:rPr>
          <w:rFonts w:cs="Arial"/>
          <w:b/>
        </w:rPr>
        <w:t>C</w:t>
      </w:r>
      <w:r w:rsidRPr="00815CDB">
        <w:rPr>
          <w:rFonts w:cs="Arial"/>
        </w:rPr>
        <w:t xml:space="preserve"> </w:t>
      </w:r>
      <w:r w:rsidR="00D3113B">
        <w:rPr>
          <w:rFonts w:cs="Arial"/>
          <w:b/>
        </w:rPr>
        <w:t xml:space="preserve">System </w:t>
      </w:r>
      <w:r w:rsidR="00D3113B" w:rsidRPr="00D3113B">
        <w:rPr>
          <w:rFonts w:cs="Arial"/>
          <w:b/>
        </w:rPr>
        <w:t>O</w:t>
      </w:r>
      <w:r w:rsidRPr="00D3113B">
        <w:rPr>
          <w:rFonts w:cs="Arial"/>
          <w:b/>
        </w:rPr>
        <w:t>wners</w:t>
      </w:r>
      <w:r w:rsidRPr="00815CDB">
        <w:rPr>
          <w:rFonts w:cs="Arial"/>
        </w:rPr>
        <w:t>,</w:t>
      </w:r>
      <w:r w:rsidRPr="00815CDB">
        <w:rPr>
          <w:rFonts w:cs="Arial"/>
          <w:color w:val="auto"/>
        </w:rPr>
        <w:t xml:space="preserve"> for </w:t>
      </w:r>
      <w:r w:rsidRPr="00815CDB">
        <w:rPr>
          <w:rFonts w:cs="Arial"/>
          <w:color w:val="auto"/>
          <w:lang w:val="en-GB"/>
        </w:rPr>
        <w:t xml:space="preserve">each </w:t>
      </w:r>
      <w:r w:rsidRPr="00815CDB">
        <w:rPr>
          <w:rFonts w:cs="Arial"/>
          <w:b/>
          <w:color w:val="auto"/>
          <w:lang w:val="en-GB"/>
        </w:rPr>
        <w:t xml:space="preserve">Power Station </w:t>
      </w:r>
      <w:r w:rsidRPr="00815CDB">
        <w:rPr>
          <w:rFonts w:cs="Arial"/>
          <w:color w:val="auto"/>
        </w:rPr>
        <w:t xml:space="preserve">or </w:t>
      </w:r>
      <w:r w:rsidR="00ED61B0" w:rsidRPr="00ED61B0">
        <w:rPr>
          <w:rFonts w:cs="Arial"/>
          <w:b/>
          <w:bCs/>
          <w:color w:val="auto"/>
        </w:rPr>
        <w:t>HV</w:t>
      </w:r>
      <w:r w:rsidRPr="00815CDB">
        <w:rPr>
          <w:rFonts w:cs="Arial"/>
          <w:b/>
          <w:color w:val="auto"/>
        </w:rPr>
        <w:t xml:space="preserve">DC </w:t>
      </w:r>
      <w:r w:rsidR="00ED61B0">
        <w:rPr>
          <w:rFonts w:cs="Arial"/>
          <w:b/>
          <w:color w:val="auto"/>
        </w:rPr>
        <w:t>System</w:t>
      </w:r>
      <w:r w:rsidRPr="00815CDB">
        <w:rPr>
          <w:rFonts w:cs="Arial"/>
          <w:color w:val="auto"/>
        </w:rPr>
        <w:t xml:space="preserve"> </w:t>
      </w:r>
      <w:r w:rsidRPr="00815CDB">
        <w:rPr>
          <w:rFonts w:cs="Arial"/>
          <w:color w:val="auto"/>
          <w:lang w:val="en-GB"/>
        </w:rPr>
        <w:t xml:space="preserve">directly connected to the </w:t>
      </w:r>
      <w:r w:rsidRPr="00815CDB">
        <w:rPr>
          <w:rFonts w:cs="Arial"/>
          <w:b/>
          <w:color w:val="auto"/>
          <w:lang w:val="en-GB"/>
        </w:rPr>
        <w:t>National Electricity Transmission System</w:t>
      </w:r>
      <w:r w:rsidRPr="00815CDB">
        <w:rPr>
          <w:rFonts w:cs="Arial"/>
          <w:color w:val="auto"/>
          <w:lang w:val="en-GB"/>
        </w:rPr>
        <w:t xml:space="preserve"> and for each </w:t>
      </w:r>
      <w:r w:rsidRPr="00815CDB">
        <w:rPr>
          <w:rFonts w:cs="Arial"/>
          <w:b/>
          <w:color w:val="auto"/>
          <w:lang w:val="en-GB"/>
        </w:rPr>
        <w:t>Embedded Large Power Station</w:t>
      </w:r>
      <w:r w:rsidRPr="00815CDB">
        <w:rPr>
          <w:rFonts w:cs="Arial"/>
          <w:color w:val="auto"/>
          <w:lang w:val="en-GB"/>
        </w:rPr>
        <w:t xml:space="preserve"> or </w:t>
      </w:r>
      <w:r w:rsidRPr="00815CDB">
        <w:rPr>
          <w:rFonts w:cs="Arial"/>
          <w:b/>
          <w:color w:val="auto"/>
          <w:lang w:val="en-GB"/>
        </w:rPr>
        <w:t>Embedded</w:t>
      </w:r>
      <w:r w:rsidRPr="00815CDB">
        <w:rPr>
          <w:rFonts w:cs="Arial"/>
          <w:color w:val="auto"/>
          <w:lang w:val="en-GB"/>
        </w:rPr>
        <w:t xml:space="preserve"> </w:t>
      </w:r>
      <w:r w:rsidR="00ED61B0" w:rsidRPr="00ED61B0">
        <w:rPr>
          <w:rFonts w:cs="Arial"/>
          <w:b/>
          <w:bCs/>
          <w:color w:val="auto"/>
          <w:lang w:val="en-GB"/>
        </w:rPr>
        <w:t>HV</w:t>
      </w:r>
      <w:r w:rsidRPr="00ED61B0">
        <w:rPr>
          <w:rFonts w:cs="Arial"/>
          <w:b/>
          <w:bCs/>
          <w:color w:val="auto"/>
          <w:lang w:val="en-GB"/>
        </w:rPr>
        <w:t xml:space="preserve">DC </w:t>
      </w:r>
      <w:r w:rsidR="00ED61B0" w:rsidRPr="00ED61B0">
        <w:rPr>
          <w:rFonts w:cs="Arial"/>
          <w:b/>
          <w:bCs/>
          <w:color w:val="auto"/>
          <w:lang w:val="en-GB"/>
        </w:rPr>
        <w:t>System</w:t>
      </w:r>
      <w:r w:rsidRPr="00815CDB">
        <w:rPr>
          <w:rFonts w:cs="Arial"/>
          <w:color w:val="auto"/>
          <w:lang w:val="en-GB"/>
        </w:rPr>
        <w:t xml:space="preserve">, </w:t>
      </w:r>
      <w:r w:rsidRPr="00815CDB">
        <w:rPr>
          <w:rFonts w:cs="Arial"/>
          <w:color w:val="auto"/>
        </w:rPr>
        <w:t xml:space="preserve">the </w:t>
      </w:r>
      <w:r w:rsidRPr="00815CDB">
        <w:rPr>
          <w:rFonts w:cs="Arial"/>
          <w:b/>
          <w:color w:val="auto"/>
        </w:rPr>
        <w:t>Control Point</w:t>
      </w:r>
      <w:r w:rsidRPr="00815CDB">
        <w:rPr>
          <w:rFonts w:cs="Arial"/>
          <w:color w:val="auto"/>
        </w:rPr>
        <w:t xml:space="preserve"> shall</w:t>
      </w:r>
      <w:r w:rsidRPr="00815CDB">
        <w:rPr>
          <w:rFonts w:cs="Arial"/>
          <w:color w:val="auto"/>
          <w:lang w:val="en-GB"/>
        </w:rPr>
        <w:t xml:space="preserve"> receive and act upon instructions pursuant to OC7 and BC2 at all times that </w:t>
      </w:r>
      <w:r w:rsidR="004B315B">
        <w:rPr>
          <w:rFonts w:cs="Arial"/>
          <w:b/>
          <w:color w:val="auto"/>
          <w:lang w:val="en-GB"/>
        </w:rPr>
        <w:t>Power Generating Modules</w:t>
      </w:r>
      <w:r w:rsidRPr="00815CDB">
        <w:rPr>
          <w:rFonts w:cs="Arial"/>
          <w:color w:val="auto"/>
          <w:lang w:val="en-GB"/>
        </w:rPr>
        <w:t xml:space="preserve"> at the </w:t>
      </w:r>
      <w:r w:rsidRPr="00815CDB">
        <w:rPr>
          <w:rFonts w:cs="Arial"/>
          <w:b/>
          <w:color w:val="auto"/>
          <w:lang w:val="en-GB"/>
        </w:rPr>
        <w:t xml:space="preserve">Power Station </w:t>
      </w:r>
      <w:r w:rsidRPr="00815CDB">
        <w:rPr>
          <w:rFonts w:cs="Arial"/>
          <w:color w:val="auto"/>
          <w:lang w:val="en-GB"/>
        </w:rPr>
        <w:t xml:space="preserve">are generating or available to generate or </w:t>
      </w:r>
      <w:r w:rsidR="00817206" w:rsidRPr="00817206">
        <w:rPr>
          <w:rFonts w:cs="Arial"/>
          <w:b/>
          <w:bCs/>
          <w:color w:val="auto"/>
          <w:lang w:val="en-GB"/>
        </w:rPr>
        <w:t>HVDC System</w:t>
      </w:r>
      <w:r w:rsidR="00EF6656">
        <w:rPr>
          <w:rFonts w:cs="Arial"/>
          <w:b/>
          <w:bCs/>
          <w:color w:val="auto"/>
          <w:lang w:val="en-GB"/>
        </w:rPr>
        <w:t>s</w:t>
      </w:r>
      <w:r w:rsidR="00817206">
        <w:rPr>
          <w:rFonts w:cs="Arial"/>
          <w:color w:val="auto"/>
          <w:lang w:val="en-GB"/>
        </w:rPr>
        <w:t xml:space="preserve"> </w:t>
      </w:r>
      <w:r w:rsidRPr="00815CDB">
        <w:rPr>
          <w:rFonts w:cs="Arial"/>
          <w:color w:val="auto"/>
          <w:lang w:val="en-GB"/>
        </w:rPr>
        <w:t xml:space="preserve">are importing or exporting or available to do so. </w:t>
      </w:r>
      <w:r w:rsidRPr="00815CDB">
        <w:rPr>
          <w:rFonts w:cs="Arial"/>
          <w:color w:val="auto"/>
        </w:rPr>
        <w:t xml:space="preserve">In the case of all </w:t>
      </w:r>
      <w:r w:rsidRPr="00815CDB">
        <w:rPr>
          <w:rFonts w:cs="Arial"/>
          <w:b/>
          <w:color w:val="auto"/>
        </w:rPr>
        <w:t>BM</w:t>
      </w:r>
      <w:r w:rsidRPr="00815CDB">
        <w:rPr>
          <w:rFonts w:cs="Arial"/>
          <w:color w:val="auto"/>
        </w:rPr>
        <w:t xml:space="preserve"> </w:t>
      </w:r>
      <w:r w:rsidRPr="00815CDB">
        <w:rPr>
          <w:rFonts w:cs="Arial"/>
          <w:b/>
          <w:color w:val="auto"/>
        </w:rPr>
        <w:t>Participants</w:t>
      </w:r>
      <w:r w:rsidRPr="00815CDB">
        <w:rPr>
          <w:rFonts w:cs="Arial"/>
          <w:color w:val="auto"/>
        </w:rPr>
        <w:t>, the</w:t>
      </w:r>
      <w:r w:rsidRPr="00815CDB">
        <w:rPr>
          <w:rFonts w:cs="Arial"/>
          <w:color w:val="auto"/>
          <w:lang w:val="en-GB"/>
        </w:rPr>
        <w:t xml:space="preserve"> </w:t>
      </w:r>
      <w:r w:rsidRPr="00815CDB">
        <w:rPr>
          <w:rFonts w:cs="Arial"/>
          <w:b/>
          <w:color w:val="auto"/>
          <w:lang w:val="en-GB"/>
        </w:rPr>
        <w:t xml:space="preserve">Control Point </w:t>
      </w:r>
      <w:r w:rsidRPr="00815CDB">
        <w:rPr>
          <w:rFonts w:cs="Arial"/>
          <w:color w:val="auto"/>
          <w:lang w:val="en-GB"/>
        </w:rPr>
        <w:t xml:space="preserve">shall be continuously staffed except where the </w:t>
      </w:r>
      <w:r w:rsidRPr="00815CDB">
        <w:rPr>
          <w:rFonts w:cs="Arial"/>
          <w:b/>
          <w:color w:val="auto"/>
          <w:lang w:val="en-GB"/>
        </w:rPr>
        <w:t>Bilateral Agreement</w:t>
      </w:r>
      <w:r w:rsidRPr="00815CDB">
        <w:rPr>
          <w:rFonts w:cs="Arial"/>
          <w:color w:val="auto"/>
          <w:lang w:val="en-GB"/>
        </w:rPr>
        <w:t xml:space="preserve"> specifies that compliance with BC2 is not required, in which case the </w:t>
      </w:r>
      <w:r w:rsidRPr="00815CDB">
        <w:rPr>
          <w:rFonts w:cs="Arial"/>
          <w:b/>
          <w:color w:val="auto"/>
          <w:lang w:val="en-GB"/>
        </w:rPr>
        <w:t xml:space="preserve">Control Point </w:t>
      </w:r>
      <w:r w:rsidRPr="00815CDB">
        <w:rPr>
          <w:rFonts w:cs="Arial"/>
          <w:color w:val="auto"/>
          <w:lang w:val="en-GB"/>
        </w:rPr>
        <w:t>shall be staffed between the hours of 0800 and 1800 each day.</w:t>
      </w:r>
    </w:p>
    <w:p w14:paraId="0980BE8B" w14:textId="77777777" w:rsidR="00CD2D01" w:rsidRPr="00177B00" w:rsidRDefault="00CD2D01" w:rsidP="009E3B67">
      <w:pPr>
        <w:pStyle w:val="Level1Text"/>
        <w:numPr>
          <w:ilvl w:val="0"/>
          <w:numId w:val="9"/>
        </w:numPr>
        <w:tabs>
          <w:tab w:val="clear" w:pos="1418"/>
        </w:tabs>
        <w:rPr>
          <w:rFonts w:cs="Arial"/>
          <w:color w:val="FF0000"/>
          <w:lang w:val="en-GB"/>
        </w:rPr>
      </w:pPr>
      <w:r w:rsidRPr="00815CDB">
        <w:rPr>
          <w:rFonts w:cs="Arial"/>
        </w:rPr>
        <w:t xml:space="preserve">In the case of </w:t>
      </w:r>
      <w:r w:rsidRPr="00815CDB">
        <w:rPr>
          <w:rFonts w:cs="Arial"/>
          <w:b/>
        </w:rPr>
        <w:t>BM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Participants</w:t>
      </w:r>
      <w:r w:rsidRPr="00815CDB">
        <w:rPr>
          <w:rFonts w:cs="Arial"/>
        </w:rPr>
        <w:t xml:space="preserve">, the </w:t>
      </w:r>
      <w:r w:rsidRPr="00815CDB">
        <w:rPr>
          <w:rFonts w:cs="Arial"/>
          <w:b/>
        </w:rPr>
        <w:t>BM Participant’s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Control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Point</w:t>
      </w:r>
      <w:r w:rsidRPr="00815CDB">
        <w:rPr>
          <w:rFonts w:cs="Arial"/>
        </w:rPr>
        <w:t xml:space="preserve"> shall be capable of receiving and acting upon instructions from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 xml:space="preserve">Company </w:t>
      </w:r>
      <w:r w:rsidRPr="00177B00">
        <w:rPr>
          <w:rFonts w:cs="Arial"/>
          <w:bCs/>
          <w:color w:val="FF0000"/>
          <w:u w:val="single"/>
        </w:rPr>
        <w:t>and the relevant</w:t>
      </w:r>
      <w:r w:rsidRPr="00177B00">
        <w:rPr>
          <w:rFonts w:cs="Arial"/>
          <w:b/>
          <w:color w:val="FF0000"/>
          <w:u w:val="single"/>
        </w:rPr>
        <w:t xml:space="preserve"> Transmission Licensees’ Control Engineers</w:t>
      </w:r>
      <w:r w:rsidRPr="00177B00">
        <w:rPr>
          <w:rFonts w:cs="Arial"/>
          <w:color w:val="FF0000"/>
        </w:rPr>
        <w:t>.</w:t>
      </w:r>
      <w:r w:rsidRPr="00177B00">
        <w:rPr>
          <w:rFonts w:cs="Arial"/>
          <w:color w:val="FF0000"/>
        </w:rPr>
        <w:tab/>
      </w:r>
    </w:p>
    <w:p w14:paraId="2B1A7F23" w14:textId="73888F89" w:rsidR="00CD2D01" w:rsidRPr="00815CDB" w:rsidRDefault="00CD2D01" w:rsidP="00CD2D01">
      <w:pPr>
        <w:pStyle w:val="Level1Text"/>
        <w:tabs>
          <w:tab w:val="clear" w:pos="1418"/>
          <w:tab w:val="left" w:pos="2127"/>
        </w:tabs>
        <w:ind w:left="2127" w:firstLine="0"/>
        <w:rPr>
          <w:rFonts w:cs="Arial"/>
          <w:color w:val="auto"/>
          <w:lang w:val="en-GB"/>
        </w:rPr>
      </w:pP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will normally issue instructions via automatic logging devices in accordance with the requirements of </w:t>
      </w:r>
      <w:r w:rsidR="00CD6409">
        <w:rPr>
          <w:rFonts w:cs="Arial"/>
        </w:rPr>
        <w:t>E</w:t>
      </w:r>
      <w:r w:rsidRPr="00815CDB">
        <w:rPr>
          <w:rFonts w:cs="Arial"/>
        </w:rPr>
        <w:t>CC.6.5.8(b).</w:t>
      </w:r>
    </w:p>
    <w:p w14:paraId="328C34BD" w14:textId="77777777" w:rsidR="00CD2D01" w:rsidRPr="00815CDB" w:rsidRDefault="00CD2D01" w:rsidP="00CD2D01">
      <w:pPr>
        <w:pStyle w:val="Level1Text"/>
        <w:tabs>
          <w:tab w:val="clear" w:pos="1418"/>
          <w:tab w:val="left" w:pos="1985"/>
        </w:tabs>
        <w:ind w:left="2127" w:firstLine="0"/>
        <w:rPr>
          <w:rFonts w:cs="Arial"/>
        </w:rPr>
      </w:pPr>
      <w:r w:rsidRPr="00815CDB">
        <w:rPr>
          <w:rFonts w:cs="Arial"/>
          <w:b/>
          <w:color w:val="4472C4" w:themeColor="accent1"/>
          <w:lang w:val="en-GB"/>
        </w:rPr>
        <w:tab/>
      </w:r>
      <w:r w:rsidRPr="00815CDB">
        <w:rPr>
          <w:rFonts w:cs="Arial"/>
        </w:rPr>
        <w:t xml:space="preserve">Where the </w:t>
      </w:r>
      <w:r w:rsidRPr="00815CDB">
        <w:rPr>
          <w:rFonts w:cs="Arial"/>
          <w:b/>
        </w:rPr>
        <w:t>BM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Participant’s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Plant</w:t>
      </w:r>
      <w:r w:rsidRPr="00815CDB">
        <w:rPr>
          <w:rFonts w:cs="Arial"/>
        </w:rPr>
        <w:t xml:space="preserve"> and </w:t>
      </w:r>
      <w:r w:rsidRPr="00815CDB">
        <w:rPr>
          <w:rFonts w:cs="Arial"/>
          <w:b/>
        </w:rPr>
        <w:t>Apparatus</w:t>
      </w:r>
      <w:r w:rsidRPr="00815CDB">
        <w:rPr>
          <w:rFonts w:cs="Arial"/>
        </w:rPr>
        <w:t xml:space="preserve"> does not respond to an instruction from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via automatic logging devices, or where it is not possible for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to issue the instruction via automatic logging devices,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shall issue the instruction by telephone.</w:t>
      </w:r>
    </w:p>
    <w:p w14:paraId="47CFF407" w14:textId="2F562808" w:rsidR="00CD2D01" w:rsidRPr="00815CDB" w:rsidRDefault="00CD2D01" w:rsidP="00CD2D01">
      <w:pPr>
        <w:pStyle w:val="Level1Text"/>
        <w:tabs>
          <w:tab w:val="clear" w:pos="1418"/>
          <w:tab w:val="left" w:pos="2127"/>
        </w:tabs>
        <w:ind w:left="2127" w:firstLine="0"/>
        <w:rPr>
          <w:rFonts w:cs="Arial"/>
        </w:rPr>
      </w:pPr>
      <w:r w:rsidRPr="00815CDB">
        <w:rPr>
          <w:rFonts w:cs="Arial"/>
        </w:rPr>
        <w:t xml:space="preserve">In the case of </w:t>
      </w:r>
      <w:r w:rsidRPr="00815CDB">
        <w:rPr>
          <w:rFonts w:cs="Arial"/>
          <w:b/>
        </w:rPr>
        <w:t>BM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 xml:space="preserve">Participants </w:t>
      </w:r>
      <w:r w:rsidRPr="00815CDB">
        <w:rPr>
          <w:rFonts w:cs="Arial"/>
        </w:rPr>
        <w:t xml:space="preserve">who own and/or operate a </w:t>
      </w:r>
      <w:r w:rsidRPr="00815CDB">
        <w:rPr>
          <w:rFonts w:cs="Arial"/>
          <w:b/>
        </w:rPr>
        <w:t xml:space="preserve">Power Station </w:t>
      </w:r>
      <w:r w:rsidRPr="00815CDB">
        <w:rPr>
          <w:rFonts w:cs="Arial"/>
        </w:rPr>
        <w:t xml:space="preserve">or </w:t>
      </w:r>
      <w:r w:rsidR="007E193A">
        <w:rPr>
          <w:rFonts w:cs="Arial"/>
          <w:b/>
        </w:rPr>
        <w:t>HVDC System</w:t>
      </w:r>
      <w:r w:rsidRPr="00815CDB">
        <w:rPr>
          <w:rFonts w:cs="Arial"/>
        </w:rPr>
        <w:t xml:space="preserve"> with an aggregated </w:t>
      </w:r>
      <w:r w:rsidRPr="00815CDB">
        <w:rPr>
          <w:rFonts w:cs="Arial"/>
          <w:b/>
        </w:rPr>
        <w:t>Registered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Capacity</w:t>
      </w:r>
      <w:r w:rsidRPr="00815CDB">
        <w:rPr>
          <w:rFonts w:cs="Arial"/>
        </w:rPr>
        <w:t xml:space="preserve"> or </w:t>
      </w:r>
      <w:r w:rsidRPr="00815CDB">
        <w:rPr>
          <w:rFonts w:cs="Arial"/>
          <w:b/>
        </w:rPr>
        <w:t>BM Participants</w:t>
      </w:r>
      <w:r w:rsidRPr="00815CDB">
        <w:rPr>
          <w:rFonts w:cs="Arial"/>
        </w:rPr>
        <w:t xml:space="preserve"> with</w:t>
      </w:r>
      <w:r w:rsidRPr="00815CDB">
        <w:rPr>
          <w:rFonts w:cs="Arial"/>
          <w:b/>
        </w:rPr>
        <w:t xml:space="preserve"> BM Units</w:t>
      </w:r>
      <w:r w:rsidRPr="00815CDB">
        <w:rPr>
          <w:rFonts w:cs="Arial"/>
        </w:rPr>
        <w:t xml:space="preserve"> with an</w:t>
      </w:r>
      <w:r w:rsidRPr="00815CDB">
        <w:rPr>
          <w:rFonts w:cs="Arial"/>
          <w:b/>
        </w:rPr>
        <w:t xml:space="preserve"> </w:t>
      </w:r>
      <w:r w:rsidRPr="00815CDB">
        <w:rPr>
          <w:rFonts w:cs="Arial"/>
        </w:rPr>
        <w:t xml:space="preserve">aggregated </w:t>
      </w:r>
      <w:r w:rsidRPr="00815CDB">
        <w:rPr>
          <w:rFonts w:cs="Arial"/>
          <w:b/>
        </w:rPr>
        <w:t>Demand Capacity</w:t>
      </w:r>
      <w:r w:rsidRPr="00815CDB">
        <w:rPr>
          <w:rFonts w:cs="Arial"/>
        </w:rPr>
        <w:t xml:space="preserve"> per </w:t>
      </w:r>
      <w:r w:rsidRPr="00815CDB">
        <w:rPr>
          <w:rFonts w:cs="Arial"/>
          <w:b/>
        </w:rPr>
        <w:t>Control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Point</w:t>
      </w:r>
      <w:r w:rsidRPr="00815CDB">
        <w:rPr>
          <w:rFonts w:cs="Arial"/>
        </w:rPr>
        <w:t xml:space="preserve"> of less than 50MW, or, where a site is not part of a </w:t>
      </w:r>
      <w:r w:rsidRPr="000574D7">
        <w:rPr>
          <w:rFonts w:cs="Arial"/>
          <w:b/>
          <w:bCs/>
          <w:color w:val="FF0000"/>
          <w:u w:val="single"/>
        </w:rPr>
        <w:t>Virtual Lead Party</w:t>
      </w:r>
      <w:r w:rsidRPr="00815CDB">
        <w:rPr>
          <w:rFonts w:cs="Arial"/>
        </w:rPr>
        <w:t xml:space="preserve"> as defined in the </w:t>
      </w:r>
      <w:r w:rsidRPr="00815CDB">
        <w:rPr>
          <w:rFonts w:cs="Arial"/>
          <w:b/>
        </w:rPr>
        <w:t>BSC</w:t>
      </w:r>
      <w:r w:rsidRPr="00815CDB">
        <w:rPr>
          <w:rFonts w:cs="Arial"/>
        </w:rPr>
        <w:t xml:space="preserve">, a </w:t>
      </w:r>
      <w:r w:rsidRPr="00815CDB">
        <w:rPr>
          <w:rFonts w:cs="Arial"/>
          <w:b/>
        </w:rPr>
        <w:t>Registered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Capacity</w:t>
      </w:r>
      <w:r w:rsidRPr="00815CDB">
        <w:rPr>
          <w:rFonts w:cs="Arial"/>
        </w:rPr>
        <w:t xml:space="preserve"> or </w:t>
      </w:r>
      <w:r w:rsidRPr="00815CDB">
        <w:rPr>
          <w:rFonts w:cs="Arial"/>
          <w:b/>
        </w:rPr>
        <w:t>Demand Capacity</w:t>
      </w:r>
      <w:r w:rsidRPr="00815CDB">
        <w:rPr>
          <w:rFonts w:cs="Arial"/>
        </w:rPr>
        <w:t xml:space="preserve"> per site of less than 10MW:</w:t>
      </w:r>
    </w:p>
    <w:p w14:paraId="0FD18152" w14:textId="00FB3342" w:rsidR="00CD2D01" w:rsidRPr="00815CDB" w:rsidRDefault="00CD2D01" w:rsidP="007A10F5">
      <w:pPr>
        <w:pStyle w:val="Level1Text"/>
        <w:numPr>
          <w:ilvl w:val="0"/>
          <w:numId w:val="10"/>
        </w:numPr>
        <w:spacing w:before="80" w:after="80" w:line="240" w:lineRule="auto"/>
        <w:rPr>
          <w:rFonts w:cs="Arial"/>
          <w:color w:val="auto"/>
        </w:rPr>
      </w:pPr>
      <w:r w:rsidRPr="00815CDB">
        <w:rPr>
          <w:rFonts w:cs="Arial"/>
        </w:rPr>
        <w:t xml:space="preserve">where this situation arises, a representative of the </w:t>
      </w:r>
      <w:r w:rsidRPr="00815CDB">
        <w:rPr>
          <w:rFonts w:cs="Arial"/>
          <w:b/>
        </w:rPr>
        <w:t>BM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Participant</w:t>
      </w:r>
      <w:r w:rsidRPr="00815CDB">
        <w:rPr>
          <w:rFonts w:cs="Arial"/>
        </w:rPr>
        <w:t xml:space="preserve"> is required to be available to respond to instructions from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via the </w:t>
      </w:r>
      <w:r w:rsidRPr="00815CDB">
        <w:rPr>
          <w:rFonts w:cs="Arial"/>
          <w:b/>
        </w:rPr>
        <w:t xml:space="preserve">Control Telephony </w:t>
      </w:r>
      <w:r w:rsidRPr="00815CDB">
        <w:rPr>
          <w:rFonts w:cs="Arial"/>
        </w:rPr>
        <w:t xml:space="preserve">or </w:t>
      </w:r>
      <w:r w:rsidRPr="00815CDB">
        <w:rPr>
          <w:rFonts w:cs="Arial"/>
          <w:b/>
        </w:rPr>
        <w:t>System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Telephony</w:t>
      </w:r>
      <w:r w:rsidRPr="00815CDB">
        <w:rPr>
          <w:rFonts w:cs="Arial"/>
        </w:rPr>
        <w:t xml:space="preserve"> system, as provided for in </w:t>
      </w:r>
      <w:r w:rsidR="0055096E">
        <w:rPr>
          <w:rFonts w:cs="Arial"/>
        </w:rPr>
        <w:t>E</w:t>
      </w:r>
      <w:r w:rsidRPr="00815CDB">
        <w:rPr>
          <w:rFonts w:cs="Arial"/>
        </w:rPr>
        <w:t xml:space="preserve">CC.6.5.4, between the hours of 0800-1800 each day. </w:t>
      </w:r>
    </w:p>
    <w:p w14:paraId="735AD2EB" w14:textId="77777777" w:rsidR="00CD2D01" w:rsidRPr="00815CDB" w:rsidRDefault="00CD2D01" w:rsidP="007A10F5">
      <w:pPr>
        <w:pStyle w:val="Level1Text"/>
        <w:numPr>
          <w:ilvl w:val="0"/>
          <w:numId w:val="10"/>
        </w:numPr>
        <w:spacing w:before="80" w:after="80" w:line="240" w:lineRule="auto"/>
        <w:rPr>
          <w:rFonts w:cs="Arial"/>
          <w:color w:val="auto"/>
        </w:rPr>
      </w:pPr>
      <w:r w:rsidRPr="00815CDB">
        <w:rPr>
          <w:rFonts w:cs="Arial"/>
          <w:color w:val="auto"/>
        </w:rPr>
        <w:lastRenderedPageBreak/>
        <w:t>Outside the hours of 0800-1800 each day, the requirements of BC2.9.7 shall apply.</w:t>
      </w:r>
    </w:p>
    <w:p w14:paraId="7E5A810C" w14:textId="77777777" w:rsidR="00CD2D01" w:rsidRPr="00815CDB" w:rsidRDefault="00CD2D01" w:rsidP="00CD2D01">
      <w:pPr>
        <w:pStyle w:val="Level1Text"/>
        <w:spacing w:before="80" w:after="80" w:line="240" w:lineRule="auto"/>
        <w:jc w:val="left"/>
        <w:rPr>
          <w:rFonts w:cs="Arial"/>
          <w:color w:val="auto"/>
        </w:rPr>
      </w:pPr>
      <w:r w:rsidRPr="00815CDB">
        <w:rPr>
          <w:rFonts w:cs="Arial"/>
          <w:color w:val="auto"/>
        </w:rPr>
        <w:tab/>
      </w:r>
    </w:p>
    <w:p w14:paraId="01751F9D" w14:textId="77777777" w:rsidR="000C7BDD" w:rsidRPr="005E534E" w:rsidRDefault="00CD2D01" w:rsidP="000C7BDD">
      <w:pPr>
        <w:pStyle w:val="Level1Text"/>
        <w:spacing w:before="80" w:after="80" w:line="240" w:lineRule="auto"/>
        <w:rPr>
          <w:color w:val="auto"/>
          <w:sz w:val="24"/>
          <w:lang w:val="en-GB"/>
        </w:rPr>
      </w:pPr>
      <w:r w:rsidRPr="00815CDB">
        <w:rPr>
          <w:rFonts w:cs="Arial"/>
          <w:color w:val="auto"/>
        </w:rPr>
        <w:tab/>
      </w:r>
      <w:r w:rsidR="000C7BDD">
        <w:rPr>
          <w:color w:val="auto"/>
        </w:rPr>
        <w:t xml:space="preserve">For the avoidance of doubt, </w:t>
      </w:r>
      <w:r w:rsidR="000C7BDD" w:rsidRPr="003751AB">
        <w:rPr>
          <w:b/>
          <w:color w:val="auto"/>
        </w:rPr>
        <w:t>BM Participants</w:t>
      </w:r>
      <w:r w:rsidR="000C7BDD">
        <w:rPr>
          <w:color w:val="auto"/>
        </w:rPr>
        <w:t xml:space="preserve"> who are unable to provide </w:t>
      </w:r>
      <w:r w:rsidR="000C7BDD" w:rsidRPr="003751AB">
        <w:rPr>
          <w:b/>
          <w:color w:val="auto"/>
        </w:rPr>
        <w:t>Control Telephony</w:t>
      </w:r>
      <w:r w:rsidR="000C7BDD">
        <w:rPr>
          <w:color w:val="auto"/>
        </w:rPr>
        <w:t xml:space="preserve"> and do not have a continuously staffed </w:t>
      </w:r>
      <w:r w:rsidR="000C7BDD" w:rsidRPr="003751AB">
        <w:rPr>
          <w:b/>
          <w:color w:val="auto"/>
        </w:rPr>
        <w:t>Control Point</w:t>
      </w:r>
      <w:r w:rsidR="000C7BDD">
        <w:rPr>
          <w:color w:val="auto"/>
        </w:rPr>
        <w:t xml:space="preserve"> may be unable to act as a </w:t>
      </w:r>
      <w:proofErr w:type="spellStart"/>
      <w:r w:rsidR="000C7BDD" w:rsidRPr="003751AB">
        <w:rPr>
          <w:b/>
          <w:color w:val="auto"/>
        </w:rPr>
        <w:t>Defence</w:t>
      </w:r>
      <w:proofErr w:type="spellEnd"/>
      <w:r w:rsidR="000C7BDD" w:rsidRPr="003751AB">
        <w:rPr>
          <w:b/>
          <w:color w:val="auto"/>
        </w:rPr>
        <w:t xml:space="preserve"> Service Provider</w:t>
      </w:r>
      <w:r w:rsidR="000C7BDD">
        <w:rPr>
          <w:color w:val="auto"/>
        </w:rPr>
        <w:t xml:space="preserve"> and shall be unable to act as</w:t>
      </w:r>
      <w:r w:rsidR="000C7BDD" w:rsidDel="00501F2F">
        <w:rPr>
          <w:color w:val="auto"/>
        </w:rPr>
        <w:t xml:space="preserve"> </w:t>
      </w:r>
      <w:r w:rsidR="000C7BDD">
        <w:rPr>
          <w:color w:val="auto"/>
        </w:rPr>
        <w:t xml:space="preserve">a </w:t>
      </w:r>
      <w:r w:rsidR="000C7BDD" w:rsidRPr="003751AB">
        <w:rPr>
          <w:b/>
          <w:color w:val="auto"/>
        </w:rPr>
        <w:t>Restoration Service Provider</w:t>
      </w:r>
      <w:r w:rsidR="000C7BDD">
        <w:rPr>
          <w:b/>
          <w:color w:val="auto"/>
        </w:rPr>
        <w:t xml:space="preserve"> </w:t>
      </w:r>
      <w:r w:rsidR="000C7BDD">
        <w:rPr>
          <w:color w:val="auto"/>
        </w:rPr>
        <w:t xml:space="preserve">or </w:t>
      </w:r>
      <w:r w:rsidR="000C7BDD">
        <w:rPr>
          <w:b/>
          <w:color w:val="auto"/>
        </w:rPr>
        <w:t xml:space="preserve">Black Start Service Provider </w:t>
      </w:r>
      <w:r w:rsidR="000C7BDD" w:rsidRPr="00B77BDF">
        <w:rPr>
          <w:color w:val="auto"/>
        </w:rPr>
        <w:t xml:space="preserve">where these require </w:t>
      </w:r>
      <w:r w:rsidR="000C7BDD" w:rsidRPr="00B77BDF">
        <w:rPr>
          <w:b/>
          <w:color w:val="auto"/>
        </w:rPr>
        <w:t>Control</w:t>
      </w:r>
      <w:r w:rsidR="000C7BDD" w:rsidRPr="00B77BDF">
        <w:rPr>
          <w:color w:val="auto"/>
        </w:rPr>
        <w:t xml:space="preserve"> </w:t>
      </w:r>
      <w:r w:rsidR="000C7BDD" w:rsidRPr="00B77BDF">
        <w:rPr>
          <w:b/>
          <w:color w:val="auto"/>
        </w:rPr>
        <w:t>Telephony</w:t>
      </w:r>
      <w:r w:rsidR="000C7BDD" w:rsidRPr="00B77BDF">
        <w:rPr>
          <w:color w:val="auto"/>
        </w:rPr>
        <w:t xml:space="preserve"> or a </w:t>
      </w:r>
      <w:r w:rsidR="000C7BDD" w:rsidRPr="00B77BDF">
        <w:rPr>
          <w:b/>
          <w:color w:val="auto"/>
        </w:rPr>
        <w:t>Control</w:t>
      </w:r>
      <w:r w:rsidR="000C7BDD" w:rsidRPr="00B77BDF">
        <w:rPr>
          <w:color w:val="auto"/>
        </w:rPr>
        <w:t xml:space="preserve"> </w:t>
      </w:r>
      <w:r w:rsidR="000C7BDD" w:rsidRPr="00B77BDF">
        <w:rPr>
          <w:b/>
          <w:color w:val="auto"/>
        </w:rPr>
        <w:t>Point</w:t>
      </w:r>
      <w:r w:rsidR="000C7BDD" w:rsidRPr="00B77BDF">
        <w:rPr>
          <w:color w:val="auto"/>
        </w:rPr>
        <w:t xml:space="preserve"> in respect of the specification of any such services falling into these categories.</w:t>
      </w:r>
    </w:p>
    <w:p w14:paraId="711596FA" w14:textId="054A805D" w:rsidR="00CD2D01" w:rsidRPr="00815CDB" w:rsidRDefault="00CD2D01" w:rsidP="00CD2D01">
      <w:pPr>
        <w:pStyle w:val="Level1Text"/>
        <w:spacing w:before="80" w:after="80" w:line="240" w:lineRule="auto"/>
        <w:rPr>
          <w:rFonts w:cs="Arial"/>
          <w:color w:val="auto"/>
        </w:rPr>
      </w:pPr>
    </w:p>
    <w:p w14:paraId="402A788E" w14:textId="7E8DBABD" w:rsidR="00AF0CB3" w:rsidRPr="00BD4A15" w:rsidRDefault="00812718" w:rsidP="00AF0CB3">
      <w:pPr>
        <w:rPr>
          <w:rFonts w:ascii="Arial" w:hAnsi="Arial" w:cs="Arial"/>
          <w:color w:val="0000FF"/>
          <w:sz w:val="20"/>
          <w:szCs w:val="20"/>
          <w:u w:val="single"/>
        </w:rPr>
      </w:pPr>
      <w:r>
        <w:rPr>
          <w:rFonts w:ascii="Arial" w:hAnsi="Arial" w:cs="Arial"/>
          <w:color w:val="0000FF"/>
          <w:sz w:val="20"/>
          <w:szCs w:val="20"/>
          <w:u w:val="single"/>
        </w:rPr>
        <w:t>E</w:t>
      </w:r>
      <w:r w:rsidR="00AF0CB3" w:rsidRPr="00BD4A15">
        <w:rPr>
          <w:rFonts w:ascii="Arial" w:hAnsi="Arial" w:cs="Arial"/>
          <w:color w:val="0000FF"/>
          <w:sz w:val="20"/>
          <w:szCs w:val="20"/>
          <w:u w:val="single"/>
        </w:rPr>
        <w:t>CC.7.10</w:t>
      </w:r>
      <w:r w:rsidR="00AF0CB3" w:rsidRPr="00BD4A15">
        <w:rPr>
          <w:rFonts w:ascii="Arial" w:hAnsi="Arial" w:cs="Arial"/>
          <w:color w:val="0000FF"/>
          <w:sz w:val="20"/>
          <w:szCs w:val="20"/>
          <w:u w:val="single"/>
        </w:rPr>
        <w:tab/>
        <w:t>Obligations on Users in respect of Critical Tools and Facilities</w:t>
      </w:r>
    </w:p>
    <w:p w14:paraId="385FB1B5" w14:textId="77777777" w:rsidR="00AF0CB3" w:rsidRPr="00BD4A15" w:rsidRDefault="00AF0CB3" w:rsidP="00AF0CB3">
      <w:pPr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</w:p>
    <w:p w14:paraId="4A314997" w14:textId="6DC880BA" w:rsidR="00AF0CB3" w:rsidRDefault="00812718" w:rsidP="00AF0CB3">
      <w:pPr>
        <w:ind w:left="1418" w:hanging="1418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>
        <w:rPr>
          <w:rFonts w:ascii="Arial" w:hAnsi="Arial" w:cs="Arial"/>
          <w:color w:val="0000FF"/>
          <w:sz w:val="20"/>
          <w:szCs w:val="20"/>
          <w:u w:val="single"/>
        </w:rPr>
        <w:t>E</w:t>
      </w:r>
      <w:r w:rsidR="00AF0CB3" w:rsidRPr="00BD4A15">
        <w:rPr>
          <w:rFonts w:ascii="Arial" w:hAnsi="Arial" w:cs="Arial"/>
          <w:color w:val="0000FF"/>
          <w:sz w:val="20"/>
          <w:szCs w:val="20"/>
          <w:u w:val="single"/>
        </w:rPr>
        <w:t>CC.7.10.1</w:t>
      </w:r>
      <w:r w:rsidR="00AF0CB3" w:rsidRPr="00BD4A15">
        <w:rPr>
          <w:rFonts w:ascii="Arial" w:hAnsi="Arial" w:cs="Arial"/>
          <w:b/>
          <w:bCs/>
          <w:color w:val="0000FF"/>
          <w:sz w:val="20"/>
          <w:szCs w:val="20"/>
          <w:u w:val="single"/>
        </w:rPr>
        <w:tab/>
      </w:r>
      <w:r w:rsidR="00AF0CB3" w:rsidRPr="00391869">
        <w:rPr>
          <w:rFonts w:ascii="Arial" w:hAnsi="Arial" w:cs="Arial"/>
          <w:color w:val="FF0000"/>
          <w:sz w:val="20"/>
          <w:szCs w:val="20"/>
          <w:u w:val="single"/>
        </w:rPr>
        <w:t xml:space="preserve">From DD/MM/YY </w:t>
      </w:r>
      <w:r w:rsidR="00AF0CB3" w:rsidRPr="00391869">
        <w:rPr>
          <w:rFonts w:ascii="Arial" w:hAnsi="Arial" w:cs="Arial"/>
          <w:i/>
          <w:iCs/>
          <w:color w:val="FF0000"/>
          <w:sz w:val="20"/>
          <w:szCs w:val="20"/>
          <w:highlight w:val="yellow"/>
          <w:u w:val="single"/>
        </w:rPr>
        <w:t>(this is one year after implementation)</w:t>
      </w:r>
      <w:r w:rsidR="00AF0CB3">
        <w:rPr>
          <w:rFonts w:ascii="Arial" w:hAnsi="Arial" w:cs="Arial"/>
          <w:b/>
          <w:bCs/>
          <w:color w:val="0000FF"/>
          <w:sz w:val="20"/>
          <w:szCs w:val="20"/>
          <w:u w:val="single"/>
        </w:rPr>
        <w:t xml:space="preserve"> </w:t>
      </w:r>
      <w:r w:rsidR="00AF0CB3" w:rsidRPr="00150CD5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The Company</w:t>
      </w:r>
      <w:r w:rsidR="00AF0CB3" w:rsidRPr="00150CD5">
        <w:rPr>
          <w:rFonts w:ascii="Arial" w:hAnsi="Arial" w:cs="Arial"/>
          <w:color w:val="FF0000"/>
          <w:sz w:val="20"/>
          <w:szCs w:val="20"/>
          <w:u w:val="single"/>
        </w:rPr>
        <w:t>,</w:t>
      </w:r>
      <w:r w:rsidR="00AF0CB3" w:rsidRPr="00150CD5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="00AF0CB3" w:rsidRPr="00150CD5"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="00AF0CB3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ach </w:t>
      </w:r>
      <w:r w:rsidR="00AF0CB3" w:rsidRPr="0022630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Generator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, </w:t>
      </w:r>
      <w:r>
        <w:rPr>
          <w:rFonts w:ascii="Arial" w:hAnsi="Arial" w:cs="Arial"/>
          <w:b/>
          <w:bCs/>
          <w:color w:val="FF0000"/>
          <w:sz w:val="20"/>
          <w:szCs w:val="20"/>
          <w:u w:val="single"/>
        </w:rPr>
        <w:t>HVDC System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Pr="0081271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O</w:t>
      </w:r>
      <w:r w:rsidR="00AF0CB3" w:rsidRPr="0081271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wner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, </w:t>
      </w:r>
      <w:r w:rsidR="00AF0CB3" w:rsidRPr="0022630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Network Operator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, </w:t>
      </w:r>
      <w:r w:rsidR="00AF0CB3" w:rsidRPr="0022630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Non-Embedded Customer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AF0CB3" w:rsidRPr="00B207DD">
        <w:rPr>
          <w:rFonts w:ascii="Arial" w:hAnsi="Arial" w:cs="Arial"/>
          <w:color w:val="FF0000"/>
          <w:sz w:val="20"/>
          <w:szCs w:val="20"/>
          <w:u w:val="single"/>
        </w:rPr>
        <w:t>and each</w:t>
      </w:r>
      <w:r w:rsidR="00AF0CB3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Restoration Service Provider </w:t>
      </w:r>
      <w:r w:rsidR="00AF0CB3" w:rsidRPr="00B207DD">
        <w:rPr>
          <w:rFonts w:ascii="Arial" w:hAnsi="Arial" w:cs="Arial"/>
          <w:color w:val="FF0000"/>
          <w:sz w:val="20"/>
          <w:szCs w:val="20"/>
          <w:u w:val="single"/>
        </w:rPr>
        <w:t>with a</w:t>
      </w:r>
      <w:r w:rsidR="00AF0CB3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="00AF0CB3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continuously staffed </w:t>
      </w:r>
      <w:r w:rsidR="00AF0CB3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Control Point</w:t>
      </w:r>
      <w:r w:rsidR="00AF0CB3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 or </w:t>
      </w:r>
      <w:r w:rsidR="00AF0CB3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Control Centre</w:t>
      </w:r>
      <w:r w:rsidR="00AF0CB3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 as provided for in </w:t>
      </w:r>
      <w:r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="00AF0CB3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CC.7.9 </w:t>
      </w:r>
      <w:r w:rsidR="00AF0CB3"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In addition to the requirements of CC.6.5.1 – CC.6.5.5 and CC.6.5.8(b), </w:t>
      </w:r>
      <w:r w:rsidR="00AF0CB3"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The Company</w:t>
      </w:r>
      <w:r w:rsidR="00AF0CB3"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, each </w:t>
      </w:r>
      <w:r w:rsidR="00AF0CB3"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</w:t>
      </w:r>
      <w:r w:rsidR="00AF0CB3"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</w:t>
      </w:r>
      <w:r w:rsidR="00AF0CB3"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User</w:t>
      </w:r>
      <w:r w:rsidR="00AF0CB3"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>, each</w:t>
      </w:r>
      <w:r w:rsidR="00AF0CB3"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 xml:space="preserve"> BM Participant</w:t>
      </w:r>
      <w:r w:rsidR="00AF0CB3"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(including </w:t>
      </w:r>
      <w:r w:rsidR="00AF0CB3"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Virtual Lead Parties</w:t>
      </w:r>
      <w:r w:rsidR="00AF0CB3"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) and each </w:t>
      </w:r>
      <w:r w:rsidR="00AF0CB3"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Restoration Service Provider</w:t>
      </w:r>
      <w:r w:rsidR="00AF0CB3" w:rsidRPr="00BD4A15">
        <w:rPr>
          <w:rFonts w:ascii="Arial" w:hAnsi="Arial" w:cs="Arial"/>
          <w:color w:val="0000FF"/>
          <w:sz w:val="20"/>
          <w:szCs w:val="20"/>
          <w:u w:val="single"/>
        </w:rPr>
        <w:t xml:space="preserve"> shall</w:t>
      </w:r>
      <w:r w:rsidR="00AF0CB3" w:rsidRPr="007D6701">
        <w:rPr>
          <w:rFonts w:ascii="Arial" w:hAnsi="Arial" w:cs="Arial"/>
          <w:color w:val="FF0000"/>
          <w:sz w:val="20"/>
          <w:szCs w:val="20"/>
          <w:u w:val="single"/>
        </w:rPr>
        <w:t>:-</w:t>
      </w:r>
      <w:r w:rsidR="00AF0CB3" w:rsidRPr="00BD4A15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</w:p>
    <w:p w14:paraId="5FE101B7" w14:textId="091F4ABB" w:rsidR="00AF0CB3" w:rsidRPr="00300BEF" w:rsidRDefault="00AF0CB3" w:rsidP="00B42267">
      <w:pPr>
        <w:pStyle w:val="ListParagraph"/>
        <w:numPr>
          <w:ilvl w:val="0"/>
          <w:numId w:val="14"/>
        </w:numPr>
        <w:ind w:left="1985" w:hanging="567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  <w:r w:rsidRPr="00853E44"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nsure they have the appropriate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 xml:space="preserve">Critical Tools and Facilities 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necessary to control their assets for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Black Start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, from their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Control Point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or </w:t>
      </w:r>
      <w:r w:rsidRPr="00CE5B1F">
        <w:rPr>
          <w:rFonts w:ascii="Arial" w:hAnsi="Arial" w:cs="Arial"/>
          <w:b/>
          <w:color w:val="0000FF"/>
          <w:sz w:val="20"/>
          <w:szCs w:val="20"/>
          <w:u w:val="single"/>
        </w:rPr>
        <w:t>Control Centre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as appropriate for a minimum period of 72 hours (or such longer period as agreed between the </w:t>
      </w:r>
      <w:r w:rsidRPr="00226302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User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  <w:r w:rsidRPr="0022630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Generator</w:t>
      </w:r>
      <w:r>
        <w:rPr>
          <w:rFonts w:ascii="Arial" w:hAnsi="Arial" w:cs="Arial"/>
          <w:color w:val="FF0000"/>
          <w:sz w:val="20"/>
          <w:szCs w:val="20"/>
          <w:u w:val="single"/>
        </w:rPr>
        <w:t xml:space="preserve">, </w:t>
      </w:r>
      <w:r w:rsidR="006523E7" w:rsidRPr="006523E7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HV</w:t>
      </w:r>
      <w:r w:rsidRPr="0022630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DC </w:t>
      </w:r>
      <w:r w:rsidR="006523E7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System</w:t>
      </w:r>
      <w:r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6523E7" w:rsidRPr="006523E7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O</w:t>
      </w:r>
      <w:r w:rsidRPr="006523E7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wner</w:t>
      </w:r>
      <w:r>
        <w:rPr>
          <w:rFonts w:ascii="Arial" w:hAnsi="Arial" w:cs="Arial"/>
          <w:color w:val="FF0000"/>
          <w:sz w:val="20"/>
          <w:szCs w:val="20"/>
          <w:u w:val="single"/>
        </w:rPr>
        <w:t xml:space="preserve">, </w:t>
      </w:r>
      <w:r w:rsidRPr="0022630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Network Operator</w:t>
      </w:r>
      <w:r>
        <w:rPr>
          <w:rFonts w:ascii="Arial" w:hAnsi="Arial" w:cs="Arial"/>
          <w:color w:val="FF0000"/>
          <w:sz w:val="20"/>
          <w:szCs w:val="20"/>
          <w:u w:val="single"/>
        </w:rPr>
        <w:t xml:space="preserve">, </w:t>
      </w:r>
      <w:r w:rsidRPr="0022630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Non-Embedded Customer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and/or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Restoration Service Provider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and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The Company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) following a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 xml:space="preserve">Total Shutdown 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>or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 xml:space="preserve"> Partial Shutdown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>.</w:t>
      </w:r>
    </w:p>
    <w:p w14:paraId="560BBDD8" w14:textId="77777777" w:rsidR="00AF0CB3" w:rsidRPr="00300BEF" w:rsidRDefault="00AF0CB3" w:rsidP="00AF0CB3">
      <w:pPr>
        <w:pStyle w:val="ListParagraph"/>
        <w:ind w:left="1985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</w:p>
    <w:p w14:paraId="1B7EE4AF" w14:textId="77777777" w:rsidR="00AF0CB3" w:rsidRPr="00300BEF" w:rsidRDefault="00AF0CB3" w:rsidP="00B42267">
      <w:pPr>
        <w:pStyle w:val="ListParagraph"/>
        <w:numPr>
          <w:ilvl w:val="0"/>
          <w:numId w:val="14"/>
        </w:numPr>
        <w:ind w:left="1985" w:hanging="567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In satisfying this requirement,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 xml:space="preserve">The </w:t>
      </w:r>
      <w:proofErr w:type="gramStart"/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Company</w:t>
      </w:r>
      <w:proofErr w:type="gramEnd"/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and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Users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in respect of their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Critical Tools and Facilities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shall</w:t>
      </w:r>
      <w:r w:rsidRPr="00300BEF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Pr="00853E44"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>nsure as far as reasonably practical that they have adequate control equipment redundancy in place so that in the event of a failure of one or more components of the control system its function is unimpaired.</w:t>
      </w:r>
    </w:p>
    <w:p w14:paraId="6E17BF8D" w14:textId="77777777" w:rsidR="00AF0CB3" w:rsidRPr="00300BEF" w:rsidRDefault="00AF0CB3" w:rsidP="00AF0CB3">
      <w:pPr>
        <w:pStyle w:val="ListParagrap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</w:p>
    <w:p w14:paraId="201C63FC" w14:textId="77777777" w:rsidR="00AF0CB3" w:rsidRPr="00CE5B1F" w:rsidRDefault="00AF0CB3" w:rsidP="00B42267">
      <w:pPr>
        <w:pStyle w:val="ListParagraph"/>
        <w:numPr>
          <w:ilvl w:val="0"/>
          <w:numId w:val="14"/>
        </w:numPr>
        <w:ind w:left="1985" w:hanging="567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Each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 User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and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Restoration Service Provider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</w:t>
      </w:r>
      <w:proofErr w:type="gramStart"/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>will</w:t>
      </w:r>
      <w:proofErr w:type="gramEnd"/>
      <w:r w:rsidRPr="00300BEF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Pr="00853E44">
        <w:rPr>
          <w:rFonts w:ascii="Arial" w:hAnsi="Arial" w:cs="Arial"/>
          <w:color w:val="FF0000"/>
          <w:sz w:val="20"/>
          <w:szCs w:val="20"/>
          <w:u w:val="single"/>
        </w:rPr>
        <w:t>R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 xml:space="preserve">eport on the results of their management and testing for their </w:t>
      </w:r>
      <w:r w:rsidRPr="00BD4A15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Critical Tools and Facilities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 xml:space="preserve"> on request by </w:t>
      </w:r>
      <w:r w:rsidRPr="00BD4A15">
        <w:rPr>
          <w:rFonts w:ascii="Arial" w:hAnsi="Arial" w:cs="Arial"/>
          <w:b/>
          <w:color w:val="0000FF"/>
          <w:sz w:val="20"/>
          <w:szCs w:val="20"/>
          <w:u w:val="single"/>
        </w:rPr>
        <w:t>The Company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>.</w:t>
      </w:r>
    </w:p>
    <w:p w14:paraId="7C34736A" w14:textId="77777777" w:rsidR="00AF0CB3" w:rsidRPr="00BD4A15" w:rsidRDefault="00AF0CB3" w:rsidP="00AF0CB3">
      <w:pPr>
        <w:ind w:left="1418" w:hanging="1418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14:paraId="033CA48B" w14:textId="61D08285" w:rsidR="00AF0CB3" w:rsidRDefault="00B42267" w:rsidP="00AF0CB3">
      <w:pPr>
        <w:ind w:left="1418" w:hanging="1418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>
        <w:rPr>
          <w:rFonts w:ascii="Arial" w:hAnsi="Arial" w:cs="Arial"/>
          <w:color w:val="0000FF"/>
          <w:sz w:val="20"/>
          <w:szCs w:val="20"/>
          <w:u w:val="single"/>
        </w:rPr>
        <w:t>E</w:t>
      </w:r>
      <w:r w:rsidR="00AF0CB3" w:rsidRPr="00072987">
        <w:rPr>
          <w:rFonts w:ascii="Arial" w:hAnsi="Arial" w:cs="Arial"/>
          <w:color w:val="0000FF"/>
          <w:sz w:val="20"/>
          <w:szCs w:val="20"/>
          <w:u w:val="single"/>
        </w:rPr>
        <w:t>CC.7.10.2</w:t>
      </w:r>
      <w:r w:rsidR="00AF0CB3" w:rsidRPr="00F209AA">
        <w:rPr>
          <w:rFonts w:ascii="Arial" w:hAnsi="Arial" w:cs="Arial"/>
          <w:color w:val="FF0000"/>
          <w:sz w:val="20"/>
          <w:szCs w:val="20"/>
          <w:u w:val="single"/>
        </w:rPr>
        <w:tab/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From </w:t>
      </w:r>
      <w:r w:rsidR="00AF0CB3" w:rsidRPr="00391869">
        <w:rPr>
          <w:rFonts w:ascii="Arial" w:hAnsi="Arial" w:cs="Arial"/>
          <w:color w:val="FF0000"/>
          <w:sz w:val="20"/>
          <w:szCs w:val="20"/>
          <w:u w:val="single"/>
        </w:rPr>
        <w:t xml:space="preserve">DD/MM/YY </w:t>
      </w:r>
      <w:r w:rsidR="00AF0CB3" w:rsidRPr="00391869">
        <w:rPr>
          <w:rFonts w:ascii="Arial" w:hAnsi="Arial" w:cs="Arial"/>
          <w:i/>
          <w:iCs/>
          <w:color w:val="FF0000"/>
          <w:sz w:val="20"/>
          <w:szCs w:val="20"/>
          <w:highlight w:val="yellow"/>
          <w:u w:val="single"/>
        </w:rPr>
        <w:t>(this is one year after implementation)</w:t>
      </w:r>
      <w:r w:rsidR="00AF0CB3">
        <w:rPr>
          <w:rFonts w:ascii="Arial" w:hAnsi="Arial" w:cs="Arial"/>
          <w:i/>
          <w:iCs/>
          <w:color w:val="FF0000"/>
          <w:sz w:val="20"/>
          <w:szCs w:val="20"/>
          <w:u w:val="single"/>
        </w:rPr>
        <w:t xml:space="preserve"> </w:t>
      </w:r>
      <w:r w:rsidR="00AF0CB3" w:rsidRPr="00150CD5"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="00AF0CB3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ach </w:t>
      </w:r>
      <w:r w:rsidR="00AF0CB3" w:rsidRPr="00D95B3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BM Participant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including a </w:t>
      </w:r>
      <w:r w:rsidR="00AF0CB3" w:rsidRPr="00043C3E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Party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AF0CB3" w:rsidRPr="00B207DD">
        <w:rPr>
          <w:rFonts w:ascii="Arial" w:hAnsi="Arial" w:cs="Arial"/>
          <w:color w:val="FF0000"/>
          <w:sz w:val="20"/>
          <w:szCs w:val="20"/>
          <w:u w:val="single"/>
        </w:rPr>
        <w:t>with a</w:t>
      </w:r>
      <w:r w:rsidR="00AF0CB3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="00AF0CB3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continuously staffed </w:t>
      </w:r>
      <w:r w:rsidR="00AF0CB3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Control Point</w:t>
      </w:r>
      <w:r w:rsidR="00AF0CB3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 as provided for </w:t>
      </w:r>
      <w:r w:rsidR="00AF0CB3" w:rsidRPr="00D95B31">
        <w:rPr>
          <w:rFonts w:ascii="Arial" w:hAnsi="Arial" w:cs="Arial"/>
          <w:color w:val="FF0000"/>
          <w:sz w:val="20"/>
          <w:szCs w:val="20"/>
          <w:u w:val="single"/>
        </w:rPr>
        <w:t xml:space="preserve">in </w:t>
      </w:r>
      <w:r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="00AF0CB3" w:rsidRPr="00D95B31">
        <w:rPr>
          <w:rFonts w:ascii="Arial" w:hAnsi="Arial" w:cs="Arial"/>
          <w:color w:val="FF0000"/>
          <w:sz w:val="20"/>
          <w:szCs w:val="20"/>
          <w:u w:val="single"/>
        </w:rPr>
        <w:t xml:space="preserve">CC.7.9 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(excluding those </w:t>
      </w:r>
      <w:r w:rsidR="00AF0CB3" w:rsidRPr="003A4AC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BM Participants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covered by the requirements of </w:t>
      </w:r>
      <w:r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>CC.7.10.1),</w:t>
      </w:r>
      <w:r w:rsidR="00AF0CB3" w:rsidRPr="00F209AA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proofErr w:type="gramStart"/>
      <w:r w:rsidR="00AF0CB3" w:rsidRPr="00D95B31">
        <w:rPr>
          <w:rFonts w:ascii="Arial" w:hAnsi="Arial" w:cs="Arial"/>
          <w:color w:val="FF0000"/>
          <w:sz w:val="20"/>
          <w:szCs w:val="20"/>
          <w:u w:val="single"/>
        </w:rPr>
        <w:t>shall:-</w:t>
      </w:r>
      <w:proofErr w:type="gramEnd"/>
      <w:r w:rsidR="00AF0CB3" w:rsidRPr="00D95B31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</w:p>
    <w:p w14:paraId="488125DD" w14:textId="1513C96E" w:rsidR="00AF0CB3" w:rsidRPr="00B23668" w:rsidRDefault="00AF0CB3" w:rsidP="00B42267">
      <w:pPr>
        <w:pStyle w:val="ListParagraph"/>
        <w:numPr>
          <w:ilvl w:val="0"/>
          <w:numId w:val="15"/>
        </w:numPr>
        <w:ind w:left="1985" w:hanging="567"/>
        <w:jc w:val="both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Pr="00B23668">
        <w:rPr>
          <w:rFonts w:ascii="Arial" w:hAnsi="Arial" w:cs="Arial"/>
          <w:color w:val="FF0000"/>
          <w:sz w:val="20"/>
          <w:szCs w:val="20"/>
          <w:u w:val="single"/>
        </w:rPr>
        <w:t xml:space="preserve">nsure they have the appropriate </w:t>
      </w:r>
      <w:r w:rsidRPr="00B2366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Critical Tools and Facilities </w:t>
      </w:r>
      <w:r w:rsidRPr="00126791">
        <w:rPr>
          <w:rFonts w:ascii="Arial" w:hAnsi="Arial" w:cs="Arial"/>
          <w:color w:val="FF0000"/>
          <w:sz w:val="20"/>
          <w:szCs w:val="20"/>
          <w:u w:val="single"/>
        </w:rPr>
        <w:t>(as defined in clause (c) of the</w:t>
      </w:r>
      <w:ins w:id="23" w:author="Mike Kay" w:date="2023-03-16T18:46:00Z">
        <w:r w:rsidR="0009642E">
          <w:rPr>
            <w:rFonts w:ascii="Arial" w:hAnsi="Arial" w:cs="Arial"/>
            <w:color w:val="FF0000"/>
            <w:sz w:val="20"/>
            <w:szCs w:val="20"/>
            <w:u w:val="single"/>
          </w:rPr>
          <w:t xml:space="preserve"> definition of </w:t>
        </w:r>
      </w:ins>
      <w:ins w:id="24" w:author="Mike Kay" w:date="2023-03-16T18:47:00Z">
        <w:r w:rsidR="0009642E" w:rsidRPr="0009642E">
          <w:rPr>
            <w:rFonts w:ascii="Arial" w:hAnsi="Arial" w:cs="Arial"/>
            <w:b/>
            <w:bCs/>
            <w:color w:val="FF0000"/>
            <w:sz w:val="20"/>
            <w:szCs w:val="20"/>
            <w:u w:val="single"/>
          </w:rPr>
          <w:t>Critical Tools</w:t>
        </w:r>
        <w:r w:rsidR="0009642E">
          <w:rPr>
            <w:rFonts w:ascii="Arial" w:hAnsi="Arial" w:cs="Arial"/>
            <w:color w:val="FF0000"/>
            <w:sz w:val="20"/>
            <w:szCs w:val="20"/>
            <w:u w:val="single"/>
          </w:rPr>
          <w:t xml:space="preserve"> and </w:t>
        </w:r>
        <w:r w:rsidR="0009642E" w:rsidRPr="0009642E">
          <w:rPr>
            <w:rFonts w:ascii="Arial" w:hAnsi="Arial" w:cs="Arial"/>
            <w:b/>
            <w:bCs/>
            <w:color w:val="FF0000"/>
            <w:sz w:val="20"/>
            <w:szCs w:val="20"/>
            <w:u w:val="single"/>
          </w:rPr>
          <w:t>Facilities</w:t>
        </w:r>
        <w:r w:rsidR="0009642E">
          <w:rPr>
            <w:rFonts w:ascii="Arial" w:hAnsi="Arial" w:cs="Arial"/>
            <w:color w:val="FF0000"/>
            <w:sz w:val="20"/>
            <w:szCs w:val="20"/>
            <w:u w:val="single"/>
          </w:rPr>
          <w:t xml:space="preserve"> in the</w:t>
        </w:r>
      </w:ins>
      <w:r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Grid Code Glossary </w:t>
      </w:r>
      <w:r w:rsidRPr="00B42267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and Definitions</w:t>
      </w:r>
      <w:r w:rsidRPr="00126791">
        <w:rPr>
          <w:rFonts w:ascii="Arial" w:hAnsi="Arial" w:cs="Arial"/>
          <w:color w:val="FF0000"/>
          <w:sz w:val="20"/>
          <w:szCs w:val="20"/>
          <w:u w:val="single"/>
        </w:rPr>
        <w:t>)</w:t>
      </w:r>
      <w:r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Pr="00B23668">
        <w:rPr>
          <w:rFonts w:ascii="Arial" w:hAnsi="Arial" w:cs="Arial"/>
          <w:color w:val="FF0000"/>
          <w:sz w:val="20"/>
          <w:szCs w:val="20"/>
          <w:u w:val="single"/>
        </w:rPr>
        <w:t xml:space="preserve">for a minimum period of 72 hours (or such longer period as agreed between the </w:t>
      </w:r>
      <w:r w:rsidRPr="00B2366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BM Participant</w:t>
      </w:r>
      <w:r w:rsidRPr="00B23668">
        <w:rPr>
          <w:rFonts w:ascii="Arial" w:hAnsi="Arial" w:cs="Arial"/>
          <w:color w:val="FF0000"/>
          <w:sz w:val="20"/>
          <w:szCs w:val="20"/>
          <w:u w:val="single"/>
        </w:rPr>
        <w:t xml:space="preserve"> including a </w:t>
      </w:r>
      <w:r w:rsidRPr="00B2366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Party</w:t>
      </w:r>
      <w:r w:rsidRPr="00B23668">
        <w:rPr>
          <w:rFonts w:ascii="Arial" w:hAnsi="Arial" w:cs="Arial"/>
          <w:color w:val="FF0000"/>
          <w:sz w:val="20"/>
          <w:szCs w:val="20"/>
          <w:u w:val="single"/>
        </w:rPr>
        <w:t xml:space="preserve"> and </w:t>
      </w:r>
      <w:r w:rsidRPr="00B2366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The Company</w:t>
      </w:r>
      <w:r w:rsidRPr="00B23668">
        <w:rPr>
          <w:rFonts w:ascii="Arial" w:hAnsi="Arial" w:cs="Arial"/>
          <w:color w:val="FF0000"/>
          <w:sz w:val="20"/>
          <w:szCs w:val="20"/>
          <w:u w:val="single"/>
        </w:rPr>
        <w:t xml:space="preserve">) following a </w:t>
      </w:r>
      <w:r w:rsidRPr="00B2366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Total Shutdown </w:t>
      </w:r>
      <w:r w:rsidRPr="00B23668">
        <w:rPr>
          <w:rFonts w:ascii="Arial" w:hAnsi="Arial" w:cs="Arial"/>
          <w:color w:val="FF0000"/>
          <w:sz w:val="20"/>
          <w:szCs w:val="20"/>
          <w:u w:val="single"/>
        </w:rPr>
        <w:t>or</w:t>
      </w:r>
      <w:r w:rsidRPr="00B2366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Partial Shutdown</w:t>
      </w:r>
      <w:r w:rsidRPr="00B23668">
        <w:rPr>
          <w:rFonts w:ascii="Arial" w:hAnsi="Arial" w:cs="Arial"/>
          <w:color w:val="FF0000"/>
          <w:sz w:val="20"/>
          <w:szCs w:val="20"/>
          <w:u w:val="single"/>
        </w:rPr>
        <w:t>.</w:t>
      </w:r>
    </w:p>
    <w:p w14:paraId="1D966010" w14:textId="77777777" w:rsidR="00AF0CB3" w:rsidRPr="00300BEF" w:rsidRDefault="00AF0CB3" w:rsidP="00AF0CB3">
      <w:pPr>
        <w:pStyle w:val="ListParagraph"/>
        <w:ind w:left="1985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</w:p>
    <w:p w14:paraId="2CF008F3" w14:textId="77777777" w:rsidR="00AF0CB3" w:rsidRPr="00B23668" w:rsidRDefault="00AF0CB3" w:rsidP="00B42267">
      <w:pPr>
        <w:pStyle w:val="ListParagraph"/>
        <w:numPr>
          <w:ilvl w:val="0"/>
          <w:numId w:val="15"/>
        </w:numPr>
        <w:ind w:left="1985" w:hanging="567"/>
        <w:jc w:val="both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Pr="00B23668">
        <w:rPr>
          <w:rFonts w:ascii="Arial" w:hAnsi="Arial" w:cs="Arial"/>
          <w:color w:val="FF0000"/>
          <w:sz w:val="20"/>
          <w:szCs w:val="20"/>
          <w:u w:val="single"/>
        </w:rPr>
        <w:t xml:space="preserve">nsure as far as reasonably practical that they have adequate control equipment redundancy in place </w:t>
      </w:r>
      <w:r>
        <w:rPr>
          <w:rFonts w:ascii="Arial" w:hAnsi="Arial" w:cs="Arial"/>
          <w:color w:val="FF0000"/>
          <w:sz w:val="20"/>
          <w:szCs w:val="20"/>
          <w:u w:val="single"/>
        </w:rPr>
        <w:t xml:space="preserve">at their </w:t>
      </w:r>
      <w:r w:rsidRPr="001016E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Control Point</w:t>
      </w:r>
      <w:r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Pr="00B23668">
        <w:rPr>
          <w:rFonts w:ascii="Arial" w:hAnsi="Arial" w:cs="Arial"/>
          <w:color w:val="FF0000"/>
          <w:sz w:val="20"/>
          <w:szCs w:val="20"/>
          <w:u w:val="single"/>
        </w:rPr>
        <w:t>so that in the event of a failure of one or more components of the</w:t>
      </w:r>
      <w:r>
        <w:rPr>
          <w:rFonts w:ascii="Arial" w:hAnsi="Arial" w:cs="Arial"/>
          <w:color w:val="FF0000"/>
          <w:sz w:val="20"/>
          <w:szCs w:val="20"/>
          <w:u w:val="single"/>
        </w:rPr>
        <w:t xml:space="preserve">ir </w:t>
      </w:r>
      <w:r w:rsidRPr="00962813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Critical Tools and Facilities</w:t>
      </w:r>
      <w:r w:rsidRPr="00B23668">
        <w:rPr>
          <w:rFonts w:ascii="Arial" w:hAnsi="Arial" w:cs="Arial"/>
          <w:color w:val="FF0000"/>
          <w:sz w:val="20"/>
          <w:szCs w:val="20"/>
          <w:u w:val="single"/>
        </w:rPr>
        <w:t xml:space="preserve"> its function is unimpaired.</w:t>
      </w:r>
    </w:p>
    <w:p w14:paraId="0F942287" w14:textId="77777777" w:rsidR="00AF0CB3" w:rsidRPr="00300BEF" w:rsidRDefault="00AF0CB3" w:rsidP="00AF0CB3">
      <w:pPr>
        <w:pStyle w:val="ListParagrap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</w:p>
    <w:p w14:paraId="40FD5D20" w14:textId="77777777" w:rsidR="00AF0CB3" w:rsidRPr="008F71A4" w:rsidRDefault="00AF0CB3" w:rsidP="00B42267">
      <w:pPr>
        <w:pStyle w:val="ListParagraph"/>
        <w:numPr>
          <w:ilvl w:val="0"/>
          <w:numId w:val="15"/>
        </w:numPr>
        <w:ind w:left="1985" w:hanging="567"/>
        <w:jc w:val="both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>
        <w:rPr>
          <w:rFonts w:ascii="Arial" w:hAnsi="Arial" w:cs="Arial"/>
          <w:color w:val="FF0000"/>
          <w:sz w:val="20"/>
          <w:szCs w:val="20"/>
          <w:u w:val="single"/>
        </w:rPr>
        <w:lastRenderedPageBreak/>
        <w:t>R</w:t>
      </w:r>
      <w:r w:rsidRPr="008F71A4">
        <w:rPr>
          <w:rFonts w:ascii="Arial" w:hAnsi="Arial" w:cs="Arial"/>
          <w:color w:val="FF0000"/>
          <w:sz w:val="20"/>
          <w:szCs w:val="20"/>
          <w:u w:val="single"/>
        </w:rPr>
        <w:t xml:space="preserve">eport on the results of their management and testing for their </w:t>
      </w:r>
      <w:r w:rsidRPr="008F71A4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Critical Tools and Facilities</w:t>
      </w:r>
      <w:r w:rsidRPr="008F71A4">
        <w:rPr>
          <w:rFonts w:ascii="Arial" w:hAnsi="Arial" w:cs="Arial"/>
          <w:color w:val="FF0000"/>
          <w:sz w:val="20"/>
          <w:szCs w:val="20"/>
          <w:u w:val="single"/>
        </w:rPr>
        <w:t xml:space="preserve"> on request by </w:t>
      </w:r>
      <w:r w:rsidRPr="008F71A4">
        <w:rPr>
          <w:rFonts w:ascii="Arial" w:hAnsi="Arial" w:cs="Arial"/>
          <w:b/>
          <w:color w:val="FF0000"/>
          <w:sz w:val="20"/>
          <w:szCs w:val="20"/>
          <w:u w:val="single"/>
        </w:rPr>
        <w:t>The Company</w:t>
      </w:r>
      <w:r w:rsidRPr="008F71A4">
        <w:rPr>
          <w:rFonts w:ascii="Arial" w:hAnsi="Arial" w:cs="Arial"/>
          <w:color w:val="FF0000"/>
          <w:sz w:val="20"/>
          <w:szCs w:val="20"/>
          <w:u w:val="single"/>
        </w:rPr>
        <w:t>.</w:t>
      </w:r>
    </w:p>
    <w:p w14:paraId="52EA646C" w14:textId="77777777" w:rsidR="00AF0CB3" w:rsidRPr="00072987" w:rsidRDefault="00AF0CB3" w:rsidP="00AF0CB3">
      <w:pPr>
        <w:ind w:left="1418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In satisfying this requirement,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 xml:space="preserve">The </w:t>
      </w:r>
      <w:proofErr w:type="gramStart"/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Company</w:t>
      </w:r>
      <w:proofErr w:type="gramEnd"/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and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Users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in respect of their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Critical Tools and Facilities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shall ensure as far as reasonably practical that they have adequate control equipment redundancy in place so that in the event of a failure of one or more components of the control system its function is unimpaired.</w:t>
      </w:r>
    </w:p>
    <w:p w14:paraId="051B6E3C" w14:textId="77777777" w:rsidR="00AF0CB3" w:rsidRPr="00C30AC0" w:rsidRDefault="00AF0CB3" w:rsidP="00AF0CB3">
      <w:pPr>
        <w:ind w:left="1418" w:hanging="1418"/>
        <w:jc w:val="both"/>
        <w:rPr>
          <w:rFonts w:cs="Arial"/>
        </w:rPr>
      </w:pPr>
    </w:p>
    <w:p w14:paraId="0860B5F6" w14:textId="415D5173" w:rsidR="00AF0CB3" w:rsidRPr="00072987" w:rsidRDefault="00B42267" w:rsidP="00AF0CB3">
      <w:pPr>
        <w:ind w:left="1418" w:hanging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  <w:u w:val="single"/>
        </w:rPr>
        <w:t>E</w:t>
      </w:r>
      <w:r w:rsidR="00AF0CB3" w:rsidRPr="00E16F88">
        <w:rPr>
          <w:rFonts w:ascii="Arial" w:hAnsi="Arial" w:cs="Arial"/>
          <w:color w:val="0000FF"/>
          <w:sz w:val="20"/>
          <w:szCs w:val="20"/>
          <w:u w:val="single"/>
        </w:rPr>
        <w:t>CC.7.10.3</w:t>
      </w:r>
      <w:r w:rsidR="00AF0CB3" w:rsidRPr="00194F7A">
        <w:rPr>
          <w:rFonts w:ascii="Arial" w:hAnsi="Arial" w:cs="Arial"/>
          <w:color w:val="FF0000"/>
          <w:sz w:val="20"/>
          <w:szCs w:val="20"/>
        </w:rPr>
        <w:tab/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In the case of a </w:t>
      </w:r>
      <w:r w:rsidR="00AF0CB3" w:rsidRPr="001A3ED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BM Participant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or </w:t>
      </w:r>
      <w:r w:rsidR="00AF0CB3" w:rsidRPr="001A3ED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Party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which has a </w:t>
      </w:r>
      <w:r w:rsidR="00AF0CB3" w:rsidRPr="00B76F33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Black Start C</w:t>
      </w:r>
      <w:r w:rsidR="00AF0CB3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ontract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in respect of one or more of its aggregated </w:t>
      </w:r>
      <w:r w:rsidR="00AF0CB3" w:rsidRPr="00B76F33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Plants</w:t>
      </w:r>
      <w:r w:rsidR="00AF0CB3" w:rsidRPr="00916CD7">
        <w:rPr>
          <w:rFonts w:ascii="Arial" w:hAnsi="Arial" w:cs="Arial"/>
          <w:color w:val="FF0000"/>
          <w:sz w:val="20"/>
          <w:szCs w:val="20"/>
          <w:u w:val="single"/>
        </w:rPr>
        <w:t>,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the requirements of </w:t>
      </w:r>
      <w:r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CC.7.10.1 shall only apply between the </w:t>
      </w:r>
      <w:r w:rsidR="00AF0CB3" w:rsidRPr="009F58D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Control Point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AF0CB3" w:rsidRPr="00194F7A">
        <w:rPr>
          <w:rFonts w:ascii="Arial" w:hAnsi="Arial" w:cs="Arial"/>
          <w:color w:val="FF0000"/>
          <w:sz w:val="20"/>
          <w:szCs w:val="20"/>
          <w:u w:val="single"/>
        </w:rPr>
        <w:t>of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the </w:t>
      </w:r>
      <w:r w:rsidR="00AF0CB3" w:rsidRPr="009F58D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BM Participant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or </w:t>
      </w:r>
      <w:r w:rsidR="00AF0CB3" w:rsidRPr="009F58D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Party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and that </w:t>
      </w:r>
      <w:r w:rsidR="00AF0CB3" w:rsidRPr="009F58D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Plant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with a </w:t>
      </w:r>
      <w:r w:rsidR="00AF0CB3" w:rsidRPr="009F58D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Black Start Contract</w:t>
      </w:r>
      <w:r w:rsidR="00AF0CB3" w:rsidRPr="007F441D">
        <w:rPr>
          <w:rFonts w:ascii="Arial" w:hAnsi="Arial" w:cs="Arial"/>
          <w:color w:val="FF0000"/>
          <w:sz w:val="20"/>
          <w:szCs w:val="20"/>
          <w:u w:val="single"/>
        </w:rPr>
        <w:t xml:space="preserve">.  For 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other non-contracted </w:t>
      </w:r>
      <w:r w:rsidR="00AF0CB3" w:rsidRPr="00C6648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Plants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under the control of the </w:t>
      </w:r>
      <w:r w:rsidR="00AF0CB3" w:rsidRPr="004009B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BM Participant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or </w:t>
      </w:r>
      <w:r w:rsidR="00AF0CB3" w:rsidRPr="004009B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Party</w:t>
      </w:r>
      <w:r w:rsidR="00AF0CB3" w:rsidRPr="008D2901">
        <w:rPr>
          <w:rFonts w:ascii="Arial" w:hAnsi="Arial" w:cs="Arial"/>
          <w:color w:val="FF0000"/>
          <w:sz w:val="20"/>
          <w:szCs w:val="20"/>
          <w:u w:val="single"/>
        </w:rPr>
        <w:t>,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 xml:space="preserve"> the requirements of </w:t>
      </w:r>
      <w:r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="00AF0CB3">
        <w:rPr>
          <w:rFonts w:ascii="Arial" w:hAnsi="Arial" w:cs="Arial"/>
          <w:color w:val="FF0000"/>
          <w:sz w:val="20"/>
          <w:szCs w:val="20"/>
          <w:u w:val="single"/>
        </w:rPr>
        <w:t>CC.7.10.2 shall continue to apply.</w:t>
      </w:r>
      <w:r w:rsidR="00AF0CB3" w:rsidRPr="00194F7A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 </w:t>
      </w:r>
      <w:r w:rsidR="00AF0CB3" w:rsidRPr="00B50812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Each </w:t>
      </w:r>
      <w:r w:rsidR="00AF0CB3"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 User</w:t>
      </w:r>
      <w:r w:rsidR="00AF0CB3"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and </w:t>
      </w:r>
      <w:r w:rsidR="00AF0CB3"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Restoration Service Provider</w:t>
      </w:r>
      <w:r w:rsidR="00AF0CB3"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will report on the results of their management and testing for their </w:t>
      </w:r>
      <w:r w:rsidR="00AF0CB3"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Critical Tools and Facilities</w:t>
      </w:r>
      <w:r w:rsidR="00AF0CB3"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on request by </w:t>
      </w:r>
      <w:r w:rsidR="00AF0CB3" w:rsidRPr="00072987">
        <w:rPr>
          <w:rFonts w:ascii="Arial" w:hAnsi="Arial" w:cs="Arial"/>
          <w:b/>
          <w:strike/>
          <w:color w:val="FF0000"/>
          <w:sz w:val="20"/>
          <w:szCs w:val="20"/>
          <w:u w:val="single"/>
        </w:rPr>
        <w:t>The Company</w:t>
      </w:r>
      <w:r w:rsidR="00AF0CB3"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>.</w:t>
      </w:r>
    </w:p>
    <w:p w14:paraId="644DEB21" w14:textId="77777777" w:rsidR="00CD2D01" w:rsidRDefault="00CD2D01" w:rsidP="00CD2D01">
      <w:pPr>
        <w:jc w:val="both"/>
        <w:rPr>
          <w:rFonts w:ascii="Arial" w:hAnsi="Arial" w:cs="Arial"/>
          <w:b/>
          <w:bCs/>
          <w:sz w:val="20"/>
          <w:szCs w:val="20"/>
        </w:rPr>
      </w:pPr>
    </w:p>
    <w:sectPr w:rsidR="00CD2D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1119"/>
    <w:multiLevelType w:val="hybridMultilevel"/>
    <w:tmpl w:val="CF520F6E"/>
    <w:lvl w:ilvl="0" w:tplc="569C0B2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E02E0"/>
    <w:multiLevelType w:val="hybridMultilevel"/>
    <w:tmpl w:val="6C8CA5CE"/>
    <w:lvl w:ilvl="0" w:tplc="1F88FE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B10A5"/>
    <w:multiLevelType w:val="hybridMultilevel"/>
    <w:tmpl w:val="CF520F6E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E2ABB"/>
    <w:multiLevelType w:val="hybridMultilevel"/>
    <w:tmpl w:val="61F459CE"/>
    <w:lvl w:ilvl="0" w:tplc="ABD81884">
      <w:start w:val="1"/>
      <w:numFmt w:val="lowerLetter"/>
      <w:lvlText w:val="%1)"/>
      <w:lvlJc w:val="left"/>
      <w:pPr>
        <w:ind w:left="2158" w:hanging="74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1F3F7A74"/>
    <w:multiLevelType w:val="hybridMultilevel"/>
    <w:tmpl w:val="6C8CA5CE"/>
    <w:lvl w:ilvl="0" w:tplc="1F88FE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B0E8C"/>
    <w:multiLevelType w:val="hybridMultilevel"/>
    <w:tmpl w:val="DDA806B0"/>
    <w:lvl w:ilvl="0" w:tplc="6EAC51A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BA4BEE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169C9EBA">
      <w:start w:val="1"/>
      <w:numFmt w:val="lowerLetter"/>
      <w:lvlText w:val="%4)"/>
      <w:lvlJc w:val="left"/>
      <w:pPr>
        <w:ind w:left="2520" w:hanging="360"/>
      </w:pPr>
      <w:rPr>
        <w:rFonts w:cs="Arial" w:hint="default"/>
        <w:b w:val="0"/>
        <w:color w:val="000000"/>
        <w:sz w:val="20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C8108A"/>
    <w:multiLevelType w:val="hybridMultilevel"/>
    <w:tmpl w:val="6C8CA5CE"/>
    <w:lvl w:ilvl="0" w:tplc="1F88FE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43E6D"/>
    <w:multiLevelType w:val="hybridMultilevel"/>
    <w:tmpl w:val="349A418A"/>
    <w:lvl w:ilvl="0" w:tplc="169C9EBA">
      <w:start w:val="1"/>
      <w:numFmt w:val="lowerLetter"/>
      <w:lvlText w:val="%1)"/>
      <w:lvlJc w:val="left"/>
      <w:pPr>
        <w:ind w:left="2520" w:hanging="360"/>
      </w:pPr>
      <w:rPr>
        <w:rFonts w:cs="Arial" w:hint="default"/>
        <w:b w:val="0"/>
        <w:color w:val="00000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65E60"/>
    <w:multiLevelType w:val="hybridMultilevel"/>
    <w:tmpl w:val="CF520F6E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B47D9"/>
    <w:multiLevelType w:val="hybridMultilevel"/>
    <w:tmpl w:val="CF520F6E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94010"/>
    <w:multiLevelType w:val="hybridMultilevel"/>
    <w:tmpl w:val="0FCECD50"/>
    <w:lvl w:ilvl="0" w:tplc="9A6A749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4C6F35"/>
    <w:multiLevelType w:val="hybridMultilevel"/>
    <w:tmpl w:val="0FC2D12C"/>
    <w:lvl w:ilvl="0" w:tplc="9B9419AA">
      <w:start w:val="1"/>
      <w:numFmt w:val="lowerLetter"/>
      <w:lvlText w:val="(%1)"/>
      <w:lvlJc w:val="left"/>
      <w:pPr>
        <w:ind w:left="1838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565F4B43"/>
    <w:multiLevelType w:val="hybridMultilevel"/>
    <w:tmpl w:val="07B285AE"/>
    <w:lvl w:ilvl="0" w:tplc="228A5BEC">
      <w:start w:val="1"/>
      <w:numFmt w:val="lowerLetter"/>
      <w:lvlText w:val="%1)"/>
      <w:lvlJc w:val="left"/>
      <w:pPr>
        <w:ind w:left="2158" w:hanging="7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5DE57767"/>
    <w:multiLevelType w:val="hybridMultilevel"/>
    <w:tmpl w:val="6C8CA5CE"/>
    <w:lvl w:ilvl="0" w:tplc="1F88FE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2A12D2"/>
    <w:multiLevelType w:val="hybridMultilevel"/>
    <w:tmpl w:val="916431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3"/>
  </w:num>
  <w:num w:numId="5">
    <w:abstractNumId w:val="5"/>
  </w:num>
  <w:num w:numId="6">
    <w:abstractNumId w:val="12"/>
  </w:num>
  <w:num w:numId="7">
    <w:abstractNumId w:val="0"/>
  </w:num>
  <w:num w:numId="8">
    <w:abstractNumId w:val="11"/>
  </w:num>
  <w:num w:numId="9">
    <w:abstractNumId w:val="3"/>
  </w:num>
  <w:num w:numId="10">
    <w:abstractNumId w:val="7"/>
  </w:num>
  <w:num w:numId="11">
    <w:abstractNumId w:val="14"/>
  </w:num>
  <w:num w:numId="12">
    <w:abstractNumId w:val="10"/>
  </w:num>
  <w:num w:numId="13">
    <w:abstractNumId w:val="8"/>
  </w:num>
  <w:num w:numId="14">
    <w:abstractNumId w:val="9"/>
  </w:num>
  <w:num w:numId="1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ke Kay">
    <w15:presenceInfo w15:providerId="None" w15:userId="Mike Kay"/>
  </w15:person>
  <w15:person w15:author="Johnson (ESO), Antony">
    <w15:presenceInfo w15:providerId="AD" w15:userId="S::Antony.Johnson@uk.nationalgrid.com::ea3158fb-3b36-4d33-b3dc-8adf0fb14d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69A"/>
    <w:rsid w:val="00011569"/>
    <w:rsid w:val="00043C3E"/>
    <w:rsid w:val="000574D7"/>
    <w:rsid w:val="00072987"/>
    <w:rsid w:val="000730DC"/>
    <w:rsid w:val="0009312B"/>
    <w:rsid w:val="0009642E"/>
    <w:rsid w:val="000A2093"/>
    <w:rsid w:val="000B4DDB"/>
    <w:rsid w:val="000B6B7C"/>
    <w:rsid w:val="000C7BDD"/>
    <w:rsid w:val="000F7331"/>
    <w:rsid w:val="001016E8"/>
    <w:rsid w:val="00101766"/>
    <w:rsid w:val="00126791"/>
    <w:rsid w:val="00137944"/>
    <w:rsid w:val="00150CD5"/>
    <w:rsid w:val="00177B00"/>
    <w:rsid w:val="00183965"/>
    <w:rsid w:val="00194528"/>
    <w:rsid w:val="00194F7A"/>
    <w:rsid w:val="001A3ED1"/>
    <w:rsid w:val="001B317F"/>
    <w:rsid w:val="001D7C2B"/>
    <w:rsid w:val="001D7F33"/>
    <w:rsid w:val="00204675"/>
    <w:rsid w:val="002209BD"/>
    <w:rsid w:val="00226302"/>
    <w:rsid w:val="0023548B"/>
    <w:rsid w:val="002414DD"/>
    <w:rsid w:val="0026669A"/>
    <w:rsid w:val="00276ABD"/>
    <w:rsid w:val="00283074"/>
    <w:rsid w:val="002953CA"/>
    <w:rsid w:val="002F393F"/>
    <w:rsid w:val="002F436E"/>
    <w:rsid w:val="00300BEF"/>
    <w:rsid w:val="00301F98"/>
    <w:rsid w:val="003121CA"/>
    <w:rsid w:val="00314C78"/>
    <w:rsid w:val="00317281"/>
    <w:rsid w:val="00347A9A"/>
    <w:rsid w:val="00391869"/>
    <w:rsid w:val="003A4AC2"/>
    <w:rsid w:val="003B437C"/>
    <w:rsid w:val="003C5631"/>
    <w:rsid w:val="004009BF"/>
    <w:rsid w:val="004263E8"/>
    <w:rsid w:val="00431A8A"/>
    <w:rsid w:val="004812CA"/>
    <w:rsid w:val="0049432F"/>
    <w:rsid w:val="004960A3"/>
    <w:rsid w:val="004A27E1"/>
    <w:rsid w:val="004B315B"/>
    <w:rsid w:val="004B6FEA"/>
    <w:rsid w:val="004C1F26"/>
    <w:rsid w:val="004E3059"/>
    <w:rsid w:val="00520E0C"/>
    <w:rsid w:val="00535927"/>
    <w:rsid w:val="00537073"/>
    <w:rsid w:val="0055096E"/>
    <w:rsid w:val="00591175"/>
    <w:rsid w:val="005E0F93"/>
    <w:rsid w:val="006477AD"/>
    <w:rsid w:val="00651110"/>
    <w:rsid w:val="006523E7"/>
    <w:rsid w:val="006A37BC"/>
    <w:rsid w:val="006A73EE"/>
    <w:rsid w:val="006B764B"/>
    <w:rsid w:val="006D00CA"/>
    <w:rsid w:val="00700836"/>
    <w:rsid w:val="00716CD4"/>
    <w:rsid w:val="007175E1"/>
    <w:rsid w:val="00761793"/>
    <w:rsid w:val="0076227D"/>
    <w:rsid w:val="007A10F5"/>
    <w:rsid w:val="007A48A6"/>
    <w:rsid w:val="007D6701"/>
    <w:rsid w:val="007E193A"/>
    <w:rsid w:val="007E37D5"/>
    <w:rsid w:val="007F25AE"/>
    <w:rsid w:val="007F2D2C"/>
    <w:rsid w:val="007F441D"/>
    <w:rsid w:val="00810E57"/>
    <w:rsid w:val="00812718"/>
    <w:rsid w:val="00815CDB"/>
    <w:rsid w:val="00817206"/>
    <w:rsid w:val="008272FE"/>
    <w:rsid w:val="00843C27"/>
    <w:rsid w:val="0085012C"/>
    <w:rsid w:val="00853E44"/>
    <w:rsid w:val="00885302"/>
    <w:rsid w:val="008949A9"/>
    <w:rsid w:val="008D2901"/>
    <w:rsid w:val="008F58EC"/>
    <w:rsid w:val="008F71A4"/>
    <w:rsid w:val="00901320"/>
    <w:rsid w:val="00916CD7"/>
    <w:rsid w:val="009209BB"/>
    <w:rsid w:val="0092412A"/>
    <w:rsid w:val="00936668"/>
    <w:rsid w:val="00962813"/>
    <w:rsid w:val="009822A5"/>
    <w:rsid w:val="00982A2A"/>
    <w:rsid w:val="009972F9"/>
    <w:rsid w:val="009C24AF"/>
    <w:rsid w:val="009C2B0A"/>
    <w:rsid w:val="009E3B67"/>
    <w:rsid w:val="009F3615"/>
    <w:rsid w:val="009F58D1"/>
    <w:rsid w:val="00A168B0"/>
    <w:rsid w:val="00A2541C"/>
    <w:rsid w:val="00A276F4"/>
    <w:rsid w:val="00A83203"/>
    <w:rsid w:val="00A84078"/>
    <w:rsid w:val="00AD6B8D"/>
    <w:rsid w:val="00AF0CB3"/>
    <w:rsid w:val="00B207DD"/>
    <w:rsid w:val="00B23668"/>
    <w:rsid w:val="00B42267"/>
    <w:rsid w:val="00B50812"/>
    <w:rsid w:val="00B538B8"/>
    <w:rsid w:val="00B76F33"/>
    <w:rsid w:val="00BA73F8"/>
    <w:rsid w:val="00BC3285"/>
    <w:rsid w:val="00BC6988"/>
    <w:rsid w:val="00BD4A15"/>
    <w:rsid w:val="00BF78F8"/>
    <w:rsid w:val="00C016AB"/>
    <w:rsid w:val="00C33A07"/>
    <w:rsid w:val="00C66481"/>
    <w:rsid w:val="00CA326D"/>
    <w:rsid w:val="00CD2D01"/>
    <w:rsid w:val="00CD6409"/>
    <w:rsid w:val="00CE23B0"/>
    <w:rsid w:val="00CE5965"/>
    <w:rsid w:val="00CE5B1F"/>
    <w:rsid w:val="00D1662A"/>
    <w:rsid w:val="00D273C1"/>
    <w:rsid w:val="00D3113B"/>
    <w:rsid w:val="00D95B31"/>
    <w:rsid w:val="00E04335"/>
    <w:rsid w:val="00E16F88"/>
    <w:rsid w:val="00E17E54"/>
    <w:rsid w:val="00E26B77"/>
    <w:rsid w:val="00E444B7"/>
    <w:rsid w:val="00E45E99"/>
    <w:rsid w:val="00E53BEF"/>
    <w:rsid w:val="00E62BE4"/>
    <w:rsid w:val="00E736E3"/>
    <w:rsid w:val="00EA65FA"/>
    <w:rsid w:val="00EB6FFF"/>
    <w:rsid w:val="00ED61B0"/>
    <w:rsid w:val="00EF5B93"/>
    <w:rsid w:val="00EF6656"/>
    <w:rsid w:val="00F209AA"/>
    <w:rsid w:val="00F245BC"/>
    <w:rsid w:val="00F4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01183"/>
  <w15:chartTrackingRefBased/>
  <w15:docId w15:val="{FE205D00-881E-4B25-AF58-E6F01078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ial11Bold">
    <w:name w:val="Arial 11 Bold"/>
    <w:basedOn w:val="Normal"/>
    <w:rsid w:val="0026669A"/>
    <w:pPr>
      <w:widowControl w:val="0"/>
      <w:spacing w:before="120" w:after="12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customStyle="1" w:styleId="TableArial11">
    <w:name w:val="Table Arial 11"/>
    <w:basedOn w:val="Normal"/>
    <w:link w:val="TableArial11Char"/>
    <w:rsid w:val="0026669A"/>
    <w:pPr>
      <w:widowControl w:val="0"/>
      <w:spacing w:before="120" w:after="120" w:line="264" w:lineRule="auto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TableArial11Char">
    <w:name w:val="Table Arial 11 Char"/>
    <w:link w:val="TableArial11"/>
    <w:rsid w:val="0026669A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Level1Text">
    <w:name w:val="Level 1 Text"/>
    <w:basedOn w:val="Normal"/>
    <w:link w:val="Level1TextChar"/>
    <w:rsid w:val="00843C27"/>
    <w:pPr>
      <w:keepLines/>
      <w:widowControl w:val="0"/>
      <w:tabs>
        <w:tab w:val="left" w:pos="1418"/>
      </w:tabs>
      <w:spacing w:after="120" w:line="264" w:lineRule="auto"/>
      <w:ind w:left="1418" w:hanging="1418"/>
      <w:jc w:val="both"/>
    </w:pPr>
    <w:rPr>
      <w:rFonts w:ascii="Arial" w:eastAsia="Times New Roman" w:hAnsi="Arial" w:cs="Times New Roman"/>
      <w:snapToGrid w:val="0"/>
      <w:color w:val="000000"/>
      <w:sz w:val="20"/>
      <w:szCs w:val="20"/>
      <w:lang w:val="en-US"/>
    </w:rPr>
  </w:style>
  <w:style w:type="paragraph" w:customStyle="1" w:styleId="Level2Text">
    <w:name w:val="Level 2 Text"/>
    <w:basedOn w:val="Normal"/>
    <w:rsid w:val="00843C27"/>
    <w:pPr>
      <w:keepLines/>
      <w:widowControl w:val="0"/>
      <w:tabs>
        <w:tab w:val="left" w:pos="1843"/>
      </w:tabs>
      <w:spacing w:after="120" w:line="264" w:lineRule="auto"/>
      <w:ind w:left="1843" w:hanging="425"/>
      <w:jc w:val="both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character" w:customStyle="1" w:styleId="Level1TextChar">
    <w:name w:val="Level 1 Text Char"/>
    <w:link w:val="Level1Text"/>
    <w:locked/>
    <w:rsid w:val="00843C27"/>
    <w:rPr>
      <w:rFonts w:ascii="Arial" w:eastAsia="Times New Roman" w:hAnsi="Arial" w:cs="Times New Roman"/>
      <w:snapToGrid w:val="0"/>
      <w:color w:val="000000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57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74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74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7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74D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E5B1F"/>
    <w:pPr>
      <w:ind w:left="720"/>
      <w:contextualSpacing/>
    </w:pPr>
  </w:style>
  <w:style w:type="paragraph" w:customStyle="1" w:styleId="Level3Text">
    <w:name w:val="Level 3 Text"/>
    <w:basedOn w:val="Normal"/>
    <w:uiPriority w:val="99"/>
    <w:rsid w:val="009822A5"/>
    <w:pPr>
      <w:widowControl w:val="0"/>
      <w:tabs>
        <w:tab w:val="left" w:pos="2268"/>
      </w:tabs>
      <w:spacing w:after="120" w:line="264" w:lineRule="auto"/>
      <w:ind w:left="2268" w:hanging="425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Revision">
    <w:name w:val="Revision"/>
    <w:hidden/>
    <w:uiPriority w:val="99"/>
    <w:semiHidden/>
    <w:rsid w:val="000964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3" ma:contentTypeDescription="Create a new document." ma:contentTypeScope="" ma:versionID="60c1abd0eb4f2031373b617fe62ebba3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bacc4a6e0de01fc778e058e4b0a55274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768963-576F-479B-8542-44BCFE75B89F}"/>
</file>

<file path=customXml/itemProps2.xml><?xml version="1.0" encoding="utf-8"?>
<ds:datastoreItem xmlns:ds="http://schemas.openxmlformats.org/officeDocument/2006/customXml" ds:itemID="{5708B28C-2DB4-4233-8F1F-E3275D92D6E1}"/>
</file>

<file path=customXml/itemProps3.xml><?xml version="1.0" encoding="utf-8"?>
<ds:datastoreItem xmlns:ds="http://schemas.openxmlformats.org/officeDocument/2006/customXml" ds:itemID="{30ABA526-6B4B-47A0-B895-29D45A7FE8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2644</Words>
  <Characters>15074</Characters>
  <Application>Microsoft Office Word</Application>
  <DocSecurity>0</DocSecurity>
  <Lines>125</Lines>
  <Paragraphs>35</Paragraphs>
  <ScaleCrop>false</ScaleCrop>
  <Company/>
  <LinksUpToDate>false</LinksUpToDate>
  <CharactersWithSpaces>17683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 (ESO), Antony</dc:creator>
  <cp:keywords/>
  <dc:description/>
  <cp:lastModifiedBy>Milly Lewis</cp:lastModifiedBy>
  <cp:revision>2</cp:revision>
  <dcterms:created xsi:type="dcterms:W3CDTF">2023-03-22T15:16:00Z</dcterms:created>
  <dcterms:modified xsi:type="dcterms:W3CDTF">2023-03-22T15:16:00Z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</Properties>
</file>