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609" w:type="dxa"/>
        <w:tblInd w:w="-1" w:type="dxa"/>
        <w:tblLayout w:type="fixed"/>
        <w:tblCellMar>
          <w:left w:w="107" w:type="dxa"/>
          <w:right w:w="107" w:type="dxa"/>
        </w:tblCellMar>
        <w:tblLook w:val="0000" w:firstRow="0" w:lastRow="0" w:firstColumn="0" w:lastColumn="0" w:noHBand="0" w:noVBand="0"/>
      </w:tblPr>
      <w:tblGrid>
        <w:gridCol w:w="3512"/>
        <w:gridCol w:w="98"/>
        <w:gridCol w:w="6710"/>
        <w:gridCol w:w="289"/>
      </w:tblGrid>
      <w:tr w:rsidR="00C65245" w14:paraId="1580F8DA" w14:textId="77777777" w:rsidTr="16EDC40A">
        <w:trPr>
          <w:gridAfter w:val="1"/>
          <w:wAfter w:w="289" w:type="dxa"/>
        </w:trPr>
        <w:tc>
          <w:tcPr>
            <w:tcW w:w="3512"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808" w:type="dxa"/>
            <w:gridSpan w:val="2"/>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16EDC40A">
        <w:trPr>
          <w:gridAfter w:val="1"/>
          <w:wAfter w:w="289" w:type="dxa"/>
        </w:trPr>
        <w:tc>
          <w:tcPr>
            <w:tcW w:w="3512"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808" w:type="dxa"/>
            <w:gridSpan w:val="2"/>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6EDC40A">
        <w:trPr>
          <w:gridAfter w:val="1"/>
          <w:wAfter w:w="289" w:type="dxa"/>
        </w:trPr>
        <w:tc>
          <w:tcPr>
            <w:tcW w:w="3512"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808" w:type="dxa"/>
            <w:gridSpan w:val="2"/>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6EDC40A">
        <w:trPr>
          <w:gridAfter w:val="1"/>
          <w:wAfter w:w="289" w:type="dxa"/>
        </w:trPr>
        <w:tc>
          <w:tcPr>
            <w:tcW w:w="3512"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808" w:type="dxa"/>
            <w:gridSpan w:val="2"/>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6EDC40A">
        <w:trPr>
          <w:gridAfter w:val="1"/>
          <w:wAfter w:w="289" w:type="dxa"/>
        </w:trPr>
        <w:tc>
          <w:tcPr>
            <w:tcW w:w="3512"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808" w:type="dxa"/>
            <w:gridSpan w:val="2"/>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6EDC40A">
        <w:trPr>
          <w:gridAfter w:val="1"/>
          <w:wAfter w:w="289" w:type="dxa"/>
        </w:trPr>
        <w:tc>
          <w:tcPr>
            <w:tcW w:w="3512"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808" w:type="dxa"/>
            <w:gridSpan w:val="2"/>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6EDC40A">
        <w:trPr>
          <w:gridAfter w:val="1"/>
          <w:wAfter w:w="289" w:type="dxa"/>
        </w:trPr>
        <w:tc>
          <w:tcPr>
            <w:tcW w:w="3512"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808" w:type="dxa"/>
            <w:gridSpan w:val="2"/>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6EDC40A">
        <w:trPr>
          <w:gridAfter w:val="1"/>
          <w:wAfter w:w="289" w:type="dxa"/>
        </w:trPr>
        <w:tc>
          <w:tcPr>
            <w:tcW w:w="3512"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808" w:type="dxa"/>
            <w:gridSpan w:val="2"/>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16EDC40A">
        <w:trPr>
          <w:gridAfter w:val="1"/>
          <w:wAfter w:w="289" w:type="dxa"/>
        </w:trPr>
        <w:tc>
          <w:tcPr>
            <w:tcW w:w="3512"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808" w:type="dxa"/>
            <w:gridSpan w:val="2"/>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6EDC40A">
        <w:trPr>
          <w:gridAfter w:val="1"/>
          <w:wAfter w:w="289" w:type="dxa"/>
        </w:trPr>
        <w:tc>
          <w:tcPr>
            <w:tcW w:w="3512"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808" w:type="dxa"/>
            <w:gridSpan w:val="2"/>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6EDC40A">
        <w:trPr>
          <w:gridAfter w:val="1"/>
          <w:wAfter w:w="289" w:type="dxa"/>
        </w:trPr>
        <w:tc>
          <w:tcPr>
            <w:tcW w:w="3512"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808" w:type="dxa"/>
            <w:gridSpan w:val="2"/>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16EDC40A">
        <w:trPr>
          <w:gridAfter w:val="1"/>
          <w:wAfter w:w="289" w:type="dxa"/>
        </w:trPr>
        <w:tc>
          <w:tcPr>
            <w:tcW w:w="3512"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808" w:type="dxa"/>
            <w:gridSpan w:val="2"/>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16EDC40A">
        <w:trPr>
          <w:gridAfter w:val="1"/>
          <w:wAfter w:w="289" w:type="dxa"/>
        </w:trPr>
        <w:tc>
          <w:tcPr>
            <w:tcW w:w="3512"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808" w:type="dxa"/>
            <w:gridSpan w:val="2"/>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 xml:space="preserve">The </w:t>
            </w:r>
            <w:proofErr w:type="spellStart"/>
            <w:r>
              <w:rPr>
                <w:rFonts w:ascii="Arial" w:hAnsi="Arial" w:cs="Arial"/>
                <w:lang w:val="en-US"/>
              </w:rPr>
              <w:t>non locational</w:t>
            </w:r>
            <w:proofErr w:type="spellEnd"/>
            <w:r>
              <w:rPr>
                <w:rFonts w:ascii="Arial" w:hAnsi="Arial" w:cs="Arial"/>
                <w:lang w:val="en-US"/>
              </w:rPr>
              <w:t xml:space="preserve">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2A5EC2" w14:paraId="4D19D57A" w14:textId="77777777" w:rsidTr="16EDC40A">
        <w:trPr>
          <w:ins w:id="4" w:author="Author"/>
        </w:trPr>
        <w:tc>
          <w:tcPr>
            <w:tcW w:w="3512" w:type="dxa"/>
            <w:gridSpan w:val="2"/>
          </w:tcPr>
          <w:p w14:paraId="45500E00" w14:textId="34C55F7F" w:rsidR="00431893" w:rsidRPr="004C2C98" w:rsidRDefault="00431893">
            <w:pPr>
              <w:pStyle w:val="BodyTextIndent"/>
              <w:tabs>
                <w:tab w:val="left" w:pos="1134"/>
                <w:tab w:val="left" w:pos="1161"/>
              </w:tabs>
              <w:ind w:left="0"/>
              <w:rPr>
                <w:ins w:id="5" w:author="Author"/>
                <w:rFonts w:ascii="Arial" w:hAnsi="Arial" w:cs="Arial"/>
                <w:b/>
                <w:bCs/>
              </w:rPr>
            </w:pPr>
            <w:ins w:id="6" w:author="Author">
              <w:r>
                <w:rPr>
                  <w:rFonts w:ascii="Arial" w:hAnsi="Arial" w:cs="Arial"/>
                  <w:b/>
                  <w:bCs/>
                </w:rPr>
                <w:t>“Adoption Agreement”</w:t>
              </w:r>
            </w:ins>
          </w:p>
        </w:tc>
        <w:tc>
          <w:tcPr>
            <w:tcW w:w="6808" w:type="dxa"/>
            <w:gridSpan w:val="2"/>
          </w:tcPr>
          <w:p w14:paraId="2B35E188" w14:textId="5ECF4B40" w:rsidR="00431893" w:rsidRDefault="00793C20">
            <w:pPr>
              <w:pStyle w:val="BodyTextIndent"/>
              <w:tabs>
                <w:tab w:val="left" w:pos="1134"/>
                <w:tab w:val="left" w:pos="1161"/>
              </w:tabs>
              <w:ind w:left="2"/>
              <w:rPr>
                <w:ins w:id="7" w:author="Author"/>
                <w:rFonts w:ascii="Arial" w:hAnsi="Arial" w:cs="Arial"/>
                <w:lang w:val="en-US"/>
              </w:rPr>
            </w:pPr>
            <w:ins w:id="8" w:author="Author">
              <w:r w:rsidRPr="00793C20">
                <w:rPr>
                  <w:rFonts w:ascii="Arial" w:hAnsi="Arial" w:cs="Arial"/>
                  <w:lang w:val="en-US"/>
                </w:rPr>
                <w:t xml:space="preserve">An agreement between a </w:t>
              </w:r>
              <w:r w:rsidRPr="009218C5">
                <w:rPr>
                  <w:rFonts w:ascii="Arial" w:hAnsi="Arial" w:cs="Arial"/>
                  <w:b/>
                  <w:bCs/>
                  <w:lang w:val="en-US"/>
                </w:rPr>
                <w:t>User</w:t>
              </w:r>
              <w:r w:rsidRPr="00793C20">
                <w:rPr>
                  <w:rFonts w:ascii="Arial" w:hAnsi="Arial" w:cs="Arial"/>
                  <w:lang w:val="en-US"/>
                </w:rPr>
                <w:t xml:space="preserve"> and </w:t>
              </w:r>
              <w:r w:rsidRPr="009218C5">
                <w:rPr>
                  <w:rFonts w:ascii="Arial" w:hAnsi="Arial" w:cs="Arial"/>
                  <w:b/>
                  <w:bCs/>
                  <w:lang w:val="en-US"/>
                </w:rPr>
                <w:t>Relevant Transmission Licensee</w:t>
              </w:r>
              <w:r w:rsidRPr="00793C20">
                <w:rPr>
                  <w:rFonts w:ascii="Arial" w:hAnsi="Arial" w:cs="Arial"/>
                  <w:lang w:val="en-US"/>
                </w:rPr>
                <w:t xml:space="preserve"> for the provision and/or construction of </w:t>
              </w:r>
              <w:r w:rsidRPr="009218C5">
                <w:rPr>
                  <w:rFonts w:ascii="Arial" w:hAnsi="Arial" w:cs="Arial"/>
                  <w:b/>
                  <w:bCs/>
                  <w:lang w:val="en-US"/>
                </w:rPr>
                <w:t>Contestable Assets</w:t>
              </w:r>
              <w:r w:rsidRPr="00793C20">
                <w:rPr>
                  <w:rFonts w:ascii="Arial" w:hAnsi="Arial" w:cs="Arial"/>
                  <w:lang w:val="en-US"/>
                </w:rPr>
                <w:t xml:space="preserve"> by the </w:t>
              </w:r>
              <w:r w:rsidRPr="009218C5">
                <w:rPr>
                  <w:rFonts w:ascii="Arial" w:hAnsi="Arial" w:cs="Arial"/>
                  <w:b/>
                  <w:bCs/>
                  <w:lang w:val="en-US"/>
                </w:rPr>
                <w:t>User</w:t>
              </w:r>
              <w:r w:rsidRPr="00793C20">
                <w:rPr>
                  <w:rFonts w:ascii="Arial" w:hAnsi="Arial" w:cs="Arial"/>
                  <w:lang w:val="en-US"/>
                </w:rPr>
                <w:t xml:space="preserve"> for adoption of ownership by the </w:t>
              </w:r>
              <w:r w:rsidRPr="009218C5">
                <w:rPr>
                  <w:rFonts w:ascii="Arial" w:hAnsi="Arial" w:cs="Arial"/>
                  <w:b/>
                  <w:bCs/>
                  <w:lang w:val="en-US"/>
                </w:rPr>
                <w:t>Relevant Transmission Licensee</w:t>
              </w:r>
            </w:ins>
          </w:p>
        </w:tc>
      </w:tr>
      <w:tr w:rsidR="00B83E62" w14:paraId="31B5460F" w14:textId="77777777" w:rsidTr="16EDC40A">
        <w:trPr>
          <w:gridAfter w:val="1"/>
          <w:wAfter w:w="289" w:type="dxa"/>
        </w:trPr>
        <w:tc>
          <w:tcPr>
            <w:tcW w:w="3512" w:type="dxa"/>
          </w:tcPr>
          <w:p w14:paraId="3151D69E" w14:textId="77777777" w:rsidR="00B83E62" w:rsidRPr="004C2C98" w:rsidRDefault="00B83E62">
            <w:pPr>
              <w:pStyle w:val="BodyTextIndent"/>
              <w:tabs>
                <w:tab w:val="left" w:pos="1134"/>
                <w:tab w:val="left" w:pos="1161"/>
              </w:tabs>
              <w:ind w:left="0"/>
              <w:rPr>
                <w:rFonts w:ascii="Arial" w:hAnsi="Arial" w:cs="Arial"/>
                <w:b/>
                <w:bCs/>
              </w:rPr>
            </w:pPr>
          </w:p>
        </w:tc>
        <w:tc>
          <w:tcPr>
            <w:tcW w:w="6808" w:type="dxa"/>
            <w:gridSpan w:val="2"/>
          </w:tcPr>
          <w:p w14:paraId="2BA345B0" w14:textId="77777777" w:rsidR="00B83E62" w:rsidRDefault="00B83E62">
            <w:pPr>
              <w:pStyle w:val="BodyTextIndent"/>
              <w:tabs>
                <w:tab w:val="left" w:pos="1134"/>
                <w:tab w:val="left" w:pos="1161"/>
              </w:tabs>
              <w:ind w:left="2"/>
              <w:rPr>
                <w:rFonts w:ascii="Arial" w:hAnsi="Arial" w:cs="Arial"/>
                <w:lang w:val="en-US"/>
              </w:rPr>
            </w:pPr>
          </w:p>
        </w:tc>
      </w:tr>
      <w:tr w:rsidR="00B739A8" w14:paraId="7CFD36D8" w14:textId="77777777" w:rsidTr="16EDC40A">
        <w:trPr>
          <w:gridAfter w:val="1"/>
          <w:wAfter w:w="289" w:type="dxa"/>
        </w:trPr>
        <w:tc>
          <w:tcPr>
            <w:tcW w:w="3512"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808" w:type="dxa"/>
            <w:gridSpan w:val="2"/>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6EDC40A">
        <w:trPr>
          <w:gridAfter w:val="1"/>
          <w:wAfter w:w="289" w:type="dxa"/>
        </w:trPr>
        <w:tc>
          <w:tcPr>
            <w:tcW w:w="3512"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808" w:type="dxa"/>
            <w:gridSpan w:val="2"/>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6EDC40A">
        <w:trPr>
          <w:gridAfter w:val="1"/>
          <w:wAfter w:w="289" w:type="dxa"/>
        </w:trPr>
        <w:tc>
          <w:tcPr>
            <w:tcW w:w="3512"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808" w:type="dxa"/>
            <w:gridSpan w:val="2"/>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6EDC40A">
        <w:trPr>
          <w:gridAfter w:val="1"/>
          <w:wAfter w:w="289" w:type="dxa"/>
        </w:trPr>
        <w:tc>
          <w:tcPr>
            <w:tcW w:w="3512"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808" w:type="dxa"/>
            <w:gridSpan w:val="2"/>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6EDC40A">
        <w:trPr>
          <w:gridAfter w:val="1"/>
          <w:wAfter w:w="289" w:type="dxa"/>
        </w:trPr>
        <w:tc>
          <w:tcPr>
            <w:tcW w:w="3512"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808" w:type="dxa"/>
            <w:gridSpan w:val="2"/>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6EDC40A">
        <w:trPr>
          <w:gridAfter w:val="1"/>
          <w:wAfter w:w="289" w:type="dxa"/>
        </w:trPr>
        <w:tc>
          <w:tcPr>
            <w:tcW w:w="3512"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808" w:type="dxa"/>
            <w:gridSpan w:val="2"/>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6EDC40A">
        <w:trPr>
          <w:gridAfter w:val="1"/>
          <w:wAfter w:w="289" w:type="dxa"/>
        </w:trPr>
        <w:tc>
          <w:tcPr>
            <w:tcW w:w="3512"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808" w:type="dxa"/>
            <w:gridSpan w:val="2"/>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w:t>
            </w:r>
            <w:r>
              <w:rPr>
                <w:rFonts w:ascii="Arial" w:hAnsi="Arial" w:cs="Arial"/>
              </w:rPr>
              <w:lastRenderedPageBreak/>
              <w:t>expert, the expert nominated by the Director General of The Institute of Credit Management;</w:t>
            </w:r>
          </w:p>
        </w:tc>
      </w:tr>
      <w:tr w:rsidR="004D5A11" w14:paraId="095C13B5" w14:textId="77777777" w:rsidTr="16EDC40A">
        <w:trPr>
          <w:gridAfter w:val="1"/>
          <w:wAfter w:w="289" w:type="dxa"/>
        </w:trPr>
        <w:tc>
          <w:tcPr>
            <w:tcW w:w="3512"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6808" w:type="dxa"/>
            <w:gridSpan w:val="2"/>
          </w:tcPr>
          <w:p w14:paraId="588F37CA" w14:textId="77777777" w:rsidR="004D5A11" w:rsidRDefault="004D5A11">
            <w:pPr>
              <w:pStyle w:val="clauseindent"/>
              <w:ind w:left="0"/>
              <w:jc w:val="both"/>
              <w:rPr>
                <w:rFonts w:ascii="Arial" w:hAnsi="Arial" w:cs="Arial"/>
              </w:rPr>
            </w:pPr>
            <w:bookmarkStart w:id="9" w:name="_BPDCD_4"/>
            <w:r w:rsidRPr="00DE41AF">
              <w:rPr>
                <w:rFonts w:ascii="Arial" w:hAnsi="Arial" w:cs="Arial"/>
              </w:rPr>
              <w:t xml:space="preserve">as </w:t>
            </w:r>
            <w:bookmarkEnd w:id="9"/>
            <w:r>
              <w:rPr>
                <w:rFonts w:ascii="Arial" w:hAnsi="Arial" w:cs="Arial"/>
              </w:rPr>
              <w:t>defined in Paragraph 8A.4.4.2</w:t>
            </w:r>
            <w:bookmarkStart w:id="10" w:name="_BPDCD_5"/>
            <w:r w:rsidRPr="00DE41AF">
              <w:rPr>
                <w:rFonts w:ascii="Arial" w:hAnsi="Arial" w:cs="Arial"/>
              </w:rPr>
              <w:t>;</w:t>
            </w:r>
            <w:r>
              <w:rPr>
                <w:rFonts w:ascii="Arial" w:hAnsi="Arial" w:cs="Arial"/>
                <w:color w:val="0000FF"/>
                <w:u w:val="double"/>
              </w:rPr>
              <w:t xml:space="preserve"> </w:t>
            </w:r>
            <w:bookmarkEnd w:id="10"/>
          </w:p>
        </w:tc>
      </w:tr>
      <w:tr w:rsidR="004D5A11" w14:paraId="23820513" w14:textId="77777777" w:rsidTr="16EDC40A">
        <w:trPr>
          <w:gridAfter w:val="1"/>
          <w:wAfter w:w="289" w:type="dxa"/>
          <w:trHeight w:val="737"/>
        </w:trPr>
        <w:tc>
          <w:tcPr>
            <w:tcW w:w="3512"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808" w:type="dxa"/>
            <w:gridSpan w:val="2"/>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6EDC40A">
        <w:trPr>
          <w:gridAfter w:val="1"/>
          <w:wAfter w:w="289" w:type="dxa"/>
        </w:trPr>
        <w:tc>
          <w:tcPr>
            <w:tcW w:w="3512"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808" w:type="dxa"/>
            <w:gridSpan w:val="2"/>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1" w:name="_BPDCD_6"/>
            <w:r w:rsidRPr="00DE41AF">
              <w:rPr>
                <w:rFonts w:ascii="Arial" w:hAnsi="Arial" w:cs="Arial"/>
              </w:rPr>
              <w:t>;</w:t>
            </w:r>
            <w:bookmarkEnd w:id="11"/>
          </w:p>
        </w:tc>
      </w:tr>
      <w:tr w:rsidR="004D5A11" w14:paraId="4C978D3E" w14:textId="77777777" w:rsidTr="16EDC40A">
        <w:trPr>
          <w:gridAfter w:val="1"/>
          <w:wAfter w:w="289" w:type="dxa"/>
        </w:trPr>
        <w:tc>
          <w:tcPr>
            <w:tcW w:w="3512"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808" w:type="dxa"/>
            <w:gridSpan w:val="2"/>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6EDC40A">
        <w:trPr>
          <w:gridAfter w:val="1"/>
          <w:wAfter w:w="289" w:type="dxa"/>
        </w:trPr>
        <w:tc>
          <w:tcPr>
            <w:tcW w:w="3512"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808" w:type="dxa"/>
            <w:gridSpan w:val="2"/>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16EDC40A">
        <w:trPr>
          <w:gridAfter w:val="1"/>
          <w:wAfter w:w="289" w:type="dxa"/>
        </w:trPr>
        <w:tc>
          <w:tcPr>
            <w:tcW w:w="3512"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808" w:type="dxa"/>
            <w:gridSpan w:val="2"/>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6EDC40A">
        <w:trPr>
          <w:gridAfter w:val="1"/>
          <w:wAfter w:w="289" w:type="dxa"/>
        </w:trPr>
        <w:tc>
          <w:tcPr>
            <w:tcW w:w="3512"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808" w:type="dxa"/>
            <w:gridSpan w:val="2"/>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t>
            </w:r>
            <w:r>
              <w:rPr>
                <w:rFonts w:ascii="Arial" w:hAnsi="Arial" w:cs="Arial"/>
              </w:rPr>
              <w:lastRenderedPageBreak/>
              <w:t>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16EDC40A">
        <w:trPr>
          <w:gridAfter w:val="1"/>
          <w:wAfter w:w="289" w:type="dxa"/>
        </w:trPr>
        <w:tc>
          <w:tcPr>
            <w:tcW w:w="3512"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808" w:type="dxa"/>
            <w:gridSpan w:val="2"/>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6EDC40A">
        <w:trPr>
          <w:gridAfter w:val="1"/>
          <w:wAfter w:w="289" w:type="dxa"/>
          <w:trHeight w:val="850"/>
        </w:trPr>
        <w:tc>
          <w:tcPr>
            <w:tcW w:w="3512" w:type="dxa"/>
          </w:tcPr>
          <w:p w14:paraId="6022B2FB"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tc>
        <w:tc>
          <w:tcPr>
            <w:tcW w:w="6808" w:type="dxa"/>
            <w:gridSpan w:val="2"/>
          </w:tcPr>
          <w:p w14:paraId="2E3925BF" w14:textId="77777777" w:rsidR="004D5A11" w:rsidRDefault="004D5A11">
            <w:pPr>
              <w:pStyle w:val="clauseindent"/>
              <w:ind w:left="0"/>
              <w:jc w:val="both"/>
              <w:rPr>
                <w:rFonts w:ascii="Arial" w:hAnsi="Arial" w:cs="Arial"/>
                <w:i/>
              </w:rPr>
            </w:pPr>
            <w:r>
              <w:rPr>
                <w:rFonts w:ascii="Arial" w:hAnsi="Arial" w:cs="Arial"/>
              </w:rPr>
              <w:t xml:space="preserve">all equipment in which electrical conductors are used, supported or of which they may form a part; </w:t>
            </w:r>
          </w:p>
        </w:tc>
      </w:tr>
      <w:tr w:rsidR="004D5A11" w14:paraId="2E96AED8" w14:textId="77777777" w:rsidTr="16EDC40A">
        <w:trPr>
          <w:gridAfter w:val="1"/>
          <w:wAfter w:w="289" w:type="dxa"/>
        </w:trPr>
        <w:tc>
          <w:tcPr>
            <w:tcW w:w="3512"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808" w:type="dxa"/>
            <w:gridSpan w:val="2"/>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6EDC40A">
        <w:trPr>
          <w:gridAfter w:val="1"/>
          <w:wAfter w:w="289" w:type="dxa"/>
        </w:trPr>
        <w:tc>
          <w:tcPr>
            <w:tcW w:w="3512"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808" w:type="dxa"/>
            <w:gridSpan w:val="2"/>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16EDC40A">
        <w:trPr>
          <w:gridAfter w:val="1"/>
          <w:wAfter w:w="289" w:type="dxa"/>
        </w:trPr>
        <w:tc>
          <w:tcPr>
            <w:tcW w:w="3512"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808" w:type="dxa"/>
            <w:gridSpan w:val="2"/>
          </w:tcPr>
          <w:p w14:paraId="0478568F" w14:textId="77777777" w:rsidR="004D5A11" w:rsidRDefault="004D5A11">
            <w:pPr>
              <w:pStyle w:val="clauseindent"/>
              <w:ind w:left="0"/>
              <w:jc w:val="both"/>
              <w:rPr>
                <w:rFonts w:ascii="Arial" w:hAnsi="Arial" w:cs="Arial"/>
              </w:rPr>
            </w:pPr>
            <w:bookmarkStart w:id="12" w:name="_BPDCD_7"/>
            <w:r w:rsidRPr="00DE41AF">
              <w:rPr>
                <w:rFonts w:ascii="Arial" w:hAnsi="Arial" w:cs="Arial"/>
              </w:rPr>
              <w:t xml:space="preserve">the </w:t>
            </w:r>
            <w:bookmarkEnd w:id="12"/>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16EDC40A">
        <w:trPr>
          <w:gridAfter w:val="1"/>
          <w:wAfter w:w="289" w:type="dxa"/>
        </w:trPr>
        <w:tc>
          <w:tcPr>
            <w:tcW w:w="3512"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808" w:type="dxa"/>
            <w:gridSpan w:val="2"/>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13" w:name="_BPDCI_9"/>
            <w:r w:rsidRPr="00DE41AF">
              <w:rPr>
                <w:rFonts w:ascii="Arial" w:hAnsi="Arial" w:cs="Arial"/>
              </w:rPr>
              <w:t>;</w:t>
            </w:r>
            <w:bookmarkEnd w:id="13"/>
          </w:p>
        </w:tc>
      </w:tr>
      <w:tr w:rsidR="004D5A11" w14:paraId="1BF1CB69" w14:textId="77777777" w:rsidTr="16EDC40A">
        <w:trPr>
          <w:gridAfter w:val="1"/>
          <w:wAfter w:w="289" w:type="dxa"/>
        </w:trPr>
        <w:tc>
          <w:tcPr>
            <w:tcW w:w="3512"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808" w:type="dxa"/>
            <w:gridSpan w:val="2"/>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14" w:name="_BPDCD_10"/>
            <w:r w:rsidRPr="00DE41AF">
              <w:rPr>
                <w:rFonts w:ascii="Arial Bold" w:hAnsi="Arial Bold" w:cs="Arial"/>
                <w:b/>
                <w:bCs/>
              </w:rPr>
              <w:t>The Company</w:t>
            </w:r>
            <w:r w:rsidRPr="00DE41AF">
              <w:rPr>
                <w:rFonts w:ascii="Arial Bold" w:hAnsi="Arial Bold" w:cs="Arial"/>
              </w:rPr>
              <w:t xml:space="preserve"> </w:t>
            </w:r>
            <w:bookmarkEnd w:id="14"/>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5"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5"/>
            <w:proofErr w:type="gramStart"/>
            <w:r>
              <w:rPr>
                <w:rFonts w:ascii="Arial" w:hAnsi="Arial" w:cs="Arial"/>
                <w:b/>
                <w:bCs/>
              </w:rPr>
              <w:t>Website</w:t>
            </w:r>
            <w:r>
              <w:rPr>
                <w:rFonts w:ascii="Arial" w:hAnsi="Arial" w:cs="Arial"/>
              </w:rPr>
              <w:t>;</w:t>
            </w:r>
            <w:proofErr w:type="gramEnd"/>
          </w:p>
        </w:tc>
      </w:tr>
      <w:tr w:rsidR="004D5A11" w14:paraId="7C5DF80F" w14:textId="77777777" w:rsidTr="16EDC40A">
        <w:trPr>
          <w:gridAfter w:val="1"/>
          <w:wAfter w:w="289" w:type="dxa"/>
        </w:trPr>
        <w:tc>
          <w:tcPr>
            <w:tcW w:w="3512"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808" w:type="dxa"/>
            <w:gridSpan w:val="2"/>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6EDC40A">
        <w:trPr>
          <w:gridAfter w:val="1"/>
          <w:wAfter w:w="289" w:type="dxa"/>
        </w:trPr>
        <w:tc>
          <w:tcPr>
            <w:tcW w:w="3512"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808" w:type="dxa"/>
            <w:gridSpan w:val="2"/>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16EDC40A">
        <w:trPr>
          <w:gridAfter w:val="1"/>
          <w:wAfter w:w="289" w:type="dxa"/>
        </w:trPr>
        <w:tc>
          <w:tcPr>
            <w:tcW w:w="3512"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808" w:type="dxa"/>
            <w:gridSpan w:val="2"/>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6EDC40A">
        <w:trPr>
          <w:gridAfter w:val="1"/>
          <w:wAfter w:w="289" w:type="dxa"/>
        </w:trPr>
        <w:tc>
          <w:tcPr>
            <w:tcW w:w="3512"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808" w:type="dxa"/>
            <w:gridSpan w:val="2"/>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tc>
      </w:tr>
      <w:tr w:rsidR="004D5A11" w14:paraId="061E85F2" w14:textId="77777777" w:rsidTr="16EDC40A">
        <w:trPr>
          <w:gridAfter w:val="1"/>
          <w:wAfter w:w="289" w:type="dxa"/>
        </w:trPr>
        <w:tc>
          <w:tcPr>
            <w:tcW w:w="3512" w:type="dxa"/>
          </w:tcPr>
          <w:p w14:paraId="2C087A3E" w14:textId="77777777" w:rsidR="004D5A11" w:rsidRPr="009625ED" w:rsidRDefault="004D5A11">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5C46674D" w14:textId="77777777" w:rsidR="005F0934" w:rsidRPr="009625ED" w:rsidRDefault="005F0934">
            <w:pPr>
              <w:pStyle w:val="clauseindent"/>
              <w:ind w:left="0"/>
              <w:rPr>
                <w:rFonts w:ascii="Arial" w:hAnsi="Arial" w:cs="Arial"/>
              </w:rPr>
            </w:pPr>
          </w:p>
          <w:p w14:paraId="13F5D974" w14:textId="77777777" w:rsidR="005F0934" w:rsidRPr="009625ED" w:rsidRDefault="005F0934">
            <w:pPr>
              <w:pStyle w:val="clauseindent"/>
              <w:ind w:left="0"/>
              <w:rPr>
                <w:rFonts w:ascii="Arial" w:hAnsi="Arial" w:cs="Arial"/>
              </w:rPr>
            </w:pPr>
          </w:p>
          <w:p w14:paraId="59A400DE" w14:textId="77777777" w:rsidR="005F0934" w:rsidRPr="009625ED" w:rsidRDefault="005F0934" w:rsidP="005F0934">
            <w:pPr>
              <w:autoSpaceDE w:val="0"/>
              <w:autoSpaceDN w:val="0"/>
              <w:adjustRightInd w:val="0"/>
              <w:rPr>
                <w:rFonts w:ascii="Arial,Bold" w:hAnsi="Arial,Bold" w:cs="Arial,Bold"/>
                <w:b/>
                <w:bCs/>
                <w:szCs w:val="22"/>
                <w:lang w:eastAsia="en-GB"/>
              </w:rPr>
            </w:pPr>
          </w:p>
          <w:p w14:paraId="03C23AAA" w14:textId="77777777" w:rsidR="005F0934" w:rsidRPr="009625ED" w:rsidRDefault="005F0934" w:rsidP="005F0934">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4D514274" w14:textId="77777777" w:rsidR="005F0934" w:rsidRPr="009625ED" w:rsidRDefault="005F0934" w:rsidP="005F0934">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416F4CE8" w14:textId="77777777" w:rsidR="006B5BE4" w:rsidRPr="009625ED" w:rsidRDefault="006B5BE4" w:rsidP="005F0934">
            <w:pPr>
              <w:pStyle w:val="clauseindent"/>
              <w:ind w:left="0"/>
              <w:rPr>
                <w:rFonts w:ascii="Arial,Bold" w:hAnsi="Arial,Bold" w:cs="Arial,Bold"/>
                <w:b/>
                <w:bCs/>
                <w:szCs w:val="22"/>
                <w:lang w:eastAsia="en-GB"/>
              </w:rPr>
            </w:pPr>
          </w:p>
          <w:p w14:paraId="65E64848" w14:textId="77777777" w:rsidR="006B5BE4" w:rsidRPr="009625ED" w:rsidRDefault="006B5BE4" w:rsidP="005F0934">
            <w:pPr>
              <w:pStyle w:val="clauseindent"/>
              <w:ind w:left="0"/>
              <w:rPr>
                <w:rFonts w:ascii="Arial,Bold" w:hAnsi="Arial,Bold" w:cs="Arial,Bold"/>
                <w:b/>
                <w:bCs/>
                <w:szCs w:val="22"/>
                <w:lang w:eastAsia="en-GB"/>
              </w:rPr>
            </w:pPr>
          </w:p>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808" w:type="dxa"/>
            <w:gridSpan w:val="2"/>
          </w:tcPr>
          <w:p w14:paraId="329E3F8D" w14:textId="77777777" w:rsidR="004D5A11" w:rsidRPr="009625ED" w:rsidRDefault="004D5A11" w:rsidP="005F0934">
            <w:pPr>
              <w:pStyle w:val="clauseindent"/>
              <w:ind w:left="0"/>
              <w:jc w:val="both"/>
              <w:rPr>
                <w:rFonts w:ascii="Arial" w:hAnsi="Arial" w:cs="Arial"/>
              </w:rPr>
            </w:pPr>
            <w:r w:rsidRPr="009625ED">
              <w:rPr>
                <w:rFonts w:ascii="Arial" w:hAnsi="Arial" w:cs="Arial"/>
              </w:rPr>
              <w:lastRenderedPageBreak/>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p w14:paraId="7BF8CC86" w14:textId="77777777" w:rsidR="005F0934" w:rsidRPr="009625ED" w:rsidRDefault="005F0934" w:rsidP="00B87B3A">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w:t>
            </w:r>
            <w:r w:rsidR="009F7CE1" w:rsidRPr="009625ED">
              <w:rPr>
                <w:rFonts w:ascii="Arial" w:hAnsi="Arial" w:cs="Arial"/>
                <w:b/>
                <w:bCs/>
                <w:szCs w:val="22"/>
                <w:lang w:eastAsia="en-GB"/>
              </w:rPr>
              <w:t xml:space="preserve"> </w:t>
            </w:r>
            <w:proofErr w:type="gramStart"/>
            <w:r w:rsidR="009F7CE1" w:rsidRPr="009625ED">
              <w:rPr>
                <w:rFonts w:ascii="Arial" w:hAnsi="Arial" w:cs="Arial"/>
                <w:b/>
                <w:bCs/>
                <w:szCs w:val="22"/>
                <w:lang w:eastAsia="en-GB"/>
              </w:rPr>
              <w:t>System</w:t>
            </w:r>
            <w:r w:rsidR="009F7CE1" w:rsidRPr="009625ED">
              <w:rPr>
                <w:rFonts w:ascii="Arial" w:hAnsi="Arial" w:cs="Arial"/>
                <w:szCs w:val="22"/>
                <w:lang w:eastAsia="en-GB"/>
              </w:rPr>
              <w:t>;</w:t>
            </w:r>
            <w:proofErr w:type="gramEnd"/>
          </w:p>
          <w:p w14:paraId="12CB3BC0" w14:textId="77777777" w:rsidR="006B5BE4" w:rsidRPr="009625ED" w:rsidRDefault="006B5BE4" w:rsidP="00B87B3A">
            <w:pPr>
              <w:autoSpaceDE w:val="0"/>
              <w:autoSpaceDN w:val="0"/>
              <w:adjustRightInd w:val="0"/>
              <w:rPr>
                <w:rFonts w:ascii="Arial" w:hAnsi="Arial" w:cs="Arial"/>
                <w:b/>
                <w:bCs/>
                <w:szCs w:val="22"/>
                <w:lang w:eastAsia="en-GB"/>
              </w:rPr>
            </w:pPr>
          </w:p>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6EDC40A">
        <w:trPr>
          <w:gridAfter w:val="1"/>
          <w:wAfter w:w="289" w:type="dxa"/>
        </w:trPr>
        <w:tc>
          <w:tcPr>
            <w:tcW w:w="3512"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808" w:type="dxa"/>
            <w:gridSpan w:val="2"/>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6EDC40A">
        <w:trPr>
          <w:gridAfter w:val="1"/>
          <w:wAfter w:w="289" w:type="dxa"/>
        </w:trPr>
        <w:tc>
          <w:tcPr>
            <w:tcW w:w="3512"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808" w:type="dxa"/>
            <w:gridSpan w:val="2"/>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6EDC40A">
        <w:trPr>
          <w:gridAfter w:val="1"/>
          <w:wAfter w:w="289" w:type="dxa"/>
        </w:trPr>
        <w:tc>
          <w:tcPr>
            <w:tcW w:w="3512"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808" w:type="dxa"/>
            <w:gridSpan w:val="2"/>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16EDC40A">
        <w:trPr>
          <w:gridAfter w:val="1"/>
          <w:wAfter w:w="289" w:type="dxa"/>
        </w:trPr>
        <w:tc>
          <w:tcPr>
            <w:tcW w:w="3512"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808" w:type="dxa"/>
            <w:gridSpan w:val="2"/>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6EDC40A">
        <w:trPr>
          <w:gridAfter w:val="1"/>
          <w:wAfter w:w="289" w:type="dxa"/>
        </w:trPr>
        <w:tc>
          <w:tcPr>
            <w:tcW w:w="3512"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808" w:type="dxa"/>
            <w:gridSpan w:val="2"/>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6EDC40A">
        <w:trPr>
          <w:gridAfter w:val="1"/>
          <w:wAfter w:w="289" w:type="dxa"/>
        </w:trPr>
        <w:tc>
          <w:tcPr>
            <w:tcW w:w="3512"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808" w:type="dxa"/>
            <w:gridSpan w:val="2"/>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6" w:name="_BPDCD_13"/>
            <w:r w:rsidRPr="00DE41AF">
              <w:rPr>
                <w:rFonts w:ascii="Arial Bold" w:hAnsi="Arial Bold" w:cs="Arial"/>
                <w:b/>
                <w:lang w:val="en-US"/>
              </w:rPr>
              <w:t>The Company</w:t>
            </w:r>
            <w:r w:rsidRPr="00DE41AF">
              <w:rPr>
                <w:rFonts w:ascii="Arial Bold" w:hAnsi="Arial Bold" w:cs="Arial"/>
                <w:lang w:val="en-US"/>
              </w:rPr>
              <w:t xml:space="preserve"> </w:t>
            </w:r>
            <w:bookmarkEnd w:id="16"/>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7" w:name="_BPDCD_14"/>
            <w:r w:rsidRPr="00DE41AF">
              <w:rPr>
                <w:rFonts w:ascii="Arial" w:hAnsi="Arial" w:cs="Arial"/>
                <w:lang w:val="en-US"/>
              </w:rPr>
              <w:t>;</w:t>
            </w:r>
            <w:bookmarkEnd w:id="17"/>
          </w:p>
        </w:tc>
      </w:tr>
      <w:tr w:rsidR="004D5A11" w14:paraId="33D9BCB0" w14:textId="77777777" w:rsidTr="16EDC40A">
        <w:trPr>
          <w:gridAfter w:val="1"/>
          <w:wAfter w:w="289" w:type="dxa"/>
        </w:trPr>
        <w:tc>
          <w:tcPr>
            <w:tcW w:w="3512"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lastRenderedPageBreak/>
              <w:t>"</w:t>
            </w:r>
            <w:r>
              <w:rPr>
                <w:rFonts w:ascii="Arial" w:hAnsi="Arial" w:cs="Arial"/>
                <w:b/>
              </w:rPr>
              <w:t>Back Stop Date</w:t>
            </w:r>
            <w:r>
              <w:rPr>
                <w:rFonts w:ascii="Arial" w:hAnsi="Arial" w:cs="Arial"/>
              </w:rPr>
              <w:t>"</w:t>
            </w:r>
          </w:p>
        </w:tc>
        <w:tc>
          <w:tcPr>
            <w:tcW w:w="6808" w:type="dxa"/>
            <w:gridSpan w:val="2"/>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6EDC40A">
        <w:trPr>
          <w:gridAfter w:val="1"/>
          <w:wAfter w:w="289" w:type="dxa"/>
        </w:trPr>
        <w:tc>
          <w:tcPr>
            <w:tcW w:w="3512"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808" w:type="dxa"/>
            <w:gridSpan w:val="2"/>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16EDC40A">
        <w:trPr>
          <w:gridAfter w:val="1"/>
          <w:wAfter w:w="289" w:type="dxa"/>
        </w:trPr>
        <w:tc>
          <w:tcPr>
            <w:tcW w:w="3512"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808" w:type="dxa"/>
            <w:gridSpan w:val="2"/>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6EDC40A">
        <w:trPr>
          <w:gridAfter w:val="1"/>
          <w:wAfter w:w="289" w:type="dxa"/>
        </w:trPr>
        <w:tc>
          <w:tcPr>
            <w:tcW w:w="3512"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808" w:type="dxa"/>
            <w:gridSpan w:val="2"/>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16EDC40A">
        <w:trPr>
          <w:gridAfter w:val="1"/>
          <w:wAfter w:w="289" w:type="dxa"/>
        </w:trPr>
        <w:tc>
          <w:tcPr>
            <w:tcW w:w="3512"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808" w:type="dxa"/>
            <w:gridSpan w:val="2"/>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16EDC40A">
        <w:trPr>
          <w:gridAfter w:val="1"/>
          <w:wAfter w:w="289" w:type="dxa"/>
        </w:trPr>
        <w:tc>
          <w:tcPr>
            <w:tcW w:w="3512"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808" w:type="dxa"/>
            <w:gridSpan w:val="2"/>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16EDC40A">
        <w:trPr>
          <w:gridAfter w:val="1"/>
          <w:wAfter w:w="289" w:type="dxa"/>
        </w:trPr>
        <w:tc>
          <w:tcPr>
            <w:tcW w:w="3512"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808" w:type="dxa"/>
            <w:gridSpan w:val="2"/>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4D5A11" w14:paraId="1FADBE0C" w14:textId="77777777" w:rsidTr="16EDC40A">
        <w:trPr>
          <w:gridAfter w:val="1"/>
          <w:wAfter w:w="289" w:type="dxa"/>
        </w:trPr>
        <w:tc>
          <w:tcPr>
            <w:tcW w:w="3512" w:type="dxa"/>
          </w:tcPr>
          <w:p w14:paraId="7E87ED2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808" w:type="dxa"/>
            <w:gridSpan w:val="2"/>
          </w:tcPr>
          <w:p w14:paraId="2302E846" w14:textId="77777777" w:rsidR="004D5A11" w:rsidRDefault="004D5A11" w:rsidP="00CB03FF">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 xml:space="preserve">Balancing Services </w:t>
            </w:r>
            <w:proofErr w:type="gramStart"/>
            <w:r>
              <w:rPr>
                <w:rFonts w:ascii="Arial" w:hAnsi="Arial" w:cs="Arial"/>
                <w:b/>
              </w:rPr>
              <w:t>Activity</w:t>
            </w:r>
            <w:r>
              <w:rPr>
                <w:rFonts w:ascii="Arial" w:hAnsi="Arial" w:cs="Arial"/>
              </w:rPr>
              <w:t>;</w:t>
            </w:r>
            <w:proofErr w:type="gramEnd"/>
          </w:p>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6EDC40A">
        <w:trPr>
          <w:gridAfter w:val="1"/>
          <w:wAfter w:w="289" w:type="dxa"/>
        </w:trPr>
        <w:tc>
          <w:tcPr>
            <w:tcW w:w="3512" w:type="dxa"/>
          </w:tcPr>
          <w:p w14:paraId="6760A394"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808" w:type="dxa"/>
            <w:gridSpan w:val="2"/>
          </w:tcPr>
          <w:p w14:paraId="01706113" w14:textId="77777777" w:rsidR="004D5A11" w:rsidRDefault="004D5A11">
            <w:pPr>
              <w:pStyle w:val="clauseindent"/>
              <w:ind w:left="0"/>
              <w:jc w:val="both"/>
              <w:rPr>
                <w:rFonts w:ascii="Arial" w:hAnsi="Arial" w:cs="Arial"/>
              </w:rPr>
            </w:pPr>
            <w:r>
              <w:rPr>
                <w:rFonts w:ascii="Arial" w:hAnsi="Arial" w:cs="Arial"/>
              </w:rPr>
              <w:t>as defined in Paragraph 3.15.1</w:t>
            </w:r>
            <w:bookmarkStart w:id="18" w:name="_BPDCD_15"/>
            <w:r w:rsidRPr="00DE41AF">
              <w:rPr>
                <w:rFonts w:ascii="Arial" w:hAnsi="Arial" w:cs="Arial"/>
              </w:rPr>
              <w:t>;</w:t>
            </w:r>
            <w:bookmarkEnd w:id="18"/>
          </w:p>
        </w:tc>
      </w:tr>
      <w:tr w:rsidR="004D5A11" w14:paraId="2F134B75" w14:textId="77777777" w:rsidTr="16EDC40A">
        <w:trPr>
          <w:gridAfter w:val="1"/>
          <w:wAfter w:w="289" w:type="dxa"/>
        </w:trPr>
        <w:tc>
          <w:tcPr>
            <w:tcW w:w="3512"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808" w:type="dxa"/>
            <w:gridSpan w:val="2"/>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6EDC40A">
        <w:trPr>
          <w:gridAfter w:val="1"/>
          <w:wAfter w:w="289" w:type="dxa"/>
        </w:trPr>
        <w:tc>
          <w:tcPr>
            <w:tcW w:w="3512"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6808" w:type="dxa"/>
            <w:gridSpan w:val="2"/>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6EDC40A">
        <w:trPr>
          <w:gridAfter w:val="1"/>
          <w:wAfter w:w="289" w:type="dxa"/>
        </w:trPr>
        <w:tc>
          <w:tcPr>
            <w:tcW w:w="3512" w:type="dxa"/>
          </w:tcPr>
          <w:p w14:paraId="44C46179" w14:textId="77777777" w:rsidR="004D5A11" w:rsidRDefault="004D5A11">
            <w:pPr>
              <w:pStyle w:val="clauseindent"/>
              <w:ind w:left="0"/>
              <w:rPr>
                <w:rFonts w:ascii="Arial" w:hAnsi="Arial" w:cs="Arial"/>
                <w:b/>
                <w:bCs/>
              </w:rPr>
            </w:pPr>
            <w:r>
              <w:rPr>
                <w:rFonts w:ascii="Arial" w:hAnsi="Arial" w:cs="Arial"/>
                <w:b/>
                <w:bCs/>
              </w:rPr>
              <w:lastRenderedPageBreak/>
              <w:t>"Base Value at Risk"</w:t>
            </w:r>
          </w:p>
        </w:tc>
        <w:tc>
          <w:tcPr>
            <w:tcW w:w="6808" w:type="dxa"/>
            <w:gridSpan w:val="2"/>
            <w:shd w:val="clear" w:color="auto" w:fill="auto"/>
          </w:tcPr>
          <w:p w14:paraId="3CDC25C4" w14:textId="77777777" w:rsidR="004D5A11" w:rsidRDefault="004D5A11">
            <w:pPr>
              <w:pStyle w:val="clauseindent"/>
              <w:ind w:left="0"/>
              <w:jc w:val="both"/>
              <w:rPr>
                <w:rFonts w:ascii="Arial" w:hAnsi="Arial" w:cs="Arial"/>
              </w:rPr>
            </w:pPr>
            <w:bookmarkStart w:id="19" w:name="_BPDCD_16"/>
            <w:r w:rsidRPr="00DE41AF">
              <w:rPr>
                <w:rFonts w:ascii="Arial" w:hAnsi="Arial" w:cs="Arial"/>
              </w:rPr>
              <w:t xml:space="preserve">the </w:t>
            </w:r>
            <w:bookmarkEnd w:id="19"/>
            <w:r>
              <w:rPr>
                <w:rFonts w:ascii="Arial" w:hAnsi="Arial" w:cs="Arial"/>
              </w:rPr>
              <w:t xml:space="preserve">sum of </w:t>
            </w:r>
            <w:r>
              <w:rPr>
                <w:rFonts w:ascii="Arial" w:hAnsi="Arial" w:cs="Arial"/>
                <w:b/>
              </w:rPr>
              <w:t>HH Base Value at Risk</w:t>
            </w:r>
            <w:r>
              <w:rPr>
                <w:rFonts w:ascii="Arial" w:hAnsi="Arial" w:cs="Arial"/>
              </w:rPr>
              <w:t xml:space="preserve"> and the </w:t>
            </w:r>
            <w:r>
              <w:rPr>
                <w:rFonts w:ascii="Arial" w:hAnsi="Arial" w:cs="Arial"/>
                <w:b/>
              </w:rPr>
              <w:t>NHH Base Value at Risk</w:t>
            </w:r>
            <w:bookmarkStart w:id="20" w:name="_BPDCD_17"/>
            <w:r w:rsidRPr="00DE41AF">
              <w:rPr>
                <w:rFonts w:ascii="Arial" w:hAnsi="Arial" w:cs="Arial"/>
                <w:color w:val="0000FF"/>
              </w:rPr>
              <w:t>;</w:t>
            </w:r>
            <w:bookmarkEnd w:id="20"/>
          </w:p>
        </w:tc>
      </w:tr>
      <w:tr w:rsidR="004D5A11" w14:paraId="76E31184" w14:textId="77777777" w:rsidTr="16EDC40A">
        <w:trPr>
          <w:gridAfter w:val="1"/>
          <w:wAfter w:w="289" w:type="dxa"/>
        </w:trPr>
        <w:tc>
          <w:tcPr>
            <w:tcW w:w="3512"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808" w:type="dxa"/>
            <w:gridSpan w:val="2"/>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6EDC40A">
        <w:trPr>
          <w:gridAfter w:val="1"/>
          <w:wAfter w:w="289" w:type="dxa"/>
        </w:trPr>
        <w:tc>
          <w:tcPr>
            <w:tcW w:w="3512"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808" w:type="dxa"/>
            <w:gridSpan w:val="2"/>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6EDC40A">
        <w:trPr>
          <w:gridAfter w:val="1"/>
          <w:wAfter w:w="289" w:type="dxa"/>
        </w:trPr>
        <w:tc>
          <w:tcPr>
            <w:tcW w:w="3512"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808" w:type="dxa"/>
            <w:gridSpan w:val="2"/>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6EDC40A">
        <w:trPr>
          <w:gridAfter w:val="1"/>
          <w:wAfter w:w="289" w:type="dxa"/>
        </w:trPr>
        <w:tc>
          <w:tcPr>
            <w:tcW w:w="3512"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808" w:type="dxa"/>
            <w:gridSpan w:val="2"/>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6EDC40A">
        <w:trPr>
          <w:gridAfter w:val="1"/>
          <w:wAfter w:w="289" w:type="dxa"/>
        </w:trPr>
        <w:tc>
          <w:tcPr>
            <w:tcW w:w="3512"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808" w:type="dxa"/>
            <w:gridSpan w:val="2"/>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6EDC40A">
        <w:trPr>
          <w:gridAfter w:val="1"/>
          <w:wAfter w:w="289" w:type="dxa"/>
        </w:trPr>
        <w:tc>
          <w:tcPr>
            <w:tcW w:w="3512"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808" w:type="dxa"/>
            <w:gridSpan w:val="2"/>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6EDC40A">
        <w:trPr>
          <w:gridAfter w:val="1"/>
          <w:wAfter w:w="289" w:type="dxa"/>
        </w:trPr>
        <w:tc>
          <w:tcPr>
            <w:tcW w:w="3512"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808" w:type="dxa"/>
            <w:gridSpan w:val="2"/>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6EDC40A">
        <w:trPr>
          <w:gridAfter w:val="1"/>
          <w:wAfter w:w="289" w:type="dxa"/>
        </w:trPr>
        <w:tc>
          <w:tcPr>
            <w:tcW w:w="3512"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808" w:type="dxa"/>
            <w:gridSpan w:val="2"/>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6EDC40A">
        <w:trPr>
          <w:gridAfter w:val="1"/>
          <w:wAfter w:w="289" w:type="dxa"/>
        </w:trPr>
        <w:tc>
          <w:tcPr>
            <w:tcW w:w="3512"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808" w:type="dxa"/>
            <w:gridSpan w:val="2"/>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6EDC40A">
        <w:trPr>
          <w:gridAfter w:val="1"/>
          <w:wAfter w:w="289" w:type="dxa"/>
        </w:trPr>
        <w:tc>
          <w:tcPr>
            <w:tcW w:w="3512"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6808" w:type="dxa"/>
            <w:gridSpan w:val="2"/>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6EDC40A">
        <w:trPr>
          <w:gridAfter w:val="1"/>
          <w:wAfter w:w="289" w:type="dxa"/>
        </w:trPr>
        <w:tc>
          <w:tcPr>
            <w:tcW w:w="3512"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808" w:type="dxa"/>
            <w:gridSpan w:val="2"/>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6EDC40A">
        <w:trPr>
          <w:gridAfter w:val="1"/>
          <w:wAfter w:w="289" w:type="dxa"/>
        </w:trPr>
        <w:tc>
          <w:tcPr>
            <w:tcW w:w="3512"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808" w:type="dxa"/>
            <w:gridSpan w:val="2"/>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6EDC40A">
        <w:trPr>
          <w:gridAfter w:val="1"/>
          <w:wAfter w:w="289" w:type="dxa"/>
        </w:trPr>
        <w:tc>
          <w:tcPr>
            <w:tcW w:w="3512"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808" w:type="dxa"/>
            <w:gridSpan w:val="2"/>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6EDC40A">
        <w:trPr>
          <w:gridAfter w:val="1"/>
          <w:wAfter w:w="289" w:type="dxa"/>
        </w:trPr>
        <w:tc>
          <w:tcPr>
            <w:tcW w:w="3512"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808" w:type="dxa"/>
            <w:gridSpan w:val="2"/>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6EDC40A">
        <w:trPr>
          <w:gridAfter w:val="1"/>
          <w:wAfter w:w="289" w:type="dxa"/>
        </w:trPr>
        <w:tc>
          <w:tcPr>
            <w:tcW w:w="3512"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808" w:type="dxa"/>
            <w:gridSpan w:val="2"/>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6EDC40A">
        <w:trPr>
          <w:gridAfter w:val="1"/>
          <w:wAfter w:w="289" w:type="dxa"/>
        </w:trPr>
        <w:tc>
          <w:tcPr>
            <w:tcW w:w="3512"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808" w:type="dxa"/>
            <w:gridSpan w:val="2"/>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6EDC40A">
        <w:trPr>
          <w:gridAfter w:val="1"/>
          <w:wAfter w:w="289" w:type="dxa"/>
        </w:trPr>
        <w:tc>
          <w:tcPr>
            <w:tcW w:w="3512"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808" w:type="dxa"/>
            <w:gridSpan w:val="2"/>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16EDC40A">
        <w:trPr>
          <w:gridAfter w:val="1"/>
          <w:wAfter w:w="289" w:type="dxa"/>
        </w:trPr>
        <w:tc>
          <w:tcPr>
            <w:tcW w:w="3512"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808" w:type="dxa"/>
            <w:gridSpan w:val="2"/>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6EDC40A">
        <w:trPr>
          <w:gridAfter w:val="1"/>
          <w:wAfter w:w="289" w:type="dxa"/>
        </w:trPr>
        <w:tc>
          <w:tcPr>
            <w:tcW w:w="3512"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808" w:type="dxa"/>
            <w:gridSpan w:val="2"/>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16EDC40A">
        <w:trPr>
          <w:gridAfter w:val="1"/>
          <w:wAfter w:w="289" w:type="dxa"/>
        </w:trPr>
        <w:tc>
          <w:tcPr>
            <w:tcW w:w="3512"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808" w:type="dxa"/>
            <w:gridSpan w:val="2"/>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6EDC40A">
        <w:trPr>
          <w:gridAfter w:val="1"/>
          <w:wAfter w:w="289" w:type="dxa"/>
        </w:trPr>
        <w:tc>
          <w:tcPr>
            <w:tcW w:w="3512"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808" w:type="dxa"/>
            <w:gridSpan w:val="2"/>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6EDC40A">
        <w:trPr>
          <w:gridAfter w:val="1"/>
          <w:wAfter w:w="289" w:type="dxa"/>
        </w:trPr>
        <w:tc>
          <w:tcPr>
            <w:tcW w:w="3512"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808" w:type="dxa"/>
            <w:gridSpan w:val="2"/>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6EDC40A">
        <w:trPr>
          <w:gridAfter w:val="1"/>
          <w:wAfter w:w="289" w:type="dxa"/>
        </w:trPr>
        <w:tc>
          <w:tcPr>
            <w:tcW w:w="3512"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808" w:type="dxa"/>
            <w:gridSpan w:val="2"/>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097" w:type="dxa"/>
            <w:gridSpan w:val="3"/>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097" w:type="dxa"/>
            <w:gridSpan w:val="3"/>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097" w:type="dxa"/>
            <w:gridSpan w:val="3"/>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61EAD7D0"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2F155429" w14:textId="77777777" w:rsidR="009F7CE1" w:rsidRPr="00F96CF5" w:rsidRDefault="009F7CE1" w:rsidP="00B739A8">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w:t>
            </w:r>
            <w:r w:rsidR="00976E4F" w:rsidRPr="00F96CF5">
              <w:rPr>
                <w:rFonts w:ascii="Arial" w:hAnsi="Arial" w:cs="Arial"/>
                <w:b/>
                <w:bCs/>
                <w:szCs w:val="22"/>
                <w:lang w:eastAsia="en-GB"/>
              </w:rPr>
              <w:t xml:space="preserve"> </w:t>
            </w:r>
            <w:r w:rsidRPr="00F96CF5">
              <w:rPr>
                <w:rFonts w:ascii="Arial" w:hAnsi="Arial" w:cs="Arial"/>
                <w:b/>
                <w:bCs/>
                <w:szCs w:val="22"/>
                <w:lang w:eastAsia="en-GB"/>
              </w:rPr>
              <w:t>Charge Short</w:t>
            </w:r>
            <w:r w:rsidRPr="00F96CF5">
              <w:rPr>
                <w:rFonts w:ascii="Arial,Bold" w:hAnsi="Arial,Bold" w:cs="Arial,Bold"/>
                <w:b/>
                <w:bCs/>
                <w:szCs w:val="22"/>
                <w:lang w:eastAsia="en-GB"/>
              </w:rPr>
              <w:t>fall”</w:t>
            </w:r>
          </w:p>
          <w:p w14:paraId="604A65CF" w14:textId="77777777" w:rsidR="009F7CE1" w:rsidRPr="00B87B3A" w:rsidRDefault="009F7CE1" w:rsidP="00B739A8">
            <w:pPr>
              <w:jc w:val="both"/>
              <w:rPr>
                <w:rFonts w:ascii="Arial" w:hAnsi="Arial" w:cs="Arial"/>
                <w:szCs w:val="22"/>
              </w:rPr>
            </w:pPr>
          </w:p>
        </w:tc>
        <w:tc>
          <w:tcPr>
            <w:tcW w:w="7097" w:type="dxa"/>
            <w:gridSpan w:val="3"/>
            <w:tcBorders>
              <w:top w:val="nil"/>
              <w:left w:val="nil"/>
              <w:bottom w:val="nil"/>
              <w:right w:val="nil"/>
            </w:tcBorders>
          </w:tcPr>
          <w:p w14:paraId="2130A9E4" w14:textId="77777777" w:rsidR="004D5A11" w:rsidRPr="00F96CF5" w:rsidRDefault="004D5A11" w:rsidP="00B739A8">
            <w:pPr>
              <w:jc w:val="both"/>
              <w:rPr>
                <w:rFonts w:ascii="Arial" w:hAnsi="Arial" w:cs="Arial"/>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w:t>
            </w:r>
            <w:r w:rsidRPr="00F96CF5">
              <w:rPr>
                <w:rFonts w:ascii="Arial" w:hAnsi="Arial" w:cs="Arial"/>
                <w:szCs w:val="22"/>
              </w:rPr>
              <w:lastRenderedPageBreak/>
              <w:t xml:space="preserve">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62F254AF" w14:textId="77777777" w:rsidR="009F7CE1" w:rsidRPr="00F96CF5" w:rsidRDefault="009F7CE1" w:rsidP="00B739A8">
            <w:pPr>
              <w:jc w:val="both"/>
              <w:rPr>
                <w:rFonts w:ascii="Arial" w:hAnsi="Arial" w:cs="Arial"/>
                <w:b/>
                <w:szCs w:val="22"/>
              </w:rPr>
            </w:pPr>
          </w:p>
          <w:p w14:paraId="05A7BB02" w14:textId="77777777" w:rsidR="009F7CE1" w:rsidRPr="00F96CF5" w:rsidRDefault="009F7CE1" w:rsidP="009F7CE1">
            <w:pPr>
              <w:autoSpaceDE w:val="0"/>
              <w:autoSpaceDN w:val="0"/>
              <w:adjustRightInd w:val="0"/>
              <w:rPr>
                <w:rFonts w:ascii="Arial" w:hAnsi="Arial" w:cs="Arial"/>
                <w:b/>
                <w:bCs/>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p>
          <w:p w14:paraId="0EBDF1C1" w14:textId="77777777" w:rsidR="004D5A11" w:rsidRPr="00F96CF5" w:rsidRDefault="009F7CE1" w:rsidP="00B87B3A">
            <w:pPr>
              <w:autoSpaceDE w:val="0"/>
              <w:autoSpaceDN w:val="0"/>
              <w:adjustRightInd w:val="0"/>
              <w:rPr>
                <w:rFonts w:ascii="Arial" w:hAnsi="Arial" w:cs="Arial"/>
                <w:szCs w:val="22"/>
                <w:lang w:eastAsia="en-GB"/>
              </w:rPr>
            </w:pP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27F02B2B" w14:textId="77777777" w:rsidR="009F7CE1" w:rsidRPr="00F96CF5" w:rsidRDefault="009F7CE1" w:rsidP="00B87B3A">
            <w:pPr>
              <w:autoSpaceDE w:val="0"/>
              <w:autoSpaceDN w:val="0"/>
              <w:adjustRightInd w:val="0"/>
              <w:rPr>
                <w:rFonts w:ascii="Arial" w:hAnsi="Arial" w:cs="Arial"/>
                <w:szCs w:val="22"/>
                <w:lang w:eastAsia="en-GB"/>
              </w:rPr>
            </w:pPr>
          </w:p>
        </w:tc>
      </w:tr>
      <w:tr w:rsidR="004D5A11" w:rsidRPr="0000119F" w14:paraId="7D7F2992"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lastRenderedPageBreak/>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097" w:type="dxa"/>
            <w:gridSpan w:val="3"/>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16EDC40A">
        <w:trPr>
          <w:gridAfter w:val="1"/>
          <w:wAfter w:w="289" w:type="dxa"/>
        </w:trPr>
        <w:tc>
          <w:tcPr>
            <w:tcW w:w="3512" w:type="dxa"/>
          </w:tcPr>
          <w:p w14:paraId="126AD00F" w14:textId="77777777" w:rsidR="004D5A11" w:rsidRPr="008654EE" w:rsidRDefault="004D5A11">
            <w:pPr>
              <w:spacing w:after="120" w:line="360" w:lineRule="auto"/>
              <w:rPr>
                <w:rFonts w:ascii="Arial Bold" w:hAnsi="Arial Bold" w:cs="Arial"/>
                <w:b/>
              </w:rPr>
            </w:pPr>
            <w:bookmarkStart w:id="21" w:name="_BPDCI_20"/>
            <w:r w:rsidRPr="008654EE">
              <w:rPr>
                <w:rFonts w:ascii="Arial Bold" w:hAnsi="Arial Bold" w:cs="Arial"/>
                <w:b/>
                <w:bCs/>
              </w:rPr>
              <w:t>"</w:t>
            </w:r>
            <w:bookmarkEnd w:id="21"/>
            <w:r w:rsidRPr="008654EE">
              <w:rPr>
                <w:rFonts w:ascii="Arial Bold" w:hAnsi="Arial Bold" w:cs="Arial"/>
                <w:b/>
              </w:rPr>
              <w:t>CAP 179 Implementation Date</w:t>
            </w:r>
            <w:bookmarkStart w:id="22" w:name="_BPDCD_21"/>
            <w:r w:rsidRPr="008654EE">
              <w:rPr>
                <w:rFonts w:ascii="Arial Bold" w:hAnsi="Arial Bold" w:cs="Arial"/>
                <w:b/>
                <w:bCs/>
              </w:rPr>
              <w:t>"</w:t>
            </w:r>
            <w:r w:rsidRPr="008654EE">
              <w:rPr>
                <w:rFonts w:ascii="Arial Bold" w:hAnsi="Arial Bold" w:cs="Arial"/>
                <w:b/>
              </w:rPr>
              <w:t xml:space="preserve"> </w:t>
            </w:r>
            <w:bookmarkEnd w:id="22"/>
          </w:p>
        </w:tc>
        <w:tc>
          <w:tcPr>
            <w:tcW w:w="6808" w:type="dxa"/>
            <w:gridSpan w:val="2"/>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6EDC40A">
        <w:trPr>
          <w:gridAfter w:val="1"/>
          <w:wAfter w:w="289" w:type="dxa"/>
        </w:trPr>
        <w:tc>
          <w:tcPr>
            <w:tcW w:w="3512"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808" w:type="dxa"/>
            <w:gridSpan w:val="2"/>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6EDC40A">
        <w:trPr>
          <w:gridAfter w:val="1"/>
          <w:wAfter w:w="289" w:type="dxa"/>
        </w:trPr>
        <w:tc>
          <w:tcPr>
            <w:tcW w:w="3512"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808" w:type="dxa"/>
            <w:gridSpan w:val="2"/>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6EDC40A">
        <w:trPr>
          <w:gridAfter w:val="1"/>
          <w:wAfter w:w="289" w:type="dxa"/>
        </w:trPr>
        <w:tc>
          <w:tcPr>
            <w:tcW w:w="3512"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808" w:type="dxa"/>
            <w:gridSpan w:val="2"/>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16EDC40A">
        <w:trPr>
          <w:gridAfter w:val="1"/>
          <w:wAfter w:w="289" w:type="dxa"/>
        </w:trPr>
        <w:tc>
          <w:tcPr>
            <w:tcW w:w="3512" w:type="dxa"/>
          </w:tcPr>
          <w:p w14:paraId="18B2D1CA" w14:textId="77777777" w:rsidR="004D5A11" w:rsidRDefault="004D5A11">
            <w:pPr>
              <w:pStyle w:val="BodyText"/>
              <w:spacing w:line="240" w:lineRule="atLeast"/>
              <w:rPr>
                <w:rFonts w:ascii="Arial" w:hAnsi="Arial" w:cs="Arial"/>
                <w:b/>
                <w:bCs/>
                <w:color w:val="000000"/>
                <w:w w:val="0"/>
              </w:rPr>
            </w:pPr>
            <w:bookmarkStart w:id="23"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3"/>
          </w:p>
        </w:tc>
        <w:tc>
          <w:tcPr>
            <w:tcW w:w="6808" w:type="dxa"/>
            <w:gridSpan w:val="2"/>
          </w:tcPr>
          <w:p w14:paraId="1F26E543" w14:textId="77777777" w:rsidR="004D5A11" w:rsidRDefault="004D5A11">
            <w:pPr>
              <w:pStyle w:val="BodyText"/>
              <w:spacing w:line="240" w:lineRule="atLeast"/>
              <w:jc w:val="both"/>
              <w:rPr>
                <w:rFonts w:ascii="Arial" w:hAnsi="Arial" w:cs="Arial"/>
                <w:color w:val="000000"/>
                <w:w w:val="0"/>
              </w:rPr>
            </w:pPr>
            <w:bookmarkStart w:id="24"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4"/>
          </w:p>
        </w:tc>
      </w:tr>
      <w:tr w:rsidR="004D5A11" w14:paraId="4A0AC05B" w14:textId="77777777" w:rsidTr="16EDC40A">
        <w:trPr>
          <w:gridAfter w:val="1"/>
          <w:wAfter w:w="289" w:type="dxa"/>
        </w:trPr>
        <w:tc>
          <w:tcPr>
            <w:tcW w:w="3512" w:type="dxa"/>
          </w:tcPr>
          <w:p w14:paraId="5C03237B" w14:textId="77777777" w:rsidR="004D5A11" w:rsidRDefault="004D5A11">
            <w:pPr>
              <w:pStyle w:val="BodyText"/>
              <w:spacing w:line="240" w:lineRule="atLeast"/>
              <w:rPr>
                <w:rFonts w:ascii="Arial" w:hAnsi="Arial" w:cs="Arial"/>
                <w:b/>
                <w:bCs/>
                <w:color w:val="000000"/>
                <w:w w:val="0"/>
              </w:rPr>
            </w:pPr>
            <w:bookmarkStart w:id="25"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5"/>
          </w:p>
        </w:tc>
        <w:tc>
          <w:tcPr>
            <w:tcW w:w="6808" w:type="dxa"/>
            <w:gridSpan w:val="2"/>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6EDC40A">
        <w:trPr>
          <w:gridAfter w:val="1"/>
          <w:wAfter w:w="289" w:type="dxa"/>
        </w:trPr>
        <w:tc>
          <w:tcPr>
            <w:tcW w:w="3512" w:type="dxa"/>
          </w:tcPr>
          <w:p w14:paraId="19823A81" w14:textId="77777777" w:rsidR="004D5A11" w:rsidRDefault="004D5A11">
            <w:pPr>
              <w:pStyle w:val="BodyText"/>
              <w:spacing w:line="240" w:lineRule="atLeast"/>
              <w:rPr>
                <w:rFonts w:ascii="Arial" w:hAnsi="Arial" w:cs="Arial"/>
                <w:b/>
                <w:bCs/>
                <w:color w:val="000000"/>
                <w:w w:val="0"/>
              </w:rPr>
            </w:pPr>
            <w:bookmarkStart w:id="26"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6"/>
          </w:p>
        </w:tc>
        <w:tc>
          <w:tcPr>
            <w:tcW w:w="6808" w:type="dxa"/>
            <w:gridSpan w:val="2"/>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6EDC40A">
        <w:trPr>
          <w:gridAfter w:val="1"/>
          <w:wAfter w:w="289" w:type="dxa"/>
        </w:trPr>
        <w:tc>
          <w:tcPr>
            <w:tcW w:w="3512" w:type="dxa"/>
          </w:tcPr>
          <w:p w14:paraId="2554159B" w14:textId="77777777" w:rsidR="004D5A11" w:rsidRDefault="004D5A11">
            <w:pPr>
              <w:pStyle w:val="BodyText"/>
              <w:spacing w:line="240" w:lineRule="atLeast"/>
              <w:rPr>
                <w:rFonts w:ascii="Arial" w:hAnsi="Arial" w:cs="Arial"/>
                <w:b/>
                <w:bCs/>
                <w:color w:val="000000"/>
                <w:w w:val="0"/>
              </w:rPr>
            </w:pPr>
            <w:bookmarkStart w:id="27"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7"/>
          </w:p>
        </w:tc>
        <w:tc>
          <w:tcPr>
            <w:tcW w:w="6808" w:type="dxa"/>
            <w:gridSpan w:val="2"/>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6EDC40A">
        <w:trPr>
          <w:gridAfter w:val="1"/>
          <w:wAfter w:w="289" w:type="dxa"/>
        </w:trPr>
        <w:tc>
          <w:tcPr>
            <w:tcW w:w="3512"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808" w:type="dxa"/>
            <w:gridSpan w:val="2"/>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6EDC40A">
        <w:trPr>
          <w:gridAfter w:val="1"/>
          <w:wAfter w:w="289" w:type="dxa"/>
        </w:trPr>
        <w:tc>
          <w:tcPr>
            <w:tcW w:w="3512"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808" w:type="dxa"/>
            <w:gridSpan w:val="2"/>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6EDC40A">
        <w:trPr>
          <w:gridAfter w:val="1"/>
          <w:wAfter w:w="289" w:type="dxa"/>
        </w:trPr>
        <w:tc>
          <w:tcPr>
            <w:tcW w:w="3512"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808" w:type="dxa"/>
            <w:gridSpan w:val="2"/>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6EDC40A">
        <w:trPr>
          <w:gridAfter w:val="1"/>
          <w:wAfter w:w="289" w:type="dxa"/>
        </w:trPr>
        <w:tc>
          <w:tcPr>
            <w:tcW w:w="3512"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808" w:type="dxa"/>
            <w:gridSpan w:val="2"/>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6EDC40A">
        <w:trPr>
          <w:gridAfter w:val="1"/>
          <w:wAfter w:w="289" w:type="dxa"/>
        </w:trPr>
        <w:tc>
          <w:tcPr>
            <w:tcW w:w="3512"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808" w:type="dxa"/>
            <w:gridSpan w:val="2"/>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 xml:space="preserve">Difference (Allocation) Regulations 2014, The Contracts for Difference (Definition of Eligible Generator) Regulations 2014 and The Contracts for Difference (Electricity </w:t>
            </w:r>
            <w:r w:rsidRPr="007E2499">
              <w:rPr>
                <w:rFonts w:ascii="Arial" w:hAnsi="Arial" w:cs="Arial"/>
                <w:lang w:val="en-US"/>
              </w:rPr>
              <w:lastRenderedPageBreak/>
              <w:t>Supplier Obligations) Regulations 2014 and any other regulations made under Chapter 2 of Part 2 of the Energy Act 2013 which are in force from time to time;</w:t>
            </w:r>
          </w:p>
        </w:tc>
      </w:tr>
      <w:tr w:rsidR="007E2499" w14:paraId="575DA9F9" w14:textId="77777777" w:rsidTr="16EDC40A">
        <w:trPr>
          <w:gridAfter w:val="1"/>
          <w:wAfter w:w="289" w:type="dxa"/>
        </w:trPr>
        <w:tc>
          <w:tcPr>
            <w:tcW w:w="3512" w:type="dxa"/>
          </w:tcPr>
          <w:p w14:paraId="6D7DD6F5" w14:textId="77777777" w:rsidR="007E2499" w:rsidRDefault="007E2499">
            <w:pPr>
              <w:pStyle w:val="BodyText"/>
              <w:rPr>
                <w:rFonts w:ascii="Arial" w:hAnsi="Arial" w:cs="Arial"/>
                <w:b/>
                <w:bCs/>
              </w:rPr>
            </w:pPr>
            <w:r>
              <w:rPr>
                <w:rFonts w:ascii="Arial" w:hAnsi="Arial" w:cs="Arial"/>
                <w:b/>
                <w:bCs/>
              </w:rPr>
              <w:lastRenderedPageBreak/>
              <w:t>“CfD Settlement Services Provider”</w:t>
            </w:r>
          </w:p>
        </w:tc>
        <w:tc>
          <w:tcPr>
            <w:tcW w:w="6808" w:type="dxa"/>
            <w:gridSpan w:val="2"/>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6EDC40A">
        <w:trPr>
          <w:gridAfter w:val="1"/>
          <w:wAfter w:w="289" w:type="dxa"/>
        </w:trPr>
        <w:tc>
          <w:tcPr>
            <w:tcW w:w="3512" w:type="dxa"/>
          </w:tcPr>
          <w:p w14:paraId="5D0B3C84" w14:textId="1D1821CE" w:rsidR="0093429F" w:rsidRDefault="00E000A3">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808" w:type="dxa"/>
            <w:gridSpan w:val="2"/>
          </w:tcPr>
          <w:p w14:paraId="131D6DF2" w14:textId="64FE1B08" w:rsidR="0093429F" w:rsidRDefault="003A2C33">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4D5A11" w14:paraId="5C045A0D" w14:textId="77777777" w:rsidTr="16EDC40A">
        <w:trPr>
          <w:gridAfter w:val="1"/>
          <w:wAfter w:w="289" w:type="dxa"/>
        </w:trPr>
        <w:tc>
          <w:tcPr>
            <w:tcW w:w="3512"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808" w:type="dxa"/>
            <w:gridSpan w:val="2"/>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6EDC40A">
        <w:trPr>
          <w:gridAfter w:val="1"/>
          <w:wAfter w:w="289" w:type="dxa"/>
        </w:trPr>
        <w:tc>
          <w:tcPr>
            <w:tcW w:w="3512"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808" w:type="dxa"/>
            <w:gridSpan w:val="2"/>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6EDC40A">
        <w:trPr>
          <w:gridAfter w:val="1"/>
          <w:wAfter w:w="289" w:type="dxa"/>
        </w:trPr>
        <w:tc>
          <w:tcPr>
            <w:tcW w:w="3512"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808" w:type="dxa"/>
            <w:gridSpan w:val="2"/>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6EDC40A">
        <w:trPr>
          <w:gridAfter w:val="1"/>
          <w:wAfter w:w="289" w:type="dxa"/>
        </w:trPr>
        <w:tc>
          <w:tcPr>
            <w:tcW w:w="3512"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808" w:type="dxa"/>
            <w:gridSpan w:val="2"/>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6EDC40A">
        <w:trPr>
          <w:gridAfter w:val="1"/>
          <w:wAfter w:w="289" w:type="dxa"/>
        </w:trPr>
        <w:tc>
          <w:tcPr>
            <w:tcW w:w="3512" w:type="dxa"/>
          </w:tcPr>
          <w:p w14:paraId="32BE21B8" w14:textId="77777777" w:rsidR="004D5A11" w:rsidRDefault="004D5A11">
            <w:pPr>
              <w:rPr>
                <w:rFonts w:ascii="Arial" w:hAnsi="Arial" w:cs="Arial"/>
                <w:b/>
              </w:rPr>
            </w:pPr>
            <w:bookmarkStart w:id="28" w:name="_DV_C131"/>
            <w:r>
              <w:rPr>
                <w:rFonts w:ascii="Arial" w:hAnsi="Arial" w:cs="Arial"/>
                <w:b/>
              </w:rPr>
              <w:t>"Circuit Breaker"</w:t>
            </w:r>
            <w:bookmarkEnd w:id="28"/>
          </w:p>
        </w:tc>
        <w:tc>
          <w:tcPr>
            <w:tcW w:w="6808" w:type="dxa"/>
            <w:gridSpan w:val="2"/>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9" w:name="_BPDCD_22"/>
            <w:r>
              <w:rPr>
                <w:rFonts w:ascii="Arial" w:hAnsi="Arial" w:cs="Arial"/>
                <w:color w:val="0000FF"/>
                <w:w w:val="0"/>
                <w:u w:val="double"/>
              </w:rPr>
              <w:t>;</w:t>
            </w:r>
            <w:bookmarkEnd w:id="29"/>
          </w:p>
        </w:tc>
      </w:tr>
      <w:tr w:rsidR="004D5A11" w14:paraId="2431FE17" w14:textId="77777777" w:rsidTr="16EDC40A">
        <w:trPr>
          <w:gridAfter w:val="1"/>
          <w:wAfter w:w="289" w:type="dxa"/>
        </w:trPr>
        <w:tc>
          <w:tcPr>
            <w:tcW w:w="3512"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808" w:type="dxa"/>
            <w:gridSpan w:val="2"/>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6EDC40A">
        <w:trPr>
          <w:gridAfter w:val="1"/>
          <w:wAfter w:w="289" w:type="dxa"/>
        </w:trPr>
        <w:tc>
          <w:tcPr>
            <w:tcW w:w="3512"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808" w:type="dxa"/>
            <w:gridSpan w:val="2"/>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6EDC40A">
        <w:trPr>
          <w:gridAfter w:val="1"/>
          <w:wAfter w:w="289" w:type="dxa"/>
        </w:trPr>
        <w:tc>
          <w:tcPr>
            <w:tcW w:w="3512"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808" w:type="dxa"/>
            <w:gridSpan w:val="2"/>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16EDC40A">
        <w:trPr>
          <w:gridAfter w:val="1"/>
          <w:wAfter w:w="289" w:type="dxa"/>
        </w:trPr>
        <w:tc>
          <w:tcPr>
            <w:tcW w:w="3512"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808" w:type="dxa"/>
            <w:gridSpan w:val="2"/>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6EDC40A">
        <w:trPr>
          <w:gridAfter w:val="1"/>
          <w:wAfter w:w="289" w:type="dxa"/>
        </w:trPr>
        <w:tc>
          <w:tcPr>
            <w:tcW w:w="3512"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808" w:type="dxa"/>
            <w:gridSpan w:val="2"/>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6EDC40A">
        <w:trPr>
          <w:gridAfter w:val="1"/>
          <w:wAfter w:w="289" w:type="dxa"/>
        </w:trPr>
        <w:tc>
          <w:tcPr>
            <w:tcW w:w="3512"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808" w:type="dxa"/>
            <w:gridSpan w:val="2"/>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16EDC40A">
        <w:trPr>
          <w:gridAfter w:val="1"/>
          <w:wAfter w:w="289" w:type="dxa"/>
        </w:trPr>
        <w:tc>
          <w:tcPr>
            <w:tcW w:w="3512" w:type="dxa"/>
          </w:tcPr>
          <w:p w14:paraId="18323A03" w14:textId="77777777" w:rsidR="004D5A11" w:rsidRDefault="004D5A11">
            <w:pPr>
              <w:pStyle w:val="BodyText"/>
              <w:rPr>
                <w:rFonts w:ascii="Arial" w:hAnsi="Arial" w:cs="Arial"/>
                <w:b/>
                <w:bCs/>
              </w:rPr>
            </w:pPr>
            <w:r>
              <w:rPr>
                <w:rFonts w:ascii="Arial" w:hAnsi="Arial" w:cs="Arial"/>
                <w:b/>
                <w:bCs/>
              </w:rPr>
              <w:lastRenderedPageBreak/>
              <w:t>“Code Administration Code of Practice”</w:t>
            </w:r>
          </w:p>
        </w:tc>
        <w:tc>
          <w:tcPr>
            <w:tcW w:w="6808" w:type="dxa"/>
            <w:gridSpan w:val="2"/>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16EDC40A">
        <w:trPr>
          <w:gridAfter w:val="1"/>
          <w:wAfter w:w="289" w:type="dxa"/>
        </w:trPr>
        <w:tc>
          <w:tcPr>
            <w:tcW w:w="3512"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808" w:type="dxa"/>
            <w:gridSpan w:val="2"/>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16EDC40A">
        <w:trPr>
          <w:gridAfter w:val="1"/>
          <w:wAfter w:w="289" w:type="dxa"/>
        </w:trPr>
        <w:tc>
          <w:tcPr>
            <w:tcW w:w="3512"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808" w:type="dxa"/>
            <w:gridSpan w:val="2"/>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16EDC40A">
        <w:trPr>
          <w:gridAfter w:val="1"/>
          <w:wAfter w:w="289" w:type="dxa"/>
        </w:trPr>
        <w:tc>
          <w:tcPr>
            <w:tcW w:w="3512"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808" w:type="dxa"/>
            <w:gridSpan w:val="2"/>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16EDC40A">
        <w:trPr>
          <w:gridAfter w:val="1"/>
          <w:wAfter w:w="289" w:type="dxa"/>
        </w:trPr>
        <w:tc>
          <w:tcPr>
            <w:tcW w:w="3512"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808" w:type="dxa"/>
            <w:gridSpan w:val="2"/>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16EDC40A">
        <w:trPr>
          <w:gridAfter w:val="1"/>
          <w:wAfter w:w="289" w:type="dxa"/>
        </w:trPr>
        <w:tc>
          <w:tcPr>
            <w:tcW w:w="3512"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808" w:type="dxa"/>
            <w:gridSpan w:val="2"/>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16EDC40A">
        <w:trPr>
          <w:gridAfter w:val="1"/>
          <w:wAfter w:w="289" w:type="dxa"/>
        </w:trPr>
        <w:tc>
          <w:tcPr>
            <w:tcW w:w="3512"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808" w:type="dxa"/>
            <w:gridSpan w:val="2"/>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16EDC40A">
        <w:trPr>
          <w:gridAfter w:val="1"/>
          <w:wAfter w:w="289" w:type="dxa"/>
        </w:trPr>
        <w:tc>
          <w:tcPr>
            <w:tcW w:w="3512"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808" w:type="dxa"/>
            <w:gridSpan w:val="2"/>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16EDC40A">
        <w:trPr>
          <w:gridAfter w:val="1"/>
          <w:wAfter w:w="289" w:type="dxa"/>
        </w:trPr>
        <w:tc>
          <w:tcPr>
            <w:tcW w:w="3512"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808" w:type="dxa"/>
            <w:gridSpan w:val="2"/>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16EDC40A">
        <w:trPr>
          <w:gridAfter w:val="1"/>
          <w:wAfter w:w="289" w:type="dxa"/>
        </w:trPr>
        <w:tc>
          <w:tcPr>
            <w:tcW w:w="3512" w:type="dxa"/>
          </w:tcPr>
          <w:p w14:paraId="2EE79466" w14:textId="77777777" w:rsidR="004D5A11" w:rsidRDefault="004D5A11">
            <w:pPr>
              <w:pStyle w:val="BodyText"/>
              <w:rPr>
                <w:rFonts w:ascii="Arial" w:hAnsi="Arial" w:cs="Arial"/>
                <w:b/>
                <w:bCs/>
              </w:rPr>
            </w:pPr>
            <w:r>
              <w:rPr>
                <w:rFonts w:ascii="Arial" w:hAnsi="Arial" w:cs="Arial"/>
                <w:b/>
                <w:bCs/>
              </w:rPr>
              <w:lastRenderedPageBreak/>
              <w:t>"Commissioning Programme Commencement Date"</w:t>
            </w:r>
          </w:p>
        </w:tc>
        <w:tc>
          <w:tcPr>
            <w:tcW w:w="6808" w:type="dxa"/>
            <w:gridSpan w:val="2"/>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16EDC40A">
        <w:trPr>
          <w:gridAfter w:val="1"/>
          <w:wAfter w:w="289" w:type="dxa"/>
        </w:trPr>
        <w:tc>
          <w:tcPr>
            <w:tcW w:w="3512"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808" w:type="dxa"/>
            <w:gridSpan w:val="2"/>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16EDC40A">
        <w:trPr>
          <w:gridAfter w:val="1"/>
          <w:wAfter w:w="289" w:type="dxa"/>
        </w:trPr>
        <w:tc>
          <w:tcPr>
            <w:tcW w:w="3512"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808" w:type="dxa"/>
            <w:gridSpan w:val="2"/>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16EDC40A">
        <w:trPr>
          <w:gridAfter w:val="1"/>
          <w:wAfter w:w="289" w:type="dxa"/>
        </w:trPr>
        <w:tc>
          <w:tcPr>
            <w:tcW w:w="3512" w:type="dxa"/>
          </w:tcPr>
          <w:p w14:paraId="1F332BC7" w14:textId="77777777" w:rsidR="004D5A11" w:rsidRDefault="004D5A11">
            <w:pPr>
              <w:pStyle w:val="clauseindent"/>
              <w:ind w:left="0"/>
              <w:rPr>
                <w:rFonts w:ascii="Arial" w:hAnsi="Arial" w:cs="Arial"/>
                <w:b/>
                <w:bCs/>
              </w:rPr>
            </w:pPr>
            <w:r>
              <w:rPr>
                <w:rFonts w:ascii="Arial" w:hAnsi="Arial" w:cs="Arial"/>
                <w:b/>
                <w:bCs/>
              </w:rPr>
              <w:t>"Composite Demand Charges"</w:t>
            </w:r>
          </w:p>
        </w:tc>
        <w:tc>
          <w:tcPr>
            <w:tcW w:w="6808" w:type="dxa"/>
            <w:gridSpan w:val="2"/>
          </w:tcPr>
          <w:p w14:paraId="0923267F" w14:textId="77777777" w:rsidR="004D5A11" w:rsidRDefault="004D5A11">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4D5A11" w14:paraId="4563F004" w14:textId="77777777" w:rsidTr="16EDC40A">
        <w:trPr>
          <w:gridAfter w:val="1"/>
          <w:wAfter w:w="289" w:type="dxa"/>
        </w:trPr>
        <w:tc>
          <w:tcPr>
            <w:tcW w:w="3512"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808" w:type="dxa"/>
            <w:gridSpan w:val="2"/>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16EDC40A">
        <w:trPr>
          <w:gridAfter w:val="1"/>
          <w:wAfter w:w="289" w:type="dxa"/>
        </w:trPr>
        <w:tc>
          <w:tcPr>
            <w:tcW w:w="3512" w:type="dxa"/>
          </w:tcPr>
          <w:p w14:paraId="25FBAE3C" w14:textId="77777777" w:rsidR="004D5A11" w:rsidRDefault="004D5A11">
            <w:pPr>
              <w:rPr>
                <w:rFonts w:ascii="Arial" w:hAnsi="Arial" w:cs="Arial"/>
                <w:b/>
              </w:rPr>
            </w:pPr>
            <w:r>
              <w:rPr>
                <w:rFonts w:ascii="Arial" w:hAnsi="Arial" w:cs="Arial"/>
                <w:b/>
              </w:rPr>
              <w:t>“Connect and Manage Arrangements”</w:t>
            </w:r>
          </w:p>
        </w:tc>
        <w:tc>
          <w:tcPr>
            <w:tcW w:w="6808" w:type="dxa"/>
            <w:gridSpan w:val="2"/>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 xml:space="preserve">Wider Transmission Reinforcement </w:t>
            </w:r>
            <w:proofErr w:type="gramStart"/>
            <w:r>
              <w:rPr>
                <w:rFonts w:ascii="Arial" w:hAnsi="Arial" w:cs="Arial"/>
                <w:b/>
              </w:rPr>
              <w:t>Works</w:t>
            </w:r>
            <w:r>
              <w:rPr>
                <w:rFonts w:ascii="Arial" w:hAnsi="Arial" w:cs="Arial"/>
              </w:rPr>
              <w:t>;</w:t>
            </w:r>
            <w:proofErr w:type="gramEnd"/>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16EDC40A">
        <w:trPr>
          <w:gridAfter w:val="1"/>
          <w:wAfter w:w="289" w:type="dxa"/>
        </w:trPr>
        <w:tc>
          <w:tcPr>
            <w:tcW w:w="3512" w:type="dxa"/>
          </w:tcPr>
          <w:p w14:paraId="40129FCD" w14:textId="77777777" w:rsidR="004D5A11" w:rsidRDefault="004D5A11">
            <w:pPr>
              <w:rPr>
                <w:rFonts w:ascii="Arial" w:hAnsi="Arial" w:cs="Arial"/>
                <w:b/>
              </w:rPr>
            </w:pPr>
            <w:r>
              <w:rPr>
                <w:rFonts w:ascii="Arial" w:hAnsi="Arial" w:cs="Arial"/>
                <w:b/>
              </w:rPr>
              <w:t>“Connect and Manage Derogation”</w:t>
            </w:r>
          </w:p>
        </w:tc>
        <w:tc>
          <w:tcPr>
            <w:tcW w:w="6808" w:type="dxa"/>
            <w:gridSpan w:val="2"/>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16EDC40A">
        <w:trPr>
          <w:gridAfter w:val="1"/>
          <w:wAfter w:w="289" w:type="dxa"/>
        </w:trPr>
        <w:tc>
          <w:tcPr>
            <w:tcW w:w="3512"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808" w:type="dxa"/>
            <w:gridSpan w:val="2"/>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16EDC40A">
        <w:trPr>
          <w:gridAfter w:val="1"/>
          <w:wAfter w:w="289" w:type="dxa"/>
        </w:trPr>
        <w:tc>
          <w:tcPr>
            <w:tcW w:w="3512"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808" w:type="dxa"/>
            <w:gridSpan w:val="2"/>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16EDC40A">
        <w:trPr>
          <w:gridAfter w:val="1"/>
          <w:wAfter w:w="289" w:type="dxa"/>
        </w:trPr>
        <w:tc>
          <w:tcPr>
            <w:tcW w:w="3512"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808" w:type="dxa"/>
            <w:gridSpan w:val="2"/>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16EDC40A">
        <w:trPr>
          <w:gridAfter w:val="1"/>
          <w:wAfter w:w="289" w:type="dxa"/>
        </w:trPr>
        <w:tc>
          <w:tcPr>
            <w:tcW w:w="3512" w:type="dxa"/>
          </w:tcPr>
          <w:p w14:paraId="3498254A" w14:textId="77777777" w:rsidR="004D5A11" w:rsidRDefault="004D5A11">
            <w:pPr>
              <w:rPr>
                <w:rFonts w:ascii="Arial" w:hAnsi="Arial" w:cs="Arial"/>
                <w:b/>
              </w:rPr>
            </w:pPr>
            <w:r>
              <w:rPr>
                <w:rFonts w:ascii="Arial" w:hAnsi="Arial" w:cs="Arial"/>
                <w:b/>
              </w:rPr>
              <w:t>“Connect and Manage Power Station”</w:t>
            </w:r>
          </w:p>
        </w:tc>
        <w:tc>
          <w:tcPr>
            <w:tcW w:w="6808" w:type="dxa"/>
            <w:gridSpan w:val="2"/>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16EDC40A">
        <w:trPr>
          <w:gridAfter w:val="1"/>
          <w:wAfter w:w="289" w:type="dxa"/>
        </w:trPr>
        <w:tc>
          <w:tcPr>
            <w:tcW w:w="3512"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808" w:type="dxa"/>
            <w:gridSpan w:val="2"/>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0" w:name="_BPDCD_23"/>
            <w:r>
              <w:rPr>
                <w:rFonts w:ascii="Arial" w:hAnsi="Arial" w:cs="Arial"/>
                <w:strike/>
                <w:color w:val="FF0000"/>
              </w:rPr>
              <w:t xml:space="preserve"> </w:t>
            </w:r>
            <w:bookmarkStart w:id="31" w:name="_BPDCI_24"/>
            <w:bookmarkEnd w:id="30"/>
            <w:r>
              <w:rPr>
                <w:rFonts w:ascii="Arial" w:hAnsi="Arial" w:cs="Arial"/>
                <w:color w:val="0000FF"/>
                <w:u w:val="double"/>
              </w:rPr>
              <w:t>;</w:t>
            </w:r>
            <w:proofErr w:type="gramEnd"/>
            <w:r>
              <w:rPr>
                <w:rFonts w:ascii="Arial" w:hAnsi="Arial" w:cs="Arial"/>
                <w:color w:val="0000FF"/>
                <w:u w:val="double"/>
              </w:rPr>
              <w:t xml:space="preserve"> </w:t>
            </w:r>
            <w:bookmarkEnd w:id="31"/>
          </w:p>
          <w:p w14:paraId="07E6A620" w14:textId="77777777" w:rsidR="004D5A11" w:rsidRDefault="004D5A11">
            <w:pPr>
              <w:jc w:val="both"/>
              <w:rPr>
                <w:rFonts w:ascii="Arial" w:hAnsi="Arial" w:cs="Arial"/>
                <w:b/>
                <w:i/>
              </w:rPr>
            </w:pPr>
          </w:p>
        </w:tc>
      </w:tr>
      <w:tr w:rsidR="004D5A11" w14:paraId="7E9E946C" w14:textId="77777777" w:rsidTr="16EDC40A">
        <w:trPr>
          <w:gridAfter w:val="1"/>
          <w:wAfter w:w="289" w:type="dxa"/>
        </w:trPr>
        <w:tc>
          <w:tcPr>
            <w:tcW w:w="3512" w:type="dxa"/>
          </w:tcPr>
          <w:p w14:paraId="6136C13E" w14:textId="77777777" w:rsidR="004D5A11" w:rsidRDefault="004D5A11">
            <w:pPr>
              <w:pStyle w:val="clauseindent"/>
              <w:ind w:left="0"/>
              <w:rPr>
                <w:rFonts w:ascii="Arial" w:hAnsi="Arial" w:cs="Arial"/>
                <w:b/>
                <w:bCs/>
              </w:rPr>
            </w:pPr>
            <w:r>
              <w:rPr>
                <w:rFonts w:ascii="Arial" w:hAnsi="Arial" w:cs="Arial"/>
                <w:b/>
                <w:bCs/>
              </w:rPr>
              <w:lastRenderedPageBreak/>
              <w:t>"Connected Planning Data"</w:t>
            </w:r>
          </w:p>
        </w:tc>
        <w:tc>
          <w:tcPr>
            <w:tcW w:w="6808" w:type="dxa"/>
            <w:gridSpan w:val="2"/>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16EDC40A">
        <w:trPr>
          <w:gridAfter w:val="1"/>
          <w:wAfter w:w="289" w:type="dxa"/>
        </w:trPr>
        <w:tc>
          <w:tcPr>
            <w:tcW w:w="3512"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808" w:type="dxa"/>
            <w:gridSpan w:val="2"/>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16EDC40A">
        <w:trPr>
          <w:gridAfter w:val="1"/>
          <w:wAfter w:w="289" w:type="dxa"/>
        </w:trPr>
        <w:tc>
          <w:tcPr>
            <w:tcW w:w="3512"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808" w:type="dxa"/>
            <w:gridSpan w:val="2"/>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16EDC40A">
        <w:trPr>
          <w:gridAfter w:val="1"/>
          <w:wAfter w:w="289" w:type="dxa"/>
        </w:trPr>
        <w:tc>
          <w:tcPr>
            <w:tcW w:w="3512"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808" w:type="dxa"/>
            <w:gridSpan w:val="2"/>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16EDC40A">
        <w:trPr>
          <w:gridAfter w:val="1"/>
          <w:wAfter w:w="289" w:type="dxa"/>
        </w:trPr>
        <w:tc>
          <w:tcPr>
            <w:tcW w:w="3512"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808" w:type="dxa"/>
            <w:gridSpan w:val="2"/>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16EDC40A">
        <w:trPr>
          <w:gridAfter w:val="1"/>
          <w:wAfter w:w="289" w:type="dxa"/>
        </w:trPr>
        <w:tc>
          <w:tcPr>
            <w:tcW w:w="3512"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808" w:type="dxa"/>
            <w:gridSpan w:val="2"/>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2" w:name="_BPDCD_27"/>
            <w:r w:rsidRPr="00DE41AF">
              <w:rPr>
                <w:rFonts w:ascii="Arial" w:hAnsi="Arial" w:cs="Arial"/>
                <w:bCs/>
              </w:rPr>
              <w:t>14</w:t>
            </w:r>
            <w:bookmarkEnd w:id="32"/>
            <w:r>
              <w:rPr>
                <w:rFonts w:ascii="Arial" w:hAnsi="Arial" w:cs="Arial"/>
              </w:rPr>
              <w:t>;</w:t>
            </w:r>
          </w:p>
        </w:tc>
      </w:tr>
      <w:tr w:rsidR="004D5A11" w14:paraId="482C9778" w14:textId="77777777" w:rsidTr="16EDC40A">
        <w:trPr>
          <w:gridAfter w:val="1"/>
          <w:wAfter w:w="289" w:type="dxa"/>
        </w:trPr>
        <w:tc>
          <w:tcPr>
            <w:tcW w:w="3512"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808" w:type="dxa"/>
            <w:gridSpan w:val="2"/>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16EDC40A">
        <w:trPr>
          <w:gridAfter w:val="1"/>
          <w:wAfter w:w="289" w:type="dxa"/>
        </w:trPr>
        <w:tc>
          <w:tcPr>
            <w:tcW w:w="3512"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808" w:type="dxa"/>
            <w:gridSpan w:val="2"/>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16EDC40A">
        <w:trPr>
          <w:gridAfter w:val="1"/>
          <w:wAfter w:w="289" w:type="dxa"/>
        </w:trPr>
        <w:tc>
          <w:tcPr>
            <w:tcW w:w="3512"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808" w:type="dxa"/>
            <w:gridSpan w:val="2"/>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16EDC40A">
        <w:trPr>
          <w:gridAfter w:val="1"/>
          <w:wAfter w:w="289" w:type="dxa"/>
        </w:trPr>
        <w:tc>
          <w:tcPr>
            <w:tcW w:w="3512"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808" w:type="dxa"/>
            <w:gridSpan w:val="2"/>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16EDC40A">
        <w:trPr>
          <w:gridAfter w:val="1"/>
          <w:wAfter w:w="289" w:type="dxa"/>
        </w:trPr>
        <w:tc>
          <w:tcPr>
            <w:tcW w:w="3512" w:type="dxa"/>
          </w:tcPr>
          <w:p w14:paraId="5218D835" w14:textId="77777777" w:rsidR="004D5A11" w:rsidRDefault="004D5A11">
            <w:pPr>
              <w:pStyle w:val="BodyText"/>
              <w:rPr>
                <w:rFonts w:ascii="Arial" w:hAnsi="Arial" w:cs="Arial"/>
                <w:b/>
                <w:bCs/>
              </w:rPr>
            </w:pPr>
            <w:r>
              <w:rPr>
                <w:rFonts w:ascii="Arial" w:hAnsi="Arial" w:cs="Arial"/>
                <w:b/>
                <w:bCs/>
              </w:rPr>
              <w:lastRenderedPageBreak/>
              <w:t>"Connection Site Demand Capability"</w:t>
            </w:r>
          </w:p>
        </w:tc>
        <w:tc>
          <w:tcPr>
            <w:tcW w:w="6808" w:type="dxa"/>
            <w:gridSpan w:val="2"/>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16EDC40A">
        <w:trPr>
          <w:gridAfter w:val="1"/>
          <w:wAfter w:w="289" w:type="dxa"/>
        </w:trPr>
        <w:tc>
          <w:tcPr>
            <w:tcW w:w="3512"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808" w:type="dxa"/>
            <w:gridSpan w:val="2"/>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16EDC40A">
        <w:trPr>
          <w:gridAfter w:val="1"/>
          <w:wAfter w:w="289" w:type="dxa"/>
        </w:trPr>
        <w:tc>
          <w:tcPr>
            <w:tcW w:w="3512"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808" w:type="dxa"/>
            <w:gridSpan w:val="2"/>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16EDC40A">
        <w:trPr>
          <w:gridAfter w:val="1"/>
          <w:wAfter w:w="289" w:type="dxa"/>
        </w:trPr>
        <w:tc>
          <w:tcPr>
            <w:tcW w:w="3512" w:type="dxa"/>
          </w:tcPr>
          <w:p w14:paraId="40F92B05" w14:textId="77777777" w:rsidR="004D5A11" w:rsidRDefault="004D5A11">
            <w:pPr>
              <w:pStyle w:val="BodyText"/>
              <w:rPr>
                <w:rFonts w:ascii="Arial" w:hAnsi="Arial" w:cs="Arial"/>
                <w:b/>
                <w:bCs/>
              </w:rPr>
            </w:pPr>
            <w:r>
              <w:rPr>
                <w:rFonts w:ascii="Arial" w:hAnsi="Arial" w:cs="Arial"/>
                <w:b/>
                <w:bCs/>
              </w:rPr>
              <w:t>"Construction Programme"</w:t>
            </w:r>
          </w:p>
        </w:tc>
        <w:tc>
          <w:tcPr>
            <w:tcW w:w="6808" w:type="dxa"/>
            <w:gridSpan w:val="2"/>
          </w:tcPr>
          <w:p w14:paraId="31F43E0D" w14:textId="77777777" w:rsidR="004D5A11" w:rsidRDefault="004D5A11">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31BED180" w14:textId="77777777" w:rsidTr="16EDC40A">
        <w:trPr>
          <w:gridAfter w:val="1"/>
          <w:wAfter w:w="289" w:type="dxa"/>
        </w:trPr>
        <w:tc>
          <w:tcPr>
            <w:tcW w:w="3512"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808" w:type="dxa"/>
            <w:gridSpan w:val="2"/>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16EDC40A">
        <w:trPr>
          <w:gridAfter w:val="1"/>
          <w:wAfter w:w="289" w:type="dxa"/>
        </w:trPr>
        <w:tc>
          <w:tcPr>
            <w:tcW w:w="3512"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808" w:type="dxa"/>
            <w:gridSpan w:val="2"/>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16EDC40A">
        <w:trPr>
          <w:gridAfter w:val="1"/>
          <w:wAfter w:w="289" w:type="dxa"/>
        </w:trPr>
        <w:tc>
          <w:tcPr>
            <w:tcW w:w="3512"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808" w:type="dxa"/>
            <w:gridSpan w:val="2"/>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2A5EC2" w14:paraId="542D7359" w14:textId="77777777" w:rsidTr="16EDC40A">
        <w:trPr>
          <w:ins w:id="33" w:author="Author"/>
        </w:trPr>
        <w:tc>
          <w:tcPr>
            <w:tcW w:w="3512" w:type="dxa"/>
            <w:gridSpan w:val="2"/>
          </w:tcPr>
          <w:p w14:paraId="450341F1" w14:textId="56F58E13" w:rsidR="00EC1BFA" w:rsidRDefault="00EC1BFA">
            <w:pPr>
              <w:pStyle w:val="BodyText"/>
              <w:rPr>
                <w:ins w:id="34" w:author="Author"/>
                <w:rFonts w:ascii="Arial" w:hAnsi="Arial" w:cs="Arial"/>
                <w:b/>
                <w:bCs/>
              </w:rPr>
            </w:pPr>
            <w:ins w:id="35" w:author="Author">
              <w:r>
                <w:rPr>
                  <w:rFonts w:ascii="Arial" w:hAnsi="Arial" w:cs="Arial"/>
                  <w:b/>
                  <w:bCs/>
                </w:rPr>
                <w:t>“Contestable Asset”</w:t>
              </w:r>
            </w:ins>
          </w:p>
        </w:tc>
        <w:tc>
          <w:tcPr>
            <w:tcW w:w="6808" w:type="dxa"/>
            <w:gridSpan w:val="2"/>
          </w:tcPr>
          <w:p w14:paraId="2905A3E7" w14:textId="436931F5" w:rsidR="00EC1BFA" w:rsidRDefault="0065026A">
            <w:pPr>
              <w:pStyle w:val="BodyText"/>
              <w:jc w:val="both"/>
              <w:rPr>
                <w:ins w:id="36" w:author="Author"/>
                <w:rFonts w:ascii="Arial" w:hAnsi="Arial" w:cs="Arial"/>
              </w:rPr>
            </w:pPr>
            <w:ins w:id="37" w:author="Author">
              <w:r w:rsidRPr="009218C5">
                <w:rPr>
                  <w:rFonts w:ascii="Arial" w:hAnsi="Arial" w:cs="Arial"/>
                  <w:b/>
                  <w:bCs/>
                </w:rPr>
                <w:t>Plant</w:t>
              </w:r>
              <w:r w:rsidRPr="0065026A">
                <w:rPr>
                  <w:rFonts w:ascii="Arial" w:hAnsi="Arial" w:cs="Arial"/>
                </w:rPr>
                <w:t xml:space="preserve"> and </w:t>
              </w:r>
              <w:r w:rsidRPr="009218C5">
                <w:rPr>
                  <w:rFonts w:ascii="Arial" w:hAnsi="Arial" w:cs="Arial"/>
                  <w:b/>
                  <w:bCs/>
                </w:rPr>
                <w:t>Apparatus</w:t>
              </w:r>
              <w:r w:rsidRPr="0065026A">
                <w:rPr>
                  <w:rFonts w:ascii="Arial" w:hAnsi="Arial" w:cs="Arial"/>
                </w:rPr>
                <w:t xml:space="preserve">, which may include </w:t>
              </w:r>
              <w:r w:rsidRPr="009218C5">
                <w:rPr>
                  <w:rFonts w:ascii="Arial" w:hAnsi="Arial" w:cs="Arial"/>
                  <w:b/>
                  <w:bCs/>
                </w:rPr>
                <w:t>Transmission Connection Assets</w:t>
              </w:r>
              <w:r w:rsidRPr="0065026A">
                <w:rPr>
                  <w:rFonts w:ascii="Arial" w:hAnsi="Arial" w:cs="Arial"/>
                </w:rPr>
                <w:t xml:space="preserve"> or infrastructure </w:t>
              </w:r>
              <w:r w:rsidR="006A5244" w:rsidRPr="009218C5">
                <w:rPr>
                  <w:rFonts w:ascii="Arial" w:hAnsi="Arial" w:cs="Arial"/>
                </w:rPr>
                <w:t>assets that are intended for sole use at the time of</w:t>
              </w:r>
            </w:ins>
            <w:ins w:id="38" w:author="Aristodemou, Alexander" w:date="2023-01-10T14:49:00Z">
              <w:r w:rsidR="004F0A5E">
                <w:rPr>
                  <w:rFonts w:ascii="Arial" w:hAnsi="Arial" w:cs="Arial"/>
                </w:rPr>
                <w:t xml:space="preserve"> making a </w:t>
              </w:r>
              <w:r w:rsidR="004F0A5E">
                <w:rPr>
                  <w:rFonts w:ascii="Arial" w:hAnsi="Arial" w:cs="Arial"/>
                  <w:b/>
                  <w:bCs/>
                </w:rPr>
                <w:t>Connection</w:t>
              </w:r>
            </w:ins>
            <w:ins w:id="39" w:author="Author">
              <w:r w:rsidR="006A5244" w:rsidRPr="009218C5">
                <w:rPr>
                  <w:rFonts w:ascii="Arial" w:hAnsi="Arial" w:cs="Arial"/>
                </w:rPr>
                <w:t xml:space="preserve"> </w:t>
              </w:r>
            </w:ins>
            <w:ins w:id="40" w:author="Aristodemou, Alexander" w:date="2023-01-10T14:49:00Z">
              <w:r w:rsidR="004F0A5E" w:rsidRPr="009218C5">
                <w:rPr>
                  <w:rFonts w:ascii="Arial" w:hAnsi="Arial" w:cs="Arial"/>
                  <w:b/>
                  <w:bCs/>
                </w:rPr>
                <w:t>A</w:t>
              </w:r>
            </w:ins>
            <w:ins w:id="41" w:author="Author">
              <w:r w:rsidR="006A5244" w:rsidRPr="009218C5">
                <w:rPr>
                  <w:rFonts w:ascii="Arial" w:hAnsi="Arial" w:cs="Arial"/>
                  <w:b/>
                  <w:bCs/>
                </w:rPr>
                <w:t>pplication</w:t>
              </w:r>
            </w:ins>
            <w:ins w:id="42" w:author="Aristodemou, Alexander" w:date="2023-01-10T15:29:00Z">
              <w:r w:rsidR="00944971">
                <w:rPr>
                  <w:rFonts w:ascii="Arial" w:hAnsi="Arial" w:cs="Arial"/>
                  <w:b/>
                  <w:bCs/>
                </w:rPr>
                <w:t xml:space="preserve"> </w:t>
              </w:r>
              <w:r w:rsidR="00944971">
                <w:rPr>
                  <w:rFonts w:ascii="Arial" w:hAnsi="Arial" w:cs="Arial"/>
                </w:rPr>
                <w:t xml:space="preserve">or </w:t>
              </w:r>
              <w:r w:rsidR="00944971">
                <w:rPr>
                  <w:rFonts w:ascii="Arial" w:hAnsi="Arial" w:cs="Arial"/>
                  <w:b/>
                  <w:bCs/>
                </w:rPr>
                <w:t xml:space="preserve">Modification </w:t>
              </w:r>
              <w:proofErr w:type="gramStart"/>
              <w:r w:rsidR="00944971">
                <w:rPr>
                  <w:rFonts w:ascii="Arial" w:hAnsi="Arial" w:cs="Arial"/>
                  <w:b/>
                  <w:bCs/>
                </w:rPr>
                <w:t>Application</w:t>
              </w:r>
              <w:r w:rsidR="00944971">
                <w:rPr>
                  <w:rFonts w:ascii="Arial" w:hAnsi="Arial" w:cs="Arial"/>
                </w:rPr>
                <w:t>,</w:t>
              </w:r>
            </w:ins>
            <w:ins w:id="43" w:author="Author">
              <w:r w:rsidR="006A5244" w:rsidRPr="009218C5">
                <w:rPr>
                  <w:rFonts w:ascii="Arial" w:hAnsi="Arial" w:cs="Arial"/>
                </w:rPr>
                <w:t xml:space="preserve"> </w:t>
              </w:r>
              <w:r w:rsidRPr="0065026A">
                <w:rPr>
                  <w:rFonts w:ascii="Arial" w:hAnsi="Arial" w:cs="Arial"/>
                </w:rPr>
                <w:t xml:space="preserve"> that</w:t>
              </w:r>
              <w:proofErr w:type="gramEnd"/>
              <w:r w:rsidRPr="0065026A">
                <w:rPr>
                  <w:rFonts w:ascii="Arial" w:hAnsi="Arial" w:cs="Arial"/>
                </w:rPr>
                <w:t xml:space="preserve"> will be procured and/or constructed by a </w:t>
              </w:r>
              <w:r w:rsidRPr="009218C5">
                <w:rPr>
                  <w:rFonts w:ascii="Arial" w:hAnsi="Arial" w:cs="Arial"/>
                  <w:b/>
                  <w:bCs/>
                </w:rPr>
                <w:t>User</w:t>
              </w:r>
              <w:r w:rsidRPr="0065026A">
                <w:rPr>
                  <w:rFonts w:ascii="Arial" w:hAnsi="Arial" w:cs="Arial"/>
                </w:rPr>
                <w:t xml:space="preserve"> where the ownership of said </w:t>
              </w:r>
              <w:r w:rsidRPr="009218C5">
                <w:rPr>
                  <w:rFonts w:ascii="Arial" w:hAnsi="Arial" w:cs="Arial"/>
                  <w:b/>
                  <w:bCs/>
                </w:rPr>
                <w:t>Plant</w:t>
              </w:r>
              <w:r w:rsidRPr="0065026A">
                <w:rPr>
                  <w:rFonts w:ascii="Arial" w:hAnsi="Arial" w:cs="Arial"/>
                </w:rPr>
                <w:t xml:space="preserve"> and </w:t>
              </w:r>
              <w:r w:rsidRPr="009218C5">
                <w:rPr>
                  <w:rFonts w:ascii="Arial" w:hAnsi="Arial" w:cs="Arial"/>
                  <w:b/>
                  <w:bCs/>
                </w:rPr>
                <w:t>Apparatus</w:t>
              </w:r>
              <w:r w:rsidRPr="0065026A">
                <w:rPr>
                  <w:rFonts w:ascii="Arial" w:hAnsi="Arial" w:cs="Arial"/>
                </w:rPr>
                <w:t xml:space="preserve"> will be transferred to a </w:t>
              </w:r>
              <w:r w:rsidRPr="009218C5">
                <w:rPr>
                  <w:rFonts w:ascii="Arial" w:hAnsi="Arial" w:cs="Arial"/>
                  <w:b/>
                  <w:bCs/>
                </w:rPr>
                <w:t>Relevant Transmission Licensee</w:t>
              </w:r>
              <w:r w:rsidRPr="0065026A">
                <w:rPr>
                  <w:rFonts w:ascii="Arial" w:hAnsi="Arial" w:cs="Arial"/>
                </w:rPr>
                <w:t xml:space="preserve"> via an </w:t>
              </w:r>
              <w:r w:rsidRPr="009218C5">
                <w:rPr>
                  <w:rFonts w:ascii="Arial" w:hAnsi="Arial" w:cs="Arial"/>
                  <w:b/>
                  <w:bCs/>
                </w:rPr>
                <w:t>Adoption Agreement</w:t>
              </w:r>
              <w:r w:rsidR="00C2142D">
                <w:rPr>
                  <w:rFonts w:ascii="Arial" w:hAnsi="Arial" w:cs="Arial"/>
                </w:rPr>
                <w:t>;</w:t>
              </w:r>
            </w:ins>
          </w:p>
        </w:tc>
      </w:tr>
      <w:tr w:rsidR="004D5A11" w14:paraId="24130947" w14:textId="77777777" w:rsidTr="16EDC40A">
        <w:trPr>
          <w:gridAfter w:val="1"/>
          <w:wAfter w:w="289" w:type="dxa"/>
        </w:trPr>
        <w:tc>
          <w:tcPr>
            <w:tcW w:w="3512"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808" w:type="dxa"/>
            <w:gridSpan w:val="2"/>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16EDC40A">
        <w:trPr>
          <w:gridAfter w:val="1"/>
          <w:wAfter w:w="289" w:type="dxa"/>
        </w:trPr>
        <w:tc>
          <w:tcPr>
            <w:tcW w:w="3512"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808" w:type="dxa"/>
            <w:gridSpan w:val="2"/>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16EDC40A">
        <w:trPr>
          <w:gridAfter w:val="1"/>
          <w:wAfter w:w="289" w:type="dxa"/>
        </w:trPr>
        <w:tc>
          <w:tcPr>
            <w:tcW w:w="3512" w:type="dxa"/>
          </w:tcPr>
          <w:p w14:paraId="1EC77298" w14:textId="77777777" w:rsidR="004D5A11" w:rsidRDefault="004D5A11">
            <w:pPr>
              <w:pStyle w:val="BodyText"/>
              <w:rPr>
                <w:rFonts w:ascii="Arial" w:hAnsi="Arial" w:cs="Arial"/>
                <w:b/>
                <w:bCs/>
              </w:rPr>
            </w:pPr>
            <w:r>
              <w:rPr>
                <w:rFonts w:ascii="Arial" w:hAnsi="Arial" w:cs="Arial"/>
                <w:b/>
                <w:bCs/>
              </w:rPr>
              <w:lastRenderedPageBreak/>
              <w:t>"Contract Start Days"</w:t>
            </w:r>
          </w:p>
        </w:tc>
        <w:tc>
          <w:tcPr>
            <w:tcW w:w="6808" w:type="dxa"/>
            <w:gridSpan w:val="2"/>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16EDC40A">
        <w:trPr>
          <w:gridAfter w:val="1"/>
          <w:wAfter w:w="289" w:type="dxa"/>
        </w:trPr>
        <w:tc>
          <w:tcPr>
            <w:tcW w:w="3512"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808" w:type="dxa"/>
            <w:gridSpan w:val="2"/>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16EDC40A">
        <w:trPr>
          <w:gridAfter w:val="1"/>
          <w:wAfter w:w="289" w:type="dxa"/>
        </w:trPr>
        <w:tc>
          <w:tcPr>
            <w:tcW w:w="3512"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808" w:type="dxa"/>
            <w:gridSpan w:val="2"/>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16EDC40A">
        <w:trPr>
          <w:gridAfter w:val="1"/>
          <w:wAfter w:w="289" w:type="dxa"/>
        </w:trPr>
        <w:tc>
          <w:tcPr>
            <w:tcW w:w="3512"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808" w:type="dxa"/>
            <w:gridSpan w:val="2"/>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16EDC40A">
        <w:trPr>
          <w:gridAfter w:val="1"/>
          <w:wAfter w:w="289" w:type="dxa"/>
        </w:trPr>
        <w:tc>
          <w:tcPr>
            <w:tcW w:w="3512"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808" w:type="dxa"/>
            <w:gridSpan w:val="2"/>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16EDC40A">
        <w:trPr>
          <w:gridAfter w:val="1"/>
          <w:wAfter w:w="289" w:type="dxa"/>
        </w:trPr>
        <w:tc>
          <w:tcPr>
            <w:tcW w:w="3512"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808" w:type="dxa"/>
            <w:gridSpan w:val="2"/>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16EDC40A">
        <w:trPr>
          <w:gridAfter w:val="1"/>
          <w:wAfter w:w="289" w:type="dxa"/>
        </w:trPr>
        <w:tc>
          <w:tcPr>
            <w:tcW w:w="3512"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808" w:type="dxa"/>
            <w:gridSpan w:val="2"/>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44" w:name="_BPDCD_29"/>
            <w:r w:rsidRPr="00842A97">
              <w:rPr>
                <w:rFonts w:ascii="Arial Bold" w:hAnsi="Arial Bold" w:cs="Arial"/>
                <w:b/>
                <w:bCs/>
              </w:rPr>
              <w:t>The Company</w:t>
            </w:r>
            <w:r w:rsidRPr="00842A97">
              <w:rPr>
                <w:rFonts w:ascii="Arial" w:hAnsi="Arial" w:cs="Arial"/>
              </w:rPr>
              <w:t xml:space="preserve"> </w:t>
            </w:r>
            <w:bookmarkEnd w:id="44"/>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16EDC40A">
        <w:trPr>
          <w:gridAfter w:val="1"/>
          <w:wAfter w:w="289" w:type="dxa"/>
        </w:trPr>
        <w:tc>
          <w:tcPr>
            <w:tcW w:w="3512"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808" w:type="dxa"/>
            <w:gridSpan w:val="2"/>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16EDC40A">
        <w:trPr>
          <w:gridAfter w:val="1"/>
          <w:wAfter w:w="289" w:type="dxa"/>
        </w:trPr>
        <w:tc>
          <w:tcPr>
            <w:tcW w:w="3512"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808" w:type="dxa"/>
            <w:gridSpan w:val="2"/>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16EDC40A">
        <w:trPr>
          <w:gridAfter w:val="1"/>
          <w:wAfter w:w="289" w:type="dxa"/>
        </w:trPr>
        <w:tc>
          <w:tcPr>
            <w:tcW w:w="3512"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808" w:type="dxa"/>
            <w:gridSpan w:val="2"/>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16EDC40A">
        <w:trPr>
          <w:gridAfter w:val="1"/>
          <w:wAfter w:w="289" w:type="dxa"/>
        </w:trPr>
        <w:tc>
          <w:tcPr>
            <w:tcW w:w="3512"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808" w:type="dxa"/>
            <w:gridSpan w:val="2"/>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16EDC40A">
        <w:trPr>
          <w:gridAfter w:val="1"/>
          <w:wAfter w:w="289" w:type="dxa"/>
        </w:trPr>
        <w:tc>
          <w:tcPr>
            <w:tcW w:w="3512"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808" w:type="dxa"/>
            <w:gridSpan w:val="2"/>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16EDC40A">
        <w:trPr>
          <w:gridAfter w:val="1"/>
          <w:wAfter w:w="289" w:type="dxa"/>
        </w:trPr>
        <w:tc>
          <w:tcPr>
            <w:tcW w:w="3512"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808" w:type="dxa"/>
            <w:gridSpan w:val="2"/>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16EDC40A">
        <w:trPr>
          <w:gridAfter w:val="1"/>
          <w:wAfter w:w="289" w:type="dxa"/>
        </w:trPr>
        <w:tc>
          <w:tcPr>
            <w:tcW w:w="3512"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808" w:type="dxa"/>
            <w:gridSpan w:val="2"/>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16EDC40A">
        <w:trPr>
          <w:gridAfter w:val="1"/>
          <w:wAfter w:w="289" w:type="dxa"/>
        </w:trPr>
        <w:tc>
          <w:tcPr>
            <w:tcW w:w="3512"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808" w:type="dxa"/>
            <w:gridSpan w:val="2"/>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45"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45"/>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w:t>
            </w:r>
            <w:r>
              <w:rPr>
                <w:rFonts w:ascii="Arial" w:hAnsi="Arial" w:cs="Arial"/>
              </w:rPr>
              <w:lastRenderedPageBreak/>
              <w:t xml:space="preserve">preparation of </w:t>
            </w:r>
            <w:bookmarkStart w:id="46" w:name="_BPDCD_30"/>
            <w:r w:rsidRPr="00842A97">
              <w:rPr>
                <w:rFonts w:ascii="Arial" w:hAnsi="Arial" w:cs="Arial"/>
              </w:rPr>
              <w:t xml:space="preserve">a </w:t>
            </w:r>
            <w:bookmarkEnd w:id="46"/>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47" w:name="_BPDCD_31"/>
            <w:r w:rsidRPr="00842A97">
              <w:rPr>
                <w:rFonts w:ascii="Arial" w:hAnsi="Arial" w:cs="Arial"/>
                <w:bCs/>
              </w:rPr>
              <w:t>the</w:t>
            </w:r>
            <w:r w:rsidRPr="00842A97">
              <w:rPr>
                <w:rFonts w:ascii="Arial" w:hAnsi="Arial" w:cs="Arial"/>
                <w:b/>
                <w:bCs/>
              </w:rPr>
              <w:t xml:space="preserve"> CUSC Modifications Panel</w:t>
            </w:r>
            <w:bookmarkEnd w:id="47"/>
            <w:r w:rsidRPr="00842A97">
              <w:rPr>
                <w:rFonts w:ascii="Arial" w:hAnsi="Arial" w:cs="Arial"/>
              </w:rPr>
              <w:t>;</w:t>
            </w:r>
          </w:p>
        </w:tc>
      </w:tr>
      <w:tr w:rsidR="004D5A11" w14:paraId="74F84059" w14:textId="77777777" w:rsidTr="16EDC40A">
        <w:trPr>
          <w:gridAfter w:val="1"/>
          <w:wAfter w:w="289" w:type="dxa"/>
        </w:trPr>
        <w:tc>
          <w:tcPr>
            <w:tcW w:w="3512" w:type="dxa"/>
          </w:tcPr>
          <w:p w14:paraId="627F6796"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 Proposal</w:t>
            </w:r>
            <w:r>
              <w:rPr>
                <w:rFonts w:ascii="Arial" w:hAnsi="Arial" w:cs="Arial"/>
              </w:rPr>
              <w:t>"</w:t>
            </w:r>
          </w:p>
        </w:tc>
        <w:tc>
          <w:tcPr>
            <w:tcW w:w="6808" w:type="dxa"/>
            <w:gridSpan w:val="2"/>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16EDC40A">
        <w:trPr>
          <w:gridAfter w:val="1"/>
          <w:wAfter w:w="289" w:type="dxa"/>
        </w:trPr>
        <w:tc>
          <w:tcPr>
            <w:tcW w:w="3512"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808" w:type="dxa"/>
            <w:gridSpan w:val="2"/>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16EDC40A">
        <w:trPr>
          <w:gridAfter w:val="1"/>
          <w:wAfter w:w="289" w:type="dxa"/>
        </w:trPr>
        <w:tc>
          <w:tcPr>
            <w:tcW w:w="3512"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808" w:type="dxa"/>
            <w:gridSpan w:val="2"/>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16EDC40A">
        <w:trPr>
          <w:gridAfter w:val="1"/>
          <w:wAfter w:w="289" w:type="dxa"/>
        </w:trPr>
        <w:tc>
          <w:tcPr>
            <w:tcW w:w="3512"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808" w:type="dxa"/>
            <w:gridSpan w:val="2"/>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16EDC40A">
        <w:trPr>
          <w:gridAfter w:val="1"/>
          <w:wAfter w:w="289" w:type="dxa"/>
        </w:trPr>
        <w:tc>
          <w:tcPr>
            <w:tcW w:w="3512"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808" w:type="dxa"/>
            <w:gridSpan w:val="2"/>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16EDC40A">
        <w:trPr>
          <w:gridAfter w:val="1"/>
          <w:wAfter w:w="289" w:type="dxa"/>
        </w:trPr>
        <w:tc>
          <w:tcPr>
            <w:tcW w:w="3512"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808" w:type="dxa"/>
            <w:gridSpan w:val="2"/>
          </w:tcPr>
          <w:p w14:paraId="1E7A8284" w14:textId="42D27EAB" w:rsidR="004D5A11" w:rsidRDefault="004D5A11">
            <w:pPr>
              <w:pStyle w:val="clauseindent"/>
              <w:ind w:left="0"/>
              <w:jc w:val="both"/>
              <w:rPr>
                <w:rFonts w:ascii="Arial" w:hAnsi="Arial" w:cs="Arial"/>
              </w:rPr>
            </w:pPr>
            <w:bookmarkStart w:id="48" w:name="_BPDCD_32"/>
            <w:r w:rsidRPr="00842A97">
              <w:rPr>
                <w:rFonts w:ascii="Arial" w:hAnsi="Arial" w:cs="Arial"/>
              </w:rPr>
              <w:t xml:space="preserve">the </w:t>
            </w:r>
            <w:bookmarkEnd w:id="48"/>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49" w:name="_DV_M1"/>
            <w:bookmarkEnd w:id="49"/>
            <w:r>
              <w:rPr>
                <w:rFonts w:ascii="Arial" w:hAnsi="Arial" w:cs="Arial"/>
              </w:rPr>
              <w:t xml:space="preserve"> undertaken by the </w:t>
            </w:r>
            <w:bookmarkStart w:id="50" w:name="_DV_C5"/>
            <w:r>
              <w:rPr>
                <w:rStyle w:val="DeltaViewInsertion"/>
                <w:rFonts w:ascii="Arial" w:hAnsi="Arial" w:cs="Arial"/>
                <w:b/>
                <w:bCs/>
                <w:color w:val="auto"/>
                <w:u w:val="none"/>
              </w:rPr>
              <w:t xml:space="preserve">Panel </w:t>
            </w:r>
            <w:bookmarkStart w:id="51" w:name="_DV_M2"/>
            <w:bookmarkEnd w:id="50"/>
            <w:bookmarkEnd w:id="51"/>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52" w:name="_BPDCD_33"/>
            <w:r w:rsidRPr="00842A97">
              <w:rPr>
                <w:rFonts w:ascii="Arial Bold" w:hAnsi="Arial Bold" w:cs="Arial"/>
                <w:b/>
              </w:rPr>
              <w:t>Applicable</w:t>
            </w:r>
            <w:r w:rsidRPr="00842A97">
              <w:rPr>
                <w:rFonts w:ascii="Arial Bold" w:hAnsi="Arial Bold" w:cs="Arial"/>
              </w:rPr>
              <w:t xml:space="preserve"> </w:t>
            </w:r>
            <w:bookmarkEnd w:id="52"/>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16EDC40A">
        <w:trPr>
          <w:gridAfter w:val="1"/>
          <w:wAfter w:w="289" w:type="dxa"/>
        </w:trPr>
        <w:tc>
          <w:tcPr>
            <w:tcW w:w="3512"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808" w:type="dxa"/>
            <w:gridSpan w:val="2"/>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53" w:name="_BPDCD_34"/>
            <w:r>
              <w:rPr>
                <w:rStyle w:val="DeltaViewInsertion"/>
                <w:rFonts w:ascii="Arial" w:hAnsi="Arial" w:cs="Arial"/>
                <w:strike/>
                <w:color w:val="FF0000"/>
                <w:u w:val="none"/>
              </w:rPr>
              <w:t>.</w:t>
            </w:r>
            <w:r>
              <w:rPr>
                <w:rStyle w:val="DeltaViewInsertion"/>
                <w:rFonts w:ascii="Arial" w:hAnsi="Arial" w:cs="Arial"/>
              </w:rPr>
              <w:t xml:space="preserve"> </w:t>
            </w:r>
            <w:bookmarkEnd w:id="53"/>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54"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54"/>
            <w:r w:rsidRPr="00842A97">
              <w:rPr>
                <w:rFonts w:ascii="Arial" w:hAnsi="Arial" w:cs="Arial"/>
                <w:b/>
                <w:bCs/>
              </w:rPr>
              <w:t xml:space="preserve">Workgroup Alternative CUSC Modification </w:t>
            </w:r>
            <w:bookmarkStart w:id="55" w:name="_BPDCI_36"/>
            <w:r w:rsidRPr="00842A97">
              <w:rPr>
                <w:rFonts w:ascii="Arial" w:hAnsi="Arial" w:cs="Arial"/>
                <w:bCs/>
              </w:rPr>
              <w:t>set out in the</w:t>
            </w:r>
            <w:r w:rsidRPr="00842A97">
              <w:rPr>
                <w:rFonts w:ascii="Arial" w:hAnsi="Arial" w:cs="Arial"/>
                <w:b/>
                <w:bCs/>
              </w:rPr>
              <w:t xml:space="preserve"> CUSC Modification Self-Governance Report, </w:t>
            </w:r>
            <w:bookmarkEnd w:id="55"/>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16EDC40A">
        <w:trPr>
          <w:gridAfter w:val="1"/>
          <w:wAfter w:w="289" w:type="dxa"/>
        </w:trPr>
        <w:tc>
          <w:tcPr>
            <w:tcW w:w="3512"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808" w:type="dxa"/>
            <w:gridSpan w:val="2"/>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16EDC40A">
        <w:trPr>
          <w:gridAfter w:val="1"/>
          <w:wAfter w:w="289" w:type="dxa"/>
        </w:trPr>
        <w:tc>
          <w:tcPr>
            <w:tcW w:w="3512"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808" w:type="dxa"/>
            <w:gridSpan w:val="2"/>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16EDC40A">
        <w:trPr>
          <w:gridAfter w:val="1"/>
          <w:wAfter w:w="289" w:type="dxa"/>
        </w:trPr>
        <w:tc>
          <w:tcPr>
            <w:tcW w:w="3512"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808" w:type="dxa"/>
            <w:gridSpan w:val="2"/>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16EDC40A">
        <w:trPr>
          <w:gridAfter w:val="1"/>
          <w:wAfter w:w="289" w:type="dxa"/>
        </w:trPr>
        <w:tc>
          <w:tcPr>
            <w:tcW w:w="3512"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808" w:type="dxa"/>
            <w:gridSpan w:val="2"/>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w:t>
            </w:r>
            <w:proofErr w:type="gramStart"/>
            <w:r w:rsidRPr="002B1569">
              <w:rPr>
                <w:rFonts w:ascii="Arial" w:hAnsi="Arial" w:cs="Arial"/>
                <w:color w:val="000000"/>
                <w:lang w:eastAsia="en-GB"/>
              </w:rPr>
              <w:t>that:</w:t>
            </w:r>
            <w:proofErr w:type="gramEnd"/>
          </w:p>
          <w:p w14:paraId="110FFA27" w14:textId="77777777" w:rsidR="002B1569" w:rsidRPr="002B1569" w:rsidRDefault="00304DC6" w:rsidP="00304DC6">
            <w:pPr>
              <w:pStyle w:val="ListParagraph"/>
              <w:numPr>
                <w:ilvl w:val="0"/>
                <w:numId w:val="45"/>
              </w:numPr>
              <w:spacing w:after="0" w:line="235" w:lineRule="atLeast"/>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77777777" w:rsidR="002B1569" w:rsidRPr="002B1569" w:rsidRDefault="00304DC6" w:rsidP="00304DC6">
            <w:pPr>
              <w:pStyle w:val="ListParagraph"/>
              <w:numPr>
                <w:ilvl w:val="0"/>
                <w:numId w:val="45"/>
              </w:numPr>
              <w:spacing w:after="0" w:line="235" w:lineRule="atLeast"/>
              <w:ind w:left="885" w:hanging="525"/>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who also holds a generation </w:t>
            </w:r>
            <w:proofErr w:type="gramStart"/>
            <w:r w:rsidR="002B1569" w:rsidRPr="002B1569">
              <w:rPr>
                <w:rFonts w:ascii="Arial" w:eastAsia="Times New Roman" w:hAnsi="Arial" w:cs="Arial"/>
                <w:color w:val="000000"/>
                <w:lang w:eastAsia="en-GB"/>
              </w:rPr>
              <w:t>licence;</w:t>
            </w:r>
            <w:proofErr w:type="gramEnd"/>
          </w:p>
          <w:p w14:paraId="6AFFD953" w14:textId="77777777" w:rsidR="002B1569" w:rsidRP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lastRenderedPageBreak/>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304DC6">
            <w:pPr>
              <w:pStyle w:val="ListParagraph"/>
              <w:numPr>
                <w:ilvl w:val="0"/>
                <w:numId w:val="45"/>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16EDC40A">
        <w:trPr>
          <w:gridAfter w:val="1"/>
          <w:wAfter w:w="289" w:type="dxa"/>
        </w:trPr>
        <w:tc>
          <w:tcPr>
            <w:tcW w:w="3512" w:type="dxa"/>
          </w:tcPr>
          <w:p w14:paraId="1FA81ED8" w14:textId="77777777" w:rsidR="004D5A11" w:rsidRDefault="004D5A11">
            <w:pPr>
              <w:pStyle w:val="BodyText"/>
              <w:rPr>
                <w:rFonts w:ascii="Arial" w:hAnsi="Arial" w:cs="Arial"/>
                <w:b/>
                <w:bCs/>
              </w:rPr>
            </w:pPr>
            <w:r>
              <w:rPr>
                <w:rFonts w:ascii="Arial" w:hAnsi="Arial" w:cs="Arial"/>
                <w:b/>
                <w:bCs/>
              </w:rPr>
              <w:lastRenderedPageBreak/>
              <w:t>“DC Converter”</w:t>
            </w:r>
          </w:p>
        </w:tc>
        <w:tc>
          <w:tcPr>
            <w:tcW w:w="6808" w:type="dxa"/>
            <w:gridSpan w:val="2"/>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16EDC40A">
        <w:trPr>
          <w:gridAfter w:val="1"/>
          <w:wAfter w:w="289" w:type="dxa"/>
        </w:trPr>
        <w:tc>
          <w:tcPr>
            <w:tcW w:w="3512"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808" w:type="dxa"/>
            <w:gridSpan w:val="2"/>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16EDC40A">
        <w:trPr>
          <w:gridAfter w:val="1"/>
          <w:wAfter w:w="289" w:type="dxa"/>
        </w:trPr>
        <w:tc>
          <w:tcPr>
            <w:tcW w:w="3512"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808" w:type="dxa"/>
            <w:gridSpan w:val="2"/>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16EDC40A">
        <w:trPr>
          <w:gridAfter w:val="1"/>
          <w:wAfter w:w="289" w:type="dxa"/>
        </w:trPr>
        <w:tc>
          <w:tcPr>
            <w:tcW w:w="3512"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808" w:type="dxa"/>
            <w:gridSpan w:val="2"/>
            <w:vAlign w:val="center"/>
          </w:tcPr>
          <w:p w14:paraId="5093664F"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 statement to be submitted by the </w:t>
            </w:r>
            <w:r w:rsidRPr="002B1569">
              <w:rPr>
                <w:rFonts w:ascii="Arial" w:hAnsi="Arial" w:cs="Arial"/>
                <w:b/>
                <w:color w:val="000000"/>
                <w:lang w:eastAsia="en-GB"/>
              </w:rPr>
              <w:t>Registrant</w:t>
            </w:r>
            <w:r w:rsidRPr="002B1569">
              <w:rPr>
                <w:rFonts w:ascii="Arial" w:hAnsi="Arial" w:cs="Arial"/>
                <w:color w:val="000000"/>
                <w:lang w:eastAsia="en-GB"/>
              </w:rPr>
              <w:t xml:space="preserve"> of the relevant </w:t>
            </w:r>
            <w:r w:rsidRPr="002B1569">
              <w:rPr>
                <w:rFonts w:ascii="Arial" w:hAnsi="Arial" w:cs="Arial"/>
                <w:b/>
                <w:color w:val="000000"/>
                <w:lang w:eastAsia="en-GB"/>
              </w:rPr>
              <w:t>BM Unit(s)</w:t>
            </w:r>
            <w:r w:rsidRPr="002B1569">
              <w:rPr>
                <w:rFonts w:ascii="Arial" w:hAnsi="Arial" w:cs="Arial"/>
                <w:color w:val="000000"/>
                <w:lang w:eastAsia="en-GB"/>
              </w:rPr>
              <w:t xml:space="preserve"> or </w:t>
            </w:r>
            <w:r w:rsidRPr="002B1569">
              <w:rPr>
                <w:rFonts w:ascii="Arial" w:hAnsi="Arial" w:cs="Arial"/>
                <w:b/>
                <w:color w:val="000000"/>
                <w:lang w:eastAsia="en-GB"/>
              </w:rPr>
              <w:t>Single Site</w:t>
            </w:r>
            <w:r w:rsidRPr="002B1569">
              <w:rPr>
                <w:rFonts w:ascii="Arial" w:hAnsi="Arial" w:cs="Arial"/>
                <w:color w:val="000000"/>
                <w:lang w:eastAsia="en-GB"/>
              </w:rPr>
              <w:t>, which:</w:t>
            </w:r>
          </w:p>
          <w:p w14:paraId="41C8D850"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signed by one of the </w:t>
            </w:r>
            <w:r w:rsidRPr="002B1569">
              <w:rPr>
                <w:rFonts w:ascii="Arial" w:eastAsia="Times New Roman" w:hAnsi="Arial" w:cs="Arial"/>
                <w:b/>
                <w:color w:val="000000"/>
                <w:lang w:eastAsia="en-GB"/>
              </w:rPr>
              <w:t>Storage Facility Operator’s</w:t>
            </w:r>
            <w:r w:rsidRPr="002B1569">
              <w:rPr>
                <w:rFonts w:ascii="Arial" w:eastAsia="Times New Roman" w:hAnsi="Arial" w:cs="Arial"/>
                <w:color w:val="000000"/>
                <w:lang w:eastAsia="en-GB"/>
              </w:rPr>
              <w:t xml:space="preserve"> registered Directors that confirms that a </w:t>
            </w:r>
            <w:r w:rsidRPr="002B1569">
              <w:rPr>
                <w:rFonts w:ascii="Arial" w:eastAsia="Times New Roman" w:hAnsi="Arial" w:cs="Arial"/>
                <w:b/>
                <w:color w:val="000000"/>
                <w:lang w:eastAsia="en-GB"/>
              </w:rPr>
              <w:t>Storage Facility</w:t>
            </w:r>
            <w:r w:rsidRPr="002B1569">
              <w:rPr>
                <w:rFonts w:ascii="Arial" w:eastAsia="Times New Roman" w:hAnsi="Arial" w:cs="Arial"/>
                <w:color w:val="000000"/>
                <w:lang w:eastAsia="en-GB"/>
              </w:rPr>
              <w:t xml:space="preserve"> fulfils the criteria set out in the definitions of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and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as applicable; and either</w:t>
            </w:r>
          </w:p>
          <w:p w14:paraId="511F5951"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only, is submitted in accordance with the </w:t>
            </w:r>
            <w:r w:rsidRPr="002B1569">
              <w:rPr>
                <w:rFonts w:ascii="Arial" w:eastAsia="Times New Roman" w:hAnsi="Arial" w:cs="Arial"/>
                <w:b/>
                <w:color w:val="000000"/>
                <w:lang w:eastAsia="en-GB"/>
              </w:rPr>
              <w:t xml:space="preserve">BSC </w:t>
            </w:r>
            <w:r w:rsidRPr="002B1569">
              <w:rPr>
                <w:rFonts w:ascii="Arial" w:eastAsia="Times New Roman" w:hAnsi="Arial" w:cs="Arial"/>
                <w:color w:val="000000"/>
                <w:lang w:eastAsia="en-GB"/>
              </w:rPr>
              <w:t>and contains other details that are required in accordance with BSC Section S; or</w:t>
            </w:r>
          </w:p>
          <w:p w14:paraId="3AB2539D"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only, identifies the specific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 xml:space="preserve">Electricity Storage </w:t>
            </w:r>
            <w:r w:rsidRPr="002B1569">
              <w:rPr>
                <w:rFonts w:ascii="Arial" w:eastAsia="Times New Roman" w:hAnsi="Arial" w:cs="Arial"/>
                <w:color w:val="000000"/>
                <w:lang w:eastAsia="en-GB"/>
              </w:rPr>
              <w:t xml:space="preserve">and is submitted to </w:t>
            </w:r>
            <w:r w:rsidRPr="002B1569">
              <w:rPr>
                <w:rFonts w:ascii="Arial" w:eastAsia="Times New Roman" w:hAnsi="Arial" w:cs="Arial"/>
                <w:b/>
                <w:color w:val="000000"/>
                <w:lang w:eastAsia="en-GB"/>
              </w:rPr>
              <w:t>The Company</w:t>
            </w:r>
            <w:r w:rsidRPr="002B1569">
              <w:rPr>
                <w:rFonts w:ascii="Arial" w:eastAsia="Times New Roman" w:hAnsi="Arial" w:cs="Arial"/>
                <w:color w:val="000000"/>
                <w:lang w:eastAsia="en-GB"/>
              </w:rPr>
              <w:t>.</w:t>
            </w:r>
          </w:p>
          <w:p w14:paraId="663E8A0C"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signed by one of the </w:t>
            </w:r>
            <w:r w:rsidRPr="002B1569">
              <w:rPr>
                <w:rFonts w:ascii="Arial" w:eastAsia="Times New Roman" w:hAnsi="Arial" w:cs="Arial"/>
                <w:b/>
                <w:color w:val="000000"/>
                <w:lang w:eastAsia="en-GB"/>
              </w:rPr>
              <w:t>Electricity Generation Facility’s</w:t>
            </w:r>
            <w:r w:rsidRPr="002B1569">
              <w:rPr>
                <w:rFonts w:ascii="Arial" w:eastAsia="Times New Roman" w:hAnsi="Arial" w:cs="Arial"/>
                <w:color w:val="000000"/>
                <w:lang w:eastAsia="en-GB"/>
              </w:rPr>
              <w:t xml:space="preserve"> registered Directors that confirms that the </w:t>
            </w:r>
            <w:r w:rsidRPr="002B1569">
              <w:rPr>
                <w:rFonts w:ascii="Arial" w:eastAsia="Times New Roman" w:hAnsi="Arial" w:cs="Arial"/>
                <w:b/>
                <w:color w:val="000000"/>
                <w:lang w:eastAsia="en-GB"/>
              </w:rPr>
              <w:t>Electricity Generation Facility</w:t>
            </w:r>
            <w:r w:rsidRPr="002B1569">
              <w:rPr>
                <w:rFonts w:ascii="Arial" w:eastAsia="Times New Roman" w:hAnsi="Arial" w:cs="Arial"/>
                <w:color w:val="000000"/>
                <w:lang w:eastAsia="en-GB"/>
              </w:rPr>
              <w:t xml:space="preserve"> only perform activities necessary for </w:t>
            </w:r>
            <w:r w:rsidRPr="002B1569">
              <w:rPr>
                <w:rFonts w:ascii="Arial" w:eastAsia="Times New Roman" w:hAnsi="Arial" w:cs="Arial"/>
                <w:b/>
                <w:color w:val="000000"/>
                <w:lang w:eastAsia="en-GB"/>
              </w:rPr>
              <w:t xml:space="preserve">Electricity Generation </w:t>
            </w:r>
            <w:r w:rsidRPr="002B1569">
              <w:rPr>
                <w:rFonts w:ascii="Arial" w:eastAsia="Times New Roman" w:hAnsi="Arial" w:cs="Arial"/>
                <w:color w:val="000000"/>
                <w:lang w:eastAsia="en-GB"/>
              </w:rPr>
              <w:t>and is submitted to</w:t>
            </w:r>
            <w:r w:rsidRPr="002B1569">
              <w:rPr>
                <w:rFonts w:ascii="Arial" w:eastAsia="Times New Roman" w:hAnsi="Arial" w:cs="Arial"/>
                <w:b/>
                <w:color w:val="000000"/>
                <w:lang w:eastAsia="en-GB"/>
              </w:rPr>
              <w:t xml:space="preserve"> The Company</w:t>
            </w:r>
            <w:r w:rsidRPr="002B1569">
              <w:rPr>
                <w:rFonts w:ascii="Arial" w:eastAsia="Times New Roman" w:hAnsi="Arial" w:cs="Arial"/>
                <w:color w:val="000000"/>
                <w:lang w:eastAsia="en-GB"/>
              </w:rPr>
              <w:t>.</w:t>
            </w:r>
          </w:p>
          <w:p w14:paraId="0842CA4D" w14:textId="77777777" w:rsidR="002B1569" w:rsidRPr="002B1569" w:rsidRDefault="002B1569" w:rsidP="00304DC6">
            <w:pPr>
              <w:pStyle w:val="ListParagraph"/>
              <w:numPr>
                <w:ilvl w:val="0"/>
                <w:numId w:val="46"/>
              </w:numPr>
              <w:spacing w:after="0" w:line="235" w:lineRule="atLeast"/>
              <w:rPr>
                <w:rFonts w:ascii="Arial" w:eastAsia="Times New Roman" w:hAnsi="Arial" w:cs="Arial"/>
                <w:lang w:eastAsia="en-GB"/>
              </w:rPr>
            </w:pPr>
            <w:r w:rsidRPr="002B1569">
              <w:rPr>
                <w:rFonts w:ascii="Arial" w:eastAsia="Times New Roman" w:hAnsi="Arial" w:cs="Arial"/>
                <w:lang w:eastAsia="en-GB"/>
              </w:rPr>
              <w:t xml:space="preserve">Is signed by one of the </w:t>
            </w:r>
            <w:r w:rsidRPr="002B1569">
              <w:rPr>
                <w:rFonts w:ascii="Arial" w:eastAsia="Times New Roman" w:hAnsi="Arial" w:cs="Arial"/>
                <w:b/>
                <w:lang w:eastAsia="en-GB"/>
              </w:rPr>
              <w:t>Eligible Services Facility’s</w:t>
            </w:r>
            <w:r w:rsidRPr="002B1569">
              <w:rPr>
                <w:rFonts w:ascii="Arial" w:eastAsia="Times New Roman" w:hAnsi="Arial" w:cs="Arial"/>
                <w:lang w:eastAsia="en-GB"/>
              </w:rPr>
              <w:t xml:space="preserve"> registered Directors that confirms the </w:t>
            </w:r>
            <w:r w:rsidRPr="002B1569">
              <w:rPr>
                <w:rFonts w:ascii="Arial" w:eastAsia="Times New Roman" w:hAnsi="Arial" w:cs="Arial"/>
                <w:b/>
                <w:lang w:eastAsia="en-GB"/>
              </w:rPr>
              <w:t>Eligible Services Facility</w:t>
            </w:r>
            <w:r w:rsidRPr="002B1569">
              <w:rPr>
                <w:rFonts w:ascii="Arial" w:eastAsia="Times New Roman" w:hAnsi="Arial" w:cs="Arial"/>
                <w:lang w:eastAsia="en-GB"/>
              </w:rPr>
              <w:t xml:space="preserve"> can only perform activities necessary for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does not consume any </w:t>
            </w:r>
            <w:r w:rsidRPr="002B1569">
              <w:rPr>
                <w:rFonts w:ascii="Arial" w:eastAsia="Times New Roman" w:hAnsi="Arial" w:cs="Arial"/>
                <w:b/>
                <w:lang w:eastAsia="en-GB"/>
              </w:rPr>
              <w:t>Active Power</w:t>
            </w:r>
            <w:r w:rsidRPr="002B1569">
              <w:rPr>
                <w:rFonts w:ascii="Arial" w:eastAsia="Times New Roman" w:hAnsi="Arial" w:cs="Arial"/>
                <w:lang w:eastAsia="en-GB"/>
              </w:rPr>
              <w:t xml:space="preserve"> other than for the provision of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is submitted to </w:t>
            </w:r>
            <w:r w:rsidRPr="002B1569">
              <w:rPr>
                <w:rFonts w:ascii="Arial" w:eastAsia="Times New Roman" w:hAnsi="Arial" w:cs="Arial"/>
                <w:b/>
                <w:lang w:eastAsia="en-GB"/>
              </w:rPr>
              <w:t>The Company</w:t>
            </w:r>
            <w:r w:rsidRPr="002B1569">
              <w:rPr>
                <w:rFonts w:ascii="Arial" w:eastAsia="Times New Roman" w:hAnsi="Arial" w:cs="Arial"/>
                <w:lang w:eastAsia="en-GB"/>
              </w:rPr>
              <w:t xml:space="preserve">. </w:t>
            </w:r>
          </w:p>
          <w:p w14:paraId="05579A95" w14:textId="77777777" w:rsidR="002B1569" w:rsidRPr="002B1569" w:rsidRDefault="002B1569" w:rsidP="002B1569">
            <w:pPr>
              <w:spacing w:line="235" w:lineRule="atLeast"/>
              <w:rPr>
                <w:rFonts w:ascii="Arial" w:hAnsi="Arial" w:cs="Arial"/>
                <w:color w:val="000000"/>
                <w:lang w:eastAsia="en-GB"/>
              </w:rPr>
            </w:pPr>
          </w:p>
          <w:p w14:paraId="0CD1F8DC" w14:textId="42B5B932"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The validity of </w:t>
            </w:r>
            <w:proofErr w:type="gramStart"/>
            <w:r w:rsidRPr="002B1569">
              <w:rPr>
                <w:rFonts w:ascii="Arial" w:hAnsi="Arial" w:cs="Arial"/>
                <w:color w:val="000000"/>
                <w:lang w:eastAsia="en-GB"/>
              </w:rPr>
              <w:t>an</w:t>
            </w:r>
            <w:proofErr w:type="gramEnd"/>
            <w:r w:rsidRPr="002B1569">
              <w:rPr>
                <w:rFonts w:ascii="Arial" w:hAnsi="Arial" w:cs="Arial"/>
                <w:color w:val="000000"/>
                <w:lang w:eastAsia="en-GB"/>
              </w:rPr>
              <w:t xml:space="preserve"> </w:t>
            </w:r>
            <w:r w:rsidRPr="002B1569">
              <w:rPr>
                <w:rFonts w:ascii="Arial" w:hAnsi="Arial" w:cs="Arial"/>
                <w:b/>
                <w:color w:val="000000"/>
                <w:lang w:eastAsia="en-GB"/>
              </w:rPr>
              <w:t>Declaration</w:t>
            </w:r>
            <w:r w:rsidRPr="002B1569">
              <w:rPr>
                <w:rFonts w:ascii="Arial" w:hAnsi="Arial" w:cs="Arial"/>
                <w:color w:val="000000"/>
                <w:lang w:eastAsia="en-GB"/>
              </w:rPr>
              <w:t xml:space="preserve"> for an</w:t>
            </w:r>
            <w:r w:rsidRPr="002B1569">
              <w:rPr>
                <w:rFonts w:ascii="Arial" w:hAnsi="Arial" w:cs="Arial"/>
                <w:b/>
                <w:color w:val="000000"/>
                <w:lang w:eastAsia="en-GB"/>
              </w:rPr>
              <w:t xml:space="preserve"> SVA Storage Facility</w:t>
            </w:r>
            <w:r w:rsidRPr="002B1569">
              <w:rPr>
                <w:rFonts w:ascii="Arial" w:hAnsi="Arial" w:cs="Arial"/>
                <w:color w:val="000000"/>
                <w:lang w:eastAsia="en-GB"/>
              </w:rPr>
              <w:t xml:space="preserve"> is determined in accordance with BSC Section S, and of a</w:t>
            </w:r>
            <w:r w:rsidR="00F857C8">
              <w:rPr>
                <w:rFonts w:ascii="Arial" w:hAnsi="Arial" w:cs="Arial"/>
                <w:b/>
                <w:color w:val="000000"/>
                <w:lang w:eastAsia="en-GB"/>
              </w:rPr>
              <w:t xml:space="preserve"> </w:t>
            </w:r>
            <w:r w:rsidRPr="002B1569">
              <w:rPr>
                <w:rFonts w:ascii="Arial" w:hAnsi="Arial" w:cs="Arial"/>
                <w:b/>
                <w:color w:val="000000"/>
                <w:lang w:eastAsia="en-GB"/>
              </w:rPr>
              <w:t xml:space="preserve">Declaration </w:t>
            </w:r>
            <w:r w:rsidRPr="002B1569">
              <w:rPr>
                <w:rFonts w:ascii="Arial" w:hAnsi="Arial" w:cs="Arial"/>
                <w:color w:val="000000"/>
                <w:lang w:eastAsia="en-GB"/>
              </w:rPr>
              <w:t>for a</w:t>
            </w:r>
            <w:r w:rsidRPr="002B1569">
              <w:rPr>
                <w:rFonts w:ascii="Arial" w:hAnsi="Arial" w:cs="Arial"/>
                <w:b/>
                <w:color w:val="000000"/>
                <w:lang w:eastAsia="en-GB"/>
              </w:rPr>
              <w:t xml:space="preserve"> CVA Storage Facility, Non-Final Demand Site </w:t>
            </w:r>
            <w:r w:rsidRPr="002B1569">
              <w:rPr>
                <w:rFonts w:ascii="Arial" w:hAnsi="Arial" w:cs="Arial"/>
                <w:color w:val="000000"/>
                <w:lang w:eastAsia="en-GB"/>
              </w:rPr>
              <w:t>and</w:t>
            </w:r>
            <w:r w:rsidRPr="002B1569">
              <w:rPr>
                <w:rFonts w:ascii="Arial" w:hAnsi="Arial" w:cs="Arial"/>
                <w:b/>
                <w:color w:val="000000"/>
                <w:lang w:eastAsia="en-GB"/>
              </w:rPr>
              <w:t xml:space="preserve"> Eligible Services Facility</w:t>
            </w:r>
            <w:r w:rsidRPr="002B1569">
              <w:rPr>
                <w:rFonts w:ascii="Arial" w:hAnsi="Arial" w:cs="Arial"/>
                <w:color w:val="000000"/>
                <w:lang w:eastAsia="en-GB"/>
              </w:rPr>
              <w:t xml:space="preserve"> is determined by </w:t>
            </w:r>
            <w:r w:rsidRPr="002B1569">
              <w:rPr>
                <w:rFonts w:ascii="Arial" w:hAnsi="Arial" w:cs="Arial"/>
                <w:b/>
                <w:color w:val="000000"/>
                <w:lang w:eastAsia="en-GB"/>
              </w:rPr>
              <w:t>The Company</w:t>
            </w:r>
            <w:r w:rsidRPr="002B1569">
              <w:rPr>
                <w:rFonts w:ascii="Arial" w:hAnsi="Arial" w:cs="Arial"/>
                <w:color w:val="000000"/>
                <w:lang w:eastAsia="en-GB"/>
              </w:rPr>
              <w:t xml:space="preserve">. </w:t>
            </w:r>
          </w:p>
          <w:p w14:paraId="6E44C245" w14:textId="77777777" w:rsidR="002B1569" w:rsidRPr="002B1569" w:rsidRDefault="002B1569" w:rsidP="002B1569">
            <w:pPr>
              <w:spacing w:line="235" w:lineRule="atLeast"/>
              <w:rPr>
                <w:rFonts w:ascii="Arial" w:hAnsi="Arial" w:cs="Arial"/>
                <w:color w:val="000000"/>
                <w:lang w:eastAsia="en-GB"/>
              </w:rPr>
            </w:pPr>
          </w:p>
          <w:p w14:paraId="5EDDD3AA" w14:textId="13A2A43D" w:rsidR="002B1569" w:rsidRPr="002B1569" w:rsidRDefault="002B1569" w:rsidP="002B1569">
            <w:pPr>
              <w:pStyle w:val="BodyText"/>
              <w:jc w:val="both"/>
              <w:rPr>
                <w:rFonts w:ascii="Arial" w:hAnsi="Arial" w:cs="Arial"/>
              </w:rPr>
            </w:pPr>
            <w:r w:rsidRPr="002B1569">
              <w:rPr>
                <w:rFonts w:ascii="Arial" w:hAnsi="Arial" w:cs="Arial"/>
                <w:color w:val="000000"/>
                <w:lang w:eastAsia="en-GB"/>
              </w:rPr>
              <w:t xml:space="preserve">A </w:t>
            </w:r>
            <w:r w:rsidRPr="002B1569">
              <w:rPr>
                <w:rFonts w:ascii="Arial" w:hAnsi="Arial" w:cs="Arial"/>
                <w:b/>
                <w:color w:val="000000"/>
                <w:lang w:eastAsia="en-GB"/>
              </w:rPr>
              <w:t>Declaration</w:t>
            </w:r>
            <w:r w:rsidRPr="002B1569">
              <w:rPr>
                <w:rFonts w:ascii="Arial" w:hAnsi="Arial" w:cs="Arial"/>
                <w:color w:val="000000"/>
                <w:lang w:eastAsia="en-GB"/>
              </w:rPr>
              <w:t xml:space="preserve"> received by </w:t>
            </w:r>
            <w:r w:rsidRPr="002B1569">
              <w:rPr>
                <w:rFonts w:ascii="Arial" w:hAnsi="Arial" w:cs="Arial"/>
                <w:b/>
                <w:color w:val="000000"/>
                <w:lang w:eastAsia="en-GB"/>
              </w:rPr>
              <w:t>The Company</w:t>
            </w:r>
            <w:r w:rsidRPr="002B1569">
              <w:rPr>
                <w:rFonts w:ascii="Arial" w:hAnsi="Arial" w:cs="Arial"/>
                <w:color w:val="000000"/>
                <w:lang w:eastAsia="en-GB"/>
              </w:rPr>
              <w:t xml:space="preserve"> will either be accepted or rejected within three </w:t>
            </w:r>
            <w:r w:rsidRPr="002B1569">
              <w:rPr>
                <w:rFonts w:ascii="Arial" w:hAnsi="Arial" w:cs="Arial"/>
                <w:b/>
                <w:color w:val="000000"/>
                <w:lang w:eastAsia="en-GB"/>
              </w:rPr>
              <w:t>Business Days</w:t>
            </w:r>
            <w:r w:rsidRPr="002B1569">
              <w:rPr>
                <w:rFonts w:ascii="Arial" w:hAnsi="Arial" w:cs="Arial"/>
                <w:color w:val="000000"/>
                <w:lang w:eastAsia="en-GB"/>
              </w:rPr>
              <w:t xml:space="preserve"> and shall take effect on the effective date and time as notified to the </w:t>
            </w:r>
            <w:r w:rsidRPr="002B1569">
              <w:rPr>
                <w:rFonts w:ascii="Arial" w:hAnsi="Arial" w:cs="Arial"/>
                <w:b/>
                <w:color w:val="000000"/>
                <w:lang w:eastAsia="en-GB"/>
              </w:rPr>
              <w:t>Registrant</w:t>
            </w:r>
            <w:r w:rsidRPr="002B1569">
              <w:rPr>
                <w:rFonts w:ascii="Arial" w:hAnsi="Arial" w:cs="Arial"/>
                <w:color w:val="000000"/>
                <w:lang w:eastAsia="en-GB"/>
              </w:rPr>
              <w:t xml:space="preserve">. Any disagreement between </w:t>
            </w:r>
            <w:r w:rsidRPr="002B1569">
              <w:rPr>
                <w:rFonts w:ascii="Arial" w:hAnsi="Arial" w:cs="Arial"/>
                <w:b/>
                <w:color w:val="000000"/>
                <w:lang w:eastAsia="en-GB"/>
              </w:rPr>
              <w:t>The Company</w:t>
            </w:r>
            <w:r w:rsidRPr="002B1569">
              <w:rPr>
                <w:rFonts w:ascii="Arial" w:hAnsi="Arial" w:cs="Arial"/>
                <w:color w:val="000000"/>
                <w:lang w:eastAsia="en-GB"/>
              </w:rPr>
              <w:t xml:space="preserve"> and the </w:t>
            </w:r>
            <w:r w:rsidRPr="002B1569">
              <w:rPr>
                <w:rFonts w:ascii="Arial" w:hAnsi="Arial" w:cs="Arial"/>
                <w:b/>
                <w:color w:val="000000"/>
                <w:lang w:eastAsia="en-GB"/>
              </w:rPr>
              <w:t>Registrant</w:t>
            </w:r>
            <w:r w:rsidRPr="002B1569">
              <w:rPr>
                <w:rFonts w:ascii="Arial" w:hAnsi="Arial" w:cs="Arial"/>
                <w:color w:val="000000"/>
                <w:lang w:eastAsia="en-GB"/>
              </w:rPr>
              <w:t xml:space="preserve"> on the validity of a </w:t>
            </w:r>
            <w:r w:rsidRPr="002B1569">
              <w:rPr>
                <w:rFonts w:ascii="Arial" w:hAnsi="Arial" w:cs="Arial"/>
                <w:b/>
                <w:color w:val="000000"/>
                <w:lang w:eastAsia="en-GB"/>
              </w:rPr>
              <w:t xml:space="preserve">Declaration </w:t>
            </w:r>
            <w:r w:rsidRPr="002B1569">
              <w:rPr>
                <w:rFonts w:ascii="Arial" w:hAnsi="Arial" w:cs="Arial"/>
                <w:color w:val="000000"/>
                <w:lang w:eastAsia="en-GB"/>
              </w:rPr>
              <w:t xml:space="preserve">will be treated as a </w:t>
            </w:r>
            <w:r w:rsidRPr="002B1569">
              <w:rPr>
                <w:rFonts w:ascii="Arial" w:hAnsi="Arial" w:cs="Arial"/>
                <w:b/>
                <w:color w:val="000000"/>
                <w:lang w:eastAsia="en-GB"/>
              </w:rPr>
              <w:t>Charging Dispute.</w:t>
            </w:r>
          </w:p>
        </w:tc>
      </w:tr>
      <w:tr w:rsidR="002B1569" w14:paraId="6D2BE6C8" w14:textId="77777777" w:rsidTr="16EDC40A">
        <w:trPr>
          <w:gridAfter w:val="1"/>
          <w:wAfter w:w="289" w:type="dxa"/>
        </w:trPr>
        <w:tc>
          <w:tcPr>
            <w:tcW w:w="3512" w:type="dxa"/>
          </w:tcPr>
          <w:p w14:paraId="59C8E96C" w14:textId="77777777" w:rsidR="002B1569" w:rsidRDefault="002B1569" w:rsidP="002B1569">
            <w:pPr>
              <w:pStyle w:val="BodyText"/>
              <w:rPr>
                <w:rFonts w:ascii="Arial" w:hAnsi="Arial" w:cs="Arial"/>
                <w:b/>
                <w:bCs/>
              </w:rPr>
            </w:pPr>
            <w:r>
              <w:rPr>
                <w:rFonts w:ascii="Arial" w:hAnsi="Arial" w:cs="Arial"/>
                <w:b/>
                <w:bCs/>
              </w:rPr>
              <w:lastRenderedPageBreak/>
              <w:t>"Deemed HH Forecasting Performance"</w:t>
            </w:r>
          </w:p>
        </w:tc>
        <w:tc>
          <w:tcPr>
            <w:tcW w:w="6808" w:type="dxa"/>
            <w:gridSpan w:val="2"/>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56" w:name="_BPDCI_37"/>
            <w:r w:rsidRPr="00842A97">
              <w:rPr>
                <w:rFonts w:ascii="Arial" w:hAnsi="Arial" w:cs="Arial"/>
              </w:rPr>
              <w:t xml:space="preserve">Section 3, </w:t>
            </w:r>
            <w:bookmarkEnd w:id="56"/>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16EDC40A">
        <w:trPr>
          <w:gridAfter w:val="1"/>
          <w:wAfter w:w="289" w:type="dxa"/>
        </w:trPr>
        <w:tc>
          <w:tcPr>
            <w:tcW w:w="3512"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808" w:type="dxa"/>
            <w:gridSpan w:val="2"/>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57" w:name="_BPDCI_38"/>
            <w:r w:rsidRPr="00842A97">
              <w:rPr>
                <w:rFonts w:ascii="Arial" w:hAnsi="Arial" w:cs="Arial"/>
              </w:rPr>
              <w:t xml:space="preserve">Section 3, </w:t>
            </w:r>
            <w:bookmarkEnd w:id="57"/>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16EDC40A">
        <w:trPr>
          <w:gridAfter w:val="1"/>
          <w:wAfter w:w="289" w:type="dxa"/>
        </w:trPr>
        <w:tc>
          <w:tcPr>
            <w:tcW w:w="3512"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808" w:type="dxa"/>
            <w:gridSpan w:val="2"/>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16EDC40A">
        <w:trPr>
          <w:gridAfter w:val="1"/>
          <w:wAfter w:w="289" w:type="dxa"/>
        </w:trPr>
        <w:tc>
          <w:tcPr>
            <w:tcW w:w="3512"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808" w:type="dxa"/>
            <w:gridSpan w:val="2"/>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16EDC40A">
        <w:trPr>
          <w:gridAfter w:val="1"/>
          <w:wAfter w:w="289" w:type="dxa"/>
        </w:trPr>
        <w:tc>
          <w:tcPr>
            <w:tcW w:w="3512"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808" w:type="dxa"/>
            <w:gridSpan w:val="2"/>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16EDC40A">
        <w:trPr>
          <w:gridAfter w:val="1"/>
          <w:wAfter w:w="289" w:type="dxa"/>
        </w:trPr>
        <w:tc>
          <w:tcPr>
            <w:tcW w:w="3512"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808" w:type="dxa"/>
            <w:gridSpan w:val="2"/>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16EDC40A">
        <w:trPr>
          <w:gridAfter w:val="1"/>
          <w:wAfter w:w="289" w:type="dxa"/>
        </w:trPr>
        <w:tc>
          <w:tcPr>
            <w:tcW w:w="3512"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808" w:type="dxa"/>
            <w:gridSpan w:val="2"/>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16EDC40A">
        <w:trPr>
          <w:gridAfter w:val="1"/>
          <w:wAfter w:w="289" w:type="dxa"/>
        </w:trPr>
        <w:tc>
          <w:tcPr>
            <w:tcW w:w="3512"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808" w:type="dxa"/>
            <w:gridSpan w:val="2"/>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16EDC40A">
        <w:trPr>
          <w:gridAfter w:val="1"/>
          <w:wAfter w:w="289" w:type="dxa"/>
        </w:trPr>
        <w:tc>
          <w:tcPr>
            <w:tcW w:w="3512"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808" w:type="dxa"/>
            <w:gridSpan w:val="2"/>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8"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58"/>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16EDC40A">
        <w:trPr>
          <w:gridAfter w:val="1"/>
          <w:wAfter w:w="289" w:type="dxa"/>
        </w:trPr>
        <w:tc>
          <w:tcPr>
            <w:tcW w:w="3512"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808" w:type="dxa"/>
            <w:gridSpan w:val="2"/>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16EDC40A">
        <w:trPr>
          <w:gridAfter w:val="1"/>
          <w:wAfter w:w="289" w:type="dxa"/>
        </w:trPr>
        <w:tc>
          <w:tcPr>
            <w:tcW w:w="3512"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808" w:type="dxa"/>
            <w:gridSpan w:val="2"/>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w:t>
            </w:r>
            <w:proofErr w:type="gramStart"/>
            <w:r>
              <w:rPr>
                <w:rFonts w:ascii="Arial" w:hAnsi="Arial" w:cs="Arial"/>
              </w:rPr>
              <w:t>construed accordingly;</w:t>
            </w:r>
            <w:proofErr w:type="gramEnd"/>
          </w:p>
        </w:tc>
      </w:tr>
      <w:tr w:rsidR="002B1569" w14:paraId="46EA1187" w14:textId="77777777" w:rsidTr="16EDC40A">
        <w:trPr>
          <w:gridAfter w:val="1"/>
          <w:wAfter w:w="289" w:type="dxa"/>
        </w:trPr>
        <w:tc>
          <w:tcPr>
            <w:tcW w:w="3512"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808" w:type="dxa"/>
            <w:gridSpan w:val="2"/>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16EDC40A">
        <w:trPr>
          <w:gridAfter w:val="1"/>
          <w:wAfter w:w="289" w:type="dxa"/>
        </w:trPr>
        <w:tc>
          <w:tcPr>
            <w:tcW w:w="3512" w:type="dxa"/>
          </w:tcPr>
          <w:p w14:paraId="1CAF35AC" w14:textId="77777777" w:rsidR="002B1569" w:rsidRDefault="002B1569" w:rsidP="002B1569">
            <w:pPr>
              <w:pStyle w:val="BodyText"/>
              <w:rPr>
                <w:rFonts w:ascii="Arial" w:hAnsi="Arial" w:cs="Arial"/>
                <w:b/>
                <w:bCs/>
              </w:rPr>
            </w:pPr>
            <w:r>
              <w:rPr>
                <w:rFonts w:ascii="Arial" w:hAnsi="Arial" w:cs="Arial"/>
                <w:b/>
                <w:bCs/>
              </w:rPr>
              <w:lastRenderedPageBreak/>
              <w:t>"Design Variation"</w:t>
            </w:r>
          </w:p>
        </w:tc>
        <w:tc>
          <w:tcPr>
            <w:tcW w:w="6808" w:type="dxa"/>
            <w:gridSpan w:val="2"/>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16EDC40A">
        <w:trPr>
          <w:gridAfter w:val="1"/>
          <w:wAfter w:w="289" w:type="dxa"/>
        </w:trPr>
        <w:tc>
          <w:tcPr>
            <w:tcW w:w="3512"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808" w:type="dxa"/>
            <w:gridSpan w:val="2"/>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16EDC40A">
        <w:trPr>
          <w:gridAfter w:val="1"/>
          <w:wAfter w:w="289" w:type="dxa"/>
        </w:trPr>
        <w:tc>
          <w:tcPr>
            <w:tcW w:w="3512"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808" w:type="dxa"/>
            <w:gridSpan w:val="2"/>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16EDC40A">
        <w:trPr>
          <w:gridAfter w:val="1"/>
          <w:wAfter w:w="289" w:type="dxa"/>
        </w:trPr>
        <w:tc>
          <w:tcPr>
            <w:tcW w:w="3512"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808" w:type="dxa"/>
            <w:gridSpan w:val="2"/>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16EDC40A">
        <w:trPr>
          <w:gridAfter w:val="1"/>
          <w:wAfter w:w="289" w:type="dxa"/>
        </w:trPr>
        <w:tc>
          <w:tcPr>
            <w:tcW w:w="3512"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808" w:type="dxa"/>
            <w:gridSpan w:val="2"/>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16EDC40A">
        <w:trPr>
          <w:gridAfter w:val="1"/>
          <w:wAfter w:w="289" w:type="dxa"/>
        </w:trPr>
        <w:tc>
          <w:tcPr>
            <w:tcW w:w="3512"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808" w:type="dxa"/>
            <w:gridSpan w:val="2"/>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16EDC40A">
        <w:trPr>
          <w:gridAfter w:val="1"/>
          <w:wAfter w:w="289" w:type="dxa"/>
        </w:trPr>
        <w:tc>
          <w:tcPr>
            <w:tcW w:w="3512"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808" w:type="dxa"/>
            <w:gridSpan w:val="2"/>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16EDC40A">
        <w:trPr>
          <w:gridAfter w:val="1"/>
          <w:wAfter w:w="289" w:type="dxa"/>
        </w:trPr>
        <w:tc>
          <w:tcPr>
            <w:tcW w:w="3512"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808" w:type="dxa"/>
            <w:gridSpan w:val="2"/>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16EDC40A">
        <w:trPr>
          <w:gridAfter w:val="1"/>
          <w:wAfter w:w="289" w:type="dxa"/>
        </w:trPr>
        <w:tc>
          <w:tcPr>
            <w:tcW w:w="3512"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808" w:type="dxa"/>
            <w:gridSpan w:val="2"/>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w:t>
            </w:r>
            <w:r>
              <w:rPr>
                <w:rFonts w:ascii="Arial" w:hAnsi="Arial" w:cs="Arial"/>
              </w:rPr>
              <w:lastRenderedPageBreak/>
              <w:t xml:space="preserve">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16EDC40A">
        <w:trPr>
          <w:gridAfter w:val="1"/>
          <w:wAfter w:w="289" w:type="dxa"/>
        </w:trPr>
        <w:tc>
          <w:tcPr>
            <w:tcW w:w="3512" w:type="dxa"/>
          </w:tcPr>
          <w:p w14:paraId="038189E5" w14:textId="77777777" w:rsidR="002B1569" w:rsidRDefault="002B1569" w:rsidP="002B1569">
            <w:pPr>
              <w:pStyle w:val="BodyText"/>
              <w:rPr>
                <w:rFonts w:ascii="Arial" w:hAnsi="Arial" w:cs="Arial"/>
                <w:b/>
                <w:bCs/>
              </w:rPr>
            </w:pPr>
            <w:r>
              <w:rPr>
                <w:rFonts w:ascii="Arial" w:hAnsi="Arial" w:cs="Arial"/>
                <w:b/>
                <w:bCs/>
              </w:rPr>
              <w:lastRenderedPageBreak/>
              <w:t>"Dispute Resolution Procedure"</w:t>
            </w:r>
          </w:p>
        </w:tc>
        <w:tc>
          <w:tcPr>
            <w:tcW w:w="6808" w:type="dxa"/>
            <w:gridSpan w:val="2"/>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16EDC40A">
        <w:trPr>
          <w:gridAfter w:val="1"/>
          <w:wAfter w:w="289" w:type="dxa"/>
        </w:trPr>
        <w:tc>
          <w:tcPr>
            <w:tcW w:w="3512"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808" w:type="dxa"/>
            <w:gridSpan w:val="2"/>
          </w:tcPr>
          <w:p w14:paraId="17B2651B" w14:textId="77777777" w:rsidR="002B1569" w:rsidRDefault="002B1569" w:rsidP="002B1569">
            <w:pPr>
              <w:pStyle w:val="BodyText"/>
              <w:jc w:val="both"/>
              <w:rPr>
                <w:rFonts w:ascii="Arial" w:hAnsi="Arial" w:cs="Arial"/>
                <w:strike/>
              </w:rPr>
            </w:pPr>
            <w:r>
              <w:rPr>
                <w:rFonts w:ascii="Arial" w:hAnsi="Arial" w:cs="Arial"/>
              </w:rPr>
              <w:t>as defined in Paragraph 3.15.4;</w:t>
            </w:r>
          </w:p>
        </w:tc>
      </w:tr>
      <w:tr w:rsidR="002B1569" w14:paraId="21EF50A3" w14:textId="77777777" w:rsidTr="16EDC40A">
        <w:trPr>
          <w:gridAfter w:val="1"/>
          <w:wAfter w:w="289" w:type="dxa"/>
        </w:trPr>
        <w:tc>
          <w:tcPr>
            <w:tcW w:w="3512"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808" w:type="dxa"/>
            <w:gridSpan w:val="2"/>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16EDC40A">
        <w:trPr>
          <w:gridAfter w:val="1"/>
          <w:wAfter w:w="289" w:type="dxa"/>
        </w:trPr>
        <w:tc>
          <w:tcPr>
            <w:tcW w:w="3512"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808" w:type="dxa"/>
            <w:gridSpan w:val="2"/>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16EDC40A">
        <w:trPr>
          <w:gridAfter w:val="1"/>
          <w:wAfter w:w="289" w:type="dxa"/>
        </w:trPr>
        <w:tc>
          <w:tcPr>
            <w:tcW w:w="3512"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808" w:type="dxa"/>
            <w:gridSpan w:val="2"/>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16EDC40A">
        <w:trPr>
          <w:gridAfter w:val="1"/>
          <w:wAfter w:w="289" w:type="dxa"/>
        </w:trPr>
        <w:tc>
          <w:tcPr>
            <w:tcW w:w="3512"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808" w:type="dxa"/>
            <w:gridSpan w:val="2"/>
          </w:tcPr>
          <w:p w14:paraId="4B2D5D5A" w14:textId="77777777" w:rsidR="002B1569" w:rsidRPr="00CC2624" w:rsidRDefault="002B1569" w:rsidP="002B1569">
            <w:pPr>
              <w:pStyle w:val="BodyText"/>
              <w:jc w:val="both"/>
              <w:rPr>
                <w:rFonts w:ascii="Arial" w:hAnsi="Arial" w:cs="Arial"/>
                <w:i/>
              </w:rPr>
            </w:pPr>
            <w:r>
              <w:rPr>
                <w:rFonts w:ascii="Arial" w:hAnsi="Arial" w:cs="Arial"/>
              </w:rPr>
              <w:t xml:space="preserve">an agreement between a </w:t>
            </w:r>
            <w:r>
              <w:rPr>
                <w:rFonts w:ascii="Arial" w:hAnsi="Arial" w:cs="Arial"/>
                <w:b/>
              </w:rPr>
              <w:t>User</w:t>
            </w:r>
            <w:r>
              <w:rPr>
                <w:rFonts w:ascii="Arial" w:hAnsi="Arial" w:cs="Arial"/>
              </w:rPr>
              <w:t xml:space="preserve"> who owns or operates a </w:t>
            </w:r>
            <w:r>
              <w:rPr>
                <w:rFonts w:ascii="Arial" w:hAnsi="Arial" w:cs="Arial"/>
                <w:b/>
              </w:rPr>
              <w:t>Distribution System</w:t>
            </w:r>
            <w:r>
              <w:rPr>
                <w:rFonts w:ascii="Arial" w:hAnsi="Arial" w:cs="Arial"/>
              </w:rPr>
              <w:t xml:space="preserve"> and an owner of a </w:t>
            </w:r>
            <w:r>
              <w:rPr>
                <w:rFonts w:ascii="Arial" w:hAnsi="Arial" w:cs="Arial"/>
                <w:b/>
              </w:rPr>
              <w:t>Power Station</w:t>
            </w:r>
            <w:r>
              <w:rPr>
                <w:rFonts w:ascii="Arial" w:hAnsi="Arial" w:cs="Arial"/>
              </w:rPr>
              <w:t xml:space="preserve"> for connection to that </w:t>
            </w:r>
            <w:r>
              <w:rPr>
                <w:rFonts w:ascii="Arial" w:hAnsi="Arial" w:cs="Arial"/>
                <w:b/>
              </w:rPr>
              <w:t>User’s</w:t>
            </w:r>
            <w:r>
              <w:rPr>
                <w:rFonts w:ascii="Arial" w:hAnsi="Arial" w:cs="Arial"/>
              </w:rPr>
              <w:t xml:space="preserve"> </w:t>
            </w:r>
            <w:r>
              <w:rPr>
                <w:rFonts w:ascii="Arial" w:hAnsi="Arial" w:cs="Arial"/>
                <w:b/>
              </w:rPr>
              <w:t>Distribution System</w:t>
            </w:r>
            <w:r>
              <w:rPr>
                <w:rFonts w:ascii="Arial" w:hAnsi="Arial" w:cs="Arial"/>
              </w:rPr>
              <w:t>;</w:t>
            </w:r>
          </w:p>
        </w:tc>
      </w:tr>
      <w:tr w:rsidR="004C79EC" w14:paraId="77184904" w14:textId="77777777" w:rsidTr="16EDC40A">
        <w:trPr>
          <w:gridAfter w:val="1"/>
          <w:wAfter w:w="289" w:type="dxa"/>
        </w:trPr>
        <w:tc>
          <w:tcPr>
            <w:tcW w:w="3512"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808" w:type="dxa"/>
            <w:gridSpan w:val="2"/>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16EDC40A">
        <w:trPr>
          <w:gridAfter w:val="1"/>
          <w:wAfter w:w="289" w:type="dxa"/>
        </w:trPr>
        <w:tc>
          <w:tcPr>
            <w:tcW w:w="3512"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808" w:type="dxa"/>
            <w:gridSpan w:val="2"/>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16EDC40A">
        <w:trPr>
          <w:gridAfter w:val="1"/>
          <w:wAfter w:w="289" w:type="dxa"/>
        </w:trPr>
        <w:tc>
          <w:tcPr>
            <w:tcW w:w="3512" w:type="dxa"/>
          </w:tcPr>
          <w:p w14:paraId="3296B956" w14:textId="77777777" w:rsidR="002B1569" w:rsidRDefault="002B1569" w:rsidP="002B1569">
            <w:pPr>
              <w:pStyle w:val="BodyText"/>
              <w:rPr>
                <w:rFonts w:ascii="Arial" w:hAnsi="Arial" w:cs="Arial"/>
                <w:b/>
                <w:bCs/>
              </w:rPr>
            </w:pPr>
            <w:r>
              <w:rPr>
                <w:rFonts w:ascii="Arial" w:hAnsi="Arial" w:cs="Arial"/>
                <w:b/>
                <w:bCs/>
              </w:rPr>
              <w:lastRenderedPageBreak/>
              <w:t>"Distribution Interconnector Owner"</w:t>
            </w:r>
          </w:p>
        </w:tc>
        <w:tc>
          <w:tcPr>
            <w:tcW w:w="6808" w:type="dxa"/>
            <w:gridSpan w:val="2"/>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16EDC40A">
        <w:trPr>
          <w:gridAfter w:val="1"/>
          <w:wAfter w:w="289" w:type="dxa"/>
        </w:trPr>
        <w:tc>
          <w:tcPr>
            <w:tcW w:w="3512" w:type="dxa"/>
          </w:tcPr>
          <w:p w14:paraId="2CE98482" w14:textId="77777777" w:rsidR="002B1569" w:rsidRDefault="002B1569" w:rsidP="002B1569">
            <w:pPr>
              <w:pStyle w:val="BodyText"/>
              <w:rPr>
                <w:rFonts w:ascii="Arial" w:hAnsi="Arial" w:cs="Arial"/>
                <w:b/>
                <w:bCs/>
              </w:rPr>
            </w:pPr>
            <w:r>
              <w:rPr>
                <w:rFonts w:ascii="Arial" w:hAnsi="Arial" w:cs="Arial"/>
                <w:b/>
                <w:bCs/>
              </w:rPr>
              <w:t>"Distribution Licence"</w:t>
            </w:r>
          </w:p>
        </w:tc>
        <w:tc>
          <w:tcPr>
            <w:tcW w:w="6808" w:type="dxa"/>
            <w:gridSpan w:val="2"/>
          </w:tcPr>
          <w:p w14:paraId="158D4266"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tc>
      </w:tr>
      <w:tr w:rsidR="002B1569" w14:paraId="05C7ECBD" w14:textId="77777777" w:rsidTr="16EDC40A">
        <w:trPr>
          <w:gridAfter w:val="1"/>
          <w:wAfter w:w="289" w:type="dxa"/>
        </w:trPr>
        <w:tc>
          <w:tcPr>
            <w:tcW w:w="3512"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808" w:type="dxa"/>
            <w:gridSpan w:val="2"/>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16EDC40A">
        <w:trPr>
          <w:gridAfter w:val="1"/>
          <w:wAfter w:w="289" w:type="dxa"/>
        </w:trPr>
        <w:tc>
          <w:tcPr>
            <w:tcW w:w="3512"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808" w:type="dxa"/>
            <w:gridSpan w:val="2"/>
          </w:tcPr>
          <w:p w14:paraId="5FD0475A" w14:textId="77777777" w:rsidR="002B1569" w:rsidRDefault="002B1569" w:rsidP="002B1569">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16A533B9" w14:textId="77777777" w:rsidR="002B1569" w:rsidRPr="0034202B" w:rsidRDefault="002B1569" w:rsidP="00304DC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 xml:space="preserve">Distribution </w:t>
            </w:r>
            <w:proofErr w:type="gramStart"/>
            <w:r w:rsidRPr="00433F8A">
              <w:rPr>
                <w:rFonts w:ascii="Arial" w:hAnsi="Arial" w:cs="Arial"/>
                <w:b/>
              </w:rPr>
              <w:t>System</w:t>
            </w:r>
            <w:r w:rsidRPr="0034202B">
              <w:rPr>
                <w:rFonts w:ascii="Arial" w:hAnsi="Arial" w:cs="Arial"/>
              </w:rPr>
              <w:t>;</w:t>
            </w:r>
            <w:proofErr w:type="gramEnd"/>
          </w:p>
          <w:p w14:paraId="5ABE0E35" w14:textId="77777777" w:rsidR="002B1569" w:rsidRDefault="002B1569" w:rsidP="002B1569">
            <w:pPr>
              <w:pStyle w:val="BodyText"/>
              <w:jc w:val="both"/>
              <w:rPr>
                <w:rFonts w:ascii="Arial" w:hAnsi="Arial" w:cs="Arial"/>
              </w:rPr>
            </w:pPr>
          </w:p>
        </w:tc>
      </w:tr>
      <w:tr w:rsidR="002B1569" w14:paraId="13E56189" w14:textId="77777777" w:rsidTr="16EDC40A">
        <w:trPr>
          <w:gridAfter w:val="1"/>
          <w:wAfter w:w="289" w:type="dxa"/>
        </w:trPr>
        <w:tc>
          <w:tcPr>
            <w:tcW w:w="3512" w:type="dxa"/>
          </w:tcPr>
          <w:p w14:paraId="09D08193" w14:textId="77777777" w:rsidR="002B1569" w:rsidRDefault="002B1569" w:rsidP="002B1569">
            <w:pPr>
              <w:pStyle w:val="BodyText"/>
              <w:rPr>
                <w:rFonts w:ascii="Arial" w:hAnsi="Arial" w:cs="Arial"/>
                <w:b/>
                <w:bCs/>
              </w:rPr>
            </w:pPr>
            <w:r>
              <w:rPr>
                <w:rFonts w:ascii="Arial" w:hAnsi="Arial" w:cs="Arial"/>
                <w:b/>
                <w:bCs/>
              </w:rPr>
              <w:t>"Dormant CUSC Party"</w:t>
            </w:r>
          </w:p>
          <w:p w14:paraId="1F079DCD" w14:textId="77777777" w:rsidR="002B1569" w:rsidRDefault="002B1569" w:rsidP="002B1569">
            <w:pPr>
              <w:pStyle w:val="BodyText"/>
              <w:rPr>
                <w:rFonts w:ascii="Arial" w:hAnsi="Arial" w:cs="Arial"/>
                <w:b/>
                <w:bCs/>
              </w:rPr>
            </w:pPr>
          </w:p>
          <w:p w14:paraId="023D7A33" w14:textId="77777777" w:rsidR="002B1569" w:rsidRDefault="002B1569" w:rsidP="002B1569">
            <w:pPr>
              <w:ind w:left="3600" w:hanging="3600"/>
            </w:pPr>
            <w:r w:rsidRPr="004E4C04">
              <w:rPr>
                <w:rFonts w:ascii="Arial" w:hAnsi="Arial" w:cs="Arial"/>
                <w:b/>
                <w:szCs w:val="22"/>
              </w:rPr>
              <w:t>Downstream Party</w:t>
            </w:r>
            <w:r w:rsidRPr="004E4C04">
              <w:rPr>
                <w:rFonts w:cs="Arial"/>
                <w:b/>
                <w:sz w:val="24"/>
              </w:rPr>
              <w:tab/>
            </w:r>
            <w:r w:rsidRPr="003144DA">
              <w:rPr>
                <w:rFonts w:cs="Arial"/>
                <w:color w:val="FF0000"/>
                <w:sz w:val="24"/>
                <w:u w:val="single"/>
              </w:rPr>
              <w:t>a third party co</w:t>
            </w:r>
            <w:r w:rsidRPr="003144DA">
              <w:rPr>
                <w:rFonts w:cs="Arial"/>
                <w:color w:val="FF0000"/>
                <w:sz w:val="24"/>
                <w:u w:val="single"/>
              </w:rPr>
              <w:lastRenderedPageBreak/>
              <w:t>nnected to a</w:t>
            </w:r>
            <w:r w:rsidRPr="003144DA">
              <w:rPr>
                <w:rFonts w:cs="Arial"/>
                <w:b/>
                <w:color w:val="FF0000"/>
                <w:sz w:val="24"/>
                <w:u w:val="single"/>
              </w:rPr>
              <w:t xml:space="preserve"> Non-Embedded Customer’s System </w:t>
            </w:r>
          </w:p>
        </w:tc>
        <w:tc>
          <w:tcPr>
            <w:tcW w:w="6808" w:type="dxa"/>
            <w:gridSpan w:val="2"/>
          </w:tcPr>
          <w:p w14:paraId="0B8596E6" w14:textId="77777777" w:rsidR="002B1569" w:rsidRDefault="002B1569" w:rsidP="002B1569">
            <w:pPr>
              <w:pStyle w:val="BodyText"/>
              <w:jc w:val="both"/>
              <w:rPr>
                <w:rFonts w:ascii="Arial" w:hAnsi="Arial" w:cs="Arial"/>
              </w:rPr>
            </w:pPr>
            <w:r>
              <w:rPr>
                <w:rFonts w:ascii="Arial" w:hAnsi="Arial" w:cs="Arial"/>
              </w:rPr>
              <w:lastRenderedPageBreak/>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xml:space="preserve">, as provided for in Section </w:t>
            </w:r>
            <w:proofErr w:type="gramStart"/>
            <w:r>
              <w:rPr>
                <w:rFonts w:ascii="Arial" w:hAnsi="Arial" w:cs="Arial"/>
              </w:rPr>
              <w:t>5;</w:t>
            </w:r>
            <w:proofErr w:type="gramEnd"/>
          </w:p>
          <w:p w14:paraId="65D3D1BA" w14:textId="75D5227F" w:rsidR="006A408C" w:rsidRDefault="002B1569" w:rsidP="006A408C">
            <w:pPr>
              <w:rPr>
                <w:rFonts w:ascii="Arial" w:hAnsi="Arial" w:cs="Arial"/>
                <w:szCs w:val="22"/>
                <w:lang w:eastAsia="en-GB"/>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p w14:paraId="1EFABB05" w14:textId="10714E41" w:rsidR="006A408C" w:rsidRPr="006A408C" w:rsidRDefault="006A408C" w:rsidP="006A408C">
            <w:pPr>
              <w:rPr>
                <w:rFonts w:ascii="Arial" w:hAnsi="Arial" w:cs="Arial"/>
                <w:szCs w:val="22"/>
              </w:rPr>
            </w:pPr>
          </w:p>
        </w:tc>
      </w:tr>
      <w:tr w:rsidR="002B1569" w14:paraId="4D6C05D2" w14:textId="77777777" w:rsidTr="16EDC40A">
        <w:trPr>
          <w:gridAfter w:val="1"/>
          <w:wAfter w:w="289" w:type="dxa"/>
        </w:trPr>
        <w:tc>
          <w:tcPr>
            <w:tcW w:w="3512" w:type="dxa"/>
          </w:tcPr>
          <w:p w14:paraId="61DB8E3C" w14:textId="77777777" w:rsidR="002B1569" w:rsidRDefault="002B1569" w:rsidP="002B1569">
            <w:pPr>
              <w:pStyle w:val="BodyText"/>
              <w:rPr>
                <w:rFonts w:ascii="Arial" w:hAnsi="Arial" w:cs="Arial"/>
                <w:b/>
                <w:bCs/>
              </w:rPr>
            </w:pPr>
            <w:r>
              <w:rPr>
                <w:rFonts w:ascii="Arial" w:hAnsi="Arial" w:cs="Arial"/>
                <w:b/>
                <w:bCs/>
              </w:rPr>
              <w:t>"Earthing"</w:t>
            </w:r>
          </w:p>
          <w:p w14:paraId="12A7E037" w14:textId="77777777" w:rsidR="002B1569" w:rsidRDefault="002B1569" w:rsidP="002B1569"/>
          <w:p w14:paraId="4D515068" w14:textId="77777777" w:rsidR="002B1569" w:rsidRPr="000A3FD7" w:rsidRDefault="002B1569" w:rsidP="002B1569"/>
          <w:p w14:paraId="438688FD" w14:textId="77777777" w:rsidR="002B1569" w:rsidRPr="000A3FD7" w:rsidRDefault="002B1569" w:rsidP="002B1569"/>
          <w:p w14:paraId="1B421845" w14:textId="77777777" w:rsidR="002B1569" w:rsidRPr="000A3FD7" w:rsidRDefault="002B1569" w:rsidP="002B1569"/>
          <w:p w14:paraId="51A9D80C" w14:textId="77777777" w:rsidR="002B1569" w:rsidRDefault="002B1569" w:rsidP="002B1569"/>
          <w:p w14:paraId="7BD21B0C" w14:textId="77777777" w:rsidR="002B1569" w:rsidRDefault="002B1569" w:rsidP="002B1569"/>
          <w:p w14:paraId="4664A1A1" w14:textId="77777777" w:rsidR="002B1569" w:rsidRDefault="002B1569" w:rsidP="002B1569"/>
          <w:p w14:paraId="26638215" w14:textId="6DEA3E7E" w:rsidR="002B1569" w:rsidRPr="00B53096" w:rsidRDefault="002B1569" w:rsidP="00AC042E">
            <w:pPr>
              <w:rPr>
                <w:rFonts w:ascii="Arial" w:hAnsi="Arial" w:cs="Arial"/>
                <w:b/>
                <w:bCs/>
              </w:rPr>
            </w:pPr>
          </w:p>
        </w:tc>
        <w:tc>
          <w:tcPr>
            <w:tcW w:w="6808" w:type="dxa"/>
            <w:gridSpan w:val="2"/>
          </w:tcPr>
          <w:p w14:paraId="528225D6" w14:textId="77777777" w:rsidR="002B1569" w:rsidRDefault="002B1569" w:rsidP="002B1569">
            <w:pPr>
              <w:pStyle w:val="BodyText"/>
              <w:jc w:val="both"/>
              <w:rPr>
                <w:rFonts w:ascii="Arial" w:hAnsi="Arial" w:cs="Arial"/>
              </w:rPr>
            </w:pPr>
            <w:r>
              <w:rPr>
                <w:rFonts w:ascii="Arial" w:hAnsi="Arial" w:cs="Arial"/>
              </w:rPr>
              <w:lastRenderedPageBreak/>
              <w:t xml:space="preserve">as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1EF8E4BE" w14:textId="2F1E7C20" w:rsidR="002B1569" w:rsidRDefault="002B1569" w:rsidP="002B1569">
            <w:pPr>
              <w:pStyle w:val="BodyText"/>
              <w:jc w:val="both"/>
              <w:rPr>
                <w:rFonts w:ascii="Arial" w:hAnsi="Arial" w:cs="Arial"/>
              </w:rPr>
            </w:pPr>
          </w:p>
        </w:tc>
      </w:tr>
      <w:tr w:rsidR="00FD7E2A" w14:paraId="21809601" w14:textId="77777777" w:rsidTr="16EDC40A">
        <w:trPr>
          <w:gridAfter w:val="1"/>
          <w:wAfter w:w="289" w:type="dxa"/>
        </w:trPr>
        <w:tc>
          <w:tcPr>
            <w:tcW w:w="3512"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808" w:type="dxa"/>
            <w:gridSpan w:val="2"/>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w:t>
            </w:r>
            <w:proofErr w:type="gramStart"/>
            <w:r w:rsidRPr="00BB683E">
              <w:rPr>
                <w:rFonts w:ascii="Arial" w:hAnsi="Arial" w:cs="Arial"/>
                <w:color w:val="000000" w:themeColor="text1"/>
              </w:rPr>
              <w:t>, as the case may be, such</w:t>
            </w:r>
            <w:proofErr w:type="gramEnd"/>
            <w:r w:rsidRPr="00BB683E">
              <w:rPr>
                <w:rFonts w:ascii="Arial" w:hAnsi="Arial" w:cs="Arial"/>
                <w:color w:val="000000" w:themeColor="text1"/>
              </w:rPr>
              <w:t xml:space="preserve"> contractual arrangements or CUSC including to introduce a new provision for the purposes of Article 18 into, as the case may be, such contractual arrangements or CUSC;</w:t>
            </w:r>
          </w:p>
        </w:tc>
      </w:tr>
      <w:tr w:rsidR="007526CA" w:rsidRPr="007526CA" w14:paraId="61F9A7E2" w14:textId="77777777" w:rsidTr="16EDC40A">
        <w:trPr>
          <w:gridAfter w:val="1"/>
          <w:wAfter w:w="289" w:type="dxa"/>
        </w:trPr>
        <w:tc>
          <w:tcPr>
            <w:tcW w:w="3512"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808" w:type="dxa"/>
            <w:gridSpan w:val="2"/>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16EDC40A">
        <w:trPr>
          <w:gridAfter w:val="1"/>
          <w:wAfter w:w="289" w:type="dxa"/>
        </w:trPr>
        <w:tc>
          <w:tcPr>
            <w:tcW w:w="3512"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808" w:type="dxa"/>
            <w:gridSpan w:val="2"/>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16EDC40A">
        <w:trPr>
          <w:gridAfter w:val="1"/>
          <w:wAfter w:w="289" w:type="dxa"/>
        </w:trPr>
        <w:tc>
          <w:tcPr>
            <w:tcW w:w="3512"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808" w:type="dxa"/>
            <w:gridSpan w:val="2"/>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16EDC40A">
        <w:trPr>
          <w:gridAfter w:val="1"/>
          <w:wAfter w:w="289" w:type="dxa"/>
        </w:trPr>
        <w:tc>
          <w:tcPr>
            <w:tcW w:w="3512"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808" w:type="dxa"/>
            <w:gridSpan w:val="2"/>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16EDC40A">
        <w:trPr>
          <w:gridAfter w:val="1"/>
          <w:wAfter w:w="289" w:type="dxa"/>
        </w:trPr>
        <w:tc>
          <w:tcPr>
            <w:tcW w:w="3512" w:type="dxa"/>
          </w:tcPr>
          <w:p w14:paraId="54478624" w14:textId="77777777" w:rsidR="002B1569" w:rsidRDefault="002B1569" w:rsidP="002B1569">
            <w:pPr>
              <w:pStyle w:val="BodyText"/>
              <w:rPr>
                <w:rFonts w:ascii="Arial" w:hAnsi="Arial" w:cs="Arial"/>
                <w:b/>
                <w:bCs/>
              </w:rPr>
            </w:pPr>
            <w:r>
              <w:rPr>
                <w:rFonts w:ascii="Arial" w:hAnsi="Arial" w:cs="Arial"/>
                <w:b/>
                <w:bCs/>
              </w:rPr>
              <w:t>"Electricity Arbitration Association"</w:t>
            </w:r>
          </w:p>
          <w:p w14:paraId="1B84F4C0" w14:textId="77777777" w:rsidR="002B1569" w:rsidRPr="000A3FD7" w:rsidRDefault="002B1569" w:rsidP="006A408C"/>
        </w:tc>
        <w:tc>
          <w:tcPr>
            <w:tcW w:w="6808" w:type="dxa"/>
            <w:gridSpan w:val="2"/>
          </w:tcPr>
          <w:p w14:paraId="56AE2E9C" w14:textId="77777777" w:rsidR="002B1569" w:rsidRDefault="002B1569" w:rsidP="002B1569">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733EEDBC" w14:textId="2665A6F5" w:rsidR="00AB6C50" w:rsidRDefault="00AB6C50" w:rsidP="002B1569">
            <w:pPr>
              <w:pStyle w:val="BodyText"/>
              <w:jc w:val="both"/>
              <w:rPr>
                <w:rFonts w:ascii="Arial" w:hAnsi="Arial" w:cs="Arial"/>
              </w:rPr>
            </w:pPr>
          </w:p>
        </w:tc>
      </w:tr>
      <w:tr w:rsidR="004C79EC" w14:paraId="1C62A7E3" w14:textId="77777777" w:rsidTr="16EDC40A">
        <w:trPr>
          <w:gridAfter w:val="1"/>
          <w:wAfter w:w="289" w:type="dxa"/>
        </w:trPr>
        <w:tc>
          <w:tcPr>
            <w:tcW w:w="3512"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808" w:type="dxa"/>
            <w:gridSpan w:val="2"/>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16EDC40A">
        <w:trPr>
          <w:gridAfter w:val="1"/>
          <w:wAfter w:w="289" w:type="dxa"/>
        </w:trPr>
        <w:tc>
          <w:tcPr>
            <w:tcW w:w="3512"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808" w:type="dxa"/>
            <w:gridSpan w:val="2"/>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16EDC40A">
        <w:trPr>
          <w:gridAfter w:val="1"/>
          <w:wAfter w:w="289" w:type="dxa"/>
        </w:trPr>
        <w:tc>
          <w:tcPr>
            <w:tcW w:w="3512"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808" w:type="dxa"/>
            <w:gridSpan w:val="2"/>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16EDC40A">
        <w:trPr>
          <w:gridAfter w:val="1"/>
          <w:wAfter w:w="289" w:type="dxa"/>
        </w:trPr>
        <w:tc>
          <w:tcPr>
            <w:tcW w:w="3512"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808" w:type="dxa"/>
            <w:gridSpan w:val="2"/>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16EDC40A">
        <w:trPr>
          <w:gridAfter w:val="1"/>
          <w:wAfter w:w="289" w:type="dxa"/>
        </w:trPr>
        <w:tc>
          <w:tcPr>
            <w:tcW w:w="3512" w:type="dxa"/>
          </w:tcPr>
          <w:p w14:paraId="4F47CD6D" w14:textId="77777777" w:rsidR="00AE20FC" w:rsidRDefault="00AE20FC" w:rsidP="004C79EC">
            <w:pPr>
              <w:pStyle w:val="BodyText"/>
              <w:rPr>
                <w:rFonts w:ascii="Arial" w:hAnsi="Arial" w:cs="Arial"/>
                <w:b/>
                <w:bCs/>
                <w:color w:val="000000"/>
                <w:lang w:eastAsia="en-GB"/>
              </w:rPr>
            </w:pPr>
            <w:r w:rsidRPr="00AE20FC">
              <w:rPr>
                <w:rFonts w:ascii="Arial" w:hAnsi="Arial" w:cs="Arial"/>
                <w:b/>
                <w:bCs/>
                <w:color w:val="000000"/>
                <w:lang w:eastAsia="en-GB"/>
              </w:rPr>
              <w:t>“Electricity Storage Facility”</w:t>
            </w:r>
          </w:p>
          <w:p w14:paraId="1ABBAE07" w14:textId="1B2377C7" w:rsidR="00561F63" w:rsidRPr="00AE20FC" w:rsidRDefault="00561F63" w:rsidP="004C79EC">
            <w:pPr>
              <w:pStyle w:val="BodyText"/>
              <w:rPr>
                <w:rFonts w:ascii="Arial" w:hAnsi="Arial" w:cs="Arial"/>
                <w:b/>
                <w:bCs/>
              </w:rPr>
            </w:pPr>
            <w:r>
              <w:rPr>
                <w:rFonts w:ascii="Arial" w:hAnsi="Arial" w:cs="Arial"/>
                <w:b/>
                <w:bCs/>
                <w:color w:val="000000"/>
                <w:lang w:eastAsia="en-GB"/>
              </w:rPr>
              <w:t>“Electricity Transmission System Operation Regulation”</w:t>
            </w:r>
          </w:p>
        </w:tc>
        <w:tc>
          <w:tcPr>
            <w:tcW w:w="6808" w:type="dxa"/>
            <w:gridSpan w:val="2"/>
          </w:tcPr>
          <w:p w14:paraId="4FE98EFF" w14:textId="77777777" w:rsidR="00AE20FC" w:rsidRDefault="00AE20FC" w:rsidP="004C79EC">
            <w:pPr>
              <w:pStyle w:val="BodyText"/>
              <w:jc w:val="both"/>
              <w:rPr>
                <w:rFonts w:ascii="Arial" w:hAnsi="Arial" w:cs="Arial"/>
                <w:color w:val="000000"/>
                <w:lang w:eastAsia="en-GB"/>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p w14:paraId="2D0FFD23" w14:textId="4E1FBCE1" w:rsidR="00E97F6A" w:rsidRPr="00E97F6A" w:rsidRDefault="00E97F6A" w:rsidP="004C79EC">
            <w:pPr>
              <w:pStyle w:val="BodyText"/>
              <w:jc w:val="both"/>
              <w:rPr>
                <w:rFonts w:ascii="Arial" w:hAnsi="Arial" w:cs="Arial"/>
                <w:szCs w:val="22"/>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16EDC40A">
        <w:trPr>
          <w:gridAfter w:val="1"/>
          <w:wAfter w:w="289" w:type="dxa"/>
        </w:trPr>
        <w:tc>
          <w:tcPr>
            <w:tcW w:w="3512"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808" w:type="dxa"/>
            <w:gridSpan w:val="2"/>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16EDC40A">
        <w:trPr>
          <w:gridAfter w:val="1"/>
          <w:wAfter w:w="289" w:type="dxa"/>
        </w:trPr>
        <w:tc>
          <w:tcPr>
            <w:tcW w:w="3512"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808" w:type="dxa"/>
            <w:gridSpan w:val="2"/>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w:t>
            </w:r>
            <w:r w:rsidRPr="000D40DF">
              <w:rPr>
                <w:rFonts w:ascii="Arial" w:hAnsi="Arial" w:cs="Arial"/>
                <w:lang w:eastAsia="en-GB"/>
              </w:rPr>
              <w:lastRenderedPageBreak/>
              <w:t xml:space="preserve">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16EDC40A">
        <w:trPr>
          <w:gridAfter w:val="1"/>
          <w:wAfter w:w="289" w:type="dxa"/>
        </w:trPr>
        <w:tc>
          <w:tcPr>
            <w:tcW w:w="3512" w:type="dxa"/>
          </w:tcPr>
          <w:p w14:paraId="70779CC4" w14:textId="77777777" w:rsidR="004C79EC" w:rsidRDefault="004C79EC" w:rsidP="004C79EC">
            <w:pPr>
              <w:pStyle w:val="BodyText"/>
              <w:rPr>
                <w:rFonts w:ascii="Arial" w:hAnsi="Arial" w:cs="Arial"/>
                <w:b/>
                <w:bCs/>
              </w:rPr>
            </w:pPr>
            <w:r>
              <w:rPr>
                <w:rFonts w:ascii="Arial" w:hAnsi="Arial" w:cs="Arial"/>
                <w:b/>
                <w:bCs/>
              </w:rPr>
              <w:lastRenderedPageBreak/>
              <w:t>“Eligible Small Generator”</w:t>
            </w:r>
          </w:p>
        </w:tc>
        <w:tc>
          <w:tcPr>
            <w:tcW w:w="6808" w:type="dxa"/>
            <w:gridSpan w:val="2"/>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16EDC40A">
        <w:trPr>
          <w:gridAfter w:val="1"/>
          <w:wAfter w:w="289" w:type="dxa"/>
        </w:trPr>
        <w:tc>
          <w:tcPr>
            <w:tcW w:w="3512"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808" w:type="dxa"/>
            <w:gridSpan w:val="2"/>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59" w:name="_BPDCD_41"/>
            <w:r w:rsidRPr="006153B7">
              <w:rPr>
                <w:rFonts w:ascii="Arial" w:hAnsi="Arial" w:cs="Arial"/>
              </w:rPr>
              <w:t xml:space="preserve">in </w:t>
            </w:r>
            <w:bookmarkEnd w:id="59"/>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16EDC40A">
        <w:trPr>
          <w:gridAfter w:val="1"/>
          <w:wAfter w:w="289" w:type="dxa"/>
        </w:trPr>
        <w:tc>
          <w:tcPr>
            <w:tcW w:w="3512"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808" w:type="dxa"/>
            <w:gridSpan w:val="2"/>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16EDC40A">
        <w:trPr>
          <w:gridAfter w:val="1"/>
          <w:wAfter w:w="289" w:type="dxa"/>
        </w:trPr>
        <w:tc>
          <w:tcPr>
            <w:tcW w:w="3512"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808" w:type="dxa"/>
            <w:gridSpan w:val="2"/>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 xml:space="preserve">reasonable </w:t>
            </w:r>
            <w:proofErr w:type="gramStart"/>
            <w:r>
              <w:rPr>
                <w:rFonts w:ascii="Arial" w:hAnsi="Arial" w:cs="Arial"/>
              </w:rPr>
              <w:t>opinion:</w:t>
            </w:r>
            <w:proofErr w:type="gramEnd"/>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16EDC40A">
        <w:trPr>
          <w:gridAfter w:val="1"/>
          <w:wAfter w:w="289" w:type="dxa"/>
        </w:trPr>
        <w:tc>
          <w:tcPr>
            <w:tcW w:w="3512"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808" w:type="dxa"/>
            <w:gridSpan w:val="2"/>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16EDC40A">
        <w:trPr>
          <w:gridAfter w:val="1"/>
          <w:wAfter w:w="289" w:type="dxa"/>
        </w:trPr>
        <w:tc>
          <w:tcPr>
            <w:tcW w:w="3512" w:type="dxa"/>
          </w:tcPr>
          <w:p w14:paraId="20AE0D83" w14:textId="77777777" w:rsidR="004C79EC" w:rsidRDefault="004C79EC" w:rsidP="004C79EC">
            <w:pPr>
              <w:rPr>
                <w:rFonts w:ascii="Arial" w:hAnsi="Arial" w:cs="Arial"/>
                <w:b/>
              </w:rPr>
            </w:pPr>
            <w:r>
              <w:rPr>
                <w:rFonts w:ascii="Arial" w:hAnsi="Arial" w:cs="Arial"/>
                <w:b/>
              </w:rPr>
              <w:t>“EMR Documents”</w:t>
            </w:r>
          </w:p>
        </w:tc>
        <w:tc>
          <w:tcPr>
            <w:tcW w:w="6808" w:type="dxa"/>
            <w:gridSpan w:val="2"/>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16EDC40A">
        <w:trPr>
          <w:gridAfter w:val="1"/>
          <w:wAfter w:w="289" w:type="dxa"/>
        </w:trPr>
        <w:tc>
          <w:tcPr>
            <w:tcW w:w="3512" w:type="dxa"/>
          </w:tcPr>
          <w:p w14:paraId="43419F13" w14:textId="77777777" w:rsidR="004C79EC" w:rsidRDefault="004C79EC" w:rsidP="004C79EC">
            <w:pPr>
              <w:rPr>
                <w:rFonts w:ascii="Arial" w:hAnsi="Arial" w:cs="Arial"/>
                <w:b/>
              </w:rPr>
            </w:pPr>
            <w:r>
              <w:rPr>
                <w:rFonts w:ascii="Arial" w:hAnsi="Arial" w:cs="Arial"/>
                <w:b/>
              </w:rPr>
              <w:t>“EMR Functions”</w:t>
            </w:r>
          </w:p>
        </w:tc>
        <w:tc>
          <w:tcPr>
            <w:tcW w:w="6808" w:type="dxa"/>
            <w:gridSpan w:val="2"/>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16EDC40A">
        <w:trPr>
          <w:gridAfter w:val="1"/>
          <w:wAfter w:w="289" w:type="dxa"/>
        </w:trPr>
        <w:tc>
          <w:tcPr>
            <w:tcW w:w="3512" w:type="dxa"/>
          </w:tcPr>
          <w:p w14:paraId="2BDC2C94" w14:textId="77777777" w:rsidR="004C79EC" w:rsidRDefault="004C79EC" w:rsidP="004C79EC">
            <w:pPr>
              <w:rPr>
                <w:rFonts w:ascii="Arial" w:hAnsi="Arial" w:cs="Arial"/>
                <w:b/>
              </w:rPr>
            </w:pPr>
            <w:r>
              <w:rPr>
                <w:rFonts w:ascii="Arial" w:hAnsi="Arial" w:cs="Arial"/>
                <w:b/>
              </w:rPr>
              <w:t>“Enabling Works”</w:t>
            </w:r>
          </w:p>
        </w:tc>
        <w:tc>
          <w:tcPr>
            <w:tcW w:w="6808" w:type="dxa"/>
            <w:gridSpan w:val="2"/>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16EDC40A">
        <w:trPr>
          <w:gridAfter w:val="1"/>
          <w:wAfter w:w="289" w:type="dxa"/>
        </w:trPr>
        <w:tc>
          <w:tcPr>
            <w:tcW w:w="3512"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808" w:type="dxa"/>
            <w:gridSpan w:val="2"/>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60"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60"/>
            <w:r>
              <w:rPr>
                <w:rFonts w:ascii="Arial" w:hAnsi="Arial" w:cs="Arial"/>
                <w:b/>
                <w:bCs/>
              </w:rPr>
              <w:t>Date</w:t>
            </w:r>
            <w:r>
              <w:rPr>
                <w:rFonts w:ascii="Arial" w:hAnsi="Arial" w:cs="Arial"/>
                <w:bCs/>
              </w:rPr>
              <w:t>;</w:t>
            </w:r>
          </w:p>
        </w:tc>
      </w:tr>
      <w:tr w:rsidR="004C79EC" w14:paraId="05D51AB6" w14:textId="77777777" w:rsidTr="16EDC40A">
        <w:trPr>
          <w:gridAfter w:val="1"/>
          <w:wAfter w:w="289" w:type="dxa"/>
        </w:trPr>
        <w:tc>
          <w:tcPr>
            <w:tcW w:w="3512"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808" w:type="dxa"/>
            <w:gridSpan w:val="2"/>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16EDC40A">
        <w:trPr>
          <w:gridAfter w:val="1"/>
          <w:wAfter w:w="289" w:type="dxa"/>
        </w:trPr>
        <w:tc>
          <w:tcPr>
            <w:tcW w:w="3512"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808" w:type="dxa"/>
            <w:gridSpan w:val="2"/>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lastRenderedPageBreak/>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16EDC40A">
        <w:trPr>
          <w:gridAfter w:val="1"/>
          <w:wAfter w:w="289" w:type="dxa"/>
        </w:trPr>
        <w:tc>
          <w:tcPr>
            <w:tcW w:w="3512" w:type="dxa"/>
          </w:tcPr>
          <w:p w14:paraId="79B4DC08" w14:textId="77777777" w:rsidR="004C79EC" w:rsidRDefault="004C79EC" w:rsidP="004C79EC">
            <w:pPr>
              <w:pStyle w:val="BodyText"/>
              <w:rPr>
                <w:rFonts w:ascii="Arial" w:hAnsi="Arial" w:cs="Arial"/>
                <w:b/>
                <w:bCs/>
              </w:rPr>
            </w:pPr>
            <w:r>
              <w:rPr>
                <w:rFonts w:ascii="Arial" w:hAnsi="Arial" w:cs="Arial"/>
                <w:b/>
                <w:bCs/>
              </w:rPr>
              <w:lastRenderedPageBreak/>
              <w:t xml:space="preserve"> "Energy Metering Equipment"</w:t>
            </w:r>
          </w:p>
        </w:tc>
        <w:tc>
          <w:tcPr>
            <w:tcW w:w="6808" w:type="dxa"/>
            <w:gridSpan w:val="2"/>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16EDC40A">
        <w:trPr>
          <w:gridAfter w:val="1"/>
          <w:wAfter w:w="289" w:type="dxa"/>
        </w:trPr>
        <w:tc>
          <w:tcPr>
            <w:tcW w:w="3512"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808" w:type="dxa"/>
            <w:gridSpan w:val="2"/>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16EDC40A">
        <w:trPr>
          <w:gridAfter w:val="1"/>
          <w:wAfter w:w="289" w:type="dxa"/>
        </w:trPr>
        <w:tc>
          <w:tcPr>
            <w:tcW w:w="3512"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808" w:type="dxa"/>
            <w:gridSpan w:val="2"/>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16EDC40A">
        <w:trPr>
          <w:gridAfter w:val="1"/>
          <w:wAfter w:w="289" w:type="dxa"/>
        </w:trPr>
        <w:tc>
          <w:tcPr>
            <w:tcW w:w="3512"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808" w:type="dxa"/>
            <w:gridSpan w:val="2"/>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16EDC40A">
        <w:trPr>
          <w:gridAfter w:val="1"/>
          <w:wAfter w:w="289" w:type="dxa"/>
        </w:trPr>
        <w:tc>
          <w:tcPr>
            <w:tcW w:w="3512"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808" w:type="dxa"/>
            <w:gridSpan w:val="2"/>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16EDC40A">
        <w:trPr>
          <w:gridAfter w:val="1"/>
          <w:wAfter w:w="289" w:type="dxa"/>
        </w:trPr>
        <w:tc>
          <w:tcPr>
            <w:tcW w:w="3512" w:type="dxa"/>
          </w:tcPr>
          <w:p w14:paraId="61CE1D9C" w14:textId="77777777" w:rsidR="004C79EC" w:rsidRDefault="004C79EC" w:rsidP="004C79EC">
            <w:pPr>
              <w:pStyle w:val="BodyText"/>
              <w:rPr>
                <w:rFonts w:ascii="Arial" w:hAnsi="Arial" w:cs="Arial"/>
                <w:b/>
                <w:bCs/>
              </w:rPr>
            </w:pPr>
            <w:r>
              <w:rPr>
                <w:rFonts w:ascii="Arial" w:hAnsi="Arial" w:cs="Arial"/>
                <w:b/>
                <w:bCs/>
              </w:rPr>
              <w:t>"Enhanced Rate"</w:t>
            </w:r>
          </w:p>
        </w:tc>
        <w:tc>
          <w:tcPr>
            <w:tcW w:w="6808" w:type="dxa"/>
            <w:gridSpan w:val="2"/>
          </w:tcPr>
          <w:p w14:paraId="3B52CEE7"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tc>
      </w:tr>
      <w:tr w:rsidR="004C79EC" w14:paraId="32B6619C" w14:textId="77777777" w:rsidTr="16EDC40A">
        <w:trPr>
          <w:gridAfter w:val="1"/>
          <w:wAfter w:w="289" w:type="dxa"/>
        </w:trPr>
        <w:tc>
          <w:tcPr>
            <w:tcW w:w="3512"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808" w:type="dxa"/>
            <w:gridSpan w:val="2"/>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16EDC40A">
        <w:trPr>
          <w:gridAfter w:val="1"/>
          <w:wAfter w:w="289" w:type="dxa"/>
        </w:trPr>
        <w:tc>
          <w:tcPr>
            <w:tcW w:w="3512"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808" w:type="dxa"/>
            <w:gridSpan w:val="2"/>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16EDC40A">
        <w:trPr>
          <w:gridAfter w:val="1"/>
          <w:wAfter w:w="289" w:type="dxa"/>
        </w:trPr>
        <w:tc>
          <w:tcPr>
            <w:tcW w:w="3512"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808" w:type="dxa"/>
            <w:gridSpan w:val="2"/>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16EDC40A">
        <w:trPr>
          <w:gridAfter w:val="1"/>
          <w:wAfter w:w="289" w:type="dxa"/>
        </w:trPr>
        <w:tc>
          <w:tcPr>
            <w:tcW w:w="3512"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808" w:type="dxa"/>
            <w:gridSpan w:val="2"/>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w:t>
            </w:r>
            <w:r>
              <w:rPr>
                <w:rFonts w:ascii="Arial" w:hAnsi="Arial" w:cs="Arial"/>
              </w:rPr>
              <w:lastRenderedPageBreak/>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16EDC40A">
        <w:trPr>
          <w:gridAfter w:val="1"/>
          <w:wAfter w:w="289" w:type="dxa"/>
        </w:trPr>
        <w:tc>
          <w:tcPr>
            <w:tcW w:w="3512"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“ET Offshore Transmission System”</w:t>
            </w:r>
          </w:p>
        </w:tc>
        <w:tc>
          <w:tcPr>
            <w:tcW w:w="6808" w:type="dxa"/>
            <w:gridSpan w:val="2"/>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16EDC40A">
        <w:trPr>
          <w:gridAfter w:val="1"/>
          <w:wAfter w:w="289" w:type="dxa"/>
        </w:trPr>
        <w:tc>
          <w:tcPr>
            <w:tcW w:w="3512" w:type="dxa"/>
            <w:shd w:val="clear" w:color="auto" w:fill="auto"/>
          </w:tcPr>
          <w:p w14:paraId="3B50984D" w14:textId="77777777" w:rsidR="004C79EC" w:rsidRPr="007206FD" w:rsidRDefault="004C79EC" w:rsidP="004C79EC">
            <w:pPr>
              <w:pStyle w:val="BodyText"/>
              <w:rPr>
                <w:rFonts w:ascii="Arial" w:hAnsi="Arial" w:cs="Arial"/>
                <w:b/>
                <w:bCs/>
                <w:w w:val="0"/>
              </w:rPr>
            </w:pPr>
            <w:bookmarkStart w:id="61" w:name="_BPDCI_44"/>
            <w:r w:rsidRPr="007206FD">
              <w:rPr>
                <w:rFonts w:ascii="Arial" w:hAnsi="Arial" w:cs="Arial"/>
                <w:b/>
                <w:bCs/>
                <w:w w:val="0"/>
              </w:rPr>
              <w:t>"ET Restrictions on Availability"</w:t>
            </w:r>
            <w:bookmarkEnd w:id="61"/>
          </w:p>
          <w:p w14:paraId="1DEFA64E" w14:textId="77777777" w:rsidR="004C79EC" w:rsidRDefault="004C79EC" w:rsidP="004C79EC">
            <w:pPr>
              <w:pStyle w:val="BodyText"/>
              <w:rPr>
                <w:rFonts w:ascii="Arial" w:hAnsi="Arial" w:cs="Arial"/>
                <w:b/>
                <w:bCs/>
                <w:color w:val="000000"/>
                <w:w w:val="0"/>
              </w:rPr>
            </w:pPr>
          </w:p>
        </w:tc>
        <w:tc>
          <w:tcPr>
            <w:tcW w:w="6808" w:type="dxa"/>
            <w:gridSpan w:val="2"/>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6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62"/>
          </w:p>
        </w:tc>
      </w:tr>
      <w:tr w:rsidR="004C79EC" w14:paraId="59E88B78" w14:textId="77777777" w:rsidTr="16EDC40A">
        <w:trPr>
          <w:gridAfter w:val="1"/>
          <w:wAfter w:w="289" w:type="dxa"/>
        </w:trPr>
        <w:tc>
          <w:tcPr>
            <w:tcW w:w="3512"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808" w:type="dxa"/>
            <w:gridSpan w:val="2"/>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16EDC40A">
        <w:trPr>
          <w:gridAfter w:val="1"/>
          <w:wAfter w:w="289" w:type="dxa"/>
        </w:trPr>
        <w:tc>
          <w:tcPr>
            <w:tcW w:w="3512" w:type="dxa"/>
          </w:tcPr>
          <w:p w14:paraId="493B5555"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tc>
        <w:tc>
          <w:tcPr>
            <w:tcW w:w="6808" w:type="dxa"/>
            <w:gridSpan w:val="2"/>
          </w:tcPr>
          <w:p w14:paraId="04457673" w14:textId="77777777" w:rsidR="004C79EC" w:rsidRPr="004D5A11" w:rsidRDefault="004C79EC" w:rsidP="004C79EC">
            <w:pPr>
              <w:pStyle w:val="BodyText"/>
              <w:jc w:val="both"/>
              <w:rPr>
                <w:rFonts w:ascii="Arial" w:hAnsi="Arial" w:cs="Arial"/>
                <w:w w:val="0"/>
              </w:rPr>
            </w:pPr>
            <w:r w:rsidRPr="004D5A11">
              <w:rPr>
                <w:rFonts w:ascii="Arial" w:hAnsi="Arial" w:cs="Arial"/>
              </w:rPr>
              <w:t>means the institution of that name established under The Treaty on European Union as amended from time to time;</w:t>
            </w:r>
          </w:p>
        </w:tc>
      </w:tr>
      <w:tr w:rsidR="004C79EC" w14:paraId="3287C6A5" w14:textId="77777777" w:rsidTr="16EDC40A">
        <w:trPr>
          <w:gridAfter w:val="1"/>
          <w:wAfter w:w="289" w:type="dxa"/>
        </w:trPr>
        <w:tc>
          <w:tcPr>
            <w:tcW w:w="3512"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808" w:type="dxa"/>
            <w:gridSpan w:val="2"/>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16EDC40A">
        <w:trPr>
          <w:gridAfter w:val="1"/>
          <w:wAfter w:w="289" w:type="dxa"/>
        </w:trPr>
        <w:tc>
          <w:tcPr>
            <w:tcW w:w="3512"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808" w:type="dxa"/>
            <w:gridSpan w:val="2"/>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16EDC40A">
        <w:trPr>
          <w:gridAfter w:val="1"/>
          <w:wAfter w:w="289" w:type="dxa"/>
        </w:trPr>
        <w:tc>
          <w:tcPr>
            <w:tcW w:w="3512"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808" w:type="dxa"/>
            <w:gridSpan w:val="2"/>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16EDC40A">
        <w:trPr>
          <w:gridAfter w:val="1"/>
          <w:wAfter w:w="289" w:type="dxa"/>
        </w:trPr>
        <w:tc>
          <w:tcPr>
            <w:tcW w:w="3512"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808" w:type="dxa"/>
            <w:gridSpan w:val="2"/>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16EDC40A">
        <w:trPr>
          <w:gridAfter w:val="1"/>
          <w:wAfter w:w="289" w:type="dxa"/>
        </w:trPr>
        <w:tc>
          <w:tcPr>
            <w:tcW w:w="3512"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808" w:type="dxa"/>
            <w:gridSpan w:val="2"/>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16EDC40A">
        <w:trPr>
          <w:gridAfter w:val="1"/>
          <w:wAfter w:w="289" w:type="dxa"/>
        </w:trPr>
        <w:tc>
          <w:tcPr>
            <w:tcW w:w="3512"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808" w:type="dxa"/>
            <w:gridSpan w:val="2"/>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16EDC40A">
        <w:trPr>
          <w:gridAfter w:val="1"/>
          <w:wAfter w:w="289" w:type="dxa"/>
        </w:trPr>
        <w:tc>
          <w:tcPr>
            <w:tcW w:w="3512"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808" w:type="dxa"/>
            <w:gridSpan w:val="2"/>
          </w:tcPr>
          <w:p w14:paraId="433BE32C" w14:textId="77777777" w:rsidR="004C79EC" w:rsidRDefault="004C79EC" w:rsidP="004C79EC">
            <w:pPr>
              <w:pStyle w:val="BodyText"/>
              <w:jc w:val="both"/>
              <w:rPr>
                <w:rFonts w:ascii="Arial" w:hAnsi="Arial" w:cs="Arial"/>
              </w:rPr>
            </w:pPr>
            <w:bookmarkStart w:id="6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63"/>
          </w:p>
        </w:tc>
      </w:tr>
      <w:tr w:rsidR="004C79EC" w14:paraId="591D7B84" w14:textId="77777777" w:rsidTr="16EDC40A">
        <w:trPr>
          <w:gridAfter w:val="1"/>
          <w:wAfter w:w="289" w:type="dxa"/>
        </w:trPr>
        <w:tc>
          <w:tcPr>
            <w:tcW w:w="3512"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808" w:type="dxa"/>
            <w:gridSpan w:val="2"/>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16EDC40A">
        <w:trPr>
          <w:gridAfter w:val="1"/>
          <w:wAfter w:w="289" w:type="dxa"/>
        </w:trPr>
        <w:tc>
          <w:tcPr>
            <w:tcW w:w="3512"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808" w:type="dxa"/>
            <w:gridSpan w:val="2"/>
          </w:tcPr>
          <w:p w14:paraId="5266E4CF" w14:textId="77777777" w:rsidR="004C79EC" w:rsidRDefault="004C79EC" w:rsidP="004C79EC">
            <w:pPr>
              <w:pStyle w:val="BodyText"/>
              <w:jc w:val="both"/>
              <w:rPr>
                <w:rFonts w:ascii="Arial" w:hAnsi="Arial" w:cs="Arial"/>
              </w:rPr>
            </w:pPr>
            <w:r>
              <w:rPr>
                <w:rFonts w:ascii="Arial" w:hAnsi="Arial" w:cs="Arial"/>
              </w:rPr>
              <w:t xml:space="preserve">generating plant where the party generating electricity at that generating plant is, or would (if it generated electricity at no other generating plant and/or did not hold a generation licence) be, exempt </w:t>
            </w:r>
            <w:r>
              <w:rPr>
                <w:rFonts w:ascii="Arial" w:hAnsi="Arial" w:cs="Arial"/>
              </w:rPr>
              <w:lastRenderedPageBreak/>
              <w:t>from the requirement to hold a generation licence (including Scottish generation that export between 50 and 100MW that was connected on or before 30 September 2000);</w:t>
            </w:r>
          </w:p>
        </w:tc>
      </w:tr>
      <w:tr w:rsidR="004C79EC" w14:paraId="509BE58F" w14:textId="77777777" w:rsidTr="16EDC40A">
        <w:trPr>
          <w:gridAfter w:val="1"/>
          <w:wAfter w:w="289" w:type="dxa"/>
        </w:trPr>
        <w:tc>
          <w:tcPr>
            <w:tcW w:w="3512" w:type="dxa"/>
          </w:tcPr>
          <w:p w14:paraId="43B0C73C" w14:textId="77777777" w:rsidR="004C79EC" w:rsidRDefault="004C79EC" w:rsidP="004C79EC">
            <w:pPr>
              <w:pStyle w:val="BodyText"/>
              <w:rPr>
                <w:rFonts w:ascii="Arial" w:hAnsi="Arial" w:cs="Arial"/>
                <w:b/>
                <w:bCs/>
              </w:rPr>
            </w:pPr>
            <w:r>
              <w:rPr>
                <w:rFonts w:ascii="Arial" w:hAnsi="Arial" w:cs="Arial"/>
                <w:b/>
                <w:bCs/>
              </w:rPr>
              <w:lastRenderedPageBreak/>
              <w:t>"Exempt Power Station"</w:t>
            </w:r>
          </w:p>
        </w:tc>
        <w:tc>
          <w:tcPr>
            <w:tcW w:w="6808" w:type="dxa"/>
            <w:gridSpan w:val="2"/>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16EDC40A">
        <w:trPr>
          <w:gridAfter w:val="1"/>
          <w:wAfter w:w="289" w:type="dxa"/>
        </w:trPr>
        <w:tc>
          <w:tcPr>
            <w:tcW w:w="3512"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808" w:type="dxa"/>
            <w:gridSpan w:val="2"/>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16EDC40A">
        <w:trPr>
          <w:gridAfter w:val="1"/>
          <w:wAfter w:w="289" w:type="dxa"/>
        </w:trPr>
        <w:tc>
          <w:tcPr>
            <w:tcW w:w="3512"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808" w:type="dxa"/>
            <w:gridSpan w:val="2"/>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16EDC40A">
        <w:trPr>
          <w:gridAfter w:val="1"/>
          <w:wAfter w:w="289" w:type="dxa"/>
        </w:trPr>
        <w:tc>
          <w:tcPr>
            <w:tcW w:w="3512"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808" w:type="dxa"/>
            <w:gridSpan w:val="2"/>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16EDC40A">
        <w:trPr>
          <w:gridAfter w:val="1"/>
          <w:wAfter w:w="289" w:type="dxa"/>
        </w:trPr>
        <w:tc>
          <w:tcPr>
            <w:tcW w:w="3512"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808" w:type="dxa"/>
            <w:gridSpan w:val="2"/>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64" w:name="_BPDCD_52"/>
            <w:r w:rsidRPr="00BD656E">
              <w:rPr>
                <w:rFonts w:ascii="Arial Bold" w:hAnsi="Arial Bold" w:cs="Arial"/>
                <w:b/>
                <w:bCs/>
              </w:rPr>
              <w:t>The Company</w:t>
            </w:r>
            <w:bookmarkEnd w:id="6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16EDC40A">
        <w:trPr>
          <w:gridAfter w:val="1"/>
          <w:wAfter w:w="289" w:type="dxa"/>
        </w:trPr>
        <w:tc>
          <w:tcPr>
            <w:tcW w:w="3512"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808" w:type="dxa"/>
            <w:gridSpan w:val="2"/>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16EDC40A">
        <w:trPr>
          <w:gridAfter w:val="1"/>
          <w:wAfter w:w="289" w:type="dxa"/>
        </w:trPr>
        <w:tc>
          <w:tcPr>
            <w:tcW w:w="3512"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808" w:type="dxa"/>
            <w:gridSpan w:val="2"/>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16EDC40A">
        <w:trPr>
          <w:gridAfter w:val="1"/>
          <w:wAfter w:w="289" w:type="dxa"/>
        </w:trPr>
        <w:tc>
          <w:tcPr>
            <w:tcW w:w="3512"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808" w:type="dxa"/>
            <w:gridSpan w:val="2"/>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16EDC40A">
        <w:trPr>
          <w:gridAfter w:val="1"/>
          <w:wAfter w:w="289" w:type="dxa"/>
        </w:trPr>
        <w:tc>
          <w:tcPr>
            <w:tcW w:w="3512"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808" w:type="dxa"/>
            <w:gridSpan w:val="2"/>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16EDC40A">
        <w:trPr>
          <w:gridAfter w:val="1"/>
          <w:wAfter w:w="289" w:type="dxa"/>
        </w:trPr>
        <w:tc>
          <w:tcPr>
            <w:tcW w:w="3512" w:type="dxa"/>
          </w:tcPr>
          <w:p w14:paraId="1D86F9B9" w14:textId="77777777" w:rsidR="004C79EC" w:rsidRPr="00A63071" w:rsidRDefault="004C79EC" w:rsidP="004C79EC">
            <w:pPr>
              <w:pStyle w:val="BodyText"/>
              <w:rPr>
                <w:rFonts w:ascii="Arial" w:hAnsi="Arial" w:cs="Arial"/>
                <w:b/>
                <w:bCs/>
              </w:rPr>
            </w:pPr>
            <w:r w:rsidRPr="00A63071">
              <w:rPr>
                <w:rFonts w:ascii="Arial" w:hAnsi="Arial" w:cs="Arial"/>
                <w:b/>
                <w:bCs/>
              </w:rPr>
              <w:t>“Fast Track Criteria”</w:t>
            </w:r>
          </w:p>
        </w:tc>
        <w:tc>
          <w:tcPr>
            <w:tcW w:w="6808" w:type="dxa"/>
            <w:gridSpan w:val="2"/>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1F2D46AA"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 xml:space="preserve">(iv)  updating out of date references to other documents or </w:t>
            </w:r>
            <w:proofErr w:type="gramStart"/>
            <w:r w:rsidRPr="00A63071">
              <w:rPr>
                <w:rFonts w:ascii="Arial" w:hAnsi="Arial" w:cs="Arial"/>
              </w:rPr>
              <w:t>paragraphs .</w:t>
            </w:r>
            <w:proofErr w:type="gramEnd"/>
          </w:p>
        </w:tc>
      </w:tr>
      <w:tr w:rsidR="004C79EC" w14:paraId="4554B4C9" w14:textId="77777777" w:rsidTr="16EDC40A">
        <w:trPr>
          <w:gridAfter w:val="1"/>
          <w:wAfter w:w="289" w:type="dxa"/>
        </w:trPr>
        <w:tc>
          <w:tcPr>
            <w:tcW w:w="3512" w:type="dxa"/>
          </w:tcPr>
          <w:p w14:paraId="43EA7DD2" w14:textId="77777777" w:rsidR="004C79EC" w:rsidRDefault="004C79EC" w:rsidP="004C79EC">
            <w:pPr>
              <w:pStyle w:val="BodyText"/>
              <w:rPr>
                <w:rFonts w:ascii="Arial" w:hAnsi="Arial" w:cs="Arial"/>
                <w:b/>
                <w:bCs/>
              </w:rPr>
            </w:pPr>
            <w:r>
              <w:rPr>
                <w:rFonts w:ascii="Arial" w:hAnsi="Arial" w:cs="Arial"/>
                <w:b/>
                <w:bCs/>
              </w:rPr>
              <w:lastRenderedPageBreak/>
              <w:t>"Final Adjustments Statement</w:t>
            </w:r>
          </w:p>
        </w:tc>
        <w:tc>
          <w:tcPr>
            <w:tcW w:w="6808" w:type="dxa"/>
            <w:gridSpan w:val="2"/>
          </w:tcPr>
          <w:p w14:paraId="15E9CC70" w14:textId="77777777" w:rsidR="004C79EC" w:rsidRDefault="004C79EC" w:rsidP="004C79EC">
            <w:pPr>
              <w:pStyle w:val="BodyText"/>
              <w:jc w:val="both"/>
              <w:rPr>
                <w:rFonts w:ascii="Arial" w:hAnsi="Arial" w:cs="Arial"/>
              </w:rPr>
            </w:pPr>
            <w:r>
              <w:rPr>
                <w:rFonts w:ascii="Arial" w:hAnsi="Arial" w:cs="Arial"/>
              </w:rPr>
              <w:t>as defined in Paragraph 4.3.2.6(b);</w:t>
            </w:r>
          </w:p>
        </w:tc>
      </w:tr>
      <w:tr w:rsidR="000D40DF" w14:paraId="1632B1E1" w14:textId="77777777" w:rsidTr="16EDC40A">
        <w:trPr>
          <w:gridAfter w:val="1"/>
          <w:wAfter w:w="289" w:type="dxa"/>
        </w:trPr>
        <w:tc>
          <w:tcPr>
            <w:tcW w:w="3512"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808" w:type="dxa"/>
            <w:gridSpan w:val="2"/>
            <w:vAlign w:val="center"/>
          </w:tcPr>
          <w:p w14:paraId="1FFF0A16" w14:textId="77777777" w:rsidR="000D40DF" w:rsidRPr="000D40DF" w:rsidRDefault="000D40DF" w:rsidP="000D40DF">
            <w:pPr>
              <w:pStyle w:val="BodyText"/>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16EDC40A">
        <w:trPr>
          <w:gridAfter w:val="1"/>
          <w:wAfter w:w="289" w:type="dxa"/>
        </w:trPr>
        <w:tc>
          <w:tcPr>
            <w:tcW w:w="3512"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808" w:type="dxa"/>
            <w:gridSpan w:val="2"/>
          </w:tcPr>
          <w:p w14:paraId="4B8F8226" w14:textId="77777777" w:rsidR="000D40DF" w:rsidRDefault="000D40DF" w:rsidP="000D40DF">
            <w:pPr>
              <w:pStyle w:val="BodyText"/>
              <w:jc w:val="both"/>
              <w:rPr>
                <w:rFonts w:ascii="Arial" w:hAnsi="Arial" w:cs="Arial"/>
              </w:rPr>
            </w:pPr>
            <w:r>
              <w:rPr>
                <w:rFonts w:ascii="Arial" w:hAnsi="Arial" w:cs="Arial"/>
              </w:rPr>
              <w:t>as defined in Paragraph 3.12.7(a);</w:t>
            </w:r>
          </w:p>
        </w:tc>
      </w:tr>
      <w:tr w:rsidR="000D40DF" w14:paraId="4E31CD41" w14:textId="77777777" w:rsidTr="16EDC40A">
        <w:trPr>
          <w:gridAfter w:val="1"/>
          <w:wAfter w:w="289" w:type="dxa"/>
        </w:trPr>
        <w:tc>
          <w:tcPr>
            <w:tcW w:w="3512"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808" w:type="dxa"/>
            <w:gridSpan w:val="2"/>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77777777" w:rsidR="00D025A5" w:rsidRPr="00D025A5" w:rsidRDefault="00D025A5"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sidRPr="00D025A5">
              <w:rPr>
                <w:rFonts w:ascii="Arial" w:eastAsia="Times New Roman" w:hAnsi="Arial" w:cs="Arial"/>
                <w:color w:val="000000"/>
                <w:lang w:eastAsia="en-GB"/>
              </w:rPr>
              <w:t xml:space="preserve">All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w:t>
            </w:r>
            <w:proofErr w:type="gramStart"/>
            <w:r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16EDC40A">
        <w:trPr>
          <w:gridAfter w:val="1"/>
          <w:wAfter w:w="289" w:type="dxa"/>
        </w:trPr>
        <w:tc>
          <w:tcPr>
            <w:tcW w:w="3512"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808" w:type="dxa"/>
            <w:gridSpan w:val="2"/>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16EDC40A">
        <w:trPr>
          <w:gridAfter w:val="1"/>
          <w:wAfter w:w="289" w:type="dxa"/>
        </w:trPr>
        <w:tc>
          <w:tcPr>
            <w:tcW w:w="3512"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808" w:type="dxa"/>
            <w:gridSpan w:val="2"/>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16EDC40A">
        <w:trPr>
          <w:gridAfter w:val="1"/>
          <w:wAfter w:w="289" w:type="dxa"/>
        </w:trPr>
        <w:tc>
          <w:tcPr>
            <w:tcW w:w="3512"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808" w:type="dxa"/>
            <w:gridSpan w:val="2"/>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16EDC40A">
        <w:trPr>
          <w:gridAfter w:val="1"/>
          <w:wAfter w:w="289" w:type="dxa"/>
        </w:trPr>
        <w:tc>
          <w:tcPr>
            <w:tcW w:w="3512"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808" w:type="dxa"/>
            <w:gridSpan w:val="2"/>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16EDC40A">
        <w:trPr>
          <w:gridAfter w:val="1"/>
          <w:wAfter w:w="289" w:type="dxa"/>
        </w:trPr>
        <w:tc>
          <w:tcPr>
            <w:tcW w:w="3512"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808" w:type="dxa"/>
            <w:gridSpan w:val="2"/>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16EDC40A">
        <w:trPr>
          <w:gridAfter w:val="1"/>
          <w:wAfter w:w="289" w:type="dxa"/>
        </w:trPr>
        <w:tc>
          <w:tcPr>
            <w:tcW w:w="3512"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808" w:type="dxa"/>
            <w:gridSpan w:val="2"/>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16EDC40A">
        <w:trPr>
          <w:gridAfter w:val="1"/>
          <w:wAfter w:w="289" w:type="dxa"/>
        </w:trPr>
        <w:tc>
          <w:tcPr>
            <w:tcW w:w="3512"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808" w:type="dxa"/>
            <w:gridSpan w:val="2"/>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16EDC40A">
        <w:trPr>
          <w:gridAfter w:val="1"/>
          <w:wAfter w:w="289" w:type="dxa"/>
        </w:trPr>
        <w:tc>
          <w:tcPr>
            <w:tcW w:w="3512"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808" w:type="dxa"/>
            <w:gridSpan w:val="2"/>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16EDC40A">
        <w:trPr>
          <w:gridAfter w:val="1"/>
          <w:wAfter w:w="289" w:type="dxa"/>
        </w:trPr>
        <w:tc>
          <w:tcPr>
            <w:tcW w:w="3512"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808" w:type="dxa"/>
            <w:gridSpan w:val="2"/>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16EDC40A">
        <w:trPr>
          <w:gridAfter w:val="1"/>
          <w:wAfter w:w="289" w:type="dxa"/>
        </w:trPr>
        <w:tc>
          <w:tcPr>
            <w:tcW w:w="3512" w:type="dxa"/>
          </w:tcPr>
          <w:p w14:paraId="41F69AC5" w14:textId="77777777" w:rsidR="000D40DF" w:rsidRDefault="000D40DF" w:rsidP="000D40DF">
            <w:pPr>
              <w:pStyle w:val="BodyText"/>
              <w:rPr>
                <w:rFonts w:ascii="Arial" w:hAnsi="Arial" w:cs="Arial"/>
                <w:b/>
                <w:bCs/>
              </w:rPr>
            </w:pPr>
            <w:r>
              <w:rPr>
                <w:rFonts w:ascii="Arial" w:hAnsi="Arial" w:cs="Arial"/>
                <w:b/>
                <w:bCs/>
              </w:rPr>
              <w:lastRenderedPageBreak/>
              <w:t>"First User"</w:t>
            </w:r>
          </w:p>
        </w:tc>
        <w:tc>
          <w:tcPr>
            <w:tcW w:w="6808" w:type="dxa"/>
            <w:gridSpan w:val="2"/>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16EDC40A">
        <w:trPr>
          <w:gridAfter w:val="1"/>
          <w:wAfter w:w="289" w:type="dxa"/>
        </w:trPr>
        <w:tc>
          <w:tcPr>
            <w:tcW w:w="3512" w:type="dxa"/>
          </w:tcPr>
          <w:p w14:paraId="5D97F185" w14:textId="77777777" w:rsidR="000D40DF"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gridSpan w:val="2"/>
          </w:tcPr>
          <w:p w14:paraId="291967BD" w14:textId="77777777" w:rsidR="000D40DF" w:rsidRPr="00CC1E0D" w:rsidRDefault="000D40DF" w:rsidP="000D40DF">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0D40DF">
            <w:pPr>
              <w:jc w:val="both"/>
              <w:rPr>
                <w:rFonts w:ascii="Arial" w:hAnsi="Arial" w:cs="Arial"/>
                <w:szCs w:val="22"/>
              </w:rPr>
            </w:pPr>
          </w:p>
        </w:tc>
      </w:tr>
      <w:tr w:rsidR="000D40DF" w14:paraId="3099FBD6" w14:textId="77777777" w:rsidTr="16EDC40A">
        <w:trPr>
          <w:gridAfter w:val="1"/>
          <w:wAfter w:w="289" w:type="dxa"/>
        </w:trPr>
        <w:tc>
          <w:tcPr>
            <w:tcW w:w="3512"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808" w:type="dxa"/>
            <w:gridSpan w:val="2"/>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16EDC40A">
        <w:trPr>
          <w:gridAfter w:val="1"/>
          <w:wAfter w:w="289" w:type="dxa"/>
        </w:trPr>
        <w:tc>
          <w:tcPr>
            <w:tcW w:w="3512"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808" w:type="dxa"/>
            <w:gridSpan w:val="2"/>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16EDC40A">
        <w:trPr>
          <w:gridAfter w:val="1"/>
          <w:wAfter w:w="289" w:type="dxa"/>
        </w:trPr>
        <w:tc>
          <w:tcPr>
            <w:tcW w:w="3512"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808" w:type="dxa"/>
            <w:gridSpan w:val="2"/>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16EDC40A">
        <w:trPr>
          <w:gridAfter w:val="1"/>
          <w:wAfter w:w="289" w:type="dxa"/>
        </w:trPr>
        <w:tc>
          <w:tcPr>
            <w:tcW w:w="3512"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808" w:type="dxa"/>
            <w:gridSpan w:val="2"/>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16EDC40A">
        <w:trPr>
          <w:gridAfter w:val="1"/>
          <w:wAfter w:w="289" w:type="dxa"/>
        </w:trPr>
        <w:tc>
          <w:tcPr>
            <w:tcW w:w="3512"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808" w:type="dxa"/>
            <w:gridSpan w:val="2"/>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16EDC40A">
        <w:trPr>
          <w:gridAfter w:val="1"/>
          <w:wAfter w:w="289" w:type="dxa"/>
        </w:trPr>
        <w:tc>
          <w:tcPr>
            <w:tcW w:w="3512"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808" w:type="dxa"/>
            <w:gridSpan w:val="2"/>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16EDC40A">
        <w:trPr>
          <w:gridAfter w:val="1"/>
          <w:wAfter w:w="289" w:type="dxa"/>
        </w:trPr>
        <w:tc>
          <w:tcPr>
            <w:tcW w:w="3512"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808" w:type="dxa"/>
            <w:gridSpan w:val="2"/>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16EDC40A">
        <w:trPr>
          <w:gridAfter w:val="1"/>
          <w:wAfter w:w="289" w:type="dxa"/>
        </w:trPr>
        <w:tc>
          <w:tcPr>
            <w:tcW w:w="3512"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lastRenderedPageBreak/>
              <w:t>"Frequency Sensitive Mode"</w:t>
            </w:r>
          </w:p>
        </w:tc>
        <w:tc>
          <w:tcPr>
            <w:tcW w:w="6808" w:type="dxa"/>
            <w:gridSpan w:val="2"/>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16EDC40A">
        <w:trPr>
          <w:gridAfter w:val="1"/>
          <w:wAfter w:w="289" w:type="dxa"/>
        </w:trPr>
        <w:tc>
          <w:tcPr>
            <w:tcW w:w="3512"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808" w:type="dxa"/>
            <w:gridSpan w:val="2"/>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16EDC40A">
        <w:trPr>
          <w:gridAfter w:val="1"/>
          <w:wAfter w:w="289" w:type="dxa"/>
        </w:trPr>
        <w:tc>
          <w:tcPr>
            <w:tcW w:w="3512"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808" w:type="dxa"/>
            <w:gridSpan w:val="2"/>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16EDC40A">
        <w:trPr>
          <w:gridAfter w:val="1"/>
          <w:wAfter w:w="289" w:type="dxa"/>
        </w:trPr>
        <w:tc>
          <w:tcPr>
            <w:tcW w:w="3512"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808" w:type="dxa"/>
            <w:gridSpan w:val="2"/>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16EDC40A">
        <w:trPr>
          <w:gridAfter w:val="1"/>
          <w:wAfter w:w="289" w:type="dxa"/>
        </w:trPr>
        <w:tc>
          <w:tcPr>
            <w:tcW w:w="3512"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808" w:type="dxa"/>
            <w:gridSpan w:val="2"/>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16EDC40A">
        <w:trPr>
          <w:gridAfter w:val="1"/>
          <w:wAfter w:w="289" w:type="dxa"/>
        </w:trPr>
        <w:tc>
          <w:tcPr>
            <w:tcW w:w="3512"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808" w:type="dxa"/>
            <w:gridSpan w:val="2"/>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16EDC40A">
        <w:trPr>
          <w:gridAfter w:val="1"/>
          <w:wAfter w:w="289" w:type="dxa"/>
        </w:trPr>
        <w:tc>
          <w:tcPr>
            <w:tcW w:w="3512"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808" w:type="dxa"/>
            <w:gridSpan w:val="2"/>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16EDC40A">
        <w:trPr>
          <w:gridAfter w:val="1"/>
          <w:wAfter w:w="289" w:type="dxa"/>
        </w:trPr>
        <w:tc>
          <w:tcPr>
            <w:tcW w:w="3512"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808" w:type="dxa"/>
            <w:gridSpan w:val="2"/>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16EDC40A">
        <w:trPr>
          <w:gridAfter w:val="1"/>
          <w:wAfter w:w="289" w:type="dxa"/>
        </w:trPr>
        <w:tc>
          <w:tcPr>
            <w:tcW w:w="3512"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808" w:type="dxa"/>
            <w:gridSpan w:val="2"/>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16EDC40A">
        <w:trPr>
          <w:gridAfter w:val="1"/>
          <w:wAfter w:w="289" w:type="dxa"/>
        </w:trPr>
        <w:tc>
          <w:tcPr>
            <w:tcW w:w="3512"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808" w:type="dxa"/>
            <w:gridSpan w:val="2"/>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16EDC40A">
        <w:trPr>
          <w:gridAfter w:val="1"/>
          <w:wAfter w:w="289" w:type="dxa"/>
        </w:trPr>
        <w:tc>
          <w:tcPr>
            <w:tcW w:w="3512"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808" w:type="dxa"/>
            <w:gridSpan w:val="2"/>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16EDC40A">
        <w:trPr>
          <w:gridAfter w:val="1"/>
          <w:wAfter w:w="289" w:type="dxa"/>
        </w:trPr>
        <w:tc>
          <w:tcPr>
            <w:tcW w:w="3512"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808" w:type="dxa"/>
            <w:gridSpan w:val="2"/>
          </w:tcPr>
          <w:p w14:paraId="48D82A3C" w14:textId="77777777" w:rsidR="000D40DF" w:rsidRDefault="000D40DF" w:rsidP="000D40DF">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27D92135" w14:textId="77777777" w:rsidR="000D40DF" w:rsidRDefault="000D40DF" w:rsidP="000D40DF">
            <w:pPr>
              <w:pStyle w:val="BodyText"/>
              <w:spacing w:before="120" w:after="120"/>
              <w:jc w:val="both"/>
              <w:rPr>
                <w:rFonts w:ascii="Arial" w:hAnsi="Arial" w:cs="Arial"/>
              </w:rPr>
            </w:pPr>
          </w:p>
          <w:p w14:paraId="4FDBA6D3" w14:textId="77777777" w:rsidR="000D40DF" w:rsidRPr="00190FFA" w:rsidRDefault="000D40DF" w:rsidP="000D40DF">
            <w:pPr>
              <w:spacing w:before="120" w:after="120"/>
              <w:jc w:val="both"/>
              <w:rPr>
                <w:rFonts w:ascii="Arial" w:hAnsi="Arial" w:cs="Arial"/>
              </w:rPr>
            </w:pP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16EDC40A">
        <w:trPr>
          <w:gridAfter w:val="1"/>
          <w:wAfter w:w="289" w:type="dxa"/>
        </w:trPr>
        <w:tc>
          <w:tcPr>
            <w:tcW w:w="3512"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lastRenderedPageBreak/>
              <w:t>“Generation Voting Sub-Group”</w:t>
            </w:r>
          </w:p>
          <w:p w14:paraId="104ECA76" w14:textId="77777777" w:rsidR="000D40DF" w:rsidRDefault="000D40DF" w:rsidP="000D40DF">
            <w:pPr>
              <w:pStyle w:val="BodyText"/>
              <w:spacing w:before="120" w:after="120"/>
              <w:rPr>
                <w:rFonts w:ascii="Arial" w:hAnsi="Arial" w:cs="Arial"/>
                <w:b/>
                <w:bCs/>
              </w:rPr>
            </w:pPr>
          </w:p>
        </w:tc>
        <w:tc>
          <w:tcPr>
            <w:tcW w:w="6808" w:type="dxa"/>
            <w:gridSpan w:val="2"/>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529D9D7C"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w:t>
            </w:r>
            <w:proofErr w:type="gramStart"/>
            <w:r w:rsidRPr="00433F8A">
              <w:rPr>
                <w:rFonts w:ascii="Arial" w:hAnsi="Arial" w:cs="Arial"/>
                <w:b/>
              </w:rPr>
              <w:t>Station</w:t>
            </w:r>
            <w:r w:rsidRPr="0034202B">
              <w:rPr>
                <w:rFonts w:ascii="Arial" w:hAnsi="Arial" w:cs="Arial"/>
              </w:rPr>
              <w:t>;</w:t>
            </w:r>
            <w:proofErr w:type="gramEnd"/>
          </w:p>
          <w:p w14:paraId="03AF7CAF" w14:textId="77777777" w:rsidR="000D40DF" w:rsidRDefault="000D40DF" w:rsidP="000D40DF">
            <w:pPr>
              <w:pStyle w:val="BodyText"/>
              <w:spacing w:before="120" w:after="120"/>
              <w:jc w:val="both"/>
              <w:rPr>
                <w:rFonts w:ascii="Arial" w:hAnsi="Arial" w:cs="Arial"/>
              </w:rPr>
            </w:pPr>
          </w:p>
        </w:tc>
      </w:tr>
      <w:tr w:rsidR="000D40DF" w14:paraId="19EA3B83" w14:textId="77777777" w:rsidTr="16EDC40A">
        <w:trPr>
          <w:gridAfter w:val="1"/>
          <w:wAfter w:w="289" w:type="dxa"/>
        </w:trPr>
        <w:tc>
          <w:tcPr>
            <w:tcW w:w="3512"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808" w:type="dxa"/>
            <w:gridSpan w:val="2"/>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16EDC40A">
        <w:trPr>
          <w:gridAfter w:val="1"/>
          <w:wAfter w:w="289" w:type="dxa"/>
        </w:trPr>
        <w:tc>
          <w:tcPr>
            <w:tcW w:w="3512"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808" w:type="dxa"/>
            <w:gridSpan w:val="2"/>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16EDC40A">
        <w:trPr>
          <w:gridAfter w:val="1"/>
          <w:wAfter w:w="289" w:type="dxa"/>
        </w:trPr>
        <w:tc>
          <w:tcPr>
            <w:tcW w:w="3512"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808" w:type="dxa"/>
            <w:gridSpan w:val="2"/>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16EDC40A">
        <w:trPr>
          <w:gridAfter w:val="1"/>
          <w:wAfter w:w="289" w:type="dxa"/>
          <w:trHeight w:val="1075"/>
        </w:trPr>
        <w:tc>
          <w:tcPr>
            <w:tcW w:w="3512"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808" w:type="dxa"/>
            <w:gridSpan w:val="2"/>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16EDC40A">
        <w:trPr>
          <w:gridAfter w:val="1"/>
          <w:wAfter w:w="289" w:type="dxa"/>
          <w:trHeight w:val="1075"/>
        </w:trPr>
        <w:tc>
          <w:tcPr>
            <w:tcW w:w="3512"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808" w:type="dxa"/>
            <w:gridSpan w:val="2"/>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16EDC40A">
        <w:trPr>
          <w:gridAfter w:val="1"/>
          <w:wAfter w:w="289" w:type="dxa"/>
        </w:trPr>
        <w:tc>
          <w:tcPr>
            <w:tcW w:w="3512"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808" w:type="dxa"/>
            <w:gridSpan w:val="2"/>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16EDC40A">
        <w:trPr>
          <w:gridAfter w:val="1"/>
          <w:wAfter w:w="289" w:type="dxa"/>
        </w:trPr>
        <w:tc>
          <w:tcPr>
            <w:tcW w:w="3512"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808" w:type="dxa"/>
            <w:gridSpan w:val="2"/>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16EDC40A">
        <w:trPr>
          <w:gridAfter w:val="1"/>
          <w:wAfter w:w="289" w:type="dxa"/>
        </w:trPr>
        <w:tc>
          <w:tcPr>
            <w:tcW w:w="3512"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808" w:type="dxa"/>
            <w:gridSpan w:val="2"/>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16EDC40A">
        <w:trPr>
          <w:gridAfter w:val="1"/>
          <w:wAfter w:w="289" w:type="dxa"/>
        </w:trPr>
        <w:tc>
          <w:tcPr>
            <w:tcW w:w="3512"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808" w:type="dxa"/>
            <w:gridSpan w:val="2"/>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16EDC40A">
        <w:trPr>
          <w:gridAfter w:val="1"/>
          <w:wAfter w:w="289" w:type="dxa"/>
        </w:trPr>
        <w:tc>
          <w:tcPr>
            <w:tcW w:w="3512" w:type="dxa"/>
          </w:tcPr>
          <w:p w14:paraId="1A11ACFD" w14:textId="77777777" w:rsidR="006E7788" w:rsidRDefault="006E7788" w:rsidP="006E7788">
            <w:pPr>
              <w:rPr>
                <w:rFonts w:ascii="Arial" w:hAnsi="Arial" w:cs="Arial"/>
                <w:b/>
                <w:bCs/>
              </w:rPr>
            </w:pPr>
            <w:r>
              <w:rPr>
                <w:rFonts w:ascii="Arial" w:hAnsi="Arial" w:cs="Arial"/>
                <w:b/>
                <w:bCs/>
              </w:rPr>
              <w:t>"Group"</w:t>
            </w:r>
          </w:p>
        </w:tc>
        <w:tc>
          <w:tcPr>
            <w:tcW w:w="6808" w:type="dxa"/>
            <w:gridSpan w:val="2"/>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16EDC40A">
        <w:trPr>
          <w:gridAfter w:val="1"/>
          <w:wAfter w:w="289" w:type="dxa"/>
        </w:trPr>
        <w:tc>
          <w:tcPr>
            <w:tcW w:w="3512"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808" w:type="dxa"/>
            <w:gridSpan w:val="2"/>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16EDC40A">
        <w:trPr>
          <w:gridAfter w:val="1"/>
          <w:wAfter w:w="289" w:type="dxa"/>
        </w:trPr>
        <w:tc>
          <w:tcPr>
            <w:tcW w:w="3512" w:type="dxa"/>
          </w:tcPr>
          <w:p w14:paraId="7D2CA890" w14:textId="77777777" w:rsidR="006E7788" w:rsidRDefault="006E7788" w:rsidP="006E7788">
            <w:pPr>
              <w:pStyle w:val="BodyText"/>
              <w:spacing w:line="240" w:lineRule="atLeast"/>
              <w:rPr>
                <w:rFonts w:ascii="Arial" w:hAnsi="Arial" w:cs="Arial"/>
                <w:b/>
                <w:bCs/>
                <w:color w:val="000000"/>
                <w:w w:val="0"/>
              </w:rPr>
            </w:pPr>
            <w:bookmarkStart w:id="65" w:name="_DV_C133"/>
            <w:r>
              <w:rPr>
                <w:rFonts w:ascii="Arial" w:hAnsi="Arial" w:cs="Arial"/>
                <w:b/>
                <w:bCs/>
              </w:rPr>
              <w:lastRenderedPageBreak/>
              <w:t>"HH Base Percentage"</w:t>
            </w:r>
            <w:bookmarkEnd w:id="65"/>
          </w:p>
        </w:tc>
        <w:tc>
          <w:tcPr>
            <w:tcW w:w="6808" w:type="dxa"/>
            <w:gridSpan w:val="2"/>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6" w:name="_BPDCI_55"/>
            <w:r w:rsidRPr="00BD656E">
              <w:rPr>
                <w:rFonts w:ascii="Arial" w:hAnsi="Arial" w:cs="Arial"/>
              </w:rPr>
              <w:t xml:space="preserve">Section 3, </w:t>
            </w:r>
            <w:bookmarkEnd w:id="66"/>
            <w:r w:rsidRPr="00BD656E">
              <w:rPr>
                <w:rFonts w:ascii="Arial" w:hAnsi="Arial" w:cs="Arial"/>
              </w:rPr>
              <w:t>Appendix 2</w:t>
            </w:r>
            <w:bookmarkStart w:id="67" w:name="_BPDCD_56"/>
            <w:r w:rsidRPr="00BD656E">
              <w:rPr>
                <w:rFonts w:ascii="Arial" w:hAnsi="Arial" w:cs="Arial"/>
              </w:rPr>
              <w:t>;</w:t>
            </w:r>
            <w:bookmarkEnd w:id="67"/>
          </w:p>
        </w:tc>
      </w:tr>
      <w:tr w:rsidR="006E7788" w14:paraId="246DEF9B" w14:textId="77777777" w:rsidTr="16EDC40A">
        <w:trPr>
          <w:gridAfter w:val="1"/>
          <w:wAfter w:w="289" w:type="dxa"/>
        </w:trPr>
        <w:tc>
          <w:tcPr>
            <w:tcW w:w="3512"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808" w:type="dxa"/>
            <w:gridSpan w:val="2"/>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8" w:name="_BPDCD_57"/>
            <w:r w:rsidRPr="00BD656E">
              <w:rPr>
                <w:rFonts w:ascii="Arial" w:hAnsi="Arial" w:cs="Arial"/>
              </w:rPr>
              <w:t xml:space="preserve">; </w:t>
            </w:r>
            <w:bookmarkEnd w:id="68"/>
          </w:p>
        </w:tc>
      </w:tr>
      <w:tr w:rsidR="006E7788" w14:paraId="6165C19D" w14:textId="77777777" w:rsidTr="16EDC40A">
        <w:trPr>
          <w:gridAfter w:val="1"/>
          <w:wAfter w:w="289" w:type="dxa"/>
        </w:trPr>
        <w:tc>
          <w:tcPr>
            <w:tcW w:w="3512"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808" w:type="dxa"/>
            <w:gridSpan w:val="2"/>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9" w:name="_BPDCD_58"/>
            <w:r w:rsidRPr="00BD656E">
              <w:rPr>
                <w:rFonts w:ascii="Arial Bold" w:hAnsi="Arial Bold" w:cs="Arial"/>
                <w:b/>
              </w:rPr>
              <w:t>;</w:t>
            </w:r>
            <w:bookmarkEnd w:id="69"/>
          </w:p>
        </w:tc>
      </w:tr>
      <w:tr w:rsidR="006E7788" w14:paraId="1ABCBE3D" w14:textId="77777777" w:rsidTr="16EDC40A">
        <w:trPr>
          <w:gridAfter w:val="1"/>
          <w:wAfter w:w="289" w:type="dxa"/>
        </w:trPr>
        <w:tc>
          <w:tcPr>
            <w:tcW w:w="3512"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808" w:type="dxa"/>
            <w:gridSpan w:val="2"/>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16EDC40A">
        <w:trPr>
          <w:gridAfter w:val="1"/>
          <w:wAfter w:w="289" w:type="dxa"/>
        </w:trPr>
        <w:tc>
          <w:tcPr>
            <w:tcW w:w="3512"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808" w:type="dxa"/>
            <w:gridSpan w:val="2"/>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16EDC40A">
        <w:trPr>
          <w:gridAfter w:val="1"/>
          <w:wAfter w:w="289" w:type="dxa"/>
        </w:trPr>
        <w:tc>
          <w:tcPr>
            <w:tcW w:w="3512"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808" w:type="dxa"/>
            <w:gridSpan w:val="2"/>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16EDC40A">
        <w:trPr>
          <w:gridAfter w:val="1"/>
          <w:wAfter w:w="289" w:type="dxa"/>
        </w:trPr>
        <w:tc>
          <w:tcPr>
            <w:tcW w:w="3512"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808" w:type="dxa"/>
            <w:gridSpan w:val="2"/>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16EDC40A">
        <w:trPr>
          <w:gridAfter w:val="1"/>
          <w:wAfter w:w="289" w:type="dxa"/>
        </w:trPr>
        <w:tc>
          <w:tcPr>
            <w:tcW w:w="3512"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808" w:type="dxa"/>
            <w:gridSpan w:val="2"/>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16EDC40A">
        <w:trPr>
          <w:gridAfter w:val="1"/>
          <w:wAfter w:w="289" w:type="dxa"/>
        </w:trPr>
        <w:tc>
          <w:tcPr>
            <w:tcW w:w="3512"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808" w:type="dxa"/>
            <w:gridSpan w:val="2"/>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16EDC40A">
        <w:trPr>
          <w:gridAfter w:val="1"/>
          <w:wAfter w:w="289" w:type="dxa"/>
        </w:trPr>
        <w:tc>
          <w:tcPr>
            <w:tcW w:w="3512"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808" w:type="dxa"/>
            <w:gridSpan w:val="2"/>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16EDC40A">
        <w:trPr>
          <w:gridAfter w:val="1"/>
          <w:wAfter w:w="289" w:type="dxa"/>
        </w:trPr>
        <w:tc>
          <w:tcPr>
            <w:tcW w:w="3512"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808" w:type="dxa"/>
            <w:gridSpan w:val="2"/>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16EDC40A">
        <w:trPr>
          <w:gridAfter w:val="1"/>
          <w:wAfter w:w="289" w:type="dxa"/>
        </w:trPr>
        <w:tc>
          <w:tcPr>
            <w:tcW w:w="3512"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808" w:type="dxa"/>
            <w:gridSpan w:val="2"/>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16EDC40A">
        <w:trPr>
          <w:gridAfter w:val="1"/>
          <w:wAfter w:w="289" w:type="dxa"/>
        </w:trPr>
        <w:tc>
          <w:tcPr>
            <w:tcW w:w="3512"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808" w:type="dxa"/>
            <w:gridSpan w:val="2"/>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16EDC40A">
        <w:trPr>
          <w:gridAfter w:val="1"/>
          <w:wAfter w:w="289" w:type="dxa"/>
        </w:trPr>
        <w:tc>
          <w:tcPr>
            <w:tcW w:w="3512"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808" w:type="dxa"/>
            <w:gridSpan w:val="2"/>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16EDC40A">
        <w:trPr>
          <w:gridAfter w:val="1"/>
          <w:wAfter w:w="289" w:type="dxa"/>
        </w:trPr>
        <w:tc>
          <w:tcPr>
            <w:tcW w:w="3512"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808" w:type="dxa"/>
            <w:gridSpan w:val="2"/>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16EDC40A">
        <w:trPr>
          <w:gridAfter w:val="1"/>
          <w:wAfter w:w="289" w:type="dxa"/>
        </w:trPr>
        <w:tc>
          <w:tcPr>
            <w:tcW w:w="3512" w:type="dxa"/>
          </w:tcPr>
          <w:p w14:paraId="08FB6CCD" w14:textId="77777777" w:rsidR="006E7788" w:rsidRDefault="006E7788" w:rsidP="006E7788">
            <w:pPr>
              <w:pStyle w:val="BodyText"/>
              <w:rPr>
                <w:rFonts w:ascii="Arial" w:hAnsi="Arial" w:cs="Arial"/>
                <w:b/>
                <w:bCs/>
              </w:rPr>
            </w:pPr>
            <w:r>
              <w:rPr>
                <w:rFonts w:ascii="Arial" w:hAnsi="Arial" w:cs="Arial"/>
                <w:b/>
                <w:bCs/>
              </w:rPr>
              <w:t>"Independent Security Arrangement"</w:t>
            </w:r>
          </w:p>
        </w:tc>
        <w:tc>
          <w:tcPr>
            <w:tcW w:w="6808" w:type="dxa"/>
            <w:gridSpan w:val="2"/>
          </w:tcPr>
          <w:p w14:paraId="3089ABEC"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6E7788" w14:paraId="74593936" w14:textId="77777777" w:rsidTr="16EDC40A">
        <w:trPr>
          <w:gridAfter w:val="1"/>
          <w:wAfter w:w="289" w:type="dxa"/>
        </w:trPr>
        <w:tc>
          <w:tcPr>
            <w:tcW w:w="3512" w:type="dxa"/>
          </w:tcPr>
          <w:p w14:paraId="783ADA31" w14:textId="77777777" w:rsidR="006E7788" w:rsidRDefault="006E7788" w:rsidP="006E7788">
            <w:pPr>
              <w:pStyle w:val="BodyText"/>
              <w:rPr>
                <w:rFonts w:ascii="Arial" w:hAnsi="Arial" w:cs="Arial"/>
                <w:b/>
                <w:bCs/>
              </w:rPr>
            </w:pPr>
            <w:r>
              <w:rPr>
                <w:rFonts w:ascii="Arial" w:hAnsi="Arial" w:cs="Arial"/>
                <w:b/>
                <w:bCs/>
              </w:rPr>
              <w:lastRenderedPageBreak/>
              <w:t>"Indicative Annual HH TNUoS charge"</w:t>
            </w:r>
          </w:p>
        </w:tc>
        <w:tc>
          <w:tcPr>
            <w:tcW w:w="6808" w:type="dxa"/>
            <w:gridSpan w:val="2"/>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16EDC40A">
        <w:trPr>
          <w:gridAfter w:val="1"/>
          <w:wAfter w:w="289" w:type="dxa"/>
        </w:trPr>
        <w:tc>
          <w:tcPr>
            <w:tcW w:w="3512" w:type="dxa"/>
          </w:tcPr>
          <w:p w14:paraId="1DF4C435" w14:textId="77777777" w:rsidR="006E7788" w:rsidRDefault="006E7788" w:rsidP="006E7788">
            <w:pPr>
              <w:pStyle w:val="BodyText"/>
              <w:rPr>
                <w:rFonts w:ascii="Arial" w:hAnsi="Arial" w:cs="Arial"/>
                <w:b/>
                <w:bCs/>
              </w:rPr>
            </w:pPr>
            <w:r>
              <w:rPr>
                <w:rFonts w:ascii="Arial" w:hAnsi="Arial" w:cs="Arial"/>
                <w:b/>
                <w:bCs/>
              </w:rPr>
              <w:t>"Indicative Annual NHH TNUoS charge"</w:t>
            </w:r>
          </w:p>
        </w:tc>
        <w:tc>
          <w:tcPr>
            <w:tcW w:w="6808" w:type="dxa"/>
            <w:gridSpan w:val="2"/>
          </w:tcPr>
          <w:p w14:paraId="5217D4D5" w14:textId="77777777" w:rsidR="006E7788" w:rsidRPr="00CC2624"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62369D0C" w14:textId="77777777" w:rsidTr="16EDC40A">
        <w:trPr>
          <w:gridAfter w:val="1"/>
          <w:wAfter w:w="289" w:type="dxa"/>
        </w:trPr>
        <w:tc>
          <w:tcPr>
            <w:tcW w:w="3512"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808" w:type="dxa"/>
            <w:gridSpan w:val="2"/>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16EDC40A">
        <w:trPr>
          <w:gridAfter w:val="1"/>
          <w:wAfter w:w="289" w:type="dxa"/>
        </w:trPr>
        <w:tc>
          <w:tcPr>
            <w:tcW w:w="3512" w:type="dxa"/>
          </w:tcPr>
          <w:p w14:paraId="6433C0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808" w:type="dxa"/>
            <w:gridSpan w:val="2"/>
          </w:tcPr>
          <w:p w14:paraId="307B6AAE" w14:textId="77777777" w:rsidR="006E7788" w:rsidRDefault="006E7788" w:rsidP="006E7788">
            <w:pPr>
              <w:autoSpaceDE w:val="0"/>
              <w:autoSpaceDN w:val="0"/>
              <w:adjustRightInd w:val="0"/>
              <w:rPr>
                <w:rFonts w:ascii="Arial" w:hAnsi="Arial" w:cs="Arial"/>
                <w:lang w:val="en-US"/>
              </w:rPr>
            </w:pPr>
            <w:r>
              <w:rPr>
                <w:rFonts w:ascii="Arial" w:hAnsi="Arial" w:cs="Arial"/>
              </w:rPr>
              <w:t>has the meaning attributed to it in Paragraph 4.2.3.2;</w:t>
            </w:r>
          </w:p>
        </w:tc>
      </w:tr>
      <w:tr w:rsidR="006E7788" w14:paraId="5BCE4924" w14:textId="77777777" w:rsidTr="16EDC40A">
        <w:trPr>
          <w:gridAfter w:val="1"/>
          <w:wAfter w:w="289" w:type="dxa"/>
        </w:trPr>
        <w:tc>
          <w:tcPr>
            <w:tcW w:w="3512"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808" w:type="dxa"/>
            <w:gridSpan w:val="2"/>
          </w:tcPr>
          <w:p w14:paraId="1E2A676B" w14:textId="77777777" w:rsidR="006E7788" w:rsidRPr="004D379C" w:rsidRDefault="006E7788" w:rsidP="006E7788">
            <w:pPr>
              <w:pStyle w:val="BodyTextIndent"/>
              <w:ind w:left="2"/>
              <w:rPr>
                <w:rFonts w:ascii="Arial" w:hAnsi="Arial" w:cs="Arial"/>
              </w:rPr>
            </w:pPr>
            <w:bookmarkStart w:id="70" w:name="_BPDCD_63"/>
            <w:r w:rsidRPr="004D379C">
              <w:rPr>
                <w:rFonts w:ascii="Arial" w:hAnsi="Arial" w:cs="Arial"/>
              </w:rPr>
              <w:t xml:space="preserve">means </w:t>
            </w:r>
            <w:bookmarkEnd w:id="70"/>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16EDC40A">
        <w:trPr>
          <w:gridAfter w:val="1"/>
          <w:wAfter w:w="289" w:type="dxa"/>
        </w:trPr>
        <w:tc>
          <w:tcPr>
            <w:tcW w:w="3512"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808" w:type="dxa"/>
            <w:gridSpan w:val="2"/>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71" w:name="_BPDCD_64"/>
            <w:r w:rsidRPr="004D379C">
              <w:rPr>
                <w:rFonts w:ascii="Arial" w:hAnsi="Arial" w:cs="Arial"/>
              </w:rPr>
              <w:t>3.16.2</w:t>
            </w:r>
            <w:bookmarkEnd w:id="71"/>
            <w:r w:rsidRPr="004D379C">
              <w:rPr>
                <w:rFonts w:ascii="Arial" w:hAnsi="Arial" w:cs="Arial"/>
              </w:rPr>
              <w:t xml:space="preserve">; </w:t>
            </w:r>
          </w:p>
        </w:tc>
      </w:tr>
      <w:tr w:rsidR="006E7788" w14:paraId="30A0A950" w14:textId="77777777" w:rsidTr="16EDC40A">
        <w:trPr>
          <w:gridAfter w:val="1"/>
          <w:wAfter w:w="289" w:type="dxa"/>
        </w:trPr>
        <w:tc>
          <w:tcPr>
            <w:tcW w:w="3512"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808" w:type="dxa"/>
            <w:gridSpan w:val="2"/>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72" w:name="_BPDCD_65"/>
            <w:r w:rsidRPr="004D379C">
              <w:rPr>
                <w:rFonts w:ascii="Arial" w:hAnsi="Arial" w:cs="Arial"/>
              </w:rPr>
              <w:t>3.13.4</w:t>
            </w:r>
            <w:bookmarkEnd w:id="72"/>
            <w:r w:rsidRPr="004D379C">
              <w:rPr>
                <w:rFonts w:ascii="Arial" w:hAnsi="Arial" w:cs="Arial"/>
              </w:rPr>
              <w:t>;</w:t>
            </w:r>
            <w:r w:rsidRPr="004D379C">
              <w:rPr>
                <w:rFonts w:ascii="Arial" w:hAnsi="Arial" w:cs="Arial"/>
              </w:rPr>
              <w:br/>
            </w:r>
          </w:p>
        </w:tc>
      </w:tr>
      <w:tr w:rsidR="006E7788" w14:paraId="639280E0" w14:textId="77777777" w:rsidTr="16EDC40A">
        <w:trPr>
          <w:gridAfter w:val="1"/>
          <w:wAfter w:w="289" w:type="dxa"/>
        </w:trPr>
        <w:tc>
          <w:tcPr>
            <w:tcW w:w="3512"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808" w:type="dxa"/>
            <w:gridSpan w:val="2"/>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E7788" w14:paraId="52336572" w14:textId="77777777" w:rsidTr="16EDC40A">
        <w:trPr>
          <w:gridAfter w:val="1"/>
          <w:wAfter w:w="289" w:type="dxa"/>
        </w:trPr>
        <w:tc>
          <w:tcPr>
            <w:tcW w:w="3512" w:type="dxa"/>
          </w:tcPr>
          <w:p w14:paraId="06670525" w14:textId="77777777" w:rsidR="006E7788" w:rsidRPr="00B87B3A" w:rsidRDefault="006E7788" w:rsidP="006E7788">
            <w:pPr>
              <w:spacing w:after="240"/>
              <w:rPr>
                <w:rFonts w:ascii="Arial" w:hAnsi="Arial" w:cs="Arial"/>
                <w:b/>
                <w:bCs/>
              </w:rPr>
            </w:pPr>
            <w:r w:rsidRPr="00B87B3A">
              <w:rPr>
                <w:rFonts w:ascii="Arial" w:hAnsi="Arial" w:cs="Arial"/>
                <w:b/>
                <w:bCs/>
              </w:rPr>
              <w:t>“Initial Settlement Run”</w:t>
            </w:r>
          </w:p>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808" w:type="dxa"/>
            <w:gridSpan w:val="2"/>
          </w:tcPr>
          <w:p w14:paraId="03DD2E45" w14:textId="77777777" w:rsidR="006E7788" w:rsidRPr="00E127E2" w:rsidRDefault="006E7788" w:rsidP="006E7788">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w:t>
            </w:r>
            <w:proofErr w:type="gramStart"/>
            <w:r w:rsidRPr="00E127E2">
              <w:rPr>
                <w:rFonts w:ascii="Arial" w:hAnsi="Arial" w:cs="Arial"/>
                <w:b/>
              </w:rPr>
              <w:t>Code</w:t>
            </w:r>
            <w:r w:rsidRPr="00E127E2">
              <w:rPr>
                <w:rFonts w:ascii="Arial" w:hAnsi="Arial" w:cs="Arial"/>
              </w:rPr>
              <w:t>;</w:t>
            </w:r>
            <w:proofErr w:type="gramEnd"/>
          </w:p>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5D49380F"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any analogous procedure or step is taken in any jurisdiction in relation to any matter referred to in clause (a) to (d) (inclusive) </w:t>
            </w:r>
            <w:proofErr w:type="gramStart"/>
            <w:r w:rsidRPr="00F96CF5">
              <w:rPr>
                <w:rFonts w:ascii="Arial" w:hAnsi="Arial" w:cs="Arial"/>
                <w:szCs w:val="22"/>
                <w:lang w:eastAsia="en-GB"/>
              </w:rPr>
              <w:t>above;</w:t>
            </w:r>
            <w:proofErr w:type="gramEnd"/>
          </w:p>
          <w:p w14:paraId="5CF87722" w14:textId="77777777" w:rsidR="006E7788" w:rsidRPr="00B87B3A" w:rsidRDefault="006E7788" w:rsidP="006E7788">
            <w:pPr>
              <w:autoSpaceDE w:val="0"/>
              <w:autoSpaceDN w:val="0"/>
              <w:adjustRightInd w:val="0"/>
              <w:ind w:left="1701"/>
              <w:rPr>
                <w:rFonts w:ascii="Arial" w:hAnsi="Arial" w:cs="Arial"/>
              </w:rPr>
            </w:pPr>
          </w:p>
          <w:p w14:paraId="42FF2B78" w14:textId="77777777" w:rsidR="006E7788" w:rsidRPr="00B87B3A" w:rsidRDefault="006E7788" w:rsidP="006E7788">
            <w:pPr>
              <w:spacing w:after="240"/>
              <w:jc w:val="both"/>
              <w:rPr>
                <w:rFonts w:ascii="Arial" w:hAnsi="Arial" w:cs="Arial"/>
              </w:rPr>
            </w:pPr>
          </w:p>
        </w:tc>
      </w:tr>
      <w:tr w:rsidR="006E7788" w14:paraId="3C039137" w14:textId="77777777" w:rsidTr="16EDC40A">
        <w:trPr>
          <w:gridAfter w:val="1"/>
          <w:wAfter w:w="289" w:type="dxa"/>
        </w:trPr>
        <w:tc>
          <w:tcPr>
            <w:tcW w:w="3512"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808" w:type="dxa"/>
            <w:gridSpan w:val="2"/>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lastRenderedPageBreak/>
              <w:t>or failing their agreement as to the expert the expert nominated by the Director General of The Institute of Credit Management;</w:t>
            </w:r>
          </w:p>
        </w:tc>
      </w:tr>
      <w:tr w:rsidR="006E7788" w14:paraId="4AE87858" w14:textId="77777777" w:rsidTr="16EDC40A">
        <w:trPr>
          <w:gridAfter w:val="1"/>
          <w:wAfter w:w="289" w:type="dxa"/>
        </w:trPr>
        <w:tc>
          <w:tcPr>
            <w:tcW w:w="3512" w:type="dxa"/>
          </w:tcPr>
          <w:p w14:paraId="6FE6C484" w14:textId="77777777" w:rsidR="006E7788" w:rsidRDefault="006E7788" w:rsidP="006E7788">
            <w:pPr>
              <w:spacing w:after="240"/>
              <w:rPr>
                <w:rFonts w:ascii="Arial" w:hAnsi="Arial" w:cs="Arial"/>
                <w:b/>
                <w:bCs/>
              </w:rPr>
            </w:pPr>
            <w:r>
              <w:rPr>
                <w:rFonts w:ascii="Arial" w:hAnsi="Arial" w:cs="Arial"/>
                <w:b/>
                <w:bCs/>
              </w:rPr>
              <w:lastRenderedPageBreak/>
              <w:t>"Intellectual Property" or "IPRs"</w:t>
            </w:r>
          </w:p>
        </w:tc>
        <w:tc>
          <w:tcPr>
            <w:tcW w:w="6808" w:type="dxa"/>
            <w:gridSpan w:val="2"/>
          </w:tcPr>
          <w:p w14:paraId="6DD871A1" w14:textId="77777777" w:rsidR="006E7788" w:rsidRDefault="006E7788" w:rsidP="006E7788">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xml:space="preserve">, service marks, rights in designs, </w:t>
            </w:r>
            <w:proofErr w:type="gramStart"/>
            <w:r>
              <w:rPr>
                <w:rFonts w:ascii="Arial" w:hAnsi="Arial" w:cs="Arial"/>
              </w:rPr>
              <w:t>trade  names</w:t>
            </w:r>
            <w:proofErr w:type="gramEnd"/>
            <w:r>
              <w:rPr>
                <w:rFonts w:ascii="Arial" w:hAnsi="Arial" w:cs="Arial"/>
              </w:rPr>
              <w:t>,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p w14:paraId="030DFE7B" w14:textId="28660B9E" w:rsidR="00E04415" w:rsidRDefault="00E04415" w:rsidP="006E7788">
            <w:pPr>
              <w:spacing w:after="240"/>
              <w:jc w:val="both"/>
              <w:rPr>
                <w:rFonts w:ascii="Arial" w:hAnsi="Arial" w:cs="Arial"/>
              </w:rPr>
            </w:pPr>
          </w:p>
        </w:tc>
      </w:tr>
      <w:tr w:rsidR="005B061B" w14:paraId="39BE5E76" w14:textId="77777777" w:rsidTr="16EDC40A">
        <w:trPr>
          <w:gridAfter w:val="1"/>
          <w:wAfter w:w="289" w:type="dxa"/>
        </w:trPr>
        <w:tc>
          <w:tcPr>
            <w:tcW w:w="3512"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808" w:type="dxa"/>
            <w:gridSpan w:val="2"/>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w:t>
            </w:r>
            <w:proofErr w:type="gramStart"/>
            <w:r w:rsidRPr="00F8108A">
              <w:rPr>
                <w:rFonts w:ascii="Arial" w:hAnsi="Arial" w:cs="Arial"/>
              </w:rPr>
              <w:t>be connected with</w:t>
            </w:r>
            <w:proofErr w:type="gramEnd"/>
            <w:r w:rsidRPr="00F8108A">
              <w:rPr>
                <w:rFonts w:ascii="Arial" w:hAnsi="Arial" w:cs="Arial"/>
              </w:rPr>
              <w:t xml:space="preserve"> or without further changes to the network;</w:t>
            </w:r>
          </w:p>
        </w:tc>
      </w:tr>
      <w:tr w:rsidR="00F8108A" w14:paraId="537FB3C6" w14:textId="77777777" w:rsidTr="16EDC40A">
        <w:trPr>
          <w:gridAfter w:val="1"/>
          <w:wAfter w:w="289" w:type="dxa"/>
        </w:trPr>
        <w:tc>
          <w:tcPr>
            <w:tcW w:w="3512"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808" w:type="dxa"/>
            <w:gridSpan w:val="2"/>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16EDC40A">
        <w:trPr>
          <w:gridAfter w:val="1"/>
          <w:wAfter w:w="289" w:type="dxa"/>
        </w:trPr>
        <w:tc>
          <w:tcPr>
            <w:tcW w:w="3512"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808" w:type="dxa"/>
            <w:gridSpan w:val="2"/>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16EDC40A">
        <w:trPr>
          <w:gridAfter w:val="1"/>
          <w:wAfter w:w="289" w:type="dxa"/>
        </w:trPr>
        <w:tc>
          <w:tcPr>
            <w:tcW w:w="3512"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808" w:type="dxa"/>
            <w:gridSpan w:val="2"/>
          </w:tcPr>
          <w:p w14:paraId="22AD21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p w14:paraId="66DDABA2" w14:textId="77777777" w:rsidR="006E7788" w:rsidRDefault="006E7788" w:rsidP="006E7788">
            <w:pPr>
              <w:pStyle w:val="BodyText"/>
              <w:jc w:val="both"/>
              <w:rPr>
                <w:rFonts w:ascii="Arial" w:hAnsi="Arial" w:cs="Arial"/>
              </w:rPr>
            </w:pPr>
          </w:p>
        </w:tc>
      </w:tr>
      <w:tr w:rsidR="006E7788" w14:paraId="20818EF0" w14:textId="77777777" w:rsidTr="16EDC40A">
        <w:trPr>
          <w:gridAfter w:val="1"/>
          <w:wAfter w:w="289" w:type="dxa"/>
        </w:trPr>
        <w:tc>
          <w:tcPr>
            <w:tcW w:w="3512"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808" w:type="dxa"/>
            <w:gridSpan w:val="2"/>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16EDC40A">
        <w:trPr>
          <w:gridAfter w:val="1"/>
          <w:wAfter w:w="289" w:type="dxa"/>
        </w:trPr>
        <w:tc>
          <w:tcPr>
            <w:tcW w:w="3512"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808" w:type="dxa"/>
            <w:gridSpan w:val="2"/>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16EDC40A">
        <w:trPr>
          <w:gridAfter w:val="1"/>
          <w:wAfter w:w="289" w:type="dxa"/>
        </w:trPr>
        <w:tc>
          <w:tcPr>
            <w:tcW w:w="3512"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808" w:type="dxa"/>
            <w:gridSpan w:val="2"/>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16EDC40A">
        <w:trPr>
          <w:gridAfter w:val="1"/>
          <w:wAfter w:w="289" w:type="dxa"/>
        </w:trPr>
        <w:tc>
          <w:tcPr>
            <w:tcW w:w="3512"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808" w:type="dxa"/>
            <w:gridSpan w:val="2"/>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16EDC40A">
        <w:trPr>
          <w:gridAfter w:val="1"/>
          <w:wAfter w:w="289" w:type="dxa"/>
        </w:trPr>
        <w:tc>
          <w:tcPr>
            <w:tcW w:w="3512"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808" w:type="dxa"/>
            <w:gridSpan w:val="2"/>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6334E3FF" w14:textId="77777777" w:rsidR="006E7788" w:rsidRDefault="006E7788" w:rsidP="006E7788">
            <w:pPr>
              <w:pStyle w:val="BodyText"/>
              <w:ind w:left="568" w:hanging="568"/>
              <w:jc w:val="both"/>
              <w:rPr>
                <w:rFonts w:ascii="Arial" w:hAnsi="Arial" w:cs="Arial"/>
                <w:b/>
              </w:rPr>
            </w:pPr>
            <w:r>
              <w:rPr>
                <w:rFonts w:ascii="Arial" w:hAnsi="Arial" w:cs="Arial"/>
              </w:rPr>
              <w:lastRenderedPageBreak/>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 xml:space="preserve">Balancing and Settlement </w:t>
            </w:r>
            <w:proofErr w:type="gramStart"/>
            <w:r>
              <w:rPr>
                <w:rFonts w:ascii="Arial" w:hAnsi="Arial" w:cs="Arial"/>
                <w:b/>
              </w:rPr>
              <w:t>Code;</w:t>
            </w:r>
            <w:proofErr w:type="gramEnd"/>
          </w:p>
          <w:p w14:paraId="7F1B8D51" w14:textId="77777777" w:rsidR="006E7788" w:rsidRDefault="006E7788" w:rsidP="006E7788">
            <w:pPr>
              <w:pStyle w:val="BodyText"/>
              <w:ind w:left="568" w:hanging="568"/>
              <w:jc w:val="both"/>
              <w:rPr>
                <w:rFonts w:ascii="Arial" w:hAnsi="Arial" w:cs="Arial"/>
              </w:rPr>
            </w:pPr>
          </w:p>
        </w:tc>
      </w:tr>
      <w:tr w:rsidR="006E7788" w:rsidRPr="006A6C50" w14:paraId="5F6A5BA7" w14:textId="77777777" w:rsidTr="16EDC40A">
        <w:trPr>
          <w:gridAfter w:val="1"/>
          <w:wAfter w:w="289" w:type="dxa"/>
        </w:trPr>
        <w:tc>
          <w:tcPr>
            <w:tcW w:w="3512" w:type="dxa"/>
          </w:tcPr>
          <w:p w14:paraId="04F14123" w14:textId="77777777" w:rsidR="006E7788" w:rsidRDefault="006E7788" w:rsidP="006E7788">
            <w:pPr>
              <w:pStyle w:val="BodyText"/>
              <w:rPr>
                <w:rFonts w:ascii="Arial" w:hAnsi="Arial" w:cs="Arial"/>
                <w:b/>
                <w:bCs/>
              </w:rPr>
            </w:pPr>
            <w:r>
              <w:rPr>
                <w:rFonts w:ascii="Arial" w:hAnsi="Arial" w:cs="Arial"/>
                <w:b/>
                <w:bCs/>
              </w:rPr>
              <w:lastRenderedPageBreak/>
              <w:t>“Interconnector User Commitment Capacity”</w:t>
            </w:r>
          </w:p>
        </w:tc>
        <w:tc>
          <w:tcPr>
            <w:tcW w:w="6808" w:type="dxa"/>
            <w:gridSpan w:val="2"/>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16EDC40A">
        <w:trPr>
          <w:gridAfter w:val="1"/>
          <w:wAfter w:w="289" w:type="dxa"/>
        </w:trPr>
        <w:tc>
          <w:tcPr>
            <w:tcW w:w="3512"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808" w:type="dxa"/>
            <w:gridSpan w:val="2"/>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16EDC40A">
        <w:trPr>
          <w:gridAfter w:val="1"/>
          <w:wAfter w:w="289" w:type="dxa"/>
        </w:trPr>
        <w:tc>
          <w:tcPr>
            <w:tcW w:w="3512"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808" w:type="dxa"/>
            <w:gridSpan w:val="2"/>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16EDC40A">
        <w:trPr>
          <w:gridAfter w:val="1"/>
          <w:wAfter w:w="289" w:type="dxa"/>
        </w:trPr>
        <w:tc>
          <w:tcPr>
            <w:tcW w:w="3512"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808" w:type="dxa"/>
            <w:gridSpan w:val="2"/>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16EDC40A">
        <w:trPr>
          <w:gridAfter w:val="1"/>
          <w:wAfter w:w="289" w:type="dxa"/>
        </w:trPr>
        <w:tc>
          <w:tcPr>
            <w:tcW w:w="3512"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808" w:type="dxa"/>
            <w:gridSpan w:val="2"/>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16EDC40A">
        <w:trPr>
          <w:gridAfter w:val="1"/>
          <w:wAfter w:w="289" w:type="dxa"/>
        </w:trPr>
        <w:tc>
          <w:tcPr>
            <w:tcW w:w="3512"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808" w:type="dxa"/>
            <w:gridSpan w:val="2"/>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16EDC40A">
        <w:trPr>
          <w:gridAfter w:val="1"/>
          <w:wAfter w:w="289" w:type="dxa"/>
        </w:trPr>
        <w:tc>
          <w:tcPr>
            <w:tcW w:w="3512"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808" w:type="dxa"/>
            <w:gridSpan w:val="2"/>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16EDC40A">
        <w:trPr>
          <w:gridAfter w:val="1"/>
          <w:wAfter w:w="289" w:type="dxa"/>
        </w:trPr>
        <w:tc>
          <w:tcPr>
            <w:tcW w:w="3512" w:type="dxa"/>
          </w:tcPr>
          <w:p w14:paraId="36CA0103" w14:textId="77777777" w:rsidR="006E7788" w:rsidRDefault="006E7788" w:rsidP="006E7788">
            <w:pPr>
              <w:pStyle w:val="BodyText"/>
              <w:rPr>
                <w:rFonts w:ascii="Arial" w:hAnsi="Arial" w:cs="Arial"/>
                <w:b/>
                <w:bCs/>
              </w:rPr>
            </w:pPr>
            <w:r>
              <w:rPr>
                <w:rFonts w:ascii="Arial" w:hAnsi="Arial" w:cs="Arial"/>
                <w:b/>
                <w:bCs/>
              </w:rPr>
              <w:lastRenderedPageBreak/>
              <w:t>"Interim Panel and Alternate Election process"</w:t>
            </w:r>
          </w:p>
        </w:tc>
        <w:tc>
          <w:tcPr>
            <w:tcW w:w="6808" w:type="dxa"/>
            <w:gridSpan w:val="2"/>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16EDC40A">
        <w:trPr>
          <w:gridAfter w:val="1"/>
          <w:wAfter w:w="289" w:type="dxa"/>
        </w:trPr>
        <w:tc>
          <w:tcPr>
            <w:tcW w:w="3512"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808" w:type="dxa"/>
            <w:gridSpan w:val="2"/>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26844F08" w14:textId="77777777" w:rsidR="006E7788" w:rsidRDefault="006E7788" w:rsidP="006E7788">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p w14:paraId="3CD8B063" w14:textId="77777777" w:rsidR="006E7788" w:rsidRDefault="006E7788" w:rsidP="006E7788">
            <w:pPr>
              <w:pStyle w:val="BodyText"/>
              <w:spacing w:before="120" w:after="120"/>
              <w:ind w:left="517" w:hanging="516"/>
              <w:jc w:val="both"/>
              <w:rPr>
                <w:rFonts w:ascii="Arial" w:hAnsi="Arial" w:cs="Arial"/>
              </w:rPr>
            </w:pPr>
          </w:p>
        </w:tc>
      </w:tr>
      <w:tr w:rsidR="006E7788" w14:paraId="6246140E" w14:textId="77777777" w:rsidTr="16EDC40A">
        <w:trPr>
          <w:gridAfter w:val="1"/>
          <w:wAfter w:w="289" w:type="dxa"/>
        </w:trPr>
        <w:tc>
          <w:tcPr>
            <w:tcW w:w="3512"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808" w:type="dxa"/>
            <w:gridSpan w:val="2"/>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pt" o:ole="">
                  <v:imagedata r:id="rId16" o:title=""/>
                </v:shape>
                <o:OLEObject Type="Embed" ProgID="Equation.3" ShapeID="_x0000_i1025" DrawAspect="Content" ObjectID="_1737352129"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pt;height:54pt" o:ole="">
                  <v:imagedata r:id="rId18" o:title=""/>
                </v:shape>
                <o:OLEObject Type="Embed" ProgID="Equation.3" ShapeID="_x0000_i1026" DrawAspect="Content" ObjectID="_1737352130"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E7788">
            <w:pPr>
              <w:pStyle w:val="BodyText"/>
              <w:spacing w:before="120" w:after="120"/>
              <w:ind w:left="3"/>
              <w:jc w:val="both"/>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pt;height:54pt" o:ole="">
                  <v:imagedata r:id="rId27" o:title=""/>
                </v:shape>
                <o:OLEObject Type="Embed" ProgID="Equation.3" ShapeID="_x0000_i1027" DrawAspect="Content" ObjectID="_1737352131" r:id="rId28"/>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lastRenderedPageBreak/>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73" w:name="OLE_LINK1"/>
            <w:r w:rsidRPr="006A707F">
              <w:rPr>
                <w:rFonts w:ascii="Arial" w:hAnsi="Arial" w:cs="Arial"/>
                <w:b/>
              </w:rPr>
              <w:t>Relevant Interruption</w:t>
            </w:r>
            <w:bookmarkEnd w:id="7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16EDC40A">
        <w:trPr>
          <w:gridAfter w:val="1"/>
          <w:wAfter w:w="289" w:type="dxa"/>
        </w:trPr>
        <w:tc>
          <w:tcPr>
            <w:tcW w:w="3512"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808" w:type="dxa"/>
            <w:gridSpan w:val="2"/>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E7788">
            <w:pPr>
              <w:numPr>
                <w:ilvl w:val="8"/>
                <w:numId w:val="35"/>
              </w:numPr>
              <w:autoSpaceDE w:val="0"/>
              <w:autoSpaceDN w:val="0"/>
              <w:adjustRightInd w:val="0"/>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E7788">
            <w:pPr>
              <w:numPr>
                <w:ilvl w:val="8"/>
                <w:numId w:val="35"/>
              </w:numPr>
              <w:autoSpaceDE w:val="0"/>
              <w:autoSpaceDN w:val="0"/>
              <w:adjustRightInd w:val="0"/>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E7788">
            <w:pPr>
              <w:autoSpaceDE w:val="0"/>
              <w:autoSpaceDN w:val="0"/>
              <w:adjustRightInd w:val="0"/>
              <w:rPr>
                <w:rFonts w:ascii="Arial" w:hAnsi="Arial" w:cs="Arial"/>
                <w:bCs/>
                <w:szCs w:val="22"/>
                <w:lang w:eastAsia="en-GB"/>
              </w:rPr>
            </w:pPr>
          </w:p>
          <w:p w14:paraId="463DABF5"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E7788">
            <w:pPr>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E7788">
            <w:pPr>
              <w:rPr>
                <w:rFonts w:ascii="Arial" w:hAnsi="Arial" w:cs="Arial"/>
                <w:szCs w:val="22"/>
                <w:lang w:eastAsia="en-GB"/>
              </w:rPr>
            </w:pPr>
          </w:p>
          <w:p w14:paraId="5A0E6AEF"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16EDC40A">
        <w:trPr>
          <w:gridAfter w:val="1"/>
          <w:wAfter w:w="289" w:type="dxa"/>
        </w:trPr>
        <w:tc>
          <w:tcPr>
            <w:tcW w:w="3512"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808" w:type="dxa"/>
            <w:gridSpan w:val="2"/>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16EDC40A">
        <w:trPr>
          <w:gridAfter w:val="1"/>
          <w:wAfter w:w="289" w:type="dxa"/>
        </w:trPr>
        <w:tc>
          <w:tcPr>
            <w:tcW w:w="3512"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808" w:type="dxa"/>
            <w:gridSpan w:val="2"/>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16EDC40A">
        <w:trPr>
          <w:gridAfter w:val="1"/>
          <w:wAfter w:w="289" w:type="dxa"/>
        </w:trPr>
        <w:tc>
          <w:tcPr>
            <w:tcW w:w="3512" w:type="dxa"/>
          </w:tcPr>
          <w:p w14:paraId="0B5A20A0" w14:textId="77777777" w:rsidR="006E7788" w:rsidRDefault="006E7788" w:rsidP="006E7788">
            <w:pPr>
              <w:pStyle w:val="BodyText"/>
              <w:spacing w:line="240" w:lineRule="atLeast"/>
              <w:rPr>
                <w:rFonts w:ascii="Arial" w:hAnsi="Arial" w:cs="Arial"/>
                <w:b/>
                <w:bCs/>
                <w:color w:val="000000"/>
                <w:w w:val="0"/>
              </w:rPr>
            </w:pPr>
            <w:bookmarkStart w:id="74" w:name="_DV_C135"/>
            <w:r>
              <w:rPr>
                <w:rFonts w:ascii="Arial" w:hAnsi="Arial" w:cs="Arial"/>
                <w:b/>
                <w:bCs/>
              </w:rPr>
              <w:t xml:space="preserve"> "Isolation"</w:t>
            </w:r>
            <w:bookmarkEnd w:id="74"/>
          </w:p>
        </w:tc>
        <w:tc>
          <w:tcPr>
            <w:tcW w:w="6808" w:type="dxa"/>
            <w:gridSpan w:val="2"/>
          </w:tcPr>
          <w:p w14:paraId="1BA25D57" w14:textId="77777777" w:rsidR="006E7788" w:rsidRDefault="006E7788" w:rsidP="006E7788">
            <w:pPr>
              <w:pStyle w:val="BodyText"/>
              <w:jc w:val="both"/>
              <w:rPr>
                <w:rFonts w:ascii="Arial" w:hAnsi="Arial" w:cs="Arial"/>
                <w:color w:val="000000"/>
                <w:w w:val="0"/>
              </w:rPr>
            </w:pPr>
            <w:bookmarkStart w:id="75" w:name="_DV_C136"/>
            <w:r>
              <w:rPr>
                <w:rFonts w:ascii="Arial" w:hAnsi="Arial" w:cs="Arial"/>
              </w:rPr>
              <w:t xml:space="preserve">as defined in the </w:t>
            </w:r>
            <w:r>
              <w:rPr>
                <w:rFonts w:ascii="Arial" w:hAnsi="Arial" w:cs="Arial"/>
                <w:b/>
              </w:rPr>
              <w:t>Grid Code</w:t>
            </w:r>
            <w:r>
              <w:rPr>
                <w:rFonts w:ascii="Arial" w:hAnsi="Arial" w:cs="Arial"/>
              </w:rPr>
              <w:t>;</w:t>
            </w:r>
            <w:bookmarkEnd w:id="75"/>
          </w:p>
        </w:tc>
      </w:tr>
      <w:tr w:rsidR="006E7788" w14:paraId="3DC15CB9" w14:textId="77777777" w:rsidTr="16EDC40A">
        <w:trPr>
          <w:gridAfter w:val="1"/>
          <w:wAfter w:w="289" w:type="dxa"/>
        </w:trPr>
        <w:tc>
          <w:tcPr>
            <w:tcW w:w="3512"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808" w:type="dxa"/>
            <w:gridSpan w:val="2"/>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77777777" w:rsidR="006E7788" w:rsidRDefault="006E7788" w:rsidP="006E7788">
            <w:pPr>
              <w:pStyle w:val="BodyText"/>
              <w:ind w:left="568" w:hanging="567"/>
              <w:jc w:val="both"/>
              <w:rPr>
                <w:rFonts w:ascii="Arial" w:hAnsi="Arial" w:cs="Arial"/>
              </w:rPr>
            </w:pPr>
            <w:r>
              <w:rPr>
                <w:rFonts w:ascii="Arial" w:hAnsi="Arial" w:cs="Arial"/>
              </w:rPr>
              <w:t xml:space="preserve">(b)  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16EDC40A">
        <w:trPr>
          <w:gridAfter w:val="1"/>
          <w:wAfter w:w="289" w:type="dxa"/>
        </w:trPr>
        <w:tc>
          <w:tcPr>
            <w:tcW w:w="3512"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808" w:type="dxa"/>
            <w:gridSpan w:val="2"/>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16EDC40A">
        <w:trPr>
          <w:gridAfter w:val="1"/>
          <w:wAfter w:w="289" w:type="dxa"/>
        </w:trPr>
        <w:tc>
          <w:tcPr>
            <w:tcW w:w="3512"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808" w:type="dxa"/>
            <w:gridSpan w:val="2"/>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16EDC40A">
        <w:trPr>
          <w:gridAfter w:val="1"/>
          <w:wAfter w:w="289" w:type="dxa"/>
        </w:trPr>
        <w:tc>
          <w:tcPr>
            <w:tcW w:w="3512"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6808" w:type="dxa"/>
            <w:gridSpan w:val="2"/>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16EDC40A">
        <w:trPr>
          <w:gridAfter w:val="1"/>
          <w:wAfter w:w="289" w:type="dxa"/>
        </w:trPr>
        <w:tc>
          <w:tcPr>
            <w:tcW w:w="3512" w:type="dxa"/>
          </w:tcPr>
          <w:p w14:paraId="2E2921BE" w14:textId="77777777" w:rsidR="006E7788" w:rsidRDefault="006E7788" w:rsidP="006E7788">
            <w:pPr>
              <w:pStyle w:val="BodyText"/>
              <w:rPr>
                <w:rFonts w:ascii="Arial" w:hAnsi="Arial" w:cs="Arial"/>
                <w:b/>
                <w:bCs/>
              </w:rPr>
            </w:pPr>
            <w:r>
              <w:rPr>
                <w:rFonts w:ascii="Arial" w:hAnsi="Arial" w:cs="Arial"/>
                <w:b/>
                <w:bCs/>
              </w:rPr>
              <w:lastRenderedPageBreak/>
              <w:t>"Land Charge"</w:t>
            </w:r>
          </w:p>
        </w:tc>
        <w:tc>
          <w:tcPr>
            <w:tcW w:w="6808" w:type="dxa"/>
            <w:gridSpan w:val="2"/>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16EDC40A">
        <w:trPr>
          <w:gridAfter w:val="1"/>
          <w:wAfter w:w="289" w:type="dxa"/>
        </w:trPr>
        <w:tc>
          <w:tcPr>
            <w:tcW w:w="3512"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808" w:type="dxa"/>
            <w:gridSpan w:val="2"/>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16EDC40A">
        <w:trPr>
          <w:gridAfter w:val="1"/>
          <w:wAfter w:w="289" w:type="dxa"/>
        </w:trPr>
        <w:tc>
          <w:tcPr>
            <w:tcW w:w="3512"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808" w:type="dxa"/>
            <w:gridSpan w:val="2"/>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16EDC40A">
        <w:trPr>
          <w:gridAfter w:val="1"/>
          <w:wAfter w:w="289" w:type="dxa"/>
        </w:trPr>
        <w:tc>
          <w:tcPr>
            <w:tcW w:w="3512"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808" w:type="dxa"/>
            <w:gridSpan w:val="2"/>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76" w:name="_BPDCI_72"/>
            <w:r w:rsidRPr="004D379C">
              <w:rPr>
                <w:rFonts w:ascii="Arial" w:hAnsi="Arial" w:cs="Arial"/>
                <w:lang w:val="en-US"/>
              </w:rPr>
              <w:t>;</w:t>
            </w:r>
            <w:bookmarkEnd w:id="76"/>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16EDC40A">
        <w:trPr>
          <w:gridAfter w:val="1"/>
          <w:wAfter w:w="289" w:type="dxa"/>
        </w:trPr>
        <w:tc>
          <w:tcPr>
            <w:tcW w:w="3512"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808" w:type="dxa"/>
            <w:gridSpan w:val="2"/>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7" w:name="_BPDCD_73"/>
            <w:r w:rsidRPr="004D379C">
              <w:rPr>
                <w:rFonts w:ascii="Arial Bold" w:hAnsi="Arial Bold" w:cs="Arial"/>
                <w:b/>
                <w:lang w:val="en-US"/>
              </w:rPr>
              <w:t xml:space="preserve">The Company </w:t>
            </w:r>
            <w:bookmarkEnd w:id="7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proofErr w:type="gramStart"/>
            <w:r>
              <w:rPr>
                <w:rFonts w:ascii="Arial" w:hAnsi="Arial" w:cs="Arial"/>
                <w:b/>
                <w:lang w:val="en-US"/>
              </w:rPr>
              <w:t>LDTEC Request</w:t>
            </w:r>
            <w:bookmarkStart w:id="78" w:name="_BPDCI_75"/>
            <w:r w:rsidRPr="004D379C">
              <w:rPr>
                <w:rFonts w:ascii="Arial" w:hAnsi="Arial" w:cs="Arial"/>
                <w:lang w:val="en-US"/>
              </w:rPr>
              <w:t>;</w:t>
            </w:r>
            <w:bookmarkEnd w:id="78"/>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16EDC40A">
        <w:trPr>
          <w:gridAfter w:val="1"/>
          <w:wAfter w:w="289" w:type="dxa"/>
        </w:trPr>
        <w:tc>
          <w:tcPr>
            <w:tcW w:w="3512"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808" w:type="dxa"/>
            <w:gridSpan w:val="2"/>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9"/>
            <w:r w:rsidRPr="004D379C">
              <w:rPr>
                <w:rFonts w:ascii="Arial" w:hAnsi="Arial" w:cs="Arial"/>
                <w:lang w:val="en-US"/>
              </w:rPr>
              <w:t>a</w:t>
            </w:r>
            <w:r>
              <w:rPr>
                <w:rFonts w:ascii="Arial" w:hAnsi="Arial" w:cs="Arial"/>
                <w:lang w:val="en-US"/>
              </w:rPr>
              <w:t xml:space="preserve">nd to be paid by the </w:t>
            </w:r>
            <w:proofErr w:type="gramStart"/>
            <w:r>
              <w:rPr>
                <w:rFonts w:ascii="Arial" w:hAnsi="Arial" w:cs="Arial"/>
                <w:b/>
                <w:lang w:val="en-US"/>
              </w:rPr>
              <w:t xml:space="preserve">User </w:t>
            </w:r>
            <w:r>
              <w:rPr>
                <w:rFonts w:ascii="Arial" w:hAnsi="Arial" w:cs="Arial"/>
                <w:lang w:val="en-US"/>
              </w:rPr>
              <w:t>,</w:t>
            </w:r>
            <w:proofErr w:type="gramEnd"/>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80" w:name="_BPDCI_78"/>
            <w:r w:rsidRPr="004D379C">
              <w:rPr>
                <w:rFonts w:ascii="Arial" w:hAnsi="Arial" w:cs="Arial"/>
                <w:lang w:val="en-US"/>
              </w:rPr>
              <w:t>;</w:t>
            </w:r>
            <w:bookmarkEnd w:id="80"/>
          </w:p>
        </w:tc>
      </w:tr>
      <w:tr w:rsidR="006E7788" w14:paraId="595E15A7" w14:textId="77777777" w:rsidTr="16EDC40A">
        <w:trPr>
          <w:gridAfter w:val="1"/>
          <w:wAfter w:w="289" w:type="dxa"/>
        </w:trPr>
        <w:tc>
          <w:tcPr>
            <w:tcW w:w="3512"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808" w:type="dxa"/>
            <w:gridSpan w:val="2"/>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81" w:name="_BPDCD_79"/>
            <w:r w:rsidRPr="004D379C">
              <w:rPr>
                <w:rFonts w:ascii="Arial Bold" w:hAnsi="Arial Bold" w:cs="Arial"/>
                <w:b/>
                <w:lang w:val="en-US"/>
              </w:rPr>
              <w:t>The Company</w:t>
            </w:r>
            <w:bookmarkEnd w:id="8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82" w:name="_BPDCI_81"/>
            <w:r w:rsidRPr="004D379C">
              <w:rPr>
                <w:rFonts w:ascii="Arial" w:hAnsi="Arial" w:cs="Arial"/>
                <w:color w:val="0000FF"/>
                <w:u w:val="single"/>
                <w:lang w:val="en-US"/>
              </w:rPr>
              <w:t>;</w:t>
            </w:r>
            <w:bookmarkEnd w:id="82"/>
          </w:p>
        </w:tc>
      </w:tr>
      <w:tr w:rsidR="006E7788" w14:paraId="15402802" w14:textId="77777777" w:rsidTr="16EDC40A">
        <w:trPr>
          <w:gridAfter w:val="1"/>
          <w:wAfter w:w="289" w:type="dxa"/>
        </w:trPr>
        <w:tc>
          <w:tcPr>
            <w:tcW w:w="3512"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808" w:type="dxa"/>
            <w:gridSpan w:val="2"/>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83" w:name="_BPDCD_82"/>
            <w:r w:rsidRPr="00F372DF">
              <w:rPr>
                <w:rFonts w:ascii="Arial" w:hAnsi="Arial" w:cs="Arial"/>
                <w:b/>
              </w:rPr>
              <w:t xml:space="preserve">The Company’s </w:t>
            </w:r>
            <w:bookmarkEnd w:id="8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84" w:name="_BPDCI_84"/>
            <w:r w:rsidRPr="00F372DF">
              <w:rPr>
                <w:rFonts w:ascii="Arial" w:hAnsi="Arial" w:cs="Arial"/>
              </w:rPr>
              <w:t>;</w:t>
            </w:r>
            <w:bookmarkEnd w:id="84"/>
          </w:p>
        </w:tc>
      </w:tr>
      <w:tr w:rsidR="006E7788" w14:paraId="7A2846F6" w14:textId="77777777" w:rsidTr="16EDC40A">
        <w:trPr>
          <w:gridAfter w:val="1"/>
          <w:wAfter w:w="289" w:type="dxa"/>
        </w:trPr>
        <w:tc>
          <w:tcPr>
            <w:tcW w:w="3512"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808" w:type="dxa"/>
            <w:gridSpan w:val="2"/>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85" w:name="_BPDCI_86"/>
            <w:r w:rsidRPr="00F372DF">
              <w:rPr>
                <w:rFonts w:ascii="Arial" w:hAnsi="Arial" w:cs="Arial"/>
              </w:rPr>
              <w:t>;</w:t>
            </w:r>
            <w:bookmarkEnd w:id="85"/>
          </w:p>
        </w:tc>
      </w:tr>
      <w:tr w:rsidR="006E7788" w14:paraId="3799B798" w14:textId="77777777" w:rsidTr="16EDC40A">
        <w:trPr>
          <w:gridAfter w:val="1"/>
          <w:wAfter w:w="289" w:type="dxa"/>
        </w:trPr>
        <w:tc>
          <w:tcPr>
            <w:tcW w:w="3512"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808" w:type="dxa"/>
            <w:gridSpan w:val="2"/>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86" w:name="_BPDCD_87"/>
            <w:r w:rsidRPr="004D379C">
              <w:rPr>
                <w:rFonts w:ascii="Arial" w:hAnsi="Arial" w:cs="Arial"/>
                <w:lang w:val="en-US"/>
              </w:rPr>
              <w:t xml:space="preserve">an </w:t>
            </w:r>
            <w:bookmarkEnd w:id="8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87"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87"/>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16EDC40A">
        <w:trPr>
          <w:gridAfter w:val="1"/>
          <w:wAfter w:w="289" w:type="dxa"/>
        </w:trPr>
        <w:tc>
          <w:tcPr>
            <w:tcW w:w="3512"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808" w:type="dxa"/>
            <w:gridSpan w:val="2"/>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88"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8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9" w:name="_BPDCI_92"/>
            <w:r w:rsidRPr="00F372DF">
              <w:rPr>
                <w:rFonts w:ascii="Arial" w:hAnsi="Arial" w:cs="Arial"/>
              </w:rPr>
              <w:t>;</w:t>
            </w:r>
            <w:bookmarkEnd w:id="89"/>
          </w:p>
        </w:tc>
      </w:tr>
      <w:tr w:rsidR="006E7788" w14:paraId="593F2E83" w14:textId="77777777" w:rsidTr="16EDC40A">
        <w:trPr>
          <w:gridAfter w:val="1"/>
          <w:wAfter w:w="289" w:type="dxa"/>
        </w:trPr>
        <w:tc>
          <w:tcPr>
            <w:tcW w:w="3512"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Request"</w:t>
            </w:r>
          </w:p>
        </w:tc>
        <w:tc>
          <w:tcPr>
            <w:tcW w:w="6808" w:type="dxa"/>
            <w:gridSpan w:val="2"/>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90" w:name="_BPDCI_94"/>
            <w:r w:rsidRPr="00F372DF">
              <w:rPr>
                <w:rFonts w:ascii="Arial" w:hAnsi="Arial" w:cs="Arial"/>
                <w:lang w:val="en-US"/>
              </w:rPr>
              <w:t>;</w:t>
            </w:r>
            <w:bookmarkEnd w:id="90"/>
          </w:p>
        </w:tc>
      </w:tr>
      <w:tr w:rsidR="006E7788" w14:paraId="48EDF9CA" w14:textId="77777777" w:rsidTr="16EDC40A">
        <w:trPr>
          <w:gridAfter w:val="1"/>
          <w:wAfter w:w="289" w:type="dxa"/>
        </w:trPr>
        <w:tc>
          <w:tcPr>
            <w:tcW w:w="3512"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808" w:type="dxa"/>
            <w:gridSpan w:val="2"/>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91" w:name="_BPDCD_95"/>
            <w:r w:rsidRPr="004D379C">
              <w:rPr>
                <w:rFonts w:ascii="Arial" w:hAnsi="Arial" w:cs="Arial"/>
                <w:b/>
                <w:lang w:val="en-US"/>
              </w:rPr>
              <w:t>The Company</w:t>
            </w:r>
            <w:r w:rsidRPr="004D379C">
              <w:rPr>
                <w:rFonts w:ascii="Arial" w:hAnsi="Arial" w:cs="Arial"/>
                <w:b/>
                <w:u w:val="double"/>
                <w:lang w:val="en-US"/>
              </w:rPr>
              <w:t xml:space="preserve"> </w:t>
            </w:r>
            <w:bookmarkEnd w:id="9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92" w:name="_BPDCI_97"/>
            <w:r w:rsidRPr="00F372DF">
              <w:rPr>
                <w:rFonts w:ascii="Arial" w:hAnsi="Arial" w:cs="Arial"/>
                <w:lang w:val="en-US"/>
              </w:rPr>
              <w:t>;</w:t>
            </w:r>
            <w:bookmarkEnd w:id="92"/>
          </w:p>
        </w:tc>
      </w:tr>
      <w:tr w:rsidR="006E7788" w14:paraId="2D9D44D8" w14:textId="77777777" w:rsidTr="16EDC40A">
        <w:trPr>
          <w:gridAfter w:val="1"/>
          <w:wAfter w:w="289" w:type="dxa"/>
        </w:trPr>
        <w:tc>
          <w:tcPr>
            <w:tcW w:w="3512"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808" w:type="dxa"/>
            <w:gridSpan w:val="2"/>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w:t>
            </w:r>
            <w:proofErr w:type="gramStart"/>
            <w:r w:rsidRPr="004D379C">
              <w:rPr>
                <w:rFonts w:ascii="Arial" w:hAnsi="Arial" w:cs="Arial"/>
                <w:lang w:val="en-US"/>
              </w:rPr>
              <w:t xml:space="preserve">the </w:t>
            </w:r>
            <w:r w:rsidRPr="004D379C">
              <w:rPr>
                <w:rFonts w:ascii="Arial" w:hAnsi="Arial" w:cs="Arial"/>
                <w:b/>
                <w:lang w:val="en-US"/>
              </w:rPr>
              <w:t>CUSC</w:t>
            </w:r>
            <w:bookmarkStart w:id="93" w:name="_BPDCI_99"/>
            <w:r w:rsidRPr="00F372DF">
              <w:rPr>
                <w:rFonts w:ascii="Arial" w:hAnsi="Arial" w:cs="Arial"/>
                <w:lang w:val="en-US"/>
              </w:rPr>
              <w:t>;</w:t>
            </w:r>
            <w:bookmarkEnd w:id="93"/>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16EDC40A">
        <w:trPr>
          <w:gridAfter w:val="1"/>
          <w:wAfter w:w="289" w:type="dxa"/>
        </w:trPr>
        <w:tc>
          <w:tcPr>
            <w:tcW w:w="3512"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808" w:type="dxa"/>
            <w:gridSpan w:val="2"/>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94" w:name="_BPDCI_101"/>
            <w:r w:rsidRPr="00F372DF">
              <w:rPr>
                <w:rFonts w:ascii="Arial" w:hAnsi="Arial" w:cs="Arial"/>
                <w:lang w:val="en-US"/>
              </w:rPr>
              <w:t>;</w:t>
            </w:r>
            <w:bookmarkEnd w:id="94"/>
          </w:p>
        </w:tc>
      </w:tr>
      <w:tr w:rsidR="006E7788" w14:paraId="5732B8FC" w14:textId="77777777" w:rsidTr="16EDC40A">
        <w:trPr>
          <w:gridAfter w:val="1"/>
          <w:wAfter w:w="289" w:type="dxa"/>
        </w:trPr>
        <w:tc>
          <w:tcPr>
            <w:tcW w:w="3512"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808" w:type="dxa"/>
            <w:gridSpan w:val="2"/>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16EDC40A">
        <w:trPr>
          <w:gridAfter w:val="1"/>
          <w:wAfter w:w="289" w:type="dxa"/>
        </w:trPr>
        <w:tc>
          <w:tcPr>
            <w:tcW w:w="3512"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808" w:type="dxa"/>
            <w:gridSpan w:val="2"/>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95" w:name="_BPDCD_102"/>
            <w:proofErr w:type="gramStart"/>
            <w:r w:rsidRPr="00F372DF">
              <w:rPr>
                <w:rFonts w:ascii="Arial" w:hAnsi="Arial" w:cs="Arial"/>
              </w:rPr>
              <w:t>a</w:t>
            </w:r>
            <w:bookmarkEnd w:id="95"/>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EA7F96" w14:paraId="4F13F4A4" w14:textId="77777777" w:rsidTr="16EDC40A">
        <w:trPr>
          <w:gridAfter w:val="1"/>
          <w:wAfter w:w="289" w:type="dxa"/>
        </w:trPr>
        <w:tc>
          <w:tcPr>
            <w:tcW w:w="3512"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808" w:type="dxa"/>
            <w:gridSpan w:val="2"/>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16EDC40A">
        <w:trPr>
          <w:gridAfter w:val="1"/>
          <w:wAfter w:w="289" w:type="dxa"/>
        </w:trPr>
        <w:tc>
          <w:tcPr>
            <w:tcW w:w="3512"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808" w:type="dxa"/>
            <w:gridSpan w:val="2"/>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16EDC40A">
        <w:trPr>
          <w:gridAfter w:val="1"/>
          <w:wAfter w:w="289" w:type="dxa"/>
        </w:trPr>
        <w:tc>
          <w:tcPr>
            <w:tcW w:w="3512"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808" w:type="dxa"/>
            <w:gridSpan w:val="2"/>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16EDC40A">
        <w:trPr>
          <w:gridAfter w:val="1"/>
          <w:wAfter w:w="289" w:type="dxa"/>
        </w:trPr>
        <w:tc>
          <w:tcPr>
            <w:tcW w:w="3512"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808" w:type="dxa"/>
            <w:gridSpan w:val="2"/>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16EDC40A">
        <w:trPr>
          <w:gridAfter w:val="1"/>
          <w:wAfter w:w="289" w:type="dxa"/>
        </w:trPr>
        <w:tc>
          <w:tcPr>
            <w:tcW w:w="3512"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808" w:type="dxa"/>
            <w:gridSpan w:val="2"/>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16EDC40A">
        <w:trPr>
          <w:gridAfter w:val="1"/>
          <w:wAfter w:w="289" w:type="dxa"/>
        </w:trPr>
        <w:tc>
          <w:tcPr>
            <w:tcW w:w="3512"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808" w:type="dxa"/>
            <w:gridSpan w:val="2"/>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16EDC40A">
        <w:trPr>
          <w:gridAfter w:val="1"/>
          <w:wAfter w:w="289" w:type="dxa"/>
        </w:trPr>
        <w:tc>
          <w:tcPr>
            <w:tcW w:w="3512"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808" w:type="dxa"/>
            <w:gridSpan w:val="2"/>
          </w:tcPr>
          <w:p w14:paraId="7AF36A1D" w14:textId="6CCF0046" w:rsidR="001022E6" w:rsidRPr="00475CC7" w:rsidRDefault="001022E6" w:rsidP="001022E6">
            <w:pPr>
              <w:autoSpaceDE w:val="0"/>
              <w:autoSpaceDN w:val="0"/>
              <w:adjustRightInd w:val="0"/>
              <w:snapToGrid w:val="0"/>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16EDC40A">
        <w:trPr>
          <w:gridAfter w:val="1"/>
          <w:wAfter w:w="289" w:type="dxa"/>
        </w:trPr>
        <w:tc>
          <w:tcPr>
            <w:tcW w:w="3512"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808" w:type="dxa"/>
            <w:gridSpan w:val="2"/>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16EDC40A">
        <w:trPr>
          <w:gridAfter w:val="1"/>
          <w:wAfter w:w="289" w:type="dxa"/>
        </w:trPr>
        <w:tc>
          <w:tcPr>
            <w:tcW w:w="3512"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808" w:type="dxa"/>
            <w:gridSpan w:val="2"/>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16EDC40A">
        <w:trPr>
          <w:gridAfter w:val="1"/>
          <w:wAfter w:w="289" w:type="dxa"/>
          <w:trHeight w:val="248"/>
        </w:trPr>
        <w:tc>
          <w:tcPr>
            <w:tcW w:w="3512"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808" w:type="dxa"/>
            <w:gridSpan w:val="2"/>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16EDC40A">
        <w:trPr>
          <w:gridAfter w:val="1"/>
          <w:wAfter w:w="289" w:type="dxa"/>
          <w:trHeight w:val="247"/>
        </w:trPr>
        <w:tc>
          <w:tcPr>
            <w:tcW w:w="3512"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808" w:type="dxa"/>
            <w:gridSpan w:val="2"/>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16EDC40A">
        <w:trPr>
          <w:gridAfter w:val="1"/>
          <w:wAfter w:w="289" w:type="dxa"/>
        </w:trPr>
        <w:tc>
          <w:tcPr>
            <w:tcW w:w="3512"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808" w:type="dxa"/>
            <w:gridSpan w:val="2"/>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16EDC40A">
        <w:trPr>
          <w:gridAfter w:val="1"/>
          <w:wAfter w:w="289" w:type="dxa"/>
        </w:trPr>
        <w:tc>
          <w:tcPr>
            <w:tcW w:w="3512"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808" w:type="dxa"/>
            <w:gridSpan w:val="2"/>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16EDC40A">
        <w:trPr>
          <w:gridAfter w:val="1"/>
          <w:wAfter w:w="289" w:type="dxa"/>
        </w:trPr>
        <w:tc>
          <w:tcPr>
            <w:tcW w:w="3512" w:type="dxa"/>
          </w:tcPr>
          <w:p w14:paraId="37B1086B" w14:textId="77777777" w:rsidR="006E7788" w:rsidRDefault="006E7788" w:rsidP="006E7788">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6808" w:type="dxa"/>
            <w:gridSpan w:val="2"/>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16EDC40A">
        <w:trPr>
          <w:gridAfter w:val="1"/>
          <w:wAfter w:w="289" w:type="dxa"/>
        </w:trPr>
        <w:tc>
          <w:tcPr>
            <w:tcW w:w="3512"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808" w:type="dxa"/>
            <w:gridSpan w:val="2"/>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16EDC40A">
        <w:trPr>
          <w:gridAfter w:val="1"/>
          <w:wAfter w:w="289" w:type="dxa"/>
        </w:trPr>
        <w:tc>
          <w:tcPr>
            <w:tcW w:w="3512"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808" w:type="dxa"/>
            <w:gridSpan w:val="2"/>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16EDC40A">
        <w:trPr>
          <w:gridAfter w:val="1"/>
          <w:wAfter w:w="289" w:type="dxa"/>
        </w:trPr>
        <w:tc>
          <w:tcPr>
            <w:tcW w:w="3512"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808" w:type="dxa"/>
            <w:gridSpan w:val="2"/>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16EDC40A">
        <w:trPr>
          <w:gridAfter w:val="1"/>
          <w:wAfter w:w="289" w:type="dxa"/>
        </w:trPr>
        <w:tc>
          <w:tcPr>
            <w:tcW w:w="3512" w:type="dxa"/>
          </w:tcPr>
          <w:p w14:paraId="3BA2A83C" w14:textId="77777777" w:rsidR="006E7788" w:rsidRDefault="006E7788" w:rsidP="006E7788">
            <w:pPr>
              <w:pStyle w:val="BodyText"/>
              <w:rPr>
                <w:rFonts w:ascii="Arial" w:hAnsi="Arial" w:cs="Arial"/>
                <w:b/>
                <w:bCs/>
              </w:rPr>
            </w:pPr>
            <w:r>
              <w:rPr>
                <w:rFonts w:ascii="Arial" w:hAnsi="Arial" w:cs="Arial"/>
                <w:b/>
                <w:bCs/>
              </w:rPr>
              <w:lastRenderedPageBreak/>
              <w:t>"Mandatory Services Agreement"</w:t>
            </w:r>
          </w:p>
        </w:tc>
        <w:tc>
          <w:tcPr>
            <w:tcW w:w="6808" w:type="dxa"/>
            <w:gridSpan w:val="2"/>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16EDC40A">
        <w:trPr>
          <w:gridAfter w:val="1"/>
          <w:wAfter w:w="289" w:type="dxa"/>
        </w:trPr>
        <w:tc>
          <w:tcPr>
            <w:tcW w:w="3512"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808" w:type="dxa"/>
            <w:gridSpan w:val="2"/>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16EDC40A">
        <w:trPr>
          <w:gridAfter w:val="1"/>
          <w:wAfter w:w="289" w:type="dxa"/>
        </w:trPr>
        <w:tc>
          <w:tcPr>
            <w:tcW w:w="3512"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808" w:type="dxa"/>
            <w:gridSpan w:val="2"/>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6E7788" w14:paraId="7AE95070" w14:textId="77777777" w:rsidTr="16EDC40A">
        <w:trPr>
          <w:gridAfter w:val="1"/>
          <w:wAfter w:w="289" w:type="dxa"/>
        </w:trPr>
        <w:tc>
          <w:tcPr>
            <w:tcW w:w="3512"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808" w:type="dxa"/>
            <w:gridSpan w:val="2"/>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16EDC40A">
        <w:trPr>
          <w:gridAfter w:val="1"/>
          <w:wAfter w:w="289" w:type="dxa"/>
        </w:trPr>
        <w:tc>
          <w:tcPr>
            <w:tcW w:w="3512"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808" w:type="dxa"/>
            <w:gridSpan w:val="2"/>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w:t>
            </w:r>
            <w:proofErr w:type="gramStart"/>
            <w:r>
              <w:rPr>
                <w:rFonts w:ascii="Arial" w:hAnsi="Arial" w:cs="Arial"/>
              </w:rPr>
              <w:t>effect</w:t>
            </w:r>
            <w:proofErr w:type="gramEnd"/>
            <w:r>
              <w:rPr>
                <w:rFonts w:ascii="Arial" w:hAnsi="Arial" w:cs="Arial"/>
              </w:rPr>
              <w:t xml:space="preserve">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16EDC40A">
        <w:trPr>
          <w:gridAfter w:val="1"/>
          <w:wAfter w:w="289" w:type="dxa"/>
        </w:trPr>
        <w:tc>
          <w:tcPr>
            <w:tcW w:w="3512"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808" w:type="dxa"/>
            <w:gridSpan w:val="2"/>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16EDC40A">
        <w:trPr>
          <w:gridAfter w:val="1"/>
          <w:wAfter w:w="289" w:type="dxa"/>
        </w:trPr>
        <w:tc>
          <w:tcPr>
            <w:tcW w:w="3512"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808" w:type="dxa"/>
            <w:gridSpan w:val="2"/>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16EDC40A">
        <w:trPr>
          <w:gridAfter w:val="1"/>
          <w:wAfter w:w="289" w:type="dxa"/>
        </w:trPr>
        <w:tc>
          <w:tcPr>
            <w:tcW w:w="3512"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808" w:type="dxa"/>
            <w:gridSpan w:val="2"/>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16EDC40A">
        <w:trPr>
          <w:gridAfter w:val="1"/>
          <w:wAfter w:w="289" w:type="dxa"/>
        </w:trPr>
        <w:tc>
          <w:tcPr>
            <w:tcW w:w="3512"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808" w:type="dxa"/>
            <w:gridSpan w:val="2"/>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16EDC40A">
        <w:trPr>
          <w:gridAfter w:val="1"/>
          <w:wAfter w:w="289" w:type="dxa"/>
        </w:trPr>
        <w:tc>
          <w:tcPr>
            <w:tcW w:w="3512"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808" w:type="dxa"/>
            <w:gridSpan w:val="2"/>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16EDC40A">
        <w:trPr>
          <w:gridAfter w:val="1"/>
          <w:wAfter w:w="289" w:type="dxa"/>
        </w:trPr>
        <w:tc>
          <w:tcPr>
            <w:tcW w:w="3512"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808" w:type="dxa"/>
            <w:gridSpan w:val="2"/>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16EDC40A">
        <w:trPr>
          <w:gridAfter w:val="1"/>
          <w:wAfter w:w="289" w:type="dxa"/>
        </w:trPr>
        <w:tc>
          <w:tcPr>
            <w:tcW w:w="3512"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808" w:type="dxa"/>
            <w:gridSpan w:val="2"/>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16EDC40A">
        <w:trPr>
          <w:gridAfter w:val="1"/>
          <w:wAfter w:w="289" w:type="dxa"/>
        </w:trPr>
        <w:tc>
          <w:tcPr>
            <w:tcW w:w="3512"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808" w:type="dxa"/>
            <w:gridSpan w:val="2"/>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16EDC40A">
        <w:trPr>
          <w:gridAfter w:val="1"/>
          <w:wAfter w:w="289" w:type="dxa"/>
        </w:trPr>
        <w:tc>
          <w:tcPr>
            <w:tcW w:w="3512" w:type="dxa"/>
          </w:tcPr>
          <w:p w14:paraId="5AF9D665" w14:textId="77777777" w:rsidR="006E7788" w:rsidRDefault="006E7788" w:rsidP="006E7788">
            <w:pPr>
              <w:pStyle w:val="BodyText"/>
              <w:rPr>
                <w:rFonts w:ascii="Arial" w:hAnsi="Arial" w:cs="Arial"/>
                <w:b/>
                <w:bCs/>
              </w:rPr>
            </w:pPr>
            <w:r>
              <w:rPr>
                <w:rFonts w:ascii="Arial" w:hAnsi="Arial" w:cs="Arial"/>
                <w:b/>
                <w:bCs/>
              </w:rPr>
              <w:lastRenderedPageBreak/>
              <w:t>"Maximum Generation Redeclaration"</w:t>
            </w:r>
          </w:p>
        </w:tc>
        <w:tc>
          <w:tcPr>
            <w:tcW w:w="6808" w:type="dxa"/>
            <w:gridSpan w:val="2"/>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16EDC40A">
        <w:trPr>
          <w:gridAfter w:val="1"/>
          <w:wAfter w:w="289" w:type="dxa"/>
        </w:trPr>
        <w:tc>
          <w:tcPr>
            <w:tcW w:w="3512"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808" w:type="dxa"/>
            <w:gridSpan w:val="2"/>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16EDC40A">
        <w:trPr>
          <w:gridAfter w:val="1"/>
          <w:wAfter w:w="289" w:type="dxa"/>
        </w:trPr>
        <w:tc>
          <w:tcPr>
            <w:tcW w:w="3512"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808" w:type="dxa"/>
            <w:gridSpan w:val="2"/>
          </w:tcPr>
          <w:p w14:paraId="0A545CE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2F9943FD" w14:textId="77777777" w:rsidTr="16EDC40A">
        <w:trPr>
          <w:gridAfter w:val="1"/>
          <w:wAfter w:w="289" w:type="dxa"/>
        </w:trPr>
        <w:tc>
          <w:tcPr>
            <w:tcW w:w="3512"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808" w:type="dxa"/>
            <w:gridSpan w:val="2"/>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16EDC40A">
        <w:trPr>
          <w:gridAfter w:val="1"/>
          <w:wAfter w:w="289" w:type="dxa"/>
        </w:trPr>
        <w:tc>
          <w:tcPr>
            <w:tcW w:w="3512"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808" w:type="dxa"/>
            <w:gridSpan w:val="2"/>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96" w:name="_BPDCD_103"/>
            <w:r>
              <w:rPr>
                <w:rFonts w:ascii="Arial" w:hAnsi="Arial" w:cs="Arial"/>
                <w:color w:val="0000FF"/>
                <w:u w:val="double"/>
              </w:rPr>
              <w:t>;</w:t>
            </w:r>
            <w:bookmarkEnd w:id="96"/>
          </w:p>
        </w:tc>
      </w:tr>
      <w:tr w:rsidR="006E7788" w14:paraId="0FDF7EDD" w14:textId="77777777" w:rsidTr="16EDC40A">
        <w:trPr>
          <w:gridAfter w:val="1"/>
          <w:wAfter w:w="289" w:type="dxa"/>
        </w:trPr>
        <w:tc>
          <w:tcPr>
            <w:tcW w:w="3512"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808" w:type="dxa"/>
            <w:gridSpan w:val="2"/>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16EDC40A">
        <w:trPr>
          <w:gridAfter w:val="1"/>
          <w:wAfter w:w="289" w:type="dxa"/>
        </w:trPr>
        <w:tc>
          <w:tcPr>
            <w:tcW w:w="3512"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808" w:type="dxa"/>
            <w:gridSpan w:val="2"/>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16EDC40A">
        <w:trPr>
          <w:gridAfter w:val="1"/>
          <w:wAfter w:w="289" w:type="dxa"/>
        </w:trPr>
        <w:tc>
          <w:tcPr>
            <w:tcW w:w="3512"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808" w:type="dxa"/>
            <w:gridSpan w:val="2"/>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16EDC40A">
        <w:trPr>
          <w:gridAfter w:val="1"/>
          <w:wAfter w:w="289" w:type="dxa"/>
        </w:trPr>
        <w:tc>
          <w:tcPr>
            <w:tcW w:w="3512" w:type="dxa"/>
          </w:tcPr>
          <w:p w14:paraId="09B043A5" w14:textId="77777777" w:rsidR="006E7788" w:rsidRDefault="006E7788" w:rsidP="006E7788">
            <w:pPr>
              <w:pStyle w:val="BodyText"/>
              <w:rPr>
                <w:rFonts w:ascii="Arial" w:hAnsi="Arial" w:cs="Arial"/>
                <w:b/>
                <w:bCs/>
              </w:rPr>
            </w:pPr>
            <w:r>
              <w:rPr>
                <w:rFonts w:ascii="Arial" w:hAnsi="Arial" w:cs="Arial"/>
                <w:b/>
                <w:bCs/>
              </w:rPr>
              <w:t xml:space="preserve">"Methodology"  </w:t>
            </w:r>
          </w:p>
        </w:tc>
        <w:tc>
          <w:tcPr>
            <w:tcW w:w="6808" w:type="dxa"/>
            <w:gridSpan w:val="2"/>
          </w:tcPr>
          <w:p w14:paraId="4A1FD487"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E7788" w14:paraId="4A9F90F3" w14:textId="77777777" w:rsidTr="16EDC40A">
        <w:trPr>
          <w:gridAfter w:val="1"/>
          <w:wAfter w:w="289" w:type="dxa"/>
        </w:trPr>
        <w:tc>
          <w:tcPr>
            <w:tcW w:w="3512"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808" w:type="dxa"/>
            <w:gridSpan w:val="2"/>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16EDC40A">
        <w:trPr>
          <w:gridAfter w:val="1"/>
          <w:wAfter w:w="289" w:type="dxa"/>
        </w:trPr>
        <w:tc>
          <w:tcPr>
            <w:tcW w:w="3512"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808" w:type="dxa"/>
            <w:gridSpan w:val="2"/>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16EDC40A">
        <w:trPr>
          <w:gridAfter w:val="1"/>
          <w:wAfter w:w="289" w:type="dxa"/>
        </w:trPr>
        <w:tc>
          <w:tcPr>
            <w:tcW w:w="3512" w:type="dxa"/>
          </w:tcPr>
          <w:p w14:paraId="73C42C0A" w14:textId="77777777" w:rsidR="006E7788" w:rsidRDefault="006E7788" w:rsidP="006E7788">
            <w:pPr>
              <w:rPr>
                <w:rFonts w:ascii="Arial" w:hAnsi="Arial" w:cs="Arial"/>
                <w:b/>
              </w:rPr>
            </w:pPr>
            <w:r>
              <w:rPr>
                <w:rFonts w:ascii="Arial" w:hAnsi="Arial" w:cs="Arial"/>
                <w:b/>
              </w:rPr>
              <w:t>“MITS Substation”</w:t>
            </w:r>
          </w:p>
        </w:tc>
        <w:tc>
          <w:tcPr>
            <w:tcW w:w="6808" w:type="dxa"/>
            <w:gridSpan w:val="2"/>
          </w:tcPr>
          <w:p w14:paraId="47DA8307" w14:textId="77777777" w:rsidR="006E7788" w:rsidRDefault="006E7788" w:rsidP="006E7788">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E7788" w14:paraId="26E3961D" w14:textId="77777777" w:rsidTr="16EDC40A">
        <w:trPr>
          <w:gridAfter w:val="1"/>
          <w:wAfter w:w="289" w:type="dxa"/>
        </w:trPr>
        <w:tc>
          <w:tcPr>
            <w:tcW w:w="3512"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808" w:type="dxa"/>
            <w:gridSpan w:val="2"/>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16EDC40A">
        <w:trPr>
          <w:gridAfter w:val="1"/>
          <w:wAfter w:w="289" w:type="dxa"/>
        </w:trPr>
        <w:tc>
          <w:tcPr>
            <w:tcW w:w="3512"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808" w:type="dxa"/>
            <w:gridSpan w:val="2"/>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16EDC40A">
        <w:trPr>
          <w:gridAfter w:val="1"/>
          <w:wAfter w:w="289" w:type="dxa"/>
        </w:trPr>
        <w:tc>
          <w:tcPr>
            <w:tcW w:w="3512"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808" w:type="dxa"/>
            <w:gridSpan w:val="2"/>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16EDC40A">
        <w:trPr>
          <w:gridAfter w:val="1"/>
          <w:wAfter w:w="289" w:type="dxa"/>
          <w:trHeight w:val="754"/>
        </w:trPr>
        <w:tc>
          <w:tcPr>
            <w:tcW w:w="3512" w:type="dxa"/>
          </w:tcPr>
          <w:p w14:paraId="1E68473F" w14:textId="77777777" w:rsidR="006E7788" w:rsidRDefault="006E7788" w:rsidP="006E7788">
            <w:pPr>
              <w:pStyle w:val="clauseindent"/>
              <w:ind w:left="0"/>
              <w:rPr>
                <w:rFonts w:ascii="Arial" w:hAnsi="Arial" w:cs="Arial"/>
                <w:b/>
                <w:bCs/>
              </w:rPr>
            </w:pPr>
            <w:r>
              <w:rPr>
                <w:rFonts w:ascii="Arial" w:hAnsi="Arial" w:cs="Arial"/>
                <w:b/>
                <w:bCs/>
              </w:rPr>
              <w:lastRenderedPageBreak/>
              <w:t>"Modification Application"</w:t>
            </w:r>
          </w:p>
        </w:tc>
        <w:tc>
          <w:tcPr>
            <w:tcW w:w="6808" w:type="dxa"/>
            <w:gridSpan w:val="2"/>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16EDC40A">
        <w:trPr>
          <w:gridAfter w:val="1"/>
          <w:wAfter w:w="289" w:type="dxa"/>
          <w:trHeight w:val="754"/>
        </w:trPr>
        <w:tc>
          <w:tcPr>
            <w:tcW w:w="3512"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808" w:type="dxa"/>
            <w:gridSpan w:val="2"/>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16EDC40A">
        <w:trPr>
          <w:gridAfter w:val="1"/>
          <w:wAfter w:w="289" w:type="dxa"/>
        </w:trPr>
        <w:tc>
          <w:tcPr>
            <w:tcW w:w="3512"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808" w:type="dxa"/>
            <w:gridSpan w:val="2"/>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16EDC40A">
        <w:trPr>
          <w:gridAfter w:val="1"/>
          <w:wAfter w:w="289" w:type="dxa"/>
        </w:trPr>
        <w:tc>
          <w:tcPr>
            <w:tcW w:w="3512"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808" w:type="dxa"/>
            <w:gridSpan w:val="2"/>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16EDC40A">
        <w:trPr>
          <w:gridAfter w:val="1"/>
          <w:wAfter w:w="289" w:type="dxa"/>
        </w:trPr>
        <w:tc>
          <w:tcPr>
            <w:tcW w:w="3512"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808" w:type="dxa"/>
            <w:gridSpan w:val="2"/>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w:t>
            </w:r>
            <w:proofErr w:type="gramStart"/>
            <w:r>
              <w:rPr>
                <w:rFonts w:ascii="Arial" w:hAnsi="Arial" w:cs="Arial"/>
              </w:rPr>
              <w:t>varied</w:t>
            </w:r>
            <w:proofErr w:type="gramEnd"/>
            <w:r>
              <w:rPr>
                <w:rFonts w:ascii="Arial" w:hAnsi="Arial" w:cs="Arial"/>
              </w:rPr>
              <w:t xml:space="preserve"> or replaced from time to time);</w:t>
            </w:r>
          </w:p>
        </w:tc>
      </w:tr>
      <w:tr w:rsidR="006E7788" w14:paraId="3C339A86" w14:textId="77777777" w:rsidTr="16EDC40A">
        <w:trPr>
          <w:gridAfter w:val="1"/>
          <w:wAfter w:w="289" w:type="dxa"/>
        </w:trPr>
        <w:tc>
          <w:tcPr>
            <w:tcW w:w="3512"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808" w:type="dxa"/>
            <w:gridSpan w:val="2"/>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16EDC40A">
        <w:trPr>
          <w:gridAfter w:val="1"/>
          <w:wAfter w:w="289" w:type="dxa"/>
        </w:trPr>
        <w:tc>
          <w:tcPr>
            <w:tcW w:w="3512"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808" w:type="dxa"/>
            <w:gridSpan w:val="2"/>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16EDC40A">
        <w:trPr>
          <w:gridAfter w:val="1"/>
          <w:wAfter w:w="289" w:type="dxa"/>
        </w:trPr>
        <w:tc>
          <w:tcPr>
            <w:tcW w:w="3512"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808" w:type="dxa"/>
            <w:gridSpan w:val="2"/>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16EDC40A">
        <w:trPr>
          <w:gridAfter w:val="1"/>
          <w:wAfter w:w="289" w:type="dxa"/>
        </w:trPr>
        <w:tc>
          <w:tcPr>
            <w:tcW w:w="3512"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808" w:type="dxa"/>
            <w:gridSpan w:val="2"/>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16EDC40A">
        <w:trPr>
          <w:gridAfter w:val="1"/>
          <w:wAfter w:w="289" w:type="dxa"/>
        </w:trPr>
        <w:tc>
          <w:tcPr>
            <w:tcW w:w="3512"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808" w:type="dxa"/>
            <w:gridSpan w:val="2"/>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16EDC40A">
        <w:trPr>
          <w:gridAfter w:val="1"/>
          <w:wAfter w:w="289" w:type="dxa"/>
        </w:trPr>
        <w:tc>
          <w:tcPr>
            <w:tcW w:w="3512"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808" w:type="dxa"/>
            <w:gridSpan w:val="2"/>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7" w:name="_BPDCI_105"/>
            <w:r w:rsidRPr="00416BDE">
              <w:rPr>
                <w:rFonts w:ascii="Arial" w:hAnsi="Arial" w:cs="Arial"/>
              </w:rPr>
              <w:t xml:space="preserve">Section 3, </w:t>
            </w:r>
            <w:bookmarkEnd w:id="97"/>
            <w:r w:rsidRPr="00416BDE">
              <w:rPr>
                <w:rFonts w:ascii="Arial" w:hAnsi="Arial" w:cs="Arial"/>
              </w:rPr>
              <w:t>Appendix 2</w:t>
            </w:r>
            <w:bookmarkStart w:id="98" w:name="_BPDCD_106"/>
            <w:r w:rsidRPr="00416BDE">
              <w:rPr>
                <w:rFonts w:ascii="Arial" w:hAnsi="Arial" w:cs="Arial"/>
              </w:rPr>
              <w:t>;</w:t>
            </w:r>
            <w:bookmarkEnd w:id="98"/>
          </w:p>
        </w:tc>
      </w:tr>
      <w:tr w:rsidR="006E7788" w14:paraId="6E18E54D" w14:textId="77777777" w:rsidTr="16EDC40A">
        <w:trPr>
          <w:gridAfter w:val="1"/>
          <w:wAfter w:w="289" w:type="dxa"/>
        </w:trPr>
        <w:tc>
          <w:tcPr>
            <w:tcW w:w="3512" w:type="dxa"/>
          </w:tcPr>
          <w:p w14:paraId="570DF98C" w14:textId="77777777" w:rsidR="006E7788" w:rsidRDefault="006E7788" w:rsidP="006E7788">
            <w:pPr>
              <w:pStyle w:val="BodyText"/>
              <w:rPr>
                <w:rFonts w:ascii="Arial" w:hAnsi="Arial" w:cs="Arial"/>
                <w:b/>
                <w:bCs/>
              </w:rPr>
            </w:pPr>
            <w:r>
              <w:rPr>
                <w:rFonts w:ascii="Arial" w:hAnsi="Arial" w:cs="Arial"/>
                <w:b/>
                <w:bCs/>
              </w:rPr>
              <w:lastRenderedPageBreak/>
              <w:t>"NHH Charges"</w:t>
            </w:r>
          </w:p>
        </w:tc>
        <w:tc>
          <w:tcPr>
            <w:tcW w:w="6808" w:type="dxa"/>
            <w:gridSpan w:val="2"/>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9" w:name="_BPDCD_107"/>
            <w:r w:rsidRPr="00416BDE">
              <w:rPr>
                <w:rFonts w:ascii="Arial" w:hAnsi="Arial" w:cs="Arial"/>
              </w:rPr>
              <w:t>;</w:t>
            </w:r>
            <w:bookmarkEnd w:id="99"/>
          </w:p>
        </w:tc>
      </w:tr>
      <w:tr w:rsidR="006E7788" w14:paraId="1591F941" w14:textId="77777777" w:rsidTr="16EDC40A">
        <w:trPr>
          <w:gridAfter w:val="1"/>
          <w:wAfter w:w="289" w:type="dxa"/>
        </w:trPr>
        <w:tc>
          <w:tcPr>
            <w:tcW w:w="3512"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808" w:type="dxa"/>
            <w:gridSpan w:val="2"/>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100" w:name="_BPDCD_108"/>
            <w:r w:rsidRPr="00416BDE">
              <w:rPr>
                <w:rFonts w:ascii="Arial" w:hAnsi="Arial" w:cs="Arial"/>
              </w:rPr>
              <w:t>;</w:t>
            </w:r>
            <w:bookmarkEnd w:id="100"/>
          </w:p>
        </w:tc>
      </w:tr>
      <w:tr w:rsidR="006E7788" w14:paraId="227144D9" w14:textId="77777777" w:rsidTr="16EDC40A">
        <w:trPr>
          <w:gridAfter w:val="1"/>
          <w:wAfter w:w="289" w:type="dxa"/>
        </w:trPr>
        <w:tc>
          <w:tcPr>
            <w:tcW w:w="3512"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808" w:type="dxa"/>
            <w:gridSpan w:val="2"/>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101" w:name="_BPDCD_109"/>
            <w:r w:rsidRPr="00416BDE">
              <w:rPr>
                <w:rFonts w:ascii="Arial" w:hAnsi="Arial" w:cs="Arial"/>
              </w:rPr>
              <w:t>;</w:t>
            </w:r>
            <w:bookmarkEnd w:id="101"/>
          </w:p>
        </w:tc>
      </w:tr>
      <w:tr w:rsidR="006E7788" w14:paraId="3A82ED76" w14:textId="77777777" w:rsidTr="16EDC40A">
        <w:trPr>
          <w:gridAfter w:val="1"/>
          <w:wAfter w:w="289" w:type="dxa"/>
        </w:trPr>
        <w:tc>
          <w:tcPr>
            <w:tcW w:w="3512"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808" w:type="dxa"/>
            <w:gridSpan w:val="2"/>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16EDC40A">
        <w:trPr>
          <w:gridAfter w:val="1"/>
          <w:wAfter w:w="289" w:type="dxa"/>
        </w:trPr>
        <w:tc>
          <w:tcPr>
            <w:tcW w:w="3512"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808" w:type="dxa"/>
            <w:gridSpan w:val="2"/>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16EDC40A">
        <w:trPr>
          <w:gridAfter w:val="1"/>
          <w:wAfter w:w="289" w:type="dxa"/>
        </w:trPr>
        <w:tc>
          <w:tcPr>
            <w:tcW w:w="3512"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6808" w:type="dxa"/>
            <w:gridSpan w:val="2"/>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16EDC40A">
        <w:trPr>
          <w:gridAfter w:val="1"/>
          <w:wAfter w:w="289" w:type="dxa"/>
        </w:trPr>
        <w:tc>
          <w:tcPr>
            <w:tcW w:w="3512"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808" w:type="dxa"/>
            <w:gridSpan w:val="2"/>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16EDC40A">
        <w:trPr>
          <w:gridAfter w:val="1"/>
          <w:wAfter w:w="289" w:type="dxa"/>
        </w:trPr>
        <w:tc>
          <w:tcPr>
            <w:tcW w:w="3512"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808" w:type="dxa"/>
            <w:gridSpan w:val="2"/>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16EDC40A">
        <w:trPr>
          <w:gridAfter w:val="1"/>
          <w:wAfter w:w="289" w:type="dxa"/>
        </w:trPr>
        <w:tc>
          <w:tcPr>
            <w:tcW w:w="3512" w:type="dxa"/>
          </w:tcPr>
          <w:p w14:paraId="51E0AE7A" w14:textId="77777777" w:rsidR="006E7788" w:rsidRDefault="006E7788" w:rsidP="006E7788">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6808" w:type="dxa"/>
            <w:gridSpan w:val="2"/>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16EDC40A">
        <w:trPr>
          <w:gridAfter w:val="1"/>
          <w:wAfter w:w="289" w:type="dxa"/>
        </w:trPr>
        <w:tc>
          <w:tcPr>
            <w:tcW w:w="3512"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808" w:type="dxa"/>
            <w:gridSpan w:val="2"/>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16EDC40A">
        <w:trPr>
          <w:gridAfter w:val="1"/>
          <w:wAfter w:w="289" w:type="dxa"/>
        </w:trPr>
        <w:tc>
          <w:tcPr>
            <w:tcW w:w="3512"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808" w:type="dxa"/>
            <w:gridSpan w:val="2"/>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16EDC40A">
        <w:trPr>
          <w:gridAfter w:val="1"/>
          <w:wAfter w:w="289" w:type="dxa"/>
        </w:trPr>
        <w:tc>
          <w:tcPr>
            <w:tcW w:w="3512" w:type="dxa"/>
            <w:shd w:val="clear" w:color="auto" w:fill="auto"/>
          </w:tcPr>
          <w:p w14:paraId="7D2E36B1" w14:textId="77777777" w:rsidR="006E7788" w:rsidRPr="00416BDE" w:rsidRDefault="006E7788" w:rsidP="006E7788">
            <w:pPr>
              <w:pStyle w:val="BodyText"/>
              <w:rPr>
                <w:rFonts w:ascii="Arial" w:hAnsi="Arial" w:cs="Arial"/>
                <w:b/>
                <w:bCs/>
              </w:rPr>
            </w:pPr>
            <w:bookmarkStart w:id="102" w:name="_BPDCI_110"/>
            <w:r w:rsidRPr="00416BDE">
              <w:rPr>
                <w:rFonts w:ascii="Arial" w:hAnsi="Arial" w:cs="Arial"/>
                <w:b/>
                <w:bCs/>
              </w:rPr>
              <w:t>"Notification Date"</w:t>
            </w:r>
            <w:bookmarkEnd w:id="102"/>
          </w:p>
        </w:tc>
        <w:tc>
          <w:tcPr>
            <w:tcW w:w="6808" w:type="dxa"/>
            <w:gridSpan w:val="2"/>
            <w:shd w:val="clear" w:color="auto" w:fill="auto"/>
          </w:tcPr>
          <w:p w14:paraId="70F5166A" w14:textId="77777777" w:rsidR="006E7788" w:rsidRPr="00416BDE" w:rsidRDefault="006E7788" w:rsidP="006E7788">
            <w:pPr>
              <w:pStyle w:val="BodyText"/>
              <w:jc w:val="both"/>
              <w:rPr>
                <w:rFonts w:ascii="Arial" w:hAnsi="Arial" w:cs="Arial"/>
              </w:rPr>
            </w:pPr>
            <w:bookmarkStart w:id="103"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103"/>
          </w:p>
        </w:tc>
      </w:tr>
      <w:tr w:rsidR="006E7788" w14:paraId="103B6615" w14:textId="77777777" w:rsidTr="16EDC40A">
        <w:trPr>
          <w:gridAfter w:val="1"/>
          <w:wAfter w:w="289" w:type="dxa"/>
          <w:trHeight w:val="1436"/>
        </w:trPr>
        <w:tc>
          <w:tcPr>
            <w:tcW w:w="3512" w:type="dxa"/>
          </w:tcPr>
          <w:p w14:paraId="47CD8FA9" w14:textId="77777777" w:rsidR="006E7788" w:rsidRDefault="006E7788" w:rsidP="006E7788">
            <w:pPr>
              <w:pStyle w:val="BodyText"/>
              <w:rPr>
                <w:rFonts w:ascii="Arial" w:hAnsi="Arial" w:cs="Arial"/>
                <w:b/>
                <w:bCs/>
              </w:rPr>
            </w:pPr>
            <w:r>
              <w:rPr>
                <w:rFonts w:ascii="Arial" w:hAnsi="Arial" w:cs="Arial"/>
                <w:b/>
                <w:bCs/>
              </w:rPr>
              <w:lastRenderedPageBreak/>
              <w:t>"Notification of Circuit Outage"</w:t>
            </w:r>
          </w:p>
          <w:p w14:paraId="340D1DC3" w14:textId="77777777" w:rsidR="006E7788" w:rsidRDefault="006E7788" w:rsidP="006E7788">
            <w:pPr>
              <w:pStyle w:val="BodyText"/>
              <w:rPr>
                <w:rFonts w:ascii="Arial" w:hAnsi="Arial" w:cs="Arial"/>
                <w:b/>
                <w:bCs/>
              </w:rPr>
            </w:pPr>
          </w:p>
          <w:p w14:paraId="763B93BC" w14:textId="77777777" w:rsidR="006E7788" w:rsidRDefault="006E7788" w:rsidP="006E7788">
            <w:pPr>
              <w:pStyle w:val="BodyText"/>
              <w:spacing w:before="120"/>
              <w:rPr>
                <w:rFonts w:ascii="Arial" w:hAnsi="Arial" w:cs="Arial"/>
                <w:b/>
                <w:bCs/>
                <w:strike/>
                <w:color w:val="FF0000"/>
              </w:rPr>
            </w:pPr>
            <w:bookmarkStart w:id="104" w:name="_BPDCD_113"/>
          </w:p>
        </w:tc>
        <w:bookmarkEnd w:id="104"/>
        <w:tc>
          <w:tcPr>
            <w:tcW w:w="6808" w:type="dxa"/>
            <w:gridSpan w:val="2"/>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16EDC40A">
        <w:trPr>
          <w:gridAfter w:val="1"/>
          <w:wAfter w:w="289" w:type="dxa"/>
        </w:trPr>
        <w:tc>
          <w:tcPr>
            <w:tcW w:w="3512" w:type="dxa"/>
            <w:shd w:val="clear" w:color="auto" w:fill="auto"/>
          </w:tcPr>
          <w:p w14:paraId="51C80081" w14:textId="77777777" w:rsidR="006E7788" w:rsidRPr="0019675B" w:rsidRDefault="006E7788" w:rsidP="006E7788">
            <w:pPr>
              <w:pStyle w:val="BodyText"/>
              <w:rPr>
                <w:rFonts w:ascii="Arial" w:hAnsi="Arial" w:cs="Arial"/>
                <w:b/>
                <w:bCs/>
              </w:rPr>
            </w:pPr>
            <w:bookmarkStart w:id="105" w:name="_BPDCI_115"/>
            <w:r w:rsidRPr="0019675B">
              <w:rPr>
                <w:rFonts w:ascii="Arial" w:hAnsi="Arial" w:cs="Arial"/>
                <w:b/>
                <w:bCs/>
              </w:rPr>
              <w:t>"Notification of Circuit Restriction"</w:t>
            </w:r>
            <w:bookmarkEnd w:id="105"/>
          </w:p>
          <w:p w14:paraId="00C83CA5" w14:textId="77777777" w:rsidR="006E7788" w:rsidRPr="0019675B" w:rsidRDefault="006E7788" w:rsidP="006E7788">
            <w:pPr>
              <w:pStyle w:val="BodyText"/>
              <w:rPr>
                <w:rFonts w:ascii="Arial" w:hAnsi="Arial" w:cs="Arial"/>
                <w:b/>
                <w:bCs/>
              </w:rPr>
            </w:pPr>
          </w:p>
        </w:tc>
        <w:tc>
          <w:tcPr>
            <w:tcW w:w="6808" w:type="dxa"/>
            <w:gridSpan w:val="2"/>
            <w:shd w:val="clear" w:color="auto" w:fill="auto"/>
          </w:tcPr>
          <w:p w14:paraId="1CCB2903" w14:textId="77777777" w:rsidR="006E7788" w:rsidRPr="0019675B" w:rsidRDefault="006E7788" w:rsidP="006E7788">
            <w:pPr>
              <w:pStyle w:val="BodyText"/>
              <w:jc w:val="both"/>
              <w:rPr>
                <w:rFonts w:ascii="Arial" w:hAnsi="Arial" w:cs="Arial"/>
                <w:b/>
              </w:rPr>
            </w:pPr>
            <w:bookmarkStart w:id="106"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6"/>
          </w:p>
        </w:tc>
      </w:tr>
      <w:tr w:rsidR="006E7788" w14:paraId="090856BC" w14:textId="77777777" w:rsidTr="16EDC40A">
        <w:trPr>
          <w:gridAfter w:val="1"/>
          <w:wAfter w:w="289" w:type="dxa"/>
        </w:trPr>
        <w:tc>
          <w:tcPr>
            <w:tcW w:w="3512"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gridSpan w:val="2"/>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16EDC40A">
        <w:trPr>
          <w:gridAfter w:val="1"/>
          <w:wAfter w:w="289" w:type="dxa"/>
        </w:trPr>
        <w:tc>
          <w:tcPr>
            <w:tcW w:w="3512" w:type="dxa"/>
            <w:shd w:val="clear" w:color="auto" w:fill="auto"/>
          </w:tcPr>
          <w:p w14:paraId="1FF42CE9" w14:textId="77777777" w:rsidR="006E7788" w:rsidRPr="0019675B" w:rsidRDefault="006E7788" w:rsidP="006E7788">
            <w:pPr>
              <w:pStyle w:val="BodyText"/>
              <w:rPr>
                <w:rFonts w:ascii="Arial" w:hAnsi="Arial" w:cs="Arial"/>
                <w:b/>
                <w:bCs/>
              </w:rPr>
            </w:pPr>
            <w:bookmarkStart w:id="107" w:name="_BPDCI_117"/>
            <w:r w:rsidRPr="0019675B">
              <w:rPr>
                <w:rFonts w:ascii="Arial" w:hAnsi="Arial" w:cs="Arial"/>
                <w:b/>
                <w:bCs/>
              </w:rPr>
              <w:t>"Notification of Restrictions on Availability"</w:t>
            </w:r>
            <w:bookmarkEnd w:id="107"/>
          </w:p>
        </w:tc>
        <w:tc>
          <w:tcPr>
            <w:tcW w:w="6808" w:type="dxa"/>
            <w:gridSpan w:val="2"/>
            <w:shd w:val="clear" w:color="auto" w:fill="auto"/>
          </w:tcPr>
          <w:p w14:paraId="756BAC7A" w14:textId="77777777" w:rsidR="006E7788" w:rsidRPr="0019675B" w:rsidRDefault="006E7788" w:rsidP="006E7788">
            <w:pPr>
              <w:pStyle w:val="BodyText"/>
              <w:jc w:val="both"/>
              <w:rPr>
                <w:rFonts w:ascii="Arial" w:hAnsi="Arial" w:cs="Arial"/>
              </w:rPr>
            </w:pPr>
            <w:bookmarkStart w:id="108"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8"/>
          </w:p>
        </w:tc>
      </w:tr>
      <w:tr w:rsidR="006E7788" w14:paraId="49C4224D" w14:textId="77777777" w:rsidTr="16EDC40A">
        <w:trPr>
          <w:gridAfter w:val="1"/>
          <w:wAfter w:w="289" w:type="dxa"/>
        </w:trPr>
        <w:tc>
          <w:tcPr>
            <w:tcW w:w="3512"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808" w:type="dxa"/>
            <w:gridSpan w:val="2"/>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16EDC40A">
        <w:trPr>
          <w:gridAfter w:val="1"/>
          <w:wAfter w:w="289" w:type="dxa"/>
        </w:trPr>
        <w:tc>
          <w:tcPr>
            <w:tcW w:w="3512"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808" w:type="dxa"/>
            <w:gridSpan w:val="2"/>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16EDC40A">
        <w:trPr>
          <w:gridAfter w:val="1"/>
          <w:wAfter w:w="289" w:type="dxa"/>
        </w:trPr>
        <w:tc>
          <w:tcPr>
            <w:tcW w:w="3512"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808" w:type="dxa"/>
            <w:gridSpan w:val="2"/>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16EDC40A">
        <w:trPr>
          <w:gridAfter w:val="1"/>
          <w:wAfter w:w="289" w:type="dxa"/>
        </w:trPr>
        <w:tc>
          <w:tcPr>
            <w:tcW w:w="3512"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1"/>
            </w:r>
          </w:p>
        </w:tc>
        <w:tc>
          <w:tcPr>
            <w:tcW w:w="6808" w:type="dxa"/>
            <w:gridSpan w:val="2"/>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16EDC40A">
        <w:trPr>
          <w:gridAfter w:val="1"/>
          <w:wAfter w:w="289" w:type="dxa"/>
        </w:trPr>
        <w:tc>
          <w:tcPr>
            <w:tcW w:w="3512"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808" w:type="dxa"/>
            <w:gridSpan w:val="2"/>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16EDC40A">
        <w:trPr>
          <w:gridAfter w:val="1"/>
          <w:wAfter w:w="289" w:type="dxa"/>
        </w:trPr>
        <w:tc>
          <w:tcPr>
            <w:tcW w:w="3512"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808" w:type="dxa"/>
            <w:gridSpan w:val="2"/>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3D5B5F" w14:paraId="5C8BD5A1" w14:textId="77777777" w:rsidTr="16EDC40A">
        <w:trPr>
          <w:gridAfter w:val="1"/>
          <w:wAfter w:w="289" w:type="dxa"/>
        </w:trPr>
        <w:tc>
          <w:tcPr>
            <w:tcW w:w="3512"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808" w:type="dxa"/>
            <w:gridSpan w:val="2"/>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16EDC40A">
        <w:trPr>
          <w:gridAfter w:val="1"/>
          <w:wAfter w:w="289" w:type="dxa"/>
        </w:trPr>
        <w:tc>
          <w:tcPr>
            <w:tcW w:w="3512" w:type="dxa"/>
          </w:tcPr>
          <w:p w14:paraId="0F9B0112" w14:textId="77777777" w:rsidR="006E7788" w:rsidRDefault="006E7788" w:rsidP="006E7788">
            <w:pPr>
              <w:pStyle w:val="BodyText"/>
              <w:rPr>
                <w:rFonts w:ascii="Arial" w:hAnsi="Arial" w:cs="Arial"/>
                <w:b/>
                <w:bCs/>
              </w:rPr>
            </w:pPr>
            <w:r>
              <w:rPr>
                <w:rFonts w:ascii="Arial" w:hAnsi="Arial" w:cs="Arial"/>
                <w:b/>
                <w:bCs/>
              </w:rPr>
              <w:lastRenderedPageBreak/>
              <w:t>"Offshore"</w:t>
            </w:r>
          </w:p>
        </w:tc>
        <w:tc>
          <w:tcPr>
            <w:tcW w:w="6808" w:type="dxa"/>
            <w:gridSpan w:val="2"/>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16EDC40A">
        <w:tblPrEx>
          <w:tblCellMar>
            <w:left w:w="108" w:type="dxa"/>
            <w:right w:w="108" w:type="dxa"/>
          </w:tblCellMar>
        </w:tblPrEx>
        <w:trPr>
          <w:gridAfter w:val="1"/>
          <w:wAfter w:w="289" w:type="dxa"/>
        </w:trPr>
        <w:tc>
          <w:tcPr>
            <w:tcW w:w="3512"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808" w:type="dxa"/>
            <w:gridSpan w:val="2"/>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16EDC40A">
        <w:tblPrEx>
          <w:tblCellMar>
            <w:left w:w="108" w:type="dxa"/>
            <w:right w:w="108" w:type="dxa"/>
          </w:tblCellMar>
        </w:tblPrEx>
        <w:trPr>
          <w:gridAfter w:val="1"/>
          <w:wAfter w:w="289" w:type="dxa"/>
        </w:trPr>
        <w:tc>
          <w:tcPr>
            <w:tcW w:w="3512"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808" w:type="dxa"/>
            <w:gridSpan w:val="2"/>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16EDC40A">
        <w:tblPrEx>
          <w:tblCellMar>
            <w:left w:w="108" w:type="dxa"/>
            <w:right w:w="108" w:type="dxa"/>
          </w:tblCellMar>
        </w:tblPrEx>
        <w:trPr>
          <w:gridAfter w:val="1"/>
          <w:wAfter w:w="289" w:type="dxa"/>
        </w:trPr>
        <w:tc>
          <w:tcPr>
            <w:tcW w:w="3512"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808" w:type="dxa"/>
            <w:gridSpan w:val="2"/>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16EDC40A">
        <w:tblPrEx>
          <w:tblCellMar>
            <w:left w:w="108" w:type="dxa"/>
            <w:right w:w="108" w:type="dxa"/>
          </w:tblCellMar>
        </w:tblPrEx>
        <w:trPr>
          <w:gridAfter w:val="1"/>
          <w:wAfter w:w="289" w:type="dxa"/>
        </w:trPr>
        <w:tc>
          <w:tcPr>
            <w:tcW w:w="3512"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808" w:type="dxa"/>
            <w:gridSpan w:val="2"/>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16EDC40A">
        <w:tblPrEx>
          <w:tblCellMar>
            <w:left w:w="108" w:type="dxa"/>
            <w:right w:w="108" w:type="dxa"/>
          </w:tblCellMar>
        </w:tblPrEx>
        <w:trPr>
          <w:gridAfter w:val="1"/>
          <w:wAfter w:w="289" w:type="dxa"/>
        </w:trPr>
        <w:tc>
          <w:tcPr>
            <w:tcW w:w="3512"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808" w:type="dxa"/>
            <w:gridSpan w:val="2"/>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16EDC40A">
        <w:tblPrEx>
          <w:tblCellMar>
            <w:left w:w="108" w:type="dxa"/>
            <w:right w:w="108" w:type="dxa"/>
          </w:tblCellMar>
        </w:tblPrEx>
        <w:trPr>
          <w:gridAfter w:val="1"/>
          <w:wAfter w:w="289" w:type="dxa"/>
        </w:trPr>
        <w:tc>
          <w:tcPr>
            <w:tcW w:w="3512"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808" w:type="dxa"/>
            <w:gridSpan w:val="2"/>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16EDC40A">
        <w:tblPrEx>
          <w:tblCellMar>
            <w:left w:w="108" w:type="dxa"/>
            <w:right w:w="108" w:type="dxa"/>
          </w:tblCellMar>
        </w:tblPrEx>
        <w:trPr>
          <w:gridAfter w:val="1"/>
          <w:wAfter w:w="289" w:type="dxa"/>
        </w:trPr>
        <w:tc>
          <w:tcPr>
            <w:tcW w:w="3512"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808" w:type="dxa"/>
            <w:gridSpan w:val="2"/>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16EDC40A">
        <w:tblPrEx>
          <w:tblCellMar>
            <w:left w:w="108" w:type="dxa"/>
            <w:right w:w="108" w:type="dxa"/>
          </w:tblCellMar>
        </w:tblPrEx>
        <w:trPr>
          <w:gridAfter w:val="1"/>
          <w:wAfter w:w="289" w:type="dxa"/>
        </w:trPr>
        <w:tc>
          <w:tcPr>
            <w:tcW w:w="3512"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808" w:type="dxa"/>
            <w:gridSpan w:val="2"/>
          </w:tcPr>
          <w:p w14:paraId="5DB35DD5" w14:textId="77777777" w:rsidR="006E7788" w:rsidRPr="0019675B" w:rsidRDefault="006E7788" w:rsidP="006E7788">
            <w:pPr>
              <w:pStyle w:val="BodyText"/>
              <w:tabs>
                <w:tab w:val="center" w:pos="4513"/>
              </w:tabs>
              <w:spacing w:after="0"/>
              <w:rPr>
                <w:rFonts w:ascii="Arial" w:hAnsi="Arial" w:cs="Arial"/>
              </w:rPr>
            </w:pPr>
            <w:bookmarkStart w:id="109"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109"/>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16EDC40A">
        <w:tblPrEx>
          <w:tblCellMar>
            <w:left w:w="108" w:type="dxa"/>
            <w:right w:w="108" w:type="dxa"/>
          </w:tblCellMar>
        </w:tblPrEx>
        <w:trPr>
          <w:gridAfter w:val="1"/>
          <w:wAfter w:w="289" w:type="dxa"/>
        </w:trPr>
        <w:tc>
          <w:tcPr>
            <w:tcW w:w="3512"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808" w:type="dxa"/>
            <w:gridSpan w:val="2"/>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16EDC40A">
        <w:tblPrEx>
          <w:tblCellMar>
            <w:left w:w="108" w:type="dxa"/>
            <w:right w:w="108" w:type="dxa"/>
          </w:tblCellMar>
        </w:tblPrEx>
        <w:trPr>
          <w:gridAfter w:val="1"/>
          <w:wAfter w:w="289" w:type="dxa"/>
        </w:trPr>
        <w:tc>
          <w:tcPr>
            <w:tcW w:w="3512"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808" w:type="dxa"/>
            <w:gridSpan w:val="2"/>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16EDC40A">
        <w:tblPrEx>
          <w:tblCellMar>
            <w:left w:w="108" w:type="dxa"/>
            <w:right w:w="108" w:type="dxa"/>
          </w:tblCellMar>
        </w:tblPrEx>
        <w:trPr>
          <w:gridAfter w:val="1"/>
          <w:wAfter w:w="289" w:type="dxa"/>
        </w:trPr>
        <w:tc>
          <w:tcPr>
            <w:tcW w:w="3512" w:type="dxa"/>
          </w:tcPr>
          <w:p w14:paraId="6017FF22" w14:textId="77777777" w:rsidR="006E7788" w:rsidRDefault="006E7788" w:rsidP="006E7788">
            <w:pPr>
              <w:rPr>
                <w:rFonts w:ascii="Arial" w:hAnsi="Arial"/>
                <w:b/>
              </w:rPr>
            </w:pPr>
            <w:r>
              <w:rPr>
                <w:rFonts w:ascii="Arial" w:hAnsi="Arial"/>
                <w:b/>
              </w:rPr>
              <w:lastRenderedPageBreak/>
              <w:t>“Offshore Transmission Reinforcement Works”</w:t>
            </w:r>
          </w:p>
        </w:tc>
        <w:tc>
          <w:tcPr>
            <w:tcW w:w="6808" w:type="dxa"/>
            <w:gridSpan w:val="2"/>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16EDC40A">
        <w:tblPrEx>
          <w:tblCellMar>
            <w:left w:w="108" w:type="dxa"/>
            <w:right w:w="108" w:type="dxa"/>
          </w:tblCellMar>
        </w:tblPrEx>
        <w:trPr>
          <w:gridAfter w:val="1"/>
          <w:wAfter w:w="289" w:type="dxa"/>
        </w:trPr>
        <w:tc>
          <w:tcPr>
            <w:tcW w:w="3512"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808" w:type="dxa"/>
            <w:gridSpan w:val="2"/>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16EDC40A">
        <w:tblPrEx>
          <w:tblCellMar>
            <w:left w:w="108" w:type="dxa"/>
            <w:right w:w="108" w:type="dxa"/>
          </w:tblCellMar>
        </w:tblPrEx>
        <w:trPr>
          <w:gridAfter w:val="1"/>
          <w:wAfter w:w="289" w:type="dxa"/>
        </w:trPr>
        <w:tc>
          <w:tcPr>
            <w:tcW w:w="3512"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808" w:type="dxa"/>
            <w:gridSpan w:val="2"/>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16EDC40A">
        <w:tblPrEx>
          <w:tblCellMar>
            <w:left w:w="108" w:type="dxa"/>
            <w:right w:w="108" w:type="dxa"/>
          </w:tblCellMar>
        </w:tblPrEx>
        <w:trPr>
          <w:gridAfter w:val="1"/>
          <w:wAfter w:w="289" w:type="dxa"/>
        </w:trPr>
        <w:tc>
          <w:tcPr>
            <w:tcW w:w="3512"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808" w:type="dxa"/>
            <w:gridSpan w:val="2"/>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16EDC40A">
        <w:tblPrEx>
          <w:tblCellMar>
            <w:left w:w="108" w:type="dxa"/>
            <w:right w:w="108" w:type="dxa"/>
          </w:tblCellMar>
        </w:tblPrEx>
        <w:trPr>
          <w:gridAfter w:val="1"/>
          <w:wAfter w:w="289" w:type="dxa"/>
        </w:trPr>
        <w:tc>
          <w:tcPr>
            <w:tcW w:w="3512"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808" w:type="dxa"/>
            <w:gridSpan w:val="2"/>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16EDC40A">
        <w:trPr>
          <w:gridAfter w:val="1"/>
          <w:wAfter w:w="289" w:type="dxa"/>
        </w:trPr>
        <w:tc>
          <w:tcPr>
            <w:tcW w:w="3512"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808" w:type="dxa"/>
            <w:gridSpan w:val="2"/>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16EDC40A">
        <w:trPr>
          <w:gridAfter w:val="1"/>
          <w:wAfter w:w="289" w:type="dxa"/>
        </w:trPr>
        <w:tc>
          <w:tcPr>
            <w:tcW w:w="3512"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808" w:type="dxa"/>
            <w:gridSpan w:val="2"/>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16EDC40A">
        <w:trPr>
          <w:gridAfter w:val="1"/>
          <w:wAfter w:w="289" w:type="dxa"/>
        </w:trPr>
        <w:tc>
          <w:tcPr>
            <w:tcW w:w="3512"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808" w:type="dxa"/>
            <w:gridSpan w:val="2"/>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16EDC40A">
        <w:tblPrEx>
          <w:tblCellMar>
            <w:left w:w="108" w:type="dxa"/>
            <w:right w:w="108" w:type="dxa"/>
          </w:tblCellMar>
        </w:tblPrEx>
        <w:trPr>
          <w:gridAfter w:val="1"/>
          <w:wAfter w:w="289" w:type="dxa"/>
        </w:trPr>
        <w:tc>
          <w:tcPr>
            <w:tcW w:w="3512"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77777777" w:rsidR="006E7788" w:rsidRPr="00CE24D1" w:rsidRDefault="006E7788" w:rsidP="006E7788">
            <w:pPr>
              <w:rPr>
                <w:rFonts w:ascii="Arial" w:hAnsi="Arial" w:cs="Arial"/>
              </w:rPr>
            </w:pPr>
            <w:r w:rsidRPr="00CE24D1">
              <w:rPr>
                <w:rFonts w:ascii="Arial" w:hAnsi="Arial" w:cs="Arial"/>
                <w:b/>
              </w:rPr>
              <w:t>“Onshore Transmission Licensee”</w:t>
            </w:r>
          </w:p>
        </w:tc>
        <w:tc>
          <w:tcPr>
            <w:tcW w:w="6808" w:type="dxa"/>
            <w:gridSpan w:val="2"/>
          </w:tcPr>
          <w:p w14:paraId="6EC0725B" w14:textId="77777777" w:rsidR="006E7788" w:rsidRDefault="006E7788" w:rsidP="006E7788">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read </w:t>
            </w:r>
            <w:proofErr w:type="gramStart"/>
            <w:r>
              <w:rPr>
                <w:rFonts w:ascii="Arial" w:hAnsi="Arial" w:cs="Arial"/>
              </w:rPr>
              <w:t>accordingly;</w:t>
            </w:r>
            <w:proofErr w:type="gramEnd"/>
          </w:p>
          <w:p w14:paraId="67EFF2CF" w14:textId="77777777" w:rsidR="006E7788" w:rsidRDefault="006E7788" w:rsidP="006E7788">
            <w:pPr>
              <w:pStyle w:val="BodyText"/>
              <w:jc w:val="both"/>
              <w:rPr>
                <w:rFonts w:ascii="Arial" w:hAnsi="Arial" w:cs="Arial"/>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16EDC40A">
        <w:trPr>
          <w:gridAfter w:val="1"/>
          <w:wAfter w:w="289" w:type="dxa"/>
        </w:trPr>
        <w:tc>
          <w:tcPr>
            <w:tcW w:w="3512" w:type="dxa"/>
          </w:tcPr>
          <w:p w14:paraId="500429D1" w14:textId="77777777" w:rsidR="006E7788" w:rsidRDefault="006E7788" w:rsidP="006E7788">
            <w:pPr>
              <w:pStyle w:val="BodyText"/>
              <w:spacing w:before="120" w:after="120"/>
              <w:rPr>
                <w:rFonts w:ascii="Arial" w:hAnsi="Arial"/>
                <w:b/>
              </w:rPr>
            </w:pPr>
            <w:r>
              <w:rPr>
                <w:rFonts w:ascii="Arial" w:hAnsi="Arial"/>
                <w:b/>
              </w:rPr>
              <w:t>Onshore Transmission System</w:t>
            </w:r>
          </w:p>
        </w:tc>
        <w:tc>
          <w:tcPr>
            <w:tcW w:w="6808" w:type="dxa"/>
            <w:gridSpan w:val="2"/>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110" w:name="_BPDCI_125"/>
            <w:r w:rsidRPr="002C7E03">
              <w:rPr>
                <w:rFonts w:ascii="Arial" w:hAnsi="Arial" w:cs="Arial"/>
                <w:szCs w:val="22"/>
              </w:rPr>
              <w:t>;</w:t>
            </w:r>
            <w:bookmarkEnd w:id="110"/>
            <w:proofErr w:type="gramEnd"/>
          </w:p>
          <w:p w14:paraId="055A7E4B" w14:textId="77777777" w:rsidR="006E7788" w:rsidRDefault="006E7788" w:rsidP="006E7788">
            <w:pPr>
              <w:rPr>
                <w:rFonts w:ascii="Arial" w:hAnsi="Arial"/>
              </w:rPr>
            </w:pPr>
          </w:p>
        </w:tc>
      </w:tr>
      <w:tr w:rsidR="006E7788" w14:paraId="1F51A497" w14:textId="77777777" w:rsidTr="16EDC40A">
        <w:trPr>
          <w:gridAfter w:val="1"/>
          <w:wAfter w:w="289" w:type="dxa"/>
        </w:trPr>
        <w:tc>
          <w:tcPr>
            <w:tcW w:w="3512"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808" w:type="dxa"/>
            <w:gridSpan w:val="2"/>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16EDC40A">
        <w:trPr>
          <w:gridAfter w:val="1"/>
          <w:wAfter w:w="289" w:type="dxa"/>
        </w:trPr>
        <w:tc>
          <w:tcPr>
            <w:tcW w:w="3512"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808" w:type="dxa"/>
            <w:gridSpan w:val="2"/>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11" w:name="_BPDCD_126"/>
            <w:r w:rsidRPr="002C7E03">
              <w:rPr>
                <w:rFonts w:ascii="Arial" w:hAnsi="Arial" w:cs="Arial"/>
                <w:szCs w:val="22"/>
              </w:rPr>
              <w:t>;</w:t>
            </w:r>
            <w:bookmarkEnd w:id="111"/>
          </w:p>
        </w:tc>
      </w:tr>
      <w:tr w:rsidR="006E7788" w14:paraId="0D065011" w14:textId="77777777" w:rsidTr="16EDC40A">
        <w:trPr>
          <w:gridAfter w:val="1"/>
          <w:wAfter w:w="289" w:type="dxa"/>
        </w:trPr>
        <w:tc>
          <w:tcPr>
            <w:tcW w:w="3512" w:type="dxa"/>
          </w:tcPr>
          <w:p w14:paraId="6EE3DDF6" w14:textId="77777777" w:rsidR="006E7788" w:rsidRDefault="006E7788" w:rsidP="006E7788">
            <w:pPr>
              <w:pStyle w:val="BodyText"/>
              <w:rPr>
                <w:rFonts w:ascii="Arial" w:hAnsi="Arial" w:cs="Arial"/>
                <w:b/>
                <w:bCs/>
              </w:rPr>
            </w:pPr>
            <w:r>
              <w:rPr>
                <w:rFonts w:ascii="Arial" w:hAnsi="Arial" w:cs="Arial"/>
                <w:b/>
                <w:bCs/>
              </w:rPr>
              <w:lastRenderedPageBreak/>
              <w:t>"Operating Agreement(s)"</w:t>
            </w:r>
          </w:p>
        </w:tc>
        <w:tc>
          <w:tcPr>
            <w:tcW w:w="6808" w:type="dxa"/>
            <w:gridSpan w:val="2"/>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16EDC40A">
        <w:trPr>
          <w:gridAfter w:val="1"/>
          <w:wAfter w:w="289" w:type="dxa"/>
        </w:trPr>
        <w:tc>
          <w:tcPr>
            <w:tcW w:w="3512"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808" w:type="dxa"/>
            <w:gridSpan w:val="2"/>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16EDC40A">
        <w:trPr>
          <w:gridAfter w:val="1"/>
          <w:wAfter w:w="289" w:type="dxa"/>
        </w:trPr>
        <w:tc>
          <w:tcPr>
            <w:tcW w:w="3512"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808" w:type="dxa"/>
            <w:gridSpan w:val="2"/>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16EDC40A">
        <w:trPr>
          <w:gridAfter w:val="1"/>
          <w:wAfter w:w="289" w:type="dxa"/>
        </w:trPr>
        <w:tc>
          <w:tcPr>
            <w:tcW w:w="3512"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808" w:type="dxa"/>
            <w:gridSpan w:val="2"/>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16EDC40A">
        <w:trPr>
          <w:gridAfter w:val="1"/>
          <w:wAfter w:w="289" w:type="dxa"/>
        </w:trPr>
        <w:tc>
          <w:tcPr>
            <w:tcW w:w="3512"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808" w:type="dxa"/>
            <w:gridSpan w:val="2"/>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16EDC40A">
        <w:trPr>
          <w:gridAfter w:val="1"/>
          <w:wAfter w:w="289" w:type="dxa"/>
        </w:trPr>
        <w:tc>
          <w:tcPr>
            <w:tcW w:w="3512"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808" w:type="dxa"/>
            <w:gridSpan w:val="2"/>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16EDC40A">
        <w:trPr>
          <w:gridAfter w:val="1"/>
          <w:wAfter w:w="289" w:type="dxa"/>
        </w:trPr>
        <w:tc>
          <w:tcPr>
            <w:tcW w:w="3512"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808" w:type="dxa"/>
            <w:gridSpan w:val="2"/>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16EDC40A">
        <w:trPr>
          <w:gridAfter w:val="1"/>
          <w:wAfter w:w="289" w:type="dxa"/>
        </w:trPr>
        <w:tc>
          <w:tcPr>
            <w:tcW w:w="3512"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808" w:type="dxa"/>
            <w:gridSpan w:val="2"/>
          </w:tcPr>
          <w:p w14:paraId="230908AA" w14:textId="77777777" w:rsidR="006E7788" w:rsidRDefault="006E7788" w:rsidP="006E7788">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16EDC40A">
        <w:trPr>
          <w:gridAfter w:val="1"/>
          <w:wAfter w:w="289" w:type="dxa"/>
        </w:trPr>
        <w:tc>
          <w:tcPr>
            <w:tcW w:w="3512"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808" w:type="dxa"/>
            <w:gridSpan w:val="2"/>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16EDC40A">
        <w:trPr>
          <w:gridAfter w:val="1"/>
          <w:wAfter w:w="289" w:type="dxa"/>
        </w:trPr>
        <w:tc>
          <w:tcPr>
            <w:tcW w:w="3512"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808" w:type="dxa"/>
            <w:gridSpan w:val="2"/>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16EDC40A">
        <w:trPr>
          <w:gridAfter w:val="1"/>
          <w:wAfter w:w="289" w:type="dxa"/>
        </w:trPr>
        <w:tc>
          <w:tcPr>
            <w:tcW w:w="3512"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808" w:type="dxa"/>
            <w:gridSpan w:val="2"/>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16EDC40A">
        <w:trPr>
          <w:gridAfter w:val="1"/>
          <w:wAfter w:w="289" w:type="dxa"/>
        </w:trPr>
        <w:tc>
          <w:tcPr>
            <w:tcW w:w="3512"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808" w:type="dxa"/>
            <w:gridSpan w:val="2"/>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16EDC40A">
        <w:trPr>
          <w:gridAfter w:val="1"/>
          <w:wAfter w:w="289" w:type="dxa"/>
        </w:trPr>
        <w:tc>
          <w:tcPr>
            <w:tcW w:w="3512" w:type="dxa"/>
          </w:tcPr>
          <w:p w14:paraId="5364E061" w14:textId="77777777" w:rsidR="006E7788" w:rsidRDefault="006E7788" w:rsidP="006E7788">
            <w:pPr>
              <w:pStyle w:val="BodyText"/>
              <w:rPr>
                <w:rFonts w:ascii="Arial" w:hAnsi="Arial" w:cs="Arial"/>
                <w:b/>
                <w:bCs/>
              </w:rPr>
            </w:pPr>
            <w:r>
              <w:rPr>
                <w:rFonts w:ascii="Arial" w:hAnsi="Arial" w:cs="Arial"/>
                <w:b/>
                <w:bCs/>
              </w:rPr>
              <w:lastRenderedPageBreak/>
              <w:t>"Other User"</w:t>
            </w:r>
          </w:p>
        </w:tc>
        <w:tc>
          <w:tcPr>
            <w:tcW w:w="6808" w:type="dxa"/>
            <w:gridSpan w:val="2"/>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16EDC40A">
        <w:trPr>
          <w:gridAfter w:val="1"/>
          <w:wAfter w:w="289" w:type="dxa"/>
        </w:trPr>
        <w:tc>
          <w:tcPr>
            <w:tcW w:w="3512"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808" w:type="dxa"/>
            <w:gridSpan w:val="2"/>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16EDC40A">
        <w:trPr>
          <w:gridAfter w:val="1"/>
          <w:wAfter w:w="289" w:type="dxa"/>
        </w:trPr>
        <w:tc>
          <w:tcPr>
            <w:tcW w:w="3512"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808" w:type="dxa"/>
            <w:gridSpan w:val="2"/>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16EDC40A">
        <w:trPr>
          <w:gridAfter w:val="1"/>
          <w:wAfter w:w="289" w:type="dxa"/>
        </w:trPr>
        <w:tc>
          <w:tcPr>
            <w:tcW w:w="3512"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808" w:type="dxa"/>
            <w:gridSpan w:val="2"/>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16EDC40A">
        <w:trPr>
          <w:gridAfter w:val="1"/>
          <w:wAfter w:w="289" w:type="dxa"/>
        </w:trPr>
        <w:tc>
          <w:tcPr>
            <w:tcW w:w="3512"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808" w:type="dxa"/>
            <w:gridSpan w:val="2"/>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16EDC40A">
        <w:trPr>
          <w:gridAfter w:val="1"/>
          <w:wAfter w:w="289" w:type="dxa"/>
        </w:trPr>
        <w:tc>
          <w:tcPr>
            <w:tcW w:w="3512"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808" w:type="dxa"/>
            <w:gridSpan w:val="2"/>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16EDC40A">
        <w:trPr>
          <w:gridAfter w:val="1"/>
          <w:wAfter w:w="289" w:type="dxa"/>
        </w:trPr>
        <w:tc>
          <w:tcPr>
            <w:tcW w:w="3512"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808" w:type="dxa"/>
            <w:gridSpan w:val="2"/>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w:t>
            </w:r>
            <w:proofErr w:type="gramStart"/>
            <w:r w:rsidRPr="00BA5C7B">
              <w:rPr>
                <w:rFonts w:ascii="Arial" w:hAnsi="Arial" w:cs="Arial"/>
                <w:b/>
                <w:szCs w:val="22"/>
              </w:rPr>
              <w:t>Act</w:t>
            </w:r>
            <w:r w:rsidRPr="00BA5C7B">
              <w:rPr>
                <w:rFonts w:ascii="Arial" w:hAnsi="Arial" w:cs="Arial"/>
                <w:szCs w:val="22"/>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16EDC40A">
        <w:trPr>
          <w:gridAfter w:val="1"/>
          <w:wAfter w:w="289" w:type="dxa"/>
        </w:trPr>
        <w:tc>
          <w:tcPr>
            <w:tcW w:w="3512"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808" w:type="dxa"/>
            <w:gridSpan w:val="2"/>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57F544AF" w14:textId="77777777" w:rsidR="006E7788" w:rsidRPr="00BA5C7B" w:rsidRDefault="006E7788" w:rsidP="006E7788">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p w14:paraId="7758CDC7" w14:textId="77777777" w:rsidR="006E7788" w:rsidRPr="00BA5C7B" w:rsidRDefault="006E7788" w:rsidP="006E7788">
            <w:pPr>
              <w:pStyle w:val="Heading5"/>
              <w:numPr>
                <w:ilvl w:val="0"/>
                <w:numId w:val="0"/>
              </w:numPr>
              <w:ind w:left="59"/>
              <w:rPr>
                <w:rFonts w:ascii="Arial" w:hAnsi="Arial" w:cs="Arial"/>
                <w:szCs w:val="22"/>
              </w:rPr>
            </w:pPr>
          </w:p>
        </w:tc>
      </w:tr>
      <w:tr w:rsidR="006E7788" w14:paraId="5BA6363B" w14:textId="77777777" w:rsidTr="16EDC40A">
        <w:trPr>
          <w:gridAfter w:val="1"/>
          <w:wAfter w:w="289" w:type="dxa"/>
        </w:trPr>
        <w:tc>
          <w:tcPr>
            <w:tcW w:w="3512"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808" w:type="dxa"/>
            <w:gridSpan w:val="2"/>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w:t>
            </w:r>
            <w:r w:rsidRPr="00BA5C7B">
              <w:rPr>
                <w:rFonts w:ascii="Arial" w:hAnsi="Arial" w:cs="Arial"/>
                <w:b/>
                <w:szCs w:val="22"/>
              </w:rPr>
              <w:lastRenderedPageBreak/>
              <w:t xml:space="preserve">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16EDC40A">
        <w:trPr>
          <w:gridAfter w:val="1"/>
          <w:wAfter w:w="289" w:type="dxa"/>
        </w:trPr>
        <w:tc>
          <w:tcPr>
            <w:tcW w:w="3512"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808" w:type="dxa"/>
            <w:gridSpan w:val="2"/>
          </w:tcPr>
          <w:p w14:paraId="22E45C57" w14:textId="77777777" w:rsidR="006E7788" w:rsidRPr="00BA5C7B" w:rsidRDefault="006E7788" w:rsidP="006E7788">
            <w:pPr>
              <w:pStyle w:val="BodyText"/>
              <w:jc w:val="both"/>
              <w:rPr>
                <w:rFonts w:ascii="Arial" w:hAnsi="Arial" w:cs="Arial"/>
                <w:iCs/>
                <w:szCs w:val="22"/>
              </w:rPr>
            </w:pPr>
            <w:bookmarkStart w:id="112"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12"/>
          </w:p>
        </w:tc>
      </w:tr>
      <w:tr w:rsidR="006E7788" w14:paraId="43F4117D" w14:textId="77777777" w:rsidTr="16EDC40A">
        <w:trPr>
          <w:gridAfter w:val="1"/>
          <w:wAfter w:w="289" w:type="dxa"/>
        </w:trPr>
        <w:tc>
          <w:tcPr>
            <w:tcW w:w="3512"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808" w:type="dxa"/>
            <w:gridSpan w:val="2"/>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16EDC40A">
        <w:tblPrEx>
          <w:tblCellMar>
            <w:left w:w="108" w:type="dxa"/>
            <w:right w:w="108" w:type="dxa"/>
          </w:tblCellMar>
        </w:tblPrEx>
        <w:trPr>
          <w:gridAfter w:val="1"/>
          <w:wAfter w:w="289" w:type="dxa"/>
        </w:trPr>
        <w:tc>
          <w:tcPr>
            <w:tcW w:w="3512"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808" w:type="dxa"/>
            <w:gridSpan w:val="2"/>
          </w:tcPr>
          <w:p w14:paraId="626B456F" w14:textId="77777777" w:rsidR="006E7788" w:rsidRPr="00BA5C7B" w:rsidRDefault="006E7788" w:rsidP="006E7788">
            <w:pPr>
              <w:pStyle w:val="BodyText"/>
              <w:jc w:val="both"/>
              <w:rPr>
                <w:rFonts w:ascii="Arial" w:hAnsi="Arial" w:cs="Arial"/>
                <w:szCs w:val="22"/>
              </w:rPr>
            </w:pPr>
            <w:bookmarkStart w:id="113" w:name="_BPDCD_127"/>
            <w:r w:rsidRPr="00BA5C7B">
              <w:rPr>
                <w:rFonts w:ascii="Arial" w:hAnsi="Arial" w:cs="Arial"/>
                <w:szCs w:val="22"/>
              </w:rPr>
              <w:t xml:space="preserve">shall </w:t>
            </w:r>
            <w:bookmarkEnd w:id="113"/>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16EDC40A">
        <w:trPr>
          <w:gridAfter w:val="1"/>
          <w:wAfter w:w="289" w:type="dxa"/>
        </w:trPr>
        <w:tc>
          <w:tcPr>
            <w:tcW w:w="3512"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808" w:type="dxa"/>
            <w:gridSpan w:val="2"/>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16EDC40A">
        <w:trPr>
          <w:gridAfter w:val="1"/>
          <w:wAfter w:w="289" w:type="dxa"/>
        </w:trPr>
        <w:tc>
          <w:tcPr>
            <w:tcW w:w="3512"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808" w:type="dxa"/>
            <w:gridSpan w:val="2"/>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16EDC40A">
        <w:trPr>
          <w:gridAfter w:val="1"/>
          <w:wAfter w:w="289" w:type="dxa"/>
        </w:trPr>
        <w:tc>
          <w:tcPr>
            <w:tcW w:w="3512"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808" w:type="dxa"/>
            <w:gridSpan w:val="2"/>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16EDC40A">
        <w:trPr>
          <w:gridAfter w:val="1"/>
          <w:wAfter w:w="289" w:type="dxa"/>
        </w:trPr>
        <w:tc>
          <w:tcPr>
            <w:tcW w:w="3512"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808" w:type="dxa"/>
            <w:gridSpan w:val="2"/>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16EDC40A">
        <w:trPr>
          <w:gridAfter w:val="1"/>
          <w:wAfter w:w="289" w:type="dxa"/>
        </w:trPr>
        <w:tc>
          <w:tcPr>
            <w:tcW w:w="3512"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808" w:type="dxa"/>
            <w:gridSpan w:val="2"/>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16EDC40A">
        <w:trPr>
          <w:gridAfter w:val="1"/>
          <w:wAfter w:w="289" w:type="dxa"/>
        </w:trPr>
        <w:tc>
          <w:tcPr>
            <w:tcW w:w="3512"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808" w:type="dxa"/>
            <w:gridSpan w:val="2"/>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16EDC40A">
        <w:trPr>
          <w:gridAfter w:val="1"/>
          <w:wAfter w:w="289" w:type="dxa"/>
        </w:trPr>
        <w:tc>
          <w:tcPr>
            <w:tcW w:w="3512"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808" w:type="dxa"/>
            <w:gridSpan w:val="2"/>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16EDC40A">
        <w:trPr>
          <w:gridAfter w:val="1"/>
          <w:wAfter w:w="289" w:type="dxa"/>
        </w:trPr>
        <w:tc>
          <w:tcPr>
            <w:tcW w:w="3512"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808" w:type="dxa"/>
            <w:gridSpan w:val="2"/>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16EDC40A">
        <w:trPr>
          <w:gridAfter w:val="1"/>
          <w:wAfter w:w="289" w:type="dxa"/>
        </w:trPr>
        <w:tc>
          <w:tcPr>
            <w:tcW w:w="3512"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808" w:type="dxa"/>
            <w:gridSpan w:val="2"/>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16EDC40A">
        <w:trPr>
          <w:gridAfter w:val="1"/>
          <w:wAfter w:w="289" w:type="dxa"/>
        </w:trPr>
        <w:tc>
          <w:tcPr>
            <w:tcW w:w="3512"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808" w:type="dxa"/>
            <w:gridSpan w:val="2"/>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16EDC40A">
        <w:trPr>
          <w:gridAfter w:val="1"/>
          <w:wAfter w:w="289" w:type="dxa"/>
        </w:trPr>
        <w:tc>
          <w:tcPr>
            <w:tcW w:w="3512"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"Payment Record Sum"</w:t>
            </w:r>
          </w:p>
        </w:tc>
        <w:tc>
          <w:tcPr>
            <w:tcW w:w="6808" w:type="dxa"/>
            <w:gridSpan w:val="2"/>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4" w:name="_BPDCD_128"/>
            <w:r w:rsidRPr="00BA5C7B">
              <w:rPr>
                <w:rFonts w:ascii="Arial" w:hAnsi="Arial" w:cs="Arial"/>
                <w:b/>
                <w:bCs/>
                <w:szCs w:val="22"/>
              </w:rPr>
              <w:t>The Company</w:t>
            </w:r>
            <w:r w:rsidRPr="00BA5C7B">
              <w:rPr>
                <w:rFonts w:ascii="Arial" w:hAnsi="Arial" w:cs="Arial"/>
                <w:szCs w:val="22"/>
              </w:rPr>
              <w:t xml:space="preserve"> </w:t>
            </w:r>
            <w:bookmarkEnd w:id="114"/>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16EDC40A">
        <w:trPr>
          <w:gridAfter w:val="1"/>
          <w:wAfter w:w="289" w:type="dxa"/>
        </w:trPr>
        <w:tc>
          <w:tcPr>
            <w:tcW w:w="3512"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808" w:type="dxa"/>
            <w:gridSpan w:val="2"/>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w:t>
            </w:r>
            <w:proofErr w:type="gramStart"/>
            <w:r w:rsidRPr="00BA5C7B">
              <w:rPr>
                <w:rFonts w:ascii="Arial" w:hAnsi="Arial" w:cs="Arial"/>
                <w:szCs w:val="22"/>
              </w:rPr>
              <w:t>made a decision</w:t>
            </w:r>
            <w:proofErr w:type="gramEnd"/>
            <w:r w:rsidRPr="00BA5C7B">
              <w:rPr>
                <w:rFonts w:ascii="Arial" w:hAnsi="Arial" w:cs="Arial"/>
                <w:szCs w:val="22"/>
              </w:rPr>
              <w:t xml:space="preserve">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16EDC40A">
        <w:trPr>
          <w:gridAfter w:val="1"/>
          <w:wAfter w:w="289" w:type="dxa"/>
        </w:trPr>
        <w:tc>
          <w:tcPr>
            <w:tcW w:w="3512"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808" w:type="dxa"/>
            <w:gridSpan w:val="2"/>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16EDC40A">
        <w:trPr>
          <w:gridAfter w:val="1"/>
          <w:wAfter w:w="289" w:type="dxa"/>
        </w:trPr>
        <w:tc>
          <w:tcPr>
            <w:tcW w:w="3512"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808" w:type="dxa"/>
            <w:gridSpan w:val="2"/>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16EDC40A">
        <w:trPr>
          <w:gridAfter w:val="1"/>
          <w:wAfter w:w="289" w:type="dxa"/>
        </w:trPr>
        <w:tc>
          <w:tcPr>
            <w:tcW w:w="3512"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808" w:type="dxa"/>
            <w:gridSpan w:val="2"/>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16EDC40A">
        <w:trPr>
          <w:gridAfter w:val="1"/>
          <w:wAfter w:w="289" w:type="dxa"/>
        </w:trPr>
        <w:tc>
          <w:tcPr>
            <w:tcW w:w="3512"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808" w:type="dxa"/>
            <w:gridSpan w:val="2"/>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16EDC40A">
        <w:trPr>
          <w:gridAfter w:val="1"/>
          <w:wAfter w:w="289" w:type="dxa"/>
        </w:trPr>
        <w:tc>
          <w:tcPr>
            <w:tcW w:w="3512"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808" w:type="dxa"/>
            <w:gridSpan w:val="2"/>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16EDC40A">
        <w:trPr>
          <w:gridAfter w:val="1"/>
          <w:wAfter w:w="289" w:type="dxa"/>
        </w:trPr>
        <w:tc>
          <w:tcPr>
            <w:tcW w:w="3512"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808" w:type="dxa"/>
            <w:gridSpan w:val="2"/>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16EDC40A">
        <w:trPr>
          <w:gridAfter w:val="1"/>
          <w:wAfter w:w="289" w:type="dxa"/>
        </w:trPr>
        <w:tc>
          <w:tcPr>
            <w:tcW w:w="3512"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808" w:type="dxa"/>
            <w:gridSpan w:val="2"/>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16EDC40A">
        <w:trPr>
          <w:gridAfter w:val="1"/>
          <w:wAfter w:w="289" w:type="dxa"/>
        </w:trPr>
        <w:tc>
          <w:tcPr>
            <w:tcW w:w="3512"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808" w:type="dxa"/>
            <w:gridSpan w:val="2"/>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16EDC40A">
        <w:trPr>
          <w:gridAfter w:val="1"/>
          <w:wAfter w:w="289" w:type="dxa"/>
        </w:trPr>
        <w:tc>
          <w:tcPr>
            <w:tcW w:w="3512"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808" w:type="dxa"/>
            <w:gridSpan w:val="2"/>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16EDC40A">
        <w:trPr>
          <w:gridAfter w:val="1"/>
          <w:wAfter w:w="289" w:type="dxa"/>
        </w:trPr>
        <w:tc>
          <w:tcPr>
            <w:tcW w:w="3512"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808" w:type="dxa"/>
            <w:gridSpan w:val="2"/>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16EDC40A">
        <w:trPr>
          <w:gridAfter w:val="1"/>
          <w:wAfter w:w="289" w:type="dxa"/>
        </w:trPr>
        <w:tc>
          <w:tcPr>
            <w:tcW w:w="3512"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808" w:type="dxa"/>
            <w:gridSpan w:val="2"/>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16EDC40A">
        <w:trPr>
          <w:gridAfter w:val="1"/>
          <w:wAfter w:w="289" w:type="dxa"/>
        </w:trPr>
        <w:tc>
          <w:tcPr>
            <w:tcW w:w="3512"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808" w:type="dxa"/>
            <w:gridSpan w:val="2"/>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15" w:name="_BPDCD_131"/>
            <w:r w:rsidRPr="0019675B">
              <w:rPr>
                <w:rFonts w:ascii="Arial" w:hAnsi="Arial" w:cs="Arial"/>
              </w:rPr>
              <w:t>;</w:t>
            </w:r>
            <w:bookmarkEnd w:id="115"/>
          </w:p>
        </w:tc>
      </w:tr>
      <w:tr w:rsidR="006E7788" w14:paraId="490AC4A6" w14:textId="77777777" w:rsidTr="16EDC40A">
        <w:trPr>
          <w:gridAfter w:val="1"/>
          <w:wAfter w:w="289" w:type="dxa"/>
        </w:trPr>
        <w:tc>
          <w:tcPr>
            <w:tcW w:w="3512"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808" w:type="dxa"/>
            <w:gridSpan w:val="2"/>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16EDC40A">
        <w:trPr>
          <w:gridAfter w:val="1"/>
          <w:wAfter w:w="289" w:type="dxa"/>
        </w:trPr>
        <w:tc>
          <w:tcPr>
            <w:tcW w:w="3512"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808" w:type="dxa"/>
            <w:gridSpan w:val="2"/>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16EDC40A">
        <w:trPr>
          <w:gridAfter w:val="1"/>
          <w:wAfter w:w="289" w:type="dxa"/>
        </w:trPr>
        <w:tc>
          <w:tcPr>
            <w:tcW w:w="3512"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lastRenderedPageBreak/>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808" w:type="dxa"/>
            <w:gridSpan w:val="2"/>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16EDC40A">
        <w:trPr>
          <w:gridAfter w:val="1"/>
          <w:wAfter w:w="289" w:type="dxa"/>
        </w:trPr>
        <w:tc>
          <w:tcPr>
            <w:tcW w:w="3512" w:type="dxa"/>
            <w:shd w:val="clear" w:color="auto" w:fill="auto"/>
          </w:tcPr>
          <w:p w14:paraId="28FFE0D4" w14:textId="77777777" w:rsidR="006E7788" w:rsidRPr="0019675B" w:rsidRDefault="006E7788" w:rsidP="006E7788">
            <w:pPr>
              <w:pStyle w:val="BodyText"/>
              <w:rPr>
                <w:rFonts w:ascii="Arial" w:hAnsi="Arial" w:cs="Arial"/>
                <w:b/>
                <w:bCs/>
              </w:rPr>
            </w:pPr>
            <w:bookmarkStart w:id="116" w:name="_BPDCI_132"/>
            <w:r w:rsidRPr="0019675B">
              <w:rPr>
                <w:rFonts w:ascii="Arial" w:hAnsi="Arial" w:cs="Arial"/>
                <w:b/>
                <w:bCs/>
              </w:rPr>
              <w:t>"Primary Response"</w:t>
            </w:r>
            <w:bookmarkEnd w:id="116"/>
          </w:p>
        </w:tc>
        <w:tc>
          <w:tcPr>
            <w:tcW w:w="6808" w:type="dxa"/>
            <w:gridSpan w:val="2"/>
            <w:shd w:val="clear" w:color="auto" w:fill="auto"/>
          </w:tcPr>
          <w:p w14:paraId="7B60F230" w14:textId="77777777" w:rsidR="006E7788" w:rsidRPr="0019675B" w:rsidRDefault="006E7788" w:rsidP="006E7788">
            <w:pPr>
              <w:pStyle w:val="BodyText"/>
              <w:jc w:val="both"/>
              <w:rPr>
                <w:rFonts w:ascii="Arial" w:hAnsi="Arial" w:cs="Arial"/>
              </w:rPr>
            </w:pPr>
            <w:bookmarkStart w:id="117"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7"/>
          </w:p>
        </w:tc>
      </w:tr>
      <w:tr w:rsidR="006E7788" w14:paraId="4006B906" w14:textId="77777777" w:rsidTr="16EDC40A">
        <w:trPr>
          <w:gridAfter w:val="1"/>
          <w:wAfter w:w="289" w:type="dxa"/>
        </w:trPr>
        <w:tc>
          <w:tcPr>
            <w:tcW w:w="3512"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808" w:type="dxa"/>
            <w:gridSpan w:val="2"/>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16EDC40A">
        <w:trPr>
          <w:gridAfter w:val="1"/>
          <w:wAfter w:w="289" w:type="dxa"/>
        </w:trPr>
        <w:tc>
          <w:tcPr>
            <w:tcW w:w="3512" w:type="dxa"/>
          </w:tcPr>
          <w:p w14:paraId="5CF4DEC3" w14:textId="77777777" w:rsidR="006E7788" w:rsidRDefault="006E7788" w:rsidP="006E7788">
            <w:pPr>
              <w:spacing w:after="240"/>
              <w:rPr>
                <w:rFonts w:ascii="Arial" w:hAnsi="Arial" w:cs="Arial"/>
                <w:b/>
                <w:bCs/>
              </w:rPr>
            </w:pPr>
            <w:r>
              <w:rPr>
                <w:rFonts w:ascii="Arial" w:hAnsi="Arial" w:cs="Arial"/>
                <w:b/>
                <w:bCs/>
              </w:rPr>
              <w:t>“Production”</w:t>
            </w:r>
          </w:p>
        </w:tc>
        <w:tc>
          <w:tcPr>
            <w:tcW w:w="6808" w:type="dxa"/>
            <w:gridSpan w:val="2"/>
          </w:tcPr>
          <w:p w14:paraId="3912D8E6"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tc>
      </w:tr>
      <w:tr w:rsidR="006E7788" w14:paraId="1FD4D76C" w14:textId="77777777" w:rsidTr="16EDC40A">
        <w:trPr>
          <w:gridAfter w:val="1"/>
          <w:wAfter w:w="289" w:type="dxa"/>
        </w:trPr>
        <w:tc>
          <w:tcPr>
            <w:tcW w:w="3512" w:type="dxa"/>
          </w:tcPr>
          <w:p w14:paraId="61F7E079" w14:textId="77777777" w:rsidR="006E7788" w:rsidRDefault="006E7788" w:rsidP="006E7788">
            <w:pPr>
              <w:spacing w:after="240"/>
              <w:rPr>
                <w:rFonts w:ascii="Arial" w:hAnsi="Arial" w:cs="Arial"/>
                <w:b/>
                <w:bCs/>
              </w:rPr>
            </w:pPr>
            <w:r>
              <w:rPr>
                <w:rFonts w:ascii="Arial" w:hAnsi="Arial" w:cs="Arial"/>
                <w:b/>
                <w:bCs/>
              </w:rPr>
              <w:t>"Progress Report"</w:t>
            </w:r>
          </w:p>
        </w:tc>
        <w:tc>
          <w:tcPr>
            <w:tcW w:w="6808" w:type="dxa"/>
            <w:gridSpan w:val="2"/>
          </w:tcPr>
          <w:p w14:paraId="7D6B7E2F" w14:textId="77777777" w:rsidR="006E7788" w:rsidRDefault="006E7788" w:rsidP="006E7788">
            <w:pPr>
              <w:spacing w:after="240"/>
              <w:jc w:val="both"/>
              <w:rPr>
                <w:rFonts w:ascii="Arial" w:hAnsi="Arial" w:cs="Arial"/>
              </w:rPr>
            </w:pPr>
            <w:r>
              <w:rPr>
                <w:rFonts w:ascii="Arial" w:hAnsi="Arial" w:cs="Arial"/>
              </w:rPr>
              <w:t>as defined in Paragraph 8.14;</w:t>
            </w:r>
          </w:p>
        </w:tc>
      </w:tr>
      <w:tr w:rsidR="006E7788" w14:paraId="0711E482" w14:textId="77777777" w:rsidTr="16EDC40A">
        <w:trPr>
          <w:gridAfter w:val="1"/>
          <w:wAfter w:w="289" w:type="dxa"/>
        </w:trPr>
        <w:tc>
          <w:tcPr>
            <w:tcW w:w="3512"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808" w:type="dxa"/>
            <w:gridSpan w:val="2"/>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16EDC40A">
        <w:trPr>
          <w:gridAfter w:val="1"/>
          <w:wAfter w:w="289" w:type="dxa"/>
        </w:trPr>
        <w:tc>
          <w:tcPr>
            <w:tcW w:w="3512"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808" w:type="dxa"/>
            <w:gridSpan w:val="2"/>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16EDC40A">
        <w:trPr>
          <w:gridAfter w:val="1"/>
          <w:wAfter w:w="289" w:type="dxa"/>
        </w:trPr>
        <w:tc>
          <w:tcPr>
            <w:tcW w:w="3512"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808" w:type="dxa"/>
            <w:gridSpan w:val="2"/>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16EDC40A">
        <w:trPr>
          <w:gridAfter w:val="1"/>
          <w:wAfter w:w="289" w:type="dxa"/>
        </w:trPr>
        <w:tc>
          <w:tcPr>
            <w:tcW w:w="3512"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808" w:type="dxa"/>
            <w:gridSpan w:val="2"/>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16EDC40A">
        <w:trPr>
          <w:gridAfter w:val="1"/>
          <w:wAfter w:w="289" w:type="dxa"/>
        </w:trPr>
        <w:tc>
          <w:tcPr>
            <w:tcW w:w="3512"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808" w:type="dxa"/>
            <w:gridSpan w:val="2"/>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16EDC40A">
        <w:trPr>
          <w:gridAfter w:val="1"/>
          <w:wAfter w:w="289" w:type="dxa"/>
        </w:trPr>
        <w:tc>
          <w:tcPr>
            <w:tcW w:w="3512"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808" w:type="dxa"/>
            <w:gridSpan w:val="2"/>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16EDC40A">
        <w:trPr>
          <w:gridAfter w:val="1"/>
          <w:wAfter w:w="289" w:type="dxa"/>
        </w:trPr>
        <w:tc>
          <w:tcPr>
            <w:tcW w:w="3512"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808" w:type="dxa"/>
            <w:gridSpan w:val="2"/>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16EDC40A">
        <w:trPr>
          <w:gridAfter w:val="1"/>
          <w:wAfter w:w="289" w:type="dxa"/>
        </w:trPr>
        <w:tc>
          <w:tcPr>
            <w:tcW w:w="3512"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808" w:type="dxa"/>
            <w:gridSpan w:val="2"/>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16EDC40A">
        <w:trPr>
          <w:gridAfter w:val="1"/>
          <w:wAfter w:w="289" w:type="dxa"/>
          <w:trHeight w:val="80"/>
        </w:trPr>
        <w:tc>
          <w:tcPr>
            <w:tcW w:w="3512" w:type="dxa"/>
          </w:tcPr>
          <w:p w14:paraId="7F8E6E8A" w14:textId="77777777" w:rsidR="006E7788" w:rsidRDefault="006E7788" w:rsidP="006E7788">
            <w:pPr>
              <w:pStyle w:val="BodyText"/>
              <w:rPr>
                <w:rFonts w:ascii="Arial" w:hAnsi="Arial" w:cs="Arial"/>
                <w:b/>
                <w:bCs/>
              </w:rPr>
            </w:pPr>
            <w:r>
              <w:rPr>
                <w:rFonts w:ascii="Arial" w:hAnsi="Arial" w:cs="Arial"/>
                <w:b/>
                <w:bCs/>
              </w:rPr>
              <w:lastRenderedPageBreak/>
              <w:t>"Qualified Bank" or "Qualifying Bank"</w:t>
            </w:r>
          </w:p>
        </w:tc>
        <w:tc>
          <w:tcPr>
            <w:tcW w:w="6808" w:type="dxa"/>
            <w:gridSpan w:val="2"/>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16EDC40A">
        <w:trPr>
          <w:gridAfter w:val="1"/>
          <w:wAfter w:w="289" w:type="dxa"/>
        </w:trPr>
        <w:tc>
          <w:tcPr>
            <w:tcW w:w="3512"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808" w:type="dxa"/>
            <w:gridSpan w:val="2"/>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118" w:name="_DV_C3"/>
            <w:r>
              <w:rPr>
                <w:rFonts w:ascii="Arial" w:hAnsi="Arial" w:cs="Arial"/>
              </w:rPr>
              <w:t>:</w:t>
            </w:r>
            <w:bookmarkEnd w:id="118"/>
            <w:proofErr w:type="gramEnd"/>
          </w:p>
          <w:p w14:paraId="4B6627C8" w14:textId="77777777" w:rsidR="006E7788" w:rsidRDefault="006E7788" w:rsidP="006E7788">
            <w:pPr>
              <w:pStyle w:val="BodyText"/>
              <w:jc w:val="both"/>
              <w:rPr>
                <w:rFonts w:ascii="Arial" w:hAnsi="Arial" w:cs="Arial"/>
              </w:rPr>
            </w:pPr>
            <w:bookmarkStart w:id="119" w:name="_DV_C4"/>
            <w:r>
              <w:rPr>
                <w:rStyle w:val="DeltaViewInsertion"/>
                <w:rFonts w:ascii="Arial" w:hAnsi="Arial" w:cs="Arial"/>
                <w:color w:val="auto"/>
                <w:u w:val="none"/>
              </w:rPr>
              <w:t>(a)</w:t>
            </w:r>
            <w:r>
              <w:rPr>
                <w:rFonts w:ascii="Arial" w:hAnsi="Arial" w:cs="Arial"/>
              </w:rPr>
              <w:tab/>
            </w:r>
            <w:bookmarkStart w:id="120" w:name="_DV_M3"/>
            <w:bookmarkEnd w:id="119"/>
            <w:bookmarkEnd w:id="120"/>
            <w:r>
              <w:rPr>
                <w:rFonts w:ascii="Arial" w:hAnsi="Arial" w:cs="Arial"/>
              </w:rPr>
              <w:t>a shareholder of the User or any holding company of such shareholder</w:t>
            </w:r>
            <w:bookmarkStart w:id="121" w:name="_DV_C6"/>
            <w:r>
              <w:rPr>
                <w:rFonts w:ascii="Arial" w:hAnsi="Arial" w:cs="Arial"/>
                <w:strike/>
              </w:rPr>
              <w:t xml:space="preserve"> </w:t>
            </w:r>
            <w:r>
              <w:rPr>
                <w:rFonts w:ascii="Arial" w:hAnsi="Arial" w:cs="Arial"/>
              </w:rPr>
              <w:t>or</w:t>
            </w:r>
            <w:bookmarkEnd w:id="121"/>
          </w:p>
          <w:p w14:paraId="29110417" w14:textId="77777777" w:rsidR="006E7788" w:rsidRDefault="006E7788" w:rsidP="006E7788">
            <w:pPr>
              <w:pStyle w:val="BodyText"/>
              <w:jc w:val="both"/>
              <w:rPr>
                <w:rFonts w:ascii="Arial" w:hAnsi="Arial" w:cs="Arial"/>
              </w:rPr>
            </w:pPr>
            <w:bookmarkStart w:id="122" w:name="_DV_C7"/>
            <w:r>
              <w:rPr>
                <w:rFonts w:ascii="Arial" w:hAnsi="Arial" w:cs="Arial"/>
              </w:rPr>
              <w:t>(b)</w:t>
            </w:r>
            <w:r>
              <w:rPr>
                <w:rFonts w:ascii="Arial" w:hAnsi="Arial" w:cs="Arial"/>
              </w:rPr>
              <w:tab/>
              <w:t xml:space="preserve">any subsidiary of any such </w:t>
            </w:r>
            <w:bookmarkEnd w:id="122"/>
            <w:r>
              <w:rPr>
                <w:rFonts w:ascii="Arial" w:hAnsi="Arial" w:cs="Arial"/>
              </w:rPr>
              <w:t>holding company</w:t>
            </w:r>
            <w:bookmarkStart w:id="123" w:name="_DV_C8"/>
            <w:r>
              <w:rPr>
                <w:rFonts w:ascii="Arial" w:hAnsi="Arial" w:cs="Arial"/>
              </w:rPr>
              <w:t>, but only where the subsidiary</w:t>
            </w:r>
            <w:bookmarkEnd w:id="123"/>
          </w:p>
          <w:p w14:paraId="0CD6B76E" w14:textId="77777777" w:rsidR="006E7788" w:rsidRDefault="006E7788" w:rsidP="006E7788">
            <w:pPr>
              <w:pStyle w:val="BodyText"/>
              <w:jc w:val="both"/>
              <w:rPr>
                <w:rFonts w:ascii="Arial" w:hAnsi="Arial" w:cs="Arial"/>
              </w:rPr>
            </w:pPr>
            <w:bookmarkStart w:id="124" w:name="_DV_C9"/>
            <w:r>
              <w:rPr>
                <w:rFonts w:ascii="Arial" w:hAnsi="Arial" w:cs="Arial"/>
              </w:rPr>
              <w:t>(i)</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24"/>
            <w:proofErr w:type="gramEnd"/>
          </w:p>
          <w:p w14:paraId="2447BEF8" w14:textId="77777777" w:rsidR="006E7788" w:rsidRDefault="006E7788" w:rsidP="006E7788">
            <w:pPr>
              <w:pStyle w:val="BodyText"/>
              <w:jc w:val="both"/>
              <w:rPr>
                <w:rFonts w:ascii="Arial" w:hAnsi="Arial" w:cs="Arial"/>
              </w:rPr>
            </w:pPr>
            <w:bookmarkStart w:id="125" w:name="_DV_C11"/>
            <w:r>
              <w:rPr>
                <w:rFonts w:ascii="Arial" w:hAnsi="Arial" w:cs="Arial"/>
              </w:rPr>
              <w:t>(ii)</w:t>
            </w:r>
            <w:r>
              <w:rPr>
                <w:rFonts w:ascii="Arial" w:hAnsi="Arial" w:cs="Arial"/>
              </w:rPr>
              <w:tab/>
              <w:t xml:space="preserve">provides an extract of the minutes of a meeting of its directors recording that the directors have duly concluded that the </w:t>
            </w:r>
            <w:r>
              <w:rPr>
                <w:rFonts w:ascii="Arial" w:hAnsi="Arial" w:cs="Arial"/>
              </w:rPr>
              <w:lastRenderedPageBreak/>
              <w:t xml:space="preserve">giving of the Performance Bond is likely to promote the success of that subsidiary for the benefit of its </w:t>
            </w:r>
            <w:proofErr w:type="gramStart"/>
            <w:r>
              <w:rPr>
                <w:rFonts w:ascii="Arial" w:hAnsi="Arial" w:cs="Arial"/>
              </w:rPr>
              <w:t>members;</w:t>
            </w:r>
            <w:bookmarkEnd w:id="125"/>
            <w:proofErr w:type="gramEnd"/>
          </w:p>
          <w:p w14:paraId="6F75F8EC" w14:textId="77777777" w:rsidR="006E7788" w:rsidRDefault="006E7788" w:rsidP="006E7788">
            <w:pPr>
              <w:pStyle w:val="BodyText"/>
              <w:jc w:val="both"/>
              <w:rPr>
                <w:rFonts w:ascii="Arial" w:hAnsi="Arial" w:cs="Arial"/>
              </w:rPr>
            </w:pPr>
            <w:bookmarkStart w:id="126"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26"/>
          </w:p>
          <w:p w14:paraId="1BDB64DB" w14:textId="77777777" w:rsidR="006E7788" w:rsidRDefault="006E7788" w:rsidP="006E7788">
            <w:pPr>
              <w:pStyle w:val="BodyText"/>
              <w:jc w:val="both"/>
              <w:rPr>
                <w:rFonts w:ascii="Arial" w:hAnsi="Arial" w:cs="Arial"/>
              </w:rPr>
            </w:pPr>
            <w:bookmarkStart w:id="127" w:name="_DV_C13"/>
            <w:r>
              <w:rPr>
                <w:rFonts w:ascii="Arial" w:hAnsi="Arial" w:cs="Arial"/>
              </w:rPr>
              <w:t>(the expressions "holding company" and "subsidiary</w:t>
            </w:r>
            <w:bookmarkStart w:id="128" w:name="_DV_M5"/>
            <w:bookmarkEnd w:id="127"/>
            <w:bookmarkEnd w:id="128"/>
            <w:r>
              <w:rPr>
                <w:rFonts w:ascii="Arial" w:hAnsi="Arial" w:cs="Arial"/>
              </w:rPr>
              <w:t xml:space="preserve">" having the </w:t>
            </w:r>
            <w:bookmarkStart w:id="129" w:name="_DV_C15"/>
            <w:r>
              <w:rPr>
                <w:rFonts w:ascii="Arial" w:hAnsi="Arial" w:cs="Arial"/>
              </w:rPr>
              <w:t>respective meanings</w:t>
            </w:r>
            <w:bookmarkStart w:id="130" w:name="_DV_M6"/>
            <w:bookmarkEnd w:id="129"/>
            <w:bookmarkEnd w:id="130"/>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16EDC40A">
        <w:trPr>
          <w:gridAfter w:val="1"/>
          <w:wAfter w:w="289" w:type="dxa"/>
        </w:trPr>
        <w:tc>
          <w:tcPr>
            <w:tcW w:w="3512"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808" w:type="dxa"/>
            <w:gridSpan w:val="2"/>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7CFFA7B4" w14:textId="77777777" w:rsidR="006E7788" w:rsidRDefault="006E7788" w:rsidP="006E7788">
            <w:pPr>
              <w:pStyle w:val="BodyText"/>
              <w:tabs>
                <w:tab w:val="left" w:pos="308"/>
              </w:tabs>
              <w:ind w:left="3"/>
              <w:jc w:val="both"/>
              <w:rPr>
                <w:rFonts w:ascii="Arial" w:hAnsi="Arial" w:cs="Arial"/>
                <w:bCs/>
              </w:rPr>
            </w:pPr>
            <w:r>
              <w:rPr>
                <w:rFonts w:ascii="Arial" w:hAnsi="Arial" w:cs="Arial"/>
              </w:rPr>
              <w:t xml:space="preserve">(i)  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31" w:name="_DV_M4"/>
            <w:bookmarkEnd w:id="131"/>
            <w:r>
              <w:rPr>
                <w:rFonts w:ascii="Arial" w:hAnsi="Arial" w:cs="Arial"/>
                <w:bCs/>
              </w:rPr>
              <w:t xml:space="preserve"> or</w:t>
            </w:r>
          </w:p>
          <w:p w14:paraId="76D1A4E4" w14:textId="77777777" w:rsidR="006E7788" w:rsidRDefault="006E7788" w:rsidP="006E7788">
            <w:pPr>
              <w:pStyle w:val="BodyText"/>
              <w:jc w:val="both"/>
              <w:rPr>
                <w:rFonts w:ascii="Arial" w:hAnsi="Arial" w:cs="Arial"/>
                <w:bCs/>
              </w:rPr>
            </w:pPr>
            <w:r>
              <w:rPr>
                <w:rFonts w:ascii="Arial" w:hAnsi="Arial" w:cs="Arial"/>
                <w:bCs/>
              </w:rPr>
              <w:t xml:space="preserve">(ii) 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77777777" w:rsidR="006E7788" w:rsidRDefault="006E7788" w:rsidP="006E7788">
            <w:pPr>
              <w:pStyle w:val="BodyText"/>
              <w:jc w:val="both"/>
              <w:rPr>
                <w:rFonts w:ascii="Arial" w:hAnsi="Arial" w:cs="Arial"/>
              </w:rPr>
            </w:pPr>
            <w:r>
              <w:rPr>
                <w:rFonts w:ascii="Arial" w:hAnsi="Arial" w:cs="Arial"/>
                <w:bCs/>
              </w:rPr>
              <w:t xml:space="preserve">(iii) 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16EDC40A">
        <w:trPr>
          <w:gridAfter w:val="1"/>
          <w:wAfter w:w="289" w:type="dxa"/>
        </w:trPr>
        <w:tc>
          <w:tcPr>
            <w:tcW w:w="3512" w:type="dxa"/>
          </w:tcPr>
          <w:p w14:paraId="359EBD24" w14:textId="77777777" w:rsidR="006E7788" w:rsidRPr="0024267F" w:rsidRDefault="006E7788" w:rsidP="006E7788">
            <w:pPr>
              <w:rPr>
                <w:rFonts w:ascii="Arial" w:hAnsi="Arial" w:cs="Arial"/>
                <w:b/>
                <w:szCs w:val="22"/>
              </w:rPr>
            </w:pPr>
            <w:r w:rsidRPr="0024267F">
              <w:rPr>
                <w:rFonts w:ascii="Arial" w:hAnsi="Arial" w:cs="Arial"/>
                <w:b/>
                <w:szCs w:val="22"/>
              </w:rPr>
              <w:t>“Qualifying Project”</w:t>
            </w:r>
          </w:p>
        </w:tc>
        <w:tc>
          <w:tcPr>
            <w:tcW w:w="6808" w:type="dxa"/>
            <w:gridSpan w:val="2"/>
          </w:tcPr>
          <w:p w14:paraId="25CAEE5D" w14:textId="77777777" w:rsidR="006E7788" w:rsidRPr="0024267F" w:rsidRDefault="006E7788" w:rsidP="006E7788">
            <w:pPr>
              <w:jc w:val="both"/>
              <w:rPr>
                <w:rFonts w:ascii="Arial" w:hAnsi="Arial" w:cs="Arial"/>
                <w:szCs w:val="22"/>
              </w:rPr>
            </w:pPr>
            <w:r w:rsidRPr="0024267F">
              <w:rPr>
                <w:rFonts w:ascii="Arial" w:hAnsi="Arial" w:cs="Arial"/>
                <w:szCs w:val="22"/>
              </w:rPr>
              <w:t xml:space="preserve">has the meaning ascribed to it in </w:t>
            </w:r>
            <w:proofErr w:type="gramStart"/>
            <w:r w:rsidRPr="0024267F">
              <w:rPr>
                <w:rFonts w:ascii="Arial" w:hAnsi="Arial" w:cs="Arial"/>
                <w:szCs w:val="22"/>
              </w:rPr>
              <w:t xml:space="preserve">the </w:t>
            </w:r>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E7788" w14:paraId="69E30147" w14:textId="77777777" w:rsidTr="16EDC40A">
        <w:trPr>
          <w:gridAfter w:val="1"/>
          <w:wAfter w:w="289" w:type="dxa"/>
        </w:trPr>
        <w:tc>
          <w:tcPr>
            <w:tcW w:w="3512"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808" w:type="dxa"/>
            <w:gridSpan w:val="2"/>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16EDC40A">
        <w:trPr>
          <w:gridAfter w:val="1"/>
          <w:wAfter w:w="289" w:type="dxa"/>
        </w:trPr>
        <w:tc>
          <w:tcPr>
            <w:tcW w:w="3512" w:type="dxa"/>
          </w:tcPr>
          <w:p w14:paraId="44B4E592" w14:textId="77777777" w:rsidR="006E7788" w:rsidRDefault="006E7788" w:rsidP="006E7788">
            <w:pPr>
              <w:pStyle w:val="BodyText"/>
              <w:rPr>
                <w:rFonts w:ascii="Arial" w:hAnsi="Arial" w:cs="Arial"/>
                <w:b/>
                <w:bCs/>
              </w:rPr>
            </w:pPr>
            <w:r>
              <w:rPr>
                <w:rFonts w:ascii="Arial" w:hAnsi="Arial" w:cs="Arial"/>
                <w:b/>
                <w:bCs/>
              </w:rPr>
              <w:lastRenderedPageBreak/>
              <w:t>"Reactive Despatch Instruction"</w:t>
            </w:r>
          </w:p>
        </w:tc>
        <w:tc>
          <w:tcPr>
            <w:tcW w:w="6808" w:type="dxa"/>
            <w:gridSpan w:val="2"/>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16EDC40A">
        <w:trPr>
          <w:gridAfter w:val="1"/>
          <w:wAfter w:w="289" w:type="dxa"/>
        </w:trPr>
        <w:tc>
          <w:tcPr>
            <w:tcW w:w="3512"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808" w:type="dxa"/>
            <w:gridSpan w:val="2"/>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16EDC40A">
        <w:trPr>
          <w:gridAfter w:val="1"/>
          <w:wAfter w:w="289" w:type="dxa"/>
        </w:trPr>
        <w:tc>
          <w:tcPr>
            <w:tcW w:w="3512"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808" w:type="dxa"/>
            <w:gridSpan w:val="2"/>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16EDC40A">
        <w:trPr>
          <w:gridAfter w:val="1"/>
          <w:wAfter w:w="289" w:type="dxa"/>
        </w:trPr>
        <w:tc>
          <w:tcPr>
            <w:tcW w:w="3512"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808" w:type="dxa"/>
            <w:gridSpan w:val="2"/>
          </w:tcPr>
          <w:p w14:paraId="75F5ED41" w14:textId="77777777" w:rsidR="006E7788" w:rsidRDefault="006E7788" w:rsidP="006E7788">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16EDC40A">
        <w:trPr>
          <w:gridAfter w:val="1"/>
          <w:wAfter w:w="289" w:type="dxa"/>
        </w:trPr>
        <w:tc>
          <w:tcPr>
            <w:tcW w:w="3512"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808" w:type="dxa"/>
            <w:gridSpan w:val="2"/>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16EDC40A">
        <w:trPr>
          <w:gridAfter w:val="1"/>
          <w:wAfter w:w="289" w:type="dxa"/>
        </w:trPr>
        <w:tc>
          <w:tcPr>
            <w:tcW w:w="3512"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808" w:type="dxa"/>
            <w:gridSpan w:val="2"/>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16EDC40A">
        <w:trPr>
          <w:gridAfter w:val="1"/>
          <w:wAfter w:w="289" w:type="dxa"/>
        </w:trPr>
        <w:tc>
          <w:tcPr>
            <w:tcW w:w="3512"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808" w:type="dxa"/>
            <w:gridSpan w:val="2"/>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16EDC40A">
        <w:trPr>
          <w:gridAfter w:val="1"/>
          <w:wAfter w:w="289" w:type="dxa"/>
        </w:trPr>
        <w:tc>
          <w:tcPr>
            <w:tcW w:w="3512"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808" w:type="dxa"/>
            <w:gridSpan w:val="2"/>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16EDC40A">
        <w:trPr>
          <w:gridAfter w:val="1"/>
          <w:wAfter w:w="289" w:type="dxa"/>
        </w:trPr>
        <w:tc>
          <w:tcPr>
            <w:tcW w:w="3512"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808" w:type="dxa"/>
            <w:gridSpan w:val="2"/>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16EDC40A">
        <w:trPr>
          <w:gridAfter w:val="1"/>
          <w:wAfter w:w="289" w:type="dxa"/>
          <w:trHeight w:val="808"/>
        </w:trPr>
        <w:tc>
          <w:tcPr>
            <w:tcW w:w="3512"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808" w:type="dxa"/>
            <w:gridSpan w:val="2"/>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16EDC40A">
        <w:trPr>
          <w:gridAfter w:val="1"/>
          <w:wAfter w:w="289" w:type="dxa"/>
          <w:trHeight w:val="817"/>
        </w:trPr>
        <w:tc>
          <w:tcPr>
            <w:tcW w:w="3512"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808" w:type="dxa"/>
            <w:gridSpan w:val="2"/>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16EDC40A">
        <w:trPr>
          <w:gridAfter w:val="1"/>
          <w:wAfter w:w="289" w:type="dxa"/>
        </w:trPr>
        <w:tc>
          <w:tcPr>
            <w:tcW w:w="3512"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808" w:type="dxa"/>
            <w:gridSpan w:val="2"/>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16EDC40A">
        <w:trPr>
          <w:gridAfter w:val="1"/>
          <w:wAfter w:w="289" w:type="dxa"/>
        </w:trPr>
        <w:tc>
          <w:tcPr>
            <w:tcW w:w="3512"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808" w:type="dxa"/>
            <w:gridSpan w:val="2"/>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16EDC40A">
        <w:trPr>
          <w:gridAfter w:val="1"/>
          <w:wAfter w:w="289" w:type="dxa"/>
        </w:trPr>
        <w:tc>
          <w:tcPr>
            <w:tcW w:w="3512"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808" w:type="dxa"/>
            <w:gridSpan w:val="2"/>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16EDC40A">
        <w:trPr>
          <w:gridAfter w:val="1"/>
          <w:wAfter w:w="289" w:type="dxa"/>
        </w:trPr>
        <w:tc>
          <w:tcPr>
            <w:tcW w:w="3512" w:type="dxa"/>
            <w:shd w:val="clear" w:color="auto" w:fill="auto"/>
          </w:tcPr>
          <w:p w14:paraId="4BEE3DC5" w14:textId="77777777" w:rsidR="006E7788" w:rsidRPr="0019675B" w:rsidRDefault="006E7788" w:rsidP="006E7788">
            <w:pPr>
              <w:pStyle w:val="BodyText"/>
              <w:rPr>
                <w:rFonts w:ascii="Arial" w:hAnsi="Arial" w:cs="Arial"/>
                <w:b/>
                <w:bCs/>
              </w:rPr>
            </w:pPr>
            <w:bookmarkStart w:id="132" w:name="_BPDCI_136"/>
            <w:r w:rsidRPr="0019675B">
              <w:rPr>
                <w:rFonts w:ascii="Arial" w:hAnsi="Arial" w:cs="Arial"/>
                <w:b/>
                <w:bCs/>
              </w:rPr>
              <w:t>“Related Person”</w:t>
            </w:r>
            <w:bookmarkEnd w:id="132"/>
          </w:p>
        </w:tc>
        <w:tc>
          <w:tcPr>
            <w:tcW w:w="6808" w:type="dxa"/>
            <w:gridSpan w:val="2"/>
            <w:shd w:val="clear" w:color="auto" w:fill="auto"/>
          </w:tcPr>
          <w:p w14:paraId="0DC49BBE" w14:textId="0A6DECB9" w:rsidR="006E7788" w:rsidRPr="0019675B" w:rsidRDefault="006E7788" w:rsidP="006E7788">
            <w:pPr>
              <w:pStyle w:val="BodyText"/>
              <w:jc w:val="both"/>
              <w:rPr>
                <w:rFonts w:ascii="Arial" w:hAnsi="Arial" w:cs="Arial"/>
              </w:rPr>
            </w:pPr>
            <w:bookmarkStart w:id="133"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33"/>
          </w:p>
        </w:tc>
      </w:tr>
      <w:tr w:rsidR="006E7788" w14:paraId="1FC290CF" w14:textId="77777777" w:rsidTr="16EDC40A">
        <w:trPr>
          <w:gridAfter w:val="1"/>
          <w:wAfter w:w="289" w:type="dxa"/>
        </w:trPr>
        <w:tc>
          <w:tcPr>
            <w:tcW w:w="3512"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lastRenderedPageBreak/>
              <w:t>"Related Undertaking"</w:t>
            </w:r>
          </w:p>
        </w:tc>
        <w:tc>
          <w:tcPr>
            <w:tcW w:w="6808" w:type="dxa"/>
            <w:gridSpan w:val="2"/>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16EDC40A">
        <w:trPr>
          <w:gridAfter w:val="1"/>
          <w:wAfter w:w="289" w:type="dxa"/>
        </w:trPr>
        <w:tc>
          <w:tcPr>
            <w:tcW w:w="3512"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808" w:type="dxa"/>
            <w:gridSpan w:val="2"/>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16EDC40A">
        <w:trPr>
          <w:gridAfter w:val="1"/>
          <w:wAfter w:w="289" w:type="dxa"/>
          <w:trHeight w:val="336"/>
        </w:trPr>
        <w:tc>
          <w:tcPr>
            <w:tcW w:w="3512"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808" w:type="dxa"/>
            <w:gridSpan w:val="2"/>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16EDC40A">
        <w:trPr>
          <w:gridAfter w:val="1"/>
          <w:wAfter w:w="289" w:type="dxa"/>
        </w:trPr>
        <w:tc>
          <w:tcPr>
            <w:tcW w:w="3512"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808" w:type="dxa"/>
            <w:gridSpan w:val="2"/>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34" w:name="_BPDCD_138"/>
            <w:r>
              <w:rPr>
                <w:rFonts w:ascii="Arial" w:hAnsi="Arial" w:cs="Arial"/>
                <w:strike/>
                <w:snapToGrid w:val="0"/>
                <w:color w:val="FF0000"/>
              </w:rPr>
              <w:t>.</w:t>
            </w:r>
            <w:r>
              <w:rPr>
                <w:rFonts w:ascii="Arial" w:hAnsi="Arial" w:cs="Arial"/>
                <w:snapToGrid w:val="0"/>
                <w:color w:val="0000FF"/>
                <w:u w:val="double"/>
              </w:rPr>
              <w:t>;</w:t>
            </w:r>
            <w:bookmarkEnd w:id="134"/>
          </w:p>
        </w:tc>
      </w:tr>
      <w:tr w:rsidR="006E7788" w14:paraId="29B539BC" w14:textId="77777777" w:rsidTr="16EDC40A">
        <w:trPr>
          <w:gridAfter w:val="1"/>
          <w:wAfter w:w="289" w:type="dxa"/>
        </w:trPr>
        <w:tc>
          <w:tcPr>
            <w:tcW w:w="3512"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808" w:type="dxa"/>
            <w:gridSpan w:val="2"/>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16EDC40A">
        <w:tblPrEx>
          <w:tblCellMar>
            <w:left w:w="108" w:type="dxa"/>
            <w:right w:w="108" w:type="dxa"/>
          </w:tblCellMar>
        </w:tblPrEx>
        <w:trPr>
          <w:gridAfter w:val="1"/>
          <w:wAfter w:w="289" w:type="dxa"/>
        </w:trPr>
        <w:tc>
          <w:tcPr>
            <w:tcW w:w="3512"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808" w:type="dxa"/>
            <w:gridSpan w:val="2"/>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16EDC40A">
        <w:tblPrEx>
          <w:tblCellMar>
            <w:left w:w="108" w:type="dxa"/>
            <w:right w:w="108" w:type="dxa"/>
          </w:tblCellMar>
        </w:tblPrEx>
        <w:trPr>
          <w:gridAfter w:val="1"/>
          <w:wAfter w:w="289" w:type="dxa"/>
        </w:trPr>
        <w:tc>
          <w:tcPr>
            <w:tcW w:w="3512"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808" w:type="dxa"/>
            <w:gridSpan w:val="2"/>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16EDC40A">
        <w:trPr>
          <w:gridAfter w:val="1"/>
          <w:wAfter w:w="289" w:type="dxa"/>
        </w:trPr>
        <w:tc>
          <w:tcPr>
            <w:tcW w:w="3512"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808" w:type="dxa"/>
            <w:gridSpan w:val="2"/>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16EDC40A">
        <w:trPr>
          <w:gridAfter w:val="1"/>
          <w:wAfter w:w="289" w:type="dxa"/>
        </w:trPr>
        <w:tc>
          <w:tcPr>
            <w:tcW w:w="3512"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808" w:type="dxa"/>
            <w:gridSpan w:val="2"/>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16EDC40A">
        <w:trPr>
          <w:gridAfter w:val="1"/>
          <w:wAfter w:w="289" w:type="dxa"/>
        </w:trPr>
        <w:tc>
          <w:tcPr>
            <w:tcW w:w="3512"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808" w:type="dxa"/>
            <w:gridSpan w:val="2"/>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16EDC40A">
        <w:trPr>
          <w:gridAfter w:val="1"/>
          <w:wAfter w:w="289" w:type="dxa"/>
        </w:trPr>
        <w:tc>
          <w:tcPr>
            <w:tcW w:w="3512"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lastRenderedPageBreak/>
              <w:t>"Reported Period(s) of Increase"</w:t>
            </w:r>
          </w:p>
        </w:tc>
        <w:tc>
          <w:tcPr>
            <w:tcW w:w="6808" w:type="dxa"/>
            <w:gridSpan w:val="2"/>
          </w:tcPr>
          <w:p w14:paraId="0FFB211B" w14:textId="77777777"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3.22.7 or paragraph </w:t>
            </w:r>
            <w:proofErr w:type="gramStart"/>
            <w:r>
              <w:rPr>
                <w:rFonts w:ascii="Arial" w:hAnsi="Arial" w:cs="Arial"/>
              </w:rPr>
              <w:t>3.22.8</w:t>
            </w:r>
            <w:bookmarkStart w:id="135" w:name="_BPDCD_139"/>
            <w:r w:rsidRPr="0019675B">
              <w:rPr>
                <w:rFonts w:ascii="Arial" w:hAnsi="Arial" w:cs="Arial"/>
                <w:color w:val="0000FF"/>
              </w:rPr>
              <w:t>;</w:t>
            </w:r>
            <w:bookmarkEnd w:id="135"/>
            <w:proofErr w:type="gramEnd"/>
          </w:p>
        </w:tc>
      </w:tr>
      <w:tr w:rsidR="006E7788" w14:paraId="3B92A012" w14:textId="77777777" w:rsidTr="16EDC40A">
        <w:trPr>
          <w:gridAfter w:val="1"/>
          <w:wAfter w:w="289" w:type="dxa"/>
        </w:trPr>
        <w:tc>
          <w:tcPr>
            <w:tcW w:w="3512"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808" w:type="dxa"/>
            <w:gridSpan w:val="2"/>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36" w:name="_BPDCD_140"/>
            <w:r w:rsidRPr="0019675B">
              <w:rPr>
                <w:rFonts w:ascii="Arial" w:hAnsi="Arial" w:cs="Arial"/>
                <w:snapToGrid w:val="0"/>
                <w:color w:val="0000FF"/>
              </w:rPr>
              <w:t>;</w:t>
            </w:r>
            <w:bookmarkEnd w:id="136"/>
          </w:p>
        </w:tc>
      </w:tr>
      <w:tr w:rsidR="006E7788" w14:paraId="10D5DBA6" w14:textId="77777777" w:rsidTr="16EDC40A">
        <w:trPr>
          <w:gridAfter w:val="1"/>
          <w:wAfter w:w="289" w:type="dxa"/>
        </w:trPr>
        <w:tc>
          <w:tcPr>
            <w:tcW w:w="3512"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808" w:type="dxa"/>
            <w:gridSpan w:val="2"/>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37" w:name="_BPDCD_141"/>
            <w:r w:rsidRPr="0019675B">
              <w:rPr>
                <w:rFonts w:ascii="Arial" w:hAnsi="Arial" w:cs="Arial"/>
              </w:rPr>
              <w:t>;</w:t>
            </w:r>
            <w:bookmarkEnd w:id="137"/>
          </w:p>
        </w:tc>
      </w:tr>
      <w:tr w:rsidR="006E7788" w14:paraId="5D5A2366" w14:textId="77777777" w:rsidTr="16EDC40A">
        <w:trPr>
          <w:gridAfter w:val="1"/>
          <w:wAfter w:w="289" w:type="dxa"/>
        </w:trPr>
        <w:tc>
          <w:tcPr>
            <w:tcW w:w="3512"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808" w:type="dxa"/>
            <w:gridSpan w:val="2"/>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38" w:name="_BPDCD_142"/>
            <w:r w:rsidRPr="0019675B">
              <w:rPr>
                <w:rFonts w:ascii="Arial" w:hAnsi="Arial" w:cs="Arial"/>
                <w:lang w:val="en-US"/>
              </w:rPr>
              <w:t>;</w:t>
            </w:r>
            <w:bookmarkEnd w:id="138"/>
          </w:p>
        </w:tc>
      </w:tr>
      <w:tr w:rsidR="006E7788" w14:paraId="5589F294" w14:textId="77777777" w:rsidTr="16EDC40A">
        <w:trPr>
          <w:gridAfter w:val="1"/>
          <w:wAfter w:w="289" w:type="dxa"/>
        </w:trPr>
        <w:tc>
          <w:tcPr>
            <w:tcW w:w="3512"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808" w:type="dxa"/>
            <w:gridSpan w:val="2"/>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16EDC40A">
        <w:trPr>
          <w:gridAfter w:val="1"/>
          <w:wAfter w:w="289" w:type="dxa"/>
        </w:trPr>
        <w:tc>
          <w:tcPr>
            <w:tcW w:w="3512"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808" w:type="dxa"/>
            <w:gridSpan w:val="2"/>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16EDC40A">
        <w:trPr>
          <w:gridAfter w:val="1"/>
          <w:wAfter w:w="289" w:type="dxa"/>
        </w:trPr>
        <w:tc>
          <w:tcPr>
            <w:tcW w:w="3512"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808" w:type="dxa"/>
            <w:gridSpan w:val="2"/>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16EDC40A">
        <w:trPr>
          <w:gridAfter w:val="1"/>
          <w:wAfter w:w="289" w:type="dxa"/>
        </w:trPr>
        <w:tc>
          <w:tcPr>
            <w:tcW w:w="3512" w:type="dxa"/>
            <w:shd w:val="clear" w:color="auto" w:fill="auto"/>
          </w:tcPr>
          <w:p w14:paraId="56EA3486" w14:textId="77777777" w:rsidR="006E7788" w:rsidRDefault="006E7788" w:rsidP="006E7788">
            <w:pPr>
              <w:pStyle w:val="BodyText"/>
              <w:rPr>
                <w:rFonts w:ascii="Arial" w:hAnsi="Arial" w:cs="Arial"/>
                <w:b/>
                <w:bCs/>
              </w:rPr>
            </w:pPr>
            <w:r>
              <w:rPr>
                <w:rFonts w:ascii="Arial" w:hAnsi="Arial" w:cs="Arial"/>
                <w:b/>
                <w:bCs/>
              </w:rPr>
              <w:t>"Requirements"</w:t>
            </w:r>
          </w:p>
        </w:tc>
        <w:tc>
          <w:tcPr>
            <w:tcW w:w="6808" w:type="dxa"/>
            <w:gridSpan w:val="2"/>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w:t>
            </w:r>
            <w:proofErr w:type="gramStart"/>
            <w:r>
              <w:rPr>
                <w:rFonts w:ascii="Arial" w:hAnsi="Arial" w:cs="Arial"/>
                <w:b/>
              </w:rPr>
              <w:t>Bond</w:t>
            </w:r>
            <w:proofErr w:type="gramEnd"/>
            <w:r>
              <w:rPr>
                <w:rFonts w:ascii="Arial" w:hAnsi="Arial" w:cs="Arial"/>
                <w:b/>
              </w:rPr>
              <w:t xml:space="preserve">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w:t>
            </w:r>
            <w:proofErr w:type="gramStart"/>
            <w:r>
              <w:rPr>
                <w:rFonts w:ascii="Arial" w:hAnsi="Arial" w:cs="Arial"/>
              </w:rPr>
              <w:t>rating  or</w:t>
            </w:r>
            <w:proofErr w:type="gramEnd"/>
            <w:r>
              <w:rPr>
                <w:rFonts w:ascii="Arial" w:hAnsi="Arial" w:cs="Arial"/>
              </w:rPr>
              <w:t xml:space="preserve">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security provided is </w:t>
            </w:r>
            <w:r>
              <w:rPr>
                <w:rFonts w:ascii="Arial" w:hAnsi="Arial" w:cs="Arial"/>
                <w:b/>
              </w:rPr>
              <w:t>Enforceable</w:t>
            </w:r>
            <w:r>
              <w:rPr>
                <w:rFonts w:ascii="Arial" w:hAnsi="Arial" w:cs="Arial"/>
              </w:rPr>
              <w:t xml:space="preserve">; and </w:t>
            </w:r>
          </w:p>
          <w:p w14:paraId="623CCDE2" w14:textId="77777777" w:rsidR="006E7788" w:rsidRDefault="006E7788" w:rsidP="006E7788">
            <w:pPr>
              <w:pStyle w:val="BodyText"/>
              <w:tabs>
                <w:tab w:val="left" w:pos="2"/>
              </w:tabs>
              <w:jc w:val="both"/>
              <w:rPr>
                <w:rFonts w:ascii="Arial" w:hAnsi="Arial" w:cs="Arial"/>
                <w:b/>
                <w:i/>
              </w:rPr>
            </w:pPr>
            <w:r>
              <w:rPr>
                <w:rFonts w:ascii="Arial" w:hAnsi="Arial" w:cs="Arial"/>
              </w:rPr>
              <w:t xml:space="preserve">(d)  there are no material conditions </w:t>
            </w:r>
            <w:proofErr w:type="gramStart"/>
            <w:r>
              <w:rPr>
                <w:rFonts w:ascii="Arial" w:hAnsi="Arial" w:cs="Arial"/>
              </w:rPr>
              <w:t>preventing  the</w:t>
            </w:r>
            <w:proofErr w:type="gramEnd"/>
            <w:r>
              <w:rPr>
                <w:rFonts w:ascii="Arial" w:hAnsi="Arial" w:cs="Arial"/>
              </w:rPr>
              <w:t xml:space="preserve"> exercise by </w:t>
            </w:r>
            <w:r>
              <w:rPr>
                <w:rFonts w:ascii="Arial" w:hAnsi="Arial" w:cs="Arial"/>
                <w:b/>
                <w:bCs/>
              </w:rPr>
              <w:t>The Company</w:t>
            </w:r>
            <w:r>
              <w:rPr>
                <w:rFonts w:ascii="Arial" w:hAnsi="Arial" w:cs="Arial"/>
              </w:rPr>
              <w:t xml:space="preserve"> of its rights under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w:t>
            </w:r>
            <w:r w:rsidRPr="0019675B">
              <w:rPr>
                <w:rFonts w:ascii="Arial" w:hAnsi="Arial" w:cs="Arial"/>
                <w:b/>
              </w:rPr>
              <w:t>t</w:t>
            </w:r>
            <w:bookmarkStart w:id="139" w:name="_BPDCD_143"/>
            <w:r w:rsidRPr="0019675B">
              <w:rPr>
                <w:rFonts w:ascii="Arial" w:hAnsi="Arial" w:cs="Arial"/>
                <w:color w:val="0000FF"/>
              </w:rPr>
              <w:t>;</w:t>
            </w:r>
            <w:bookmarkEnd w:id="139"/>
          </w:p>
        </w:tc>
      </w:tr>
      <w:tr w:rsidR="006E7788" w14:paraId="61D514B6" w14:textId="77777777" w:rsidTr="16EDC40A">
        <w:trPr>
          <w:gridAfter w:val="1"/>
          <w:wAfter w:w="289" w:type="dxa"/>
        </w:trPr>
        <w:tc>
          <w:tcPr>
            <w:tcW w:w="3512"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lastRenderedPageBreak/>
              <w:t>"Resigning Alternate Member"</w:t>
            </w:r>
          </w:p>
        </w:tc>
        <w:tc>
          <w:tcPr>
            <w:tcW w:w="6808" w:type="dxa"/>
            <w:gridSpan w:val="2"/>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40" w:name="_BPDCD_144"/>
            <w:r w:rsidRPr="0019675B">
              <w:rPr>
                <w:rFonts w:ascii="Arial" w:hAnsi="Arial" w:cs="Arial"/>
              </w:rPr>
              <w:t>as</w:t>
            </w:r>
            <w:r w:rsidRPr="0019675B">
              <w:rPr>
                <w:rFonts w:ascii="Arial" w:hAnsi="Arial" w:cs="Arial"/>
                <w:color w:val="0000FF"/>
              </w:rPr>
              <w:t xml:space="preserve"> </w:t>
            </w:r>
            <w:bookmarkEnd w:id="140"/>
            <w:r w:rsidRPr="0019675B">
              <w:rPr>
                <w:rFonts w:ascii="Arial" w:hAnsi="Arial" w:cs="Arial"/>
              </w:rPr>
              <w:t>defined in Paragraph 8A.4.1.3</w:t>
            </w:r>
            <w:bookmarkStart w:id="141" w:name="_BPDCD_145"/>
            <w:r w:rsidRPr="0019675B">
              <w:rPr>
                <w:rFonts w:ascii="Arial" w:hAnsi="Arial" w:cs="Arial"/>
              </w:rPr>
              <w:t>;</w:t>
            </w:r>
            <w:bookmarkEnd w:id="141"/>
          </w:p>
        </w:tc>
      </w:tr>
      <w:tr w:rsidR="006E7788" w14:paraId="020C019C" w14:textId="77777777" w:rsidTr="16EDC40A">
        <w:trPr>
          <w:gridAfter w:val="1"/>
          <w:wAfter w:w="289" w:type="dxa"/>
        </w:trPr>
        <w:tc>
          <w:tcPr>
            <w:tcW w:w="3512"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808" w:type="dxa"/>
            <w:gridSpan w:val="2"/>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42" w:name="_BPDCD_146"/>
            <w:r w:rsidRPr="0019675B">
              <w:rPr>
                <w:rFonts w:ascii="Arial" w:hAnsi="Arial" w:cs="Arial"/>
              </w:rPr>
              <w:t>;</w:t>
            </w:r>
            <w:bookmarkEnd w:id="142"/>
          </w:p>
        </w:tc>
      </w:tr>
      <w:tr w:rsidR="006E7788" w14:paraId="1CCF5579" w14:textId="77777777" w:rsidTr="16EDC40A">
        <w:trPr>
          <w:gridAfter w:val="1"/>
          <w:wAfter w:w="289" w:type="dxa"/>
        </w:trPr>
        <w:tc>
          <w:tcPr>
            <w:tcW w:w="3512"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808" w:type="dxa"/>
            <w:gridSpan w:val="2"/>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16EDC40A">
        <w:trPr>
          <w:gridAfter w:val="1"/>
          <w:wAfter w:w="289" w:type="dxa"/>
        </w:trPr>
        <w:tc>
          <w:tcPr>
            <w:tcW w:w="3512"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808" w:type="dxa"/>
            <w:gridSpan w:val="2"/>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16EDC40A">
        <w:trPr>
          <w:gridAfter w:val="1"/>
          <w:wAfter w:w="289" w:type="dxa"/>
        </w:trPr>
        <w:tc>
          <w:tcPr>
            <w:tcW w:w="3512"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808" w:type="dxa"/>
            <w:gridSpan w:val="2"/>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43" w:name="_DV_C139"/>
            <w:r>
              <w:rPr>
                <w:rFonts w:ascii="Arial" w:hAnsi="Arial" w:cs="Arial"/>
              </w:rPr>
              <w:t>The higher of:</w:t>
            </w:r>
            <w:bookmarkEnd w:id="143"/>
          </w:p>
          <w:p w14:paraId="499D174C" w14:textId="77777777" w:rsidR="006E7788" w:rsidRDefault="006E7788" w:rsidP="006E7788">
            <w:pPr>
              <w:pStyle w:val="BodyText"/>
              <w:jc w:val="both"/>
              <w:rPr>
                <w:rFonts w:ascii="Arial" w:hAnsi="Arial" w:cs="Arial"/>
              </w:rPr>
            </w:pPr>
            <w:bookmarkStart w:id="144"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145" w:name="_DV_C141"/>
            <w:bookmarkEnd w:id="144"/>
            <w:proofErr w:type="gramEnd"/>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45"/>
          </w:p>
          <w:p w14:paraId="7932BDA1" w14:textId="77777777" w:rsidR="006E7788" w:rsidRDefault="006E7788" w:rsidP="006E7788">
            <w:pPr>
              <w:pStyle w:val="BodyText"/>
              <w:jc w:val="both"/>
              <w:rPr>
                <w:rFonts w:ascii="Arial" w:hAnsi="Arial" w:cs="Arial"/>
              </w:rPr>
            </w:pPr>
            <w:bookmarkStart w:id="146" w:name="_DV_C142"/>
            <w:r>
              <w:rPr>
                <w:rFonts w:ascii="Arial" w:hAnsi="Arial" w:cs="Arial"/>
              </w:rPr>
              <w:t>A or B are then multiplied by:</w:t>
            </w:r>
            <w:bookmarkEnd w:id="146"/>
          </w:p>
          <w:p w14:paraId="2AA1CC9D" w14:textId="77777777" w:rsidR="006E7788" w:rsidRDefault="006E7788" w:rsidP="006E7788">
            <w:pPr>
              <w:pStyle w:val="BodyText"/>
              <w:jc w:val="both"/>
              <w:rPr>
                <w:rFonts w:ascii="Arial" w:hAnsi="Arial" w:cs="Arial"/>
              </w:rPr>
            </w:pPr>
            <w:bookmarkStart w:id="147" w:name="_DV_C143"/>
            <w:r>
              <w:rPr>
                <w:rFonts w:ascii="Arial" w:hAnsi="Arial" w:cs="Arial"/>
              </w:rPr>
              <w:t>the MW arrived at after deducting from the Transmission Entry Capacity for the Connection Site the Restricted MW Export Level;</w:t>
            </w:r>
            <w:bookmarkEnd w:id="147"/>
          </w:p>
        </w:tc>
      </w:tr>
      <w:tr w:rsidR="006E7788" w14:paraId="36499F13" w14:textId="77777777" w:rsidTr="16EDC40A">
        <w:trPr>
          <w:gridAfter w:val="1"/>
          <w:wAfter w:w="289" w:type="dxa"/>
        </w:trPr>
        <w:tc>
          <w:tcPr>
            <w:tcW w:w="3512" w:type="dxa"/>
            <w:shd w:val="clear" w:color="auto" w:fill="auto"/>
          </w:tcPr>
          <w:p w14:paraId="7D927752" w14:textId="77777777" w:rsidR="006E7788" w:rsidRDefault="006E7788" w:rsidP="006E7788">
            <w:pPr>
              <w:spacing w:after="240"/>
              <w:rPr>
                <w:rFonts w:ascii="Arial" w:hAnsi="Arial" w:cs="Arial"/>
                <w:b/>
                <w:bCs/>
              </w:rPr>
            </w:pPr>
            <w:bookmarkStart w:id="148" w:name="_DV_C137"/>
            <w:r>
              <w:rPr>
                <w:rFonts w:ascii="Arial" w:hAnsi="Arial" w:cs="Arial"/>
                <w:b/>
                <w:bCs/>
              </w:rPr>
              <w:t>"Restricted Export Level Period"</w:t>
            </w:r>
            <w:bookmarkEnd w:id="148"/>
          </w:p>
        </w:tc>
        <w:tc>
          <w:tcPr>
            <w:tcW w:w="6808" w:type="dxa"/>
            <w:gridSpan w:val="2"/>
          </w:tcPr>
          <w:p w14:paraId="76F87FBE" w14:textId="77777777" w:rsidR="006E7788" w:rsidRDefault="006E7788" w:rsidP="006E7788">
            <w:pPr>
              <w:spacing w:after="240"/>
              <w:rPr>
                <w:rFonts w:ascii="Arial" w:hAnsi="Arial" w:cs="Arial"/>
              </w:rPr>
            </w:pPr>
            <w:bookmarkStart w:id="149" w:name="_DV_C138"/>
            <w:r>
              <w:rPr>
                <w:rFonts w:ascii="Arial" w:hAnsi="Arial" w:cs="Arial"/>
              </w:rPr>
              <w:t>as defined in Paragraph 4.2A.4(b)(ii);</w:t>
            </w:r>
            <w:bookmarkEnd w:id="149"/>
          </w:p>
        </w:tc>
      </w:tr>
      <w:tr w:rsidR="006E7788" w14:paraId="4F12EA54" w14:textId="77777777" w:rsidTr="16EDC40A">
        <w:trPr>
          <w:gridAfter w:val="1"/>
          <w:wAfter w:w="289" w:type="dxa"/>
        </w:trPr>
        <w:tc>
          <w:tcPr>
            <w:tcW w:w="3512" w:type="dxa"/>
            <w:shd w:val="clear" w:color="auto" w:fill="auto"/>
          </w:tcPr>
          <w:p w14:paraId="416869E7" w14:textId="77777777" w:rsidR="006E7788" w:rsidRDefault="006E7788" w:rsidP="006E7788">
            <w:pPr>
              <w:spacing w:after="240"/>
              <w:rPr>
                <w:rFonts w:ascii="Arial" w:hAnsi="Arial" w:cs="Arial"/>
                <w:b/>
                <w:bCs/>
              </w:rPr>
            </w:pPr>
            <w:bookmarkStart w:id="150" w:name="_DV_C144"/>
            <w:r>
              <w:rPr>
                <w:rFonts w:ascii="Arial" w:hAnsi="Arial" w:cs="Arial"/>
                <w:b/>
                <w:bCs/>
              </w:rPr>
              <w:t>"Restricted MW Export Level"</w:t>
            </w:r>
            <w:bookmarkEnd w:id="150"/>
          </w:p>
        </w:tc>
        <w:tc>
          <w:tcPr>
            <w:tcW w:w="6808" w:type="dxa"/>
            <w:gridSpan w:val="2"/>
          </w:tcPr>
          <w:p w14:paraId="5DB3A021" w14:textId="77777777" w:rsidR="006E7788" w:rsidRDefault="006E7788" w:rsidP="006E7788">
            <w:pPr>
              <w:spacing w:after="240"/>
              <w:rPr>
                <w:rFonts w:ascii="Arial" w:hAnsi="Arial" w:cs="Arial"/>
              </w:rPr>
            </w:pPr>
            <w:bookmarkStart w:id="151" w:name="_DV_C145"/>
            <w:r>
              <w:rPr>
                <w:rFonts w:ascii="Arial" w:hAnsi="Arial" w:cs="Arial"/>
              </w:rPr>
              <w:t>as defined in Paragraph 4.2A.2.1(c)(i);</w:t>
            </w:r>
            <w:bookmarkEnd w:id="151"/>
          </w:p>
        </w:tc>
      </w:tr>
      <w:tr w:rsidR="006E7788" w14:paraId="0B984F66" w14:textId="77777777" w:rsidTr="16EDC40A">
        <w:trPr>
          <w:gridAfter w:val="1"/>
          <w:wAfter w:w="289" w:type="dxa"/>
        </w:trPr>
        <w:tc>
          <w:tcPr>
            <w:tcW w:w="3512" w:type="dxa"/>
            <w:shd w:val="clear" w:color="auto" w:fill="auto"/>
          </w:tcPr>
          <w:p w14:paraId="23B47847" w14:textId="77777777" w:rsidR="006E7788" w:rsidRDefault="006E7788" w:rsidP="006E7788">
            <w:pPr>
              <w:pStyle w:val="BodyText"/>
              <w:rPr>
                <w:rFonts w:ascii="Arial" w:hAnsi="Arial" w:cs="Arial"/>
                <w:b/>
                <w:bCs/>
                <w:color w:val="000000"/>
                <w:w w:val="0"/>
              </w:rPr>
            </w:pPr>
            <w:bookmarkStart w:id="152" w:name="_DV_C146"/>
            <w:r>
              <w:rPr>
                <w:rFonts w:ascii="Arial" w:hAnsi="Arial" w:cs="Arial"/>
                <w:b/>
                <w:bCs/>
                <w:color w:val="000000"/>
                <w:w w:val="0"/>
              </w:rPr>
              <w:t>"Restrictions on Availability"</w:t>
            </w:r>
          </w:p>
          <w:bookmarkEnd w:id="152"/>
          <w:p w14:paraId="5D76F483" w14:textId="77777777" w:rsidR="006E7788" w:rsidRDefault="006E7788" w:rsidP="006E7788">
            <w:pPr>
              <w:pStyle w:val="BodyText"/>
              <w:rPr>
                <w:rFonts w:ascii="Arial" w:hAnsi="Arial" w:cs="Arial"/>
                <w:b/>
                <w:bCs/>
                <w:color w:val="000000"/>
                <w:w w:val="0"/>
              </w:rPr>
            </w:pPr>
          </w:p>
        </w:tc>
        <w:tc>
          <w:tcPr>
            <w:tcW w:w="6808" w:type="dxa"/>
            <w:gridSpan w:val="2"/>
          </w:tcPr>
          <w:p w14:paraId="378F32B0" w14:textId="77777777" w:rsidR="006E7788" w:rsidRDefault="006E7788" w:rsidP="006E7788">
            <w:pPr>
              <w:pStyle w:val="BodyText"/>
              <w:spacing w:line="240" w:lineRule="atLeast"/>
              <w:rPr>
                <w:rFonts w:ascii="Arial" w:hAnsi="Arial" w:cs="Arial"/>
                <w:color w:val="000000"/>
                <w:w w:val="0"/>
              </w:rPr>
            </w:pPr>
            <w:bookmarkStart w:id="153"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53"/>
          </w:p>
        </w:tc>
      </w:tr>
      <w:tr w:rsidR="006E7788" w14:paraId="5C97CB93" w14:textId="77777777" w:rsidTr="16EDC40A">
        <w:trPr>
          <w:gridAfter w:val="1"/>
          <w:wAfter w:w="289" w:type="dxa"/>
        </w:trPr>
        <w:tc>
          <w:tcPr>
            <w:tcW w:w="3512"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808" w:type="dxa"/>
            <w:gridSpan w:val="2"/>
          </w:tcPr>
          <w:p w14:paraId="1BCD4CDD" w14:textId="77777777" w:rsidR="006E7788" w:rsidRDefault="006E7788" w:rsidP="006E7788">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w:t>
            </w:r>
            <w:r>
              <w:rPr>
                <w:rFonts w:ascii="Arial" w:hAnsi="Arial" w:cs="Arial"/>
              </w:rPr>
              <w:lastRenderedPageBreak/>
              <w:t xml:space="preserve">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16EDC40A">
        <w:trPr>
          <w:gridAfter w:val="1"/>
          <w:wAfter w:w="289" w:type="dxa"/>
        </w:trPr>
        <w:tc>
          <w:tcPr>
            <w:tcW w:w="3512"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lastRenderedPageBreak/>
              <w:t>“Retained EU Law”</w:t>
            </w:r>
          </w:p>
        </w:tc>
        <w:tc>
          <w:tcPr>
            <w:tcW w:w="6808" w:type="dxa"/>
            <w:gridSpan w:val="2"/>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16EDC40A">
        <w:trPr>
          <w:gridAfter w:val="1"/>
          <w:wAfter w:w="289" w:type="dxa"/>
        </w:trPr>
        <w:tc>
          <w:tcPr>
            <w:tcW w:w="3512"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808" w:type="dxa"/>
            <w:gridSpan w:val="2"/>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54" w:name="_BPDCD_147"/>
            <w:r w:rsidRPr="0019675B">
              <w:rPr>
                <w:rFonts w:ascii="Arial" w:hAnsi="Arial" w:cs="Arial"/>
              </w:rPr>
              <w:t>;</w:t>
            </w:r>
            <w:bookmarkEnd w:id="154"/>
            <w:proofErr w:type="gramEnd"/>
          </w:p>
        </w:tc>
      </w:tr>
      <w:tr w:rsidR="006E7788" w14:paraId="0CFFF37D" w14:textId="77777777" w:rsidTr="16EDC40A">
        <w:trPr>
          <w:gridAfter w:val="1"/>
          <w:wAfter w:w="289" w:type="dxa"/>
        </w:trPr>
        <w:tc>
          <w:tcPr>
            <w:tcW w:w="3512"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808" w:type="dxa"/>
            <w:gridSpan w:val="2"/>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55" w:name="_BPDCD_148"/>
            <w:r w:rsidRPr="0019675B">
              <w:rPr>
                <w:rFonts w:ascii="Arial" w:hAnsi="Arial" w:cs="Arial"/>
              </w:rPr>
              <w:t>;</w:t>
            </w:r>
            <w:bookmarkEnd w:id="155"/>
            <w:proofErr w:type="gramEnd"/>
          </w:p>
        </w:tc>
      </w:tr>
      <w:tr w:rsidR="006E7788" w14:paraId="4B874DE2" w14:textId="77777777" w:rsidTr="16EDC40A">
        <w:trPr>
          <w:gridAfter w:val="1"/>
          <w:wAfter w:w="289" w:type="dxa"/>
        </w:trPr>
        <w:tc>
          <w:tcPr>
            <w:tcW w:w="3512"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808" w:type="dxa"/>
            <w:gridSpan w:val="2"/>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16EDC40A">
        <w:trPr>
          <w:gridAfter w:val="1"/>
          <w:wAfter w:w="289" w:type="dxa"/>
        </w:trPr>
        <w:tc>
          <w:tcPr>
            <w:tcW w:w="3512"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808" w:type="dxa"/>
            <w:gridSpan w:val="2"/>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16EDC40A">
        <w:trPr>
          <w:gridAfter w:val="1"/>
          <w:wAfter w:w="289" w:type="dxa"/>
        </w:trPr>
        <w:tc>
          <w:tcPr>
            <w:tcW w:w="3512"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808" w:type="dxa"/>
            <w:gridSpan w:val="2"/>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16EDC40A">
        <w:trPr>
          <w:gridAfter w:val="1"/>
          <w:wAfter w:w="289" w:type="dxa"/>
        </w:trPr>
        <w:tc>
          <w:tcPr>
            <w:tcW w:w="3512" w:type="dxa"/>
          </w:tcPr>
          <w:p w14:paraId="7270A330" w14:textId="77777777" w:rsidR="006E7788" w:rsidRDefault="006E7788" w:rsidP="006E7788">
            <w:pPr>
              <w:pStyle w:val="BodyText"/>
              <w:rPr>
                <w:rFonts w:ascii="Arial" w:hAnsi="Arial" w:cs="Arial"/>
                <w:b/>
                <w:bCs/>
              </w:rPr>
            </w:pPr>
            <w:r>
              <w:rPr>
                <w:rFonts w:ascii="Arial" w:hAnsi="Arial" w:cs="Arial"/>
                <w:b/>
                <w:bCs/>
              </w:rPr>
              <w:lastRenderedPageBreak/>
              <w:t>"Second Offer"</w:t>
            </w:r>
          </w:p>
        </w:tc>
        <w:tc>
          <w:tcPr>
            <w:tcW w:w="6808" w:type="dxa"/>
            <w:gridSpan w:val="2"/>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16EDC40A">
        <w:trPr>
          <w:gridAfter w:val="1"/>
          <w:wAfter w:w="289" w:type="dxa"/>
        </w:trPr>
        <w:tc>
          <w:tcPr>
            <w:tcW w:w="3512"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808" w:type="dxa"/>
            <w:gridSpan w:val="2"/>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16EDC40A">
        <w:trPr>
          <w:gridAfter w:val="1"/>
          <w:wAfter w:w="289" w:type="dxa"/>
        </w:trPr>
        <w:tc>
          <w:tcPr>
            <w:tcW w:w="3512"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808" w:type="dxa"/>
            <w:gridSpan w:val="2"/>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16EDC40A">
        <w:trPr>
          <w:gridAfter w:val="1"/>
          <w:wAfter w:w="289" w:type="dxa"/>
        </w:trPr>
        <w:tc>
          <w:tcPr>
            <w:tcW w:w="3512"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808" w:type="dxa"/>
            <w:gridSpan w:val="2"/>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16EDC40A">
        <w:trPr>
          <w:gridAfter w:val="1"/>
          <w:wAfter w:w="289" w:type="dxa"/>
        </w:trPr>
        <w:tc>
          <w:tcPr>
            <w:tcW w:w="3512"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808" w:type="dxa"/>
            <w:gridSpan w:val="2"/>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16EDC40A">
        <w:trPr>
          <w:gridAfter w:val="1"/>
          <w:wAfter w:w="289" w:type="dxa"/>
        </w:trPr>
        <w:tc>
          <w:tcPr>
            <w:tcW w:w="3512"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808" w:type="dxa"/>
            <w:gridSpan w:val="2"/>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16EDC40A">
        <w:trPr>
          <w:gridAfter w:val="1"/>
          <w:wAfter w:w="289" w:type="dxa"/>
        </w:trPr>
        <w:tc>
          <w:tcPr>
            <w:tcW w:w="3512"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808" w:type="dxa"/>
            <w:gridSpan w:val="2"/>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16EDC40A">
        <w:trPr>
          <w:gridAfter w:val="1"/>
          <w:wAfter w:w="289" w:type="dxa"/>
        </w:trPr>
        <w:tc>
          <w:tcPr>
            <w:tcW w:w="3512"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808" w:type="dxa"/>
            <w:gridSpan w:val="2"/>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16EDC40A">
        <w:trPr>
          <w:gridAfter w:val="1"/>
          <w:wAfter w:w="289" w:type="dxa"/>
        </w:trPr>
        <w:tc>
          <w:tcPr>
            <w:tcW w:w="3512"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808" w:type="dxa"/>
            <w:gridSpan w:val="2"/>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16EDC40A">
        <w:trPr>
          <w:gridAfter w:val="1"/>
          <w:wAfter w:w="289" w:type="dxa"/>
        </w:trPr>
        <w:tc>
          <w:tcPr>
            <w:tcW w:w="3512"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808" w:type="dxa"/>
            <w:gridSpan w:val="2"/>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16EDC40A">
        <w:trPr>
          <w:gridAfter w:val="1"/>
          <w:wAfter w:w="289" w:type="dxa"/>
        </w:trPr>
        <w:tc>
          <w:tcPr>
            <w:tcW w:w="3512"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808" w:type="dxa"/>
            <w:gridSpan w:val="2"/>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16EDC40A">
        <w:trPr>
          <w:gridAfter w:val="1"/>
          <w:wAfter w:w="289" w:type="dxa"/>
        </w:trPr>
        <w:tc>
          <w:tcPr>
            <w:tcW w:w="3512"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808" w:type="dxa"/>
            <w:gridSpan w:val="2"/>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16EDC40A">
        <w:trPr>
          <w:gridAfter w:val="1"/>
          <w:wAfter w:w="289" w:type="dxa"/>
        </w:trPr>
        <w:tc>
          <w:tcPr>
            <w:tcW w:w="3512" w:type="dxa"/>
          </w:tcPr>
          <w:p w14:paraId="6B5EA866" w14:textId="77777777" w:rsidR="006E7788" w:rsidRDefault="006E7788" w:rsidP="006E7788">
            <w:pPr>
              <w:pStyle w:val="BodyText"/>
              <w:rPr>
                <w:rFonts w:ascii="Arial" w:hAnsi="Arial" w:cs="Arial"/>
                <w:b/>
                <w:bCs/>
                <w:color w:val="000000"/>
                <w:w w:val="0"/>
              </w:rPr>
            </w:pPr>
            <w:bookmarkStart w:id="156" w:name="_DV_C148"/>
            <w:r>
              <w:rPr>
                <w:rFonts w:ascii="Arial" w:hAnsi="Arial" w:cs="Arial"/>
                <w:b/>
                <w:bCs/>
              </w:rPr>
              <w:t>"Security Requirement"</w:t>
            </w:r>
            <w:bookmarkEnd w:id="156"/>
          </w:p>
        </w:tc>
        <w:tc>
          <w:tcPr>
            <w:tcW w:w="6808" w:type="dxa"/>
            <w:gridSpan w:val="2"/>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57" w:name="_BPDCD_150"/>
            <w:r w:rsidRPr="0019675B">
              <w:rPr>
                <w:rFonts w:ascii="Arial Bold" w:hAnsi="Arial Bold" w:cs="Arial"/>
                <w:b/>
                <w:bCs/>
              </w:rPr>
              <w:t>The Company</w:t>
            </w:r>
            <w:r w:rsidRPr="0019675B">
              <w:rPr>
                <w:rFonts w:ascii="Arial Bold" w:hAnsi="Arial Bold" w:cs="Arial"/>
              </w:rPr>
              <w:t xml:space="preserve"> </w:t>
            </w:r>
            <w:bookmarkEnd w:id="157"/>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16EDC40A">
        <w:trPr>
          <w:gridAfter w:val="1"/>
          <w:wAfter w:w="289" w:type="dxa"/>
        </w:trPr>
        <w:tc>
          <w:tcPr>
            <w:tcW w:w="3512"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808" w:type="dxa"/>
            <w:gridSpan w:val="2"/>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16EDC40A">
        <w:trPr>
          <w:gridAfter w:val="1"/>
          <w:wAfter w:w="289" w:type="dxa"/>
        </w:trPr>
        <w:tc>
          <w:tcPr>
            <w:tcW w:w="3512" w:type="dxa"/>
          </w:tcPr>
          <w:p w14:paraId="6FC00802" w14:textId="77777777" w:rsidR="006E7788" w:rsidRDefault="006E7788" w:rsidP="006E7788">
            <w:pPr>
              <w:pStyle w:val="BodyText"/>
              <w:rPr>
                <w:rFonts w:ascii="Arial" w:hAnsi="Arial" w:cs="Arial"/>
                <w:b/>
                <w:bCs/>
              </w:rPr>
            </w:pPr>
            <w:r>
              <w:rPr>
                <w:rFonts w:ascii="Arial" w:hAnsi="Arial" w:cs="Arial"/>
                <w:b/>
                <w:bCs/>
              </w:rPr>
              <w:lastRenderedPageBreak/>
              <w:t>“Self-Governance Criteria”</w:t>
            </w:r>
          </w:p>
        </w:tc>
        <w:tc>
          <w:tcPr>
            <w:tcW w:w="6808" w:type="dxa"/>
            <w:gridSpan w:val="2"/>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 xml:space="preserve">(ii) competition in the generation, distribution, or supply of electricity or any commercial activities connected with the generation, </w:t>
            </w:r>
            <w:proofErr w:type="gramStart"/>
            <w:r>
              <w:rPr>
                <w:rFonts w:ascii="Arial" w:hAnsi="Arial" w:cs="Arial"/>
              </w:rPr>
              <w:t>distribution</w:t>
            </w:r>
            <w:proofErr w:type="gramEnd"/>
            <w:r>
              <w:rPr>
                <w:rFonts w:ascii="Arial" w:hAnsi="Arial" w:cs="Arial"/>
              </w:rPr>
              <w:t xml:space="preserve">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16EDC40A">
        <w:trPr>
          <w:gridAfter w:val="1"/>
          <w:wAfter w:w="289" w:type="dxa"/>
        </w:trPr>
        <w:tc>
          <w:tcPr>
            <w:tcW w:w="3512"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808" w:type="dxa"/>
            <w:gridSpan w:val="2"/>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16EDC40A">
        <w:trPr>
          <w:gridAfter w:val="1"/>
          <w:wAfter w:w="289" w:type="dxa"/>
        </w:trPr>
        <w:tc>
          <w:tcPr>
            <w:tcW w:w="3512"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808" w:type="dxa"/>
            <w:gridSpan w:val="2"/>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16EDC40A">
        <w:trPr>
          <w:gridAfter w:val="1"/>
          <w:wAfter w:w="289" w:type="dxa"/>
        </w:trPr>
        <w:tc>
          <w:tcPr>
            <w:tcW w:w="3512"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808" w:type="dxa"/>
            <w:gridSpan w:val="2"/>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16EDC40A">
        <w:trPr>
          <w:gridAfter w:val="1"/>
          <w:wAfter w:w="289" w:type="dxa"/>
        </w:trPr>
        <w:tc>
          <w:tcPr>
            <w:tcW w:w="3512"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808" w:type="dxa"/>
            <w:gridSpan w:val="2"/>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16EDC40A">
        <w:trPr>
          <w:gridAfter w:val="1"/>
          <w:wAfter w:w="289" w:type="dxa"/>
        </w:trPr>
        <w:tc>
          <w:tcPr>
            <w:tcW w:w="3512"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808" w:type="dxa"/>
            <w:gridSpan w:val="2"/>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16EDC40A">
        <w:trPr>
          <w:gridAfter w:val="1"/>
          <w:wAfter w:w="289" w:type="dxa"/>
        </w:trPr>
        <w:tc>
          <w:tcPr>
            <w:tcW w:w="3512"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808" w:type="dxa"/>
            <w:gridSpan w:val="2"/>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13DB0362" w14:textId="77777777" w:rsidTr="16EDC40A">
        <w:trPr>
          <w:gridAfter w:val="1"/>
          <w:wAfter w:w="289" w:type="dxa"/>
        </w:trPr>
        <w:tc>
          <w:tcPr>
            <w:tcW w:w="3512" w:type="dxa"/>
          </w:tcPr>
          <w:p w14:paraId="064DB2BC" w14:textId="77777777" w:rsidR="006E7788" w:rsidRPr="00B87B3A" w:rsidRDefault="006E7788" w:rsidP="006E7788">
            <w:pPr>
              <w:tabs>
                <w:tab w:val="left" w:pos="0"/>
              </w:tabs>
              <w:rPr>
                <w:rFonts w:ascii="Arial" w:hAnsi="Arial" w:cs="Arial"/>
                <w:b/>
                <w:szCs w:val="22"/>
              </w:rPr>
            </w:pPr>
            <w:r w:rsidRPr="00B87B3A">
              <w:rPr>
                <w:rFonts w:ascii="Arial" w:hAnsi="Arial" w:cs="Arial"/>
                <w:szCs w:val="22"/>
              </w:rPr>
              <w:lastRenderedPageBreak/>
              <w:t>“</w:t>
            </w:r>
            <w:r w:rsidRPr="00B87B3A">
              <w:rPr>
                <w:rFonts w:ascii="Arial" w:hAnsi="Arial" w:cs="Arial"/>
                <w:b/>
                <w:szCs w:val="22"/>
              </w:rPr>
              <w:t>Seven Year Statement</w:t>
            </w:r>
            <w:r w:rsidRPr="00B87B3A">
              <w:rPr>
                <w:rFonts w:ascii="Arial" w:hAnsi="Arial" w:cs="Arial"/>
                <w:szCs w:val="22"/>
              </w:rPr>
              <w:t xml:space="preserve">” </w:t>
            </w:r>
          </w:p>
          <w:p w14:paraId="6DCE868C" w14:textId="77777777" w:rsidR="006E7788" w:rsidRPr="00B87B3A" w:rsidRDefault="006E7788" w:rsidP="006E7788">
            <w:pPr>
              <w:tabs>
                <w:tab w:val="left" w:pos="0"/>
              </w:tabs>
              <w:rPr>
                <w:rFonts w:ascii="Arial" w:hAnsi="Arial" w:cs="Arial"/>
                <w:b/>
                <w:szCs w:val="22"/>
              </w:rPr>
            </w:pPr>
          </w:p>
          <w:p w14:paraId="270CA82A" w14:textId="77777777" w:rsidR="006E7788" w:rsidRPr="00F96CF5" w:rsidRDefault="006E7788" w:rsidP="006E7788">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2B9C1E1D"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1F3C039F" w14:textId="77777777" w:rsidR="006E7788" w:rsidRPr="00F96CF5" w:rsidRDefault="006E7788" w:rsidP="006E7788">
            <w:pPr>
              <w:tabs>
                <w:tab w:val="left" w:pos="0"/>
              </w:tabs>
              <w:rPr>
                <w:rFonts w:ascii="Arial,Bold" w:hAnsi="Arial,Bold" w:cs="Arial,Bold"/>
                <w:b/>
                <w:bCs/>
                <w:szCs w:val="22"/>
                <w:lang w:eastAsia="en-GB"/>
              </w:rPr>
            </w:pPr>
          </w:p>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808" w:type="dxa"/>
            <w:gridSpan w:val="2"/>
          </w:tcPr>
          <w:p w14:paraId="6AF1ED4E" w14:textId="77777777" w:rsidR="006E7788" w:rsidRPr="00B87B3A" w:rsidRDefault="006E7788" w:rsidP="006E7788">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 xml:space="preserve">Grid </w:t>
            </w:r>
            <w:proofErr w:type="gramStart"/>
            <w:r w:rsidRPr="00B87B3A">
              <w:rPr>
                <w:rFonts w:ascii="Arial" w:hAnsi="Arial" w:cs="Arial"/>
                <w:b/>
              </w:rPr>
              <w:t>Code</w:t>
            </w:r>
            <w:r w:rsidRPr="00B87B3A">
              <w:rPr>
                <w:rFonts w:ascii="Arial" w:hAnsi="Arial" w:cs="Arial"/>
              </w:rPr>
              <w:t>;</w:t>
            </w:r>
            <w:proofErr w:type="gramEnd"/>
          </w:p>
          <w:p w14:paraId="5E29CBEF" w14:textId="77777777" w:rsidR="006E7788" w:rsidRPr="00E127E2" w:rsidRDefault="006E7788" w:rsidP="006E7788">
            <w:pPr>
              <w:tabs>
                <w:tab w:val="left" w:pos="0"/>
              </w:tabs>
              <w:rPr>
                <w:rFonts w:ascii="Arial" w:hAnsi="Arial" w:cs="Arial"/>
              </w:rPr>
            </w:pPr>
          </w:p>
          <w:p w14:paraId="048180BF"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7734C898" w14:textId="77777777" w:rsidR="006E7788" w:rsidRPr="00F96CF5" w:rsidRDefault="006E7788" w:rsidP="006E7788">
            <w:pPr>
              <w:autoSpaceDE w:val="0"/>
              <w:autoSpaceDN w:val="0"/>
              <w:adjustRightInd w:val="0"/>
              <w:rPr>
                <w:rFonts w:ascii="Arial" w:hAnsi="Arial" w:cs="Arial"/>
                <w:szCs w:val="22"/>
                <w:lang w:eastAsia="en-GB"/>
              </w:rPr>
            </w:pPr>
          </w:p>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16EDC40A">
        <w:trPr>
          <w:gridAfter w:val="1"/>
          <w:wAfter w:w="289" w:type="dxa"/>
        </w:trPr>
        <w:tc>
          <w:tcPr>
            <w:tcW w:w="3512"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808" w:type="dxa"/>
            <w:gridSpan w:val="2"/>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8" w:name="_BPDCD_151"/>
            <w:r w:rsidRPr="0019675B">
              <w:rPr>
                <w:rFonts w:ascii="Arial" w:hAnsi="Arial" w:cs="Arial"/>
              </w:rPr>
              <w:t>;</w:t>
            </w:r>
            <w:bookmarkEnd w:id="158"/>
          </w:p>
        </w:tc>
      </w:tr>
      <w:tr w:rsidR="006E7788" w14:paraId="48DC5CED" w14:textId="77777777" w:rsidTr="16EDC40A">
        <w:trPr>
          <w:gridAfter w:val="1"/>
          <w:wAfter w:w="289" w:type="dxa"/>
        </w:trPr>
        <w:tc>
          <w:tcPr>
            <w:tcW w:w="3512"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808" w:type="dxa"/>
            <w:gridSpan w:val="2"/>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lastRenderedPageBreak/>
              <w:t xml:space="preserve">(i)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16EDC40A">
        <w:trPr>
          <w:gridAfter w:val="1"/>
          <w:wAfter w:w="289" w:type="dxa"/>
        </w:trPr>
        <w:tc>
          <w:tcPr>
            <w:tcW w:w="3512"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808" w:type="dxa"/>
            <w:gridSpan w:val="2"/>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16EDC40A">
        <w:trPr>
          <w:gridAfter w:val="1"/>
          <w:wAfter w:w="289" w:type="dxa"/>
        </w:trPr>
        <w:tc>
          <w:tcPr>
            <w:tcW w:w="3512"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6808" w:type="dxa"/>
            <w:gridSpan w:val="2"/>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lastRenderedPageBreak/>
              <w:t xml:space="preserve">For all other parties, as defined as ‘Single Site’ in the </w:t>
            </w:r>
            <w:r w:rsidRPr="006E7788">
              <w:rPr>
                <w:rFonts w:ascii="Arial" w:hAnsi="Arial" w:cs="Arial"/>
                <w:b/>
                <w:color w:val="000000"/>
                <w:lang w:eastAsia="en-GB"/>
              </w:rPr>
              <w:t>DCUSA</w:t>
            </w:r>
          </w:p>
        </w:tc>
      </w:tr>
      <w:tr w:rsidR="006E7788" w14:paraId="0D75A63F" w14:textId="77777777" w:rsidTr="16EDC40A">
        <w:trPr>
          <w:gridAfter w:val="1"/>
          <w:wAfter w:w="289" w:type="dxa"/>
        </w:trPr>
        <w:tc>
          <w:tcPr>
            <w:tcW w:w="3512" w:type="dxa"/>
          </w:tcPr>
          <w:p w14:paraId="2B9367D7" w14:textId="77777777" w:rsidR="006E7788" w:rsidRDefault="006E7788" w:rsidP="006E7788">
            <w:pPr>
              <w:pStyle w:val="BodyText"/>
              <w:rPr>
                <w:rFonts w:ascii="Arial" w:hAnsi="Arial" w:cs="Arial"/>
                <w:b/>
                <w:bCs/>
              </w:rPr>
            </w:pPr>
            <w:r>
              <w:rPr>
                <w:rFonts w:ascii="Arial" w:hAnsi="Arial" w:cs="Arial"/>
                <w:b/>
                <w:bCs/>
              </w:rPr>
              <w:lastRenderedPageBreak/>
              <w:t>"Site Common Drawings"</w:t>
            </w:r>
          </w:p>
        </w:tc>
        <w:tc>
          <w:tcPr>
            <w:tcW w:w="6808" w:type="dxa"/>
            <w:gridSpan w:val="2"/>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16EDC40A">
        <w:trPr>
          <w:gridAfter w:val="1"/>
          <w:wAfter w:w="289" w:type="dxa"/>
        </w:trPr>
        <w:tc>
          <w:tcPr>
            <w:tcW w:w="3512"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808" w:type="dxa"/>
            <w:gridSpan w:val="2"/>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16EDC40A">
        <w:trPr>
          <w:gridAfter w:val="1"/>
          <w:wAfter w:w="289" w:type="dxa"/>
        </w:trPr>
        <w:tc>
          <w:tcPr>
            <w:tcW w:w="3512"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808" w:type="dxa"/>
            <w:gridSpan w:val="2"/>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6E7788" w14:paraId="6A684D91" w14:textId="77777777" w:rsidTr="16EDC40A">
        <w:trPr>
          <w:gridAfter w:val="1"/>
          <w:wAfter w:w="289" w:type="dxa"/>
        </w:trPr>
        <w:tc>
          <w:tcPr>
            <w:tcW w:w="3512"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808" w:type="dxa"/>
            <w:gridSpan w:val="2"/>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16EDC40A">
        <w:trPr>
          <w:gridAfter w:val="1"/>
          <w:wAfter w:w="289" w:type="dxa"/>
        </w:trPr>
        <w:tc>
          <w:tcPr>
            <w:tcW w:w="3512"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808" w:type="dxa"/>
            <w:gridSpan w:val="2"/>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9" w:name="_BPDCD_152"/>
            <w:r w:rsidRPr="0019675B">
              <w:rPr>
                <w:rFonts w:ascii="Arial" w:hAnsi="Arial" w:cs="Arial"/>
                <w:color w:val="0000FF"/>
              </w:rPr>
              <w:t>;</w:t>
            </w:r>
            <w:bookmarkEnd w:id="159"/>
          </w:p>
        </w:tc>
      </w:tr>
      <w:tr w:rsidR="006E7788" w14:paraId="1F707E2E" w14:textId="77777777" w:rsidTr="16EDC40A">
        <w:trPr>
          <w:gridAfter w:val="1"/>
          <w:wAfter w:w="289" w:type="dxa"/>
        </w:trPr>
        <w:tc>
          <w:tcPr>
            <w:tcW w:w="3512"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808" w:type="dxa"/>
            <w:gridSpan w:val="2"/>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16EDC40A">
        <w:trPr>
          <w:gridAfter w:val="1"/>
          <w:wAfter w:w="289" w:type="dxa"/>
        </w:trPr>
        <w:tc>
          <w:tcPr>
            <w:tcW w:w="3512"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808" w:type="dxa"/>
            <w:gridSpan w:val="2"/>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6E7788" w14:paraId="790F5130" w14:textId="77777777" w:rsidTr="16EDC40A">
        <w:trPr>
          <w:gridAfter w:val="1"/>
          <w:wAfter w:w="289" w:type="dxa"/>
        </w:trPr>
        <w:tc>
          <w:tcPr>
            <w:tcW w:w="3512"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808" w:type="dxa"/>
            <w:gridSpan w:val="2"/>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16EDC40A">
        <w:trPr>
          <w:gridAfter w:val="1"/>
          <w:wAfter w:w="289" w:type="dxa"/>
        </w:trPr>
        <w:tc>
          <w:tcPr>
            <w:tcW w:w="3512"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808" w:type="dxa"/>
            <w:gridSpan w:val="2"/>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16EDC40A">
        <w:trPr>
          <w:gridAfter w:val="1"/>
          <w:wAfter w:w="289" w:type="dxa"/>
        </w:trPr>
        <w:tc>
          <w:tcPr>
            <w:tcW w:w="3512"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808" w:type="dxa"/>
            <w:gridSpan w:val="2"/>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16EDC40A">
        <w:trPr>
          <w:gridAfter w:val="1"/>
          <w:wAfter w:w="289" w:type="dxa"/>
        </w:trPr>
        <w:tc>
          <w:tcPr>
            <w:tcW w:w="3512"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808" w:type="dxa"/>
            <w:gridSpan w:val="2"/>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16EDC40A">
        <w:trPr>
          <w:gridAfter w:val="1"/>
          <w:wAfter w:w="289" w:type="dxa"/>
        </w:trPr>
        <w:tc>
          <w:tcPr>
            <w:tcW w:w="3512"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808" w:type="dxa"/>
            <w:gridSpan w:val="2"/>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60" w:name="_BPDCD_153"/>
            <w:r w:rsidRPr="0019675B">
              <w:rPr>
                <w:rFonts w:ascii="Arial" w:hAnsi="Arial" w:cs="Arial"/>
              </w:rPr>
              <w:t xml:space="preserve">does not fall within the scope of </w:t>
            </w:r>
            <w:bookmarkEnd w:id="160"/>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61"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61"/>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w:t>
            </w:r>
            <w:r w:rsidRPr="0019675B">
              <w:rPr>
                <w:rFonts w:ascii="Arial" w:hAnsi="Arial"/>
              </w:rPr>
              <w:lastRenderedPageBreak/>
              <w:t>pursuant to Paragraph 8.25.4 and in accordance with any direction under Paragraph 8.25.2</w:t>
            </w:r>
            <w:r w:rsidRPr="0019675B">
              <w:rPr>
                <w:rFonts w:ascii="Arial" w:hAnsi="Arial" w:cs="Arial"/>
                <w:bCs/>
              </w:rPr>
              <w:t>;</w:t>
            </w:r>
          </w:p>
        </w:tc>
      </w:tr>
      <w:tr w:rsidR="006E7788" w14:paraId="5BF0C980" w14:textId="77777777" w:rsidTr="16EDC40A">
        <w:trPr>
          <w:gridAfter w:val="1"/>
          <w:wAfter w:w="289" w:type="dxa"/>
        </w:trPr>
        <w:tc>
          <w:tcPr>
            <w:tcW w:w="3512" w:type="dxa"/>
          </w:tcPr>
          <w:p w14:paraId="2ECFD01D" w14:textId="77777777" w:rsidR="006E7788" w:rsidRDefault="006E7788" w:rsidP="006E7788">
            <w:pPr>
              <w:pStyle w:val="BodyText"/>
              <w:rPr>
                <w:rFonts w:ascii="Arial" w:hAnsi="Arial" w:cs="Arial"/>
                <w:b/>
                <w:bCs/>
              </w:rPr>
            </w:pPr>
            <w:r>
              <w:rPr>
                <w:rFonts w:ascii="Arial" w:hAnsi="Arial" w:cs="Arial"/>
                <w:b/>
                <w:bCs/>
              </w:rPr>
              <w:lastRenderedPageBreak/>
              <w:t>"Statement of the Connection Charging Methodology"</w:t>
            </w:r>
          </w:p>
        </w:tc>
        <w:tc>
          <w:tcPr>
            <w:tcW w:w="6808" w:type="dxa"/>
            <w:gridSpan w:val="2"/>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16EDC40A">
        <w:trPr>
          <w:gridAfter w:val="1"/>
          <w:wAfter w:w="289" w:type="dxa"/>
        </w:trPr>
        <w:tc>
          <w:tcPr>
            <w:tcW w:w="3512"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808" w:type="dxa"/>
            <w:gridSpan w:val="2"/>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16EDC40A">
        <w:trPr>
          <w:gridAfter w:val="1"/>
          <w:wAfter w:w="289" w:type="dxa"/>
        </w:trPr>
        <w:tc>
          <w:tcPr>
            <w:tcW w:w="3512"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808" w:type="dxa"/>
            <w:gridSpan w:val="2"/>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w:t>
            </w:r>
            <w:proofErr w:type="gramStart"/>
            <w:r>
              <w:rPr>
                <w:rFonts w:ascii="Arial" w:hAnsi="Arial" w:cs="Arial"/>
              </w:rPr>
              <w:t xml:space="preserve">the </w:t>
            </w:r>
            <w:r>
              <w:rPr>
                <w:rFonts w:ascii="Arial" w:hAnsi="Arial" w:cs="Arial"/>
                <w:b/>
              </w:rPr>
              <w:t xml:space="preserve"> Transmission</w:t>
            </w:r>
            <w:proofErr w:type="gramEnd"/>
            <w:r>
              <w:rPr>
                <w:rFonts w:ascii="Arial" w:hAnsi="Arial" w:cs="Arial"/>
                <w:b/>
              </w:rPr>
              <w:t xml:space="preserve"> Licence</w:t>
            </w:r>
            <w:r>
              <w:rPr>
                <w:rFonts w:ascii="Arial" w:hAnsi="Arial" w:cs="Arial"/>
              </w:rPr>
              <w:t>, as modified from time to time;</w:t>
            </w:r>
          </w:p>
        </w:tc>
      </w:tr>
      <w:tr w:rsidR="006E7788" w14:paraId="29A1227D" w14:textId="77777777" w:rsidTr="16EDC40A">
        <w:trPr>
          <w:gridAfter w:val="1"/>
          <w:wAfter w:w="289" w:type="dxa"/>
        </w:trPr>
        <w:tc>
          <w:tcPr>
            <w:tcW w:w="3512"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808" w:type="dxa"/>
            <w:gridSpan w:val="2"/>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 xml:space="preserve">(i)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16EDC40A">
        <w:trPr>
          <w:gridAfter w:val="1"/>
          <w:wAfter w:w="289" w:type="dxa"/>
        </w:trPr>
        <w:tc>
          <w:tcPr>
            <w:tcW w:w="3512"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808" w:type="dxa"/>
            <w:gridSpan w:val="2"/>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16EDC40A">
        <w:trPr>
          <w:gridAfter w:val="1"/>
          <w:wAfter w:w="289" w:type="dxa"/>
        </w:trPr>
        <w:tc>
          <w:tcPr>
            <w:tcW w:w="3512"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808" w:type="dxa"/>
            <w:gridSpan w:val="2"/>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16EDC40A">
        <w:trPr>
          <w:gridAfter w:val="1"/>
          <w:wAfter w:w="289" w:type="dxa"/>
        </w:trPr>
        <w:tc>
          <w:tcPr>
            <w:tcW w:w="3512"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808" w:type="dxa"/>
            <w:gridSpan w:val="2"/>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16EDC40A">
        <w:trPr>
          <w:gridAfter w:val="1"/>
          <w:wAfter w:w="289" w:type="dxa"/>
        </w:trPr>
        <w:tc>
          <w:tcPr>
            <w:tcW w:w="3512" w:type="dxa"/>
            <w:shd w:val="clear" w:color="auto" w:fill="auto"/>
          </w:tcPr>
          <w:p w14:paraId="6A2F7EB0" w14:textId="77777777" w:rsidR="006E7788" w:rsidRPr="0019675B" w:rsidRDefault="006E7788" w:rsidP="006E7788">
            <w:pPr>
              <w:pStyle w:val="BodyText"/>
              <w:rPr>
                <w:rFonts w:ascii="Arial" w:hAnsi="Arial" w:cs="Arial"/>
                <w:b/>
                <w:bCs/>
                <w:w w:val="0"/>
              </w:rPr>
            </w:pPr>
            <w:bookmarkStart w:id="162" w:name="_BPDCI_155"/>
            <w:bookmarkStart w:id="163" w:name="_DV_C150"/>
            <w:r w:rsidRPr="0019675B">
              <w:rPr>
                <w:rFonts w:ascii="Arial" w:hAnsi="Arial" w:cs="Arial"/>
                <w:b/>
                <w:bCs/>
                <w:lang w:val="en-US"/>
              </w:rPr>
              <w:lastRenderedPageBreak/>
              <w:t>"STC"</w:t>
            </w:r>
            <w:bookmarkEnd w:id="162"/>
            <w:bookmarkEnd w:id="163"/>
          </w:p>
        </w:tc>
        <w:tc>
          <w:tcPr>
            <w:tcW w:w="6808" w:type="dxa"/>
            <w:gridSpan w:val="2"/>
            <w:shd w:val="clear" w:color="auto" w:fill="auto"/>
          </w:tcPr>
          <w:p w14:paraId="3B1C11E9" w14:textId="77777777" w:rsidR="006E7788" w:rsidRPr="0019675B" w:rsidRDefault="006E7788" w:rsidP="006E7788">
            <w:pPr>
              <w:pStyle w:val="BodyText"/>
              <w:jc w:val="both"/>
              <w:rPr>
                <w:rFonts w:ascii="Arial" w:hAnsi="Arial" w:cs="Arial"/>
                <w:b/>
                <w:w w:val="0"/>
              </w:rPr>
            </w:pPr>
            <w:bookmarkStart w:id="164" w:name="_BPDCI_156"/>
            <w:r w:rsidRPr="0019675B">
              <w:rPr>
                <w:rFonts w:ascii="Arial" w:hAnsi="Arial" w:cs="Arial"/>
              </w:rPr>
              <w:t xml:space="preserve">the </w:t>
            </w:r>
            <w:bookmarkStart w:id="165" w:name="_BPDCI_157"/>
            <w:bookmarkEnd w:id="164"/>
            <w:r w:rsidRPr="0019675B">
              <w:rPr>
                <w:rFonts w:ascii="Arial" w:hAnsi="Arial" w:cs="Arial"/>
                <w:b/>
                <w:bCs/>
                <w:lang w:val="en-US"/>
              </w:rPr>
              <w:t>System Operator - Transmission Owner Code</w:t>
            </w:r>
            <w:bookmarkEnd w:id="165"/>
            <w:r w:rsidRPr="0019675B">
              <w:rPr>
                <w:rFonts w:ascii="Arial" w:hAnsi="Arial" w:cs="Arial"/>
                <w:b/>
                <w:bCs/>
                <w:lang w:val="en-US"/>
              </w:rPr>
              <w:t xml:space="preserve"> </w:t>
            </w:r>
            <w:bookmarkStart w:id="166" w:name="_BPDCI_158"/>
            <w:proofErr w:type="gramStart"/>
            <w:r w:rsidRPr="0019675B">
              <w:rPr>
                <w:rFonts w:ascii="Arial" w:hAnsi="Arial" w:cs="Arial"/>
              </w:rPr>
              <w:t>entered into</w:t>
            </w:r>
            <w:proofErr w:type="gramEnd"/>
            <w:r w:rsidRPr="0019675B">
              <w:rPr>
                <w:rFonts w:ascii="Arial" w:hAnsi="Arial" w:cs="Arial"/>
              </w:rPr>
              <w:t xml:space="preserve">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66"/>
          </w:p>
        </w:tc>
      </w:tr>
      <w:tr w:rsidR="00F17F42" w14:paraId="770B2397" w14:textId="77777777" w:rsidTr="16EDC40A">
        <w:trPr>
          <w:gridAfter w:val="1"/>
          <w:wAfter w:w="289" w:type="dxa"/>
        </w:trPr>
        <w:tc>
          <w:tcPr>
            <w:tcW w:w="3512"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808" w:type="dxa"/>
            <w:gridSpan w:val="2"/>
            <w:shd w:val="clear" w:color="auto" w:fill="auto"/>
          </w:tcPr>
          <w:p w14:paraId="20B5838F"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 </w:t>
            </w:r>
            <w:r w:rsidRPr="00F17F42">
              <w:rPr>
                <w:rFonts w:ascii="Arial" w:hAnsi="Arial" w:cs="Arial"/>
                <w:b/>
                <w:color w:val="000000"/>
                <w:lang w:eastAsia="en-GB"/>
              </w:rPr>
              <w:t>Generation Licensee</w:t>
            </w:r>
            <w:r w:rsidRPr="00F17F42">
              <w:rPr>
                <w:rFonts w:ascii="Arial" w:hAnsi="Arial" w:cs="Arial"/>
                <w:color w:val="000000"/>
                <w:lang w:eastAsia="en-GB"/>
              </w:rPr>
              <w:t xml:space="preserve"> who is responsible for the operation of a</w:t>
            </w:r>
          </w:p>
          <w:p w14:paraId="6E84C875" w14:textId="77777777" w:rsidR="00F17F42" w:rsidRPr="00F17F42" w:rsidRDefault="00F17F42" w:rsidP="00F17F42">
            <w:pPr>
              <w:pStyle w:val="BodyText"/>
              <w:jc w:val="both"/>
              <w:rPr>
                <w:rFonts w:ascii="Arial" w:hAnsi="Arial" w:cs="Arial"/>
              </w:rPr>
            </w:pPr>
            <w:r w:rsidRPr="00F17F42">
              <w:rPr>
                <w:rFonts w:ascii="Arial" w:hAnsi="Arial" w:cs="Arial"/>
                <w:b/>
                <w:color w:val="000000"/>
                <w:lang w:eastAsia="en-GB"/>
              </w:rPr>
              <w:t>Storage Facility</w:t>
            </w:r>
          </w:p>
        </w:tc>
      </w:tr>
      <w:tr w:rsidR="006E7788" w14:paraId="4779A386" w14:textId="77777777" w:rsidTr="16EDC40A">
        <w:trPr>
          <w:gridAfter w:val="1"/>
          <w:wAfter w:w="289" w:type="dxa"/>
        </w:trPr>
        <w:tc>
          <w:tcPr>
            <w:tcW w:w="3512"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808" w:type="dxa"/>
            <w:gridSpan w:val="2"/>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67" w:name="_BPDCD_159"/>
            <w:r w:rsidRPr="0019675B">
              <w:rPr>
                <w:rFonts w:ascii="Arial" w:hAnsi="Arial" w:cs="Arial"/>
                <w:color w:val="0000FF"/>
              </w:rPr>
              <w:t>;</w:t>
            </w:r>
            <w:bookmarkEnd w:id="167"/>
          </w:p>
        </w:tc>
      </w:tr>
      <w:tr w:rsidR="006E7788" w14:paraId="70324469" w14:textId="77777777" w:rsidTr="16EDC40A">
        <w:trPr>
          <w:gridAfter w:val="1"/>
          <w:wAfter w:w="289" w:type="dxa"/>
        </w:trPr>
        <w:tc>
          <w:tcPr>
            <w:tcW w:w="3512"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808" w:type="dxa"/>
            <w:gridSpan w:val="2"/>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8" w:name="_BPDCD_160"/>
            <w:r w:rsidRPr="0019675B">
              <w:rPr>
                <w:rFonts w:ascii="Arial" w:hAnsi="Arial" w:cs="Arial"/>
              </w:rPr>
              <w:t>;</w:t>
            </w:r>
            <w:bookmarkEnd w:id="168"/>
          </w:p>
        </w:tc>
      </w:tr>
      <w:tr w:rsidR="006E7788" w14:paraId="147DC459" w14:textId="77777777" w:rsidTr="16EDC40A">
        <w:trPr>
          <w:gridAfter w:val="1"/>
          <w:wAfter w:w="289" w:type="dxa"/>
        </w:trPr>
        <w:tc>
          <w:tcPr>
            <w:tcW w:w="3512"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808" w:type="dxa"/>
            <w:gridSpan w:val="2"/>
          </w:tcPr>
          <w:p w14:paraId="25C5132F" w14:textId="77777777" w:rsidR="006E7788" w:rsidRDefault="006E7788" w:rsidP="006E7788">
            <w:pPr>
              <w:pStyle w:val="BodyText"/>
              <w:jc w:val="both"/>
              <w:rPr>
                <w:rFonts w:ascii="Arial" w:hAnsi="Arial" w:cs="Arial"/>
              </w:rPr>
            </w:pPr>
            <w:r>
              <w:rPr>
                <w:rFonts w:ascii="Arial" w:hAnsi="Arial" w:cs="Arial"/>
              </w:rPr>
              <w:t xml:space="preserve">being </w:t>
            </w:r>
            <w:proofErr w:type="gramStart"/>
            <w:r>
              <w:rPr>
                <w:rFonts w:ascii="Arial" w:hAnsi="Arial" w:cs="Arial"/>
              </w:rPr>
              <w:t xml:space="preserve">a component of the </w:t>
            </w:r>
            <w:r>
              <w:rPr>
                <w:rFonts w:ascii="Arial" w:hAnsi="Arial" w:cs="Arial"/>
                <w:b/>
              </w:rPr>
              <w:t>Use of System Charges</w:t>
            </w:r>
            <w:proofErr w:type="gramEnd"/>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9" w:name="_BPDCD_161"/>
            <w:r w:rsidRPr="00530856">
              <w:rPr>
                <w:rFonts w:ascii="Arial" w:hAnsi="Arial" w:cs="Arial"/>
              </w:rPr>
              <w:t>;</w:t>
            </w:r>
            <w:bookmarkEnd w:id="169"/>
          </w:p>
        </w:tc>
      </w:tr>
      <w:tr w:rsidR="006E7788" w14:paraId="40B362B1" w14:textId="77777777" w:rsidTr="16EDC40A">
        <w:trPr>
          <w:gridAfter w:val="1"/>
          <w:wAfter w:w="289" w:type="dxa"/>
        </w:trPr>
        <w:tc>
          <w:tcPr>
            <w:tcW w:w="3512"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808" w:type="dxa"/>
            <w:gridSpan w:val="2"/>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70" w:name="_BPDCD_162"/>
            <w:r w:rsidRPr="00530856">
              <w:rPr>
                <w:rFonts w:ascii="Arial" w:hAnsi="Arial" w:cs="Arial"/>
              </w:rPr>
              <w:t>;</w:t>
            </w:r>
            <w:bookmarkEnd w:id="170"/>
          </w:p>
        </w:tc>
      </w:tr>
      <w:tr w:rsidR="006E7788" w14:paraId="2972AC64" w14:textId="77777777" w:rsidTr="16EDC40A">
        <w:trPr>
          <w:gridAfter w:val="1"/>
          <w:wAfter w:w="289" w:type="dxa"/>
        </w:trPr>
        <w:tc>
          <w:tcPr>
            <w:tcW w:w="3512"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808" w:type="dxa"/>
            <w:gridSpan w:val="2"/>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71" w:name="_BPDCD_163"/>
            <w:r w:rsidRPr="00530856">
              <w:rPr>
                <w:rFonts w:ascii="Arial" w:hAnsi="Arial" w:cs="Arial"/>
              </w:rPr>
              <w:t>;</w:t>
            </w:r>
            <w:bookmarkEnd w:id="171"/>
          </w:p>
        </w:tc>
      </w:tr>
      <w:tr w:rsidR="006E7788" w14:paraId="4FDA6CD3" w14:textId="77777777" w:rsidTr="16EDC40A">
        <w:trPr>
          <w:gridAfter w:val="1"/>
          <w:wAfter w:w="289" w:type="dxa"/>
        </w:trPr>
        <w:tc>
          <w:tcPr>
            <w:tcW w:w="3512"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808" w:type="dxa"/>
            <w:gridSpan w:val="2"/>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72" w:name="_BPDCD_164"/>
            <w:r w:rsidRPr="00530856">
              <w:rPr>
                <w:rFonts w:ascii="Arial" w:hAnsi="Arial" w:cs="Arial"/>
                <w:color w:val="0000FF"/>
              </w:rPr>
              <w:t>;</w:t>
            </w:r>
            <w:bookmarkEnd w:id="172"/>
          </w:p>
        </w:tc>
      </w:tr>
      <w:tr w:rsidR="006E7788" w14:paraId="41CC5EC5" w14:textId="77777777" w:rsidTr="16EDC40A">
        <w:trPr>
          <w:gridAfter w:val="1"/>
          <w:wAfter w:w="289" w:type="dxa"/>
        </w:trPr>
        <w:tc>
          <w:tcPr>
            <w:tcW w:w="3512"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808" w:type="dxa"/>
            <w:gridSpan w:val="2"/>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73" w:name="_BPDCD_165"/>
            <w:r w:rsidRPr="00530856">
              <w:rPr>
                <w:rFonts w:ascii="Arial" w:hAnsi="Arial" w:cs="Arial"/>
                <w:color w:val="0000FF"/>
              </w:rPr>
              <w:t>;</w:t>
            </w:r>
            <w:bookmarkEnd w:id="173"/>
          </w:p>
        </w:tc>
      </w:tr>
      <w:tr w:rsidR="006E7788" w14:paraId="40FB2753" w14:textId="77777777" w:rsidTr="16EDC40A">
        <w:trPr>
          <w:gridAfter w:val="1"/>
          <w:wAfter w:w="289" w:type="dxa"/>
        </w:trPr>
        <w:tc>
          <w:tcPr>
            <w:tcW w:w="3512"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808" w:type="dxa"/>
            <w:gridSpan w:val="2"/>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74" w:name="_BPDCD_166"/>
            <w:r w:rsidRPr="00530856">
              <w:rPr>
                <w:rFonts w:ascii="Arial" w:hAnsi="Arial" w:cs="Arial"/>
              </w:rPr>
              <w:t>;</w:t>
            </w:r>
            <w:bookmarkEnd w:id="174"/>
          </w:p>
        </w:tc>
      </w:tr>
      <w:tr w:rsidR="006E7788" w14:paraId="347FFC65" w14:textId="77777777" w:rsidTr="16EDC40A">
        <w:trPr>
          <w:gridAfter w:val="1"/>
          <w:wAfter w:w="289" w:type="dxa"/>
        </w:trPr>
        <w:tc>
          <w:tcPr>
            <w:tcW w:w="3512"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808" w:type="dxa"/>
            <w:gridSpan w:val="2"/>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16EDC40A">
        <w:trPr>
          <w:gridAfter w:val="1"/>
          <w:wAfter w:w="289" w:type="dxa"/>
        </w:trPr>
        <w:tc>
          <w:tcPr>
            <w:tcW w:w="3512"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808" w:type="dxa"/>
            <w:gridSpan w:val="2"/>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6E7788" w14:paraId="4904BDE0" w14:textId="77777777" w:rsidTr="16EDC40A">
        <w:trPr>
          <w:gridAfter w:val="1"/>
          <w:wAfter w:w="289" w:type="dxa"/>
        </w:trPr>
        <w:tc>
          <w:tcPr>
            <w:tcW w:w="3512"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808" w:type="dxa"/>
            <w:gridSpan w:val="2"/>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16EDC40A">
        <w:trPr>
          <w:gridAfter w:val="1"/>
          <w:wAfter w:w="289" w:type="dxa"/>
        </w:trPr>
        <w:tc>
          <w:tcPr>
            <w:tcW w:w="3512"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808" w:type="dxa"/>
            <w:gridSpan w:val="2"/>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16EDC40A">
        <w:trPr>
          <w:gridAfter w:val="1"/>
          <w:wAfter w:w="289" w:type="dxa"/>
        </w:trPr>
        <w:tc>
          <w:tcPr>
            <w:tcW w:w="3512" w:type="dxa"/>
          </w:tcPr>
          <w:p w14:paraId="4788494D" w14:textId="77777777" w:rsidR="006E7788" w:rsidRDefault="006E7788" w:rsidP="006E7788">
            <w:pPr>
              <w:pStyle w:val="BodyText"/>
              <w:rPr>
                <w:rFonts w:ascii="Arial" w:hAnsi="Arial" w:cs="Arial"/>
                <w:b/>
                <w:bCs/>
              </w:rPr>
            </w:pPr>
            <w:r>
              <w:rPr>
                <w:rFonts w:ascii="Arial" w:hAnsi="Arial" w:cs="Arial"/>
                <w:b/>
                <w:bCs/>
              </w:rPr>
              <w:lastRenderedPageBreak/>
              <w:t>“Supplier Half Hourly Demand”</w:t>
            </w:r>
          </w:p>
        </w:tc>
        <w:tc>
          <w:tcPr>
            <w:tcW w:w="6808" w:type="dxa"/>
            <w:gridSpan w:val="2"/>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expressed as a positive number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16EDC40A">
        <w:trPr>
          <w:gridAfter w:val="1"/>
          <w:wAfter w:w="289" w:type="dxa"/>
        </w:trPr>
        <w:tc>
          <w:tcPr>
            <w:tcW w:w="3512"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808" w:type="dxa"/>
            <w:gridSpan w:val="2"/>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16EDC40A">
        <w:trPr>
          <w:gridAfter w:val="1"/>
          <w:wAfter w:w="289" w:type="dxa"/>
        </w:trPr>
        <w:tc>
          <w:tcPr>
            <w:tcW w:w="3512"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808" w:type="dxa"/>
            <w:gridSpan w:val="2"/>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w:t>
            </w:r>
            <w:proofErr w:type="gramStart"/>
            <w:r>
              <w:rPr>
                <w:rFonts w:ascii="Arial" w:hAnsi="Arial" w:cs="Arial"/>
              </w:rPr>
              <w:t>i.e.</w:t>
            </w:r>
            <w:proofErr w:type="gramEnd"/>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16EDC40A">
        <w:trPr>
          <w:gridAfter w:val="1"/>
          <w:wAfter w:w="289" w:type="dxa"/>
        </w:trPr>
        <w:tc>
          <w:tcPr>
            <w:tcW w:w="3512"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808" w:type="dxa"/>
            <w:gridSpan w:val="2"/>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16EDC40A">
        <w:trPr>
          <w:gridAfter w:val="1"/>
          <w:wAfter w:w="289" w:type="dxa"/>
        </w:trPr>
        <w:tc>
          <w:tcPr>
            <w:tcW w:w="3512"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808" w:type="dxa"/>
            <w:gridSpan w:val="2"/>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16EDC40A">
        <w:trPr>
          <w:gridAfter w:val="1"/>
          <w:wAfter w:w="289" w:type="dxa"/>
        </w:trPr>
        <w:tc>
          <w:tcPr>
            <w:tcW w:w="3512"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808" w:type="dxa"/>
            <w:gridSpan w:val="2"/>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w:t>
            </w:r>
            <w:proofErr w:type="gramStart"/>
            <w:r w:rsidRPr="00F17F42">
              <w:rPr>
                <w:rFonts w:ascii="Arial" w:hAnsi="Arial" w:cs="Arial"/>
                <w:color w:val="000000"/>
                <w:lang w:eastAsia="en-GB"/>
              </w:rPr>
              <w:t>that:</w:t>
            </w:r>
            <w:proofErr w:type="gramEnd"/>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who also holds a generation </w:t>
            </w:r>
            <w:proofErr w:type="gramStart"/>
            <w:r w:rsidRPr="00F17F42">
              <w:rPr>
                <w:rFonts w:ascii="Arial" w:eastAsia="Times New Roman" w:hAnsi="Arial" w:cs="Arial"/>
                <w:color w:val="000000"/>
                <w:lang w:eastAsia="en-GB"/>
              </w:rPr>
              <w:t>licence;</w:t>
            </w:r>
            <w:proofErr w:type="gramEnd"/>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proofErr w:type="gramStart"/>
            <w:r w:rsidRPr="00F17F42">
              <w:rPr>
                <w:rFonts w:ascii="Arial" w:hAnsi="Arial" w:cs="Arial"/>
                <w:b/>
                <w:color w:val="000000"/>
                <w:lang w:eastAsia="en-GB"/>
              </w:rPr>
              <w:t>Declaration</w:t>
            </w:r>
            <w:r w:rsidRPr="00F17F42">
              <w:rPr>
                <w:rFonts w:ascii="Arial" w:hAnsi="Arial" w:cs="Arial"/>
                <w:color w:val="000000"/>
                <w:lang w:eastAsia="en-GB"/>
              </w:rPr>
              <w:t>.</w:t>
            </w:r>
            <w:proofErr w:type="gramEnd"/>
          </w:p>
        </w:tc>
      </w:tr>
      <w:tr w:rsidR="006E7788" w14:paraId="28DB436A" w14:textId="77777777" w:rsidTr="16EDC40A">
        <w:trPr>
          <w:gridAfter w:val="1"/>
          <w:wAfter w:w="289" w:type="dxa"/>
        </w:trPr>
        <w:tc>
          <w:tcPr>
            <w:tcW w:w="3512"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808" w:type="dxa"/>
            <w:gridSpan w:val="2"/>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16EDC40A">
        <w:trPr>
          <w:gridAfter w:val="1"/>
          <w:wAfter w:w="289" w:type="dxa"/>
        </w:trPr>
        <w:tc>
          <w:tcPr>
            <w:tcW w:w="3512"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808" w:type="dxa"/>
            <w:gridSpan w:val="2"/>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6E7788" w14:paraId="38B89450" w14:textId="77777777" w:rsidTr="16EDC40A">
        <w:trPr>
          <w:gridAfter w:val="1"/>
          <w:wAfter w:w="289" w:type="dxa"/>
        </w:trPr>
        <w:tc>
          <w:tcPr>
            <w:tcW w:w="3512"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808" w:type="dxa"/>
            <w:gridSpan w:val="2"/>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16EDC40A">
        <w:trPr>
          <w:gridAfter w:val="1"/>
          <w:wAfter w:w="289" w:type="dxa"/>
        </w:trPr>
        <w:tc>
          <w:tcPr>
            <w:tcW w:w="3512" w:type="dxa"/>
          </w:tcPr>
          <w:p w14:paraId="1C1E9A01" w14:textId="77777777" w:rsidR="006E7788" w:rsidRDefault="006E7788" w:rsidP="006E7788">
            <w:pPr>
              <w:pStyle w:val="BodyText"/>
              <w:rPr>
                <w:rFonts w:ascii="Arial" w:hAnsi="Arial" w:cs="Arial"/>
                <w:b/>
                <w:bCs/>
              </w:rPr>
            </w:pPr>
            <w:r>
              <w:rPr>
                <w:rFonts w:ascii="Arial" w:hAnsi="Arial" w:cs="Arial"/>
                <w:b/>
                <w:bCs/>
              </w:rPr>
              <w:t>"System"</w:t>
            </w:r>
          </w:p>
        </w:tc>
        <w:tc>
          <w:tcPr>
            <w:tcW w:w="6808" w:type="dxa"/>
            <w:gridSpan w:val="2"/>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tc>
      </w:tr>
      <w:tr w:rsidR="006E7788" w14:paraId="6AA9DDFB" w14:textId="77777777" w:rsidTr="16EDC40A">
        <w:trPr>
          <w:gridAfter w:val="1"/>
          <w:wAfter w:w="289" w:type="dxa"/>
        </w:trPr>
        <w:tc>
          <w:tcPr>
            <w:tcW w:w="3512"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808" w:type="dxa"/>
            <w:gridSpan w:val="2"/>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16EDC40A">
        <w:trPr>
          <w:gridAfter w:val="1"/>
          <w:wAfter w:w="289" w:type="dxa"/>
        </w:trPr>
        <w:tc>
          <w:tcPr>
            <w:tcW w:w="3512" w:type="dxa"/>
          </w:tcPr>
          <w:p w14:paraId="11B5D6F4" w14:textId="77777777" w:rsidR="006E7788" w:rsidRDefault="006E7788" w:rsidP="006E7788">
            <w:pPr>
              <w:pStyle w:val="BodyText"/>
              <w:rPr>
                <w:rFonts w:ascii="Arial" w:hAnsi="Arial" w:cs="Arial"/>
                <w:b/>
                <w:bCs/>
                <w:w w:val="0"/>
              </w:rPr>
            </w:pPr>
            <w:bookmarkStart w:id="175"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75"/>
          </w:p>
        </w:tc>
        <w:tc>
          <w:tcPr>
            <w:tcW w:w="6808" w:type="dxa"/>
            <w:gridSpan w:val="2"/>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16EDC40A">
        <w:trPr>
          <w:gridAfter w:val="1"/>
          <w:wAfter w:w="289" w:type="dxa"/>
        </w:trPr>
        <w:tc>
          <w:tcPr>
            <w:tcW w:w="3512"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808" w:type="dxa"/>
            <w:gridSpan w:val="2"/>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w:t>
            </w:r>
            <w:r>
              <w:rPr>
                <w:rFonts w:ascii="Arial" w:hAnsi="Arial" w:cs="Arial"/>
              </w:rPr>
              <w:lastRenderedPageBreak/>
              <w:t xml:space="preserve">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16EDC40A">
        <w:trPr>
          <w:gridAfter w:val="1"/>
          <w:wAfter w:w="289" w:type="dxa"/>
        </w:trPr>
        <w:tc>
          <w:tcPr>
            <w:tcW w:w="3512" w:type="dxa"/>
          </w:tcPr>
          <w:p w14:paraId="3C835819" w14:textId="77777777" w:rsidR="006E7788" w:rsidRDefault="006E7788" w:rsidP="006E7788">
            <w:pPr>
              <w:pStyle w:val="BodyText"/>
              <w:rPr>
                <w:rFonts w:ascii="Arial" w:hAnsi="Arial" w:cs="Arial"/>
                <w:b/>
                <w:bCs/>
              </w:rPr>
            </w:pPr>
            <w:r>
              <w:rPr>
                <w:rFonts w:ascii="Arial" w:hAnsi="Arial" w:cs="Arial"/>
                <w:b/>
                <w:bCs/>
              </w:rPr>
              <w:lastRenderedPageBreak/>
              <w:t>"TEC Increase Request"</w:t>
            </w:r>
          </w:p>
        </w:tc>
        <w:tc>
          <w:tcPr>
            <w:tcW w:w="6808" w:type="dxa"/>
            <w:gridSpan w:val="2"/>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76" w:name="_BPDCD_168"/>
            <w:r w:rsidRPr="00530856">
              <w:rPr>
                <w:rFonts w:ascii="Arial" w:hAnsi="Arial" w:cs="Arial"/>
                <w:lang w:val="en-US"/>
              </w:rPr>
              <w:t>;</w:t>
            </w:r>
            <w:bookmarkEnd w:id="176"/>
          </w:p>
        </w:tc>
      </w:tr>
      <w:tr w:rsidR="006E7788" w14:paraId="1903594E" w14:textId="77777777" w:rsidTr="16EDC40A">
        <w:trPr>
          <w:gridAfter w:val="1"/>
          <w:wAfter w:w="289" w:type="dxa"/>
        </w:trPr>
        <w:tc>
          <w:tcPr>
            <w:tcW w:w="3512"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808" w:type="dxa"/>
            <w:gridSpan w:val="2"/>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77" w:name="_BPDCD_170"/>
            <w:r w:rsidRPr="00530856">
              <w:rPr>
                <w:rFonts w:ascii="Arial" w:hAnsi="Arial" w:cs="Arial"/>
              </w:rPr>
              <w:t>;</w:t>
            </w:r>
            <w:bookmarkEnd w:id="177"/>
          </w:p>
        </w:tc>
      </w:tr>
      <w:tr w:rsidR="006E7788" w14:paraId="2AE992EA" w14:textId="77777777" w:rsidTr="16EDC40A">
        <w:trPr>
          <w:gridAfter w:val="1"/>
          <w:wAfter w:w="289" w:type="dxa"/>
        </w:trPr>
        <w:tc>
          <w:tcPr>
            <w:tcW w:w="3512"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808" w:type="dxa"/>
            <w:gridSpan w:val="2"/>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78" w:name="_BPDCD_171"/>
            <w:r w:rsidRPr="00530856">
              <w:rPr>
                <w:rFonts w:ascii="Arial" w:hAnsi="Arial" w:cs="Arial"/>
                <w:color w:val="0000FF"/>
              </w:rPr>
              <w:t>;</w:t>
            </w:r>
            <w:bookmarkEnd w:id="178"/>
          </w:p>
        </w:tc>
      </w:tr>
      <w:tr w:rsidR="006E7788" w14:paraId="195E18CA" w14:textId="77777777" w:rsidTr="16EDC40A">
        <w:trPr>
          <w:gridAfter w:val="1"/>
          <w:wAfter w:w="289" w:type="dxa"/>
        </w:trPr>
        <w:tc>
          <w:tcPr>
            <w:tcW w:w="3512"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808" w:type="dxa"/>
            <w:gridSpan w:val="2"/>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16EDC40A">
        <w:trPr>
          <w:gridAfter w:val="1"/>
          <w:wAfter w:w="289" w:type="dxa"/>
        </w:trPr>
        <w:tc>
          <w:tcPr>
            <w:tcW w:w="3512"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808" w:type="dxa"/>
            <w:gridSpan w:val="2"/>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9" w:name="_BPDCD_172"/>
            <w:r w:rsidRPr="00530856">
              <w:rPr>
                <w:rFonts w:ascii="Arial" w:hAnsi="Arial" w:cs="Arial"/>
                <w:szCs w:val="22"/>
              </w:rPr>
              <w:t>;</w:t>
            </w:r>
            <w:bookmarkEnd w:id="179"/>
          </w:p>
        </w:tc>
      </w:tr>
      <w:tr w:rsidR="006E7788" w14:paraId="72807373" w14:textId="77777777" w:rsidTr="16EDC40A">
        <w:trPr>
          <w:gridAfter w:val="1"/>
          <w:wAfter w:w="289" w:type="dxa"/>
        </w:trPr>
        <w:tc>
          <w:tcPr>
            <w:tcW w:w="3512"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808" w:type="dxa"/>
            <w:gridSpan w:val="2"/>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80" w:name="_BPDCD_173"/>
            <w:r w:rsidRPr="00530856">
              <w:rPr>
                <w:rFonts w:ascii="Arial" w:hAnsi="Arial" w:cs="Arial"/>
                <w:szCs w:val="22"/>
                <w:lang w:val="en-US"/>
              </w:rPr>
              <w:t>;</w:t>
            </w:r>
            <w:bookmarkEnd w:id="180"/>
          </w:p>
        </w:tc>
      </w:tr>
      <w:tr w:rsidR="006E7788" w14:paraId="5092749F" w14:textId="77777777" w:rsidTr="16EDC40A">
        <w:trPr>
          <w:gridAfter w:val="1"/>
          <w:wAfter w:w="289" w:type="dxa"/>
        </w:trPr>
        <w:tc>
          <w:tcPr>
            <w:tcW w:w="3512"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808" w:type="dxa"/>
            <w:gridSpan w:val="2"/>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81" w:name="_BPDCD_174"/>
            <w:r w:rsidRPr="00530856">
              <w:rPr>
                <w:rFonts w:ascii="Arial" w:hAnsi="Arial" w:cs="Arial"/>
                <w:szCs w:val="22"/>
                <w:lang w:val="en-US"/>
              </w:rPr>
              <w:t>;</w:t>
            </w:r>
            <w:bookmarkEnd w:id="181"/>
          </w:p>
        </w:tc>
      </w:tr>
      <w:tr w:rsidR="006E7788" w14:paraId="1BE3089C" w14:textId="77777777" w:rsidTr="16EDC40A">
        <w:trPr>
          <w:gridAfter w:val="1"/>
          <w:wAfter w:w="289" w:type="dxa"/>
        </w:trPr>
        <w:tc>
          <w:tcPr>
            <w:tcW w:w="3512"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808" w:type="dxa"/>
            <w:gridSpan w:val="2"/>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82" w:name="_BPDCD_175"/>
            <w:r w:rsidRPr="00530856">
              <w:rPr>
                <w:rFonts w:ascii="Arial" w:hAnsi="Arial" w:cs="Arial"/>
                <w:szCs w:val="22"/>
                <w:lang w:val="en-US"/>
              </w:rPr>
              <w:t>;</w:t>
            </w:r>
            <w:bookmarkEnd w:id="182"/>
          </w:p>
        </w:tc>
      </w:tr>
      <w:tr w:rsidR="006E7788" w14:paraId="0225C6CF" w14:textId="77777777" w:rsidTr="16EDC40A">
        <w:trPr>
          <w:gridAfter w:val="1"/>
          <w:wAfter w:w="289" w:type="dxa"/>
        </w:trPr>
        <w:tc>
          <w:tcPr>
            <w:tcW w:w="3512"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808" w:type="dxa"/>
            <w:gridSpan w:val="2"/>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83" w:name="_BPDCD_176"/>
            <w:r w:rsidRPr="00530856">
              <w:rPr>
                <w:rFonts w:ascii="Arial" w:hAnsi="Arial" w:cs="Arial"/>
                <w:szCs w:val="22"/>
                <w:lang w:val="en-US"/>
              </w:rPr>
              <w:t>;</w:t>
            </w:r>
            <w:bookmarkEnd w:id="183"/>
          </w:p>
        </w:tc>
      </w:tr>
      <w:tr w:rsidR="006E7788" w14:paraId="5483C78F" w14:textId="77777777" w:rsidTr="16EDC40A">
        <w:trPr>
          <w:gridAfter w:val="1"/>
          <w:wAfter w:w="289" w:type="dxa"/>
        </w:trPr>
        <w:tc>
          <w:tcPr>
            <w:tcW w:w="3512"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808" w:type="dxa"/>
            <w:gridSpan w:val="2"/>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84" w:name="_BPDCD_177"/>
            <w:r w:rsidRPr="00530856">
              <w:rPr>
                <w:rFonts w:ascii="Arial" w:hAnsi="Arial" w:cs="Arial"/>
                <w:szCs w:val="22"/>
                <w:lang w:val="en-US"/>
              </w:rPr>
              <w:t>;</w:t>
            </w:r>
            <w:bookmarkEnd w:id="184"/>
          </w:p>
        </w:tc>
      </w:tr>
      <w:tr w:rsidR="006E7788" w14:paraId="30A2DDF8" w14:textId="77777777" w:rsidTr="16EDC40A">
        <w:trPr>
          <w:gridAfter w:val="1"/>
          <w:wAfter w:w="289" w:type="dxa"/>
        </w:trPr>
        <w:tc>
          <w:tcPr>
            <w:tcW w:w="3512"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808" w:type="dxa"/>
            <w:gridSpan w:val="2"/>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85" w:name="_BPDCD_178"/>
            <w:r w:rsidRPr="00E236F2">
              <w:rPr>
                <w:rFonts w:ascii="Arial" w:hAnsi="Arial" w:cs="Arial"/>
                <w:szCs w:val="22"/>
                <w:lang w:val="en-US"/>
              </w:rPr>
              <w:t>;</w:t>
            </w:r>
            <w:bookmarkEnd w:id="185"/>
          </w:p>
        </w:tc>
      </w:tr>
      <w:tr w:rsidR="006E7788" w14:paraId="418D630C" w14:textId="77777777" w:rsidTr="16EDC40A">
        <w:trPr>
          <w:gridAfter w:val="1"/>
          <w:wAfter w:w="289" w:type="dxa"/>
        </w:trPr>
        <w:tc>
          <w:tcPr>
            <w:tcW w:w="3512"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808" w:type="dxa"/>
            <w:gridSpan w:val="2"/>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86" w:name="_BPDCD_179"/>
            <w:r w:rsidRPr="00E236F2">
              <w:rPr>
                <w:rFonts w:ascii="Arial" w:hAnsi="Arial" w:cs="Arial"/>
                <w:szCs w:val="22"/>
                <w:lang w:val="en-US"/>
              </w:rPr>
              <w:t>;</w:t>
            </w:r>
            <w:bookmarkEnd w:id="186"/>
          </w:p>
        </w:tc>
      </w:tr>
      <w:tr w:rsidR="006E7788" w14:paraId="22842467" w14:textId="77777777" w:rsidTr="16EDC40A">
        <w:trPr>
          <w:gridAfter w:val="1"/>
          <w:wAfter w:w="289" w:type="dxa"/>
          <w:trHeight w:val="1069"/>
        </w:trPr>
        <w:tc>
          <w:tcPr>
            <w:tcW w:w="3512"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Exchange Rate Request"</w:t>
            </w:r>
          </w:p>
        </w:tc>
        <w:tc>
          <w:tcPr>
            <w:tcW w:w="6808" w:type="dxa"/>
            <w:gridSpan w:val="2"/>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7" w:name="_BPDCD_180"/>
            <w:r w:rsidRPr="00E236F2">
              <w:rPr>
                <w:rFonts w:ascii="Arial" w:hAnsi="Arial" w:cs="Arial"/>
                <w:szCs w:val="22"/>
                <w:lang w:val="en-US"/>
              </w:rPr>
              <w:t>;</w:t>
            </w:r>
            <w:bookmarkEnd w:id="187"/>
          </w:p>
        </w:tc>
      </w:tr>
      <w:tr w:rsidR="006E7788" w14:paraId="4D11F411" w14:textId="77777777" w:rsidTr="16EDC40A">
        <w:trPr>
          <w:gridAfter w:val="1"/>
          <w:wAfter w:w="289" w:type="dxa"/>
        </w:trPr>
        <w:tc>
          <w:tcPr>
            <w:tcW w:w="3512"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808" w:type="dxa"/>
            <w:gridSpan w:val="2"/>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8" w:name="_BPDCD_181"/>
            <w:r w:rsidRPr="00E236F2">
              <w:rPr>
                <w:rFonts w:ascii="Arial" w:hAnsi="Arial" w:cs="Arial"/>
                <w:color w:val="0000FF"/>
                <w:szCs w:val="22"/>
                <w:lang w:val="en-US"/>
              </w:rPr>
              <w:t>;</w:t>
            </w:r>
            <w:bookmarkEnd w:id="188"/>
          </w:p>
        </w:tc>
      </w:tr>
      <w:tr w:rsidR="006E7788" w14:paraId="69614ED9" w14:textId="77777777" w:rsidTr="16EDC40A">
        <w:trPr>
          <w:gridAfter w:val="1"/>
          <w:wAfter w:w="289" w:type="dxa"/>
        </w:trPr>
        <w:tc>
          <w:tcPr>
            <w:tcW w:w="3512"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808" w:type="dxa"/>
            <w:gridSpan w:val="2"/>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9" w:name="_BPDCD_182"/>
            <w:r w:rsidRPr="00E236F2">
              <w:rPr>
                <w:rFonts w:ascii="Arial" w:hAnsi="Arial" w:cs="Arial"/>
                <w:szCs w:val="22"/>
                <w:lang w:val="en-US"/>
              </w:rPr>
              <w:t>;</w:t>
            </w:r>
            <w:bookmarkEnd w:id="189"/>
          </w:p>
        </w:tc>
      </w:tr>
      <w:tr w:rsidR="006E7788" w14:paraId="5BF83305" w14:textId="77777777" w:rsidTr="16EDC40A">
        <w:trPr>
          <w:gridAfter w:val="1"/>
          <w:wAfter w:w="289" w:type="dxa"/>
        </w:trPr>
        <w:tc>
          <w:tcPr>
            <w:tcW w:w="3512"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808" w:type="dxa"/>
            <w:gridSpan w:val="2"/>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90" w:name="_BPDCD_183"/>
            <w:r w:rsidRPr="00E236F2">
              <w:rPr>
                <w:rFonts w:ascii="Arial" w:hAnsi="Arial" w:cs="Arial"/>
                <w:szCs w:val="22"/>
                <w:lang w:val="en-US"/>
              </w:rPr>
              <w:t>;</w:t>
            </w:r>
            <w:bookmarkEnd w:id="190"/>
          </w:p>
        </w:tc>
      </w:tr>
      <w:tr w:rsidR="006E7788" w14:paraId="0A14C918" w14:textId="77777777" w:rsidTr="16EDC40A">
        <w:trPr>
          <w:gridAfter w:val="1"/>
          <w:wAfter w:w="289" w:type="dxa"/>
        </w:trPr>
        <w:tc>
          <w:tcPr>
            <w:tcW w:w="3512"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808" w:type="dxa"/>
            <w:gridSpan w:val="2"/>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16EDC40A">
        <w:trPr>
          <w:gridAfter w:val="1"/>
          <w:wAfter w:w="289" w:type="dxa"/>
        </w:trPr>
        <w:tc>
          <w:tcPr>
            <w:tcW w:w="3512"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808" w:type="dxa"/>
            <w:gridSpan w:val="2"/>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16EDC40A">
        <w:trPr>
          <w:gridAfter w:val="1"/>
          <w:wAfter w:w="289" w:type="dxa"/>
        </w:trPr>
        <w:tc>
          <w:tcPr>
            <w:tcW w:w="3512"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808" w:type="dxa"/>
            <w:gridSpan w:val="2"/>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16EDC40A">
        <w:trPr>
          <w:gridAfter w:val="1"/>
          <w:wAfter w:w="289" w:type="dxa"/>
        </w:trPr>
        <w:tc>
          <w:tcPr>
            <w:tcW w:w="3512"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808" w:type="dxa"/>
            <w:gridSpan w:val="2"/>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16EDC40A">
        <w:trPr>
          <w:gridAfter w:val="1"/>
          <w:wAfter w:w="289" w:type="dxa"/>
        </w:trPr>
        <w:tc>
          <w:tcPr>
            <w:tcW w:w="3512"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808" w:type="dxa"/>
            <w:gridSpan w:val="2"/>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16EDC40A">
        <w:trPr>
          <w:gridAfter w:val="1"/>
          <w:wAfter w:w="289" w:type="dxa"/>
        </w:trPr>
        <w:tc>
          <w:tcPr>
            <w:tcW w:w="3512"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808" w:type="dxa"/>
            <w:gridSpan w:val="2"/>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16EDC40A">
        <w:trPr>
          <w:gridAfter w:val="1"/>
          <w:wAfter w:w="289" w:type="dxa"/>
        </w:trPr>
        <w:tc>
          <w:tcPr>
            <w:tcW w:w="3512"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808" w:type="dxa"/>
            <w:gridSpan w:val="2"/>
          </w:tcPr>
          <w:p w14:paraId="3C070044" w14:textId="77777777" w:rsidR="006E7788" w:rsidRDefault="006E7788" w:rsidP="006E7788">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w:t>
            </w:r>
            <w:r>
              <w:rPr>
                <w:rFonts w:ascii="Arial" w:hAnsi="Arial" w:cs="Arial"/>
              </w:rPr>
              <w:lastRenderedPageBreak/>
              <w:t xml:space="preserve">maintain a credit rating, the credit rating defined in that </w:t>
            </w:r>
            <w:r>
              <w:rPr>
                <w:rFonts w:ascii="Arial" w:hAnsi="Arial" w:cs="Arial"/>
                <w:b/>
              </w:rPr>
              <w:t>User’s Licence</w:t>
            </w:r>
            <w:bookmarkStart w:id="191" w:name="_BPDCD_184"/>
            <w:r w:rsidRPr="00E236F2">
              <w:rPr>
                <w:rFonts w:ascii="Arial" w:hAnsi="Arial" w:cs="Arial"/>
              </w:rPr>
              <w:t>;</w:t>
            </w:r>
            <w:bookmarkEnd w:id="191"/>
          </w:p>
        </w:tc>
      </w:tr>
      <w:tr w:rsidR="006E7788" w14:paraId="47332BF2" w14:textId="77777777" w:rsidTr="16EDC40A">
        <w:trPr>
          <w:gridAfter w:val="1"/>
          <w:wAfter w:w="289" w:type="dxa"/>
        </w:trPr>
        <w:tc>
          <w:tcPr>
            <w:tcW w:w="3512"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6808" w:type="dxa"/>
            <w:gridSpan w:val="2"/>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16EDC40A">
        <w:trPr>
          <w:gridAfter w:val="1"/>
          <w:wAfter w:w="289" w:type="dxa"/>
        </w:trPr>
        <w:tc>
          <w:tcPr>
            <w:tcW w:w="3512" w:type="dxa"/>
            <w:shd w:val="clear" w:color="auto" w:fill="auto"/>
          </w:tcPr>
          <w:p w14:paraId="1129BCC2" w14:textId="77777777" w:rsidR="006E7788" w:rsidRPr="00530856" w:rsidRDefault="006E7788" w:rsidP="006E7788">
            <w:pPr>
              <w:spacing w:after="240"/>
              <w:rPr>
                <w:rFonts w:ascii="Arial" w:hAnsi="Arial" w:cs="Arial"/>
                <w:b/>
                <w:bCs/>
              </w:rPr>
            </w:pPr>
            <w:bookmarkStart w:id="192" w:name="_BPDCI_185"/>
            <w:r w:rsidRPr="00530856">
              <w:rPr>
                <w:rFonts w:ascii="Arial" w:hAnsi="Arial" w:cs="Arial"/>
                <w:b/>
                <w:bCs/>
              </w:rPr>
              <w:t>"The Company Prescribed Level"</w:t>
            </w:r>
            <w:bookmarkEnd w:id="192"/>
          </w:p>
        </w:tc>
        <w:tc>
          <w:tcPr>
            <w:tcW w:w="6808" w:type="dxa"/>
            <w:gridSpan w:val="2"/>
            <w:shd w:val="clear" w:color="auto" w:fill="auto"/>
          </w:tcPr>
          <w:p w14:paraId="093B09CA" w14:textId="77777777" w:rsidR="006E7788" w:rsidRPr="00530856" w:rsidRDefault="006E7788" w:rsidP="006E7788">
            <w:pPr>
              <w:spacing w:after="240"/>
              <w:jc w:val="both"/>
              <w:rPr>
                <w:rFonts w:ascii="Arial" w:hAnsi="Arial" w:cs="Arial"/>
              </w:rPr>
            </w:pPr>
            <w:bookmarkStart w:id="193" w:name="_BPDCI_186"/>
            <w:r w:rsidRPr="00530856">
              <w:rPr>
                <w:rFonts w:ascii="Arial" w:hAnsi="Arial" w:cs="Arial"/>
              </w:rPr>
              <w:t xml:space="preserve">the forecast value of the regulatory asset value of </w:t>
            </w:r>
            <w:bookmarkStart w:id="194" w:name="_BPDCI_187"/>
            <w:bookmarkEnd w:id="193"/>
            <w:r>
              <w:rPr>
                <w:rFonts w:ascii="Arial" w:hAnsi="Arial" w:cs="Arial"/>
                <w:b/>
                <w:bCs/>
              </w:rPr>
              <w:t>NGET</w:t>
            </w:r>
            <w:r w:rsidRPr="00530856">
              <w:rPr>
                <w:rFonts w:ascii="Arial" w:hAnsi="Arial" w:cs="Arial"/>
              </w:rPr>
              <w:t xml:space="preserve"> </w:t>
            </w:r>
            <w:bookmarkStart w:id="195" w:name="_BPDCI_188"/>
            <w:bookmarkEnd w:id="194"/>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96" w:name="_BPDCI_189"/>
            <w:bookmarkEnd w:id="195"/>
            <w:r w:rsidRPr="00530856">
              <w:rPr>
                <w:rFonts w:ascii="Arial" w:hAnsi="Arial" w:cs="Arial"/>
              </w:rPr>
              <w:t xml:space="preserve">The Company </w:t>
            </w:r>
            <w:bookmarkStart w:id="197" w:name="_BPDCI_190"/>
            <w:bookmarkEnd w:id="196"/>
            <w:r w:rsidRPr="00530856">
              <w:rPr>
                <w:rFonts w:ascii="Arial" w:hAnsi="Arial" w:cs="Arial"/>
              </w:rPr>
              <w:t xml:space="preserve">– Transmission Owner Final Proposals" such values to be published on </w:t>
            </w:r>
            <w:bookmarkStart w:id="198" w:name="_BPDCI_191"/>
            <w:bookmarkEnd w:id="197"/>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9" w:name="_BPDCI_192"/>
            <w:bookmarkEnd w:id="198"/>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9"/>
          </w:p>
        </w:tc>
      </w:tr>
      <w:tr w:rsidR="006E7788" w14:paraId="33CB6FAE" w14:textId="77777777" w:rsidTr="16EDC40A">
        <w:trPr>
          <w:gridAfter w:val="1"/>
          <w:wAfter w:w="289" w:type="dxa"/>
        </w:trPr>
        <w:tc>
          <w:tcPr>
            <w:tcW w:w="3512"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808" w:type="dxa"/>
            <w:gridSpan w:val="2"/>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16EDC40A">
        <w:trPr>
          <w:gridAfter w:val="1"/>
          <w:wAfter w:w="289" w:type="dxa"/>
        </w:trPr>
        <w:tc>
          <w:tcPr>
            <w:tcW w:w="3512"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808" w:type="dxa"/>
            <w:gridSpan w:val="2"/>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16EDC40A">
        <w:trPr>
          <w:gridAfter w:val="1"/>
          <w:wAfter w:w="289" w:type="dxa"/>
        </w:trPr>
        <w:tc>
          <w:tcPr>
            <w:tcW w:w="3512"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808" w:type="dxa"/>
            <w:gridSpan w:val="2"/>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16EDC40A">
        <w:trPr>
          <w:gridAfter w:val="1"/>
          <w:wAfter w:w="289" w:type="dxa"/>
        </w:trPr>
        <w:tc>
          <w:tcPr>
            <w:tcW w:w="3512"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808" w:type="dxa"/>
            <w:gridSpan w:val="2"/>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16EDC40A">
        <w:trPr>
          <w:gridAfter w:val="1"/>
          <w:wAfter w:w="289" w:type="dxa"/>
        </w:trPr>
        <w:tc>
          <w:tcPr>
            <w:tcW w:w="3512"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808" w:type="dxa"/>
            <w:gridSpan w:val="2"/>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16EDC40A">
        <w:trPr>
          <w:gridAfter w:val="1"/>
          <w:wAfter w:w="289" w:type="dxa"/>
        </w:trPr>
        <w:tc>
          <w:tcPr>
            <w:tcW w:w="3512"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808" w:type="dxa"/>
            <w:gridSpan w:val="2"/>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16EDC40A">
        <w:trPr>
          <w:gridAfter w:val="1"/>
          <w:wAfter w:w="289" w:type="dxa"/>
        </w:trPr>
        <w:tc>
          <w:tcPr>
            <w:tcW w:w="3512"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808" w:type="dxa"/>
            <w:gridSpan w:val="2"/>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16EDC40A">
        <w:trPr>
          <w:gridAfter w:val="1"/>
          <w:wAfter w:w="289" w:type="dxa"/>
        </w:trPr>
        <w:tc>
          <w:tcPr>
            <w:tcW w:w="3512" w:type="dxa"/>
          </w:tcPr>
          <w:p w14:paraId="4903D165" w14:textId="77777777" w:rsidR="006E7788" w:rsidRDefault="006E7788" w:rsidP="006E7788">
            <w:pPr>
              <w:pStyle w:val="BodyText"/>
              <w:rPr>
                <w:rFonts w:ascii="Arial" w:hAnsi="Arial" w:cs="Arial"/>
                <w:b/>
                <w:bCs/>
              </w:rPr>
            </w:pPr>
            <w:r>
              <w:rPr>
                <w:rFonts w:ascii="Arial" w:hAnsi="Arial" w:cs="Arial"/>
                <w:b/>
                <w:bCs/>
              </w:rPr>
              <w:lastRenderedPageBreak/>
              <w:t>"Transfer Date"</w:t>
            </w:r>
          </w:p>
        </w:tc>
        <w:tc>
          <w:tcPr>
            <w:tcW w:w="6808" w:type="dxa"/>
            <w:gridSpan w:val="2"/>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16EDC40A">
        <w:trPr>
          <w:gridAfter w:val="1"/>
          <w:wAfter w:w="289" w:type="dxa"/>
        </w:trPr>
        <w:tc>
          <w:tcPr>
            <w:tcW w:w="3512"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808" w:type="dxa"/>
            <w:gridSpan w:val="2"/>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16EDC40A">
        <w:trPr>
          <w:gridAfter w:val="1"/>
          <w:wAfter w:w="289" w:type="dxa"/>
        </w:trPr>
        <w:tc>
          <w:tcPr>
            <w:tcW w:w="3512"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808" w:type="dxa"/>
            <w:gridSpan w:val="2"/>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16EDC40A">
        <w:trPr>
          <w:gridAfter w:val="1"/>
          <w:wAfter w:w="289" w:type="dxa"/>
        </w:trPr>
        <w:tc>
          <w:tcPr>
            <w:tcW w:w="3512"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808" w:type="dxa"/>
            <w:gridSpan w:val="2"/>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16EDC40A">
        <w:trPr>
          <w:gridAfter w:val="1"/>
          <w:wAfter w:w="289" w:type="dxa"/>
        </w:trPr>
        <w:tc>
          <w:tcPr>
            <w:tcW w:w="3512"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808" w:type="dxa"/>
            <w:gridSpan w:val="2"/>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16EDC40A">
        <w:trPr>
          <w:gridAfter w:val="1"/>
          <w:wAfter w:w="289" w:type="dxa"/>
        </w:trPr>
        <w:tc>
          <w:tcPr>
            <w:tcW w:w="3512"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808" w:type="dxa"/>
            <w:gridSpan w:val="2"/>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16EDC40A">
        <w:trPr>
          <w:gridAfter w:val="1"/>
          <w:wAfter w:w="289" w:type="dxa"/>
        </w:trPr>
        <w:tc>
          <w:tcPr>
            <w:tcW w:w="3512" w:type="dxa"/>
          </w:tcPr>
          <w:p w14:paraId="78D5FCAA" w14:textId="77777777" w:rsidR="006E7788" w:rsidRDefault="006E7788" w:rsidP="006E7788">
            <w:pPr>
              <w:pStyle w:val="BodyText"/>
              <w:rPr>
                <w:rFonts w:ascii="Arial" w:hAnsi="Arial" w:cs="Arial"/>
                <w:b/>
                <w:bCs/>
              </w:rPr>
            </w:pPr>
            <w:r>
              <w:rPr>
                <w:rFonts w:ascii="Arial" w:hAnsi="Arial" w:cs="Arial"/>
                <w:b/>
                <w:bCs/>
              </w:rPr>
              <w:t>"Transmission Connection Assets"</w:t>
            </w:r>
          </w:p>
        </w:tc>
        <w:tc>
          <w:tcPr>
            <w:tcW w:w="6808" w:type="dxa"/>
            <w:gridSpan w:val="2"/>
          </w:tcPr>
          <w:p w14:paraId="444AFF24"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6E7788" w14:paraId="7F8D97F4" w14:textId="77777777" w:rsidTr="16EDC40A">
        <w:trPr>
          <w:gridAfter w:val="1"/>
          <w:wAfter w:w="289" w:type="dxa"/>
        </w:trPr>
        <w:tc>
          <w:tcPr>
            <w:tcW w:w="3512"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808" w:type="dxa"/>
            <w:gridSpan w:val="2"/>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16EDC40A">
        <w:trPr>
          <w:gridAfter w:val="1"/>
          <w:wAfter w:w="289" w:type="dxa"/>
        </w:trPr>
        <w:tc>
          <w:tcPr>
            <w:tcW w:w="3512" w:type="dxa"/>
          </w:tcPr>
          <w:p w14:paraId="760B5942" w14:textId="77777777" w:rsidR="006E7788" w:rsidRDefault="006E7788" w:rsidP="006E7788">
            <w:pPr>
              <w:pStyle w:val="BodyText"/>
              <w:rPr>
                <w:rFonts w:ascii="Arial" w:hAnsi="Arial" w:cs="Arial"/>
                <w:b/>
                <w:bCs/>
              </w:rPr>
            </w:pPr>
            <w:r>
              <w:rPr>
                <w:rFonts w:ascii="Arial" w:hAnsi="Arial" w:cs="Arial"/>
                <w:b/>
                <w:bCs/>
              </w:rPr>
              <w:t>"Transmission Entry Capacity"</w:t>
            </w:r>
          </w:p>
        </w:tc>
        <w:tc>
          <w:tcPr>
            <w:tcW w:w="6808" w:type="dxa"/>
            <w:gridSpan w:val="2"/>
          </w:tcPr>
          <w:p w14:paraId="2C6C2F4A"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r>
              <w:rPr>
                <w:rFonts w:ascii="Arial" w:hAnsi="Arial" w:cs="Arial"/>
              </w:rPr>
              <w:t>;</w:t>
            </w:r>
          </w:p>
        </w:tc>
      </w:tr>
      <w:tr w:rsidR="006E7788" w14:paraId="14CDC2C0" w14:textId="77777777" w:rsidTr="16EDC40A">
        <w:trPr>
          <w:gridAfter w:val="1"/>
          <w:wAfter w:w="289" w:type="dxa"/>
        </w:trPr>
        <w:tc>
          <w:tcPr>
            <w:tcW w:w="3512"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808" w:type="dxa"/>
            <w:gridSpan w:val="2"/>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16EDC40A">
        <w:trPr>
          <w:gridAfter w:val="1"/>
          <w:wAfter w:w="289" w:type="dxa"/>
        </w:trPr>
        <w:tc>
          <w:tcPr>
            <w:tcW w:w="3512" w:type="dxa"/>
          </w:tcPr>
          <w:p w14:paraId="34B5044F" w14:textId="77777777" w:rsidR="006E7788" w:rsidRDefault="006E7788" w:rsidP="006E7788">
            <w:pPr>
              <w:pStyle w:val="BodyText"/>
              <w:rPr>
                <w:rFonts w:ascii="Arial" w:hAnsi="Arial"/>
                <w:b/>
              </w:rPr>
            </w:pPr>
            <w:r>
              <w:rPr>
                <w:rFonts w:ascii="Arial" w:hAnsi="Arial"/>
                <w:b/>
              </w:rPr>
              <w:lastRenderedPageBreak/>
              <w:t>"Transmission Interface Site"</w:t>
            </w:r>
          </w:p>
        </w:tc>
        <w:tc>
          <w:tcPr>
            <w:tcW w:w="6808" w:type="dxa"/>
            <w:gridSpan w:val="2"/>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16EDC40A">
        <w:trPr>
          <w:gridAfter w:val="1"/>
          <w:wAfter w:w="289" w:type="dxa"/>
        </w:trPr>
        <w:tc>
          <w:tcPr>
            <w:tcW w:w="3512"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808" w:type="dxa"/>
            <w:gridSpan w:val="2"/>
          </w:tcPr>
          <w:p w14:paraId="516B072E" w14:textId="77777777" w:rsidR="006E7788" w:rsidRDefault="006E7788" w:rsidP="006E7788">
            <w:pPr>
              <w:pStyle w:val="BodyText"/>
              <w:jc w:val="both"/>
              <w:rPr>
                <w:rFonts w:ascii="Arial" w:hAnsi="Arial" w:cs="Arial"/>
              </w:rPr>
            </w:pPr>
            <w:r>
              <w:rPr>
                <w:rFonts w:ascii="Arial" w:hAnsi="Arial" w:cs="Arial"/>
              </w:rPr>
              <w:t>the licence granted under section 6(1)(</w:t>
            </w:r>
            <w:proofErr w:type="gramStart"/>
            <w:r>
              <w:rPr>
                <w:rFonts w:ascii="Arial" w:hAnsi="Arial" w:cs="Arial"/>
              </w:rPr>
              <w:t>b)of</w:t>
            </w:r>
            <w:proofErr w:type="gramEnd"/>
            <w:r>
              <w:rPr>
                <w:rFonts w:ascii="Arial" w:hAnsi="Arial" w:cs="Arial"/>
              </w:rPr>
              <w:t xml:space="preserve">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16EDC40A">
        <w:trPr>
          <w:gridAfter w:val="1"/>
          <w:wAfter w:w="289" w:type="dxa"/>
        </w:trPr>
        <w:tc>
          <w:tcPr>
            <w:tcW w:w="3512"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808" w:type="dxa"/>
            <w:gridSpan w:val="2"/>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w:t>
            </w:r>
            <w:proofErr w:type="gramStart"/>
            <w:r>
              <w:rPr>
                <w:rFonts w:ascii="Arial" w:hAnsi="Arial" w:cs="Arial"/>
              </w:rPr>
              <w:t>CUSC accordingly;</w:t>
            </w:r>
            <w:proofErr w:type="gramEnd"/>
            <w:r>
              <w:rPr>
                <w:rFonts w:ascii="Arial" w:hAnsi="Arial" w:cs="Arial"/>
              </w:rPr>
              <w:t xml:space="preserve"> </w:t>
            </w:r>
          </w:p>
        </w:tc>
      </w:tr>
      <w:tr w:rsidR="006E7788" w14:paraId="2C251512" w14:textId="77777777" w:rsidTr="16EDC40A">
        <w:trPr>
          <w:gridAfter w:val="1"/>
          <w:wAfter w:w="289" w:type="dxa"/>
        </w:trPr>
        <w:tc>
          <w:tcPr>
            <w:tcW w:w="3512"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808" w:type="dxa"/>
            <w:gridSpan w:val="2"/>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16EDC40A">
        <w:trPr>
          <w:gridAfter w:val="1"/>
          <w:wAfter w:w="289" w:type="dxa"/>
        </w:trPr>
        <w:tc>
          <w:tcPr>
            <w:tcW w:w="3512"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808" w:type="dxa"/>
            <w:gridSpan w:val="2"/>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particular 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16EDC40A">
        <w:trPr>
          <w:gridAfter w:val="1"/>
          <w:wAfter w:w="289" w:type="dxa"/>
        </w:trPr>
        <w:tc>
          <w:tcPr>
            <w:tcW w:w="3512"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808" w:type="dxa"/>
            <w:gridSpan w:val="2"/>
          </w:tcPr>
          <w:p w14:paraId="6C0CA379"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 xml:space="preserve">Transmission Network Use </w:t>
            </w:r>
            <w:r>
              <w:rPr>
                <w:rFonts w:ascii="Arial" w:hAnsi="Arial" w:cs="Arial"/>
                <w:b/>
              </w:rPr>
              <w:tab/>
              <w:t>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16EDC40A">
        <w:trPr>
          <w:gridAfter w:val="1"/>
          <w:wAfter w:w="289" w:type="dxa"/>
        </w:trPr>
        <w:tc>
          <w:tcPr>
            <w:tcW w:w="3512"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808" w:type="dxa"/>
            <w:gridSpan w:val="2"/>
          </w:tcPr>
          <w:p w14:paraId="385E5F3D" w14:textId="77777777" w:rsidR="006E7788"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Pr>
                <w:rFonts w:ascii="Arial" w:hAnsi="Arial" w:cs="Arial"/>
              </w:rPr>
              <w:t>;</w:t>
            </w:r>
          </w:p>
        </w:tc>
      </w:tr>
      <w:tr w:rsidR="006E7788" w14:paraId="75BF1CE0" w14:textId="77777777" w:rsidTr="16EDC40A">
        <w:trPr>
          <w:gridAfter w:val="1"/>
          <w:wAfter w:w="289" w:type="dxa"/>
        </w:trPr>
        <w:tc>
          <w:tcPr>
            <w:tcW w:w="3512"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808" w:type="dxa"/>
            <w:gridSpan w:val="2"/>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16EDC40A">
        <w:trPr>
          <w:gridAfter w:val="1"/>
          <w:wAfter w:w="289" w:type="dxa"/>
        </w:trPr>
        <w:tc>
          <w:tcPr>
            <w:tcW w:w="3512"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808" w:type="dxa"/>
            <w:gridSpan w:val="2"/>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16EDC40A">
        <w:tblPrEx>
          <w:tblCellMar>
            <w:left w:w="108" w:type="dxa"/>
            <w:right w:w="108" w:type="dxa"/>
          </w:tblCellMar>
        </w:tblPrEx>
        <w:trPr>
          <w:gridAfter w:val="1"/>
          <w:wAfter w:w="289" w:type="dxa"/>
        </w:trPr>
        <w:tc>
          <w:tcPr>
            <w:tcW w:w="3512"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808" w:type="dxa"/>
            <w:gridSpan w:val="2"/>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16EDC40A">
        <w:tblPrEx>
          <w:tblCellMar>
            <w:left w:w="108" w:type="dxa"/>
            <w:right w:w="108" w:type="dxa"/>
          </w:tblCellMar>
        </w:tblPrEx>
        <w:trPr>
          <w:gridAfter w:val="1"/>
          <w:wAfter w:w="289" w:type="dxa"/>
        </w:trPr>
        <w:tc>
          <w:tcPr>
            <w:tcW w:w="3512"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808" w:type="dxa"/>
            <w:gridSpan w:val="2"/>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16EDC40A">
        <w:tblPrEx>
          <w:tblCellMar>
            <w:left w:w="108" w:type="dxa"/>
            <w:right w:w="108" w:type="dxa"/>
          </w:tblCellMar>
        </w:tblPrEx>
        <w:trPr>
          <w:gridAfter w:val="1"/>
          <w:wAfter w:w="289" w:type="dxa"/>
        </w:trPr>
        <w:tc>
          <w:tcPr>
            <w:tcW w:w="3512"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808" w:type="dxa"/>
            <w:gridSpan w:val="2"/>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16EDC40A">
        <w:trPr>
          <w:gridAfter w:val="1"/>
          <w:wAfter w:w="289" w:type="dxa"/>
        </w:trPr>
        <w:tc>
          <w:tcPr>
            <w:tcW w:w="3512"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808" w:type="dxa"/>
            <w:gridSpan w:val="2"/>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16EDC40A">
        <w:trPr>
          <w:gridAfter w:val="1"/>
          <w:wAfter w:w="289" w:type="dxa"/>
        </w:trPr>
        <w:tc>
          <w:tcPr>
            <w:tcW w:w="3512" w:type="dxa"/>
          </w:tcPr>
          <w:p w14:paraId="5E534BCA" w14:textId="77777777" w:rsidR="006E7788" w:rsidRDefault="006E7788" w:rsidP="006E7788">
            <w:pPr>
              <w:pStyle w:val="BodyText"/>
              <w:rPr>
                <w:rFonts w:ascii="Arial" w:hAnsi="Arial" w:cs="Arial"/>
                <w:b/>
                <w:bCs/>
              </w:rPr>
            </w:pPr>
            <w:r>
              <w:rPr>
                <w:rFonts w:ascii="Arial" w:hAnsi="Arial" w:cs="Arial"/>
                <w:b/>
                <w:bCs/>
              </w:rPr>
              <w:lastRenderedPageBreak/>
              <w:t>"Transmission Services Use of System Charges"</w:t>
            </w:r>
          </w:p>
        </w:tc>
        <w:tc>
          <w:tcPr>
            <w:tcW w:w="6808" w:type="dxa"/>
            <w:gridSpan w:val="2"/>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16EDC40A">
        <w:trPr>
          <w:gridAfter w:val="1"/>
          <w:wAfter w:w="289" w:type="dxa"/>
        </w:trPr>
        <w:tc>
          <w:tcPr>
            <w:tcW w:w="3512"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808" w:type="dxa"/>
            <w:gridSpan w:val="2"/>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16EDC40A">
        <w:trPr>
          <w:gridAfter w:val="1"/>
          <w:wAfter w:w="289" w:type="dxa"/>
        </w:trPr>
        <w:tc>
          <w:tcPr>
            <w:tcW w:w="3512"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808" w:type="dxa"/>
            <w:gridSpan w:val="2"/>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16EDC40A">
        <w:trPr>
          <w:gridAfter w:val="1"/>
          <w:wAfter w:w="289" w:type="dxa"/>
        </w:trPr>
        <w:tc>
          <w:tcPr>
            <w:tcW w:w="3512"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808" w:type="dxa"/>
            <w:gridSpan w:val="2"/>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16EDC40A">
        <w:trPr>
          <w:gridAfter w:val="1"/>
          <w:wAfter w:w="289" w:type="dxa"/>
        </w:trPr>
        <w:tc>
          <w:tcPr>
            <w:tcW w:w="3512"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808" w:type="dxa"/>
            <w:gridSpan w:val="2"/>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16EDC40A">
        <w:trPr>
          <w:gridAfter w:val="1"/>
          <w:wAfter w:w="289" w:type="dxa"/>
        </w:trPr>
        <w:tc>
          <w:tcPr>
            <w:tcW w:w="3512"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808" w:type="dxa"/>
            <w:gridSpan w:val="2"/>
          </w:tcPr>
          <w:p w14:paraId="54ADE457" w14:textId="77777777" w:rsidR="006E7788" w:rsidRDefault="006E7788" w:rsidP="006E7788">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16EDC40A">
        <w:trPr>
          <w:gridAfter w:val="1"/>
          <w:wAfter w:w="289" w:type="dxa"/>
        </w:trPr>
        <w:tc>
          <w:tcPr>
            <w:tcW w:w="3512" w:type="dxa"/>
          </w:tcPr>
          <w:p w14:paraId="44AEC69D" w14:textId="77777777" w:rsidR="006E7788" w:rsidRPr="009625ED" w:rsidRDefault="006E7788" w:rsidP="006E7788">
            <w:pPr>
              <w:tabs>
                <w:tab w:val="left" w:pos="0"/>
              </w:tabs>
              <w:rPr>
                <w:rFonts w:ascii="Arial" w:hAnsi="Arial" w:cs="Arial"/>
                <w:bCs/>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00064536" w14:textId="77777777" w:rsidR="006E7788" w:rsidRPr="007454CC" w:rsidRDefault="006E7788" w:rsidP="006E7788">
            <w:pPr>
              <w:tabs>
                <w:tab w:val="left" w:pos="0"/>
              </w:tabs>
              <w:rPr>
                <w:rFonts w:ascii="Arial" w:hAnsi="Arial" w:cs="Arial"/>
                <w:bCs/>
              </w:rPr>
            </w:pPr>
          </w:p>
          <w:p w14:paraId="0B99E9BC" w14:textId="77777777" w:rsidR="006E7788" w:rsidRPr="007454CC" w:rsidRDefault="006E7788" w:rsidP="006E7788">
            <w:pPr>
              <w:tabs>
                <w:tab w:val="left" w:pos="0"/>
              </w:tabs>
              <w:rPr>
                <w:rFonts w:ascii="Arial" w:hAnsi="Arial" w:cs="Arial"/>
                <w:bCs/>
              </w:rPr>
            </w:pPr>
          </w:p>
          <w:p w14:paraId="2AA87EDB" w14:textId="77777777" w:rsidR="006E7788" w:rsidRPr="007454CC" w:rsidRDefault="006E7788" w:rsidP="006E7788">
            <w:pPr>
              <w:tabs>
                <w:tab w:val="left" w:pos="0"/>
              </w:tabs>
              <w:rPr>
                <w:rFonts w:ascii="Arial" w:hAnsi="Arial" w:cs="Arial"/>
                <w:bCs/>
              </w:rPr>
            </w:pPr>
          </w:p>
          <w:p w14:paraId="1D17697A"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26362D63" w14:textId="77777777" w:rsidR="006E7788" w:rsidRPr="007454CC" w:rsidRDefault="006E7788" w:rsidP="006E7788">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0777EE0F" w14:textId="77777777" w:rsidR="006E7788" w:rsidRPr="009625ED" w:rsidRDefault="006E7788" w:rsidP="006E7788">
            <w:pPr>
              <w:tabs>
                <w:tab w:val="left" w:pos="0"/>
              </w:tabs>
              <w:rPr>
                <w:rFonts w:ascii="Arial" w:hAnsi="Arial" w:cs="Arial"/>
                <w:b/>
                <w:bCs/>
              </w:rPr>
            </w:pPr>
          </w:p>
        </w:tc>
        <w:tc>
          <w:tcPr>
            <w:tcW w:w="6808" w:type="dxa"/>
            <w:gridSpan w:val="2"/>
          </w:tcPr>
          <w:p w14:paraId="1EF466AE" w14:textId="77777777" w:rsidR="006E7788" w:rsidRPr="007454CC"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12C47F3D"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17520A26"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415C161E"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04C94D3A" w14:textId="77777777" w:rsidR="006E7788" w:rsidRPr="007454CC" w:rsidRDefault="006E7788" w:rsidP="006E7788">
            <w:pPr>
              <w:autoSpaceDE w:val="0"/>
              <w:autoSpaceDN w:val="0"/>
              <w:adjustRightInd w:val="0"/>
              <w:rPr>
                <w:rFonts w:ascii="Arial" w:hAnsi="Arial" w:cs="Arial"/>
                <w:szCs w:val="22"/>
                <w:lang w:eastAsia="en-GB"/>
              </w:rPr>
            </w:pPr>
          </w:p>
          <w:p w14:paraId="39A452C2"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7007A827"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70CACB8A"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EEF5236"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2E31BCCE" w14:textId="77777777" w:rsidR="006E7788" w:rsidRPr="009625ED" w:rsidRDefault="006E7788" w:rsidP="006E7788">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452506D9" w14:textId="77777777" w:rsidR="006E7788" w:rsidRPr="007454CC" w:rsidRDefault="006E7788" w:rsidP="006E7788">
            <w:pPr>
              <w:tabs>
                <w:tab w:val="left" w:pos="0"/>
              </w:tabs>
              <w:rPr>
                <w:rFonts w:ascii="Arial" w:hAnsi="Arial" w:cs="Arial"/>
              </w:rPr>
            </w:pPr>
          </w:p>
        </w:tc>
      </w:tr>
      <w:tr w:rsidR="006E7788" w14:paraId="5CC720A3" w14:textId="77777777" w:rsidTr="16EDC40A">
        <w:trPr>
          <w:gridAfter w:val="1"/>
          <w:wAfter w:w="289" w:type="dxa"/>
        </w:trPr>
        <w:tc>
          <w:tcPr>
            <w:tcW w:w="3512" w:type="dxa"/>
          </w:tcPr>
          <w:p w14:paraId="5065F089" w14:textId="77777777" w:rsidR="006E7788" w:rsidRDefault="006E7788" w:rsidP="006E7788">
            <w:pPr>
              <w:pStyle w:val="BodyText"/>
              <w:rPr>
                <w:rFonts w:ascii="Arial" w:hAnsi="Arial" w:cs="Arial"/>
                <w:b/>
                <w:bCs/>
              </w:rPr>
            </w:pPr>
            <w:r>
              <w:rPr>
                <w:rFonts w:ascii="Arial" w:hAnsi="Arial" w:cs="Arial"/>
                <w:b/>
                <w:bCs/>
              </w:rPr>
              <w:t>"Undertaking"</w:t>
            </w:r>
          </w:p>
        </w:tc>
        <w:tc>
          <w:tcPr>
            <w:tcW w:w="6808" w:type="dxa"/>
            <w:gridSpan w:val="2"/>
          </w:tcPr>
          <w:p w14:paraId="71C990DB" w14:textId="77777777" w:rsidR="006E7788" w:rsidRDefault="006E7788" w:rsidP="006E7788">
            <w:pPr>
              <w:spacing w:after="240"/>
              <w:jc w:val="both"/>
              <w:rPr>
                <w:rFonts w:ascii="Arial" w:hAnsi="Arial" w:cs="Arial"/>
                <w:b/>
              </w:rPr>
            </w:pPr>
            <w:r>
              <w:rPr>
                <w:rFonts w:ascii="Arial" w:hAnsi="Arial" w:cs="Arial"/>
              </w:rPr>
              <w:t>as defined in section 259 of the Companies Act 1985;</w:t>
            </w:r>
          </w:p>
        </w:tc>
      </w:tr>
      <w:tr w:rsidR="006E7788" w14:paraId="7EB1895D" w14:textId="77777777" w:rsidTr="16EDC40A">
        <w:trPr>
          <w:gridAfter w:val="1"/>
          <w:wAfter w:w="289" w:type="dxa"/>
        </w:trPr>
        <w:tc>
          <w:tcPr>
            <w:tcW w:w="3512"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808" w:type="dxa"/>
            <w:gridSpan w:val="2"/>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00"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200"/>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16EDC40A">
        <w:trPr>
          <w:gridAfter w:val="1"/>
          <w:wAfter w:w="289" w:type="dxa"/>
        </w:trPr>
        <w:tc>
          <w:tcPr>
            <w:tcW w:w="3512"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808" w:type="dxa"/>
            <w:gridSpan w:val="2"/>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w:t>
            </w:r>
            <w:proofErr w:type="gramStart"/>
            <w:r>
              <w:rPr>
                <w:rFonts w:ascii="Arial" w:hAnsi="Arial" w:cs="Arial"/>
              </w:rPr>
              <w:t>commercial</w:t>
            </w:r>
            <w:proofErr w:type="gramEnd"/>
            <w:r>
              <w:rPr>
                <w:rFonts w:ascii="Arial" w:hAnsi="Arial" w:cs="Arial"/>
              </w:rPr>
              <w:t xml:space="preserve"> and industrial loads (including loads which vary considerably in duration or magnitude)</w:t>
            </w:r>
            <w:bookmarkStart w:id="201" w:name="_BPDCD_199"/>
            <w:r w:rsidRPr="00530856">
              <w:rPr>
                <w:rFonts w:ascii="Arial" w:hAnsi="Arial" w:cs="Arial"/>
                <w:color w:val="0000FF"/>
              </w:rPr>
              <w:t>;</w:t>
            </w:r>
            <w:r>
              <w:rPr>
                <w:rFonts w:ascii="Arial" w:hAnsi="Arial" w:cs="Arial"/>
                <w:color w:val="0000FF"/>
                <w:u w:val="double"/>
              </w:rPr>
              <w:t xml:space="preserve"> </w:t>
            </w:r>
            <w:bookmarkEnd w:id="201"/>
          </w:p>
        </w:tc>
      </w:tr>
      <w:tr w:rsidR="006E7788" w14:paraId="5171EDF6" w14:textId="77777777" w:rsidTr="16EDC40A">
        <w:trPr>
          <w:gridAfter w:val="1"/>
          <w:wAfter w:w="289" w:type="dxa"/>
        </w:trPr>
        <w:tc>
          <w:tcPr>
            <w:tcW w:w="3512" w:type="dxa"/>
          </w:tcPr>
          <w:p w14:paraId="2048DD6E" w14:textId="77777777" w:rsidR="006E7788" w:rsidRDefault="006E7788" w:rsidP="006E7788">
            <w:pPr>
              <w:pStyle w:val="BodyText"/>
              <w:rPr>
                <w:rFonts w:ascii="Arial" w:hAnsi="Arial" w:cs="Arial"/>
                <w:b/>
                <w:bCs/>
              </w:rPr>
            </w:pPr>
            <w:r>
              <w:rPr>
                <w:rFonts w:ascii="Arial" w:hAnsi="Arial" w:cs="Arial"/>
                <w:b/>
                <w:bCs/>
              </w:rPr>
              <w:lastRenderedPageBreak/>
              <w:t>"Urgent CUSC Modification Proposal"</w:t>
            </w:r>
          </w:p>
        </w:tc>
        <w:tc>
          <w:tcPr>
            <w:tcW w:w="6808" w:type="dxa"/>
            <w:gridSpan w:val="2"/>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16EDC40A">
        <w:trPr>
          <w:gridAfter w:val="1"/>
          <w:wAfter w:w="289" w:type="dxa"/>
        </w:trPr>
        <w:tc>
          <w:tcPr>
            <w:tcW w:w="3512"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808" w:type="dxa"/>
            <w:gridSpan w:val="2"/>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16EDC40A">
        <w:trPr>
          <w:gridAfter w:val="1"/>
          <w:wAfter w:w="289" w:type="dxa"/>
        </w:trPr>
        <w:tc>
          <w:tcPr>
            <w:tcW w:w="3512"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808" w:type="dxa"/>
            <w:gridSpan w:val="2"/>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16EDC40A">
        <w:trPr>
          <w:gridAfter w:val="1"/>
          <w:wAfter w:w="289" w:type="dxa"/>
        </w:trPr>
        <w:tc>
          <w:tcPr>
            <w:tcW w:w="3512"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808" w:type="dxa"/>
            <w:gridSpan w:val="2"/>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 xml:space="preserve">Connection </w:t>
            </w:r>
            <w:proofErr w:type="gramStart"/>
            <w:r>
              <w:rPr>
                <w:rFonts w:ascii="Arial" w:hAnsi="Arial" w:cs="Arial"/>
                <w:b/>
              </w:rPr>
              <w:t>Charges</w:t>
            </w:r>
            <w:r>
              <w:rPr>
                <w:rFonts w:ascii="Arial" w:hAnsi="Arial" w:cs="Arial"/>
              </w:rPr>
              <w:t>;</w:t>
            </w:r>
            <w:proofErr w:type="gramEnd"/>
          </w:p>
        </w:tc>
      </w:tr>
      <w:tr w:rsidR="006E7788" w14:paraId="6DCB2C94" w14:textId="77777777" w:rsidTr="16EDC40A">
        <w:trPr>
          <w:gridAfter w:val="1"/>
          <w:wAfter w:w="289" w:type="dxa"/>
        </w:trPr>
        <w:tc>
          <w:tcPr>
            <w:tcW w:w="3512"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808" w:type="dxa"/>
            <w:gridSpan w:val="2"/>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02" w:name="_BPDCD_200"/>
            <w:r w:rsidRPr="00530856">
              <w:rPr>
                <w:rFonts w:ascii="Arial" w:hAnsi="Arial" w:cs="Arial"/>
              </w:rPr>
              <w:t>14</w:t>
            </w:r>
            <w:bookmarkEnd w:id="202"/>
            <w:r>
              <w:rPr>
                <w:rFonts w:ascii="Arial" w:hAnsi="Arial" w:cs="Arial"/>
              </w:rPr>
              <w:t>;</w:t>
            </w:r>
          </w:p>
        </w:tc>
      </w:tr>
      <w:tr w:rsidR="006E7788" w14:paraId="4F5E3755" w14:textId="77777777" w:rsidTr="16EDC40A">
        <w:trPr>
          <w:gridAfter w:val="1"/>
          <w:wAfter w:w="289" w:type="dxa"/>
        </w:trPr>
        <w:tc>
          <w:tcPr>
            <w:tcW w:w="3512"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808" w:type="dxa"/>
            <w:gridSpan w:val="2"/>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16EDC40A">
        <w:trPr>
          <w:gridAfter w:val="1"/>
          <w:wAfter w:w="289" w:type="dxa"/>
        </w:trPr>
        <w:tc>
          <w:tcPr>
            <w:tcW w:w="3512"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808" w:type="dxa"/>
            <w:gridSpan w:val="2"/>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16EDC40A">
        <w:trPr>
          <w:gridAfter w:val="1"/>
          <w:wAfter w:w="289" w:type="dxa"/>
        </w:trPr>
        <w:tc>
          <w:tcPr>
            <w:tcW w:w="3512"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808" w:type="dxa"/>
            <w:gridSpan w:val="2"/>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16EDC40A">
        <w:trPr>
          <w:gridAfter w:val="1"/>
          <w:wAfter w:w="289" w:type="dxa"/>
        </w:trPr>
        <w:tc>
          <w:tcPr>
            <w:tcW w:w="3512"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808" w:type="dxa"/>
            <w:gridSpan w:val="2"/>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16EDC40A">
        <w:trPr>
          <w:gridAfter w:val="1"/>
          <w:wAfter w:w="289" w:type="dxa"/>
        </w:trPr>
        <w:tc>
          <w:tcPr>
            <w:tcW w:w="3512"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808" w:type="dxa"/>
            <w:gridSpan w:val="2"/>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16EDC40A">
        <w:trPr>
          <w:gridAfter w:val="1"/>
          <w:wAfter w:w="289" w:type="dxa"/>
        </w:trPr>
        <w:tc>
          <w:tcPr>
            <w:tcW w:w="3512" w:type="dxa"/>
          </w:tcPr>
          <w:p w14:paraId="351A1364" w14:textId="77777777" w:rsidR="006E7788" w:rsidRDefault="006E7788" w:rsidP="006E7788">
            <w:pPr>
              <w:pStyle w:val="BodyText"/>
              <w:rPr>
                <w:rFonts w:ascii="Arial" w:hAnsi="Arial" w:cs="Arial"/>
                <w:b/>
                <w:bCs/>
              </w:rPr>
            </w:pPr>
            <w:r>
              <w:rPr>
                <w:rFonts w:ascii="Arial" w:hAnsi="Arial" w:cs="Arial"/>
                <w:b/>
                <w:bCs/>
              </w:rPr>
              <w:lastRenderedPageBreak/>
              <w:t>"Use of System Supply Confirmation Notice"</w:t>
            </w:r>
          </w:p>
        </w:tc>
        <w:tc>
          <w:tcPr>
            <w:tcW w:w="6808" w:type="dxa"/>
            <w:gridSpan w:val="2"/>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16EDC40A">
        <w:trPr>
          <w:gridAfter w:val="1"/>
          <w:wAfter w:w="289" w:type="dxa"/>
        </w:trPr>
        <w:tc>
          <w:tcPr>
            <w:tcW w:w="3512"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808" w:type="dxa"/>
            <w:gridSpan w:val="2"/>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16EDC40A">
        <w:trPr>
          <w:gridAfter w:val="1"/>
          <w:wAfter w:w="289" w:type="dxa"/>
        </w:trPr>
        <w:tc>
          <w:tcPr>
            <w:tcW w:w="3512"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808" w:type="dxa"/>
            <w:gridSpan w:val="2"/>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007203F8" w14:textId="77777777" w:rsidTr="16EDC40A">
        <w:trPr>
          <w:gridAfter w:val="1"/>
          <w:wAfter w:w="289" w:type="dxa"/>
        </w:trPr>
        <w:tc>
          <w:tcPr>
            <w:tcW w:w="3512" w:type="dxa"/>
          </w:tcPr>
          <w:p w14:paraId="34B75D01" w14:textId="77777777" w:rsidR="006E7788" w:rsidRDefault="006E7788" w:rsidP="006E7788">
            <w:pPr>
              <w:pStyle w:val="BodyText"/>
              <w:rPr>
                <w:rFonts w:ascii="Arial" w:hAnsi="Arial" w:cs="Arial"/>
                <w:b/>
                <w:bCs/>
              </w:rPr>
            </w:pPr>
          </w:p>
        </w:tc>
        <w:tc>
          <w:tcPr>
            <w:tcW w:w="6808" w:type="dxa"/>
            <w:gridSpan w:val="2"/>
          </w:tcPr>
          <w:p w14:paraId="7977B545" w14:textId="77777777" w:rsidR="006E7788" w:rsidRDefault="006E7788" w:rsidP="006E7788">
            <w:pPr>
              <w:pStyle w:val="BodyText"/>
              <w:jc w:val="both"/>
              <w:rPr>
                <w:rFonts w:ascii="Arial" w:hAnsi="Arial" w:cs="Arial"/>
              </w:rPr>
            </w:pPr>
          </w:p>
        </w:tc>
      </w:tr>
      <w:tr w:rsidR="006E7788" w14:paraId="3A73C180" w14:textId="77777777" w:rsidTr="16EDC40A">
        <w:trPr>
          <w:gridAfter w:val="1"/>
          <w:wAfter w:w="289" w:type="dxa"/>
        </w:trPr>
        <w:tc>
          <w:tcPr>
            <w:tcW w:w="3512"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808" w:type="dxa"/>
            <w:gridSpan w:val="2"/>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16EDC40A">
        <w:trPr>
          <w:gridAfter w:val="1"/>
          <w:wAfter w:w="289" w:type="dxa"/>
        </w:trPr>
        <w:tc>
          <w:tcPr>
            <w:tcW w:w="3512"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808" w:type="dxa"/>
            <w:gridSpan w:val="2"/>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16EDC40A">
        <w:trPr>
          <w:gridAfter w:val="1"/>
          <w:wAfter w:w="289" w:type="dxa"/>
        </w:trPr>
        <w:tc>
          <w:tcPr>
            <w:tcW w:w="3512" w:type="dxa"/>
          </w:tcPr>
          <w:p w14:paraId="2296F2CC" w14:textId="77777777" w:rsidR="006E7788" w:rsidRDefault="006E7788" w:rsidP="006E7788">
            <w:pPr>
              <w:pStyle w:val="BodyText"/>
              <w:rPr>
                <w:rFonts w:ascii="Arial" w:hAnsi="Arial" w:cs="Arial"/>
                <w:b/>
                <w:bCs/>
              </w:rPr>
            </w:pPr>
            <w:r>
              <w:rPr>
                <w:rFonts w:ascii="Arial" w:hAnsi="Arial" w:cs="Arial"/>
                <w:b/>
                <w:bCs/>
              </w:rPr>
              <w:t>"User Development"</w:t>
            </w:r>
          </w:p>
        </w:tc>
        <w:tc>
          <w:tcPr>
            <w:tcW w:w="6808" w:type="dxa"/>
            <w:gridSpan w:val="2"/>
          </w:tcPr>
          <w:p w14:paraId="13ED3D4D" w14:textId="77777777" w:rsidR="006E7788" w:rsidRDefault="006E7788" w:rsidP="006E7788">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6E7788" w14:paraId="5919F8EA" w14:textId="77777777" w:rsidTr="16EDC40A">
        <w:trPr>
          <w:gridAfter w:val="1"/>
          <w:wAfter w:w="289" w:type="dxa"/>
        </w:trPr>
        <w:tc>
          <w:tcPr>
            <w:tcW w:w="3512" w:type="dxa"/>
          </w:tcPr>
          <w:p w14:paraId="5A7059A3" w14:textId="77777777" w:rsidR="006E7788" w:rsidRPr="007454CC" w:rsidRDefault="006E7788" w:rsidP="006E7788">
            <w:pPr>
              <w:pStyle w:val="BodyText"/>
              <w:rPr>
                <w:rFonts w:ascii="Arial" w:hAnsi="Arial" w:cs="Arial"/>
                <w:b/>
                <w:bCs/>
              </w:rPr>
            </w:pPr>
            <w:r w:rsidRPr="007454CC">
              <w:rPr>
                <w:rFonts w:ascii="Arial" w:hAnsi="Arial" w:cs="Arial"/>
                <w:b/>
                <w:bCs/>
              </w:rPr>
              <w:t>"User’s Allowed Credit"</w:t>
            </w:r>
          </w:p>
          <w:p w14:paraId="232BAEA3" w14:textId="77777777" w:rsidR="006E7788" w:rsidRPr="007454CC" w:rsidRDefault="006E7788" w:rsidP="006E7788">
            <w:pPr>
              <w:pStyle w:val="BodyText"/>
              <w:rPr>
                <w:rFonts w:ascii="Arial" w:hAnsi="Arial" w:cs="Arial"/>
                <w:b/>
                <w:bCs/>
              </w:rPr>
            </w:pPr>
          </w:p>
          <w:p w14:paraId="5DD776AF"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2DF0FEC0" w14:textId="77777777" w:rsidR="006E7788" w:rsidRPr="007454CC" w:rsidRDefault="006E7788" w:rsidP="006E7788">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808" w:type="dxa"/>
            <w:gridSpan w:val="2"/>
          </w:tcPr>
          <w:p w14:paraId="1169EA2A" w14:textId="77777777" w:rsidR="006E7788" w:rsidRPr="007454CC" w:rsidRDefault="006E7788" w:rsidP="006E7788">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03" w:name="_BPDCD_201"/>
            <w:r w:rsidRPr="007454CC">
              <w:rPr>
                <w:rFonts w:ascii="Arial Bold" w:hAnsi="Arial Bold" w:cs="Arial"/>
                <w:b/>
                <w:bCs/>
              </w:rPr>
              <w:t>The Company</w:t>
            </w:r>
            <w:r w:rsidRPr="007454CC">
              <w:rPr>
                <w:rFonts w:ascii="Arial" w:hAnsi="Arial" w:cs="Arial"/>
              </w:rPr>
              <w:t xml:space="preserve"> </w:t>
            </w:r>
            <w:bookmarkEnd w:id="203"/>
            <w:r w:rsidRPr="007454CC">
              <w:rPr>
                <w:rFonts w:ascii="Arial" w:hAnsi="Arial" w:cs="Arial"/>
              </w:rPr>
              <w:t xml:space="preserve">as calculated in accordance with Paragraph </w:t>
            </w:r>
            <w:proofErr w:type="gramStart"/>
            <w:r w:rsidRPr="007454CC">
              <w:rPr>
                <w:rFonts w:ascii="Arial" w:hAnsi="Arial" w:cs="Arial"/>
              </w:rPr>
              <w:t>3.26;</w:t>
            </w:r>
            <w:proofErr w:type="gramEnd"/>
          </w:p>
          <w:p w14:paraId="2748FBA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35EA86C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0140CBEC"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2DDBD17C"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Paragraph 5.2.2 or by automatic means as a direct consequence of</w:t>
            </w:r>
          </w:p>
          <w:p w14:paraId="65005717" w14:textId="77777777" w:rsidR="006E7788" w:rsidRPr="007454CC" w:rsidRDefault="006E7788" w:rsidP="006E7788">
            <w:pPr>
              <w:pStyle w:val="BodyText"/>
              <w:jc w:val="both"/>
              <w:rPr>
                <w:rFonts w:ascii="Arial" w:hAnsi="Arial" w:cs="Arial"/>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16EDC40A">
        <w:trPr>
          <w:gridAfter w:val="1"/>
          <w:wAfter w:w="289" w:type="dxa"/>
        </w:trPr>
        <w:tc>
          <w:tcPr>
            <w:tcW w:w="3512"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808" w:type="dxa"/>
            <w:gridSpan w:val="2"/>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16EDC40A">
        <w:trPr>
          <w:gridAfter w:val="1"/>
          <w:wAfter w:w="289" w:type="dxa"/>
        </w:trPr>
        <w:tc>
          <w:tcPr>
            <w:tcW w:w="3512"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808" w:type="dxa"/>
            <w:gridSpan w:val="2"/>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16EDC40A">
        <w:trPr>
          <w:gridAfter w:val="1"/>
          <w:wAfter w:w="289" w:type="dxa"/>
        </w:trPr>
        <w:tc>
          <w:tcPr>
            <w:tcW w:w="3512"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808" w:type="dxa"/>
            <w:gridSpan w:val="2"/>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16EDC40A">
        <w:trPr>
          <w:gridAfter w:val="1"/>
          <w:wAfter w:w="289" w:type="dxa"/>
        </w:trPr>
        <w:tc>
          <w:tcPr>
            <w:tcW w:w="3512"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808" w:type="dxa"/>
            <w:gridSpan w:val="2"/>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16EDC40A">
        <w:trPr>
          <w:gridAfter w:val="1"/>
          <w:wAfter w:w="289" w:type="dxa"/>
        </w:trPr>
        <w:tc>
          <w:tcPr>
            <w:tcW w:w="3512"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808" w:type="dxa"/>
            <w:gridSpan w:val="2"/>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16EDC40A">
        <w:trPr>
          <w:gridAfter w:val="1"/>
          <w:wAfter w:w="289" w:type="dxa"/>
        </w:trPr>
        <w:tc>
          <w:tcPr>
            <w:tcW w:w="3512"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808" w:type="dxa"/>
            <w:gridSpan w:val="2"/>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16EDC40A">
        <w:trPr>
          <w:gridAfter w:val="1"/>
          <w:wAfter w:w="289" w:type="dxa"/>
        </w:trPr>
        <w:tc>
          <w:tcPr>
            <w:tcW w:w="3512"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808" w:type="dxa"/>
            <w:gridSpan w:val="2"/>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04" w:name="_BPDCD_202"/>
            <w:r w:rsidRPr="00E236F2">
              <w:rPr>
                <w:rFonts w:ascii="Arial" w:hAnsi="Arial" w:cs="Arial"/>
              </w:rPr>
              <w:t>;</w:t>
            </w:r>
            <w:bookmarkEnd w:id="204"/>
          </w:p>
        </w:tc>
      </w:tr>
      <w:tr w:rsidR="006E7788" w14:paraId="09F37121" w14:textId="77777777" w:rsidTr="16EDC40A">
        <w:trPr>
          <w:gridAfter w:val="1"/>
          <w:wAfter w:w="289" w:type="dxa"/>
        </w:trPr>
        <w:tc>
          <w:tcPr>
            <w:tcW w:w="3512"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808" w:type="dxa"/>
            <w:gridSpan w:val="2"/>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205" w:name="_BPDCD_203"/>
            <w:r w:rsidRPr="00E236F2">
              <w:rPr>
                <w:rFonts w:ascii="Arial" w:hAnsi="Arial" w:cs="Arial"/>
              </w:rPr>
              <w:t>;</w:t>
            </w:r>
            <w:bookmarkEnd w:id="205"/>
          </w:p>
        </w:tc>
      </w:tr>
      <w:tr w:rsidR="006E7788" w14:paraId="0D5FDBB0" w14:textId="77777777" w:rsidTr="16EDC40A">
        <w:trPr>
          <w:gridAfter w:val="1"/>
          <w:wAfter w:w="289" w:type="dxa"/>
        </w:trPr>
        <w:tc>
          <w:tcPr>
            <w:tcW w:w="3512"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808" w:type="dxa"/>
            <w:gridSpan w:val="2"/>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206" w:name="_BPDCD_204"/>
            <w:r w:rsidRPr="00530856">
              <w:rPr>
                <w:rFonts w:ascii="Arial" w:hAnsi="Arial" w:cs="Arial"/>
              </w:rPr>
              <w:t>;</w:t>
            </w:r>
            <w:bookmarkEnd w:id="206"/>
          </w:p>
          <w:p w14:paraId="659E84F7" w14:textId="77777777" w:rsidR="006E7788" w:rsidRDefault="006E7788" w:rsidP="006E7788">
            <w:pPr>
              <w:pStyle w:val="BodyText"/>
              <w:jc w:val="both"/>
              <w:rPr>
                <w:rFonts w:ascii="Arial" w:hAnsi="Arial" w:cs="Arial"/>
              </w:rPr>
            </w:pPr>
          </w:p>
        </w:tc>
      </w:tr>
      <w:tr w:rsidR="006E7788" w14:paraId="455AAED3" w14:textId="77777777" w:rsidTr="16EDC40A">
        <w:trPr>
          <w:gridAfter w:val="1"/>
          <w:wAfter w:w="289" w:type="dxa"/>
        </w:trPr>
        <w:tc>
          <w:tcPr>
            <w:tcW w:w="3512"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808" w:type="dxa"/>
            <w:gridSpan w:val="2"/>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16EDC40A">
        <w:trPr>
          <w:gridAfter w:val="1"/>
          <w:wAfter w:w="289" w:type="dxa"/>
        </w:trPr>
        <w:tc>
          <w:tcPr>
            <w:tcW w:w="3512"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808" w:type="dxa"/>
            <w:gridSpan w:val="2"/>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16EDC40A">
        <w:trPr>
          <w:gridAfter w:val="1"/>
          <w:wAfter w:w="289" w:type="dxa"/>
        </w:trPr>
        <w:tc>
          <w:tcPr>
            <w:tcW w:w="3512"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808" w:type="dxa"/>
            <w:gridSpan w:val="2"/>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16EDC40A">
        <w:trPr>
          <w:gridAfter w:val="1"/>
          <w:wAfter w:w="289" w:type="dxa"/>
        </w:trPr>
        <w:tc>
          <w:tcPr>
            <w:tcW w:w="3512"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808" w:type="dxa"/>
            <w:gridSpan w:val="2"/>
          </w:tcPr>
          <w:p w14:paraId="35342248" w14:textId="77777777" w:rsidR="006E7788" w:rsidRDefault="006E7788" w:rsidP="006E7788">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6E7788" w14:paraId="0B03C047" w14:textId="77777777" w:rsidTr="16EDC40A">
        <w:trPr>
          <w:gridAfter w:val="1"/>
          <w:wAfter w:w="289" w:type="dxa"/>
        </w:trPr>
        <w:tc>
          <w:tcPr>
            <w:tcW w:w="3512" w:type="dxa"/>
          </w:tcPr>
          <w:p w14:paraId="1662CD0B" w14:textId="77777777" w:rsidR="006E7788" w:rsidRDefault="006E7788" w:rsidP="006E7788">
            <w:pPr>
              <w:pStyle w:val="BodyText"/>
              <w:rPr>
                <w:rFonts w:ascii="Arial" w:hAnsi="Arial" w:cs="Arial"/>
                <w:b/>
                <w:bCs/>
              </w:rPr>
            </w:pPr>
            <w:r>
              <w:rPr>
                <w:rFonts w:ascii="Arial" w:hAnsi="Arial" w:cs="Arial"/>
                <w:b/>
                <w:bCs/>
              </w:rPr>
              <w:lastRenderedPageBreak/>
              <w:t>“VLP Assets”</w:t>
            </w:r>
          </w:p>
        </w:tc>
        <w:tc>
          <w:tcPr>
            <w:tcW w:w="6808" w:type="dxa"/>
            <w:gridSpan w:val="2"/>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16EDC40A">
        <w:trPr>
          <w:gridAfter w:val="1"/>
          <w:wAfter w:w="289" w:type="dxa"/>
        </w:trPr>
        <w:tc>
          <w:tcPr>
            <w:tcW w:w="3512"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808" w:type="dxa"/>
            <w:gridSpan w:val="2"/>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6E7788" w14:paraId="623B1DE0" w14:textId="77777777" w:rsidTr="16EDC40A">
        <w:trPr>
          <w:gridAfter w:val="1"/>
          <w:wAfter w:w="289" w:type="dxa"/>
        </w:trPr>
        <w:tc>
          <w:tcPr>
            <w:tcW w:w="3512"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808" w:type="dxa"/>
            <w:gridSpan w:val="2"/>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6E7788" w14:paraId="648265DC" w14:textId="77777777" w:rsidTr="16EDC40A">
        <w:trPr>
          <w:gridAfter w:val="1"/>
          <w:wAfter w:w="289" w:type="dxa"/>
        </w:trPr>
        <w:tc>
          <w:tcPr>
            <w:tcW w:w="3512"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808" w:type="dxa"/>
            <w:gridSpan w:val="2"/>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16EDC40A">
        <w:trPr>
          <w:gridAfter w:val="1"/>
          <w:wAfter w:w="289" w:type="dxa"/>
        </w:trPr>
        <w:tc>
          <w:tcPr>
            <w:tcW w:w="3512"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808" w:type="dxa"/>
            <w:gridSpan w:val="2"/>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16EDC40A">
        <w:trPr>
          <w:gridAfter w:val="1"/>
          <w:wAfter w:w="289" w:type="dxa"/>
        </w:trPr>
        <w:tc>
          <w:tcPr>
            <w:tcW w:w="3512"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808" w:type="dxa"/>
            <w:gridSpan w:val="2"/>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16EDC40A">
        <w:trPr>
          <w:gridAfter w:val="1"/>
          <w:wAfter w:w="289" w:type="dxa"/>
        </w:trPr>
        <w:tc>
          <w:tcPr>
            <w:tcW w:w="3512"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808" w:type="dxa"/>
            <w:gridSpan w:val="2"/>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16EDC40A">
        <w:trPr>
          <w:gridAfter w:val="1"/>
          <w:wAfter w:w="289" w:type="dxa"/>
          <w:trHeight w:val="1201"/>
        </w:trPr>
        <w:tc>
          <w:tcPr>
            <w:tcW w:w="3512" w:type="dxa"/>
          </w:tcPr>
          <w:p w14:paraId="2D275E2C" w14:textId="77777777" w:rsidR="006E7788" w:rsidRDefault="006E7788" w:rsidP="006E7788">
            <w:pPr>
              <w:pStyle w:val="BodyText"/>
              <w:rPr>
                <w:rFonts w:ascii="Arial" w:hAnsi="Arial" w:cs="Arial"/>
                <w:b/>
                <w:bCs/>
                <w:lang w:val="en-US"/>
              </w:rPr>
            </w:pPr>
            <w:bookmarkStart w:id="207"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7"/>
          </w:p>
        </w:tc>
        <w:tc>
          <w:tcPr>
            <w:tcW w:w="6808" w:type="dxa"/>
            <w:gridSpan w:val="2"/>
          </w:tcPr>
          <w:p w14:paraId="5A549174" w14:textId="6169EC87" w:rsidR="006E7788" w:rsidRDefault="006E7788" w:rsidP="006E7788">
            <w:pPr>
              <w:pStyle w:val="BodyText"/>
              <w:jc w:val="both"/>
              <w:rPr>
                <w:rFonts w:ascii="Arial" w:hAnsi="Arial" w:cs="Arial"/>
              </w:rPr>
            </w:pPr>
            <w:bookmarkStart w:id="208" w:name="_BPDCD_206"/>
            <w:bookmarkStart w:id="209" w:name="_DV_C29"/>
            <w:r w:rsidRPr="00530856">
              <w:rPr>
                <w:rStyle w:val="DeltaViewInsertion"/>
                <w:rFonts w:ascii="Arial" w:hAnsi="Arial" w:cs="Arial"/>
                <w:color w:val="auto"/>
                <w:u w:val="none"/>
              </w:rPr>
              <w:t xml:space="preserve">as </w:t>
            </w:r>
            <w:bookmarkEnd w:id="208"/>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9"/>
          </w:p>
        </w:tc>
      </w:tr>
      <w:tr w:rsidR="006E7788" w14:paraId="60F2A4AB" w14:textId="77777777" w:rsidTr="16EDC40A">
        <w:trPr>
          <w:gridAfter w:val="1"/>
          <w:wAfter w:w="289" w:type="dxa"/>
          <w:trHeight w:val="1201"/>
        </w:trPr>
        <w:tc>
          <w:tcPr>
            <w:tcW w:w="3512"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10" w:name="_BPDCD_207"/>
            <w:r w:rsidRPr="00530856">
              <w:rPr>
                <w:rStyle w:val="DeltaViewInsertion"/>
                <w:rFonts w:ascii="Arial" w:hAnsi="Arial" w:cs="Arial"/>
                <w:b/>
                <w:bCs/>
                <w:color w:val="auto"/>
                <w:u w:val="none"/>
              </w:rPr>
              <w:t xml:space="preserve">Workgroup </w:t>
            </w:r>
            <w:bookmarkStart w:id="211" w:name="_DV_M8"/>
            <w:bookmarkEnd w:id="210"/>
            <w:bookmarkEnd w:id="211"/>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12" w:name="_DV_M9"/>
            <w:bookmarkEnd w:id="212"/>
            <w:r w:rsidRPr="00530856">
              <w:rPr>
                <w:rFonts w:ascii="Arial" w:hAnsi="Arial" w:cs="Arial"/>
                <w:b/>
                <w:bCs/>
                <w:lang w:val="en-US"/>
              </w:rPr>
              <w:t>"</w:t>
            </w:r>
          </w:p>
        </w:tc>
        <w:tc>
          <w:tcPr>
            <w:tcW w:w="6808" w:type="dxa"/>
            <w:gridSpan w:val="2"/>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13"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14" w:name="_DV_M10"/>
            <w:bookmarkEnd w:id="213"/>
            <w:bookmarkEnd w:id="214"/>
            <w:r w:rsidRPr="00530856">
              <w:rPr>
                <w:rFonts w:ascii="Arial" w:hAnsi="Arial" w:cs="Arial"/>
              </w:rPr>
              <w:t xml:space="preserve"> </w:t>
            </w:r>
            <w:r w:rsidRPr="00530856">
              <w:rPr>
                <w:rFonts w:ascii="Arial" w:hAnsi="Arial" w:cs="Arial"/>
                <w:b/>
                <w:bCs/>
              </w:rPr>
              <w:t xml:space="preserve">Workgroup Alternative CUSC Modification </w:t>
            </w:r>
            <w:bookmarkStart w:id="215" w:name="_BPDCI_208"/>
            <w:bookmarkStart w:id="216" w:name="_DV_C21"/>
            <w:r w:rsidRPr="00530856">
              <w:rPr>
                <w:rFonts w:ascii="Arial" w:hAnsi="Arial" w:cs="Arial"/>
                <w:bCs/>
              </w:rPr>
              <w:t>to</w:t>
            </w:r>
            <w:r w:rsidRPr="00530856">
              <w:rPr>
                <w:rFonts w:ascii="Arial" w:hAnsi="Arial" w:cs="Arial"/>
                <w:b/>
                <w:bCs/>
              </w:rPr>
              <w:t xml:space="preserve"> </w:t>
            </w:r>
            <w:bookmarkEnd w:id="215"/>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7" w:name="_DV_X17"/>
            <w:bookmarkStart w:id="218" w:name="_DV_C22"/>
            <w:bookmarkEnd w:id="216"/>
            <w:r w:rsidRPr="00530856">
              <w:rPr>
                <w:rStyle w:val="DeltaViewMoveDestination"/>
                <w:rFonts w:ascii="Arial" w:hAnsi="Arial" w:cs="Arial"/>
                <w:color w:val="auto"/>
                <w:u w:val="none"/>
              </w:rPr>
              <w:t xml:space="preserve">which contains the information </w:t>
            </w:r>
            <w:bookmarkStart w:id="219" w:name="_DV_C23"/>
            <w:bookmarkEnd w:id="217"/>
            <w:bookmarkEnd w:id="218"/>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20" w:name="_DV_M11"/>
            <w:bookmarkEnd w:id="219"/>
            <w:bookmarkEnd w:id="220"/>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16EDC40A">
        <w:trPr>
          <w:gridAfter w:val="1"/>
          <w:wAfter w:w="289" w:type="dxa"/>
          <w:trHeight w:val="1201"/>
        </w:trPr>
        <w:tc>
          <w:tcPr>
            <w:tcW w:w="3512"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808" w:type="dxa"/>
            <w:gridSpan w:val="2"/>
          </w:tcPr>
          <w:p w14:paraId="4E72E89D" w14:textId="09C58896" w:rsidR="006E7788" w:rsidRPr="00530856" w:rsidRDefault="006E7788" w:rsidP="006E7788">
            <w:pPr>
              <w:pStyle w:val="BodyText"/>
              <w:jc w:val="both"/>
              <w:rPr>
                <w:rFonts w:ascii="Arial" w:hAnsi="Arial" w:cs="Arial"/>
              </w:rPr>
            </w:pPr>
            <w:bookmarkStart w:id="221" w:name="_BPDCD_211"/>
            <w:r w:rsidRPr="00530856">
              <w:rPr>
                <w:rFonts w:ascii="Arial" w:hAnsi="Arial" w:cs="Arial"/>
              </w:rPr>
              <w:t xml:space="preserve">an </w:t>
            </w:r>
            <w:bookmarkEnd w:id="221"/>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22"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23" w:name="_DV_M12"/>
            <w:bookmarkEnd w:id="222"/>
            <w:bookmarkEnd w:id="223"/>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24" w:name="_DV_C26"/>
            <w:r w:rsidRPr="00530856">
              <w:rPr>
                <w:rStyle w:val="DeltaViewInsertion"/>
                <w:rFonts w:ascii="Arial" w:hAnsi="Arial" w:cs="Arial"/>
                <w:color w:val="auto"/>
                <w:u w:val="none"/>
              </w:rPr>
              <w:t>majority of the</w:t>
            </w:r>
            <w:bookmarkStart w:id="225" w:name="_DV_M13"/>
            <w:bookmarkEnd w:id="224"/>
            <w:bookmarkEnd w:id="225"/>
            <w:r w:rsidRPr="00530856">
              <w:rPr>
                <w:rFonts w:ascii="Arial" w:hAnsi="Arial" w:cs="Arial"/>
              </w:rPr>
              <w:t xml:space="preserve"> members</w:t>
            </w:r>
            <w:bookmarkStart w:id="226"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7" w:name="_DV_M14"/>
            <w:bookmarkEnd w:id="226"/>
            <w:bookmarkEnd w:id="227"/>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w:t>
            </w:r>
            <w:proofErr w:type="gramStart"/>
            <w:r w:rsidRPr="009A2FB7">
              <w:rPr>
                <w:rFonts w:ascii="Arial" w:hAnsi="Arial" w:cs="Arial"/>
              </w:rPr>
              <w:t>8.</w:t>
            </w:r>
            <w:proofErr w:type="gramEnd"/>
            <w:r w:rsidRPr="009A2FB7">
              <w:rPr>
                <w:rFonts w:ascii="Arial" w:hAnsi="Arial" w:cs="Arial"/>
              </w:rPr>
              <w:t xml:space="preserve">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BB00F" w14:textId="77777777" w:rsidR="009936E0" w:rsidRDefault="009936E0">
      <w:r>
        <w:separator/>
      </w:r>
    </w:p>
  </w:endnote>
  <w:endnote w:type="continuationSeparator" w:id="0">
    <w:p w14:paraId="1DE92539" w14:textId="77777777" w:rsidR="009936E0" w:rsidRDefault="0099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A8D4" w14:textId="6CF54BEB" w:rsidR="00BA40C9" w:rsidRDefault="00BA40C9" w:rsidP="0052642F">
    <w:pPr>
      <w:autoSpaceDE w:val="0"/>
      <w:autoSpaceDN w:val="0"/>
      <w:adjustRightInd w:val="0"/>
      <w:ind w:right="-852"/>
      <w:jc w:val="right"/>
      <w:rPr>
        <w:rFonts w:ascii="Arial" w:hAnsi="Arial" w:cs="Arial"/>
        <w:sz w:val="20"/>
        <w:szCs w:val="20"/>
        <w:lang w:eastAsia="en-GB"/>
      </w:rPr>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0A3FD7">
      <w:rPr>
        <w:rFonts w:ascii="Arial" w:hAnsi="Arial" w:cs="Arial"/>
        <w:sz w:val="20"/>
        <w:szCs w:val="20"/>
        <w:lang w:eastAsia="en-GB"/>
      </w:rPr>
      <w:t>8</w:t>
    </w:r>
    <w:r w:rsidR="003A2C33">
      <w:rPr>
        <w:rFonts w:ascii="Arial" w:hAnsi="Arial" w:cs="Arial"/>
        <w:sz w:val="20"/>
        <w:szCs w:val="20"/>
        <w:lang w:eastAsia="en-GB"/>
      </w:rPr>
      <w:t>8</w:t>
    </w:r>
    <w:r>
      <w:rPr>
        <w:rFonts w:ascii="Arial" w:hAnsi="Arial" w:cs="Arial"/>
        <w:sz w:val="20"/>
        <w:szCs w:val="20"/>
        <w:lang w:eastAsia="en-GB"/>
      </w:rPr>
      <w:t xml:space="preserve"> – </w:t>
    </w:r>
    <w:r w:rsidR="003A2C33">
      <w:rPr>
        <w:rFonts w:ascii="Arial" w:hAnsi="Arial" w:cs="Arial"/>
        <w:sz w:val="20"/>
        <w:szCs w:val="20"/>
        <w:lang w:eastAsia="en-GB"/>
      </w:rPr>
      <w:t>1 June</w:t>
    </w:r>
    <w:r w:rsidR="006A06E9">
      <w:rPr>
        <w:rFonts w:ascii="Arial" w:hAnsi="Arial" w:cs="Arial"/>
        <w:sz w:val="20"/>
        <w:szCs w:val="20"/>
        <w:lang w:eastAsia="en-GB"/>
      </w:rPr>
      <w:t xml:space="preserve"> 2022</w:t>
    </w:r>
  </w:p>
  <w:p w14:paraId="4175A5F5" w14:textId="77777777" w:rsidR="00BA40C9" w:rsidRDefault="00BA40C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8E00E" w14:textId="77777777" w:rsidR="009936E0" w:rsidRDefault="009936E0">
      <w:r>
        <w:separator/>
      </w:r>
    </w:p>
  </w:footnote>
  <w:footnote w:type="continuationSeparator" w:id="0">
    <w:p w14:paraId="5CF17C48" w14:textId="77777777" w:rsidR="009936E0" w:rsidRDefault="009936E0">
      <w:r>
        <w:continuationSeparator/>
      </w:r>
    </w:p>
  </w:footnote>
  <w:footnote w:id="1">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03600004" w:rsidR="00BA40C9" w:rsidRDefault="00BA40C9">
    <w:pPr>
      <w:pStyle w:val="Header"/>
    </w:pPr>
    <w:r>
      <w:rPr>
        <w:rFonts w:ascii="Arial" w:hAnsi="Arial" w:cs="Arial"/>
        <w:sz w:val="20"/>
      </w:rPr>
      <w:t>CUSC v1.</w:t>
    </w:r>
    <w:r w:rsidR="006A06E9">
      <w:rPr>
        <w:rFonts w:ascii="Arial" w:hAnsi="Arial" w:cs="Arial"/>
        <w:sz w:val="20"/>
      </w:rPr>
      <w:t>8</w:t>
    </w:r>
    <w:r w:rsidR="003A2C33">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A9CC" w14:textId="77777777" w:rsidR="00BA40C9" w:rsidRDefault="00BA4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5"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0"/>
  </w:num>
  <w:num w:numId="18">
    <w:abstractNumId w:val="25"/>
  </w:num>
  <w:num w:numId="19">
    <w:abstractNumId w:val="10"/>
  </w:num>
  <w:num w:numId="20">
    <w:abstractNumId w:val="10"/>
  </w:num>
  <w:num w:numId="21">
    <w:abstractNumId w:val="10"/>
  </w:num>
  <w:num w:numId="22">
    <w:abstractNumId w:val="10"/>
  </w:num>
  <w:num w:numId="23">
    <w:abstractNumId w:val="29"/>
  </w:num>
  <w:num w:numId="24">
    <w:abstractNumId w:val="24"/>
  </w:num>
  <w:num w:numId="25">
    <w:abstractNumId w:val="31"/>
  </w:num>
  <w:num w:numId="26">
    <w:abstractNumId w:val="33"/>
  </w:num>
  <w:num w:numId="27">
    <w:abstractNumId w:val="28"/>
  </w:num>
  <w:num w:numId="28">
    <w:abstractNumId w:val="32"/>
  </w:num>
  <w:num w:numId="29">
    <w:abstractNumId w:val="34"/>
  </w:num>
  <w:num w:numId="30">
    <w:abstractNumId w:val="17"/>
  </w:num>
  <w:num w:numId="31">
    <w:abstractNumId w:val="13"/>
  </w:num>
  <w:num w:numId="32">
    <w:abstractNumId w:val="27"/>
  </w:num>
  <w:num w:numId="33">
    <w:abstractNumId w:val="20"/>
  </w:num>
  <w:num w:numId="34">
    <w:abstractNumId w:val="2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abstractNumId w:val="15"/>
  </w:num>
  <w:num w:numId="37">
    <w:abstractNumId w:val="22"/>
  </w:num>
  <w:num w:numId="38">
    <w:abstractNumId w:val="11"/>
  </w:num>
  <w:num w:numId="39">
    <w:abstractNumId w:val="16"/>
  </w:num>
  <w:num w:numId="40">
    <w:abstractNumId w:val="18"/>
  </w:num>
  <w:num w:numId="41">
    <w:abstractNumId w:val="35"/>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26"/>
  </w:num>
  <w:num w:numId="45">
    <w:abstractNumId w:val="19"/>
  </w:num>
  <w:num w:numId="46">
    <w:abstractNumId w:val="36"/>
  </w:num>
  <w:num w:numId="47">
    <w:abstractNumId w:val="21"/>
  </w:num>
  <w:num w:numId="48">
    <w:abstractNumId w:val="30"/>
  </w:num>
  <w:num w:numId="49">
    <w:abstractNumId w:val="14"/>
  </w:num>
  <w:num w:numId="50">
    <w:abstractNumId w:val="3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istodemou, Alexander">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13C0"/>
    <w:rsid w:val="00010604"/>
    <w:rsid w:val="000117E4"/>
    <w:rsid w:val="000150E8"/>
    <w:rsid w:val="00022A63"/>
    <w:rsid w:val="00024F58"/>
    <w:rsid w:val="00027F0D"/>
    <w:rsid w:val="00042B66"/>
    <w:rsid w:val="00057D3C"/>
    <w:rsid w:val="00062C0A"/>
    <w:rsid w:val="000632ED"/>
    <w:rsid w:val="00075E76"/>
    <w:rsid w:val="00077047"/>
    <w:rsid w:val="00077E43"/>
    <w:rsid w:val="00090DF8"/>
    <w:rsid w:val="00091B4E"/>
    <w:rsid w:val="00097F4B"/>
    <w:rsid w:val="000A17E9"/>
    <w:rsid w:val="000A1921"/>
    <w:rsid w:val="000A2E14"/>
    <w:rsid w:val="000A3FD7"/>
    <w:rsid w:val="000B1274"/>
    <w:rsid w:val="000B5BC4"/>
    <w:rsid w:val="000C6231"/>
    <w:rsid w:val="000D097E"/>
    <w:rsid w:val="000D40DF"/>
    <w:rsid w:val="000E0CA1"/>
    <w:rsid w:val="000E213B"/>
    <w:rsid w:val="000F31AD"/>
    <w:rsid w:val="00100F8E"/>
    <w:rsid w:val="00101EC2"/>
    <w:rsid w:val="001022E6"/>
    <w:rsid w:val="0012448A"/>
    <w:rsid w:val="00124F0D"/>
    <w:rsid w:val="0013489E"/>
    <w:rsid w:val="0014007E"/>
    <w:rsid w:val="00141FC6"/>
    <w:rsid w:val="00146FD7"/>
    <w:rsid w:val="001502C3"/>
    <w:rsid w:val="001502E7"/>
    <w:rsid w:val="001504E1"/>
    <w:rsid w:val="0015052C"/>
    <w:rsid w:val="00152684"/>
    <w:rsid w:val="00152786"/>
    <w:rsid w:val="00155655"/>
    <w:rsid w:val="00155C35"/>
    <w:rsid w:val="0016761E"/>
    <w:rsid w:val="001729A6"/>
    <w:rsid w:val="00172E01"/>
    <w:rsid w:val="00174197"/>
    <w:rsid w:val="0018220C"/>
    <w:rsid w:val="00190FFA"/>
    <w:rsid w:val="0019675B"/>
    <w:rsid w:val="001A11A2"/>
    <w:rsid w:val="001A14F0"/>
    <w:rsid w:val="001A3CD3"/>
    <w:rsid w:val="001A7023"/>
    <w:rsid w:val="001A739C"/>
    <w:rsid w:val="001B56CF"/>
    <w:rsid w:val="001B5AF3"/>
    <w:rsid w:val="001C08C9"/>
    <w:rsid w:val="001C0C62"/>
    <w:rsid w:val="001C2507"/>
    <w:rsid w:val="001C7267"/>
    <w:rsid w:val="001D7803"/>
    <w:rsid w:val="001D7F87"/>
    <w:rsid w:val="001E606E"/>
    <w:rsid w:val="001E7AFC"/>
    <w:rsid w:val="00206C6E"/>
    <w:rsid w:val="00207985"/>
    <w:rsid w:val="002104BC"/>
    <w:rsid w:val="00212EA3"/>
    <w:rsid w:val="00215A02"/>
    <w:rsid w:val="00216241"/>
    <w:rsid w:val="00221021"/>
    <w:rsid w:val="00227AC3"/>
    <w:rsid w:val="0023295F"/>
    <w:rsid w:val="00232A1A"/>
    <w:rsid w:val="0024267F"/>
    <w:rsid w:val="0025279F"/>
    <w:rsid w:val="00253DEE"/>
    <w:rsid w:val="00254053"/>
    <w:rsid w:val="002573C0"/>
    <w:rsid w:val="00257721"/>
    <w:rsid w:val="00260A77"/>
    <w:rsid w:val="00265F13"/>
    <w:rsid w:val="0028619E"/>
    <w:rsid w:val="0029249A"/>
    <w:rsid w:val="002A13DF"/>
    <w:rsid w:val="002A5EC2"/>
    <w:rsid w:val="002A66B2"/>
    <w:rsid w:val="002B1569"/>
    <w:rsid w:val="002B193F"/>
    <w:rsid w:val="002B44D3"/>
    <w:rsid w:val="002B51E6"/>
    <w:rsid w:val="002B5A24"/>
    <w:rsid w:val="002C3B7E"/>
    <w:rsid w:val="002C7E03"/>
    <w:rsid w:val="002D1E6F"/>
    <w:rsid w:val="002D5EF7"/>
    <w:rsid w:val="002E20D5"/>
    <w:rsid w:val="002E4452"/>
    <w:rsid w:val="002F0DA2"/>
    <w:rsid w:val="00300623"/>
    <w:rsid w:val="00304DC6"/>
    <w:rsid w:val="003132E4"/>
    <w:rsid w:val="003176BF"/>
    <w:rsid w:val="00323775"/>
    <w:rsid w:val="003305A4"/>
    <w:rsid w:val="00333F37"/>
    <w:rsid w:val="0035142F"/>
    <w:rsid w:val="00366337"/>
    <w:rsid w:val="00366999"/>
    <w:rsid w:val="0037159A"/>
    <w:rsid w:val="0037173A"/>
    <w:rsid w:val="00372C62"/>
    <w:rsid w:val="00373D88"/>
    <w:rsid w:val="003758D7"/>
    <w:rsid w:val="00375C70"/>
    <w:rsid w:val="00380239"/>
    <w:rsid w:val="0039011C"/>
    <w:rsid w:val="0039031E"/>
    <w:rsid w:val="00397964"/>
    <w:rsid w:val="003A1547"/>
    <w:rsid w:val="003A2C33"/>
    <w:rsid w:val="003A7390"/>
    <w:rsid w:val="003A7A97"/>
    <w:rsid w:val="003A7BED"/>
    <w:rsid w:val="003B2757"/>
    <w:rsid w:val="003B6004"/>
    <w:rsid w:val="003B6E7E"/>
    <w:rsid w:val="003C1EC9"/>
    <w:rsid w:val="003C5874"/>
    <w:rsid w:val="003D338C"/>
    <w:rsid w:val="003D36AD"/>
    <w:rsid w:val="003D5B5F"/>
    <w:rsid w:val="003D703C"/>
    <w:rsid w:val="003E22B2"/>
    <w:rsid w:val="003E5677"/>
    <w:rsid w:val="003E5726"/>
    <w:rsid w:val="003F06AD"/>
    <w:rsid w:val="004000B5"/>
    <w:rsid w:val="00400D46"/>
    <w:rsid w:val="004041D1"/>
    <w:rsid w:val="00406800"/>
    <w:rsid w:val="00412442"/>
    <w:rsid w:val="00416BDE"/>
    <w:rsid w:val="00416C4B"/>
    <w:rsid w:val="0042202A"/>
    <w:rsid w:val="00423432"/>
    <w:rsid w:val="00424287"/>
    <w:rsid w:val="004257DF"/>
    <w:rsid w:val="00430D27"/>
    <w:rsid w:val="00431893"/>
    <w:rsid w:val="00433F49"/>
    <w:rsid w:val="0043775A"/>
    <w:rsid w:val="0044254F"/>
    <w:rsid w:val="00442E09"/>
    <w:rsid w:val="00465D1D"/>
    <w:rsid w:val="00466296"/>
    <w:rsid w:val="00471AA1"/>
    <w:rsid w:val="00475CC7"/>
    <w:rsid w:val="00485979"/>
    <w:rsid w:val="00490AB5"/>
    <w:rsid w:val="004A1AFF"/>
    <w:rsid w:val="004A3465"/>
    <w:rsid w:val="004A3D84"/>
    <w:rsid w:val="004A5AA3"/>
    <w:rsid w:val="004A757D"/>
    <w:rsid w:val="004A7982"/>
    <w:rsid w:val="004B6504"/>
    <w:rsid w:val="004C2C98"/>
    <w:rsid w:val="004C54B2"/>
    <w:rsid w:val="004C79EC"/>
    <w:rsid w:val="004C7A9B"/>
    <w:rsid w:val="004D0F5D"/>
    <w:rsid w:val="004D379C"/>
    <w:rsid w:val="004D3892"/>
    <w:rsid w:val="004D5A11"/>
    <w:rsid w:val="004D7064"/>
    <w:rsid w:val="004E4C04"/>
    <w:rsid w:val="004F0A5E"/>
    <w:rsid w:val="00504E90"/>
    <w:rsid w:val="0051343C"/>
    <w:rsid w:val="00515067"/>
    <w:rsid w:val="0052642F"/>
    <w:rsid w:val="00530856"/>
    <w:rsid w:val="00531F9C"/>
    <w:rsid w:val="00532F78"/>
    <w:rsid w:val="0053681A"/>
    <w:rsid w:val="00550CBA"/>
    <w:rsid w:val="00554FD8"/>
    <w:rsid w:val="0055630E"/>
    <w:rsid w:val="00561F63"/>
    <w:rsid w:val="0056290A"/>
    <w:rsid w:val="00573326"/>
    <w:rsid w:val="0057340A"/>
    <w:rsid w:val="00573867"/>
    <w:rsid w:val="0057457E"/>
    <w:rsid w:val="00577F6C"/>
    <w:rsid w:val="005806AB"/>
    <w:rsid w:val="00585A61"/>
    <w:rsid w:val="005865FA"/>
    <w:rsid w:val="00586792"/>
    <w:rsid w:val="005A2DD3"/>
    <w:rsid w:val="005A4259"/>
    <w:rsid w:val="005A52BD"/>
    <w:rsid w:val="005A7196"/>
    <w:rsid w:val="005B061B"/>
    <w:rsid w:val="005B0784"/>
    <w:rsid w:val="005B1AB5"/>
    <w:rsid w:val="005D09EC"/>
    <w:rsid w:val="005D784F"/>
    <w:rsid w:val="005E26B2"/>
    <w:rsid w:val="005E3C8A"/>
    <w:rsid w:val="005E3EED"/>
    <w:rsid w:val="005F0934"/>
    <w:rsid w:val="005F267D"/>
    <w:rsid w:val="005F6BED"/>
    <w:rsid w:val="006000A9"/>
    <w:rsid w:val="00601D31"/>
    <w:rsid w:val="00601EC4"/>
    <w:rsid w:val="00603AD1"/>
    <w:rsid w:val="0060519A"/>
    <w:rsid w:val="006148C6"/>
    <w:rsid w:val="006153B7"/>
    <w:rsid w:val="00617C5D"/>
    <w:rsid w:val="00626525"/>
    <w:rsid w:val="00626A70"/>
    <w:rsid w:val="00627D27"/>
    <w:rsid w:val="00633F2D"/>
    <w:rsid w:val="00642115"/>
    <w:rsid w:val="00650014"/>
    <w:rsid w:val="0065026A"/>
    <w:rsid w:val="00652B62"/>
    <w:rsid w:val="00652DFF"/>
    <w:rsid w:val="006541C7"/>
    <w:rsid w:val="006602AE"/>
    <w:rsid w:val="0066213B"/>
    <w:rsid w:val="00670844"/>
    <w:rsid w:val="00674C7B"/>
    <w:rsid w:val="0068070A"/>
    <w:rsid w:val="0068375A"/>
    <w:rsid w:val="006853AC"/>
    <w:rsid w:val="006862FB"/>
    <w:rsid w:val="00693660"/>
    <w:rsid w:val="00696D72"/>
    <w:rsid w:val="006A06E9"/>
    <w:rsid w:val="006A0828"/>
    <w:rsid w:val="006A408C"/>
    <w:rsid w:val="006A4C76"/>
    <w:rsid w:val="006A5244"/>
    <w:rsid w:val="006A6BB3"/>
    <w:rsid w:val="006A707F"/>
    <w:rsid w:val="006B4BD0"/>
    <w:rsid w:val="006B59DB"/>
    <w:rsid w:val="006B5BE4"/>
    <w:rsid w:val="006B73DC"/>
    <w:rsid w:val="006C67D3"/>
    <w:rsid w:val="006D0627"/>
    <w:rsid w:val="006D0BD0"/>
    <w:rsid w:val="006D4452"/>
    <w:rsid w:val="006D749D"/>
    <w:rsid w:val="006E0BC8"/>
    <w:rsid w:val="006E10F8"/>
    <w:rsid w:val="006E2076"/>
    <w:rsid w:val="006E3D76"/>
    <w:rsid w:val="006E5F8B"/>
    <w:rsid w:val="006E7788"/>
    <w:rsid w:val="006E7F33"/>
    <w:rsid w:val="006F2309"/>
    <w:rsid w:val="006F5133"/>
    <w:rsid w:val="007011A2"/>
    <w:rsid w:val="00701F81"/>
    <w:rsid w:val="007100FD"/>
    <w:rsid w:val="00710A95"/>
    <w:rsid w:val="007122F3"/>
    <w:rsid w:val="007134F2"/>
    <w:rsid w:val="00716A49"/>
    <w:rsid w:val="0072062B"/>
    <w:rsid w:val="007206FD"/>
    <w:rsid w:val="007232A4"/>
    <w:rsid w:val="00733F8A"/>
    <w:rsid w:val="007350DA"/>
    <w:rsid w:val="00736933"/>
    <w:rsid w:val="00736B31"/>
    <w:rsid w:val="00740F6C"/>
    <w:rsid w:val="007454CC"/>
    <w:rsid w:val="007526CA"/>
    <w:rsid w:val="00753D47"/>
    <w:rsid w:val="00754C9C"/>
    <w:rsid w:val="0076226B"/>
    <w:rsid w:val="00766A3D"/>
    <w:rsid w:val="00787855"/>
    <w:rsid w:val="00793C20"/>
    <w:rsid w:val="007A3C5A"/>
    <w:rsid w:val="007A54B4"/>
    <w:rsid w:val="007B002F"/>
    <w:rsid w:val="007C03D8"/>
    <w:rsid w:val="007D143A"/>
    <w:rsid w:val="007E0E25"/>
    <w:rsid w:val="007E2499"/>
    <w:rsid w:val="007E3532"/>
    <w:rsid w:val="007E6CDB"/>
    <w:rsid w:val="007F1A50"/>
    <w:rsid w:val="00801763"/>
    <w:rsid w:val="00805197"/>
    <w:rsid w:val="00817B42"/>
    <w:rsid w:val="008259E1"/>
    <w:rsid w:val="0082609B"/>
    <w:rsid w:val="00832304"/>
    <w:rsid w:val="00833A8D"/>
    <w:rsid w:val="00833B0A"/>
    <w:rsid w:val="00834014"/>
    <w:rsid w:val="00842A97"/>
    <w:rsid w:val="0085203B"/>
    <w:rsid w:val="00857088"/>
    <w:rsid w:val="00863EDA"/>
    <w:rsid w:val="008654EE"/>
    <w:rsid w:val="00872217"/>
    <w:rsid w:val="00873F08"/>
    <w:rsid w:val="00882E85"/>
    <w:rsid w:val="008832B3"/>
    <w:rsid w:val="00885CA5"/>
    <w:rsid w:val="00890CE9"/>
    <w:rsid w:val="00897BC6"/>
    <w:rsid w:val="008A1AA0"/>
    <w:rsid w:val="008A2129"/>
    <w:rsid w:val="008A5A0E"/>
    <w:rsid w:val="008A5A96"/>
    <w:rsid w:val="008B3708"/>
    <w:rsid w:val="008B5329"/>
    <w:rsid w:val="008C05C1"/>
    <w:rsid w:val="008C398B"/>
    <w:rsid w:val="008C55D2"/>
    <w:rsid w:val="008C5BB8"/>
    <w:rsid w:val="008D2736"/>
    <w:rsid w:val="008D2E20"/>
    <w:rsid w:val="008D4233"/>
    <w:rsid w:val="008E020E"/>
    <w:rsid w:val="008E2718"/>
    <w:rsid w:val="008E5C4D"/>
    <w:rsid w:val="008F1F3B"/>
    <w:rsid w:val="00901434"/>
    <w:rsid w:val="00901AFB"/>
    <w:rsid w:val="00903A8E"/>
    <w:rsid w:val="0090418F"/>
    <w:rsid w:val="00905B15"/>
    <w:rsid w:val="00915E7C"/>
    <w:rsid w:val="009218C5"/>
    <w:rsid w:val="00925AAD"/>
    <w:rsid w:val="00926E2A"/>
    <w:rsid w:val="00930E21"/>
    <w:rsid w:val="0093429F"/>
    <w:rsid w:val="00936ECC"/>
    <w:rsid w:val="009370B0"/>
    <w:rsid w:val="0093761D"/>
    <w:rsid w:val="00944971"/>
    <w:rsid w:val="00946DED"/>
    <w:rsid w:val="0096109A"/>
    <w:rsid w:val="009625ED"/>
    <w:rsid w:val="00967F6F"/>
    <w:rsid w:val="00976E4F"/>
    <w:rsid w:val="0098778F"/>
    <w:rsid w:val="00990BEB"/>
    <w:rsid w:val="009936E0"/>
    <w:rsid w:val="009969D6"/>
    <w:rsid w:val="009A2FB7"/>
    <w:rsid w:val="009B41AF"/>
    <w:rsid w:val="009B6FE8"/>
    <w:rsid w:val="009B7FC7"/>
    <w:rsid w:val="009C0E68"/>
    <w:rsid w:val="009C27F6"/>
    <w:rsid w:val="009C4388"/>
    <w:rsid w:val="009C59C0"/>
    <w:rsid w:val="009C6F58"/>
    <w:rsid w:val="009D3627"/>
    <w:rsid w:val="009D49E6"/>
    <w:rsid w:val="009E15E7"/>
    <w:rsid w:val="009E7A7A"/>
    <w:rsid w:val="009F4267"/>
    <w:rsid w:val="009F7A98"/>
    <w:rsid w:val="009F7CE1"/>
    <w:rsid w:val="009F7F7C"/>
    <w:rsid w:val="00A0211B"/>
    <w:rsid w:val="00A036D5"/>
    <w:rsid w:val="00A037DA"/>
    <w:rsid w:val="00A12D2A"/>
    <w:rsid w:val="00A13303"/>
    <w:rsid w:val="00A13D4A"/>
    <w:rsid w:val="00A22A2D"/>
    <w:rsid w:val="00A24373"/>
    <w:rsid w:val="00A248B9"/>
    <w:rsid w:val="00A24930"/>
    <w:rsid w:val="00A25CFC"/>
    <w:rsid w:val="00A30610"/>
    <w:rsid w:val="00A322E8"/>
    <w:rsid w:val="00A3467C"/>
    <w:rsid w:val="00A45A14"/>
    <w:rsid w:val="00A45DCA"/>
    <w:rsid w:val="00A47926"/>
    <w:rsid w:val="00A55C80"/>
    <w:rsid w:val="00A63071"/>
    <w:rsid w:val="00A64E8D"/>
    <w:rsid w:val="00A7178F"/>
    <w:rsid w:val="00A742E1"/>
    <w:rsid w:val="00A76038"/>
    <w:rsid w:val="00A77017"/>
    <w:rsid w:val="00A777E8"/>
    <w:rsid w:val="00A84F95"/>
    <w:rsid w:val="00A947A9"/>
    <w:rsid w:val="00A95F1E"/>
    <w:rsid w:val="00AA50AD"/>
    <w:rsid w:val="00AA6ED0"/>
    <w:rsid w:val="00AB21BF"/>
    <w:rsid w:val="00AB4593"/>
    <w:rsid w:val="00AB6C50"/>
    <w:rsid w:val="00AB6DCB"/>
    <w:rsid w:val="00AB736C"/>
    <w:rsid w:val="00AC042E"/>
    <w:rsid w:val="00AC1DFD"/>
    <w:rsid w:val="00AC39F4"/>
    <w:rsid w:val="00AC4885"/>
    <w:rsid w:val="00AC4D09"/>
    <w:rsid w:val="00AC718A"/>
    <w:rsid w:val="00AD152E"/>
    <w:rsid w:val="00AD2DA9"/>
    <w:rsid w:val="00AD5688"/>
    <w:rsid w:val="00AE20FC"/>
    <w:rsid w:val="00AE2433"/>
    <w:rsid w:val="00AE4777"/>
    <w:rsid w:val="00B037B0"/>
    <w:rsid w:val="00B05914"/>
    <w:rsid w:val="00B06914"/>
    <w:rsid w:val="00B1127B"/>
    <w:rsid w:val="00B11FE1"/>
    <w:rsid w:val="00B21A85"/>
    <w:rsid w:val="00B26BC7"/>
    <w:rsid w:val="00B27720"/>
    <w:rsid w:val="00B31F98"/>
    <w:rsid w:val="00B4623F"/>
    <w:rsid w:val="00B50ACF"/>
    <w:rsid w:val="00B53096"/>
    <w:rsid w:val="00B60E4B"/>
    <w:rsid w:val="00B61528"/>
    <w:rsid w:val="00B71C7C"/>
    <w:rsid w:val="00B739A8"/>
    <w:rsid w:val="00B73CDA"/>
    <w:rsid w:val="00B74A4C"/>
    <w:rsid w:val="00B8175B"/>
    <w:rsid w:val="00B82265"/>
    <w:rsid w:val="00B83E62"/>
    <w:rsid w:val="00B84282"/>
    <w:rsid w:val="00B87B3A"/>
    <w:rsid w:val="00B87DA9"/>
    <w:rsid w:val="00B9063E"/>
    <w:rsid w:val="00B91AF5"/>
    <w:rsid w:val="00B95903"/>
    <w:rsid w:val="00B979F7"/>
    <w:rsid w:val="00BA1C7B"/>
    <w:rsid w:val="00BA34C0"/>
    <w:rsid w:val="00BA40C9"/>
    <w:rsid w:val="00BA5C7B"/>
    <w:rsid w:val="00BA60D9"/>
    <w:rsid w:val="00BB683E"/>
    <w:rsid w:val="00BC5AE0"/>
    <w:rsid w:val="00BD0325"/>
    <w:rsid w:val="00BD656E"/>
    <w:rsid w:val="00BE1671"/>
    <w:rsid w:val="00BE7381"/>
    <w:rsid w:val="00BF1EBF"/>
    <w:rsid w:val="00BF2D43"/>
    <w:rsid w:val="00BF77B2"/>
    <w:rsid w:val="00C03B94"/>
    <w:rsid w:val="00C11654"/>
    <w:rsid w:val="00C11EB9"/>
    <w:rsid w:val="00C13242"/>
    <w:rsid w:val="00C2142D"/>
    <w:rsid w:val="00C3272F"/>
    <w:rsid w:val="00C33398"/>
    <w:rsid w:val="00C342C8"/>
    <w:rsid w:val="00C34A6B"/>
    <w:rsid w:val="00C363DD"/>
    <w:rsid w:val="00C41037"/>
    <w:rsid w:val="00C52077"/>
    <w:rsid w:val="00C64D09"/>
    <w:rsid w:val="00C65245"/>
    <w:rsid w:val="00C656A2"/>
    <w:rsid w:val="00C706F2"/>
    <w:rsid w:val="00C72704"/>
    <w:rsid w:val="00C72F80"/>
    <w:rsid w:val="00C76584"/>
    <w:rsid w:val="00C906A8"/>
    <w:rsid w:val="00C906AA"/>
    <w:rsid w:val="00C95B84"/>
    <w:rsid w:val="00CB01CD"/>
    <w:rsid w:val="00CB03FF"/>
    <w:rsid w:val="00CC2624"/>
    <w:rsid w:val="00CD11C1"/>
    <w:rsid w:val="00CD3D7A"/>
    <w:rsid w:val="00CE24D1"/>
    <w:rsid w:val="00CF7254"/>
    <w:rsid w:val="00D025A5"/>
    <w:rsid w:val="00D04E79"/>
    <w:rsid w:val="00D05254"/>
    <w:rsid w:val="00D10333"/>
    <w:rsid w:val="00D10581"/>
    <w:rsid w:val="00D211F3"/>
    <w:rsid w:val="00D22123"/>
    <w:rsid w:val="00D22F4C"/>
    <w:rsid w:val="00D24F76"/>
    <w:rsid w:val="00D3028E"/>
    <w:rsid w:val="00D311D6"/>
    <w:rsid w:val="00D352E2"/>
    <w:rsid w:val="00D36D69"/>
    <w:rsid w:val="00D43DD7"/>
    <w:rsid w:val="00D45239"/>
    <w:rsid w:val="00D506DF"/>
    <w:rsid w:val="00D52BE0"/>
    <w:rsid w:val="00D52E54"/>
    <w:rsid w:val="00D54AF1"/>
    <w:rsid w:val="00D578BF"/>
    <w:rsid w:val="00D61665"/>
    <w:rsid w:val="00D62155"/>
    <w:rsid w:val="00D634EB"/>
    <w:rsid w:val="00D63D05"/>
    <w:rsid w:val="00D71E9A"/>
    <w:rsid w:val="00D72015"/>
    <w:rsid w:val="00D73C12"/>
    <w:rsid w:val="00D86274"/>
    <w:rsid w:val="00D863E8"/>
    <w:rsid w:val="00D92D7D"/>
    <w:rsid w:val="00D92EBB"/>
    <w:rsid w:val="00DA285E"/>
    <w:rsid w:val="00DA3D8D"/>
    <w:rsid w:val="00DC0672"/>
    <w:rsid w:val="00DC4C6A"/>
    <w:rsid w:val="00DC5D2E"/>
    <w:rsid w:val="00DD63C3"/>
    <w:rsid w:val="00DD6DD0"/>
    <w:rsid w:val="00DE3AF2"/>
    <w:rsid w:val="00DE41AF"/>
    <w:rsid w:val="00DE668F"/>
    <w:rsid w:val="00E000A3"/>
    <w:rsid w:val="00E04415"/>
    <w:rsid w:val="00E05B15"/>
    <w:rsid w:val="00E07FEE"/>
    <w:rsid w:val="00E10881"/>
    <w:rsid w:val="00E127E2"/>
    <w:rsid w:val="00E14D69"/>
    <w:rsid w:val="00E160EE"/>
    <w:rsid w:val="00E16E60"/>
    <w:rsid w:val="00E236F2"/>
    <w:rsid w:val="00E24FDF"/>
    <w:rsid w:val="00E271A5"/>
    <w:rsid w:val="00E34D19"/>
    <w:rsid w:val="00E3640D"/>
    <w:rsid w:val="00E400B2"/>
    <w:rsid w:val="00E42EB2"/>
    <w:rsid w:val="00E4516E"/>
    <w:rsid w:val="00E45C22"/>
    <w:rsid w:val="00E5146D"/>
    <w:rsid w:val="00E61CCC"/>
    <w:rsid w:val="00E6393A"/>
    <w:rsid w:val="00E65E8A"/>
    <w:rsid w:val="00E7557D"/>
    <w:rsid w:val="00E80BA9"/>
    <w:rsid w:val="00E903B0"/>
    <w:rsid w:val="00E937B3"/>
    <w:rsid w:val="00E97140"/>
    <w:rsid w:val="00E97F6A"/>
    <w:rsid w:val="00EA586E"/>
    <w:rsid w:val="00EA607C"/>
    <w:rsid w:val="00EA697D"/>
    <w:rsid w:val="00EA7F96"/>
    <w:rsid w:val="00EB4727"/>
    <w:rsid w:val="00EB65D8"/>
    <w:rsid w:val="00EC1BFA"/>
    <w:rsid w:val="00EC7D5A"/>
    <w:rsid w:val="00ED2602"/>
    <w:rsid w:val="00ED68F8"/>
    <w:rsid w:val="00EF078C"/>
    <w:rsid w:val="00EF3B70"/>
    <w:rsid w:val="00F01F66"/>
    <w:rsid w:val="00F04DF0"/>
    <w:rsid w:val="00F0624B"/>
    <w:rsid w:val="00F06C91"/>
    <w:rsid w:val="00F13A14"/>
    <w:rsid w:val="00F17113"/>
    <w:rsid w:val="00F17F42"/>
    <w:rsid w:val="00F20EAE"/>
    <w:rsid w:val="00F26FEE"/>
    <w:rsid w:val="00F327CF"/>
    <w:rsid w:val="00F372DF"/>
    <w:rsid w:val="00F412CD"/>
    <w:rsid w:val="00F44426"/>
    <w:rsid w:val="00F55B81"/>
    <w:rsid w:val="00F61ABE"/>
    <w:rsid w:val="00F64E07"/>
    <w:rsid w:val="00F72310"/>
    <w:rsid w:val="00F728C9"/>
    <w:rsid w:val="00F75420"/>
    <w:rsid w:val="00F7577E"/>
    <w:rsid w:val="00F77A4C"/>
    <w:rsid w:val="00F77CDC"/>
    <w:rsid w:val="00F77FE1"/>
    <w:rsid w:val="00F8108A"/>
    <w:rsid w:val="00F83219"/>
    <w:rsid w:val="00F857C8"/>
    <w:rsid w:val="00F91DC3"/>
    <w:rsid w:val="00F95176"/>
    <w:rsid w:val="00F96CF5"/>
    <w:rsid w:val="00F9778A"/>
    <w:rsid w:val="00F97F7F"/>
    <w:rsid w:val="00FA091B"/>
    <w:rsid w:val="00FA5BAA"/>
    <w:rsid w:val="00FB5A3E"/>
    <w:rsid w:val="00FC550B"/>
    <w:rsid w:val="00FC5A53"/>
    <w:rsid w:val="00FD3C5D"/>
    <w:rsid w:val="00FD47D9"/>
    <w:rsid w:val="00FD64AF"/>
    <w:rsid w:val="00FD7E2A"/>
    <w:rsid w:val="00FE163B"/>
    <w:rsid w:val="00FF609F"/>
    <w:rsid w:val="00FF74C3"/>
    <w:rsid w:val="16EDC4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15:docId w15:val="{5EAC2151-8494-4219-AB62-2A7F5ADB0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3E008-B9DF-4889-8227-81DC57521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87</Pages>
  <Words>26428</Words>
  <Characters>150645</Characters>
  <Application>Microsoft Office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176720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Milly Lewis</dc:creator>
  <cp:keywords/>
  <cp:lastModifiedBy>Milly Lewis</cp:lastModifiedBy>
  <cp:revision>4</cp:revision>
  <cp:lastPrinted>2014-03-31T15:51:00Z</cp:lastPrinted>
  <dcterms:created xsi:type="dcterms:W3CDTF">2023-02-08T09:00:00Z</dcterms:created>
  <dcterms:modified xsi:type="dcterms:W3CDTF">2023-02-08T09:02:00Z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